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F3B43" w14:textId="480DCE12" w:rsidR="002169DB" w:rsidRDefault="002169DB" w:rsidP="002169DB"/>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2169DB" w:rsidRPr="00232B55" w14:paraId="2562C3BE" w14:textId="77777777" w:rsidTr="0014555E">
        <w:trPr>
          <w:jc w:val="center"/>
        </w:trPr>
        <w:tc>
          <w:tcPr>
            <w:tcW w:w="9378" w:type="dxa"/>
            <w:gridSpan w:val="2"/>
            <w:tcBorders>
              <w:top w:val="double" w:sz="6" w:space="0" w:color="auto"/>
              <w:left w:val="double" w:sz="6" w:space="0" w:color="auto"/>
              <w:right w:val="double" w:sz="6" w:space="0" w:color="auto"/>
            </w:tcBorders>
            <w:shd w:val="pct12" w:color="auto" w:fill="auto"/>
          </w:tcPr>
          <w:p w14:paraId="65113295" w14:textId="77777777" w:rsidR="002169DB" w:rsidRPr="00232B55" w:rsidRDefault="002169DB" w:rsidP="0014555E">
            <w:pPr>
              <w:overflowPunct/>
              <w:autoSpaceDE/>
              <w:autoSpaceDN/>
              <w:adjustRightInd/>
              <w:spacing w:before="0"/>
              <w:ind w:left="144" w:right="144"/>
              <w:jc w:val="center"/>
              <w:textAlignment w:val="auto"/>
              <w:rPr>
                <w:b/>
                <w:szCs w:val="24"/>
                <w:lang w:val="en-US"/>
              </w:rPr>
            </w:pPr>
            <w:r>
              <w:rPr>
                <w:lang w:val="en-US"/>
              </w:rPr>
              <w:br w:type="page"/>
            </w:r>
            <w:r>
              <w:br w:type="page"/>
            </w:r>
          </w:p>
          <w:p w14:paraId="5FCE75A3" w14:textId="77777777" w:rsidR="002169DB" w:rsidRPr="00232B55" w:rsidRDefault="002169DB" w:rsidP="0014555E">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E83E38E" w14:textId="77777777" w:rsidR="002169DB" w:rsidRPr="00232B55" w:rsidRDefault="002169DB" w:rsidP="0014555E">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BD834B" w14:textId="77777777" w:rsidR="002169DB" w:rsidRPr="00232B55" w:rsidRDefault="002169DB" w:rsidP="0014555E">
            <w:pPr>
              <w:overflowPunct/>
              <w:autoSpaceDE/>
              <w:autoSpaceDN/>
              <w:adjustRightInd/>
              <w:spacing w:before="0"/>
              <w:ind w:left="144" w:right="144"/>
              <w:textAlignment w:val="auto"/>
              <w:rPr>
                <w:b/>
                <w:szCs w:val="24"/>
                <w:lang w:val="en-US"/>
              </w:rPr>
            </w:pPr>
          </w:p>
        </w:tc>
      </w:tr>
      <w:tr w:rsidR="002169DB" w:rsidRPr="00232B55" w14:paraId="66645CA1" w14:textId="77777777" w:rsidTr="0014555E">
        <w:trPr>
          <w:jc w:val="center"/>
        </w:trPr>
        <w:tc>
          <w:tcPr>
            <w:tcW w:w="4657" w:type="dxa"/>
            <w:tcBorders>
              <w:left w:val="double" w:sz="6" w:space="0" w:color="auto"/>
            </w:tcBorders>
          </w:tcPr>
          <w:p w14:paraId="58FC0E4A" w14:textId="77777777" w:rsidR="002169DB" w:rsidRPr="00232B55" w:rsidRDefault="002169DB" w:rsidP="0014555E">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58BD048C" w14:textId="6228A5C7" w:rsidR="002169DB" w:rsidRPr="00232B55" w:rsidRDefault="002169DB" w:rsidP="0014555E">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8443D7">
              <w:rPr>
                <w:szCs w:val="24"/>
                <w:lang w:val="en-US"/>
              </w:rPr>
              <w:t>7</w:t>
            </w:r>
            <w:r>
              <w:rPr>
                <w:szCs w:val="24"/>
                <w:lang w:val="en-US"/>
              </w:rPr>
              <w:t>-</w:t>
            </w:r>
            <w:r w:rsidR="00E27A32">
              <w:rPr>
                <w:szCs w:val="24"/>
                <w:lang w:val="en-US"/>
              </w:rPr>
              <w:t>02-</w:t>
            </w:r>
            <w:r w:rsidR="000E77DD">
              <w:rPr>
                <w:szCs w:val="24"/>
                <w:lang w:val="en-US"/>
              </w:rPr>
              <w:t>F</w:t>
            </w:r>
            <w:r w:rsidR="00216BC7">
              <w:rPr>
                <w:szCs w:val="24"/>
                <w:lang w:val="en-US"/>
              </w:rPr>
              <w:t xml:space="preserve">inal </w:t>
            </w:r>
            <w:r w:rsidR="000E77DD">
              <w:rPr>
                <w:szCs w:val="24"/>
                <w:lang w:val="en-US"/>
              </w:rPr>
              <w:t>D</w:t>
            </w:r>
            <w:r w:rsidR="00B62EB8">
              <w:rPr>
                <w:szCs w:val="24"/>
                <w:lang w:val="en-US"/>
              </w:rPr>
              <w:t>raft</w:t>
            </w:r>
          </w:p>
        </w:tc>
      </w:tr>
      <w:tr w:rsidR="002169DB" w:rsidRPr="00232B55" w14:paraId="23A97887" w14:textId="77777777" w:rsidTr="0014555E">
        <w:trPr>
          <w:jc w:val="center"/>
        </w:trPr>
        <w:tc>
          <w:tcPr>
            <w:tcW w:w="4657" w:type="dxa"/>
            <w:tcBorders>
              <w:left w:val="double" w:sz="6" w:space="0" w:color="auto"/>
            </w:tcBorders>
          </w:tcPr>
          <w:p w14:paraId="33426A4D" w14:textId="7D8C486A" w:rsidR="002169DB" w:rsidRPr="00964825" w:rsidRDefault="002169DB" w:rsidP="0014555E">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 xml:space="preserve">Annex </w:t>
            </w:r>
            <w:r w:rsidR="008443D7">
              <w:rPr>
                <w:szCs w:val="24"/>
                <w:lang w:val="en-CA"/>
              </w:rPr>
              <w:t>28</w:t>
            </w:r>
            <w:r>
              <w:rPr>
                <w:szCs w:val="24"/>
                <w:lang w:val="en-CA"/>
              </w:rPr>
              <w:t xml:space="preserve"> to Document 5B/</w:t>
            </w:r>
            <w:r w:rsidR="00AA171A">
              <w:rPr>
                <w:szCs w:val="24"/>
                <w:lang w:val="en-CA"/>
              </w:rPr>
              <w:t>355-E</w:t>
            </w:r>
          </w:p>
          <w:p w14:paraId="15F4CF56" w14:textId="77777777" w:rsidR="002169DB" w:rsidRPr="00964825" w:rsidRDefault="002169DB" w:rsidP="0014555E">
            <w:pPr>
              <w:overflowPunct/>
              <w:autoSpaceDE/>
              <w:autoSpaceDN/>
              <w:adjustRightInd/>
              <w:spacing w:before="0"/>
              <w:ind w:left="144" w:right="144"/>
              <w:textAlignment w:val="auto"/>
              <w:rPr>
                <w:bCs/>
                <w:szCs w:val="24"/>
                <w:lang w:val="en-CA"/>
              </w:rPr>
            </w:pPr>
            <w:r w:rsidRPr="00964825">
              <w:rPr>
                <w:b/>
                <w:szCs w:val="24"/>
                <w:lang w:val="en-CA"/>
              </w:rPr>
              <w:t xml:space="preserve">        </w:t>
            </w:r>
          </w:p>
          <w:p w14:paraId="6BC2D508" w14:textId="77777777" w:rsidR="002169DB" w:rsidRPr="00964825" w:rsidRDefault="002169DB" w:rsidP="0014555E">
            <w:pPr>
              <w:overflowPunct/>
              <w:autoSpaceDE/>
              <w:autoSpaceDN/>
              <w:adjustRightInd/>
              <w:spacing w:before="0"/>
              <w:ind w:left="144" w:right="144"/>
              <w:textAlignment w:val="auto"/>
              <w:rPr>
                <w:bCs/>
                <w:szCs w:val="24"/>
                <w:lang w:val="en-CA"/>
              </w:rPr>
            </w:pPr>
          </w:p>
          <w:p w14:paraId="2C7375FD" w14:textId="77777777" w:rsidR="002169DB" w:rsidRPr="00964825" w:rsidRDefault="002169DB" w:rsidP="0014555E">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64823BE8" w14:textId="00A67291" w:rsidR="002169DB" w:rsidRPr="00232B55" w:rsidRDefault="002169DB" w:rsidP="0014555E">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A50F73">
              <w:rPr>
                <w:szCs w:val="24"/>
                <w:lang w:val="en-US"/>
              </w:rPr>
              <w:t>2</w:t>
            </w:r>
            <w:r w:rsidR="00B62EB8">
              <w:rPr>
                <w:szCs w:val="24"/>
                <w:lang w:val="en-US"/>
              </w:rPr>
              <w:t>8</w:t>
            </w:r>
            <w:r w:rsidR="00A50F73">
              <w:rPr>
                <w:szCs w:val="24"/>
                <w:lang w:val="en-US"/>
              </w:rPr>
              <w:t xml:space="preserve"> </w:t>
            </w:r>
            <w:r w:rsidR="008B6BCB">
              <w:rPr>
                <w:szCs w:val="24"/>
                <w:lang w:val="en-US"/>
              </w:rPr>
              <w:t>September</w:t>
            </w:r>
            <w:r>
              <w:rPr>
                <w:szCs w:val="24"/>
                <w:lang w:val="en-US"/>
              </w:rPr>
              <w:t xml:space="preserve"> 2021</w:t>
            </w:r>
          </w:p>
          <w:p w14:paraId="73411AAE" w14:textId="77777777" w:rsidR="002169DB" w:rsidRPr="00232B55" w:rsidRDefault="002169DB" w:rsidP="0014555E">
            <w:pPr>
              <w:overflowPunct/>
              <w:autoSpaceDE/>
              <w:autoSpaceDN/>
              <w:adjustRightInd/>
              <w:spacing w:before="0"/>
              <w:ind w:left="882" w:right="144" w:hanging="738"/>
              <w:textAlignment w:val="auto"/>
              <w:rPr>
                <w:szCs w:val="24"/>
                <w:lang w:val="en-US"/>
              </w:rPr>
            </w:pPr>
          </w:p>
        </w:tc>
      </w:tr>
      <w:tr w:rsidR="002169DB" w:rsidRPr="00232B55" w14:paraId="53E37CF9" w14:textId="77777777" w:rsidTr="0014555E">
        <w:trPr>
          <w:jc w:val="center"/>
        </w:trPr>
        <w:tc>
          <w:tcPr>
            <w:tcW w:w="9378" w:type="dxa"/>
            <w:gridSpan w:val="2"/>
            <w:tcBorders>
              <w:left w:val="double" w:sz="6" w:space="0" w:color="auto"/>
              <w:right w:val="double" w:sz="6" w:space="0" w:color="auto"/>
            </w:tcBorders>
          </w:tcPr>
          <w:p w14:paraId="37819B80" w14:textId="77777777" w:rsidR="002169DB" w:rsidRPr="00232B55" w:rsidRDefault="002169DB" w:rsidP="0014555E">
            <w:pPr>
              <w:overflowPunct/>
              <w:autoSpaceDE/>
              <w:autoSpaceDN/>
              <w:adjustRightInd/>
              <w:spacing w:before="0"/>
              <w:ind w:left="2160" w:right="144" w:hanging="2016"/>
              <w:textAlignment w:val="auto"/>
              <w:rPr>
                <w:b/>
                <w:szCs w:val="24"/>
                <w:lang w:val="en-US"/>
              </w:rPr>
            </w:pPr>
          </w:p>
          <w:p w14:paraId="023749C8" w14:textId="77777777" w:rsidR="002169DB" w:rsidRDefault="002169DB" w:rsidP="0014555E">
            <w:pPr>
              <w:keepNext/>
              <w:keepLines/>
              <w:spacing w:before="0"/>
              <w:rPr>
                <w:bCs/>
                <w:szCs w:val="24"/>
                <w:lang w:val="en-US"/>
              </w:rPr>
            </w:pPr>
            <w:r w:rsidRPr="00232B55">
              <w:rPr>
                <w:b/>
                <w:szCs w:val="24"/>
                <w:lang w:val="en-US"/>
              </w:rPr>
              <w:t>Document Title:</w:t>
            </w:r>
            <w:r>
              <w:rPr>
                <w:b/>
                <w:szCs w:val="24"/>
                <w:lang w:val="en-US"/>
              </w:rPr>
              <w:t xml:space="preserve"> </w:t>
            </w:r>
            <w:r w:rsidRPr="00120A00">
              <w:rPr>
                <w:bCs/>
                <w:szCs w:val="24"/>
                <w:lang w:val="en-US"/>
              </w:rPr>
              <w:t xml:space="preserve">Working document toward </w:t>
            </w:r>
            <w:r>
              <w:rPr>
                <w:bCs/>
                <w:szCs w:val="24"/>
                <w:lang w:val="en-US"/>
              </w:rPr>
              <w:t>a p</w:t>
            </w:r>
            <w:r w:rsidRPr="00120A00">
              <w:rPr>
                <w:bCs/>
                <w:szCs w:val="24"/>
                <w:lang w:val="en-US"/>
              </w:rPr>
              <w:t xml:space="preserve">reliminary </w:t>
            </w:r>
            <w:r>
              <w:rPr>
                <w:bCs/>
                <w:szCs w:val="24"/>
                <w:lang w:val="en-US"/>
              </w:rPr>
              <w:t>d</w:t>
            </w:r>
            <w:r w:rsidRPr="00120A00">
              <w:rPr>
                <w:bCs/>
                <w:szCs w:val="24"/>
                <w:lang w:val="en-US"/>
              </w:rPr>
              <w:t xml:space="preserve">raft </w:t>
            </w:r>
            <w:r>
              <w:rPr>
                <w:bCs/>
                <w:szCs w:val="24"/>
                <w:lang w:val="en-US"/>
              </w:rPr>
              <w:t>new report</w:t>
            </w:r>
            <w:r w:rsidRPr="00120A00">
              <w:rPr>
                <w:bCs/>
                <w:szCs w:val="24"/>
                <w:lang w:val="en-US"/>
              </w:rPr>
              <w:t xml:space="preserve"> ITU-R </w:t>
            </w:r>
            <w:proofErr w:type="gramStart"/>
            <w:r w:rsidRPr="00120A00">
              <w:rPr>
                <w:bCs/>
                <w:szCs w:val="24"/>
                <w:lang w:val="en-US"/>
              </w:rPr>
              <w:t>M.</w:t>
            </w:r>
            <w:r>
              <w:rPr>
                <w:bCs/>
                <w:szCs w:val="24"/>
                <w:lang w:val="en-US"/>
              </w:rPr>
              <w:t>[</w:t>
            </w:r>
            <w:proofErr w:type="gramEnd"/>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1E162DB0" w14:textId="77777777" w:rsidR="002169DB" w:rsidRPr="00A435D8" w:rsidRDefault="002169DB" w:rsidP="0014555E">
            <w:pPr>
              <w:keepNext/>
              <w:keepLines/>
              <w:spacing w:before="0"/>
              <w:jc w:val="center"/>
              <w:rPr>
                <w:bCs/>
                <w:szCs w:val="24"/>
                <w:lang w:val="en-US"/>
              </w:rPr>
            </w:pPr>
          </w:p>
        </w:tc>
      </w:tr>
      <w:tr w:rsidR="002169DB" w:rsidRPr="00F85D2A" w14:paraId="02ABA2F1" w14:textId="77777777" w:rsidTr="0014555E">
        <w:trPr>
          <w:jc w:val="center"/>
        </w:trPr>
        <w:tc>
          <w:tcPr>
            <w:tcW w:w="4657" w:type="dxa"/>
            <w:tcBorders>
              <w:left w:val="double" w:sz="6" w:space="0" w:color="auto"/>
            </w:tcBorders>
          </w:tcPr>
          <w:p w14:paraId="593E4A9A" w14:textId="77777777" w:rsidR="002169DB" w:rsidRPr="00232B55" w:rsidRDefault="002169DB" w:rsidP="0014555E">
            <w:pPr>
              <w:overflowPunct/>
              <w:autoSpaceDE/>
              <w:autoSpaceDN/>
              <w:adjustRightInd/>
              <w:spacing w:before="0"/>
              <w:textAlignment w:val="auto"/>
              <w:rPr>
                <w:b/>
                <w:szCs w:val="24"/>
                <w:lang w:val="en-US"/>
              </w:rPr>
            </w:pPr>
          </w:p>
          <w:p w14:paraId="45C0D03C" w14:textId="77777777" w:rsidR="002169DB" w:rsidRPr="00232B55" w:rsidRDefault="002169DB" w:rsidP="0014555E">
            <w:pPr>
              <w:overflowPunct/>
              <w:autoSpaceDE/>
              <w:autoSpaceDN/>
              <w:adjustRightInd/>
              <w:spacing w:before="0"/>
              <w:textAlignment w:val="auto"/>
              <w:rPr>
                <w:b/>
                <w:szCs w:val="24"/>
                <w:lang w:val="en-US"/>
              </w:rPr>
            </w:pPr>
            <w:r w:rsidRPr="00232B55">
              <w:rPr>
                <w:b/>
                <w:szCs w:val="24"/>
                <w:lang w:val="en-US"/>
              </w:rPr>
              <w:t>Author(s)/Contributors(s):</w:t>
            </w:r>
          </w:p>
          <w:p w14:paraId="110162EB" w14:textId="77777777" w:rsidR="002169DB" w:rsidRPr="00232B55" w:rsidRDefault="002169DB" w:rsidP="0014555E">
            <w:pPr>
              <w:overflowPunct/>
              <w:autoSpaceDE/>
              <w:autoSpaceDN/>
              <w:adjustRightInd/>
              <w:spacing w:before="0"/>
              <w:textAlignment w:val="auto"/>
              <w:rPr>
                <w:b/>
                <w:szCs w:val="24"/>
                <w:lang w:val="en-US"/>
              </w:rPr>
            </w:pPr>
          </w:p>
          <w:p w14:paraId="7D3C9208" w14:textId="77777777" w:rsidR="002169DB" w:rsidRPr="005E479E" w:rsidRDefault="002169DB" w:rsidP="0014555E">
            <w:pPr>
              <w:spacing w:before="0"/>
              <w:ind w:right="144"/>
              <w:rPr>
                <w:bCs/>
                <w:iCs/>
                <w:szCs w:val="24"/>
                <w:lang w:val="en-US"/>
              </w:rPr>
            </w:pPr>
            <w:r>
              <w:rPr>
                <w:bCs/>
                <w:iCs/>
                <w:szCs w:val="24"/>
                <w:lang w:val="en-US"/>
              </w:rPr>
              <w:t>Jerry Ulcek</w:t>
            </w:r>
          </w:p>
          <w:p w14:paraId="17BB33BF" w14:textId="77777777" w:rsidR="002169DB" w:rsidRDefault="002169DB" w:rsidP="0014555E">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03BCDD2A" w14:textId="77777777" w:rsidR="002169DB" w:rsidRDefault="002169DB" w:rsidP="0014555E">
            <w:pPr>
              <w:spacing w:before="0"/>
              <w:ind w:right="144"/>
              <w:rPr>
                <w:bCs/>
                <w:iCs/>
                <w:szCs w:val="24"/>
                <w:lang w:val="en-US"/>
              </w:rPr>
            </w:pPr>
          </w:p>
          <w:p w14:paraId="7F7D3F43" w14:textId="77777777" w:rsidR="002169DB" w:rsidRDefault="002169DB" w:rsidP="0014555E">
            <w:pPr>
              <w:spacing w:before="0"/>
              <w:ind w:right="144"/>
              <w:rPr>
                <w:bCs/>
                <w:iCs/>
                <w:szCs w:val="24"/>
                <w:lang w:val="en-US"/>
              </w:rPr>
            </w:pPr>
            <w:r>
              <w:rPr>
                <w:bCs/>
                <w:iCs/>
                <w:szCs w:val="24"/>
                <w:lang w:val="en-US"/>
              </w:rPr>
              <w:t>Ross Norsworthy</w:t>
            </w:r>
          </w:p>
          <w:p w14:paraId="02F0F796" w14:textId="77777777" w:rsidR="002169DB" w:rsidRDefault="002169DB" w:rsidP="0014555E">
            <w:pPr>
              <w:spacing w:before="0"/>
              <w:ind w:right="144"/>
              <w:rPr>
                <w:bCs/>
                <w:iCs/>
                <w:szCs w:val="24"/>
                <w:lang w:val="en-US"/>
              </w:rPr>
            </w:pPr>
            <w:r>
              <w:rPr>
                <w:bCs/>
                <w:iCs/>
                <w:szCs w:val="24"/>
                <w:lang w:val="en-US"/>
              </w:rPr>
              <w:t>REC, Inc.</w:t>
            </w:r>
          </w:p>
          <w:p w14:paraId="7156EDE9" w14:textId="77777777" w:rsidR="002169DB" w:rsidRDefault="002169DB" w:rsidP="0014555E">
            <w:pPr>
              <w:spacing w:before="0"/>
              <w:ind w:right="144"/>
              <w:rPr>
                <w:bCs/>
                <w:iCs/>
                <w:szCs w:val="24"/>
                <w:lang w:val="en-US"/>
              </w:rPr>
            </w:pPr>
          </w:p>
          <w:p w14:paraId="2EF1FB3C" w14:textId="77777777" w:rsidR="002169DB" w:rsidRDefault="002169DB" w:rsidP="0014555E">
            <w:pPr>
              <w:spacing w:before="0"/>
              <w:ind w:right="144"/>
              <w:rPr>
                <w:bCs/>
                <w:iCs/>
                <w:szCs w:val="24"/>
                <w:lang w:val="en-US"/>
              </w:rPr>
            </w:pPr>
            <w:r>
              <w:rPr>
                <w:bCs/>
                <w:iCs/>
                <w:szCs w:val="24"/>
                <w:lang w:val="en-US"/>
              </w:rPr>
              <w:t>Johnny Schultz</w:t>
            </w:r>
          </w:p>
          <w:p w14:paraId="143FF375" w14:textId="77777777" w:rsidR="002169DB" w:rsidRDefault="002169DB" w:rsidP="0014555E">
            <w:pPr>
              <w:spacing w:before="0"/>
              <w:ind w:right="144"/>
              <w:rPr>
                <w:bCs/>
                <w:iCs/>
                <w:szCs w:val="24"/>
                <w:lang w:val="en-US"/>
              </w:rPr>
            </w:pPr>
            <w:r>
              <w:rPr>
                <w:bCs/>
                <w:iCs/>
                <w:szCs w:val="24"/>
                <w:lang w:val="en-US"/>
              </w:rPr>
              <w:t>Sev1Tech, Inc.</w:t>
            </w:r>
          </w:p>
          <w:p w14:paraId="746B8DFE" w14:textId="77777777" w:rsidR="002169DB" w:rsidRPr="00215E06" w:rsidRDefault="002169DB" w:rsidP="0014555E">
            <w:pPr>
              <w:spacing w:before="0"/>
              <w:ind w:right="144"/>
              <w:rPr>
                <w:bCs/>
                <w:iCs/>
                <w:szCs w:val="24"/>
                <w:lang w:val="en-US"/>
              </w:rPr>
            </w:pPr>
          </w:p>
        </w:tc>
        <w:tc>
          <w:tcPr>
            <w:tcW w:w="4721" w:type="dxa"/>
            <w:tcBorders>
              <w:right w:val="double" w:sz="6" w:space="0" w:color="auto"/>
            </w:tcBorders>
          </w:tcPr>
          <w:p w14:paraId="5D3335D8" w14:textId="77777777" w:rsidR="002169DB" w:rsidRPr="00964825" w:rsidRDefault="002169DB" w:rsidP="0014555E">
            <w:pPr>
              <w:overflowPunct/>
              <w:autoSpaceDE/>
              <w:autoSpaceDN/>
              <w:adjustRightInd/>
              <w:spacing w:before="0"/>
              <w:textAlignment w:val="auto"/>
              <w:rPr>
                <w:b/>
                <w:szCs w:val="24"/>
                <w:lang w:val="en-CA"/>
              </w:rPr>
            </w:pPr>
          </w:p>
          <w:p w14:paraId="10A580F4" w14:textId="77777777" w:rsidR="002169DB" w:rsidRPr="00964825" w:rsidRDefault="002169DB" w:rsidP="0014555E">
            <w:pPr>
              <w:overflowPunct/>
              <w:autoSpaceDE/>
              <w:autoSpaceDN/>
              <w:adjustRightInd/>
              <w:spacing w:before="0"/>
              <w:textAlignment w:val="auto"/>
              <w:rPr>
                <w:b/>
                <w:szCs w:val="24"/>
                <w:lang w:val="en-CA"/>
              </w:rPr>
            </w:pPr>
          </w:p>
          <w:p w14:paraId="3850D02E" w14:textId="77777777" w:rsidR="002169DB" w:rsidRPr="00964825" w:rsidRDefault="002169DB" w:rsidP="0014555E">
            <w:pPr>
              <w:overflowPunct/>
              <w:autoSpaceDE/>
              <w:autoSpaceDN/>
              <w:adjustRightInd/>
              <w:spacing w:before="0"/>
              <w:textAlignment w:val="auto"/>
              <w:rPr>
                <w:b/>
                <w:szCs w:val="24"/>
                <w:lang w:val="en-CA"/>
              </w:rPr>
            </w:pPr>
          </w:p>
          <w:p w14:paraId="0F4F4FC1" w14:textId="77777777" w:rsidR="002169DB" w:rsidRPr="003B7F01" w:rsidRDefault="002169DB" w:rsidP="0014555E">
            <w:pPr>
              <w:spacing w:before="0"/>
              <w:ind w:right="144"/>
              <w:rPr>
                <w:bCs/>
                <w:color w:val="000000"/>
                <w:szCs w:val="24"/>
                <w:lang w:val="fr-CH"/>
              </w:rPr>
            </w:pPr>
            <w:r w:rsidRPr="003B7F01">
              <w:rPr>
                <w:bCs/>
                <w:color w:val="000000"/>
                <w:szCs w:val="24"/>
                <w:lang w:val="fr-CH"/>
              </w:rPr>
              <w:t>Phone : (202) 475-3607</w:t>
            </w:r>
          </w:p>
          <w:p w14:paraId="70B346D3" w14:textId="77777777" w:rsidR="002169DB" w:rsidRPr="003B7F01" w:rsidRDefault="002169DB" w:rsidP="0014555E">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Jerry.l.Ulcek@uscg.mil</w:t>
            </w:r>
          </w:p>
          <w:p w14:paraId="28B0F0D5" w14:textId="77777777" w:rsidR="002169DB" w:rsidRPr="003B7F01" w:rsidRDefault="002169DB" w:rsidP="0014555E">
            <w:pPr>
              <w:spacing w:before="0"/>
              <w:ind w:right="144"/>
              <w:rPr>
                <w:bCs/>
                <w:color w:val="000000"/>
                <w:szCs w:val="24"/>
                <w:lang w:val="fr-CH"/>
              </w:rPr>
            </w:pPr>
          </w:p>
          <w:p w14:paraId="2713EFAD" w14:textId="77777777" w:rsidR="002169DB" w:rsidRPr="003B7F01" w:rsidRDefault="002169DB" w:rsidP="0014555E">
            <w:pPr>
              <w:spacing w:before="0"/>
              <w:ind w:right="144"/>
              <w:rPr>
                <w:bCs/>
                <w:color w:val="000000"/>
                <w:szCs w:val="24"/>
                <w:lang w:val="fr-CH"/>
              </w:rPr>
            </w:pPr>
            <w:r w:rsidRPr="003B7F01">
              <w:rPr>
                <w:bCs/>
                <w:color w:val="000000"/>
                <w:szCs w:val="24"/>
                <w:lang w:val="fr-CH"/>
              </w:rPr>
              <w:t>Phone : (727) 515-8025</w:t>
            </w:r>
          </w:p>
          <w:p w14:paraId="42DE8096" w14:textId="77777777" w:rsidR="002169DB" w:rsidRPr="003B7F01" w:rsidRDefault="002169DB" w:rsidP="0014555E">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Ross_Norsworthy@msn.com</w:t>
            </w:r>
          </w:p>
          <w:p w14:paraId="6CF7D1EE" w14:textId="77777777" w:rsidR="002169DB" w:rsidRDefault="002169DB" w:rsidP="0014555E">
            <w:pPr>
              <w:spacing w:before="0"/>
              <w:ind w:right="144"/>
              <w:rPr>
                <w:bCs/>
                <w:color w:val="000000"/>
                <w:szCs w:val="24"/>
                <w:lang w:val="fr-CH"/>
              </w:rPr>
            </w:pPr>
          </w:p>
          <w:p w14:paraId="7A3D96B0" w14:textId="77777777" w:rsidR="002169DB" w:rsidRPr="003B7F01" w:rsidRDefault="002169DB" w:rsidP="0014555E">
            <w:pPr>
              <w:spacing w:before="0"/>
              <w:ind w:right="144"/>
              <w:rPr>
                <w:bCs/>
                <w:color w:val="000000"/>
                <w:szCs w:val="24"/>
                <w:lang w:val="fr-CH"/>
              </w:rPr>
            </w:pPr>
            <w:r w:rsidRPr="003B7F01">
              <w:rPr>
                <w:bCs/>
                <w:color w:val="000000"/>
                <w:szCs w:val="24"/>
                <w:lang w:val="fr-CH"/>
              </w:rPr>
              <w:t>Phone : (727) 403-4029</w:t>
            </w:r>
          </w:p>
          <w:p w14:paraId="27CAC843" w14:textId="77777777" w:rsidR="002169DB" w:rsidRDefault="002169DB" w:rsidP="0014555E">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29718297" w14:textId="77777777" w:rsidR="002169DB" w:rsidRPr="003B7F01" w:rsidRDefault="002169DB" w:rsidP="0014555E">
            <w:pPr>
              <w:spacing w:before="0"/>
              <w:ind w:right="144"/>
              <w:rPr>
                <w:bCs/>
                <w:color w:val="000000"/>
                <w:szCs w:val="24"/>
                <w:lang w:val="fr-CH"/>
              </w:rPr>
            </w:pPr>
          </w:p>
        </w:tc>
      </w:tr>
      <w:tr w:rsidR="002169DB" w:rsidRPr="00232B55" w14:paraId="66AACE8B" w14:textId="77777777" w:rsidTr="0014555E">
        <w:trPr>
          <w:jc w:val="center"/>
        </w:trPr>
        <w:tc>
          <w:tcPr>
            <w:tcW w:w="9378" w:type="dxa"/>
            <w:gridSpan w:val="2"/>
            <w:tcBorders>
              <w:left w:val="double" w:sz="6" w:space="0" w:color="auto"/>
              <w:right w:val="double" w:sz="6" w:space="0" w:color="auto"/>
            </w:tcBorders>
          </w:tcPr>
          <w:p w14:paraId="0D96A0FD" w14:textId="77777777" w:rsidR="002169DB" w:rsidRPr="00C372AF" w:rsidRDefault="002169DB" w:rsidP="0014555E">
            <w:pPr>
              <w:spacing w:after="160" w:line="259" w:lineRule="auto"/>
            </w:pPr>
            <w:r w:rsidRPr="00005F1D">
              <w:rPr>
                <w:b/>
                <w:lang w:val="en-US"/>
              </w:rPr>
              <w:t>Purpose/Objective:</w:t>
            </w:r>
            <w:r w:rsidRPr="00005F1D">
              <w:rPr>
                <w:lang w:val="en-US"/>
              </w:rPr>
              <w:t xml:space="preserve">  The purpose of this document </w:t>
            </w:r>
            <w:r>
              <w:rPr>
                <w:lang w:val="en-US"/>
              </w:rPr>
              <w:t>is to provide additional information and editorial corrections</w:t>
            </w:r>
            <w:r>
              <w:rPr>
                <w:bCs/>
                <w:szCs w:val="24"/>
              </w:rPr>
              <w:t xml:space="preserve"> to the working document toward the preliminary draft new Report I</w:t>
            </w:r>
            <w:r>
              <w:rPr>
                <w:lang w:val="en-US"/>
              </w:rPr>
              <w:t xml:space="preserve">TU-R </w:t>
            </w:r>
            <w:proofErr w:type="gramStart"/>
            <w:r>
              <w:rPr>
                <w:lang w:val="en-US"/>
              </w:rPr>
              <w:t>M.[</w:t>
            </w:r>
            <w:proofErr w:type="gramEnd"/>
            <w:r>
              <w:rPr>
                <w:lang w:val="en-US"/>
              </w:rPr>
              <w:t xml:space="preserve">LED-EMI]. </w:t>
            </w:r>
          </w:p>
        </w:tc>
      </w:tr>
      <w:tr w:rsidR="002169DB" w:rsidRPr="00232B55" w14:paraId="29C60167" w14:textId="77777777" w:rsidTr="0014555E">
        <w:trPr>
          <w:trHeight w:val="1776"/>
          <w:jc w:val="center"/>
        </w:trPr>
        <w:tc>
          <w:tcPr>
            <w:tcW w:w="9378" w:type="dxa"/>
            <w:gridSpan w:val="2"/>
            <w:tcBorders>
              <w:left w:val="double" w:sz="6" w:space="0" w:color="auto"/>
              <w:right w:val="double" w:sz="6" w:space="0" w:color="auto"/>
            </w:tcBorders>
          </w:tcPr>
          <w:p w14:paraId="41C2AA06" w14:textId="77777777" w:rsidR="002169DB" w:rsidRPr="00232B55" w:rsidRDefault="002169DB" w:rsidP="0014555E">
            <w:pPr>
              <w:overflowPunct/>
              <w:autoSpaceDE/>
              <w:autoSpaceDN/>
              <w:adjustRightInd/>
              <w:spacing w:before="0"/>
              <w:ind w:left="144" w:right="144"/>
              <w:textAlignment w:val="auto"/>
              <w:rPr>
                <w:b/>
                <w:szCs w:val="24"/>
                <w:lang w:val="en-US"/>
              </w:rPr>
            </w:pPr>
          </w:p>
          <w:p w14:paraId="640187DC" w14:textId="2839E115" w:rsidR="002169DB" w:rsidRPr="00381E16" w:rsidRDefault="002169DB" w:rsidP="0014555E">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This document provides a qualitative and quant</w:t>
            </w:r>
            <w:r w:rsidR="00BF7EEC">
              <w:rPr>
                <w:szCs w:val="24"/>
                <w:lang w:val="en-US"/>
              </w:rPr>
              <w:t>i</w:t>
            </w:r>
            <w:r>
              <w:rPr>
                <w:szCs w:val="24"/>
                <w:lang w:val="en-US"/>
              </w:rPr>
              <w:t>t</w:t>
            </w:r>
            <w:r w:rsidR="00BF7EEC">
              <w:rPr>
                <w:szCs w:val="24"/>
                <w:lang w:val="en-US"/>
              </w:rPr>
              <w:t>at</w:t>
            </w:r>
            <w:r>
              <w:rPr>
                <w:szCs w:val="24"/>
                <w:lang w:val="en-US"/>
              </w:rPr>
              <w: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2C309746" w14:textId="77777777" w:rsidR="002169DB" w:rsidRDefault="002169DB" w:rsidP="002169DB"/>
    <w:p w14:paraId="1A522A35" w14:textId="77777777" w:rsidR="00E30248" w:rsidRDefault="00E30248">
      <w:pPr>
        <w:tabs>
          <w:tab w:val="clear" w:pos="1134"/>
          <w:tab w:val="clear" w:pos="1871"/>
          <w:tab w:val="clear" w:pos="2268"/>
        </w:tabs>
        <w:overflowPunct/>
        <w:autoSpaceDE/>
        <w:autoSpaceDN/>
        <w:adjustRightInd/>
        <w:spacing w:before="0"/>
        <w:textAlignment w:val="auto"/>
      </w:pPr>
      <w:r>
        <w:br w:type="page"/>
      </w:r>
    </w:p>
    <w:p w14:paraId="106B5B0E" w14:textId="77777777" w:rsidR="00935802" w:rsidRDefault="00935802" w:rsidP="00935802">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35802" w14:paraId="59EFAD1D" w14:textId="77777777" w:rsidTr="0014555E">
        <w:trPr>
          <w:cantSplit/>
        </w:trPr>
        <w:tc>
          <w:tcPr>
            <w:tcW w:w="6487" w:type="dxa"/>
            <w:vAlign w:val="center"/>
          </w:tcPr>
          <w:p w14:paraId="0190E7C7" w14:textId="77777777" w:rsidR="00935802" w:rsidRDefault="00935802" w:rsidP="0014555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F187FE8" w14:textId="77777777" w:rsidR="00935802" w:rsidRDefault="00935802" w:rsidP="0014555E">
            <w:pPr>
              <w:shd w:val="solid" w:color="FFFFFF" w:fill="FFFFFF"/>
              <w:spacing w:before="0" w:line="240" w:lineRule="atLeast"/>
            </w:pPr>
            <w:r>
              <w:rPr>
                <w:b/>
                <w:bCs/>
                <w:noProof/>
                <w:sz w:val="20"/>
                <w:lang w:val="en-US"/>
              </w:rPr>
              <w:drawing>
                <wp:inline distT="0" distB="0" distL="0" distR="0" wp14:anchorId="2E66E2F2" wp14:editId="3C1D2865">
                  <wp:extent cx="579396" cy="657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935802" w14:paraId="35EB8138" w14:textId="77777777" w:rsidTr="0014555E">
        <w:trPr>
          <w:cantSplit/>
        </w:trPr>
        <w:tc>
          <w:tcPr>
            <w:tcW w:w="6487" w:type="dxa"/>
            <w:tcBorders>
              <w:bottom w:val="single" w:sz="12" w:space="0" w:color="auto"/>
            </w:tcBorders>
          </w:tcPr>
          <w:p w14:paraId="5AD121F7" w14:textId="77777777" w:rsidR="00935802" w:rsidRDefault="00935802" w:rsidP="0014555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410DC98" w14:textId="77777777" w:rsidR="00935802" w:rsidRDefault="00935802" w:rsidP="0014555E">
            <w:pPr>
              <w:shd w:val="solid" w:color="FFFFFF" w:fill="FFFFFF"/>
              <w:spacing w:before="0" w:after="48" w:line="240" w:lineRule="atLeast"/>
              <w:rPr>
                <w:sz w:val="22"/>
                <w:szCs w:val="22"/>
                <w:lang w:val="en-US"/>
              </w:rPr>
            </w:pPr>
          </w:p>
        </w:tc>
      </w:tr>
      <w:tr w:rsidR="00935802" w14:paraId="583E34DB" w14:textId="77777777" w:rsidTr="0014555E">
        <w:trPr>
          <w:cantSplit/>
        </w:trPr>
        <w:tc>
          <w:tcPr>
            <w:tcW w:w="6487" w:type="dxa"/>
            <w:tcBorders>
              <w:top w:val="single" w:sz="12" w:space="0" w:color="auto"/>
            </w:tcBorders>
          </w:tcPr>
          <w:p w14:paraId="26C91E8E" w14:textId="77777777" w:rsidR="00935802" w:rsidRDefault="00935802" w:rsidP="0014555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CA605EE" w14:textId="77777777" w:rsidR="00935802" w:rsidRDefault="00935802" w:rsidP="0014555E">
            <w:pPr>
              <w:shd w:val="solid" w:color="FFFFFF" w:fill="FFFFFF"/>
              <w:spacing w:before="0" w:after="48" w:line="240" w:lineRule="atLeast"/>
              <w:rPr>
                <w:lang w:val="en-US"/>
              </w:rPr>
            </w:pPr>
          </w:p>
        </w:tc>
      </w:tr>
      <w:tr w:rsidR="00935802" w:rsidRPr="00CB587D" w14:paraId="119DA6CA" w14:textId="77777777" w:rsidTr="0014555E">
        <w:trPr>
          <w:cantSplit/>
        </w:trPr>
        <w:tc>
          <w:tcPr>
            <w:tcW w:w="6487" w:type="dxa"/>
            <w:vMerge w:val="restart"/>
          </w:tcPr>
          <w:p w14:paraId="657E94A4" w14:textId="5D6C5C30" w:rsidR="00935802" w:rsidRPr="004722B0" w:rsidRDefault="00935802" w:rsidP="0014555E">
            <w:pPr>
              <w:shd w:val="solid" w:color="FFFFFF" w:fill="FFFFFF"/>
              <w:tabs>
                <w:tab w:val="clear" w:pos="1134"/>
                <w:tab w:val="clear" w:pos="1871"/>
                <w:tab w:val="clear" w:pos="2268"/>
              </w:tabs>
              <w:spacing w:before="0" w:after="240"/>
              <w:ind w:left="1134" w:hanging="1134"/>
              <w:rPr>
                <w:rFonts w:ascii="Verdana" w:hAnsi="Verdana"/>
                <w:sz w:val="20"/>
              </w:rPr>
            </w:pPr>
            <w:r w:rsidRPr="004722B0">
              <w:rPr>
                <w:rFonts w:ascii="Verdana" w:hAnsi="Verdana"/>
                <w:sz w:val="20"/>
              </w:rPr>
              <w:t>Source:</w:t>
            </w:r>
            <w:r w:rsidRPr="004722B0">
              <w:rPr>
                <w:rFonts w:ascii="Verdana" w:hAnsi="Verdana"/>
                <w:sz w:val="20"/>
              </w:rPr>
              <w:tab/>
              <w:t>Document</w:t>
            </w:r>
            <w:r>
              <w:rPr>
                <w:rFonts w:ascii="Verdana" w:hAnsi="Verdana"/>
                <w:sz w:val="20"/>
              </w:rPr>
              <w:t xml:space="preserve"> 5B/</w:t>
            </w:r>
            <w:r w:rsidR="005F20F3">
              <w:rPr>
                <w:rFonts w:ascii="Verdana" w:hAnsi="Verdana"/>
                <w:sz w:val="20"/>
              </w:rPr>
              <w:t>35</w:t>
            </w:r>
            <w:r>
              <w:rPr>
                <w:rFonts w:ascii="Verdana" w:hAnsi="Verdana"/>
                <w:sz w:val="20"/>
              </w:rPr>
              <w:t xml:space="preserve">5/Annex </w:t>
            </w:r>
            <w:r w:rsidR="005F20F3">
              <w:rPr>
                <w:rFonts w:ascii="Verdana" w:hAnsi="Verdana"/>
                <w:sz w:val="20"/>
              </w:rPr>
              <w:t>28</w:t>
            </w:r>
          </w:p>
          <w:p w14:paraId="441944AC" w14:textId="77777777" w:rsidR="00935802" w:rsidRPr="00D70CEB" w:rsidRDefault="00935802" w:rsidP="0014555E">
            <w:pPr>
              <w:spacing w:before="0"/>
              <w:ind w:right="144"/>
              <w:rPr>
                <w:szCs w:val="24"/>
                <w:lang w:val="pt-BR"/>
              </w:rPr>
            </w:pPr>
            <w:r w:rsidRPr="004722B0">
              <w:rPr>
                <w:rFonts w:ascii="Verdana" w:hAnsi="Verdana"/>
                <w:sz w:val="20"/>
              </w:rPr>
              <w:t>Subject:</w:t>
            </w:r>
            <w:r w:rsidRPr="004722B0">
              <w:rPr>
                <w:rFonts w:ascii="Verdana" w:hAnsi="Verdana"/>
                <w:sz w:val="20"/>
              </w:rPr>
              <w:tab/>
            </w:r>
            <w:r>
              <w:rPr>
                <w:rFonts w:ascii="Verdana" w:hAnsi="Verdana"/>
                <w:sz w:val="20"/>
              </w:rPr>
              <w:t xml:space="preserve">New Report ITU-R </w:t>
            </w:r>
            <w:proofErr w:type="gramStart"/>
            <w:r>
              <w:rPr>
                <w:rFonts w:ascii="Verdana" w:hAnsi="Verdana"/>
                <w:sz w:val="20"/>
              </w:rPr>
              <w:t>M.[</w:t>
            </w:r>
            <w:proofErr w:type="gramEnd"/>
            <w:r>
              <w:rPr>
                <w:rFonts w:ascii="Verdana" w:hAnsi="Verdana"/>
                <w:sz w:val="20"/>
              </w:rPr>
              <w:t>LED_EMI]</w:t>
            </w:r>
          </w:p>
        </w:tc>
        <w:tc>
          <w:tcPr>
            <w:tcW w:w="3402" w:type="dxa"/>
          </w:tcPr>
          <w:p w14:paraId="186C664F" w14:textId="7BA16A6D" w:rsidR="00935802" w:rsidRPr="00561120" w:rsidRDefault="00935802" w:rsidP="0014555E">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USWP5B27-02</w:t>
            </w:r>
          </w:p>
        </w:tc>
      </w:tr>
      <w:tr w:rsidR="00935802" w14:paraId="595C7404" w14:textId="77777777" w:rsidTr="0014555E">
        <w:trPr>
          <w:cantSplit/>
        </w:trPr>
        <w:tc>
          <w:tcPr>
            <w:tcW w:w="6487" w:type="dxa"/>
            <w:vMerge/>
          </w:tcPr>
          <w:p w14:paraId="68144ECD" w14:textId="77777777" w:rsidR="00935802" w:rsidRPr="00CB587D" w:rsidRDefault="00935802" w:rsidP="0014555E">
            <w:pPr>
              <w:spacing w:before="60"/>
              <w:jc w:val="center"/>
              <w:rPr>
                <w:b/>
                <w:smallCaps/>
                <w:sz w:val="32"/>
                <w:lang w:val="pt-BR" w:eastAsia="zh-CN"/>
              </w:rPr>
            </w:pPr>
          </w:p>
        </w:tc>
        <w:tc>
          <w:tcPr>
            <w:tcW w:w="3402" w:type="dxa"/>
          </w:tcPr>
          <w:p w14:paraId="6E1FE9E2" w14:textId="05E7802A" w:rsidR="00935802" w:rsidRPr="00561120" w:rsidRDefault="00A50F73" w:rsidP="0014555E">
            <w:pPr>
              <w:shd w:val="solid" w:color="FFFFFF" w:fill="FFFFFF"/>
              <w:spacing w:before="0" w:line="240" w:lineRule="atLeast"/>
              <w:rPr>
                <w:rFonts w:ascii="Verdana" w:hAnsi="Verdana"/>
                <w:sz w:val="20"/>
                <w:lang w:eastAsia="zh-CN"/>
              </w:rPr>
            </w:pPr>
            <w:r>
              <w:rPr>
                <w:rFonts w:ascii="Verdana" w:hAnsi="Verdana"/>
                <w:b/>
                <w:sz w:val="20"/>
                <w:lang w:eastAsia="zh-CN"/>
              </w:rPr>
              <w:t>2</w:t>
            </w:r>
            <w:r w:rsidR="00B62EB8">
              <w:rPr>
                <w:rFonts w:ascii="Verdana" w:hAnsi="Verdana"/>
                <w:b/>
                <w:sz w:val="20"/>
                <w:lang w:eastAsia="zh-CN"/>
              </w:rPr>
              <w:t>8</w:t>
            </w:r>
            <w:r w:rsidR="00935802">
              <w:rPr>
                <w:rFonts w:ascii="Verdana" w:hAnsi="Verdana"/>
                <w:b/>
                <w:sz w:val="20"/>
                <w:lang w:eastAsia="zh-CN"/>
              </w:rPr>
              <w:t xml:space="preserve"> </w:t>
            </w:r>
            <w:r w:rsidR="00804808">
              <w:rPr>
                <w:rFonts w:ascii="Verdana" w:hAnsi="Verdana"/>
                <w:b/>
                <w:sz w:val="20"/>
                <w:lang w:eastAsia="zh-CN"/>
              </w:rPr>
              <w:t>September</w:t>
            </w:r>
            <w:r w:rsidR="00935802" w:rsidRPr="004722B0">
              <w:rPr>
                <w:rFonts w:ascii="Verdana" w:hAnsi="Verdana"/>
                <w:b/>
                <w:sz w:val="20"/>
                <w:lang w:eastAsia="zh-CN"/>
              </w:rPr>
              <w:t xml:space="preserve"> 202</w:t>
            </w:r>
            <w:r w:rsidR="00935802">
              <w:rPr>
                <w:rFonts w:ascii="Verdana" w:hAnsi="Verdana"/>
                <w:b/>
                <w:sz w:val="20"/>
                <w:lang w:eastAsia="zh-CN"/>
              </w:rPr>
              <w:t>1</w:t>
            </w:r>
          </w:p>
        </w:tc>
      </w:tr>
      <w:tr w:rsidR="00935802" w14:paraId="0A513CA7" w14:textId="77777777" w:rsidTr="0014555E">
        <w:trPr>
          <w:cantSplit/>
        </w:trPr>
        <w:tc>
          <w:tcPr>
            <w:tcW w:w="6487" w:type="dxa"/>
            <w:vMerge/>
          </w:tcPr>
          <w:p w14:paraId="4ADBB377" w14:textId="77777777" w:rsidR="00935802" w:rsidRDefault="00935802" w:rsidP="0014555E">
            <w:pPr>
              <w:spacing w:before="60"/>
              <w:jc w:val="center"/>
              <w:rPr>
                <w:b/>
                <w:smallCaps/>
                <w:sz w:val="32"/>
                <w:lang w:eastAsia="zh-CN"/>
              </w:rPr>
            </w:pPr>
          </w:p>
        </w:tc>
        <w:tc>
          <w:tcPr>
            <w:tcW w:w="3402" w:type="dxa"/>
          </w:tcPr>
          <w:p w14:paraId="6980B94A" w14:textId="77777777" w:rsidR="00935802" w:rsidRPr="00561120" w:rsidRDefault="00935802" w:rsidP="0014555E">
            <w:pPr>
              <w:shd w:val="solid" w:color="FFFFFF" w:fill="FFFFFF"/>
              <w:spacing w:before="0" w:line="240" w:lineRule="atLeast"/>
              <w:rPr>
                <w:rFonts w:ascii="Verdana" w:eastAsia="SimSun" w:hAnsi="Verdana"/>
                <w:sz w:val="20"/>
                <w:lang w:eastAsia="zh-CN"/>
              </w:rPr>
            </w:pPr>
            <w:r w:rsidRPr="004722B0">
              <w:rPr>
                <w:rFonts w:ascii="Verdana" w:eastAsia="SimSun" w:hAnsi="Verdana"/>
                <w:b/>
                <w:sz w:val="20"/>
                <w:lang w:eastAsia="zh-CN"/>
              </w:rPr>
              <w:t>English only</w:t>
            </w:r>
          </w:p>
        </w:tc>
      </w:tr>
      <w:tr w:rsidR="00935802" w14:paraId="23EE5E43" w14:textId="77777777" w:rsidTr="0014555E">
        <w:trPr>
          <w:cantSplit/>
        </w:trPr>
        <w:tc>
          <w:tcPr>
            <w:tcW w:w="9889" w:type="dxa"/>
            <w:gridSpan w:val="2"/>
          </w:tcPr>
          <w:p w14:paraId="6990944E" w14:textId="77777777" w:rsidR="00935802" w:rsidRDefault="00935802" w:rsidP="0014555E">
            <w:pPr>
              <w:pStyle w:val="Source"/>
              <w:spacing w:before="360" w:after="360"/>
              <w:rPr>
                <w:lang w:eastAsia="zh-CN"/>
              </w:rPr>
            </w:pPr>
          </w:p>
          <w:p w14:paraId="6A9652AB" w14:textId="77777777" w:rsidR="00935802" w:rsidRDefault="00935802" w:rsidP="0014555E">
            <w:pPr>
              <w:pStyle w:val="Source"/>
              <w:spacing w:before="360" w:after="360"/>
              <w:rPr>
                <w:lang w:eastAsia="zh-CN"/>
              </w:rPr>
            </w:pPr>
            <w:r>
              <w:rPr>
                <w:lang w:eastAsia="zh-CN"/>
              </w:rPr>
              <w:t>United States of America</w:t>
            </w:r>
          </w:p>
        </w:tc>
      </w:tr>
      <w:tr w:rsidR="00935802" w:rsidRPr="004722B0" w14:paraId="2929B6A6" w14:textId="77777777" w:rsidTr="0014555E">
        <w:trPr>
          <w:cantSplit/>
        </w:trPr>
        <w:tc>
          <w:tcPr>
            <w:tcW w:w="9889" w:type="dxa"/>
            <w:gridSpan w:val="2"/>
          </w:tcPr>
          <w:p w14:paraId="0AA2F8A6" w14:textId="5EB3C4EE" w:rsidR="00935802" w:rsidRPr="004722B0" w:rsidRDefault="00935802" w:rsidP="0014555E">
            <w:pPr>
              <w:pStyle w:val="Source"/>
              <w:rPr>
                <w:lang w:eastAsia="zh-CN"/>
              </w:rPr>
            </w:pPr>
            <w:r>
              <w:rPr>
                <w:lang w:eastAsia="zh-CN"/>
              </w:rPr>
              <w:t xml:space="preserve">Revision to Annex </w:t>
            </w:r>
            <w:r w:rsidR="005F20F3">
              <w:rPr>
                <w:lang w:eastAsia="zh-CN"/>
              </w:rPr>
              <w:t>28</w:t>
            </w:r>
            <w:r>
              <w:rPr>
                <w:lang w:eastAsia="zh-CN"/>
              </w:rPr>
              <w:t xml:space="preserve"> to the </w:t>
            </w:r>
            <w:r w:rsidRPr="004722B0">
              <w:rPr>
                <w:lang w:eastAsia="zh-CN"/>
              </w:rPr>
              <w:t>Working Party 5B</w:t>
            </w:r>
            <w:r>
              <w:rPr>
                <w:lang w:eastAsia="zh-CN"/>
              </w:rPr>
              <w:t xml:space="preserve"> Chairman’s Report</w:t>
            </w:r>
          </w:p>
        </w:tc>
      </w:tr>
      <w:tr w:rsidR="00935802" w:rsidRPr="004722B0" w14:paraId="73790F0C" w14:textId="77777777" w:rsidTr="0014555E">
        <w:trPr>
          <w:cantSplit/>
        </w:trPr>
        <w:tc>
          <w:tcPr>
            <w:tcW w:w="9889" w:type="dxa"/>
            <w:gridSpan w:val="2"/>
          </w:tcPr>
          <w:p w14:paraId="4050B693" w14:textId="77777777" w:rsidR="00935802" w:rsidRPr="004722B0" w:rsidRDefault="00935802" w:rsidP="0014555E">
            <w:pPr>
              <w:pStyle w:val="Title1"/>
              <w:rPr>
                <w:lang w:eastAsia="zh-CN"/>
              </w:rPr>
            </w:pPr>
            <w:r w:rsidRPr="004722B0">
              <w:rPr>
                <w:bCs/>
                <w:szCs w:val="28"/>
              </w:rPr>
              <w:t xml:space="preserve">Working document toward a preliminary draft new </w:t>
            </w:r>
            <w:r w:rsidRPr="004722B0">
              <w:rPr>
                <w:bCs/>
                <w:szCs w:val="28"/>
              </w:rPr>
              <w:br/>
              <w:t xml:space="preserve">Report ITU-R </w:t>
            </w:r>
            <w:proofErr w:type="gramStart"/>
            <w:r w:rsidRPr="004722B0">
              <w:rPr>
                <w:bCs/>
                <w:szCs w:val="28"/>
              </w:rPr>
              <w:t>M.[</w:t>
            </w:r>
            <w:proofErr w:type="gramEnd"/>
            <w:r w:rsidRPr="004722B0">
              <w:rPr>
                <w:bCs/>
                <w:szCs w:val="28"/>
              </w:rPr>
              <w:t>LED-EMI]</w:t>
            </w:r>
          </w:p>
        </w:tc>
      </w:tr>
      <w:tr w:rsidR="00935802" w:rsidRPr="004722B0" w14:paraId="5D91018F" w14:textId="77777777" w:rsidTr="0014555E">
        <w:trPr>
          <w:cantSplit/>
        </w:trPr>
        <w:tc>
          <w:tcPr>
            <w:tcW w:w="9889" w:type="dxa"/>
            <w:gridSpan w:val="2"/>
          </w:tcPr>
          <w:p w14:paraId="064343E9" w14:textId="77777777" w:rsidR="00935802" w:rsidRPr="004722B0" w:rsidRDefault="00935802" w:rsidP="0014555E">
            <w:pPr>
              <w:pStyle w:val="Title4"/>
              <w:rPr>
                <w:lang w:eastAsia="zh-CN"/>
              </w:rPr>
            </w:pP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p>
        </w:tc>
      </w:tr>
    </w:tbl>
    <w:p w14:paraId="1EF5A278" w14:textId="0CC63B81" w:rsidR="00935802" w:rsidRDefault="00935802" w:rsidP="00935802">
      <w:pPr>
        <w:pStyle w:val="Heading1"/>
      </w:pPr>
      <w:r>
        <w:t>Summary of Changes</w:t>
      </w:r>
    </w:p>
    <w:p w14:paraId="2BE57192" w14:textId="0A108264" w:rsidR="00CB657F" w:rsidRPr="00CB657F" w:rsidRDefault="00CB657F" w:rsidP="00CB657F">
      <w:r w:rsidRPr="00B62EB8">
        <w:t>The United States proposes the following changes to the working document:</w:t>
      </w:r>
    </w:p>
    <w:p w14:paraId="2F9E871F" w14:textId="0735BF96" w:rsidR="002D6E8B" w:rsidRPr="00AF1CAE" w:rsidRDefault="002D6E8B" w:rsidP="002D6E8B">
      <w:pPr>
        <w:pStyle w:val="ListParagraph"/>
        <w:numPr>
          <w:ilvl w:val="0"/>
          <w:numId w:val="9"/>
        </w:numPr>
        <w:rPr>
          <w:rFonts w:ascii="Times New Roman" w:hAnsi="Times New Roman" w:cs="Times New Roman"/>
        </w:rPr>
      </w:pPr>
      <w:r w:rsidRPr="00AF1CAE">
        <w:rPr>
          <w:rFonts w:ascii="Times New Roman" w:hAnsi="Times New Roman" w:cs="Times New Roman"/>
        </w:rPr>
        <w:t>Some minor editorial</w:t>
      </w:r>
      <w:r w:rsidR="00AF1CAE" w:rsidRPr="00AF1CAE">
        <w:rPr>
          <w:rFonts w:ascii="Times New Roman" w:hAnsi="Times New Roman" w:cs="Times New Roman"/>
        </w:rPr>
        <w:t xml:space="preserve"> changes</w:t>
      </w:r>
    </w:p>
    <w:p w14:paraId="357F6D11" w14:textId="06B5345D" w:rsidR="00F22D21" w:rsidRDefault="00544E4E" w:rsidP="00935802">
      <w:pPr>
        <w:pStyle w:val="ListParagraph"/>
        <w:numPr>
          <w:ilvl w:val="0"/>
          <w:numId w:val="9"/>
        </w:numPr>
        <w:rPr>
          <w:rFonts w:ascii="Times New Roman" w:hAnsi="Times New Roman" w:cs="Times New Roman"/>
        </w:rPr>
      </w:pPr>
      <w:r>
        <w:rPr>
          <w:rFonts w:ascii="Times New Roman" w:hAnsi="Times New Roman" w:cs="Times New Roman"/>
        </w:rPr>
        <w:t>Additions</w:t>
      </w:r>
      <w:r w:rsidR="00935802" w:rsidRPr="00090E96">
        <w:rPr>
          <w:rFonts w:ascii="Times New Roman" w:hAnsi="Times New Roman" w:cs="Times New Roman"/>
        </w:rPr>
        <w:t xml:space="preserve"> </w:t>
      </w:r>
      <w:r w:rsidR="00935802">
        <w:rPr>
          <w:rFonts w:ascii="Times New Roman" w:hAnsi="Times New Roman" w:cs="Times New Roman"/>
        </w:rPr>
        <w:t xml:space="preserve">to Section 2 </w:t>
      </w:r>
      <w:r w:rsidR="00F22D21">
        <w:rPr>
          <w:rFonts w:ascii="Times New Roman" w:hAnsi="Times New Roman" w:cs="Times New Roman"/>
        </w:rPr>
        <w:t xml:space="preserve">to include results of </w:t>
      </w:r>
      <w:r w:rsidR="00CA4DB4">
        <w:rPr>
          <w:rFonts w:ascii="Times New Roman" w:hAnsi="Times New Roman" w:cs="Times New Roman"/>
        </w:rPr>
        <w:t xml:space="preserve">EMI </w:t>
      </w:r>
      <w:r w:rsidR="00F22D21">
        <w:rPr>
          <w:rFonts w:ascii="Times New Roman" w:hAnsi="Times New Roman" w:cs="Times New Roman"/>
        </w:rPr>
        <w:t>testing.</w:t>
      </w:r>
    </w:p>
    <w:p w14:paraId="5D76D184" w14:textId="77777777" w:rsidR="00F52AAD" w:rsidRDefault="00D8265A" w:rsidP="00F52AAD">
      <w:pPr>
        <w:pStyle w:val="ListParagraph"/>
        <w:numPr>
          <w:ilvl w:val="0"/>
          <w:numId w:val="9"/>
        </w:numPr>
        <w:rPr>
          <w:rFonts w:ascii="Times New Roman" w:hAnsi="Times New Roman" w:cs="Times New Roman"/>
        </w:rPr>
      </w:pPr>
      <w:r>
        <w:rPr>
          <w:rFonts w:ascii="Times New Roman" w:hAnsi="Times New Roman" w:cs="Times New Roman"/>
        </w:rPr>
        <w:t>Additions</w:t>
      </w:r>
      <w:r w:rsidR="004017F0">
        <w:rPr>
          <w:rFonts w:ascii="Times New Roman" w:hAnsi="Times New Roman" w:cs="Times New Roman"/>
        </w:rPr>
        <w:t xml:space="preserve"> </w:t>
      </w:r>
      <w:r w:rsidR="00942D19">
        <w:rPr>
          <w:rFonts w:ascii="Times New Roman" w:hAnsi="Times New Roman" w:cs="Times New Roman"/>
        </w:rPr>
        <w:t xml:space="preserve">to Section </w:t>
      </w:r>
      <w:r w:rsidR="00B41705">
        <w:rPr>
          <w:rFonts w:ascii="Times New Roman" w:hAnsi="Times New Roman" w:cs="Times New Roman"/>
        </w:rPr>
        <w:t xml:space="preserve">3 to </w:t>
      </w:r>
      <w:r w:rsidR="00885345">
        <w:rPr>
          <w:rFonts w:ascii="Times New Roman" w:hAnsi="Times New Roman" w:cs="Times New Roman"/>
        </w:rPr>
        <w:t>address</w:t>
      </w:r>
      <w:r w:rsidR="00037E67">
        <w:rPr>
          <w:rFonts w:ascii="Times New Roman" w:hAnsi="Times New Roman" w:cs="Times New Roman"/>
        </w:rPr>
        <w:t xml:space="preserve"> </w:t>
      </w:r>
      <w:r w:rsidR="008F63A8">
        <w:rPr>
          <w:rFonts w:ascii="Times New Roman" w:hAnsi="Times New Roman" w:cs="Times New Roman"/>
        </w:rPr>
        <w:t xml:space="preserve">requirements of </w:t>
      </w:r>
      <w:r w:rsidR="00037E67">
        <w:rPr>
          <w:rFonts w:ascii="Times New Roman" w:hAnsi="Times New Roman" w:cs="Times New Roman"/>
        </w:rPr>
        <w:t xml:space="preserve">relevant </w:t>
      </w:r>
      <w:r w:rsidR="00885345">
        <w:rPr>
          <w:rFonts w:ascii="Times New Roman" w:hAnsi="Times New Roman" w:cs="Times New Roman"/>
        </w:rPr>
        <w:t>ITU-R</w:t>
      </w:r>
      <w:r w:rsidR="00CA4DB4">
        <w:rPr>
          <w:rFonts w:ascii="Times New Roman" w:hAnsi="Times New Roman" w:cs="Times New Roman"/>
        </w:rPr>
        <w:t xml:space="preserve"> </w:t>
      </w:r>
      <w:r w:rsidR="008F63A8">
        <w:rPr>
          <w:rFonts w:ascii="Times New Roman" w:hAnsi="Times New Roman" w:cs="Times New Roman"/>
        </w:rPr>
        <w:t>technical standards</w:t>
      </w:r>
      <w:r w:rsidR="00935802">
        <w:rPr>
          <w:rFonts w:ascii="Times New Roman" w:hAnsi="Times New Roman" w:cs="Times New Roman"/>
        </w:rPr>
        <w:t>.</w:t>
      </w:r>
      <w:r w:rsidR="00F52AAD" w:rsidRPr="00F52AAD">
        <w:rPr>
          <w:rFonts w:ascii="Times New Roman" w:hAnsi="Times New Roman" w:cs="Times New Roman"/>
        </w:rPr>
        <w:t xml:space="preserve"> </w:t>
      </w:r>
    </w:p>
    <w:p w14:paraId="50668F10" w14:textId="6DF8F86C" w:rsidR="00935802" w:rsidRPr="000F6D51" w:rsidRDefault="00F52AAD" w:rsidP="00935802">
      <w:pPr>
        <w:pStyle w:val="ListParagraph"/>
        <w:numPr>
          <w:ilvl w:val="0"/>
          <w:numId w:val="9"/>
        </w:numPr>
        <w:rPr>
          <w:rFonts w:ascii="Times New Roman" w:hAnsi="Times New Roman" w:cs="Times New Roman"/>
        </w:rPr>
      </w:pPr>
      <w:r w:rsidRPr="000F6D51">
        <w:rPr>
          <w:rFonts w:ascii="Times New Roman" w:hAnsi="Times New Roman" w:cs="Times New Roman"/>
        </w:rPr>
        <w:t xml:space="preserve">Revisions to Section 4 related to testing installations on-board ships for possible EMI.  </w:t>
      </w:r>
    </w:p>
    <w:p w14:paraId="5CF8BB49" w14:textId="77777777" w:rsidR="00A77952" w:rsidRDefault="00935802" w:rsidP="00935802">
      <w:pPr>
        <w:pStyle w:val="ListParagraph"/>
        <w:numPr>
          <w:ilvl w:val="0"/>
          <w:numId w:val="9"/>
        </w:numPr>
        <w:rPr>
          <w:rFonts w:ascii="Times New Roman" w:hAnsi="Times New Roman" w:cs="Times New Roman"/>
        </w:rPr>
      </w:pPr>
      <w:r>
        <w:rPr>
          <w:rFonts w:ascii="Times New Roman" w:hAnsi="Times New Roman" w:cs="Times New Roman"/>
        </w:rPr>
        <w:t>Addition</w:t>
      </w:r>
      <w:r w:rsidR="00172175">
        <w:rPr>
          <w:rFonts w:ascii="Times New Roman" w:hAnsi="Times New Roman" w:cs="Times New Roman"/>
        </w:rPr>
        <w:t>s</w:t>
      </w:r>
      <w:r>
        <w:rPr>
          <w:rFonts w:ascii="Times New Roman" w:hAnsi="Times New Roman" w:cs="Times New Roman"/>
        </w:rPr>
        <w:t xml:space="preserve"> </w:t>
      </w:r>
      <w:r w:rsidR="008A7313">
        <w:rPr>
          <w:rFonts w:ascii="Times New Roman" w:hAnsi="Times New Roman" w:cs="Times New Roman"/>
        </w:rPr>
        <w:t xml:space="preserve">of </w:t>
      </w:r>
      <w:r w:rsidR="00172175">
        <w:rPr>
          <w:rFonts w:ascii="Times New Roman" w:hAnsi="Times New Roman" w:cs="Times New Roman"/>
        </w:rPr>
        <w:t>Annexes 1 to 3</w:t>
      </w:r>
      <w:r w:rsidR="00BB2F21">
        <w:rPr>
          <w:rFonts w:ascii="Times New Roman" w:hAnsi="Times New Roman" w:cs="Times New Roman"/>
        </w:rPr>
        <w:t xml:space="preserve"> </w:t>
      </w:r>
      <w:r w:rsidR="00551EBC">
        <w:rPr>
          <w:rFonts w:ascii="Times New Roman" w:hAnsi="Times New Roman" w:cs="Times New Roman"/>
        </w:rPr>
        <w:t xml:space="preserve">provide </w:t>
      </w:r>
      <w:r w:rsidR="008A7313">
        <w:rPr>
          <w:rFonts w:ascii="Times New Roman" w:hAnsi="Times New Roman" w:cs="Times New Roman"/>
        </w:rPr>
        <w:t xml:space="preserve">more </w:t>
      </w:r>
      <w:r w:rsidR="00890AC2">
        <w:rPr>
          <w:rFonts w:ascii="Times New Roman" w:hAnsi="Times New Roman" w:cs="Times New Roman"/>
        </w:rPr>
        <w:t xml:space="preserve">details concerning </w:t>
      </w:r>
      <w:r w:rsidR="009E3DC6">
        <w:rPr>
          <w:rFonts w:ascii="Times New Roman" w:hAnsi="Times New Roman" w:cs="Times New Roman"/>
        </w:rPr>
        <w:t xml:space="preserve">EMI </w:t>
      </w:r>
      <w:r w:rsidR="00D860F9">
        <w:rPr>
          <w:rFonts w:ascii="Times New Roman" w:hAnsi="Times New Roman" w:cs="Times New Roman"/>
        </w:rPr>
        <w:t>test</w:t>
      </w:r>
      <w:r w:rsidR="009E3DC6">
        <w:rPr>
          <w:rFonts w:ascii="Times New Roman" w:hAnsi="Times New Roman" w:cs="Times New Roman"/>
        </w:rPr>
        <w:t>ing</w:t>
      </w:r>
      <w:r w:rsidR="00D860F9">
        <w:rPr>
          <w:rFonts w:ascii="Times New Roman" w:hAnsi="Times New Roman" w:cs="Times New Roman"/>
        </w:rPr>
        <w:t xml:space="preserve"> and </w:t>
      </w:r>
      <w:r w:rsidR="00FD65C3">
        <w:rPr>
          <w:rFonts w:ascii="Times New Roman" w:hAnsi="Times New Roman" w:cs="Times New Roman"/>
        </w:rPr>
        <w:t xml:space="preserve">equipment </w:t>
      </w:r>
      <w:r w:rsidR="00194CF4">
        <w:rPr>
          <w:rFonts w:ascii="Times New Roman" w:hAnsi="Times New Roman" w:cs="Times New Roman"/>
        </w:rPr>
        <w:t>installations</w:t>
      </w:r>
      <w:r>
        <w:rPr>
          <w:rFonts w:ascii="Times New Roman" w:hAnsi="Times New Roman" w:cs="Times New Roman"/>
        </w:rPr>
        <w:t>.</w:t>
      </w:r>
    </w:p>
    <w:p w14:paraId="38B4EDCB" w14:textId="5AAABA86" w:rsidR="00E30248" w:rsidRDefault="00E30248" w:rsidP="00CA6127">
      <w:pPr>
        <w:pStyle w:val="enumlev1"/>
      </w:pPr>
      <w:r>
        <w:br w:type="page"/>
      </w:r>
    </w:p>
    <w:p w14:paraId="2C1A9A1B" w14:textId="77777777" w:rsidR="00E82C31" w:rsidRDefault="00E82C31" w:rsidP="00FE66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4131F" w14:paraId="7BA0415E" w14:textId="77777777" w:rsidTr="00876A8A">
        <w:trPr>
          <w:cantSplit/>
        </w:trPr>
        <w:tc>
          <w:tcPr>
            <w:tcW w:w="6487" w:type="dxa"/>
            <w:vAlign w:val="center"/>
          </w:tcPr>
          <w:p w14:paraId="34692922" w14:textId="541B5C68" w:rsidR="009F6520" w:rsidRPr="0064131F" w:rsidRDefault="009F6520" w:rsidP="009F6520">
            <w:pPr>
              <w:shd w:val="solid" w:color="FFFFFF" w:fill="FFFFFF"/>
              <w:spacing w:before="0"/>
              <w:rPr>
                <w:rFonts w:ascii="Verdana" w:hAnsi="Verdana" w:cs="Times New Roman Bold"/>
                <w:b/>
                <w:bCs/>
                <w:sz w:val="26"/>
                <w:szCs w:val="26"/>
              </w:rPr>
            </w:pPr>
            <w:r w:rsidRPr="0064131F">
              <w:rPr>
                <w:rFonts w:ascii="Verdana" w:hAnsi="Verdana" w:cs="Times New Roman Bold"/>
                <w:b/>
                <w:bCs/>
                <w:sz w:val="26"/>
                <w:szCs w:val="26"/>
              </w:rPr>
              <w:t>Radiocommunication Study Groups</w:t>
            </w:r>
          </w:p>
        </w:tc>
        <w:tc>
          <w:tcPr>
            <w:tcW w:w="3402" w:type="dxa"/>
          </w:tcPr>
          <w:p w14:paraId="415BD8FD" w14:textId="77777777" w:rsidR="009F6520" w:rsidRPr="0064131F" w:rsidRDefault="007612A2" w:rsidP="007612A2">
            <w:pPr>
              <w:shd w:val="solid" w:color="FFFFFF" w:fill="FFFFFF"/>
              <w:spacing w:before="0" w:line="240" w:lineRule="atLeast"/>
            </w:pPr>
            <w:bookmarkStart w:id="0" w:name="ditulogo"/>
            <w:bookmarkEnd w:id="0"/>
            <w:r w:rsidRPr="0064131F">
              <w:rPr>
                <w:noProof/>
                <w:lang w:val="en-US"/>
              </w:rPr>
              <w:drawing>
                <wp:inline distT="0" distB="0" distL="0" distR="0" wp14:anchorId="72D123B3" wp14:editId="5C536E3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4131F" w14:paraId="259AC56E" w14:textId="77777777" w:rsidTr="00876A8A">
        <w:trPr>
          <w:cantSplit/>
        </w:trPr>
        <w:tc>
          <w:tcPr>
            <w:tcW w:w="6487" w:type="dxa"/>
            <w:tcBorders>
              <w:bottom w:val="single" w:sz="12" w:space="0" w:color="auto"/>
            </w:tcBorders>
          </w:tcPr>
          <w:p w14:paraId="4DF89CB9" w14:textId="77777777" w:rsidR="000069D4" w:rsidRPr="0064131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5A13C7F" w14:textId="77777777" w:rsidR="000069D4" w:rsidRPr="0064131F" w:rsidRDefault="000069D4" w:rsidP="00A5173C">
            <w:pPr>
              <w:shd w:val="solid" w:color="FFFFFF" w:fill="FFFFFF"/>
              <w:spacing w:before="0" w:after="48" w:line="240" w:lineRule="atLeast"/>
              <w:rPr>
                <w:sz w:val="22"/>
                <w:szCs w:val="22"/>
              </w:rPr>
            </w:pPr>
          </w:p>
        </w:tc>
      </w:tr>
      <w:tr w:rsidR="000069D4" w:rsidRPr="0064131F" w14:paraId="0F7A00F4" w14:textId="77777777" w:rsidTr="00876A8A">
        <w:trPr>
          <w:cantSplit/>
        </w:trPr>
        <w:tc>
          <w:tcPr>
            <w:tcW w:w="6487" w:type="dxa"/>
            <w:tcBorders>
              <w:top w:val="single" w:sz="12" w:space="0" w:color="auto"/>
            </w:tcBorders>
          </w:tcPr>
          <w:p w14:paraId="3D94D903" w14:textId="77777777" w:rsidR="000069D4" w:rsidRPr="0064131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562FF2" w14:textId="77777777" w:rsidR="000069D4" w:rsidRPr="0064131F" w:rsidRDefault="000069D4" w:rsidP="00A5173C">
            <w:pPr>
              <w:shd w:val="solid" w:color="FFFFFF" w:fill="FFFFFF"/>
              <w:spacing w:before="0" w:after="48" w:line="240" w:lineRule="atLeast"/>
            </w:pPr>
          </w:p>
        </w:tc>
      </w:tr>
      <w:tr w:rsidR="000069D4" w:rsidRPr="0064131F" w14:paraId="787B05D8" w14:textId="77777777" w:rsidTr="00876A8A">
        <w:trPr>
          <w:cantSplit/>
        </w:trPr>
        <w:tc>
          <w:tcPr>
            <w:tcW w:w="6487" w:type="dxa"/>
            <w:vMerge w:val="restart"/>
          </w:tcPr>
          <w:p w14:paraId="3C788B44" w14:textId="4B2CE44A" w:rsidR="007612A2" w:rsidRPr="0064131F" w:rsidRDefault="007612A2" w:rsidP="007612A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64131F">
              <w:rPr>
                <w:rFonts w:ascii="Verdana" w:hAnsi="Verdana"/>
                <w:sz w:val="20"/>
              </w:rPr>
              <w:t>Source:</w:t>
            </w:r>
            <w:r w:rsidRPr="0064131F">
              <w:rPr>
                <w:rFonts w:ascii="Verdana" w:hAnsi="Verdana"/>
                <w:sz w:val="20"/>
              </w:rPr>
              <w:tab/>
            </w:r>
            <w:r w:rsidR="00473816">
              <w:rPr>
                <w:rFonts w:ascii="Verdana" w:hAnsi="Verdana"/>
                <w:sz w:val="20"/>
              </w:rPr>
              <w:t xml:space="preserve">Annex 28 to </w:t>
            </w:r>
            <w:r w:rsidR="00834153" w:rsidRPr="0064131F">
              <w:rPr>
                <w:rFonts w:ascii="Verdana" w:hAnsi="Verdana"/>
                <w:bCs/>
                <w:sz w:val="20"/>
                <w:lang w:eastAsia="zh-CN"/>
              </w:rPr>
              <w:t>Document 5B/</w:t>
            </w:r>
            <w:r w:rsidR="00473816">
              <w:rPr>
                <w:rFonts w:ascii="Verdana" w:hAnsi="Verdana"/>
                <w:bCs/>
                <w:sz w:val="20"/>
                <w:lang w:eastAsia="zh-CN"/>
              </w:rPr>
              <w:t>355-E</w:t>
            </w:r>
          </w:p>
          <w:p w14:paraId="04466B2B" w14:textId="20302CF7" w:rsidR="007612A2" w:rsidRPr="0064131F" w:rsidRDefault="007612A2" w:rsidP="007612A2">
            <w:pPr>
              <w:shd w:val="solid" w:color="FFFFFF" w:fill="FFFFFF"/>
              <w:tabs>
                <w:tab w:val="clear" w:pos="1134"/>
                <w:tab w:val="clear" w:pos="1871"/>
                <w:tab w:val="clear" w:pos="2268"/>
              </w:tabs>
              <w:spacing w:before="0" w:after="240"/>
              <w:ind w:left="1134" w:hanging="1134"/>
              <w:rPr>
                <w:rFonts w:ascii="Verdana" w:hAnsi="Verdana"/>
                <w:sz w:val="20"/>
              </w:rPr>
            </w:pPr>
            <w:r w:rsidRPr="0064131F">
              <w:rPr>
                <w:rFonts w:ascii="Verdana" w:hAnsi="Verdana"/>
                <w:sz w:val="20"/>
              </w:rPr>
              <w:t>Subject:</w:t>
            </w:r>
            <w:r w:rsidRPr="0064131F">
              <w:rPr>
                <w:rFonts w:ascii="Verdana" w:hAnsi="Verdana"/>
                <w:sz w:val="20"/>
              </w:rPr>
              <w:tab/>
              <w:t xml:space="preserve">Revision of </w:t>
            </w:r>
            <w:r w:rsidR="006740A7">
              <w:rPr>
                <w:rFonts w:ascii="Verdana" w:hAnsi="Verdana"/>
                <w:sz w:val="20"/>
              </w:rPr>
              <w:t xml:space="preserve">working document toward </w:t>
            </w:r>
            <w:r w:rsidR="000E10D0">
              <w:rPr>
                <w:rFonts w:ascii="Verdana" w:hAnsi="Verdana"/>
                <w:sz w:val="20"/>
              </w:rPr>
              <w:t xml:space="preserve">preliminary draft </w:t>
            </w:r>
            <w:r w:rsidR="007D3B15" w:rsidRPr="0064131F">
              <w:rPr>
                <w:rFonts w:ascii="Verdana" w:hAnsi="Verdana"/>
                <w:sz w:val="20"/>
              </w:rPr>
              <w:t xml:space="preserve">new </w:t>
            </w:r>
            <w:r w:rsidRPr="0064131F">
              <w:rPr>
                <w:rFonts w:ascii="Verdana" w:hAnsi="Verdana"/>
                <w:sz w:val="20"/>
              </w:rPr>
              <w:t xml:space="preserve">Report ITU-R </w:t>
            </w:r>
            <w:proofErr w:type="gramStart"/>
            <w:r w:rsidRPr="0064131F">
              <w:rPr>
                <w:rFonts w:ascii="Verdana" w:hAnsi="Verdana"/>
                <w:sz w:val="20"/>
              </w:rPr>
              <w:t>M.[</w:t>
            </w:r>
            <w:proofErr w:type="gramEnd"/>
            <w:r w:rsidRPr="0064131F">
              <w:rPr>
                <w:rFonts w:ascii="Verdana" w:hAnsi="Verdana"/>
                <w:sz w:val="20"/>
              </w:rPr>
              <w:t>LED_EMI]</w:t>
            </w:r>
          </w:p>
        </w:tc>
        <w:tc>
          <w:tcPr>
            <w:tcW w:w="3402" w:type="dxa"/>
          </w:tcPr>
          <w:p w14:paraId="1C8A1602" w14:textId="5B4CFE23" w:rsidR="000069D4" w:rsidRPr="0064131F" w:rsidRDefault="0038144F" w:rsidP="00A5173C">
            <w:pPr>
              <w:shd w:val="solid" w:color="FFFFFF" w:fill="FFFFFF"/>
              <w:spacing w:before="0" w:line="240" w:lineRule="atLeast"/>
              <w:rPr>
                <w:rFonts w:ascii="Verdana" w:hAnsi="Verdana"/>
                <w:sz w:val="20"/>
                <w:lang w:eastAsia="zh-CN"/>
              </w:rPr>
            </w:pPr>
            <w:r>
              <w:rPr>
                <w:rFonts w:ascii="Verdana" w:hAnsi="Verdana"/>
                <w:b/>
                <w:sz w:val="20"/>
                <w:lang w:eastAsia="zh-CN"/>
              </w:rPr>
              <w:t>USWP</w:t>
            </w:r>
            <w:r w:rsidR="007612A2" w:rsidRPr="0064131F">
              <w:rPr>
                <w:rFonts w:ascii="Verdana" w:hAnsi="Verdana"/>
                <w:b/>
                <w:sz w:val="20"/>
                <w:lang w:eastAsia="zh-CN"/>
              </w:rPr>
              <w:t>5B</w:t>
            </w:r>
            <w:r w:rsidR="004B1F55">
              <w:rPr>
                <w:rFonts w:ascii="Verdana" w:hAnsi="Verdana"/>
                <w:b/>
                <w:sz w:val="20"/>
                <w:lang w:eastAsia="zh-CN"/>
              </w:rPr>
              <w:t>2</w:t>
            </w:r>
            <w:r w:rsidR="00A26032">
              <w:rPr>
                <w:rFonts w:ascii="Verdana" w:hAnsi="Verdana"/>
                <w:b/>
                <w:sz w:val="20"/>
                <w:lang w:eastAsia="zh-CN"/>
              </w:rPr>
              <w:t>7</w:t>
            </w:r>
            <w:r w:rsidR="00811495">
              <w:rPr>
                <w:rFonts w:ascii="Verdana" w:hAnsi="Verdana"/>
                <w:b/>
                <w:sz w:val="20"/>
                <w:lang w:eastAsia="zh-CN"/>
              </w:rPr>
              <w:t>-</w:t>
            </w:r>
            <w:r w:rsidR="006F1464">
              <w:rPr>
                <w:rFonts w:ascii="Verdana" w:hAnsi="Verdana"/>
                <w:b/>
                <w:sz w:val="20"/>
                <w:lang w:eastAsia="zh-CN"/>
              </w:rPr>
              <w:t>XX</w:t>
            </w:r>
          </w:p>
        </w:tc>
      </w:tr>
      <w:tr w:rsidR="000069D4" w:rsidRPr="0064131F" w14:paraId="0C70C74D" w14:textId="77777777" w:rsidTr="00876A8A">
        <w:trPr>
          <w:cantSplit/>
        </w:trPr>
        <w:tc>
          <w:tcPr>
            <w:tcW w:w="6487" w:type="dxa"/>
            <w:vMerge/>
          </w:tcPr>
          <w:p w14:paraId="229C1560" w14:textId="77777777" w:rsidR="000069D4" w:rsidRPr="0064131F" w:rsidRDefault="000069D4" w:rsidP="00A5173C">
            <w:pPr>
              <w:spacing w:before="60"/>
              <w:jc w:val="center"/>
              <w:rPr>
                <w:b/>
                <w:smallCaps/>
                <w:sz w:val="32"/>
                <w:lang w:eastAsia="zh-CN"/>
              </w:rPr>
            </w:pPr>
            <w:bookmarkStart w:id="3" w:name="ddate" w:colFirst="1" w:colLast="1"/>
            <w:bookmarkEnd w:id="2"/>
          </w:p>
        </w:tc>
        <w:tc>
          <w:tcPr>
            <w:tcW w:w="3402" w:type="dxa"/>
          </w:tcPr>
          <w:p w14:paraId="58ECB88C" w14:textId="12C54F39" w:rsidR="000069D4" w:rsidRPr="0064131F" w:rsidRDefault="00B7582E" w:rsidP="00A5173C">
            <w:pPr>
              <w:shd w:val="solid" w:color="FFFFFF" w:fill="FFFFFF"/>
              <w:spacing w:before="0" w:line="240" w:lineRule="atLeast"/>
              <w:rPr>
                <w:rFonts w:ascii="Verdana" w:hAnsi="Verdana"/>
                <w:sz w:val="20"/>
                <w:lang w:eastAsia="zh-CN"/>
              </w:rPr>
            </w:pPr>
            <w:r>
              <w:rPr>
                <w:rFonts w:ascii="Verdana" w:hAnsi="Verdana"/>
                <w:b/>
                <w:sz w:val="20"/>
                <w:lang w:eastAsia="zh-CN"/>
              </w:rPr>
              <w:t>1</w:t>
            </w:r>
            <w:r w:rsidR="00D9336B">
              <w:rPr>
                <w:rFonts w:ascii="Verdana" w:hAnsi="Verdana"/>
                <w:b/>
                <w:sz w:val="20"/>
                <w:lang w:eastAsia="zh-CN"/>
              </w:rPr>
              <w:t>4</w:t>
            </w:r>
            <w:r w:rsidR="005E13A9">
              <w:rPr>
                <w:rFonts w:ascii="Verdana" w:hAnsi="Verdana"/>
                <w:b/>
                <w:sz w:val="20"/>
                <w:lang w:eastAsia="zh-CN"/>
              </w:rPr>
              <w:t xml:space="preserve"> </w:t>
            </w:r>
            <w:r>
              <w:rPr>
                <w:rFonts w:ascii="Verdana" w:hAnsi="Verdana"/>
                <w:b/>
                <w:sz w:val="20"/>
                <w:lang w:eastAsia="zh-CN"/>
              </w:rPr>
              <w:t>September</w:t>
            </w:r>
            <w:r w:rsidR="007612A2" w:rsidRPr="0064131F">
              <w:rPr>
                <w:rFonts w:ascii="Verdana" w:hAnsi="Verdana"/>
                <w:b/>
                <w:sz w:val="20"/>
                <w:lang w:eastAsia="zh-CN"/>
              </w:rPr>
              <w:t xml:space="preserve"> 2021</w:t>
            </w:r>
          </w:p>
        </w:tc>
      </w:tr>
      <w:tr w:rsidR="000069D4" w:rsidRPr="0064131F" w14:paraId="69A8AB13" w14:textId="77777777" w:rsidTr="00876A8A">
        <w:trPr>
          <w:cantSplit/>
        </w:trPr>
        <w:tc>
          <w:tcPr>
            <w:tcW w:w="6487" w:type="dxa"/>
            <w:vMerge/>
          </w:tcPr>
          <w:p w14:paraId="5D9A92C9" w14:textId="77777777" w:rsidR="000069D4" w:rsidRPr="0064131F" w:rsidRDefault="000069D4" w:rsidP="00A5173C">
            <w:pPr>
              <w:spacing w:before="60"/>
              <w:jc w:val="center"/>
              <w:rPr>
                <w:b/>
                <w:smallCaps/>
                <w:sz w:val="32"/>
                <w:lang w:eastAsia="zh-CN"/>
              </w:rPr>
            </w:pPr>
            <w:bookmarkStart w:id="4" w:name="dorlang" w:colFirst="1" w:colLast="1"/>
            <w:bookmarkEnd w:id="3"/>
          </w:p>
        </w:tc>
        <w:tc>
          <w:tcPr>
            <w:tcW w:w="3402" w:type="dxa"/>
          </w:tcPr>
          <w:p w14:paraId="0DFE239B" w14:textId="77777777" w:rsidR="000069D4" w:rsidRPr="0064131F" w:rsidRDefault="007612A2" w:rsidP="00A5173C">
            <w:pPr>
              <w:shd w:val="solid" w:color="FFFFFF" w:fill="FFFFFF"/>
              <w:spacing w:before="0" w:line="240" w:lineRule="atLeast"/>
              <w:rPr>
                <w:rFonts w:ascii="Verdana" w:eastAsia="SimSun" w:hAnsi="Verdana"/>
                <w:sz w:val="20"/>
                <w:lang w:eastAsia="zh-CN"/>
              </w:rPr>
            </w:pPr>
            <w:r w:rsidRPr="0064131F">
              <w:rPr>
                <w:rFonts w:ascii="Verdana" w:eastAsia="SimSun" w:hAnsi="Verdana"/>
                <w:b/>
                <w:sz w:val="20"/>
                <w:lang w:eastAsia="zh-CN"/>
              </w:rPr>
              <w:t>English only</w:t>
            </w:r>
          </w:p>
        </w:tc>
      </w:tr>
      <w:tr w:rsidR="007612A2" w:rsidRPr="0064131F" w14:paraId="5AF81281" w14:textId="77777777" w:rsidTr="00D046A7">
        <w:trPr>
          <w:cantSplit/>
        </w:trPr>
        <w:tc>
          <w:tcPr>
            <w:tcW w:w="9889" w:type="dxa"/>
            <w:gridSpan w:val="2"/>
          </w:tcPr>
          <w:p w14:paraId="06B7F9D5" w14:textId="73EABCA9" w:rsidR="007612A2" w:rsidRPr="0064131F" w:rsidRDefault="00F3628A" w:rsidP="007612A2">
            <w:pPr>
              <w:pStyle w:val="Source"/>
              <w:rPr>
                <w:lang w:eastAsia="zh-CN"/>
              </w:rPr>
            </w:pPr>
            <w:bookmarkStart w:id="5" w:name="dsource" w:colFirst="0" w:colLast="0"/>
            <w:bookmarkEnd w:id="4"/>
            <w:r>
              <w:rPr>
                <w:lang w:eastAsia="zh-CN"/>
              </w:rPr>
              <w:t>Draft</w:t>
            </w:r>
            <w:r w:rsidR="00FD058D">
              <w:rPr>
                <w:lang w:eastAsia="zh-CN"/>
              </w:rPr>
              <w:t xml:space="preserve"> </w:t>
            </w:r>
            <w:r w:rsidR="0038144F">
              <w:rPr>
                <w:lang w:eastAsia="zh-CN"/>
              </w:rPr>
              <w:t xml:space="preserve">revision of </w:t>
            </w:r>
            <w:r w:rsidR="00394C68" w:rsidRPr="0064131F">
              <w:rPr>
                <w:lang w:eastAsia="zh-CN"/>
              </w:rPr>
              <w:t xml:space="preserve">Annex 28 to the </w:t>
            </w:r>
            <w:r w:rsidR="007612A2" w:rsidRPr="0064131F">
              <w:rPr>
                <w:lang w:eastAsia="zh-CN"/>
              </w:rPr>
              <w:t>Working Party 5B</w:t>
            </w:r>
            <w:r w:rsidR="00394C68" w:rsidRPr="0064131F">
              <w:rPr>
                <w:lang w:eastAsia="zh-CN"/>
              </w:rPr>
              <w:t xml:space="preserve"> Chairman’s Report </w:t>
            </w:r>
          </w:p>
        </w:tc>
      </w:tr>
      <w:tr w:rsidR="007612A2" w:rsidRPr="0064131F" w14:paraId="3FB660CB" w14:textId="77777777" w:rsidTr="00D046A7">
        <w:trPr>
          <w:cantSplit/>
        </w:trPr>
        <w:tc>
          <w:tcPr>
            <w:tcW w:w="9889" w:type="dxa"/>
            <w:gridSpan w:val="2"/>
          </w:tcPr>
          <w:p w14:paraId="79EACC8E" w14:textId="66280161" w:rsidR="007612A2" w:rsidRPr="0064131F" w:rsidRDefault="007612A2" w:rsidP="007612A2">
            <w:pPr>
              <w:pStyle w:val="Title1"/>
              <w:rPr>
                <w:lang w:eastAsia="zh-CN"/>
              </w:rPr>
            </w:pPr>
            <w:bookmarkStart w:id="6" w:name="drec" w:colFirst="0" w:colLast="0"/>
            <w:bookmarkEnd w:id="5"/>
            <w:r w:rsidRPr="0064131F">
              <w:rPr>
                <w:bCs/>
                <w:szCs w:val="28"/>
              </w:rPr>
              <w:t xml:space="preserve">Working document toward a preliminary draft new </w:t>
            </w:r>
            <w:r w:rsidRPr="0064131F">
              <w:rPr>
                <w:bCs/>
                <w:szCs w:val="28"/>
              </w:rPr>
              <w:br/>
              <w:t xml:space="preserve">Report ITU-R </w:t>
            </w:r>
            <w:proofErr w:type="gramStart"/>
            <w:r w:rsidRPr="0064131F">
              <w:rPr>
                <w:bCs/>
                <w:szCs w:val="28"/>
              </w:rPr>
              <w:t>M.[</w:t>
            </w:r>
            <w:proofErr w:type="gramEnd"/>
            <w:r w:rsidRPr="0064131F">
              <w:rPr>
                <w:bCs/>
                <w:szCs w:val="28"/>
              </w:rPr>
              <w:t>LED-EMI]</w:t>
            </w:r>
          </w:p>
        </w:tc>
      </w:tr>
      <w:tr w:rsidR="007612A2" w:rsidRPr="0064131F" w14:paraId="2E6D5CB9" w14:textId="77777777" w:rsidTr="00D046A7">
        <w:trPr>
          <w:cantSplit/>
        </w:trPr>
        <w:tc>
          <w:tcPr>
            <w:tcW w:w="9889" w:type="dxa"/>
            <w:gridSpan w:val="2"/>
          </w:tcPr>
          <w:p w14:paraId="52AC134D" w14:textId="18FD3520" w:rsidR="007612A2" w:rsidRPr="0064131F" w:rsidRDefault="007612A2" w:rsidP="007D3B15">
            <w:pPr>
              <w:pStyle w:val="Title4"/>
              <w:rPr>
                <w:lang w:eastAsia="zh-CN"/>
              </w:rPr>
            </w:pPr>
            <w:bookmarkStart w:id="7" w:name="dtitle1" w:colFirst="0" w:colLast="0"/>
            <w:bookmarkEnd w:id="6"/>
            <w:r w:rsidRPr="0064131F">
              <w:t xml:space="preserve">Conditions for the protection of radio receivers installed onboard vessels </w:t>
            </w:r>
            <w:r w:rsidRPr="0064131F">
              <w:br/>
              <w:t xml:space="preserve">against electromagnetic interference from </w:t>
            </w:r>
            <w:r w:rsidR="008003C2" w:rsidRPr="0064131F">
              <w:t xml:space="preserve">light emitting diode </w:t>
            </w:r>
            <w:r w:rsidRPr="0064131F">
              <w:t xml:space="preserve">lighting systems </w:t>
            </w:r>
            <w:r w:rsidRPr="0064131F">
              <w:br/>
              <w:t>and other unintended sources</w:t>
            </w:r>
          </w:p>
        </w:tc>
      </w:tr>
    </w:tbl>
    <w:p w14:paraId="5C52F6CA" w14:textId="77777777" w:rsidR="007612A2" w:rsidRPr="0064131F" w:rsidRDefault="007612A2" w:rsidP="007D3B15">
      <w:pPr>
        <w:pStyle w:val="Headingb"/>
      </w:pPr>
      <w:bookmarkStart w:id="8" w:name="dbreak"/>
      <w:bookmarkEnd w:id="7"/>
      <w:bookmarkEnd w:id="8"/>
      <w:r w:rsidRPr="0064131F">
        <w:t>Scope</w:t>
      </w:r>
    </w:p>
    <w:p w14:paraId="75D28CCE" w14:textId="77777777" w:rsidR="007612A2" w:rsidRPr="0064131F" w:rsidRDefault="007612A2" w:rsidP="007612A2">
      <w:r w:rsidRPr="0064131F">
        <w:t xml:space="preserve">The purpose of this report is to: </w:t>
      </w:r>
    </w:p>
    <w:p w14:paraId="2970AA7B" w14:textId="300F498F" w:rsidR="007612A2" w:rsidRPr="0064131F" w:rsidRDefault="007612A2" w:rsidP="007612A2">
      <w:pPr>
        <w:pStyle w:val="enumlev1"/>
      </w:pPr>
      <w:r w:rsidRPr="0064131F">
        <w:t>–</w:t>
      </w:r>
      <w:r w:rsidRPr="0064131F">
        <w:tab/>
        <w:t xml:space="preserve">Identify and describe the problem of electromagnetic interference (EMI) emanating from </w:t>
      </w:r>
      <w:r w:rsidR="008003C2" w:rsidRPr="0064131F">
        <w:t>light emitting diode (</w:t>
      </w:r>
      <w:r w:rsidRPr="0064131F">
        <w:t>LED</w:t>
      </w:r>
      <w:r w:rsidR="008003C2" w:rsidRPr="0064131F">
        <w:t>)</w:t>
      </w:r>
      <w:r w:rsidRPr="0064131F">
        <w:t xml:space="preserve"> lighting systems on marine vessels and the effects of EMI on maritime safety-related systems.</w:t>
      </w:r>
    </w:p>
    <w:p w14:paraId="6248FD09" w14:textId="77777777" w:rsidR="007612A2" w:rsidRPr="0064131F" w:rsidRDefault="007612A2" w:rsidP="007612A2">
      <w:pPr>
        <w:pStyle w:val="enumlev1"/>
      </w:pPr>
      <w:r w:rsidRPr="0064131F">
        <w:t>–</w:t>
      </w:r>
      <w:r w:rsidRPr="0064131F">
        <w:tab/>
        <w:t>Quantify the intensity of this problem in technical terms.</w:t>
      </w:r>
    </w:p>
    <w:p w14:paraId="25201FA2" w14:textId="77777777" w:rsidR="007612A2" w:rsidRPr="0064131F" w:rsidRDefault="007612A2" w:rsidP="007612A2">
      <w:pPr>
        <w:pStyle w:val="enumlev1"/>
      </w:pPr>
      <w:r w:rsidRPr="0064131F">
        <w:t>–</w:t>
      </w:r>
      <w:r w:rsidRPr="0064131F">
        <w:tab/>
        <w:t>Assess the insufficiency of current EMI standards to address this problem.</w:t>
      </w:r>
    </w:p>
    <w:p w14:paraId="5C6A49C4" w14:textId="1008A22C" w:rsidR="007612A2" w:rsidRPr="0064131F" w:rsidRDefault="007612A2" w:rsidP="007612A2">
      <w:pPr>
        <w:pStyle w:val="enumlev1"/>
      </w:pPr>
      <w:r w:rsidRPr="0064131F">
        <w:t>–</w:t>
      </w:r>
      <w:r w:rsidRPr="0064131F">
        <w:tab/>
        <w:t xml:space="preserve">Develop new technical guidance relevant </w:t>
      </w:r>
      <w:ins w:id="9" w:author="USA" w:date="2021-09-14T14:53:00Z">
        <w:r w:rsidR="009376D4" w:rsidRPr="00A9179B">
          <w:t>to the</w:t>
        </w:r>
        <w:r w:rsidR="009376D4">
          <w:t xml:space="preserve"> </w:t>
        </w:r>
      </w:ins>
      <w:r w:rsidRPr="0064131F">
        <w:t xml:space="preserve">problem and coordinate with </w:t>
      </w:r>
      <w:del w:id="10" w:author="USA" w:date="2021-09-14T14:53:00Z">
        <w:r w:rsidRPr="00A9179B" w:rsidDel="009376D4">
          <w:rPr>
            <w:rPrChange w:id="11" w:author="USA" w:date="2021-09-14T15:06:00Z">
              <w:rPr/>
            </w:rPrChange>
          </w:rPr>
          <w:delText xml:space="preserve">relevant </w:delText>
        </w:r>
      </w:del>
      <w:ins w:id="12" w:author="USA" w:date="2021-09-14T14:53:00Z">
        <w:r w:rsidR="009376D4" w:rsidRPr="00A9179B">
          <w:rPr>
            <w:rPrChange w:id="13" w:author="USA" w:date="2021-09-14T15:06:00Z">
              <w:rPr/>
            </w:rPrChange>
          </w:rPr>
          <w:t>appropriate</w:t>
        </w:r>
        <w:r w:rsidR="009376D4">
          <w:t xml:space="preserve"> </w:t>
        </w:r>
      </w:ins>
      <w:r w:rsidRPr="0064131F">
        <w:t>standards groups.</w:t>
      </w:r>
    </w:p>
    <w:p w14:paraId="749CBBB7" w14:textId="77777777" w:rsidR="007612A2" w:rsidRPr="0064131F" w:rsidRDefault="007612A2" w:rsidP="007612A2">
      <w:pPr>
        <w:pStyle w:val="enumlev1"/>
      </w:pPr>
      <w:r w:rsidRPr="0064131F">
        <w:t>–</w:t>
      </w:r>
      <w:r w:rsidRPr="0064131F">
        <w:tab/>
        <w:t>Develop installation guidelines for mariners to minimize degradation from EMI to sensitive radio communications and radio navigation equipment on their vessels.</w:t>
      </w:r>
    </w:p>
    <w:p w14:paraId="3BDA61AD" w14:textId="77777777" w:rsidR="007612A2" w:rsidRPr="0064131F" w:rsidRDefault="007612A2" w:rsidP="007D3B15">
      <w:pPr>
        <w:pStyle w:val="Headingb"/>
      </w:pPr>
      <w:r w:rsidRPr="0064131F">
        <w:t>Keywords</w:t>
      </w:r>
    </w:p>
    <w:p w14:paraId="43E20FFA" w14:textId="77777777" w:rsidR="007612A2" w:rsidRPr="0064131F" w:rsidRDefault="007612A2" w:rsidP="007612A2">
      <w:r w:rsidRPr="0064131F">
        <w:t>[TBD]</w:t>
      </w:r>
    </w:p>
    <w:p w14:paraId="528BB366" w14:textId="77777777" w:rsidR="007612A2" w:rsidRPr="0064131F" w:rsidRDefault="007612A2" w:rsidP="008003C2">
      <w:pPr>
        <w:pStyle w:val="Headingb"/>
        <w:spacing w:after="120"/>
      </w:pPr>
      <w:r w:rsidRPr="0064131F">
        <w:t>Abbreviations/Glossary</w:t>
      </w:r>
    </w:p>
    <w:p w14:paraId="546E3821" w14:textId="242E88B1" w:rsidR="007612A2" w:rsidRPr="0064131F" w:rsidRDefault="007612A2" w:rsidP="008003C2">
      <w:pPr>
        <w:spacing w:before="60"/>
      </w:pPr>
      <w:r w:rsidRPr="0064131F">
        <w:t>AIS</w:t>
      </w:r>
      <w:r w:rsidR="008003C2" w:rsidRPr="0064131F">
        <w:t>:</w:t>
      </w:r>
      <w:r w:rsidRPr="0064131F">
        <w:tab/>
        <w:t>Automatic identification system</w:t>
      </w:r>
    </w:p>
    <w:p w14:paraId="236C2F4B" w14:textId="283EBDF4" w:rsidR="007612A2" w:rsidRPr="0064131F" w:rsidRDefault="007612A2" w:rsidP="008003C2">
      <w:pPr>
        <w:spacing w:before="60"/>
      </w:pPr>
      <w:r w:rsidRPr="0064131F">
        <w:t>CISPR</w:t>
      </w:r>
      <w:r w:rsidR="008003C2" w:rsidRPr="0064131F">
        <w:t>:</w:t>
      </w:r>
      <w:r w:rsidRPr="0064131F">
        <w:tab/>
      </w:r>
      <w:proofErr w:type="spellStart"/>
      <w:r w:rsidRPr="0064131F">
        <w:t>Comité</w:t>
      </w:r>
      <w:proofErr w:type="spellEnd"/>
      <w:r w:rsidRPr="0064131F">
        <w:t xml:space="preserve"> International </w:t>
      </w:r>
      <w:proofErr w:type="spellStart"/>
      <w:r w:rsidRPr="0064131F">
        <w:t>Spécial</w:t>
      </w:r>
      <w:proofErr w:type="spellEnd"/>
      <w:r w:rsidRPr="0064131F">
        <w:t xml:space="preserve"> des Perturbations </w:t>
      </w:r>
      <w:proofErr w:type="spellStart"/>
      <w:r w:rsidRPr="0064131F">
        <w:t>Radioélectriques</w:t>
      </w:r>
      <w:proofErr w:type="spellEnd"/>
    </w:p>
    <w:p w14:paraId="085F19E8" w14:textId="0A09F058" w:rsidR="007612A2" w:rsidRPr="0064131F" w:rsidRDefault="007612A2" w:rsidP="008003C2">
      <w:pPr>
        <w:spacing w:before="60"/>
      </w:pPr>
      <w:r w:rsidRPr="0064131F">
        <w:t>EMI</w:t>
      </w:r>
      <w:r w:rsidR="008003C2" w:rsidRPr="0064131F">
        <w:t>:</w:t>
      </w:r>
      <w:r w:rsidRPr="0064131F">
        <w:tab/>
        <w:t xml:space="preserve">Electromagnetic interference </w:t>
      </w:r>
    </w:p>
    <w:p w14:paraId="43717B99" w14:textId="3A560403" w:rsidR="007612A2" w:rsidRPr="0064131F" w:rsidRDefault="007612A2" w:rsidP="008003C2">
      <w:pPr>
        <w:spacing w:before="60"/>
      </w:pPr>
      <w:r w:rsidRPr="0064131F">
        <w:t>GMDSS</w:t>
      </w:r>
      <w:r w:rsidR="008003C2" w:rsidRPr="0064131F">
        <w:t>:</w:t>
      </w:r>
      <w:r w:rsidRPr="0064131F">
        <w:tab/>
        <w:t>Global maritime distress and safety system</w:t>
      </w:r>
    </w:p>
    <w:p w14:paraId="739F7DC3" w14:textId="3E080AEE" w:rsidR="007612A2" w:rsidRPr="0064131F" w:rsidRDefault="007612A2" w:rsidP="008003C2">
      <w:pPr>
        <w:spacing w:before="60"/>
      </w:pPr>
      <w:r w:rsidRPr="0064131F">
        <w:t>GNSS</w:t>
      </w:r>
      <w:r w:rsidR="008003C2" w:rsidRPr="0064131F">
        <w:t>:</w:t>
      </w:r>
      <w:r w:rsidRPr="0064131F">
        <w:tab/>
        <w:t>Global navigation satellite system</w:t>
      </w:r>
    </w:p>
    <w:p w14:paraId="55981058" w14:textId="2F24EB63" w:rsidR="00BA6C38" w:rsidRPr="0064131F" w:rsidRDefault="00BA6C38" w:rsidP="008003C2">
      <w:pPr>
        <w:spacing w:before="60"/>
      </w:pPr>
      <w:r w:rsidRPr="0064131F">
        <w:t>GPS:</w:t>
      </w:r>
      <w:r w:rsidRPr="0064131F">
        <w:tab/>
        <w:t>Global positioning system</w:t>
      </w:r>
    </w:p>
    <w:p w14:paraId="48A8923B" w14:textId="17EE6354" w:rsidR="007612A2" w:rsidRPr="0064131F" w:rsidRDefault="007612A2" w:rsidP="008003C2">
      <w:pPr>
        <w:spacing w:before="60"/>
      </w:pPr>
      <w:r w:rsidRPr="0064131F">
        <w:t>IEC</w:t>
      </w:r>
      <w:r w:rsidR="008003C2" w:rsidRPr="0064131F">
        <w:t>:</w:t>
      </w:r>
      <w:r w:rsidRPr="0064131F">
        <w:tab/>
        <w:t>International Electrotechnical Commission</w:t>
      </w:r>
    </w:p>
    <w:p w14:paraId="2F654377" w14:textId="5BF5358C" w:rsidR="00BA6C38" w:rsidRPr="0064131F" w:rsidRDefault="00BA6C38" w:rsidP="008003C2">
      <w:pPr>
        <w:spacing w:before="60"/>
      </w:pPr>
      <w:r w:rsidRPr="0064131F">
        <w:t>LED:</w:t>
      </w:r>
      <w:r w:rsidRPr="0064131F">
        <w:tab/>
        <w:t>Light emitting diode</w:t>
      </w:r>
    </w:p>
    <w:p w14:paraId="05FECCF6" w14:textId="0AD103FF" w:rsidR="007612A2" w:rsidRDefault="007612A2" w:rsidP="008003C2">
      <w:pPr>
        <w:spacing w:before="60"/>
        <w:rPr>
          <w:ins w:id="14" w:author="USA" w:date="2021-08-09T16:18:00Z"/>
        </w:rPr>
      </w:pPr>
      <w:r w:rsidRPr="0064131F">
        <w:lastRenderedPageBreak/>
        <w:t>PER</w:t>
      </w:r>
      <w:r w:rsidR="008003C2" w:rsidRPr="0064131F">
        <w:t>:</w:t>
      </w:r>
      <w:r w:rsidRPr="0064131F">
        <w:tab/>
        <w:t>Packet error rate</w:t>
      </w:r>
    </w:p>
    <w:p w14:paraId="0F92F79A" w14:textId="615ACE7B" w:rsidR="00EC2EBF" w:rsidRPr="0064131F" w:rsidRDefault="002B4C53" w:rsidP="008003C2">
      <w:pPr>
        <w:spacing w:before="60"/>
      </w:pPr>
      <w:ins w:id="15" w:author="USA" w:date="2021-08-09T16:18:00Z">
        <w:r>
          <w:t>RBW:</w:t>
        </w:r>
        <w:r>
          <w:tab/>
          <w:t>Resolution bandwidth</w:t>
        </w:r>
      </w:ins>
      <w:ins w:id="16" w:author="USA" w:date="2021-08-09T16:19:00Z">
        <w:r w:rsidR="00B712F9">
          <w:t>,</w:t>
        </w:r>
      </w:ins>
      <w:ins w:id="17" w:author="USA" w:date="2021-08-09T16:18:00Z">
        <w:r>
          <w:t xml:space="preserve"> </w:t>
        </w:r>
      </w:ins>
      <w:ins w:id="18" w:author="USA" w:date="2021-08-09T16:19:00Z">
        <w:r w:rsidR="00B712F9">
          <w:t>used in</w:t>
        </w:r>
      </w:ins>
      <w:ins w:id="19" w:author="USA" w:date="2021-08-09T16:18:00Z">
        <w:r>
          <w:t xml:space="preserve"> ration measurement</w:t>
        </w:r>
      </w:ins>
      <w:ins w:id="20" w:author="USA" w:date="2021-08-09T16:19:00Z">
        <w:r w:rsidR="00B712F9">
          <w:t>s</w:t>
        </w:r>
      </w:ins>
    </w:p>
    <w:p w14:paraId="314C8E29" w14:textId="42C8443B" w:rsidR="00BA6C38" w:rsidRPr="0064131F" w:rsidRDefault="00BA6C38" w:rsidP="008003C2">
      <w:pPr>
        <w:spacing w:before="60"/>
      </w:pPr>
      <w:r w:rsidRPr="0064131F">
        <w:t>RSSI:</w:t>
      </w:r>
      <w:r w:rsidRPr="0064131F">
        <w:tab/>
        <w:t>Received signal strength indication</w:t>
      </w:r>
    </w:p>
    <w:p w14:paraId="1B099F95" w14:textId="77777777" w:rsidR="007612A2" w:rsidRPr="0064131F" w:rsidRDefault="007612A2" w:rsidP="007D3B15">
      <w:pPr>
        <w:pStyle w:val="Headingb"/>
      </w:pPr>
      <w:r w:rsidRPr="0064131F">
        <w:rPr>
          <w:rFonts w:eastAsia="SimSun"/>
        </w:rPr>
        <w:t>Related ITU Recommendations, Reports</w:t>
      </w:r>
      <w:r w:rsidRPr="0064131F">
        <w:t xml:space="preserve"> </w:t>
      </w:r>
    </w:p>
    <w:p w14:paraId="5B3BE308" w14:textId="6584CFA1" w:rsidR="007612A2" w:rsidRPr="0064131F" w:rsidRDefault="007612A2" w:rsidP="007612A2">
      <w:pPr>
        <w:pStyle w:val="Headingi"/>
      </w:pPr>
      <w:r w:rsidRPr="0064131F">
        <w:t>Recommendations</w:t>
      </w:r>
      <w:r w:rsidR="008003C2" w:rsidRPr="0064131F">
        <w:t>:</w:t>
      </w:r>
    </w:p>
    <w:p w14:paraId="60710573" w14:textId="77777777" w:rsidR="008003C2" w:rsidRPr="0064131F" w:rsidRDefault="005C15BE" w:rsidP="00984EFE">
      <w:pPr>
        <w:ind w:left="1701" w:hanging="1701"/>
      </w:pPr>
      <w:hyperlink r:id="rId10" w:history="1">
        <w:r w:rsidR="00984EFE" w:rsidRPr="0064131F">
          <w:rPr>
            <w:rStyle w:val="Hyperlink"/>
          </w:rPr>
          <w:t>ITU-R F.699</w:t>
        </w:r>
      </w:hyperlink>
      <w:r w:rsidR="00394C68" w:rsidRPr="0064131F">
        <w:tab/>
        <w:t>Reference radiation patterns for fixed wireless system antennas for use in coordination studies and interference assessment in the frequency range from 100 MHz to 86 GH</w:t>
      </w:r>
      <w:r w:rsidR="008003C2" w:rsidRPr="0064131F">
        <w:t>z</w:t>
      </w:r>
    </w:p>
    <w:p w14:paraId="3AAAE7EE" w14:textId="086C0278" w:rsidR="007612A2" w:rsidRPr="0064131F" w:rsidRDefault="005C15BE" w:rsidP="00984EFE">
      <w:pPr>
        <w:ind w:left="1701" w:hanging="1701"/>
        <w:rPr>
          <w:sz w:val="22"/>
          <w:szCs w:val="18"/>
        </w:rPr>
      </w:pPr>
      <w:hyperlink r:id="rId11" w:history="1">
        <w:r w:rsidR="007612A2" w:rsidRPr="0064131F">
          <w:rPr>
            <w:rStyle w:val="Hyperlink"/>
          </w:rPr>
          <w:t>ITU-R F.1336</w:t>
        </w:r>
      </w:hyperlink>
      <w:r w:rsidR="00394C68" w:rsidRPr="0064131F">
        <w:rPr>
          <w:rStyle w:val="Hyperlink"/>
          <w:color w:val="auto"/>
          <w:sz w:val="22"/>
          <w:szCs w:val="18"/>
          <w:u w:val="none"/>
        </w:rPr>
        <w:tab/>
        <w:t xml:space="preserve">Reference radiation patterns of omnidirectional, </w:t>
      </w:r>
      <w:proofErr w:type="gramStart"/>
      <w:r w:rsidR="00394C68" w:rsidRPr="0064131F">
        <w:rPr>
          <w:rStyle w:val="Hyperlink"/>
          <w:color w:val="auto"/>
          <w:sz w:val="22"/>
          <w:szCs w:val="18"/>
          <w:u w:val="none"/>
        </w:rPr>
        <w:t>sectoral</w:t>
      </w:r>
      <w:proofErr w:type="gramEnd"/>
      <w:r w:rsidR="00394C68" w:rsidRPr="0064131F">
        <w:rPr>
          <w:rStyle w:val="Hyperlink"/>
          <w:color w:val="auto"/>
          <w:sz w:val="22"/>
          <w:szCs w:val="18"/>
          <w:u w:val="none"/>
        </w:rPr>
        <w:t xml:space="preserve"> and other antennas for the fixed and mobile service for use in sharing studies in the frequency range from 400 MHz to about 70 GHz</w:t>
      </w:r>
    </w:p>
    <w:p w14:paraId="49906ABB" w14:textId="3465E4C7" w:rsidR="007612A2" w:rsidRPr="0064131F" w:rsidRDefault="005C15BE" w:rsidP="00984EFE">
      <w:pPr>
        <w:ind w:left="1701" w:hanging="1701"/>
        <w:rPr>
          <w:rStyle w:val="Hyperlink"/>
          <w:color w:val="auto"/>
          <w:sz w:val="22"/>
          <w:szCs w:val="18"/>
          <w:u w:val="none"/>
        </w:rPr>
      </w:pPr>
      <w:hyperlink r:id="rId12" w:history="1">
        <w:r w:rsidR="00984EFE" w:rsidRPr="0064131F">
          <w:rPr>
            <w:rStyle w:val="Hyperlink"/>
          </w:rPr>
          <w:t>ITU-R M.1371</w:t>
        </w:r>
      </w:hyperlink>
      <w:r w:rsidR="00394C68" w:rsidRPr="0064131F">
        <w:rPr>
          <w:rStyle w:val="Hyperlink"/>
          <w:color w:val="auto"/>
          <w:sz w:val="22"/>
          <w:szCs w:val="18"/>
          <w:u w:val="none"/>
        </w:rPr>
        <w:t xml:space="preserve">  </w:t>
      </w:r>
      <w:r w:rsidR="00394C68" w:rsidRPr="0064131F">
        <w:rPr>
          <w:rStyle w:val="Hyperlink"/>
          <w:color w:val="auto"/>
          <w:sz w:val="22"/>
          <w:szCs w:val="18"/>
          <w:u w:val="none"/>
        </w:rPr>
        <w:tab/>
        <w:t>Technical characteristics for an automatic identification system using time-division multiple access in the VHF maritime mobile band</w:t>
      </w:r>
    </w:p>
    <w:p w14:paraId="1FB9F6C1" w14:textId="77777777" w:rsidR="008003C2" w:rsidRPr="0064131F" w:rsidRDefault="005C15BE" w:rsidP="00984EFE">
      <w:pPr>
        <w:ind w:left="1701" w:hanging="1701"/>
      </w:pPr>
      <w:hyperlink r:id="rId13" w:history="1">
        <w:r w:rsidR="00984EFE" w:rsidRPr="0064131F">
          <w:rPr>
            <w:rStyle w:val="Hyperlink"/>
          </w:rPr>
          <w:t>ITU-R M.1581</w:t>
        </w:r>
      </w:hyperlink>
      <w:r w:rsidR="00394C68" w:rsidRPr="0064131F">
        <w:tab/>
        <w:t>Mathematical models for radiodetermination radar systems antenna patterns for use in interference analyse</w:t>
      </w:r>
      <w:r w:rsidR="008003C2" w:rsidRPr="0064131F">
        <w:t>s</w:t>
      </w:r>
    </w:p>
    <w:p w14:paraId="7F138DFF" w14:textId="40C2B760" w:rsidR="007612A2" w:rsidRPr="0064131F" w:rsidRDefault="005C15BE" w:rsidP="00984EFE">
      <w:pPr>
        <w:ind w:left="1701" w:hanging="1701"/>
        <w:rPr>
          <w:rStyle w:val="Hyperlink"/>
        </w:rPr>
      </w:pPr>
      <w:hyperlink r:id="rId14" w:history="1">
        <w:r w:rsidR="00984EFE" w:rsidRPr="0064131F">
          <w:rPr>
            <w:rStyle w:val="Hyperlink"/>
          </w:rPr>
          <w:t>ITU-R M.1903</w:t>
        </w:r>
      </w:hyperlink>
      <w:r w:rsidR="00394C68" w:rsidRPr="0064131F">
        <w:rPr>
          <w:rStyle w:val="Hyperlink"/>
          <w:color w:val="auto"/>
          <w:u w:val="none"/>
        </w:rPr>
        <w:tab/>
      </w:r>
      <w:r w:rsidR="00984EFE" w:rsidRPr="0064131F">
        <w:rPr>
          <w:rStyle w:val="Hyperlink"/>
          <w:color w:val="auto"/>
          <w:u w:val="none"/>
        </w:rPr>
        <w:t>Characteristics and protection criteria for receiving earth stations in the radionavigation-satellite service (space-to-Earth) and receivers in the aeronautical radionavigation service operating in the band 1 559-1 610 MHz</w:t>
      </w:r>
    </w:p>
    <w:p w14:paraId="7FD3D620" w14:textId="331E3160" w:rsidR="007612A2" w:rsidRPr="0064131F" w:rsidRDefault="007612A2" w:rsidP="007612A2">
      <w:pPr>
        <w:pStyle w:val="Headingi"/>
      </w:pPr>
      <w:r w:rsidRPr="0064131F">
        <w:t>Reports</w:t>
      </w:r>
      <w:r w:rsidR="008003C2" w:rsidRPr="0064131F">
        <w:t>:</w:t>
      </w:r>
    </w:p>
    <w:p w14:paraId="7CCA79DD" w14:textId="77777777" w:rsidR="007612A2" w:rsidRPr="0064131F" w:rsidRDefault="007612A2" w:rsidP="007612A2">
      <w:pPr>
        <w:pStyle w:val="Heading1"/>
      </w:pPr>
      <w:r w:rsidRPr="0064131F">
        <w:t>1</w:t>
      </w:r>
      <w:r w:rsidRPr="0064131F">
        <w:tab/>
        <w:t>Introduction</w:t>
      </w:r>
    </w:p>
    <w:p w14:paraId="7EB21761" w14:textId="5F7472CA" w:rsidR="007612A2" w:rsidRPr="0064131F" w:rsidRDefault="007612A2" w:rsidP="007612A2">
      <w:r w:rsidRPr="0064131F">
        <w:t>Maritime radiocommunication authorities have received many reports</w:t>
      </w:r>
      <w:r w:rsidRPr="0064131F">
        <w:rPr>
          <w:rStyle w:val="FootnoteReference"/>
          <w:szCs w:val="24"/>
        </w:rPr>
        <w:footnoteReference w:id="1"/>
      </w:r>
      <w:r w:rsidRPr="0064131F">
        <w:t xml:space="preserve"> of electromagnetic interference (EMI) emanating from </w:t>
      </w:r>
      <w:r w:rsidR="008003C2" w:rsidRPr="0064131F">
        <w:t>light emitting diode (</w:t>
      </w:r>
      <w:r w:rsidRPr="0064131F">
        <w:t>LED</w:t>
      </w:r>
      <w:r w:rsidR="008003C2" w:rsidRPr="0064131F">
        <w:t>)</w:t>
      </w:r>
      <w:r w:rsidRPr="0064131F">
        <w:t xml:space="preserve">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w:t>
      </w:r>
      <w:proofErr w:type="gramStart"/>
      <w:r w:rsidRPr="0064131F">
        <w:t xml:space="preserve">are located </w:t>
      </w:r>
      <w:r w:rsidR="008003C2" w:rsidRPr="0064131F">
        <w:t>in</w:t>
      </w:r>
      <w:proofErr w:type="gramEnd"/>
      <w:r w:rsidR="008003C2" w:rsidRPr="0064131F">
        <w:t xml:space="preserve"> </w:t>
      </w:r>
      <w:r w:rsidRPr="0064131F">
        <w:t>close proximity to the AIS antenna and/or the VHF radio antenna.</w:t>
      </w:r>
    </w:p>
    <w:p w14:paraId="1137ED6F" w14:textId="74A6ED98" w:rsidR="007612A2" w:rsidRPr="0064131F" w:rsidRDefault="007612A2" w:rsidP="007612A2">
      <w:pPr>
        <w:pStyle w:val="Heading1"/>
      </w:pPr>
      <w:r w:rsidRPr="0064131F">
        <w:t>2</w:t>
      </w:r>
      <w:r w:rsidRPr="0064131F">
        <w:tab/>
        <w:t xml:space="preserve">Interference protection criteria for </w:t>
      </w:r>
      <w:r w:rsidR="008003C2" w:rsidRPr="0064131F">
        <w:t>automatic identification system</w:t>
      </w:r>
      <w:r w:rsidRPr="0064131F">
        <w:t xml:space="preserve"> and VHF marine radios from unintended radiation sources</w:t>
      </w:r>
    </w:p>
    <w:p w14:paraId="299C8548" w14:textId="05588B55" w:rsidR="007612A2" w:rsidRPr="0064131F" w:rsidRDefault="007612A2" w:rsidP="007612A2">
      <w:r w:rsidRPr="0064131F">
        <w:t xml:space="preserve">Operational “Minimum sensitivity” requirements for the AIS and for VHF marine radios are developed by ITU and </w:t>
      </w:r>
      <w:r w:rsidR="008003C2" w:rsidRPr="0064131F">
        <w:t>International Electrotechnical Commission (</w:t>
      </w:r>
      <w:r w:rsidRPr="0064131F">
        <w:t>IEC</w:t>
      </w:r>
      <w:r w:rsidR="008003C2" w:rsidRPr="0064131F">
        <w:t>)</w:t>
      </w:r>
      <w:r w:rsidRPr="0064131F">
        <w:t>.</w:t>
      </w:r>
    </w:p>
    <w:p w14:paraId="55076D9B" w14:textId="6A0A08B7" w:rsidR="000B15B3" w:rsidRPr="00E67017" w:rsidRDefault="007612A2" w:rsidP="000B15B3">
      <w:pPr>
        <w:pStyle w:val="Equation"/>
        <w:rPr>
          <w:ins w:id="21" w:author="USA" w:date="2021-07-09T16:50:00Z"/>
        </w:rPr>
      </w:pPr>
      <w:r w:rsidRPr="0064131F">
        <w:t>For the AIS, the minimum sensitivity is contained in Recommendation ITU-R M.1371 as −107 dBm for a maximum packet error rate (PER) of 20%, which occurs at approximately carrier</w:t>
      </w:r>
      <w:r w:rsidRPr="0064131F">
        <w:noBreakHyphen/>
        <w:t>to-interference plus noise ratio = 10 dB (</w:t>
      </w:r>
      <w:r w:rsidRPr="0064131F">
        <w:rPr>
          <w:i/>
          <w:iCs/>
        </w:rPr>
        <w:t>C</w:t>
      </w:r>
      <w:r w:rsidRPr="0064131F">
        <w:t>/(</w:t>
      </w:r>
      <w:r w:rsidRPr="0064131F">
        <w:rPr>
          <w:i/>
          <w:iCs/>
        </w:rPr>
        <w:t>N</w:t>
      </w:r>
      <w:r w:rsidRPr="0064131F">
        <w:t>+</w:t>
      </w:r>
      <w:r w:rsidRPr="0064131F">
        <w:rPr>
          <w:i/>
          <w:iCs/>
        </w:rPr>
        <w:t>I</w:t>
      </w:r>
      <w:r w:rsidRPr="0064131F">
        <w:t>)) = 10 dB, based on the specified co</w:t>
      </w:r>
      <w:r w:rsidRPr="0064131F">
        <w:noBreakHyphen/>
        <w:t xml:space="preserve">channel rejection ratio, which is 10 dB for a PER of 20%. </w:t>
      </w:r>
      <w:ins w:id="22" w:author="USA" w:date="2021-09-23T11:07:00Z">
        <w:r w:rsidR="00314201" w:rsidRPr="007746BA">
          <w:t xml:space="preserve">Thresholds </w:t>
        </w:r>
      </w:ins>
      <w:ins w:id="23" w:author="USA" w:date="2021-09-23T11:08:00Z">
        <w:r w:rsidR="00314201" w:rsidRPr="007746BA">
          <w:t xml:space="preserve">for protecting </w:t>
        </w:r>
      </w:ins>
      <w:ins w:id="24" w:author="USA" w:date="2021-07-09T16:41:00Z">
        <w:r w:rsidR="0028688C" w:rsidRPr="007746BA">
          <w:t>the VHF</w:t>
        </w:r>
        <w:r w:rsidR="00754DA0" w:rsidRPr="007746BA">
          <w:t xml:space="preserve"> </w:t>
        </w:r>
        <w:r w:rsidR="00754DA0" w:rsidRPr="007746BA">
          <w:lastRenderedPageBreak/>
          <w:t>data exchange system (</w:t>
        </w:r>
      </w:ins>
      <w:ins w:id="25" w:author="USA" w:date="2021-07-09T17:22:00Z">
        <w:r w:rsidR="00695A0D" w:rsidRPr="007746BA">
          <w:t xml:space="preserve">VDES), </w:t>
        </w:r>
      </w:ins>
      <w:ins w:id="26" w:author="USA" w:date="2021-07-09T16:42:00Z">
        <w:r w:rsidR="002210B1" w:rsidRPr="007746BA">
          <w:t xml:space="preserve">the next </w:t>
        </w:r>
        <w:r w:rsidR="00E51B5D" w:rsidRPr="007746BA">
          <w:t>generation AIS</w:t>
        </w:r>
      </w:ins>
      <w:ins w:id="27" w:author="USA" w:date="2021-07-09T17:23:00Z">
        <w:r w:rsidR="00F31824" w:rsidRPr="007746BA">
          <w:t>,</w:t>
        </w:r>
      </w:ins>
      <w:ins w:id="28" w:author="USA" w:date="2021-07-09T16:42:00Z">
        <w:r w:rsidR="00E51B5D" w:rsidRPr="007746BA">
          <w:t xml:space="preserve"> are </w:t>
        </w:r>
      </w:ins>
      <w:ins w:id="29" w:author="USA" w:date="2021-07-09T17:28:00Z">
        <w:r w:rsidR="000708F8" w:rsidRPr="007746BA">
          <w:t xml:space="preserve">derived </w:t>
        </w:r>
      </w:ins>
      <w:ins w:id="30" w:author="USA" w:date="2021-07-09T16:42:00Z">
        <w:r w:rsidR="00E51B5D" w:rsidRPr="007746BA">
          <w:t xml:space="preserve">in ANNEX </w:t>
        </w:r>
      </w:ins>
      <w:ins w:id="31" w:author="USA" w:date="2021-07-09T16:43:00Z">
        <w:r w:rsidR="00E51B5D" w:rsidRPr="007746BA">
          <w:t>1</w:t>
        </w:r>
      </w:ins>
      <w:ins w:id="32" w:author="USA" w:date="2021-07-09T17:17:00Z">
        <w:r w:rsidR="002109AA" w:rsidRPr="007746BA">
          <w:t xml:space="preserve">, </w:t>
        </w:r>
      </w:ins>
      <w:ins w:id="33" w:author="USA" w:date="2021-07-09T17:28:00Z">
        <w:r w:rsidR="000708F8" w:rsidRPr="007746BA">
          <w:t xml:space="preserve">which </w:t>
        </w:r>
      </w:ins>
      <w:ins w:id="34" w:author="USA" w:date="2021-07-09T17:17:00Z">
        <w:r w:rsidR="002109AA" w:rsidRPr="007746BA">
          <w:t>indicat</w:t>
        </w:r>
      </w:ins>
      <w:ins w:id="35" w:author="USA" w:date="2021-07-09T17:28:00Z">
        <w:r w:rsidR="000708F8" w:rsidRPr="007746BA">
          <w:t>es</w:t>
        </w:r>
      </w:ins>
      <w:ins w:id="36" w:author="USA" w:date="2021-07-09T17:17:00Z">
        <w:r w:rsidR="002109AA" w:rsidRPr="007746BA">
          <w:t xml:space="preserve"> that </w:t>
        </w:r>
      </w:ins>
      <w:ins w:id="37" w:author="USA" w:date="2021-07-09T16:50:00Z">
        <w:r w:rsidR="000B15B3" w:rsidRPr="00B0191D">
          <w:t xml:space="preserve">the </w:t>
        </w:r>
      </w:ins>
      <w:ins w:id="38" w:author="USA" w:date="2021-07-09T17:29:00Z">
        <w:r w:rsidR="000708F8" w:rsidRPr="00B0191D">
          <w:t xml:space="preserve">VDES </w:t>
        </w:r>
      </w:ins>
      <w:ins w:id="39" w:author="USA" w:date="2021-09-23T11:09:00Z">
        <w:r w:rsidR="00263227" w:rsidRPr="00B0191D">
          <w:t xml:space="preserve">threshold is </w:t>
        </w:r>
      </w:ins>
      <w:ins w:id="40" w:author="USA" w:date="2021-07-09T16:50:00Z">
        <w:r w:rsidR="000B15B3" w:rsidRPr="00B0191D">
          <w:t xml:space="preserve">approximately 1.3 dB stricter than for the AIS. </w:t>
        </w:r>
      </w:ins>
    </w:p>
    <w:p w14:paraId="74B1D958" w14:textId="1904A954" w:rsidR="007612A2" w:rsidRPr="0064131F" w:rsidRDefault="007612A2" w:rsidP="007612A2"/>
    <w:p w14:paraId="65EBFC07" w14:textId="77777777" w:rsidR="007612A2" w:rsidRPr="0064131F" w:rsidRDefault="007612A2" w:rsidP="007612A2">
      <w:r w:rsidRPr="0064131F">
        <w:t xml:space="preserve">For the marine VHF radio, the “maximum useable sensitivity” is contained in IEC 61097-3 edition 2 as “+6 dBµV e.m.f. for a SINAD, psophometrically weighted, of 20 dB”, which occurs at approximately </w:t>
      </w:r>
      <w:r w:rsidRPr="0064131F">
        <w:rPr>
          <w:i/>
          <w:iCs/>
        </w:rPr>
        <w:t>C</w:t>
      </w:r>
      <w:r w:rsidRPr="0064131F">
        <w:t>/(</w:t>
      </w:r>
      <w:r w:rsidRPr="0064131F">
        <w:rPr>
          <w:i/>
          <w:iCs/>
        </w:rPr>
        <w:t>N</w:t>
      </w:r>
      <w:r w:rsidRPr="0064131F">
        <w:t>+</w:t>
      </w:r>
      <w:r w:rsidRPr="0064131F">
        <w:rPr>
          <w:i/>
          <w:iCs/>
        </w:rPr>
        <w:t>I</w:t>
      </w:r>
      <w:r w:rsidRPr="0064131F">
        <w:t>) = 10.8 dB, based on an “FM improvement factor” (FM</w:t>
      </w:r>
      <w:r w:rsidRPr="0064131F">
        <w:rPr>
          <w:vertAlign w:val="subscript"/>
        </w:rPr>
        <w:t>i</w:t>
      </w:r>
      <w:r w:rsidRPr="0064131F">
        <w:t>) of 9.2 dB, which is determined</w:t>
      </w:r>
      <w:r w:rsidRPr="0064131F">
        <w:rPr>
          <w:rStyle w:val="FootnoteReference"/>
          <w:szCs w:val="24"/>
        </w:rPr>
        <w:footnoteReference w:id="2"/>
      </w:r>
      <w:r w:rsidRPr="0064131F">
        <w:t xml:space="preserve"> by:</w:t>
      </w:r>
    </w:p>
    <w:p w14:paraId="29308A83" w14:textId="77777777" w:rsidR="007612A2" w:rsidRPr="0064131F" w:rsidRDefault="007612A2" w:rsidP="007612A2">
      <w:pPr>
        <w:pStyle w:val="Equation"/>
        <w:jc w:val="center"/>
      </w:pPr>
      <w:r w:rsidRPr="0064131F">
        <w:rPr>
          <w:i/>
          <w:iCs/>
        </w:rPr>
        <w:t>FM</w:t>
      </w:r>
      <w:r w:rsidRPr="0064131F">
        <w:rPr>
          <w:i/>
          <w:iCs/>
          <w:vertAlign w:val="subscript"/>
        </w:rPr>
        <w:t>i</w:t>
      </w:r>
      <w:r w:rsidRPr="0064131F">
        <w:t xml:space="preserve"> = (</w:t>
      </w:r>
      <w:r w:rsidRPr="0064131F">
        <w:rPr>
          <w:i/>
          <w:iCs/>
        </w:rPr>
        <w:t>S/</w:t>
      </w:r>
      <w:proofErr w:type="gramStart"/>
      <w:r w:rsidRPr="0064131F">
        <w:rPr>
          <w:i/>
          <w:iCs/>
        </w:rPr>
        <w:t>N</w:t>
      </w:r>
      <w:r w:rsidRPr="0064131F">
        <w:t>)</w:t>
      </w:r>
      <w:r w:rsidRPr="0064131F">
        <w:rPr>
          <w:vertAlign w:val="subscript"/>
        </w:rPr>
        <w:t>o</w:t>
      </w:r>
      <w:proofErr w:type="gramEnd"/>
      <w:r w:rsidRPr="0064131F">
        <w:t>/(</w:t>
      </w:r>
      <w:r w:rsidRPr="0064131F">
        <w:rPr>
          <w:i/>
          <w:iCs/>
        </w:rPr>
        <w:t>C</w:t>
      </w:r>
      <w:r w:rsidRPr="0064131F">
        <w:t>/(</w:t>
      </w:r>
      <w:r w:rsidRPr="0064131F">
        <w:rPr>
          <w:i/>
          <w:iCs/>
        </w:rPr>
        <w:t>N+I</w:t>
      </w:r>
      <w:r w:rsidRPr="0064131F">
        <w:t>)) = 3(∆</w:t>
      </w:r>
      <w:r w:rsidRPr="0064131F">
        <w:rPr>
          <w:i/>
          <w:iCs/>
        </w:rPr>
        <w:t>F</w:t>
      </w:r>
      <w:r w:rsidRPr="0064131F">
        <w:t>/</w:t>
      </w:r>
      <w:r w:rsidRPr="0064131F">
        <w:rPr>
          <w:i/>
          <w:iCs/>
        </w:rPr>
        <w:t>f</w:t>
      </w:r>
      <w:r w:rsidRPr="0064131F">
        <w:rPr>
          <w:i/>
          <w:iCs/>
          <w:vertAlign w:val="subscript"/>
        </w:rPr>
        <w:t>m</w:t>
      </w:r>
      <w:r w:rsidRPr="0064131F">
        <w:t>)</w:t>
      </w:r>
      <w:r w:rsidRPr="0064131F">
        <w:rPr>
          <w:vertAlign w:val="superscript"/>
        </w:rPr>
        <w:t>2</w:t>
      </w:r>
      <w:r w:rsidRPr="0064131F">
        <w:t xml:space="preserve"> = 3(5/3)</w:t>
      </w:r>
      <w:r w:rsidRPr="0064131F">
        <w:rPr>
          <w:vertAlign w:val="superscript"/>
        </w:rPr>
        <w:t xml:space="preserve">2 </w:t>
      </w:r>
      <w:r w:rsidRPr="0064131F">
        <w:t>= 8.33, logarithmically, 10 log</w:t>
      </w:r>
      <w:r w:rsidRPr="0064131F">
        <w:rPr>
          <w:vertAlign w:val="subscript"/>
        </w:rPr>
        <w:t>10</w:t>
      </w:r>
      <w:r w:rsidRPr="0064131F">
        <w:t xml:space="preserve"> 8.33 = 9.2 dB</w:t>
      </w:r>
    </w:p>
    <w:p w14:paraId="463E81A1" w14:textId="30F3E0D8" w:rsidR="007612A2" w:rsidRPr="0064131F" w:rsidRDefault="007612A2" w:rsidP="007612A2">
      <w:pPr>
        <w:spacing w:before="240"/>
      </w:pPr>
      <w:r w:rsidRPr="0064131F">
        <w:t xml:space="preserve">Note that +6 dBµV e.m.f. is equivalent to −107 dBm in a 50-ohm system, since e.m.f. is technically defined as the open-circuit voltage of the energy source. Also note that this level is the same as 2 µV e.m.f. (the open-circuit output terminal of the 50-ohm signal source) and 1 µV at the 50-ohm input terminal of the victim equipment. Therefore, the sensitivity and interference protection criteria for both the AIS and the marine VHF radio are within 0.8 </w:t>
      </w:r>
      <w:proofErr w:type="spellStart"/>
      <w:r w:rsidRPr="0064131F">
        <w:t>dB</w:t>
      </w:r>
      <w:ins w:id="41" w:author="Edits" w:date="2021-09-22T13:43:00Z">
        <w:r w:rsidR="004D64A0">
          <w:t>.</w:t>
        </w:r>
      </w:ins>
      <w:proofErr w:type="spellEnd"/>
      <w:del w:id="42" w:author="Edits" w:date="2021-09-22T13:43:00Z">
        <w:r w:rsidRPr="0064131F" w:rsidDel="004D64A0">
          <w:delText>:</w:delText>
        </w:r>
      </w:del>
    </w:p>
    <w:p w14:paraId="66FFE69C" w14:textId="77777777" w:rsidR="007612A2" w:rsidRPr="0064131F" w:rsidRDefault="007612A2" w:rsidP="007612A2">
      <w:pPr>
        <w:pStyle w:val="Heading2"/>
      </w:pPr>
      <w:r w:rsidRPr="0064131F">
        <w:t>2.1</w:t>
      </w:r>
      <w:r w:rsidRPr="0064131F">
        <w:tab/>
        <w:t>For the VHF marine radio receiver and the automatic identification system receiver</w:t>
      </w:r>
    </w:p>
    <w:p w14:paraId="023EE8CF" w14:textId="77777777" w:rsidR="007612A2" w:rsidRPr="0064131F" w:rsidRDefault="007612A2" w:rsidP="007612A2">
      <w:pPr>
        <w:rPr>
          <w:spacing w:val="-2"/>
        </w:rPr>
      </w:pPr>
      <w:r w:rsidRPr="0064131F">
        <w:rPr>
          <w:spacing w:val="-2"/>
        </w:rPr>
        <w:t>For the VHF marine radio receiver, the maximum interference plus noise (</w:t>
      </w:r>
      <w:r w:rsidRPr="0064131F">
        <w:rPr>
          <w:i/>
          <w:iCs/>
          <w:spacing w:val="-2"/>
        </w:rPr>
        <w:t>I+N</w:t>
      </w:r>
      <w:r w:rsidRPr="0064131F">
        <w:rPr>
          <w:spacing w:val="-2"/>
        </w:rPr>
        <w:t xml:space="preserve">) level, at the input of the receiver is (−107 dBm − 9.2 dB) = −116.2 dBm. Since thermal noise in the VHF marine radio receiver bandwidth of 16 kHz = </w:t>
      </w:r>
      <w:r w:rsidRPr="0064131F">
        <w:rPr>
          <w:i/>
          <w:iCs/>
          <w:spacing w:val="-2"/>
        </w:rPr>
        <w:t>N</w:t>
      </w:r>
      <w:r w:rsidRPr="0064131F">
        <w:rPr>
          <w:spacing w:val="-2"/>
        </w:rPr>
        <w:t xml:space="preserve"> = </w:t>
      </w:r>
      <w:proofErr w:type="spellStart"/>
      <w:r w:rsidRPr="0064131F">
        <w:rPr>
          <w:spacing w:val="-2"/>
        </w:rPr>
        <w:t>kTB</w:t>
      </w:r>
      <w:proofErr w:type="spellEnd"/>
      <w:r w:rsidRPr="0064131F">
        <w:rPr>
          <w:spacing w:val="-2"/>
        </w:rPr>
        <w:t xml:space="preserve"> = −131.96 dBm, and the maximum level of </w:t>
      </w:r>
      <w:r w:rsidRPr="0064131F">
        <w:rPr>
          <w:i/>
          <w:iCs/>
          <w:spacing w:val="-2"/>
        </w:rPr>
        <w:t>I+N</w:t>
      </w:r>
      <w:r w:rsidRPr="0064131F">
        <w:rPr>
          <w:spacing w:val="-2"/>
        </w:rPr>
        <w:t xml:space="preserve"> = −116.2 dBm, the maximum level of interference (I) can be calculated from the linear power terms and converted back to logarithmic terms. Consequentially, the maximum level of interference (</w:t>
      </w:r>
      <w:r w:rsidRPr="0064131F">
        <w:rPr>
          <w:i/>
          <w:iCs/>
          <w:spacing w:val="-2"/>
        </w:rPr>
        <w:t>I</w:t>
      </w:r>
      <w:r w:rsidRPr="0064131F">
        <w:rPr>
          <w:spacing w:val="-2"/>
        </w:rPr>
        <w:t>) at the VHF marine radio receiver input is −116.32 dBm.</w:t>
      </w:r>
    </w:p>
    <w:p w14:paraId="42760386" w14:textId="77777777" w:rsidR="007612A2" w:rsidRPr="0064131F" w:rsidRDefault="007612A2" w:rsidP="007612A2">
      <w:pPr>
        <w:rPr>
          <w:spacing w:val="-4"/>
        </w:rPr>
      </w:pPr>
      <w:r w:rsidRPr="0064131F">
        <w:t>And for the AIS receiver, the maximum interference plus noise (</w:t>
      </w:r>
      <w:r w:rsidRPr="0064131F">
        <w:rPr>
          <w:i/>
          <w:iCs/>
        </w:rPr>
        <w:t>I+N</w:t>
      </w:r>
      <w:r w:rsidRPr="0064131F">
        <w:t xml:space="preserve">) level, at the input of the receiver is (−107 dBm – 10 dB) = −117 dBm. Since thermal noise in the AIS receiver bandwidth of 18 kHz = N = </w:t>
      </w:r>
      <w:proofErr w:type="spellStart"/>
      <w:r w:rsidRPr="0064131F">
        <w:t>kTB</w:t>
      </w:r>
      <w:proofErr w:type="spellEnd"/>
      <w:r w:rsidRPr="0064131F">
        <w:t xml:space="preserve"> = −131.4 dBm, and the maximum level of </w:t>
      </w:r>
      <w:r w:rsidRPr="0064131F">
        <w:rPr>
          <w:i/>
          <w:iCs/>
        </w:rPr>
        <w:t>I+N</w:t>
      </w:r>
      <w:r w:rsidRPr="0064131F">
        <w:t xml:space="preserve"> = −117 dBm, the maximum level </w:t>
      </w:r>
      <w:r w:rsidRPr="0064131F">
        <w:rPr>
          <w:spacing w:val="-4"/>
        </w:rPr>
        <w:t>of interference (I) can be calculated from the linear power terms and converted back to logarithmic terms. Consequentially, the maximum level of interference (I) at the AIS receiver input is −117.16 dBm. Thus, protection for the AIS will ensure protection for the VHF marine radio receiver.</w:t>
      </w:r>
    </w:p>
    <w:p w14:paraId="4471F99C" w14:textId="77777777" w:rsidR="007612A2" w:rsidRPr="0064131F" w:rsidRDefault="007612A2" w:rsidP="007612A2">
      <w:pPr>
        <w:pStyle w:val="Heading3"/>
      </w:pPr>
      <w:r w:rsidRPr="0064131F">
        <w:t>2.1.1</w:t>
      </w:r>
      <w:r w:rsidRPr="0064131F">
        <w:tab/>
        <w:t>Assessing the efficacy of the current electromagnetic interference standards for this application</w:t>
      </w:r>
    </w:p>
    <w:p w14:paraId="63819C8D" w14:textId="77777777" w:rsidR="007612A2" w:rsidRPr="0064131F" w:rsidRDefault="007612A2" w:rsidP="007612A2">
      <w:r w:rsidRPr="0064131F">
        <w:t xml:space="preserve">The current EMI standards specify a maximum field strength level measured at a separation distance. </w:t>
      </w:r>
    </w:p>
    <w:p w14:paraId="7E5FC6FA" w14:textId="77777777" w:rsidR="007612A2" w:rsidRPr="0064131F" w:rsidRDefault="007612A2" w:rsidP="007612A2">
      <w:pPr>
        <w:pStyle w:val="Headingb"/>
      </w:pPr>
      <w:r w:rsidRPr="0064131F">
        <w:t>Example 1: IEC 60945 specification (per 9 kHz bandwidth):</w:t>
      </w:r>
    </w:p>
    <w:p w14:paraId="3B616B64" w14:textId="77777777" w:rsidR="007612A2" w:rsidRPr="0064131F" w:rsidRDefault="007612A2" w:rsidP="007612A2">
      <w:pPr>
        <w:pStyle w:val="enumlev1"/>
      </w:pPr>
      <w:r w:rsidRPr="0064131F">
        <w:t>–</w:t>
      </w:r>
      <w:r w:rsidRPr="0064131F">
        <w:tab/>
        <w:t xml:space="preserve">Maximum field strength level (quasi-peak): 24 dBµV/m = 16 µV/m </w:t>
      </w:r>
    </w:p>
    <w:p w14:paraId="2361BDDC" w14:textId="77777777" w:rsidR="007612A2" w:rsidRPr="0064131F" w:rsidRDefault="007612A2" w:rsidP="007612A2">
      <w:pPr>
        <w:pStyle w:val="enumlev1"/>
      </w:pPr>
      <w:r w:rsidRPr="0064131F">
        <w:t>–</w:t>
      </w:r>
      <w:r w:rsidRPr="0064131F">
        <w:tab/>
        <w:t xml:space="preserve">Separation distance for measurement: 3 meters </w:t>
      </w:r>
    </w:p>
    <w:p w14:paraId="77BD754A" w14:textId="77777777" w:rsidR="007612A2" w:rsidRPr="0064131F" w:rsidRDefault="007612A2" w:rsidP="007612A2">
      <w:pPr>
        <w:pStyle w:val="Headingb"/>
      </w:pPr>
      <w:r w:rsidRPr="0064131F">
        <w:t>Example 2: CISPR 25 Class 5 specification (per 120 kHz bandwidth):</w:t>
      </w:r>
    </w:p>
    <w:p w14:paraId="3A4985F4" w14:textId="77777777" w:rsidR="007612A2" w:rsidRPr="0064131F" w:rsidRDefault="007612A2" w:rsidP="007612A2">
      <w:pPr>
        <w:pStyle w:val="enumlev1"/>
        <w:rPr>
          <w:b/>
        </w:rPr>
      </w:pPr>
      <w:r w:rsidRPr="0064131F">
        <w:t>–</w:t>
      </w:r>
      <w:r w:rsidRPr="0064131F">
        <w:tab/>
        <w:t>Maximum field strength level (average): 15 dBµV/m = 5.6 µV/m</w:t>
      </w:r>
    </w:p>
    <w:p w14:paraId="31A4B509" w14:textId="77777777" w:rsidR="007612A2" w:rsidRPr="0064131F" w:rsidRDefault="007612A2" w:rsidP="007612A2">
      <w:pPr>
        <w:pStyle w:val="enumlev1"/>
        <w:rPr>
          <w:b/>
        </w:rPr>
      </w:pPr>
      <w:r w:rsidRPr="0064131F">
        <w:t>–</w:t>
      </w:r>
      <w:r w:rsidRPr="0064131F">
        <w:tab/>
        <w:t>Maximum field strength level (quasi-peak): 22 dBµV/m = 12.6 µV/m</w:t>
      </w:r>
    </w:p>
    <w:p w14:paraId="16C1FA7B" w14:textId="77777777" w:rsidR="007612A2" w:rsidRPr="0064131F" w:rsidRDefault="007612A2" w:rsidP="007612A2">
      <w:pPr>
        <w:pStyle w:val="enumlev1"/>
        <w:rPr>
          <w:u w:val="single"/>
        </w:rPr>
      </w:pPr>
      <w:r w:rsidRPr="0064131F">
        <w:t>–</w:t>
      </w:r>
      <w:r w:rsidRPr="0064131F">
        <w:tab/>
        <w:t>Separation distance for measurement: 1 meter</w:t>
      </w:r>
    </w:p>
    <w:p w14:paraId="2AB2FCDA" w14:textId="07741186" w:rsidR="007612A2" w:rsidRPr="0064131F" w:rsidRDefault="007612A2" w:rsidP="007612A2">
      <w:pPr>
        <w:spacing w:before="240"/>
      </w:pPr>
      <w:r w:rsidRPr="0064131F">
        <w:lastRenderedPageBreak/>
        <w:t xml:space="preserve">Note that the </w:t>
      </w:r>
      <w:proofErr w:type="spellStart"/>
      <w:r w:rsidR="008003C2" w:rsidRPr="0064131F">
        <w:t>Comité</w:t>
      </w:r>
      <w:proofErr w:type="spellEnd"/>
      <w:r w:rsidR="008003C2" w:rsidRPr="0064131F">
        <w:t xml:space="preserve"> International </w:t>
      </w:r>
      <w:proofErr w:type="spellStart"/>
      <w:r w:rsidR="008003C2" w:rsidRPr="0064131F">
        <w:t>Spécial</w:t>
      </w:r>
      <w:proofErr w:type="spellEnd"/>
      <w:r w:rsidR="008003C2" w:rsidRPr="0064131F">
        <w:t xml:space="preserve"> des Perturbations </w:t>
      </w:r>
      <w:proofErr w:type="spellStart"/>
      <w:r w:rsidR="008003C2" w:rsidRPr="0064131F">
        <w:t>Radioélectriques</w:t>
      </w:r>
      <w:proofErr w:type="spellEnd"/>
      <w:r w:rsidR="008003C2" w:rsidRPr="0064131F">
        <w:t xml:space="preserve"> (</w:t>
      </w:r>
      <w:r w:rsidRPr="0064131F">
        <w:t>CISPR</w:t>
      </w:r>
      <w:r w:rsidR="008003C2" w:rsidRPr="0064131F">
        <w:t>)</w:t>
      </w:r>
      <w:r w:rsidRPr="0064131F">
        <w:t xml:space="preserve"> measurement bandwidths for the VHF marine </w:t>
      </w:r>
      <w:r w:rsidR="008003C2" w:rsidRPr="0064131F">
        <w:t xml:space="preserve">frequency </w:t>
      </w:r>
      <w:r w:rsidRPr="0064131F">
        <w:t xml:space="preserve">band (156-162 MHz) is 120 kHz and the IEC 60945 measurement </w:t>
      </w:r>
      <w:ins w:id="43" w:author="USA" w:date="2021-08-09T16:17:00Z">
        <w:r w:rsidR="00EC2EBF">
          <w:t xml:space="preserve">resolution </w:t>
        </w:r>
      </w:ins>
      <w:r w:rsidRPr="0064131F">
        <w:t xml:space="preserve">bandwidth </w:t>
      </w:r>
      <w:ins w:id="44" w:author="USA" w:date="2021-08-09T16:17:00Z">
        <w:r w:rsidR="00EC2EBF">
          <w:t>(RBW</w:t>
        </w:r>
      </w:ins>
      <w:ins w:id="45" w:author="USA" w:date="2021-08-09T16:18:00Z">
        <w:r w:rsidR="00EC2EBF">
          <w:t xml:space="preserve">) </w:t>
        </w:r>
      </w:ins>
      <w:r w:rsidRPr="0064131F">
        <w:t xml:space="preserve">for this band is 9 kHz. Considering that the VHF marine radio receiver bandwidth is 16 kHz, and the AIS receiver bandwidth is 18 kHz, </w:t>
      </w:r>
      <w:ins w:id="46" w:author="USA" w:date="2021-08-06T16:07:00Z">
        <w:r w:rsidR="002A0547">
          <w:t xml:space="preserve">testing </w:t>
        </w:r>
      </w:ins>
      <w:ins w:id="47" w:author="USA" w:date="2021-08-06T14:01:00Z">
        <w:r w:rsidR="0015563D">
          <w:t>in</w:t>
        </w:r>
      </w:ins>
      <w:ins w:id="48" w:author="USA" w:date="2021-08-06T13:50:00Z">
        <w:r w:rsidR="00B67114">
          <w:t xml:space="preserve"> a 20 kHz </w:t>
        </w:r>
      </w:ins>
      <w:ins w:id="49" w:author="USA" w:date="2021-08-06T14:01:00Z">
        <w:r w:rsidR="0015563D">
          <w:t xml:space="preserve">resolution </w:t>
        </w:r>
      </w:ins>
      <w:ins w:id="50" w:author="USA" w:date="2021-08-06T13:50:00Z">
        <w:r w:rsidR="00B67114">
          <w:t xml:space="preserve">bandwidth </w:t>
        </w:r>
      </w:ins>
      <w:ins w:id="51" w:author="USA" w:date="2021-08-06T16:07:00Z">
        <w:r w:rsidR="00D13AD3">
          <w:t xml:space="preserve">will </w:t>
        </w:r>
      </w:ins>
      <w:ins w:id="52" w:author="USA" w:date="2021-08-06T14:04:00Z">
        <w:r w:rsidR="00B973DA">
          <w:t xml:space="preserve">more </w:t>
        </w:r>
      </w:ins>
      <w:ins w:id="53" w:author="USA" w:date="2021-08-06T13:57:00Z">
        <w:r w:rsidR="00393C23">
          <w:t xml:space="preserve">accurately </w:t>
        </w:r>
      </w:ins>
      <w:ins w:id="54" w:author="USA" w:date="2021-08-06T16:08:00Z">
        <w:r w:rsidR="00D13AD3">
          <w:t>assess</w:t>
        </w:r>
      </w:ins>
      <w:ins w:id="55" w:author="USA" w:date="2021-08-06T13:51:00Z">
        <w:r w:rsidR="002355D9">
          <w:t xml:space="preserve"> </w:t>
        </w:r>
      </w:ins>
      <w:r w:rsidRPr="0064131F">
        <w:t xml:space="preserve">the </w:t>
      </w:r>
      <w:del w:id="56" w:author="USA" w:date="2021-08-06T14:04:00Z">
        <w:r w:rsidRPr="0064131F" w:rsidDel="007632DB">
          <w:delText xml:space="preserve">CISPR </w:delText>
        </w:r>
      </w:del>
      <w:del w:id="57" w:author="USA" w:date="2021-08-06T13:45:00Z">
        <w:r w:rsidRPr="0064131F" w:rsidDel="00143AA2">
          <w:delText xml:space="preserve">levels </w:delText>
        </w:r>
      </w:del>
      <w:del w:id="58" w:author="USA" w:date="2021-08-06T14:04:00Z">
        <w:r w:rsidRPr="0064131F" w:rsidDel="007632DB">
          <w:delText xml:space="preserve">should be adjusted for bandwidth by 10 log (120/16) = 8.75 dB </w:delText>
        </w:r>
      </w:del>
      <w:del w:id="59" w:author="USA" w:date="2021-08-06T14:06:00Z">
        <w:r w:rsidRPr="0064131F" w:rsidDel="00CE6596">
          <w:delText xml:space="preserve">for the victim VHF marine radio receiver and </w:delText>
        </w:r>
      </w:del>
      <w:del w:id="60" w:author="USA" w:date="2021-08-06T14:05:00Z">
        <w:r w:rsidRPr="0064131F" w:rsidDel="00CE6596">
          <w:delText xml:space="preserve">by 10 log (120/18) = 8.24 dB for </w:delText>
        </w:r>
      </w:del>
      <w:del w:id="61" w:author="USA" w:date="2021-08-06T14:06:00Z">
        <w:r w:rsidRPr="0064131F" w:rsidDel="00CE6596">
          <w:delText xml:space="preserve">the victim AIS receiver to determine their </w:delText>
        </w:r>
      </w:del>
      <w:ins w:id="62" w:author="USA" w:date="2021-08-06T16:08:00Z">
        <w:r w:rsidR="00D05E21">
          <w:t xml:space="preserve">performance </w:t>
        </w:r>
      </w:ins>
      <w:del w:id="63" w:author="USA" w:date="2021-08-06T16:09:00Z">
        <w:r w:rsidRPr="0064131F" w:rsidDel="00D05E21">
          <w:delText xml:space="preserve">derogatory </w:delText>
        </w:r>
      </w:del>
      <w:r w:rsidRPr="0064131F">
        <w:t xml:space="preserve">effects on </w:t>
      </w:r>
      <w:ins w:id="64" w:author="USA" w:date="2021-08-06T14:12:00Z">
        <w:r w:rsidR="00D250AA">
          <w:t xml:space="preserve">both of </w:t>
        </w:r>
      </w:ins>
      <w:ins w:id="65" w:author="USA" w:date="2021-08-06T14:06:00Z">
        <w:r w:rsidR="00144F85">
          <w:t xml:space="preserve">these </w:t>
        </w:r>
      </w:ins>
      <w:ins w:id="66" w:author="USA" w:date="2021-08-06T14:11:00Z">
        <w:r w:rsidR="00F508FC">
          <w:t xml:space="preserve">maritime VHF </w:t>
        </w:r>
      </w:ins>
      <w:del w:id="67" w:author="USA" w:date="2021-08-06T14:11:00Z">
        <w:r w:rsidRPr="0064131F" w:rsidDel="00D250AA">
          <w:delText xml:space="preserve">victim </w:delText>
        </w:r>
      </w:del>
      <w:r w:rsidRPr="0064131F">
        <w:t xml:space="preserve">receivers. </w:t>
      </w:r>
      <w:ins w:id="68" w:author="USA" w:date="2021-08-06T14:09:00Z">
        <w:r w:rsidR="004C4373">
          <w:t>For example, it</w:t>
        </w:r>
        <w:r w:rsidR="00D261CC">
          <w:t xml:space="preserve"> was found that </w:t>
        </w:r>
      </w:ins>
      <w:del w:id="69" w:author="USA" w:date="2021-08-06T14:09:00Z">
        <w:r w:rsidRPr="0064131F" w:rsidDel="00D261CC">
          <w:delText xml:space="preserve">When </w:delText>
        </w:r>
      </w:del>
      <w:r w:rsidRPr="0064131F">
        <w:t>changing from 120 kHz bandwidth to the IEC 60945 specified 9 kHz bandwidth, “the test level of the marine VHF band will decrease 16-20 dB for most signals”</w:t>
      </w:r>
      <w:r w:rsidRPr="0064131F">
        <w:rPr>
          <w:rStyle w:val="FootnoteReference"/>
        </w:rPr>
        <w:t xml:space="preserve"> </w:t>
      </w:r>
      <w:r w:rsidRPr="0064131F">
        <w:rPr>
          <w:rStyle w:val="FootnoteReference"/>
        </w:rPr>
        <w:footnoteReference w:id="3"/>
      </w:r>
      <w:r w:rsidRPr="0064131F">
        <w:t xml:space="preserve">. This measurement bandwidth factor is </w:t>
      </w:r>
      <w:del w:id="70" w:author="USA" w:date="2021-08-06T14:10:00Z">
        <w:r w:rsidRPr="0064131F" w:rsidDel="00C53FC0">
          <w:delText>taken into account</w:delText>
        </w:r>
      </w:del>
      <w:ins w:id="71" w:author="USA" w:date="2021-08-06T14:10:00Z">
        <w:r w:rsidR="00C53FC0" w:rsidRPr="0064131F">
          <w:t>considered</w:t>
        </w:r>
      </w:ins>
      <w:r w:rsidRPr="0064131F">
        <w:t xml:space="preserve"> in Section 3.1.3.1 below.</w:t>
      </w:r>
    </w:p>
    <w:p w14:paraId="2F9B0B91" w14:textId="77777777" w:rsidR="007612A2" w:rsidRPr="0064131F" w:rsidRDefault="007612A2" w:rsidP="007612A2">
      <w:pPr>
        <w:pStyle w:val="Heading3"/>
      </w:pPr>
      <w:r w:rsidRPr="0064131F">
        <w:t>2.1.2</w:t>
      </w:r>
      <w:r w:rsidRPr="0064131F">
        <w:tab/>
        <w:t>Information needed for this application</w:t>
      </w:r>
    </w:p>
    <w:p w14:paraId="6A178161" w14:textId="77777777" w:rsidR="007612A2" w:rsidRPr="0064131F" w:rsidRDefault="007612A2" w:rsidP="007612A2">
      <w:pPr>
        <w:pStyle w:val="enumlev1"/>
      </w:pPr>
      <w:r w:rsidRPr="0064131F">
        <w:t>–</w:t>
      </w:r>
      <w:r w:rsidRPr="0064131F">
        <w:tab/>
        <w:t>Separation distances between victim antennas and unintentional interference sources, e.g., for LED navigation lights:</w:t>
      </w:r>
    </w:p>
    <w:p w14:paraId="22CB5FED" w14:textId="77777777" w:rsidR="007612A2" w:rsidRPr="0064131F" w:rsidRDefault="007612A2" w:rsidP="007612A2">
      <w:pPr>
        <w:pStyle w:val="Note"/>
      </w:pPr>
      <w:r w:rsidRPr="0064131F">
        <w:t xml:space="preserve">NOTE: The separation distance, for this analysis, is the distance between the interfering device and the </w:t>
      </w:r>
      <w:proofErr w:type="spellStart"/>
      <w:r w:rsidRPr="0064131F">
        <w:t>center</w:t>
      </w:r>
      <w:proofErr w:type="spellEnd"/>
      <w:r w:rsidRPr="0064131F">
        <w:t xml:space="preserve"> of radiation of the victim antenna. The antenna gain for this analysis may also be adjusted (see graph in Figure 1) to account for the angular offset to the antenna radiation pattern relative to the reference elevation angle of zero degrees (0</w:t>
      </w:r>
      <w:r w:rsidRPr="0064131F">
        <w:rPr>
          <w:vertAlign w:val="superscript"/>
        </w:rPr>
        <w:t>0</w:t>
      </w:r>
      <w:r w:rsidRPr="0064131F">
        <w:t xml:space="preserve">). </w:t>
      </w:r>
    </w:p>
    <w:p w14:paraId="6F2BB9F9" w14:textId="77777777" w:rsidR="007612A2" w:rsidRPr="0064131F" w:rsidRDefault="007612A2" w:rsidP="007612A2">
      <w:r w:rsidRPr="0064131F">
        <w:t>Worst case = 1 meter; edge of antenna near-field, minimum separation. In rare cases = 0.5 meter; in the antenna near-field, should be avoided if possible. Characteristics of the victim equipment antennas are shown in Figure 1 below:</w:t>
      </w:r>
    </w:p>
    <w:p w14:paraId="7B8A6C1B" w14:textId="77777777" w:rsidR="007612A2" w:rsidRPr="0064131F" w:rsidRDefault="007612A2" w:rsidP="007612A2">
      <w:pPr>
        <w:pStyle w:val="FigureNo"/>
        <w:spacing w:before="360"/>
      </w:pPr>
      <w:r w:rsidRPr="0064131F">
        <w:lastRenderedPageBreak/>
        <w:t>Figure 1</w:t>
      </w:r>
    </w:p>
    <w:p w14:paraId="08624252" w14:textId="77777777" w:rsidR="007612A2" w:rsidRPr="0064131F" w:rsidRDefault="007612A2" w:rsidP="007612A2">
      <w:pPr>
        <w:pStyle w:val="Figuretitle"/>
      </w:pPr>
      <w:r w:rsidRPr="0064131F">
        <w:t>Characteristics for vertical whip antennas based on Recommendation ITU-R F.1336</w:t>
      </w:r>
      <w:r w:rsidRPr="0064131F">
        <w:rPr>
          <w:rStyle w:val="FootnoteReference"/>
          <w:szCs w:val="24"/>
        </w:rPr>
        <w:footnoteReference w:id="4"/>
      </w:r>
    </w:p>
    <w:p w14:paraId="3C96F6AA" w14:textId="77777777" w:rsidR="007612A2" w:rsidRPr="0064131F" w:rsidRDefault="007612A2" w:rsidP="007612A2">
      <w:pPr>
        <w:pStyle w:val="Figure"/>
        <w:rPr>
          <w:noProof w:val="0"/>
        </w:rPr>
      </w:pPr>
      <w:r w:rsidRPr="0064131F">
        <w:rPr>
          <w:lang w:val="en-US" w:eastAsia="en-US"/>
        </w:rPr>
        <w:drawing>
          <wp:inline distT="0" distB="0" distL="0" distR="0" wp14:anchorId="0C24B554" wp14:editId="774D0A8A">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681BE6A" w14:textId="77777777" w:rsidR="007612A2" w:rsidRPr="0064131F" w:rsidRDefault="007612A2" w:rsidP="007612A2">
      <w:pPr>
        <w:pStyle w:val="Note"/>
      </w:pPr>
      <w:r w:rsidRPr="0064131F">
        <w:t>NOTE: Antenna gain is defined as the gain at 0</w:t>
      </w:r>
      <w:r w:rsidRPr="0064131F">
        <w:rPr>
          <w:vertAlign w:val="superscript"/>
        </w:rPr>
        <w:t>0</w:t>
      </w:r>
      <w:r w:rsidRPr="0064131F">
        <w:t xml:space="preserve"> elevation angle.</w:t>
      </w:r>
    </w:p>
    <w:p w14:paraId="3A729624" w14:textId="77777777" w:rsidR="007612A2" w:rsidRPr="0064131F" w:rsidRDefault="007612A2" w:rsidP="007612A2">
      <w:pPr>
        <w:pStyle w:val="Note"/>
      </w:pPr>
      <w:r w:rsidRPr="0064131F">
        <w:t>–</w:t>
      </w:r>
      <w:r w:rsidRPr="0064131F">
        <w:tab/>
        <w:t>For the AIS, the typical antenna is a 4-foot whip; gain= +2 </w:t>
      </w:r>
      <w:proofErr w:type="spellStart"/>
      <w:r w:rsidRPr="0064131F">
        <w:t>dBi</w:t>
      </w:r>
      <w:proofErr w:type="spellEnd"/>
      <w:r w:rsidRPr="0064131F">
        <w:t xml:space="preserve"> = 0 </w:t>
      </w:r>
      <w:proofErr w:type="spellStart"/>
      <w:r w:rsidRPr="0064131F">
        <w:t>dBd</w:t>
      </w:r>
      <w:proofErr w:type="spellEnd"/>
      <w:r w:rsidRPr="0064131F">
        <w:t>.</w:t>
      </w:r>
    </w:p>
    <w:p w14:paraId="58F6AE4E" w14:textId="77777777" w:rsidR="007612A2" w:rsidRPr="0064131F" w:rsidRDefault="007612A2" w:rsidP="007612A2">
      <w:pPr>
        <w:pStyle w:val="Note"/>
        <w:rPr>
          <w:b/>
        </w:rPr>
      </w:pPr>
      <w:r w:rsidRPr="0064131F">
        <w:t>–</w:t>
      </w:r>
      <w:r w:rsidRPr="0064131F">
        <w:tab/>
        <w:t>For the VHF radio, the typical antenna is an 8-foot whip; gain = +6 </w:t>
      </w:r>
      <w:proofErr w:type="spellStart"/>
      <w:r w:rsidRPr="0064131F">
        <w:t>dBi</w:t>
      </w:r>
      <w:proofErr w:type="spellEnd"/>
      <w:r w:rsidRPr="0064131F">
        <w:t xml:space="preserve"> = 3 </w:t>
      </w:r>
      <w:proofErr w:type="spellStart"/>
      <w:r w:rsidRPr="0064131F">
        <w:t>dBd</w:t>
      </w:r>
      <w:proofErr w:type="spellEnd"/>
      <w:r w:rsidRPr="0064131F">
        <w:t>.</w:t>
      </w:r>
    </w:p>
    <w:p w14:paraId="0A89CE44" w14:textId="77777777" w:rsidR="007612A2" w:rsidRPr="0064131F" w:rsidRDefault="007612A2" w:rsidP="007612A2">
      <w:pPr>
        <w:pStyle w:val="Heading3"/>
      </w:pPr>
      <w:r w:rsidRPr="0064131F">
        <w:t>2.1.3</w:t>
      </w:r>
      <w:r w:rsidRPr="0064131F">
        <w:tab/>
        <w:t>Necessary adjustments to current standards to fit this application</w:t>
      </w:r>
    </w:p>
    <w:p w14:paraId="63BAB7B4" w14:textId="77777777" w:rsidR="007612A2" w:rsidRPr="0064131F" w:rsidRDefault="007612A2" w:rsidP="007612A2">
      <w:r w:rsidRPr="0064131F">
        <w:t>Adjustments to field strength level</w:t>
      </w:r>
    </w:p>
    <w:p w14:paraId="0D266CA7" w14:textId="77777777" w:rsidR="007612A2" w:rsidRPr="0064131F" w:rsidRDefault="007612A2" w:rsidP="007612A2">
      <w:pPr>
        <w:pStyle w:val="enumlev1"/>
      </w:pPr>
      <w:r w:rsidRPr="0064131F">
        <w:t>–</w:t>
      </w:r>
      <w:r w:rsidRPr="0064131F">
        <w:tab/>
        <w:t>Adjustment for distance separation: 20log</w:t>
      </w:r>
      <w:r w:rsidRPr="0064131F">
        <w:rPr>
          <w:vertAlign w:val="subscript"/>
        </w:rPr>
        <w:t>10</w:t>
      </w:r>
      <w:r w:rsidRPr="0064131F">
        <w:t xml:space="preserve"> D, in meters</w:t>
      </w:r>
    </w:p>
    <w:p w14:paraId="16230A9A" w14:textId="77777777" w:rsidR="007612A2" w:rsidRPr="0064131F" w:rsidRDefault="007612A2" w:rsidP="007612A2">
      <w:pPr>
        <w:pStyle w:val="enumlev1"/>
      </w:pPr>
      <w:r w:rsidRPr="0064131F">
        <w:t>–</w:t>
      </w:r>
      <w:r w:rsidRPr="0064131F">
        <w:tab/>
        <w:t>Adjustment for marine VHF radio is based on receiver sensitivity and antenna characteristics (gain, radiation pattern and angular offset of the position of the interfering source relative to the antenna)</w:t>
      </w:r>
    </w:p>
    <w:p w14:paraId="595A77CE" w14:textId="77777777" w:rsidR="007612A2" w:rsidRPr="0064131F" w:rsidRDefault="007612A2" w:rsidP="007612A2">
      <w:pPr>
        <w:pStyle w:val="enumlev1"/>
      </w:pPr>
      <w:r w:rsidRPr="0064131F">
        <w:t>–</w:t>
      </w:r>
      <w:r w:rsidRPr="0064131F">
        <w:tab/>
        <w:t>Adjustment for AIS is based on receiver sensitivity and antenna characteristics (gain, radiation pattern and angular offset of the position of the interfering source relative to the antenna)</w:t>
      </w:r>
    </w:p>
    <w:p w14:paraId="7EB30D12" w14:textId="525A4519" w:rsidR="007612A2" w:rsidRPr="0064131F" w:rsidRDefault="007612A2" w:rsidP="007612A2">
      <w:pPr>
        <w:pStyle w:val="enumlev1"/>
        <w:spacing w:before="120"/>
      </w:pPr>
      <w:r w:rsidRPr="0064131F">
        <w:t>–</w:t>
      </w:r>
      <w:r w:rsidRPr="0064131F">
        <w:tab/>
      </w:r>
      <w:del w:id="72" w:author="USA" w:date="2021-08-09T17:21:00Z">
        <w:r w:rsidRPr="0064131F" w:rsidDel="00F458F9">
          <w:delText>Adjustment based upon</w:delText>
        </w:r>
      </w:del>
      <w:ins w:id="73" w:author="USA" w:date="2021-08-09T17:21:00Z">
        <w:r w:rsidR="00F458F9">
          <w:t>Consideration</w:t>
        </w:r>
        <w:r w:rsidR="00973449">
          <w:t xml:space="preserve"> of</w:t>
        </w:r>
      </w:ins>
      <w:r w:rsidRPr="0064131F">
        <w:t xml:space="preserve"> the </w:t>
      </w:r>
      <w:del w:id="74" w:author="USA" w:date="2021-08-09T17:22:00Z">
        <w:r w:rsidRPr="0064131F" w:rsidDel="00E365AE">
          <w:delText xml:space="preserve">sweep </w:delText>
        </w:r>
      </w:del>
      <w:r w:rsidRPr="0064131F">
        <w:t xml:space="preserve">measurement </w:t>
      </w:r>
      <w:ins w:id="75" w:author="USA" w:date="2021-08-09T17:22:00Z">
        <w:r w:rsidR="00E365AE">
          <w:t xml:space="preserve">resolution </w:t>
        </w:r>
      </w:ins>
      <w:r w:rsidRPr="0064131F">
        <w:t>bandwidth compared to the bandwidth of the victim receiver, based upon the type of detector used to measure interference (e.g., average, quasi-</w:t>
      </w:r>
      <w:proofErr w:type="gramStart"/>
      <w:r w:rsidRPr="0064131F">
        <w:t>peak</w:t>
      </w:r>
      <w:proofErr w:type="gramEnd"/>
      <w:r w:rsidRPr="0064131F">
        <w:t xml:space="preserve"> and peak) and the type of interference encountered</w:t>
      </w:r>
      <w:ins w:id="76" w:author="USA" w:date="2021-08-09T17:24:00Z">
        <w:r w:rsidR="00270207">
          <w:t xml:space="preserve">, as </w:t>
        </w:r>
        <w:r w:rsidR="00CF7027">
          <w:t>noted in Section 2.1.3.2 and 2.1.3.5</w:t>
        </w:r>
      </w:ins>
      <w:r w:rsidRPr="0064131F">
        <w:t>.</w:t>
      </w:r>
    </w:p>
    <w:p w14:paraId="360979AE" w14:textId="070F0881" w:rsidR="007612A2" w:rsidRPr="0064131F" w:rsidRDefault="007612A2" w:rsidP="007612A2">
      <w:pPr>
        <w:pStyle w:val="enumlev1"/>
      </w:pPr>
      <w:r w:rsidRPr="0064131F">
        <w:t>–</w:t>
      </w:r>
      <w:r w:rsidRPr="0064131F">
        <w:tab/>
        <w:t xml:space="preserve">Adjustment for reactive near field effect in partially illuminating a 2.5 m shipboard VHF marine radio antenna, for example, from an unintentional emitter separated by as </w:t>
      </w:r>
      <w:r w:rsidRPr="0064131F">
        <w:lastRenderedPageBreak/>
        <w:t>little as 1 m or even 0.3 meters</w:t>
      </w:r>
      <w:ins w:id="77" w:author="USA" w:date="2021-08-09T17:25:00Z">
        <w:r w:rsidR="00CF7027">
          <w:t>, as noted in ANNEX 2</w:t>
        </w:r>
      </w:ins>
      <w:r w:rsidRPr="0064131F">
        <w:t xml:space="preserve">. The reactive near field for such an antenna begins at 1.5 m separation. </w:t>
      </w:r>
    </w:p>
    <w:p w14:paraId="248DD1B8" w14:textId="032FF2E1" w:rsidR="007612A2" w:rsidRPr="0064131F" w:rsidRDefault="007612A2" w:rsidP="007612A2">
      <w:pPr>
        <w:pStyle w:val="Heading4"/>
      </w:pPr>
      <w:r w:rsidRPr="0064131F">
        <w:t>2.1.3.1</w:t>
      </w:r>
      <w:r w:rsidRPr="0064131F">
        <w:tab/>
        <w:t xml:space="preserve">Field strength determination examples for the automatic identification system </w:t>
      </w:r>
    </w:p>
    <w:p w14:paraId="49DB75EB" w14:textId="77777777" w:rsidR="007612A2" w:rsidRPr="0064131F" w:rsidRDefault="007612A2" w:rsidP="007612A2">
      <w:r w:rsidRPr="0064131F">
        <w:t>Maximum interference signal level at the AIS RF input terminal = −117.16 dBm</w:t>
      </w:r>
    </w:p>
    <w:p w14:paraId="034781BB" w14:textId="77777777" w:rsidR="007612A2" w:rsidRPr="0064131F" w:rsidRDefault="007612A2" w:rsidP="007612A2">
      <w:r w:rsidRPr="0064131F">
        <w:t>The conversion of maximum interference power level to maximum interference field strength level is as follows:</w:t>
      </w:r>
    </w:p>
    <w:p w14:paraId="69488FBD" w14:textId="77777777" w:rsidR="007612A2" w:rsidRPr="0064131F" w:rsidRDefault="007612A2" w:rsidP="007612A2">
      <w:pPr>
        <w:pStyle w:val="Note"/>
      </w:pPr>
      <w:r w:rsidRPr="0064131F">
        <w:t>NOTE: Units are assumed to be rms values (average values, not quasi-peak values).</w:t>
      </w:r>
    </w:p>
    <w:p w14:paraId="1FBF3755" w14:textId="77777777" w:rsidR="007612A2" w:rsidRPr="0064131F" w:rsidRDefault="007612A2" w:rsidP="007612A2">
      <w:pPr>
        <w:pStyle w:val="Headingb"/>
      </w:pPr>
      <w:r w:rsidRPr="0064131F">
        <w:rPr>
          <w:u w:val="single"/>
        </w:rPr>
        <w:t>Method 1</w:t>
      </w:r>
      <w:r w:rsidRPr="0064131F">
        <w:t xml:space="preserve"> (standard method)</w:t>
      </w:r>
    </w:p>
    <w:p w14:paraId="05BA710E"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AF</w:t>
      </w:r>
      <w:r w:rsidRPr="0064131F">
        <w:rPr>
          <w:vertAlign w:val="subscript"/>
        </w:rPr>
        <w:t xml:space="preserve"> dB/m</w:t>
      </w:r>
      <w:r w:rsidRPr="0064131F">
        <w:t xml:space="preserve"> + V </w:t>
      </w:r>
      <w:r w:rsidRPr="0064131F">
        <w:rPr>
          <w:vertAlign w:val="subscript"/>
        </w:rPr>
        <w:t>dBµV</w:t>
      </w:r>
    </w:p>
    <w:p w14:paraId="5C8FC9E6" w14:textId="77777777" w:rsidR="007612A2" w:rsidRPr="0064131F" w:rsidRDefault="007612A2" w:rsidP="007612A2">
      <w:pPr>
        <w:pStyle w:val="Equation"/>
      </w:pPr>
      <w:r w:rsidRPr="0064131F">
        <w:tab/>
        <w:t>AF</w:t>
      </w:r>
      <w:r w:rsidRPr="0064131F">
        <w:rPr>
          <w:vertAlign w:val="subscript"/>
        </w:rPr>
        <w:t>50Ω</w:t>
      </w:r>
      <w:r w:rsidRPr="0064131F">
        <w:t xml:space="preserve"> = 20 log</w:t>
      </w:r>
      <w:r w:rsidRPr="0064131F">
        <w:rPr>
          <w:vertAlign w:val="subscript"/>
        </w:rPr>
        <w:t xml:space="preserve">10 </w:t>
      </w:r>
      <w:proofErr w:type="spellStart"/>
      <w:r w:rsidRPr="0064131F">
        <w:t>f</w:t>
      </w:r>
      <w:r w:rsidRPr="0064131F">
        <w:rPr>
          <w:vertAlign w:val="subscript"/>
        </w:rPr>
        <w:t>MHz</w:t>
      </w:r>
      <w:proofErr w:type="spellEnd"/>
      <w:r w:rsidRPr="0064131F">
        <w:rPr>
          <w:vertAlign w:val="subscript"/>
        </w:rPr>
        <w:t xml:space="preserve"> </w:t>
      </w:r>
      <w:r w:rsidRPr="0064131F">
        <w:t>– 10 log</w:t>
      </w:r>
      <w:r w:rsidRPr="0064131F">
        <w:rPr>
          <w:vertAlign w:val="subscript"/>
        </w:rPr>
        <w:t xml:space="preserve">10 </w:t>
      </w:r>
      <w:r w:rsidRPr="0064131F">
        <w:t>G – 29.7707, where</w:t>
      </w:r>
    </w:p>
    <w:p w14:paraId="13417604" w14:textId="77777777" w:rsidR="007612A2" w:rsidRPr="0064131F" w:rsidRDefault="007612A2" w:rsidP="007612A2">
      <w:pPr>
        <w:pStyle w:val="Equation"/>
      </w:pPr>
      <w:r w:rsidRPr="0064131F">
        <w:tab/>
        <w:t>G = 1.64 for the 0 </w:t>
      </w:r>
      <w:proofErr w:type="spellStart"/>
      <w:r w:rsidRPr="0064131F">
        <w:t>dBd</w:t>
      </w:r>
      <w:proofErr w:type="spellEnd"/>
      <w:r w:rsidRPr="0064131F">
        <w:t xml:space="preserve"> AIS antenna</w:t>
      </w:r>
    </w:p>
    <w:p w14:paraId="51593BC9" w14:textId="77777777" w:rsidR="007612A2" w:rsidRPr="0064131F" w:rsidRDefault="007612A2" w:rsidP="007612A2">
      <w:pPr>
        <w:pStyle w:val="Equation"/>
      </w:pPr>
      <w:r w:rsidRPr="0064131F">
        <w:tab/>
        <w:t>AF</w:t>
      </w:r>
      <w:r w:rsidRPr="0064131F">
        <w:rPr>
          <w:vertAlign w:val="subscript"/>
        </w:rPr>
        <w:t>50Ω</w:t>
      </w:r>
      <w:r w:rsidRPr="0064131F">
        <w:t xml:space="preserve"> = 44.19 – 2.15 – 29.7707 = 12.27 dB/m</w:t>
      </w:r>
    </w:p>
    <w:p w14:paraId="67578108"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-117.16 dBm) = -10.17 dBµV</w:t>
      </w:r>
    </w:p>
    <w:p w14:paraId="22FE0924"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AF</w:t>
      </w:r>
      <w:r w:rsidRPr="0064131F">
        <w:rPr>
          <w:vertAlign w:val="subscript"/>
        </w:rPr>
        <w:t xml:space="preserve"> dB/m</w:t>
      </w:r>
      <w:r w:rsidRPr="0064131F">
        <w:t xml:space="preserve"> + V </w:t>
      </w:r>
      <w:r w:rsidRPr="0064131F">
        <w:rPr>
          <w:vertAlign w:val="subscript"/>
        </w:rPr>
        <w:t xml:space="preserve">dBµV </w:t>
      </w:r>
      <w:r w:rsidRPr="0064131F">
        <w:t xml:space="preserve">= 12.27 – 10.17 = </w:t>
      </w:r>
      <w:r w:rsidRPr="0064131F">
        <w:rPr>
          <w:u w:val="single"/>
        </w:rPr>
        <w:t>+2.1 dBµV/m</w:t>
      </w:r>
      <w:r w:rsidRPr="0064131F">
        <w:t xml:space="preserve"> </w:t>
      </w:r>
    </w:p>
    <w:p w14:paraId="06B17FE0" w14:textId="77777777" w:rsidR="007612A2" w:rsidRPr="0064131F" w:rsidRDefault="007612A2" w:rsidP="007612A2">
      <w:pPr>
        <w:pStyle w:val="Headingb"/>
      </w:pPr>
      <w:r w:rsidRPr="0064131F">
        <w:rPr>
          <w:u w:val="single"/>
        </w:rPr>
        <w:t>Method 2</w:t>
      </w:r>
      <w:r w:rsidRPr="0064131F">
        <w:t xml:space="preserve"> (according to: Wikipedia, Antenna Factor)</w:t>
      </w:r>
    </w:p>
    <w:p w14:paraId="62836706" w14:textId="77777777" w:rsidR="007612A2" w:rsidRPr="0064131F" w:rsidRDefault="007612A2" w:rsidP="007612A2">
      <w:pPr>
        <w:pStyle w:val="Equation"/>
      </w:pPr>
      <w:r w:rsidRPr="0064131F">
        <w:tab/>
        <w:t>AF</w:t>
      </w:r>
      <w:r w:rsidRPr="0064131F">
        <w:rPr>
          <w:vertAlign w:val="subscript"/>
        </w:rPr>
        <w:t>50Ω</w:t>
      </w:r>
      <w:r w:rsidRPr="0064131F">
        <w:t xml:space="preserve"> = 9.73/(</w:t>
      </w:r>
      <w:proofErr w:type="spellStart"/>
      <w:r w:rsidRPr="0064131F">
        <w:t>λ√G</w:t>
      </w:r>
      <w:proofErr w:type="spellEnd"/>
      <w:r w:rsidRPr="0064131F">
        <w:t>) = 4.10/m = 12.26 dB/m</w:t>
      </w:r>
    </w:p>
    <w:p w14:paraId="6614494A" w14:textId="77777777" w:rsidR="007612A2" w:rsidRPr="0064131F" w:rsidRDefault="007612A2" w:rsidP="007612A2">
      <w:pPr>
        <w:pStyle w:val="Equation"/>
      </w:pPr>
      <w:r w:rsidRPr="0064131F">
        <w:tab/>
        <w:t xml:space="preserve">and </w:t>
      </w:r>
    </w:p>
    <w:p w14:paraId="334C7C3E" w14:textId="77777777" w:rsidR="007612A2" w:rsidRPr="0064131F" w:rsidRDefault="007612A2" w:rsidP="007612A2">
      <w:pPr>
        <w:pStyle w:val="Equation"/>
      </w:pPr>
      <w:r w:rsidRPr="0064131F">
        <w:tab/>
        <w:t>AF = E/V</w:t>
      </w:r>
    </w:p>
    <w:p w14:paraId="184720A1" w14:textId="77777777" w:rsidR="007612A2" w:rsidRPr="0064131F" w:rsidRDefault="007612A2" w:rsidP="007612A2">
      <w:r w:rsidRPr="0064131F">
        <w:tab/>
        <w:t>Thus</w:t>
      </w:r>
    </w:p>
    <w:p w14:paraId="7BBB8C9D" w14:textId="77777777" w:rsidR="007612A2" w:rsidRPr="0064131F" w:rsidRDefault="007612A2" w:rsidP="007612A2">
      <w:pPr>
        <w:pStyle w:val="Equation"/>
        <w:rPr>
          <w:vertAlign w:val="subscript"/>
        </w:rPr>
      </w:pPr>
      <w:r w:rsidRPr="0064131F">
        <w:tab/>
      </w:r>
      <w:proofErr w:type="spellStart"/>
      <w:r w:rsidRPr="0064131F">
        <w:t>AF</w:t>
      </w:r>
      <w:r w:rsidRPr="0064131F">
        <w:rPr>
          <w:vertAlign w:val="subscript"/>
        </w:rPr>
        <w:t>dB</w:t>
      </w:r>
      <w:proofErr w:type="spellEnd"/>
      <w:r w:rsidRPr="0064131F">
        <w:rPr>
          <w:vertAlign w:val="subscript"/>
        </w:rPr>
        <w:t>/m</w:t>
      </w:r>
      <w:r w:rsidRPr="0064131F">
        <w:t xml:space="preserve"> = </w:t>
      </w:r>
      <w:proofErr w:type="spellStart"/>
      <w:r w:rsidRPr="0064131F">
        <w:t>E</w:t>
      </w:r>
      <w:r w:rsidRPr="0064131F">
        <w:rPr>
          <w:vertAlign w:val="subscript"/>
        </w:rPr>
        <w:t>dBV</w:t>
      </w:r>
      <w:proofErr w:type="spellEnd"/>
      <w:r w:rsidRPr="0064131F">
        <w:rPr>
          <w:vertAlign w:val="subscript"/>
        </w:rPr>
        <w:t>/m</w:t>
      </w:r>
      <w:r w:rsidRPr="0064131F">
        <w:t xml:space="preserve"> – </w:t>
      </w:r>
      <w:proofErr w:type="spellStart"/>
      <w:r w:rsidRPr="0064131F">
        <w:t>V</w:t>
      </w:r>
      <w:r w:rsidRPr="0064131F">
        <w:rPr>
          <w:vertAlign w:val="subscript"/>
        </w:rPr>
        <w:t>dBV</w:t>
      </w:r>
      <w:proofErr w:type="spellEnd"/>
      <w:r w:rsidRPr="0064131F">
        <w:t xml:space="preserve"> = </w:t>
      </w:r>
      <w:proofErr w:type="spellStart"/>
      <w:r w:rsidRPr="0064131F">
        <w:t>E</w:t>
      </w:r>
      <w:r w:rsidRPr="0064131F">
        <w:rPr>
          <w:vertAlign w:val="subscript"/>
        </w:rPr>
        <w:t>dBµV</w:t>
      </w:r>
      <w:proofErr w:type="spellEnd"/>
      <w:r w:rsidRPr="0064131F">
        <w:rPr>
          <w:vertAlign w:val="subscript"/>
        </w:rPr>
        <w:t>/m</w:t>
      </w:r>
      <w:r w:rsidRPr="0064131F">
        <w:t xml:space="preserve"> - </w:t>
      </w:r>
      <w:proofErr w:type="spellStart"/>
      <w:r w:rsidRPr="0064131F">
        <w:t>V</w:t>
      </w:r>
      <w:r w:rsidRPr="0064131F">
        <w:rPr>
          <w:vertAlign w:val="subscript"/>
        </w:rPr>
        <w:t>dBµV</w:t>
      </w:r>
      <w:proofErr w:type="spellEnd"/>
    </w:p>
    <w:p w14:paraId="650E51DA" w14:textId="77777777" w:rsidR="007612A2" w:rsidRPr="0064131F" w:rsidRDefault="007612A2" w:rsidP="007612A2">
      <w:pPr>
        <w:pStyle w:val="Equation"/>
      </w:pPr>
      <w:r w:rsidRPr="0064131F">
        <w:tab/>
      </w:r>
      <w:proofErr w:type="spellStart"/>
      <w:r w:rsidRPr="0064131F">
        <w:t>E</w:t>
      </w:r>
      <w:r w:rsidRPr="0064131F">
        <w:rPr>
          <w:vertAlign w:val="subscript"/>
        </w:rPr>
        <w:t>dBµV</w:t>
      </w:r>
      <w:proofErr w:type="spellEnd"/>
      <w:r w:rsidRPr="0064131F">
        <w:rPr>
          <w:vertAlign w:val="subscript"/>
        </w:rPr>
        <w:t>/m</w:t>
      </w:r>
      <w:r w:rsidRPr="0064131F">
        <w:t xml:space="preserve"> = </w:t>
      </w:r>
      <w:proofErr w:type="spellStart"/>
      <w:r w:rsidRPr="0064131F">
        <w:t>AF</w:t>
      </w:r>
      <w:r w:rsidRPr="0064131F">
        <w:rPr>
          <w:vertAlign w:val="subscript"/>
        </w:rPr>
        <w:t>dB</w:t>
      </w:r>
      <w:proofErr w:type="spellEnd"/>
      <w:r w:rsidRPr="0064131F">
        <w:rPr>
          <w:vertAlign w:val="subscript"/>
        </w:rPr>
        <w:t>/m</w:t>
      </w:r>
      <w:r w:rsidRPr="0064131F">
        <w:t xml:space="preserve"> + </w:t>
      </w:r>
      <w:proofErr w:type="spellStart"/>
      <w:r w:rsidRPr="0064131F">
        <w:t>V</w:t>
      </w:r>
      <w:r w:rsidRPr="0064131F">
        <w:rPr>
          <w:vertAlign w:val="subscript"/>
        </w:rPr>
        <w:t>dBµV</w:t>
      </w:r>
      <w:proofErr w:type="spellEnd"/>
      <w:r w:rsidRPr="0064131F">
        <w:t xml:space="preserve"> = 12.26 + (-10.17) = </w:t>
      </w:r>
      <w:r w:rsidRPr="0064131F">
        <w:rPr>
          <w:u w:val="single"/>
        </w:rPr>
        <w:t>+2.1 dBµV/m</w:t>
      </w:r>
    </w:p>
    <w:p w14:paraId="71670AE8" w14:textId="77777777" w:rsidR="007612A2" w:rsidRPr="0064131F" w:rsidRDefault="007612A2" w:rsidP="007612A2">
      <w:pPr>
        <w:spacing w:before="240" w:after="120"/>
      </w:pPr>
      <w:r w:rsidRPr="0064131F">
        <w:rPr>
          <w:b/>
          <w:bCs/>
          <w:u w:val="single"/>
        </w:rPr>
        <w:t>Result:</w:t>
      </w:r>
      <w:r w:rsidRPr="0064131F">
        <w:t xml:space="preserve"> The results of Method 1 and Method 2 are identical.</w:t>
      </w:r>
    </w:p>
    <w:p w14:paraId="5ED2F102" w14:textId="6480A7B9" w:rsidR="00A0119B" w:rsidRDefault="007612A2" w:rsidP="0064131F">
      <w:pPr>
        <w:pStyle w:val="Heading4"/>
        <w:rPr>
          <w:ins w:id="78" w:author="USA" w:date="2021-08-06T16:18:00Z"/>
        </w:rPr>
      </w:pPr>
      <w:r w:rsidRPr="0064131F">
        <w:t>2.1.3.2</w:t>
      </w:r>
      <w:r w:rsidRPr="0064131F">
        <w:tab/>
        <w:t>Adjustments for standard resolution bandwidth</w:t>
      </w:r>
    </w:p>
    <w:p w14:paraId="191A6A02" w14:textId="154A7165" w:rsidR="007612A2" w:rsidRDefault="002D3708" w:rsidP="00B7008E">
      <w:pPr>
        <w:rPr>
          <w:ins w:id="79" w:author="USA" w:date="2021-08-06T18:11:00Z"/>
        </w:rPr>
      </w:pPr>
      <w:ins w:id="80" w:author="USA" w:date="2021-08-06T17:16:00Z">
        <w:r>
          <w:t>Ideally</w:t>
        </w:r>
      </w:ins>
      <w:ins w:id="81" w:author="USA" w:date="2021-08-06T17:17:00Z">
        <w:r>
          <w:t xml:space="preserve">, if the </w:t>
        </w:r>
        <w:r w:rsidR="00394981">
          <w:t xml:space="preserve">spectral distributions of all interference sources </w:t>
        </w:r>
      </w:ins>
      <w:ins w:id="82" w:author="USA" w:date="2021-08-06T17:55:00Z">
        <w:r w:rsidR="00C16070">
          <w:t xml:space="preserve">could be assumed to be </w:t>
        </w:r>
      </w:ins>
      <w:ins w:id="83" w:author="USA" w:date="2021-08-06T17:17:00Z">
        <w:r w:rsidR="001875F7">
          <w:t xml:space="preserve">Gaussian, </w:t>
        </w:r>
      </w:ins>
      <w:ins w:id="84" w:author="USA" w:date="2021-08-06T17:19:00Z">
        <w:r w:rsidR="00253BD9">
          <w:t xml:space="preserve">a </w:t>
        </w:r>
      </w:ins>
      <w:ins w:id="85" w:author="USA" w:date="2021-08-06T17:18:00Z">
        <w:r w:rsidR="00253BD9">
          <w:t xml:space="preserve">test </w:t>
        </w:r>
        <w:r w:rsidR="00C80294">
          <w:t xml:space="preserve">standard </w:t>
        </w:r>
      </w:ins>
      <w:ins w:id="86" w:author="USA" w:date="2021-08-06T17:40:00Z">
        <w:r w:rsidR="009A270E">
          <w:t xml:space="preserve">with </w:t>
        </w:r>
      </w:ins>
      <w:ins w:id="87" w:author="USA" w:date="2021-08-09T16:27:00Z">
        <w:r w:rsidR="008D1233">
          <w:t>an RBW</w:t>
        </w:r>
        <w:r w:rsidR="001D57AA">
          <w:t xml:space="preserve"> of</w:t>
        </w:r>
      </w:ins>
      <w:ins w:id="88" w:author="USA" w:date="2021-08-06T17:40:00Z">
        <w:r w:rsidR="002F5A6D">
          <w:t xml:space="preserve"> B</w:t>
        </w:r>
        <w:r w:rsidR="002F5A6D">
          <w:rPr>
            <w:vertAlign w:val="subscript"/>
          </w:rPr>
          <w:t>1</w:t>
        </w:r>
        <w:r w:rsidR="002F5A6D">
          <w:t xml:space="preserve"> </w:t>
        </w:r>
      </w:ins>
      <w:ins w:id="89" w:author="USA" w:date="2021-08-06T17:41:00Z">
        <w:r w:rsidR="00C26DBB">
          <w:t xml:space="preserve">could </w:t>
        </w:r>
      </w:ins>
      <w:ins w:id="90" w:author="USA" w:date="2021-08-06T17:38:00Z">
        <w:r w:rsidR="009C1F6E">
          <w:t xml:space="preserve">be </w:t>
        </w:r>
      </w:ins>
      <w:ins w:id="91" w:author="USA" w:date="2021-08-06T17:52:00Z">
        <w:r w:rsidR="00530F18">
          <w:t xml:space="preserve">adjusted </w:t>
        </w:r>
        <w:r w:rsidR="006A72D2">
          <w:t xml:space="preserve">to </w:t>
        </w:r>
      </w:ins>
      <w:ins w:id="92" w:author="USA" w:date="2021-08-06T17:53:00Z">
        <w:r w:rsidR="00441159">
          <w:t>a</w:t>
        </w:r>
      </w:ins>
      <w:ins w:id="93" w:author="USA" w:date="2021-08-06T17:39:00Z">
        <w:r w:rsidR="00083381">
          <w:t xml:space="preserve"> victim receiver</w:t>
        </w:r>
      </w:ins>
      <w:ins w:id="94" w:author="USA" w:date="2021-08-06T17:42:00Z">
        <w:r w:rsidR="00C26DBB">
          <w:t xml:space="preserve"> with effective </w:t>
        </w:r>
      </w:ins>
      <w:ins w:id="95" w:author="USA" w:date="2021-08-06T17:56:00Z">
        <w:r w:rsidR="00562170">
          <w:t xml:space="preserve">receiver </w:t>
        </w:r>
      </w:ins>
      <w:ins w:id="96" w:author="USA" w:date="2021-08-06T17:42:00Z">
        <w:r w:rsidR="00C26DBB">
          <w:t>bandwidth B</w:t>
        </w:r>
        <w:r w:rsidR="00B24AD3">
          <w:rPr>
            <w:vertAlign w:val="subscript"/>
          </w:rPr>
          <w:t>2</w:t>
        </w:r>
      </w:ins>
      <w:ins w:id="97" w:author="USA" w:date="2021-08-06T17:39:00Z">
        <w:r w:rsidR="00083381">
          <w:t xml:space="preserve">, </w:t>
        </w:r>
      </w:ins>
      <w:ins w:id="98" w:author="USA" w:date="2021-08-06T17:43:00Z">
        <w:r w:rsidR="003212A5">
          <w:t xml:space="preserve">by adjusting </w:t>
        </w:r>
        <w:r w:rsidR="00754B90">
          <w:t xml:space="preserve">the test </w:t>
        </w:r>
      </w:ins>
      <w:ins w:id="99" w:author="USA" w:date="2021-08-06T17:44:00Z">
        <w:r w:rsidR="00661D23">
          <w:t xml:space="preserve">levels </w:t>
        </w:r>
      </w:ins>
      <w:ins w:id="100" w:author="USA" w:date="2021-08-06T17:48:00Z">
        <w:r w:rsidR="001E743A">
          <w:t xml:space="preserve">according to </w:t>
        </w:r>
      </w:ins>
      <w:ins w:id="101" w:author="USA" w:date="2021-08-06T17:45:00Z">
        <w:r w:rsidR="0027236A">
          <w:t>L</w:t>
        </w:r>
        <w:r w:rsidR="00F40759">
          <w:rPr>
            <w:vertAlign w:val="subscript"/>
          </w:rPr>
          <w:t>1</w:t>
        </w:r>
        <w:r w:rsidR="00F40759">
          <w:t>/L</w:t>
        </w:r>
        <w:r w:rsidR="00F40759">
          <w:rPr>
            <w:vertAlign w:val="subscript"/>
          </w:rPr>
          <w:t>2</w:t>
        </w:r>
        <w:r w:rsidR="0027236A">
          <w:t xml:space="preserve"> </w:t>
        </w:r>
        <w:r w:rsidR="00F40759">
          <w:t xml:space="preserve">= 10 log </w:t>
        </w:r>
      </w:ins>
      <w:ins w:id="102" w:author="USA" w:date="2021-08-06T17:46:00Z">
        <w:r w:rsidR="00507737">
          <w:t>(</w:t>
        </w:r>
        <w:r w:rsidR="00647B72" w:rsidRPr="00647B72">
          <w:t>B</w:t>
        </w:r>
      </w:ins>
      <w:ins w:id="103" w:author="USA" w:date="2021-08-06T17:47:00Z">
        <w:r w:rsidR="00BD3D21">
          <w:rPr>
            <w:vertAlign w:val="subscript"/>
          </w:rPr>
          <w:t>1</w:t>
        </w:r>
        <w:r w:rsidR="00BD3D21">
          <w:t>/B</w:t>
        </w:r>
        <w:r w:rsidR="00BD3D21">
          <w:rPr>
            <w:vertAlign w:val="subscript"/>
          </w:rPr>
          <w:t>2</w:t>
        </w:r>
        <w:r w:rsidR="00BD3D21">
          <w:t>)</w:t>
        </w:r>
      </w:ins>
      <w:ins w:id="104" w:author="USA" w:date="2021-08-06T17:48:00Z">
        <w:r w:rsidR="001E743A">
          <w:t xml:space="preserve"> as shown below</w:t>
        </w:r>
      </w:ins>
      <w:ins w:id="105" w:author="USA" w:date="2021-08-06T17:47:00Z">
        <w:r w:rsidR="00BD3D21">
          <w:t>.</w:t>
        </w:r>
      </w:ins>
      <w:ins w:id="106" w:author="USA" w:date="2021-08-06T17:48:00Z">
        <w:r w:rsidR="001E743A">
          <w:t xml:space="preserve"> </w:t>
        </w:r>
      </w:ins>
      <w:ins w:id="107" w:author="USA" w:date="2021-08-06T17:14:00Z">
        <w:r w:rsidR="00125183" w:rsidRPr="0064131F">
          <w:t xml:space="preserve">Units are assumed to be </w:t>
        </w:r>
      </w:ins>
      <w:ins w:id="108" w:author="USA" w:date="2021-08-06T17:49:00Z">
        <w:r w:rsidR="005C2A5B">
          <w:t>averag</w:t>
        </w:r>
      </w:ins>
      <w:ins w:id="109" w:author="USA" w:date="2021-08-06T17:50:00Z">
        <w:r w:rsidR="005C2A5B">
          <w:t>e</w:t>
        </w:r>
      </w:ins>
      <w:ins w:id="110" w:author="USA" w:date="2021-08-06T17:14:00Z">
        <w:r w:rsidR="00125183" w:rsidRPr="0064131F">
          <w:t xml:space="preserve"> values (not </w:t>
        </w:r>
      </w:ins>
      <w:ins w:id="111" w:author="USA" w:date="2021-08-06T17:49:00Z">
        <w:r w:rsidR="005C2A5B">
          <w:t xml:space="preserve">peak or </w:t>
        </w:r>
      </w:ins>
      <w:ins w:id="112" w:author="USA" w:date="2021-08-06T17:14:00Z">
        <w:r w:rsidR="00125183" w:rsidRPr="0064131F">
          <w:t>quasi-peak values).</w:t>
        </w:r>
      </w:ins>
      <w:ins w:id="113" w:author="USA" w:date="2021-08-06T17:55:00Z">
        <w:r w:rsidR="00D11FD7">
          <w:t xml:space="preserve"> However, </w:t>
        </w:r>
      </w:ins>
      <w:ins w:id="114" w:author="USA" w:date="2021-08-06T17:57:00Z">
        <w:r w:rsidR="0087640E">
          <w:t xml:space="preserve">it </w:t>
        </w:r>
        <w:r w:rsidR="000D54E0">
          <w:t xml:space="preserve">has been found that </w:t>
        </w:r>
      </w:ins>
      <w:ins w:id="115" w:author="USA" w:date="2021-08-06T17:58:00Z">
        <w:r w:rsidR="0086731C">
          <w:t xml:space="preserve">this </w:t>
        </w:r>
      </w:ins>
      <w:ins w:id="116" w:author="USA" w:date="2021-08-06T18:08:00Z">
        <w:r w:rsidR="007065BB">
          <w:t xml:space="preserve">test </w:t>
        </w:r>
      </w:ins>
      <w:ins w:id="117" w:author="USA" w:date="2021-08-06T18:07:00Z">
        <w:r w:rsidR="00CF3620">
          <w:t xml:space="preserve">bandwidth </w:t>
        </w:r>
      </w:ins>
      <w:ins w:id="118" w:author="USA" w:date="2021-08-06T17:58:00Z">
        <w:r w:rsidR="0086731C">
          <w:t xml:space="preserve">adjustment </w:t>
        </w:r>
      </w:ins>
      <w:ins w:id="119" w:author="USA" w:date="2021-08-06T17:59:00Z">
        <w:r w:rsidR="0065799A">
          <w:t xml:space="preserve">does not accurately represent the </w:t>
        </w:r>
        <w:r w:rsidR="001D18C2">
          <w:t xml:space="preserve">interference scenario </w:t>
        </w:r>
      </w:ins>
      <w:ins w:id="120" w:author="USA" w:date="2021-08-06T18:00:00Z">
        <w:r w:rsidR="00366D13">
          <w:t>in the VHF maritime environment, as previously no</w:t>
        </w:r>
      </w:ins>
      <w:ins w:id="121" w:author="USA" w:date="2021-08-06T18:01:00Z">
        <w:r w:rsidR="00366D13">
          <w:t>ted in S</w:t>
        </w:r>
        <w:r w:rsidR="003361CF">
          <w:t>e</w:t>
        </w:r>
        <w:r w:rsidR="00366D13">
          <w:t>ction 2.1.1</w:t>
        </w:r>
      </w:ins>
      <w:ins w:id="122" w:author="USA" w:date="2021-08-06T18:06:00Z">
        <w:r w:rsidR="006D6230">
          <w:t xml:space="preserve">, and as further </w:t>
        </w:r>
      </w:ins>
      <w:ins w:id="123" w:author="USA" w:date="2021-08-06T18:09:00Z">
        <w:r w:rsidR="007065BB">
          <w:t xml:space="preserve">evidenced by the test results </w:t>
        </w:r>
        <w:r w:rsidR="003A48F3">
          <w:t xml:space="preserve">reported </w:t>
        </w:r>
      </w:ins>
      <w:ins w:id="124" w:author="USA" w:date="2021-08-06T18:06:00Z">
        <w:r w:rsidR="00255085">
          <w:t xml:space="preserve">in </w:t>
        </w:r>
      </w:ins>
      <w:ins w:id="125" w:author="USA" w:date="2021-08-06T18:07:00Z">
        <w:r w:rsidR="000E1F6F">
          <w:t>Section 2.1.3.5</w:t>
        </w:r>
      </w:ins>
      <w:ins w:id="126" w:author="USA" w:date="2021-08-06T18:01:00Z">
        <w:r w:rsidR="003361CF">
          <w:t>.</w:t>
        </w:r>
      </w:ins>
    </w:p>
    <w:p w14:paraId="0A25E8B1" w14:textId="3B3D7B9F" w:rsidR="00006E70" w:rsidRPr="00B70C1A" w:rsidRDefault="00F97D49">
      <w:pPr>
        <w:rPr>
          <w:bCs/>
        </w:rPr>
        <w:pPrChange w:id="127" w:author="USA" w:date="2021-08-06T18:11:00Z">
          <w:pPr>
            <w:pStyle w:val="Heading4"/>
          </w:pPr>
        </w:pPrChange>
      </w:pPr>
      <w:ins w:id="128" w:author="USA" w:date="2021-08-06T18:15:00Z">
        <w:r>
          <w:rPr>
            <w:b/>
            <w:bCs/>
          </w:rPr>
          <w:tab/>
        </w:r>
      </w:ins>
      <w:ins w:id="129" w:author="USA" w:date="2021-08-06T18:13:00Z">
        <w:r w:rsidR="008C6CB9">
          <w:rPr>
            <w:b/>
            <w:bCs/>
          </w:rPr>
          <w:t>Adjustment</w:t>
        </w:r>
        <w:r w:rsidR="00DE555E">
          <w:rPr>
            <w:b/>
            <w:bCs/>
          </w:rPr>
          <w:t xml:space="preserve">s based on Gaussian </w:t>
        </w:r>
      </w:ins>
      <w:ins w:id="130" w:author="USA" w:date="2021-08-06T18:14:00Z">
        <w:r w:rsidR="00DE555E">
          <w:rPr>
            <w:b/>
            <w:bCs/>
          </w:rPr>
          <w:t>interfe</w:t>
        </w:r>
        <w:r w:rsidR="00FF53A0">
          <w:rPr>
            <w:b/>
            <w:bCs/>
          </w:rPr>
          <w:t>r</w:t>
        </w:r>
        <w:r w:rsidR="00DE555E">
          <w:rPr>
            <w:b/>
            <w:bCs/>
          </w:rPr>
          <w:t>ence</w:t>
        </w:r>
        <w:r w:rsidR="00482C12">
          <w:rPr>
            <w:b/>
            <w:bCs/>
          </w:rPr>
          <w:t xml:space="preserve"> spectrum:</w:t>
        </w:r>
      </w:ins>
    </w:p>
    <w:p w14:paraId="25618ECB" w14:textId="3AFAA6DA" w:rsidR="007612A2" w:rsidRPr="0064131F" w:rsidRDefault="007612A2">
      <w:pPr>
        <w:pStyle w:val="Equation"/>
        <w:keepNext/>
        <w:keepLines/>
        <w:spacing w:before="240"/>
        <w:rPr>
          <w:b/>
          <w:bCs/>
        </w:rPr>
        <w:pPrChange w:id="131" w:author="USA" w:date="2021-08-06T18:16:00Z">
          <w:pPr>
            <w:pStyle w:val="Equation"/>
            <w:keepNext/>
            <w:keepLines/>
          </w:pPr>
        </w:pPrChange>
      </w:pPr>
      <w:r w:rsidRPr="0064131F">
        <w:rPr>
          <w:b/>
          <w:bCs/>
        </w:rPr>
        <w:tab/>
        <w:t xml:space="preserve">For a 9 kHz </w:t>
      </w:r>
      <w:r w:rsidR="00BA6C38" w:rsidRPr="0064131F">
        <w:rPr>
          <w:b/>
          <w:bCs/>
        </w:rPr>
        <w:t>resolution bandwidth</w:t>
      </w:r>
      <w:r w:rsidRPr="0064131F">
        <w:rPr>
          <w:b/>
          <w:bCs/>
        </w:rPr>
        <w:t>, per IEC 60945</w:t>
      </w:r>
    </w:p>
    <w:p w14:paraId="2AAFC0D6" w14:textId="77777777" w:rsidR="007612A2" w:rsidRPr="0064131F" w:rsidRDefault="007612A2" w:rsidP="0064131F">
      <w:pPr>
        <w:pStyle w:val="Equation"/>
        <w:keepNext/>
        <w:keepLines/>
      </w:pPr>
      <w:r w:rsidRPr="0064131F">
        <w:tab/>
      </w:r>
      <w:proofErr w:type="spellStart"/>
      <w:r w:rsidRPr="0064131F">
        <w:t>P</w:t>
      </w:r>
      <w:r w:rsidRPr="0064131F">
        <w:rPr>
          <w:vertAlign w:val="subscript"/>
        </w:rPr>
        <w:t>dBm</w:t>
      </w:r>
      <w:proofErr w:type="spellEnd"/>
      <w:r w:rsidRPr="0064131F">
        <w:t xml:space="preserve"> = -117.16 + 10 log (9/18) = -120.16 dBm</w:t>
      </w:r>
    </w:p>
    <w:p w14:paraId="3385A956"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29BE08AF"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-120.16 dBm) = -120.16 + 107 = -13.16 dBµV</w:t>
      </w:r>
    </w:p>
    <w:p w14:paraId="7A5FDD24"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(-13.16) = </w:t>
      </w:r>
      <w:r w:rsidRPr="0064131F">
        <w:rPr>
          <w:b/>
          <w:bCs/>
          <w:u w:val="single"/>
        </w:rPr>
        <w:t>-0.89 dBµV/m</w:t>
      </w:r>
      <w:r w:rsidRPr="0064131F">
        <w:t xml:space="preserve"> </w:t>
      </w:r>
    </w:p>
    <w:p w14:paraId="4AB3976D" w14:textId="53E1DA22" w:rsidR="007612A2" w:rsidRPr="0064131F" w:rsidRDefault="007612A2" w:rsidP="007612A2">
      <w:pPr>
        <w:pStyle w:val="Equation"/>
        <w:rPr>
          <w:b/>
          <w:bCs/>
        </w:rPr>
      </w:pPr>
      <w:r w:rsidRPr="0064131F">
        <w:rPr>
          <w:b/>
          <w:bCs/>
        </w:rPr>
        <w:lastRenderedPageBreak/>
        <w:tab/>
        <w:t xml:space="preserve">For a 20 kHz </w:t>
      </w:r>
      <w:r w:rsidR="00BA6C38" w:rsidRPr="0064131F">
        <w:rPr>
          <w:b/>
          <w:bCs/>
        </w:rPr>
        <w:t>resolution bandwidth</w:t>
      </w:r>
      <w:r w:rsidRPr="0064131F">
        <w:rPr>
          <w:b/>
          <w:bCs/>
        </w:rPr>
        <w:t>, for VHF maritime 25 kHz channels</w:t>
      </w:r>
      <w:r w:rsidR="00BA6C38" w:rsidRPr="0064131F">
        <w:rPr>
          <w:rStyle w:val="FootnoteReference"/>
          <w:b/>
          <w:bCs/>
        </w:rPr>
        <w:footnoteReference w:id="5"/>
      </w:r>
      <w:r w:rsidRPr="0064131F">
        <w:rPr>
          <w:b/>
          <w:bCs/>
        </w:rPr>
        <w:t xml:space="preserve"> </w:t>
      </w:r>
    </w:p>
    <w:p w14:paraId="66C5196C" w14:textId="77777777" w:rsidR="007612A2" w:rsidRPr="0064131F" w:rsidRDefault="007612A2" w:rsidP="007612A2">
      <w:pPr>
        <w:pStyle w:val="Equation"/>
      </w:pPr>
      <w:r w:rsidRPr="0064131F">
        <w:tab/>
      </w:r>
      <w:proofErr w:type="spellStart"/>
      <w:r w:rsidRPr="0064131F">
        <w:t>P</w:t>
      </w:r>
      <w:r w:rsidRPr="0064131F">
        <w:rPr>
          <w:vertAlign w:val="subscript"/>
        </w:rPr>
        <w:t>dBm</w:t>
      </w:r>
      <w:proofErr w:type="spellEnd"/>
      <w:r w:rsidRPr="0064131F">
        <w:t xml:space="preserve"> = -117.16 + 10 log (20/18) = -116.70 dBm</w:t>
      </w:r>
    </w:p>
    <w:p w14:paraId="326D227F"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1FD128F2"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-116.70 dBm) = -116.70 + 107 = -9.70 dBµV</w:t>
      </w:r>
    </w:p>
    <w:p w14:paraId="361C9858"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(-9.70) = </w:t>
      </w:r>
      <w:r w:rsidRPr="0064131F">
        <w:rPr>
          <w:b/>
          <w:bCs/>
          <w:u w:val="single"/>
        </w:rPr>
        <w:t>+2.57 dBµV/m</w:t>
      </w:r>
      <w:r w:rsidRPr="0064131F">
        <w:t xml:space="preserve"> </w:t>
      </w:r>
    </w:p>
    <w:p w14:paraId="020D25F0" w14:textId="5DE7DD7B" w:rsidR="007612A2" w:rsidRPr="0064131F" w:rsidRDefault="007612A2" w:rsidP="007612A2">
      <w:pPr>
        <w:pStyle w:val="Equation"/>
        <w:rPr>
          <w:b/>
          <w:bCs/>
        </w:rPr>
      </w:pPr>
      <w:r w:rsidRPr="0064131F">
        <w:rPr>
          <w:b/>
          <w:bCs/>
        </w:rPr>
        <w:tab/>
        <w:t xml:space="preserve">For a 120 kHz </w:t>
      </w:r>
      <w:r w:rsidR="00BA6C38" w:rsidRPr="0064131F">
        <w:rPr>
          <w:b/>
          <w:bCs/>
        </w:rPr>
        <w:t>resolution bandwidth</w:t>
      </w:r>
      <w:r w:rsidRPr="0064131F">
        <w:rPr>
          <w:b/>
          <w:bCs/>
        </w:rPr>
        <w:t>, per CISPR 25 Class 5</w:t>
      </w:r>
    </w:p>
    <w:p w14:paraId="4D7523FB" w14:textId="77777777" w:rsidR="007612A2" w:rsidRPr="0064131F" w:rsidRDefault="007612A2" w:rsidP="007612A2">
      <w:pPr>
        <w:pStyle w:val="Equation"/>
      </w:pPr>
      <w:r w:rsidRPr="0064131F">
        <w:tab/>
      </w:r>
      <w:proofErr w:type="spellStart"/>
      <w:r w:rsidRPr="0064131F">
        <w:t>P</w:t>
      </w:r>
      <w:r w:rsidRPr="0064131F">
        <w:rPr>
          <w:vertAlign w:val="subscript"/>
        </w:rPr>
        <w:t>dBm</w:t>
      </w:r>
      <w:proofErr w:type="spellEnd"/>
      <w:r w:rsidRPr="0064131F">
        <w:t xml:space="preserve"> = -117.16 + 10 log (120/18) = -108.92 dBm</w:t>
      </w:r>
    </w:p>
    <w:p w14:paraId="21F22C14"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6291C837"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-108.92 dBm) = -108.92 + 107 = -1.92 dBµV</w:t>
      </w:r>
    </w:p>
    <w:p w14:paraId="0DBAD4BA"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(-1.92) = </w:t>
      </w:r>
      <w:r w:rsidRPr="0064131F">
        <w:rPr>
          <w:b/>
          <w:bCs/>
          <w:u w:val="single"/>
        </w:rPr>
        <w:t>+10.35 dBµV/m</w:t>
      </w:r>
    </w:p>
    <w:p w14:paraId="62A1CED8" w14:textId="77777777" w:rsidR="007612A2" w:rsidRPr="0064131F" w:rsidRDefault="007612A2" w:rsidP="007612A2">
      <w:pPr>
        <w:pStyle w:val="Heading4"/>
      </w:pPr>
      <w:r w:rsidRPr="0064131F">
        <w:t>2.1.3.3</w:t>
      </w:r>
      <w:r w:rsidRPr="0064131F">
        <w:tab/>
        <w:t>Comparing these levels to current standards</w:t>
      </w:r>
    </w:p>
    <w:p w14:paraId="74892D2D" w14:textId="77777777" w:rsidR="007612A2" w:rsidRPr="0064131F" w:rsidRDefault="007612A2" w:rsidP="007612A2">
      <w:pPr>
        <w:pStyle w:val="enumlev1"/>
        <w:rPr>
          <w:b/>
        </w:rPr>
      </w:pPr>
      <w:r w:rsidRPr="0064131F">
        <w:t>–</w:t>
      </w:r>
      <w:r w:rsidRPr="0064131F">
        <w:tab/>
        <w:t>CISPR 25 Class 5 (120 kHz bandwidth and 1 meter):</w:t>
      </w:r>
    </w:p>
    <w:p w14:paraId="4D970917" w14:textId="77777777" w:rsidR="007612A2" w:rsidRPr="0064131F" w:rsidRDefault="007612A2" w:rsidP="007612A2">
      <w:pPr>
        <w:pStyle w:val="enumlev2"/>
      </w:pPr>
      <w:r w:rsidRPr="0064131F">
        <w:t>•</w:t>
      </w:r>
      <w:r w:rsidRPr="0064131F">
        <w:tab/>
        <w:t>Maximum field strength level (average): +15 dBµV/m</w:t>
      </w:r>
    </w:p>
    <w:p w14:paraId="36448701" w14:textId="77777777" w:rsidR="007612A2" w:rsidRPr="0064131F" w:rsidRDefault="007612A2" w:rsidP="007612A2">
      <w:pPr>
        <w:pStyle w:val="enumlev2"/>
        <w:rPr>
          <w:b/>
        </w:rPr>
      </w:pPr>
      <w:r w:rsidRPr="0064131F">
        <w:tab/>
      </w:r>
      <w:r w:rsidRPr="0064131F">
        <w:rPr>
          <w:color w:val="000000" w:themeColor="text1"/>
        </w:rPr>
        <w:t>The minor difference (15 dBµV/m -10.35 dBµV/m = 4.65 dB) between the CISPR 25 Class 5 level and the level calculated for the AIS may be attributed to the higher gain (physical size) of the typical marine antenna compared to the typical automotive antenna addressed by CISPR 25 Class 5.</w:t>
      </w:r>
    </w:p>
    <w:p w14:paraId="7DFC0E6C" w14:textId="6807B2DD" w:rsidR="007612A2" w:rsidRPr="0064131F" w:rsidRDefault="007612A2" w:rsidP="007612A2">
      <w:pPr>
        <w:pStyle w:val="enumlev2"/>
        <w:rPr>
          <w:b/>
        </w:rPr>
      </w:pPr>
      <w:r w:rsidRPr="0064131F">
        <w:t>•</w:t>
      </w:r>
      <w:r w:rsidRPr="0064131F">
        <w:tab/>
        <w:t>Maximum field strength level (</w:t>
      </w:r>
      <w:del w:id="132" w:author="USA" w:date="2021-08-09T15:24:00Z">
        <w:r w:rsidRPr="0064131F" w:rsidDel="00F1223A">
          <w:delText>quazi</w:delText>
        </w:r>
      </w:del>
      <w:ins w:id="133" w:author="USA" w:date="2021-08-09T15:24:00Z">
        <w:r w:rsidR="00F1223A" w:rsidRPr="0064131F">
          <w:t>qua</w:t>
        </w:r>
        <w:r w:rsidR="00F1223A">
          <w:t>s</w:t>
        </w:r>
        <w:r w:rsidR="00F1223A" w:rsidRPr="0064131F">
          <w:t>i</w:t>
        </w:r>
      </w:ins>
      <w:r w:rsidRPr="0064131F">
        <w:t>-peak): +22 dBµV/m</w:t>
      </w:r>
    </w:p>
    <w:p w14:paraId="49C23600" w14:textId="77777777" w:rsidR="007612A2" w:rsidRPr="0064131F" w:rsidRDefault="007612A2" w:rsidP="007612A2">
      <w:pPr>
        <w:pStyle w:val="enumlev2"/>
        <w:rPr>
          <w:b/>
        </w:rPr>
      </w:pPr>
      <w:r w:rsidRPr="0064131F">
        <w:t>•</w:t>
      </w:r>
      <w:r w:rsidRPr="0064131F">
        <w:tab/>
        <w:t>Maximum field strength level (peak): +35 dBµ</w:t>
      </w:r>
    </w:p>
    <w:p w14:paraId="3A9E8613" w14:textId="77777777" w:rsidR="007612A2" w:rsidRPr="0064131F" w:rsidRDefault="007612A2" w:rsidP="007612A2">
      <w:pPr>
        <w:pStyle w:val="enumlev1"/>
      </w:pPr>
      <w:r w:rsidRPr="0064131F">
        <w:t>–</w:t>
      </w:r>
      <w:r w:rsidRPr="0064131F">
        <w:tab/>
        <w:t>IEC 60945 (9 kHz bandwidth and 3 meters):</w:t>
      </w:r>
    </w:p>
    <w:p w14:paraId="6E8A6C34" w14:textId="77777777" w:rsidR="007612A2" w:rsidRPr="0064131F" w:rsidRDefault="007612A2" w:rsidP="007612A2">
      <w:pPr>
        <w:pStyle w:val="enumlev2"/>
      </w:pPr>
      <w:r w:rsidRPr="0064131F">
        <w:t>•</w:t>
      </w:r>
      <w:r w:rsidRPr="0064131F">
        <w:tab/>
        <w:t>Maximum field strength level (quasi-peak): +24 dBµV/m</w:t>
      </w:r>
    </w:p>
    <w:p w14:paraId="4F65F6E8" w14:textId="0B848DEE" w:rsidR="007612A2" w:rsidRPr="0064131F" w:rsidRDefault="007612A2" w:rsidP="007612A2">
      <w:pPr>
        <w:pStyle w:val="Heading4"/>
      </w:pPr>
      <w:r w:rsidRPr="0064131F">
        <w:t>2.1.3.4</w:t>
      </w:r>
      <w:r w:rsidRPr="0064131F">
        <w:tab/>
        <w:t xml:space="preserve">Measurements in a typical </w:t>
      </w:r>
      <w:r w:rsidR="008003C2" w:rsidRPr="0064131F">
        <w:t xml:space="preserve">electromagnetic interference </w:t>
      </w:r>
      <w:r w:rsidRPr="0064131F">
        <w:t>laboratory test chamber</w:t>
      </w:r>
    </w:p>
    <w:p w14:paraId="15BE1167" w14:textId="5DF2F921" w:rsidR="007612A2" w:rsidRPr="0064131F" w:rsidRDefault="007612A2" w:rsidP="007612A2">
      <w:r w:rsidRPr="0064131F">
        <w:t xml:space="preserve">For the 9 kHz </w:t>
      </w:r>
      <w:r w:rsidR="00BA6C38" w:rsidRPr="0064131F">
        <w:t>resolution bandwidth</w:t>
      </w:r>
      <w:r w:rsidRPr="0064131F">
        <w:t>, the ambient noise floor (</w:t>
      </w:r>
      <w:proofErr w:type="spellStart"/>
      <w:r w:rsidRPr="0064131F">
        <w:t>kTB</w:t>
      </w:r>
      <w:proofErr w:type="spellEnd"/>
      <w:r w:rsidRPr="0064131F">
        <w:t>) is:</w:t>
      </w:r>
    </w:p>
    <w:p w14:paraId="37AE5E35" w14:textId="0CD513D2" w:rsidR="007612A2" w:rsidRPr="0064131F" w:rsidRDefault="007612A2" w:rsidP="007612A2">
      <w:pPr>
        <w:pStyle w:val="Equation"/>
      </w:pPr>
      <w:r w:rsidRPr="0064131F">
        <w:tab/>
      </w:r>
      <w:r w:rsidRPr="0064131F">
        <w:tab/>
      </w:r>
      <w:proofErr w:type="spellStart"/>
      <w:r w:rsidRPr="0064131F">
        <w:t>P</w:t>
      </w:r>
      <w:r w:rsidRPr="0064131F">
        <w:rPr>
          <w:vertAlign w:val="subscript"/>
        </w:rPr>
        <w:t>dBm</w:t>
      </w:r>
      <w:proofErr w:type="spellEnd"/>
      <w:r w:rsidRPr="0064131F">
        <w:t xml:space="preserve"> (</w:t>
      </w:r>
      <w:proofErr w:type="spellStart"/>
      <w:r w:rsidRPr="0064131F">
        <w:t>kTB</w:t>
      </w:r>
      <w:proofErr w:type="spellEnd"/>
      <w:r w:rsidRPr="0064131F">
        <w:t xml:space="preserve"> for 9 kHz </w:t>
      </w:r>
      <w:r w:rsidR="00BA6C38" w:rsidRPr="0064131F">
        <w:t>resolution bandwidth</w:t>
      </w:r>
      <w:r w:rsidRPr="0064131F">
        <w:t>) = -134.43 dBm</w:t>
      </w:r>
    </w:p>
    <w:p w14:paraId="3760DD2A" w14:textId="77777777" w:rsidR="007612A2" w:rsidRPr="0064131F" w:rsidRDefault="007612A2" w:rsidP="007612A2">
      <w:r w:rsidRPr="0064131F">
        <w:t>For the test chamber:</w:t>
      </w:r>
    </w:p>
    <w:p w14:paraId="1A1159CB" w14:textId="77777777" w:rsidR="007612A2" w:rsidRPr="0064131F" w:rsidRDefault="007612A2" w:rsidP="008003C2">
      <w:r w:rsidRPr="0064131F">
        <w:t xml:space="preserve">The noise figure of the measurement system is 3.0 </w:t>
      </w:r>
      <w:proofErr w:type="spellStart"/>
      <w:r w:rsidRPr="0064131F">
        <w:t>dB.</w:t>
      </w:r>
      <w:proofErr w:type="spellEnd"/>
    </w:p>
    <w:p w14:paraId="26AE89CE" w14:textId="77777777" w:rsidR="007612A2" w:rsidRPr="0064131F" w:rsidRDefault="007612A2" w:rsidP="008003C2">
      <w:r w:rsidRPr="0064131F">
        <w:t>The antenna factor of the test antenna is 14.7 dB/m.</w:t>
      </w:r>
    </w:p>
    <w:p w14:paraId="10E95B23" w14:textId="77777777" w:rsidR="007612A2" w:rsidRPr="0064131F" w:rsidRDefault="007612A2" w:rsidP="0064131F">
      <w:pPr>
        <w:keepNext/>
        <w:keepLines/>
      </w:pPr>
      <w:r w:rsidRPr="0064131F">
        <w:t>Therefore:</w:t>
      </w:r>
    </w:p>
    <w:p w14:paraId="635A0323" w14:textId="77777777" w:rsidR="007612A2" w:rsidRPr="0064131F" w:rsidRDefault="007612A2" w:rsidP="0064131F">
      <w:pPr>
        <w:pStyle w:val="Equation"/>
        <w:keepNext/>
        <w:keepLines/>
      </w:pPr>
      <w:r w:rsidRPr="0064131F">
        <w:tab/>
      </w:r>
      <w:r w:rsidRPr="0064131F">
        <w:tab/>
        <w:t xml:space="preserve">P </w:t>
      </w:r>
      <w:r w:rsidRPr="0064131F">
        <w:rPr>
          <w:vertAlign w:val="subscript"/>
        </w:rPr>
        <w:t xml:space="preserve">dBm </w:t>
      </w:r>
      <w:r w:rsidRPr="0064131F">
        <w:t>= (</w:t>
      </w:r>
      <w:proofErr w:type="spellStart"/>
      <w:r w:rsidRPr="0064131F">
        <w:t>kTB</w:t>
      </w:r>
      <w:proofErr w:type="spellEnd"/>
      <w:r w:rsidRPr="0064131F">
        <w:t xml:space="preserve"> + NF) = -134.43 + 3 = -131.43 dBm</w:t>
      </w:r>
    </w:p>
    <w:p w14:paraId="0F37431D" w14:textId="77777777" w:rsidR="007612A2" w:rsidRPr="0064131F" w:rsidRDefault="007612A2" w:rsidP="008003C2">
      <w:pPr>
        <w:pStyle w:val="Equation"/>
      </w:pPr>
      <w:r w:rsidRPr="0064131F">
        <w:tab/>
      </w:r>
      <w:r w:rsidRPr="0064131F">
        <w:tab/>
        <w:t xml:space="preserve">V </w:t>
      </w:r>
      <w:r w:rsidRPr="0064131F">
        <w:rPr>
          <w:vertAlign w:val="subscript"/>
        </w:rPr>
        <w:t xml:space="preserve">dBµV </w:t>
      </w:r>
      <w:r w:rsidRPr="0064131F">
        <w:t>(for -131.43 dBm) = -131.43 + 107 = -24.43 dBµV</w:t>
      </w:r>
    </w:p>
    <w:p w14:paraId="56166A81" w14:textId="77777777" w:rsidR="007612A2" w:rsidRPr="0064131F" w:rsidRDefault="007612A2" w:rsidP="008003C2">
      <w:pPr>
        <w:pStyle w:val="Equation"/>
      </w:pPr>
      <w:r w:rsidRPr="0064131F">
        <w:tab/>
      </w:r>
      <w:r w:rsidRPr="0064131F">
        <w:tab/>
        <w:t xml:space="preserve">E </w:t>
      </w:r>
      <w:r w:rsidRPr="0064131F">
        <w:rPr>
          <w:vertAlign w:val="subscript"/>
        </w:rPr>
        <w:t xml:space="preserve">dBµV/m </w:t>
      </w:r>
      <w:r w:rsidRPr="0064131F">
        <w:t xml:space="preserve">= 14.7 + (-24.43 dBµV) = </w:t>
      </w:r>
      <w:r w:rsidRPr="0064131F">
        <w:rPr>
          <w:u w:val="single"/>
        </w:rPr>
        <w:t>-9.73 dBµV/m</w:t>
      </w:r>
    </w:p>
    <w:p w14:paraId="3500AED5" w14:textId="77777777" w:rsidR="007612A2" w:rsidRPr="0064131F" w:rsidRDefault="007612A2" w:rsidP="008003C2">
      <w:r w:rsidRPr="0064131F">
        <w:t>Thus, the ambient level of the chamber, -9.73 dBµV/m, is 8.84 dB below the test level, -0.89 dBµV/m, which meets the 6 dB CISPR minimum requirement.</w:t>
      </w:r>
    </w:p>
    <w:p w14:paraId="763FDE4B" w14:textId="1EF9FA8F" w:rsidR="007612A2" w:rsidRPr="0064131F" w:rsidRDefault="007612A2" w:rsidP="008003C2">
      <w:pPr>
        <w:rPr>
          <w:caps/>
          <w:sz w:val="20"/>
        </w:rPr>
      </w:pPr>
      <w:r w:rsidRPr="0064131F">
        <w:lastRenderedPageBreak/>
        <w:t>Test results from the test chamber (ambient level, average level measurement) shown in Figure 2 below are consistent with the calculated value (-9.73 dBµV/m) shown above. Thus, it is practical to measure the levels required to protect the AIS in a typical EMI test laboratory</w:t>
      </w:r>
      <w:ins w:id="134" w:author="USA" w:date="2021-08-06T18:04:00Z">
        <w:r w:rsidR="00F775E2">
          <w:t xml:space="preserve">, </w:t>
        </w:r>
        <w:proofErr w:type="gramStart"/>
        <w:r w:rsidR="00F775E2">
          <w:t>e.g.</w:t>
        </w:r>
        <w:proofErr w:type="gramEnd"/>
        <w:r w:rsidR="00F775E2">
          <w:t xml:space="preserve"> </w:t>
        </w:r>
      </w:ins>
      <w:ins w:id="135" w:author="USA" w:date="2021-08-06T18:05:00Z">
        <w:r w:rsidR="00574347">
          <w:t>footnote 6</w:t>
        </w:r>
      </w:ins>
      <w:r w:rsidRPr="0064131F">
        <w:t>.</w:t>
      </w:r>
      <w:ins w:id="136" w:author="USA" w:date="2021-07-09T17:32:00Z">
        <w:r w:rsidR="001E5D05">
          <w:t xml:space="preserve"> </w:t>
        </w:r>
      </w:ins>
    </w:p>
    <w:p w14:paraId="0B3FD6F0" w14:textId="77777777" w:rsidR="007612A2" w:rsidRPr="0064131F" w:rsidRDefault="007612A2" w:rsidP="007612A2">
      <w:pPr>
        <w:pStyle w:val="FigureNo"/>
        <w:spacing w:before="360"/>
      </w:pPr>
      <w:r w:rsidRPr="0064131F">
        <w:t>Figure 2</w:t>
      </w:r>
    </w:p>
    <w:p w14:paraId="2B257A0C" w14:textId="787F3ECA" w:rsidR="007612A2" w:rsidRPr="0064131F" w:rsidRDefault="007612A2" w:rsidP="007612A2">
      <w:pPr>
        <w:pStyle w:val="Figuretitle"/>
      </w:pPr>
      <w:r w:rsidRPr="0064131F">
        <w:t xml:space="preserve">Measurement of the ambient noise level (9 kHz </w:t>
      </w:r>
      <w:r w:rsidR="008003C2" w:rsidRPr="0064131F">
        <w:t>resolution bandwidth</w:t>
      </w:r>
      <w:r w:rsidRPr="0064131F">
        <w:t xml:space="preserve">, </w:t>
      </w:r>
      <w:r w:rsidR="008003C2" w:rsidRPr="0064131F">
        <w:t xml:space="preserve">fast </w:t>
      </w:r>
      <w:r w:rsidR="00B15965" w:rsidRPr="0064131F">
        <w:t>Fourier</w:t>
      </w:r>
      <w:r w:rsidR="008003C2" w:rsidRPr="0064131F">
        <w:t xml:space="preserve"> transform</w:t>
      </w:r>
      <w:r w:rsidRPr="0064131F">
        <w:t xml:space="preserve">, average level) of the </w:t>
      </w:r>
      <w:r w:rsidR="008003C2" w:rsidRPr="0064131F">
        <w:t>electromagnetic interference</w:t>
      </w:r>
      <w:r w:rsidRPr="0064131F">
        <w:t xml:space="preserve"> test chamber</w:t>
      </w:r>
      <w:r w:rsidRPr="0064131F">
        <w:rPr>
          <w:rStyle w:val="FootnoteReference"/>
          <w:szCs w:val="24"/>
        </w:rPr>
        <w:footnoteReference w:id="6"/>
      </w:r>
    </w:p>
    <w:p w14:paraId="2D1F32FC" w14:textId="21454A12" w:rsidR="007612A2" w:rsidRDefault="007612A2" w:rsidP="007612A2">
      <w:pPr>
        <w:pStyle w:val="Figure"/>
        <w:rPr>
          <w:ins w:id="137" w:author="USA" w:date="2021-07-12T13:32:00Z"/>
          <w:noProof w:val="0"/>
        </w:rPr>
      </w:pPr>
      <w:r w:rsidRPr="0064131F">
        <w:rPr>
          <w:lang w:val="en-US" w:eastAsia="en-US"/>
        </w:rPr>
        <w:drawing>
          <wp:inline distT="0" distB="0" distL="0" distR="0" wp14:anchorId="619A44B8" wp14:editId="764B38F5">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264C5698" w14:textId="068CC0B3" w:rsidR="00085372" w:rsidRPr="0064131F" w:rsidRDefault="00085372" w:rsidP="00085372">
      <w:pPr>
        <w:pStyle w:val="Heading4"/>
        <w:rPr>
          <w:ins w:id="138" w:author="USA" w:date="2021-07-12T13:33:00Z"/>
        </w:rPr>
      </w:pPr>
      <w:ins w:id="139" w:author="USA" w:date="2021-07-12T13:33:00Z">
        <w:r w:rsidRPr="0064131F">
          <w:t>2.1.3.</w:t>
        </w:r>
        <w:r w:rsidR="0089591F">
          <w:t>5</w:t>
        </w:r>
        <w:r w:rsidRPr="0064131F">
          <w:tab/>
        </w:r>
      </w:ins>
      <w:ins w:id="140" w:author="USA" w:date="2021-07-12T13:35:00Z">
        <w:r w:rsidR="00BF0F5E">
          <w:t>R</w:t>
        </w:r>
      </w:ins>
      <w:ins w:id="141" w:author="USA" w:date="2021-07-12T13:34:00Z">
        <w:r w:rsidR="00554370">
          <w:t xml:space="preserve">esults </w:t>
        </w:r>
      </w:ins>
      <w:ins w:id="142" w:author="USA" w:date="2021-07-12T13:35:00Z">
        <w:r w:rsidR="00BF0F5E">
          <w:t xml:space="preserve">from testing </w:t>
        </w:r>
      </w:ins>
      <w:ins w:id="143" w:author="USA" w:date="2021-07-12T13:36:00Z">
        <w:r w:rsidR="00B56F97">
          <w:t>numerous</w:t>
        </w:r>
      </w:ins>
      <w:ins w:id="144" w:author="USA" w:date="2021-07-12T13:37:00Z">
        <w:r w:rsidR="00B56F97">
          <w:t xml:space="preserve"> </w:t>
        </w:r>
      </w:ins>
      <w:ins w:id="145" w:author="USA" w:date="2021-07-12T13:36:00Z">
        <w:r w:rsidR="00BC2D1F">
          <w:t xml:space="preserve">maritime LEDs </w:t>
        </w:r>
        <w:r w:rsidR="00B56F97">
          <w:t>in</w:t>
        </w:r>
        <w:r w:rsidR="00BC2D1F">
          <w:t xml:space="preserve"> </w:t>
        </w:r>
        <w:r w:rsidR="00B56F97">
          <w:t xml:space="preserve">the </w:t>
        </w:r>
      </w:ins>
      <w:ins w:id="146" w:author="USA" w:date="2021-07-12T13:33:00Z">
        <w:r w:rsidRPr="0064131F">
          <w:t>electromagnetic interference laboratory test chamber</w:t>
        </w:r>
      </w:ins>
    </w:p>
    <w:p w14:paraId="7A374923" w14:textId="74982C14" w:rsidR="00830645" w:rsidRDefault="00B70C1A">
      <w:pPr>
        <w:rPr>
          <w:ins w:id="147" w:author="USA" w:date="2021-08-09T15:58:00Z"/>
        </w:rPr>
      </w:pPr>
      <w:ins w:id="148" w:author="USA" w:date="2021-08-09T15:15:00Z">
        <w:r>
          <w:t xml:space="preserve">Figure </w:t>
        </w:r>
        <w:r w:rsidR="006100E8">
          <w:t>3</w:t>
        </w:r>
      </w:ins>
      <w:ins w:id="149" w:author="USA" w:date="2021-07-12T13:38:00Z">
        <w:r w:rsidR="00F8249A">
          <w:t xml:space="preserve"> provides </w:t>
        </w:r>
      </w:ins>
      <w:ins w:id="150" w:author="USA" w:date="2021-08-09T15:21:00Z">
        <w:r w:rsidR="00EF7E43">
          <w:t>a summary o</w:t>
        </w:r>
        <w:r w:rsidR="003715E2">
          <w:t xml:space="preserve">f test </w:t>
        </w:r>
      </w:ins>
      <w:ins w:id="151" w:author="USA" w:date="2021-08-09T15:22:00Z">
        <w:r w:rsidR="003715E2">
          <w:t xml:space="preserve">results </w:t>
        </w:r>
      </w:ins>
      <w:ins w:id="152" w:author="USA" w:date="2021-07-12T13:38:00Z">
        <w:r w:rsidR="00F8249A">
          <w:t xml:space="preserve">from testing radiation from numerous samples of marine LED lights </w:t>
        </w:r>
      </w:ins>
      <w:ins w:id="153" w:author="USA" w:date="2021-07-12T13:39:00Z">
        <w:r w:rsidR="00EC57D3">
          <w:t xml:space="preserve">in </w:t>
        </w:r>
      </w:ins>
      <w:ins w:id="154" w:author="USA" w:date="2021-08-09T15:16:00Z">
        <w:r w:rsidR="00F048DF">
          <w:t xml:space="preserve">the </w:t>
        </w:r>
      </w:ins>
      <w:ins w:id="155" w:author="USA" w:date="2021-07-12T13:39:00Z">
        <w:r w:rsidR="00EC57D3">
          <w:t xml:space="preserve">EMI </w:t>
        </w:r>
      </w:ins>
      <w:ins w:id="156" w:author="USA" w:date="2021-07-12T13:38:00Z">
        <w:r w:rsidR="00F8249A">
          <w:t xml:space="preserve">laboratory test chamber </w:t>
        </w:r>
      </w:ins>
      <w:ins w:id="157" w:author="USA" w:date="2021-08-09T15:16:00Z">
        <w:r w:rsidR="00F048DF">
          <w:t xml:space="preserve">referred </w:t>
        </w:r>
        <w:r w:rsidR="00305152">
          <w:t>to in footnote 6.</w:t>
        </w:r>
      </w:ins>
      <w:ins w:id="158" w:author="USA" w:date="2021-08-09T15:21:00Z">
        <w:r w:rsidR="00EF7E43">
          <w:t xml:space="preserve"> The</w:t>
        </w:r>
      </w:ins>
      <w:ins w:id="159" w:author="USA" w:date="2021-08-09T15:22:00Z">
        <w:r w:rsidR="003140F8">
          <w:t xml:space="preserve"> </w:t>
        </w:r>
        <w:r w:rsidR="007B59E0">
          <w:t>sa</w:t>
        </w:r>
      </w:ins>
      <w:ins w:id="160" w:author="USA" w:date="2021-08-09T15:23:00Z">
        <w:r w:rsidR="007B59E0">
          <w:t xml:space="preserve">mples were tested in the resolution bandwidths </w:t>
        </w:r>
        <w:r w:rsidR="006B4305">
          <w:t xml:space="preserve">of </w:t>
        </w:r>
      </w:ins>
      <w:ins w:id="161" w:author="USA" w:date="2021-08-09T15:25:00Z">
        <w:r w:rsidR="00B55416">
          <w:t xml:space="preserve">9 kHz, 20 kHz, and 120 kHz noted in </w:t>
        </w:r>
      </w:ins>
      <w:ins w:id="162" w:author="USA" w:date="2021-08-09T15:23:00Z">
        <w:r w:rsidR="006B4305">
          <w:t>Section 2.1.3.2 above</w:t>
        </w:r>
      </w:ins>
      <w:ins w:id="163" w:author="USA" w:date="2021-08-09T15:24:00Z">
        <w:r w:rsidR="006B4305">
          <w:t xml:space="preserve">, using </w:t>
        </w:r>
        <w:r w:rsidR="00F1223A">
          <w:t xml:space="preserve">average, </w:t>
        </w:r>
      </w:ins>
      <w:ins w:id="164" w:author="USA" w:date="2021-08-09T15:59:00Z">
        <w:r w:rsidR="00336412">
          <w:t>peak,</w:t>
        </w:r>
      </w:ins>
      <w:ins w:id="165" w:author="USA" w:date="2021-08-09T15:24:00Z">
        <w:r w:rsidR="00F1223A">
          <w:t xml:space="preserve"> and quasi</w:t>
        </w:r>
      </w:ins>
      <w:ins w:id="166" w:author="USA" w:date="2021-08-09T15:25:00Z">
        <w:r w:rsidR="00F1223A">
          <w:t>-peak detectors.</w:t>
        </w:r>
      </w:ins>
      <w:ins w:id="167" w:author="USA" w:date="2021-08-09T15:24:00Z">
        <w:r w:rsidR="006B4305">
          <w:t xml:space="preserve"> </w:t>
        </w:r>
      </w:ins>
      <w:ins w:id="168" w:author="USA" w:date="2021-08-09T15:55:00Z">
        <w:r w:rsidR="006154A7">
          <w:t>O</w:t>
        </w:r>
      </w:ins>
      <w:ins w:id="169" w:author="USA" w:date="2021-08-09T15:27:00Z">
        <w:r w:rsidR="0052119B">
          <w:t xml:space="preserve">nly </w:t>
        </w:r>
      </w:ins>
      <w:ins w:id="170" w:author="USA" w:date="2021-08-09T15:37:00Z">
        <w:r w:rsidR="00B32980">
          <w:t xml:space="preserve">the </w:t>
        </w:r>
      </w:ins>
      <w:ins w:id="171" w:author="USA" w:date="2021-08-09T15:27:00Z">
        <w:r w:rsidR="00087D8A">
          <w:t xml:space="preserve">results from </w:t>
        </w:r>
        <w:r w:rsidR="0052119B">
          <w:t>the “active”</w:t>
        </w:r>
      </w:ins>
      <w:ins w:id="172" w:author="USA" w:date="2021-08-09T15:31:00Z">
        <w:r w:rsidR="006607BA">
          <w:rPr>
            <w:rStyle w:val="FootnoteReference"/>
          </w:rPr>
          <w:footnoteReference w:id="7"/>
        </w:r>
      </w:ins>
      <w:ins w:id="176" w:author="USA" w:date="2021-08-09T15:27:00Z">
        <w:r w:rsidR="0052119B">
          <w:t xml:space="preserve"> samples</w:t>
        </w:r>
      </w:ins>
      <w:ins w:id="177" w:author="USA" w:date="2021-08-09T15:28:00Z">
        <w:r w:rsidR="00087D8A">
          <w:t xml:space="preserve"> </w:t>
        </w:r>
        <w:proofErr w:type="gramStart"/>
        <w:r w:rsidR="00087D8A">
          <w:t>is</w:t>
        </w:r>
        <w:proofErr w:type="gramEnd"/>
        <w:r w:rsidR="00087D8A">
          <w:t xml:space="preserve"> recorded here</w:t>
        </w:r>
      </w:ins>
      <w:ins w:id="178" w:author="USA" w:date="2021-08-09T15:56:00Z">
        <w:r w:rsidR="0024607C">
          <w:t xml:space="preserve"> because the other</w:t>
        </w:r>
      </w:ins>
      <w:ins w:id="179" w:author="USA" w:date="2021-08-09T15:57:00Z">
        <w:r w:rsidR="00613CD3">
          <w:t>s</w:t>
        </w:r>
      </w:ins>
      <w:ins w:id="180" w:author="USA" w:date="2021-08-09T15:56:00Z">
        <w:r w:rsidR="0024607C">
          <w:t xml:space="preserve"> </w:t>
        </w:r>
      </w:ins>
      <w:ins w:id="181" w:author="USA" w:date="2021-08-09T15:57:00Z">
        <w:r w:rsidR="0024607C">
          <w:t xml:space="preserve">did not radiate above the ambient </w:t>
        </w:r>
        <w:r w:rsidR="00613CD3">
          <w:t>noise level of Figure 2</w:t>
        </w:r>
      </w:ins>
      <w:ins w:id="182" w:author="USA" w:date="2021-08-09T15:29:00Z">
        <w:r w:rsidR="00DA535B">
          <w:t>.</w:t>
        </w:r>
      </w:ins>
    </w:p>
    <w:p w14:paraId="2B0B1956" w14:textId="3F2D6FB7" w:rsidR="00114515" w:rsidRDefault="00114515">
      <w:pPr>
        <w:rPr>
          <w:ins w:id="183" w:author="USA" w:date="2021-08-09T16:39:00Z"/>
        </w:rPr>
      </w:pPr>
      <w:ins w:id="184" w:author="USA" w:date="2021-08-09T15:58:00Z">
        <w:r>
          <w:t xml:space="preserve">Figure 4 </w:t>
        </w:r>
        <w:r w:rsidR="00353565">
          <w:t>p</w:t>
        </w:r>
      </w:ins>
      <w:ins w:id="185" w:author="USA" w:date="2021-08-09T15:59:00Z">
        <w:r w:rsidR="00353565">
          <w:t xml:space="preserve">rovides a comparison </w:t>
        </w:r>
        <w:r w:rsidR="00336412">
          <w:t xml:space="preserve">of </w:t>
        </w:r>
        <w:r w:rsidR="00DE76CE">
          <w:t>me</w:t>
        </w:r>
      </w:ins>
      <w:ins w:id="186" w:author="USA" w:date="2021-08-09T16:00:00Z">
        <w:r w:rsidR="00DE76CE">
          <w:t xml:space="preserve">asured </w:t>
        </w:r>
      </w:ins>
      <w:ins w:id="187" w:author="USA" w:date="2021-08-09T16:06:00Z">
        <w:r w:rsidR="002129E9">
          <w:t xml:space="preserve">radiation </w:t>
        </w:r>
      </w:ins>
      <w:ins w:id="188" w:author="USA" w:date="2021-08-09T16:00:00Z">
        <w:r w:rsidR="00DE76CE">
          <w:t>levels as a function of resolution bandwidth.</w:t>
        </w:r>
      </w:ins>
    </w:p>
    <w:p w14:paraId="4D238D1B" w14:textId="374EACB3" w:rsidR="00DA2398" w:rsidRDefault="00C846D6">
      <w:pPr>
        <w:rPr>
          <w:ins w:id="189" w:author="USA" w:date="2021-08-09T15:37:00Z"/>
        </w:rPr>
      </w:pPr>
      <w:ins w:id="190" w:author="USA" w:date="2021-08-09T16:39:00Z">
        <w:r>
          <w:t xml:space="preserve">ANNEX </w:t>
        </w:r>
      </w:ins>
      <w:ins w:id="191" w:author="USA" w:date="2021-08-09T16:45:00Z">
        <w:r w:rsidR="00312689">
          <w:t xml:space="preserve">2 </w:t>
        </w:r>
      </w:ins>
      <w:ins w:id="192" w:author="USA" w:date="2021-08-09T16:40:00Z">
        <w:r w:rsidR="00A47E10">
          <w:t xml:space="preserve">provides </w:t>
        </w:r>
      </w:ins>
      <w:ins w:id="193" w:author="USA" w:date="2021-08-09T16:41:00Z">
        <w:r w:rsidR="00A47E10">
          <w:t xml:space="preserve">measured effects of radiation </w:t>
        </w:r>
        <w:r w:rsidR="00D84AA4">
          <w:t xml:space="preserve">from the “active” </w:t>
        </w:r>
      </w:ins>
      <w:ins w:id="194" w:author="USA" w:date="2021-08-09T16:42:00Z">
        <w:r w:rsidR="00072382">
          <w:t>sample LED</w:t>
        </w:r>
      </w:ins>
      <w:ins w:id="195" w:author="USA" w:date="2021-08-09T16:43:00Z">
        <w:r w:rsidR="00F45194">
          <w:t xml:space="preserve"> lights</w:t>
        </w:r>
      </w:ins>
      <w:ins w:id="196" w:author="USA" w:date="2021-08-09T16:42:00Z">
        <w:r w:rsidR="00072382">
          <w:t xml:space="preserve"> </w:t>
        </w:r>
      </w:ins>
      <w:ins w:id="197" w:author="USA" w:date="2021-08-09T16:41:00Z">
        <w:r w:rsidR="00D84AA4">
          <w:t xml:space="preserve">on the </w:t>
        </w:r>
      </w:ins>
      <w:ins w:id="198" w:author="USA" w:date="2021-08-09T17:08:00Z">
        <w:r w:rsidR="00DC2D52">
          <w:t xml:space="preserve">installed </w:t>
        </w:r>
      </w:ins>
      <w:ins w:id="199" w:author="USA" w:date="2021-08-09T16:41:00Z">
        <w:r w:rsidR="00D84AA4">
          <w:t xml:space="preserve">victim </w:t>
        </w:r>
        <w:r w:rsidR="00C17757">
          <w:t>receivers</w:t>
        </w:r>
      </w:ins>
      <w:ins w:id="200" w:author="USA" w:date="2021-08-09T16:42:00Z">
        <w:r w:rsidR="00C17757">
          <w:t xml:space="preserve">, VHF marine radio, and AIS, at various </w:t>
        </w:r>
      </w:ins>
      <w:ins w:id="201" w:author="USA" w:date="2021-08-09T17:09:00Z">
        <w:r w:rsidR="00DC2D52">
          <w:t xml:space="preserve">installed </w:t>
        </w:r>
      </w:ins>
      <w:ins w:id="202" w:author="USA" w:date="2021-08-09T16:42:00Z">
        <w:r w:rsidR="00C17757">
          <w:t>separation distances</w:t>
        </w:r>
      </w:ins>
      <w:ins w:id="203" w:author="USA" w:date="2021-08-09T16:44:00Z">
        <w:r w:rsidR="003C2262">
          <w:t xml:space="preserve"> from 0.33 meters to 3 meters.</w:t>
        </w:r>
      </w:ins>
    </w:p>
    <w:p w14:paraId="68E8E1B8" w14:textId="090211C7" w:rsidR="00F02617" w:rsidRPr="00706393" w:rsidRDefault="00F02617">
      <w:pPr>
        <w:rPr>
          <w:ins w:id="204" w:author="USA" w:date="2021-08-09T15:36:00Z"/>
          <w:b/>
          <w:bCs/>
          <w:rPrChange w:id="205" w:author="USA" w:date="2021-08-09T15:38:00Z">
            <w:rPr>
              <w:ins w:id="206" w:author="USA" w:date="2021-08-09T15:36:00Z"/>
            </w:rPr>
          </w:rPrChange>
        </w:rPr>
      </w:pPr>
      <w:ins w:id="207" w:author="USA" w:date="2021-08-09T15:38:00Z">
        <w:r w:rsidRPr="00706393">
          <w:rPr>
            <w:b/>
            <w:bCs/>
            <w:rPrChange w:id="208" w:author="USA" w:date="2021-08-09T15:38:00Z">
              <w:rPr/>
            </w:rPrChange>
          </w:rPr>
          <w:t>Conclusions:</w:t>
        </w:r>
      </w:ins>
    </w:p>
    <w:p w14:paraId="449B29E7" w14:textId="089EA3AD" w:rsidR="00F67266" w:rsidRDefault="00A67941">
      <w:pPr>
        <w:rPr>
          <w:ins w:id="209" w:author="USA" w:date="2021-08-09T15:39:00Z"/>
        </w:rPr>
      </w:pPr>
      <w:ins w:id="210" w:author="USA" w:date="2021-08-09T15:38:00Z">
        <w:r>
          <w:t>The</w:t>
        </w:r>
      </w:ins>
      <w:ins w:id="211" w:author="USA" w:date="2021-08-09T15:39:00Z">
        <w:r>
          <w:t xml:space="preserve"> conclusions from these test</w:t>
        </w:r>
      </w:ins>
      <w:ins w:id="212" w:author="USA" w:date="2021-08-09T16:09:00Z">
        <w:r w:rsidR="00BE0153">
          <w:t xml:space="preserve"> results </w:t>
        </w:r>
        <w:r w:rsidR="003161A9">
          <w:t xml:space="preserve">represented in Figure </w:t>
        </w:r>
        <w:r w:rsidR="00BE0153">
          <w:t>3</w:t>
        </w:r>
      </w:ins>
      <w:ins w:id="213" w:author="USA" w:date="2021-08-09T16:45:00Z">
        <w:r w:rsidR="00043D55">
          <w:t>,</w:t>
        </w:r>
      </w:ins>
      <w:ins w:id="214" w:author="USA" w:date="2021-08-09T16:09:00Z">
        <w:r w:rsidR="00BE0153">
          <w:t xml:space="preserve"> Figure 4</w:t>
        </w:r>
      </w:ins>
      <w:ins w:id="215" w:author="USA" w:date="2021-08-09T16:45:00Z">
        <w:r w:rsidR="00043D55">
          <w:t xml:space="preserve">, and ANNEX 2 </w:t>
        </w:r>
      </w:ins>
      <w:ins w:id="216" w:author="USA" w:date="2021-08-09T15:39:00Z">
        <w:r>
          <w:t>are</w:t>
        </w:r>
        <w:r w:rsidR="00B63FE3">
          <w:t>:</w:t>
        </w:r>
      </w:ins>
    </w:p>
    <w:p w14:paraId="132C41A7" w14:textId="4D1E837B" w:rsidR="00B63FE3" w:rsidRDefault="00C85F03" w:rsidP="00B63FE3">
      <w:pPr>
        <w:pStyle w:val="ListParagraph"/>
        <w:numPr>
          <w:ilvl w:val="0"/>
          <w:numId w:val="8"/>
        </w:numPr>
        <w:rPr>
          <w:ins w:id="217" w:author="USA" w:date="2021-08-09T15:46:00Z"/>
          <w:rFonts w:ascii="Times New Roman" w:hAnsi="Times New Roman" w:cs="Times New Roman"/>
          <w:sz w:val="24"/>
          <w:szCs w:val="24"/>
        </w:rPr>
      </w:pPr>
      <w:ins w:id="218" w:author="USA" w:date="2021-08-09T15:45:00Z">
        <w:r>
          <w:rPr>
            <w:rFonts w:ascii="Times New Roman" w:hAnsi="Times New Roman" w:cs="Times New Roman"/>
            <w:sz w:val="24"/>
            <w:szCs w:val="24"/>
          </w:rPr>
          <w:lastRenderedPageBreak/>
          <w:t xml:space="preserve">Only </w:t>
        </w:r>
      </w:ins>
      <w:ins w:id="219" w:author="USA" w:date="2021-08-09T15:42:00Z">
        <w:r w:rsidR="00460A98" w:rsidRPr="00647D1E">
          <w:rPr>
            <w:rFonts w:ascii="Times New Roman" w:hAnsi="Times New Roman" w:cs="Times New Roman"/>
            <w:sz w:val="24"/>
            <w:szCs w:val="24"/>
            <w:rPrChange w:id="220" w:author="USA" w:date="2021-08-09T15:45:00Z">
              <w:rPr/>
            </w:rPrChange>
          </w:rPr>
          <w:t xml:space="preserve">Sample 1 </w:t>
        </w:r>
        <w:r w:rsidR="00F6072F" w:rsidRPr="00647D1E">
          <w:rPr>
            <w:rFonts w:ascii="Times New Roman" w:hAnsi="Times New Roman" w:cs="Times New Roman"/>
            <w:sz w:val="24"/>
            <w:szCs w:val="24"/>
            <w:rPrChange w:id="221" w:author="USA" w:date="2021-08-09T15:45:00Z">
              <w:rPr/>
            </w:rPrChange>
          </w:rPr>
          <w:t xml:space="preserve">passes CISPR </w:t>
        </w:r>
      </w:ins>
      <w:ins w:id="222" w:author="USA" w:date="2021-08-09T15:43:00Z">
        <w:r w:rsidR="00F6072F" w:rsidRPr="00B3153D">
          <w:rPr>
            <w:rFonts w:ascii="Times New Roman" w:hAnsi="Times New Roman" w:cs="Times New Roman"/>
            <w:sz w:val="24"/>
            <w:szCs w:val="24"/>
          </w:rPr>
          <w:t>25 Class 5</w:t>
        </w:r>
        <w:r w:rsidR="00B13DA9" w:rsidRPr="00DC65D3">
          <w:rPr>
            <w:rFonts w:ascii="Times New Roman" w:hAnsi="Times New Roman" w:cs="Times New Roman"/>
            <w:sz w:val="24"/>
            <w:szCs w:val="24"/>
          </w:rPr>
          <w:t xml:space="preserve"> level of </w:t>
        </w:r>
      </w:ins>
      <w:ins w:id="223" w:author="USA" w:date="2021-08-09T15:44:00Z">
        <w:r w:rsidR="009425FD" w:rsidRPr="00647D1E">
          <w:rPr>
            <w:rFonts w:ascii="Times New Roman" w:hAnsi="Times New Roman" w:cs="Times New Roman"/>
            <w:sz w:val="24"/>
            <w:szCs w:val="24"/>
            <w:rPrChange w:id="224" w:author="USA" w:date="2021-08-09T15:45:00Z">
              <w:rPr/>
            </w:rPrChange>
          </w:rPr>
          <w:t>+15 dBµV/m</w:t>
        </w:r>
        <w:r w:rsidR="00647D1E" w:rsidRPr="00647D1E">
          <w:rPr>
            <w:rFonts w:ascii="Times New Roman" w:hAnsi="Times New Roman" w:cs="Times New Roman"/>
            <w:sz w:val="24"/>
            <w:szCs w:val="24"/>
            <w:rPrChange w:id="225" w:author="USA" w:date="2021-08-09T15:45:00Z">
              <w:rPr/>
            </w:rPrChange>
          </w:rPr>
          <w:t xml:space="preserve"> average in 120 kHz RBW</w:t>
        </w:r>
      </w:ins>
      <w:ins w:id="226" w:author="USA" w:date="2021-09-09T13:37:00Z">
        <w:r w:rsidR="0018111E" w:rsidRPr="00B15965">
          <w:rPr>
            <w:rStyle w:val="FootnoteReference"/>
            <w:rFonts w:ascii="Times New Roman" w:hAnsi="Times New Roman" w:cs="Times New Roman"/>
            <w:szCs w:val="24"/>
          </w:rPr>
          <w:footnoteReference w:id="8"/>
        </w:r>
      </w:ins>
      <w:ins w:id="241" w:author="USA" w:date="2021-08-09T15:44:00Z">
        <w:r w:rsidR="00647D1E" w:rsidRPr="00647D1E">
          <w:rPr>
            <w:rFonts w:ascii="Times New Roman" w:hAnsi="Times New Roman" w:cs="Times New Roman"/>
            <w:sz w:val="24"/>
            <w:szCs w:val="24"/>
            <w:rPrChange w:id="242" w:author="USA" w:date="2021-08-09T15:45:00Z">
              <w:rPr/>
            </w:rPrChange>
          </w:rPr>
          <w:t>.</w:t>
        </w:r>
      </w:ins>
    </w:p>
    <w:p w14:paraId="7D2465A6" w14:textId="4A4A0C60" w:rsidR="00B3153D" w:rsidRPr="00CB493A" w:rsidRDefault="00DC65D3" w:rsidP="00B63FE3">
      <w:pPr>
        <w:pStyle w:val="ListParagraph"/>
        <w:numPr>
          <w:ilvl w:val="0"/>
          <w:numId w:val="8"/>
        </w:numPr>
        <w:rPr>
          <w:ins w:id="243" w:author="USA" w:date="2021-08-09T15:54:00Z"/>
          <w:rFonts w:ascii="Times New Roman" w:hAnsi="Times New Roman" w:cs="Times New Roman"/>
          <w:sz w:val="24"/>
          <w:szCs w:val="24"/>
          <w:rPrChange w:id="244" w:author="USA" w:date="2021-08-09T15:54:00Z">
            <w:rPr>
              <w:ins w:id="245" w:author="USA" w:date="2021-08-09T15:54:00Z"/>
              <w:rFonts w:ascii="Times New Roman" w:hAnsi="Times New Roman" w:cs="Times New Roman"/>
              <w:sz w:val="24"/>
              <w:szCs w:val="24"/>
              <w:u w:val="single"/>
            </w:rPr>
          </w:rPrChange>
        </w:rPr>
      </w:pPr>
      <w:ins w:id="246" w:author="USA" w:date="2021-08-09T15:49:00Z">
        <w:r>
          <w:rPr>
            <w:rFonts w:ascii="Times New Roman" w:hAnsi="Times New Roman" w:cs="Times New Roman"/>
            <w:sz w:val="24"/>
            <w:szCs w:val="24"/>
          </w:rPr>
          <w:t xml:space="preserve">None </w:t>
        </w:r>
        <w:r w:rsidR="00C23DC6">
          <w:rPr>
            <w:rFonts w:ascii="Times New Roman" w:hAnsi="Times New Roman" w:cs="Times New Roman"/>
            <w:sz w:val="24"/>
            <w:szCs w:val="24"/>
          </w:rPr>
          <w:t xml:space="preserve">of the samples pass </w:t>
        </w:r>
      </w:ins>
      <w:ins w:id="247" w:author="USA" w:date="2021-08-09T15:52:00Z">
        <w:r w:rsidR="007236F9">
          <w:rPr>
            <w:rFonts w:ascii="Times New Roman" w:hAnsi="Times New Roman" w:cs="Times New Roman"/>
            <w:sz w:val="24"/>
            <w:szCs w:val="24"/>
          </w:rPr>
          <w:t xml:space="preserve">any of the levels </w:t>
        </w:r>
        <w:r w:rsidR="00AD0240">
          <w:rPr>
            <w:rFonts w:ascii="Times New Roman" w:hAnsi="Times New Roman" w:cs="Times New Roman"/>
            <w:sz w:val="24"/>
            <w:szCs w:val="24"/>
          </w:rPr>
          <w:t xml:space="preserve">stated in </w:t>
        </w:r>
        <w:r w:rsidR="007236F9">
          <w:rPr>
            <w:rFonts w:ascii="Times New Roman" w:hAnsi="Times New Roman" w:cs="Times New Roman"/>
            <w:sz w:val="24"/>
            <w:szCs w:val="24"/>
          </w:rPr>
          <w:t>Section 2.1.3.2</w:t>
        </w:r>
      </w:ins>
      <w:ins w:id="248" w:author="USA" w:date="2021-08-09T15:53:00Z">
        <w:r w:rsidR="00AD0240">
          <w:rPr>
            <w:rFonts w:ascii="Times New Roman" w:hAnsi="Times New Roman" w:cs="Times New Roman"/>
            <w:sz w:val="24"/>
            <w:szCs w:val="24"/>
          </w:rPr>
          <w:t xml:space="preserve"> above</w:t>
        </w:r>
        <w:r w:rsidR="002A120F">
          <w:rPr>
            <w:rFonts w:ascii="Times New Roman" w:hAnsi="Times New Roman" w:cs="Times New Roman"/>
            <w:sz w:val="24"/>
            <w:szCs w:val="24"/>
          </w:rPr>
          <w:t xml:space="preserve">, but sample 1 </w:t>
        </w:r>
        <w:r w:rsidR="00D2058B">
          <w:rPr>
            <w:rFonts w:ascii="Times New Roman" w:hAnsi="Times New Roman" w:cs="Times New Roman"/>
            <w:sz w:val="24"/>
            <w:szCs w:val="24"/>
          </w:rPr>
          <w:t>co</w:t>
        </w:r>
      </w:ins>
      <w:ins w:id="249" w:author="USA" w:date="2021-08-09T15:54:00Z">
        <w:r w:rsidR="00D2058B">
          <w:rPr>
            <w:rFonts w:ascii="Times New Roman" w:hAnsi="Times New Roman" w:cs="Times New Roman"/>
            <w:sz w:val="24"/>
            <w:szCs w:val="24"/>
          </w:rPr>
          <w:t>mes the closest, within 5 dB</w:t>
        </w:r>
      </w:ins>
      <w:ins w:id="250" w:author="USA" w:date="2021-08-09T15:51:00Z">
        <w:r w:rsidR="001769E2">
          <w:rPr>
            <w:rFonts w:ascii="Times New Roman" w:hAnsi="Times New Roman" w:cs="Times New Roman"/>
            <w:sz w:val="24"/>
            <w:szCs w:val="24"/>
            <w:u w:val="single"/>
          </w:rPr>
          <w:t>.</w:t>
        </w:r>
      </w:ins>
    </w:p>
    <w:p w14:paraId="15C9932C" w14:textId="4F53CFB7" w:rsidR="00CB493A" w:rsidRDefault="00657981" w:rsidP="00B63FE3">
      <w:pPr>
        <w:pStyle w:val="ListParagraph"/>
        <w:numPr>
          <w:ilvl w:val="0"/>
          <w:numId w:val="8"/>
        </w:numPr>
        <w:rPr>
          <w:ins w:id="251" w:author="USA" w:date="2021-08-09T16:46:00Z"/>
          <w:rFonts w:ascii="Times New Roman" w:hAnsi="Times New Roman" w:cs="Times New Roman"/>
          <w:sz w:val="24"/>
          <w:szCs w:val="24"/>
        </w:rPr>
      </w:pPr>
      <w:ins w:id="252" w:author="USA" w:date="2021-08-09T16:06:00Z">
        <w:r>
          <w:rPr>
            <w:rFonts w:ascii="Times New Roman" w:hAnsi="Times New Roman" w:cs="Times New Roman"/>
            <w:sz w:val="24"/>
            <w:szCs w:val="24"/>
          </w:rPr>
          <w:t xml:space="preserve">The relationship between </w:t>
        </w:r>
      </w:ins>
      <w:ins w:id="253" w:author="USA" w:date="2021-08-09T16:12:00Z">
        <w:r w:rsidR="0015303D">
          <w:rPr>
            <w:rFonts w:ascii="Times New Roman" w:hAnsi="Times New Roman" w:cs="Times New Roman"/>
            <w:sz w:val="24"/>
            <w:szCs w:val="24"/>
          </w:rPr>
          <w:t>measur</w:t>
        </w:r>
      </w:ins>
      <w:ins w:id="254" w:author="USA" w:date="2021-08-09T16:13:00Z">
        <w:r w:rsidR="0015303D">
          <w:rPr>
            <w:rFonts w:ascii="Times New Roman" w:hAnsi="Times New Roman" w:cs="Times New Roman"/>
            <w:sz w:val="24"/>
            <w:szCs w:val="24"/>
          </w:rPr>
          <w:t xml:space="preserve">ed </w:t>
        </w:r>
      </w:ins>
      <w:ins w:id="255" w:author="USA" w:date="2021-08-09T16:07:00Z">
        <w:r>
          <w:rPr>
            <w:rFonts w:ascii="Times New Roman" w:hAnsi="Times New Roman" w:cs="Times New Roman"/>
            <w:sz w:val="24"/>
            <w:szCs w:val="24"/>
          </w:rPr>
          <w:t>levels</w:t>
        </w:r>
        <w:r w:rsidR="002318F7">
          <w:rPr>
            <w:rFonts w:ascii="Times New Roman" w:hAnsi="Times New Roman" w:cs="Times New Roman"/>
            <w:sz w:val="24"/>
            <w:szCs w:val="24"/>
          </w:rPr>
          <w:t xml:space="preserve"> </w:t>
        </w:r>
      </w:ins>
      <w:ins w:id="256" w:author="USA" w:date="2021-08-09T16:08:00Z">
        <w:r w:rsidR="00A77BCD">
          <w:rPr>
            <w:rFonts w:ascii="Times New Roman" w:hAnsi="Times New Roman" w:cs="Times New Roman"/>
            <w:sz w:val="24"/>
            <w:szCs w:val="24"/>
          </w:rPr>
          <w:t xml:space="preserve">and </w:t>
        </w:r>
      </w:ins>
      <w:ins w:id="257" w:author="USA" w:date="2021-08-09T16:12:00Z">
        <w:r w:rsidR="002E3113">
          <w:rPr>
            <w:rFonts w:ascii="Times New Roman" w:hAnsi="Times New Roman" w:cs="Times New Roman"/>
            <w:sz w:val="24"/>
            <w:szCs w:val="24"/>
          </w:rPr>
          <w:t xml:space="preserve">RBW </w:t>
        </w:r>
        <w:r w:rsidR="004012FF">
          <w:rPr>
            <w:rFonts w:ascii="Times New Roman" w:hAnsi="Times New Roman" w:cs="Times New Roman"/>
            <w:sz w:val="24"/>
            <w:szCs w:val="24"/>
          </w:rPr>
          <w:t>i</w:t>
        </w:r>
      </w:ins>
      <w:ins w:id="258" w:author="USA" w:date="2021-08-09T16:08:00Z">
        <w:r w:rsidR="00D9466F">
          <w:rPr>
            <w:rFonts w:ascii="Times New Roman" w:hAnsi="Times New Roman" w:cs="Times New Roman"/>
            <w:sz w:val="24"/>
            <w:szCs w:val="24"/>
          </w:rPr>
          <w:t xml:space="preserve">s </w:t>
        </w:r>
      </w:ins>
      <w:ins w:id="259" w:author="USA" w:date="2021-08-09T16:12:00Z">
        <w:r w:rsidR="004012FF">
          <w:rPr>
            <w:rFonts w:ascii="Times New Roman" w:hAnsi="Times New Roman" w:cs="Times New Roman"/>
            <w:sz w:val="24"/>
            <w:szCs w:val="24"/>
          </w:rPr>
          <w:t>inconsistent</w:t>
        </w:r>
      </w:ins>
      <w:ins w:id="260" w:author="USA" w:date="2021-08-09T16:13:00Z">
        <w:r w:rsidR="0015303D">
          <w:rPr>
            <w:rFonts w:ascii="Times New Roman" w:hAnsi="Times New Roman" w:cs="Times New Roman"/>
            <w:sz w:val="24"/>
            <w:szCs w:val="24"/>
          </w:rPr>
          <w:t>, thu</w:t>
        </w:r>
        <w:r w:rsidR="006C0048">
          <w:rPr>
            <w:rFonts w:ascii="Times New Roman" w:hAnsi="Times New Roman" w:cs="Times New Roman"/>
            <w:sz w:val="24"/>
            <w:szCs w:val="24"/>
          </w:rPr>
          <w:t>s</w:t>
        </w:r>
      </w:ins>
      <w:ins w:id="261" w:author="USA" w:date="2021-08-09T16:12:00Z">
        <w:r w:rsidR="004012FF">
          <w:rPr>
            <w:rFonts w:ascii="Times New Roman" w:hAnsi="Times New Roman" w:cs="Times New Roman"/>
            <w:sz w:val="24"/>
            <w:szCs w:val="24"/>
          </w:rPr>
          <w:t xml:space="preserve"> </w:t>
        </w:r>
      </w:ins>
      <w:ins w:id="262" w:author="USA" w:date="2021-08-09T16:08:00Z">
        <w:r w:rsidR="00D9466F">
          <w:rPr>
            <w:rFonts w:ascii="Times New Roman" w:hAnsi="Times New Roman" w:cs="Times New Roman"/>
            <w:sz w:val="24"/>
            <w:szCs w:val="24"/>
          </w:rPr>
          <w:t>unpredictable.</w:t>
        </w:r>
      </w:ins>
    </w:p>
    <w:p w14:paraId="5D548036" w14:textId="44D476BC" w:rsidR="00197CCE" w:rsidRDefault="008F74DA" w:rsidP="00B63FE3">
      <w:pPr>
        <w:pStyle w:val="ListParagraph"/>
        <w:numPr>
          <w:ilvl w:val="0"/>
          <w:numId w:val="8"/>
        </w:numPr>
        <w:rPr>
          <w:ins w:id="263" w:author="USA" w:date="2021-08-09T17:05:00Z"/>
          <w:rFonts w:ascii="Times New Roman" w:hAnsi="Times New Roman" w:cs="Times New Roman"/>
          <w:sz w:val="24"/>
          <w:szCs w:val="24"/>
        </w:rPr>
      </w:pPr>
      <w:ins w:id="264" w:author="USA" w:date="2021-08-09T16:48:00Z">
        <w:r w:rsidRPr="008F74DA">
          <w:rPr>
            <w:rFonts w:ascii="Times New Roman" w:hAnsi="Times New Roman" w:cs="Times New Roman"/>
            <w:sz w:val="24"/>
            <w:szCs w:val="24"/>
            <w:rPrChange w:id="265" w:author="USA" w:date="2021-08-09T16:49:00Z">
              <w:rPr/>
            </w:rPrChange>
          </w:rPr>
          <w:t>Although it is difficult to come to a precise conclus</w:t>
        </w:r>
      </w:ins>
      <w:ins w:id="266" w:author="USA" w:date="2021-08-09T17:15:00Z">
        <w:r w:rsidR="00856E89">
          <w:rPr>
            <w:rFonts w:ascii="Times New Roman" w:hAnsi="Times New Roman" w:cs="Times New Roman"/>
            <w:sz w:val="24"/>
            <w:szCs w:val="24"/>
          </w:rPr>
          <w:t xml:space="preserve">ion, </w:t>
        </w:r>
      </w:ins>
      <w:ins w:id="267" w:author="USA" w:date="2021-08-09T16:48:00Z">
        <w:r w:rsidRPr="008F74DA">
          <w:rPr>
            <w:rFonts w:ascii="Times New Roman" w:hAnsi="Times New Roman" w:cs="Times New Roman"/>
            <w:sz w:val="24"/>
            <w:szCs w:val="24"/>
            <w:rPrChange w:id="268" w:author="USA" w:date="2021-08-09T16:49:00Z">
              <w:rPr/>
            </w:rPrChange>
          </w:rPr>
          <w:t xml:space="preserve">the tests </w:t>
        </w:r>
      </w:ins>
      <w:ins w:id="269" w:author="USA" w:date="2021-08-09T17:03:00Z">
        <w:r w:rsidR="00AA787F">
          <w:rPr>
            <w:rFonts w:ascii="Times New Roman" w:hAnsi="Times New Roman" w:cs="Times New Roman"/>
            <w:sz w:val="24"/>
            <w:szCs w:val="24"/>
          </w:rPr>
          <w:t>performed in ANNEX 2</w:t>
        </w:r>
      </w:ins>
      <w:ins w:id="270" w:author="USA" w:date="2021-08-09T17:15:00Z">
        <w:r w:rsidR="001211CF">
          <w:rPr>
            <w:rFonts w:ascii="Times New Roman" w:hAnsi="Times New Roman" w:cs="Times New Roman"/>
            <w:sz w:val="24"/>
            <w:szCs w:val="24"/>
          </w:rPr>
          <w:t xml:space="preserve"> </w:t>
        </w:r>
      </w:ins>
      <w:ins w:id="271" w:author="USA" w:date="2021-08-09T17:16:00Z">
        <w:r w:rsidR="00C55DE0">
          <w:rPr>
            <w:rFonts w:ascii="Times New Roman" w:hAnsi="Times New Roman" w:cs="Times New Roman"/>
            <w:sz w:val="24"/>
            <w:szCs w:val="24"/>
          </w:rPr>
          <w:t xml:space="preserve">support </w:t>
        </w:r>
      </w:ins>
      <w:ins w:id="272" w:author="USA" w:date="2021-08-09T16:48:00Z">
        <w:r w:rsidRPr="008F74DA">
          <w:rPr>
            <w:rFonts w:ascii="Times New Roman" w:hAnsi="Times New Roman" w:cs="Times New Roman"/>
            <w:sz w:val="24"/>
            <w:szCs w:val="24"/>
            <w:rPrChange w:id="273" w:author="USA" w:date="2021-08-09T16:49:00Z">
              <w:rPr/>
            </w:rPrChange>
          </w:rPr>
          <w:t xml:space="preserve">the </w:t>
        </w:r>
      </w:ins>
      <w:ins w:id="274" w:author="USA" w:date="2021-08-09T17:17:00Z">
        <w:r w:rsidR="00A93264">
          <w:rPr>
            <w:rFonts w:ascii="Times New Roman" w:hAnsi="Times New Roman" w:cs="Times New Roman"/>
            <w:sz w:val="24"/>
            <w:szCs w:val="24"/>
          </w:rPr>
          <w:t xml:space="preserve">adequacy of </w:t>
        </w:r>
      </w:ins>
      <w:ins w:id="275" w:author="USA" w:date="2021-08-09T17:18:00Z">
        <w:r w:rsidR="00A03ACC">
          <w:rPr>
            <w:rFonts w:ascii="Times New Roman" w:hAnsi="Times New Roman" w:cs="Times New Roman"/>
            <w:sz w:val="24"/>
            <w:szCs w:val="24"/>
          </w:rPr>
          <w:t xml:space="preserve">the </w:t>
        </w:r>
      </w:ins>
      <w:ins w:id="276" w:author="USA" w:date="2021-08-09T16:48:00Z">
        <w:r w:rsidRPr="008F74DA">
          <w:rPr>
            <w:rFonts w:ascii="Times New Roman" w:hAnsi="Times New Roman" w:cs="Times New Roman"/>
            <w:sz w:val="24"/>
            <w:szCs w:val="24"/>
            <w:rPrChange w:id="277" w:author="USA" w:date="2021-08-09T16:49:00Z">
              <w:rPr/>
            </w:rPrChange>
          </w:rPr>
          <w:t xml:space="preserve">predicted radiated emission limit of </w:t>
        </w:r>
      </w:ins>
      <w:ins w:id="278" w:author="USA" w:date="2021-08-09T17:10:00Z">
        <w:r w:rsidR="008E1A98">
          <w:rPr>
            <w:rFonts w:ascii="Times New Roman" w:hAnsi="Times New Roman" w:cs="Times New Roman"/>
            <w:sz w:val="24"/>
            <w:szCs w:val="24"/>
          </w:rPr>
          <w:t>+</w:t>
        </w:r>
      </w:ins>
      <w:ins w:id="279" w:author="USA" w:date="2021-08-09T16:48:00Z">
        <w:r w:rsidRPr="008F74DA">
          <w:rPr>
            <w:rFonts w:ascii="Times New Roman" w:hAnsi="Times New Roman" w:cs="Times New Roman"/>
            <w:sz w:val="24"/>
            <w:szCs w:val="24"/>
            <w:rPrChange w:id="280" w:author="USA" w:date="2021-08-09T16:49:00Z">
              <w:rPr/>
            </w:rPrChange>
          </w:rPr>
          <w:t>2</w:t>
        </w:r>
      </w:ins>
      <w:ins w:id="281" w:author="USA" w:date="2021-08-09T17:02:00Z">
        <w:r w:rsidR="00F67164">
          <w:rPr>
            <w:rFonts w:ascii="Times New Roman" w:hAnsi="Times New Roman" w:cs="Times New Roman"/>
            <w:sz w:val="24"/>
            <w:szCs w:val="24"/>
          </w:rPr>
          <w:t>.57</w:t>
        </w:r>
      </w:ins>
      <w:ins w:id="282" w:author="USA" w:date="2021-08-09T16:48:00Z">
        <w:r w:rsidRPr="008F74DA">
          <w:rPr>
            <w:rFonts w:ascii="Times New Roman" w:hAnsi="Times New Roman" w:cs="Times New Roman"/>
            <w:sz w:val="24"/>
            <w:szCs w:val="24"/>
            <w:rPrChange w:id="283" w:author="USA" w:date="2021-08-09T16:49:00Z">
              <w:rPr/>
            </w:rPrChange>
          </w:rPr>
          <w:t xml:space="preserve"> dB µV/m average at 20 kHz RBW</w:t>
        </w:r>
      </w:ins>
      <w:ins w:id="284" w:author="USA" w:date="2021-08-09T17:11:00Z">
        <w:r w:rsidR="00F07C61">
          <w:rPr>
            <w:rFonts w:ascii="Times New Roman" w:hAnsi="Times New Roman" w:cs="Times New Roman"/>
            <w:sz w:val="24"/>
            <w:szCs w:val="24"/>
          </w:rPr>
          <w:t xml:space="preserve"> </w:t>
        </w:r>
      </w:ins>
      <w:ins w:id="285" w:author="USA" w:date="2021-08-09T17:19:00Z">
        <w:r w:rsidR="00A03ACC">
          <w:rPr>
            <w:rFonts w:ascii="Times New Roman" w:hAnsi="Times New Roman" w:cs="Times New Roman"/>
            <w:sz w:val="24"/>
            <w:szCs w:val="24"/>
          </w:rPr>
          <w:t>and</w:t>
        </w:r>
      </w:ins>
      <w:ins w:id="286" w:author="USA" w:date="2021-08-09T17:11:00Z">
        <w:r w:rsidR="00F07C61">
          <w:rPr>
            <w:rFonts w:ascii="Times New Roman" w:hAnsi="Times New Roman" w:cs="Times New Roman"/>
            <w:sz w:val="24"/>
            <w:szCs w:val="24"/>
          </w:rPr>
          <w:t xml:space="preserve"> one me</w:t>
        </w:r>
      </w:ins>
      <w:ins w:id="287" w:author="USA" w:date="2021-08-09T17:12:00Z">
        <w:r w:rsidR="00F07C61">
          <w:rPr>
            <w:rFonts w:ascii="Times New Roman" w:hAnsi="Times New Roman" w:cs="Times New Roman"/>
            <w:sz w:val="24"/>
            <w:szCs w:val="24"/>
          </w:rPr>
          <w:t>ter separation</w:t>
        </w:r>
      </w:ins>
      <w:ins w:id="288" w:author="USA" w:date="2021-08-09T17:19:00Z">
        <w:r w:rsidR="00A03ACC">
          <w:rPr>
            <w:rFonts w:ascii="Times New Roman" w:hAnsi="Times New Roman" w:cs="Times New Roman"/>
            <w:sz w:val="24"/>
            <w:szCs w:val="24"/>
          </w:rPr>
          <w:t xml:space="preserve">, </w:t>
        </w:r>
      </w:ins>
      <w:ins w:id="289" w:author="USA" w:date="2021-08-09T17:12:00Z">
        <w:r w:rsidR="003175DB">
          <w:rPr>
            <w:rFonts w:ascii="Times New Roman" w:hAnsi="Times New Roman" w:cs="Times New Roman"/>
            <w:sz w:val="24"/>
            <w:szCs w:val="24"/>
          </w:rPr>
          <w:t xml:space="preserve">calculated in Section </w:t>
        </w:r>
        <w:r w:rsidR="00A02EB5">
          <w:rPr>
            <w:rFonts w:ascii="Times New Roman" w:hAnsi="Times New Roman" w:cs="Times New Roman"/>
            <w:sz w:val="24"/>
            <w:szCs w:val="24"/>
          </w:rPr>
          <w:t>2.1.3.2,</w:t>
        </w:r>
        <w:r w:rsidR="00F07C61">
          <w:rPr>
            <w:rFonts w:ascii="Times New Roman" w:hAnsi="Times New Roman" w:cs="Times New Roman"/>
            <w:sz w:val="24"/>
            <w:szCs w:val="24"/>
          </w:rPr>
          <w:t xml:space="preserve"> </w:t>
        </w:r>
      </w:ins>
      <w:ins w:id="290" w:author="USA" w:date="2021-08-09T17:11:00Z">
        <w:r w:rsidR="00F07C61">
          <w:rPr>
            <w:rFonts w:ascii="Times New Roman" w:hAnsi="Times New Roman" w:cs="Times New Roman"/>
            <w:sz w:val="24"/>
            <w:szCs w:val="24"/>
          </w:rPr>
          <w:t>to p</w:t>
        </w:r>
      </w:ins>
      <w:ins w:id="291" w:author="USA" w:date="2021-08-09T16:48:00Z">
        <w:r w:rsidRPr="008F74DA">
          <w:rPr>
            <w:rFonts w:ascii="Times New Roman" w:hAnsi="Times New Roman" w:cs="Times New Roman"/>
            <w:sz w:val="24"/>
            <w:szCs w:val="24"/>
            <w:rPrChange w:id="292" w:author="USA" w:date="2021-08-09T16:49:00Z">
              <w:rPr/>
            </w:rPrChange>
          </w:rPr>
          <w:t xml:space="preserve">rotect </w:t>
        </w:r>
      </w:ins>
      <w:ins w:id="293" w:author="USA" w:date="2021-08-09T17:18:00Z">
        <w:r w:rsidR="006347ED">
          <w:rPr>
            <w:rFonts w:ascii="Times New Roman" w:hAnsi="Times New Roman" w:cs="Times New Roman"/>
            <w:sz w:val="24"/>
            <w:szCs w:val="24"/>
          </w:rPr>
          <w:t xml:space="preserve">the </w:t>
        </w:r>
      </w:ins>
      <w:ins w:id="294" w:author="USA" w:date="2021-08-09T16:48:00Z">
        <w:r w:rsidRPr="008F74DA">
          <w:rPr>
            <w:rFonts w:ascii="Times New Roman" w:hAnsi="Times New Roman" w:cs="Times New Roman"/>
            <w:sz w:val="24"/>
            <w:szCs w:val="24"/>
            <w:rPrChange w:id="295" w:author="USA" w:date="2021-08-09T16:49:00Z">
              <w:rPr/>
            </w:rPrChange>
          </w:rPr>
          <w:t>VHF radio and AIS</w:t>
        </w:r>
      </w:ins>
      <w:ins w:id="296" w:author="USA" w:date="2021-08-09T17:13:00Z">
        <w:r w:rsidR="00A02EB5">
          <w:rPr>
            <w:rFonts w:ascii="Times New Roman" w:hAnsi="Times New Roman" w:cs="Times New Roman"/>
            <w:sz w:val="24"/>
            <w:szCs w:val="24"/>
          </w:rPr>
          <w:t>.</w:t>
        </w:r>
      </w:ins>
      <w:ins w:id="297" w:author="USA" w:date="2021-08-09T16:48:00Z">
        <w:r w:rsidRPr="008F74DA">
          <w:rPr>
            <w:rFonts w:ascii="Times New Roman" w:hAnsi="Times New Roman" w:cs="Times New Roman"/>
            <w:sz w:val="24"/>
            <w:szCs w:val="24"/>
            <w:rPrChange w:id="298" w:author="USA" w:date="2021-08-09T16:49:00Z">
              <w:rPr/>
            </w:rPrChange>
          </w:rPr>
          <w:t xml:space="preserve">  </w:t>
        </w:r>
      </w:ins>
    </w:p>
    <w:p w14:paraId="10C3A873" w14:textId="7531C140" w:rsidR="00A03C88" w:rsidRDefault="00A03C88" w:rsidP="00361861">
      <w:pPr>
        <w:pStyle w:val="FigureNo"/>
        <w:spacing w:before="360"/>
        <w:rPr>
          <w:ins w:id="299" w:author="USA" w:date="2021-08-09T15:29:00Z"/>
        </w:rPr>
      </w:pPr>
      <w:ins w:id="300" w:author="USA" w:date="2021-08-09T15:18:00Z">
        <w:r w:rsidRPr="0064131F">
          <w:t xml:space="preserve">Figure </w:t>
        </w:r>
      </w:ins>
      <w:ins w:id="301" w:author="USA" w:date="2021-08-09T15:20:00Z">
        <w:r w:rsidR="00D64BCA">
          <w:t>3</w:t>
        </w:r>
      </w:ins>
    </w:p>
    <w:p w14:paraId="3AE1CC4A" w14:textId="14F26F37" w:rsidR="004C7B8B" w:rsidRPr="00C20B5F" w:rsidRDefault="00BB08E5">
      <w:pPr>
        <w:jc w:val="center"/>
        <w:rPr>
          <w:ins w:id="302" w:author="USA" w:date="2021-08-09T15:18:00Z"/>
          <w:b/>
          <w:bCs/>
          <w:rPrChange w:id="303" w:author="USA" w:date="2021-08-09T15:30:00Z">
            <w:rPr>
              <w:ins w:id="304" w:author="USA" w:date="2021-08-09T15:18:00Z"/>
            </w:rPr>
          </w:rPrChange>
        </w:rPr>
        <w:pPrChange w:id="305" w:author="USA" w:date="2021-08-09T15:29:00Z">
          <w:pPr>
            <w:pStyle w:val="FigureNo"/>
            <w:spacing w:before="360"/>
          </w:pPr>
        </w:pPrChange>
      </w:pPr>
      <w:ins w:id="306" w:author="USA" w:date="2021-08-09T15:29:00Z">
        <w:r w:rsidRPr="00C20B5F">
          <w:rPr>
            <w:b/>
            <w:bCs/>
            <w:sz w:val="20"/>
            <w:rPrChange w:id="307" w:author="USA" w:date="2021-08-09T15:30:00Z">
              <w:rPr/>
            </w:rPrChange>
          </w:rPr>
          <w:t>Test r</w:t>
        </w:r>
      </w:ins>
      <w:ins w:id="308" w:author="USA" w:date="2021-08-09T15:30:00Z">
        <w:r w:rsidRPr="00C20B5F">
          <w:rPr>
            <w:b/>
            <w:bCs/>
            <w:sz w:val="20"/>
            <w:rPrChange w:id="309" w:author="USA" w:date="2021-08-09T15:30:00Z">
              <w:rPr/>
            </w:rPrChange>
          </w:rPr>
          <w:t>esults from “active” samples</w:t>
        </w:r>
      </w:ins>
    </w:p>
    <w:p w14:paraId="68DA5101" w14:textId="77D91407" w:rsidR="00150AE0" w:rsidRPr="00150AE0" w:rsidRDefault="0005557A">
      <w:pPr>
        <w:jc w:val="center"/>
        <w:rPr>
          <w:ins w:id="310" w:author="USA" w:date="2021-08-09T15:17:00Z"/>
        </w:rPr>
        <w:pPrChange w:id="311" w:author="USA" w:date="2021-08-09T16:05:00Z">
          <w:pPr>
            <w:pStyle w:val="FigureNo"/>
            <w:spacing w:before="360"/>
          </w:pPr>
        </w:pPrChange>
      </w:pPr>
      <w:ins w:id="312" w:author="USA" w:date="2021-08-09T15:20:00Z">
        <w:r w:rsidRPr="0005557A">
          <w:rPr>
            <w:noProof/>
            <w:lang w:val="en-US"/>
          </w:rPr>
          <w:drawing>
            <wp:inline distT="0" distB="0" distL="0" distR="0" wp14:anchorId="5DE24FC5" wp14:editId="33F45700">
              <wp:extent cx="6120765" cy="2935605"/>
              <wp:effectExtent l="0" t="0" r="0" b="0"/>
              <wp:docPr id="18" name="Content Placeholder 9" descr="Chart, bar chart&#10;&#10;Description automatically generated">
                <a:extLst xmlns:a="http://schemas.openxmlformats.org/drawingml/2006/main">
                  <a:ext uri="{FF2B5EF4-FFF2-40B4-BE49-F238E27FC236}">
                    <a16:creationId xmlns:a16="http://schemas.microsoft.com/office/drawing/2014/main" id="{5AABA7EA-E98C-ED49-B1D5-72388C670A3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 name="Content Placeholder 9" descr="Chart, bar chart&#10;&#10;Description automatically generated">
                        <a:extLst>
                          <a:ext uri="{FF2B5EF4-FFF2-40B4-BE49-F238E27FC236}">
                            <a16:creationId xmlns:a16="http://schemas.microsoft.com/office/drawing/2014/main" id="{5AABA7EA-E98C-ED49-B1D5-72388C670A38}"/>
                          </a:ext>
                        </a:extLst>
                      </pic:cNvPr>
                      <pic:cNvPicPr>
                        <a:picLocks noGrp="1" noChangeAspect="1"/>
                      </pic:cNvPicPr>
                    </pic:nvPicPr>
                    <pic:blipFill>
                      <a:blip r:embed="rId17" cstate="print">
                        <a:extLst>
                          <a:ext uri="{28A0092B-C50C-407E-A947-70E740481C1C}">
                            <a14:useLocalDpi xmlns:a14="http://schemas.microsoft.com/office/drawing/2010/main" val="0"/>
                          </a:ext>
                        </a:extLst>
                      </a:blip>
                      <a:srcRect/>
                      <a:stretch/>
                    </pic:blipFill>
                    <pic:spPr>
                      <a:xfrm>
                        <a:off x="0" y="0"/>
                        <a:ext cx="6120765" cy="2935605"/>
                      </a:xfrm>
                      <a:prstGeom prst="rect">
                        <a:avLst/>
                      </a:prstGeom>
                    </pic:spPr>
                  </pic:pic>
                </a:graphicData>
              </a:graphic>
            </wp:inline>
          </w:drawing>
        </w:r>
      </w:ins>
    </w:p>
    <w:p w14:paraId="07BE40C2" w14:textId="77777777" w:rsidR="00361861" w:rsidRDefault="00361861">
      <w:pPr>
        <w:tabs>
          <w:tab w:val="clear" w:pos="1134"/>
          <w:tab w:val="clear" w:pos="1871"/>
          <w:tab w:val="clear" w:pos="2268"/>
        </w:tabs>
        <w:overflowPunct/>
        <w:autoSpaceDE/>
        <w:autoSpaceDN/>
        <w:adjustRightInd/>
        <w:spacing w:before="0"/>
        <w:textAlignment w:val="auto"/>
        <w:rPr>
          <w:ins w:id="313" w:author="USA" w:date="2021-08-09T17:05:00Z"/>
          <w:sz w:val="20"/>
        </w:rPr>
      </w:pPr>
      <w:ins w:id="314" w:author="USA" w:date="2021-08-09T17:05:00Z">
        <w:r>
          <w:rPr>
            <w:sz w:val="20"/>
          </w:rPr>
          <w:br w:type="page"/>
        </w:r>
      </w:ins>
    </w:p>
    <w:p w14:paraId="5D60403D" w14:textId="10CF9CC7" w:rsidR="00F048E4" w:rsidRPr="00E27A32" w:rsidRDefault="006C0B5A">
      <w:pPr>
        <w:spacing w:before="360" w:after="120"/>
        <w:jc w:val="center"/>
        <w:rPr>
          <w:ins w:id="315" w:author="USA" w:date="2021-08-09T15:17:00Z"/>
        </w:rPr>
        <w:pPrChange w:id="316" w:author="USA" w:date="2021-08-09T16:04:00Z">
          <w:pPr>
            <w:pStyle w:val="FigureNo"/>
            <w:spacing w:before="360"/>
          </w:pPr>
        </w:pPrChange>
      </w:pPr>
      <w:ins w:id="317" w:author="USA" w:date="2021-08-09T16:01:00Z">
        <w:r w:rsidRPr="006C0B5A">
          <w:rPr>
            <w:sz w:val="20"/>
          </w:rPr>
          <w:lastRenderedPageBreak/>
          <w:t>FIGURE 4</w:t>
        </w:r>
      </w:ins>
    </w:p>
    <w:p w14:paraId="1B2AE024" w14:textId="075BC8DE" w:rsidR="00830645" w:rsidRPr="00F048E4" w:rsidRDefault="009B4E35">
      <w:pPr>
        <w:tabs>
          <w:tab w:val="clear" w:pos="1134"/>
          <w:tab w:val="clear" w:pos="1871"/>
          <w:tab w:val="clear" w:pos="2268"/>
        </w:tabs>
        <w:overflowPunct/>
        <w:autoSpaceDE/>
        <w:autoSpaceDN/>
        <w:adjustRightInd/>
        <w:spacing w:before="0"/>
        <w:jc w:val="center"/>
        <w:textAlignment w:val="auto"/>
        <w:rPr>
          <w:ins w:id="318" w:author="USA" w:date="2021-07-28T14:42:00Z"/>
          <w:b/>
          <w:bCs/>
          <w:sz w:val="20"/>
          <w:rPrChange w:id="319" w:author="USA" w:date="2021-08-09T16:03:00Z">
            <w:rPr>
              <w:ins w:id="320" w:author="USA" w:date="2021-07-28T14:42:00Z"/>
            </w:rPr>
          </w:rPrChange>
        </w:rPr>
        <w:pPrChange w:id="321" w:author="USA" w:date="2021-08-09T16:01:00Z">
          <w:pPr>
            <w:tabs>
              <w:tab w:val="clear" w:pos="1134"/>
              <w:tab w:val="clear" w:pos="1871"/>
              <w:tab w:val="clear" w:pos="2268"/>
            </w:tabs>
            <w:overflowPunct/>
            <w:autoSpaceDE/>
            <w:autoSpaceDN/>
            <w:adjustRightInd/>
            <w:spacing w:before="0"/>
            <w:textAlignment w:val="auto"/>
          </w:pPr>
        </w:pPrChange>
      </w:pPr>
      <w:ins w:id="322" w:author="USA" w:date="2021-08-09T16:02:00Z">
        <w:r w:rsidRPr="00F048E4">
          <w:rPr>
            <w:b/>
            <w:bCs/>
            <w:sz w:val="20"/>
            <w:rPrChange w:id="323" w:author="USA" w:date="2021-08-09T16:03:00Z">
              <w:rPr/>
            </w:rPrChange>
          </w:rPr>
          <w:t xml:space="preserve">Comparison of </w:t>
        </w:r>
        <w:r w:rsidR="00252177" w:rsidRPr="00F048E4">
          <w:rPr>
            <w:b/>
            <w:bCs/>
            <w:sz w:val="20"/>
            <w:rPrChange w:id="324" w:author="USA" w:date="2021-08-09T16:03:00Z">
              <w:rPr/>
            </w:rPrChange>
          </w:rPr>
          <w:t xml:space="preserve">measured </w:t>
        </w:r>
      </w:ins>
      <w:ins w:id="325" w:author="USA" w:date="2021-08-09T16:05:00Z">
        <w:r w:rsidR="002F53ED">
          <w:rPr>
            <w:b/>
            <w:bCs/>
            <w:sz w:val="20"/>
          </w:rPr>
          <w:t xml:space="preserve">radiation </w:t>
        </w:r>
      </w:ins>
      <w:ins w:id="326" w:author="USA" w:date="2021-08-09T16:02:00Z">
        <w:r w:rsidR="00252177" w:rsidRPr="00F048E4">
          <w:rPr>
            <w:b/>
            <w:bCs/>
            <w:sz w:val="20"/>
            <w:rPrChange w:id="327" w:author="USA" w:date="2021-08-09T16:03:00Z">
              <w:rPr/>
            </w:rPrChange>
          </w:rPr>
          <w:t>levels as a function of resolution bandwidth</w:t>
        </w:r>
      </w:ins>
    </w:p>
    <w:p w14:paraId="53873E30" w14:textId="0CF1F1E7" w:rsidR="00085372" w:rsidRPr="00085372" w:rsidDel="00800125" w:rsidRDefault="00935FF9">
      <w:pPr>
        <w:jc w:val="center"/>
        <w:rPr>
          <w:del w:id="328" w:author="USA" w:date="2021-07-28T14:42:00Z"/>
        </w:rPr>
        <w:pPrChange w:id="329" w:author="USA" w:date="2021-08-09T16:04:00Z">
          <w:pPr>
            <w:pStyle w:val="Figure"/>
          </w:pPr>
        </w:pPrChange>
      </w:pPr>
      <w:ins w:id="330" w:author="USA" w:date="2021-08-09T16:04:00Z">
        <w:r w:rsidRPr="00935FF9">
          <w:rPr>
            <w:noProof/>
            <w:lang w:val="en-US"/>
          </w:rPr>
          <w:drawing>
            <wp:inline distT="0" distB="0" distL="0" distR="0" wp14:anchorId="38D9E0A4" wp14:editId="76A32BF1">
              <wp:extent cx="5539740" cy="4619036"/>
              <wp:effectExtent l="0" t="0" r="3810" b="0"/>
              <wp:docPr id="19" name="Content Placeholder 4" descr="Chart, bar chart&#10;&#10;Description automatically generated">
                <a:extLst xmlns:a="http://schemas.openxmlformats.org/drawingml/2006/main">
                  <a:ext uri="{FF2B5EF4-FFF2-40B4-BE49-F238E27FC236}">
                    <a16:creationId xmlns:a16="http://schemas.microsoft.com/office/drawing/2014/main" id="{89C88638-B8A3-AF4E-9B72-D98767AAD3F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9" name="Content Placeholder 4" descr="Chart, bar chart&#10;&#10;Description automatically generated">
                        <a:extLst>
                          <a:ext uri="{FF2B5EF4-FFF2-40B4-BE49-F238E27FC236}">
                            <a16:creationId xmlns:a16="http://schemas.microsoft.com/office/drawing/2014/main" id="{89C88638-B8A3-AF4E-9B72-D98767AAD3FC}"/>
                          </a:ext>
                        </a:extLst>
                      </pic:cNvPr>
                      <pic:cNvPicPr>
                        <a:picLocks noGrp="1" noChangeAspect="1"/>
                      </pic:cNvPicPr>
                    </pic:nvPicPr>
                    <pic:blipFill>
                      <a:blip r:embed="rId18">
                        <a:extLst>
                          <a:ext uri="{28A0092B-C50C-407E-A947-70E740481C1C}">
                            <a14:useLocalDpi xmlns:a14="http://schemas.microsoft.com/office/drawing/2010/main" val="0"/>
                          </a:ext>
                        </a:extLst>
                      </a:blip>
                      <a:srcRect/>
                      <a:stretch/>
                    </pic:blipFill>
                    <pic:spPr>
                      <a:xfrm>
                        <a:off x="0" y="0"/>
                        <a:ext cx="5542483" cy="4621323"/>
                      </a:xfrm>
                      <a:prstGeom prst="rect">
                        <a:avLst/>
                      </a:prstGeom>
                    </pic:spPr>
                  </pic:pic>
                </a:graphicData>
              </a:graphic>
            </wp:inline>
          </w:drawing>
        </w:r>
      </w:ins>
    </w:p>
    <w:p w14:paraId="20F3C5F7" w14:textId="77777777" w:rsidR="007612A2" w:rsidRPr="0064131F" w:rsidRDefault="007612A2" w:rsidP="007612A2">
      <w:pPr>
        <w:pStyle w:val="Heading1"/>
      </w:pPr>
      <w:r w:rsidRPr="0064131F">
        <w:t>3</w:t>
      </w:r>
      <w:r w:rsidRPr="0064131F">
        <w:tab/>
        <w:t>Interference protection criteria for marine global navigation satellite system receivers from unintended radiation sources</w:t>
      </w:r>
    </w:p>
    <w:p w14:paraId="42FE5518" w14:textId="3601C5B1" w:rsidR="007612A2" w:rsidRPr="0064131F" w:rsidRDefault="007612A2" w:rsidP="007612A2">
      <w:pPr>
        <w:spacing w:after="40"/>
      </w:pPr>
      <w:r w:rsidRPr="0064131F">
        <w:rPr>
          <w:spacing w:val="-2"/>
        </w:rPr>
        <w:t xml:space="preserve">The </w:t>
      </w:r>
      <w:r w:rsidRPr="00B0191D">
        <w:rPr>
          <w:spacing w:val="-2"/>
        </w:rPr>
        <w:t xml:space="preserve">interference protection </w:t>
      </w:r>
      <w:ins w:id="331" w:author="USA" w:date="2021-09-23T11:13:00Z">
        <w:r w:rsidR="001F3982" w:rsidRPr="00B0191D">
          <w:rPr>
            <w:spacing w:val="-2"/>
          </w:rPr>
          <w:t>th</w:t>
        </w:r>
        <w:r w:rsidR="00E82052" w:rsidRPr="00B0191D">
          <w:rPr>
            <w:spacing w:val="-2"/>
          </w:rPr>
          <w:t>re</w:t>
        </w:r>
      </w:ins>
      <w:ins w:id="332" w:author="USA" w:date="2021-09-23T11:14:00Z">
        <w:r w:rsidR="00E82052" w:rsidRPr="00B0191D">
          <w:rPr>
            <w:spacing w:val="-2"/>
          </w:rPr>
          <w:t xml:space="preserve">shold </w:t>
        </w:r>
      </w:ins>
      <w:del w:id="333" w:author="USA" w:date="2021-09-23T11:14:00Z">
        <w:r w:rsidRPr="00B0191D" w:rsidDel="00E82052">
          <w:rPr>
            <w:spacing w:val="-2"/>
            <w:rPrChange w:id="334" w:author="USA" w:date="2021-09-23T11:15:00Z">
              <w:rPr>
                <w:spacing w:val="-2"/>
              </w:rPr>
            </w:rPrChange>
          </w:rPr>
          <w:delText xml:space="preserve">criteria </w:delText>
        </w:r>
      </w:del>
      <w:r w:rsidRPr="0064131F">
        <w:rPr>
          <w:spacing w:val="-2"/>
        </w:rPr>
        <w:t xml:space="preserve">for global navigation satellite system (GNSS) (e.g., </w:t>
      </w:r>
      <w:r w:rsidR="00BA6C38" w:rsidRPr="0064131F">
        <w:rPr>
          <w:spacing w:val="-2"/>
        </w:rPr>
        <w:t>global positioning system (</w:t>
      </w:r>
      <w:r w:rsidRPr="0064131F">
        <w:rPr>
          <w:spacing w:val="-2"/>
        </w:rPr>
        <w:t>GPS</w:t>
      </w:r>
      <w:r w:rsidR="00BA6C38" w:rsidRPr="0064131F">
        <w:rPr>
          <w:spacing w:val="-2"/>
        </w:rPr>
        <w:t>)</w:t>
      </w:r>
      <w:r w:rsidRPr="0064131F">
        <w:rPr>
          <w:spacing w:val="-2"/>
        </w:rPr>
        <w:t xml:space="preserve">) receivers </w:t>
      </w:r>
      <w:del w:id="335" w:author="USA" w:date="2021-09-23T11:14:00Z">
        <w:r w:rsidRPr="0064131F" w:rsidDel="00E82052">
          <w:rPr>
            <w:spacing w:val="-2"/>
          </w:rPr>
          <w:delText>may be</w:delText>
        </w:r>
      </w:del>
      <w:ins w:id="336" w:author="USA" w:date="2021-09-23T11:14:00Z">
        <w:r w:rsidR="00E82052">
          <w:rPr>
            <w:spacing w:val="-2"/>
          </w:rPr>
          <w:t>is</w:t>
        </w:r>
      </w:ins>
      <w:r w:rsidRPr="0064131F">
        <w:rPr>
          <w:spacing w:val="-2"/>
        </w:rPr>
        <w:t xml:space="preserve"> based on Recommendation ITU-R M.1903 </w:t>
      </w:r>
      <w:r w:rsidRPr="0064131F">
        <w:rPr>
          <w:i/>
          <w:iCs/>
          <w:spacing w:val="-2"/>
        </w:rPr>
        <w:t xml:space="preserve">Characteristics and protection criteria for receiving earth stations in the radionavigation-satellite service (space-to-Earth) and receivers in </w:t>
      </w:r>
      <w:r w:rsidRPr="0064131F">
        <w:rPr>
          <w:i/>
          <w:iCs/>
        </w:rPr>
        <w:t>the aeronautical radionavigation service operating in the band 1 559-1 610 MHz</w:t>
      </w:r>
    </w:p>
    <w:p w14:paraId="321354AF" w14:textId="77777777" w:rsidR="007612A2" w:rsidRPr="0064131F" w:rsidRDefault="007612A2" w:rsidP="007612A2">
      <w:pPr>
        <w:pStyle w:val="enumlev1"/>
        <w:spacing w:before="120" w:after="40"/>
      </w:pPr>
      <w:r w:rsidRPr="0064131F">
        <w:tab/>
        <w:t xml:space="preserve">Acquisition mode threshold power density level of aggregate wideband interference at the passive antenna output:      </w:t>
      </w:r>
      <w:r w:rsidRPr="0064131F">
        <w:tab/>
      </w:r>
      <w:r w:rsidRPr="0064131F">
        <w:tab/>
      </w:r>
      <w:r w:rsidRPr="0064131F">
        <w:rPr>
          <w:b/>
          <w:bCs/>
        </w:rPr>
        <w:t>−142 dB W/MHz = -112 dBm/MHz</w:t>
      </w:r>
    </w:p>
    <w:p w14:paraId="2AA484AF" w14:textId="571F26D4" w:rsidR="007612A2" w:rsidRDefault="007612A2" w:rsidP="007612A2">
      <w:pPr>
        <w:pStyle w:val="enumlev1"/>
        <w:spacing w:before="120" w:after="40"/>
        <w:rPr>
          <w:ins w:id="337" w:author="USA" w:date="2021-08-09T17:26:00Z"/>
          <w:b/>
          <w:bCs/>
        </w:rPr>
      </w:pPr>
      <w:r w:rsidRPr="0064131F">
        <w:tab/>
        <w:t xml:space="preserve">Tracking mode threshold power density level of aggregate wideband interference at the passive antenna output:      </w:t>
      </w:r>
      <w:r w:rsidRPr="0064131F">
        <w:tab/>
      </w:r>
      <w:r w:rsidRPr="0064131F">
        <w:tab/>
      </w:r>
      <w:r w:rsidRPr="0064131F">
        <w:rPr>
          <w:b/>
          <w:bCs/>
        </w:rPr>
        <w:t>−136 dB W/MHz = -106 dBm/MHz</w:t>
      </w:r>
    </w:p>
    <w:p w14:paraId="61218235" w14:textId="0A1B6A7A" w:rsidR="003A3886" w:rsidRPr="0064131F" w:rsidRDefault="002E7869" w:rsidP="007612A2">
      <w:pPr>
        <w:pStyle w:val="enumlev1"/>
        <w:spacing w:before="120" w:after="40"/>
      </w:pPr>
      <w:ins w:id="338" w:author="USA" w:date="2021-08-09T17:27:00Z">
        <w:r>
          <w:tab/>
          <w:t xml:space="preserve">Acquisition mode threshold power level of aggregate narrow-band interference at the passive antenna output:  </w:t>
        </w:r>
        <w:r>
          <w:tab/>
        </w:r>
        <w:r>
          <w:tab/>
        </w:r>
        <w:r>
          <w:tab/>
        </w:r>
        <w:r w:rsidRPr="0064131F">
          <w:rPr>
            <w:b/>
            <w:bCs/>
          </w:rPr>
          <w:t>−</w:t>
        </w:r>
        <w:r w:rsidRPr="00BA569A">
          <w:rPr>
            <w:b/>
          </w:rPr>
          <w:t xml:space="preserve">158 dBW </w:t>
        </w:r>
        <w:proofErr w:type="gramStart"/>
        <w:r w:rsidRPr="00BA569A">
          <w:rPr>
            <w:b/>
          </w:rPr>
          <w:t xml:space="preserve">=  </w:t>
        </w:r>
      </w:ins>
      <w:ins w:id="339" w:author="USA" w:date="2021-09-09T14:26:00Z">
        <w:r w:rsidR="009923D8">
          <w:rPr>
            <w:b/>
          </w:rPr>
          <w:t>-</w:t>
        </w:r>
      </w:ins>
      <w:proofErr w:type="gramEnd"/>
      <w:ins w:id="340" w:author="USA" w:date="2021-08-09T17:27:00Z">
        <w:r w:rsidRPr="00BA569A">
          <w:rPr>
            <w:b/>
          </w:rPr>
          <w:t>128 dBm</w:t>
        </w:r>
      </w:ins>
      <w:ins w:id="341" w:author="USA" w:date="2021-09-09T14:47:00Z">
        <w:r w:rsidR="00ED5311" w:rsidRPr="00B0191D">
          <w:rPr>
            <w:rStyle w:val="FootnoteReference"/>
            <w:b/>
          </w:rPr>
          <w:footnoteReference w:id="9"/>
        </w:r>
      </w:ins>
    </w:p>
    <w:p w14:paraId="0482EF84" w14:textId="6C5AC700" w:rsidR="007612A2" w:rsidRPr="00C839F3" w:rsidRDefault="007612A2" w:rsidP="007612A2">
      <w:pPr>
        <w:pStyle w:val="enumlev1"/>
        <w:spacing w:before="120" w:after="40"/>
        <w:rPr>
          <w:u w:val="single"/>
          <w:rPrChange w:id="358" w:author="USA" w:date="2021-07-08T16:14:00Z">
            <w:rPr/>
          </w:rPrChange>
        </w:rPr>
      </w:pPr>
      <w:r w:rsidRPr="0064131F">
        <w:lastRenderedPageBreak/>
        <w:tab/>
      </w:r>
      <w:del w:id="359" w:author="USA" w:date="2021-07-08T16:12:00Z">
        <w:r w:rsidRPr="0064131F" w:rsidDel="00EF2608">
          <w:delText>Antenna gain:</w:delText>
        </w:r>
        <w:r w:rsidRPr="0064131F" w:rsidDel="00EF2608">
          <w:tab/>
        </w:r>
        <w:r w:rsidRPr="0064131F" w:rsidDel="00EF2608">
          <w:tab/>
        </w:r>
        <w:r w:rsidRPr="0064131F" w:rsidDel="00EF2608">
          <w:tab/>
        </w:r>
        <w:r w:rsidRPr="0064131F" w:rsidDel="00EF2608">
          <w:tab/>
        </w:r>
        <w:r w:rsidRPr="0064131F" w:rsidDel="00EF2608">
          <w:tab/>
        </w:r>
        <w:r w:rsidRPr="0064131F" w:rsidDel="00EF2608">
          <w:rPr>
            <w:b/>
            <w:bCs/>
          </w:rPr>
          <w:delText>6 dBi</w:delText>
        </w:r>
      </w:del>
      <w:ins w:id="360" w:author="USA" w:date="2021-07-08T16:12:00Z">
        <w:r w:rsidR="00EF2608">
          <w:rPr>
            <w:b/>
            <w:bCs/>
          </w:rPr>
          <w:t xml:space="preserve"> </w:t>
        </w:r>
        <w:r w:rsidR="00EF2608" w:rsidRPr="00810C5A">
          <w:rPr>
            <w:i/>
            <w:iCs/>
            <w:u w:val="single"/>
            <w:rPrChange w:id="361" w:author="USA" w:date="2021-07-08T16:42:00Z">
              <w:rPr>
                <w:b/>
                <w:bCs/>
              </w:rPr>
            </w:rPrChange>
          </w:rPr>
          <w:t xml:space="preserve">[Editor’s note: </w:t>
        </w:r>
      </w:ins>
      <w:ins w:id="362" w:author="USA" w:date="2021-07-08T16:13:00Z">
        <w:r w:rsidR="005657A7" w:rsidRPr="00810C5A">
          <w:rPr>
            <w:i/>
            <w:iCs/>
            <w:u w:val="single"/>
            <w:rPrChange w:id="363" w:author="USA" w:date="2021-07-08T16:42:00Z">
              <w:rPr>
                <w:b/>
                <w:bCs/>
              </w:rPr>
            </w:rPrChange>
          </w:rPr>
          <w:t xml:space="preserve">Antenna gain </w:t>
        </w:r>
      </w:ins>
      <w:ins w:id="364" w:author="USA" w:date="2021-07-08T16:42:00Z">
        <w:r w:rsidR="001A6C9C">
          <w:rPr>
            <w:i/>
            <w:iCs/>
            <w:u w:val="single"/>
          </w:rPr>
          <w:t xml:space="preserve">is not </w:t>
        </w:r>
      </w:ins>
      <w:ins w:id="365" w:author="USA" w:date="2021-07-08T16:43:00Z">
        <w:r w:rsidR="00810D17">
          <w:rPr>
            <w:i/>
            <w:iCs/>
            <w:u w:val="single"/>
          </w:rPr>
          <w:t xml:space="preserve">applied in this analysis </w:t>
        </w:r>
      </w:ins>
      <w:ins w:id="366" w:author="USA" w:date="2021-07-08T16:42:00Z">
        <w:r w:rsidR="001A6C9C">
          <w:rPr>
            <w:i/>
            <w:iCs/>
            <w:u w:val="single"/>
          </w:rPr>
          <w:t xml:space="preserve">because </w:t>
        </w:r>
        <w:r w:rsidR="00810D17">
          <w:rPr>
            <w:i/>
            <w:iCs/>
            <w:u w:val="single"/>
          </w:rPr>
          <w:t xml:space="preserve">it </w:t>
        </w:r>
      </w:ins>
      <w:ins w:id="367" w:author="USA" w:date="2021-07-08T16:44:00Z">
        <w:r w:rsidR="00015AD3">
          <w:rPr>
            <w:i/>
            <w:iCs/>
            <w:u w:val="single"/>
          </w:rPr>
          <w:t xml:space="preserve">equally </w:t>
        </w:r>
      </w:ins>
      <w:ins w:id="368" w:author="USA" w:date="2021-07-08T16:43:00Z">
        <w:r w:rsidR="00014F8A">
          <w:rPr>
            <w:i/>
            <w:iCs/>
            <w:u w:val="single"/>
          </w:rPr>
          <w:t xml:space="preserve">affects </w:t>
        </w:r>
      </w:ins>
      <w:ins w:id="369" w:author="USA" w:date="2021-07-08T16:44:00Z">
        <w:r w:rsidR="00015AD3">
          <w:rPr>
            <w:i/>
            <w:iCs/>
            <w:u w:val="single"/>
          </w:rPr>
          <w:t xml:space="preserve">both </w:t>
        </w:r>
      </w:ins>
      <w:ins w:id="370" w:author="USA" w:date="2021-07-08T16:17:00Z">
        <w:r w:rsidR="002B4EEF" w:rsidRPr="00810C5A">
          <w:rPr>
            <w:i/>
            <w:iCs/>
            <w:u w:val="single"/>
            <w:rPrChange w:id="371" w:author="USA" w:date="2021-07-08T16:42:00Z">
              <w:rPr>
                <w:u w:val="single"/>
              </w:rPr>
            </w:rPrChange>
          </w:rPr>
          <w:t xml:space="preserve">signal </w:t>
        </w:r>
      </w:ins>
      <w:ins w:id="372" w:author="USA" w:date="2021-07-08T16:13:00Z">
        <w:r w:rsidR="00C839F3" w:rsidRPr="00810C5A">
          <w:rPr>
            <w:i/>
            <w:iCs/>
            <w:u w:val="single"/>
            <w:rPrChange w:id="373" w:author="USA" w:date="2021-07-08T16:42:00Z">
              <w:rPr>
                <w:b/>
                <w:bCs/>
              </w:rPr>
            </w:rPrChange>
          </w:rPr>
          <w:t xml:space="preserve">and </w:t>
        </w:r>
      </w:ins>
      <w:ins w:id="374" w:author="USA" w:date="2021-07-08T16:17:00Z">
        <w:r w:rsidR="002B4EEF" w:rsidRPr="00810C5A">
          <w:rPr>
            <w:i/>
            <w:iCs/>
            <w:u w:val="single"/>
            <w:rPrChange w:id="375" w:author="USA" w:date="2021-07-08T16:42:00Z">
              <w:rPr>
                <w:u w:val="single"/>
              </w:rPr>
            </w:rPrChange>
          </w:rPr>
          <w:t>interference.</w:t>
        </w:r>
      </w:ins>
      <w:ins w:id="376" w:author="USA" w:date="2021-07-08T16:13:00Z">
        <w:r w:rsidR="00C839F3" w:rsidRPr="00810C5A">
          <w:rPr>
            <w:i/>
            <w:iCs/>
            <w:u w:val="single"/>
            <w:rPrChange w:id="377" w:author="USA" w:date="2021-07-08T16:42:00Z">
              <w:rPr>
                <w:b/>
                <w:bCs/>
              </w:rPr>
            </w:rPrChange>
          </w:rPr>
          <w:t>]</w:t>
        </w:r>
      </w:ins>
    </w:p>
    <w:p w14:paraId="2E2B4870" w14:textId="77777777" w:rsidR="007612A2" w:rsidRPr="0064131F" w:rsidRDefault="007612A2" w:rsidP="007612A2">
      <w:pPr>
        <w:pStyle w:val="enumlev1"/>
        <w:spacing w:before="120" w:after="40"/>
      </w:pPr>
      <w:r w:rsidRPr="0064131F">
        <w:tab/>
        <w:t>RF filter 3 dB bandwidth:</w:t>
      </w:r>
      <w:r w:rsidRPr="0064131F">
        <w:tab/>
      </w:r>
      <w:r w:rsidRPr="0064131F">
        <w:tab/>
      </w:r>
      <w:r w:rsidRPr="0064131F">
        <w:rPr>
          <w:b/>
          <w:bCs/>
        </w:rPr>
        <w:t>32 MHz</w:t>
      </w:r>
    </w:p>
    <w:p w14:paraId="4D86ADFA" w14:textId="77777777" w:rsidR="007612A2" w:rsidRPr="0064131F" w:rsidRDefault="007612A2" w:rsidP="007612A2">
      <w:pPr>
        <w:pStyle w:val="enumlev1"/>
        <w:spacing w:before="120" w:after="40"/>
      </w:pPr>
      <w:r w:rsidRPr="0064131F">
        <w:tab/>
        <w:t>Pre-correlation filter 3 dB bandwidth:</w:t>
      </w:r>
      <w:r w:rsidRPr="0064131F">
        <w:tab/>
      </w:r>
      <w:r w:rsidRPr="0064131F">
        <w:rPr>
          <w:b/>
          <w:bCs/>
        </w:rPr>
        <w:t>2 MHz</w:t>
      </w:r>
    </w:p>
    <w:p w14:paraId="42CD3FFD" w14:textId="77777777" w:rsidR="007612A2" w:rsidRPr="0064131F" w:rsidRDefault="007612A2" w:rsidP="007612A2">
      <w:pPr>
        <w:pStyle w:val="enumlev1"/>
        <w:spacing w:before="120" w:after="40"/>
      </w:pPr>
      <w:r w:rsidRPr="0064131F">
        <w:tab/>
        <w:t>Noise temperature:</w:t>
      </w:r>
      <w:r w:rsidRPr="0064131F">
        <w:tab/>
      </w:r>
      <w:r w:rsidRPr="0064131F">
        <w:tab/>
      </w:r>
      <w:r w:rsidRPr="0064131F">
        <w:tab/>
      </w:r>
      <w:r w:rsidRPr="0064131F">
        <w:tab/>
      </w:r>
      <w:r w:rsidRPr="0064131F">
        <w:rPr>
          <w:b/>
          <w:bCs/>
        </w:rPr>
        <w:t>645</w:t>
      </w:r>
      <w:r w:rsidRPr="0064131F">
        <w:rPr>
          <w:b/>
          <w:bCs/>
          <w:vertAlign w:val="superscript"/>
        </w:rPr>
        <w:t>o</w:t>
      </w:r>
      <w:r w:rsidRPr="0064131F">
        <w:rPr>
          <w:b/>
          <w:bCs/>
        </w:rPr>
        <w:t>K</w:t>
      </w:r>
    </w:p>
    <w:p w14:paraId="571CA387" w14:textId="0A721BF2" w:rsidR="007612A2" w:rsidRPr="0064131F" w:rsidRDefault="007612A2" w:rsidP="007612A2">
      <w:pPr>
        <w:pStyle w:val="enumlev1"/>
        <w:spacing w:before="120" w:after="40"/>
      </w:pPr>
      <w:r w:rsidRPr="0064131F">
        <w:tab/>
        <w:t>AF</w:t>
      </w:r>
      <w:r w:rsidRPr="0064131F">
        <w:rPr>
          <w:vertAlign w:val="subscript"/>
        </w:rPr>
        <w:t>50Ω</w:t>
      </w:r>
      <w:r w:rsidRPr="0064131F">
        <w:t xml:space="preserve"> = 20 log</w:t>
      </w:r>
      <w:r w:rsidRPr="0064131F">
        <w:rPr>
          <w:vertAlign w:val="subscript"/>
        </w:rPr>
        <w:t>10</w:t>
      </w:r>
      <w:r w:rsidRPr="0064131F">
        <w:t xml:space="preserve"> </w:t>
      </w:r>
      <w:proofErr w:type="spellStart"/>
      <w:r w:rsidRPr="0064131F">
        <w:t>f</w:t>
      </w:r>
      <w:r w:rsidRPr="0064131F">
        <w:rPr>
          <w:vertAlign w:val="subscript"/>
        </w:rPr>
        <w:t>MHz</w:t>
      </w:r>
      <w:proofErr w:type="spellEnd"/>
      <w:r w:rsidRPr="0064131F">
        <w:t xml:space="preserve"> – 10 log</w:t>
      </w:r>
      <w:r w:rsidRPr="0064131F">
        <w:rPr>
          <w:vertAlign w:val="subscript"/>
        </w:rPr>
        <w:t>10</w:t>
      </w:r>
      <w:r w:rsidRPr="0064131F">
        <w:t xml:space="preserve"> </w:t>
      </w:r>
      <w:proofErr w:type="spellStart"/>
      <w:r w:rsidRPr="0064131F">
        <w:t>G</w:t>
      </w:r>
      <w:r w:rsidRPr="0064131F">
        <w:rPr>
          <w:vertAlign w:val="subscript"/>
        </w:rPr>
        <w:t>numeric</w:t>
      </w:r>
      <w:proofErr w:type="spellEnd"/>
      <w:r w:rsidRPr="0064131F">
        <w:t xml:space="preserve"> – 29.7707 dB/m, </w:t>
      </w:r>
      <w:del w:id="378" w:author="USA" w:date="2021-07-09T16:21:00Z">
        <w:r w:rsidRPr="0064131F" w:rsidDel="00C02D96">
          <w:delText>G</w:delText>
        </w:r>
        <w:r w:rsidRPr="0064131F" w:rsidDel="00C02D96">
          <w:rPr>
            <w:vertAlign w:val="subscript"/>
          </w:rPr>
          <w:delText>numeric</w:delText>
        </w:r>
        <w:r w:rsidRPr="0064131F" w:rsidDel="00C02D96">
          <w:delText xml:space="preserve"> = 3.981 for 6 dBi</w:delText>
        </w:r>
      </w:del>
    </w:p>
    <w:p w14:paraId="00BA4AFD" w14:textId="7D134FD9" w:rsidR="007612A2" w:rsidRPr="0064131F" w:rsidRDefault="007612A2" w:rsidP="007612A2">
      <w:pPr>
        <w:pStyle w:val="enumlev1"/>
        <w:spacing w:before="120" w:after="40"/>
      </w:pPr>
      <w:r w:rsidRPr="0064131F">
        <w:t xml:space="preserve">                              = 63.945 </w:t>
      </w:r>
      <w:del w:id="379" w:author="USA" w:date="2021-07-08T16:18:00Z">
        <w:r w:rsidRPr="0064131F" w:rsidDel="00EF5440">
          <w:delText>– 6</w:delText>
        </w:r>
      </w:del>
      <w:r w:rsidRPr="0064131F">
        <w:t xml:space="preserve"> – 29.7707 = </w:t>
      </w:r>
      <w:del w:id="380" w:author="USA" w:date="2021-07-08T16:21:00Z">
        <w:r w:rsidRPr="0064131F" w:rsidDel="00B2562D">
          <w:delText>28.175</w:delText>
        </w:r>
      </w:del>
      <w:ins w:id="381" w:author="USA" w:date="2021-07-08T16:21:00Z">
        <w:r w:rsidR="00B2562D">
          <w:t>34.174</w:t>
        </w:r>
      </w:ins>
      <w:r w:rsidRPr="0064131F">
        <w:t xml:space="preserve"> dB/m at 1 575 MHz</w:t>
      </w:r>
    </w:p>
    <w:p w14:paraId="05DB7054" w14:textId="77777777" w:rsidR="007612A2" w:rsidRPr="0064131F" w:rsidRDefault="007612A2" w:rsidP="007612A2">
      <w:pPr>
        <w:pStyle w:val="enumlev1"/>
        <w:spacing w:before="120" w:after="40"/>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4E7104A2" w14:textId="5F670643" w:rsidR="007612A2" w:rsidRPr="0064131F" w:rsidRDefault="007612A2" w:rsidP="007612A2">
      <w:pPr>
        <w:pStyle w:val="enumlev1"/>
        <w:spacing w:before="120" w:after="40"/>
      </w:pPr>
      <w:r w:rsidRPr="0064131F">
        <w:tab/>
        <w:t xml:space="preserve">E </w:t>
      </w:r>
      <w:r w:rsidRPr="0064131F">
        <w:rPr>
          <w:vertAlign w:val="subscript"/>
        </w:rPr>
        <w:t>dB µV/m</w:t>
      </w:r>
      <w:r w:rsidRPr="0064131F">
        <w:t xml:space="preserve"> = AF</w:t>
      </w:r>
      <w:r w:rsidRPr="0064131F">
        <w:rPr>
          <w:vertAlign w:val="subscript"/>
        </w:rPr>
        <w:t>50Ω</w:t>
      </w:r>
      <w:r w:rsidRPr="0064131F">
        <w:t xml:space="preserve"> + V</w:t>
      </w:r>
      <w:r w:rsidRPr="0064131F">
        <w:rPr>
          <w:vertAlign w:val="subscript"/>
        </w:rPr>
        <w:t xml:space="preserve"> dB µV </w:t>
      </w:r>
      <w:r w:rsidRPr="0064131F">
        <w:t>= AF</w:t>
      </w:r>
      <w:r w:rsidRPr="0064131F">
        <w:rPr>
          <w:vertAlign w:val="subscript"/>
        </w:rPr>
        <w:t>50Ω</w:t>
      </w:r>
      <w:r w:rsidRPr="0064131F">
        <w:t xml:space="preserve"> + P </w:t>
      </w:r>
      <w:r w:rsidRPr="0064131F">
        <w:rPr>
          <w:vertAlign w:val="subscript"/>
        </w:rPr>
        <w:t>dBm</w:t>
      </w:r>
      <w:r w:rsidRPr="0064131F">
        <w:t xml:space="preserve"> + 107 = P </w:t>
      </w:r>
      <w:r w:rsidRPr="0064131F">
        <w:rPr>
          <w:vertAlign w:val="subscript"/>
        </w:rPr>
        <w:t>dBm</w:t>
      </w:r>
      <w:r w:rsidRPr="0064131F">
        <w:t xml:space="preserve"> + 107 + </w:t>
      </w:r>
      <w:del w:id="382" w:author="USA" w:date="2021-07-08T16:21:00Z">
        <w:r w:rsidRPr="0064131F" w:rsidDel="006535F2">
          <w:delText>28.175</w:delText>
        </w:r>
      </w:del>
      <w:ins w:id="383" w:author="USA" w:date="2021-07-08T16:21:00Z">
        <w:r w:rsidR="006535F2">
          <w:t>34.174</w:t>
        </w:r>
      </w:ins>
      <w:r w:rsidRPr="0064131F">
        <w:t xml:space="preserve"> = P </w:t>
      </w:r>
      <w:r w:rsidRPr="0064131F">
        <w:rPr>
          <w:vertAlign w:val="subscript"/>
        </w:rPr>
        <w:t xml:space="preserve">dBm </w:t>
      </w:r>
      <w:r w:rsidRPr="0064131F">
        <w:t xml:space="preserve">+ </w:t>
      </w:r>
      <w:del w:id="384" w:author="USA" w:date="2021-07-08T16:24:00Z">
        <w:r w:rsidRPr="0064131F" w:rsidDel="00C77AD9">
          <w:delText>135.175</w:delText>
        </w:r>
      </w:del>
      <w:ins w:id="385" w:author="USA" w:date="2021-07-08T16:24:00Z">
        <w:r w:rsidR="00C77AD9">
          <w:t>141.174</w:t>
        </w:r>
      </w:ins>
    </w:p>
    <w:p w14:paraId="60CB9013" w14:textId="5C20001A" w:rsidR="007612A2" w:rsidRPr="0064131F" w:rsidRDefault="007612A2" w:rsidP="008003C2">
      <w:pPr>
        <w:pStyle w:val="Heading2"/>
      </w:pPr>
      <w:r w:rsidRPr="0064131F">
        <w:t>3.1</w:t>
      </w:r>
      <w:r w:rsidRPr="0064131F">
        <w:tab/>
        <w:t xml:space="preserve">Adjustments for standard resolution bandwidth </w:t>
      </w:r>
    </w:p>
    <w:p w14:paraId="7C6325F4" w14:textId="77777777" w:rsidR="007612A2" w:rsidRPr="0064131F" w:rsidRDefault="007612A2" w:rsidP="007612A2">
      <w:pPr>
        <w:pStyle w:val="enumlev1"/>
        <w:spacing w:before="120" w:after="40"/>
      </w:pPr>
      <w:r w:rsidRPr="0064131F">
        <w:tab/>
        <w:t>For a 1 MHz resolution bandwidth</w:t>
      </w:r>
    </w:p>
    <w:p w14:paraId="02B407EB"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dBm (acquisition)</w:t>
      </w:r>
      <w:r w:rsidRPr="0064131F">
        <w:t xml:space="preserve"> = -112 dBm/MHz </w:t>
      </w:r>
    </w:p>
    <w:p w14:paraId="4FA062AA" w14:textId="213B4177" w:rsidR="007612A2" w:rsidRPr="0064131F" w:rsidRDefault="007612A2" w:rsidP="007612A2">
      <w:pPr>
        <w:pStyle w:val="enumlev1"/>
        <w:spacing w:before="120" w:after="40"/>
      </w:pPr>
      <w:r w:rsidRPr="0064131F">
        <w:tab/>
      </w:r>
      <w:r w:rsidRPr="0064131F">
        <w:tab/>
        <w:t xml:space="preserve">E </w:t>
      </w:r>
      <w:r w:rsidRPr="0064131F">
        <w:rPr>
          <w:vertAlign w:val="subscript"/>
        </w:rPr>
        <w:t xml:space="preserve">dB µV/m (acquisition) </w:t>
      </w:r>
      <w:r w:rsidRPr="0064131F">
        <w:t xml:space="preserve">= -112 dBm + </w:t>
      </w:r>
      <w:del w:id="386" w:author="USA" w:date="2021-07-08T16:24:00Z">
        <w:r w:rsidRPr="0064131F" w:rsidDel="00423EBD">
          <w:delText>135.175</w:delText>
        </w:r>
      </w:del>
      <w:ins w:id="387" w:author="USA" w:date="2021-07-08T16:24:00Z">
        <w:r w:rsidR="00423EBD">
          <w:t>141.174</w:t>
        </w:r>
      </w:ins>
      <w:r w:rsidRPr="0064131F">
        <w:t xml:space="preserve"> = </w:t>
      </w:r>
      <w:del w:id="388" w:author="USA" w:date="2021-07-08T16:25:00Z">
        <w:r w:rsidRPr="0064131F" w:rsidDel="007F66A3">
          <w:delText>23.2</w:delText>
        </w:r>
      </w:del>
      <w:ins w:id="389" w:author="USA" w:date="2021-07-08T16:25:00Z">
        <w:r w:rsidR="007F66A3">
          <w:t>29.2</w:t>
        </w:r>
      </w:ins>
      <w:r w:rsidRPr="0064131F">
        <w:t xml:space="preserve"> dBµV/m </w:t>
      </w:r>
    </w:p>
    <w:p w14:paraId="56F5F89D" w14:textId="77777777" w:rsidR="007612A2" w:rsidRPr="0064131F" w:rsidRDefault="007612A2" w:rsidP="007612A2">
      <w:pPr>
        <w:pStyle w:val="enumlev1"/>
        <w:spacing w:before="120" w:after="40"/>
      </w:pPr>
      <w:r w:rsidRPr="0064131F">
        <w:tab/>
        <w:t>For a 120 kHz resolution bandwidth</w:t>
      </w:r>
    </w:p>
    <w:p w14:paraId="354F7C3F"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 xml:space="preserve">dBm (acquisition) </w:t>
      </w:r>
      <w:r w:rsidRPr="0064131F">
        <w:t>= -112 dBm – 10 log (1/0.120) = -112 -9.2 = -121.2 dBm</w:t>
      </w:r>
    </w:p>
    <w:p w14:paraId="455E553A" w14:textId="735852B6" w:rsidR="007612A2" w:rsidRPr="0064131F" w:rsidRDefault="007612A2" w:rsidP="007612A2">
      <w:pPr>
        <w:pStyle w:val="enumlev1"/>
        <w:spacing w:before="120" w:after="40"/>
        <w:rPr>
          <w:b/>
          <w:bCs/>
        </w:rPr>
      </w:pPr>
      <w:r w:rsidRPr="0064131F">
        <w:tab/>
      </w:r>
      <w:r w:rsidRPr="0064131F">
        <w:tab/>
        <w:t xml:space="preserve">E </w:t>
      </w:r>
      <w:r w:rsidRPr="0064131F">
        <w:rPr>
          <w:vertAlign w:val="subscript"/>
        </w:rPr>
        <w:t xml:space="preserve">dB µV/m (120 kHz) </w:t>
      </w:r>
      <w:r w:rsidRPr="0064131F">
        <w:t xml:space="preserve">= -121.2 dBm + </w:t>
      </w:r>
      <w:del w:id="390" w:author="USA" w:date="2021-07-08T16:26:00Z">
        <w:r w:rsidRPr="0064131F" w:rsidDel="00F20110">
          <w:delText>135.175</w:delText>
        </w:r>
      </w:del>
      <w:ins w:id="391" w:author="USA" w:date="2021-07-08T16:26:00Z">
        <w:r w:rsidR="00F20110">
          <w:t>141.174</w:t>
        </w:r>
      </w:ins>
      <w:r w:rsidRPr="0064131F">
        <w:t xml:space="preserve"> = </w:t>
      </w:r>
      <w:del w:id="392" w:author="USA" w:date="2021-07-08T16:28:00Z">
        <w:r w:rsidRPr="0064131F" w:rsidDel="00061BE5">
          <w:delText xml:space="preserve">14 </w:delText>
        </w:r>
      </w:del>
      <w:ins w:id="393" w:author="USA" w:date="2021-07-08T16:28:00Z">
        <w:r w:rsidR="00061BE5">
          <w:t>20</w:t>
        </w:r>
        <w:r w:rsidR="00061BE5" w:rsidRPr="0064131F">
          <w:t xml:space="preserve"> </w:t>
        </w:r>
      </w:ins>
      <w:r w:rsidRPr="0064131F">
        <w:t xml:space="preserve">dBµV/m </w:t>
      </w:r>
    </w:p>
    <w:p w14:paraId="4EF871D4" w14:textId="77777777" w:rsidR="007612A2" w:rsidRPr="0064131F" w:rsidRDefault="007612A2" w:rsidP="007612A2">
      <w:pPr>
        <w:pStyle w:val="enumlev1"/>
        <w:spacing w:before="120" w:after="40"/>
      </w:pPr>
      <w:r w:rsidRPr="0064131F">
        <w:tab/>
        <w:t>For a 9 kHz resolution bandwidth</w:t>
      </w:r>
    </w:p>
    <w:p w14:paraId="2C33B11A"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 xml:space="preserve">dBm (acquisition) </w:t>
      </w:r>
      <w:r w:rsidRPr="0064131F">
        <w:t>= -112 dBm – 10 log (1/0.009) = -112 -20.46 = -132.46 dBm</w:t>
      </w:r>
    </w:p>
    <w:p w14:paraId="561DF92D" w14:textId="2A356449" w:rsidR="007612A2" w:rsidRDefault="007612A2" w:rsidP="007612A2">
      <w:pPr>
        <w:pStyle w:val="enumlev1"/>
        <w:spacing w:before="120" w:after="40"/>
        <w:rPr>
          <w:ins w:id="394" w:author="USA" w:date="2021-08-09T17:31:00Z"/>
        </w:rPr>
      </w:pPr>
      <w:r w:rsidRPr="0064131F">
        <w:tab/>
      </w:r>
      <w:r w:rsidRPr="0064131F">
        <w:tab/>
        <w:t xml:space="preserve">E </w:t>
      </w:r>
      <w:r w:rsidRPr="0064131F">
        <w:rPr>
          <w:vertAlign w:val="subscript"/>
        </w:rPr>
        <w:t xml:space="preserve">dB µV/m (9 kHz) </w:t>
      </w:r>
      <w:r w:rsidRPr="0064131F">
        <w:t xml:space="preserve">= -132.46 dBm + </w:t>
      </w:r>
      <w:del w:id="395" w:author="USA" w:date="2021-07-08T16:28:00Z">
        <w:r w:rsidRPr="0064131F" w:rsidDel="00CD2C9E">
          <w:delText>135.175</w:delText>
        </w:r>
      </w:del>
      <w:ins w:id="396" w:author="USA" w:date="2021-07-08T16:28:00Z">
        <w:r w:rsidR="00CD2C9E">
          <w:t>141.174</w:t>
        </w:r>
      </w:ins>
      <w:r w:rsidRPr="0064131F">
        <w:t xml:space="preserve"> = </w:t>
      </w:r>
      <w:del w:id="397" w:author="USA" w:date="2021-07-08T16:29:00Z">
        <w:r w:rsidRPr="0064131F" w:rsidDel="00A532D5">
          <w:delText>2.72</w:delText>
        </w:r>
      </w:del>
      <w:ins w:id="398" w:author="USA" w:date="2021-07-08T16:29:00Z">
        <w:r w:rsidR="00A532D5">
          <w:t>8.71</w:t>
        </w:r>
      </w:ins>
      <w:r w:rsidRPr="0064131F">
        <w:t xml:space="preserve"> dBµV/m </w:t>
      </w:r>
    </w:p>
    <w:p w14:paraId="18CEEC84" w14:textId="77777777" w:rsidR="00BB1256" w:rsidRPr="00BA569A" w:rsidRDefault="00BB1256" w:rsidP="00BB1256">
      <w:pPr>
        <w:pStyle w:val="enumlev1"/>
        <w:spacing w:before="120" w:after="40"/>
        <w:rPr>
          <w:ins w:id="399" w:author="USA" w:date="2021-08-09T17:31:00Z"/>
          <w:bCs/>
        </w:rPr>
      </w:pPr>
    </w:p>
    <w:p w14:paraId="6CF44B71" w14:textId="76E34A5C" w:rsidR="007612A2" w:rsidRPr="0064131F" w:rsidRDefault="007612A2" w:rsidP="007612A2">
      <w:pPr>
        <w:pStyle w:val="Heading2"/>
      </w:pPr>
      <w:r w:rsidRPr="0064131F">
        <w:t>3.2</w:t>
      </w:r>
      <w:r w:rsidRPr="0064131F">
        <w:tab/>
        <w:t>Comparing these levels to current standards</w:t>
      </w:r>
      <w:ins w:id="400" w:author="USA" w:date="2021-07-28T14:31:00Z">
        <w:r w:rsidR="00CC3A86">
          <w:rPr>
            <w:rStyle w:val="FootnoteReference"/>
          </w:rPr>
          <w:footnoteReference w:id="10"/>
        </w:r>
      </w:ins>
    </w:p>
    <w:p w14:paraId="72FF240F" w14:textId="77777777" w:rsidR="007612A2" w:rsidRPr="0064131F" w:rsidRDefault="007612A2" w:rsidP="007612A2">
      <w:pPr>
        <w:pStyle w:val="enumlev1"/>
        <w:rPr>
          <w:b/>
        </w:rPr>
      </w:pPr>
      <w:r w:rsidRPr="0064131F">
        <w:t>–</w:t>
      </w:r>
      <w:r w:rsidRPr="0064131F">
        <w:tab/>
        <w:t>IEC 60945 (120 kHz, quazi-peak, 3 meters): 54 dB µV/m</w:t>
      </w:r>
    </w:p>
    <w:p w14:paraId="411756F3" w14:textId="40103844" w:rsidR="007612A2" w:rsidRPr="0064131F" w:rsidRDefault="007612A2" w:rsidP="007612A2">
      <w:pPr>
        <w:pStyle w:val="enumlev2"/>
      </w:pPr>
      <w:r w:rsidRPr="0064131F">
        <w:t>•</w:t>
      </w:r>
      <w:r w:rsidRPr="0064131F">
        <w:tab/>
        <w:t>Adjustment for 3 meters to 1 meter: 20 log (3/1) = + 9.54 dB</w:t>
      </w:r>
    </w:p>
    <w:p w14:paraId="376F79BA" w14:textId="221FD7BC" w:rsidR="007612A2" w:rsidRPr="0064131F" w:rsidRDefault="007612A2" w:rsidP="007612A2">
      <w:pPr>
        <w:pStyle w:val="enumlev2"/>
      </w:pPr>
      <w:r w:rsidRPr="0064131F">
        <w:t>•</w:t>
      </w:r>
      <w:r w:rsidRPr="0064131F">
        <w:tab/>
        <w:t>Adjustment for quazi-peak to average: - 10 dB</w:t>
      </w:r>
      <w:ins w:id="412" w:author="USA" w:date="2021-08-09T17:36:00Z">
        <w:r w:rsidR="00F03709">
          <w:rPr>
            <w:rStyle w:val="FootnoteReference"/>
          </w:rPr>
          <w:footnoteReference w:id="11"/>
        </w:r>
      </w:ins>
    </w:p>
    <w:p w14:paraId="4A9D990E" w14:textId="2CB6C464" w:rsidR="007612A2" w:rsidRPr="0064131F" w:rsidRDefault="007612A2" w:rsidP="007612A2">
      <w:pPr>
        <w:pStyle w:val="enumlev2"/>
      </w:pPr>
      <w:r w:rsidRPr="0064131F">
        <w:t>•</w:t>
      </w:r>
      <w:r w:rsidRPr="0064131F">
        <w:tab/>
        <w:t>Adjusted value: + 54 - 10 + 9.54 = 53.5 dBµV/m</w:t>
      </w:r>
    </w:p>
    <w:p w14:paraId="1B0588AD" w14:textId="7B48EEC3" w:rsidR="007612A2" w:rsidRPr="0064131F" w:rsidRDefault="007612A2" w:rsidP="007612A2">
      <w:pPr>
        <w:pStyle w:val="enumlev2"/>
        <w:rPr>
          <w:b/>
        </w:rPr>
      </w:pPr>
      <w:r w:rsidRPr="0064131F">
        <w:t>•</w:t>
      </w:r>
      <w:r w:rsidRPr="0064131F">
        <w:tab/>
        <w:t xml:space="preserve">Difference to this calculation: 53.5 – </w:t>
      </w:r>
      <w:del w:id="416" w:author="USA" w:date="2021-07-08T16:29:00Z">
        <w:r w:rsidRPr="0064131F" w:rsidDel="0085055A">
          <w:delText xml:space="preserve">14 </w:delText>
        </w:r>
      </w:del>
      <w:ins w:id="417" w:author="USA" w:date="2021-07-08T16:29:00Z">
        <w:r w:rsidR="0085055A">
          <w:t>20</w:t>
        </w:r>
        <w:r w:rsidR="0085055A" w:rsidRPr="0064131F">
          <w:t xml:space="preserve"> </w:t>
        </w:r>
      </w:ins>
      <w:r w:rsidRPr="0064131F">
        <w:t xml:space="preserve">= </w:t>
      </w:r>
      <w:del w:id="418" w:author="USA" w:date="2021-07-08T16:30:00Z">
        <w:r w:rsidRPr="0064131F" w:rsidDel="0035327B">
          <w:delText>39.5</w:delText>
        </w:r>
      </w:del>
      <w:ins w:id="419" w:author="USA" w:date="2021-07-08T16:30:00Z">
        <w:r w:rsidR="0035327B">
          <w:t>33.5</w:t>
        </w:r>
      </w:ins>
      <w:r w:rsidRPr="0064131F">
        <w:t xml:space="preserve"> dB</w:t>
      </w:r>
    </w:p>
    <w:p w14:paraId="3E591F7A" w14:textId="77777777" w:rsidR="007612A2" w:rsidRPr="0064131F" w:rsidRDefault="007612A2" w:rsidP="007612A2">
      <w:pPr>
        <w:pStyle w:val="enumlev1"/>
      </w:pPr>
      <w:r w:rsidRPr="0064131F">
        <w:t>–</w:t>
      </w:r>
      <w:r w:rsidRPr="0064131F">
        <w:tab/>
        <w:t>CISPR 25 Class 5 (9 kHz, 1 meter, average): 10 dBµV/m</w:t>
      </w:r>
    </w:p>
    <w:p w14:paraId="7C1961DC" w14:textId="699C6CE1" w:rsidR="007612A2" w:rsidRPr="0064131F" w:rsidRDefault="007612A2" w:rsidP="007612A2">
      <w:pPr>
        <w:pStyle w:val="enumlev2"/>
      </w:pPr>
      <w:r w:rsidRPr="0064131F">
        <w:t>•</w:t>
      </w:r>
      <w:r w:rsidRPr="0064131F">
        <w:tab/>
        <w:t xml:space="preserve">Difference to this calculation: 10 – </w:t>
      </w:r>
      <w:del w:id="420" w:author="USA" w:date="2021-07-08T16:30:00Z">
        <w:r w:rsidRPr="0064131F" w:rsidDel="0035327B">
          <w:delText>2.72</w:delText>
        </w:r>
      </w:del>
      <w:ins w:id="421" w:author="USA" w:date="2021-07-08T16:30:00Z">
        <w:r w:rsidR="0035327B">
          <w:t>8.71</w:t>
        </w:r>
      </w:ins>
      <w:r w:rsidRPr="0064131F">
        <w:t xml:space="preserve"> = </w:t>
      </w:r>
      <w:del w:id="422" w:author="USA" w:date="2021-07-08T16:31:00Z">
        <w:r w:rsidRPr="0064131F" w:rsidDel="00DC1807">
          <w:delText>7.28</w:delText>
        </w:r>
      </w:del>
      <w:ins w:id="423" w:author="USA" w:date="2021-07-08T16:31:00Z">
        <w:r w:rsidR="00DC1807">
          <w:t>1.29</w:t>
        </w:r>
      </w:ins>
      <w:r w:rsidRPr="0064131F">
        <w:t xml:space="preserve"> dB</w:t>
      </w:r>
    </w:p>
    <w:p w14:paraId="74CC2D41" w14:textId="08A8990C" w:rsidR="007612A2" w:rsidRPr="0064131F" w:rsidRDefault="007612A2" w:rsidP="007612A2">
      <w:pPr>
        <w:pStyle w:val="Heading3"/>
      </w:pPr>
      <w:r w:rsidRPr="0064131F">
        <w:t>3.2.1</w:t>
      </w:r>
      <w:r w:rsidRPr="0064131F">
        <w:tab/>
        <w:t>Results of comparison to current standards</w:t>
      </w:r>
    </w:p>
    <w:p w14:paraId="57F10C06" w14:textId="22D1C28E" w:rsidR="007612A2" w:rsidRPr="0064131F" w:rsidRDefault="007612A2" w:rsidP="007612A2">
      <w:pPr>
        <w:pStyle w:val="enumlev1"/>
        <w:spacing w:before="120" w:after="40"/>
      </w:pPr>
      <w:r w:rsidRPr="0064131F">
        <w:tab/>
        <w:t>Recommendation ITU-R M.1903 requires the acquisition mode threshold power density level of aggregate wideband interference at the passive antenna output to be no greater than -142 dB W/</w:t>
      </w:r>
      <w:proofErr w:type="spellStart"/>
      <w:r w:rsidRPr="0064131F">
        <w:t>MHz.</w:t>
      </w:r>
      <w:proofErr w:type="spellEnd"/>
      <w:r w:rsidRPr="0064131F">
        <w:t xml:space="preserve"> This level is only 1.83 dB above </w:t>
      </w:r>
      <w:proofErr w:type="spellStart"/>
      <w:r w:rsidRPr="0064131F">
        <w:t>kTB</w:t>
      </w:r>
      <w:proofErr w:type="spellEnd"/>
      <w:r w:rsidRPr="0064131F">
        <w:t xml:space="preserve"> (</w:t>
      </w:r>
      <w:proofErr w:type="spellStart"/>
      <w:r w:rsidRPr="0064131F">
        <w:t>kTB</w:t>
      </w:r>
      <w:proofErr w:type="spellEnd"/>
      <w:r w:rsidRPr="0064131F">
        <w:t xml:space="preserve"> = -143.83 dB </w:t>
      </w:r>
      <w:r w:rsidRPr="0064131F">
        <w:lastRenderedPageBreak/>
        <w:t>W/MHz), which can only be measured with specialized equipment including very high gain antenna and very low noise preamplifier, as noted below.</w:t>
      </w:r>
    </w:p>
    <w:p w14:paraId="5567344B" w14:textId="4D1C509D" w:rsidR="007612A2" w:rsidRPr="0064131F" w:rsidRDefault="007612A2" w:rsidP="0064131F">
      <w:pPr>
        <w:pStyle w:val="Heading3"/>
      </w:pPr>
      <w:r w:rsidRPr="0064131F">
        <w:t>3.2.2</w:t>
      </w:r>
      <w:r w:rsidRPr="0064131F">
        <w:tab/>
        <w:t xml:space="preserve">Measurements by an </w:t>
      </w:r>
      <w:r w:rsidR="00BA6C38" w:rsidRPr="0064131F">
        <w:t>electromagnetic interference</w:t>
      </w:r>
      <w:r w:rsidRPr="0064131F">
        <w:t xml:space="preserve"> certification laboratory</w:t>
      </w:r>
    </w:p>
    <w:p w14:paraId="734E1395" w14:textId="77777777" w:rsidR="007612A2" w:rsidRPr="0064131F" w:rsidRDefault="007612A2" w:rsidP="0064131F">
      <w:pPr>
        <w:pStyle w:val="Equation"/>
        <w:keepNext/>
        <w:keepLines/>
        <w:rPr>
          <w:b/>
          <w:bCs/>
        </w:rPr>
      </w:pPr>
      <w:r w:rsidRPr="0064131F">
        <w:tab/>
      </w:r>
      <w:r w:rsidRPr="0064131F">
        <w:rPr>
          <w:b/>
          <w:bCs/>
        </w:rPr>
        <w:t>For a typical EMI laboratory test chamber:</w:t>
      </w:r>
    </w:p>
    <w:p w14:paraId="15524261" w14:textId="77777777" w:rsidR="007612A2" w:rsidRPr="0064131F" w:rsidRDefault="007612A2" w:rsidP="0064131F">
      <w:pPr>
        <w:pStyle w:val="Equation"/>
        <w:keepNext/>
        <w:keepLines/>
      </w:pPr>
      <w:r w:rsidRPr="0064131F">
        <w:tab/>
        <w:t>For the 9 kHz RBW, the ambient noise floor (</w:t>
      </w:r>
      <w:proofErr w:type="spellStart"/>
      <w:r w:rsidRPr="0064131F">
        <w:t>kTB</w:t>
      </w:r>
      <w:proofErr w:type="spellEnd"/>
      <w:r w:rsidRPr="0064131F">
        <w:t>) is:</w:t>
      </w:r>
    </w:p>
    <w:p w14:paraId="0FC93179" w14:textId="7E10834E" w:rsidR="007612A2" w:rsidRPr="0064131F" w:rsidRDefault="007612A2" w:rsidP="007612A2">
      <w:pPr>
        <w:pStyle w:val="Equation"/>
        <w:ind w:left="1440"/>
      </w:pPr>
      <w:proofErr w:type="spellStart"/>
      <w:r w:rsidRPr="0064131F">
        <w:t>P</w:t>
      </w:r>
      <w:r w:rsidRPr="0064131F">
        <w:rPr>
          <w:vertAlign w:val="subscript"/>
        </w:rPr>
        <w:t>dBm</w:t>
      </w:r>
      <w:proofErr w:type="spellEnd"/>
      <w:r w:rsidRPr="0064131F">
        <w:t xml:space="preserve"> (</w:t>
      </w:r>
      <w:proofErr w:type="spellStart"/>
      <w:r w:rsidRPr="0064131F">
        <w:t>kTB</w:t>
      </w:r>
      <w:proofErr w:type="spellEnd"/>
      <w:r w:rsidRPr="0064131F">
        <w:t xml:space="preserve"> for 9 kHz </w:t>
      </w:r>
      <w:r w:rsidR="00BA6C38" w:rsidRPr="0064131F">
        <w:t>resolution bandwidth</w:t>
      </w:r>
      <w:r w:rsidRPr="0064131F">
        <w:t>) = -134.43 dBm</w:t>
      </w:r>
    </w:p>
    <w:p w14:paraId="347BA535" w14:textId="77777777" w:rsidR="007612A2" w:rsidRPr="0064131F" w:rsidRDefault="007612A2" w:rsidP="008003C2">
      <w:pPr>
        <w:pStyle w:val="Equation"/>
      </w:pPr>
      <w:r w:rsidRPr="0064131F">
        <w:tab/>
        <w:t xml:space="preserve">The noise figure of the typical measurement system is 3.0 </w:t>
      </w:r>
      <w:proofErr w:type="spellStart"/>
      <w:r w:rsidRPr="0064131F">
        <w:t>dB.</w:t>
      </w:r>
      <w:proofErr w:type="spellEnd"/>
    </w:p>
    <w:p w14:paraId="067DA937" w14:textId="77777777" w:rsidR="007612A2" w:rsidRPr="0064131F" w:rsidRDefault="007612A2" w:rsidP="008003C2">
      <w:pPr>
        <w:pStyle w:val="Equation"/>
      </w:pPr>
      <w:r w:rsidRPr="0064131F">
        <w:tab/>
        <w:t>The antenna factor of the typical test antenna is 25.0 dB/m.</w:t>
      </w:r>
    </w:p>
    <w:p w14:paraId="1DD156FC" w14:textId="77777777" w:rsidR="007612A2" w:rsidRPr="0064131F" w:rsidRDefault="007612A2" w:rsidP="007612A2">
      <w:pPr>
        <w:pStyle w:val="Equation"/>
        <w:ind w:left="1440"/>
      </w:pPr>
      <w:r w:rsidRPr="0064131F">
        <w:t>Therefore:</w:t>
      </w:r>
    </w:p>
    <w:p w14:paraId="0302B746" w14:textId="77777777" w:rsidR="007612A2" w:rsidRPr="0064131F" w:rsidRDefault="007612A2" w:rsidP="007612A2">
      <w:pPr>
        <w:pStyle w:val="Equation"/>
        <w:ind w:left="1440"/>
      </w:pPr>
      <w:r w:rsidRPr="0064131F">
        <w:t xml:space="preserve">P </w:t>
      </w:r>
      <w:r w:rsidRPr="0064131F">
        <w:rPr>
          <w:vertAlign w:val="subscript"/>
        </w:rPr>
        <w:t xml:space="preserve">dBm </w:t>
      </w:r>
      <w:r w:rsidRPr="0064131F">
        <w:t>= (</w:t>
      </w:r>
      <w:proofErr w:type="spellStart"/>
      <w:r w:rsidRPr="0064131F">
        <w:t>kTB</w:t>
      </w:r>
      <w:proofErr w:type="spellEnd"/>
      <w:r w:rsidRPr="0064131F">
        <w:t xml:space="preserve"> + NF) = -134.43 + 3 = -131.43 dBm</w:t>
      </w:r>
    </w:p>
    <w:p w14:paraId="1A3DB4F9" w14:textId="77777777" w:rsidR="007612A2" w:rsidRPr="0064131F" w:rsidRDefault="007612A2" w:rsidP="007612A2">
      <w:pPr>
        <w:pStyle w:val="Equation"/>
        <w:ind w:left="1440"/>
      </w:pPr>
      <w:r w:rsidRPr="0064131F">
        <w:t xml:space="preserve">V </w:t>
      </w:r>
      <w:r w:rsidRPr="0064131F">
        <w:rPr>
          <w:vertAlign w:val="subscript"/>
        </w:rPr>
        <w:t xml:space="preserve">dBµV </w:t>
      </w:r>
      <w:r w:rsidRPr="0064131F">
        <w:t>(for -131.43 dBm) = -131.43 + 107 = -24.43 dBµV</w:t>
      </w:r>
    </w:p>
    <w:p w14:paraId="4C54854E" w14:textId="77777777" w:rsidR="007612A2" w:rsidRPr="0064131F" w:rsidRDefault="007612A2" w:rsidP="007612A2">
      <w:pPr>
        <w:pStyle w:val="Equation"/>
        <w:ind w:left="1440"/>
      </w:pPr>
      <w:r w:rsidRPr="0064131F">
        <w:t xml:space="preserve">E </w:t>
      </w:r>
      <w:r w:rsidRPr="0064131F">
        <w:rPr>
          <w:vertAlign w:val="subscript"/>
        </w:rPr>
        <w:t xml:space="preserve">dBµV/m </w:t>
      </w:r>
      <w:r w:rsidRPr="0064131F">
        <w:t xml:space="preserve">= 25.0 + (-24.43 dBµV) = </w:t>
      </w:r>
      <w:r w:rsidRPr="0064131F">
        <w:rPr>
          <w:u w:val="single"/>
        </w:rPr>
        <w:t>+0.57 dBµV/m</w:t>
      </w:r>
    </w:p>
    <w:p w14:paraId="618AF1CD" w14:textId="14A327B2" w:rsidR="007612A2" w:rsidRPr="0064131F" w:rsidRDefault="007612A2" w:rsidP="007612A2">
      <w:pPr>
        <w:pStyle w:val="Equation"/>
        <w:ind w:left="1440"/>
      </w:pPr>
      <w:r w:rsidRPr="0064131F">
        <w:t xml:space="preserve">Thus, the ambient level of the chamber, +0.57 dBµV/m, is only </w:t>
      </w:r>
      <w:del w:id="424" w:author="USA" w:date="2021-07-08T16:36:00Z">
        <w:r w:rsidRPr="0064131F" w:rsidDel="002626DB">
          <w:delText>2.15</w:delText>
        </w:r>
      </w:del>
      <w:ins w:id="425" w:author="USA" w:date="2021-07-08T16:36:00Z">
        <w:r w:rsidR="002626DB">
          <w:t>8.14</w:t>
        </w:r>
      </w:ins>
      <w:r w:rsidRPr="0064131F">
        <w:t xml:space="preserve"> dB below the test level, +</w:t>
      </w:r>
      <w:del w:id="426" w:author="USA" w:date="2021-07-08T16:36:00Z">
        <w:r w:rsidRPr="0064131F" w:rsidDel="00AE32CE">
          <w:delText>2.72</w:delText>
        </w:r>
      </w:del>
      <w:ins w:id="427" w:author="USA" w:date="2021-07-08T16:36:00Z">
        <w:r w:rsidR="00AE32CE">
          <w:t>8.71</w:t>
        </w:r>
      </w:ins>
      <w:r w:rsidRPr="0064131F">
        <w:t xml:space="preserve"> dBµV/m, which </w:t>
      </w:r>
      <w:del w:id="428" w:author="USA" w:date="2021-07-08T16:37:00Z">
        <w:r w:rsidRPr="0064131F" w:rsidDel="00CD32DE">
          <w:delText>does not</w:delText>
        </w:r>
      </w:del>
      <w:ins w:id="429" w:author="USA" w:date="2021-07-08T16:37:00Z">
        <w:r w:rsidR="00CD32DE">
          <w:t>barely</w:t>
        </w:r>
      </w:ins>
      <w:r w:rsidRPr="0064131F">
        <w:t xml:space="preserve"> meet</w:t>
      </w:r>
      <w:ins w:id="430" w:author="USA" w:date="2021-07-08T16:37:00Z">
        <w:r w:rsidR="00CD32DE">
          <w:t>s</w:t>
        </w:r>
      </w:ins>
      <w:r w:rsidRPr="0064131F">
        <w:t xml:space="preserve"> the 6 dB CISPR minimum requirement</w:t>
      </w:r>
      <w:ins w:id="431" w:author="USA" w:date="2021-07-08T16:38:00Z">
        <w:r w:rsidR="002358DD">
          <w:t>, but it does not allow for measurement uncertainty</w:t>
        </w:r>
      </w:ins>
      <w:ins w:id="432" w:author="USA" w:date="2021-07-08T16:39:00Z">
        <w:r w:rsidR="00755BCA">
          <w:t xml:space="preserve"> of typically 3 </w:t>
        </w:r>
        <w:proofErr w:type="spellStart"/>
        <w:r w:rsidR="00755BCA">
          <w:t>dB</w:t>
        </w:r>
      </w:ins>
      <w:r w:rsidRPr="0064131F">
        <w:t>.</w:t>
      </w:r>
      <w:proofErr w:type="spellEnd"/>
    </w:p>
    <w:p w14:paraId="2A6B37F7" w14:textId="1B97054A" w:rsidR="007612A2" w:rsidRPr="0064131F" w:rsidRDefault="007612A2" w:rsidP="007612A2">
      <w:pPr>
        <w:pStyle w:val="Equation"/>
        <w:rPr>
          <w:b/>
          <w:bCs/>
          <w:u w:val="single"/>
        </w:rPr>
      </w:pPr>
      <w:r w:rsidRPr="0064131F">
        <w:rPr>
          <w:b/>
          <w:bCs/>
        </w:rPr>
        <w:tab/>
      </w:r>
      <w:r w:rsidRPr="0064131F">
        <w:rPr>
          <w:b/>
          <w:bCs/>
          <w:u w:val="single"/>
        </w:rPr>
        <w:t>Enhancements for testing to Recommendation ITU-R M.1903</w:t>
      </w:r>
    </w:p>
    <w:p w14:paraId="6E4EC72F" w14:textId="77777777" w:rsidR="007612A2" w:rsidRPr="0064131F" w:rsidRDefault="007612A2" w:rsidP="007612A2">
      <w:pPr>
        <w:pStyle w:val="Equation"/>
      </w:pPr>
      <w:r w:rsidRPr="0064131F">
        <w:tab/>
        <w:t>Example enhancements for the EMI laboratory test chamber:</w:t>
      </w:r>
    </w:p>
    <w:p w14:paraId="5F3C48B7" w14:textId="77777777" w:rsidR="007612A2" w:rsidRPr="0064131F" w:rsidRDefault="007612A2" w:rsidP="007612A2">
      <w:pPr>
        <w:pStyle w:val="Equation"/>
        <w:ind w:left="1440"/>
      </w:pPr>
      <w:r w:rsidRPr="0064131F">
        <w:t>The noise figure of the special low noise preamplifier</w:t>
      </w:r>
      <w:r w:rsidRPr="0064131F">
        <w:rPr>
          <w:rStyle w:val="FootnoteReference"/>
        </w:rPr>
        <w:footnoteReference w:id="12"/>
      </w:r>
      <w:r w:rsidRPr="0064131F">
        <w:t xml:space="preserve"> at 1575 MHz is 1.5 </w:t>
      </w:r>
      <w:proofErr w:type="spellStart"/>
      <w:r w:rsidRPr="0064131F">
        <w:t>dB.</w:t>
      </w:r>
      <w:proofErr w:type="spellEnd"/>
    </w:p>
    <w:p w14:paraId="26BE6B06" w14:textId="77777777" w:rsidR="007612A2" w:rsidRPr="0064131F" w:rsidRDefault="007612A2" w:rsidP="007612A2">
      <w:pPr>
        <w:pStyle w:val="Equation"/>
        <w:ind w:left="1440"/>
      </w:pPr>
      <w:r w:rsidRPr="0064131F">
        <w:t>The antenna factor of the special high gain horn test antenna</w:t>
      </w:r>
      <w:r w:rsidRPr="0064131F">
        <w:rPr>
          <w:rStyle w:val="FootnoteReference"/>
        </w:rPr>
        <w:footnoteReference w:id="13"/>
      </w:r>
      <w:r w:rsidRPr="0064131F">
        <w:t xml:space="preserve"> at 1575 MHz is:</w:t>
      </w:r>
    </w:p>
    <w:p w14:paraId="721C9726" w14:textId="77777777" w:rsidR="007612A2" w:rsidRPr="0064131F" w:rsidRDefault="007612A2" w:rsidP="007612A2">
      <w:pPr>
        <w:pStyle w:val="Equation"/>
        <w:ind w:left="1440"/>
      </w:pPr>
      <w:r w:rsidRPr="0064131F">
        <w:t>AF</w:t>
      </w:r>
      <w:r w:rsidRPr="0064131F">
        <w:rPr>
          <w:vertAlign w:val="subscript"/>
        </w:rPr>
        <w:t>50Ω</w:t>
      </w:r>
      <w:r w:rsidRPr="0064131F">
        <w:t xml:space="preserve"> = 20 log</w:t>
      </w:r>
      <w:r w:rsidRPr="0064131F">
        <w:rPr>
          <w:vertAlign w:val="subscript"/>
        </w:rPr>
        <w:t>10</w:t>
      </w:r>
      <w:r w:rsidRPr="0064131F">
        <w:t xml:space="preserve"> </w:t>
      </w:r>
      <w:proofErr w:type="spellStart"/>
      <w:r w:rsidRPr="0064131F">
        <w:t>f</w:t>
      </w:r>
      <w:r w:rsidRPr="0064131F">
        <w:rPr>
          <w:vertAlign w:val="subscript"/>
        </w:rPr>
        <w:t>MHz</w:t>
      </w:r>
      <w:proofErr w:type="spellEnd"/>
      <w:r w:rsidRPr="0064131F">
        <w:t xml:space="preserve"> – </w:t>
      </w:r>
      <w:proofErr w:type="spellStart"/>
      <w:r w:rsidRPr="0064131F">
        <w:t>G</w:t>
      </w:r>
      <w:r w:rsidRPr="0064131F">
        <w:rPr>
          <w:vertAlign w:val="subscript"/>
        </w:rPr>
        <w:t>dB</w:t>
      </w:r>
      <w:proofErr w:type="spellEnd"/>
      <w:r w:rsidRPr="0064131F">
        <w:t xml:space="preserve"> – 29.7707 dB/m; </w:t>
      </w:r>
      <w:proofErr w:type="spellStart"/>
      <w:r w:rsidRPr="0064131F">
        <w:t>G</w:t>
      </w:r>
      <w:r w:rsidRPr="0064131F">
        <w:rPr>
          <w:vertAlign w:val="subscript"/>
        </w:rPr>
        <w:t>dB</w:t>
      </w:r>
      <w:proofErr w:type="spellEnd"/>
      <w:r w:rsidRPr="0064131F">
        <w:t xml:space="preserve"> = 14.4</w:t>
      </w:r>
      <w:r w:rsidRPr="0064131F">
        <w:rPr>
          <w:vertAlign w:val="subscript"/>
        </w:rPr>
        <w:t>dB</w:t>
      </w:r>
      <w:r w:rsidRPr="0064131F">
        <w:t>; AF</w:t>
      </w:r>
      <w:r w:rsidRPr="0064131F">
        <w:rPr>
          <w:vertAlign w:val="subscript"/>
        </w:rPr>
        <w:t>50Ω</w:t>
      </w:r>
      <w:r w:rsidRPr="0064131F">
        <w:t xml:space="preserve"> = 19.77dB/m </w:t>
      </w:r>
      <w:r w:rsidRPr="0064131F">
        <w:rPr>
          <w:vertAlign w:val="subscript"/>
        </w:rPr>
        <w:t xml:space="preserve"> </w:t>
      </w:r>
      <w:r w:rsidRPr="0064131F">
        <w:t xml:space="preserve"> </w:t>
      </w:r>
    </w:p>
    <w:p w14:paraId="4DDF8211" w14:textId="77777777" w:rsidR="007612A2" w:rsidRPr="0064131F" w:rsidRDefault="007612A2" w:rsidP="007612A2">
      <w:pPr>
        <w:pStyle w:val="Equation"/>
        <w:ind w:left="1440"/>
      </w:pPr>
      <w:r w:rsidRPr="0064131F">
        <w:t>Therefore:</w:t>
      </w:r>
    </w:p>
    <w:p w14:paraId="128DAA5C" w14:textId="77777777" w:rsidR="007612A2" w:rsidRPr="0064131F" w:rsidRDefault="007612A2" w:rsidP="007612A2">
      <w:pPr>
        <w:pStyle w:val="Equation"/>
        <w:ind w:left="1440"/>
      </w:pPr>
      <w:r w:rsidRPr="0064131F">
        <w:t xml:space="preserve">P </w:t>
      </w:r>
      <w:r w:rsidRPr="0064131F">
        <w:rPr>
          <w:vertAlign w:val="subscript"/>
        </w:rPr>
        <w:t xml:space="preserve">dBm </w:t>
      </w:r>
      <w:r w:rsidRPr="0064131F">
        <w:t>= (</w:t>
      </w:r>
      <w:proofErr w:type="spellStart"/>
      <w:r w:rsidRPr="0064131F">
        <w:t>kTB</w:t>
      </w:r>
      <w:proofErr w:type="spellEnd"/>
      <w:r w:rsidRPr="0064131F">
        <w:t xml:space="preserve"> + NF) = -134.43 + 1.5 = -132.93 dBm</w:t>
      </w:r>
    </w:p>
    <w:p w14:paraId="5FCD3947" w14:textId="77777777" w:rsidR="007612A2" w:rsidRPr="0064131F" w:rsidRDefault="007612A2" w:rsidP="007612A2">
      <w:pPr>
        <w:pStyle w:val="Equation"/>
        <w:ind w:left="1440"/>
      </w:pPr>
      <w:r w:rsidRPr="0064131F">
        <w:t xml:space="preserve">V </w:t>
      </w:r>
      <w:r w:rsidRPr="0064131F">
        <w:rPr>
          <w:vertAlign w:val="subscript"/>
        </w:rPr>
        <w:t xml:space="preserve">dBµV </w:t>
      </w:r>
      <w:r w:rsidRPr="0064131F">
        <w:t>(for -132.93 dBm) = -132.93 + 107 = -25.93 dBµV</w:t>
      </w:r>
    </w:p>
    <w:p w14:paraId="5F1B38ED" w14:textId="77777777" w:rsidR="007612A2" w:rsidRPr="0064131F" w:rsidRDefault="007612A2" w:rsidP="007612A2">
      <w:pPr>
        <w:pStyle w:val="Equation"/>
        <w:ind w:left="1440"/>
      </w:pPr>
      <w:r w:rsidRPr="0064131F">
        <w:t xml:space="preserve">E </w:t>
      </w:r>
      <w:r w:rsidRPr="0064131F">
        <w:rPr>
          <w:vertAlign w:val="subscript"/>
        </w:rPr>
        <w:t xml:space="preserve">dBµV/m </w:t>
      </w:r>
      <w:r w:rsidRPr="0064131F">
        <w:t xml:space="preserve">= 19.77 + (-25.93 dBµV) = </w:t>
      </w:r>
      <w:r w:rsidRPr="0064131F">
        <w:rPr>
          <w:u w:val="single"/>
        </w:rPr>
        <w:t>-6.16 dBµV/m</w:t>
      </w:r>
    </w:p>
    <w:p w14:paraId="3263B7A9" w14:textId="3C2AA4C4" w:rsidR="007612A2" w:rsidRPr="0064131F" w:rsidRDefault="007612A2" w:rsidP="007612A2">
      <w:pPr>
        <w:pStyle w:val="Equation"/>
        <w:ind w:left="1440"/>
      </w:pPr>
      <w:r w:rsidRPr="0064131F">
        <w:t xml:space="preserve">The ambient level of the enhanced EMI laboratory test chamber, -6.16 dBµV/m, is </w:t>
      </w:r>
      <w:del w:id="433" w:author="USA" w:date="2021-07-08T16:34:00Z">
        <w:r w:rsidRPr="0064131F" w:rsidDel="00193248">
          <w:delText>8.88</w:delText>
        </w:r>
      </w:del>
      <w:ins w:id="434" w:author="USA" w:date="2021-07-08T16:34:00Z">
        <w:r w:rsidR="00193248">
          <w:t>14.87</w:t>
        </w:r>
      </w:ins>
      <w:r w:rsidRPr="0064131F">
        <w:t xml:space="preserve"> dB below the test level, +</w:t>
      </w:r>
      <w:del w:id="435" w:author="USA" w:date="2021-07-08T16:33:00Z">
        <w:r w:rsidRPr="0064131F" w:rsidDel="00451DE8">
          <w:delText>2.72</w:delText>
        </w:r>
      </w:del>
      <w:ins w:id="436" w:author="USA" w:date="2021-07-08T16:33:00Z">
        <w:r w:rsidR="00451DE8">
          <w:t>8.71</w:t>
        </w:r>
      </w:ins>
      <w:r w:rsidRPr="0064131F">
        <w:t xml:space="preserve"> dBµV/m. This </w:t>
      </w:r>
      <w:del w:id="437" w:author="USA" w:date="2021-07-08T16:38:00Z">
        <w:r w:rsidRPr="0064131F" w:rsidDel="002358DD">
          <w:delText xml:space="preserve">does </w:delText>
        </w:r>
      </w:del>
      <w:r w:rsidRPr="0064131F">
        <w:t>meet</w:t>
      </w:r>
      <w:ins w:id="438" w:author="USA" w:date="2021-07-08T16:38:00Z">
        <w:r w:rsidR="002358DD">
          <w:t>s</w:t>
        </w:r>
      </w:ins>
      <w:r w:rsidRPr="0064131F">
        <w:t xml:space="preserve"> the 6 dB CISPR minimum requirement</w:t>
      </w:r>
      <w:ins w:id="439" w:author="USA" w:date="2021-07-08T16:37:00Z">
        <w:r w:rsidR="002358DD">
          <w:t xml:space="preserve"> with a comfortable mar</w:t>
        </w:r>
      </w:ins>
      <w:ins w:id="440" w:author="USA" w:date="2021-07-08T16:38:00Z">
        <w:r w:rsidR="002358DD">
          <w:t>gin</w:t>
        </w:r>
      </w:ins>
      <w:ins w:id="441" w:author="USA" w:date="2021-07-08T16:39:00Z">
        <w:r w:rsidR="00755BCA">
          <w:t xml:space="preserve">, </w:t>
        </w:r>
      </w:ins>
      <w:ins w:id="442" w:author="USA" w:date="2021-07-09T16:25:00Z">
        <w:r w:rsidR="00FD4D5E">
          <w:t>including measurement</w:t>
        </w:r>
      </w:ins>
      <w:ins w:id="443" w:author="USA" w:date="2021-07-08T16:39:00Z">
        <w:r w:rsidR="00BB5DE5">
          <w:t xml:space="preserve"> uncertainty of typically 3 </w:t>
        </w:r>
        <w:proofErr w:type="spellStart"/>
        <w:r w:rsidR="00BB5DE5">
          <w:t>dB</w:t>
        </w:r>
      </w:ins>
      <w:r w:rsidRPr="0064131F">
        <w:t>.</w:t>
      </w:r>
      <w:proofErr w:type="spellEnd"/>
    </w:p>
    <w:p w14:paraId="3689A6E3" w14:textId="524D8674" w:rsidR="007612A2" w:rsidRPr="0064131F" w:rsidRDefault="007612A2" w:rsidP="007612A2">
      <w:pPr>
        <w:pStyle w:val="Heading3"/>
      </w:pPr>
      <w:r w:rsidRPr="0064131F">
        <w:t>3.2.3</w:t>
      </w:r>
      <w:r w:rsidRPr="0064131F">
        <w:tab/>
        <w:t>Conclusion</w:t>
      </w:r>
    </w:p>
    <w:p w14:paraId="59D419CC" w14:textId="6132253C" w:rsidR="007612A2" w:rsidRPr="0064131F" w:rsidRDefault="007612A2" w:rsidP="007612A2">
      <w:pPr>
        <w:rPr>
          <w:b/>
          <w:bCs/>
        </w:rPr>
      </w:pPr>
      <w:r w:rsidRPr="0064131F">
        <w:t>Testing to the level prescribed by Recommendation ITU-R M.1903 by a certified EMI test laboratory may require some enhancements as noted in the example stated above.</w:t>
      </w:r>
    </w:p>
    <w:p w14:paraId="38EE7DF4" w14:textId="6322F704" w:rsidR="007612A2" w:rsidRPr="0064131F" w:rsidDel="001E6EC0" w:rsidRDefault="007612A2" w:rsidP="007612A2">
      <w:pPr>
        <w:pStyle w:val="Heading1"/>
        <w:rPr>
          <w:del w:id="444" w:author="USA" w:date="2021-07-28T14:44:00Z"/>
        </w:rPr>
      </w:pPr>
      <w:del w:id="445" w:author="USA" w:date="2021-07-28T14:44:00Z">
        <w:r w:rsidRPr="0064131F" w:rsidDel="001E6EC0">
          <w:lastRenderedPageBreak/>
          <w:delText>4</w:delText>
        </w:r>
        <w:r w:rsidRPr="0064131F" w:rsidDel="001E6EC0">
          <w:tab/>
          <w:delText>Interference protection criteria for marine MF and HF global maritime distress and safety system receivers from unintended radiation sources</w:delText>
        </w:r>
        <w:r w:rsidRPr="0064131F" w:rsidDel="001E6EC0">
          <w:tab/>
        </w:r>
      </w:del>
    </w:p>
    <w:p w14:paraId="3062C120" w14:textId="62DDCB3D" w:rsidR="007612A2" w:rsidRPr="0064131F" w:rsidDel="001E6EC0" w:rsidRDefault="007612A2" w:rsidP="007612A2">
      <w:pPr>
        <w:rPr>
          <w:del w:id="446" w:author="USA" w:date="2021-07-28T14:44:00Z"/>
        </w:rPr>
      </w:pPr>
      <w:del w:id="447" w:author="USA" w:date="2021-07-28T14:44:00Z">
        <w:r w:rsidRPr="0064131F" w:rsidDel="001E6EC0">
          <w:tab/>
          <w:delText>New section to be added here…</w:delText>
        </w:r>
      </w:del>
    </w:p>
    <w:p w14:paraId="5797A70A" w14:textId="3DE3698B" w:rsidR="007612A2" w:rsidRPr="0064131F" w:rsidRDefault="007612A2" w:rsidP="007612A2">
      <w:pPr>
        <w:pStyle w:val="Heading1"/>
      </w:pPr>
      <w:del w:id="448" w:author="USA" w:date="2021-07-28T14:44:00Z">
        <w:r w:rsidRPr="0064131F" w:rsidDel="00DD44A9">
          <w:delText>5</w:delText>
        </w:r>
      </w:del>
      <w:ins w:id="449" w:author="USA" w:date="2021-07-28T14:44:00Z">
        <w:r w:rsidR="00DD44A9">
          <w:t>4</w:t>
        </w:r>
      </w:ins>
      <w:r w:rsidRPr="0064131F">
        <w:tab/>
        <w:t>Summary of Results</w:t>
      </w:r>
    </w:p>
    <w:p w14:paraId="6FF0103C" w14:textId="77777777" w:rsidR="007612A2" w:rsidRPr="0064131F" w:rsidRDefault="007612A2" w:rsidP="007612A2">
      <w:r w:rsidRPr="0064131F">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67ABB353" w14:textId="07D0CD05" w:rsidR="007612A2" w:rsidRPr="0064131F" w:rsidRDefault="007612A2" w:rsidP="007612A2">
      <w:pPr>
        <w:pStyle w:val="Heading2"/>
      </w:pPr>
      <w:del w:id="450" w:author="USA" w:date="2021-07-28T14:44:00Z">
        <w:r w:rsidRPr="0064131F" w:rsidDel="00DD44A9">
          <w:delText>5.1</w:delText>
        </w:r>
      </w:del>
      <w:ins w:id="451" w:author="USA" w:date="2021-07-28T14:44:00Z">
        <w:r w:rsidR="00DD44A9">
          <w:t>4.1</w:t>
        </w:r>
      </w:ins>
      <w:r w:rsidRPr="0064131F">
        <w:tab/>
        <w:t xml:space="preserve">Important Precautions for avoiding interference when using </w:t>
      </w:r>
      <w:r w:rsidR="00BA6C38" w:rsidRPr="0064131F">
        <w:t>light emitting diode</w:t>
      </w:r>
      <w:r w:rsidRPr="0064131F">
        <w:t xml:space="preserve"> lamps</w:t>
      </w:r>
    </w:p>
    <w:p w14:paraId="410B55C9" w14:textId="77777777" w:rsidR="007612A2" w:rsidRPr="0064131F" w:rsidRDefault="007612A2" w:rsidP="007612A2">
      <w:r w:rsidRPr="0064131F">
        <w:t>If LED lamps are used, ensure they are proven to meet CISPR 25 Class 5 radiated emissions limits in the marine radio communications and radio-navigation frequency bands, measured at 1 meter from the LED lamps:</w:t>
      </w:r>
    </w:p>
    <w:p w14:paraId="6AE6E9AB" w14:textId="77777777" w:rsidR="007612A2" w:rsidRPr="0064131F" w:rsidRDefault="007612A2" w:rsidP="007612A2">
      <w:pPr>
        <w:pStyle w:val="enumlev1"/>
      </w:pPr>
      <w:r w:rsidRPr="0064131F">
        <w:t>–</w:t>
      </w:r>
      <w:r w:rsidRPr="0064131F">
        <w:tab/>
        <w:t xml:space="preserve">HF Marine Band (RR Appendix </w:t>
      </w:r>
      <w:r w:rsidRPr="0064131F">
        <w:rPr>
          <w:b/>
          <w:bCs/>
        </w:rPr>
        <w:t>17</w:t>
      </w:r>
      <w:r w:rsidRPr="0064131F">
        <w:t>) 2-30 MHz: 20 dB(µV/m) average</w:t>
      </w:r>
    </w:p>
    <w:p w14:paraId="379F234F" w14:textId="77777777" w:rsidR="007612A2" w:rsidRPr="0064131F" w:rsidRDefault="007612A2" w:rsidP="007612A2">
      <w:pPr>
        <w:pStyle w:val="enumlev1"/>
      </w:pPr>
      <w:r w:rsidRPr="0064131F">
        <w:t>–</w:t>
      </w:r>
      <w:r w:rsidRPr="0064131F">
        <w:tab/>
        <w:t xml:space="preserve">VHF Marine Band (RR Appendix </w:t>
      </w:r>
      <w:r w:rsidRPr="0064131F">
        <w:rPr>
          <w:b/>
          <w:bCs/>
        </w:rPr>
        <w:t>18</w:t>
      </w:r>
      <w:r w:rsidRPr="0064131F">
        <w:t>) 156-162 MHz: 15 dB(µV/m) average</w:t>
      </w:r>
    </w:p>
    <w:p w14:paraId="6F1A4D9C" w14:textId="77777777" w:rsidR="007612A2" w:rsidRPr="0064131F" w:rsidRDefault="007612A2" w:rsidP="007612A2">
      <w:pPr>
        <w:pStyle w:val="enumlev1"/>
      </w:pPr>
      <w:r w:rsidRPr="0064131F">
        <w:t>–</w:t>
      </w:r>
      <w:r w:rsidRPr="0064131F">
        <w:tab/>
        <w:t>GNSS L1 Marine Band (1 559-1 610 MHz): 10 dB(µV/m) average</w:t>
      </w:r>
    </w:p>
    <w:p w14:paraId="5F20578D" w14:textId="3C080D32" w:rsidR="007612A2" w:rsidRPr="0064131F" w:rsidRDefault="007612A2" w:rsidP="007612A2">
      <w:pPr>
        <w:pStyle w:val="Heading2"/>
      </w:pPr>
      <w:del w:id="452" w:author="USA" w:date="2021-07-28T14:44:00Z">
        <w:r w:rsidRPr="0064131F" w:rsidDel="00DD44A9">
          <w:delText>5.2</w:delText>
        </w:r>
      </w:del>
      <w:ins w:id="453" w:author="USA" w:date="2021-07-28T14:44:00Z">
        <w:r w:rsidR="00DD44A9">
          <w:t>4.2</w:t>
        </w:r>
      </w:ins>
      <w:r w:rsidRPr="0064131F">
        <w:tab/>
        <w:t xml:space="preserve">Separate </w:t>
      </w:r>
      <w:r w:rsidR="00BA6C38" w:rsidRPr="0064131F">
        <w:t>light emitting diode</w:t>
      </w:r>
      <w:r w:rsidRPr="0064131F">
        <w:t xml:space="preserve"> lamps from sensitive antennas</w:t>
      </w:r>
    </w:p>
    <w:p w14:paraId="76CB9C0E" w14:textId="77777777" w:rsidR="007612A2" w:rsidRPr="0064131F" w:rsidRDefault="007612A2" w:rsidP="007612A2">
      <w:r w:rsidRPr="0064131F">
        <w:t>To mitigate EMI from LED lamps, separate the LED lamps as far as possible from VHF marine band antennas, with a minimum distance of 1 meter wherever possible.</w:t>
      </w:r>
    </w:p>
    <w:p w14:paraId="7C2EAB23" w14:textId="6EFF4D19" w:rsidR="007612A2" w:rsidRPr="0064131F" w:rsidRDefault="007612A2" w:rsidP="007612A2">
      <w:pPr>
        <w:pStyle w:val="Heading2"/>
      </w:pPr>
      <w:del w:id="454" w:author="USA" w:date="2021-08-09T16:37:00Z">
        <w:r w:rsidRPr="0064131F" w:rsidDel="00602B8E">
          <w:delText>5.3</w:delText>
        </w:r>
      </w:del>
      <w:ins w:id="455" w:author="USA" w:date="2021-08-09T16:37:00Z">
        <w:r w:rsidR="00602B8E">
          <w:t>4.3</w:t>
        </w:r>
      </w:ins>
      <w:r w:rsidRPr="0064131F">
        <w:tab/>
        <w:t>Use vertical separation wherever possible</w:t>
      </w:r>
    </w:p>
    <w:p w14:paraId="256846D7" w14:textId="77777777" w:rsidR="007612A2" w:rsidRPr="0064131F" w:rsidRDefault="007612A2" w:rsidP="007612A2">
      <w:r w:rsidRPr="0064131F">
        <w:t xml:space="preserve">If possible, separate the LED lamps from the sensitive antennas in the vertical direction, either over or under each other, </w:t>
      </w:r>
      <w:proofErr w:type="gramStart"/>
      <w:r w:rsidRPr="0064131F">
        <w:t>in order to</w:t>
      </w:r>
      <w:proofErr w:type="gramEnd"/>
      <w:r w:rsidRPr="0064131F">
        <w:t xml:space="preserve"> minimize the coupling between them. Refer to the antenna patterns on Figure 1 for +/- 90 degrees elevation angle.</w:t>
      </w:r>
    </w:p>
    <w:p w14:paraId="2C7279F4" w14:textId="77AA537D" w:rsidR="007612A2" w:rsidRPr="0064131F" w:rsidRDefault="007612A2" w:rsidP="007612A2">
      <w:pPr>
        <w:pStyle w:val="Heading2"/>
      </w:pPr>
      <w:del w:id="456" w:author="USA" w:date="2021-07-28T14:44:00Z">
        <w:r w:rsidRPr="0064131F" w:rsidDel="00DD44A9">
          <w:delText>5.4</w:delText>
        </w:r>
      </w:del>
      <w:ins w:id="457" w:author="USA" w:date="2021-08-09T16:37:00Z">
        <w:r w:rsidR="0037330A">
          <w:t>4.4</w:t>
        </w:r>
      </w:ins>
      <w:r w:rsidRPr="0064131F">
        <w:tab/>
        <w:t>Testing for interference following installation</w:t>
      </w:r>
      <w:r w:rsidRPr="0064131F">
        <w:rPr>
          <w:rStyle w:val="FootnoteReference"/>
        </w:rPr>
        <w:footnoteReference w:id="14"/>
      </w:r>
    </w:p>
    <w:p w14:paraId="3EBD42EF" w14:textId="77777777" w:rsidR="007612A2" w:rsidRPr="0064131F" w:rsidRDefault="007612A2" w:rsidP="007612A2">
      <w:pPr>
        <w:pStyle w:val="Headingb"/>
      </w:pPr>
      <w:r w:rsidRPr="0064131F">
        <w:t>Test the VHF marine radio for interference</w:t>
      </w:r>
    </w:p>
    <w:p w14:paraId="7DBD94A0" w14:textId="154C363B" w:rsidR="007612A2" w:rsidRPr="0064131F" w:rsidRDefault="007612A2" w:rsidP="007612A2">
      <w:r w:rsidRPr="0064131F">
        <w:t xml:space="preserve">To simply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6CFBBB1A" w14:textId="1300B08F" w:rsidR="007612A2" w:rsidRPr="0064131F" w:rsidDel="00076B2D" w:rsidRDefault="007612A2" w:rsidP="007612A2">
      <w:pPr>
        <w:rPr>
          <w:del w:id="458" w:author="USA" w:date="2021-08-09T17:43:00Z"/>
        </w:rPr>
      </w:pPr>
      <w:del w:id="459" w:author="USA" w:date="2021-08-09T17:43:00Z">
        <w:r w:rsidRPr="0064131F" w:rsidDel="00076B2D">
          <w:delText>As an alternative to tuning to a weak continually broadcasting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delText>
        </w:r>
      </w:del>
    </w:p>
    <w:p w14:paraId="1045D3C0" w14:textId="390A3E03" w:rsidR="007612A2" w:rsidRPr="0064131F" w:rsidDel="00076B2D" w:rsidRDefault="007612A2" w:rsidP="007612A2">
      <w:pPr>
        <w:rPr>
          <w:del w:id="460" w:author="USA" w:date="2021-08-09T17:43:00Z"/>
        </w:rPr>
      </w:pPr>
      <w:del w:id="461" w:author="USA" w:date="2021-08-09T17:43:00Z">
        <w:r w:rsidRPr="0064131F" w:rsidDel="00076B2D">
          <w:delText xml:space="preserve">The advantage of the weak continuously broadcasting radio test is that it is simple and quick, and can be performed on radios having adaptive or coherent squelch. The advantage of the squelch test </w:delText>
        </w:r>
        <w:r w:rsidRPr="0064131F" w:rsidDel="00076B2D">
          <w:lastRenderedPageBreak/>
          <w:delText>is that it is a more accurate test and can more readily detect lower levels of interference. Note that neither of these tests will ensure that all unintentional interference is reliability detected. A spectrum analyser is the most positive instrument for detecting such interference.</w:delText>
        </w:r>
      </w:del>
    </w:p>
    <w:p w14:paraId="61D9379A" w14:textId="5A31D9F1" w:rsidR="007612A2" w:rsidRPr="0064131F" w:rsidRDefault="007612A2" w:rsidP="007D3B15">
      <w:pPr>
        <w:pStyle w:val="Headingb"/>
      </w:pPr>
      <w:r w:rsidRPr="0064131F">
        <w:t xml:space="preserve">Alternative method using </w:t>
      </w:r>
      <w:r w:rsidR="00BA6C38" w:rsidRPr="0064131F">
        <w:t xml:space="preserve">received signal strength indication </w:t>
      </w:r>
      <w:r w:rsidRPr="0064131F">
        <w:t>to test the VHF marine radio for interference</w:t>
      </w:r>
    </w:p>
    <w:p w14:paraId="6536FA64" w14:textId="3C3FF478" w:rsidR="007612A2" w:rsidRPr="0064131F" w:rsidRDefault="007612A2" w:rsidP="007612A2">
      <w:r w:rsidRPr="0064131F">
        <w:t>Marine radios typically use received signal strength indication</w:t>
      </w:r>
      <w:r w:rsidR="00BA6C38" w:rsidRPr="0064131F">
        <w:t xml:space="preserve"> (RSSI</w:t>
      </w:r>
      <w:r w:rsidRPr="0064131F">
        <w:t>) displays to indicate the strength of a received signal on the radiocommunications channel. The RSSI level is usually displayed in a bar graph.</w:t>
      </w:r>
    </w:p>
    <w:p w14:paraId="0930BA4E" w14:textId="77777777" w:rsidR="007612A2" w:rsidRPr="0064131F" w:rsidRDefault="007612A2" w:rsidP="007612A2">
      <w:r w:rsidRPr="0064131F">
        <w:t xml:space="preserve">When a marine radio is tuned to a communications channel that displays an RSSI level but has no discernible output signal, the RSSI level may be an indication of RF interference. To confirm this, the user may lower the </w:t>
      </w:r>
      <w:r w:rsidRPr="0064131F">
        <w:rPr>
          <w:u w:val="single"/>
        </w:rPr>
        <w:t>squelch control</w:t>
      </w:r>
      <w:r w:rsidRPr="0064131F">
        <w:t xml:space="preserve"> to its minimum setting to determine whether the displayed RSSI level is due to a weak communication signal. This test should be performed on a channel in which there is currently no radio traffic, i.e., a channel that is “quiet” at the time of the test. This condition may occur at night when navigation lights are switched ON. LED lights are a common source of radio interference, and if they are the suspected source of interference, they </w:t>
      </w:r>
      <w:proofErr w:type="gramStart"/>
      <w:r w:rsidRPr="0064131F">
        <w:t>should be momentarily be</w:t>
      </w:r>
      <w:proofErr w:type="gramEnd"/>
      <w:r w:rsidRPr="0064131F">
        <w:t xml:space="preserve"> switched OFF to determine whether the interference ceases. </w:t>
      </w:r>
    </w:p>
    <w:p w14:paraId="2D67EBFF" w14:textId="77777777" w:rsidR="007612A2" w:rsidRPr="0064131F" w:rsidRDefault="007612A2" w:rsidP="007612A2">
      <w:pPr>
        <w:pStyle w:val="Headingb"/>
      </w:pPr>
      <w:r w:rsidRPr="0064131F">
        <w:t>Test the automatic identification system for interference</w:t>
      </w:r>
    </w:p>
    <w:p w14:paraId="06D56F2E" w14:textId="04992B16" w:rsidR="007612A2" w:rsidRPr="0064131F" w:rsidRDefault="007612A2" w:rsidP="007612A2">
      <w:pPr>
        <w:rPr>
          <w:b/>
        </w:rPr>
      </w:pPr>
      <w:r w:rsidRPr="0064131F">
        <w:t>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w:t>
      </w:r>
    </w:p>
    <w:p w14:paraId="4516ED82" w14:textId="77777777" w:rsidR="007612A2" w:rsidRPr="0064131F" w:rsidRDefault="007612A2" w:rsidP="007612A2">
      <w:pPr>
        <w:pStyle w:val="Headingb"/>
      </w:pPr>
      <w:r w:rsidRPr="0064131F">
        <w:t>Test the global navigation satellite system for interference</w:t>
      </w:r>
    </w:p>
    <w:p w14:paraId="1BA27E1A" w14:textId="77777777" w:rsidR="007612A2" w:rsidRPr="0064131F" w:rsidRDefault="007612A2" w:rsidP="007612A2">
      <w:pPr>
        <w:rPr>
          <w:b/>
        </w:rPr>
      </w:pPr>
      <w:r w:rsidRPr="0064131F">
        <w:t>Turn off the LED lamps and note the indicated GNSS S/N values on the various satellites. Turn on the LED lamps, wait ten minutes and then observe whether the GNSS S/N values on the satellites have degraded significantly.</w:t>
      </w:r>
    </w:p>
    <w:p w14:paraId="43CC782C" w14:textId="77777777" w:rsidR="007612A2" w:rsidRPr="0064131F" w:rsidRDefault="007612A2" w:rsidP="007612A2">
      <w:pPr>
        <w:pStyle w:val="Reasons"/>
      </w:pPr>
    </w:p>
    <w:p w14:paraId="162B09D4" w14:textId="2BA2C21F" w:rsidR="007D42DF" w:rsidRDefault="007D42DF">
      <w:pPr>
        <w:tabs>
          <w:tab w:val="clear" w:pos="1134"/>
          <w:tab w:val="clear" w:pos="1871"/>
          <w:tab w:val="clear" w:pos="2268"/>
        </w:tabs>
        <w:overflowPunct/>
        <w:autoSpaceDE/>
        <w:autoSpaceDN/>
        <w:adjustRightInd/>
        <w:spacing w:before="0"/>
        <w:textAlignment w:val="auto"/>
        <w:rPr>
          <w:ins w:id="462" w:author="USA" w:date="2021-07-09T15:37:00Z"/>
          <w:lang w:eastAsia="zh-CN"/>
        </w:rPr>
      </w:pPr>
      <w:ins w:id="463" w:author="USA" w:date="2021-07-09T15:37:00Z">
        <w:r>
          <w:rPr>
            <w:lang w:eastAsia="zh-CN"/>
          </w:rPr>
          <w:br w:type="page"/>
        </w:r>
      </w:ins>
    </w:p>
    <w:p w14:paraId="640F21A8" w14:textId="0079D73E" w:rsidR="007D42DF" w:rsidRPr="007D42DF" w:rsidRDefault="007D42DF">
      <w:pPr>
        <w:shd w:val="clear" w:color="auto" w:fill="FFFFFF"/>
        <w:ind w:left="720"/>
        <w:jc w:val="center"/>
        <w:rPr>
          <w:ins w:id="464" w:author="USA" w:date="2021-07-09T15:39:00Z"/>
          <w:b/>
          <w:bCs/>
          <w:color w:val="000000"/>
          <w:sz w:val="28"/>
          <w:szCs w:val="28"/>
          <w:bdr w:val="none" w:sz="0" w:space="0" w:color="auto" w:frame="1"/>
          <w:rPrChange w:id="465" w:author="USA" w:date="2021-07-09T15:39:00Z">
            <w:rPr>
              <w:ins w:id="466" w:author="USA" w:date="2021-07-09T15:39:00Z"/>
              <w:b/>
              <w:bCs/>
              <w:color w:val="000000"/>
              <w:szCs w:val="24"/>
              <w:bdr w:val="none" w:sz="0" w:space="0" w:color="auto" w:frame="1"/>
            </w:rPr>
          </w:rPrChange>
        </w:rPr>
        <w:pPrChange w:id="467" w:author="USA" w:date="2021-07-09T15:39:00Z">
          <w:pPr>
            <w:shd w:val="clear" w:color="auto" w:fill="FFFFFF"/>
            <w:ind w:left="720"/>
          </w:pPr>
        </w:pPrChange>
      </w:pPr>
      <w:ins w:id="468" w:author="USA" w:date="2021-07-09T15:39:00Z">
        <w:r>
          <w:rPr>
            <w:b/>
            <w:bCs/>
            <w:color w:val="000000"/>
            <w:sz w:val="28"/>
            <w:szCs w:val="28"/>
            <w:bdr w:val="none" w:sz="0" w:space="0" w:color="auto" w:frame="1"/>
          </w:rPr>
          <w:lastRenderedPageBreak/>
          <w:t>ANNEX 1</w:t>
        </w:r>
      </w:ins>
    </w:p>
    <w:p w14:paraId="2380ACA8" w14:textId="77777777" w:rsidR="005E0780" w:rsidRDefault="005E0780" w:rsidP="007D42DF">
      <w:pPr>
        <w:shd w:val="clear" w:color="auto" w:fill="FFFFFF"/>
        <w:ind w:left="720"/>
        <w:jc w:val="center"/>
        <w:rPr>
          <w:ins w:id="469" w:author="USA" w:date="2021-07-09T15:52:00Z"/>
          <w:b/>
          <w:bCs/>
          <w:color w:val="000000"/>
          <w:szCs w:val="24"/>
          <w:bdr w:val="none" w:sz="0" w:space="0" w:color="auto" w:frame="1"/>
        </w:rPr>
      </w:pPr>
    </w:p>
    <w:p w14:paraId="6EFEEA9B" w14:textId="661CD1C2" w:rsidR="007D42DF" w:rsidRDefault="007D42DF">
      <w:pPr>
        <w:shd w:val="clear" w:color="auto" w:fill="FFFFFF"/>
        <w:ind w:left="720"/>
        <w:jc w:val="center"/>
        <w:rPr>
          <w:ins w:id="470" w:author="USA" w:date="2021-07-09T15:38:00Z"/>
          <w:b/>
          <w:bCs/>
          <w:color w:val="000000"/>
          <w:szCs w:val="24"/>
          <w:bdr w:val="none" w:sz="0" w:space="0" w:color="auto" w:frame="1"/>
        </w:rPr>
        <w:pPrChange w:id="471" w:author="USA" w:date="2021-07-09T15:39:00Z">
          <w:pPr>
            <w:shd w:val="clear" w:color="auto" w:fill="FFFFFF"/>
            <w:ind w:left="720"/>
          </w:pPr>
        </w:pPrChange>
      </w:pPr>
      <w:ins w:id="472" w:author="USA" w:date="2021-07-09T15:38:00Z">
        <w:r w:rsidRPr="00CB4482">
          <w:rPr>
            <w:b/>
            <w:bCs/>
            <w:color w:val="000000"/>
            <w:szCs w:val="24"/>
            <w:bdr w:val="none" w:sz="0" w:space="0" w:color="auto" w:frame="1"/>
          </w:rPr>
          <w:t>Protection criteria for the VHF Data Exchange System (VDES)</w:t>
        </w:r>
      </w:ins>
      <w:ins w:id="473" w:author="USA" w:date="2021-07-28T14:51:00Z">
        <w:r w:rsidR="009B5E56">
          <w:rPr>
            <w:rStyle w:val="FootnoteReference"/>
            <w:b/>
            <w:bCs/>
            <w:color w:val="000000"/>
            <w:szCs w:val="24"/>
            <w:bdr w:val="none" w:sz="0" w:space="0" w:color="auto" w:frame="1"/>
          </w:rPr>
          <w:footnoteReference w:id="15"/>
        </w:r>
      </w:ins>
    </w:p>
    <w:p w14:paraId="447B2894" w14:textId="77777777" w:rsidR="007D42DF" w:rsidRPr="00CB4482" w:rsidRDefault="007D42DF" w:rsidP="007D42DF">
      <w:pPr>
        <w:shd w:val="clear" w:color="auto" w:fill="FFFFFF"/>
        <w:ind w:left="720"/>
        <w:rPr>
          <w:ins w:id="499" w:author="USA" w:date="2021-07-09T15:38:00Z"/>
          <w:color w:val="000000"/>
          <w:szCs w:val="24"/>
          <w:bdr w:val="none" w:sz="0" w:space="0" w:color="auto" w:frame="1"/>
        </w:rPr>
      </w:pPr>
    </w:p>
    <w:p w14:paraId="43D0A1BD" w14:textId="77777777" w:rsidR="007D42DF" w:rsidRPr="00E536CF" w:rsidRDefault="007D42DF" w:rsidP="007D42DF">
      <w:pPr>
        <w:pStyle w:val="ListParagraph"/>
        <w:numPr>
          <w:ilvl w:val="0"/>
          <w:numId w:val="1"/>
        </w:numPr>
        <w:shd w:val="clear" w:color="auto" w:fill="FFFFFF"/>
        <w:spacing w:after="240" w:line="240" w:lineRule="auto"/>
        <w:textAlignment w:val="baseline"/>
        <w:rPr>
          <w:ins w:id="500" w:author="USA" w:date="2021-07-09T15:38:00Z"/>
          <w:rFonts w:ascii="Times New Roman" w:eastAsia="Times New Roman" w:hAnsi="Times New Roman" w:cs="Times New Roman"/>
          <w:color w:val="000000"/>
          <w:sz w:val="24"/>
          <w:szCs w:val="24"/>
          <w:bdr w:val="none" w:sz="0" w:space="0" w:color="auto" w:frame="1"/>
          <w:lang w:val="en-GB"/>
        </w:rPr>
      </w:pPr>
      <w:ins w:id="501" w:author="USA" w:date="2021-07-09T15:38:00Z">
        <w:r w:rsidRPr="00E536CF">
          <w:rPr>
            <w:rFonts w:ascii="Times New Roman" w:eastAsia="Times New Roman" w:hAnsi="Times New Roman" w:cs="Times New Roman"/>
            <w:b/>
            <w:bCs/>
            <w:color w:val="000000"/>
            <w:sz w:val="24"/>
            <w:szCs w:val="24"/>
            <w:bdr w:val="none" w:sz="0" w:space="0" w:color="auto" w:frame="1"/>
            <w:lang w:val="en-GB"/>
          </w:rPr>
          <w:t>VDES satellite system characteristics</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35D99FAF" w14:textId="0C0CCE4D" w:rsidR="007D42DF" w:rsidRDefault="00591B42" w:rsidP="007D42DF">
      <w:pPr>
        <w:shd w:val="clear" w:color="auto" w:fill="FFFFFF"/>
        <w:rPr>
          <w:ins w:id="502" w:author="USA" w:date="2021-07-09T15:38:00Z"/>
          <w:color w:val="000000"/>
          <w:szCs w:val="24"/>
          <w:bdr w:val="none" w:sz="0" w:space="0" w:color="auto" w:frame="1"/>
        </w:rPr>
      </w:pPr>
      <w:ins w:id="503" w:author="USA" w:date="2021-09-23T11:16:00Z">
        <w:r w:rsidRPr="00EB4C03">
          <w:rPr>
            <w:color w:val="000000"/>
            <w:szCs w:val="24"/>
            <w:bdr w:val="none" w:sz="0" w:space="0" w:color="auto" w:frame="1"/>
          </w:rPr>
          <w:t>Interference p</w:t>
        </w:r>
      </w:ins>
      <w:ins w:id="504" w:author="USA" w:date="2021-07-09T15:38:00Z">
        <w:r w:rsidR="007D42DF" w:rsidRPr="00EB4C03">
          <w:rPr>
            <w:color w:val="000000"/>
            <w:szCs w:val="24"/>
            <w:bdr w:val="none" w:sz="0" w:space="0" w:color="auto" w:frame="1"/>
          </w:rPr>
          <w:t xml:space="preserve">rotection </w:t>
        </w:r>
      </w:ins>
      <w:ins w:id="505" w:author="USA" w:date="2021-09-23T11:16:00Z">
        <w:r w:rsidRPr="00EB4C03">
          <w:rPr>
            <w:color w:val="000000"/>
            <w:szCs w:val="24"/>
            <w:bdr w:val="none" w:sz="0" w:space="0" w:color="auto" w:frame="1"/>
          </w:rPr>
          <w:t>threshold</w:t>
        </w:r>
      </w:ins>
      <w:ins w:id="506" w:author="USA" w:date="2021-07-09T15:38:00Z">
        <w:r w:rsidR="007D42DF" w:rsidRPr="00EB4C03">
          <w:rPr>
            <w:color w:val="000000"/>
            <w:szCs w:val="24"/>
            <w:bdr w:val="none" w:sz="0" w:space="0" w:color="auto" w:frame="1"/>
          </w:rPr>
          <w:t xml:space="preserve"> </w:t>
        </w:r>
        <w:r w:rsidR="007D42DF" w:rsidRPr="00CE47F1">
          <w:rPr>
            <w:color w:val="000000"/>
            <w:szCs w:val="24"/>
            <w:bdr w:val="none" w:sz="0" w:space="0" w:color="auto" w:frame="1"/>
          </w:rPr>
          <w:t xml:space="preserve">for </w:t>
        </w:r>
      </w:ins>
      <w:ins w:id="507" w:author="USA" w:date="2021-07-28T14:49:00Z">
        <w:r w:rsidR="00B92520">
          <w:rPr>
            <w:color w:val="000000"/>
            <w:szCs w:val="24"/>
            <w:bdr w:val="none" w:sz="0" w:space="0" w:color="auto" w:frame="1"/>
          </w:rPr>
          <w:t xml:space="preserve">the </w:t>
        </w:r>
      </w:ins>
      <w:ins w:id="508" w:author="USA" w:date="2021-07-09T15:38:00Z">
        <w:r w:rsidR="007D42DF">
          <w:rPr>
            <w:color w:val="000000"/>
            <w:szCs w:val="24"/>
            <w:bdr w:val="none" w:sz="0" w:space="0" w:color="auto" w:frame="1"/>
          </w:rPr>
          <w:t xml:space="preserve">VDES satellite system </w:t>
        </w:r>
      </w:ins>
      <w:ins w:id="509" w:author="USA" w:date="2021-09-23T11:17:00Z">
        <w:r w:rsidR="003F00D4">
          <w:rPr>
            <w:color w:val="000000"/>
            <w:szCs w:val="24"/>
            <w:bdr w:val="none" w:sz="0" w:space="0" w:color="auto" w:frame="1"/>
          </w:rPr>
          <w:t xml:space="preserve">is based on the technical </w:t>
        </w:r>
      </w:ins>
      <w:ins w:id="510" w:author="USA" w:date="2021-07-09T15:38:00Z">
        <w:r w:rsidR="007D42DF">
          <w:rPr>
            <w:color w:val="000000"/>
            <w:szCs w:val="24"/>
            <w:bdr w:val="none" w:sz="0" w:space="0" w:color="auto" w:frame="1"/>
          </w:rPr>
          <w:t xml:space="preserve">characteristics </w:t>
        </w:r>
        <w:r w:rsidR="007D42DF" w:rsidRPr="00CE47F1">
          <w:rPr>
            <w:color w:val="000000"/>
            <w:szCs w:val="24"/>
            <w:bdr w:val="none" w:sz="0" w:space="0" w:color="auto" w:frame="1"/>
          </w:rPr>
          <w:t>described in Rec. ITU-R M.2092</w:t>
        </w:r>
      </w:ins>
      <w:ins w:id="511" w:author="USA" w:date="2021-09-23T11:19:00Z">
        <w:r w:rsidR="00C2056F">
          <w:rPr>
            <w:color w:val="000000"/>
            <w:szCs w:val="24"/>
            <w:bdr w:val="none" w:sz="0" w:space="0" w:color="auto" w:frame="1"/>
          </w:rPr>
          <w:t xml:space="preserve"> as follows</w:t>
        </w:r>
      </w:ins>
      <w:ins w:id="512" w:author="USA" w:date="2021-07-09T15:38:00Z">
        <w:r w:rsidR="007D42DF" w:rsidRPr="00CE47F1">
          <w:rPr>
            <w:color w:val="000000"/>
            <w:szCs w:val="24"/>
            <w:bdr w:val="none" w:sz="0" w:space="0" w:color="auto" w:frame="1"/>
          </w:rPr>
          <w:t>.  Th</w:t>
        </w:r>
        <w:r w:rsidR="007D42DF">
          <w:rPr>
            <w:color w:val="000000"/>
            <w:szCs w:val="24"/>
            <w:bdr w:val="none" w:sz="0" w:space="0" w:color="auto" w:frame="1"/>
          </w:rPr>
          <w:t>e</w:t>
        </w:r>
        <w:r w:rsidR="007D42DF" w:rsidRPr="00CE47F1">
          <w:rPr>
            <w:color w:val="000000"/>
            <w:szCs w:val="24"/>
            <w:bdr w:val="none" w:sz="0" w:space="0" w:color="auto" w:frame="1"/>
          </w:rPr>
          <w:t xml:space="preserve"> maximum satellite </w:t>
        </w:r>
        <w:proofErr w:type="spellStart"/>
        <w:r w:rsidR="007D42DF" w:rsidRPr="00CE47F1">
          <w:rPr>
            <w:color w:val="000000"/>
            <w:szCs w:val="24"/>
            <w:bdr w:val="none" w:sz="0" w:space="0" w:color="auto" w:frame="1"/>
          </w:rPr>
          <w:t>e.i.r.p</w:t>
        </w:r>
        <w:proofErr w:type="spellEnd"/>
        <w:r w:rsidR="007D42DF" w:rsidRPr="00CE47F1">
          <w:rPr>
            <w:color w:val="000000"/>
            <w:szCs w:val="24"/>
            <w:bdr w:val="none" w:sz="0" w:space="0" w:color="auto" w:frame="1"/>
          </w:rPr>
          <w:t xml:space="preserve"> as a function of elevation angle PFD on ground at 0º elevation (S) is -149 dBW/m</w:t>
        </w:r>
        <w:r w:rsidR="007D42DF" w:rsidRPr="00CE47F1">
          <w:rPr>
            <w:color w:val="000000"/>
            <w:szCs w:val="24"/>
            <w:bdr w:val="none" w:sz="0" w:space="0" w:color="auto" w:frame="1"/>
            <w:vertAlign w:val="superscript"/>
          </w:rPr>
          <w:t>2</w:t>
        </w:r>
        <w:r w:rsidR="007D42DF" w:rsidRPr="00CE47F1">
          <w:rPr>
            <w:color w:val="000000"/>
            <w:szCs w:val="24"/>
            <w:bdr w:val="none" w:sz="0" w:space="0" w:color="auto" w:frame="1"/>
          </w:rPr>
          <w:t>/4 kHz. </w:t>
        </w:r>
        <w:r w:rsidR="007D42DF">
          <w:rPr>
            <w:color w:val="000000"/>
            <w:szCs w:val="24"/>
            <w:bdr w:val="none" w:sz="0" w:space="0" w:color="auto" w:frame="1"/>
          </w:rPr>
          <w:t>Note that this is a maximum value</w:t>
        </w:r>
        <w:r w:rsidR="007D42DF" w:rsidRPr="00CE47F1">
          <w:rPr>
            <w:color w:val="000000"/>
            <w:szCs w:val="24"/>
            <w:bdr w:val="none" w:sz="0" w:space="0" w:color="auto" w:frame="1"/>
          </w:rPr>
          <w:t> </w:t>
        </w:r>
        <w:r w:rsidR="007D42DF">
          <w:rPr>
            <w:color w:val="000000"/>
            <w:szCs w:val="24"/>
            <w:bdr w:val="none" w:sz="0" w:space="0" w:color="auto" w:frame="1"/>
          </w:rPr>
          <w:t xml:space="preserve">and that the actual value based on the VDES satellite’s antenna pattern (8 dB circularly polarized Yagi antenna) is 3.4 dB lower as shown in Table 1 below. Thus, the protection criteria should be based on </w:t>
        </w:r>
        <w:r w:rsidR="007D42DF" w:rsidRPr="00CE47F1">
          <w:rPr>
            <w:color w:val="000000"/>
            <w:szCs w:val="24"/>
            <w:bdr w:val="none" w:sz="0" w:space="0" w:color="auto" w:frame="1"/>
          </w:rPr>
          <w:t>-1</w:t>
        </w:r>
        <w:r w:rsidR="007D42DF">
          <w:rPr>
            <w:color w:val="000000"/>
            <w:szCs w:val="24"/>
            <w:bdr w:val="none" w:sz="0" w:space="0" w:color="auto" w:frame="1"/>
          </w:rPr>
          <w:t>52.4</w:t>
        </w:r>
        <w:r w:rsidR="007D42DF" w:rsidRPr="00CE47F1">
          <w:rPr>
            <w:color w:val="000000"/>
            <w:szCs w:val="24"/>
            <w:bdr w:val="none" w:sz="0" w:space="0" w:color="auto" w:frame="1"/>
          </w:rPr>
          <w:t xml:space="preserve"> dBW/m</w:t>
        </w:r>
        <w:r w:rsidR="007D42DF" w:rsidRPr="00CE47F1">
          <w:rPr>
            <w:color w:val="000000"/>
            <w:szCs w:val="24"/>
            <w:bdr w:val="none" w:sz="0" w:space="0" w:color="auto" w:frame="1"/>
            <w:vertAlign w:val="superscript"/>
          </w:rPr>
          <w:t>2</w:t>
        </w:r>
        <w:r w:rsidR="007D42DF" w:rsidRPr="00CE47F1">
          <w:rPr>
            <w:color w:val="000000"/>
            <w:szCs w:val="24"/>
            <w:bdr w:val="none" w:sz="0" w:space="0" w:color="auto" w:frame="1"/>
          </w:rPr>
          <w:t>/4 kHz. </w:t>
        </w:r>
        <w:bookmarkStart w:id="513" w:name="_Toc35546154"/>
      </w:ins>
    </w:p>
    <w:bookmarkEnd w:id="513"/>
    <w:p w14:paraId="5855F2B2" w14:textId="661A3EAD" w:rsidR="007D42DF" w:rsidRPr="00110B23" w:rsidRDefault="007D42DF" w:rsidP="007D42DF">
      <w:pPr>
        <w:keepNext/>
        <w:keepLines/>
        <w:spacing w:after="120"/>
        <w:jc w:val="center"/>
        <w:rPr>
          <w:ins w:id="514" w:author="USA" w:date="2021-07-09T15:38:00Z"/>
          <w:rFonts w:ascii="Times New Roman Bold" w:hAnsi="Times New Roman Bold"/>
          <w:b/>
        </w:rPr>
      </w:pPr>
    </w:p>
    <w:tbl>
      <w:tblPr>
        <w:tblStyle w:val="TableGrid"/>
        <w:tblW w:w="8545" w:type="dxa"/>
        <w:jc w:val="center"/>
        <w:tblLayout w:type="fixed"/>
        <w:tblLook w:val="04A0" w:firstRow="1" w:lastRow="0" w:firstColumn="1" w:lastColumn="0" w:noHBand="0" w:noVBand="1"/>
      </w:tblPr>
      <w:tblGrid>
        <w:gridCol w:w="1103"/>
        <w:gridCol w:w="1142"/>
        <w:gridCol w:w="1170"/>
        <w:gridCol w:w="1260"/>
        <w:gridCol w:w="1980"/>
        <w:gridCol w:w="1890"/>
      </w:tblGrid>
      <w:tr w:rsidR="007D42DF" w:rsidRPr="00F00492" w14:paraId="2344A35F" w14:textId="77777777" w:rsidTr="0014555E">
        <w:trPr>
          <w:trHeight w:val="300"/>
          <w:jc w:val="center"/>
          <w:ins w:id="515" w:author="USA" w:date="2021-07-09T15:38:00Z"/>
        </w:trPr>
        <w:tc>
          <w:tcPr>
            <w:tcW w:w="1103"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744C80AF" w14:textId="77777777" w:rsidR="007D42DF" w:rsidRPr="00D655D0" w:rsidRDefault="007D42DF" w:rsidP="0014555E">
            <w:pPr>
              <w:keepNext/>
              <w:spacing w:before="80" w:after="80"/>
              <w:jc w:val="center"/>
              <w:rPr>
                <w:ins w:id="516" w:author="USA" w:date="2021-07-09T15:38:00Z"/>
                <w:rFonts w:ascii="Times New Roman Bold" w:hAnsi="Times New Roman Bold" w:cs="Times New Roman Bold"/>
                <w:b/>
                <w:sz w:val="20"/>
              </w:rPr>
            </w:pPr>
            <w:ins w:id="517" w:author="USA" w:date="2021-07-09T15:38:00Z">
              <w:r w:rsidRPr="00D655D0">
                <w:rPr>
                  <w:rFonts w:ascii="Times New Roman Bold" w:hAnsi="Times New Roman Bold" w:cs="Times New Roman Bold"/>
                  <w:b/>
                  <w:sz w:val="20"/>
                </w:rPr>
                <w:t>Ship elevation angle (degrees)</w:t>
              </w:r>
            </w:ins>
          </w:p>
        </w:tc>
        <w:tc>
          <w:tcPr>
            <w:tcW w:w="1142"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35F1BA9A" w14:textId="77777777" w:rsidR="007D42DF" w:rsidRPr="00D655D0" w:rsidRDefault="007D42DF" w:rsidP="0014555E">
            <w:pPr>
              <w:keepNext/>
              <w:spacing w:before="80" w:after="80"/>
              <w:jc w:val="center"/>
              <w:rPr>
                <w:ins w:id="518" w:author="USA" w:date="2021-07-09T15:38:00Z"/>
                <w:rFonts w:ascii="Times New Roman Bold" w:hAnsi="Times New Roman Bold" w:cs="Times New Roman Bold"/>
                <w:b/>
                <w:sz w:val="20"/>
              </w:rPr>
            </w:pPr>
            <w:ins w:id="519" w:author="USA" w:date="2021-07-09T15:38:00Z">
              <w:r w:rsidRPr="00D655D0">
                <w:rPr>
                  <w:rFonts w:ascii="Times New Roman Bold" w:hAnsi="Times New Roman Bold" w:cs="Times New Roman Bold"/>
                  <w:b/>
                  <w:sz w:val="20"/>
                </w:rPr>
                <w:t>Satellite antenna gain</w:t>
              </w:r>
            </w:ins>
          </w:p>
          <w:p w14:paraId="159077B2" w14:textId="77777777" w:rsidR="007D42DF" w:rsidRPr="00D655D0" w:rsidRDefault="007D42DF" w:rsidP="0014555E">
            <w:pPr>
              <w:keepNext/>
              <w:spacing w:before="80" w:after="80"/>
              <w:jc w:val="center"/>
              <w:rPr>
                <w:ins w:id="520" w:author="USA" w:date="2021-07-09T15:38:00Z"/>
                <w:rFonts w:ascii="Times New Roman Bold" w:hAnsi="Times New Roman Bold" w:cs="Times New Roman Bold"/>
                <w:b/>
                <w:sz w:val="20"/>
              </w:rPr>
            </w:pPr>
            <w:ins w:id="521" w:author="USA" w:date="2021-07-09T15:38:00Z">
              <w:r w:rsidRPr="00D655D0">
                <w:rPr>
                  <w:rFonts w:ascii="Times New Roman Bold" w:hAnsi="Times New Roman Bold" w:cs="Times New Roman Bold"/>
                  <w:b/>
                  <w:sz w:val="20"/>
                </w:rPr>
                <w:t>(</w:t>
              </w:r>
              <w:proofErr w:type="spellStart"/>
              <w:r w:rsidRPr="00D655D0">
                <w:rPr>
                  <w:rFonts w:ascii="Times New Roman Bold" w:hAnsi="Times New Roman Bold" w:cs="Times New Roman Bold"/>
                  <w:b/>
                  <w:sz w:val="20"/>
                </w:rPr>
                <w:t>dBi</w:t>
              </w:r>
              <w:proofErr w:type="spellEnd"/>
              <w:r w:rsidRPr="00D655D0">
                <w:rPr>
                  <w:rFonts w:ascii="Times New Roman Bold" w:hAnsi="Times New Roman Bold" w:cs="Times New Roman Bold"/>
                  <w:b/>
                  <w:sz w:val="20"/>
                </w:rPr>
                <w:t>)</w:t>
              </w:r>
            </w:ins>
          </w:p>
        </w:tc>
        <w:tc>
          <w:tcPr>
            <w:tcW w:w="1170" w:type="dxa"/>
            <w:tcBorders>
              <w:top w:val="single" w:sz="4" w:space="0" w:color="auto"/>
              <w:left w:val="single" w:sz="4" w:space="0" w:color="auto"/>
              <w:bottom w:val="single" w:sz="4" w:space="0" w:color="auto"/>
              <w:right w:val="single" w:sz="4" w:space="0" w:color="auto"/>
            </w:tcBorders>
            <w:shd w:val="clear" w:color="auto" w:fill="4F81BD" w:themeFill="accent1"/>
          </w:tcPr>
          <w:p w14:paraId="624CA1A8" w14:textId="77777777" w:rsidR="007D42DF" w:rsidRPr="00D655D0" w:rsidRDefault="007D42DF" w:rsidP="0014555E">
            <w:pPr>
              <w:keepNext/>
              <w:spacing w:before="80" w:after="80"/>
              <w:jc w:val="center"/>
              <w:rPr>
                <w:ins w:id="522" w:author="USA" w:date="2021-07-09T15:38:00Z"/>
                <w:rFonts w:ascii="Times New Roman Bold" w:hAnsi="Times New Roman Bold" w:cs="Times New Roman Bold"/>
                <w:b/>
                <w:sz w:val="20"/>
              </w:rPr>
            </w:pPr>
            <w:ins w:id="523" w:author="USA" w:date="2021-07-09T15:38:00Z">
              <w:r w:rsidRPr="00F00492">
                <w:rPr>
                  <w:rFonts w:ascii="Times New Roman Bold" w:hAnsi="Times New Roman Bold" w:cs="Times New Roman Bold"/>
                  <w:b/>
                  <w:sz w:val="20"/>
                </w:rPr>
                <w:t>Nadir offset angle (</w:t>
              </w:r>
              <w:proofErr w:type="spellStart"/>
              <w:r w:rsidRPr="00F00492">
                <w:rPr>
                  <w:rFonts w:ascii="Times New Roman Bold" w:hAnsi="Times New Roman Bold" w:cs="Times New Roman Bold"/>
                  <w:b/>
                  <w:sz w:val="20"/>
                </w:rPr>
                <w:t>deg</w:t>
              </w:r>
              <w:proofErr w:type="spellEnd"/>
              <w:r w:rsidRPr="00F00492">
                <w:rPr>
                  <w:rFonts w:ascii="Times New Roman Bold" w:hAnsi="Times New Roman Bold" w:cs="Times New Roman Bold"/>
                  <w:b/>
                  <w:sz w:val="20"/>
                </w:rPr>
                <w:t>)</w:t>
              </w:r>
            </w:ins>
          </w:p>
        </w:tc>
        <w:tc>
          <w:tcPr>
            <w:tcW w:w="1260" w:type="dxa"/>
            <w:tcBorders>
              <w:top w:val="single" w:sz="4" w:space="0" w:color="auto"/>
              <w:left w:val="single" w:sz="4" w:space="0" w:color="auto"/>
              <w:bottom w:val="single" w:sz="4" w:space="0" w:color="auto"/>
              <w:right w:val="single" w:sz="4" w:space="0" w:color="auto"/>
            </w:tcBorders>
            <w:shd w:val="clear" w:color="auto" w:fill="4F81BD" w:themeFill="accent1"/>
          </w:tcPr>
          <w:p w14:paraId="30E29A80" w14:textId="77777777" w:rsidR="007D42DF" w:rsidRPr="00D655D0" w:rsidRDefault="007D42DF" w:rsidP="0014555E">
            <w:pPr>
              <w:keepNext/>
              <w:spacing w:before="80" w:after="80"/>
              <w:jc w:val="center"/>
              <w:rPr>
                <w:ins w:id="524" w:author="USA" w:date="2021-07-09T15:38:00Z"/>
                <w:rFonts w:ascii="Times New Roman Bold" w:hAnsi="Times New Roman Bold" w:cs="Times New Roman Bold"/>
                <w:b/>
                <w:sz w:val="20"/>
              </w:rPr>
            </w:pPr>
            <w:ins w:id="525" w:author="USA" w:date="2021-07-09T15:38:00Z">
              <w:r w:rsidRPr="00F00492">
                <w:rPr>
                  <w:rFonts w:ascii="Times New Roman Bold" w:hAnsi="Times New Roman Bold" w:cs="Times New Roman Bold"/>
                  <w:b/>
                  <w:sz w:val="20"/>
                </w:rPr>
                <w:t>Boresight offset angle (</w:t>
              </w:r>
              <w:proofErr w:type="spellStart"/>
              <w:r w:rsidRPr="00F00492">
                <w:rPr>
                  <w:rFonts w:ascii="Times New Roman Bold" w:hAnsi="Times New Roman Bold" w:cs="Times New Roman Bold"/>
                  <w:b/>
                  <w:sz w:val="20"/>
                </w:rPr>
                <w:t>deg</w:t>
              </w:r>
              <w:proofErr w:type="spellEnd"/>
              <w:r w:rsidRPr="00F00492">
                <w:rPr>
                  <w:rFonts w:ascii="Times New Roman Bold" w:hAnsi="Times New Roman Bold" w:cs="Times New Roman Bold"/>
                  <w:b/>
                  <w:sz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004DECA2" w14:textId="77777777" w:rsidR="007D42DF" w:rsidRPr="00D655D0" w:rsidRDefault="007D42DF" w:rsidP="0014555E">
            <w:pPr>
              <w:keepNext/>
              <w:spacing w:before="80" w:after="80"/>
              <w:jc w:val="center"/>
              <w:rPr>
                <w:ins w:id="526" w:author="USA" w:date="2021-07-09T15:38:00Z"/>
                <w:rFonts w:ascii="Times New Roman Bold" w:hAnsi="Times New Roman Bold" w:cs="Times New Roman Bold"/>
                <w:b/>
                <w:sz w:val="20"/>
              </w:rPr>
            </w:pPr>
            <w:ins w:id="527" w:author="USA" w:date="2021-07-09T15:38:00Z">
              <w:r w:rsidRPr="00D655D0">
                <w:rPr>
                  <w:rFonts w:ascii="Times New Roman Bold" w:hAnsi="Times New Roman Bold" w:cs="Times New Roman Bold"/>
                  <w:b/>
                  <w:sz w:val="20"/>
                </w:rPr>
                <w:t xml:space="preserve">Satellite </w:t>
              </w:r>
              <w:proofErr w:type="spellStart"/>
              <w:r w:rsidRPr="00D655D0">
                <w:rPr>
                  <w:rFonts w:ascii="Times New Roman Bold" w:hAnsi="Times New Roman Bold" w:cs="Times New Roman Bold"/>
                  <w:b/>
                  <w:sz w:val="20"/>
                </w:rPr>
                <w:t>e.i.r.p</w:t>
              </w:r>
              <w:proofErr w:type="spellEnd"/>
              <w:r w:rsidRPr="00D655D0">
                <w:rPr>
                  <w:rFonts w:ascii="Times New Roman Bold" w:hAnsi="Times New Roman Bold" w:cs="Times New Roman Bold"/>
                  <w:b/>
                  <w:sz w:val="20"/>
                </w:rPr>
                <w:t>. in circular polarization (dBW per 50 kHz)</w:t>
              </w:r>
            </w:ins>
          </w:p>
        </w:tc>
        <w:tc>
          <w:tcPr>
            <w:tcW w:w="1890"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487BA4F2" w14:textId="77777777" w:rsidR="007D42DF" w:rsidRPr="00D655D0" w:rsidRDefault="007D42DF" w:rsidP="0014555E">
            <w:pPr>
              <w:keepNext/>
              <w:spacing w:before="80" w:after="80"/>
              <w:jc w:val="center"/>
              <w:rPr>
                <w:ins w:id="528" w:author="USA" w:date="2021-07-09T15:38:00Z"/>
                <w:rFonts w:ascii="Times New Roman Bold" w:hAnsi="Times New Roman Bold" w:cs="Times New Roman Bold"/>
                <w:b/>
                <w:sz w:val="20"/>
              </w:rPr>
            </w:pPr>
            <w:ins w:id="529" w:author="USA" w:date="2021-07-09T15:38:00Z">
              <w:r w:rsidRPr="00D655D0">
                <w:rPr>
                  <w:rFonts w:ascii="Times New Roman Bold" w:hAnsi="Times New Roman Bold" w:cs="Times New Roman Bold"/>
                  <w:b/>
                  <w:sz w:val="20"/>
                </w:rPr>
                <w:t xml:space="preserve">Margin to maximum satellite </w:t>
              </w:r>
              <w:proofErr w:type="spellStart"/>
              <w:r w:rsidRPr="00D655D0">
                <w:rPr>
                  <w:rFonts w:ascii="Times New Roman Bold" w:hAnsi="Times New Roman Bold" w:cs="Times New Roman Bold"/>
                  <w:b/>
                  <w:sz w:val="20"/>
                </w:rPr>
                <w:t>e.i.r.p</w:t>
              </w:r>
              <w:proofErr w:type="spellEnd"/>
              <w:r w:rsidRPr="00D655D0">
                <w:rPr>
                  <w:rFonts w:ascii="Times New Roman Bold" w:hAnsi="Times New Roman Bold" w:cs="Times New Roman Bold"/>
                  <w:b/>
                  <w:sz w:val="20"/>
                </w:rPr>
                <w:t xml:space="preserve">, </w:t>
              </w:r>
            </w:ins>
          </w:p>
          <w:p w14:paraId="4A73A431" w14:textId="77777777" w:rsidR="007D42DF" w:rsidRPr="00D655D0" w:rsidRDefault="007D42DF" w:rsidP="0014555E">
            <w:pPr>
              <w:keepNext/>
              <w:spacing w:before="80" w:after="80"/>
              <w:jc w:val="center"/>
              <w:rPr>
                <w:ins w:id="530" w:author="USA" w:date="2021-07-09T15:38:00Z"/>
                <w:rFonts w:ascii="Times New Roman Bold" w:hAnsi="Times New Roman Bold" w:cs="Times New Roman Bold"/>
                <w:b/>
                <w:sz w:val="20"/>
              </w:rPr>
            </w:pPr>
            <w:proofErr w:type="spellStart"/>
            <w:ins w:id="531" w:author="USA" w:date="2021-07-09T15:38:00Z">
              <w:r w:rsidRPr="00D655D0">
                <w:rPr>
                  <w:rFonts w:ascii="Times New Roman Bold" w:hAnsi="Times New Roman Bold" w:cs="Times New Roman Bold"/>
                  <w:b/>
                  <w:sz w:val="20"/>
                </w:rPr>
                <w:t>i.e</w:t>
              </w:r>
              <w:proofErr w:type="spellEnd"/>
              <w:r w:rsidRPr="00D655D0">
                <w:rPr>
                  <w:rFonts w:ascii="Times New Roman Bold" w:hAnsi="Times New Roman Bold" w:cs="Times New Roman Bold"/>
                  <w:b/>
                  <w:sz w:val="20"/>
                </w:rPr>
                <w:t xml:space="preserve"> margin to the pfd-mask</w:t>
              </w:r>
            </w:ins>
          </w:p>
          <w:p w14:paraId="516ED094" w14:textId="77777777" w:rsidR="007D42DF" w:rsidRPr="00D655D0" w:rsidRDefault="007D42DF" w:rsidP="0014555E">
            <w:pPr>
              <w:keepNext/>
              <w:spacing w:before="80" w:after="80"/>
              <w:jc w:val="center"/>
              <w:rPr>
                <w:ins w:id="532" w:author="USA" w:date="2021-07-09T15:38:00Z"/>
                <w:rFonts w:ascii="Times New Roman Bold" w:hAnsi="Times New Roman Bold" w:cs="Times New Roman Bold"/>
                <w:b/>
                <w:sz w:val="20"/>
              </w:rPr>
            </w:pPr>
            <w:ins w:id="533" w:author="USA" w:date="2021-07-09T15:38:00Z">
              <w:r w:rsidRPr="00D655D0">
                <w:rPr>
                  <w:rFonts w:ascii="Times New Roman Bold" w:hAnsi="Times New Roman Bold" w:cs="Times New Roman Bold"/>
                  <w:b/>
                  <w:sz w:val="20"/>
                </w:rPr>
                <w:t>(dB)</w:t>
              </w:r>
            </w:ins>
          </w:p>
        </w:tc>
      </w:tr>
      <w:tr w:rsidR="007D42DF" w:rsidRPr="00F00492" w14:paraId="15C2CF41" w14:textId="77777777" w:rsidTr="0014555E">
        <w:trPr>
          <w:trHeight w:val="300"/>
          <w:jc w:val="center"/>
          <w:ins w:id="534" w:author="USA" w:date="2021-07-09T15:38:00Z"/>
        </w:trPr>
        <w:tc>
          <w:tcPr>
            <w:tcW w:w="1103" w:type="dxa"/>
            <w:tcBorders>
              <w:top w:val="single" w:sz="4" w:space="0" w:color="auto"/>
            </w:tcBorders>
            <w:noWrap/>
          </w:tcPr>
          <w:p w14:paraId="1B3C32A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5" w:author="USA" w:date="2021-07-09T15:38:00Z"/>
                <w:sz w:val="20"/>
              </w:rPr>
            </w:pPr>
            <w:ins w:id="536" w:author="USA" w:date="2021-07-09T15:38:00Z">
              <w:r w:rsidRPr="00F00492">
                <w:rPr>
                  <w:sz w:val="20"/>
                </w:rPr>
                <w:t>0</w:t>
              </w:r>
            </w:ins>
          </w:p>
        </w:tc>
        <w:tc>
          <w:tcPr>
            <w:tcW w:w="1142" w:type="dxa"/>
            <w:tcBorders>
              <w:top w:val="single" w:sz="4" w:space="0" w:color="auto"/>
            </w:tcBorders>
            <w:noWrap/>
          </w:tcPr>
          <w:p w14:paraId="6F70F56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7" w:author="USA" w:date="2021-07-09T15:38:00Z"/>
                <w:sz w:val="20"/>
              </w:rPr>
            </w:pPr>
            <w:ins w:id="538" w:author="USA" w:date="2021-07-09T15:38:00Z">
              <w:r w:rsidRPr="00F00492">
                <w:rPr>
                  <w:sz w:val="20"/>
                </w:rPr>
                <w:t>8</w:t>
              </w:r>
            </w:ins>
          </w:p>
        </w:tc>
        <w:tc>
          <w:tcPr>
            <w:tcW w:w="1170" w:type="dxa"/>
            <w:tcBorders>
              <w:top w:val="single" w:sz="4" w:space="0" w:color="auto"/>
            </w:tcBorders>
          </w:tcPr>
          <w:p w14:paraId="5B83797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9" w:author="USA" w:date="2021-07-09T15:38:00Z"/>
                <w:sz w:val="20"/>
              </w:rPr>
            </w:pPr>
            <w:ins w:id="540" w:author="USA" w:date="2021-07-09T15:38:00Z">
              <w:r w:rsidRPr="00F00492">
                <w:rPr>
                  <w:sz w:val="20"/>
                </w:rPr>
                <w:t>66.1</w:t>
              </w:r>
            </w:ins>
          </w:p>
        </w:tc>
        <w:tc>
          <w:tcPr>
            <w:tcW w:w="1260" w:type="dxa"/>
            <w:tcBorders>
              <w:top w:val="single" w:sz="4" w:space="0" w:color="auto"/>
            </w:tcBorders>
          </w:tcPr>
          <w:p w14:paraId="5DD7863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1" w:author="USA" w:date="2021-07-09T15:38:00Z"/>
                <w:sz w:val="20"/>
              </w:rPr>
            </w:pPr>
            <w:ins w:id="542" w:author="USA" w:date="2021-07-09T15:38:00Z">
              <w:r w:rsidRPr="00F00492">
                <w:rPr>
                  <w:sz w:val="20"/>
                </w:rPr>
                <w:t>0</w:t>
              </w:r>
            </w:ins>
          </w:p>
        </w:tc>
        <w:tc>
          <w:tcPr>
            <w:tcW w:w="1980" w:type="dxa"/>
            <w:tcBorders>
              <w:top w:val="single" w:sz="4" w:space="0" w:color="auto"/>
            </w:tcBorders>
            <w:noWrap/>
          </w:tcPr>
          <w:p w14:paraId="30460BA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3" w:author="USA" w:date="2021-07-09T15:38:00Z"/>
                <w:sz w:val="20"/>
              </w:rPr>
            </w:pPr>
            <w:ins w:id="544" w:author="USA" w:date="2021-07-09T15:38:00Z">
              <w:r w:rsidRPr="00F00492">
                <w:rPr>
                  <w:sz w:val="20"/>
                </w:rPr>
                <w:t>−1.4</w:t>
              </w:r>
            </w:ins>
          </w:p>
        </w:tc>
        <w:tc>
          <w:tcPr>
            <w:tcW w:w="1890" w:type="dxa"/>
            <w:tcBorders>
              <w:top w:val="single" w:sz="4" w:space="0" w:color="auto"/>
            </w:tcBorders>
            <w:noWrap/>
          </w:tcPr>
          <w:p w14:paraId="0A3B088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5" w:author="USA" w:date="2021-07-09T15:38:00Z"/>
                <w:sz w:val="20"/>
              </w:rPr>
            </w:pPr>
            <w:ins w:id="546" w:author="USA" w:date="2021-07-09T15:38:00Z">
              <w:r w:rsidRPr="00F00492">
                <w:rPr>
                  <w:sz w:val="20"/>
                </w:rPr>
                <w:t>3.4</w:t>
              </w:r>
            </w:ins>
          </w:p>
        </w:tc>
      </w:tr>
      <w:tr w:rsidR="007D42DF" w:rsidRPr="00F00492" w14:paraId="61AE4BC6" w14:textId="77777777" w:rsidTr="0014555E">
        <w:trPr>
          <w:trHeight w:val="300"/>
          <w:jc w:val="center"/>
          <w:ins w:id="547" w:author="USA" w:date="2021-07-09T15:38:00Z"/>
        </w:trPr>
        <w:tc>
          <w:tcPr>
            <w:tcW w:w="1103" w:type="dxa"/>
            <w:noWrap/>
          </w:tcPr>
          <w:p w14:paraId="6D95AA8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8" w:author="USA" w:date="2021-07-09T15:38:00Z"/>
                <w:sz w:val="20"/>
              </w:rPr>
            </w:pPr>
            <w:ins w:id="549" w:author="USA" w:date="2021-07-09T15:38:00Z">
              <w:r w:rsidRPr="00F00492">
                <w:rPr>
                  <w:sz w:val="20"/>
                </w:rPr>
                <w:t>10</w:t>
              </w:r>
            </w:ins>
          </w:p>
        </w:tc>
        <w:tc>
          <w:tcPr>
            <w:tcW w:w="1142" w:type="dxa"/>
            <w:noWrap/>
          </w:tcPr>
          <w:p w14:paraId="21BC0CE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0" w:author="USA" w:date="2021-07-09T15:38:00Z"/>
                <w:sz w:val="20"/>
              </w:rPr>
            </w:pPr>
            <w:ins w:id="551" w:author="USA" w:date="2021-07-09T15:38:00Z">
              <w:r w:rsidRPr="00F00492">
                <w:rPr>
                  <w:sz w:val="20"/>
                </w:rPr>
                <w:t>8</w:t>
              </w:r>
            </w:ins>
          </w:p>
        </w:tc>
        <w:tc>
          <w:tcPr>
            <w:tcW w:w="1170" w:type="dxa"/>
          </w:tcPr>
          <w:p w14:paraId="4647F08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2" w:author="USA" w:date="2021-07-09T15:38:00Z"/>
                <w:sz w:val="20"/>
              </w:rPr>
            </w:pPr>
            <w:ins w:id="553" w:author="USA" w:date="2021-07-09T15:38:00Z">
              <w:r w:rsidRPr="00F00492">
                <w:rPr>
                  <w:sz w:val="20"/>
                </w:rPr>
                <w:t>64.2</w:t>
              </w:r>
            </w:ins>
          </w:p>
        </w:tc>
        <w:tc>
          <w:tcPr>
            <w:tcW w:w="1260" w:type="dxa"/>
          </w:tcPr>
          <w:p w14:paraId="50E3597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4" w:author="USA" w:date="2021-07-09T15:38:00Z"/>
                <w:sz w:val="20"/>
              </w:rPr>
            </w:pPr>
            <w:ins w:id="555" w:author="USA" w:date="2021-07-09T15:38:00Z">
              <w:r w:rsidRPr="00F00492">
                <w:rPr>
                  <w:sz w:val="20"/>
                </w:rPr>
                <w:t>1.9</w:t>
              </w:r>
            </w:ins>
          </w:p>
        </w:tc>
        <w:tc>
          <w:tcPr>
            <w:tcW w:w="1980" w:type="dxa"/>
            <w:noWrap/>
          </w:tcPr>
          <w:p w14:paraId="3CECE03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6" w:author="USA" w:date="2021-07-09T15:38:00Z"/>
                <w:sz w:val="20"/>
              </w:rPr>
            </w:pPr>
            <w:ins w:id="557" w:author="USA" w:date="2021-07-09T15:38:00Z">
              <w:r w:rsidRPr="00F00492">
                <w:rPr>
                  <w:sz w:val="20"/>
                </w:rPr>
                <w:t>−1.4</w:t>
              </w:r>
            </w:ins>
          </w:p>
        </w:tc>
        <w:tc>
          <w:tcPr>
            <w:tcW w:w="1890" w:type="dxa"/>
            <w:noWrap/>
          </w:tcPr>
          <w:p w14:paraId="66623C4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8" w:author="USA" w:date="2021-07-09T15:38:00Z"/>
                <w:sz w:val="20"/>
              </w:rPr>
            </w:pPr>
            <w:ins w:id="559" w:author="USA" w:date="2021-07-09T15:38:00Z">
              <w:r w:rsidRPr="00F00492">
                <w:rPr>
                  <w:sz w:val="20"/>
                </w:rPr>
                <w:t>1.7</w:t>
              </w:r>
            </w:ins>
          </w:p>
        </w:tc>
      </w:tr>
      <w:tr w:rsidR="007D42DF" w:rsidRPr="00F00492" w14:paraId="5B3685BD" w14:textId="77777777" w:rsidTr="0014555E">
        <w:trPr>
          <w:trHeight w:val="300"/>
          <w:jc w:val="center"/>
          <w:ins w:id="560" w:author="USA" w:date="2021-07-09T15:38:00Z"/>
        </w:trPr>
        <w:tc>
          <w:tcPr>
            <w:tcW w:w="1103" w:type="dxa"/>
            <w:noWrap/>
          </w:tcPr>
          <w:p w14:paraId="769DD3A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1" w:author="USA" w:date="2021-07-09T15:38:00Z"/>
                <w:sz w:val="20"/>
              </w:rPr>
            </w:pPr>
            <w:ins w:id="562" w:author="USA" w:date="2021-07-09T15:38:00Z">
              <w:r w:rsidRPr="00F00492">
                <w:rPr>
                  <w:sz w:val="20"/>
                </w:rPr>
                <w:t>20</w:t>
              </w:r>
            </w:ins>
          </w:p>
        </w:tc>
        <w:tc>
          <w:tcPr>
            <w:tcW w:w="1142" w:type="dxa"/>
            <w:noWrap/>
          </w:tcPr>
          <w:p w14:paraId="1FCE918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3" w:author="USA" w:date="2021-07-09T15:38:00Z"/>
                <w:sz w:val="20"/>
              </w:rPr>
            </w:pPr>
            <w:ins w:id="564" w:author="USA" w:date="2021-07-09T15:38:00Z">
              <w:r w:rsidRPr="00F00492">
                <w:rPr>
                  <w:sz w:val="20"/>
                </w:rPr>
                <w:t>8</w:t>
              </w:r>
            </w:ins>
          </w:p>
        </w:tc>
        <w:tc>
          <w:tcPr>
            <w:tcW w:w="1170" w:type="dxa"/>
          </w:tcPr>
          <w:p w14:paraId="52B0CCD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5" w:author="USA" w:date="2021-07-09T15:38:00Z"/>
                <w:sz w:val="20"/>
              </w:rPr>
            </w:pPr>
            <w:ins w:id="566" w:author="USA" w:date="2021-07-09T15:38:00Z">
              <w:r w:rsidRPr="00F00492">
                <w:rPr>
                  <w:sz w:val="20"/>
                </w:rPr>
                <w:t>59.2</w:t>
              </w:r>
            </w:ins>
          </w:p>
        </w:tc>
        <w:tc>
          <w:tcPr>
            <w:tcW w:w="1260" w:type="dxa"/>
          </w:tcPr>
          <w:p w14:paraId="63B033A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7" w:author="USA" w:date="2021-07-09T15:38:00Z"/>
                <w:sz w:val="20"/>
              </w:rPr>
            </w:pPr>
            <w:ins w:id="568" w:author="USA" w:date="2021-07-09T15:38:00Z">
              <w:r w:rsidRPr="00F00492">
                <w:rPr>
                  <w:sz w:val="20"/>
                </w:rPr>
                <w:t>6.9</w:t>
              </w:r>
            </w:ins>
          </w:p>
        </w:tc>
        <w:tc>
          <w:tcPr>
            <w:tcW w:w="1980" w:type="dxa"/>
            <w:noWrap/>
          </w:tcPr>
          <w:p w14:paraId="79BB0AD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9" w:author="USA" w:date="2021-07-09T15:38:00Z"/>
                <w:sz w:val="20"/>
              </w:rPr>
            </w:pPr>
            <w:ins w:id="570" w:author="USA" w:date="2021-07-09T15:38:00Z">
              <w:r w:rsidRPr="00F00492">
                <w:rPr>
                  <w:sz w:val="20"/>
                </w:rPr>
                <w:t>−1.4</w:t>
              </w:r>
            </w:ins>
          </w:p>
        </w:tc>
        <w:tc>
          <w:tcPr>
            <w:tcW w:w="1890" w:type="dxa"/>
            <w:noWrap/>
          </w:tcPr>
          <w:p w14:paraId="179C1DF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1" w:author="USA" w:date="2021-07-09T15:38:00Z"/>
                <w:sz w:val="20"/>
              </w:rPr>
            </w:pPr>
            <w:ins w:id="572" w:author="USA" w:date="2021-07-09T15:38:00Z">
              <w:r w:rsidRPr="00F00492">
                <w:rPr>
                  <w:sz w:val="20"/>
                </w:rPr>
                <w:t>0.4</w:t>
              </w:r>
            </w:ins>
          </w:p>
        </w:tc>
      </w:tr>
      <w:tr w:rsidR="007D42DF" w:rsidRPr="00F00492" w14:paraId="4386A565" w14:textId="77777777" w:rsidTr="0014555E">
        <w:trPr>
          <w:trHeight w:val="300"/>
          <w:jc w:val="center"/>
          <w:ins w:id="573" w:author="USA" w:date="2021-07-09T15:38:00Z"/>
        </w:trPr>
        <w:tc>
          <w:tcPr>
            <w:tcW w:w="1103" w:type="dxa"/>
            <w:noWrap/>
          </w:tcPr>
          <w:p w14:paraId="55B58AE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4" w:author="USA" w:date="2021-07-09T15:38:00Z"/>
                <w:sz w:val="20"/>
              </w:rPr>
            </w:pPr>
            <w:ins w:id="575" w:author="USA" w:date="2021-07-09T15:38:00Z">
              <w:r w:rsidRPr="00F00492">
                <w:rPr>
                  <w:sz w:val="20"/>
                </w:rPr>
                <w:t>30</w:t>
              </w:r>
            </w:ins>
          </w:p>
        </w:tc>
        <w:tc>
          <w:tcPr>
            <w:tcW w:w="1142" w:type="dxa"/>
            <w:noWrap/>
          </w:tcPr>
          <w:p w14:paraId="309EF20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6" w:author="USA" w:date="2021-07-09T15:38:00Z"/>
                <w:sz w:val="20"/>
              </w:rPr>
            </w:pPr>
            <w:ins w:id="577" w:author="USA" w:date="2021-07-09T15:38:00Z">
              <w:r w:rsidRPr="00F00492">
                <w:rPr>
                  <w:sz w:val="20"/>
                </w:rPr>
                <w:t>7.8</w:t>
              </w:r>
            </w:ins>
          </w:p>
        </w:tc>
        <w:tc>
          <w:tcPr>
            <w:tcW w:w="1170" w:type="dxa"/>
          </w:tcPr>
          <w:p w14:paraId="5CB7A0C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8" w:author="USA" w:date="2021-07-09T15:38:00Z"/>
                <w:sz w:val="20"/>
              </w:rPr>
            </w:pPr>
            <w:ins w:id="579" w:author="USA" w:date="2021-07-09T15:38:00Z">
              <w:r w:rsidRPr="00F00492">
                <w:rPr>
                  <w:sz w:val="20"/>
                </w:rPr>
                <w:t>52.3</w:t>
              </w:r>
            </w:ins>
          </w:p>
        </w:tc>
        <w:tc>
          <w:tcPr>
            <w:tcW w:w="1260" w:type="dxa"/>
          </w:tcPr>
          <w:p w14:paraId="0BA0C36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0" w:author="USA" w:date="2021-07-09T15:38:00Z"/>
                <w:sz w:val="20"/>
              </w:rPr>
            </w:pPr>
            <w:ins w:id="581" w:author="USA" w:date="2021-07-09T15:38:00Z">
              <w:r w:rsidRPr="00F00492">
                <w:rPr>
                  <w:sz w:val="20"/>
                </w:rPr>
                <w:t>13.8</w:t>
              </w:r>
            </w:ins>
          </w:p>
        </w:tc>
        <w:tc>
          <w:tcPr>
            <w:tcW w:w="1980" w:type="dxa"/>
            <w:noWrap/>
          </w:tcPr>
          <w:p w14:paraId="3174DB4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2" w:author="USA" w:date="2021-07-09T15:38:00Z"/>
                <w:sz w:val="20"/>
              </w:rPr>
            </w:pPr>
            <w:ins w:id="583" w:author="USA" w:date="2021-07-09T15:38:00Z">
              <w:r w:rsidRPr="00F00492">
                <w:rPr>
                  <w:sz w:val="20"/>
                </w:rPr>
                <w:t>−1.6</w:t>
              </w:r>
            </w:ins>
          </w:p>
        </w:tc>
        <w:tc>
          <w:tcPr>
            <w:tcW w:w="1890" w:type="dxa"/>
            <w:noWrap/>
          </w:tcPr>
          <w:p w14:paraId="6B0BECC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4" w:author="USA" w:date="2021-07-09T15:38:00Z"/>
                <w:sz w:val="20"/>
              </w:rPr>
            </w:pPr>
            <w:ins w:id="585" w:author="USA" w:date="2021-07-09T15:38:00Z">
              <w:r w:rsidRPr="00F00492">
                <w:rPr>
                  <w:sz w:val="20"/>
                </w:rPr>
                <w:t>0.0</w:t>
              </w:r>
            </w:ins>
          </w:p>
        </w:tc>
      </w:tr>
      <w:tr w:rsidR="007D42DF" w:rsidRPr="00F00492" w14:paraId="2409A30D" w14:textId="77777777" w:rsidTr="0014555E">
        <w:trPr>
          <w:trHeight w:val="300"/>
          <w:jc w:val="center"/>
          <w:ins w:id="586" w:author="USA" w:date="2021-07-09T15:38:00Z"/>
        </w:trPr>
        <w:tc>
          <w:tcPr>
            <w:tcW w:w="1103" w:type="dxa"/>
            <w:noWrap/>
          </w:tcPr>
          <w:p w14:paraId="1F83E22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7" w:author="USA" w:date="2021-07-09T15:38:00Z"/>
                <w:sz w:val="20"/>
              </w:rPr>
            </w:pPr>
            <w:ins w:id="588" w:author="USA" w:date="2021-07-09T15:38:00Z">
              <w:r w:rsidRPr="00F00492">
                <w:rPr>
                  <w:sz w:val="20"/>
                </w:rPr>
                <w:t>40</w:t>
              </w:r>
            </w:ins>
          </w:p>
        </w:tc>
        <w:tc>
          <w:tcPr>
            <w:tcW w:w="1142" w:type="dxa"/>
            <w:noWrap/>
          </w:tcPr>
          <w:p w14:paraId="21875FB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9" w:author="USA" w:date="2021-07-09T15:38:00Z"/>
                <w:sz w:val="20"/>
              </w:rPr>
            </w:pPr>
            <w:ins w:id="590" w:author="USA" w:date="2021-07-09T15:38:00Z">
              <w:r w:rsidRPr="00F00492">
                <w:rPr>
                  <w:sz w:val="20"/>
                </w:rPr>
                <w:t>6.9</w:t>
              </w:r>
            </w:ins>
          </w:p>
        </w:tc>
        <w:tc>
          <w:tcPr>
            <w:tcW w:w="1170" w:type="dxa"/>
          </w:tcPr>
          <w:p w14:paraId="6170954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1" w:author="USA" w:date="2021-07-09T15:38:00Z"/>
                <w:sz w:val="20"/>
              </w:rPr>
            </w:pPr>
            <w:ins w:id="592" w:author="USA" w:date="2021-07-09T15:38:00Z">
              <w:r w:rsidRPr="00F00492">
                <w:rPr>
                  <w:sz w:val="20"/>
                </w:rPr>
                <w:t>44.4</w:t>
              </w:r>
            </w:ins>
          </w:p>
        </w:tc>
        <w:tc>
          <w:tcPr>
            <w:tcW w:w="1260" w:type="dxa"/>
          </w:tcPr>
          <w:p w14:paraId="371B807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3" w:author="USA" w:date="2021-07-09T15:38:00Z"/>
                <w:sz w:val="20"/>
              </w:rPr>
            </w:pPr>
            <w:ins w:id="594" w:author="USA" w:date="2021-07-09T15:38:00Z">
              <w:r w:rsidRPr="00F00492">
                <w:rPr>
                  <w:sz w:val="20"/>
                </w:rPr>
                <w:t>21.7</w:t>
              </w:r>
            </w:ins>
          </w:p>
        </w:tc>
        <w:tc>
          <w:tcPr>
            <w:tcW w:w="1980" w:type="dxa"/>
            <w:noWrap/>
          </w:tcPr>
          <w:p w14:paraId="351B12A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5" w:author="USA" w:date="2021-07-09T15:38:00Z"/>
                <w:sz w:val="20"/>
              </w:rPr>
            </w:pPr>
            <w:ins w:id="596" w:author="USA" w:date="2021-07-09T15:38:00Z">
              <w:r w:rsidRPr="00F00492">
                <w:rPr>
                  <w:sz w:val="20"/>
                </w:rPr>
                <w:t>−2.5</w:t>
              </w:r>
            </w:ins>
          </w:p>
        </w:tc>
        <w:tc>
          <w:tcPr>
            <w:tcW w:w="1890" w:type="dxa"/>
            <w:noWrap/>
          </w:tcPr>
          <w:p w14:paraId="6AA7022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7" w:author="USA" w:date="2021-07-09T15:38:00Z"/>
                <w:sz w:val="20"/>
              </w:rPr>
            </w:pPr>
            <w:ins w:id="598" w:author="USA" w:date="2021-07-09T15:38:00Z">
              <w:r w:rsidRPr="00F00492">
                <w:rPr>
                  <w:sz w:val="20"/>
                </w:rPr>
                <w:t>0.8</w:t>
              </w:r>
            </w:ins>
          </w:p>
        </w:tc>
      </w:tr>
      <w:tr w:rsidR="007D42DF" w:rsidRPr="00F00492" w14:paraId="76E603CE" w14:textId="77777777" w:rsidTr="0014555E">
        <w:trPr>
          <w:trHeight w:val="300"/>
          <w:jc w:val="center"/>
          <w:ins w:id="599" w:author="USA" w:date="2021-07-09T15:38:00Z"/>
        </w:trPr>
        <w:tc>
          <w:tcPr>
            <w:tcW w:w="1103" w:type="dxa"/>
            <w:noWrap/>
          </w:tcPr>
          <w:p w14:paraId="20C0F54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0" w:author="USA" w:date="2021-07-09T15:38:00Z"/>
                <w:sz w:val="20"/>
              </w:rPr>
            </w:pPr>
            <w:ins w:id="601" w:author="USA" w:date="2021-07-09T15:38:00Z">
              <w:r w:rsidRPr="00F00492">
                <w:rPr>
                  <w:sz w:val="20"/>
                </w:rPr>
                <w:t>50</w:t>
              </w:r>
            </w:ins>
          </w:p>
        </w:tc>
        <w:tc>
          <w:tcPr>
            <w:tcW w:w="1142" w:type="dxa"/>
            <w:noWrap/>
          </w:tcPr>
          <w:p w14:paraId="258D75B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2" w:author="USA" w:date="2021-07-09T15:38:00Z"/>
                <w:sz w:val="20"/>
              </w:rPr>
            </w:pPr>
            <w:ins w:id="603" w:author="USA" w:date="2021-07-09T15:38:00Z">
              <w:r w:rsidRPr="00F00492">
                <w:rPr>
                  <w:sz w:val="20"/>
                </w:rPr>
                <w:t>5.5</w:t>
              </w:r>
            </w:ins>
          </w:p>
        </w:tc>
        <w:tc>
          <w:tcPr>
            <w:tcW w:w="1170" w:type="dxa"/>
          </w:tcPr>
          <w:p w14:paraId="3EE8A7D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4" w:author="USA" w:date="2021-07-09T15:38:00Z"/>
                <w:sz w:val="20"/>
              </w:rPr>
            </w:pPr>
            <w:ins w:id="605" w:author="USA" w:date="2021-07-09T15:38:00Z">
              <w:r w:rsidRPr="00F00492">
                <w:rPr>
                  <w:sz w:val="20"/>
                </w:rPr>
                <w:t>36</w:t>
              </w:r>
            </w:ins>
          </w:p>
        </w:tc>
        <w:tc>
          <w:tcPr>
            <w:tcW w:w="1260" w:type="dxa"/>
          </w:tcPr>
          <w:p w14:paraId="7E7AF6A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6" w:author="USA" w:date="2021-07-09T15:38:00Z"/>
                <w:sz w:val="20"/>
              </w:rPr>
            </w:pPr>
            <w:ins w:id="607" w:author="USA" w:date="2021-07-09T15:38:00Z">
              <w:r w:rsidRPr="00F00492">
                <w:rPr>
                  <w:sz w:val="20"/>
                </w:rPr>
                <w:t>30.1</w:t>
              </w:r>
            </w:ins>
          </w:p>
        </w:tc>
        <w:tc>
          <w:tcPr>
            <w:tcW w:w="1980" w:type="dxa"/>
            <w:noWrap/>
          </w:tcPr>
          <w:p w14:paraId="4E5677C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8" w:author="USA" w:date="2021-07-09T15:38:00Z"/>
                <w:sz w:val="20"/>
              </w:rPr>
            </w:pPr>
            <w:ins w:id="609" w:author="USA" w:date="2021-07-09T15:38:00Z">
              <w:r w:rsidRPr="00F00492">
                <w:rPr>
                  <w:sz w:val="20"/>
                </w:rPr>
                <w:t>−3.9</w:t>
              </w:r>
            </w:ins>
          </w:p>
        </w:tc>
        <w:tc>
          <w:tcPr>
            <w:tcW w:w="1890" w:type="dxa"/>
            <w:noWrap/>
          </w:tcPr>
          <w:p w14:paraId="663E162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0" w:author="USA" w:date="2021-07-09T15:38:00Z"/>
                <w:sz w:val="20"/>
              </w:rPr>
            </w:pPr>
            <w:ins w:id="611" w:author="USA" w:date="2021-07-09T15:38:00Z">
              <w:r w:rsidRPr="00F00492">
                <w:rPr>
                  <w:sz w:val="20"/>
                </w:rPr>
                <w:t>4.1</w:t>
              </w:r>
            </w:ins>
          </w:p>
        </w:tc>
      </w:tr>
      <w:tr w:rsidR="007D42DF" w:rsidRPr="00F00492" w14:paraId="01BAA420" w14:textId="77777777" w:rsidTr="0014555E">
        <w:trPr>
          <w:trHeight w:val="300"/>
          <w:jc w:val="center"/>
          <w:ins w:id="612" w:author="USA" w:date="2021-07-09T15:38:00Z"/>
        </w:trPr>
        <w:tc>
          <w:tcPr>
            <w:tcW w:w="1103" w:type="dxa"/>
            <w:noWrap/>
          </w:tcPr>
          <w:p w14:paraId="712CE3E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3" w:author="USA" w:date="2021-07-09T15:38:00Z"/>
                <w:sz w:val="20"/>
              </w:rPr>
            </w:pPr>
            <w:ins w:id="614" w:author="USA" w:date="2021-07-09T15:38:00Z">
              <w:r w:rsidRPr="00F00492">
                <w:rPr>
                  <w:sz w:val="20"/>
                </w:rPr>
                <w:t>60</w:t>
              </w:r>
            </w:ins>
          </w:p>
        </w:tc>
        <w:tc>
          <w:tcPr>
            <w:tcW w:w="1142" w:type="dxa"/>
            <w:noWrap/>
          </w:tcPr>
          <w:p w14:paraId="62300EA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5" w:author="USA" w:date="2021-07-09T15:38:00Z"/>
                <w:sz w:val="20"/>
              </w:rPr>
            </w:pPr>
            <w:ins w:id="616" w:author="USA" w:date="2021-07-09T15:38:00Z">
              <w:r w:rsidRPr="00F00492">
                <w:rPr>
                  <w:sz w:val="20"/>
                </w:rPr>
                <w:t>3.6</w:t>
              </w:r>
            </w:ins>
          </w:p>
        </w:tc>
        <w:tc>
          <w:tcPr>
            <w:tcW w:w="1170" w:type="dxa"/>
          </w:tcPr>
          <w:p w14:paraId="68AFE32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7" w:author="USA" w:date="2021-07-09T15:38:00Z"/>
                <w:sz w:val="20"/>
              </w:rPr>
            </w:pPr>
            <w:ins w:id="618" w:author="USA" w:date="2021-07-09T15:38:00Z">
              <w:r w:rsidRPr="00F00492">
                <w:rPr>
                  <w:sz w:val="20"/>
                </w:rPr>
                <w:t>27.2</w:t>
              </w:r>
            </w:ins>
          </w:p>
        </w:tc>
        <w:tc>
          <w:tcPr>
            <w:tcW w:w="1260" w:type="dxa"/>
          </w:tcPr>
          <w:p w14:paraId="3EA9527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9" w:author="USA" w:date="2021-07-09T15:38:00Z"/>
                <w:sz w:val="20"/>
              </w:rPr>
            </w:pPr>
            <w:ins w:id="620" w:author="USA" w:date="2021-07-09T15:38:00Z">
              <w:r w:rsidRPr="00F00492">
                <w:rPr>
                  <w:sz w:val="20"/>
                </w:rPr>
                <w:t>38.9</w:t>
              </w:r>
            </w:ins>
          </w:p>
        </w:tc>
        <w:tc>
          <w:tcPr>
            <w:tcW w:w="1980" w:type="dxa"/>
            <w:noWrap/>
          </w:tcPr>
          <w:p w14:paraId="00CE55A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1" w:author="USA" w:date="2021-07-09T15:38:00Z"/>
                <w:sz w:val="20"/>
              </w:rPr>
            </w:pPr>
            <w:ins w:id="622" w:author="USA" w:date="2021-07-09T15:38:00Z">
              <w:r w:rsidRPr="00F00492">
                <w:rPr>
                  <w:sz w:val="20"/>
                </w:rPr>
                <w:t>−5.8</w:t>
              </w:r>
            </w:ins>
          </w:p>
        </w:tc>
        <w:tc>
          <w:tcPr>
            <w:tcW w:w="1890" w:type="dxa"/>
            <w:noWrap/>
          </w:tcPr>
          <w:p w14:paraId="06B8FC7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3" w:author="USA" w:date="2021-07-09T15:38:00Z"/>
                <w:sz w:val="20"/>
              </w:rPr>
            </w:pPr>
            <w:ins w:id="624" w:author="USA" w:date="2021-07-09T15:38:00Z">
              <w:r w:rsidRPr="00F00492">
                <w:rPr>
                  <w:sz w:val="20"/>
                </w:rPr>
                <w:t>10.5</w:t>
              </w:r>
            </w:ins>
          </w:p>
        </w:tc>
      </w:tr>
      <w:tr w:rsidR="007D42DF" w:rsidRPr="00F00492" w14:paraId="386E83C0" w14:textId="77777777" w:rsidTr="0014555E">
        <w:trPr>
          <w:trHeight w:val="300"/>
          <w:jc w:val="center"/>
          <w:ins w:id="625" w:author="USA" w:date="2021-07-09T15:38:00Z"/>
        </w:trPr>
        <w:tc>
          <w:tcPr>
            <w:tcW w:w="1103" w:type="dxa"/>
            <w:noWrap/>
          </w:tcPr>
          <w:p w14:paraId="7037096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6" w:author="USA" w:date="2021-07-09T15:38:00Z"/>
                <w:sz w:val="20"/>
              </w:rPr>
            </w:pPr>
            <w:ins w:id="627" w:author="USA" w:date="2021-07-09T15:38:00Z">
              <w:r w:rsidRPr="00F00492">
                <w:rPr>
                  <w:sz w:val="20"/>
                </w:rPr>
                <w:t>70</w:t>
              </w:r>
            </w:ins>
          </w:p>
        </w:tc>
        <w:tc>
          <w:tcPr>
            <w:tcW w:w="1142" w:type="dxa"/>
            <w:noWrap/>
          </w:tcPr>
          <w:p w14:paraId="0A705ED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8" w:author="USA" w:date="2021-07-09T15:38:00Z"/>
                <w:sz w:val="20"/>
              </w:rPr>
            </w:pPr>
            <w:ins w:id="629" w:author="USA" w:date="2021-07-09T15:38:00Z">
              <w:r w:rsidRPr="00F00492">
                <w:rPr>
                  <w:sz w:val="20"/>
                </w:rPr>
                <w:t>0.7</w:t>
              </w:r>
            </w:ins>
          </w:p>
        </w:tc>
        <w:tc>
          <w:tcPr>
            <w:tcW w:w="1170" w:type="dxa"/>
          </w:tcPr>
          <w:p w14:paraId="13F4447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0" w:author="USA" w:date="2021-07-09T15:38:00Z"/>
                <w:sz w:val="20"/>
              </w:rPr>
            </w:pPr>
            <w:ins w:id="631" w:author="USA" w:date="2021-07-09T15:38:00Z">
              <w:r w:rsidRPr="00F00492">
                <w:rPr>
                  <w:sz w:val="20"/>
                </w:rPr>
                <w:t>18.2</w:t>
              </w:r>
            </w:ins>
          </w:p>
        </w:tc>
        <w:tc>
          <w:tcPr>
            <w:tcW w:w="1260" w:type="dxa"/>
          </w:tcPr>
          <w:p w14:paraId="1CF4411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2" w:author="USA" w:date="2021-07-09T15:38:00Z"/>
                <w:sz w:val="20"/>
              </w:rPr>
            </w:pPr>
            <w:ins w:id="633" w:author="USA" w:date="2021-07-09T15:38:00Z">
              <w:r w:rsidRPr="00F00492">
                <w:rPr>
                  <w:sz w:val="20"/>
                </w:rPr>
                <w:t>47.9</w:t>
              </w:r>
            </w:ins>
          </w:p>
        </w:tc>
        <w:tc>
          <w:tcPr>
            <w:tcW w:w="1980" w:type="dxa"/>
            <w:noWrap/>
          </w:tcPr>
          <w:p w14:paraId="61719C0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4" w:author="USA" w:date="2021-07-09T15:38:00Z"/>
                <w:sz w:val="20"/>
              </w:rPr>
            </w:pPr>
            <w:ins w:id="635" w:author="USA" w:date="2021-07-09T15:38:00Z">
              <w:r w:rsidRPr="00F00492">
                <w:rPr>
                  <w:sz w:val="20"/>
                </w:rPr>
                <w:t>−8.7</w:t>
              </w:r>
            </w:ins>
          </w:p>
        </w:tc>
        <w:tc>
          <w:tcPr>
            <w:tcW w:w="1890" w:type="dxa"/>
            <w:noWrap/>
          </w:tcPr>
          <w:p w14:paraId="5E7B3A0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6" w:author="USA" w:date="2021-07-09T15:38:00Z"/>
                <w:sz w:val="20"/>
              </w:rPr>
            </w:pPr>
            <w:ins w:id="637" w:author="USA" w:date="2021-07-09T15:38:00Z">
              <w:r w:rsidRPr="00F00492">
                <w:rPr>
                  <w:sz w:val="20"/>
                </w:rPr>
                <w:t>13.7</w:t>
              </w:r>
            </w:ins>
          </w:p>
        </w:tc>
      </w:tr>
      <w:tr w:rsidR="007D42DF" w:rsidRPr="00F00492" w14:paraId="20045EAB" w14:textId="77777777" w:rsidTr="0014555E">
        <w:trPr>
          <w:trHeight w:val="300"/>
          <w:jc w:val="center"/>
          <w:ins w:id="638" w:author="USA" w:date="2021-07-09T15:38:00Z"/>
        </w:trPr>
        <w:tc>
          <w:tcPr>
            <w:tcW w:w="1103" w:type="dxa"/>
            <w:noWrap/>
          </w:tcPr>
          <w:p w14:paraId="02C128B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9" w:author="USA" w:date="2021-07-09T15:38:00Z"/>
                <w:sz w:val="20"/>
              </w:rPr>
            </w:pPr>
            <w:ins w:id="640" w:author="USA" w:date="2021-07-09T15:38:00Z">
              <w:r w:rsidRPr="00F00492">
                <w:rPr>
                  <w:sz w:val="20"/>
                </w:rPr>
                <w:t>80</w:t>
              </w:r>
            </w:ins>
          </w:p>
        </w:tc>
        <w:tc>
          <w:tcPr>
            <w:tcW w:w="1142" w:type="dxa"/>
            <w:noWrap/>
          </w:tcPr>
          <w:p w14:paraId="4744487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1" w:author="USA" w:date="2021-07-09T15:38:00Z"/>
                <w:sz w:val="20"/>
              </w:rPr>
            </w:pPr>
            <w:ins w:id="642" w:author="USA" w:date="2021-07-09T15:38:00Z">
              <w:r w:rsidRPr="00F00492">
                <w:rPr>
                  <w:sz w:val="20"/>
                </w:rPr>
                <w:t>−2.2</w:t>
              </w:r>
            </w:ins>
          </w:p>
        </w:tc>
        <w:tc>
          <w:tcPr>
            <w:tcW w:w="1170" w:type="dxa"/>
          </w:tcPr>
          <w:p w14:paraId="219C5EA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3" w:author="USA" w:date="2021-07-09T15:38:00Z"/>
                <w:sz w:val="20"/>
              </w:rPr>
            </w:pPr>
            <w:ins w:id="644" w:author="USA" w:date="2021-07-09T15:38:00Z">
              <w:r w:rsidRPr="00F00492">
                <w:rPr>
                  <w:sz w:val="20"/>
                </w:rPr>
                <w:t>9.1</w:t>
              </w:r>
            </w:ins>
          </w:p>
        </w:tc>
        <w:tc>
          <w:tcPr>
            <w:tcW w:w="1260" w:type="dxa"/>
          </w:tcPr>
          <w:p w14:paraId="06E8660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5" w:author="USA" w:date="2021-07-09T15:38:00Z"/>
                <w:sz w:val="20"/>
              </w:rPr>
            </w:pPr>
            <w:ins w:id="646" w:author="USA" w:date="2021-07-09T15:38:00Z">
              <w:r w:rsidRPr="00F00492">
                <w:rPr>
                  <w:sz w:val="20"/>
                </w:rPr>
                <w:t>57</w:t>
              </w:r>
            </w:ins>
          </w:p>
        </w:tc>
        <w:tc>
          <w:tcPr>
            <w:tcW w:w="1980" w:type="dxa"/>
            <w:noWrap/>
          </w:tcPr>
          <w:p w14:paraId="1C9F7603"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7" w:author="USA" w:date="2021-07-09T15:38:00Z"/>
                <w:sz w:val="20"/>
              </w:rPr>
            </w:pPr>
            <w:ins w:id="648" w:author="USA" w:date="2021-07-09T15:38:00Z">
              <w:r w:rsidRPr="00F00492">
                <w:rPr>
                  <w:sz w:val="20"/>
                </w:rPr>
                <w:t>−11.6</w:t>
              </w:r>
            </w:ins>
          </w:p>
        </w:tc>
        <w:tc>
          <w:tcPr>
            <w:tcW w:w="1890" w:type="dxa"/>
            <w:noWrap/>
          </w:tcPr>
          <w:p w14:paraId="2C7F058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9" w:author="USA" w:date="2021-07-09T15:38:00Z"/>
                <w:sz w:val="20"/>
              </w:rPr>
            </w:pPr>
            <w:ins w:id="650" w:author="USA" w:date="2021-07-09T15:38:00Z">
              <w:r w:rsidRPr="00F00492">
                <w:rPr>
                  <w:sz w:val="20"/>
                </w:rPr>
                <w:t>17.2</w:t>
              </w:r>
            </w:ins>
          </w:p>
        </w:tc>
      </w:tr>
      <w:tr w:rsidR="007D42DF" w:rsidRPr="00F00492" w14:paraId="77ED66BA" w14:textId="77777777" w:rsidTr="0014555E">
        <w:trPr>
          <w:trHeight w:val="300"/>
          <w:jc w:val="center"/>
          <w:ins w:id="651" w:author="USA" w:date="2021-07-09T15:38:00Z"/>
        </w:trPr>
        <w:tc>
          <w:tcPr>
            <w:tcW w:w="1103" w:type="dxa"/>
            <w:noWrap/>
          </w:tcPr>
          <w:p w14:paraId="62B0904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2" w:author="USA" w:date="2021-07-09T15:38:00Z"/>
                <w:sz w:val="20"/>
              </w:rPr>
            </w:pPr>
            <w:ins w:id="653" w:author="USA" w:date="2021-07-09T15:38:00Z">
              <w:r w:rsidRPr="00F00492">
                <w:rPr>
                  <w:sz w:val="20"/>
                </w:rPr>
                <w:t>90</w:t>
              </w:r>
            </w:ins>
          </w:p>
        </w:tc>
        <w:tc>
          <w:tcPr>
            <w:tcW w:w="1142" w:type="dxa"/>
            <w:noWrap/>
          </w:tcPr>
          <w:p w14:paraId="2A9CAD1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4" w:author="USA" w:date="2021-07-09T15:38:00Z"/>
                <w:sz w:val="20"/>
              </w:rPr>
            </w:pPr>
            <w:ins w:id="655" w:author="USA" w:date="2021-07-09T15:38:00Z">
              <w:r w:rsidRPr="00F00492">
                <w:rPr>
                  <w:sz w:val="20"/>
                </w:rPr>
                <w:t>−5.5</w:t>
              </w:r>
            </w:ins>
          </w:p>
        </w:tc>
        <w:tc>
          <w:tcPr>
            <w:tcW w:w="1170" w:type="dxa"/>
          </w:tcPr>
          <w:p w14:paraId="57A84FD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6" w:author="USA" w:date="2021-07-09T15:38:00Z"/>
                <w:sz w:val="20"/>
              </w:rPr>
            </w:pPr>
            <w:ins w:id="657" w:author="USA" w:date="2021-07-09T15:38:00Z">
              <w:r w:rsidRPr="00F00492">
                <w:rPr>
                  <w:sz w:val="20"/>
                </w:rPr>
                <w:t>0</w:t>
              </w:r>
            </w:ins>
          </w:p>
        </w:tc>
        <w:tc>
          <w:tcPr>
            <w:tcW w:w="1260" w:type="dxa"/>
          </w:tcPr>
          <w:p w14:paraId="6F0D110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8" w:author="USA" w:date="2021-07-09T15:38:00Z"/>
                <w:sz w:val="20"/>
              </w:rPr>
            </w:pPr>
            <w:ins w:id="659" w:author="USA" w:date="2021-07-09T15:38:00Z">
              <w:r w:rsidRPr="00F00492">
                <w:rPr>
                  <w:sz w:val="20"/>
                </w:rPr>
                <w:t>66.1</w:t>
              </w:r>
            </w:ins>
          </w:p>
        </w:tc>
        <w:tc>
          <w:tcPr>
            <w:tcW w:w="1980" w:type="dxa"/>
            <w:noWrap/>
          </w:tcPr>
          <w:p w14:paraId="63530C6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0" w:author="USA" w:date="2021-07-09T15:38:00Z"/>
                <w:sz w:val="20"/>
              </w:rPr>
            </w:pPr>
            <w:ins w:id="661" w:author="USA" w:date="2021-07-09T15:38:00Z">
              <w:r w:rsidRPr="00F00492">
                <w:rPr>
                  <w:sz w:val="20"/>
                </w:rPr>
                <w:t>−14.9</w:t>
              </w:r>
            </w:ins>
          </w:p>
        </w:tc>
        <w:tc>
          <w:tcPr>
            <w:tcW w:w="1890" w:type="dxa"/>
            <w:noWrap/>
          </w:tcPr>
          <w:p w14:paraId="0410147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2" w:author="USA" w:date="2021-07-09T15:38:00Z"/>
                <w:sz w:val="20"/>
              </w:rPr>
            </w:pPr>
            <w:ins w:id="663" w:author="USA" w:date="2021-07-09T15:38:00Z">
              <w:r w:rsidRPr="00F00492">
                <w:rPr>
                  <w:sz w:val="20"/>
                </w:rPr>
                <w:t>21.4</w:t>
              </w:r>
            </w:ins>
          </w:p>
        </w:tc>
      </w:tr>
    </w:tbl>
    <w:p w14:paraId="4E80C057" w14:textId="17E36112" w:rsidR="00DA1FC7" w:rsidRDefault="00DA1FC7" w:rsidP="00DA1FC7">
      <w:pPr>
        <w:pStyle w:val="ListParagraph"/>
        <w:shd w:val="clear" w:color="auto" w:fill="FFFFFF"/>
        <w:spacing w:before="120" w:after="360" w:line="240" w:lineRule="auto"/>
        <w:ind w:left="360"/>
        <w:jc w:val="center"/>
        <w:textAlignment w:val="baseline"/>
        <w:rPr>
          <w:ins w:id="664" w:author="USA" w:date="2021-07-09T16:06:00Z"/>
          <w:rFonts w:ascii="Times New Roman" w:eastAsia="Times New Roman" w:hAnsi="Times New Roman" w:cs="Times New Roman"/>
          <w:color w:val="000000"/>
          <w:sz w:val="20"/>
          <w:szCs w:val="20"/>
          <w:bdr w:val="none" w:sz="0" w:space="0" w:color="auto" w:frame="1"/>
          <w:lang w:val="en-GB"/>
        </w:rPr>
      </w:pPr>
      <w:ins w:id="665" w:author="USA" w:date="2021-07-09T16:03:00Z">
        <w:r w:rsidRPr="00DA1FC7">
          <w:rPr>
            <w:rFonts w:ascii="Times New Roman" w:eastAsia="Times New Roman" w:hAnsi="Times New Roman" w:cs="Times New Roman"/>
            <w:color w:val="000000"/>
            <w:sz w:val="20"/>
            <w:szCs w:val="20"/>
            <w:bdr w:val="none" w:sz="0" w:space="0" w:color="auto" w:frame="1"/>
            <w:lang w:val="en-GB"/>
            <w:rPrChange w:id="666" w:author="USA" w:date="2021-07-09T16:03:00Z">
              <w:rPr>
                <w:rFonts w:ascii="Times New Roman" w:eastAsia="Times New Roman" w:hAnsi="Times New Roman" w:cs="Times New Roman"/>
                <w:color w:val="000000"/>
                <w:sz w:val="24"/>
                <w:szCs w:val="24"/>
                <w:bdr w:val="none" w:sz="0" w:space="0" w:color="auto" w:frame="1"/>
                <w:lang w:val="en-GB"/>
              </w:rPr>
            </w:rPrChange>
          </w:rPr>
          <w:t xml:space="preserve">Table 1 </w:t>
        </w:r>
        <w:r>
          <w:rPr>
            <w:rFonts w:ascii="Times New Roman" w:eastAsia="Times New Roman" w:hAnsi="Times New Roman" w:cs="Times New Roman"/>
            <w:color w:val="000000"/>
            <w:sz w:val="20"/>
            <w:szCs w:val="20"/>
            <w:bdr w:val="none" w:sz="0" w:space="0" w:color="auto" w:frame="1"/>
            <w:lang w:val="en-GB"/>
          </w:rPr>
          <w:t>–</w:t>
        </w:r>
        <w:r w:rsidRPr="00DA1FC7">
          <w:rPr>
            <w:rFonts w:ascii="Times New Roman" w:eastAsia="Times New Roman" w:hAnsi="Times New Roman" w:cs="Times New Roman"/>
            <w:color w:val="000000"/>
            <w:sz w:val="20"/>
            <w:szCs w:val="20"/>
            <w:bdr w:val="none" w:sz="0" w:space="0" w:color="auto" w:frame="1"/>
            <w:lang w:val="en-GB"/>
            <w:rPrChange w:id="667" w:author="USA" w:date="2021-07-09T16:03:00Z">
              <w:rPr>
                <w:rFonts w:ascii="Times New Roman" w:eastAsia="Times New Roman" w:hAnsi="Times New Roman" w:cs="Times New Roman"/>
                <w:color w:val="000000"/>
                <w:sz w:val="24"/>
                <w:szCs w:val="24"/>
                <w:bdr w:val="none" w:sz="0" w:space="0" w:color="auto" w:frame="1"/>
                <w:lang w:val="en-GB"/>
              </w:rPr>
            </w:rPrChange>
          </w:rPr>
          <w:t xml:space="preserve"> Satellite</w:t>
        </w:r>
        <w:r>
          <w:rPr>
            <w:rFonts w:ascii="Times New Roman" w:eastAsia="Times New Roman" w:hAnsi="Times New Roman" w:cs="Times New Roman"/>
            <w:color w:val="000000"/>
            <w:sz w:val="20"/>
            <w:szCs w:val="20"/>
            <w:bdr w:val="none" w:sz="0" w:space="0" w:color="auto" w:frame="1"/>
            <w:lang w:val="en-GB"/>
          </w:rPr>
          <w:t xml:space="preserve"> </w:t>
        </w:r>
        <w:proofErr w:type="spellStart"/>
        <w:r>
          <w:rPr>
            <w:rFonts w:ascii="Times New Roman" w:eastAsia="Times New Roman" w:hAnsi="Times New Roman" w:cs="Times New Roman"/>
            <w:color w:val="000000"/>
            <w:sz w:val="20"/>
            <w:szCs w:val="20"/>
            <w:bdr w:val="none" w:sz="0" w:space="0" w:color="auto" w:frame="1"/>
            <w:lang w:val="en-GB"/>
          </w:rPr>
          <w:t>e.i.r.p</w:t>
        </w:r>
        <w:proofErr w:type="spellEnd"/>
        <w:r>
          <w:rPr>
            <w:rFonts w:ascii="Times New Roman" w:eastAsia="Times New Roman" w:hAnsi="Times New Roman" w:cs="Times New Roman"/>
            <w:color w:val="000000"/>
            <w:sz w:val="20"/>
            <w:szCs w:val="20"/>
            <w:bdr w:val="none" w:sz="0" w:space="0" w:color="auto" w:frame="1"/>
            <w:lang w:val="en-GB"/>
          </w:rPr>
          <w:t xml:space="preserve">. and margin </w:t>
        </w:r>
      </w:ins>
      <w:ins w:id="668" w:author="USA" w:date="2021-07-09T16:04:00Z">
        <w:r>
          <w:rPr>
            <w:rFonts w:ascii="Times New Roman" w:eastAsia="Times New Roman" w:hAnsi="Times New Roman" w:cs="Times New Roman"/>
            <w:color w:val="000000"/>
            <w:sz w:val="20"/>
            <w:szCs w:val="20"/>
            <w:bdr w:val="none" w:sz="0" w:space="0" w:color="auto" w:frame="1"/>
            <w:lang w:val="en-GB"/>
          </w:rPr>
          <w:t>to the pfd-mask as a function of elevation angle</w:t>
        </w:r>
      </w:ins>
    </w:p>
    <w:p w14:paraId="090FAA70" w14:textId="77777777" w:rsidR="00DA1FC7" w:rsidRDefault="00DA1FC7" w:rsidP="00DA1FC7">
      <w:pPr>
        <w:pStyle w:val="ListParagraph"/>
        <w:shd w:val="clear" w:color="auto" w:fill="FFFFFF"/>
        <w:spacing w:before="120" w:after="360" w:line="240" w:lineRule="auto"/>
        <w:ind w:left="360"/>
        <w:jc w:val="center"/>
        <w:textAlignment w:val="baseline"/>
        <w:rPr>
          <w:ins w:id="669" w:author="USA" w:date="2021-07-09T16:05:00Z"/>
          <w:rFonts w:ascii="Times New Roman" w:eastAsia="Times New Roman" w:hAnsi="Times New Roman" w:cs="Times New Roman"/>
          <w:color w:val="000000"/>
          <w:sz w:val="20"/>
          <w:szCs w:val="20"/>
          <w:bdr w:val="none" w:sz="0" w:space="0" w:color="auto" w:frame="1"/>
          <w:lang w:val="en-GB"/>
        </w:rPr>
      </w:pPr>
    </w:p>
    <w:p w14:paraId="74272E3B" w14:textId="77777777" w:rsidR="00DA1FC7" w:rsidRPr="00DA1FC7" w:rsidRDefault="00DA1FC7">
      <w:pPr>
        <w:pStyle w:val="ListParagraph"/>
        <w:shd w:val="clear" w:color="auto" w:fill="FFFFFF"/>
        <w:spacing w:before="120" w:after="360" w:line="240" w:lineRule="auto"/>
        <w:ind w:left="360"/>
        <w:jc w:val="center"/>
        <w:textAlignment w:val="baseline"/>
        <w:rPr>
          <w:ins w:id="670" w:author="USA" w:date="2021-07-09T16:02:00Z"/>
          <w:rFonts w:ascii="Times New Roman" w:eastAsia="Times New Roman" w:hAnsi="Times New Roman" w:cs="Times New Roman"/>
          <w:color w:val="000000"/>
          <w:sz w:val="20"/>
          <w:szCs w:val="20"/>
          <w:bdr w:val="none" w:sz="0" w:space="0" w:color="auto" w:frame="1"/>
          <w:lang w:val="en-GB"/>
          <w:rPrChange w:id="671" w:author="USA" w:date="2021-07-09T16:03:00Z">
            <w:rPr>
              <w:ins w:id="672" w:author="USA" w:date="2021-07-09T16:02:00Z"/>
              <w:rFonts w:ascii="Times New Roman" w:eastAsia="Times New Roman" w:hAnsi="Times New Roman" w:cs="Times New Roman"/>
              <w:b/>
              <w:bCs/>
              <w:color w:val="000000"/>
              <w:sz w:val="24"/>
              <w:szCs w:val="24"/>
              <w:bdr w:val="none" w:sz="0" w:space="0" w:color="auto" w:frame="1"/>
              <w:lang w:val="en-GB"/>
            </w:rPr>
          </w:rPrChange>
        </w:rPr>
        <w:pPrChange w:id="673" w:author="USA" w:date="2021-07-09T16:05:00Z">
          <w:pPr>
            <w:pStyle w:val="ListParagraph"/>
            <w:numPr>
              <w:numId w:val="1"/>
            </w:numPr>
            <w:shd w:val="clear" w:color="auto" w:fill="FFFFFF"/>
            <w:spacing w:before="240" w:after="240" w:line="240" w:lineRule="auto"/>
            <w:ind w:left="360" w:hanging="360"/>
            <w:textAlignment w:val="baseline"/>
          </w:pPr>
        </w:pPrChange>
      </w:pPr>
    </w:p>
    <w:p w14:paraId="698ADD70" w14:textId="7FDFF9D8" w:rsidR="007D42DF" w:rsidRPr="00E536CF" w:rsidRDefault="007D42DF" w:rsidP="007D42DF">
      <w:pPr>
        <w:pStyle w:val="ListParagraph"/>
        <w:numPr>
          <w:ilvl w:val="0"/>
          <w:numId w:val="1"/>
        </w:numPr>
        <w:shd w:val="clear" w:color="auto" w:fill="FFFFFF"/>
        <w:spacing w:before="240" w:after="240" w:line="240" w:lineRule="auto"/>
        <w:textAlignment w:val="baseline"/>
        <w:rPr>
          <w:ins w:id="674" w:author="USA" w:date="2021-07-09T15:38:00Z"/>
          <w:rFonts w:ascii="Times New Roman" w:eastAsia="Times New Roman" w:hAnsi="Times New Roman" w:cs="Times New Roman"/>
          <w:color w:val="000000"/>
          <w:sz w:val="24"/>
          <w:szCs w:val="24"/>
          <w:bdr w:val="none" w:sz="0" w:space="0" w:color="auto" w:frame="1"/>
          <w:lang w:val="en-GB"/>
        </w:rPr>
      </w:pPr>
      <w:ins w:id="675" w:author="USA" w:date="2021-07-09T15:38:00Z">
        <w:r w:rsidRPr="00E536CF">
          <w:rPr>
            <w:rFonts w:ascii="Times New Roman" w:eastAsia="Times New Roman" w:hAnsi="Times New Roman" w:cs="Times New Roman"/>
            <w:b/>
            <w:bCs/>
            <w:color w:val="000000"/>
            <w:sz w:val="24"/>
            <w:szCs w:val="24"/>
            <w:bdr w:val="none" w:sz="0" w:space="0" w:color="auto" w:frame="1"/>
            <w:lang w:val="en-GB"/>
          </w:rPr>
          <w:t xml:space="preserve">VDES satellite </w:t>
        </w:r>
        <w:r>
          <w:rPr>
            <w:rFonts w:ascii="Times New Roman" w:eastAsia="Times New Roman" w:hAnsi="Times New Roman" w:cs="Times New Roman"/>
            <w:b/>
            <w:bCs/>
            <w:color w:val="000000"/>
            <w:sz w:val="24"/>
            <w:szCs w:val="24"/>
            <w:bdr w:val="none" w:sz="0" w:space="0" w:color="auto" w:frame="1"/>
            <w:lang w:val="en-GB"/>
          </w:rPr>
          <w:t>downlink budget</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223B1F0B" w14:textId="58024FD4" w:rsidR="007D42DF" w:rsidRDefault="007D42DF">
      <w:pPr>
        <w:spacing w:after="120"/>
        <w:rPr>
          <w:ins w:id="676" w:author="USA" w:date="2021-07-09T15:38:00Z"/>
          <w:b/>
          <w:bCs/>
          <w:szCs w:val="24"/>
        </w:rPr>
        <w:pPrChange w:id="677" w:author="USA" w:date="2021-07-28T15:01:00Z">
          <w:pPr/>
        </w:pPrChange>
      </w:pPr>
      <w:ins w:id="678" w:author="USA" w:date="2021-07-09T15:38:00Z">
        <w:r w:rsidRPr="00847D8B">
          <w:rPr>
            <w:szCs w:val="24"/>
          </w:rPr>
          <w:t>The nominal signal level C/N</w:t>
        </w:r>
        <w:r w:rsidRPr="00847D8B">
          <w:rPr>
            <w:szCs w:val="24"/>
            <w:vertAlign w:val="subscript"/>
          </w:rPr>
          <w:t>0</w:t>
        </w:r>
        <w:r w:rsidRPr="00847D8B">
          <w:rPr>
            <w:szCs w:val="24"/>
          </w:rPr>
          <w:t xml:space="preserve"> and C/(N</w:t>
        </w:r>
        <w:r w:rsidRPr="00847D8B">
          <w:rPr>
            <w:szCs w:val="24"/>
            <w:vertAlign w:val="subscript"/>
          </w:rPr>
          <w:t>0</w:t>
        </w:r>
        <w:r w:rsidRPr="00847D8B">
          <w:rPr>
            <w:szCs w:val="24"/>
          </w:rPr>
          <w:t>+I</w:t>
        </w:r>
        <w:r w:rsidRPr="00847D8B">
          <w:rPr>
            <w:szCs w:val="24"/>
            <w:vertAlign w:val="subscript"/>
          </w:rPr>
          <w:t>0</w:t>
        </w:r>
        <w:r w:rsidRPr="00847D8B">
          <w:rPr>
            <w:szCs w:val="24"/>
          </w:rPr>
          <w:t xml:space="preserve">) for the VDE-SAT downlink as a function of elevation angle for a 50 kHz channel are provided in Table </w:t>
        </w:r>
        <w:r>
          <w:rPr>
            <w:szCs w:val="24"/>
          </w:rPr>
          <w:t>2.</w:t>
        </w:r>
        <w:r w:rsidRPr="00847D8B">
          <w:rPr>
            <w:szCs w:val="24"/>
          </w:rPr>
          <w:t xml:space="preserve"> In a 50 kHz channel a signal bandwidth of 42 kHz can be used, which allow a satellite transmitter RF output power of -10.2 dBW. A transmission frequency of 161.9125 MHz is used in the calculation of path loss. The ship antenna gain is 3 </w:t>
        </w:r>
        <w:proofErr w:type="spellStart"/>
        <w:r w:rsidRPr="00847D8B">
          <w:rPr>
            <w:szCs w:val="24"/>
          </w:rPr>
          <w:t>dBi</w:t>
        </w:r>
        <w:proofErr w:type="spellEnd"/>
        <w:r w:rsidRPr="00847D8B">
          <w:rPr>
            <w:szCs w:val="24"/>
          </w:rPr>
          <w:t xml:space="preserve"> </w:t>
        </w:r>
        <w:r>
          <w:rPr>
            <w:szCs w:val="24"/>
          </w:rPr>
          <w:t xml:space="preserve">at zero degrees elevation angle </w:t>
        </w:r>
        <w:r w:rsidRPr="00847D8B">
          <w:rPr>
            <w:szCs w:val="24"/>
          </w:rPr>
          <w:t>and the system noise temperature is 30.2 </w:t>
        </w:r>
        <w:proofErr w:type="spellStart"/>
        <w:r w:rsidRPr="00847D8B">
          <w:rPr>
            <w:szCs w:val="24"/>
          </w:rPr>
          <w:t>dBK</w:t>
        </w:r>
        <w:proofErr w:type="spellEnd"/>
        <w:r w:rsidRPr="00847D8B">
          <w:rPr>
            <w:szCs w:val="24"/>
          </w:rPr>
          <w:t>. The noise density level (N</w:t>
        </w:r>
        <w:r w:rsidRPr="00847D8B">
          <w:rPr>
            <w:szCs w:val="24"/>
            <w:vertAlign w:val="subscript"/>
          </w:rPr>
          <w:t>0</w:t>
        </w:r>
        <w:r w:rsidRPr="00847D8B">
          <w:rPr>
            <w:szCs w:val="24"/>
          </w:rPr>
          <w:t xml:space="preserve">) will then be -168.4 dBm/Hz. </w:t>
        </w:r>
        <w:r>
          <w:rPr>
            <w:szCs w:val="24"/>
          </w:rPr>
          <w:t xml:space="preserve">The link budget shown in Table 2 assumes a maximum </w:t>
        </w:r>
        <w:r w:rsidRPr="00847D8B">
          <w:rPr>
            <w:szCs w:val="24"/>
          </w:rPr>
          <w:t>noise plus interference density level (N</w:t>
        </w:r>
        <w:r w:rsidRPr="00847D8B">
          <w:rPr>
            <w:szCs w:val="24"/>
            <w:vertAlign w:val="subscript"/>
          </w:rPr>
          <w:t>0</w:t>
        </w:r>
        <w:r w:rsidRPr="00847D8B">
          <w:rPr>
            <w:szCs w:val="24"/>
          </w:rPr>
          <w:t>+I</w:t>
        </w:r>
        <w:r w:rsidRPr="00847D8B">
          <w:rPr>
            <w:szCs w:val="24"/>
            <w:vertAlign w:val="subscript"/>
          </w:rPr>
          <w:t>0</w:t>
        </w:r>
        <w:r w:rsidRPr="00847D8B">
          <w:rPr>
            <w:szCs w:val="24"/>
          </w:rPr>
          <w:t>) of -161 dBm/Hz</w:t>
        </w:r>
        <w:r>
          <w:rPr>
            <w:szCs w:val="24"/>
          </w:rPr>
          <w:t xml:space="preserve">, based on IEC 61993-2 performance </w:t>
        </w:r>
        <w:r>
          <w:rPr>
            <w:szCs w:val="24"/>
          </w:rPr>
          <w:lastRenderedPageBreak/>
          <w:t>requirements for maritime VHF equipment. P</w:t>
        </w:r>
        <w:r w:rsidRPr="00847D8B">
          <w:rPr>
            <w:szCs w:val="24"/>
          </w:rPr>
          <w:t>ropagation effects</w:t>
        </w:r>
        <w:r>
          <w:rPr>
            <w:szCs w:val="24"/>
          </w:rPr>
          <w:t xml:space="preserve">, e.g., </w:t>
        </w:r>
        <w:r w:rsidRPr="00847D8B">
          <w:rPr>
            <w:szCs w:val="24"/>
          </w:rPr>
          <w:t>multi-path</w:t>
        </w:r>
        <w:r>
          <w:rPr>
            <w:szCs w:val="24"/>
          </w:rPr>
          <w:t xml:space="preserve"> fading,</w:t>
        </w:r>
        <w:r w:rsidRPr="00847D8B">
          <w:rPr>
            <w:szCs w:val="24"/>
          </w:rPr>
          <w:t xml:space="preserve"> </w:t>
        </w:r>
        <w:r>
          <w:rPr>
            <w:szCs w:val="24"/>
          </w:rPr>
          <w:t>are</w:t>
        </w:r>
        <w:r w:rsidRPr="00847D8B">
          <w:rPr>
            <w:szCs w:val="24"/>
          </w:rPr>
          <w:t xml:space="preserve"> </w:t>
        </w:r>
        <w:r>
          <w:rPr>
            <w:szCs w:val="24"/>
          </w:rPr>
          <w:t>addressed</w:t>
        </w:r>
        <w:r w:rsidRPr="00847D8B">
          <w:rPr>
            <w:szCs w:val="24"/>
          </w:rPr>
          <w:t xml:space="preserve"> in Section 3.1 of Report ITU-R M.2435-0.</w:t>
        </w:r>
      </w:ins>
    </w:p>
    <w:p w14:paraId="3A80011C" w14:textId="180D985D" w:rsidR="007D42DF" w:rsidRPr="00274BC5" w:rsidRDefault="007D42DF" w:rsidP="007D42DF">
      <w:pPr>
        <w:keepNext/>
        <w:keepLines/>
        <w:spacing w:after="120"/>
        <w:jc w:val="center"/>
        <w:rPr>
          <w:ins w:id="679" w:author="USA" w:date="2021-07-09T15:38:00Z"/>
          <w:rFonts w:ascii="Times New Roman Bold" w:hAnsi="Times New Roman Bold"/>
          <w:b/>
        </w:rPr>
      </w:pPr>
      <w:ins w:id="680" w:author="USA" w:date="2021-07-09T15:38:00Z">
        <w:r w:rsidRPr="00274BC5">
          <w:rPr>
            <w:rFonts w:ascii="Times New Roman Bold" w:hAnsi="Times New Roman Bold"/>
            <w:b/>
          </w:rPr>
          <w:t xml:space="preserve"> </w:t>
        </w:r>
      </w:ins>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681" w:author="USA" w:date="2021-07-09T16:06:00Z">
          <w:tblPr>
            <w:tblW w:w="935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922"/>
        <w:gridCol w:w="1227"/>
        <w:gridCol w:w="906"/>
        <w:gridCol w:w="832"/>
        <w:gridCol w:w="1212"/>
        <w:gridCol w:w="897"/>
        <w:gridCol w:w="1559"/>
        <w:gridCol w:w="804"/>
        <w:gridCol w:w="992"/>
        <w:tblGridChange w:id="682">
          <w:tblGrid>
            <w:gridCol w:w="922"/>
            <w:gridCol w:w="1227"/>
            <w:gridCol w:w="906"/>
            <w:gridCol w:w="832"/>
            <w:gridCol w:w="1212"/>
            <w:gridCol w:w="897"/>
            <w:gridCol w:w="1559"/>
            <w:gridCol w:w="804"/>
            <w:gridCol w:w="992"/>
          </w:tblGrid>
        </w:tblGridChange>
      </w:tblGrid>
      <w:tr w:rsidR="00DA1FC7" w:rsidRPr="00F00492" w14:paraId="78880047" w14:textId="77777777" w:rsidTr="00DA1FC7">
        <w:trPr>
          <w:trHeight w:val="300"/>
          <w:ins w:id="683" w:author="USA" w:date="2021-07-09T15:38:00Z"/>
          <w:trPrChange w:id="684" w:author="USA" w:date="2021-07-09T16:06:00Z">
            <w:trPr>
              <w:trHeight w:val="300"/>
            </w:trPr>
          </w:trPrChange>
        </w:trPr>
        <w:tc>
          <w:tcPr>
            <w:tcW w:w="922" w:type="dxa"/>
            <w:shd w:val="clear" w:color="auto" w:fill="4F81BD" w:themeFill="accent1"/>
            <w:noWrap/>
            <w:vAlign w:val="center"/>
            <w:tcPrChange w:id="685" w:author="USA" w:date="2021-07-09T16:06:00Z">
              <w:tcPr>
                <w:tcW w:w="922" w:type="dxa"/>
                <w:shd w:val="clear" w:color="auto" w:fill="4F81BD" w:themeFill="accent1"/>
                <w:noWrap/>
                <w:vAlign w:val="center"/>
              </w:tcPr>
            </w:tcPrChange>
          </w:tcPr>
          <w:p w14:paraId="5BB75B13" w14:textId="77777777" w:rsidR="007D42DF" w:rsidRPr="00F00492" w:rsidRDefault="007D42DF" w:rsidP="0014555E">
            <w:pPr>
              <w:keepNext/>
              <w:spacing w:before="80" w:after="80"/>
              <w:jc w:val="center"/>
              <w:rPr>
                <w:ins w:id="686" w:author="USA" w:date="2021-07-09T15:38:00Z"/>
                <w:rFonts w:ascii="Times New Roman Bold" w:hAnsi="Times New Roman Bold" w:cs="Times New Roman Bold"/>
                <w:b/>
                <w:sz w:val="20"/>
              </w:rPr>
            </w:pPr>
            <w:bookmarkStart w:id="687" w:name="_Hlk35260136"/>
            <w:ins w:id="688" w:author="USA" w:date="2021-07-09T15:38:00Z">
              <w:r w:rsidRPr="00F00492">
                <w:rPr>
                  <w:rFonts w:ascii="Times New Roman Bold" w:hAnsi="Times New Roman Bold" w:cs="Times New Roman Bold"/>
                  <w:b/>
                  <w:sz w:val="20"/>
                </w:rPr>
                <w:t>Ship elevation angle</w:t>
              </w:r>
            </w:ins>
          </w:p>
          <w:p w14:paraId="242DC1D1" w14:textId="77777777" w:rsidR="007D42DF" w:rsidRPr="00F00492" w:rsidRDefault="007D42DF" w:rsidP="0014555E">
            <w:pPr>
              <w:keepNext/>
              <w:spacing w:before="80" w:after="80"/>
              <w:jc w:val="center"/>
              <w:rPr>
                <w:ins w:id="689" w:author="USA" w:date="2021-07-09T15:38:00Z"/>
                <w:rFonts w:ascii="Times New Roman Bold" w:hAnsi="Times New Roman Bold" w:cs="Times New Roman Bold"/>
                <w:b/>
                <w:sz w:val="20"/>
              </w:rPr>
            </w:pPr>
            <w:ins w:id="690" w:author="USA" w:date="2021-07-09T15:38:00Z">
              <w:r w:rsidRPr="00F00492">
                <w:rPr>
                  <w:rFonts w:ascii="Times New Roman Bold" w:hAnsi="Times New Roman Bold" w:cs="Times New Roman Bold"/>
                  <w:b/>
                  <w:sz w:val="20"/>
                </w:rPr>
                <w:t>(degrees)</w:t>
              </w:r>
            </w:ins>
          </w:p>
        </w:tc>
        <w:tc>
          <w:tcPr>
            <w:tcW w:w="1227" w:type="dxa"/>
            <w:shd w:val="clear" w:color="auto" w:fill="4F81BD" w:themeFill="accent1"/>
            <w:noWrap/>
            <w:vAlign w:val="center"/>
            <w:tcPrChange w:id="691" w:author="USA" w:date="2021-07-09T16:06:00Z">
              <w:tcPr>
                <w:tcW w:w="1227" w:type="dxa"/>
                <w:shd w:val="clear" w:color="auto" w:fill="4F81BD" w:themeFill="accent1"/>
                <w:noWrap/>
                <w:vAlign w:val="center"/>
              </w:tcPr>
            </w:tcPrChange>
          </w:tcPr>
          <w:p w14:paraId="0A714792" w14:textId="77777777" w:rsidR="007D42DF" w:rsidRPr="00F00492" w:rsidRDefault="007D42DF" w:rsidP="0014555E">
            <w:pPr>
              <w:keepNext/>
              <w:spacing w:before="80" w:after="80"/>
              <w:jc w:val="center"/>
              <w:rPr>
                <w:ins w:id="692" w:author="USA" w:date="2021-07-09T15:38:00Z"/>
                <w:rFonts w:ascii="Times New Roman Bold" w:hAnsi="Times New Roman Bold" w:cs="Times New Roman Bold"/>
                <w:b/>
                <w:sz w:val="20"/>
              </w:rPr>
            </w:pPr>
            <w:ins w:id="693" w:author="USA" w:date="2021-07-09T15:38:00Z">
              <w:r w:rsidRPr="00F00492">
                <w:rPr>
                  <w:rFonts w:ascii="Times New Roman Bold" w:hAnsi="Times New Roman Bold" w:cs="Times New Roman Bold"/>
                  <w:b/>
                  <w:sz w:val="20"/>
                </w:rPr>
                <w:t>Satellite EIRP in circular polarization</w:t>
              </w:r>
            </w:ins>
          </w:p>
          <w:p w14:paraId="36D35AF2" w14:textId="77777777" w:rsidR="007D42DF" w:rsidRPr="00F00492" w:rsidRDefault="007D42DF" w:rsidP="0014555E">
            <w:pPr>
              <w:keepNext/>
              <w:spacing w:before="80" w:after="80"/>
              <w:jc w:val="center"/>
              <w:rPr>
                <w:ins w:id="694" w:author="USA" w:date="2021-07-09T15:38:00Z"/>
                <w:rFonts w:ascii="Times New Roman Bold" w:hAnsi="Times New Roman Bold" w:cs="Times New Roman Bold"/>
                <w:b/>
                <w:sz w:val="20"/>
              </w:rPr>
            </w:pPr>
            <w:ins w:id="695" w:author="USA" w:date="2021-07-09T15:38:00Z">
              <w:r w:rsidRPr="00F00492">
                <w:rPr>
                  <w:rFonts w:ascii="Times New Roman Bold" w:hAnsi="Times New Roman Bold" w:cs="Times New Roman Bold"/>
                  <w:b/>
                  <w:sz w:val="20"/>
                </w:rPr>
                <w:t>(dBW)</w:t>
              </w:r>
            </w:ins>
          </w:p>
        </w:tc>
        <w:tc>
          <w:tcPr>
            <w:tcW w:w="906" w:type="dxa"/>
            <w:shd w:val="clear" w:color="auto" w:fill="4F81BD" w:themeFill="accent1"/>
            <w:noWrap/>
            <w:vAlign w:val="center"/>
            <w:tcPrChange w:id="696" w:author="USA" w:date="2021-07-09T16:06:00Z">
              <w:tcPr>
                <w:tcW w:w="906" w:type="dxa"/>
                <w:shd w:val="clear" w:color="auto" w:fill="4F81BD" w:themeFill="accent1"/>
                <w:noWrap/>
                <w:vAlign w:val="center"/>
              </w:tcPr>
            </w:tcPrChange>
          </w:tcPr>
          <w:p w14:paraId="6554C483" w14:textId="77777777" w:rsidR="007D42DF" w:rsidRPr="00F00492" w:rsidRDefault="007D42DF" w:rsidP="0014555E">
            <w:pPr>
              <w:keepNext/>
              <w:spacing w:before="80" w:after="80"/>
              <w:jc w:val="center"/>
              <w:rPr>
                <w:ins w:id="697" w:author="USA" w:date="2021-07-09T15:38:00Z"/>
                <w:rFonts w:ascii="Times New Roman Bold" w:hAnsi="Times New Roman Bold" w:cs="Times New Roman Bold"/>
                <w:b/>
                <w:sz w:val="20"/>
              </w:rPr>
            </w:pPr>
            <w:ins w:id="698" w:author="USA" w:date="2021-07-09T15:38:00Z">
              <w:r w:rsidRPr="00F00492">
                <w:rPr>
                  <w:rFonts w:ascii="Times New Roman Bold" w:hAnsi="Times New Roman Bold" w:cs="Times New Roman Bold"/>
                  <w:b/>
                  <w:sz w:val="20"/>
                </w:rPr>
                <w:t>Satellite range</w:t>
              </w:r>
            </w:ins>
          </w:p>
          <w:p w14:paraId="0003C430" w14:textId="77777777" w:rsidR="007D42DF" w:rsidRPr="00F00492" w:rsidRDefault="007D42DF" w:rsidP="0014555E">
            <w:pPr>
              <w:keepNext/>
              <w:spacing w:before="80" w:after="80"/>
              <w:jc w:val="center"/>
              <w:rPr>
                <w:ins w:id="699" w:author="USA" w:date="2021-07-09T15:38:00Z"/>
                <w:rFonts w:ascii="Times New Roman Bold" w:hAnsi="Times New Roman Bold" w:cs="Times New Roman Bold"/>
                <w:b/>
                <w:sz w:val="20"/>
              </w:rPr>
            </w:pPr>
            <w:ins w:id="700" w:author="USA" w:date="2021-07-09T15:38:00Z">
              <w:r w:rsidRPr="00F00492">
                <w:rPr>
                  <w:rFonts w:ascii="Times New Roman Bold" w:hAnsi="Times New Roman Bold" w:cs="Times New Roman Bold"/>
                  <w:b/>
                  <w:sz w:val="20"/>
                </w:rPr>
                <w:t>(km)</w:t>
              </w:r>
            </w:ins>
          </w:p>
        </w:tc>
        <w:tc>
          <w:tcPr>
            <w:tcW w:w="832" w:type="dxa"/>
            <w:shd w:val="clear" w:color="auto" w:fill="4F81BD" w:themeFill="accent1"/>
            <w:noWrap/>
            <w:vAlign w:val="center"/>
            <w:tcPrChange w:id="701" w:author="USA" w:date="2021-07-09T16:06:00Z">
              <w:tcPr>
                <w:tcW w:w="832" w:type="dxa"/>
                <w:shd w:val="clear" w:color="auto" w:fill="4F81BD" w:themeFill="accent1"/>
                <w:noWrap/>
                <w:vAlign w:val="center"/>
              </w:tcPr>
            </w:tcPrChange>
          </w:tcPr>
          <w:p w14:paraId="2B8A1CD0" w14:textId="77777777" w:rsidR="007D42DF" w:rsidRPr="00F00492" w:rsidRDefault="007D42DF" w:rsidP="0014555E">
            <w:pPr>
              <w:keepNext/>
              <w:spacing w:before="80" w:after="80"/>
              <w:jc w:val="center"/>
              <w:rPr>
                <w:ins w:id="702" w:author="USA" w:date="2021-07-09T15:38:00Z"/>
                <w:rFonts w:ascii="Times New Roman Bold" w:hAnsi="Times New Roman Bold" w:cs="Times New Roman Bold"/>
                <w:b/>
                <w:sz w:val="20"/>
              </w:rPr>
            </w:pPr>
            <w:ins w:id="703" w:author="USA" w:date="2021-07-09T15:38:00Z">
              <w:r w:rsidRPr="00F00492">
                <w:rPr>
                  <w:rFonts w:ascii="Times New Roman Bold" w:hAnsi="Times New Roman Bold" w:cs="Times New Roman Bold"/>
                  <w:b/>
                  <w:sz w:val="20"/>
                </w:rPr>
                <w:t>Path loss</w:t>
              </w:r>
            </w:ins>
          </w:p>
          <w:p w14:paraId="6C8013F4" w14:textId="77777777" w:rsidR="007D42DF" w:rsidRPr="00F00492" w:rsidRDefault="007D42DF" w:rsidP="0014555E">
            <w:pPr>
              <w:keepNext/>
              <w:spacing w:before="80" w:after="80"/>
              <w:jc w:val="center"/>
              <w:rPr>
                <w:ins w:id="704" w:author="USA" w:date="2021-07-09T15:38:00Z"/>
                <w:rFonts w:ascii="Times New Roman Bold" w:hAnsi="Times New Roman Bold" w:cs="Times New Roman Bold"/>
                <w:b/>
                <w:sz w:val="20"/>
              </w:rPr>
            </w:pPr>
            <w:ins w:id="705" w:author="USA" w:date="2021-07-09T15:38:00Z">
              <w:r w:rsidRPr="00F00492">
                <w:rPr>
                  <w:rFonts w:ascii="Times New Roman Bold" w:hAnsi="Times New Roman Bold" w:cs="Times New Roman Bold"/>
                  <w:b/>
                  <w:sz w:val="20"/>
                </w:rPr>
                <w:t>(dB)</w:t>
              </w:r>
            </w:ins>
          </w:p>
        </w:tc>
        <w:tc>
          <w:tcPr>
            <w:tcW w:w="1212" w:type="dxa"/>
            <w:shd w:val="clear" w:color="auto" w:fill="4F81BD" w:themeFill="accent1"/>
            <w:noWrap/>
            <w:vAlign w:val="center"/>
            <w:tcPrChange w:id="706" w:author="USA" w:date="2021-07-09T16:06:00Z">
              <w:tcPr>
                <w:tcW w:w="1212" w:type="dxa"/>
                <w:shd w:val="clear" w:color="auto" w:fill="4F81BD" w:themeFill="accent1"/>
                <w:noWrap/>
                <w:vAlign w:val="center"/>
              </w:tcPr>
            </w:tcPrChange>
          </w:tcPr>
          <w:p w14:paraId="088A6EBE" w14:textId="77777777" w:rsidR="007D42DF" w:rsidRPr="00F00492" w:rsidRDefault="007D42DF" w:rsidP="0014555E">
            <w:pPr>
              <w:keepNext/>
              <w:spacing w:before="80" w:after="80"/>
              <w:jc w:val="center"/>
              <w:rPr>
                <w:ins w:id="707" w:author="USA" w:date="2021-07-09T15:38:00Z"/>
                <w:rFonts w:ascii="Times New Roman Bold" w:hAnsi="Times New Roman Bold" w:cs="Times New Roman Bold"/>
                <w:b/>
                <w:sz w:val="20"/>
              </w:rPr>
            </w:pPr>
            <w:ins w:id="708" w:author="USA" w:date="2021-07-09T15:38:00Z">
              <w:r w:rsidRPr="00F00492">
                <w:rPr>
                  <w:rFonts w:ascii="Times New Roman Bold" w:hAnsi="Times New Roman Bold" w:cs="Times New Roman Bold"/>
                  <w:b/>
                  <w:sz w:val="20"/>
                </w:rPr>
                <w:t>Polarization loss</w:t>
              </w:r>
            </w:ins>
          </w:p>
          <w:p w14:paraId="41C72AE4" w14:textId="77777777" w:rsidR="007D42DF" w:rsidRPr="00F00492" w:rsidRDefault="007D42DF" w:rsidP="0014555E">
            <w:pPr>
              <w:keepNext/>
              <w:spacing w:before="80" w:after="80"/>
              <w:jc w:val="center"/>
              <w:rPr>
                <w:ins w:id="709" w:author="USA" w:date="2021-07-09T15:38:00Z"/>
                <w:rFonts w:ascii="Times New Roman Bold" w:hAnsi="Times New Roman Bold" w:cs="Times New Roman Bold"/>
                <w:b/>
                <w:sz w:val="20"/>
              </w:rPr>
            </w:pPr>
            <w:ins w:id="710" w:author="USA" w:date="2021-07-09T15:38:00Z">
              <w:r w:rsidRPr="00F00492">
                <w:rPr>
                  <w:rFonts w:ascii="Times New Roman Bold" w:hAnsi="Times New Roman Bold" w:cs="Times New Roman Bold"/>
                  <w:b/>
                  <w:sz w:val="20"/>
                </w:rPr>
                <w:t>(dB)</w:t>
              </w:r>
            </w:ins>
          </w:p>
        </w:tc>
        <w:tc>
          <w:tcPr>
            <w:tcW w:w="897" w:type="dxa"/>
            <w:shd w:val="clear" w:color="auto" w:fill="4F81BD" w:themeFill="accent1"/>
            <w:noWrap/>
            <w:vAlign w:val="center"/>
            <w:tcPrChange w:id="711" w:author="USA" w:date="2021-07-09T16:06:00Z">
              <w:tcPr>
                <w:tcW w:w="897" w:type="dxa"/>
                <w:shd w:val="clear" w:color="auto" w:fill="4F81BD" w:themeFill="accent1"/>
                <w:noWrap/>
                <w:vAlign w:val="center"/>
              </w:tcPr>
            </w:tcPrChange>
          </w:tcPr>
          <w:p w14:paraId="10C54BB1" w14:textId="77777777" w:rsidR="007D42DF" w:rsidRPr="00F00492" w:rsidRDefault="007D42DF" w:rsidP="0014555E">
            <w:pPr>
              <w:keepNext/>
              <w:spacing w:before="80" w:after="80"/>
              <w:jc w:val="center"/>
              <w:rPr>
                <w:ins w:id="712" w:author="USA" w:date="2021-07-09T15:38:00Z"/>
                <w:rFonts w:ascii="Times New Roman Bold" w:hAnsi="Times New Roman Bold" w:cs="Times New Roman Bold"/>
                <w:b/>
                <w:sz w:val="20"/>
              </w:rPr>
            </w:pPr>
            <w:ins w:id="713" w:author="USA" w:date="2021-07-09T15:38:00Z">
              <w:r w:rsidRPr="00F00492">
                <w:rPr>
                  <w:rFonts w:ascii="Times New Roman Bold" w:hAnsi="Times New Roman Bold" w:cs="Times New Roman Bold"/>
                  <w:b/>
                  <w:sz w:val="20"/>
                </w:rPr>
                <w:t>Ship antenna gain</w:t>
              </w:r>
            </w:ins>
          </w:p>
          <w:p w14:paraId="7BF57720" w14:textId="77777777" w:rsidR="007D42DF" w:rsidRPr="00F00492" w:rsidRDefault="007D42DF" w:rsidP="0014555E">
            <w:pPr>
              <w:keepNext/>
              <w:spacing w:before="80" w:after="80"/>
              <w:jc w:val="center"/>
              <w:rPr>
                <w:ins w:id="714" w:author="USA" w:date="2021-07-09T15:38:00Z"/>
                <w:rFonts w:ascii="Times New Roman Bold" w:hAnsi="Times New Roman Bold" w:cs="Times New Roman Bold"/>
                <w:b/>
                <w:sz w:val="20"/>
              </w:rPr>
            </w:pPr>
            <w:ins w:id="715" w:author="USA" w:date="2021-07-09T15:38:00Z">
              <w:r w:rsidRPr="00F00492">
                <w:rPr>
                  <w:rFonts w:ascii="Times New Roman Bold" w:hAnsi="Times New Roman Bold" w:cs="Times New Roman Bold"/>
                  <w:b/>
                  <w:sz w:val="20"/>
                </w:rPr>
                <w:t>(</w:t>
              </w:r>
              <w:proofErr w:type="spellStart"/>
              <w:r w:rsidRPr="00F00492">
                <w:rPr>
                  <w:rFonts w:ascii="Times New Roman Bold" w:hAnsi="Times New Roman Bold" w:cs="Times New Roman Bold"/>
                  <w:b/>
                  <w:sz w:val="20"/>
                </w:rPr>
                <w:t>dBi</w:t>
              </w:r>
              <w:proofErr w:type="spellEnd"/>
              <w:r w:rsidRPr="00F00492">
                <w:rPr>
                  <w:rFonts w:ascii="Times New Roman Bold" w:hAnsi="Times New Roman Bold" w:cs="Times New Roman Bold"/>
                  <w:b/>
                  <w:sz w:val="20"/>
                </w:rPr>
                <w:t>)</w:t>
              </w:r>
            </w:ins>
          </w:p>
        </w:tc>
        <w:tc>
          <w:tcPr>
            <w:tcW w:w="1559" w:type="dxa"/>
            <w:shd w:val="clear" w:color="auto" w:fill="4F81BD" w:themeFill="accent1"/>
            <w:noWrap/>
            <w:vAlign w:val="center"/>
            <w:tcPrChange w:id="716" w:author="USA" w:date="2021-07-09T16:06:00Z">
              <w:tcPr>
                <w:tcW w:w="1559" w:type="dxa"/>
                <w:shd w:val="clear" w:color="auto" w:fill="4F81BD" w:themeFill="accent1"/>
                <w:noWrap/>
                <w:vAlign w:val="center"/>
              </w:tcPr>
            </w:tcPrChange>
          </w:tcPr>
          <w:p w14:paraId="12E7FED0" w14:textId="77777777" w:rsidR="007D42DF" w:rsidRPr="00F00492" w:rsidRDefault="007D42DF" w:rsidP="0014555E">
            <w:pPr>
              <w:keepNext/>
              <w:spacing w:before="80" w:after="80"/>
              <w:jc w:val="center"/>
              <w:rPr>
                <w:ins w:id="717" w:author="USA" w:date="2021-07-09T15:38:00Z"/>
                <w:rFonts w:ascii="Times New Roman Bold" w:hAnsi="Times New Roman Bold" w:cs="Times New Roman Bold"/>
                <w:b/>
                <w:sz w:val="20"/>
              </w:rPr>
            </w:pPr>
            <w:ins w:id="718" w:author="USA" w:date="2021-07-09T15:38:00Z">
              <w:r w:rsidRPr="00F00492">
                <w:rPr>
                  <w:rFonts w:ascii="Times New Roman Bold" w:hAnsi="Times New Roman Bold" w:cs="Times New Roman Bold"/>
                  <w:b/>
                  <w:sz w:val="20"/>
                </w:rPr>
                <w:t>Carrier level at LNA</w:t>
              </w:r>
            </w:ins>
          </w:p>
          <w:p w14:paraId="69273286" w14:textId="77777777" w:rsidR="007D42DF" w:rsidRPr="00F00492" w:rsidRDefault="007D42DF" w:rsidP="0014555E">
            <w:pPr>
              <w:keepNext/>
              <w:spacing w:before="80" w:after="80"/>
              <w:jc w:val="center"/>
              <w:rPr>
                <w:ins w:id="719" w:author="USA" w:date="2021-07-09T15:38:00Z"/>
                <w:rFonts w:ascii="Times New Roman Bold" w:hAnsi="Times New Roman Bold" w:cs="Times New Roman Bold"/>
                <w:b/>
                <w:sz w:val="20"/>
              </w:rPr>
            </w:pPr>
            <w:ins w:id="720" w:author="USA" w:date="2021-07-09T15:38:00Z">
              <w:r w:rsidRPr="00F00492">
                <w:rPr>
                  <w:rFonts w:ascii="Times New Roman Bold" w:hAnsi="Times New Roman Bold" w:cs="Times New Roman Bold"/>
                  <w:b/>
                  <w:sz w:val="20"/>
                </w:rPr>
                <w:t>(dBm in 50 kHz)</w:t>
              </w:r>
            </w:ins>
          </w:p>
        </w:tc>
        <w:tc>
          <w:tcPr>
            <w:tcW w:w="804" w:type="dxa"/>
            <w:shd w:val="clear" w:color="auto" w:fill="4F81BD" w:themeFill="accent1"/>
            <w:vAlign w:val="center"/>
            <w:tcPrChange w:id="721" w:author="USA" w:date="2021-07-09T16:06:00Z">
              <w:tcPr>
                <w:tcW w:w="804" w:type="dxa"/>
                <w:shd w:val="clear" w:color="auto" w:fill="4F81BD" w:themeFill="accent1"/>
                <w:vAlign w:val="center"/>
              </w:tcPr>
            </w:tcPrChange>
          </w:tcPr>
          <w:p w14:paraId="1FCA2B07" w14:textId="77777777" w:rsidR="007D42DF" w:rsidRPr="00F00492" w:rsidRDefault="007D42DF" w:rsidP="0014555E">
            <w:pPr>
              <w:keepNext/>
              <w:spacing w:before="80" w:after="80"/>
              <w:jc w:val="center"/>
              <w:rPr>
                <w:ins w:id="722" w:author="USA" w:date="2021-07-09T15:38:00Z"/>
                <w:rFonts w:ascii="Times New Roman Bold" w:hAnsi="Times New Roman Bold" w:cs="Times New Roman Bold"/>
                <w:b/>
                <w:i/>
                <w:iCs/>
                <w:sz w:val="20"/>
                <w:vertAlign w:val="subscript"/>
              </w:rPr>
            </w:pPr>
            <w:ins w:id="723" w:author="USA" w:date="2021-07-09T15:38:00Z">
              <w:r w:rsidRPr="00F00492">
                <w:rPr>
                  <w:rFonts w:ascii="Times New Roman Bold" w:hAnsi="Times New Roman Bold" w:cs="Times New Roman Bold"/>
                  <w:b/>
                  <w:i/>
                  <w:iCs/>
                  <w:sz w:val="20"/>
                </w:rPr>
                <w:t>C</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N</w:t>
              </w:r>
              <w:r w:rsidRPr="00F00492">
                <w:rPr>
                  <w:rFonts w:ascii="Times New Roman Bold" w:hAnsi="Times New Roman Bold" w:cs="Times New Roman Bold"/>
                  <w:b/>
                  <w:i/>
                  <w:iCs/>
                  <w:sz w:val="20"/>
                  <w:vertAlign w:val="subscript"/>
                </w:rPr>
                <w:t>0</w:t>
              </w:r>
            </w:ins>
          </w:p>
          <w:p w14:paraId="29E1780C" w14:textId="77777777" w:rsidR="007D42DF" w:rsidRPr="00F00492" w:rsidRDefault="007D42DF" w:rsidP="0014555E">
            <w:pPr>
              <w:keepNext/>
              <w:spacing w:before="80" w:after="80"/>
              <w:jc w:val="center"/>
              <w:rPr>
                <w:ins w:id="724" w:author="USA" w:date="2021-07-09T15:38:00Z"/>
                <w:rFonts w:ascii="Times New Roman Bold" w:hAnsi="Times New Roman Bold" w:cs="Times New Roman Bold"/>
                <w:b/>
                <w:sz w:val="20"/>
              </w:rPr>
            </w:pPr>
            <w:ins w:id="725" w:author="USA" w:date="2021-07-09T15:38:00Z">
              <w:r w:rsidRPr="00F00492">
                <w:rPr>
                  <w:rFonts w:ascii="Times New Roman Bold" w:hAnsi="Times New Roman Bold" w:cs="Times New Roman Bold"/>
                  <w:b/>
                  <w:sz w:val="20"/>
                </w:rPr>
                <w:t>(</w:t>
              </w:r>
              <w:proofErr w:type="spellStart"/>
              <w:r w:rsidRPr="00F00492">
                <w:rPr>
                  <w:rFonts w:ascii="Times New Roman Bold" w:hAnsi="Times New Roman Bold" w:cs="Times New Roman Bold"/>
                  <w:b/>
                  <w:sz w:val="20"/>
                </w:rPr>
                <w:t>dBHz</w:t>
              </w:r>
              <w:proofErr w:type="spellEnd"/>
              <w:r w:rsidRPr="00F00492">
                <w:rPr>
                  <w:rFonts w:ascii="Times New Roman Bold" w:hAnsi="Times New Roman Bold" w:cs="Times New Roman Bold"/>
                  <w:b/>
                  <w:sz w:val="20"/>
                </w:rPr>
                <w:t>)</w:t>
              </w:r>
            </w:ins>
          </w:p>
        </w:tc>
        <w:tc>
          <w:tcPr>
            <w:tcW w:w="992" w:type="dxa"/>
            <w:shd w:val="clear" w:color="auto" w:fill="4F81BD" w:themeFill="accent1"/>
            <w:noWrap/>
            <w:vAlign w:val="center"/>
            <w:tcPrChange w:id="726" w:author="USA" w:date="2021-07-09T16:06:00Z">
              <w:tcPr>
                <w:tcW w:w="992" w:type="dxa"/>
                <w:shd w:val="clear" w:color="auto" w:fill="4F81BD" w:themeFill="accent1"/>
                <w:noWrap/>
                <w:vAlign w:val="center"/>
              </w:tcPr>
            </w:tcPrChange>
          </w:tcPr>
          <w:p w14:paraId="49C7294B" w14:textId="77777777" w:rsidR="007D42DF" w:rsidRPr="00F00492" w:rsidRDefault="007D42DF" w:rsidP="0014555E">
            <w:pPr>
              <w:keepNext/>
              <w:spacing w:before="80" w:after="80"/>
              <w:jc w:val="center"/>
              <w:rPr>
                <w:ins w:id="727" w:author="USA" w:date="2021-07-09T15:38:00Z"/>
                <w:rFonts w:ascii="Times New Roman Bold" w:hAnsi="Times New Roman Bold" w:cs="Times New Roman Bold"/>
                <w:b/>
                <w:sz w:val="20"/>
              </w:rPr>
            </w:pPr>
            <w:ins w:id="728" w:author="USA" w:date="2021-07-09T15:38:00Z">
              <w:r w:rsidRPr="00F00492">
                <w:rPr>
                  <w:rFonts w:ascii="Times New Roman Bold" w:hAnsi="Times New Roman Bold" w:cs="Times New Roman Bold"/>
                  <w:b/>
                  <w:i/>
                  <w:iCs/>
                  <w:sz w:val="20"/>
                </w:rPr>
                <w:t>C</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N</w:t>
              </w:r>
              <w:r w:rsidRPr="00F00492">
                <w:rPr>
                  <w:rFonts w:ascii="Times New Roman Bold" w:hAnsi="Times New Roman Bold" w:cs="Times New Roman Bold"/>
                  <w:b/>
                  <w:i/>
                  <w:iCs/>
                  <w:sz w:val="20"/>
                  <w:vertAlign w:val="subscript"/>
                </w:rPr>
                <w:t>0</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I</w:t>
              </w:r>
              <w:r w:rsidRPr="00F00492">
                <w:rPr>
                  <w:rFonts w:ascii="Times New Roman Bold" w:hAnsi="Times New Roman Bold" w:cs="Times New Roman Bold"/>
                  <w:b/>
                  <w:i/>
                  <w:iCs/>
                  <w:sz w:val="20"/>
                  <w:vertAlign w:val="subscript"/>
                </w:rPr>
                <w:t>0</w:t>
              </w:r>
              <w:r w:rsidRPr="00F00492">
                <w:rPr>
                  <w:rFonts w:ascii="Times New Roman Bold" w:hAnsi="Times New Roman Bold" w:cs="Times New Roman Bold"/>
                  <w:b/>
                  <w:sz w:val="20"/>
                </w:rPr>
                <w:t>) (</w:t>
              </w:r>
              <w:proofErr w:type="spellStart"/>
              <w:r w:rsidRPr="00F00492">
                <w:rPr>
                  <w:rFonts w:ascii="Times New Roman Bold" w:hAnsi="Times New Roman Bold" w:cs="Times New Roman Bold"/>
                  <w:b/>
                  <w:sz w:val="20"/>
                </w:rPr>
                <w:t>dBHz</w:t>
              </w:r>
              <w:proofErr w:type="spellEnd"/>
              <w:r w:rsidRPr="00F00492">
                <w:rPr>
                  <w:rFonts w:ascii="Times New Roman Bold" w:hAnsi="Times New Roman Bold" w:cs="Times New Roman Bold"/>
                  <w:b/>
                  <w:sz w:val="20"/>
                </w:rPr>
                <w:t>)</w:t>
              </w:r>
            </w:ins>
          </w:p>
        </w:tc>
      </w:tr>
      <w:tr w:rsidR="007D42DF" w:rsidRPr="00F00492" w14:paraId="4A479904" w14:textId="77777777" w:rsidTr="00DA1FC7">
        <w:tblPrEx>
          <w:tblPrExChange w:id="729" w:author="USA" w:date="2021-07-09T16:06:00Z">
            <w:tblPrEx>
              <w:tblBorders>
                <w:bottom w:val="single" w:sz="4" w:space="0" w:color="auto"/>
              </w:tblBorders>
            </w:tblPrEx>
          </w:tblPrExChange>
        </w:tblPrEx>
        <w:trPr>
          <w:trHeight w:val="300"/>
          <w:ins w:id="730" w:author="USA" w:date="2021-07-09T15:38:00Z"/>
          <w:trPrChange w:id="731" w:author="USA" w:date="2021-07-09T16:06:00Z">
            <w:trPr>
              <w:trHeight w:val="300"/>
            </w:trPr>
          </w:trPrChange>
        </w:trPr>
        <w:tc>
          <w:tcPr>
            <w:tcW w:w="922" w:type="dxa"/>
            <w:noWrap/>
            <w:vAlign w:val="bottom"/>
            <w:tcPrChange w:id="732" w:author="USA" w:date="2021-07-09T16:06:00Z">
              <w:tcPr>
                <w:tcW w:w="922" w:type="dxa"/>
                <w:noWrap/>
                <w:vAlign w:val="bottom"/>
              </w:tcPr>
            </w:tcPrChange>
          </w:tcPr>
          <w:p w14:paraId="147FA26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3" w:author="USA" w:date="2021-07-09T15:38:00Z"/>
                <w:sz w:val="20"/>
              </w:rPr>
            </w:pPr>
            <w:ins w:id="734" w:author="USA" w:date="2021-07-09T15:38:00Z">
              <w:r w:rsidRPr="00F00492">
                <w:rPr>
                  <w:sz w:val="20"/>
                </w:rPr>
                <w:t>0</w:t>
              </w:r>
            </w:ins>
          </w:p>
        </w:tc>
        <w:tc>
          <w:tcPr>
            <w:tcW w:w="1227" w:type="dxa"/>
            <w:noWrap/>
            <w:vAlign w:val="center"/>
            <w:tcPrChange w:id="735" w:author="USA" w:date="2021-07-09T16:06:00Z">
              <w:tcPr>
                <w:tcW w:w="1227" w:type="dxa"/>
                <w:noWrap/>
                <w:vAlign w:val="center"/>
              </w:tcPr>
            </w:tcPrChange>
          </w:tcPr>
          <w:p w14:paraId="7F86E22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6" w:author="USA" w:date="2021-07-09T15:38:00Z"/>
                <w:sz w:val="20"/>
              </w:rPr>
            </w:pPr>
            <w:ins w:id="737" w:author="USA" w:date="2021-07-09T15:38:00Z">
              <w:r w:rsidRPr="00F00492">
                <w:rPr>
                  <w:sz w:val="20"/>
                </w:rPr>
                <w:t>−2.2</w:t>
              </w:r>
            </w:ins>
          </w:p>
        </w:tc>
        <w:tc>
          <w:tcPr>
            <w:tcW w:w="906" w:type="dxa"/>
            <w:noWrap/>
            <w:vAlign w:val="bottom"/>
            <w:tcPrChange w:id="738" w:author="USA" w:date="2021-07-09T16:06:00Z">
              <w:tcPr>
                <w:tcW w:w="906" w:type="dxa"/>
                <w:noWrap/>
                <w:vAlign w:val="bottom"/>
              </w:tcPr>
            </w:tcPrChange>
          </w:tcPr>
          <w:p w14:paraId="749FA32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9" w:author="USA" w:date="2021-07-09T15:38:00Z"/>
                <w:sz w:val="20"/>
              </w:rPr>
            </w:pPr>
            <w:ins w:id="740" w:author="USA" w:date="2021-07-09T15:38:00Z">
              <w:r w:rsidRPr="00F00492">
                <w:rPr>
                  <w:sz w:val="20"/>
                </w:rPr>
                <w:t>2 829</w:t>
              </w:r>
            </w:ins>
          </w:p>
        </w:tc>
        <w:tc>
          <w:tcPr>
            <w:tcW w:w="832" w:type="dxa"/>
            <w:noWrap/>
            <w:vAlign w:val="bottom"/>
            <w:tcPrChange w:id="741" w:author="USA" w:date="2021-07-09T16:06:00Z">
              <w:tcPr>
                <w:tcW w:w="832" w:type="dxa"/>
                <w:noWrap/>
                <w:vAlign w:val="bottom"/>
              </w:tcPr>
            </w:tcPrChange>
          </w:tcPr>
          <w:p w14:paraId="2B41E74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2" w:author="USA" w:date="2021-07-09T15:38:00Z"/>
                <w:sz w:val="20"/>
              </w:rPr>
            </w:pPr>
            <w:ins w:id="743" w:author="USA" w:date="2021-07-09T15:38:00Z">
              <w:r w:rsidRPr="00F00492">
                <w:rPr>
                  <w:sz w:val="20"/>
                </w:rPr>
                <w:t>145.7</w:t>
              </w:r>
            </w:ins>
          </w:p>
        </w:tc>
        <w:tc>
          <w:tcPr>
            <w:tcW w:w="1212" w:type="dxa"/>
            <w:noWrap/>
            <w:vAlign w:val="bottom"/>
            <w:tcPrChange w:id="744" w:author="USA" w:date="2021-07-09T16:06:00Z">
              <w:tcPr>
                <w:tcW w:w="1212" w:type="dxa"/>
                <w:noWrap/>
                <w:vAlign w:val="bottom"/>
              </w:tcPr>
            </w:tcPrChange>
          </w:tcPr>
          <w:p w14:paraId="1A51805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5" w:author="USA" w:date="2021-07-09T15:38:00Z"/>
                <w:sz w:val="20"/>
              </w:rPr>
            </w:pPr>
            <w:ins w:id="746" w:author="USA" w:date="2021-07-09T15:38:00Z">
              <w:r w:rsidRPr="00F00492">
                <w:rPr>
                  <w:sz w:val="20"/>
                </w:rPr>
                <w:t>3</w:t>
              </w:r>
            </w:ins>
          </w:p>
        </w:tc>
        <w:tc>
          <w:tcPr>
            <w:tcW w:w="897" w:type="dxa"/>
            <w:noWrap/>
            <w:vAlign w:val="bottom"/>
            <w:tcPrChange w:id="747" w:author="USA" w:date="2021-07-09T16:06:00Z">
              <w:tcPr>
                <w:tcW w:w="897" w:type="dxa"/>
                <w:noWrap/>
                <w:vAlign w:val="bottom"/>
              </w:tcPr>
            </w:tcPrChange>
          </w:tcPr>
          <w:p w14:paraId="43B5F16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8" w:author="USA" w:date="2021-07-09T15:38:00Z"/>
                <w:sz w:val="20"/>
              </w:rPr>
            </w:pPr>
            <w:ins w:id="749" w:author="USA" w:date="2021-07-09T15:38:00Z">
              <w:r w:rsidRPr="00F00492">
                <w:rPr>
                  <w:sz w:val="20"/>
                </w:rPr>
                <w:t>3</w:t>
              </w:r>
            </w:ins>
          </w:p>
        </w:tc>
        <w:tc>
          <w:tcPr>
            <w:tcW w:w="1559" w:type="dxa"/>
            <w:noWrap/>
            <w:vAlign w:val="center"/>
            <w:tcPrChange w:id="750" w:author="USA" w:date="2021-07-09T16:06:00Z">
              <w:tcPr>
                <w:tcW w:w="1559" w:type="dxa"/>
                <w:noWrap/>
                <w:vAlign w:val="center"/>
              </w:tcPr>
            </w:tcPrChange>
          </w:tcPr>
          <w:p w14:paraId="35FC090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1" w:author="USA" w:date="2021-07-09T15:38:00Z"/>
                <w:sz w:val="20"/>
              </w:rPr>
            </w:pPr>
            <w:ins w:id="752" w:author="USA" w:date="2021-07-09T15:38:00Z">
              <w:r w:rsidRPr="00F00492">
                <w:rPr>
                  <w:rFonts w:cs="Calibri"/>
                  <w:sz w:val="20"/>
                </w:rPr>
                <w:t>-117.8</w:t>
              </w:r>
            </w:ins>
          </w:p>
        </w:tc>
        <w:tc>
          <w:tcPr>
            <w:tcW w:w="804" w:type="dxa"/>
            <w:vAlign w:val="center"/>
            <w:tcPrChange w:id="753" w:author="USA" w:date="2021-07-09T16:06:00Z">
              <w:tcPr>
                <w:tcW w:w="804" w:type="dxa"/>
                <w:vAlign w:val="center"/>
              </w:tcPr>
            </w:tcPrChange>
          </w:tcPr>
          <w:p w14:paraId="20F2A23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4" w:author="USA" w:date="2021-07-09T15:38:00Z"/>
                <w:sz w:val="20"/>
              </w:rPr>
            </w:pPr>
            <w:ins w:id="755" w:author="USA" w:date="2021-07-09T15:38:00Z">
              <w:r w:rsidRPr="00F00492">
                <w:rPr>
                  <w:rFonts w:cs="Calibri"/>
                  <w:sz w:val="20"/>
                </w:rPr>
                <w:t>50.5</w:t>
              </w:r>
            </w:ins>
          </w:p>
        </w:tc>
        <w:tc>
          <w:tcPr>
            <w:tcW w:w="992" w:type="dxa"/>
            <w:noWrap/>
            <w:vAlign w:val="center"/>
            <w:tcPrChange w:id="756" w:author="USA" w:date="2021-07-09T16:06:00Z">
              <w:tcPr>
                <w:tcW w:w="992" w:type="dxa"/>
                <w:noWrap/>
                <w:vAlign w:val="center"/>
              </w:tcPr>
            </w:tcPrChange>
          </w:tcPr>
          <w:p w14:paraId="1744ED1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7" w:author="USA" w:date="2021-07-09T15:38:00Z"/>
                <w:rFonts w:cs="Calibri"/>
                <w:sz w:val="20"/>
              </w:rPr>
            </w:pPr>
            <w:ins w:id="758" w:author="USA" w:date="2021-07-09T15:38:00Z">
              <w:r w:rsidRPr="00F00492">
                <w:rPr>
                  <w:rFonts w:cs="Calibri"/>
                  <w:sz w:val="20"/>
                </w:rPr>
                <w:t>43.2</w:t>
              </w:r>
            </w:ins>
          </w:p>
        </w:tc>
      </w:tr>
      <w:tr w:rsidR="007D42DF" w:rsidRPr="00F00492" w14:paraId="2B4D5A6C" w14:textId="77777777" w:rsidTr="00DA1FC7">
        <w:tblPrEx>
          <w:tblPrExChange w:id="759" w:author="USA" w:date="2021-07-09T16:06:00Z">
            <w:tblPrEx>
              <w:tblBorders>
                <w:bottom w:val="single" w:sz="4" w:space="0" w:color="auto"/>
              </w:tblBorders>
            </w:tblPrEx>
          </w:tblPrExChange>
        </w:tblPrEx>
        <w:trPr>
          <w:trHeight w:val="300"/>
          <w:ins w:id="760" w:author="USA" w:date="2021-07-09T15:38:00Z"/>
          <w:trPrChange w:id="761" w:author="USA" w:date="2021-07-09T16:06:00Z">
            <w:trPr>
              <w:trHeight w:val="300"/>
            </w:trPr>
          </w:trPrChange>
        </w:trPr>
        <w:tc>
          <w:tcPr>
            <w:tcW w:w="922" w:type="dxa"/>
            <w:noWrap/>
            <w:vAlign w:val="bottom"/>
            <w:tcPrChange w:id="762" w:author="USA" w:date="2021-07-09T16:06:00Z">
              <w:tcPr>
                <w:tcW w:w="922" w:type="dxa"/>
                <w:noWrap/>
                <w:vAlign w:val="bottom"/>
              </w:tcPr>
            </w:tcPrChange>
          </w:tcPr>
          <w:p w14:paraId="37C6014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3" w:author="USA" w:date="2021-07-09T15:38:00Z"/>
                <w:sz w:val="20"/>
              </w:rPr>
            </w:pPr>
            <w:ins w:id="764" w:author="USA" w:date="2021-07-09T15:38:00Z">
              <w:r w:rsidRPr="00F00492">
                <w:rPr>
                  <w:sz w:val="20"/>
                </w:rPr>
                <w:t>10</w:t>
              </w:r>
            </w:ins>
          </w:p>
        </w:tc>
        <w:tc>
          <w:tcPr>
            <w:tcW w:w="1227" w:type="dxa"/>
            <w:noWrap/>
            <w:vAlign w:val="center"/>
            <w:tcPrChange w:id="765" w:author="USA" w:date="2021-07-09T16:06:00Z">
              <w:tcPr>
                <w:tcW w:w="1227" w:type="dxa"/>
                <w:noWrap/>
                <w:vAlign w:val="center"/>
              </w:tcPr>
            </w:tcPrChange>
          </w:tcPr>
          <w:p w14:paraId="422AC313"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6" w:author="USA" w:date="2021-07-09T15:38:00Z"/>
                <w:sz w:val="20"/>
              </w:rPr>
            </w:pPr>
            <w:ins w:id="767" w:author="USA" w:date="2021-07-09T15:38:00Z">
              <w:r w:rsidRPr="00F00492">
                <w:rPr>
                  <w:sz w:val="20"/>
                </w:rPr>
                <w:t>−2.2</w:t>
              </w:r>
            </w:ins>
          </w:p>
        </w:tc>
        <w:tc>
          <w:tcPr>
            <w:tcW w:w="906" w:type="dxa"/>
            <w:noWrap/>
            <w:vAlign w:val="bottom"/>
            <w:tcPrChange w:id="768" w:author="USA" w:date="2021-07-09T16:06:00Z">
              <w:tcPr>
                <w:tcW w:w="906" w:type="dxa"/>
                <w:noWrap/>
                <w:vAlign w:val="bottom"/>
              </w:tcPr>
            </w:tcPrChange>
          </w:tcPr>
          <w:p w14:paraId="7D8A8D0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9" w:author="USA" w:date="2021-07-09T15:38:00Z"/>
                <w:sz w:val="20"/>
              </w:rPr>
            </w:pPr>
            <w:ins w:id="770" w:author="USA" w:date="2021-07-09T15:38:00Z">
              <w:r w:rsidRPr="00F00492">
                <w:rPr>
                  <w:sz w:val="20"/>
                </w:rPr>
                <w:t>1 932</w:t>
              </w:r>
            </w:ins>
          </w:p>
        </w:tc>
        <w:tc>
          <w:tcPr>
            <w:tcW w:w="832" w:type="dxa"/>
            <w:noWrap/>
            <w:vAlign w:val="bottom"/>
            <w:tcPrChange w:id="771" w:author="USA" w:date="2021-07-09T16:06:00Z">
              <w:tcPr>
                <w:tcW w:w="832" w:type="dxa"/>
                <w:noWrap/>
                <w:vAlign w:val="bottom"/>
              </w:tcPr>
            </w:tcPrChange>
          </w:tcPr>
          <w:p w14:paraId="47518A0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2" w:author="USA" w:date="2021-07-09T15:38:00Z"/>
                <w:sz w:val="20"/>
              </w:rPr>
            </w:pPr>
            <w:ins w:id="773" w:author="USA" w:date="2021-07-09T15:38:00Z">
              <w:r w:rsidRPr="00F00492">
                <w:rPr>
                  <w:sz w:val="20"/>
                </w:rPr>
                <w:t>142.4</w:t>
              </w:r>
            </w:ins>
          </w:p>
        </w:tc>
        <w:tc>
          <w:tcPr>
            <w:tcW w:w="1212" w:type="dxa"/>
            <w:noWrap/>
            <w:vAlign w:val="bottom"/>
            <w:tcPrChange w:id="774" w:author="USA" w:date="2021-07-09T16:06:00Z">
              <w:tcPr>
                <w:tcW w:w="1212" w:type="dxa"/>
                <w:noWrap/>
                <w:vAlign w:val="bottom"/>
              </w:tcPr>
            </w:tcPrChange>
          </w:tcPr>
          <w:p w14:paraId="1E282C6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5" w:author="USA" w:date="2021-07-09T15:38:00Z"/>
                <w:sz w:val="20"/>
              </w:rPr>
            </w:pPr>
            <w:ins w:id="776" w:author="USA" w:date="2021-07-09T15:38:00Z">
              <w:r w:rsidRPr="00F00492">
                <w:rPr>
                  <w:sz w:val="20"/>
                </w:rPr>
                <w:t>3</w:t>
              </w:r>
            </w:ins>
          </w:p>
        </w:tc>
        <w:tc>
          <w:tcPr>
            <w:tcW w:w="897" w:type="dxa"/>
            <w:noWrap/>
            <w:vAlign w:val="bottom"/>
            <w:tcPrChange w:id="777" w:author="USA" w:date="2021-07-09T16:06:00Z">
              <w:tcPr>
                <w:tcW w:w="897" w:type="dxa"/>
                <w:noWrap/>
                <w:vAlign w:val="bottom"/>
              </w:tcPr>
            </w:tcPrChange>
          </w:tcPr>
          <w:p w14:paraId="063BE4F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8" w:author="USA" w:date="2021-07-09T15:38:00Z"/>
                <w:sz w:val="20"/>
              </w:rPr>
            </w:pPr>
            <w:ins w:id="779" w:author="USA" w:date="2021-07-09T15:38:00Z">
              <w:r w:rsidRPr="00F00492">
                <w:rPr>
                  <w:sz w:val="20"/>
                </w:rPr>
                <w:t>3</w:t>
              </w:r>
            </w:ins>
          </w:p>
        </w:tc>
        <w:tc>
          <w:tcPr>
            <w:tcW w:w="1559" w:type="dxa"/>
            <w:noWrap/>
            <w:vAlign w:val="center"/>
            <w:tcPrChange w:id="780" w:author="USA" w:date="2021-07-09T16:06:00Z">
              <w:tcPr>
                <w:tcW w:w="1559" w:type="dxa"/>
                <w:noWrap/>
                <w:vAlign w:val="center"/>
              </w:tcPr>
            </w:tcPrChange>
          </w:tcPr>
          <w:p w14:paraId="42CC0CD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1" w:author="USA" w:date="2021-07-09T15:38:00Z"/>
                <w:sz w:val="20"/>
              </w:rPr>
            </w:pPr>
            <w:ins w:id="782" w:author="USA" w:date="2021-07-09T15:38:00Z">
              <w:r w:rsidRPr="00F00492">
                <w:rPr>
                  <w:rFonts w:cs="Calibri"/>
                  <w:sz w:val="20"/>
                </w:rPr>
                <w:t>-114.5</w:t>
              </w:r>
            </w:ins>
          </w:p>
        </w:tc>
        <w:tc>
          <w:tcPr>
            <w:tcW w:w="804" w:type="dxa"/>
            <w:vAlign w:val="center"/>
            <w:tcPrChange w:id="783" w:author="USA" w:date="2021-07-09T16:06:00Z">
              <w:tcPr>
                <w:tcW w:w="804" w:type="dxa"/>
                <w:vAlign w:val="center"/>
              </w:tcPr>
            </w:tcPrChange>
          </w:tcPr>
          <w:p w14:paraId="2915223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4" w:author="USA" w:date="2021-07-09T15:38:00Z"/>
                <w:sz w:val="20"/>
              </w:rPr>
            </w:pPr>
            <w:ins w:id="785" w:author="USA" w:date="2021-07-09T15:38:00Z">
              <w:r w:rsidRPr="00F00492">
                <w:rPr>
                  <w:rFonts w:cs="Calibri"/>
                  <w:sz w:val="20"/>
                </w:rPr>
                <w:t>53.8</w:t>
              </w:r>
            </w:ins>
          </w:p>
        </w:tc>
        <w:tc>
          <w:tcPr>
            <w:tcW w:w="992" w:type="dxa"/>
            <w:noWrap/>
            <w:vAlign w:val="center"/>
            <w:tcPrChange w:id="786" w:author="USA" w:date="2021-07-09T16:06:00Z">
              <w:tcPr>
                <w:tcW w:w="992" w:type="dxa"/>
                <w:noWrap/>
                <w:vAlign w:val="center"/>
              </w:tcPr>
            </w:tcPrChange>
          </w:tcPr>
          <w:p w14:paraId="2ACD915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7" w:author="USA" w:date="2021-07-09T15:38:00Z"/>
                <w:sz w:val="20"/>
              </w:rPr>
            </w:pPr>
            <w:ins w:id="788" w:author="USA" w:date="2021-07-09T15:38:00Z">
              <w:r w:rsidRPr="00F00492">
                <w:rPr>
                  <w:rFonts w:cs="Calibri"/>
                  <w:sz w:val="20"/>
                </w:rPr>
                <w:t>46.5</w:t>
              </w:r>
            </w:ins>
          </w:p>
        </w:tc>
      </w:tr>
      <w:tr w:rsidR="007D42DF" w:rsidRPr="00F00492" w14:paraId="2042E9B0" w14:textId="77777777" w:rsidTr="00DA1FC7">
        <w:tblPrEx>
          <w:tblPrExChange w:id="789" w:author="USA" w:date="2021-07-09T16:06:00Z">
            <w:tblPrEx>
              <w:tblBorders>
                <w:bottom w:val="single" w:sz="4" w:space="0" w:color="auto"/>
              </w:tblBorders>
            </w:tblPrEx>
          </w:tblPrExChange>
        </w:tblPrEx>
        <w:trPr>
          <w:trHeight w:val="300"/>
          <w:ins w:id="790" w:author="USA" w:date="2021-07-09T15:38:00Z"/>
          <w:trPrChange w:id="791" w:author="USA" w:date="2021-07-09T16:06:00Z">
            <w:trPr>
              <w:trHeight w:val="300"/>
            </w:trPr>
          </w:trPrChange>
        </w:trPr>
        <w:tc>
          <w:tcPr>
            <w:tcW w:w="922" w:type="dxa"/>
            <w:noWrap/>
            <w:vAlign w:val="bottom"/>
            <w:tcPrChange w:id="792" w:author="USA" w:date="2021-07-09T16:06:00Z">
              <w:tcPr>
                <w:tcW w:w="922" w:type="dxa"/>
                <w:noWrap/>
                <w:vAlign w:val="bottom"/>
              </w:tcPr>
            </w:tcPrChange>
          </w:tcPr>
          <w:p w14:paraId="5192B45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3" w:author="USA" w:date="2021-07-09T15:38:00Z"/>
                <w:sz w:val="20"/>
              </w:rPr>
            </w:pPr>
            <w:ins w:id="794" w:author="USA" w:date="2021-07-09T15:38:00Z">
              <w:r w:rsidRPr="00F00492">
                <w:rPr>
                  <w:sz w:val="20"/>
                </w:rPr>
                <w:t>20</w:t>
              </w:r>
            </w:ins>
          </w:p>
        </w:tc>
        <w:tc>
          <w:tcPr>
            <w:tcW w:w="1227" w:type="dxa"/>
            <w:noWrap/>
            <w:vAlign w:val="center"/>
            <w:tcPrChange w:id="795" w:author="USA" w:date="2021-07-09T16:06:00Z">
              <w:tcPr>
                <w:tcW w:w="1227" w:type="dxa"/>
                <w:noWrap/>
                <w:vAlign w:val="center"/>
              </w:tcPr>
            </w:tcPrChange>
          </w:tcPr>
          <w:p w14:paraId="041CE53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6" w:author="USA" w:date="2021-07-09T15:38:00Z"/>
                <w:sz w:val="20"/>
              </w:rPr>
            </w:pPr>
            <w:ins w:id="797" w:author="USA" w:date="2021-07-09T15:38:00Z">
              <w:r w:rsidRPr="00F00492">
                <w:rPr>
                  <w:sz w:val="20"/>
                </w:rPr>
                <w:t>−2.2</w:t>
              </w:r>
            </w:ins>
          </w:p>
        </w:tc>
        <w:tc>
          <w:tcPr>
            <w:tcW w:w="906" w:type="dxa"/>
            <w:noWrap/>
            <w:vAlign w:val="bottom"/>
            <w:tcPrChange w:id="798" w:author="USA" w:date="2021-07-09T16:06:00Z">
              <w:tcPr>
                <w:tcW w:w="906" w:type="dxa"/>
                <w:noWrap/>
                <w:vAlign w:val="bottom"/>
              </w:tcPr>
            </w:tcPrChange>
          </w:tcPr>
          <w:p w14:paraId="63923BA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9" w:author="USA" w:date="2021-07-09T15:38:00Z"/>
                <w:sz w:val="20"/>
              </w:rPr>
            </w:pPr>
            <w:ins w:id="800" w:author="USA" w:date="2021-07-09T15:38:00Z">
              <w:r w:rsidRPr="00F00492">
                <w:rPr>
                  <w:sz w:val="20"/>
                </w:rPr>
                <w:t>1 392</w:t>
              </w:r>
            </w:ins>
          </w:p>
        </w:tc>
        <w:tc>
          <w:tcPr>
            <w:tcW w:w="832" w:type="dxa"/>
            <w:noWrap/>
            <w:vAlign w:val="bottom"/>
            <w:tcPrChange w:id="801" w:author="USA" w:date="2021-07-09T16:06:00Z">
              <w:tcPr>
                <w:tcW w:w="832" w:type="dxa"/>
                <w:noWrap/>
                <w:vAlign w:val="bottom"/>
              </w:tcPr>
            </w:tcPrChange>
          </w:tcPr>
          <w:p w14:paraId="7C0688B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2" w:author="USA" w:date="2021-07-09T15:38:00Z"/>
                <w:sz w:val="20"/>
              </w:rPr>
            </w:pPr>
            <w:ins w:id="803" w:author="USA" w:date="2021-07-09T15:38:00Z">
              <w:r w:rsidRPr="00F00492">
                <w:rPr>
                  <w:sz w:val="20"/>
                </w:rPr>
                <w:t>139.5</w:t>
              </w:r>
            </w:ins>
          </w:p>
        </w:tc>
        <w:tc>
          <w:tcPr>
            <w:tcW w:w="1212" w:type="dxa"/>
            <w:noWrap/>
            <w:vAlign w:val="bottom"/>
            <w:tcPrChange w:id="804" w:author="USA" w:date="2021-07-09T16:06:00Z">
              <w:tcPr>
                <w:tcW w:w="1212" w:type="dxa"/>
                <w:noWrap/>
                <w:vAlign w:val="bottom"/>
              </w:tcPr>
            </w:tcPrChange>
          </w:tcPr>
          <w:p w14:paraId="21B7F70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5" w:author="USA" w:date="2021-07-09T15:38:00Z"/>
                <w:sz w:val="20"/>
              </w:rPr>
            </w:pPr>
            <w:ins w:id="806" w:author="USA" w:date="2021-07-09T15:38:00Z">
              <w:r w:rsidRPr="00F00492">
                <w:rPr>
                  <w:sz w:val="20"/>
                </w:rPr>
                <w:t>3</w:t>
              </w:r>
            </w:ins>
          </w:p>
        </w:tc>
        <w:tc>
          <w:tcPr>
            <w:tcW w:w="897" w:type="dxa"/>
            <w:noWrap/>
            <w:vAlign w:val="bottom"/>
            <w:tcPrChange w:id="807" w:author="USA" w:date="2021-07-09T16:06:00Z">
              <w:tcPr>
                <w:tcW w:w="897" w:type="dxa"/>
                <w:noWrap/>
                <w:vAlign w:val="bottom"/>
              </w:tcPr>
            </w:tcPrChange>
          </w:tcPr>
          <w:p w14:paraId="298B941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8" w:author="USA" w:date="2021-07-09T15:38:00Z"/>
                <w:sz w:val="20"/>
              </w:rPr>
            </w:pPr>
            <w:ins w:id="809" w:author="USA" w:date="2021-07-09T15:38:00Z">
              <w:r w:rsidRPr="00F00492">
                <w:rPr>
                  <w:sz w:val="20"/>
                </w:rPr>
                <w:t>2.5</w:t>
              </w:r>
            </w:ins>
          </w:p>
        </w:tc>
        <w:tc>
          <w:tcPr>
            <w:tcW w:w="1559" w:type="dxa"/>
            <w:noWrap/>
            <w:vAlign w:val="center"/>
            <w:tcPrChange w:id="810" w:author="USA" w:date="2021-07-09T16:06:00Z">
              <w:tcPr>
                <w:tcW w:w="1559" w:type="dxa"/>
                <w:noWrap/>
                <w:vAlign w:val="center"/>
              </w:tcPr>
            </w:tcPrChange>
          </w:tcPr>
          <w:p w14:paraId="6ABD0F1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1" w:author="USA" w:date="2021-07-09T15:38:00Z"/>
                <w:sz w:val="20"/>
              </w:rPr>
            </w:pPr>
            <w:ins w:id="812" w:author="USA" w:date="2021-07-09T15:38:00Z">
              <w:r w:rsidRPr="00F00492">
                <w:rPr>
                  <w:rFonts w:cs="Calibri"/>
                  <w:sz w:val="20"/>
                </w:rPr>
                <w:t>-112.2</w:t>
              </w:r>
            </w:ins>
          </w:p>
        </w:tc>
        <w:tc>
          <w:tcPr>
            <w:tcW w:w="804" w:type="dxa"/>
            <w:vAlign w:val="center"/>
            <w:tcPrChange w:id="813" w:author="USA" w:date="2021-07-09T16:06:00Z">
              <w:tcPr>
                <w:tcW w:w="804" w:type="dxa"/>
                <w:vAlign w:val="center"/>
              </w:tcPr>
            </w:tcPrChange>
          </w:tcPr>
          <w:p w14:paraId="71F801C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4" w:author="USA" w:date="2021-07-09T15:38:00Z"/>
                <w:sz w:val="20"/>
              </w:rPr>
            </w:pPr>
            <w:ins w:id="815" w:author="USA" w:date="2021-07-09T15:38:00Z">
              <w:r w:rsidRPr="00F00492">
                <w:rPr>
                  <w:rFonts w:cs="Calibri"/>
                  <w:sz w:val="20"/>
                </w:rPr>
                <w:t>56.2</w:t>
              </w:r>
            </w:ins>
          </w:p>
        </w:tc>
        <w:tc>
          <w:tcPr>
            <w:tcW w:w="992" w:type="dxa"/>
            <w:noWrap/>
            <w:vAlign w:val="center"/>
            <w:tcPrChange w:id="816" w:author="USA" w:date="2021-07-09T16:06:00Z">
              <w:tcPr>
                <w:tcW w:w="992" w:type="dxa"/>
                <w:noWrap/>
                <w:vAlign w:val="center"/>
              </w:tcPr>
            </w:tcPrChange>
          </w:tcPr>
          <w:p w14:paraId="5268F9C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7" w:author="USA" w:date="2021-07-09T15:38:00Z"/>
                <w:sz w:val="20"/>
              </w:rPr>
            </w:pPr>
            <w:ins w:id="818" w:author="USA" w:date="2021-07-09T15:38:00Z">
              <w:r w:rsidRPr="00F00492">
                <w:rPr>
                  <w:rFonts w:cs="Calibri"/>
                  <w:sz w:val="20"/>
                </w:rPr>
                <w:t>48.8</w:t>
              </w:r>
            </w:ins>
          </w:p>
        </w:tc>
      </w:tr>
      <w:tr w:rsidR="007D42DF" w:rsidRPr="00F00492" w14:paraId="7A61DF3C" w14:textId="77777777" w:rsidTr="00DA1FC7">
        <w:tblPrEx>
          <w:tblPrExChange w:id="819" w:author="USA" w:date="2021-07-09T16:06:00Z">
            <w:tblPrEx>
              <w:tblBorders>
                <w:bottom w:val="single" w:sz="4" w:space="0" w:color="auto"/>
              </w:tblBorders>
            </w:tblPrEx>
          </w:tblPrExChange>
        </w:tblPrEx>
        <w:trPr>
          <w:trHeight w:val="300"/>
          <w:ins w:id="820" w:author="USA" w:date="2021-07-09T15:38:00Z"/>
          <w:trPrChange w:id="821" w:author="USA" w:date="2021-07-09T16:06:00Z">
            <w:trPr>
              <w:trHeight w:val="300"/>
            </w:trPr>
          </w:trPrChange>
        </w:trPr>
        <w:tc>
          <w:tcPr>
            <w:tcW w:w="922" w:type="dxa"/>
            <w:noWrap/>
            <w:vAlign w:val="bottom"/>
            <w:tcPrChange w:id="822" w:author="USA" w:date="2021-07-09T16:06:00Z">
              <w:tcPr>
                <w:tcW w:w="922" w:type="dxa"/>
                <w:noWrap/>
                <w:vAlign w:val="bottom"/>
              </w:tcPr>
            </w:tcPrChange>
          </w:tcPr>
          <w:p w14:paraId="420BC6B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3" w:author="USA" w:date="2021-07-09T15:38:00Z"/>
                <w:sz w:val="20"/>
              </w:rPr>
            </w:pPr>
            <w:ins w:id="824" w:author="USA" w:date="2021-07-09T15:38:00Z">
              <w:r w:rsidRPr="00F00492">
                <w:rPr>
                  <w:sz w:val="20"/>
                </w:rPr>
                <w:t>30</w:t>
              </w:r>
            </w:ins>
          </w:p>
        </w:tc>
        <w:tc>
          <w:tcPr>
            <w:tcW w:w="1227" w:type="dxa"/>
            <w:noWrap/>
            <w:vAlign w:val="center"/>
            <w:tcPrChange w:id="825" w:author="USA" w:date="2021-07-09T16:06:00Z">
              <w:tcPr>
                <w:tcW w:w="1227" w:type="dxa"/>
                <w:noWrap/>
                <w:vAlign w:val="center"/>
              </w:tcPr>
            </w:tcPrChange>
          </w:tcPr>
          <w:p w14:paraId="58D3937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6" w:author="USA" w:date="2021-07-09T15:38:00Z"/>
                <w:sz w:val="20"/>
              </w:rPr>
            </w:pPr>
            <w:ins w:id="827" w:author="USA" w:date="2021-07-09T15:38:00Z">
              <w:r w:rsidRPr="00F00492">
                <w:rPr>
                  <w:sz w:val="20"/>
                </w:rPr>
                <w:t>−2.4</w:t>
              </w:r>
            </w:ins>
          </w:p>
        </w:tc>
        <w:tc>
          <w:tcPr>
            <w:tcW w:w="906" w:type="dxa"/>
            <w:noWrap/>
            <w:vAlign w:val="bottom"/>
            <w:tcPrChange w:id="828" w:author="USA" w:date="2021-07-09T16:06:00Z">
              <w:tcPr>
                <w:tcW w:w="906" w:type="dxa"/>
                <w:noWrap/>
                <w:vAlign w:val="bottom"/>
              </w:tcPr>
            </w:tcPrChange>
          </w:tcPr>
          <w:p w14:paraId="47CD9B3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9" w:author="USA" w:date="2021-07-09T15:38:00Z"/>
                <w:sz w:val="20"/>
              </w:rPr>
            </w:pPr>
            <w:ins w:id="830" w:author="USA" w:date="2021-07-09T15:38:00Z">
              <w:r w:rsidRPr="00F00492">
                <w:rPr>
                  <w:sz w:val="20"/>
                </w:rPr>
                <w:t>1 075</w:t>
              </w:r>
            </w:ins>
          </w:p>
        </w:tc>
        <w:tc>
          <w:tcPr>
            <w:tcW w:w="832" w:type="dxa"/>
            <w:noWrap/>
            <w:vAlign w:val="bottom"/>
            <w:tcPrChange w:id="831" w:author="USA" w:date="2021-07-09T16:06:00Z">
              <w:tcPr>
                <w:tcW w:w="832" w:type="dxa"/>
                <w:noWrap/>
                <w:vAlign w:val="bottom"/>
              </w:tcPr>
            </w:tcPrChange>
          </w:tcPr>
          <w:p w14:paraId="35C87C6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2" w:author="USA" w:date="2021-07-09T15:38:00Z"/>
                <w:sz w:val="20"/>
              </w:rPr>
            </w:pPr>
            <w:ins w:id="833" w:author="USA" w:date="2021-07-09T15:38:00Z">
              <w:r w:rsidRPr="00F00492">
                <w:rPr>
                  <w:sz w:val="20"/>
                </w:rPr>
                <w:t>137.3</w:t>
              </w:r>
            </w:ins>
          </w:p>
        </w:tc>
        <w:tc>
          <w:tcPr>
            <w:tcW w:w="1212" w:type="dxa"/>
            <w:noWrap/>
            <w:vAlign w:val="bottom"/>
            <w:tcPrChange w:id="834" w:author="USA" w:date="2021-07-09T16:06:00Z">
              <w:tcPr>
                <w:tcW w:w="1212" w:type="dxa"/>
                <w:noWrap/>
                <w:vAlign w:val="bottom"/>
              </w:tcPr>
            </w:tcPrChange>
          </w:tcPr>
          <w:p w14:paraId="675932B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5" w:author="USA" w:date="2021-07-09T15:38:00Z"/>
                <w:sz w:val="20"/>
              </w:rPr>
            </w:pPr>
            <w:ins w:id="836" w:author="USA" w:date="2021-07-09T15:38:00Z">
              <w:r w:rsidRPr="00F00492">
                <w:rPr>
                  <w:sz w:val="20"/>
                </w:rPr>
                <w:t>3</w:t>
              </w:r>
            </w:ins>
          </w:p>
        </w:tc>
        <w:tc>
          <w:tcPr>
            <w:tcW w:w="897" w:type="dxa"/>
            <w:noWrap/>
            <w:vAlign w:val="bottom"/>
            <w:tcPrChange w:id="837" w:author="USA" w:date="2021-07-09T16:06:00Z">
              <w:tcPr>
                <w:tcW w:w="897" w:type="dxa"/>
                <w:noWrap/>
                <w:vAlign w:val="bottom"/>
              </w:tcPr>
            </w:tcPrChange>
          </w:tcPr>
          <w:p w14:paraId="63FB724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8" w:author="USA" w:date="2021-07-09T15:38:00Z"/>
                <w:sz w:val="20"/>
              </w:rPr>
            </w:pPr>
            <w:ins w:id="839" w:author="USA" w:date="2021-07-09T15:38:00Z">
              <w:r w:rsidRPr="00F00492">
                <w:rPr>
                  <w:sz w:val="20"/>
                </w:rPr>
                <w:t>1</w:t>
              </w:r>
            </w:ins>
          </w:p>
        </w:tc>
        <w:tc>
          <w:tcPr>
            <w:tcW w:w="1559" w:type="dxa"/>
            <w:noWrap/>
            <w:vAlign w:val="center"/>
            <w:tcPrChange w:id="840" w:author="USA" w:date="2021-07-09T16:06:00Z">
              <w:tcPr>
                <w:tcW w:w="1559" w:type="dxa"/>
                <w:noWrap/>
                <w:vAlign w:val="center"/>
              </w:tcPr>
            </w:tcPrChange>
          </w:tcPr>
          <w:p w14:paraId="405B881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1" w:author="USA" w:date="2021-07-09T15:38:00Z"/>
                <w:sz w:val="20"/>
              </w:rPr>
            </w:pPr>
            <w:ins w:id="842" w:author="USA" w:date="2021-07-09T15:38:00Z">
              <w:r w:rsidRPr="00F00492">
                <w:rPr>
                  <w:rFonts w:cs="Calibri"/>
                  <w:sz w:val="20"/>
                </w:rPr>
                <w:t>-111.6</w:t>
              </w:r>
            </w:ins>
          </w:p>
        </w:tc>
        <w:tc>
          <w:tcPr>
            <w:tcW w:w="804" w:type="dxa"/>
            <w:vAlign w:val="center"/>
            <w:tcPrChange w:id="843" w:author="USA" w:date="2021-07-09T16:06:00Z">
              <w:tcPr>
                <w:tcW w:w="804" w:type="dxa"/>
                <w:vAlign w:val="center"/>
              </w:tcPr>
            </w:tcPrChange>
          </w:tcPr>
          <w:p w14:paraId="1281086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4" w:author="USA" w:date="2021-07-09T15:38:00Z"/>
                <w:sz w:val="20"/>
              </w:rPr>
            </w:pPr>
            <w:ins w:id="845" w:author="USA" w:date="2021-07-09T15:38:00Z">
              <w:r w:rsidRPr="00F00492">
                <w:rPr>
                  <w:rFonts w:cs="Calibri"/>
                  <w:sz w:val="20"/>
                </w:rPr>
                <w:t>56.7</w:t>
              </w:r>
            </w:ins>
          </w:p>
        </w:tc>
        <w:tc>
          <w:tcPr>
            <w:tcW w:w="992" w:type="dxa"/>
            <w:noWrap/>
            <w:vAlign w:val="center"/>
            <w:tcPrChange w:id="846" w:author="USA" w:date="2021-07-09T16:06:00Z">
              <w:tcPr>
                <w:tcW w:w="992" w:type="dxa"/>
                <w:noWrap/>
                <w:vAlign w:val="center"/>
              </w:tcPr>
            </w:tcPrChange>
          </w:tcPr>
          <w:p w14:paraId="7B2CA27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7" w:author="USA" w:date="2021-07-09T15:38:00Z"/>
                <w:sz w:val="20"/>
              </w:rPr>
            </w:pPr>
            <w:ins w:id="848" w:author="USA" w:date="2021-07-09T15:38:00Z">
              <w:r w:rsidRPr="00F00492">
                <w:rPr>
                  <w:rFonts w:cs="Calibri"/>
                  <w:sz w:val="20"/>
                </w:rPr>
                <w:t>49.4</w:t>
              </w:r>
            </w:ins>
          </w:p>
        </w:tc>
      </w:tr>
      <w:tr w:rsidR="007D42DF" w:rsidRPr="00F00492" w14:paraId="01B96377" w14:textId="77777777" w:rsidTr="00DA1FC7">
        <w:tblPrEx>
          <w:tblPrExChange w:id="849" w:author="USA" w:date="2021-07-09T16:06:00Z">
            <w:tblPrEx>
              <w:tblBorders>
                <w:bottom w:val="single" w:sz="4" w:space="0" w:color="auto"/>
              </w:tblBorders>
            </w:tblPrEx>
          </w:tblPrExChange>
        </w:tblPrEx>
        <w:trPr>
          <w:trHeight w:val="300"/>
          <w:ins w:id="850" w:author="USA" w:date="2021-07-09T15:38:00Z"/>
          <w:trPrChange w:id="851" w:author="USA" w:date="2021-07-09T16:06:00Z">
            <w:trPr>
              <w:trHeight w:val="300"/>
            </w:trPr>
          </w:trPrChange>
        </w:trPr>
        <w:tc>
          <w:tcPr>
            <w:tcW w:w="922" w:type="dxa"/>
            <w:noWrap/>
            <w:vAlign w:val="bottom"/>
            <w:tcPrChange w:id="852" w:author="USA" w:date="2021-07-09T16:06:00Z">
              <w:tcPr>
                <w:tcW w:w="922" w:type="dxa"/>
                <w:noWrap/>
                <w:vAlign w:val="bottom"/>
              </w:tcPr>
            </w:tcPrChange>
          </w:tcPr>
          <w:p w14:paraId="17BDF49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3" w:author="USA" w:date="2021-07-09T15:38:00Z"/>
                <w:sz w:val="20"/>
              </w:rPr>
            </w:pPr>
            <w:ins w:id="854" w:author="USA" w:date="2021-07-09T15:38:00Z">
              <w:r w:rsidRPr="00F00492">
                <w:rPr>
                  <w:sz w:val="20"/>
                </w:rPr>
                <w:t>40</w:t>
              </w:r>
            </w:ins>
          </w:p>
        </w:tc>
        <w:tc>
          <w:tcPr>
            <w:tcW w:w="1227" w:type="dxa"/>
            <w:noWrap/>
            <w:vAlign w:val="center"/>
            <w:tcPrChange w:id="855" w:author="USA" w:date="2021-07-09T16:06:00Z">
              <w:tcPr>
                <w:tcW w:w="1227" w:type="dxa"/>
                <w:noWrap/>
                <w:vAlign w:val="center"/>
              </w:tcPr>
            </w:tcPrChange>
          </w:tcPr>
          <w:p w14:paraId="6D5C043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6" w:author="USA" w:date="2021-07-09T15:38:00Z"/>
                <w:sz w:val="20"/>
              </w:rPr>
            </w:pPr>
            <w:ins w:id="857" w:author="USA" w:date="2021-07-09T15:38:00Z">
              <w:r w:rsidRPr="00F00492">
                <w:rPr>
                  <w:sz w:val="20"/>
                </w:rPr>
                <w:t>−3.3</w:t>
              </w:r>
            </w:ins>
          </w:p>
        </w:tc>
        <w:tc>
          <w:tcPr>
            <w:tcW w:w="906" w:type="dxa"/>
            <w:noWrap/>
            <w:vAlign w:val="bottom"/>
            <w:tcPrChange w:id="858" w:author="USA" w:date="2021-07-09T16:06:00Z">
              <w:tcPr>
                <w:tcW w:w="906" w:type="dxa"/>
                <w:noWrap/>
                <w:vAlign w:val="bottom"/>
              </w:tcPr>
            </w:tcPrChange>
          </w:tcPr>
          <w:p w14:paraId="7E1A8BE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9" w:author="USA" w:date="2021-07-09T15:38:00Z"/>
                <w:sz w:val="20"/>
              </w:rPr>
            </w:pPr>
            <w:ins w:id="860" w:author="USA" w:date="2021-07-09T15:38:00Z">
              <w:r w:rsidRPr="00F00492">
                <w:rPr>
                  <w:sz w:val="20"/>
                </w:rPr>
                <w:t>882</w:t>
              </w:r>
            </w:ins>
          </w:p>
        </w:tc>
        <w:tc>
          <w:tcPr>
            <w:tcW w:w="832" w:type="dxa"/>
            <w:noWrap/>
            <w:vAlign w:val="bottom"/>
            <w:tcPrChange w:id="861" w:author="USA" w:date="2021-07-09T16:06:00Z">
              <w:tcPr>
                <w:tcW w:w="832" w:type="dxa"/>
                <w:noWrap/>
                <w:vAlign w:val="bottom"/>
              </w:tcPr>
            </w:tcPrChange>
          </w:tcPr>
          <w:p w14:paraId="5B75A8D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2" w:author="USA" w:date="2021-07-09T15:38:00Z"/>
                <w:sz w:val="20"/>
              </w:rPr>
            </w:pPr>
            <w:ins w:id="863" w:author="USA" w:date="2021-07-09T15:38:00Z">
              <w:r w:rsidRPr="00F00492">
                <w:rPr>
                  <w:sz w:val="20"/>
                </w:rPr>
                <w:t>135.5</w:t>
              </w:r>
            </w:ins>
          </w:p>
        </w:tc>
        <w:tc>
          <w:tcPr>
            <w:tcW w:w="1212" w:type="dxa"/>
            <w:noWrap/>
            <w:vAlign w:val="bottom"/>
            <w:tcPrChange w:id="864" w:author="USA" w:date="2021-07-09T16:06:00Z">
              <w:tcPr>
                <w:tcW w:w="1212" w:type="dxa"/>
                <w:noWrap/>
                <w:vAlign w:val="bottom"/>
              </w:tcPr>
            </w:tcPrChange>
          </w:tcPr>
          <w:p w14:paraId="4BDAC8B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5" w:author="USA" w:date="2021-07-09T15:38:00Z"/>
                <w:sz w:val="20"/>
              </w:rPr>
            </w:pPr>
            <w:ins w:id="866" w:author="USA" w:date="2021-07-09T15:38:00Z">
              <w:r w:rsidRPr="00F00492">
                <w:rPr>
                  <w:sz w:val="20"/>
                </w:rPr>
                <w:t>3</w:t>
              </w:r>
            </w:ins>
          </w:p>
        </w:tc>
        <w:tc>
          <w:tcPr>
            <w:tcW w:w="897" w:type="dxa"/>
            <w:noWrap/>
            <w:vAlign w:val="bottom"/>
            <w:tcPrChange w:id="867" w:author="USA" w:date="2021-07-09T16:06:00Z">
              <w:tcPr>
                <w:tcW w:w="897" w:type="dxa"/>
                <w:noWrap/>
                <w:vAlign w:val="bottom"/>
              </w:tcPr>
            </w:tcPrChange>
          </w:tcPr>
          <w:p w14:paraId="235336C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8" w:author="USA" w:date="2021-07-09T15:38:00Z"/>
                <w:sz w:val="20"/>
              </w:rPr>
            </w:pPr>
            <w:ins w:id="869" w:author="USA" w:date="2021-07-09T15:38:00Z">
              <w:r w:rsidRPr="00F00492">
                <w:rPr>
                  <w:sz w:val="20"/>
                </w:rPr>
                <w:t>0</w:t>
              </w:r>
            </w:ins>
          </w:p>
        </w:tc>
        <w:tc>
          <w:tcPr>
            <w:tcW w:w="1559" w:type="dxa"/>
            <w:noWrap/>
            <w:vAlign w:val="center"/>
            <w:tcPrChange w:id="870" w:author="USA" w:date="2021-07-09T16:06:00Z">
              <w:tcPr>
                <w:tcW w:w="1559" w:type="dxa"/>
                <w:noWrap/>
                <w:vAlign w:val="center"/>
              </w:tcPr>
            </w:tcPrChange>
          </w:tcPr>
          <w:p w14:paraId="4A69346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1" w:author="USA" w:date="2021-07-09T15:38:00Z"/>
                <w:sz w:val="20"/>
              </w:rPr>
            </w:pPr>
            <w:ins w:id="872" w:author="USA" w:date="2021-07-09T15:38:00Z">
              <w:r w:rsidRPr="00F00492">
                <w:rPr>
                  <w:rFonts w:cs="Calibri"/>
                  <w:sz w:val="20"/>
                </w:rPr>
                <w:t>-111.8</w:t>
              </w:r>
            </w:ins>
          </w:p>
        </w:tc>
        <w:tc>
          <w:tcPr>
            <w:tcW w:w="804" w:type="dxa"/>
            <w:vAlign w:val="center"/>
            <w:tcPrChange w:id="873" w:author="USA" w:date="2021-07-09T16:06:00Z">
              <w:tcPr>
                <w:tcW w:w="804" w:type="dxa"/>
                <w:vAlign w:val="center"/>
              </w:tcPr>
            </w:tcPrChange>
          </w:tcPr>
          <w:p w14:paraId="410C318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4" w:author="USA" w:date="2021-07-09T15:38:00Z"/>
                <w:sz w:val="20"/>
              </w:rPr>
            </w:pPr>
            <w:ins w:id="875" w:author="USA" w:date="2021-07-09T15:38:00Z">
              <w:r w:rsidRPr="00F00492">
                <w:rPr>
                  <w:rFonts w:cs="Calibri"/>
                  <w:sz w:val="20"/>
                </w:rPr>
                <w:t>56.5</w:t>
              </w:r>
            </w:ins>
          </w:p>
        </w:tc>
        <w:tc>
          <w:tcPr>
            <w:tcW w:w="992" w:type="dxa"/>
            <w:noWrap/>
            <w:vAlign w:val="center"/>
            <w:tcPrChange w:id="876" w:author="USA" w:date="2021-07-09T16:06:00Z">
              <w:tcPr>
                <w:tcW w:w="992" w:type="dxa"/>
                <w:noWrap/>
                <w:vAlign w:val="center"/>
              </w:tcPr>
            </w:tcPrChange>
          </w:tcPr>
          <w:p w14:paraId="0BD4E74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7" w:author="USA" w:date="2021-07-09T15:38:00Z"/>
                <w:sz w:val="20"/>
              </w:rPr>
            </w:pPr>
            <w:ins w:id="878" w:author="USA" w:date="2021-07-09T15:38:00Z">
              <w:r w:rsidRPr="00F00492">
                <w:rPr>
                  <w:rFonts w:cs="Calibri"/>
                  <w:sz w:val="20"/>
                </w:rPr>
                <w:t>49.2</w:t>
              </w:r>
            </w:ins>
          </w:p>
        </w:tc>
      </w:tr>
      <w:tr w:rsidR="007D42DF" w:rsidRPr="00F00492" w14:paraId="71265D40" w14:textId="77777777" w:rsidTr="00DA1FC7">
        <w:tblPrEx>
          <w:tblPrExChange w:id="879" w:author="USA" w:date="2021-07-09T16:06:00Z">
            <w:tblPrEx>
              <w:tblBorders>
                <w:bottom w:val="single" w:sz="4" w:space="0" w:color="auto"/>
              </w:tblBorders>
            </w:tblPrEx>
          </w:tblPrExChange>
        </w:tblPrEx>
        <w:trPr>
          <w:trHeight w:val="300"/>
          <w:ins w:id="880" w:author="USA" w:date="2021-07-09T15:38:00Z"/>
          <w:trPrChange w:id="881" w:author="USA" w:date="2021-07-09T16:06:00Z">
            <w:trPr>
              <w:trHeight w:val="300"/>
            </w:trPr>
          </w:trPrChange>
        </w:trPr>
        <w:tc>
          <w:tcPr>
            <w:tcW w:w="922" w:type="dxa"/>
            <w:noWrap/>
            <w:vAlign w:val="bottom"/>
            <w:tcPrChange w:id="882" w:author="USA" w:date="2021-07-09T16:06:00Z">
              <w:tcPr>
                <w:tcW w:w="922" w:type="dxa"/>
                <w:noWrap/>
                <w:vAlign w:val="bottom"/>
              </w:tcPr>
            </w:tcPrChange>
          </w:tcPr>
          <w:p w14:paraId="4029897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3" w:author="USA" w:date="2021-07-09T15:38:00Z"/>
                <w:sz w:val="20"/>
              </w:rPr>
            </w:pPr>
            <w:ins w:id="884" w:author="USA" w:date="2021-07-09T15:38:00Z">
              <w:r w:rsidRPr="00F00492">
                <w:rPr>
                  <w:sz w:val="20"/>
                </w:rPr>
                <w:t>50</w:t>
              </w:r>
            </w:ins>
          </w:p>
        </w:tc>
        <w:tc>
          <w:tcPr>
            <w:tcW w:w="1227" w:type="dxa"/>
            <w:noWrap/>
            <w:vAlign w:val="center"/>
            <w:tcPrChange w:id="885" w:author="USA" w:date="2021-07-09T16:06:00Z">
              <w:tcPr>
                <w:tcW w:w="1227" w:type="dxa"/>
                <w:noWrap/>
                <w:vAlign w:val="center"/>
              </w:tcPr>
            </w:tcPrChange>
          </w:tcPr>
          <w:p w14:paraId="148AC39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6" w:author="USA" w:date="2021-07-09T15:38:00Z"/>
                <w:sz w:val="20"/>
              </w:rPr>
            </w:pPr>
            <w:ins w:id="887" w:author="USA" w:date="2021-07-09T15:38:00Z">
              <w:r w:rsidRPr="00F00492">
                <w:rPr>
                  <w:sz w:val="20"/>
                </w:rPr>
                <w:t>−4.7</w:t>
              </w:r>
            </w:ins>
          </w:p>
        </w:tc>
        <w:tc>
          <w:tcPr>
            <w:tcW w:w="906" w:type="dxa"/>
            <w:noWrap/>
            <w:vAlign w:val="bottom"/>
            <w:tcPrChange w:id="888" w:author="USA" w:date="2021-07-09T16:06:00Z">
              <w:tcPr>
                <w:tcW w:w="906" w:type="dxa"/>
                <w:noWrap/>
                <w:vAlign w:val="bottom"/>
              </w:tcPr>
            </w:tcPrChange>
          </w:tcPr>
          <w:p w14:paraId="2A7F4FC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9" w:author="USA" w:date="2021-07-09T15:38:00Z"/>
                <w:sz w:val="20"/>
              </w:rPr>
            </w:pPr>
            <w:ins w:id="890" w:author="USA" w:date="2021-07-09T15:38:00Z">
              <w:r w:rsidRPr="00F00492">
                <w:rPr>
                  <w:sz w:val="20"/>
                </w:rPr>
                <w:t>761</w:t>
              </w:r>
            </w:ins>
          </w:p>
        </w:tc>
        <w:tc>
          <w:tcPr>
            <w:tcW w:w="832" w:type="dxa"/>
            <w:noWrap/>
            <w:vAlign w:val="bottom"/>
            <w:tcPrChange w:id="891" w:author="USA" w:date="2021-07-09T16:06:00Z">
              <w:tcPr>
                <w:tcW w:w="832" w:type="dxa"/>
                <w:noWrap/>
                <w:vAlign w:val="bottom"/>
              </w:tcPr>
            </w:tcPrChange>
          </w:tcPr>
          <w:p w14:paraId="712454C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2" w:author="USA" w:date="2021-07-09T15:38:00Z"/>
                <w:sz w:val="20"/>
              </w:rPr>
            </w:pPr>
            <w:ins w:id="893" w:author="USA" w:date="2021-07-09T15:38:00Z">
              <w:r w:rsidRPr="00F00492">
                <w:rPr>
                  <w:sz w:val="20"/>
                </w:rPr>
                <w:t>134.3</w:t>
              </w:r>
            </w:ins>
          </w:p>
        </w:tc>
        <w:tc>
          <w:tcPr>
            <w:tcW w:w="1212" w:type="dxa"/>
            <w:noWrap/>
            <w:vAlign w:val="bottom"/>
            <w:tcPrChange w:id="894" w:author="USA" w:date="2021-07-09T16:06:00Z">
              <w:tcPr>
                <w:tcW w:w="1212" w:type="dxa"/>
                <w:noWrap/>
                <w:vAlign w:val="bottom"/>
              </w:tcPr>
            </w:tcPrChange>
          </w:tcPr>
          <w:p w14:paraId="19D5BED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5" w:author="USA" w:date="2021-07-09T15:38:00Z"/>
                <w:sz w:val="20"/>
              </w:rPr>
            </w:pPr>
            <w:ins w:id="896" w:author="USA" w:date="2021-07-09T15:38:00Z">
              <w:r w:rsidRPr="00F00492">
                <w:rPr>
                  <w:sz w:val="20"/>
                </w:rPr>
                <w:t>3</w:t>
              </w:r>
            </w:ins>
          </w:p>
        </w:tc>
        <w:tc>
          <w:tcPr>
            <w:tcW w:w="897" w:type="dxa"/>
            <w:noWrap/>
            <w:vAlign w:val="bottom"/>
            <w:tcPrChange w:id="897" w:author="USA" w:date="2021-07-09T16:06:00Z">
              <w:tcPr>
                <w:tcW w:w="897" w:type="dxa"/>
                <w:noWrap/>
                <w:vAlign w:val="bottom"/>
              </w:tcPr>
            </w:tcPrChange>
          </w:tcPr>
          <w:p w14:paraId="380843A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8" w:author="USA" w:date="2021-07-09T15:38:00Z"/>
                <w:sz w:val="20"/>
              </w:rPr>
            </w:pPr>
            <w:ins w:id="899" w:author="USA" w:date="2021-07-09T15:38:00Z">
              <w:r w:rsidRPr="00F00492">
                <w:rPr>
                  <w:sz w:val="20"/>
                </w:rPr>
                <w:t>−1.5</w:t>
              </w:r>
            </w:ins>
          </w:p>
        </w:tc>
        <w:tc>
          <w:tcPr>
            <w:tcW w:w="1559" w:type="dxa"/>
            <w:noWrap/>
            <w:vAlign w:val="center"/>
            <w:tcPrChange w:id="900" w:author="USA" w:date="2021-07-09T16:06:00Z">
              <w:tcPr>
                <w:tcW w:w="1559" w:type="dxa"/>
                <w:noWrap/>
                <w:vAlign w:val="center"/>
              </w:tcPr>
            </w:tcPrChange>
          </w:tcPr>
          <w:p w14:paraId="30186B4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1" w:author="USA" w:date="2021-07-09T15:38:00Z"/>
                <w:sz w:val="20"/>
              </w:rPr>
            </w:pPr>
            <w:ins w:id="902" w:author="USA" w:date="2021-07-09T15:38:00Z">
              <w:r w:rsidRPr="00F00492">
                <w:rPr>
                  <w:rFonts w:cs="Calibri"/>
                  <w:sz w:val="20"/>
                </w:rPr>
                <w:t>-113.4</w:t>
              </w:r>
            </w:ins>
          </w:p>
        </w:tc>
        <w:tc>
          <w:tcPr>
            <w:tcW w:w="804" w:type="dxa"/>
            <w:vAlign w:val="center"/>
            <w:tcPrChange w:id="903" w:author="USA" w:date="2021-07-09T16:06:00Z">
              <w:tcPr>
                <w:tcW w:w="804" w:type="dxa"/>
                <w:vAlign w:val="center"/>
              </w:tcPr>
            </w:tcPrChange>
          </w:tcPr>
          <w:p w14:paraId="33D88E8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4" w:author="USA" w:date="2021-07-09T15:38:00Z"/>
                <w:sz w:val="20"/>
              </w:rPr>
            </w:pPr>
            <w:ins w:id="905" w:author="USA" w:date="2021-07-09T15:38:00Z">
              <w:r w:rsidRPr="00F00492">
                <w:rPr>
                  <w:rFonts w:cs="Calibri"/>
                  <w:sz w:val="20"/>
                </w:rPr>
                <w:t>54.9</w:t>
              </w:r>
            </w:ins>
          </w:p>
        </w:tc>
        <w:tc>
          <w:tcPr>
            <w:tcW w:w="992" w:type="dxa"/>
            <w:noWrap/>
            <w:vAlign w:val="center"/>
            <w:tcPrChange w:id="906" w:author="USA" w:date="2021-07-09T16:06:00Z">
              <w:tcPr>
                <w:tcW w:w="992" w:type="dxa"/>
                <w:noWrap/>
                <w:vAlign w:val="center"/>
              </w:tcPr>
            </w:tcPrChange>
          </w:tcPr>
          <w:p w14:paraId="15E0EE6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7" w:author="USA" w:date="2021-07-09T15:38:00Z"/>
                <w:sz w:val="20"/>
              </w:rPr>
            </w:pPr>
            <w:ins w:id="908" w:author="USA" w:date="2021-07-09T15:38:00Z">
              <w:r w:rsidRPr="00F00492">
                <w:rPr>
                  <w:rFonts w:cs="Calibri"/>
                  <w:sz w:val="20"/>
                </w:rPr>
                <w:t>47.6</w:t>
              </w:r>
            </w:ins>
          </w:p>
        </w:tc>
      </w:tr>
      <w:tr w:rsidR="007D42DF" w:rsidRPr="00F00492" w14:paraId="33EEBAAC" w14:textId="77777777" w:rsidTr="00DA1FC7">
        <w:tblPrEx>
          <w:tblPrExChange w:id="909" w:author="USA" w:date="2021-07-09T16:06:00Z">
            <w:tblPrEx>
              <w:tblBorders>
                <w:bottom w:val="single" w:sz="4" w:space="0" w:color="auto"/>
              </w:tblBorders>
            </w:tblPrEx>
          </w:tblPrExChange>
        </w:tblPrEx>
        <w:trPr>
          <w:trHeight w:val="300"/>
          <w:ins w:id="910" w:author="USA" w:date="2021-07-09T15:38:00Z"/>
          <w:trPrChange w:id="911" w:author="USA" w:date="2021-07-09T16:06:00Z">
            <w:trPr>
              <w:trHeight w:val="300"/>
            </w:trPr>
          </w:trPrChange>
        </w:trPr>
        <w:tc>
          <w:tcPr>
            <w:tcW w:w="922" w:type="dxa"/>
            <w:noWrap/>
            <w:vAlign w:val="bottom"/>
            <w:tcPrChange w:id="912" w:author="USA" w:date="2021-07-09T16:06:00Z">
              <w:tcPr>
                <w:tcW w:w="922" w:type="dxa"/>
                <w:noWrap/>
                <w:vAlign w:val="bottom"/>
              </w:tcPr>
            </w:tcPrChange>
          </w:tcPr>
          <w:p w14:paraId="67D441C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3" w:author="USA" w:date="2021-07-09T15:38:00Z"/>
                <w:sz w:val="20"/>
              </w:rPr>
            </w:pPr>
            <w:ins w:id="914" w:author="USA" w:date="2021-07-09T15:38:00Z">
              <w:r w:rsidRPr="00F00492">
                <w:rPr>
                  <w:sz w:val="20"/>
                </w:rPr>
                <w:t>60</w:t>
              </w:r>
            </w:ins>
          </w:p>
        </w:tc>
        <w:tc>
          <w:tcPr>
            <w:tcW w:w="1227" w:type="dxa"/>
            <w:noWrap/>
            <w:vAlign w:val="center"/>
            <w:tcPrChange w:id="915" w:author="USA" w:date="2021-07-09T16:06:00Z">
              <w:tcPr>
                <w:tcW w:w="1227" w:type="dxa"/>
                <w:noWrap/>
                <w:vAlign w:val="center"/>
              </w:tcPr>
            </w:tcPrChange>
          </w:tcPr>
          <w:p w14:paraId="54ED68D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6" w:author="USA" w:date="2021-07-09T15:38:00Z"/>
                <w:sz w:val="20"/>
              </w:rPr>
            </w:pPr>
            <w:ins w:id="917" w:author="USA" w:date="2021-07-09T15:38:00Z">
              <w:r w:rsidRPr="00F00492">
                <w:rPr>
                  <w:sz w:val="20"/>
                </w:rPr>
                <w:t>−6.6</w:t>
              </w:r>
            </w:ins>
          </w:p>
        </w:tc>
        <w:tc>
          <w:tcPr>
            <w:tcW w:w="906" w:type="dxa"/>
            <w:noWrap/>
            <w:vAlign w:val="bottom"/>
            <w:tcPrChange w:id="918" w:author="USA" w:date="2021-07-09T16:06:00Z">
              <w:tcPr>
                <w:tcW w:w="906" w:type="dxa"/>
                <w:noWrap/>
                <w:vAlign w:val="bottom"/>
              </w:tcPr>
            </w:tcPrChange>
          </w:tcPr>
          <w:p w14:paraId="32DC7E6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9" w:author="USA" w:date="2021-07-09T15:38:00Z"/>
                <w:sz w:val="20"/>
              </w:rPr>
            </w:pPr>
            <w:ins w:id="920" w:author="USA" w:date="2021-07-09T15:38:00Z">
              <w:r w:rsidRPr="00F00492">
                <w:rPr>
                  <w:sz w:val="20"/>
                </w:rPr>
                <w:t>683</w:t>
              </w:r>
            </w:ins>
          </w:p>
        </w:tc>
        <w:tc>
          <w:tcPr>
            <w:tcW w:w="832" w:type="dxa"/>
            <w:noWrap/>
            <w:vAlign w:val="bottom"/>
            <w:tcPrChange w:id="921" w:author="USA" w:date="2021-07-09T16:06:00Z">
              <w:tcPr>
                <w:tcW w:w="832" w:type="dxa"/>
                <w:noWrap/>
                <w:vAlign w:val="bottom"/>
              </w:tcPr>
            </w:tcPrChange>
          </w:tcPr>
          <w:p w14:paraId="4FEA6EB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2" w:author="USA" w:date="2021-07-09T15:38:00Z"/>
                <w:sz w:val="20"/>
              </w:rPr>
            </w:pPr>
            <w:ins w:id="923" w:author="USA" w:date="2021-07-09T15:38:00Z">
              <w:r w:rsidRPr="00F00492">
                <w:rPr>
                  <w:sz w:val="20"/>
                </w:rPr>
                <w:t>133.3</w:t>
              </w:r>
            </w:ins>
          </w:p>
        </w:tc>
        <w:tc>
          <w:tcPr>
            <w:tcW w:w="1212" w:type="dxa"/>
            <w:noWrap/>
            <w:vAlign w:val="bottom"/>
            <w:tcPrChange w:id="924" w:author="USA" w:date="2021-07-09T16:06:00Z">
              <w:tcPr>
                <w:tcW w:w="1212" w:type="dxa"/>
                <w:noWrap/>
                <w:vAlign w:val="bottom"/>
              </w:tcPr>
            </w:tcPrChange>
          </w:tcPr>
          <w:p w14:paraId="6FA643E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5" w:author="USA" w:date="2021-07-09T15:38:00Z"/>
                <w:sz w:val="20"/>
              </w:rPr>
            </w:pPr>
            <w:ins w:id="926" w:author="USA" w:date="2021-07-09T15:38:00Z">
              <w:r w:rsidRPr="00F00492">
                <w:rPr>
                  <w:sz w:val="20"/>
                </w:rPr>
                <w:t>3</w:t>
              </w:r>
            </w:ins>
          </w:p>
        </w:tc>
        <w:tc>
          <w:tcPr>
            <w:tcW w:w="897" w:type="dxa"/>
            <w:noWrap/>
            <w:vAlign w:val="bottom"/>
            <w:tcPrChange w:id="927" w:author="USA" w:date="2021-07-09T16:06:00Z">
              <w:tcPr>
                <w:tcW w:w="897" w:type="dxa"/>
                <w:noWrap/>
                <w:vAlign w:val="bottom"/>
              </w:tcPr>
            </w:tcPrChange>
          </w:tcPr>
          <w:p w14:paraId="58873A6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8" w:author="USA" w:date="2021-07-09T15:38:00Z"/>
                <w:sz w:val="20"/>
              </w:rPr>
            </w:pPr>
            <w:ins w:id="929" w:author="USA" w:date="2021-07-09T15:38:00Z">
              <w:r w:rsidRPr="00F00492">
                <w:rPr>
                  <w:sz w:val="20"/>
                </w:rPr>
                <w:t>−3</w:t>
              </w:r>
            </w:ins>
          </w:p>
        </w:tc>
        <w:tc>
          <w:tcPr>
            <w:tcW w:w="1559" w:type="dxa"/>
            <w:noWrap/>
            <w:vAlign w:val="center"/>
            <w:tcPrChange w:id="930" w:author="USA" w:date="2021-07-09T16:06:00Z">
              <w:tcPr>
                <w:tcW w:w="1559" w:type="dxa"/>
                <w:noWrap/>
                <w:vAlign w:val="center"/>
              </w:tcPr>
            </w:tcPrChange>
          </w:tcPr>
          <w:p w14:paraId="56D83A4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1" w:author="USA" w:date="2021-07-09T15:38:00Z"/>
                <w:sz w:val="20"/>
              </w:rPr>
            </w:pPr>
            <w:ins w:id="932" w:author="USA" w:date="2021-07-09T15:38:00Z">
              <w:r w:rsidRPr="00F00492">
                <w:rPr>
                  <w:rFonts w:cs="Calibri"/>
                  <w:sz w:val="20"/>
                </w:rPr>
                <w:t>-115.9</w:t>
              </w:r>
            </w:ins>
          </w:p>
        </w:tc>
        <w:tc>
          <w:tcPr>
            <w:tcW w:w="804" w:type="dxa"/>
            <w:vAlign w:val="center"/>
            <w:tcPrChange w:id="933" w:author="USA" w:date="2021-07-09T16:06:00Z">
              <w:tcPr>
                <w:tcW w:w="804" w:type="dxa"/>
                <w:vAlign w:val="center"/>
              </w:tcPr>
            </w:tcPrChange>
          </w:tcPr>
          <w:p w14:paraId="4040FD8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4" w:author="USA" w:date="2021-07-09T15:38:00Z"/>
                <w:sz w:val="20"/>
              </w:rPr>
            </w:pPr>
            <w:ins w:id="935" w:author="USA" w:date="2021-07-09T15:38:00Z">
              <w:r w:rsidRPr="00F00492">
                <w:rPr>
                  <w:rFonts w:cs="Calibri"/>
                  <w:sz w:val="20"/>
                </w:rPr>
                <w:t>52.5</w:t>
              </w:r>
            </w:ins>
          </w:p>
        </w:tc>
        <w:tc>
          <w:tcPr>
            <w:tcW w:w="992" w:type="dxa"/>
            <w:noWrap/>
            <w:vAlign w:val="center"/>
            <w:tcPrChange w:id="936" w:author="USA" w:date="2021-07-09T16:06:00Z">
              <w:tcPr>
                <w:tcW w:w="992" w:type="dxa"/>
                <w:noWrap/>
                <w:vAlign w:val="center"/>
              </w:tcPr>
            </w:tcPrChange>
          </w:tcPr>
          <w:p w14:paraId="184BEDC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7" w:author="USA" w:date="2021-07-09T15:38:00Z"/>
                <w:sz w:val="20"/>
              </w:rPr>
            </w:pPr>
            <w:ins w:id="938" w:author="USA" w:date="2021-07-09T15:38:00Z">
              <w:r w:rsidRPr="00F00492">
                <w:rPr>
                  <w:rFonts w:cs="Calibri"/>
                  <w:sz w:val="20"/>
                </w:rPr>
                <w:t>45.1</w:t>
              </w:r>
            </w:ins>
          </w:p>
        </w:tc>
      </w:tr>
      <w:tr w:rsidR="007D42DF" w:rsidRPr="00F00492" w14:paraId="0023D545" w14:textId="77777777" w:rsidTr="00DA1FC7">
        <w:tblPrEx>
          <w:tblPrExChange w:id="939" w:author="USA" w:date="2021-07-09T16:06:00Z">
            <w:tblPrEx>
              <w:tblBorders>
                <w:bottom w:val="single" w:sz="4" w:space="0" w:color="auto"/>
              </w:tblBorders>
            </w:tblPrEx>
          </w:tblPrExChange>
        </w:tblPrEx>
        <w:trPr>
          <w:trHeight w:val="300"/>
          <w:ins w:id="940" w:author="USA" w:date="2021-07-09T15:38:00Z"/>
          <w:trPrChange w:id="941" w:author="USA" w:date="2021-07-09T16:06:00Z">
            <w:trPr>
              <w:trHeight w:val="300"/>
            </w:trPr>
          </w:trPrChange>
        </w:trPr>
        <w:tc>
          <w:tcPr>
            <w:tcW w:w="922" w:type="dxa"/>
            <w:noWrap/>
            <w:vAlign w:val="bottom"/>
            <w:tcPrChange w:id="942" w:author="USA" w:date="2021-07-09T16:06:00Z">
              <w:tcPr>
                <w:tcW w:w="922" w:type="dxa"/>
                <w:noWrap/>
                <w:vAlign w:val="bottom"/>
              </w:tcPr>
            </w:tcPrChange>
          </w:tcPr>
          <w:p w14:paraId="687C333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3" w:author="USA" w:date="2021-07-09T15:38:00Z"/>
                <w:sz w:val="20"/>
              </w:rPr>
            </w:pPr>
            <w:ins w:id="944" w:author="USA" w:date="2021-07-09T15:38:00Z">
              <w:r w:rsidRPr="00F00492">
                <w:rPr>
                  <w:sz w:val="20"/>
                </w:rPr>
                <w:t>70</w:t>
              </w:r>
            </w:ins>
          </w:p>
        </w:tc>
        <w:tc>
          <w:tcPr>
            <w:tcW w:w="1227" w:type="dxa"/>
            <w:noWrap/>
            <w:vAlign w:val="center"/>
            <w:tcPrChange w:id="945" w:author="USA" w:date="2021-07-09T16:06:00Z">
              <w:tcPr>
                <w:tcW w:w="1227" w:type="dxa"/>
                <w:noWrap/>
                <w:vAlign w:val="center"/>
              </w:tcPr>
            </w:tcPrChange>
          </w:tcPr>
          <w:p w14:paraId="7FC5EA4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6" w:author="USA" w:date="2021-07-09T15:38:00Z"/>
                <w:sz w:val="20"/>
              </w:rPr>
            </w:pPr>
            <w:ins w:id="947" w:author="USA" w:date="2021-07-09T15:38:00Z">
              <w:r w:rsidRPr="00F00492">
                <w:rPr>
                  <w:sz w:val="20"/>
                </w:rPr>
                <w:t>−9.5</w:t>
              </w:r>
            </w:ins>
          </w:p>
        </w:tc>
        <w:tc>
          <w:tcPr>
            <w:tcW w:w="906" w:type="dxa"/>
            <w:noWrap/>
            <w:vAlign w:val="bottom"/>
            <w:tcPrChange w:id="948" w:author="USA" w:date="2021-07-09T16:06:00Z">
              <w:tcPr>
                <w:tcW w:w="906" w:type="dxa"/>
                <w:noWrap/>
                <w:vAlign w:val="bottom"/>
              </w:tcPr>
            </w:tcPrChange>
          </w:tcPr>
          <w:p w14:paraId="66B94DB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9" w:author="USA" w:date="2021-07-09T15:38:00Z"/>
                <w:sz w:val="20"/>
              </w:rPr>
            </w:pPr>
            <w:ins w:id="950" w:author="USA" w:date="2021-07-09T15:38:00Z">
              <w:r w:rsidRPr="00F00492">
                <w:rPr>
                  <w:sz w:val="20"/>
                </w:rPr>
                <w:t>635</w:t>
              </w:r>
            </w:ins>
          </w:p>
        </w:tc>
        <w:tc>
          <w:tcPr>
            <w:tcW w:w="832" w:type="dxa"/>
            <w:noWrap/>
            <w:vAlign w:val="bottom"/>
            <w:tcPrChange w:id="951" w:author="USA" w:date="2021-07-09T16:06:00Z">
              <w:tcPr>
                <w:tcW w:w="832" w:type="dxa"/>
                <w:noWrap/>
                <w:vAlign w:val="bottom"/>
              </w:tcPr>
            </w:tcPrChange>
          </w:tcPr>
          <w:p w14:paraId="6DE7D1B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2" w:author="USA" w:date="2021-07-09T15:38:00Z"/>
                <w:sz w:val="20"/>
              </w:rPr>
            </w:pPr>
            <w:ins w:id="953" w:author="USA" w:date="2021-07-09T15:38:00Z">
              <w:r w:rsidRPr="00F00492">
                <w:rPr>
                  <w:sz w:val="20"/>
                </w:rPr>
                <w:t>132.7</w:t>
              </w:r>
            </w:ins>
          </w:p>
        </w:tc>
        <w:tc>
          <w:tcPr>
            <w:tcW w:w="1212" w:type="dxa"/>
            <w:noWrap/>
            <w:vAlign w:val="bottom"/>
            <w:tcPrChange w:id="954" w:author="USA" w:date="2021-07-09T16:06:00Z">
              <w:tcPr>
                <w:tcW w:w="1212" w:type="dxa"/>
                <w:noWrap/>
                <w:vAlign w:val="bottom"/>
              </w:tcPr>
            </w:tcPrChange>
          </w:tcPr>
          <w:p w14:paraId="7165C1C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5" w:author="USA" w:date="2021-07-09T15:38:00Z"/>
                <w:sz w:val="20"/>
              </w:rPr>
            </w:pPr>
            <w:ins w:id="956" w:author="USA" w:date="2021-07-09T15:38:00Z">
              <w:r w:rsidRPr="00F00492">
                <w:rPr>
                  <w:sz w:val="20"/>
                </w:rPr>
                <w:t>3</w:t>
              </w:r>
            </w:ins>
          </w:p>
        </w:tc>
        <w:tc>
          <w:tcPr>
            <w:tcW w:w="897" w:type="dxa"/>
            <w:noWrap/>
            <w:vAlign w:val="bottom"/>
            <w:tcPrChange w:id="957" w:author="USA" w:date="2021-07-09T16:06:00Z">
              <w:tcPr>
                <w:tcW w:w="897" w:type="dxa"/>
                <w:noWrap/>
                <w:vAlign w:val="bottom"/>
              </w:tcPr>
            </w:tcPrChange>
          </w:tcPr>
          <w:p w14:paraId="67C70C9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8" w:author="USA" w:date="2021-07-09T15:38:00Z"/>
                <w:sz w:val="20"/>
              </w:rPr>
            </w:pPr>
            <w:ins w:id="959" w:author="USA" w:date="2021-07-09T15:38:00Z">
              <w:r w:rsidRPr="00F00492">
                <w:rPr>
                  <w:sz w:val="20"/>
                </w:rPr>
                <w:t>−4</w:t>
              </w:r>
            </w:ins>
          </w:p>
        </w:tc>
        <w:tc>
          <w:tcPr>
            <w:tcW w:w="1559" w:type="dxa"/>
            <w:noWrap/>
            <w:vAlign w:val="center"/>
            <w:tcPrChange w:id="960" w:author="USA" w:date="2021-07-09T16:06:00Z">
              <w:tcPr>
                <w:tcW w:w="1559" w:type="dxa"/>
                <w:noWrap/>
                <w:vAlign w:val="center"/>
              </w:tcPr>
            </w:tcPrChange>
          </w:tcPr>
          <w:p w14:paraId="5A3BB47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1" w:author="USA" w:date="2021-07-09T15:38:00Z"/>
                <w:sz w:val="20"/>
              </w:rPr>
            </w:pPr>
            <w:ins w:id="962" w:author="USA" w:date="2021-07-09T15:38:00Z">
              <w:r w:rsidRPr="00F00492">
                <w:rPr>
                  <w:rFonts w:cs="Calibri"/>
                  <w:sz w:val="20"/>
                </w:rPr>
                <w:t>-119.1</w:t>
              </w:r>
            </w:ins>
          </w:p>
        </w:tc>
        <w:tc>
          <w:tcPr>
            <w:tcW w:w="804" w:type="dxa"/>
            <w:vAlign w:val="center"/>
            <w:tcPrChange w:id="963" w:author="USA" w:date="2021-07-09T16:06:00Z">
              <w:tcPr>
                <w:tcW w:w="804" w:type="dxa"/>
                <w:vAlign w:val="center"/>
              </w:tcPr>
            </w:tcPrChange>
          </w:tcPr>
          <w:p w14:paraId="3F87BD8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4" w:author="USA" w:date="2021-07-09T15:38:00Z"/>
                <w:sz w:val="20"/>
              </w:rPr>
            </w:pPr>
            <w:ins w:id="965" w:author="USA" w:date="2021-07-09T15:38:00Z">
              <w:r w:rsidRPr="00F00492">
                <w:rPr>
                  <w:rFonts w:cs="Calibri"/>
                  <w:sz w:val="20"/>
                </w:rPr>
                <w:t>49.2</w:t>
              </w:r>
            </w:ins>
          </w:p>
        </w:tc>
        <w:tc>
          <w:tcPr>
            <w:tcW w:w="992" w:type="dxa"/>
            <w:noWrap/>
            <w:vAlign w:val="center"/>
            <w:tcPrChange w:id="966" w:author="USA" w:date="2021-07-09T16:06:00Z">
              <w:tcPr>
                <w:tcW w:w="992" w:type="dxa"/>
                <w:noWrap/>
                <w:vAlign w:val="center"/>
              </w:tcPr>
            </w:tcPrChange>
          </w:tcPr>
          <w:p w14:paraId="557EE4F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7" w:author="USA" w:date="2021-07-09T15:38:00Z"/>
                <w:sz w:val="20"/>
              </w:rPr>
            </w:pPr>
            <w:ins w:id="968" w:author="USA" w:date="2021-07-09T15:38:00Z">
              <w:r w:rsidRPr="00F00492">
                <w:rPr>
                  <w:rFonts w:cs="Calibri"/>
                  <w:sz w:val="20"/>
                </w:rPr>
                <w:t>41.8</w:t>
              </w:r>
            </w:ins>
          </w:p>
        </w:tc>
      </w:tr>
      <w:tr w:rsidR="007D42DF" w:rsidRPr="00F00492" w14:paraId="184E8C59" w14:textId="77777777" w:rsidTr="00DA1FC7">
        <w:tblPrEx>
          <w:tblPrExChange w:id="969" w:author="USA" w:date="2021-07-09T16:06:00Z">
            <w:tblPrEx>
              <w:tblBorders>
                <w:bottom w:val="single" w:sz="4" w:space="0" w:color="auto"/>
              </w:tblBorders>
            </w:tblPrEx>
          </w:tblPrExChange>
        </w:tblPrEx>
        <w:trPr>
          <w:trHeight w:val="300"/>
          <w:ins w:id="970" w:author="USA" w:date="2021-07-09T15:38:00Z"/>
          <w:trPrChange w:id="971" w:author="USA" w:date="2021-07-09T16:06:00Z">
            <w:trPr>
              <w:trHeight w:val="300"/>
            </w:trPr>
          </w:trPrChange>
        </w:trPr>
        <w:tc>
          <w:tcPr>
            <w:tcW w:w="922" w:type="dxa"/>
            <w:noWrap/>
            <w:vAlign w:val="bottom"/>
            <w:tcPrChange w:id="972" w:author="USA" w:date="2021-07-09T16:06:00Z">
              <w:tcPr>
                <w:tcW w:w="922" w:type="dxa"/>
                <w:noWrap/>
                <w:vAlign w:val="bottom"/>
              </w:tcPr>
            </w:tcPrChange>
          </w:tcPr>
          <w:p w14:paraId="79B9683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3" w:author="USA" w:date="2021-07-09T15:38:00Z"/>
                <w:sz w:val="20"/>
              </w:rPr>
            </w:pPr>
            <w:ins w:id="974" w:author="USA" w:date="2021-07-09T15:38:00Z">
              <w:r w:rsidRPr="00F00492">
                <w:rPr>
                  <w:sz w:val="20"/>
                </w:rPr>
                <w:t>80</w:t>
              </w:r>
            </w:ins>
          </w:p>
        </w:tc>
        <w:tc>
          <w:tcPr>
            <w:tcW w:w="1227" w:type="dxa"/>
            <w:noWrap/>
            <w:vAlign w:val="center"/>
            <w:tcPrChange w:id="975" w:author="USA" w:date="2021-07-09T16:06:00Z">
              <w:tcPr>
                <w:tcW w:w="1227" w:type="dxa"/>
                <w:noWrap/>
                <w:vAlign w:val="center"/>
              </w:tcPr>
            </w:tcPrChange>
          </w:tcPr>
          <w:p w14:paraId="58E10AD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6" w:author="USA" w:date="2021-07-09T15:38:00Z"/>
                <w:sz w:val="20"/>
              </w:rPr>
            </w:pPr>
            <w:ins w:id="977" w:author="USA" w:date="2021-07-09T15:38:00Z">
              <w:r w:rsidRPr="00F00492">
                <w:rPr>
                  <w:sz w:val="20"/>
                </w:rPr>
                <w:t>−12.4</w:t>
              </w:r>
            </w:ins>
          </w:p>
        </w:tc>
        <w:tc>
          <w:tcPr>
            <w:tcW w:w="906" w:type="dxa"/>
            <w:noWrap/>
            <w:vAlign w:val="bottom"/>
            <w:tcPrChange w:id="978" w:author="USA" w:date="2021-07-09T16:06:00Z">
              <w:tcPr>
                <w:tcW w:w="906" w:type="dxa"/>
                <w:noWrap/>
                <w:vAlign w:val="bottom"/>
              </w:tcPr>
            </w:tcPrChange>
          </w:tcPr>
          <w:p w14:paraId="4C6A773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9" w:author="USA" w:date="2021-07-09T15:38:00Z"/>
                <w:sz w:val="20"/>
              </w:rPr>
            </w:pPr>
            <w:ins w:id="980" w:author="USA" w:date="2021-07-09T15:38:00Z">
              <w:r w:rsidRPr="00F00492">
                <w:rPr>
                  <w:sz w:val="20"/>
                </w:rPr>
                <w:t>608</w:t>
              </w:r>
            </w:ins>
          </w:p>
        </w:tc>
        <w:tc>
          <w:tcPr>
            <w:tcW w:w="832" w:type="dxa"/>
            <w:noWrap/>
            <w:vAlign w:val="bottom"/>
            <w:tcPrChange w:id="981" w:author="USA" w:date="2021-07-09T16:06:00Z">
              <w:tcPr>
                <w:tcW w:w="832" w:type="dxa"/>
                <w:noWrap/>
                <w:vAlign w:val="bottom"/>
              </w:tcPr>
            </w:tcPrChange>
          </w:tcPr>
          <w:p w14:paraId="2B6C0B9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2" w:author="USA" w:date="2021-07-09T15:38:00Z"/>
                <w:sz w:val="20"/>
              </w:rPr>
            </w:pPr>
            <w:ins w:id="983" w:author="USA" w:date="2021-07-09T15:38:00Z">
              <w:r w:rsidRPr="00F00492">
                <w:rPr>
                  <w:sz w:val="20"/>
                </w:rPr>
                <w:t>132.3</w:t>
              </w:r>
            </w:ins>
          </w:p>
        </w:tc>
        <w:tc>
          <w:tcPr>
            <w:tcW w:w="1212" w:type="dxa"/>
            <w:noWrap/>
            <w:vAlign w:val="bottom"/>
            <w:tcPrChange w:id="984" w:author="USA" w:date="2021-07-09T16:06:00Z">
              <w:tcPr>
                <w:tcW w:w="1212" w:type="dxa"/>
                <w:noWrap/>
                <w:vAlign w:val="bottom"/>
              </w:tcPr>
            </w:tcPrChange>
          </w:tcPr>
          <w:p w14:paraId="6B046EF3"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5" w:author="USA" w:date="2021-07-09T15:38:00Z"/>
                <w:sz w:val="20"/>
              </w:rPr>
            </w:pPr>
            <w:ins w:id="986" w:author="USA" w:date="2021-07-09T15:38:00Z">
              <w:r w:rsidRPr="00F00492">
                <w:rPr>
                  <w:sz w:val="20"/>
                </w:rPr>
                <w:t>3</w:t>
              </w:r>
            </w:ins>
          </w:p>
        </w:tc>
        <w:tc>
          <w:tcPr>
            <w:tcW w:w="897" w:type="dxa"/>
            <w:noWrap/>
            <w:vAlign w:val="bottom"/>
            <w:tcPrChange w:id="987" w:author="USA" w:date="2021-07-09T16:06:00Z">
              <w:tcPr>
                <w:tcW w:w="897" w:type="dxa"/>
                <w:noWrap/>
                <w:vAlign w:val="bottom"/>
              </w:tcPr>
            </w:tcPrChange>
          </w:tcPr>
          <w:p w14:paraId="24213FB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8" w:author="USA" w:date="2021-07-09T15:38:00Z"/>
                <w:sz w:val="20"/>
              </w:rPr>
            </w:pPr>
            <w:ins w:id="989" w:author="USA" w:date="2021-07-09T15:38:00Z">
              <w:r w:rsidRPr="00F00492">
                <w:rPr>
                  <w:sz w:val="20"/>
                </w:rPr>
                <w:t>−10</w:t>
              </w:r>
            </w:ins>
          </w:p>
        </w:tc>
        <w:tc>
          <w:tcPr>
            <w:tcW w:w="1559" w:type="dxa"/>
            <w:noWrap/>
            <w:vAlign w:val="center"/>
            <w:tcPrChange w:id="990" w:author="USA" w:date="2021-07-09T16:06:00Z">
              <w:tcPr>
                <w:tcW w:w="1559" w:type="dxa"/>
                <w:noWrap/>
                <w:vAlign w:val="center"/>
              </w:tcPr>
            </w:tcPrChange>
          </w:tcPr>
          <w:p w14:paraId="2A96F90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91" w:author="USA" w:date="2021-07-09T15:38:00Z"/>
                <w:sz w:val="20"/>
              </w:rPr>
            </w:pPr>
            <w:ins w:id="992" w:author="USA" w:date="2021-07-09T15:38:00Z">
              <w:r w:rsidRPr="00F00492">
                <w:rPr>
                  <w:rFonts w:cs="Calibri"/>
                  <w:sz w:val="20"/>
                </w:rPr>
                <w:t>-127.7</w:t>
              </w:r>
            </w:ins>
          </w:p>
        </w:tc>
        <w:tc>
          <w:tcPr>
            <w:tcW w:w="804" w:type="dxa"/>
            <w:vAlign w:val="center"/>
            <w:tcPrChange w:id="993" w:author="USA" w:date="2021-07-09T16:06:00Z">
              <w:tcPr>
                <w:tcW w:w="804" w:type="dxa"/>
                <w:vAlign w:val="center"/>
              </w:tcPr>
            </w:tcPrChange>
          </w:tcPr>
          <w:p w14:paraId="7CDC19F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94" w:author="USA" w:date="2021-07-09T15:38:00Z"/>
                <w:sz w:val="20"/>
              </w:rPr>
            </w:pPr>
            <w:ins w:id="995" w:author="USA" w:date="2021-07-09T15:38:00Z">
              <w:r w:rsidRPr="00F00492">
                <w:rPr>
                  <w:rFonts w:cs="Calibri"/>
                  <w:sz w:val="20"/>
                </w:rPr>
                <w:t>40.7</w:t>
              </w:r>
            </w:ins>
          </w:p>
        </w:tc>
        <w:tc>
          <w:tcPr>
            <w:tcW w:w="992" w:type="dxa"/>
            <w:noWrap/>
            <w:vAlign w:val="center"/>
            <w:tcPrChange w:id="996" w:author="USA" w:date="2021-07-09T16:06:00Z">
              <w:tcPr>
                <w:tcW w:w="992" w:type="dxa"/>
                <w:noWrap/>
                <w:vAlign w:val="center"/>
              </w:tcPr>
            </w:tcPrChange>
          </w:tcPr>
          <w:p w14:paraId="22DD212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97" w:author="USA" w:date="2021-07-09T15:38:00Z"/>
                <w:sz w:val="20"/>
              </w:rPr>
            </w:pPr>
            <w:ins w:id="998" w:author="USA" w:date="2021-07-09T15:38:00Z">
              <w:r w:rsidRPr="00F00492">
                <w:rPr>
                  <w:rFonts w:cs="Calibri"/>
                  <w:sz w:val="20"/>
                </w:rPr>
                <w:t>33.3</w:t>
              </w:r>
            </w:ins>
          </w:p>
        </w:tc>
      </w:tr>
      <w:tr w:rsidR="007D42DF" w:rsidRPr="00F00492" w14:paraId="1BDCD8BC" w14:textId="77777777" w:rsidTr="00DA1FC7">
        <w:tblPrEx>
          <w:tblPrExChange w:id="999" w:author="USA" w:date="2021-07-09T16:06:00Z">
            <w:tblPrEx>
              <w:tblBorders>
                <w:bottom w:val="single" w:sz="4" w:space="0" w:color="auto"/>
              </w:tblBorders>
            </w:tblPrEx>
          </w:tblPrExChange>
        </w:tblPrEx>
        <w:trPr>
          <w:trHeight w:val="300"/>
          <w:ins w:id="1000" w:author="USA" w:date="2021-07-09T15:38:00Z"/>
          <w:trPrChange w:id="1001" w:author="USA" w:date="2021-07-09T16:06:00Z">
            <w:trPr>
              <w:trHeight w:val="300"/>
            </w:trPr>
          </w:trPrChange>
        </w:trPr>
        <w:tc>
          <w:tcPr>
            <w:tcW w:w="922" w:type="dxa"/>
            <w:noWrap/>
            <w:vAlign w:val="bottom"/>
            <w:tcPrChange w:id="1002" w:author="USA" w:date="2021-07-09T16:06:00Z">
              <w:tcPr>
                <w:tcW w:w="922" w:type="dxa"/>
                <w:noWrap/>
                <w:vAlign w:val="bottom"/>
              </w:tcPr>
            </w:tcPrChange>
          </w:tcPr>
          <w:p w14:paraId="186AF35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3" w:author="USA" w:date="2021-07-09T15:38:00Z"/>
                <w:sz w:val="20"/>
              </w:rPr>
            </w:pPr>
            <w:ins w:id="1004" w:author="USA" w:date="2021-07-09T15:38:00Z">
              <w:r w:rsidRPr="00F00492">
                <w:rPr>
                  <w:sz w:val="20"/>
                </w:rPr>
                <w:t>90</w:t>
              </w:r>
            </w:ins>
          </w:p>
        </w:tc>
        <w:tc>
          <w:tcPr>
            <w:tcW w:w="1227" w:type="dxa"/>
            <w:noWrap/>
            <w:vAlign w:val="center"/>
            <w:tcPrChange w:id="1005" w:author="USA" w:date="2021-07-09T16:06:00Z">
              <w:tcPr>
                <w:tcW w:w="1227" w:type="dxa"/>
                <w:noWrap/>
                <w:vAlign w:val="center"/>
              </w:tcPr>
            </w:tcPrChange>
          </w:tcPr>
          <w:p w14:paraId="5A07507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6" w:author="USA" w:date="2021-07-09T15:38:00Z"/>
                <w:sz w:val="20"/>
              </w:rPr>
            </w:pPr>
            <w:ins w:id="1007" w:author="USA" w:date="2021-07-09T15:38:00Z">
              <w:r w:rsidRPr="00F00492">
                <w:rPr>
                  <w:sz w:val="20"/>
                </w:rPr>
                <w:t>−15.7</w:t>
              </w:r>
            </w:ins>
          </w:p>
        </w:tc>
        <w:tc>
          <w:tcPr>
            <w:tcW w:w="906" w:type="dxa"/>
            <w:noWrap/>
            <w:vAlign w:val="bottom"/>
            <w:tcPrChange w:id="1008" w:author="USA" w:date="2021-07-09T16:06:00Z">
              <w:tcPr>
                <w:tcW w:w="906" w:type="dxa"/>
                <w:noWrap/>
                <w:vAlign w:val="bottom"/>
              </w:tcPr>
            </w:tcPrChange>
          </w:tcPr>
          <w:p w14:paraId="65A6AD9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9" w:author="USA" w:date="2021-07-09T15:38:00Z"/>
                <w:sz w:val="20"/>
              </w:rPr>
            </w:pPr>
            <w:ins w:id="1010" w:author="USA" w:date="2021-07-09T15:38:00Z">
              <w:r w:rsidRPr="00F00492">
                <w:rPr>
                  <w:sz w:val="20"/>
                </w:rPr>
                <w:t>600</w:t>
              </w:r>
            </w:ins>
          </w:p>
        </w:tc>
        <w:tc>
          <w:tcPr>
            <w:tcW w:w="832" w:type="dxa"/>
            <w:noWrap/>
            <w:vAlign w:val="bottom"/>
            <w:tcPrChange w:id="1011" w:author="USA" w:date="2021-07-09T16:06:00Z">
              <w:tcPr>
                <w:tcW w:w="832" w:type="dxa"/>
                <w:noWrap/>
                <w:vAlign w:val="bottom"/>
              </w:tcPr>
            </w:tcPrChange>
          </w:tcPr>
          <w:p w14:paraId="465F255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2" w:author="USA" w:date="2021-07-09T15:38:00Z"/>
                <w:sz w:val="20"/>
              </w:rPr>
            </w:pPr>
            <w:ins w:id="1013" w:author="USA" w:date="2021-07-09T15:38:00Z">
              <w:r w:rsidRPr="00F00492">
                <w:rPr>
                  <w:sz w:val="20"/>
                </w:rPr>
                <w:t>132.2</w:t>
              </w:r>
            </w:ins>
          </w:p>
        </w:tc>
        <w:tc>
          <w:tcPr>
            <w:tcW w:w="1212" w:type="dxa"/>
            <w:noWrap/>
            <w:vAlign w:val="bottom"/>
            <w:tcPrChange w:id="1014" w:author="USA" w:date="2021-07-09T16:06:00Z">
              <w:tcPr>
                <w:tcW w:w="1212" w:type="dxa"/>
                <w:noWrap/>
                <w:vAlign w:val="bottom"/>
              </w:tcPr>
            </w:tcPrChange>
          </w:tcPr>
          <w:p w14:paraId="4B287B7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5" w:author="USA" w:date="2021-07-09T15:38:00Z"/>
                <w:sz w:val="20"/>
              </w:rPr>
            </w:pPr>
            <w:ins w:id="1016" w:author="USA" w:date="2021-07-09T15:38:00Z">
              <w:r w:rsidRPr="00F00492">
                <w:rPr>
                  <w:sz w:val="20"/>
                </w:rPr>
                <w:t>3</w:t>
              </w:r>
            </w:ins>
          </w:p>
        </w:tc>
        <w:tc>
          <w:tcPr>
            <w:tcW w:w="897" w:type="dxa"/>
            <w:noWrap/>
            <w:vAlign w:val="bottom"/>
            <w:tcPrChange w:id="1017" w:author="USA" w:date="2021-07-09T16:06:00Z">
              <w:tcPr>
                <w:tcW w:w="897" w:type="dxa"/>
                <w:noWrap/>
                <w:vAlign w:val="bottom"/>
              </w:tcPr>
            </w:tcPrChange>
          </w:tcPr>
          <w:p w14:paraId="6B1607B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8" w:author="USA" w:date="2021-07-09T15:38:00Z"/>
                <w:sz w:val="20"/>
              </w:rPr>
            </w:pPr>
            <w:ins w:id="1019" w:author="USA" w:date="2021-07-09T15:38:00Z">
              <w:r w:rsidRPr="00F00492">
                <w:rPr>
                  <w:sz w:val="20"/>
                </w:rPr>
                <w:t>−20</w:t>
              </w:r>
            </w:ins>
          </w:p>
        </w:tc>
        <w:tc>
          <w:tcPr>
            <w:tcW w:w="1559" w:type="dxa"/>
            <w:noWrap/>
            <w:vAlign w:val="center"/>
            <w:tcPrChange w:id="1020" w:author="USA" w:date="2021-07-09T16:06:00Z">
              <w:tcPr>
                <w:tcW w:w="1559" w:type="dxa"/>
                <w:noWrap/>
                <w:vAlign w:val="center"/>
              </w:tcPr>
            </w:tcPrChange>
          </w:tcPr>
          <w:p w14:paraId="4732856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1" w:author="USA" w:date="2021-07-09T15:38:00Z"/>
                <w:sz w:val="20"/>
              </w:rPr>
            </w:pPr>
            <w:ins w:id="1022" w:author="USA" w:date="2021-07-09T15:38:00Z">
              <w:r w:rsidRPr="00F00492">
                <w:rPr>
                  <w:rFonts w:cs="Calibri"/>
                  <w:sz w:val="20"/>
                </w:rPr>
                <w:t>-140.9</w:t>
              </w:r>
            </w:ins>
          </w:p>
        </w:tc>
        <w:tc>
          <w:tcPr>
            <w:tcW w:w="804" w:type="dxa"/>
            <w:vAlign w:val="center"/>
            <w:tcPrChange w:id="1023" w:author="USA" w:date="2021-07-09T16:06:00Z">
              <w:tcPr>
                <w:tcW w:w="804" w:type="dxa"/>
                <w:vAlign w:val="center"/>
              </w:tcPr>
            </w:tcPrChange>
          </w:tcPr>
          <w:p w14:paraId="78352B9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4" w:author="USA" w:date="2021-07-09T15:38:00Z"/>
                <w:sz w:val="20"/>
              </w:rPr>
            </w:pPr>
            <w:ins w:id="1025" w:author="USA" w:date="2021-07-09T15:38:00Z">
              <w:r w:rsidRPr="00F00492">
                <w:rPr>
                  <w:rFonts w:cs="Calibri"/>
                  <w:sz w:val="20"/>
                </w:rPr>
                <w:t>27.5</w:t>
              </w:r>
            </w:ins>
          </w:p>
        </w:tc>
        <w:tc>
          <w:tcPr>
            <w:tcW w:w="992" w:type="dxa"/>
            <w:noWrap/>
            <w:vAlign w:val="center"/>
            <w:tcPrChange w:id="1026" w:author="USA" w:date="2021-07-09T16:06:00Z">
              <w:tcPr>
                <w:tcW w:w="992" w:type="dxa"/>
                <w:noWrap/>
                <w:vAlign w:val="center"/>
              </w:tcPr>
            </w:tcPrChange>
          </w:tcPr>
          <w:p w14:paraId="2AD72CC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7" w:author="USA" w:date="2021-07-09T15:38:00Z"/>
                <w:sz w:val="20"/>
              </w:rPr>
            </w:pPr>
            <w:ins w:id="1028" w:author="USA" w:date="2021-07-09T15:38:00Z">
              <w:r w:rsidRPr="00F00492">
                <w:rPr>
                  <w:rFonts w:cs="Calibri"/>
                  <w:sz w:val="20"/>
                </w:rPr>
                <w:t>20.1</w:t>
              </w:r>
            </w:ins>
          </w:p>
        </w:tc>
      </w:tr>
    </w:tbl>
    <w:bookmarkEnd w:id="687"/>
    <w:p w14:paraId="02735800" w14:textId="386AA496" w:rsidR="007D42DF" w:rsidRPr="005E0780" w:rsidRDefault="005E0780">
      <w:pPr>
        <w:spacing w:after="240"/>
        <w:jc w:val="center"/>
        <w:rPr>
          <w:ins w:id="1029" w:author="USA" w:date="2021-07-09T15:38:00Z"/>
          <w:color w:val="000000"/>
          <w:sz w:val="20"/>
          <w:bdr w:val="none" w:sz="0" w:space="0" w:color="auto" w:frame="1"/>
          <w:rPrChange w:id="1030" w:author="USA" w:date="2021-07-09T15:54:00Z">
            <w:rPr>
              <w:ins w:id="1031" w:author="USA" w:date="2021-07-09T15:38:00Z"/>
              <w:color w:val="000000"/>
              <w:szCs w:val="24"/>
              <w:bdr w:val="none" w:sz="0" w:space="0" w:color="auto" w:frame="1"/>
            </w:rPr>
          </w:rPrChange>
        </w:rPr>
        <w:pPrChange w:id="1032" w:author="USA" w:date="2021-07-09T15:56:00Z">
          <w:pPr>
            <w:spacing w:after="120"/>
            <w:jc w:val="center"/>
          </w:pPr>
        </w:pPrChange>
      </w:pPr>
      <w:ins w:id="1033" w:author="USA" w:date="2021-07-09T15:54:00Z">
        <w:r>
          <w:rPr>
            <w:color w:val="000000"/>
            <w:sz w:val="20"/>
            <w:bdr w:val="none" w:sz="0" w:space="0" w:color="auto" w:frame="1"/>
          </w:rPr>
          <w:t xml:space="preserve">Table 2 – VHF data exchange satellite </w:t>
        </w:r>
      </w:ins>
      <w:ins w:id="1034" w:author="USA" w:date="2021-07-09T15:55:00Z">
        <w:r>
          <w:rPr>
            <w:color w:val="000000"/>
            <w:sz w:val="20"/>
            <w:bdr w:val="none" w:sz="0" w:space="0" w:color="auto" w:frame="1"/>
          </w:rPr>
          <w:t>downlink budget as a function of elevation angle</w:t>
        </w:r>
      </w:ins>
    </w:p>
    <w:p w14:paraId="1E03B837" w14:textId="77777777" w:rsidR="007D42DF" w:rsidRPr="00E536CF" w:rsidRDefault="007D42DF">
      <w:pPr>
        <w:pStyle w:val="ListParagraph"/>
        <w:numPr>
          <w:ilvl w:val="0"/>
          <w:numId w:val="1"/>
        </w:numPr>
        <w:shd w:val="clear" w:color="auto" w:fill="FFFFFF"/>
        <w:spacing w:before="360" w:after="240" w:line="240" w:lineRule="auto"/>
        <w:textAlignment w:val="baseline"/>
        <w:rPr>
          <w:ins w:id="1035" w:author="USA" w:date="2021-07-09T15:38:00Z"/>
          <w:rFonts w:ascii="Times New Roman" w:eastAsia="Times New Roman" w:hAnsi="Times New Roman" w:cs="Times New Roman"/>
          <w:color w:val="000000"/>
          <w:sz w:val="24"/>
          <w:szCs w:val="24"/>
          <w:bdr w:val="none" w:sz="0" w:space="0" w:color="auto" w:frame="1"/>
          <w:lang w:val="en-GB"/>
        </w:rPr>
        <w:pPrChange w:id="1036" w:author="USA" w:date="2021-07-09T15:56:00Z">
          <w:pPr>
            <w:pStyle w:val="ListParagraph"/>
            <w:numPr>
              <w:numId w:val="1"/>
            </w:numPr>
            <w:shd w:val="clear" w:color="auto" w:fill="FFFFFF"/>
            <w:spacing w:after="240" w:line="240" w:lineRule="auto"/>
            <w:ind w:left="360" w:hanging="360"/>
            <w:textAlignment w:val="baseline"/>
          </w:pPr>
        </w:pPrChange>
      </w:pPr>
      <w:ins w:id="1037" w:author="USA" w:date="2021-07-09T15:38:00Z">
        <w:r w:rsidRPr="00E536CF">
          <w:rPr>
            <w:rFonts w:ascii="Times New Roman" w:eastAsia="Times New Roman" w:hAnsi="Times New Roman" w:cs="Times New Roman"/>
            <w:b/>
            <w:bCs/>
            <w:color w:val="000000"/>
            <w:sz w:val="24"/>
            <w:szCs w:val="24"/>
            <w:bdr w:val="none" w:sz="0" w:space="0" w:color="auto" w:frame="1"/>
            <w:lang w:val="en-GB"/>
          </w:rPr>
          <w:t xml:space="preserve">VDES satellite </w:t>
        </w:r>
        <w:r>
          <w:rPr>
            <w:rFonts w:ascii="Times New Roman" w:eastAsia="Times New Roman" w:hAnsi="Times New Roman" w:cs="Times New Roman"/>
            <w:b/>
            <w:bCs/>
            <w:color w:val="000000"/>
            <w:sz w:val="24"/>
            <w:szCs w:val="24"/>
            <w:bdr w:val="none" w:sz="0" w:space="0" w:color="auto" w:frame="1"/>
            <w:lang w:val="en-GB"/>
          </w:rPr>
          <w:t>downlink power flux density and noise plus interference levels</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0FBEE303" w14:textId="77777777" w:rsidR="007D42DF" w:rsidRPr="00CE47F1" w:rsidRDefault="007D42DF" w:rsidP="007D42DF">
      <w:pPr>
        <w:shd w:val="clear" w:color="auto" w:fill="FFFFFF"/>
        <w:rPr>
          <w:ins w:id="1038" w:author="USA" w:date="2021-07-09T15:38:00Z"/>
          <w:rFonts w:ascii="Calibri" w:hAnsi="Calibri" w:cs="Calibri"/>
          <w:color w:val="000000"/>
          <w:szCs w:val="24"/>
        </w:rPr>
      </w:pPr>
      <w:ins w:id="1039" w:author="USA" w:date="2021-07-09T15:38:00Z">
        <w:r w:rsidRPr="00CE47F1">
          <w:rPr>
            <w:color w:val="000000"/>
            <w:szCs w:val="24"/>
            <w:bdr w:val="none" w:sz="0" w:space="0" w:color="auto" w:frame="1"/>
          </w:rPr>
          <w:t xml:space="preserve">Satellite PFD </w:t>
        </w:r>
        <w:r>
          <w:rPr>
            <w:color w:val="000000"/>
            <w:szCs w:val="24"/>
            <w:bdr w:val="none" w:sz="0" w:space="0" w:color="auto" w:frame="1"/>
          </w:rPr>
          <w:t xml:space="preserve">and signal power density levels </w:t>
        </w:r>
        <w:r w:rsidRPr="00CE47F1">
          <w:rPr>
            <w:color w:val="000000"/>
            <w:szCs w:val="24"/>
            <w:bdr w:val="none" w:sz="0" w:space="0" w:color="auto" w:frame="1"/>
          </w:rPr>
          <w:t>on ground</w:t>
        </w:r>
        <w:r>
          <w:rPr>
            <w:color w:val="000000"/>
            <w:szCs w:val="24"/>
            <w:bdr w:val="none" w:sz="0" w:space="0" w:color="auto" w:frame="1"/>
          </w:rPr>
          <w:t xml:space="preserve"> in standard EMI test bandwidths:</w:t>
        </w:r>
      </w:ins>
    </w:p>
    <w:p w14:paraId="2917AA15" w14:textId="77777777" w:rsidR="007D42DF" w:rsidRPr="00CE47F1" w:rsidRDefault="007D42DF" w:rsidP="007D42DF">
      <w:pPr>
        <w:shd w:val="clear" w:color="auto" w:fill="FFFFFF"/>
        <w:ind w:left="720"/>
        <w:rPr>
          <w:ins w:id="1040" w:author="USA" w:date="2021-07-09T15:38:00Z"/>
          <w:rFonts w:ascii="Calibri" w:hAnsi="Calibri" w:cs="Calibri"/>
          <w:color w:val="000000"/>
          <w:szCs w:val="24"/>
        </w:rPr>
      </w:pPr>
      <w:ins w:id="1041" w:author="USA" w:date="2021-07-09T15:38:00Z">
        <w:r>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/kHz = -1</w:t>
        </w:r>
        <w:r>
          <w:rPr>
            <w:color w:val="000000"/>
            <w:szCs w:val="24"/>
            <w:bdr w:val="none" w:sz="0" w:space="0" w:color="auto" w:frame="1"/>
          </w:rPr>
          <w:t>52.4</w:t>
        </w:r>
        <w:r w:rsidRPr="00CE47F1">
          <w:rPr>
            <w:color w:val="000000"/>
            <w:szCs w:val="24"/>
            <w:bdr w:val="none" w:sz="0" w:space="0" w:color="auto" w:frame="1"/>
          </w:rPr>
          <w:t> </w:t>
        </w:r>
        <w:r w:rsidRPr="00CE47F1">
          <w:rPr>
            <w:color w:val="000000"/>
            <w:szCs w:val="24"/>
            <w:bdr w:val="none" w:sz="0" w:space="0" w:color="auto" w:frame="1"/>
            <w:vertAlign w:val="subscript"/>
          </w:rPr>
          <w:t>dBW/m</w:t>
        </w:r>
        <w:r w:rsidRPr="00CE47F1">
          <w:rPr>
            <w:color w:val="000000"/>
            <w:sz w:val="16"/>
            <w:szCs w:val="16"/>
            <w:bdr w:val="none" w:sz="0" w:space="0" w:color="auto" w:frame="1"/>
          </w:rPr>
          <w:t>2</w:t>
        </w:r>
        <w:r w:rsidRPr="00CE47F1">
          <w:rPr>
            <w:color w:val="000000"/>
            <w:szCs w:val="24"/>
            <w:bdr w:val="none" w:sz="0" w:space="0" w:color="auto" w:frame="1"/>
          </w:rPr>
          <w:t>/4 kHz = -1</w:t>
        </w:r>
        <w:r>
          <w:rPr>
            <w:color w:val="000000"/>
            <w:szCs w:val="24"/>
            <w:bdr w:val="none" w:sz="0" w:space="0" w:color="auto" w:frame="1"/>
          </w:rPr>
          <w:t>22.4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/4kHz – 10 log 4 =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w:t>
        </w:r>
        <w:r w:rsidRPr="00CE47F1">
          <w:rPr>
            <w:color w:val="000000"/>
            <w:szCs w:val="24"/>
            <w:bdr w:val="none" w:sz="0" w:space="0" w:color="auto" w:frame="1"/>
          </w:rPr>
          <w:b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xml:space="preserve"> (9 </w:t>
        </w:r>
        <w:proofErr w:type="gramStart"/>
        <w:r w:rsidRPr="00CE47F1">
          <w:rPr>
            <w:color w:val="000000"/>
            <w:szCs w:val="24"/>
            <w:bdr w:val="none" w:sz="0" w:space="0" w:color="auto" w:frame="1"/>
          </w:rPr>
          <w:t xml:space="preserve">kHz)   </w:t>
        </w:r>
        <w:proofErr w:type="gramEnd"/>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 + 10 log 9    = -1</w:t>
        </w:r>
        <w:r>
          <w:rPr>
            <w:color w:val="000000"/>
            <w:szCs w:val="24"/>
            <w:bdr w:val="none" w:sz="0" w:space="0" w:color="auto" w:frame="1"/>
          </w:rPr>
          <w:t>28.4</w:t>
        </w:r>
        <w:r w:rsidRPr="00CE47F1">
          <w:rPr>
            <w:color w:val="000000"/>
            <w:szCs w:val="24"/>
            <w:bdr w:val="none" w:sz="0" w:space="0" w:color="auto" w:frame="1"/>
          </w:rPr>
          <w:t xml:space="preserve"> + 9.5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w:t>
        </w:r>
        <w:r w:rsidRPr="00CE47F1">
          <w:rPr>
            <w:color w:val="000000"/>
            <w:szCs w:val="24"/>
            <w:bdr w:val="none" w:sz="0" w:space="0" w:color="auto" w:frame="1"/>
          </w:rPr>
          <w:t>.</w:t>
        </w:r>
        <w:r>
          <w:rPr>
            <w:color w:val="000000"/>
            <w:szCs w:val="24"/>
            <w:bdr w:val="none" w:sz="0" w:space="0" w:color="auto" w:frame="1"/>
          </w:rPr>
          <w:t>9</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0BE49FC1" w14:textId="77777777" w:rsidR="007D42DF" w:rsidRPr="00CE47F1" w:rsidRDefault="007D42DF" w:rsidP="007D42DF">
      <w:pPr>
        <w:shd w:val="clear" w:color="auto" w:fill="FFFFFF"/>
        <w:ind w:left="720"/>
        <w:rPr>
          <w:ins w:id="1042" w:author="USA" w:date="2021-07-09T15:38:00Z"/>
          <w:rFonts w:ascii="Calibri" w:hAnsi="Calibri" w:cs="Calibri"/>
          <w:color w:val="000000"/>
          <w:szCs w:val="24"/>
        </w:rPr>
      </w:pPr>
      <w:ins w:id="1043" w:author="USA" w:date="2021-07-09T15:38:00Z">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w:t>
        </w:r>
        <w:proofErr w:type="gramStart"/>
        <w:r w:rsidRPr="00CE47F1">
          <w:rPr>
            <w:color w:val="000000"/>
            <w:szCs w:val="24"/>
            <w:bdr w:val="none" w:sz="0" w:space="0" w:color="auto" w:frame="1"/>
          </w:rPr>
          <w:t>kHz) </w:t>
        </w:r>
        <w:r>
          <w:rPr>
            <w:color w:val="000000"/>
            <w:szCs w:val="24"/>
            <w:bdr w:val="none" w:sz="0" w:space="0" w:color="auto" w:frame="1"/>
          </w:rPr>
          <w:t xml:space="preserve">  </w:t>
        </w:r>
        <w:proofErr w:type="gramEnd"/>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 xml:space="preserve">/kHz + 10 log </w:t>
        </w:r>
        <w:r>
          <w:rPr>
            <w:color w:val="000000"/>
            <w:szCs w:val="24"/>
            <w:bdr w:val="none" w:sz="0" w:space="0" w:color="auto" w:frame="1"/>
          </w:rPr>
          <w:t>20</w:t>
        </w:r>
        <w:r w:rsidRPr="00CE47F1">
          <w:rPr>
            <w:color w:val="000000"/>
            <w:szCs w:val="24"/>
            <w:bdr w:val="none" w:sz="0" w:space="0" w:color="auto" w:frame="1"/>
          </w:rPr>
          <w:t>  = -1</w:t>
        </w:r>
        <w:r>
          <w:rPr>
            <w:color w:val="000000"/>
            <w:szCs w:val="24"/>
            <w:bdr w:val="none" w:sz="0" w:space="0" w:color="auto" w:frame="1"/>
          </w:rPr>
          <w:t>28.4</w:t>
        </w:r>
        <w:r w:rsidRPr="00CE47F1">
          <w:rPr>
            <w:color w:val="000000"/>
            <w:szCs w:val="24"/>
            <w:bdr w:val="none" w:sz="0" w:space="0" w:color="auto" w:frame="1"/>
          </w:rPr>
          <w:t xml:space="preserve"> + 1</w:t>
        </w:r>
        <w:r>
          <w:rPr>
            <w:color w:val="000000"/>
            <w:szCs w:val="24"/>
            <w:bdr w:val="none" w:sz="0" w:space="0" w:color="auto" w:frame="1"/>
          </w:rPr>
          <w:t>3</w:t>
        </w:r>
        <w:r w:rsidRPr="00CE47F1">
          <w:rPr>
            <w:color w:val="000000"/>
            <w:szCs w:val="24"/>
            <w:bdr w:val="none" w:sz="0" w:space="0" w:color="auto" w:frame="1"/>
          </w:rPr>
          <w:t xml:space="preserve">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15</w:t>
        </w:r>
        <w:r w:rsidRPr="00CE47F1">
          <w:rPr>
            <w:color w:val="000000"/>
            <w:szCs w:val="24"/>
            <w:bdr w:val="none" w:sz="0" w:space="0" w:color="auto" w:frame="1"/>
          </w:rPr>
          <w:t>.</w:t>
        </w:r>
        <w:r>
          <w:rPr>
            <w:color w:val="000000"/>
            <w:szCs w:val="24"/>
            <w:bdr w:val="none" w:sz="0" w:space="0" w:color="auto" w:frame="1"/>
          </w:rPr>
          <w:t>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5CD16476" w14:textId="77777777" w:rsidR="007D42DF" w:rsidRPr="00CE47F1" w:rsidRDefault="007D42DF" w:rsidP="007D42DF">
      <w:pPr>
        <w:shd w:val="clear" w:color="auto" w:fill="FFFFFF"/>
        <w:ind w:firstLine="720"/>
        <w:rPr>
          <w:ins w:id="1044" w:author="USA" w:date="2021-07-09T15:38:00Z"/>
          <w:rFonts w:ascii="Calibri" w:hAnsi="Calibri" w:cs="Calibri"/>
          <w:color w:val="000000"/>
          <w:szCs w:val="24"/>
        </w:rPr>
      </w:pPr>
      <w:ins w:id="1045" w:author="USA" w:date="2021-07-09T15:38:00Z">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 +10 log 120 = -1</w:t>
        </w:r>
        <w:r>
          <w:rPr>
            <w:color w:val="000000"/>
            <w:szCs w:val="24"/>
            <w:bdr w:val="none" w:sz="0" w:space="0" w:color="auto" w:frame="1"/>
          </w:rPr>
          <w:t>28.4</w:t>
        </w:r>
        <w:r w:rsidRPr="00CE47F1">
          <w:rPr>
            <w:color w:val="000000"/>
            <w:szCs w:val="24"/>
            <w:bdr w:val="none" w:sz="0" w:space="0" w:color="auto" w:frame="1"/>
          </w:rPr>
          <w:t xml:space="preserve"> + </w:t>
        </w:r>
        <w:proofErr w:type="gramStart"/>
        <w:r w:rsidRPr="00CE47F1">
          <w:rPr>
            <w:color w:val="000000"/>
            <w:szCs w:val="24"/>
            <w:bdr w:val="none" w:sz="0" w:space="0" w:color="auto" w:frame="1"/>
          </w:rPr>
          <w:t>2</w:t>
        </w:r>
        <w:r>
          <w:rPr>
            <w:color w:val="000000"/>
            <w:szCs w:val="24"/>
            <w:bdr w:val="none" w:sz="0" w:space="0" w:color="auto" w:frame="1"/>
          </w:rPr>
          <w:t>0.8</w:t>
        </w:r>
        <w:r w:rsidRPr="00CE47F1">
          <w:rPr>
            <w:color w:val="000000"/>
            <w:szCs w:val="24"/>
            <w:bdr w:val="none" w:sz="0" w:space="0" w:color="auto" w:frame="1"/>
          </w:rPr>
          <w:t>  =</w:t>
        </w:r>
        <w:proofErr w:type="gramEnd"/>
        <w:r w:rsidRPr="00CE47F1">
          <w:rPr>
            <w:color w:val="000000"/>
            <w:szCs w:val="24"/>
            <w:bdr w:val="none" w:sz="0" w:space="0" w:color="auto" w:frame="1"/>
          </w:rPr>
          <w:t>  -1</w:t>
        </w:r>
        <w:r>
          <w:rPr>
            <w:color w:val="000000"/>
            <w:szCs w:val="24"/>
            <w:bdr w:val="none" w:sz="0" w:space="0" w:color="auto" w:frame="1"/>
          </w:rPr>
          <w:t>07.6</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6807E94B" w14:textId="77777777" w:rsidR="007D42DF" w:rsidRPr="005D1751" w:rsidRDefault="007D42DF" w:rsidP="007D42DF">
      <w:pPr>
        <w:shd w:val="clear" w:color="auto" w:fill="FFFFFF"/>
        <w:rPr>
          <w:ins w:id="1046" w:author="USA" w:date="2021-07-09T15:38:00Z"/>
          <w:color w:val="202122"/>
          <w:sz w:val="21"/>
          <w:szCs w:val="21"/>
          <w:shd w:val="clear" w:color="auto" w:fill="F8F9FA"/>
          <w:rPrChange w:id="1047" w:author="USA" w:date="2021-07-09T16:45:00Z">
            <w:rPr>
              <w:ins w:id="1048" w:author="USA" w:date="2021-07-09T15:38:00Z"/>
              <w:rFonts w:ascii="Arial" w:hAnsi="Arial" w:cs="Arial"/>
              <w:color w:val="202122"/>
              <w:sz w:val="21"/>
              <w:szCs w:val="21"/>
              <w:shd w:val="clear" w:color="auto" w:fill="F8F9FA"/>
            </w:rPr>
          </w:rPrChange>
        </w:rPr>
      </w:pPr>
      <w:ins w:id="1049" w:author="USA" w:date="2021-07-09T15:38:00Z">
        <w:r w:rsidRPr="00BA2B0D">
          <w:rPr>
            <w:color w:val="333333"/>
            <w:szCs w:val="24"/>
            <w:bdr w:val="none" w:sz="0" w:space="0" w:color="auto" w:frame="1"/>
          </w:rPr>
          <w:t xml:space="preserve">Antenna </w:t>
        </w:r>
        <w:r>
          <w:rPr>
            <w:color w:val="333333"/>
            <w:szCs w:val="24"/>
            <w:bdr w:val="none" w:sz="0" w:space="0" w:color="auto" w:frame="1"/>
          </w:rPr>
          <w:t>e</w:t>
        </w:r>
        <w:r w:rsidRPr="00BA2B0D">
          <w:rPr>
            <w:color w:val="333333"/>
            <w:szCs w:val="24"/>
            <w:bdr w:val="none" w:sz="0" w:space="0" w:color="auto" w:frame="1"/>
          </w:rPr>
          <w:t>ffective area</w:t>
        </w:r>
        <w:r>
          <w:rPr>
            <w:color w:val="333333"/>
            <w:szCs w:val="24"/>
            <w:bdr w:val="none" w:sz="0" w:space="0" w:color="auto" w:frame="1"/>
          </w:rPr>
          <w:t xml:space="preserve"> </w:t>
        </w:r>
        <w:r w:rsidRPr="00B01227">
          <w:rPr>
            <w:color w:val="333333"/>
            <w:szCs w:val="24"/>
            <w:bdr w:val="none" w:sz="0" w:space="0" w:color="auto" w:frame="1"/>
          </w:rPr>
          <w:t>A</w:t>
        </w:r>
        <w:r w:rsidRPr="00074096">
          <w:rPr>
            <w:color w:val="333333"/>
            <w:szCs w:val="24"/>
            <w:bdr w:val="none" w:sz="0" w:space="0" w:color="auto" w:frame="1"/>
            <w:vertAlign w:val="subscript"/>
          </w:rPr>
          <w:t>e</w:t>
        </w:r>
        <w:r>
          <w:rPr>
            <w:color w:val="333333"/>
            <w:szCs w:val="24"/>
            <w:bdr w:val="none" w:sz="0" w:space="0" w:color="auto" w:frame="1"/>
          </w:rPr>
          <w:t xml:space="preserve"> </w:t>
        </w:r>
        <w:r w:rsidRPr="00B01227">
          <w:rPr>
            <w:color w:val="333333"/>
            <w:szCs w:val="24"/>
            <w:bdr w:val="none" w:sz="0" w:space="0" w:color="auto" w:frame="1"/>
          </w:rPr>
          <w:t>for</w:t>
        </w:r>
        <w:r>
          <w:rPr>
            <w:color w:val="333333"/>
            <w:szCs w:val="24"/>
            <w:bdr w:val="none" w:sz="0" w:space="0" w:color="auto" w:frame="1"/>
          </w:rPr>
          <w:t xml:space="preserve"> ½ </w:t>
        </w:r>
        <w:r w:rsidRPr="005D1751">
          <w:rPr>
            <w:color w:val="333333"/>
            <w:szCs w:val="24"/>
            <w:bdr w:val="none" w:sz="0" w:space="0" w:color="auto" w:frame="1"/>
          </w:rPr>
          <w:t>wave dipole</w:t>
        </w:r>
        <w:r w:rsidRPr="000B15B3">
          <w:rPr>
            <w:color w:val="333333"/>
            <w:szCs w:val="24"/>
            <w:bdr w:val="none" w:sz="0" w:space="0" w:color="auto" w:frame="1"/>
          </w:rPr>
          <w:t xml:space="preserve"> = </w:t>
        </w:r>
        <w:r w:rsidRPr="005D1751">
          <w:rPr>
            <w:color w:val="202122"/>
            <w:sz w:val="21"/>
            <w:szCs w:val="21"/>
            <w:shd w:val="clear" w:color="auto" w:fill="F8F9FA"/>
            <w:rPrChange w:id="1050" w:author="USA" w:date="2021-07-09T16:45:00Z">
              <w:rPr>
                <w:rFonts w:ascii="Arial" w:hAnsi="Arial" w:cs="Arial"/>
                <w:color w:val="202122"/>
                <w:sz w:val="21"/>
                <w:szCs w:val="21"/>
                <w:shd w:val="clear" w:color="auto" w:fill="F8F9FA"/>
              </w:rPr>
            </w:rPrChange>
          </w:rPr>
          <w:t>0.1305λ</w:t>
        </w:r>
        <w:r w:rsidRPr="005D1751">
          <w:rPr>
            <w:color w:val="202122"/>
            <w:sz w:val="21"/>
            <w:szCs w:val="21"/>
            <w:shd w:val="clear" w:color="auto" w:fill="F8F9FA"/>
            <w:vertAlign w:val="superscript"/>
            <w:rPrChange w:id="1051" w:author="USA" w:date="2021-07-09T16:45:00Z">
              <w:rPr>
                <w:rFonts w:ascii="Arial" w:hAnsi="Arial" w:cs="Arial"/>
                <w:color w:val="202122"/>
                <w:sz w:val="21"/>
                <w:szCs w:val="21"/>
                <w:shd w:val="clear" w:color="auto" w:fill="F8F9FA"/>
                <w:vertAlign w:val="superscript"/>
              </w:rPr>
            </w:rPrChange>
          </w:rPr>
          <w:t xml:space="preserve">2 </w:t>
        </w:r>
        <w:r w:rsidRPr="005D1751">
          <w:rPr>
            <w:color w:val="202122"/>
            <w:sz w:val="21"/>
            <w:szCs w:val="21"/>
            <w:shd w:val="clear" w:color="auto" w:fill="F8F9FA"/>
            <w:rPrChange w:id="1052" w:author="USA" w:date="2021-07-09T16:45:00Z">
              <w:rPr>
                <w:rFonts w:ascii="Arial" w:hAnsi="Arial" w:cs="Arial"/>
                <w:color w:val="202122"/>
                <w:sz w:val="21"/>
                <w:szCs w:val="21"/>
                <w:shd w:val="clear" w:color="auto" w:fill="F8F9FA"/>
              </w:rPr>
            </w:rPrChange>
          </w:rPr>
          <w:t>= 0.448 m</w:t>
        </w:r>
        <w:r w:rsidRPr="005D1751">
          <w:rPr>
            <w:color w:val="202122"/>
            <w:sz w:val="21"/>
            <w:szCs w:val="21"/>
            <w:shd w:val="clear" w:color="auto" w:fill="F8F9FA"/>
            <w:vertAlign w:val="superscript"/>
            <w:rPrChange w:id="1053" w:author="USA" w:date="2021-07-09T16:45:00Z">
              <w:rPr>
                <w:rFonts w:ascii="Arial" w:hAnsi="Arial" w:cs="Arial"/>
                <w:color w:val="202122"/>
                <w:sz w:val="21"/>
                <w:szCs w:val="21"/>
                <w:shd w:val="clear" w:color="auto" w:fill="F8F9FA"/>
                <w:vertAlign w:val="superscript"/>
              </w:rPr>
            </w:rPrChange>
          </w:rPr>
          <w:t xml:space="preserve">2 </w:t>
        </w:r>
        <w:r w:rsidRPr="005D1751">
          <w:rPr>
            <w:color w:val="202122"/>
            <w:sz w:val="21"/>
            <w:szCs w:val="21"/>
            <w:shd w:val="clear" w:color="auto" w:fill="F8F9FA"/>
            <w:rPrChange w:id="1054" w:author="USA" w:date="2021-07-09T16:45:00Z">
              <w:rPr>
                <w:rFonts w:ascii="Arial" w:hAnsi="Arial" w:cs="Arial"/>
                <w:color w:val="202122"/>
                <w:sz w:val="21"/>
                <w:szCs w:val="21"/>
                <w:shd w:val="clear" w:color="auto" w:fill="F8F9FA"/>
              </w:rPr>
            </w:rPrChange>
          </w:rPr>
          <w:t>= -3.5 dB (m</w:t>
        </w:r>
        <w:r w:rsidRPr="005D1751">
          <w:rPr>
            <w:color w:val="202122"/>
            <w:sz w:val="21"/>
            <w:szCs w:val="21"/>
            <w:shd w:val="clear" w:color="auto" w:fill="F8F9FA"/>
            <w:vertAlign w:val="superscript"/>
            <w:rPrChange w:id="1055" w:author="USA" w:date="2021-07-09T16:45:00Z">
              <w:rPr>
                <w:rFonts w:ascii="Arial" w:hAnsi="Arial" w:cs="Arial"/>
                <w:color w:val="202122"/>
                <w:sz w:val="21"/>
                <w:szCs w:val="21"/>
                <w:shd w:val="clear" w:color="auto" w:fill="F8F9FA"/>
                <w:vertAlign w:val="superscript"/>
              </w:rPr>
            </w:rPrChange>
          </w:rPr>
          <w:t>2</w:t>
        </w:r>
        <w:r w:rsidRPr="005D1751">
          <w:rPr>
            <w:color w:val="202122"/>
            <w:sz w:val="21"/>
            <w:szCs w:val="21"/>
            <w:shd w:val="clear" w:color="auto" w:fill="F8F9FA"/>
            <w:rPrChange w:id="1056" w:author="USA" w:date="2021-07-09T16:45:00Z">
              <w:rPr>
                <w:rFonts w:ascii="Arial" w:hAnsi="Arial" w:cs="Arial"/>
                <w:color w:val="202122"/>
                <w:sz w:val="21"/>
                <w:szCs w:val="21"/>
                <w:shd w:val="clear" w:color="auto" w:fill="F8F9FA"/>
              </w:rPr>
            </w:rPrChange>
          </w:rPr>
          <w:t>)</w:t>
        </w:r>
        <w:r w:rsidRPr="005D1751">
          <w:rPr>
            <w:rStyle w:val="mwe-math-mathml-inline"/>
            <w:vanish/>
            <w:color w:val="202122"/>
            <w:sz w:val="25"/>
            <w:szCs w:val="25"/>
            <w:shd w:val="clear" w:color="auto" w:fill="F8F9FA"/>
            <w:rPrChange w:id="1057" w:author="USA" w:date="2021-07-09T16:45:00Z">
              <w:rPr>
                <w:rStyle w:val="mwe-math-mathml-inline"/>
                <w:rFonts w:ascii="Arial" w:hAnsi="Arial" w:cs="Arial"/>
                <w:vanish/>
                <w:color w:val="202122"/>
                <w:sz w:val="25"/>
                <w:szCs w:val="25"/>
                <w:shd w:val="clear" w:color="auto" w:fill="F8F9FA"/>
              </w:rPr>
            </w:rPrChange>
          </w:rPr>
          <w:t>{\displaystyle \lambda }</w:t>
        </w:r>
      </w:ins>
    </w:p>
    <w:p w14:paraId="128DC7B4" w14:textId="77777777" w:rsidR="007D42DF" w:rsidRPr="00EC3924" w:rsidRDefault="007D42DF" w:rsidP="007D42DF">
      <w:pPr>
        <w:shd w:val="clear" w:color="auto" w:fill="FFFFFF"/>
        <w:rPr>
          <w:ins w:id="1058" w:author="USA" w:date="2021-07-09T15:38:00Z"/>
          <w:color w:val="333333"/>
          <w:szCs w:val="24"/>
          <w:bdr w:val="none" w:sz="0" w:space="0" w:color="auto" w:frame="1"/>
        </w:rPr>
      </w:pPr>
      <w:ins w:id="1059" w:author="USA" w:date="2021-07-09T15:38:00Z">
        <w:r>
          <w:rPr>
            <w:color w:val="000000"/>
            <w:szCs w:val="24"/>
            <w:bdr w:val="none" w:sz="0" w:space="0" w:color="auto" w:frame="1"/>
          </w:rPr>
          <w:t>Carrier level C</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 xml:space="preserve">= </w:t>
        </w:r>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w:t>
        </w:r>
        <w:proofErr w:type="gramStart"/>
        <w:r>
          <w:rPr>
            <w:color w:val="000000"/>
            <w:szCs w:val="24"/>
            <w:bdr w:val="none" w:sz="0" w:space="0" w:color="auto" w:frame="1"/>
          </w:rPr>
          <w:t xml:space="preserve">+ </w:t>
        </w:r>
        <w:r>
          <w:rPr>
            <w:color w:val="000000"/>
            <w:szCs w:val="24"/>
            <w:bdr w:val="none" w:sz="0" w:space="0" w:color="auto" w:frame="1"/>
            <w:vertAlign w:val="subscript"/>
          </w:rPr>
          <w:t xml:space="preserve"> </w:t>
        </w:r>
        <w:r w:rsidRPr="005D1751">
          <w:rPr>
            <w:color w:val="333333"/>
            <w:szCs w:val="24"/>
            <w:bdr w:val="none" w:sz="0" w:space="0" w:color="auto" w:frame="1"/>
          </w:rPr>
          <w:t>A</w:t>
        </w:r>
        <w:r w:rsidRPr="000B15B3">
          <w:rPr>
            <w:color w:val="333333"/>
            <w:szCs w:val="24"/>
            <w:bdr w:val="none" w:sz="0" w:space="0" w:color="auto" w:frame="1"/>
            <w:vertAlign w:val="subscript"/>
          </w:rPr>
          <w:t>e</w:t>
        </w:r>
        <w:proofErr w:type="gramEnd"/>
        <w:r w:rsidRPr="00695A0D">
          <w:rPr>
            <w:color w:val="333333"/>
            <w:szCs w:val="24"/>
            <w:bdr w:val="none" w:sz="0" w:space="0" w:color="auto" w:frame="1"/>
          </w:rPr>
          <w:t xml:space="preserve"> </w:t>
        </w:r>
        <w:r w:rsidRPr="005D1751">
          <w:rPr>
            <w:color w:val="202122"/>
            <w:sz w:val="21"/>
            <w:szCs w:val="21"/>
            <w:shd w:val="clear" w:color="auto" w:fill="F8F9FA"/>
            <w:rPrChange w:id="1060" w:author="USA" w:date="2021-07-09T16:45:00Z">
              <w:rPr>
                <w:rFonts w:ascii="Arial" w:hAnsi="Arial" w:cs="Arial"/>
                <w:color w:val="202122"/>
                <w:sz w:val="21"/>
                <w:szCs w:val="21"/>
                <w:shd w:val="clear" w:color="auto" w:fill="F8F9FA"/>
              </w:rPr>
            </w:rPrChange>
          </w:rPr>
          <w:t>dB (m</w:t>
        </w:r>
        <w:r w:rsidRPr="005D1751">
          <w:rPr>
            <w:color w:val="202122"/>
            <w:sz w:val="21"/>
            <w:szCs w:val="21"/>
            <w:shd w:val="clear" w:color="auto" w:fill="F8F9FA"/>
            <w:vertAlign w:val="superscript"/>
            <w:rPrChange w:id="1061" w:author="USA" w:date="2021-07-09T16:45:00Z">
              <w:rPr>
                <w:rFonts w:ascii="Arial" w:hAnsi="Arial" w:cs="Arial"/>
                <w:color w:val="202122"/>
                <w:sz w:val="21"/>
                <w:szCs w:val="21"/>
                <w:shd w:val="clear" w:color="auto" w:fill="F8F9FA"/>
                <w:vertAlign w:val="superscript"/>
              </w:rPr>
            </w:rPrChange>
          </w:rPr>
          <w:t>2</w:t>
        </w:r>
        <w:r w:rsidRPr="005D1751">
          <w:rPr>
            <w:color w:val="202122"/>
            <w:sz w:val="21"/>
            <w:szCs w:val="21"/>
            <w:shd w:val="clear" w:color="auto" w:fill="F8F9FA"/>
            <w:rPrChange w:id="1062" w:author="USA" w:date="2021-07-09T16:45:00Z">
              <w:rPr>
                <w:rFonts w:ascii="Arial" w:hAnsi="Arial" w:cs="Arial"/>
                <w:color w:val="202122"/>
                <w:sz w:val="21"/>
                <w:szCs w:val="21"/>
                <w:shd w:val="clear" w:color="auto" w:fill="F8F9FA"/>
              </w:rPr>
            </w:rPrChange>
          </w:rPr>
          <w:t>)</w:t>
        </w:r>
      </w:ins>
    </w:p>
    <w:p w14:paraId="6432F59E" w14:textId="77777777" w:rsidR="007D42DF" w:rsidRPr="00CE47F1" w:rsidRDefault="007D42DF" w:rsidP="007D42DF">
      <w:pPr>
        <w:shd w:val="clear" w:color="auto" w:fill="FFFFFF"/>
        <w:ind w:firstLine="720"/>
        <w:rPr>
          <w:ins w:id="1063" w:author="USA" w:date="2021-07-09T15:38:00Z"/>
          <w:rFonts w:ascii="Calibri" w:hAnsi="Calibri" w:cs="Calibri"/>
          <w:color w:val="000000"/>
          <w:szCs w:val="24"/>
        </w:rPr>
      </w:pPr>
      <w:ins w:id="1064"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xml:space="preserve"> (9 </w:t>
        </w:r>
        <w:proofErr w:type="gramStart"/>
        <w:r w:rsidRPr="00CE47F1">
          <w:rPr>
            <w:color w:val="000000"/>
            <w:szCs w:val="24"/>
            <w:bdr w:val="none" w:sz="0" w:space="0" w:color="auto" w:frame="1"/>
          </w:rPr>
          <w:t xml:space="preserve">kHz)   </w:t>
        </w:r>
        <w:proofErr w:type="gramEnd"/>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w:t>
        </w:r>
        <w:r w:rsidRPr="00CE47F1">
          <w:rPr>
            <w:color w:val="000000"/>
            <w:szCs w:val="24"/>
            <w:bdr w:val="none" w:sz="0" w:space="0" w:color="auto" w:frame="1"/>
          </w:rPr>
          <w:t>.</w:t>
        </w:r>
        <w:r>
          <w:rPr>
            <w:color w:val="000000"/>
            <w:szCs w:val="24"/>
            <w:bdr w:val="none" w:sz="0" w:space="0" w:color="auto" w:frame="1"/>
          </w:rPr>
          <w:t>9</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22.4</w:t>
        </w:r>
        <w:r w:rsidRPr="00CE47F1">
          <w:rPr>
            <w:color w:val="000000"/>
            <w:szCs w:val="24"/>
            <w:bdr w:val="none" w:sz="0" w:space="0" w:color="auto" w:frame="1"/>
          </w:rPr>
          <w:t xml:space="preserve"> </w:t>
        </w:r>
        <w:r>
          <w:rPr>
            <w:color w:val="000000"/>
            <w:szCs w:val="24"/>
            <w:bdr w:val="none" w:sz="0" w:space="0" w:color="auto" w:frame="1"/>
          </w:rPr>
          <w:t>dBm</w:t>
        </w:r>
      </w:ins>
    </w:p>
    <w:p w14:paraId="12059534" w14:textId="77777777" w:rsidR="007D42DF" w:rsidRPr="00CE47F1" w:rsidRDefault="007D42DF" w:rsidP="007D42DF">
      <w:pPr>
        <w:shd w:val="clear" w:color="auto" w:fill="FFFFFF"/>
        <w:ind w:firstLine="720"/>
        <w:rPr>
          <w:ins w:id="1065" w:author="USA" w:date="2021-07-09T15:38:00Z"/>
          <w:rFonts w:ascii="Calibri" w:hAnsi="Calibri" w:cs="Calibri"/>
          <w:color w:val="000000"/>
          <w:szCs w:val="24"/>
        </w:rPr>
      </w:pPr>
      <w:ins w:id="1066"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w:t>
        </w:r>
        <w:proofErr w:type="gramStart"/>
        <w:r w:rsidRPr="00CE47F1">
          <w:rPr>
            <w:color w:val="000000"/>
            <w:szCs w:val="24"/>
            <w:bdr w:val="none" w:sz="0" w:space="0" w:color="auto" w:frame="1"/>
          </w:rPr>
          <w:t>kHz) </w:t>
        </w:r>
        <w:r>
          <w:rPr>
            <w:color w:val="000000"/>
            <w:szCs w:val="24"/>
            <w:bdr w:val="none" w:sz="0" w:space="0" w:color="auto" w:frame="1"/>
          </w:rPr>
          <w:t xml:space="preserve">  </w:t>
        </w:r>
        <w:proofErr w:type="gramEnd"/>
        <w:r w:rsidRPr="00CE47F1">
          <w:rPr>
            <w:color w:val="000000"/>
            <w:szCs w:val="24"/>
            <w:bdr w:val="none" w:sz="0" w:space="0" w:color="auto" w:frame="1"/>
          </w:rPr>
          <w:t>= -1</w:t>
        </w:r>
        <w:r>
          <w:rPr>
            <w:color w:val="000000"/>
            <w:szCs w:val="24"/>
            <w:bdr w:val="none" w:sz="0" w:space="0" w:color="auto" w:frame="1"/>
          </w:rPr>
          <w:t>15</w:t>
        </w:r>
        <w:r w:rsidRPr="00CE47F1">
          <w:rPr>
            <w:color w:val="000000"/>
            <w:szCs w:val="24"/>
            <w:bdr w:val="none" w:sz="0" w:space="0" w:color="auto" w:frame="1"/>
          </w:rPr>
          <w:t>.</w:t>
        </w:r>
        <w:r>
          <w:rPr>
            <w:color w:val="000000"/>
            <w:szCs w:val="24"/>
            <w:bdr w:val="none" w:sz="0" w:space="0" w:color="auto" w:frame="1"/>
          </w:rPr>
          <w:t>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18.9 dBm</w:t>
        </w:r>
      </w:ins>
    </w:p>
    <w:p w14:paraId="7B39A775" w14:textId="77777777" w:rsidR="007D42DF" w:rsidRPr="00CE47F1" w:rsidRDefault="007D42DF" w:rsidP="007D42DF">
      <w:pPr>
        <w:shd w:val="clear" w:color="auto" w:fill="FFFFFF"/>
        <w:ind w:firstLine="720"/>
        <w:rPr>
          <w:ins w:id="1067" w:author="USA" w:date="2021-07-09T15:38:00Z"/>
          <w:rFonts w:ascii="Calibri" w:hAnsi="Calibri" w:cs="Calibri"/>
          <w:color w:val="000000"/>
          <w:szCs w:val="24"/>
        </w:rPr>
      </w:pPr>
      <w:ins w:id="1068"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07.6</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11.1</w:t>
        </w:r>
        <w:r w:rsidRPr="00CE47F1">
          <w:rPr>
            <w:color w:val="000000"/>
            <w:szCs w:val="24"/>
            <w:bdr w:val="none" w:sz="0" w:space="0" w:color="auto" w:frame="1"/>
          </w:rPr>
          <w:t xml:space="preserve"> </w:t>
        </w:r>
        <w:r>
          <w:rPr>
            <w:color w:val="000000"/>
            <w:szCs w:val="24"/>
            <w:bdr w:val="none" w:sz="0" w:space="0" w:color="auto" w:frame="1"/>
          </w:rPr>
          <w:t>dBm</w:t>
        </w:r>
      </w:ins>
    </w:p>
    <w:p w14:paraId="6DDA1CDA" w14:textId="77777777" w:rsidR="007D42DF" w:rsidRDefault="007D42DF" w:rsidP="007D42DF">
      <w:pPr>
        <w:shd w:val="clear" w:color="auto" w:fill="FFFFFF"/>
        <w:rPr>
          <w:ins w:id="1069" w:author="USA" w:date="2021-07-09T15:38:00Z"/>
          <w:color w:val="000000"/>
          <w:szCs w:val="24"/>
          <w:bdr w:val="none" w:sz="0" w:space="0" w:color="auto" w:frame="1"/>
        </w:rPr>
      </w:pPr>
      <w:ins w:id="1070" w:author="USA" w:date="2021-07-09T15:38:00Z">
        <w:r w:rsidRPr="00426558">
          <w:rPr>
            <w:szCs w:val="24"/>
          </w:rPr>
          <w:t xml:space="preserve">Maximum </w:t>
        </w:r>
        <w:r w:rsidRPr="00116378">
          <w:rPr>
            <w:szCs w:val="24"/>
          </w:rPr>
          <w:t>noise plus interference density (N</w:t>
        </w:r>
        <w:r w:rsidRPr="00116378">
          <w:rPr>
            <w:szCs w:val="24"/>
            <w:vertAlign w:val="subscript"/>
          </w:rPr>
          <w:t>0</w:t>
        </w:r>
        <w:r w:rsidRPr="00116378">
          <w:rPr>
            <w:szCs w:val="24"/>
          </w:rPr>
          <w:t>+I</w:t>
        </w:r>
        <w:r w:rsidRPr="00116378">
          <w:rPr>
            <w:szCs w:val="24"/>
            <w:vertAlign w:val="subscript"/>
          </w:rPr>
          <w:t>0</w:t>
        </w:r>
        <w:r w:rsidRPr="00116378">
          <w:rPr>
            <w:szCs w:val="24"/>
          </w:rPr>
          <w:t>)</w:t>
        </w:r>
        <w:r>
          <w:rPr>
            <w:szCs w:val="24"/>
          </w:rPr>
          <w:t xml:space="preserve"> levels based on</w:t>
        </w:r>
        <w:r w:rsidRPr="00116378">
          <w:rPr>
            <w:szCs w:val="24"/>
          </w:rPr>
          <w:t xml:space="preserve"> (N</w:t>
        </w:r>
        <w:r w:rsidRPr="00116378">
          <w:rPr>
            <w:szCs w:val="24"/>
            <w:vertAlign w:val="subscript"/>
          </w:rPr>
          <w:t>0</w:t>
        </w:r>
        <w:r w:rsidRPr="00116378">
          <w:rPr>
            <w:szCs w:val="24"/>
          </w:rPr>
          <w:t>+I</w:t>
        </w:r>
        <w:r w:rsidRPr="00116378">
          <w:rPr>
            <w:szCs w:val="24"/>
            <w:vertAlign w:val="subscript"/>
          </w:rPr>
          <w:t>0</w:t>
        </w:r>
        <w:r w:rsidRPr="00116378">
          <w:rPr>
            <w:szCs w:val="24"/>
          </w:rPr>
          <w:t xml:space="preserve">) </w:t>
        </w:r>
        <w:r>
          <w:rPr>
            <w:szCs w:val="24"/>
          </w:rPr>
          <w:t xml:space="preserve">= </w:t>
        </w:r>
        <w:r w:rsidRPr="00116378">
          <w:rPr>
            <w:szCs w:val="24"/>
          </w:rPr>
          <w:t>-161 dBm/Hz</w:t>
        </w:r>
        <w:r>
          <w:rPr>
            <w:szCs w:val="24"/>
          </w:rPr>
          <w:t>:</w:t>
        </w:r>
        <w:r w:rsidRPr="00040DAF">
          <w:rPr>
            <w:color w:val="000000"/>
            <w:szCs w:val="24"/>
            <w:bdr w:val="none" w:sz="0" w:space="0" w:color="auto" w:frame="1"/>
          </w:rPr>
          <w:t xml:space="preserve"> </w:t>
        </w:r>
      </w:ins>
    </w:p>
    <w:p w14:paraId="6391C005" w14:textId="77777777" w:rsidR="007D42DF" w:rsidRPr="00CE47F1" w:rsidRDefault="007D42DF" w:rsidP="007D42DF">
      <w:pPr>
        <w:shd w:val="clear" w:color="auto" w:fill="FFFFFF"/>
        <w:ind w:firstLine="720"/>
        <w:rPr>
          <w:ins w:id="1071" w:author="USA" w:date="2021-07-09T15:38:00Z"/>
          <w:rFonts w:ascii="Calibri" w:hAnsi="Calibri" w:cs="Calibri"/>
          <w:color w:val="000000"/>
          <w:szCs w:val="24"/>
        </w:rPr>
      </w:pPr>
      <w:ins w:id="1072"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sidRPr="00CE47F1">
          <w:rPr>
            <w:color w:val="000000"/>
            <w:szCs w:val="24"/>
            <w:bdr w:val="none" w:sz="0" w:space="0" w:color="auto" w:frame="1"/>
            <w:vertAlign w:val="subscript"/>
          </w:rPr>
          <w:t> dBm</w:t>
        </w:r>
        <w:r w:rsidRPr="00CE47F1">
          <w:rPr>
            <w:color w:val="000000"/>
            <w:szCs w:val="24"/>
            <w:bdr w:val="none" w:sz="0" w:space="0" w:color="auto" w:frame="1"/>
          </w:rPr>
          <w:t xml:space="preserve"> (9 </w:t>
        </w:r>
        <w:proofErr w:type="gramStart"/>
        <w:r w:rsidRPr="00CE47F1">
          <w:rPr>
            <w:color w:val="000000"/>
            <w:szCs w:val="24"/>
            <w:bdr w:val="none" w:sz="0" w:space="0" w:color="auto" w:frame="1"/>
          </w:rPr>
          <w:t>kHz)  </w:t>
        </w:r>
        <w:r>
          <w:rPr>
            <w:color w:val="000000"/>
            <w:szCs w:val="24"/>
            <w:bdr w:val="none" w:sz="0" w:space="0" w:color="auto" w:frame="1"/>
          </w:rPr>
          <w:t xml:space="preserve"> </w:t>
        </w:r>
        <w:proofErr w:type="gramEnd"/>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9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+ 39.5      = -121.5 dBm</w:t>
        </w:r>
      </w:ins>
    </w:p>
    <w:p w14:paraId="69805E26" w14:textId="77777777" w:rsidR="007D42DF" w:rsidRPr="00CE47F1" w:rsidRDefault="007D42DF" w:rsidP="007D42DF">
      <w:pPr>
        <w:shd w:val="clear" w:color="auto" w:fill="FFFFFF"/>
        <w:ind w:firstLine="720"/>
        <w:rPr>
          <w:ins w:id="1073" w:author="USA" w:date="2021-07-09T15:38:00Z"/>
          <w:rFonts w:ascii="Calibri" w:hAnsi="Calibri" w:cs="Calibri"/>
          <w:color w:val="000000"/>
          <w:szCs w:val="24"/>
        </w:rPr>
      </w:pPr>
      <w:ins w:id="1074"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w:t>
        </w:r>
        <w:proofErr w:type="gramStart"/>
        <w:r w:rsidRPr="00CE47F1">
          <w:rPr>
            <w:color w:val="000000"/>
            <w:szCs w:val="24"/>
            <w:bdr w:val="none" w:sz="0" w:space="0" w:color="auto" w:frame="1"/>
          </w:rPr>
          <w:t>kHz) </w:t>
        </w:r>
        <w:r>
          <w:rPr>
            <w:color w:val="000000"/>
            <w:szCs w:val="24"/>
            <w:bdr w:val="none" w:sz="0" w:space="0" w:color="auto" w:frame="1"/>
          </w:rPr>
          <w:t xml:space="preserve">  </w:t>
        </w:r>
        <w:proofErr w:type="gramEnd"/>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20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+ 43       = -118 dBm</w:t>
        </w:r>
      </w:ins>
    </w:p>
    <w:p w14:paraId="7CA8CBF1" w14:textId="77777777" w:rsidR="007D42DF" w:rsidRDefault="007D42DF" w:rsidP="007D42DF">
      <w:pPr>
        <w:shd w:val="clear" w:color="auto" w:fill="FFFFFF"/>
        <w:ind w:firstLine="720"/>
        <w:rPr>
          <w:ins w:id="1075" w:author="USA" w:date="2021-07-09T15:38:00Z"/>
          <w:color w:val="000000"/>
          <w:szCs w:val="24"/>
          <w:bdr w:val="none" w:sz="0" w:space="0" w:color="auto" w:frame="1"/>
        </w:rPr>
      </w:pPr>
      <w:ins w:id="1076"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vertAlign w:val="subscript"/>
          </w:rPr>
          <w:t xml:space="preserve"> </w:t>
        </w:r>
        <w:r w:rsidRPr="00CE47F1">
          <w:rPr>
            <w:color w:val="000000"/>
            <w:szCs w:val="24"/>
            <w:bdr w:val="none" w:sz="0" w:space="0" w:color="auto" w:frame="1"/>
            <w:vertAlign w:val="subscript"/>
          </w:rPr>
          <w:t>dBm</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120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xml:space="preserve">+ </w:t>
        </w:r>
        <w:proofErr w:type="gramStart"/>
        <w:r>
          <w:rPr>
            <w:color w:val="000000"/>
            <w:szCs w:val="24"/>
            <w:bdr w:val="none" w:sz="0" w:space="0" w:color="auto" w:frame="1"/>
          </w:rPr>
          <w:t>50.8  =</w:t>
        </w:r>
        <w:proofErr w:type="gramEnd"/>
        <w:r>
          <w:rPr>
            <w:color w:val="000000"/>
            <w:szCs w:val="24"/>
            <w:bdr w:val="none" w:sz="0" w:space="0" w:color="auto" w:frame="1"/>
          </w:rPr>
          <w:t xml:space="preserve"> -110.2 dBm</w:t>
        </w:r>
      </w:ins>
    </w:p>
    <w:p w14:paraId="72A4CB38" w14:textId="77777777" w:rsidR="007D42DF" w:rsidRDefault="007D42DF" w:rsidP="007D42DF">
      <w:pPr>
        <w:shd w:val="clear" w:color="auto" w:fill="FFFFFF"/>
        <w:rPr>
          <w:ins w:id="1077" w:author="USA" w:date="2021-07-09T15:38:00Z"/>
          <w:szCs w:val="24"/>
        </w:rPr>
      </w:pPr>
      <w:ins w:id="1078" w:author="USA" w:date="2021-07-09T15:38:00Z">
        <w:r>
          <w:rPr>
            <w:szCs w:val="24"/>
          </w:rPr>
          <w:t>Carrier to noise plus interference 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vertAlign w:val="subscript"/>
          </w:rPr>
          <w:t> </w:t>
        </w:r>
        <w:r>
          <w:rPr>
            <w:szCs w:val="24"/>
          </w:rPr>
          <w:t>levels in standard EMI test bandwidths:</w:t>
        </w:r>
        <w:r w:rsidRPr="003F7C99">
          <w:rPr>
            <w:szCs w:val="24"/>
          </w:rPr>
          <w:t xml:space="preserve"> </w:t>
        </w:r>
      </w:ins>
    </w:p>
    <w:p w14:paraId="37150820" w14:textId="77777777" w:rsidR="007D42DF" w:rsidRPr="00CE47F1" w:rsidRDefault="007D42DF" w:rsidP="007D42DF">
      <w:pPr>
        <w:shd w:val="clear" w:color="auto" w:fill="FFFFFF"/>
        <w:ind w:firstLine="720"/>
        <w:rPr>
          <w:ins w:id="1079" w:author="USA" w:date="2021-07-09T15:38:00Z"/>
          <w:rFonts w:ascii="Calibri" w:hAnsi="Calibri" w:cs="Calibri"/>
          <w:color w:val="000000"/>
          <w:szCs w:val="24"/>
        </w:rPr>
      </w:pPr>
      <w:ins w:id="1080"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vertAlign w:val="subscript"/>
          </w:rPr>
          <w:t> </w:t>
        </w:r>
        <w:r w:rsidRPr="00CE47F1">
          <w:rPr>
            <w:color w:val="000000"/>
            <w:szCs w:val="24"/>
            <w:bdr w:val="none" w:sz="0" w:space="0" w:color="auto" w:frame="1"/>
          </w:rPr>
          <w:t xml:space="preserve">(9 </w:t>
        </w:r>
        <w:proofErr w:type="gramStart"/>
        <w:r w:rsidRPr="00CE47F1">
          <w:rPr>
            <w:color w:val="000000"/>
            <w:szCs w:val="24"/>
            <w:bdr w:val="none" w:sz="0" w:space="0" w:color="auto" w:frame="1"/>
          </w:rPr>
          <w:t>kHz)  </w:t>
        </w:r>
        <w:r>
          <w:rPr>
            <w:color w:val="000000"/>
            <w:szCs w:val="24"/>
            <w:bdr w:val="none" w:sz="0" w:space="0" w:color="auto" w:frame="1"/>
          </w:rPr>
          <w:t xml:space="preserve"> </w:t>
        </w:r>
        <w:proofErr w:type="gramEnd"/>
        <w:r>
          <w:rPr>
            <w:color w:val="000000"/>
            <w:szCs w:val="24"/>
            <w:bdr w:val="none" w:sz="0" w:space="0" w:color="auto" w:frame="1"/>
          </w:rPr>
          <w:t xml:space="preserve">  </w:t>
        </w:r>
        <w:r w:rsidRPr="00CE47F1">
          <w:rPr>
            <w:color w:val="000000"/>
            <w:szCs w:val="24"/>
            <w:bdr w:val="none" w:sz="0" w:space="0" w:color="auto" w:frame="1"/>
          </w:rPr>
          <w:t xml:space="preserve">= </w:t>
        </w:r>
        <w:r>
          <w:rPr>
            <w:color w:val="000000"/>
            <w:szCs w:val="24"/>
            <w:bdr w:val="none" w:sz="0" w:space="0" w:color="auto" w:frame="1"/>
          </w:rPr>
          <w:t>-</w:t>
        </w:r>
        <w:r w:rsidRPr="00CE47F1">
          <w:rPr>
            <w:color w:val="000000"/>
            <w:szCs w:val="24"/>
            <w:bdr w:val="none" w:sz="0" w:space="0" w:color="auto" w:frame="1"/>
          </w:rPr>
          <w:t>1</w:t>
        </w:r>
        <w:r>
          <w:rPr>
            <w:color w:val="000000"/>
            <w:szCs w:val="24"/>
            <w:bdr w:val="none" w:sz="0" w:space="0" w:color="auto" w:frame="1"/>
          </w:rPr>
          <w:t>22.4</w:t>
        </w:r>
        <w:r w:rsidRPr="00CE47F1">
          <w:rPr>
            <w:color w:val="000000"/>
            <w:szCs w:val="24"/>
            <w:bdr w:val="none" w:sz="0" w:space="0" w:color="auto" w:frame="1"/>
          </w:rPr>
          <w:t xml:space="preserve"> </w:t>
        </w:r>
        <w:r>
          <w:rPr>
            <w:color w:val="000000"/>
            <w:szCs w:val="24"/>
            <w:bdr w:val="none" w:sz="0" w:space="0" w:color="auto" w:frame="1"/>
          </w:rPr>
          <w:t>– (-</w:t>
        </w:r>
        <w:r>
          <w:rPr>
            <w:szCs w:val="24"/>
          </w:rPr>
          <w:t xml:space="preserve">121.5) </w:t>
        </w:r>
        <w:r>
          <w:rPr>
            <w:color w:val="000000"/>
            <w:szCs w:val="24"/>
            <w:bdr w:val="none" w:sz="0" w:space="0" w:color="auto" w:frame="1"/>
          </w:rPr>
          <w:t>= -0.9 dB</w:t>
        </w:r>
      </w:ins>
    </w:p>
    <w:p w14:paraId="3CE572F1" w14:textId="77777777" w:rsidR="007D42DF" w:rsidRPr="00CE47F1" w:rsidRDefault="007D42DF" w:rsidP="007D42DF">
      <w:pPr>
        <w:shd w:val="clear" w:color="auto" w:fill="FFFFFF"/>
        <w:ind w:firstLine="720"/>
        <w:rPr>
          <w:ins w:id="1081" w:author="USA" w:date="2021-07-09T15:38:00Z"/>
          <w:rFonts w:ascii="Calibri" w:hAnsi="Calibri" w:cs="Calibri"/>
          <w:color w:val="000000"/>
          <w:szCs w:val="24"/>
        </w:rPr>
      </w:pPr>
      <w:ins w:id="1082"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rPr>
          <w:t xml:space="preserve"> (</w:t>
        </w:r>
        <w:r>
          <w:rPr>
            <w:color w:val="000000"/>
            <w:szCs w:val="24"/>
            <w:bdr w:val="none" w:sz="0" w:space="0" w:color="auto" w:frame="1"/>
          </w:rPr>
          <w:t>20</w:t>
        </w:r>
        <w:r w:rsidRPr="00CE47F1">
          <w:rPr>
            <w:color w:val="000000"/>
            <w:szCs w:val="24"/>
            <w:bdr w:val="none" w:sz="0" w:space="0" w:color="auto" w:frame="1"/>
          </w:rPr>
          <w:t xml:space="preserve"> </w:t>
        </w:r>
        <w:proofErr w:type="gramStart"/>
        <w:r w:rsidRPr="00CE47F1">
          <w:rPr>
            <w:color w:val="000000"/>
            <w:szCs w:val="24"/>
            <w:bdr w:val="none" w:sz="0" w:space="0" w:color="auto" w:frame="1"/>
          </w:rPr>
          <w:t>kHz) </w:t>
        </w:r>
        <w:r>
          <w:rPr>
            <w:color w:val="000000"/>
            <w:szCs w:val="24"/>
            <w:bdr w:val="none" w:sz="0" w:space="0" w:color="auto" w:frame="1"/>
          </w:rPr>
          <w:t xml:space="preserve">  </w:t>
        </w:r>
        <w:proofErr w:type="gramEnd"/>
        <w:r w:rsidRPr="00CE47F1">
          <w:rPr>
            <w:color w:val="000000"/>
            <w:szCs w:val="24"/>
            <w:bdr w:val="none" w:sz="0" w:space="0" w:color="auto" w:frame="1"/>
          </w:rPr>
          <w:t>= -1</w:t>
        </w:r>
        <w:r>
          <w:rPr>
            <w:color w:val="000000"/>
            <w:szCs w:val="24"/>
            <w:bdr w:val="none" w:sz="0" w:space="0" w:color="auto" w:frame="1"/>
          </w:rPr>
          <w:t>18.9 – (-118)    = -0.9 dB</w:t>
        </w:r>
      </w:ins>
    </w:p>
    <w:p w14:paraId="49774DAF" w14:textId="77777777" w:rsidR="007D42DF" w:rsidRDefault="007D42DF" w:rsidP="007D42DF">
      <w:pPr>
        <w:shd w:val="clear" w:color="auto" w:fill="FFFFFF"/>
        <w:ind w:firstLine="720"/>
        <w:rPr>
          <w:ins w:id="1083" w:author="USA" w:date="2021-07-09T15:38:00Z"/>
          <w:color w:val="000000"/>
          <w:szCs w:val="24"/>
          <w:bdr w:val="none" w:sz="0" w:space="0" w:color="auto" w:frame="1"/>
        </w:rPr>
      </w:pPr>
      <w:ins w:id="1084"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rPr>
          <w:t xml:space="preserve">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11.1</w:t>
        </w:r>
        <w:r w:rsidRPr="00CE47F1">
          <w:rPr>
            <w:color w:val="000000"/>
            <w:szCs w:val="24"/>
            <w:bdr w:val="none" w:sz="0" w:space="0" w:color="auto" w:frame="1"/>
          </w:rPr>
          <w:t xml:space="preserve"> </w:t>
        </w:r>
        <w:r>
          <w:rPr>
            <w:color w:val="000000"/>
            <w:szCs w:val="24"/>
            <w:bdr w:val="none" w:sz="0" w:space="0" w:color="auto" w:frame="1"/>
          </w:rPr>
          <w:t>– (-110.2) = -0.9 dB</w:t>
        </w:r>
      </w:ins>
    </w:p>
    <w:p w14:paraId="00EC0D04" w14:textId="77777777" w:rsidR="007D42DF" w:rsidRDefault="007D42DF" w:rsidP="007D42DF">
      <w:pPr>
        <w:rPr>
          <w:ins w:id="1085" w:author="USA" w:date="2021-07-09T15:38:00Z"/>
          <w:szCs w:val="24"/>
        </w:rPr>
      </w:pPr>
    </w:p>
    <w:p w14:paraId="7ABC0F24" w14:textId="77777777" w:rsidR="007D42DF" w:rsidRDefault="007D42DF" w:rsidP="007D42DF">
      <w:pPr>
        <w:rPr>
          <w:ins w:id="1086" w:author="USA" w:date="2021-07-09T15:38:00Z"/>
          <w:szCs w:val="24"/>
        </w:rPr>
      </w:pPr>
      <w:ins w:id="1087" w:author="USA" w:date="2021-07-09T15:38:00Z">
        <w:r>
          <w:rPr>
            <w:szCs w:val="24"/>
          </w:rPr>
          <w:t>Note that the VDES satellite downlink waveform is designed to operate with the prescribed PDF mask in a controlled interference environment.</w:t>
        </w:r>
      </w:ins>
    </w:p>
    <w:p w14:paraId="1B9DDD3B" w14:textId="77777777" w:rsidR="007D42DF" w:rsidRPr="00426558" w:rsidRDefault="007D42DF" w:rsidP="007D42DF">
      <w:pPr>
        <w:rPr>
          <w:ins w:id="1088" w:author="USA" w:date="2021-07-09T15:38:00Z"/>
          <w:szCs w:val="24"/>
        </w:rPr>
      </w:pPr>
      <w:ins w:id="1089" w:author="USA" w:date="2021-07-09T15:38:00Z">
        <w:r w:rsidRPr="00426558">
          <w:rPr>
            <w:szCs w:val="24"/>
          </w:rPr>
          <w:t xml:space="preserve">The conversion of maximum interference power level to maximum interference field strength level </w:t>
        </w:r>
        <w:r>
          <w:rPr>
            <w:szCs w:val="24"/>
          </w:rPr>
          <w:t>can be determined from the following formulae</w:t>
        </w:r>
        <w:r w:rsidRPr="00426558">
          <w:rPr>
            <w:szCs w:val="24"/>
          </w:rPr>
          <w:t>:</w:t>
        </w:r>
      </w:ins>
    </w:p>
    <w:p w14:paraId="123CD6E9" w14:textId="77777777" w:rsidR="007D42DF" w:rsidRPr="00426558" w:rsidRDefault="007D42DF" w:rsidP="007D42DF">
      <w:pPr>
        <w:pStyle w:val="Note"/>
        <w:rPr>
          <w:ins w:id="1090" w:author="USA" w:date="2021-07-09T15:38:00Z"/>
          <w:sz w:val="24"/>
          <w:szCs w:val="24"/>
        </w:rPr>
      </w:pPr>
      <w:ins w:id="1091" w:author="USA" w:date="2021-07-09T15:38:00Z">
        <w:r w:rsidRPr="00426558">
          <w:rPr>
            <w:sz w:val="24"/>
            <w:szCs w:val="24"/>
          </w:rPr>
          <w:t>NOTE: Units are assumed to be rms values (average values, not quasi-peak values).</w:t>
        </w:r>
      </w:ins>
    </w:p>
    <w:p w14:paraId="430D5E25" w14:textId="77777777" w:rsidR="007D42DF" w:rsidRPr="00426558" w:rsidRDefault="007D42DF" w:rsidP="007D42DF">
      <w:pPr>
        <w:pStyle w:val="Equation"/>
        <w:rPr>
          <w:ins w:id="1092" w:author="USA" w:date="2021-07-09T15:38:00Z"/>
          <w:szCs w:val="24"/>
        </w:rPr>
      </w:pPr>
      <w:ins w:id="1093" w:author="USA" w:date="2021-07-09T15:38:00Z">
        <w:r w:rsidRPr="00426558">
          <w:rPr>
            <w:szCs w:val="24"/>
          </w:rPr>
          <w:tab/>
        </w:r>
        <w:r>
          <w:rPr>
            <w:szCs w:val="24"/>
          </w:rPr>
          <w:t xml:space="preserve">Field strength </w:t>
        </w:r>
        <w:r w:rsidRPr="00426558">
          <w:rPr>
            <w:szCs w:val="24"/>
          </w:rPr>
          <w:t xml:space="preserve">E </w:t>
        </w:r>
        <w:r w:rsidRPr="00426558">
          <w:rPr>
            <w:szCs w:val="24"/>
            <w:vertAlign w:val="subscript"/>
          </w:rPr>
          <w:t xml:space="preserve">dBµV/m </w:t>
        </w:r>
        <w:r w:rsidRPr="00426558">
          <w:rPr>
            <w:szCs w:val="24"/>
          </w:rPr>
          <w:t>= AF</w:t>
        </w:r>
        <w:r w:rsidRPr="00426558">
          <w:rPr>
            <w:szCs w:val="24"/>
            <w:vertAlign w:val="subscript"/>
          </w:rPr>
          <w:t xml:space="preserve"> dB/m</w:t>
        </w:r>
        <w:r w:rsidRPr="00426558">
          <w:rPr>
            <w:szCs w:val="24"/>
          </w:rPr>
          <w:t xml:space="preserve"> + V </w:t>
        </w:r>
        <w:r w:rsidRPr="00426558">
          <w:rPr>
            <w:szCs w:val="24"/>
            <w:vertAlign w:val="subscript"/>
          </w:rPr>
          <w:t>dBµV</w:t>
        </w:r>
      </w:ins>
    </w:p>
    <w:p w14:paraId="72E17F70" w14:textId="77777777" w:rsidR="007D42DF" w:rsidRPr="00426558" w:rsidRDefault="007D42DF" w:rsidP="007D42DF">
      <w:pPr>
        <w:pStyle w:val="Equation"/>
        <w:rPr>
          <w:ins w:id="1094" w:author="USA" w:date="2021-07-09T15:38:00Z"/>
          <w:szCs w:val="24"/>
        </w:rPr>
      </w:pPr>
      <w:ins w:id="1095" w:author="USA" w:date="2021-07-09T15:38:00Z">
        <w:r w:rsidRPr="00426558">
          <w:rPr>
            <w:szCs w:val="24"/>
          </w:rPr>
          <w:tab/>
        </w:r>
        <w:r>
          <w:rPr>
            <w:szCs w:val="24"/>
          </w:rPr>
          <w:t xml:space="preserve">Antenna factor </w:t>
        </w:r>
        <w:r w:rsidRPr="00426558">
          <w:rPr>
            <w:szCs w:val="24"/>
          </w:rPr>
          <w:t>AF</w:t>
        </w:r>
        <w:r w:rsidRPr="00426558">
          <w:rPr>
            <w:szCs w:val="24"/>
            <w:vertAlign w:val="subscript"/>
          </w:rPr>
          <w:t>50Ω</w:t>
        </w:r>
        <w:r w:rsidRPr="00426558">
          <w:rPr>
            <w:szCs w:val="24"/>
          </w:rPr>
          <w:t xml:space="preserve"> = 20 log</w:t>
        </w:r>
        <w:r w:rsidRPr="00426558">
          <w:rPr>
            <w:szCs w:val="24"/>
            <w:vertAlign w:val="subscript"/>
          </w:rPr>
          <w:t xml:space="preserve">10 </w:t>
        </w:r>
        <w:proofErr w:type="spellStart"/>
        <w:r w:rsidRPr="00426558">
          <w:rPr>
            <w:szCs w:val="24"/>
          </w:rPr>
          <w:t>f</w:t>
        </w:r>
        <w:r w:rsidRPr="00426558">
          <w:rPr>
            <w:szCs w:val="24"/>
            <w:vertAlign w:val="subscript"/>
          </w:rPr>
          <w:t>MHz</w:t>
        </w:r>
        <w:proofErr w:type="spellEnd"/>
        <w:r w:rsidRPr="00426558">
          <w:rPr>
            <w:szCs w:val="24"/>
            <w:vertAlign w:val="subscript"/>
          </w:rPr>
          <w:t xml:space="preserve"> </w:t>
        </w:r>
        <w:r w:rsidRPr="00426558">
          <w:rPr>
            <w:szCs w:val="24"/>
          </w:rPr>
          <w:t>– 10 log</w:t>
        </w:r>
        <w:r w:rsidRPr="00426558">
          <w:rPr>
            <w:szCs w:val="24"/>
            <w:vertAlign w:val="subscript"/>
          </w:rPr>
          <w:t xml:space="preserve">10 </w:t>
        </w:r>
        <w:r w:rsidRPr="00426558">
          <w:rPr>
            <w:szCs w:val="24"/>
          </w:rPr>
          <w:t>G – 29.7707, where</w:t>
        </w:r>
      </w:ins>
    </w:p>
    <w:p w14:paraId="4FE2EF43" w14:textId="77777777" w:rsidR="007D42DF" w:rsidRPr="00426558" w:rsidRDefault="007D42DF" w:rsidP="007D42DF">
      <w:pPr>
        <w:pStyle w:val="Equation"/>
        <w:rPr>
          <w:ins w:id="1096" w:author="USA" w:date="2021-07-09T15:38:00Z"/>
          <w:szCs w:val="24"/>
        </w:rPr>
      </w:pPr>
      <w:ins w:id="1097" w:author="USA" w:date="2021-07-09T15:38:00Z">
        <w:r w:rsidRPr="00426558">
          <w:rPr>
            <w:szCs w:val="24"/>
          </w:rPr>
          <w:tab/>
        </w:r>
        <w:r>
          <w:rPr>
            <w:szCs w:val="24"/>
          </w:rPr>
          <w:t xml:space="preserve">Antenna gain </w:t>
        </w:r>
        <w:r w:rsidRPr="00426558">
          <w:rPr>
            <w:szCs w:val="24"/>
          </w:rPr>
          <w:t xml:space="preserve">G = 1.64 </w:t>
        </w:r>
        <w:r>
          <w:rPr>
            <w:szCs w:val="24"/>
          </w:rPr>
          <w:t>(</w:t>
        </w:r>
        <w:r w:rsidRPr="00426558">
          <w:rPr>
            <w:szCs w:val="24"/>
          </w:rPr>
          <w:t>for the 0 </w:t>
        </w:r>
        <w:proofErr w:type="spellStart"/>
        <w:r w:rsidRPr="00426558">
          <w:rPr>
            <w:szCs w:val="24"/>
          </w:rPr>
          <w:t>dBd</w:t>
        </w:r>
        <w:proofErr w:type="spellEnd"/>
        <w:r w:rsidRPr="00426558">
          <w:rPr>
            <w:szCs w:val="24"/>
          </w:rPr>
          <w:t xml:space="preserve"> AIS antenna</w:t>
        </w:r>
        <w:r>
          <w:rPr>
            <w:szCs w:val="24"/>
          </w:rPr>
          <w:t>)</w:t>
        </w:r>
      </w:ins>
    </w:p>
    <w:p w14:paraId="5001B5AE" w14:textId="77777777" w:rsidR="007D42DF" w:rsidRPr="00426558" w:rsidRDefault="007D42DF" w:rsidP="007D42DF">
      <w:pPr>
        <w:pStyle w:val="Equation"/>
        <w:rPr>
          <w:ins w:id="1098" w:author="USA" w:date="2021-07-09T15:38:00Z"/>
          <w:szCs w:val="24"/>
        </w:rPr>
      </w:pPr>
      <w:ins w:id="1099" w:author="USA" w:date="2021-07-09T15:38:00Z">
        <w:r w:rsidRPr="00426558">
          <w:rPr>
            <w:szCs w:val="24"/>
          </w:rPr>
          <w:tab/>
        </w:r>
        <w:r>
          <w:rPr>
            <w:szCs w:val="24"/>
          </w:rPr>
          <w:t xml:space="preserve">Therefore </w:t>
        </w:r>
        <w:r w:rsidRPr="00426558">
          <w:rPr>
            <w:szCs w:val="24"/>
          </w:rPr>
          <w:t>AF</w:t>
        </w:r>
        <w:r w:rsidRPr="00426558">
          <w:rPr>
            <w:szCs w:val="24"/>
            <w:vertAlign w:val="subscript"/>
          </w:rPr>
          <w:t>50Ω</w:t>
        </w:r>
        <w:r w:rsidRPr="00426558">
          <w:rPr>
            <w:szCs w:val="24"/>
          </w:rPr>
          <w:t xml:space="preserve"> = 44.19 – 2.15 – 29.7707 = 12.27 dB/m</w:t>
        </w:r>
      </w:ins>
    </w:p>
    <w:p w14:paraId="6CA3B3F8" w14:textId="77777777" w:rsidR="007D42DF" w:rsidRDefault="007D42DF" w:rsidP="007D42DF">
      <w:pPr>
        <w:pStyle w:val="Equation"/>
        <w:rPr>
          <w:ins w:id="1100" w:author="USA" w:date="2021-07-09T15:38:00Z"/>
          <w:szCs w:val="24"/>
          <w:vertAlign w:val="subscript"/>
        </w:rPr>
      </w:pPr>
      <w:ins w:id="1101" w:author="USA" w:date="2021-07-09T15:38:00Z">
        <w:r w:rsidRPr="00426558">
          <w:rPr>
            <w:szCs w:val="24"/>
          </w:rPr>
          <w:tab/>
        </w:r>
        <w:r>
          <w:rPr>
            <w:szCs w:val="24"/>
          </w:rPr>
          <w:t xml:space="preserve">And </w:t>
        </w:r>
        <w:proofErr w:type="gramStart"/>
        <w:r>
          <w:rPr>
            <w:szCs w:val="24"/>
          </w:rPr>
          <w:t>thus</w:t>
        </w:r>
        <w:proofErr w:type="gramEnd"/>
        <w:r>
          <w:rPr>
            <w:szCs w:val="24"/>
          </w:rPr>
          <w:t xml:space="preserve"> </w:t>
        </w:r>
        <w:r w:rsidRPr="00426558">
          <w:rPr>
            <w:szCs w:val="24"/>
          </w:rPr>
          <w:t xml:space="preserve">E </w:t>
        </w:r>
        <w:r w:rsidRPr="00426558">
          <w:rPr>
            <w:szCs w:val="24"/>
            <w:vertAlign w:val="subscript"/>
          </w:rPr>
          <w:t xml:space="preserve">dBµV/m </w:t>
        </w:r>
        <w:r w:rsidRPr="00426558">
          <w:rPr>
            <w:szCs w:val="24"/>
          </w:rPr>
          <w:t>= AF</w:t>
        </w:r>
        <w:r w:rsidRPr="00426558">
          <w:rPr>
            <w:szCs w:val="24"/>
            <w:vertAlign w:val="subscript"/>
          </w:rPr>
          <w:t xml:space="preserve"> dB/m</w:t>
        </w:r>
        <w:r w:rsidRPr="00426558">
          <w:rPr>
            <w:szCs w:val="24"/>
          </w:rPr>
          <w:t xml:space="preserve"> + V </w:t>
        </w:r>
        <w:r w:rsidRPr="00426558">
          <w:rPr>
            <w:szCs w:val="24"/>
            <w:vertAlign w:val="subscript"/>
          </w:rPr>
          <w:t xml:space="preserve">dBµV </w:t>
        </w:r>
      </w:ins>
    </w:p>
    <w:p w14:paraId="5F3C102D" w14:textId="6B0FAB33" w:rsidR="007D42DF" w:rsidRPr="00AF3DAC" w:rsidRDefault="007D42DF">
      <w:pPr>
        <w:pStyle w:val="Equation"/>
        <w:numPr>
          <w:ilvl w:val="0"/>
          <w:numId w:val="1"/>
        </w:numPr>
        <w:spacing w:before="360"/>
        <w:rPr>
          <w:ins w:id="1102" w:author="USA" w:date="2021-07-09T15:38:00Z"/>
          <w:b/>
          <w:bCs/>
          <w:szCs w:val="24"/>
        </w:rPr>
        <w:pPrChange w:id="1103" w:author="USA" w:date="2021-09-09T12:52:00Z">
          <w:pPr>
            <w:pStyle w:val="Equation"/>
            <w:numPr>
              <w:numId w:val="1"/>
            </w:numPr>
            <w:spacing w:before="240"/>
            <w:ind w:left="360" w:hanging="360"/>
          </w:pPr>
        </w:pPrChange>
      </w:pPr>
      <w:ins w:id="1104" w:author="USA" w:date="2021-07-09T15:38:00Z">
        <w:r w:rsidRPr="00AF3DAC">
          <w:rPr>
            <w:b/>
            <w:bCs/>
            <w:szCs w:val="24"/>
          </w:rPr>
          <w:t xml:space="preserve">Protection </w:t>
        </w:r>
        <w:r>
          <w:rPr>
            <w:b/>
            <w:bCs/>
            <w:szCs w:val="24"/>
          </w:rPr>
          <w:t xml:space="preserve">for the VDES satellite downlink (refer to </w:t>
        </w:r>
      </w:ins>
      <w:ins w:id="1105" w:author="Edits" w:date="2021-09-22T13:55:00Z">
        <w:r w:rsidR="00754778" w:rsidRPr="00CC3902">
          <w:rPr>
            <w:b/>
            <w:bCs/>
            <w:color w:val="0070C0"/>
            <w:szCs w:val="24"/>
          </w:rPr>
          <w:t>Recommendation</w:t>
        </w:r>
        <w:r w:rsidR="00754778">
          <w:rPr>
            <w:b/>
            <w:bCs/>
            <w:szCs w:val="24"/>
          </w:rPr>
          <w:t xml:space="preserve"> </w:t>
        </w:r>
      </w:ins>
      <w:ins w:id="1106" w:author="USA" w:date="2021-07-09T15:38:00Z">
        <w:r>
          <w:rPr>
            <w:b/>
            <w:bCs/>
            <w:szCs w:val="24"/>
          </w:rPr>
          <w:t>ITU-R M.2092)</w:t>
        </w:r>
      </w:ins>
    </w:p>
    <w:p w14:paraId="1E457B85" w14:textId="77777777" w:rsidR="007D42DF" w:rsidRPr="004A25FB" w:rsidRDefault="007D42DF" w:rsidP="007D42DF">
      <w:pPr>
        <w:pStyle w:val="Equation"/>
        <w:rPr>
          <w:ins w:id="1107" w:author="USA" w:date="2021-07-09T15:38:00Z"/>
          <w:szCs w:val="24"/>
        </w:rPr>
      </w:pPr>
      <w:ins w:id="1108" w:author="USA" w:date="2021-07-09T15:38:00Z">
        <w:r>
          <w:rPr>
            <w:szCs w:val="24"/>
          </w:rPr>
          <w:t>For standard EMI test bandwidths 9 kHz and 120 kHz, 20 kHz is added for comparison to the AIS protection criteria:</w:t>
        </w:r>
      </w:ins>
    </w:p>
    <w:p w14:paraId="6AA069BE" w14:textId="77777777" w:rsidR="007D42DF" w:rsidRPr="00426558" w:rsidRDefault="007D42DF" w:rsidP="007D42DF">
      <w:pPr>
        <w:pStyle w:val="Equation"/>
        <w:rPr>
          <w:ins w:id="1109" w:author="USA" w:date="2021-07-09T15:38:00Z"/>
          <w:b/>
          <w:bCs/>
          <w:szCs w:val="24"/>
        </w:rPr>
      </w:pPr>
      <w:ins w:id="1110" w:author="USA" w:date="2021-07-09T15:38:00Z">
        <w:r w:rsidRPr="00426558">
          <w:rPr>
            <w:b/>
            <w:bCs/>
            <w:szCs w:val="24"/>
          </w:rPr>
          <w:t>For a 9 kHz RBW, per IEC 60945</w:t>
        </w:r>
      </w:ins>
    </w:p>
    <w:p w14:paraId="2705825B" w14:textId="77777777" w:rsidR="007D42DF" w:rsidRPr="00426558" w:rsidRDefault="007D42DF" w:rsidP="007D42DF">
      <w:pPr>
        <w:pStyle w:val="Equation"/>
        <w:rPr>
          <w:ins w:id="1111" w:author="USA" w:date="2021-07-09T15:38:00Z"/>
          <w:szCs w:val="24"/>
        </w:rPr>
      </w:pPr>
      <w:ins w:id="1112" w:author="USA" w:date="2021-07-09T15:38:00Z">
        <w:r w:rsidRPr="00426558">
          <w:rPr>
            <w:szCs w:val="24"/>
          </w:rPr>
          <w:tab/>
        </w:r>
        <w:proofErr w:type="spellStart"/>
        <w:r w:rsidRPr="00426558">
          <w:rPr>
            <w:szCs w:val="24"/>
          </w:rPr>
          <w:t>P</w:t>
        </w:r>
        <w:r w:rsidRPr="00426558">
          <w:rPr>
            <w:szCs w:val="24"/>
            <w:vertAlign w:val="subscript"/>
          </w:rPr>
          <w:t>dBm</w:t>
        </w:r>
        <w:proofErr w:type="spellEnd"/>
        <w:r w:rsidRPr="00426558">
          <w:rPr>
            <w:szCs w:val="24"/>
          </w:rPr>
          <w:t xml:space="preserve"> = -12</w:t>
        </w:r>
        <w:r>
          <w:rPr>
            <w:szCs w:val="24"/>
          </w:rPr>
          <w:t>1.5</w:t>
        </w:r>
        <w:r w:rsidRPr="00426558">
          <w:rPr>
            <w:szCs w:val="24"/>
          </w:rPr>
          <w:t xml:space="preserve"> dBm</w:t>
        </w:r>
      </w:ins>
    </w:p>
    <w:p w14:paraId="196698DB" w14:textId="77777777" w:rsidR="007D42DF" w:rsidRPr="00426558" w:rsidRDefault="007D42DF" w:rsidP="007D42DF">
      <w:pPr>
        <w:pStyle w:val="Equation"/>
        <w:rPr>
          <w:ins w:id="1113" w:author="USA" w:date="2021-07-09T15:38:00Z"/>
          <w:szCs w:val="24"/>
        </w:rPr>
      </w:pPr>
      <w:ins w:id="1114"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 xml:space="preserve">dB </w:t>
        </w:r>
        <w:proofErr w:type="spellStart"/>
        <w:r w:rsidRPr="00426558">
          <w:rPr>
            <w:szCs w:val="24"/>
            <w:vertAlign w:val="subscript"/>
          </w:rPr>
          <w:t>uV</w:t>
        </w:r>
        <w:proofErr w:type="spellEnd"/>
        <w:r w:rsidRPr="00426558">
          <w:rPr>
            <w:szCs w:val="24"/>
          </w:rPr>
          <w:t xml:space="preserve"> – 107</w:t>
        </w:r>
      </w:ins>
    </w:p>
    <w:p w14:paraId="1002BB17" w14:textId="77777777" w:rsidR="007D42DF" w:rsidRPr="00426558" w:rsidRDefault="007D42DF" w:rsidP="007D42DF">
      <w:pPr>
        <w:pStyle w:val="Equation"/>
        <w:rPr>
          <w:ins w:id="1115" w:author="USA" w:date="2021-07-09T15:38:00Z"/>
          <w:szCs w:val="24"/>
        </w:rPr>
      </w:pPr>
      <w:ins w:id="1116" w:author="USA" w:date="2021-07-09T15:38:00Z">
        <w:r w:rsidRPr="00426558">
          <w:rPr>
            <w:szCs w:val="24"/>
          </w:rPr>
          <w:tab/>
          <w:t xml:space="preserve">V </w:t>
        </w:r>
        <w:r w:rsidRPr="00426558">
          <w:rPr>
            <w:szCs w:val="24"/>
            <w:vertAlign w:val="subscript"/>
          </w:rPr>
          <w:t xml:space="preserve">dBµV </w:t>
        </w:r>
        <w:r w:rsidRPr="00426558">
          <w:rPr>
            <w:szCs w:val="24"/>
          </w:rPr>
          <w:t>(for -12</w:t>
        </w:r>
        <w:r>
          <w:rPr>
            <w:szCs w:val="24"/>
          </w:rPr>
          <w:t>1</w:t>
        </w:r>
        <w:r w:rsidRPr="00426558">
          <w:rPr>
            <w:szCs w:val="24"/>
          </w:rPr>
          <w:t>.</w:t>
        </w:r>
        <w:r>
          <w:rPr>
            <w:szCs w:val="24"/>
          </w:rPr>
          <w:t>5</w:t>
        </w:r>
        <w:r w:rsidRPr="00426558">
          <w:rPr>
            <w:szCs w:val="24"/>
          </w:rPr>
          <w:t xml:space="preserve"> dBm) = -12</w:t>
        </w:r>
        <w:r>
          <w:rPr>
            <w:szCs w:val="24"/>
          </w:rPr>
          <w:t>1</w:t>
        </w:r>
        <w:r w:rsidRPr="00426558">
          <w:rPr>
            <w:szCs w:val="24"/>
          </w:rPr>
          <w:t>.</w:t>
        </w:r>
        <w:r>
          <w:rPr>
            <w:szCs w:val="24"/>
          </w:rPr>
          <w:t>5</w:t>
        </w:r>
        <w:r w:rsidRPr="00426558">
          <w:rPr>
            <w:szCs w:val="24"/>
          </w:rPr>
          <w:t xml:space="preserve"> + 107 = -1</w:t>
        </w:r>
        <w:r>
          <w:rPr>
            <w:szCs w:val="24"/>
          </w:rPr>
          <w:t>4</w:t>
        </w:r>
        <w:r w:rsidRPr="00426558">
          <w:rPr>
            <w:szCs w:val="24"/>
          </w:rPr>
          <w:t>.</w:t>
        </w:r>
        <w:r>
          <w:rPr>
            <w:szCs w:val="24"/>
          </w:rPr>
          <w:t>5</w:t>
        </w:r>
        <w:r w:rsidRPr="00426558">
          <w:rPr>
            <w:szCs w:val="24"/>
          </w:rPr>
          <w:t xml:space="preserve"> dBµV</w:t>
        </w:r>
      </w:ins>
    </w:p>
    <w:p w14:paraId="53D0174E" w14:textId="77777777" w:rsidR="007D42DF" w:rsidRPr="00426558" w:rsidRDefault="007D42DF" w:rsidP="007D42DF">
      <w:pPr>
        <w:pStyle w:val="Equation"/>
        <w:rPr>
          <w:ins w:id="1117" w:author="USA" w:date="2021-07-09T15:38:00Z"/>
          <w:szCs w:val="24"/>
        </w:rPr>
      </w:pPr>
      <w:ins w:id="1118" w:author="USA" w:date="2021-07-09T15:38:00Z">
        <w:r w:rsidRPr="00426558">
          <w:rPr>
            <w:szCs w:val="24"/>
          </w:rPr>
          <w:tab/>
          <w:t xml:space="preserve">E </w:t>
        </w:r>
        <w:r w:rsidRPr="00426558">
          <w:rPr>
            <w:szCs w:val="24"/>
            <w:vertAlign w:val="subscript"/>
          </w:rPr>
          <w:t xml:space="preserve">dBµV/m </w:t>
        </w:r>
        <w:r w:rsidRPr="00426558">
          <w:rPr>
            <w:szCs w:val="24"/>
          </w:rPr>
          <w:t>= 12.27 + (-1</w:t>
        </w:r>
        <w:r>
          <w:rPr>
            <w:szCs w:val="24"/>
          </w:rPr>
          <w:t>4</w:t>
        </w:r>
        <w:r w:rsidRPr="00426558">
          <w:rPr>
            <w:szCs w:val="24"/>
          </w:rPr>
          <w:t>.</w:t>
        </w:r>
        <w:r>
          <w:rPr>
            <w:szCs w:val="24"/>
          </w:rPr>
          <w:t>5</w:t>
        </w:r>
        <w:r w:rsidRPr="00426558">
          <w:rPr>
            <w:szCs w:val="24"/>
          </w:rPr>
          <w:t xml:space="preserve">) = </w:t>
        </w:r>
        <w:r w:rsidRPr="00426558">
          <w:rPr>
            <w:b/>
            <w:bCs/>
            <w:szCs w:val="24"/>
            <w:u w:val="single"/>
          </w:rPr>
          <w:t>-</w:t>
        </w:r>
        <w:r>
          <w:rPr>
            <w:b/>
            <w:bCs/>
            <w:szCs w:val="24"/>
            <w:u w:val="single"/>
          </w:rPr>
          <w:t>2</w:t>
        </w:r>
        <w:r w:rsidRPr="00426558">
          <w:rPr>
            <w:b/>
            <w:bCs/>
            <w:szCs w:val="24"/>
            <w:u w:val="single"/>
          </w:rPr>
          <w:t>.</w:t>
        </w:r>
        <w:r>
          <w:rPr>
            <w:b/>
            <w:bCs/>
            <w:szCs w:val="24"/>
            <w:u w:val="single"/>
          </w:rPr>
          <w:t>23</w:t>
        </w:r>
        <w:r w:rsidRPr="00426558">
          <w:rPr>
            <w:b/>
            <w:bCs/>
            <w:szCs w:val="24"/>
            <w:u w:val="single"/>
          </w:rPr>
          <w:t xml:space="preserve"> dBµV/m</w:t>
        </w:r>
        <w:r w:rsidRPr="00426558">
          <w:rPr>
            <w:szCs w:val="24"/>
          </w:rPr>
          <w:t xml:space="preserve"> </w:t>
        </w:r>
      </w:ins>
    </w:p>
    <w:p w14:paraId="711ADCC8" w14:textId="77777777" w:rsidR="007D42DF" w:rsidRPr="00426558" w:rsidRDefault="007D42DF" w:rsidP="007D42DF">
      <w:pPr>
        <w:pStyle w:val="Equation"/>
        <w:rPr>
          <w:ins w:id="1119" w:author="USA" w:date="2021-07-09T15:38:00Z"/>
          <w:b/>
          <w:bCs/>
          <w:szCs w:val="24"/>
        </w:rPr>
      </w:pPr>
      <w:ins w:id="1120" w:author="USA" w:date="2021-07-09T15:38:00Z">
        <w:r w:rsidRPr="00426558">
          <w:rPr>
            <w:b/>
            <w:bCs/>
            <w:szCs w:val="24"/>
          </w:rPr>
          <w:t xml:space="preserve">For a 20 kHz RBW, for VHF maritime 25 kHz channels (RR Appendix 18) </w:t>
        </w:r>
      </w:ins>
    </w:p>
    <w:p w14:paraId="2E94CF81" w14:textId="77777777" w:rsidR="007D42DF" w:rsidRPr="00426558" w:rsidRDefault="007D42DF" w:rsidP="007D42DF">
      <w:pPr>
        <w:pStyle w:val="Equation"/>
        <w:rPr>
          <w:ins w:id="1121" w:author="USA" w:date="2021-07-09T15:38:00Z"/>
          <w:szCs w:val="24"/>
        </w:rPr>
      </w:pPr>
      <w:ins w:id="1122" w:author="USA" w:date="2021-07-09T15:38:00Z">
        <w:r w:rsidRPr="00426558">
          <w:rPr>
            <w:szCs w:val="24"/>
          </w:rPr>
          <w:tab/>
        </w:r>
        <w:proofErr w:type="spellStart"/>
        <w:r w:rsidRPr="00426558">
          <w:rPr>
            <w:szCs w:val="24"/>
          </w:rPr>
          <w:t>P</w:t>
        </w:r>
        <w:r w:rsidRPr="00426558">
          <w:rPr>
            <w:szCs w:val="24"/>
            <w:vertAlign w:val="subscript"/>
          </w:rPr>
          <w:t>dBm</w:t>
        </w:r>
        <w:proofErr w:type="spellEnd"/>
        <w:r w:rsidRPr="00426558">
          <w:rPr>
            <w:szCs w:val="24"/>
          </w:rPr>
          <w:t xml:space="preserve"> = </w:t>
        </w:r>
        <w:r>
          <w:rPr>
            <w:color w:val="000000"/>
            <w:szCs w:val="24"/>
            <w:bdr w:val="none" w:sz="0" w:space="0" w:color="auto" w:frame="1"/>
          </w:rPr>
          <w:t>-118 dBm</w:t>
        </w:r>
      </w:ins>
    </w:p>
    <w:p w14:paraId="1DE9629B" w14:textId="77777777" w:rsidR="007D42DF" w:rsidRPr="00426558" w:rsidRDefault="007D42DF" w:rsidP="007D42DF">
      <w:pPr>
        <w:pStyle w:val="Equation"/>
        <w:rPr>
          <w:ins w:id="1123" w:author="USA" w:date="2021-07-09T15:38:00Z"/>
          <w:szCs w:val="24"/>
        </w:rPr>
      </w:pPr>
      <w:ins w:id="1124"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 xml:space="preserve">dB </w:t>
        </w:r>
        <w:proofErr w:type="spellStart"/>
        <w:r w:rsidRPr="00426558">
          <w:rPr>
            <w:szCs w:val="24"/>
            <w:vertAlign w:val="subscript"/>
          </w:rPr>
          <w:t>uV</w:t>
        </w:r>
        <w:proofErr w:type="spellEnd"/>
        <w:r w:rsidRPr="00426558">
          <w:rPr>
            <w:szCs w:val="24"/>
          </w:rPr>
          <w:t xml:space="preserve"> – 107</w:t>
        </w:r>
      </w:ins>
    </w:p>
    <w:p w14:paraId="1D788683" w14:textId="77777777" w:rsidR="007D42DF" w:rsidRPr="00426558" w:rsidRDefault="007D42DF" w:rsidP="007D42DF">
      <w:pPr>
        <w:pStyle w:val="Equation"/>
        <w:rPr>
          <w:ins w:id="1125" w:author="USA" w:date="2021-07-09T15:38:00Z"/>
          <w:szCs w:val="24"/>
        </w:rPr>
      </w:pPr>
      <w:ins w:id="1126" w:author="USA" w:date="2021-07-09T15:38:00Z">
        <w:r w:rsidRPr="00426558">
          <w:rPr>
            <w:szCs w:val="24"/>
          </w:rPr>
          <w:tab/>
          <w:t xml:space="preserve">V </w:t>
        </w:r>
        <w:r w:rsidRPr="00426558">
          <w:rPr>
            <w:szCs w:val="24"/>
            <w:vertAlign w:val="subscript"/>
          </w:rPr>
          <w:t xml:space="preserve">dBµV </w:t>
        </w:r>
        <w:r w:rsidRPr="00426558">
          <w:rPr>
            <w:szCs w:val="24"/>
          </w:rPr>
          <w:t xml:space="preserve">(for </w:t>
        </w:r>
        <w:r>
          <w:rPr>
            <w:color w:val="000000"/>
            <w:szCs w:val="24"/>
            <w:bdr w:val="none" w:sz="0" w:space="0" w:color="auto" w:frame="1"/>
          </w:rPr>
          <w:t>-118 dBm</w:t>
        </w:r>
        <w:r w:rsidRPr="00426558">
          <w:rPr>
            <w:szCs w:val="24"/>
          </w:rPr>
          <w:t>) = -11</w:t>
        </w:r>
        <w:r>
          <w:rPr>
            <w:szCs w:val="24"/>
          </w:rPr>
          <w:t>8</w:t>
        </w:r>
        <w:r w:rsidRPr="00426558">
          <w:rPr>
            <w:szCs w:val="24"/>
          </w:rPr>
          <w:t xml:space="preserve"> + 107 = -</w:t>
        </w:r>
        <w:r>
          <w:rPr>
            <w:szCs w:val="24"/>
          </w:rPr>
          <w:t>11</w:t>
        </w:r>
        <w:r w:rsidRPr="00426558">
          <w:rPr>
            <w:szCs w:val="24"/>
          </w:rPr>
          <w:t xml:space="preserve"> dBµV</w:t>
        </w:r>
      </w:ins>
    </w:p>
    <w:p w14:paraId="33CD1DE4" w14:textId="77777777" w:rsidR="007D42DF" w:rsidRPr="00426558" w:rsidRDefault="007D42DF" w:rsidP="007D42DF">
      <w:pPr>
        <w:pStyle w:val="Equation"/>
        <w:rPr>
          <w:ins w:id="1127" w:author="USA" w:date="2021-07-09T15:38:00Z"/>
          <w:szCs w:val="24"/>
        </w:rPr>
      </w:pPr>
      <w:ins w:id="1128" w:author="USA" w:date="2021-07-09T15:38:00Z">
        <w:r w:rsidRPr="00426558">
          <w:rPr>
            <w:szCs w:val="24"/>
          </w:rPr>
          <w:tab/>
          <w:t xml:space="preserve">E </w:t>
        </w:r>
        <w:r w:rsidRPr="00426558">
          <w:rPr>
            <w:szCs w:val="24"/>
            <w:vertAlign w:val="subscript"/>
          </w:rPr>
          <w:t xml:space="preserve">dBµV/m </w:t>
        </w:r>
        <w:r w:rsidRPr="00426558">
          <w:rPr>
            <w:szCs w:val="24"/>
          </w:rPr>
          <w:t>= 12.27 + (-</w:t>
        </w:r>
        <w:r>
          <w:rPr>
            <w:szCs w:val="24"/>
          </w:rPr>
          <w:t>11</w:t>
        </w:r>
        <w:r w:rsidRPr="00426558">
          <w:rPr>
            <w:szCs w:val="24"/>
          </w:rPr>
          <w:t xml:space="preserve">) = </w:t>
        </w:r>
        <w:r w:rsidRPr="00426558">
          <w:rPr>
            <w:b/>
            <w:bCs/>
            <w:szCs w:val="24"/>
            <w:u w:val="single"/>
          </w:rPr>
          <w:t>+</w:t>
        </w:r>
        <w:r>
          <w:rPr>
            <w:b/>
            <w:bCs/>
            <w:szCs w:val="24"/>
            <w:u w:val="single"/>
          </w:rPr>
          <w:t>1.27</w:t>
        </w:r>
        <w:r w:rsidRPr="00426558">
          <w:rPr>
            <w:b/>
            <w:bCs/>
            <w:szCs w:val="24"/>
            <w:u w:val="single"/>
          </w:rPr>
          <w:t xml:space="preserve"> dBµV/m</w:t>
        </w:r>
        <w:r w:rsidRPr="00426558">
          <w:rPr>
            <w:szCs w:val="24"/>
          </w:rPr>
          <w:t xml:space="preserve"> </w:t>
        </w:r>
      </w:ins>
    </w:p>
    <w:p w14:paraId="5F00868C" w14:textId="77777777" w:rsidR="007D42DF" w:rsidRPr="00CC3902" w:rsidRDefault="007D42DF" w:rsidP="007D42DF">
      <w:pPr>
        <w:pStyle w:val="Equation"/>
        <w:rPr>
          <w:ins w:id="1129" w:author="USA" w:date="2021-07-09T15:38:00Z"/>
          <w:b/>
          <w:bCs/>
          <w:szCs w:val="24"/>
        </w:rPr>
      </w:pPr>
      <w:ins w:id="1130" w:author="USA" w:date="2021-07-09T15:38:00Z">
        <w:r w:rsidRPr="00426558">
          <w:rPr>
            <w:b/>
            <w:bCs/>
            <w:szCs w:val="24"/>
          </w:rPr>
          <w:t xml:space="preserve">For </w:t>
        </w:r>
        <w:r w:rsidRPr="00CC3902">
          <w:rPr>
            <w:b/>
            <w:bCs/>
            <w:szCs w:val="24"/>
          </w:rPr>
          <w:t>a 120 kHz RBW, per CISPR 25 Class 5</w:t>
        </w:r>
      </w:ins>
    </w:p>
    <w:p w14:paraId="32369714" w14:textId="77777777" w:rsidR="007D42DF" w:rsidRPr="00CC3902" w:rsidRDefault="007D42DF" w:rsidP="007D42DF">
      <w:pPr>
        <w:pStyle w:val="Equation"/>
        <w:rPr>
          <w:ins w:id="1131" w:author="USA" w:date="2021-07-09T15:38:00Z"/>
          <w:szCs w:val="24"/>
        </w:rPr>
      </w:pPr>
      <w:ins w:id="1132" w:author="USA" w:date="2021-07-09T15:38:00Z">
        <w:r w:rsidRPr="00CC3902">
          <w:rPr>
            <w:szCs w:val="24"/>
          </w:rPr>
          <w:tab/>
        </w:r>
        <w:proofErr w:type="spellStart"/>
        <w:r w:rsidRPr="00CC3902">
          <w:rPr>
            <w:szCs w:val="24"/>
          </w:rPr>
          <w:t>P</w:t>
        </w:r>
        <w:r w:rsidRPr="00CC3902">
          <w:rPr>
            <w:szCs w:val="24"/>
            <w:vertAlign w:val="subscript"/>
          </w:rPr>
          <w:t>dBm</w:t>
        </w:r>
        <w:proofErr w:type="spellEnd"/>
        <w:r w:rsidRPr="00CC3902">
          <w:rPr>
            <w:szCs w:val="24"/>
          </w:rPr>
          <w:t xml:space="preserve"> = </w:t>
        </w:r>
        <w:r w:rsidRPr="00CC3902">
          <w:rPr>
            <w:color w:val="000000"/>
            <w:szCs w:val="24"/>
            <w:bdr w:val="none" w:sz="0" w:space="0" w:color="auto" w:frame="1"/>
          </w:rPr>
          <w:t>-110.2 dBm</w:t>
        </w:r>
      </w:ins>
    </w:p>
    <w:p w14:paraId="734EBB85" w14:textId="77777777" w:rsidR="007D42DF" w:rsidRPr="00CC3902" w:rsidRDefault="007D42DF" w:rsidP="007D42DF">
      <w:pPr>
        <w:pStyle w:val="Equation"/>
        <w:rPr>
          <w:ins w:id="1133" w:author="USA" w:date="2021-07-09T15:38:00Z"/>
          <w:szCs w:val="24"/>
        </w:rPr>
      </w:pPr>
      <w:ins w:id="1134" w:author="USA" w:date="2021-07-09T15:38:00Z">
        <w:r w:rsidRPr="00CC3902">
          <w:rPr>
            <w:szCs w:val="24"/>
          </w:rPr>
          <w:tab/>
          <w:t>P</w:t>
        </w:r>
        <w:r w:rsidRPr="00CC3902">
          <w:rPr>
            <w:szCs w:val="24"/>
            <w:vertAlign w:val="subscript"/>
          </w:rPr>
          <w:t xml:space="preserve"> dBm</w:t>
        </w:r>
        <w:r w:rsidRPr="00CC3902">
          <w:rPr>
            <w:szCs w:val="24"/>
          </w:rPr>
          <w:t xml:space="preserve">   = V </w:t>
        </w:r>
        <w:r w:rsidRPr="00CC3902">
          <w:rPr>
            <w:szCs w:val="24"/>
            <w:vertAlign w:val="subscript"/>
          </w:rPr>
          <w:t xml:space="preserve">dB </w:t>
        </w:r>
        <w:proofErr w:type="spellStart"/>
        <w:r w:rsidRPr="00CC3902">
          <w:rPr>
            <w:szCs w:val="24"/>
            <w:vertAlign w:val="subscript"/>
          </w:rPr>
          <w:t>uV</w:t>
        </w:r>
        <w:proofErr w:type="spellEnd"/>
        <w:r w:rsidRPr="00CC3902">
          <w:rPr>
            <w:szCs w:val="24"/>
          </w:rPr>
          <w:t xml:space="preserve"> – 107</w:t>
        </w:r>
      </w:ins>
    </w:p>
    <w:p w14:paraId="2E7CD4AE" w14:textId="77777777" w:rsidR="007D42DF" w:rsidRPr="00CC3902" w:rsidRDefault="007D42DF" w:rsidP="007D42DF">
      <w:pPr>
        <w:pStyle w:val="Equation"/>
        <w:rPr>
          <w:ins w:id="1135" w:author="USA" w:date="2021-07-09T15:38:00Z"/>
          <w:szCs w:val="24"/>
        </w:rPr>
      </w:pPr>
      <w:ins w:id="1136" w:author="USA" w:date="2021-07-09T15:38:00Z">
        <w:r w:rsidRPr="00CC3902">
          <w:rPr>
            <w:szCs w:val="24"/>
          </w:rPr>
          <w:tab/>
          <w:t xml:space="preserve">V </w:t>
        </w:r>
        <w:r w:rsidRPr="00CC3902">
          <w:rPr>
            <w:szCs w:val="24"/>
            <w:vertAlign w:val="subscript"/>
          </w:rPr>
          <w:t xml:space="preserve">dBµV </w:t>
        </w:r>
        <w:r w:rsidRPr="00CC3902">
          <w:rPr>
            <w:szCs w:val="24"/>
          </w:rPr>
          <w:t xml:space="preserve">(for </w:t>
        </w:r>
        <w:r w:rsidRPr="00CC3902">
          <w:rPr>
            <w:color w:val="000000"/>
            <w:szCs w:val="24"/>
            <w:bdr w:val="none" w:sz="0" w:space="0" w:color="auto" w:frame="1"/>
          </w:rPr>
          <w:t>-110.2 dBm</w:t>
        </w:r>
        <w:r w:rsidRPr="00CC3902">
          <w:rPr>
            <w:szCs w:val="24"/>
          </w:rPr>
          <w:t>) = -110.2 + 107 = -3.2 dBµV</w:t>
        </w:r>
      </w:ins>
    </w:p>
    <w:p w14:paraId="05F7D854" w14:textId="77777777" w:rsidR="007D42DF" w:rsidRPr="00CC3902" w:rsidRDefault="007D42DF" w:rsidP="007D42DF">
      <w:pPr>
        <w:pStyle w:val="Equation"/>
        <w:rPr>
          <w:ins w:id="1137" w:author="USA" w:date="2021-07-09T15:38:00Z"/>
          <w:b/>
          <w:bCs/>
          <w:szCs w:val="24"/>
          <w:u w:val="single"/>
        </w:rPr>
      </w:pPr>
      <w:ins w:id="1138" w:author="USA" w:date="2021-07-09T15:38:00Z">
        <w:r w:rsidRPr="00CC3902">
          <w:rPr>
            <w:szCs w:val="24"/>
          </w:rPr>
          <w:tab/>
          <w:t xml:space="preserve">E </w:t>
        </w:r>
        <w:r w:rsidRPr="00CC3902">
          <w:rPr>
            <w:szCs w:val="24"/>
            <w:vertAlign w:val="subscript"/>
          </w:rPr>
          <w:t xml:space="preserve">dBµV/m </w:t>
        </w:r>
        <w:r w:rsidRPr="00CC3902">
          <w:rPr>
            <w:szCs w:val="24"/>
          </w:rPr>
          <w:t xml:space="preserve">= 12.27 + (-3.2) = </w:t>
        </w:r>
        <w:r w:rsidRPr="00CC3902">
          <w:rPr>
            <w:b/>
            <w:bCs/>
            <w:szCs w:val="24"/>
            <w:u w:val="single"/>
          </w:rPr>
          <w:t>+9.07 dBµV/m</w:t>
        </w:r>
      </w:ins>
    </w:p>
    <w:p w14:paraId="5D86EB7D" w14:textId="6B6D55C5" w:rsidR="004B0BB9" w:rsidRPr="00CC3902" w:rsidRDefault="004B0BB9">
      <w:pPr>
        <w:pStyle w:val="ListParagraph"/>
        <w:numPr>
          <w:ilvl w:val="0"/>
          <w:numId w:val="1"/>
        </w:numPr>
        <w:shd w:val="clear" w:color="auto" w:fill="FFFFFF"/>
        <w:spacing w:before="360" w:after="0" w:line="240" w:lineRule="auto"/>
        <w:textAlignment w:val="baseline"/>
        <w:rPr>
          <w:ins w:id="1139" w:author="USA" w:date="2021-09-09T12:51:00Z"/>
          <w:rFonts w:ascii="Times New Roman" w:eastAsia="Times New Roman" w:hAnsi="Times New Roman" w:cs="Times New Roman"/>
          <w:b/>
          <w:bCs/>
          <w:color w:val="000000"/>
          <w:sz w:val="24"/>
          <w:szCs w:val="24"/>
          <w:bdr w:val="none" w:sz="0" w:space="0" w:color="auto" w:frame="1"/>
          <w:lang w:val="en-GB"/>
        </w:rPr>
        <w:pPrChange w:id="1140" w:author="USA" w:date="2021-09-09T12:52:00Z">
          <w:pPr>
            <w:pStyle w:val="ListParagraph"/>
            <w:numPr>
              <w:numId w:val="1"/>
            </w:numPr>
            <w:shd w:val="clear" w:color="auto" w:fill="FFFFFF"/>
            <w:spacing w:before="240" w:after="0" w:line="240" w:lineRule="auto"/>
            <w:ind w:left="360" w:hanging="360"/>
            <w:textAlignment w:val="baseline"/>
          </w:pPr>
        </w:pPrChange>
      </w:pPr>
      <w:ins w:id="1141" w:author="USA" w:date="2021-09-09T12:51:00Z">
        <w:r w:rsidRPr="00CC3902">
          <w:rPr>
            <w:rFonts w:ascii="Times New Roman" w:eastAsia="Times New Roman" w:hAnsi="Times New Roman" w:cs="Times New Roman"/>
            <w:b/>
            <w:bCs/>
            <w:color w:val="000000"/>
            <w:sz w:val="24"/>
            <w:szCs w:val="24"/>
            <w:bdr w:val="none" w:sz="0" w:space="0" w:color="auto" w:frame="1"/>
            <w:lang w:val="en-GB"/>
          </w:rPr>
          <w:t xml:space="preserve">Relating VDES </w:t>
        </w:r>
      </w:ins>
      <w:ins w:id="1142" w:author="USA" w:date="2021-09-23T11:20:00Z">
        <w:r w:rsidR="0037222F" w:rsidRPr="00CC3902">
          <w:rPr>
            <w:rFonts w:ascii="Times New Roman" w:eastAsia="Times New Roman" w:hAnsi="Times New Roman" w:cs="Times New Roman"/>
            <w:b/>
            <w:bCs/>
            <w:color w:val="000000"/>
            <w:sz w:val="24"/>
            <w:szCs w:val="24"/>
            <w:bdr w:val="none" w:sz="0" w:space="0" w:color="auto" w:frame="1"/>
            <w:lang w:val="en-GB"/>
          </w:rPr>
          <w:t>i</w:t>
        </w:r>
      </w:ins>
      <w:ins w:id="1143" w:author="USA" w:date="2021-09-23T11:21:00Z">
        <w:r w:rsidR="0037222F" w:rsidRPr="00CC3902">
          <w:rPr>
            <w:rFonts w:ascii="Times New Roman" w:eastAsia="Times New Roman" w:hAnsi="Times New Roman" w:cs="Times New Roman"/>
            <w:b/>
            <w:bCs/>
            <w:color w:val="000000"/>
            <w:sz w:val="24"/>
            <w:szCs w:val="24"/>
            <w:bdr w:val="none" w:sz="0" w:space="0" w:color="auto" w:frame="1"/>
            <w:lang w:val="en-GB"/>
          </w:rPr>
          <w:t xml:space="preserve">nterference </w:t>
        </w:r>
      </w:ins>
      <w:ins w:id="1144" w:author="USA" w:date="2021-09-09T12:51:00Z">
        <w:r w:rsidRPr="00CC3902">
          <w:rPr>
            <w:rFonts w:ascii="Times New Roman" w:eastAsia="Times New Roman" w:hAnsi="Times New Roman" w:cs="Times New Roman"/>
            <w:b/>
            <w:bCs/>
            <w:color w:val="000000"/>
            <w:sz w:val="24"/>
            <w:szCs w:val="24"/>
            <w:bdr w:val="none" w:sz="0" w:space="0" w:color="auto" w:frame="1"/>
            <w:lang w:val="en-GB"/>
          </w:rPr>
          <w:t>protection</w:t>
        </w:r>
      </w:ins>
      <w:ins w:id="1145" w:author="USA" w:date="2021-09-23T11:22:00Z">
        <w:r w:rsidR="00D722ED" w:rsidRPr="00CC3902">
          <w:rPr>
            <w:rFonts w:ascii="Times New Roman" w:eastAsia="Times New Roman" w:hAnsi="Times New Roman" w:cs="Times New Roman"/>
            <w:b/>
            <w:bCs/>
            <w:color w:val="000000"/>
            <w:sz w:val="24"/>
            <w:szCs w:val="24"/>
            <w:bdr w:val="none" w:sz="0" w:space="0" w:color="auto" w:frame="1"/>
            <w:lang w:val="en-GB"/>
          </w:rPr>
          <w:t xml:space="preserve"> </w:t>
        </w:r>
      </w:ins>
      <w:ins w:id="1146" w:author="USA" w:date="2021-09-09T12:51:00Z">
        <w:r w:rsidRPr="00CC3902">
          <w:rPr>
            <w:rFonts w:ascii="Times New Roman" w:eastAsia="Times New Roman" w:hAnsi="Times New Roman" w:cs="Times New Roman"/>
            <w:b/>
            <w:bCs/>
            <w:color w:val="000000"/>
            <w:sz w:val="24"/>
            <w:szCs w:val="24"/>
            <w:bdr w:val="none" w:sz="0" w:space="0" w:color="auto" w:frame="1"/>
            <w:lang w:val="en-GB"/>
          </w:rPr>
          <w:t>to CISPR 25 Class 5 test levels</w:t>
        </w:r>
      </w:ins>
    </w:p>
    <w:p w14:paraId="60696E45" w14:textId="01AED0E3" w:rsidR="00747613" w:rsidRPr="00CC3902" w:rsidRDefault="004B0BB9" w:rsidP="004B0BB9">
      <w:pPr>
        <w:shd w:val="clear" w:color="auto" w:fill="FFFFFF"/>
        <w:spacing w:before="240"/>
        <w:rPr>
          <w:ins w:id="1147" w:author="USA" w:date="2021-09-09T13:03:00Z"/>
          <w:szCs w:val="24"/>
          <w:rPrChange w:id="1148" w:author="USA" w:date="2021-09-09T13:29:00Z">
            <w:rPr>
              <w:ins w:id="1149" w:author="USA" w:date="2021-09-09T13:03:00Z"/>
              <w:szCs w:val="24"/>
            </w:rPr>
          </w:rPrChange>
        </w:rPr>
      </w:pPr>
      <w:ins w:id="1150" w:author="USA" w:date="2021-09-09T12:51:00Z">
        <w:r w:rsidRPr="00CC3902">
          <w:rPr>
            <w:color w:val="000000"/>
            <w:szCs w:val="24"/>
            <w:bdr w:val="none" w:sz="0" w:space="0" w:color="auto" w:frame="1"/>
            <w:rPrChange w:id="1151" w:author="USA" w:date="2021-09-09T13:29:00Z">
              <w:rPr>
                <w:color w:val="000000"/>
                <w:szCs w:val="24"/>
                <w:bdr w:val="none" w:sz="0" w:space="0" w:color="auto" w:frame="1"/>
              </w:rPr>
            </w:rPrChange>
          </w:rPr>
          <w:t xml:space="preserve">When relating CISPR 25 Class 5 test levels to VDES </w:t>
        </w:r>
      </w:ins>
      <w:ins w:id="1152" w:author="USA" w:date="2021-09-23T11:22:00Z">
        <w:r w:rsidR="00D722ED" w:rsidRPr="00CC3902">
          <w:rPr>
            <w:color w:val="000000"/>
            <w:szCs w:val="24"/>
            <w:bdr w:val="none" w:sz="0" w:space="0" w:color="auto" w:frame="1"/>
          </w:rPr>
          <w:t xml:space="preserve">interference </w:t>
        </w:r>
      </w:ins>
      <w:ins w:id="1153" w:author="USA" w:date="2021-09-09T12:51:00Z">
        <w:r w:rsidRPr="00CC3902">
          <w:rPr>
            <w:color w:val="000000"/>
            <w:szCs w:val="24"/>
            <w:bdr w:val="none" w:sz="0" w:space="0" w:color="auto" w:frame="1"/>
          </w:rPr>
          <w:t xml:space="preserve">protection, it is important to consider how test measurements are made and how compliance is determined. Figure 1 below shows a sample with a </w:t>
        </w:r>
        <w:r w:rsidRPr="00CC3902">
          <w:rPr>
            <w:szCs w:val="24"/>
            <w:rPrChange w:id="1154" w:author="USA" w:date="2021-09-09T13:29:00Z">
              <w:rPr>
                <w:szCs w:val="24"/>
              </w:rPr>
            </w:rPrChange>
          </w:rPr>
          <w:t>mean value of +5 dBµV/m. The highest measured value of +1</w:t>
        </w:r>
      </w:ins>
      <w:ins w:id="1155" w:author="USA" w:date="2021-09-23T11:44:00Z">
        <w:r w:rsidR="00B06100" w:rsidRPr="00CC3902">
          <w:rPr>
            <w:szCs w:val="24"/>
          </w:rPr>
          <w:t>2</w:t>
        </w:r>
      </w:ins>
      <w:ins w:id="1156" w:author="USA" w:date="2021-09-09T12:51:00Z">
        <w:r w:rsidRPr="00CC3902">
          <w:rPr>
            <w:szCs w:val="24"/>
          </w:rPr>
          <w:t xml:space="preserve"> dBµV/m passes the CISPR 25 Class 5 limit of +15 dBµV/m.</w:t>
        </w:r>
        <w:r w:rsidRPr="00CC3902">
          <w:rPr>
            <w:color w:val="000000"/>
            <w:szCs w:val="24"/>
            <w:bdr w:val="none" w:sz="0" w:space="0" w:color="auto" w:frame="1"/>
            <w:rPrChange w:id="1157" w:author="USA" w:date="2021-09-09T13:29:00Z">
              <w:rPr>
                <w:color w:val="000000"/>
                <w:szCs w:val="24"/>
                <w:bdr w:val="none" w:sz="0" w:space="0" w:color="auto" w:frame="1"/>
              </w:rPr>
            </w:rPrChange>
          </w:rPr>
          <w:t xml:space="preserve"> Note that the EMI receiver is set to a resolution BW of 120 kHz and a video BW of 1.2 MHz, and it uses FFT in 60 kHz steps with 12.7 </w:t>
        </w:r>
        <w:r w:rsidRPr="00CC3902">
          <w:rPr>
            <w:szCs w:val="24"/>
            <w:rPrChange w:id="1158" w:author="USA" w:date="2021-09-09T13:29:00Z">
              <w:rPr>
                <w:szCs w:val="24"/>
              </w:rPr>
            </w:rPrChange>
          </w:rPr>
          <w:t>µs dwell time per step</w:t>
        </w:r>
        <w:r w:rsidRPr="00CC3902">
          <w:rPr>
            <w:color w:val="000000"/>
            <w:szCs w:val="24"/>
            <w:bdr w:val="none" w:sz="0" w:space="0" w:color="auto" w:frame="1"/>
            <w:rPrChange w:id="1159" w:author="USA" w:date="2021-09-09T13:29:00Z">
              <w:rPr>
                <w:color w:val="000000"/>
                <w:szCs w:val="24"/>
                <w:bdr w:val="none" w:sz="0" w:space="0" w:color="auto" w:frame="1"/>
              </w:rPr>
            </w:rPrChange>
          </w:rPr>
          <w:t xml:space="preserve">. When computing the equivalent </w:t>
        </w:r>
        <w:r w:rsidRPr="00CC3902">
          <w:rPr>
            <w:szCs w:val="24"/>
            <w:rPrChange w:id="1160" w:author="USA" w:date="2021-09-09T13:29:00Z">
              <w:rPr>
                <w:szCs w:val="24"/>
              </w:rPr>
            </w:rPrChange>
          </w:rPr>
          <w:t>noise plus interference density level (N</w:t>
        </w:r>
        <w:r w:rsidRPr="00CC3902">
          <w:rPr>
            <w:szCs w:val="24"/>
            <w:vertAlign w:val="subscript"/>
            <w:rPrChange w:id="1161" w:author="USA" w:date="2021-09-09T13:29:00Z">
              <w:rPr>
                <w:szCs w:val="24"/>
                <w:vertAlign w:val="subscript"/>
              </w:rPr>
            </w:rPrChange>
          </w:rPr>
          <w:t>0</w:t>
        </w:r>
        <w:r w:rsidRPr="00CC3902">
          <w:rPr>
            <w:szCs w:val="24"/>
            <w:rPrChange w:id="1162" w:author="USA" w:date="2021-09-09T13:29:00Z">
              <w:rPr>
                <w:szCs w:val="24"/>
              </w:rPr>
            </w:rPrChange>
          </w:rPr>
          <w:t>+I</w:t>
        </w:r>
        <w:r w:rsidRPr="00CC3902">
          <w:rPr>
            <w:szCs w:val="24"/>
            <w:vertAlign w:val="subscript"/>
            <w:rPrChange w:id="1163" w:author="USA" w:date="2021-09-09T13:29:00Z">
              <w:rPr>
                <w:szCs w:val="24"/>
                <w:vertAlign w:val="subscript"/>
              </w:rPr>
            </w:rPrChange>
          </w:rPr>
          <w:t>0</w:t>
        </w:r>
        <w:r w:rsidRPr="00CC3902">
          <w:rPr>
            <w:szCs w:val="24"/>
            <w:rPrChange w:id="1164" w:author="USA" w:date="2021-09-09T13:29:00Z">
              <w:rPr>
                <w:szCs w:val="24"/>
              </w:rPr>
            </w:rPrChange>
          </w:rPr>
          <w:t xml:space="preserve">) against </w:t>
        </w:r>
        <w:r w:rsidRPr="00CC3902">
          <w:rPr>
            <w:szCs w:val="24"/>
            <w:rPrChange w:id="1165" w:author="USA" w:date="2021-09-09T13:29:00Z">
              <w:rPr>
                <w:szCs w:val="24"/>
              </w:rPr>
            </w:rPrChange>
          </w:rPr>
          <w:lastRenderedPageBreak/>
          <w:t xml:space="preserve">the VDES requirement of -161 dBm/Hz, </w:t>
        </w:r>
        <w:r w:rsidRPr="00CC3902">
          <w:rPr>
            <w:color w:val="000000"/>
            <w:szCs w:val="24"/>
            <w:bdr w:val="none" w:sz="0" w:space="0" w:color="auto" w:frame="1"/>
            <w:rPrChange w:id="1166" w:author="USA" w:date="2021-09-09T13:29:00Z">
              <w:rPr>
                <w:color w:val="000000"/>
                <w:szCs w:val="24"/>
                <w:bdr w:val="none" w:sz="0" w:space="0" w:color="auto" w:frame="1"/>
              </w:rPr>
            </w:rPrChange>
          </w:rPr>
          <w:t>it is necessary to determine the mean value of the samples in the scan of Figure 1</w:t>
        </w:r>
      </w:ins>
      <w:ins w:id="1167" w:author="USA" w:date="2021-09-21T15:56:00Z">
        <w:r w:rsidR="006F2CF7" w:rsidRPr="00CC3902">
          <w:rPr>
            <w:color w:val="000000"/>
            <w:szCs w:val="24"/>
            <w:bdr w:val="none" w:sz="0" w:space="0" w:color="auto" w:frame="1"/>
          </w:rPr>
          <w:t xml:space="preserve"> below</w:t>
        </w:r>
      </w:ins>
      <w:ins w:id="1168" w:author="USA" w:date="2021-09-09T12:51:00Z">
        <w:r w:rsidRPr="00CC3902">
          <w:rPr>
            <w:color w:val="000000"/>
            <w:szCs w:val="24"/>
            <w:bdr w:val="none" w:sz="0" w:space="0" w:color="auto" w:frame="1"/>
          </w:rPr>
          <w:t xml:space="preserve">, which is approximately +5 </w:t>
        </w:r>
        <w:r w:rsidRPr="00CC3902">
          <w:rPr>
            <w:szCs w:val="24"/>
          </w:rPr>
          <w:t xml:space="preserve">dBµV/m, with a maximum deviation of </w:t>
        </w:r>
      </w:ins>
      <w:ins w:id="1169" w:author="USA" w:date="2021-09-21T15:56:00Z">
        <w:r w:rsidR="00BB31C3" w:rsidRPr="00CC3902">
          <w:rPr>
            <w:szCs w:val="24"/>
          </w:rPr>
          <w:t>approx</w:t>
        </w:r>
      </w:ins>
      <w:ins w:id="1170" w:author="USA" w:date="2021-09-21T15:57:00Z">
        <w:r w:rsidR="00BB31C3" w:rsidRPr="00CC3902">
          <w:rPr>
            <w:szCs w:val="24"/>
          </w:rPr>
          <w:t xml:space="preserve">imately </w:t>
        </w:r>
      </w:ins>
      <w:ins w:id="1171" w:author="USA" w:date="2021-09-09T12:51:00Z">
        <w:r w:rsidRPr="00CC3902">
          <w:rPr>
            <w:szCs w:val="24"/>
          </w:rPr>
          <w:t xml:space="preserve">+/- </w:t>
        </w:r>
      </w:ins>
      <w:ins w:id="1172" w:author="USA" w:date="2021-09-21T15:56:00Z">
        <w:r w:rsidR="00BB31C3" w:rsidRPr="00CC3902">
          <w:rPr>
            <w:szCs w:val="24"/>
          </w:rPr>
          <w:t>7</w:t>
        </w:r>
      </w:ins>
      <w:ins w:id="1173" w:author="USA" w:date="2021-09-09T12:51:00Z">
        <w:r w:rsidRPr="00CC3902">
          <w:rPr>
            <w:szCs w:val="24"/>
          </w:rPr>
          <w:t xml:space="preserve"> dBµV/m. Since the VDES satellite downlink uses a spread spectrum signal format, it will integrate the N</w:t>
        </w:r>
        <w:r w:rsidRPr="00CC3902">
          <w:rPr>
            <w:szCs w:val="24"/>
            <w:vertAlign w:val="subscript"/>
            <w:rPrChange w:id="1174" w:author="USA" w:date="2021-09-09T13:29:00Z">
              <w:rPr>
                <w:szCs w:val="24"/>
                <w:vertAlign w:val="subscript"/>
              </w:rPr>
            </w:rPrChange>
          </w:rPr>
          <w:t>0</w:t>
        </w:r>
        <w:r w:rsidRPr="00CC3902">
          <w:rPr>
            <w:szCs w:val="24"/>
            <w:rPrChange w:id="1175" w:author="USA" w:date="2021-09-09T13:29:00Z">
              <w:rPr>
                <w:szCs w:val="24"/>
              </w:rPr>
            </w:rPrChange>
          </w:rPr>
          <w:t>+I</w:t>
        </w:r>
        <w:r w:rsidRPr="00CC3902">
          <w:rPr>
            <w:szCs w:val="24"/>
            <w:vertAlign w:val="subscript"/>
            <w:rPrChange w:id="1176" w:author="USA" w:date="2021-09-09T13:29:00Z">
              <w:rPr>
                <w:szCs w:val="24"/>
                <w:vertAlign w:val="subscript"/>
              </w:rPr>
            </w:rPrChange>
          </w:rPr>
          <w:t xml:space="preserve">0 </w:t>
        </w:r>
        <w:r w:rsidRPr="00CC3902">
          <w:rPr>
            <w:szCs w:val="24"/>
            <w:rPrChange w:id="1177" w:author="USA" w:date="2021-09-09T13:29:00Z">
              <w:rPr>
                <w:szCs w:val="24"/>
              </w:rPr>
            </w:rPrChange>
          </w:rPr>
          <w:t>to a value that approximates the mean value. The CISPR 25 Class 5 limit of +15 dBµV/m represents a mean value of +</w:t>
        </w:r>
      </w:ins>
      <w:ins w:id="1178" w:author="USA" w:date="2021-09-21T15:57:00Z">
        <w:r w:rsidR="00E43CDA" w:rsidRPr="00CC3902">
          <w:rPr>
            <w:szCs w:val="24"/>
          </w:rPr>
          <w:t>8</w:t>
        </w:r>
      </w:ins>
      <w:ins w:id="1179" w:author="USA" w:date="2021-09-09T12:51:00Z">
        <w:r w:rsidRPr="00CC3902">
          <w:rPr>
            <w:szCs w:val="24"/>
          </w:rPr>
          <w:t xml:space="preserve"> dBµV/m (</w:t>
        </w:r>
      </w:ins>
      <w:ins w:id="1180" w:author="USA" w:date="2021-09-21T15:57:00Z">
        <w:r w:rsidR="000F3326" w:rsidRPr="00CC3902">
          <w:rPr>
            <w:szCs w:val="24"/>
          </w:rPr>
          <w:t>7</w:t>
        </w:r>
      </w:ins>
      <w:ins w:id="1181" w:author="USA" w:date="2021-09-09T12:51:00Z">
        <w:r w:rsidRPr="00CC3902">
          <w:rPr>
            <w:szCs w:val="24"/>
          </w:rPr>
          <w:t xml:space="preserve"> dB lower), which provides a </w:t>
        </w:r>
      </w:ins>
      <w:ins w:id="1182" w:author="USA" w:date="2021-09-21T15:58:00Z">
        <w:r w:rsidR="00E43CDA" w:rsidRPr="00CC3902">
          <w:rPr>
            <w:szCs w:val="24"/>
          </w:rPr>
          <w:t>1</w:t>
        </w:r>
      </w:ins>
      <w:ins w:id="1183" w:author="USA" w:date="2021-09-09T12:51:00Z">
        <w:r w:rsidRPr="00CC3902">
          <w:rPr>
            <w:szCs w:val="24"/>
          </w:rPr>
          <w:t xml:space="preserve"> dB margin against the VDES threshold of +9 dBµV/m calculated in Section 4.0 above.</w:t>
        </w:r>
        <w:r w:rsidRPr="00CC3902">
          <w:rPr>
            <w:szCs w:val="24"/>
            <w:vertAlign w:val="subscript"/>
            <w:rPrChange w:id="1184" w:author="USA" w:date="2021-09-09T13:29:00Z">
              <w:rPr>
                <w:szCs w:val="24"/>
                <w:vertAlign w:val="subscript"/>
              </w:rPr>
            </w:rPrChange>
          </w:rPr>
          <w:t xml:space="preserve"> </w:t>
        </w:r>
        <w:r w:rsidRPr="00CC3902">
          <w:rPr>
            <w:szCs w:val="24"/>
            <w:rPrChange w:id="1185" w:author="USA" w:date="2021-09-09T13:29:00Z">
              <w:rPr>
                <w:szCs w:val="24"/>
              </w:rPr>
            </w:rPrChange>
          </w:rPr>
          <w:t xml:space="preserve"> </w:t>
        </w:r>
      </w:ins>
    </w:p>
    <w:p w14:paraId="1C050D5A" w14:textId="71E09BC4" w:rsidR="004B0BB9" w:rsidRPr="00CC3902" w:rsidRDefault="004B0BB9" w:rsidP="004B0BB9">
      <w:pPr>
        <w:shd w:val="clear" w:color="auto" w:fill="FFFFFF"/>
        <w:spacing w:before="240"/>
        <w:rPr>
          <w:ins w:id="1186" w:author="USA" w:date="2021-09-23T11:37:00Z"/>
          <w:szCs w:val="24"/>
        </w:rPr>
      </w:pPr>
      <w:ins w:id="1187" w:author="USA" w:date="2021-09-09T12:51:00Z">
        <w:r w:rsidRPr="00CC3902">
          <w:rPr>
            <w:szCs w:val="24"/>
            <w:rPrChange w:id="1188" w:author="USA" w:date="2021-09-09T13:29:00Z">
              <w:rPr>
                <w:szCs w:val="24"/>
              </w:rPr>
            </w:rPrChange>
          </w:rPr>
          <w:t>On this basis, application of the CISPR 25 Class 5 test to its specified limit as demonstrated in Figure 1 would provide adequate protection for the VDES satellite downlink.</w:t>
        </w:r>
      </w:ins>
    </w:p>
    <w:p w14:paraId="50C4A783" w14:textId="77777777" w:rsidR="002F5909" w:rsidRDefault="002F5909" w:rsidP="004B0BB9">
      <w:pPr>
        <w:shd w:val="clear" w:color="auto" w:fill="FFFFFF"/>
        <w:spacing w:before="240"/>
        <w:rPr>
          <w:ins w:id="1189" w:author="USA" w:date="2021-09-21T15:55:00Z"/>
          <w:szCs w:val="24"/>
          <w:highlight w:val="yellow"/>
        </w:rPr>
      </w:pPr>
    </w:p>
    <w:p w14:paraId="38A2B2F4" w14:textId="60153548" w:rsidR="00CD1256" w:rsidRPr="00CC3902" w:rsidRDefault="006F2CF7">
      <w:pPr>
        <w:shd w:val="clear" w:color="auto" w:fill="FFFFFF"/>
        <w:spacing w:before="0"/>
        <w:jc w:val="center"/>
        <w:rPr>
          <w:ins w:id="1190" w:author="USA" w:date="2021-09-23T11:36:00Z"/>
          <w:b/>
          <w:bCs/>
          <w:szCs w:val="24"/>
        </w:rPr>
        <w:pPrChange w:id="1191" w:author="USA" w:date="2021-09-23T11:36:00Z">
          <w:pPr>
            <w:shd w:val="clear" w:color="auto" w:fill="FFFFFF"/>
            <w:spacing w:before="240"/>
            <w:jc w:val="center"/>
          </w:pPr>
        </w:pPrChange>
      </w:pPr>
      <w:ins w:id="1192" w:author="USA" w:date="2021-09-21T15:55:00Z">
        <w:r w:rsidRPr="00CC3902">
          <w:rPr>
            <w:b/>
            <w:bCs/>
            <w:szCs w:val="24"/>
            <w:rPrChange w:id="1193" w:author="USA" w:date="2021-09-21T15:55:00Z">
              <w:rPr>
                <w:szCs w:val="24"/>
                <w:highlight w:val="yellow"/>
              </w:rPr>
            </w:rPrChange>
          </w:rPr>
          <w:t>Figure 1</w:t>
        </w:r>
      </w:ins>
    </w:p>
    <w:p w14:paraId="28A9F5DB" w14:textId="0CE3BE0D" w:rsidR="00FA29F9" w:rsidRPr="00CC3902" w:rsidRDefault="0046348F">
      <w:pPr>
        <w:shd w:val="clear" w:color="auto" w:fill="FFFFFF"/>
        <w:spacing w:before="0"/>
        <w:jc w:val="center"/>
        <w:rPr>
          <w:ins w:id="1194" w:author="USA" w:date="2021-09-09T12:51:00Z"/>
          <w:b/>
          <w:bCs/>
          <w:sz w:val="20"/>
          <w:rPrChange w:id="1195" w:author="USA" w:date="2021-09-23T11:37:00Z">
            <w:rPr>
              <w:ins w:id="1196" w:author="USA" w:date="2021-09-09T12:51:00Z"/>
              <w:szCs w:val="24"/>
            </w:rPr>
          </w:rPrChange>
        </w:rPr>
        <w:pPrChange w:id="1197" w:author="USA" w:date="2021-09-23T11:36:00Z">
          <w:pPr>
            <w:shd w:val="clear" w:color="auto" w:fill="FFFFFF"/>
            <w:spacing w:before="240"/>
          </w:pPr>
        </w:pPrChange>
      </w:pPr>
      <w:ins w:id="1198" w:author="USA" w:date="2021-09-23T11:37:00Z">
        <w:r w:rsidRPr="00CC3902">
          <w:rPr>
            <w:b/>
            <w:bCs/>
            <w:sz w:val="20"/>
          </w:rPr>
          <w:t xml:space="preserve">Scan of </w:t>
        </w:r>
      </w:ins>
      <w:ins w:id="1199" w:author="USA" w:date="2021-09-23T11:38:00Z">
        <w:r w:rsidR="008D75A5" w:rsidRPr="00CC3902">
          <w:rPr>
            <w:b/>
            <w:bCs/>
            <w:sz w:val="20"/>
          </w:rPr>
          <w:t>radiated emissions</w:t>
        </w:r>
      </w:ins>
      <w:ins w:id="1200" w:author="USA" w:date="2021-09-23T11:39:00Z">
        <w:r w:rsidR="00EE050A" w:rsidRPr="00CC3902">
          <w:rPr>
            <w:b/>
            <w:bCs/>
            <w:sz w:val="20"/>
          </w:rPr>
          <w:t>, vertical polari</w:t>
        </w:r>
      </w:ins>
      <w:ins w:id="1201" w:author="USA" w:date="2021-09-23T11:40:00Z">
        <w:r w:rsidR="001177F4" w:rsidRPr="00CC3902">
          <w:rPr>
            <w:b/>
            <w:bCs/>
            <w:sz w:val="20"/>
          </w:rPr>
          <w:t>ty</w:t>
        </w:r>
      </w:ins>
      <w:ins w:id="1202" w:author="USA" w:date="2021-09-23T11:39:00Z">
        <w:r w:rsidR="001177F4" w:rsidRPr="00CC3902">
          <w:rPr>
            <w:b/>
            <w:bCs/>
            <w:sz w:val="20"/>
          </w:rPr>
          <w:t xml:space="preserve">, </w:t>
        </w:r>
      </w:ins>
      <w:ins w:id="1203" w:author="USA" w:date="2021-09-23T11:38:00Z">
        <w:r w:rsidR="008D75A5" w:rsidRPr="00CC3902">
          <w:rPr>
            <w:b/>
            <w:bCs/>
            <w:sz w:val="20"/>
          </w:rPr>
          <w:t xml:space="preserve">of a sample </w:t>
        </w:r>
        <w:r w:rsidR="006A16D4" w:rsidRPr="00CC3902">
          <w:rPr>
            <w:b/>
            <w:bCs/>
            <w:sz w:val="20"/>
          </w:rPr>
          <w:t xml:space="preserve">LED navigation light in the </w:t>
        </w:r>
      </w:ins>
      <w:ins w:id="1204" w:author="USA" w:date="2021-09-23T11:37:00Z">
        <w:r w:rsidRPr="00CC3902">
          <w:rPr>
            <w:b/>
            <w:bCs/>
            <w:sz w:val="20"/>
          </w:rPr>
          <w:t xml:space="preserve">VHF </w:t>
        </w:r>
      </w:ins>
      <w:ins w:id="1205" w:author="USA" w:date="2021-09-23T11:38:00Z">
        <w:r w:rsidRPr="00CC3902">
          <w:rPr>
            <w:b/>
            <w:bCs/>
            <w:sz w:val="20"/>
          </w:rPr>
          <w:t xml:space="preserve">marine </w:t>
        </w:r>
      </w:ins>
      <w:ins w:id="1206" w:author="USA" w:date="2021-09-23T11:37:00Z">
        <w:r w:rsidRPr="00CC3902">
          <w:rPr>
            <w:b/>
            <w:bCs/>
            <w:sz w:val="20"/>
          </w:rPr>
          <w:t xml:space="preserve">band </w:t>
        </w:r>
      </w:ins>
    </w:p>
    <w:p w14:paraId="08DE019A" w14:textId="17BF8C38" w:rsidR="004B0BB9" w:rsidRPr="00757CC3" w:rsidRDefault="00915F1D" w:rsidP="004B0BB9">
      <w:pPr>
        <w:shd w:val="clear" w:color="auto" w:fill="FFFFFF"/>
        <w:spacing w:before="240"/>
        <w:rPr>
          <w:ins w:id="1207" w:author="USA" w:date="2021-09-09T12:51:00Z"/>
          <w:b/>
          <w:bCs/>
          <w:color w:val="000000"/>
          <w:szCs w:val="24"/>
          <w:bdr w:val="none" w:sz="0" w:space="0" w:color="auto" w:frame="1"/>
        </w:rPr>
      </w:pPr>
      <w:ins w:id="1208" w:author="USA" w:date="2021-09-21T15:53:00Z">
        <w:r w:rsidRPr="00CC3902">
          <w:rPr>
            <w:b/>
            <w:bCs/>
            <w:noProof/>
            <w:color w:val="000000"/>
            <w:szCs w:val="24"/>
            <w:bdr w:val="none" w:sz="0" w:space="0" w:color="auto" w:frame="1"/>
            <w:lang w:val="en-US"/>
          </w:rPr>
          <w:drawing>
            <wp:inline distT="0" distB="0" distL="0" distR="0" wp14:anchorId="2A73117E" wp14:editId="1F5AB4EC">
              <wp:extent cx="6120765" cy="3672205"/>
              <wp:effectExtent l="0" t="0" r="0" b="4445"/>
              <wp:docPr id="21" name="Picture 2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email&#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120765" cy="3672205"/>
                      </a:xfrm>
                      <a:prstGeom prst="rect">
                        <a:avLst/>
                      </a:prstGeom>
                    </pic:spPr>
                  </pic:pic>
                </a:graphicData>
              </a:graphic>
            </wp:inline>
          </w:drawing>
        </w:r>
      </w:ins>
    </w:p>
    <w:p w14:paraId="47F0247F" w14:textId="7E1DD6A0" w:rsidR="004B0BB9" w:rsidRPr="00CC3902" w:rsidRDefault="004B0BB9" w:rsidP="004B0BB9">
      <w:pPr>
        <w:pStyle w:val="ListParagraph"/>
        <w:numPr>
          <w:ilvl w:val="0"/>
          <w:numId w:val="1"/>
        </w:numPr>
        <w:shd w:val="clear" w:color="auto" w:fill="FFFFFF"/>
        <w:spacing w:before="240" w:after="0" w:line="240" w:lineRule="auto"/>
        <w:textAlignment w:val="baseline"/>
        <w:rPr>
          <w:ins w:id="1209" w:author="USA" w:date="2021-09-09T12:51:00Z"/>
          <w:rFonts w:ascii="Times New Roman" w:eastAsia="Times New Roman" w:hAnsi="Times New Roman" w:cs="Times New Roman"/>
          <w:b/>
          <w:bCs/>
          <w:color w:val="000000"/>
          <w:sz w:val="24"/>
          <w:szCs w:val="24"/>
          <w:bdr w:val="none" w:sz="0" w:space="0" w:color="auto" w:frame="1"/>
          <w:lang w:val="en-GB"/>
        </w:rPr>
      </w:pPr>
      <w:ins w:id="1210" w:author="USA" w:date="2021-09-09T12:51:00Z">
        <w:r w:rsidRPr="00CC3902">
          <w:rPr>
            <w:rFonts w:ascii="Times New Roman" w:eastAsia="Times New Roman" w:hAnsi="Times New Roman" w:cs="Times New Roman"/>
            <w:b/>
            <w:bCs/>
            <w:color w:val="000000"/>
            <w:sz w:val="24"/>
            <w:szCs w:val="24"/>
            <w:bdr w:val="none" w:sz="0" w:space="0" w:color="auto" w:frame="1"/>
            <w:lang w:val="en-GB"/>
          </w:rPr>
          <w:t>Protection for the AIS:</w:t>
        </w:r>
      </w:ins>
    </w:p>
    <w:p w14:paraId="62B4F4C6" w14:textId="77777777" w:rsidR="004B0BB9" w:rsidRDefault="004B0BB9" w:rsidP="004B0BB9">
      <w:pPr>
        <w:pStyle w:val="Equation"/>
        <w:rPr>
          <w:ins w:id="1211" w:author="USA" w:date="2021-09-09T12:51:00Z"/>
          <w:szCs w:val="24"/>
        </w:rPr>
      </w:pPr>
      <w:ins w:id="1212" w:author="USA" w:date="2021-09-09T12:51:00Z">
        <w:r>
          <w:rPr>
            <w:szCs w:val="24"/>
          </w:rPr>
          <w:t xml:space="preserve">Standard resolution bandwidths for EMI testing are 9 kHz and 120 kHz. The 20 kHz resolution bandwidth and the associated level used for the AIS are based on the AIS test standard, IEC 61993-2, since AIS is a 25 kHz channelized maritime VHF safety system. The levels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 </w:t>
        </w:r>
      </w:ins>
    </w:p>
    <w:p w14:paraId="531F4B8F" w14:textId="77777777" w:rsidR="004B0BB9" w:rsidRPr="00DB5B83" w:rsidRDefault="004B0BB9" w:rsidP="004B0BB9">
      <w:pPr>
        <w:pStyle w:val="Equation"/>
        <w:rPr>
          <w:ins w:id="1213" w:author="USA" w:date="2021-09-09T12:51:00Z"/>
          <w:b/>
          <w:bCs/>
        </w:rPr>
      </w:pPr>
      <w:ins w:id="1214" w:author="USA" w:date="2021-09-09T12:51:00Z">
        <w:r w:rsidRPr="00DB5B83">
          <w:rPr>
            <w:b/>
            <w:bCs/>
          </w:rPr>
          <w:t>For a 9 kHz RBW,</w:t>
        </w:r>
        <w:r>
          <w:rPr>
            <w:b/>
            <w:bCs/>
          </w:rPr>
          <w:t xml:space="preserve"> per IEC 60945</w:t>
        </w:r>
      </w:ins>
    </w:p>
    <w:p w14:paraId="72A2A1E9" w14:textId="77777777" w:rsidR="004B0BB9" w:rsidRDefault="004B0BB9" w:rsidP="004B0BB9">
      <w:pPr>
        <w:pStyle w:val="Equation"/>
        <w:rPr>
          <w:ins w:id="1215" w:author="USA" w:date="2021-09-09T12:51:00Z"/>
        </w:rPr>
      </w:pPr>
      <w:ins w:id="1216" w:author="USA" w:date="2021-09-09T12:51:00Z">
        <w:r>
          <w:tab/>
        </w:r>
        <w:proofErr w:type="spellStart"/>
        <w:r>
          <w:t>P</w:t>
        </w:r>
        <w:r>
          <w:rPr>
            <w:vertAlign w:val="subscript"/>
          </w:rPr>
          <w:t>dBm</w:t>
        </w:r>
        <w:proofErr w:type="spellEnd"/>
        <w:r>
          <w:t xml:space="preserve"> = -120.16 dBm</w:t>
        </w:r>
      </w:ins>
    </w:p>
    <w:p w14:paraId="642A563D" w14:textId="77777777" w:rsidR="004B0BB9" w:rsidRDefault="004B0BB9" w:rsidP="004B0BB9">
      <w:pPr>
        <w:pStyle w:val="Equation"/>
        <w:rPr>
          <w:ins w:id="1217" w:author="USA" w:date="2021-09-09T12:51:00Z"/>
        </w:rPr>
      </w:pPr>
      <w:ins w:id="1218" w:author="USA" w:date="2021-09-09T12:51:00Z">
        <w:r>
          <w:tab/>
        </w:r>
        <w:r w:rsidRPr="004722B0">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ins>
    </w:p>
    <w:p w14:paraId="473B3FE5" w14:textId="77777777" w:rsidR="004B0BB9" w:rsidRDefault="004B0BB9" w:rsidP="004B0BB9">
      <w:pPr>
        <w:pStyle w:val="Equation"/>
        <w:rPr>
          <w:ins w:id="1219" w:author="USA" w:date="2021-09-09T12:51:00Z"/>
        </w:rPr>
      </w:pPr>
      <w:ins w:id="1220" w:author="USA" w:date="2021-09-09T12:51:00Z">
        <w:r>
          <w:tab/>
          <w:t xml:space="preserve">V </w:t>
        </w:r>
        <w:r>
          <w:rPr>
            <w:vertAlign w:val="subscript"/>
          </w:rPr>
          <w:t xml:space="preserve">dBµV </w:t>
        </w:r>
        <w:r>
          <w:t>(for -120.16 dBm) = -120.16 + 107 = -13.16 dBµV</w:t>
        </w:r>
      </w:ins>
    </w:p>
    <w:p w14:paraId="470F16F2" w14:textId="0F4E3267" w:rsidR="004B0BB9" w:rsidRPr="00FD73E0" w:rsidRDefault="004B0BB9" w:rsidP="004B0BB9">
      <w:pPr>
        <w:pStyle w:val="Equation"/>
        <w:rPr>
          <w:ins w:id="1221" w:author="USA" w:date="2021-09-09T12:51:00Z"/>
        </w:rPr>
      </w:pPr>
      <w:ins w:id="1222" w:author="USA" w:date="2021-09-09T12:51:00Z">
        <w:r>
          <w:lastRenderedPageBreak/>
          <w:tab/>
          <w:t xml:space="preserve">E </w:t>
        </w:r>
        <w:r>
          <w:rPr>
            <w:vertAlign w:val="subscript"/>
          </w:rPr>
          <w:t xml:space="preserve">dBµV/m </w:t>
        </w:r>
        <w:r>
          <w:t xml:space="preserve">= 12.27 + (-13.16) = </w:t>
        </w:r>
        <w:r w:rsidRPr="003D7736">
          <w:rPr>
            <w:b/>
            <w:bCs/>
            <w:u w:val="single"/>
          </w:rPr>
          <w:t>-0.89 dBµV</w:t>
        </w:r>
        <w:r>
          <w:rPr>
            <w:b/>
            <w:bCs/>
            <w:u w:val="single"/>
          </w:rPr>
          <w:t>/m</w:t>
        </w:r>
        <w:proofErr w:type="gramStart"/>
        <w:r>
          <w:t xml:space="preserve">   </w:t>
        </w:r>
        <w:r>
          <w:rPr>
            <w:i/>
          </w:rPr>
          <w:t>(</w:t>
        </w:r>
        <w:proofErr w:type="gramEnd"/>
        <w:r>
          <w:rPr>
            <w:i/>
          </w:rPr>
          <w:t>see footnote 1</w:t>
        </w:r>
      </w:ins>
      <w:ins w:id="1223" w:author="USA" w:date="2021-09-09T15:00:00Z">
        <w:r w:rsidR="00383966">
          <w:rPr>
            <w:i/>
          </w:rPr>
          <w:t>6</w:t>
        </w:r>
      </w:ins>
      <w:ins w:id="1224" w:author="USA" w:date="2021-09-09T12:51:00Z">
        <w:r>
          <w:rPr>
            <w:i/>
          </w:rPr>
          <w:t>)</w:t>
        </w:r>
      </w:ins>
    </w:p>
    <w:p w14:paraId="28F02B31" w14:textId="77777777" w:rsidR="004B0BB9" w:rsidRPr="00DB5B83" w:rsidRDefault="004B0BB9" w:rsidP="004B0BB9">
      <w:pPr>
        <w:pStyle w:val="Equation"/>
        <w:rPr>
          <w:ins w:id="1225" w:author="USA" w:date="2021-09-09T12:51:00Z"/>
          <w:b/>
          <w:bCs/>
        </w:rPr>
      </w:pPr>
      <w:ins w:id="1226" w:author="USA" w:date="2021-09-09T12:51:00Z">
        <w:r w:rsidRPr="00DB5B83">
          <w:rPr>
            <w:b/>
            <w:bCs/>
          </w:rPr>
          <w:t>For a 20 kHz RBW,</w:t>
        </w:r>
        <w:r>
          <w:rPr>
            <w:b/>
            <w:bCs/>
          </w:rPr>
          <w:t xml:space="preserve"> for VHF maritime 25 kHz channels (RR Appendix 18) </w:t>
        </w:r>
      </w:ins>
    </w:p>
    <w:p w14:paraId="20B5B225" w14:textId="77777777" w:rsidR="004B0BB9" w:rsidRDefault="004B0BB9" w:rsidP="004B0BB9">
      <w:pPr>
        <w:pStyle w:val="Equation"/>
        <w:rPr>
          <w:ins w:id="1227" w:author="USA" w:date="2021-09-09T12:51:00Z"/>
        </w:rPr>
      </w:pPr>
      <w:ins w:id="1228" w:author="USA" w:date="2021-09-09T12:51:00Z">
        <w:r>
          <w:tab/>
        </w:r>
        <w:proofErr w:type="spellStart"/>
        <w:r>
          <w:t>P</w:t>
        </w:r>
        <w:r>
          <w:rPr>
            <w:vertAlign w:val="subscript"/>
          </w:rPr>
          <w:t>dBm</w:t>
        </w:r>
        <w:proofErr w:type="spellEnd"/>
        <w:r>
          <w:t xml:space="preserve"> = -116.70 dBm</w:t>
        </w:r>
      </w:ins>
    </w:p>
    <w:p w14:paraId="758009E2" w14:textId="77777777" w:rsidR="004B0BB9" w:rsidRDefault="004B0BB9" w:rsidP="004B0BB9">
      <w:pPr>
        <w:pStyle w:val="Equation"/>
        <w:rPr>
          <w:ins w:id="1229" w:author="USA" w:date="2021-09-09T12:51:00Z"/>
        </w:rPr>
      </w:pPr>
      <w:ins w:id="1230" w:author="USA" w:date="2021-09-09T12:51:00Z">
        <w:r>
          <w:tab/>
        </w:r>
        <w:r w:rsidRPr="004722B0">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ins>
    </w:p>
    <w:p w14:paraId="4C081824" w14:textId="77777777" w:rsidR="004B0BB9" w:rsidRDefault="004B0BB9" w:rsidP="004B0BB9">
      <w:pPr>
        <w:pStyle w:val="Equation"/>
        <w:rPr>
          <w:ins w:id="1231" w:author="USA" w:date="2021-09-09T12:51:00Z"/>
        </w:rPr>
      </w:pPr>
      <w:ins w:id="1232" w:author="USA" w:date="2021-09-09T12:51:00Z">
        <w:r>
          <w:tab/>
          <w:t xml:space="preserve">V </w:t>
        </w:r>
        <w:r>
          <w:rPr>
            <w:vertAlign w:val="subscript"/>
          </w:rPr>
          <w:t xml:space="preserve">dBµV </w:t>
        </w:r>
        <w:r>
          <w:t>(for -116.70 dBm) = -116.70 + 107 = -9.70 dBµV</w:t>
        </w:r>
      </w:ins>
    </w:p>
    <w:p w14:paraId="6D92EC6D" w14:textId="77777777" w:rsidR="004B0BB9" w:rsidRDefault="004B0BB9" w:rsidP="004B0BB9">
      <w:pPr>
        <w:pStyle w:val="Equation"/>
        <w:rPr>
          <w:ins w:id="1233" w:author="USA" w:date="2021-09-09T12:51:00Z"/>
        </w:rPr>
      </w:pPr>
      <w:ins w:id="1234" w:author="USA" w:date="2021-09-09T12:51:00Z">
        <w:r>
          <w:tab/>
          <w:t xml:space="preserve">E </w:t>
        </w:r>
        <w:r>
          <w:rPr>
            <w:vertAlign w:val="subscript"/>
          </w:rPr>
          <w:t xml:space="preserve">dBµV/m </w:t>
        </w:r>
        <w:r>
          <w:t xml:space="preserve">= 12.27 + (-9.70) = </w:t>
        </w:r>
        <w:r w:rsidRPr="00102C11">
          <w:rPr>
            <w:b/>
            <w:bCs/>
            <w:u w:val="single"/>
          </w:rPr>
          <w:t>+</w:t>
        </w:r>
        <w:r>
          <w:rPr>
            <w:b/>
            <w:bCs/>
            <w:u w:val="single"/>
          </w:rPr>
          <w:t>2.57</w:t>
        </w:r>
        <w:r w:rsidRPr="00102C11">
          <w:rPr>
            <w:b/>
            <w:bCs/>
            <w:u w:val="single"/>
          </w:rPr>
          <w:t xml:space="preserve"> dBµV</w:t>
        </w:r>
        <w:r>
          <w:rPr>
            <w:b/>
            <w:bCs/>
            <w:u w:val="single"/>
          </w:rPr>
          <w:t>/m</w:t>
        </w:r>
        <w:r>
          <w:t xml:space="preserve"> </w:t>
        </w:r>
      </w:ins>
    </w:p>
    <w:p w14:paraId="3884F926" w14:textId="77777777" w:rsidR="004B0BB9" w:rsidRPr="00DB5B83" w:rsidRDefault="004B0BB9" w:rsidP="004B0BB9">
      <w:pPr>
        <w:pStyle w:val="Equation"/>
        <w:rPr>
          <w:ins w:id="1235" w:author="USA" w:date="2021-09-09T12:51:00Z"/>
          <w:b/>
          <w:bCs/>
        </w:rPr>
      </w:pPr>
      <w:ins w:id="1236" w:author="USA" w:date="2021-09-09T12:51:00Z">
        <w:r w:rsidRPr="00DB5B83">
          <w:rPr>
            <w:b/>
            <w:bCs/>
          </w:rPr>
          <w:t>For a 120 kHz RBW,</w:t>
        </w:r>
        <w:r>
          <w:rPr>
            <w:b/>
            <w:bCs/>
          </w:rPr>
          <w:t xml:space="preserve"> per CISPR 25 Class 5</w:t>
        </w:r>
      </w:ins>
    </w:p>
    <w:p w14:paraId="605701D7" w14:textId="77777777" w:rsidR="004B0BB9" w:rsidRDefault="004B0BB9" w:rsidP="004B0BB9">
      <w:pPr>
        <w:pStyle w:val="Equation"/>
        <w:rPr>
          <w:ins w:id="1237" w:author="USA" w:date="2021-09-09T12:51:00Z"/>
        </w:rPr>
      </w:pPr>
      <w:ins w:id="1238" w:author="USA" w:date="2021-09-09T12:51:00Z">
        <w:r>
          <w:tab/>
        </w:r>
        <w:proofErr w:type="spellStart"/>
        <w:r>
          <w:t>P</w:t>
        </w:r>
        <w:r>
          <w:rPr>
            <w:vertAlign w:val="subscript"/>
          </w:rPr>
          <w:t>dBm</w:t>
        </w:r>
        <w:proofErr w:type="spellEnd"/>
        <w:r>
          <w:t xml:space="preserve"> = -108.92 dBm</w:t>
        </w:r>
      </w:ins>
    </w:p>
    <w:p w14:paraId="04EE898C" w14:textId="77777777" w:rsidR="004B0BB9" w:rsidRDefault="004B0BB9" w:rsidP="004B0BB9">
      <w:pPr>
        <w:pStyle w:val="Equation"/>
        <w:rPr>
          <w:ins w:id="1239" w:author="USA" w:date="2021-09-09T12:51:00Z"/>
        </w:rPr>
      </w:pPr>
      <w:ins w:id="1240" w:author="USA" w:date="2021-09-09T12:51:00Z">
        <w:r>
          <w:tab/>
        </w:r>
        <w:r w:rsidRPr="004722B0">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ins>
    </w:p>
    <w:p w14:paraId="4E1F7DAD" w14:textId="77777777" w:rsidR="004B0BB9" w:rsidRDefault="004B0BB9" w:rsidP="004B0BB9">
      <w:pPr>
        <w:pStyle w:val="Equation"/>
        <w:rPr>
          <w:ins w:id="1241" w:author="USA" w:date="2021-09-09T12:51:00Z"/>
        </w:rPr>
      </w:pPr>
      <w:ins w:id="1242" w:author="USA" w:date="2021-09-09T12:51:00Z">
        <w:r>
          <w:tab/>
          <w:t xml:space="preserve">V </w:t>
        </w:r>
        <w:r>
          <w:rPr>
            <w:vertAlign w:val="subscript"/>
          </w:rPr>
          <w:t xml:space="preserve">dBµV </w:t>
        </w:r>
        <w:r>
          <w:t>(for -108.92 dBm) = -108.92 + 107 = -1.92 dBµV</w:t>
        </w:r>
      </w:ins>
    </w:p>
    <w:p w14:paraId="29252A12" w14:textId="01078C3F" w:rsidR="004B0BB9" w:rsidRPr="00757CC3" w:rsidRDefault="004B0BB9" w:rsidP="004B0BB9">
      <w:pPr>
        <w:pStyle w:val="Equation"/>
        <w:rPr>
          <w:ins w:id="1243" w:author="USA" w:date="2021-09-09T12:51:00Z"/>
          <w:bCs/>
          <w:iCs/>
        </w:rPr>
      </w:pPr>
      <w:ins w:id="1244" w:author="USA" w:date="2021-09-09T12:51:00Z">
        <w:r>
          <w:tab/>
        </w:r>
        <w:r w:rsidRPr="008D4D7B">
          <w:t xml:space="preserve">E </w:t>
        </w:r>
        <w:r w:rsidRPr="008D4D7B">
          <w:rPr>
            <w:vertAlign w:val="subscript"/>
          </w:rPr>
          <w:t xml:space="preserve">dBµV/m </w:t>
        </w:r>
        <w:r w:rsidRPr="008D4D7B">
          <w:t xml:space="preserve">= 12.27 + (-1.92) = </w:t>
        </w:r>
        <w:r w:rsidRPr="008D4D7B">
          <w:rPr>
            <w:b/>
            <w:bCs/>
            <w:u w:val="single"/>
          </w:rPr>
          <w:t>+10.35 dBµV/</w:t>
        </w:r>
        <w:proofErr w:type="gramStart"/>
        <w:r w:rsidRPr="008D4D7B">
          <w:rPr>
            <w:b/>
            <w:bCs/>
            <w:u w:val="single"/>
          </w:rPr>
          <w:t xml:space="preserve">m  </w:t>
        </w:r>
        <w:r w:rsidRPr="008D4D7B">
          <w:rPr>
            <w:bCs/>
            <w:i/>
          </w:rPr>
          <w:t>(</w:t>
        </w:r>
        <w:proofErr w:type="gramEnd"/>
        <w:r w:rsidRPr="008D4D7B">
          <w:rPr>
            <w:bCs/>
            <w:i/>
          </w:rPr>
          <w:t>see footnote 1</w:t>
        </w:r>
      </w:ins>
      <w:ins w:id="1245" w:author="USA" w:date="2021-09-09T15:00:00Z">
        <w:r w:rsidR="00383966">
          <w:rPr>
            <w:bCs/>
            <w:i/>
          </w:rPr>
          <w:t>6</w:t>
        </w:r>
      </w:ins>
      <w:ins w:id="1246" w:author="USA" w:date="2021-09-09T12:51:00Z">
        <w:r w:rsidRPr="008D4D7B">
          <w:rPr>
            <w:bCs/>
            <w:i/>
          </w:rPr>
          <w:t>)</w:t>
        </w:r>
      </w:ins>
    </w:p>
    <w:p w14:paraId="11CBAE50" w14:textId="77777777" w:rsidR="004B0BB9" w:rsidRPr="00D166CF" w:rsidRDefault="004B0BB9" w:rsidP="004B0BB9">
      <w:pPr>
        <w:pStyle w:val="ListParagraph"/>
        <w:numPr>
          <w:ilvl w:val="0"/>
          <w:numId w:val="1"/>
        </w:numPr>
        <w:shd w:val="clear" w:color="auto" w:fill="FFFFFF"/>
        <w:spacing w:before="240" w:after="0" w:line="240" w:lineRule="auto"/>
        <w:textAlignment w:val="baseline"/>
        <w:rPr>
          <w:ins w:id="1247" w:author="USA" w:date="2021-09-09T12:51:00Z"/>
          <w:rFonts w:ascii="Times New Roman" w:eastAsia="Times New Roman" w:hAnsi="Times New Roman" w:cs="Times New Roman"/>
          <w:b/>
          <w:bCs/>
          <w:color w:val="000000"/>
          <w:sz w:val="24"/>
          <w:szCs w:val="24"/>
          <w:bdr w:val="none" w:sz="0" w:space="0" w:color="auto" w:frame="1"/>
          <w:lang w:val="en-GB"/>
        </w:rPr>
      </w:pPr>
      <w:ins w:id="1248" w:author="USA" w:date="2021-09-09T12:51:00Z">
        <w:r>
          <w:rPr>
            <w:rFonts w:ascii="Times New Roman" w:eastAsia="Times New Roman" w:hAnsi="Times New Roman" w:cs="Times New Roman"/>
            <w:b/>
            <w:bCs/>
            <w:color w:val="000000"/>
            <w:sz w:val="24"/>
            <w:szCs w:val="24"/>
            <w:bdr w:val="none" w:sz="0" w:space="0" w:color="auto" w:frame="1"/>
            <w:lang w:val="en-GB"/>
          </w:rPr>
          <w:t>Conclusions</w:t>
        </w:r>
        <w:r w:rsidRPr="00D166CF">
          <w:rPr>
            <w:rFonts w:ascii="Times New Roman" w:eastAsia="Times New Roman" w:hAnsi="Times New Roman" w:cs="Times New Roman"/>
            <w:b/>
            <w:bCs/>
            <w:color w:val="000000"/>
            <w:sz w:val="24"/>
            <w:szCs w:val="24"/>
            <w:bdr w:val="none" w:sz="0" w:space="0" w:color="auto" w:frame="1"/>
            <w:lang w:val="en-GB"/>
          </w:rPr>
          <w:t>:</w:t>
        </w:r>
      </w:ins>
    </w:p>
    <w:p w14:paraId="4DEAE843" w14:textId="77777777" w:rsidR="004B0BB9" w:rsidRPr="00CC3902" w:rsidRDefault="004B0BB9">
      <w:pPr>
        <w:pStyle w:val="Equation"/>
        <w:numPr>
          <w:ilvl w:val="0"/>
          <w:numId w:val="10"/>
        </w:numPr>
        <w:rPr>
          <w:ins w:id="1249" w:author="USA" w:date="2021-09-09T12:51:00Z"/>
          <w:rPrChange w:id="1250" w:author="USA" w:date="2021-09-09T13:30:00Z">
            <w:rPr>
              <w:ins w:id="1251" w:author="USA" w:date="2021-09-09T12:51:00Z"/>
            </w:rPr>
          </w:rPrChange>
        </w:rPr>
        <w:pPrChange w:id="1252" w:author="USA" w:date="2021-09-09T13:08:00Z">
          <w:pPr>
            <w:pStyle w:val="Equation"/>
          </w:pPr>
        </w:pPrChange>
      </w:pPr>
      <w:ins w:id="1253" w:author="USA" w:date="2021-09-09T12:51:00Z">
        <w:r w:rsidRPr="00CC3902">
          <w:t xml:space="preserve">In summary, as shown below, the protection criteria for the VDES Satellite downlink are nearly the same, approximately 1.3 dB stricter than for the AIS. </w:t>
        </w:r>
      </w:ins>
    </w:p>
    <w:p w14:paraId="47DD2AD4" w14:textId="00EF32B9" w:rsidR="004B0BB9" w:rsidRPr="00CC3902" w:rsidRDefault="008C3772" w:rsidP="004B0BB9">
      <w:pPr>
        <w:pStyle w:val="Equation"/>
        <w:rPr>
          <w:ins w:id="1254" w:author="USA" w:date="2021-09-09T12:51:00Z"/>
          <w:rPrChange w:id="1255" w:author="USA" w:date="2021-09-09T13:30:00Z">
            <w:rPr>
              <w:ins w:id="1256" w:author="USA" w:date="2021-09-09T12:51:00Z"/>
            </w:rPr>
          </w:rPrChange>
        </w:rPr>
      </w:pPr>
      <w:ins w:id="1257" w:author="USA" w:date="2021-09-09T13:08:00Z">
        <w:r w:rsidRPr="00CC3902">
          <w:rPr>
            <w:rPrChange w:id="1258" w:author="USA" w:date="2021-09-09T13:30:00Z">
              <w:rPr/>
            </w:rPrChange>
          </w:rPr>
          <w:tab/>
        </w:r>
      </w:ins>
      <w:ins w:id="1259" w:author="USA" w:date="2021-09-09T12:51:00Z">
        <w:r w:rsidR="004B0BB9" w:rsidRPr="00CC3902">
          <w:rPr>
            <w:rPrChange w:id="1260" w:author="USA" w:date="2021-09-09T13:30:00Z">
              <w:rPr/>
            </w:rPrChange>
          </w:rPr>
          <w:t>For protection of the AIS:</w:t>
        </w:r>
      </w:ins>
    </w:p>
    <w:p w14:paraId="0AC0F4B7" w14:textId="77777777" w:rsidR="004B0BB9" w:rsidRPr="00CC3902" w:rsidRDefault="004B0BB9" w:rsidP="004B0BB9">
      <w:pPr>
        <w:pStyle w:val="Equation"/>
        <w:rPr>
          <w:ins w:id="1261" w:author="USA" w:date="2021-09-09T12:51:00Z"/>
        </w:rPr>
      </w:pPr>
      <w:ins w:id="1262" w:author="USA" w:date="2021-09-09T12:51:00Z">
        <w:r w:rsidRPr="00CC3902">
          <w:rPr>
            <w:rPrChange w:id="1263" w:author="USA" w:date="2021-09-09T13:30:00Z">
              <w:rPr/>
            </w:rPrChange>
          </w:rPr>
          <w:tab/>
          <w:t xml:space="preserve">For a 9 kHz bandwidth: E </w:t>
        </w:r>
        <w:r w:rsidRPr="00CC3902">
          <w:rPr>
            <w:vertAlign w:val="subscript"/>
            <w:rPrChange w:id="1264" w:author="USA" w:date="2021-09-09T13:30:00Z">
              <w:rPr>
                <w:vertAlign w:val="subscript"/>
              </w:rPr>
            </w:rPrChange>
          </w:rPr>
          <w:t xml:space="preserve">dBµV/m </w:t>
        </w:r>
        <w:r w:rsidRPr="00CC3902">
          <w:rPr>
            <w:rPrChange w:id="1265" w:author="USA" w:date="2021-09-09T13:30:00Z">
              <w:rPr/>
            </w:rPrChange>
          </w:rPr>
          <w:t xml:space="preserve">= 12.27 + (-13.16)   = </w:t>
        </w:r>
        <w:r w:rsidRPr="00CC3902">
          <w:rPr>
            <w:b/>
            <w:bCs/>
            <w:u w:val="single"/>
            <w:rPrChange w:id="1266" w:author="USA" w:date="2021-09-09T13:30:00Z">
              <w:rPr>
                <w:b/>
                <w:bCs/>
                <w:u w:val="single"/>
              </w:rPr>
            </w:rPrChange>
          </w:rPr>
          <w:t>-0.89 dBµV/m</w:t>
        </w:r>
        <w:r w:rsidRPr="00CC3902">
          <w:rPr>
            <w:rPrChange w:id="1267" w:author="USA" w:date="2021-09-09T13:30:00Z">
              <w:rPr/>
            </w:rPrChange>
          </w:rPr>
          <w:t xml:space="preserve"> </w:t>
        </w:r>
        <w:r w:rsidRPr="00CC3902">
          <w:rPr>
            <w:rStyle w:val="FootnoteReference"/>
          </w:rPr>
          <w:footnoteReference w:id="16"/>
        </w:r>
      </w:ins>
    </w:p>
    <w:p w14:paraId="2778C0F6" w14:textId="77777777" w:rsidR="004B0BB9" w:rsidRPr="00CC3902" w:rsidRDefault="004B0BB9" w:rsidP="004B0BB9">
      <w:pPr>
        <w:pStyle w:val="Equation"/>
        <w:rPr>
          <w:ins w:id="1271" w:author="USA" w:date="2021-09-09T12:51:00Z"/>
          <w:rPrChange w:id="1272" w:author="USA" w:date="2021-09-09T13:30:00Z">
            <w:rPr>
              <w:ins w:id="1273" w:author="USA" w:date="2021-09-09T12:51:00Z"/>
            </w:rPr>
          </w:rPrChange>
        </w:rPr>
      </w:pPr>
      <w:ins w:id="1274" w:author="USA" w:date="2021-09-09T12:51:00Z">
        <w:r w:rsidRPr="00CC3902">
          <w:rPr>
            <w:rPrChange w:id="1275" w:author="USA" w:date="2021-09-09T13:30:00Z">
              <w:rPr/>
            </w:rPrChange>
          </w:rPr>
          <w:tab/>
          <w:t xml:space="preserve">For a 20 kHz bandwidth: E </w:t>
        </w:r>
        <w:r w:rsidRPr="00CC3902">
          <w:rPr>
            <w:vertAlign w:val="subscript"/>
            <w:rPrChange w:id="1276" w:author="USA" w:date="2021-09-09T13:30:00Z">
              <w:rPr>
                <w:vertAlign w:val="subscript"/>
              </w:rPr>
            </w:rPrChange>
          </w:rPr>
          <w:t xml:space="preserve">dBµV/m </w:t>
        </w:r>
        <w:r w:rsidRPr="00CC3902">
          <w:rPr>
            <w:rPrChange w:id="1277" w:author="USA" w:date="2021-09-09T13:30:00Z">
              <w:rPr/>
            </w:rPrChange>
          </w:rPr>
          <w:t xml:space="preserve">= 12.27 + (-9.70)   = </w:t>
        </w:r>
        <w:r w:rsidRPr="00CC3902">
          <w:rPr>
            <w:b/>
            <w:bCs/>
            <w:u w:val="single"/>
            <w:rPrChange w:id="1278" w:author="USA" w:date="2021-09-09T13:30:00Z">
              <w:rPr>
                <w:b/>
                <w:bCs/>
                <w:u w:val="single"/>
              </w:rPr>
            </w:rPrChange>
          </w:rPr>
          <w:t>+2.57 dBµV/m</w:t>
        </w:r>
        <w:r w:rsidRPr="00CC3902">
          <w:rPr>
            <w:rPrChange w:id="1279" w:author="USA" w:date="2021-09-09T13:30:00Z">
              <w:rPr/>
            </w:rPrChange>
          </w:rPr>
          <w:t xml:space="preserve"> </w:t>
        </w:r>
      </w:ins>
    </w:p>
    <w:p w14:paraId="5E8F64D9" w14:textId="77777777" w:rsidR="004B0BB9" w:rsidRPr="00CC3902" w:rsidRDefault="004B0BB9" w:rsidP="004B0BB9">
      <w:pPr>
        <w:pStyle w:val="Equation"/>
        <w:rPr>
          <w:ins w:id="1280" w:author="USA" w:date="2021-09-09T12:51:00Z"/>
          <w:b/>
          <w:bCs/>
          <w:u w:val="single"/>
        </w:rPr>
      </w:pPr>
      <w:ins w:id="1281" w:author="USA" w:date="2021-09-09T12:51:00Z">
        <w:r w:rsidRPr="00CC3902">
          <w:rPr>
            <w:rPrChange w:id="1282" w:author="USA" w:date="2021-09-09T13:30:00Z">
              <w:rPr/>
            </w:rPrChange>
          </w:rPr>
          <w:tab/>
          <w:t xml:space="preserve">For a 120 kHz bandwidth: E </w:t>
        </w:r>
        <w:r w:rsidRPr="00CC3902">
          <w:rPr>
            <w:vertAlign w:val="subscript"/>
            <w:rPrChange w:id="1283" w:author="USA" w:date="2021-09-09T13:30:00Z">
              <w:rPr>
                <w:vertAlign w:val="subscript"/>
              </w:rPr>
            </w:rPrChange>
          </w:rPr>
          <w:t xml:space="preserve">dBµV/m </w:t>
        </w:r>
        <w:r w:rsidRPr="00CC3902">
          <w:rPr>
            <w:rPrChange w:id="1284" w:author="USA" w:date="2021-09-09T13:30:00Z">
              <w:rPr/>
            </w:rPrChange>
          </w:rPr>
          <w:t xml:space="preserve">= 12.27 + (-1.92) = </w:t>
        </w:r>
        <w:r w:rsidRPr="00CC3902">
          <w:rPr>
            <w:b/>
            <w:bCs/>
            <w:u w:val="single"/>
            <w:rPrChange w:id="1285" w:author="USA" w:date="2021-09-09T13:30:00Z">
              <w:rPr>
                <w:b/>
                <w:bCs/>
                <w:u w:val="single"/>
              </w:rPr>
            </w:rPrChange>
          </w:rPr>
          <w:t xml:space="preserve">+10.35 dBµV/m </w:t>
        </w:r>
        <w:r w:rsidRPr="00CC3902">
          <w:rPr>
            <w:rStyle w:val="FootnoteReference"/>
            <w:b/>
            <w:bCs/>
            <w:u w:val="single"/>
          </w:rPr>
          <w:footnoteReference w:id="17"/>
        </w:r>
      </w:ins>
    </w:p>
    <w:p w14:paraId="3E1CBD9C" w14:textId="7379927C" w:rsidR="004B0BB9" w:rsidRPr="00CC3902" w:rsidRDefault="008C3772" w:rsidP="004B0BB9">
      <w:pPr>
        <w:pStyle w:val="Equation"/>
        <w:rPr>
          <w:ins w:id="1288" w:author="USA" w:date="2021-09-09T12:51:00Z"/>
          <w:rPrChange w:id="1289" w:author="USA" w:date="2021-09-09T13:30:00Z">
            <w:rPr>
              <w:ins w:id="1290" w:author="USA" w:date="2021-09-09T12:51:00Z"/>
            </w:rPr>
          </w:rPrChange>
        </w:rPr>
      </w:pPr>
      <w:ins w:id="1291" w:author="USA" w:date="2021-09-09T13:09:00Z">
        <w:r w:rsidRPr="00CC3902">
          <w:rPr>
            <w:rPrChange w:id="1292" w:author="USA" w:date="2021-09-09T13:30:00Z">
              <w:rPr/>
            </w:rPrChange>
          </w:rPr>
          <w:tab/>
        </w:r>
      </w:ins>
      <w:ins w:id="1293" w:author="USA" w:date="2021-09-09T12:51:00Z">
        <w:r w:rsidR="004B0BB9" w:rsidRPr="00CC3902">
          <w:rPr>
            <w:rPrChange w:id="1294" w:author="USA" w:date="2021-09-09T13:30:00Z">
              <w:rPr/>
            </w:rPrChange>
          </w:rPr>
          <w:t>For protection of the VDES satellite downlink:</w:t>
        </w:r>
      </w:ins>
    </w:p>
    <w:p w14:paraId="6FA2EF46" w14:textId="77777777" w:rsidR="004B0BB9" w:rsidRPr="00CC3902" w:rsidRDefault="004B0BB9" w:rsidP="004B0BB9">
      <w:pPr>
        <w:pStyle w:val="Equation"/>
        <w:rPr>
          <w:ins w:id="1295" w:author="USA" w:date="2021-09-09T12:51:00Z"/>
          <w:rPrChange w:id="1296" w:author="USA" w:date="2021-09-09T13:30:00Z">
            <w:rPr>
              <w:ins w:id="1297" w:author="USA" w:date="2021-09-09T12:51:00Z"/>
            </w:rPr>
          </w:rPrChange>
        </w:rPr>
      </w:pPr>
      <w:ins w:id="1298" w:author="USA" w:date="2021-09-09T12:51:00Z">
        <w:r w:rsidRPr="00CC3902">
          <w:rPr>
            <w:rPrChange w:id="1299" w:author="USA" w:date="2021-09-09T13:30:00Z">
              <w:rPr/>
            </w:rPrChange>
          </w:rPr>
          <w:tab/>
          <w:t xml:space="preserve">For a 9 kHz bandwidth: </w:t>
        </w:r>
        <w:r w:rsidRPr="00CC3902">
          <w:rPr>
            <w:szCs w:val="24"/>
            <w:rPrChange w:id="1300" w:author="USA" w:date="2021-09-09T13:30:00Z">
              <w:rPr>
                <w:szCs w:val="24"/>
              </w:rPr>
            </w:rPrChange>
          </w:rPr>
          <w:t xml:space="preserve">E </w:t>
        </w:r>
        <w:r w:rsidRPr="00CC3902">
          <w:rPr>
            <w:szCs w:val="24"/>
            <w:vertAlign w:val="subscript"/>
            <w:rPrChange w:id="1301" w:author="USA" w:date="2021-09-09T13:30:00Z">
              <w:rPr>
                <w:szCs w:val="24"/>
                <w:vertAlign w:val="subscript"/>
              </w:rPr>
            </w:rPrChange>
          </w:rPr>
          <w:t xml:space="preserve">dBµV/m </w:t>
        </w:r>
        <w:r w:rsidRPr="00CC3902">
          <w:rPr>
            <w:szCs w:val="24"/>
            <w:rPrChange w:id="1302" w:author="USA" w:date="2021-09-09T13:30:00Z">
              <w:rPr>
                <w:szCs w:val="24"/>
              </w:rPr>
            </w:rPrChange>
          </w:rPr>
          <w:t xml:space="preserve">= 12.27 + (-14.5)     = </w:t>
        </w:r>
        <w:r w:rsidRPr="00CC3902">
          <w:rPr>
            <w:b/>
            <w:bCs/>
            <w:szCs w:val="24"/>
            <w:u w:val="single"/>
            <w:rPrChange w:id="1303" w:author="USA" w:date="2021-09-09T13:30:00Z">
              <w:rPr>
                <w:b/>
                <w:bCs/>
                <w:szCs w:val="24"/>
                <w:u w:val="single"/>
              </w:rPr>
            </w:rPrChange>
          </w:rPr>
          <w:t>-2.23 dBµV/m</w:t>
        </w:r>
      </w:ins>
    </w:p>
    <w:p w14:paraId="58C235F5" w14:textId="77777777" w:rsidR="004B0BB9" w:rsidRPr="00CC3902" w:rsidRDefault="004B0BB9" w:rsidP="004B0BB9">
      <w:pPr>
        <w:pStyle w:val="Equation"/>
        <w:rPr>
          <w:ins w:id="1304" w:author="USA" w:date="2021-09-09T12:51:00Z"/>
          <w:b/>
          <w:bCs/>
          <w:szCs w:val="24"/>
          <w:u w:val="single"/>
          <w:rPrChange w:id="1305" w:author="USA" w:date="2021-09-09T13:30:00Z">
            <w:rPr>
              <w:ins w:id="1306" w:author="USA" w:date="2021-09-09T12:51:00Z"/>
              <w:b/>
              <w:bCs/>
              <w:szCs w:val="24"/>
              <w:u w:val="single"/>
            </w:rPr>
          </w:rPrChange>
        </w:rPr>
      </w:pPr>
      <w:ins w:id="1307" w:author="USA" w:date="2021-09-09T12:51:00Z">
        <w:r w:rsidRPr="00CC3902">
          <w:rPr>
            <w:rPrChange w:id="1308" w:author="USA" w:date="2021-09-09T13:30:00Z">
              <w:rPr/>
            </w:rPrChange>
          </w:rPr>
          <w:tab/>
          <w:t xml:space="preserve">For a 20 kHz bandwidth: </w:t>
        </w:r>
        <w:r w:rsidRPr="00CC3902">
          <w:rPr>
            <w:szCs w:val="24"/>
            <w:rPrChange w:id="1309" w:author="USA" w:date="2021-09-09T13:30:00Z">
              <w:rPr>
                <w:szCs w:val="24"/>
              </w:rPr>
            </w:rPrChange>
          </w:rPr>
          <w:t xml:space="preserve">E </w:t>
        </w:r>
        <w:r w:rsidRPr="00CC3902">
          <w:rPr>
            <w:szCs w:val="24"/>
            <w:vertAlign w:val="subscript"/>
            <w:rPrChange w:id="1310" w:author="USA" w:date="2021-09-09T13:30:00Z">
              <w:rPr>
                <w:szCs w:val="24"/>
                <w:vertAlign w:val="subscript"/>
              </w:rPr>
            </w:rPrChange>
          </w:rPr>
          <w:t xml:space="preserve">dBµV/m </w:t>
        </w:r>
        <w:r w:rsidRPr="00CC3902">
          <w:rPr>
            <w:szCs w:val="24"/>
            <w:rPrChange w:id="1311" w:author="USA" w:date="2021-09-09T13:30:00Z">
              <w:rPr>
                <w:szCs w:val="24"/>
              </w:rPr>
            </w:rPrChange>
          </w:rPr>
          <w:t xml:space="preserve">= 12.27 + (-11)      = </w:t>
        </w:r>
        <w:r w:rsidRPr="00CC3902">
          <w:rPr>
            <w:b/>
            <w:bCs/>
            <w:szCs w:val="24"/>
            <w:u w:val="single"/>
            <w:rPrChange w:id="1312" w:author="USA" w:date="2021-09-09T13:30:00Z">
              <w:rPr>
                <w:b/>
                <w:bCs/>
                <w:szCs w:val="24"/>
                <w:u w:val="single"/>
              </w:rPr>
            </w:rPrChange>
          </w:rPr>
          <w:t>+1.27 dBµV/m</w:t>
        </w:r>
      </w:ins>
    </w:p>
    <w:p w14:paraId="2D9CD6A4" w14:textId="77777777" w:rsidR="004B0BB9" w:rsidRPr="00CC3902" w:rsidRDefault="004B0BB9" w:rsidP="004B0BB9">
      <w:pPr>
        <w:pStyle w:val="Equation"/>
        <w:rPr>
          <w:ins w:id="1313" w:author="USA" w:date="2021-09-09T12:51:00Z"/>
          <w:b/>
          <w:bCs/>
          <w:szCs w:val="24"/>
          <w:u w:val="single"/>
        </w:rPr>
      </w:pPr>
      <w:ins w:id="1314" w:author="USA" w:date="2021-09-09T12:51:00Z">
        <w:r w:rsidRPr="00CC3902">
          <w:rPr>
            <w:rPrChange w:id="1315" w:author="USA" w:date="2021-09-09T13:30:00Z">
              <w:rPr/>
            </w:rPrChange>
          </w:rPr>
          <w:tab/>
          <w:t xml:space="preserve">For a 120 kHz bandwidth: </w:t>
        </w:r>
        <w:r w:rsidRPr="00CC3902">
          <w:rPr>
            <w:szCs w:val="24"/>
            <w:rPrChange w:id="1316" w:author="USA" w:date="2021-09-09T13:30:00Z">
              <w:rPr>
                <w:szCs w:val="24"/>
              </w:rPr>
            </w:rPrChange>
          </w:rPr>
          <w:t xml:space="preserve">E </w:t>
        </w:r>
        <w:r w:rsidRPr="00CC3902">
          <w:rPr>
            <w:szCs w:val="24"/>
            <w:vertAlign w:val="subscript"/>
            <w:rPrChange w:id="1317" w:author="USA" w:date="2021-09-09T13:30:00Z">
              <w:rPr>
                <w:szCs w:val="24"/>
                <w:vertAlign w:val="subscript"/>
              </w:rPr>
            </w:rPrChange>
          </w:rPr>
          <w:t xml:space="preserve">dBµV/m </w:t>
        </w:r>
        <w:r w:rsidRPr="00CC3902">
          <w:rPr>
            <w:szCs w:val="24"/>
            <w:rPrChange w:id="1318" w:author="USA" w:date="2021-09-09T13:30:00Z">
              <w:rPr>
                <w:szCs w:val="24"/>
              </w:rPr>
            </w:rPrChange>
          </w:rPr>
          <w:t xml:space="preserve">= 12.27 + (-3.2)   = </w:t>
        </w:r>
        <w:r w:rsidRPr="00CC3902">
          <w:rPr>
            <w:b/>
            <w:bCs/>
            <w:szCs w:val="24"/>
            <w:u w:val="single"/>
            <w:rPrChange w:id="1319" w:author="USA" w:date="2021-09-09T13:30:00Z">
              <w:rPr>
                <w:b/>
                <w:bCs/>
                <w:szCs w:val="24"/>
                <w:u w:val="single"/>
              </w:rPr>
            </w:rPrChange>
          </w:rPr>
          <w:t xml:space="preserve">+9.07 dBµV/m </w:t>
        </w:r>
        <w:r w:rsidRPr="00CC3902">
          <w:rPr>
            <w:rStyle w:val="FootnoteReference"/>
            <w:b/>
            <w:bCs/>
            <w:szCs w:val="24"/>
            <w:u w:val="single"/>
          </w:rPr>
          <w:footnoteReference w:id="18"/>
        </w:r>
      </w:ins>
    </w:p>
    <w:p w14:paraId="5AFFE58F" w14:textId="4925591A" w:rsidR="001F1DF4" w:rsidRPr="00CC3902" w:rsidRDefault="0075778C">
      <w:pPr>
        <w:pStyle w:val="ListParagraph"/>
        <w:numPr>
          <w:ilvl w:val="0"/>
          <w:numId w:val="10"/>
        </w:numPr>
        <w:shd w:val="clear" w:color="auto" w:fill="FFFFFF"/>
        <w:spacing w:before="240"/>
        <w:rPr>
          <w:ins w:id="1322" w:author="USA" w:date="2021-09-09T13:05:00Z"/>
          <w:szCs w:val="24"/>
        </w:rPr>
        <w:pPrChange w:id="1323" w:author="USA" w:date="2021-09-09T13:09:00Z">
          <w:pPr>
            <w:shd w:val="clear" w:color="auto" w:fill="FFFFFF"/>
            <w:spacing w:before="240"/>
          </w:pPr>
        </w:pPrChange>
      </w:pPr>
      <w:ins w:id="1324" w:author="USA" w:date="2021-09-09T13:05:00Z">
        <w:r w:rsidRPr="00CC3902">
          <w:rPr>
            <w:rFonts w:ascii="Times New Roman" w:hAnsi="Times New Roman" w:cs="Times New Roman"/>
            <w:sz w:val="24"/>
            <w:szCs w:val="24"/>
            <w:rPrChange w:id="1325" w:author="USA" w:date="2021-09-09T13:29:00Z">
              <w:rPr>
                <w:szCs w:val="24"/>
              </w:rPr>
            </w:rPrChange>
          </w:rPr>
          <w:t xml:space="preserve">As noted in Section </w:t>
        </w:r>
      </w:ins>
      <w:ins w:id="1326" w:author="USA" w:date="2021-09-09T13:06:00Z">
        <w:r w:rsidRPr="00CC3902">
          <w:rPr>
            <w:rFonts w:ascii="Times New Roman" w:hAnsi="Times New Roman" w:cs="Times New Roman"/>
            <w:sz w:val="24"/>
            <w:szCs w:val="24"/>
            <w:rPrChange w:id="1327" w:author="USA" w:date="2021-09-09T13:29:00Z">
              <w:rPr>
                <w:szCs w:val="24"/>
              </w:rPr>
            </w:rPrChange>
          </w:rPr>
          <w:t>5.0 above</w:t>
        </w:r>
      </w:ins>
      <w:ins w:id="1328" w:author="USA" w:date="2021-09-09T13:05:00Z">
        <w:r w:rsidR="001F1DF4" w:rsidRPr="00CC3902">
          <w:rPr>
            <w:rFonts w:ascii="Times New Roman" w:hAnsi="Times New Roman" w:cs="Times New Roman"/>
            <w:sz w:val="24"/>
            <w:szCs w:val="24"/>
            <w:rPrChange w:id="1329" w:author="USA" w:date="2021-09-09T13:29:00Z">
              <w:rPr>
                <w:szCs w:val="24"/>
              </w:rPr>
            </w:rPrChange>
          </w:rPr>
          <w:t xml:space="preserve">, application of </w:t>
        </w:r>
        <w:r w:rsidR="001F1DF4" w:rsidRPr="00CC3902">
          <w:rPr>
            <w:rFonts w:ascii="Times New Roman" w:hAnsi="Times New Roman" w:cs="Times New Roman"/>
            <w:sz w:val="24"/>
            <w:szCs w:val="24"/>
            <w:rPrChange w:id="1330" w:author="USA" w:date="2021-09-09T13:29:00Z">
              <w:rPr/>
            </w:rPrChange>
          </w:rPr>
          <w:t>the CISPR 25 Class 5 test to its specified limit as demonstrated in Figure 1 would provide adequate protection for the VDES satellite downlink.</w:t>
        </w:r>
      </w:ins>
    </w:p>
    <w:p w14:paraId="74E314DC" w14:textId="21481DA2" w:rsidR="004B0BB9" w:rsidRPr="00CC3902" w:rsidRDefault="0075778C">
      <w:pPr>
        <w:pStyle w:val="Equation"/>
        <w:numPr>
          <w:ilvl w:val="0"/>
          <w:numId w:val="10"/>
        </w:numPr>
        <w:rPr>
          <w:ins w:id="1331" w:author="USA" w:date="2021-09-09T12:51:00Z"/>
          <w:b/>
          <w:bCs/>
          <w:u w:val="single"/>
        </w:rPr>
        <w:pPrChange w:id="1332" w:author="USA" w:date="2021-09-09T13:09:00Z">
          <w:pPr>
            <w:pStyle w:val="Equation"/>
          </w:pPr>
        </w:pPrChange>
      </w:pPr>
      <w:ins w:id="1333" w:author="USA" w:date="2021-09-09T13:06:00Z">
        <w:r w:rsidRPr="00CC3902">
          <w:rPr>
            <w:szCs w:val="24"/>
          </w:rPr>
          <w:t>Further, s</w:t>
        </w:r>
      </w:ins>
      <w:ins w:id="1334" w:author="USA" w:date="2021-09-09T12:51:00Z">
        <w:r w:rsidR="004B0BB9" w:rsidRPr="00CC3902">
          <w:rPr>
            <w:szCs w:val="24"/>
          </w:rPr>
          <w:t xml:space="preserve">ince the AIS signal is a digital system (digitally modulated waveform) with a probability-based performance requirement (packet error rate), Section 5.0 </w:t>
        </w:r>
      </w:ins>
      <w:ins w:id="1335" w:author="USA" w:date="2021-09-09T13:06:00Z">
        <w:r w:rsidR="00D0338D" w:rsidRPr="00CC3902">
          <w:rPr>
            <w:szCs w:val="24"/>
          </w:rPr>
          <w:t xml:space="preserve">also </w:t>
        </w:r>
      </w:ins>
      <w:ins w:id="1336" w:author="USA" w:date="2021-09-09T12:51:00Z">
        <w:r w:rsidR="004B0BB9" w:rsidRPr="00CC3902">
          <w:rPr>
            <w:szCs w:val="24"/>
          </w:rPr>
          <w:t xml:space="preserve">provides a valid basis for application of the CISPR 25 Class 5 to ensure protection of the AIS as well as the VDES.    </w:t>
        </w:r>
      </w:ins>
    </w:p>
    <w:p w14:paraId="348AE054" w14:textId="5D431374" w:rsidR="007D42DF" w:rsidRDefault="007D42DF">
      <w:pPr>
        <w:tabs>
          <w:tab w:val="clear" w:pos="1134"/>
          <w:tab w:val="clear" w:pos="1871"/>
          <w:tab w:val="clear" w:pos="2268"/>
        </w:tabs>
        <w:overflowPunct/>
        <w:autoSpaceDE/>
        <w:autoSpaceDN/>
        <w:adjustRightInd/>
        <w:spacing w:before="0"/>
        <w:textAlignment w:val="auto"/>
        <w:rPr>
          <w:ins w:id="1337" w:author="USA" w:date="2021-07-09T15:40:00Z"/>
          <w:lang w:eastAsia="zh-CN"/>
        </w:rPr>
      </w:pPr>
      <w:ins w:id="1338" w:author="USA" w:date="2021-07-09T15:40:00Z">
        <w:r>
          <w:rPr>
            <w:lang w:eastAsia="zh-CN"/>
          </w:rPr>
          <w:br w:type="page"/>
        </w:r>
      </w:ins>
    </w:p>
    <w:p w14:paraId="0CDFE4B4" w14:textId="77777777" w:rsidR="007D42DF" w:rsidRPr="00F95F6A" w:rsidRDefault="007D42DF">
      <w:pPr>
        <w:spacing w:after="240"/>
        <w:jc w:val="center"/>
        <w:rPr>
          <w:ins w:id="1339" w:author="USA" w:date="2021-07-09T15:42:00Z"/>
          <w:b/>
          <w:bCs/>
          <w:sz w:val="28"/>
          <w:szCs w:val="28"/>
        </w:rPr>
        <w:pPrChange w:id="1340" w:author="USA" w:date="2021-07-09T15:43:00Z">
          <w:pPr>
            <w:jc w:val="center"/>
          </w:pPr>
        </w:pPrChange>
      </w:pPr>
      <w:ins w:id="1341" w:author="USA" w:date="2021-07-09T15:42:00Z">
        <w:r w:rsidRPr="00F95F6A">
          <w:rPr>
            <w:b/>
            <w:bCs/>
            <w:sz w:val="28"/>
            <w:szCs w:val="28"/>
          </w:rPr>
          <w:lastRenderedPageBreak/>
          <w:t xml:space="preserve">ANNEX </w:t>
        </w:r>
        <w:r>
          <w:rPr>
            <w:b/>
            <w:bCs/>
            <w:sz w:val="28"/>
            <w:szCs w:val="28"/>
          </w:rPr>
          <w:t>2</w:t>
        </w:r>
      </w:ins>
    </w:p>
    <w:p w14:paraId="5FBC279F" w14:textId="32D00B6A" w:rsidR="007D42DF" w:rsidRPr="005E0780" w:rsidRDefault="007D42DF">
      <w:pPr>
        <w:spacing w:before="360" w:after="240"/>
        <w:jc w:val="center"/>
        <w:rPr>
          <w:ins w:id="1342" w:author="USA" w:date="2021-07-09T15:42:00Z"/>
          <w:b/>
          <w:bCs/>
          <w:szCs w:val="24"/>
          <w:rPrChange w:id="1343" w:author="USA" w:date="2021-07-09T15:52:00Z">
            <w:rPr>
              <w:ins w:id="1344" w:author="USA" w:date="2021-07-09T15:42:00Z"/>
              <w:sz w:val="28"/>
              <w:szCs w:val="28"/>
            </w:rPr>
          </w:rPrChange>
        </w:rPr>
        <w:pPrChange w:id="1345" w:author="USA" w:date="2021-07-09T15:53:00Z">
          <w:pPr>
            <w:jc w:val="center"/>
          </w:pPr>
        </w:pPrChange>
      </w:pPr>
      <w:ins w:id="1346" w:author="USA" w:date="2021-07-09T15:42:00Z">
        <w:r w:rsidRPr="005E0780">
          <w:rPr>
            <w:b/>
            <w:bCs/>
            <w:szCs w:val="24"/>
            <w:rPrChange w:id="1347" w:author="USA" w:date="2021-07-09T15:52:00Z">
              <w:rPr>
                <w:sz w:val="28"/>
                <w:szCs w:val="28"/>
              </w:rPr>
            </w:rPrChange>
          </w:rPr>
          <w:t>VHF and AIS Installation</w:t>
        </w:r>
      </w:ins>
      <w:ins w:id="1348" w:author="USA" w:date="2021-07-28T15:16:00Z">
        <w:r w:rsidR="006E62EF">
          <w:rPr>
            <w:rStyle w:val="FootnoteReference"/>
            <w:b/>
            <w:bCs/>
            <w:szCs w:val="24"/>
          </w:rPr>
          <w:footnoteReference w:id="19"/>
        </w:r>
      </w:ins>
      <w:ins w:id="1374" w:author="USA" w:date="2021-07-09T15:42:00Z">
        <w:r w:rsidRPr="005E0780">
          <w:rPr>
            <w:b/>
            <w:bCs/>
            <w:szCs w:val="24"/>
            <w:rPrChange w:id="1375" w:author="USA" w:date="2021-07-09T15:52:00Z">
              <w:rPr>
                <w:sz w:val="28"/>
                <w:szCs w:val="28"/>
              </w:rPr>
            </w:rPrChange>
          </w:rPr>
          <w:t xml:space="preserve"> EMC Test Results</w:t>
        </w:r>
      </w:ins>
    </w:p>
    <w:p w14:paraId="19462811" w14:textId="77777777" w:rsidR="007D42DF" w:rsidRDefault="007D42DF" w:rsidP="007D42DF">
      <w:pPr>
        <w:rPr>
          <w:ins w:id="1376" w:author="USA" w:date="2021-07-09T15:42:00Z"/>
        </w:rPr>
      </w:pPr>
      <w:ins w:id="1377" w:author="USA" w:date="2021-07-09T15:42:00Z">
        <w:r w:rsidRPr="00FD7BE1">
          <w:t>VHF and AIS installation tests were</w:t>
        </w:r>
        <w:r>
          <w:t xml:space="preserve"> undertaken with two purposes: </w:t>
        </w:r>
      </w:ins>
    </w:p>
    <w:p w14:paraId="337BDA62" w14:textId="77777777" w:rsidR="007D42DF" w:rsidRDefault="007D42DF" w:rsidP="007D42DF">
      <w:pPr>
        <w:pStyle w:val="ListParagraph"/>
        <w:numPr>
          <w:ilvl w:val="0"/>
          <w:numId w:val="2"/>
        </w:numPr>
        <w:spacing w:after="0" w:line="240" w:lineRule="auto"/>
        <w:rPr>
          <w:ins w:id="1378" w:author="USA" w:date="2021-07-09T15:42:00Z"/>
          <w:rFonts w:ascii="Times New Roman" w:hAnsi="Times New Roman" w:cs="Times New Roman"/>
        </w:rPr>
      </w:pPr>
      <w:ins w:id="1379" w:author="USA" w:date="2021-07-09T15:42:00Z">
        <w:r w:rsidRPr="00241CAF">
          <w:rPr>
            <w:rFonts w:ascii="Times New Roman" w:hAnsi="Times New Roman" w:cs="Times New Roman"/>
          </w:rPr>
          <w:t xml:space="preserve">To measure the radio systems’ required interference protection criteria, what level of interfering field strength degrades the performance of installed VHF radio and AIS systems.  This measurement could be used to validate </w:t>
        </w:r>
        <w:r>
          <w:rPr>
            <w:rFonts w:ascii="Times New Roman" w:hAnsi="Times New Roman" w:cs="Times New Roman"/>
          </w:rPr>
          <w:t>predicted protection criteria with measured results, and</w:t>
        </w:r>
      </w:ins>
    </w:p>
    <w:p w14:paraId="3175C302" w14:textId="77777777" w:rsidR="007D42DF" w:rsidRDefault="007D42DF" w:rsidP="007D42DF">
      <w:pPr>
        <w:pStyle w:val="ListParagraph"/>
        <w:numPr>
          <w:ilvl w:val="0"/>
          <w:numId w:val="2"/>
        </w:numPr>
        <w:spacing w:after="0" w:line="240" w:lineRule="auto"/>
        <w:rPr>
          <w:ins w:id="1380" w:author="USA" w:date="2021-07-09T15:42:00Z"/>
          <w:rFonts w:ascii="Times New Roman" w:hAnsi="Times New Roman" w:cs="Times New Roman"/>
        </w:rPr>
      </w:pPr>
      <w:ins w:id="1381" w:author="USA" w:date="2021-07-09T15:42:00Z">
        <w:r w:rsidRPr="00241CAF">
          <w:rPr>
            <w:rFonts w:ascii="Times New Roman" w:hAnsi="Times New Roman" w:cs="Times New Roman"/>
          </w:rPr>
          <w:t xml:space="preserve">to measure the affect placement of an interfering source has </w:t>
        </w:r>
        <w:r>
          <w:rPr>
            <w:rFonts w:ascii="Times New Roman" w:hAnsi="Times New Roman" w:cs="Times New Roman"/>
          </w:rPr>
          <w:t xml:space="preserve">at various distances from a victim antenna, within its near </w:t>
        </w:r>
        <w:r w:rsidRPr="00241CAF">
          <w:rPr>
            <w:rFonts w:ascii="Times New Roman" w:hAnsi="Times New Roman" w:cs="Times New Roman"/>
          </w:rPr>
          <w:t>field</w:t>
        </w:r>
        <w:r>
          <w:rPr>
            <w:rFonts w:ascii="Times New Roman" w:hAnsi="Times New Roman" w:cs="Times New Roman"/>
          </w:rPr>
          <w:t>.</w:t>
        </w:r>
      </w:ins>
    </w:p>
    <w:p w14:paraId="0DC702AA" w14:textId="77777777" w:rsidR="007D42DF" w:rsidRDefault="007D42DF" w:rsidP="007D42DF">
      <w:pPr>
        <w:rPr>
          <w:ins w:id="1382" w:author="USA" w:date="2021-07-09T15:42:00Z"/>
        </w:rPr>
      </w:pPr>
    </w:p>
    <w:p w14:paraId="26BDEC8E" w14:textId="77777777" w:rsidR="007D42DF" w:rsidRPr="002424C7" w:rsidRDefault="007D42DF" w:rsidP="007D42DF">
      <w:pPr>
        <w:rPr>
          <w:ins w:id="1383" w:author="USA" w:date="2021-07-09T15:42:00Z"/>
        </w:rPr>
      </w:pPr>
      <w:ins w:id="1384" w:author="USA" w:date="2021-07-09T15:42:00Z">
        <w:r>
          <w:t>To accomplish this, the radiated emission from 9 light test samples were measured at 1m distance at the operating frequency of both the VHF radio (156.75 MHz) and AIS (161.975 and 161.025 MHz), using an average detector and a resolution bandwidth of both 20 kHz and 120 kHz.  The receiver sensitivity of a VHF radio using a 4’ and then an 8’ whip, and an AIS using a 4’ whip, installed in the test chamber was then measured.  Receiver sensitivity was measured in accordance with the relevant IEC receiver test standard, with each of the light test samples activated, at distances of 3m, 2m, 1m, 0.66m and 0.33m from the receiver whip antenna.</w:t>
        </w:r>
      </w:ins>
    </w:p>
    <w:tbl>
      <w:tblPr>
        <w:tblpPr w:leftFromText="180" w:rightFromText="180" w:vertAnchor="text" w:horzAnchor="margin" w:tblpY="273"/>
        <w:tblW w:w="9350" w:type="dxa"/>
        <w:tblLayout w:type="fixed"/>
        <w:tblLook w:val="04A0" w:firstRow="1" w:lastRow="0" w:firstColumn="1" w:lastColumn="0" w:noHBand="0" w:noVBand="1"/>
      </w:tblPr>
      <w:tblGrid>
        <w:gridCol w:w="695"/>
        <w:gridCol w:w="722"/>
        <w:gridCol w:w="722"/>
        <w:gridCol w:w="722"/>
        <w:gridCol w:w="721"/>
        <w:gridCol w:w="721"/>
        <w:gridCol w:w="721"/>
        <w:gridCol w:w="721"/>
        <w:gridCol w:w="721"/>
        <w:gridCol w:w="721"/>
        <w:gridCol w:w="721"/>
        <w:gridCol w:w="721"/>
        <w:gridCol w:w="721"/>
      </w:tblGrid>
      <w:tr w:rsidR="007D42DF" w:rsidRPr="007F053D" w14:paraId="04AD92BB" w14:textId="77777777" w:rsidTr="0014555E">
        <w:trPr>
          <w:trHeight w:val="377"/>
          <w:ins w:id="1385" w:author="USA" w:date="2021-07-09T15:42:00Z"/>
        </w:trPr>
        <w:tc>
          <w:tcPr>
            <w:tcW w:w="695" w:type="dxa"/>
            <w:vMerge w:val="restart"/>
            <w:tcBorders>
              <w:top w:val="single" w:sz="4" w:space="0" w:color="auto"/>
              <w:left w:val="single" w:sz="4" w:space="0" w:color="auto"/>
              <w:right w:val="single" w:sz="4" w:space="0" w:color="auto"/>
            </w:tcBorders>
            <w:shd w:val="clear" w:color="000000" w:fill="BDD7EE"/>
            <w:vAlign w:val="center"/>
            <w:hideMark/>
          </w:tcPr>
          <w:p w14:paraId="5F28D149" w14:textId="77777777" w:rsidR="007D42DF" w:rsidRPr="002B7335" w:rsidRDefault="007D42DF" w:rsidP="0014555E">
            <w:pPr>
              <w:jc w:val="center"/>
              <w:rPr>
                <w:ins w:id="1386" w:author="USA" w:date="2021-07-09T15:42:00Z"/>
                <w:rFonts w:ascii="Calibri" w:hAnsi="Calibri"/>
                <w:b/>
                <w:bCs/>
                <w:color w:val="000000"/>
                <w:sz w:val="13"/>
                <w:szCs w:val="13"/>
              </w:rPr>
            </w:pPr>
            <w:ins w:id="1387" w:author="USA" w:date="2021-07-09T15:42:00Z">
              <w:r>
                <w:rPr>
                  <w:rFonts w:ascii="Calibri" w:hAnsi="Calibri"/>
                  <w:b/>
                  <w:bCs/>
                  <w:color w:val="000000"/>
                  <w:sz w:val="13"/>
                  <w:szCs w:val="13"/>
                </w:rPr>
                <w:t>Light</w:t>
              </w:r>
              <w:r w:rsidRPr="007F053D">
                <w:rPr>
                  <w:rFonts w:ascii="Calibri" w:hAnsi="Calibri"/>
                  <w:b/>
                  <w:bCs/>
                  <w:color w:val="000000"/>
                  <w:sz w:val="13"/>
                  <w:szCs w:val="13"/>
                </w:rPr>
                <w:t xml:space="preserve"> Sample Number</w:t>
              </w:r>
            </w:ins>
          </w:p>
          <w:p w14:paraId="3BF1C539" w14:textId="77777777" w:rsidR="007D42DF" w:rsidRPr="007F053D" w:rsidRDefault="007D42DF" w:rsidP="0014555E">
            <w:pPr>
              <w:jc w:val="center"/>
              <w:rPr>
                <w:ins w:id="1388" w:author="USA" w:date="2021-07-09T15:42:00Z"/>
                <w:rFonts w:ascii="Calibri" w:hAnsi="Calibri"/>
                <w:b/>
                <w:bCs/>
                <w:color w:val="000000"/>
                <w:sz w:val="11"/>
                <w:szCs w:val="11"/>
              </w:rPr>
            </w:pPr>
          </w:p>
        </w:tc>
        <w:tc>
          <w:tcPr>
            <w:tcW w:w="1444"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4527DE2B" w14:textId="77777777" w:rsidR="007D42DF" w:rsidRPr="007F053D" w:rsidRDefault="007D42DF" w:rsidP="0014555E">
            <w:pPr>
              <w:jc w:val="center"/>
              <w:rPr>
                <w:ins w:id="1389" w:author="USA" w:date="2021-07-09T15:42:00Z"/>
                <w:rFonts w:ascii="Calibri" w:hAnsi="Calibri"/>
                <w:b/>
                <w:bCs/>
                <w:color w:val="000000"/>
                <w:sz w:val="15"/>
                <w:szCs w:val="15"/>
              </w:rPr>
            </w:pPr>
            <w:ins w:id="1390" w:author="USA" w:date="2021-07-09T15:42:00Z">
              <w:r w:rsidRPr="007F053D">
                <w:rPr>
                  <w:rFonts w:ascii="Calibri" w:hAnsi="Calibri"/>
                  <w:b/>
                  <w:bCs/>
                  <w:color w:val="000000"/>
                  <w:sz w:val="15"/>
                  <w:szCs w:val="15"/>
                </w:rPr>
                <w:t>No LED</w:t>
              </w:r>
            </w:ins>
          </w:p>
        </w:tc>
        <w:tc>
          <w:tcPr>
            <w:tcW w:w="1443"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582F5E2" w14:textId="77777777" w:rsidR="007D42DF" w:rsidRPr="007F053D" w:rsidRDefault="007D42DF" w:rsidP="0014555E">
            <w:pPr>
              <w:jc w:val="center"/>
              <w:rPr>
                <w:ins w:id="1391" w:author="USA" w:date="2021-07-09T15:42:00Z"/>
                <w:rFonts w:ascii="Calibri" w:hAnsi="Calibri"/>
                <w:b/>
                <w:bCs/>
                <w:color w:val="000000"/>
                <w:sz w:val="15"/>
                <w:szCs w:val="15"/>
              </w:rPr>
            </w:pPr>
            <w:proofErr w:type="gramStart"/>
            <w:ins w:id="1392" w:author="USA" w:date="2021-07-09T15:42:00Z">
              <w:r w:rsidRPr="007F053D">
                <w:rPr>
                  <w:rFonts w:ascii="Calibri" w:hAnsi="Calibri"/>
                  <w:b/>
                  <w:bCs/>
                  <w:color w:val="000000"/>
                  <w:sz w:val="15"/>
                  <w:szCs w:val="15"/>
                </w:rPr>
                <w:t>3 meter</w:t>
              </w:r>
              <w:proofErr w:type="gramEnd"/>
              <w:r w:rsidRPr="007F053D">
                <w:rPr>
                  <w:rFonts w:ascii="Calibri" w:hAnsi="Calibri"/>
                  <w:b/>
                  <w:bCs/>
                  <w:color w:val="000000"/>
                  <w:sz w:val="15"/>
                  <w:szCs w:val="15"/>
                </w:rPr>
                <w:t xml:space="preserve"> </w:t>
              </w:r>
              <w:r>
                <w:rPr>
                  <w:rFonts w:ascii="Calibri" w:hAnsi="Calibri"/>
                  <w:b/>
                  <w:bCs/>
                  <w:color w:val="000000"/>
                  <w:sz w:val="15"/>
                  <w:szCs w:val="15"/>
                </w:rPr>
                <w:t>a</w:t>
              </w:r>
              <w:r w:rsidRPr="007F053D">
                <w:rPr>
                  <w:rFonts w:ascii="Calibri" w:hAnsi="Calibri"/>
                  <w:b/>
                  <w:bCs/>
                  <w:color w:val="000000"/>
                  <w:sz w:val="15"/>
                  <w:szCs w:val="15"/>
                </w:rPr>
                <w:t>ntenna set 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C1FA5E9" w14:textId="77777777" w:rsidR="007D42DF" w:rsidRPr="007F053D" w:rsidRDefault="007D42DF" w:rsidP="0014555E">
            <w:pPr>
              <w:jc w:val="center"/>
              <w:rPr>
                <w:ins w:id="1393" w:author="USA" w:date="2021-07-09T15:42:00Z"/>
                <w:rFonts w:ascii="Calibri" w:hAnsi="Calibri"/>
                <w:b/>
                <w:bCs/>
                <w:color w:val="000000"/>
                <w:sz w:val="15"/>
                <w:szCs w:val="15"/>
              </w:rPr>
            </w:pPr>
            <w:proofErr w:type="gramStart"/>
            <w:ins w:id="1394" w:author="USA" w:date="2021-07-09T15:42:00Z">
              <w:r w:rsidRPr="007F053D">
                <w:rPr>
                  <w:rFonts w:ascii="Calibri" w:hAnsi="Calibri"/>
                  <w:b/>
                  <w:bCs/>
                  <w:color w:val="000000"/>
                  <w:sz w:val="15"/>
                  <w:szCs w:val="15"/>
                </w:rPr>
                <w:t>2 meter</w:t>
              </w:r>
              <w:proofErr w:type="gramEnd"/>
              <w:r w:rsidRPr="007F053D">
                <w:rPr>
                  <w:rFonts w:ascii="Calibri" w:hAnsi="Calibri"/>
                  <w:b/>
                  <w:bCs/>
                  <w:color w:val="000000"/>
                  <w:sz w:val="15"/>
                  <w:szCs w:val="15"/>
                </w:rPr>
                <w:t xml:space="preserve"> </w:t>
              </w:r>
              <w:r>
                <w:rPr>
                  <w:rFonts w:ascii="Calibri" w:hAnsi="Calibri"/>
                  <w:b/>
                  <w:bCs/>
                  <w:color w:val="000000"/>
                  <w:sz w:val="15"/>
                  <w:szCs w:val="15"/>
                </w:rPr>
                <w:t>a</w:t>
              </w:r>
              <w:r w:rsidRPr="007F053D">
                <w:rPr>
                  <w:rFonts w:ascii="Calibri" w:hAnsi="Calibri"/>
                  <w:b/>
                  <w:bCs/>
                  <w:color w:val="000000"/>
                  <w:sz w:val="15"/>
                  <w:szCs w:val="15"/>
                </w:rPr>
                <w:t>ntenna 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552CA812" w14:textId="77777777" w:rsidR="007D42DF" w:rsidRPr="007F053D" w:rsidRDefault="007D42DF" w:rsidP="0014555E">
            <w:pPr>
              <w:jc w:val="center"/>
              <w:rPr>
                <w:ins w:id="1395" w:author="USA" w:date="2021-07-09T15:42:00Z"/>
                <w:rFonts w:ascii="Calibri" w:hAnsi="Calibri"/>
                <w:b/>
                <w:bCs/>
                <w:color w:val="000000"/>
                <w:sz w:val="15"/>
                <w:szCs w:val="15"/>
              </w:rPr>
            </w:pPr>
            <w:ins w:id="1396" w:author="USA" w:date="2021-07-09T15:42:00Z">
              <w:r w:rsidRPr="007F053D">
                <w:rPr>
                  <w:rFonts w:ascii="Calibri" w:hAnsi="Calibri"/>
                  <w:b/>
                  <w:bCs/>
                  <w:color w:val="000000"/>
                  <w:sz w:val="15"/>
                  <w:szCs w:val="15"/>
                </w:rPr>
                <w:t xml:space="preserve">1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D389EDF" w14:textId="77777777" w:rsidR="007D42DF" w:rsidRPr="007F053D" w:rsidRDefault="007D42DF" w:rsidP="0014555E">
            <w:pPr>
              <w:jc w:val="center"/>
              <w:rPr>
                <w:ins w:id="1397" w:author="USA" w:date="2021-07-09T15:42:00Z"/>
                <w:rFonts w:ascii="Calibri" w:hAnsi="Calibri"/>
                <w:b/>
                <w:bCs/>
                <w:color w:val="000000"/>
                <w:sz w:val="15"/>
                <w:szCs w:val="15"/>
              </w:rPr>
            </w:pPr>
            <w:proofErr w:type="gramStart"/>
            <w:ins w:id="1398" w:author="USA" w:date="2021-07-09T15:42:00Z">
              <w:r w:rsidRPr="007F053D">
                <w:rPr>
                  <w:rFonts w:ascii="Calibri" w:hAnsi="Calibri"/>
                  <w:b/>
                  <w:bCs/>
                  <w:color w:val="000000"/>
                  <w:sz w:val="15"/>
                  <w:szCs w:val="15"/>
                </w:rPr>
                <w:t>0.66 meter</w:t>
              </w:r>
              <w:proofErr w:type="gramEnd"/>
              <w:r w:rsidRPr="007F053D">
                <w:rPr>
                  <w:rFonts w:ascii="Calibri" w:hAnsi="Calibri"/>
                  <w:b/>
                  <w:bCs/>
                  <w:color w:val="000000"/>
                  <w:sz w:val="15"/>
                  <w:szCs w:val="15"/>
                </w:rPr>
                <w:t xml:space="preserve">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70338CCD" w14:textId="77777777" w:rsidR="007D42DF" w:rsidRPr="007F053D" w:rsidRDefault="007D42DF" w:rsidP="0014555E">
            <w:pPr>
              <w:jc w:val="center"/>
              <w:rPr>
                <w:ins w:id="1399" w:author="USA" w:date="2021-07-09T15:42:00Z"/>
                <w:rFonts w:ascii="Calibri" w:hAnsi="Calibri"/>
                <w:b/>
                <w:bCs/>
                <w:color w:val="000000"/>
                <w:sz w:val="15"/>
                <w:szCs w:val="15"/>
              </w:rPr>
            </w:pPr>
            <w:proofErr w:type="gramStart"/>
            <w:ins w:id="1400" w:author="USA" w:date="2021-07-09T15:42:00Z">
              <w:r w:rsidRPr="007F053D">
                <w:rPr>
                  <w:rFonts w:ascii="Calibri" w:hAnsi="Calibri"/>
                  <w:b/>
                  <w:bCs/>
                  <w:color w:val="000000"/>
                  <w:sz w:val="15"/>
                  <w:szCs w:val="15"/>
                </w:rPr>
                <w:t>0.33 meter</w:t>
              </w:r>
              <w:proofErr w:type="gramEnd"/>
              <w:r w:rsidRPr="007F053D">
                <w:rPr>
                  <w:rFonts w:ascii="Calibri" w:hAnsi="Calibri"/>
                  <w:b/>
                  <w:bCs/>
                  <w:color w:val="000000"/>
                  <w:sz w:val="15"/>
                  <w:szCs w:val="15"/>
                </w:rPr>
                <w:t xml:space="preserve">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r>
      <w:tr w:rsidR="007D42DF" w:rsidRPr="007F053D" w14:paraId="48D58F99" w14:textId="77777777" w:rsidTr="0014555E">
        <w:trPr>
          <w:trHeight w:val="89"/>
          <w:ins w:id="1401" w:author="USA" w:date="2021-07-09T15:42:00Z"/>
        </w:trPr>
        <w:tc>
          <w:tcPr>
            <w:tcW w:w="695" w:type="dxa"/>
            <w:vMerge/>
            <w:tcBorders>
              <w:left w:val="single" w:sz="4" w:space="0" w:color="auto"/>
              <w:right w:val="single" w:sz="4" w:space="0" w:color="auto"/>
            </w:tcBorders>
            <w:shd w:val="clear" w:color="000000" w:fill="BDD7EE"/>
          </w:tcPr>
          <w:p w14:paraId="11E2C5F6" w14:textId="77777777" w:rsidR="007D42DF" w:rsidRPr="007F053D" w:rsidRDefault="007D42DF" w:rsidP="0014555E">
            <w:pPr>
              <w:jc w:val="center"/>
              <w:rPr>
                <w:ins w:id="1402" w:author="USA" w:date="2021-07-09T15:42:00Z"/>
                <w:rFonts w:ascii="Calibri" w:hAnsi="Calibri"/>
                <w:color w:val="000000"/>
                <w:sz w:val="11"/>
                <w:szCs w:val="11"/>
              </w:rPr>
            </w:pPr>
          </w:p>
        </w:tc>
        <w:tc>
          <w:tcPr>
            <w:tcW w:w="8655" w:type="dxa"/>
            <w:gridSpan w:val="12"/>
            <w:tcBorders>
              <w:top w:val="single" w:sz="4" w:space="0" w:color="auto"/>
              <w:left w:val="nil"/>
              <w:bottom w:val="single" w:sz="4" w:space="0" w:color="auto"/>
              <w:right w:val="single" w:sz="4" w:space="0" w:color="auto"/>
            </w:tcBorders>
            <w:shd w:val="clear" w:color="000000" w:fill="BDD7EE"/>
            <w:noWrap/>
          </w:tcPr>
          <w:p w14:paraId="43D1206B" w14:textId="77777777" w:rsidR="007D42DF" w:rsidRPr="002B7335" w:rsidRDefault="007D42DF" w:rsidP="0014555E">
            <w:pPr>
              <w:jc w:val="center"/>
              <w:rPr>
                <w:ins w:id="1403" w:author="USA" w:date="2021-07-09T15:42:00Z"/>
                <w:rFonts w:ascii="Calibri" w:hAnsi="Calibri"/>
                <w:b/>
                <w:bCs/>
                <w:color w:val="000000"/>
                <w:sz w:val="11"/>
                <w:szCs w:val="11"/>
              </w:rPr>
            </w:pPr>
            <w:ins w:id="1404" w:author="USA" w:date="2021-07-09T15:42:00Z">
              <w:r w:rsidRPr="002B7335">
                <w:rPr>
                  <w:rFonts w:ascii="Calibri" w:hAnsi="Calibri"/>
                  <w:b/>
                  <w:bCs/>
                  <w:color w:val="000000"/>
                  <w:sz w:val="13"/>
                  <w:szCs w:val="13"/>
                </w:rPr>
                <w:t xml:space="preserve">Power in </w:t>
              </w:r>
              <w:r>
                <w:rPr>
                  <w:rFonts w:ascii="Calibri" w:hAnsi="Calibri"/>
                  <w:b/>
                  <w:bCs/>
                  <w:color w:val="000000"/>
                  <w:sz w:val="13"/>
                  <w:szCs w:val="13"/>
                </w:rPr>
                <w:t>dBm</w:t>
              </w:r>
            </w:ins>
          </w:p>
        </w:tc>
      </w:tr>
      <w:tr w:rsidR="007D42DF" w:rsidRPr="007F053D" w14:paraId="0D05CDB0" w14:textId="77777777" w:rsidTr="0014555E">
        <w:trPr>
          <w:trHeight w:val="89"/>
          <w:ins w:id="1405" w:author="USA" w:date="2021-07-09T15:42:00Z"/>
        </w:trPr>
        <w:tc>
          <w:tcPr>
            <w:tcW w:w="695" w:type="dxa"/>
            <w:vMerge/>
            <w:tcBorders>
              <w:left w:val="single" w:sz="4" w:space="0" w:color="auto"/>
              <w:bottom w:val="single" w:sz="4" w:space="0" w:color="auto"/>
              <w:right w:val="single" w:sz="4" w:space="0" w:color="auto"/>
            </w:tcBorders>
            <w:shd w:val="clear" w:color="000000" w:fill="BDD7EE"/>
            <w:hideMark/>
          </w:tcPr>
          <w:p w14:paraId="43F2BB8C" w14:textId="77777777" w:rsidR="007D42DF" w:rsidRPr="007F053D" w:rsidRDefault="007D42DF" w:rsidP="0014555E">
            <w:pPr>
              <w:jc w:val="center"/>
              <w:rPr>
                <w:ins w:id="1406" w:author="USA" w:date="2021-07-09T15:42:00Z"/>
                <w:rFonts w:ascii="Calibri" w:hAnsi="Calibri"/>
                <w:color w:val="000000"/>
                <w:sz w:val="11"/>
                <w:szCs w:val="11"/>
              </w:rPr>
            </w:pPr>
          </w:p>
        </w:tc>
        <w:tc>
          <w:tcPr>
            <w:tcW w:w="722" w:type="dxa"/>
            <w:tcBorders>
              <w:top w:val="nil"/>
              <w:left w:val="nil"/>
              <w:bottom w:val="single" w:sz="4" w:space="0" w:color="auto"/>
              <w:right w:val="single" w:sz="4" w:space="0" w:color="auto"/>
            </w:tcBorders>
            <w:shd w:val="clear" w:color="000000" w:fill="BDD7EE"/>
            <w:hideMark/>
          </w:tcPr>
          <w:p w14:paraId="5211B0F7" w14:textId="77777777" w:rsidR="007D42DF" w:rsidRPr="007F053D" w:rsidRDefault="007D42DF" w:rsidP="0014555E">
            <w:pPr>
              <w:jc w:val="center"/>
              <w:rPr>
                <w:ins w:id="1407" w:author="USA" w:date="2021-07-09T15:42:00Z"/>
                <w:rFonts w:ascii="Calibri" w:hAnsi="Calibri"/>
                <w:b/>
                <w:bCs/>
                <w:color w:val="000000"/>
                <w:sz w:val="13"/>
                <w:szCs w:val="13"/>
              </w:rPr>
            </w:pPr>
            <w:ins w:id="1408" w:author="USA" w:date="2021-07-09T15:42:00Z">
              <w:r w:rsidRPr="007F053D">
                <w:rPr>
                  <w:rFonts w:ascii="Calibri" w:hAnsi="Calibri"/>
                  <w:b/>
                  <w:bCs/>
                  <w:color w:val="000000"/>
                  <w:sz w:val="13"/>
                  <w:szCs w:val="13"/>
                </w:rPr>
                <w:t>4' WHIP</w:t>
              </w:r>
            </w:ins>
          </w:p>
        </w:tc>
        <w:tc>
          <w:tcPr>
            <w:tcW w:w="722" w:type="dxa"/>
            <w:tcBorders>
              <w:top w:val="nil"/>
              <w:left w:val="nil"/>
              <w:bottom w:val="single" w:sz="4" w:space="0" w:color="auto"/>
              <w:right w:val="single" w:sz="4" w:space="0" w:color="auto"/>
            </w:tcBorders>
            <w:shd w:val="clear" w:color="000000" w:fill="BDD7EE"/>
            <w:hideMark/>
          </w:tcPr>
          <w:p w14:paraId="0BBEDC09" w14:textId="77777777" w:rsidR="007D42DF" w:rsidRPr="007F053D" w:rsidRDefault="007D42DF" w:rsidP="0014555E">
            <w:pPr>
              <w:jc w:val="center"/>
              <w:rPr>
                <w:ins w:id="1409" w:author="USA" w:date="2021-07-09T15:42:00Z"/>
                <w:rFonts w:ascii="Calibri" w:hAnsi="Calibri"/>
                <w:b/>
                <w:bCs/>
                <w:color w:val="000000"/>
                <w:sz w:val="13"/>
                <w:szCs w:val="13"/>
              </w:rPr>
            </w:pPr>
            <w:ins w:id="1410" w:author="USA" w:date="2021-07-09T15:42:00Z">
              <w:r w:rsidRPr="007F053D">
                <w:rPr>
                  <w:rFonts w:ascii="Calibri" w:hAnsi="Calibri"/>
                  <w:b/>
                  <w:bCs/>
                  <w:color w:val="000000"/>
                  <w:sz w:val="13"/>
                  <w:szCs w:val="13"/>
                </w:rPr>
                <w:t xml:space="preserve"> 8' WHIP </w:t>
              </w:r>
            </w:ins>
          </w:p>
        </w:tc>
        <w:tc>
          <w:tcPr>
            <w:tcW w:w="722" w:type="dxa"/>
            <w:tcBorders>
              <w:top w:val="nil"/>
              <w:left w:val="nil"/>
              <w:bottom w:val="single" w:sz="4" w:space="0" w:color="auto"/>
              <w:right w:val="single" w:sz="4" w:space="0" w:color="auto"/>
            </w:tcBorders>
            <w:shd w:val="clear" w:color="000000" w:fill="BDD7EE"/>
            <w:hideMark/>
          </w:tcPr>
          <w:p w14:paraId="340BF2C1" w14:textId="77777777" w:rsidR="007D42DF" w:rsidRPr="007F053D" w:rsidRDefault="007D42DF" w:rsidP="0014555E">
            <w:pPr>
              <w:jc w:val="center"/>
              <w:rPr>
                <w:ins w:id="1411" w:author="USA" w:date="2021-07-09T15:42:00Z"/>
                <w:rFonts w:ascii="Calibri" w:hAnsi="Calibri"/>
                <w:b/>
                <w:bCs/>
                <w:color w:val="000000"/>
                <w:sz w:val="13"/>
                <w:szCs w:val="13"/>
              </w:rPr>
            </w:pPr>
            <w:ins w:id="1412"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96C9368" w14:textId="77777777" w:rsidR="007D42DF" w:rsidRPr="007F053D" w:rsidRDefault="007D42DF" w:rsidP="0014555E">
            <w:pPr>
              <w:jc w:val="center"/>
              <w:rPr>
                <w:ins w:id="1413" w:author="USA" w:date="2021-07-09T15:42:00Z"/>
                <w:rFonts w:ascii="Calibri" w:hAnsi="Calibri"/>
                <w:b/>
                <w:bCs/>
                <w:color w:val="000000"/>
                <w:sz w:val="13"/>
                <w:szCs w:val="13"/>
              </w:rPr>
            </w:pPr>
            <w:ins w:id="1414" w:author="USA" w:date="2021-07-09T15:42:00Z">
              <w:r w:rsidRPr="007F053D">
                <w:rPr>
                  <w:rFonts w:ascii="Calibri" w:hAnsi="Calibri"/>
                  <w:b/>
                  <w:bCs/>
                  <w:color w:val="000000"/>
                  <w:sz w:val="13"/>
                  <w:szCs w:val="13"/>
                </w:rPr>
                <w:t>8' WHIP</w:t>
              </w:r>
            </w:ins>
          </w:p>
        </w:tc>
        <w:tc>
          <w:tcPr>
            <w:tcW w:w="721" w:type="dxa"/>
            <w:tcBorders>
              <w:top w:val="nil"/>
              <w:left w:val="nil"/>
              <w:bottom w:val="single" w:sz="4" w:space="0" w:color="auto"/>
              <w:right w:val="single" w:sz="4" w:space="0" w:color="auto"/>
            </w:tcBorders>
            <w:shd w:val="clear" w:color="000000" w:fill="BDD7EE"/>
            <w:hideMark/>
          </w:tcPr>
          <w:p w14:paraId="655FC695" w14:textId="77777777" w:rsidR="007D42DF" w:rsidRPr="007F053D" w:rsidRDefault="007D42DF" w:rsidP="0014555E">
            <w:pPr>
              <w:jc w:val="center"/>
              <w:rPr>
                <w:ins w:id="1415" w:author="USA" w:date="2021-07-09T15:42:00Z"/>
                <w:rFonts w:ascii="Calibri" w:hAnsi="Calibri"/>
                <w:b/>
                <w:bCs/>
                <w:color w:val="000000"/>
                <w:sz w:val="13"/>
                <w:szCs w:val="13"/>
              </w:rPr>
            </w:pPr>
            <w:ins w:id="1416"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26523F1C" w14:textId="77777777" w:rsidR="007D42DF" w:rsidRPr="007F053D" w:rsidRDefault="007D42DF" w:rsidP="0014555E">
            <w:pPr>
              <w:jc w:val="center"/>
              <w:rPr>
                <w:ins w:id="1417" w:author="USA" w:date="2021-07-09T15:42:00Z"/>
                <w:rFonts w:ascii="Calibri" w:hAnsi="Calibri"/>
                <w:b/>
                <w:bCs/>
                <w:color w:val="000000"/>
                <w:sz w:val="13"/>
                <w:szCs w:val="13"/>
              </w:rPr>
            </w:pPr>
            <w:ins w:id="1418" w:author="USA" w:date="2021-07-09T15:42:00Z">
              <w:r w:rsidRPr="007F053D">
                <w:rPr>
                  <w:rFonts w:ascii="Calibri" w:hAnsi="Calibri"/>
                  <w:b/>
                  <w:bCs/>
                  <w:color w:val="000000"/>
                  <w:sz w:val="13"/>
                  <w:szCs w:val="13"/>
                </w:rPr>
                <w:t>8' WHIP</w:t>
              </w:r>
            </w:ins>
          </w:p>
        </w:tc>
        <w:tc>
          <w:tcPr>
            <w:tcW w:w="721" w:type="dxa"/>
            <w:tcBorders>
              <w:top w:val="nil"/>
              <w:left w:val="nil"/>
              <w:bottom w:val="single" w:sz="4" w:space="0" w:color="auto"/>
              <w:right w:val="single" w:sz="4" w:space="0" w:color="auto"/>
            </w:tcBorders>
            <w:shd w:val="clear" w:color="000000" w:fill="BDD7EE"/>
            <w:hideMark/>
          </w:tcPr>
          <w:p w14:paraId="3C4BEE1D" w14:textId="77777777" w:rsidR="007D42DF" w:rsidRPr="007F053D" w:rsidRDefault="007D42DF" w:rsidP="0014555E">
            <w:pPr>
              <w:jc w:val="center"/>
              <w:rPr>
                <w:ins w:id="1419" w:author="USA" w:date="2021-07-09T15:42:00Z"/>
                <w:rFonts w:ascii="Calibri" w:hAnsi="Calibri"/>
                <w:b/>
                <w:bCs/>
                <w:color w:val="000000"/>
                <w:sz w:val="13"/>
                <w:szCs w:val="13"/>
              </w:rPr>
            </w:pPr>
            <w:ins w:id="1420"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7FA9950" w14:textId="77777777" w:rsidR="007D42DF" w:rsidRPr="007F053D" w:rsidRDefault="007D42DF" w:rsidP="0014555E">
            <w:pPr>
              <w:jc w:val="center"/>
              <w:rPr>
                <w:ins w:id="1421" w:author="USA" w:date="2021-07-09T15:42:00Z"/>
                <w:rFonts w:ascii="Calibri" w:hAnsi="Calibri"/>
                <w:b/>
                <w:bCs/>
                <w:color w:val="000000"/>
                <w:sz w:val="13"/>
                <w:szCs w:val="13"/>
              </w:rPr>
            </w:pPr>
            <w:ins w:id="1422" w:author="USA" w:date="2021-07-09T15:42:00Z">
              <w:r w:rsidRPr="007F053D">
                <w:rPr>
                  <w:rFonts w:ascii="Calibri" w:hAnsi="Calibri"/>
                  <w:b/>
                  <w:bCs/>
                  <w:color w:val="000000"/>
                  <w:sz w:val="13"/>
                  <w:szCs w:val="13"/>
                </w:rPr>
                <w:t xml:space="preserve"> 8' WHIP </w:t>
              </w:r>
            </w:ins>
          </w:p>
        </w:tc>
        <w:tc>
          <w:tcPr>
            <w:tcW w:w="721" w:type="dxa"/>
            <w:tcBorders>
              <w:top w:val="nil"/>
              <w:left w:val="nil"/>
              <w:bottom w:val="single" w:sz="4" w:space="0" w:color="auto"/>
              <w:right w:val="single" w:sz="4" w:space="0" w:color="auto"/>
            </w:tcBorders>
            <w:shd w:val="clear" w:color="000000" w:fill="BDD7EE"/>
            <w:hideMark/>
          </w:tcPr>
          <w:p w14:paraId="73D8768A" w14:textId="77777777" w:rsidR="007D42DF" w:rsidRPr="007F053D" w:rsidRDefault="007D42DF" w:rsidP="0014555E">
            <w:pPr>
              <w:jc w:val="center"/>
              <w:rPr>
                <w:ins w:id="1423" w:author="USA" w:date="2021-07-09T15:42:00Z"/>
                <w:rFonts w:ascii="Calibri" w:hAnsi="Calibri"/>
                <w:b/>
                <w:bCs/>
                <w:color w:val="000000"/>
                <w:sz w:val="13"/>
                <w:szCs w:val="13"/>
              </w:rPr>
            </w:pPr>
            <w:ins w:id="1424"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52487C3A" w14:textId="77777777" w:rsidR="007D42DF" w:rsidRPr="007F053D" w:rsidRDefault="007D42DF" w:rsidP="0014555E">
            <w:pPr>
              <w:jc w:val="center"/>
              <w:rPr>
                <w:ins w:id="1425" w:author="USA" w:date="2021-07-09T15:42:00Z"/>
                <w:rFonts w:ascii="Calibri" w:hAnsi="Calibri"/>
                <w:b/>
                <w:bCs/>
                <w:color w:val="000000"/>
                <w:sz w:val="13"/>
                <w:szCs w:val="13"/>
              </w:rPr>
            </w:pPr>
            <w:ins w:id="1426" w:author="USA" w:date="2021-07-09T15:42:00Z">
              <w:r w:rsidRPr="007F053D">
                <w:rPr>
                  <w:rFonts w:ascii="Calibri" w:hAnsi="Calibri"/>
                  <w:b/>
                  <w:bCs/>
                  <w:color w:val="000000"/>
                  <w:sz w:val="13"/>
                  <w:szCs w:val="13"/>
                </w:rPr>
                <w:t xml:space="preserve">8' WHIP </w:t>
              </w:r>
            </w:ins>
          </w:p>
        </w:tc>
        <w:tc>
          <w:tcPr>
            <w:tcW w:w="721" w:type="dxa"/>
            <w:tcBorders>
              <w:top w:val="nil"/>
              <w:left w:val="nil"/>
              <w:bottom w:val="single" w:sz="4" w:space="0" w:color="auto"/>
              <w:right w:val="single" w:sz="4" w:space="0" w:color="auto"/>
            </w:tcBorders>
            <w:shd w:val="clear" w:color="000000" w:fill="BDD7EE"/>
            <w:hideMark/>
          </w:tcPr>
          <w:p w14:paraId="41D28CB8" w14:textId="77777777" w:rsidR="007D42DF" w:rsidRPr="007F053D" w:rsidRDefault="007D42DF" w:rsidP="0014555E">
            <w:pPr>
              <w:jc w:val="center"/>
              <w:rPr>
                <w:ins w:id="1427" w:author="USA" w:date="2021-07-09T15:42:00Z"/>
                <w:rFonts w:ascii="Calibri" w:hAnsi="Calibri"/>
                <w:b/>
                <w:bCs/>
                <w:color w:val="000000"/>
                <w:sz w:val="13"/>
                <w:szCs w:val="13"/>
              </w:rPr>
            </w:pPr>
            <w:ins w:id="1428"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56D4BE8" w14:textId="77777777" w:rsidR="007D42DF" w:rsidRPr="007F053D" w:rsidRDefault="007D42DF" w:rsidP="0014555E">
            <w:pPr>
              <w:jc w:val="center"/>
              <w:rPr>
                <w:ins w:id="1429" w:author="USA" w:date="2021-07-09T15:42:00Z"/>
                <w:rFonts w:ascii="Calibri" w:hAnsi="Calibri"/>
                <w:b/>
                <w:bCs/>
                <w:color w:val="000000"/>
                <w:sz w:val="13"/>
                <w:szCs w:val="13"/>
              </w:rPr>
            </w:pPr>
            <w:ins w:id="1430" w:author="USA" w:date="2021-07-09T15:42:00Z">
              <w:r w:rsidRPr="007F053D">
                <w:rPr>
                  <w:rFonts w:ascii="Calibri" w:hAnsi="Calibri"/>
                  <w:b/>
                  <w:bCs/>
                  <w:color w:val="000000"/>
                  <w:sz w:val="13"/>
                  <w:szCs w:val="13"/>
                </w:rPr>
                <w:t xml:space="preserve"> 8' WHIP </w:t>
              </w:r>
            </w:ins>
          </w:p>
        </w:tc>
      </w:tr>
      <w:tr w:rsidR="007D42DF" w:rsidRPr="007F053D" w14:paraId="20CE44C6" w14:textId="77777777" w:rsidTr="0014555E">
        <w:trPr>
          <w:trHeight w:val="144"/>
          <w:ins w:id="1431"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2B09A93" w14:textId="77777777" w:rsidR="007D42DF" w:rsidRPr="00EA6235" w:rsidRDefault="007D42DF" w:rsidP="0014555E">
            <w:pPr>
              <w:jc w:val="center"/>
              <w:rPr>
                <w:ins w:id="1432" w:author="USA" w:date="2021-07-09T15:42:00Z"/>
                <w:rFonts w:ascii="Calibri" w:hAnsi="Calibri"/>
                <w:color w:val="000000"/>
                <w:sz w:val="13"/>
                <w:szCs w:val="13"/>
                <w:rPrChange w:id="1433" w:author="USA" w:date="2021-09-09T14:04:00Z">
                  <w:rPr>
                    <w:ins w:id="1434" w:author="USA" w:date="2021-07-09T15:42:00Z"/>
                    <w:rFonts w:ascii="Calibri" w:hAnsi="Calibri"/>
                    <w:color w:val="000000"/>
                    <w:sz w:val="11"/>
                    <w:szCs w:val="11"/>
                  </w:rPr>
                </w:rPrChange>
              </w:rPr>
            </w:pPr>
            <w:ins w:id="1435" w:author="USA" w:date="2021-07-09T15:42:00Z">
              <w:r w:rsidRPr="00EA6235">
                <w:rPr>
                  <w:rFonts w:ascii="Calibri" w:hAnsi="Calibri"/>
                  <w:color w:val="000000"/>
                  <w:sz w:val="13"/>
                  <w:szCs w:val="13"/>
                  <w:rPrChange w:id="1436" w:author="USA" w:date="2021-09-09T14:04:00Z">
                    <w:rPr>
                      <w:rFonts w:ascii="Calibri" w:hAnsi="Calibri"/>
                      <w:color w:val="000000"/>
                      <w:sz w:val="11"/>
                      <w:szCs w:val="11"/>
                    </w:rPr>
                  </w:rPrChange>
                </w:rPr>
                <w:t>1</w:t>
              </w:r>
            </w:ins>
          </w:p>
        </w:tc>
        <w:tc>
          <w:tcPr>
            <w:tcW w:w="722" w:type="dxa"/>
            <w:tcBorders>
              <w:top w:val="nil"/>
              <w:left w:val="nil"/>
              <w:bottom w:val="single" w:sz="4" w:space="0" w:color="auto"/>
              <w:right w:val="single" w:sz="4" w:space="0" w:color="auto"/>
            </w:tcBorders>
            <w:shd w:val="clear" w:color="auto" w:fill="auto"/>
            <w:noWrap/>
            <w:hideMark/>
          </w:tcPr>
          <w:p w14:paraId="3C26D7BD" w14:textId="77777777" w:rsidR="007D42DF" w:rsidRPr="00EA6235" w:rsidRDefault="007D42DF" w:rsidP="0014555E">
            <w:pPr>
              <w:jc w:val="center"/>
              <w:rPr>
                <w:ins w:id="1437" w:author="USA" w:date="2021-07-09T15:42:00Z"/>
                <w:rFonts w:ascii="Calibri" w:hAnsi="Calibri"/>
                <w:color w:val="000000"/>
                <w:sz w:val="13"/>
                <w:szCs w:val="13"/>
                <w:rPrChange w:id="1438" w:author="USA" w:date="2021-09-09T14:04:00Z">
                  <w:rPr>
                    <w:ins w:id="1439" w:author="USA" w:date="2021-07-09T15:42:00Z"/>
                    <w:rFonts w:ascii="Calibri" w:hAnsi="Calibri"/>
                    <w:color w:val="000000"/>
                    <w:sz w:val="11"/>
                    <w:szCs w:val="11"/>
                  </w:rPr>
                </w:rPrChange>
              </w:rPr>
            </w:pPr>
            <w:ins w:id="1440" w:author="USA" w:date="2021-07-09T15:42:00Z">
              <w:r w:rsidRPr="00EA6235">
                <w:rPr>
                  <w:rFonts w:ascii="Calibri" w:hAnsi="Calibri"/>
                  <w:color w:val="000000"/>
                  <w:sz w:val="13"/>
                  <w:szCs w:val="13"/>
                  <w:rPrChange w:id="1441"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392F3B70" w14:textId="77777777" w:rsidR="007D42DF" w:rsidRPr="00EA6235" w:rsidRDefault="007D42DF" w:rsidP="0014555E">
            <w:pPr>
              <w:jc w:val="center"/>
              <w:rPr>
                <w:ins w:id="1442" w:author="USA" w:date="2021-07-09T15:42:00Z"/>
                <w:rFonts w:ascii="Calibri" w:hAnsi="Calibri"/>
                <w:color w:val="000000"/>
                <w:sz w:val="13"/>
                <w:szCs w:val="13"/>
                <w:rPrChange w:id="1443" w:author="USA" w:date="2021-09-09T14:04:00Z">
                  <w:rPr>
                    <w:ins w:id="1444" w:author="USA" w:date="2021-07-09T15:42:00Z"/>
                    <w:rFonts w:ascii="Calibri" w:hAnsi="Calibri"/>
                    <w:color w:val="000000"/>
                    <w:sz w:val="11"/>
                    <w:szCs w:val="11"/>
                  </w:rPr>
                </w:rPrChange>
              </w:rPr>
            </w:pPr>
            <w:ins w:id="1445" w:author="USA" w:date="2021-07-09T15:42:00Z">
              <w:r w:rsidRPr="00EA6235">
                <w:rPr>
                  <w:rFonts w:ascii="Calibri" w:hAnsi="Calibri"/>
                  <w:color w:val="000000"/>
                  <w:sz w:val="13"/>
                  <w:szCs w:val="13"/>
                  <w:rPrChange w:id="1446"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407FFFE" w14:textId="77777777" w:rsidR="007D42DF" w:rsidRPr="00EA6235" w:rsidRDefault="007D42DF" w:rsidP="0014555E">
            <w:pPr>
              <w:jc w:val="center"/>
              <w:rPr>
                <w:ins w:id="1447" w:author="USA" w:date="2021-07-09T15:42:00Z"/>
                <w:rFonts w:ascii="Calibri" w:hAnsi="Calibri"/>
                <w:color w:val="000000"/>
                <w:sz w:val="13"/>
                <w:szCs w:val="13"/>
                <w:rPrChange w:id="1448" w:author="USA" w:date="2021-09-09T14:04:00Z">
                  <w:rPr>
                    <w:ins w:id="1449" w:author="USA" w:date="2021-07-09T15:42:00Z"/>
                    <w:rFonts w:ascii="Calibri" w:hAnsi="Calibri"/>
                    <w:color w:val="000000"/>
                    <w:sz w:val="11"/>
                    <w:szCs w:val="11"/>
                  </w:rPr>
                </w:rPrChange>
              </w:rPr>
            </w:pPr>
            <w:ins w:id="1450" w:author="USA" w:date="2021-07-09T15:42:00Z">
              <w:r w:rsidRPr="00EA6235">
                <w:rPr>
                  <w:rFonts w:ascii="Calibri" w:hAnsi="Calibri"/>
                  <w:color w:val="000000"/>
                  <w:sz w:val="13"/>
                  <w:szCs w:val="13"/>
                  <w:rPrChange w:id="1451"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1F497FB" w14:textId="77777777" w:rsidR="007D42DF" w:rsidRPr="00EA6235" w:rsidRDefault="007D42DF" w:rsidP="0014555E">
            <w:pPr>
              <w:jc w:val="center"/>
              <w:rPr>
                <w:ins w:id="1452" w:author="USA" w:date="2021-07-09T15:42:00Z"/>
                <w:rFonts w:ascii="Calibri" w:hAnsi="Calibri"/>
                <w:color w:val="000000"/>
                <w:sz w:val="13"/>
                <w:szCs w:val="13"/>
                <w:rPrChange w:id="1453" w:author="USA" w:date="2021-09-09T14:04:00Z">
                  <w:rPr>
                    <w:ins w:id="1454" w:author="USA" w:date="2021-07-09T15:42:00Z"/>
                    <w:rFonts w:ascii="Calibri" w:hAnsi="Calibri"/>
                    <w:color w:val="000000"/>
                    <w:sz w:val="11"/>
                    <w:szCs w:val="11"/>
                  </w:rPr>
                </w:rPrChange>
              </w:rPr>
            </w:pPr>
            <w:ins w:id="1455" w:author="USA" w:date="2021-07-09T15:42:00Z">
              <w:r w:rsidRPr="00EA6235">
                <w:rPr>
                  <w:rFonts w:ascii="Calibri" w:hAnsi="Calibri"/>
                  <w:color w:val="000000"/>
                  <w:sz w:val="13"/>
                  <w:szCs w:val="13"/>
                  <w:rPrChange w:id="1456"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3F773075" w14:textId="77777777" w:rsidR="007D42DF" w:rsidRPr="00EA6235" w:rsidRDefault="007D42DF" w:rsidP="0014555E">
            <w:pPr>
              <w:jc w:val="center"/>
              <w:rPr>
                <w:ins w:id="1457" w:author="USA" w:date="2021-07-09T15:42:00Z"/>
                <w:rFonts w:ascii="Calibri" w:hAnsi="Calibri"/>
                <w:color w:val="000000"/>
                <w:sz w:val="13"/>
                <w:szCs w:val="13"/>
                <w:rPrChange w:id="1458" w:author="USA" w:date="2021-09-09T14:04:00Z">
                  <w:rPr>
                    <w:ins w:id="1459" w:author="USA" w:date="2021-07-09T15:42:00Z"/>
                    <w:rFonts w:ascii="Calibri" w:hAnsi="Calibri"/>
                    <w:color w:val="000000"/>
                    <w:sz w:val="11"/>
                    <w:szCs w:val="11"/>
                  </w:rPr>
                </w:rPrChange>
              </w:rPr>
            </w:pPr>
            <w:ins w:id="1460" w:author="USA" w:date="2021-07-09T15:42:00Z">
              <w:r w:rsidRPr="00EA6235">
                <w:rPr>
                  <w:rFonts w:ascii="Calibri" w:hAnsi="Calibri"/>
                  <w:color w:val="000000"/>
                  <w:sz w:val="13"/>
                  <w:szCs w:val="13"/>
                  <w:rPrChange w:id="1461"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5A8ABBCA" w14:textId="77777777" w:rsidR="007D42DF" w:rsidRPr="00EA6235" w:rsidRDefault="007D42DF" w:rsidP="0014555E">
            <w:pPr>
              <w:jc w:val="center"/>
              <w:rPr>
                <w:ins w:id="1462" w:author="USA" w:date="2021-07-09T15:42:00Z"/>
                <w:rFonts w:ascii="Calibri" w:hAnsi="Calibri"/>
                <w:color w:val="000000"/>
                <w:sz w:val="13"/>
                <w:szCs w:val="13"/>
                <w:rPrChange w:id="1463" w:author="USA" w:date="2021-09-09T14:04:00Z">
                  <w:rPr>
                    <w:ins w:id="1464" w:author="USA" w:date="2021-07-09T15:42:00Z"/>
                    <w:rFonts w:ascii="Calibri" w:hAnsi="Calibri"/>
                    <w:color w:val="000000"/>
                    <w:sz w:val="11"/>
                    <w:szCs w:val="11"/>
                  </w:rPr>
                </w:rPrChange>
              </w:rPr>
            </w:pPr>
            <w:ins w:id="1465" w:author="USA" w:date="2021-07-09T15:42:00Z">
              <w:r w:rsidRPr="00EA6235">
                <w:rPr>
                  <w:rFonts w:ascii="Calibri" w:hAnsi="Calibri"/>
                  <w:color w:val="000000"/>
                  <w:sz w:val="13"/>
                  <w:szCs w:val="13"/>
                  <w:rPrChange w:id="1466"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17531292" w14:textId="77777777" w:rsidR="007D42DF" w:rsidRPr="00EA6235" w:rsidRDefault="007D42DF" w:rsidP="0014555E">
            <w:pPr>
              <w:jc w:val="center"/>
              <w:rPr>
                <w:ins w:id="1467" w:author="USA" w:date="2021-07-09T15:42:00Z"/>
                <w:rFonts w:ascii="Calibri" w:hAnsi="Calibri"/>
                <w:color w:val="000000"/>
                <w:sz w:val="13"/>
                <w:szCs w:val="13"/>
                <w:rPrChange w:id="1468" w:author="USA" w:date="2021-09-09T14:04:00Z">
                  <w:rPr>
                    <w:ins w:id="1469" w:author="USA" w:date="2021-07-09T15:42:00Z"/>
                    <w:rFonts w:ascii="Calibri" w:hAnsi="Calibri"/>
                    <w:color w:val="000000"/>
                    <w:sz w:val="11"/>
                    <w:szCs w:val="11"/>
                  </w:rPr>
                </w:rPrChange>
              </w:rPr>
            </w:pPr>
            <w:ins w:id="1470" w:author="USA" w:date="2021-07-09T15:42:00Z">
              <w:r w:rsidRPr="00EA6235">
                <w:rPr>
                  <w:rFonts w:ascii="Calibri" w:hAnsi="Calibri"/>
                  <w:color w:val="000000"/>
                  <w:sz w:val="13"/>
                  <w:szCs w:val="13"/>
                  <w:rPrChange w:id="1471"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68FC2AE0" w14:textId="77777777" w:rsidR="007D42DF" w:rsidRPr="00EA6235" w:rsidRDefault="007D42DF" w:rsidP="0014555E">
            <w:pPr>
              <w:jc w:val="center"/>
              <w:rPr>
                <w:ins w:id="1472" w:author="USA" w:date="2021-07-09T15:42:00Z"/>
                <w:rFonts w:ascii="Calibri" w:hAnsi="Calibri"/>
                <w:color w:val="000000"/>
                <w:sz w:val="13"/>
                <w:szCs w:val="13"/>
                <w:rPrChange w:id="1473" w:author="USA" w:date="2021-09-09T14:04:00Z">
                  <w:rPr>
                    <w:ins w:id="1474" w:author="USA" w:date="2021-07-09T15:42:00Z"/>
                    <w:rFonts w:ascii="Calibri" w:hAnsi="Calibri"/>
                    <w:color w:val="000000"/>
                    <w:sz w:val="11"/>
                    <w:szCs w:val="11"/>
                  </w:rPr>
                </w:rPrChange>
              </w:rPr>
            </w:pPr>
            <w:ins w:id="1475" w:author="USA" w:date="2021-07-09T15:42:00Z">
              <w:r w:rsidRPr="00EA6235">
                <w:rPr>
                  <w:rFonts w:ascii="Calibri" w:hAnsi="Calibri"/>
                  <w:color w:val="000000"/>
                  <w:sz w:val="13"/>
                  <w:szCs w:val="13"/>
                  <w:rPrChange w:id="1476"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2D05CA4A" w14:textId="77777777" w:rsidR="007D42DF" w:rsidRPr="00EA6235" w:rsidRDefault="007D42DF" w:rsidP="0014555E">
            <w:pPr>
              <w:jc w:val="center"/>
              <w:rPr>
                <w:ins w:id="1477" w:author="USA" w:date="2021-07-09T15:42:00Z"/>
                <w:rFonts w:ascii="Calibri" w:hAnsi="Calibri"/>
                <w:color w:val="000000"/>
                <w:sz w:val="13"/>
                <w:szCs w:val="13"/>
                <w:rPrChange w:id="1478" w:author="USA" w:date="2021-09-09T14:04:00Z">
                  <w:rPr>
                    <w:ins w:id="1479" w:author="USA" w:date="2021-07-09T15:42:00Z"/>
                    <w:rFonts w:ascii="Calibri" w:hAnsi="Calibri"/>
                    <w:color w:val="000000"/>
                    <w:sz w:val="11"/>
                    <w:szCs w:val="11"/>
                  </w:rPr>
                </w:rPrChange>
              </w:rPr>
            </w:pPr>
            <w:ins w:id="1480" w:author="USA" w:date="2021-07-09T15:42:00Z">
              <w:r w:rsidRPr="00EA6235">
                <w:rPr>
                  <w:rFonts w:ascii="Calibri" w:hAnsi="Calibri"/>
                  <w:color w:val="000000"/>
                  <w:sz w:val="13"/>
                  <w:szCs w:val="13"/>
                  <w:rPrChange w:id="1481"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522E3679" w14:textId="77777777" w:rsidR="007D42DF" w:rsidRPr="00EA6235" w:rsidRDefault="007D42DF" w:rsidP="0014555E">
            <w:pPr>
              <w:jc w:val="center"/>
              <w:rPr>
                <w:ins w:id="1482" w:author="USA" w:date="2021-07-09T15:42:00Z"/>
                <w:rFonts w:ascii="Calibri" w:hAnsi="Calibri"/>
                <w:color w:val="000000"/>
                <w:sz w:val="13"/>
                <w:szCs w:val="13"/>
                <w:rPrChange w:id="1483" w:author="USA" w:date="2021-09-09T14:04:00Z">
                  <w:rPr>
                    <w:ins w:id="1484" w:author="USA" w:date="2021-07-09T15:42:00Z"/>
                    <w:rFonts w:ascii="Calibri" w:hAnsi="Calibri"/>
                    <w:color w:val="000000"/>
                    <w:sz w:val="11"/>
                    <w:szCs w:val="11"/>
                  </w:rPr>
                </w:rPrChange>
              </w:rPr>
            </w:pPr>
            <w:ins w:id="1485" w:author="USA" w:date="2021-07-09T15:42:00Z">
              <w:r w:rsidRPr="00EA6235">
                <w:rPr>
                  <w:rFonts w:ascii="Calibri" w:hAnsi="Calibri"/>
                  <w:color w:val="000000"/>
                  <w:sz w:val="13"/>
                  <w:szCs w:val="13"/>
                  <w:rPrChange w:id="1486"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51ECA5A2" w14:textId="77777777" w:rsidR="007D42DF" w:rsidRPr="00EA6235" w:rsidRDefault="007D42DF" w:rsidP="0014555E">
            <w:pPr>
              <w:jc w:val="center"/>
              <w:rPr>
                <w:ins w:id="1487" w:author="USA" w:date="2021-07-09T15:42:00Z"/>
                <w:rFonts w:ascii="Calibri" w:hAnsi="Calibri"/>
                <w:color w:val="000000"/>
                <w:sz w:val="13"/>
                <w:szCs w:val="13"/>
                <w:rPrChange w:id="1488" w:author="USA" w:date="2021-09-09T14:04:00Z">
                  <w:rPr>
                    <w:ins w:id="1489" w:author="USA" w:date="2021-07-09T15:42:00Z"/>
                    <w:rFonts w:ascii="Calibri" w:hAnsi="Calibri"/>
                    <w:color w:val="000000"/>
                    <w:sz w:val="11"/>
                    <w:szCs w:val="11"/>
                  </w:rPr>
                </w:rPrChange>
              </w:rPr>
            </w:pPr>
            <w:ins w:id="1490" w:author="USA" w:date="2021-07-09T15:42:00Z">
              <w:r w:rsidRPr="00EA6235">
                <w:rPr>
                  <w:rFonts w:ascii="Calibri" w:hAnsi="Calibri"/>
                  <w:color w:val="000000"/>
                  <w:sz w:val="13"/>
                  <w:szCs w:val="13"/>
                  <w:rPrChange w:id="1491"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7E9B2458" w14:textId="77777777" w:rsidR="007D42DF" w:rsidRPr="00EA6235" w:rsidRDefault="007D42DF" w:rsidP="0014555E">
            <w:pPr>
              <w:jc w:val="center"/>
              <w:rPr>
                <w:ins w:id="1492" w:author="USA" w:date="2021-07-09T15:42:00Z"/>
                <w:rFonts w:ascii="Calibri" w:hAnsi="Calibri"/>
                <w:color w:val="000000"/>
                <w:sz w:val="13"/>
                <w:szCs w:val="13"/>
                <w:rPrChange w:id="1493" w:author="USA" w:date="2021-09-09T14:04:00Z">
                  <w:rPr>
                    <w:ins w:id="1494" w:author="USA" w:date="2021-07-09T15:42:00Z"/>
                    <w:rFonts w:ascii="Calibri" w:hAnsi="Calibri"/>
                    <w:color w:val="000000"/>
                    <w:sz w:val="11"/>
                    <w:szCs w:val="11"/>
                  </w:rPr>
                </w:rPrChange>
              </w:rPr>
            </w:pPr>
            <w:ins w:id="1495" w:author="USA" w:date="2021-07-09T15:42:00Z">
              <w:r w:rsidRPr="00EA6235">
                <w:rPr>
                  <w:rFonts w:ascii="Calibri" w:hAnsi="Calibri"/>
                  <w:color w:val="000000"/>
                  <w:sz w:val="13"/>
                  <w:szCs w:val="13"/>
                  <w:rPrChange w:id="1496" w:author="USA" w:date="2021-09-09T14:04:00Z">
                    <w:rPr>
                      <w:rFonts w:ascii="Calibri" w:hAnsi="Calibri"/>
                      <w:color w:val="000000"/>
                      <w:sz w:val="11"/>
                      <w:szCs w:val="11"/>
                    </w:rPr>
                  </w:rPrChange>
                </w:rPr>
                <w:t xml:space="preserve">-116.5 </w:t>
              </w:r>
            </w:ins>
          </w:p>
        </w:tc>
      </w:tr>
      <w:tr w:rsidR="007D42DF" w:rsidRPr="007F053D" w14:paraId="02F18724" w14:textId="77777777" w:rsidTr="0014555E">
        <w:trPr>
          <w:trHeight w:val="144"/>
          <w:ins w:id="1497"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24311CB3" w14:textId="77777777" w:rsidR="007D42DF" w:rsidRPr="00EA6235" w:rsidRDefault="007D42DF" w:rsidP="0014555E">
            <w:pPr>
              <w:jc w:val="center"/>
              <w:rPr>
                <w:ins w:id="1498" w:author="USA" w:date="2021-07-09T15:42:00Z"/>
                <w:rFonts w:ascii="Calibri" w:hAnsi="Calibri"/>
                <w:color w:val="000000"/>
                <w:sz w:val="13"/>
                <w:szCs w:val="13"/>
                <w:rPrChange w:id="1499" w:author="USA" w:date="2021-09-09T14:04:00Z">
                  <w:rPr>
                    <w:ins w:id="1500" w:author="USA" w:date="2021-07-09T15:42:00Z"/>
                    <w:rFonts w:ascii="Calibri" w:hAnsi="Calibri"/>
                    <w:color w:val="000000"/>
                    <w:sz w:val="11"/>
                    <w:szCs w:val="11"/>
                  </w:rPr>
                </w:rPrChange>
              </w:rPr>
            </w:pPr>
            <w:ins w:id="1501" w:author="USA" w:date="2021-07-09T15:42:00Z">
              <w:r w:rsidRPr="00EA6235">
                <w:rPr>
                  <w:rFonts w:ascii="Calibri" w:hAnsi="Calibri"/>
                  <w:color w:val="000000"/>
                  <w:sz w:val="13"/>
                  <w:szCs w:val="13"/>
                  <w:rPrChange w:id="1502" w:author="USA" w:date="2021-09-09T14:04:00Z">
                    <w:rPr>
                      <w:rFonts w:ascii="Calibri" w:hAnsi="Calibri"/>
                      <w:color w:val="000000"/>
                      <w:sz w:val="11"/>
                      <w:szCs w:val="11"/>
                    </w:rPr>
                  </w:rPrChange>
                </w:rPr>
                <w:t>2</w:t>
              </w:r>
            </w:ins>
          </w:p>
        </w:tc>
        <w:tc>
          <w:tcPr>
            <w:tcW w:w="722" w:type="dxa"/>
            <w:tcBorders>
              <w:top w:val="nil"/>
              <w:left w:val="nil"/>
              <w:bottom w:val="single" w:sz="4" w:space="0" w:color="auto"/>
              <w:right w:val="single" w:sz="4" w:space="0" w:color="auto"/>
            </w:tcBorders>
            <w:shd w:val="clear" w:color="auto" w:fill="auto"/>
            <w:noWrap/>
            <w:hideMark/>
          </w:tcPr>
          <w:p w14:paraId="0B26BE6C" w14:textId="77777777" w:rsidR="007D42DF" w:rsidRPr="00EA6235" w:rsidRDefault="007D42DF" w:rsidP="0014555E">
            <w:pPr>
              <w:jc w:val="center"/>
              <w:rPr>
                <w:ins w:id="1503" w:author="USA" w:date="2021-07-09T15:42:00Z"/>
                <w:rFonts w:ascii="Calibri" w:hAnsi="Calibri"/>
                <w:color w:val="000000"/>
                <w:sz w:val="13"/>
                <w:szCs w:val="13"/>
                <w:rPrChange w:id="1504" w:author="USA" w:date="2021-09-09T14:04:00Z">
                  <w:rPr>
                    <w:ins w:id="1505" w:author="USA" w:date="2021-07-09T15:42:00Z"/>
                    <w:rFonts w:ascii="Calibri" w:hAnsi="Calibri"/>
                    <w:color w:val="000000"/>
                    <w:sz w:val="11"/>
                    <w:szCs w:val="11"/>
                  </w:rPr>
                </w:rPrChange>
              </w:rPr>
            </w:pPr>
            <w:ins w:id="1506" w:author="USA" w:date="2021-07-09T15:42:00Z">
              <w:r w:rsidRPr="00EA6235">
                <w:rPr>
                  <w:rFonts w:ascii="Calibri" w:hAnsi="Calibri"/>
                  <w:color w:val="000000"/>
                  <w:sz w:val="13"/>
                  <w:szCs w:val="13"/>
                  <w:rPrChange w:id="1507"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863DBF8" w14:textId="77777777" w:rsidR="007D42DF" w:rsidRPr="00EA6235" w:rsidRDefault="007D42DF" w:rsidP="0014555E">
            <w:pPr>
              <w:jc w:val="center"/>
              <w:rPr>
                <w:ins w:id="1508" w:author="USA" w:date="2021-07-09T15:42:00Z"/>
                <w:rFonts w:ascii="Calibri" w:hAnsi="Calibri"/>
                <w:color w:val="000000"/>
                <w:sz w:val="13"/>
                <w:szCs w:val="13"/>
                <w:rPrChange w:id="1509" w:author="USA" w:date="2021-09-09T14:04:00Z">
                  <w:rPr>
                    <w:ins w:id="1510" w:author="USA" w:date="2021-07-09T15:42:00Z"/>
                    <w:rFonts w:ascii="Calibri" w:hAnsi="Calibri"/>
                    <w:color w:val="000000"/>
                    <w:sz w:val="11"/>
                    <w:szCs w:val="11"/>
                  </w:rPr>
                </w:rPrChange>
              </w:rPr>
            </w:pPr>
            <w:ins w:id="1511" w:author="USA" w:date="2021-07-09T15:42:00Z">
              <w:r w:rsidRPr="00EA6235">
                <w:rPr>
                  <w:rFonts w:ascii="Calibri" w:hAnsi="Calibri"/>
                  <w:color w:val="000000"/>
                  <w:sz w:val="13"/>
                  <w:szCs w:val="13"/>
                  <w:rPrChange w:id="1512"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59FAB5C6" w14:textId="77777777" w:rsidR="007D42DF" w:rsidRPr="00EA6235" w:rsidRDefault="007D42DF" w:rsidP="0014555E">
            <w:pPr>
              <w:jc w:val="center"/>
              <w:rPr>
                <w:ins w:id="1513" w:author="USA" w:date="2021-07-09T15:42:00Z"/>
                <w:rFonts w:ascii="Calibri" w:hAnsi="Calibri"/>
                <w:color w:val="000000"/>
                <w:sz w:val="13"/>
                <w:szCs w:val="13"/>
                <w:rPrChange w:id="1514" w:author="USA" w:date="2021-09-09T14:04:00Z">
                  <w:rPr>
                    <w:ins w:id="1515" w:author="USA" w:date="2021-07-09T15:42:00Z"/>
                    <w:rFonts w:ascii="Calibri" w:hAnsi="Calibri"/>
                    <w:color w:val="000000"/>
                    <w:sz w:val="11"/>
                    <w:szCs w:val="11"/>
                  </w:rPr>
                </w:rPrChange>
              </w:rPr>
            </w:pPr>
            <w:ins w:id="1516" w:author="USA" w:date="2021-07-09T15:42:00Z">
              <w:r w:rsidRPr="00EA6235">
                <w:rPr>
                  <w:rFonts w:ascii="Calibri" w:hAnsi="Calibri"/>
                  <w:color w:val="000000"/>
                  <w:sz w:val="13"/>
                  <w:szCs w:val="13"/>
                  <w:rPrChange w:id="1517"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021C505D" w14:textId="77777777" w:rsidR="007D42DF" w:rsidRPr="00EA6235" w:rsidRDefault="007D42DF" w:rsidP="0014555E">
            <w:pPr>
              <w:jc w:val="center"/>
              <w:rPr>
                <w:ins w:id="1518" w:author="USA" w:date="2021-07-09T15:42:00Z"/>
                <w:rFonts w:ascii="Calibri" w:hAnsi="Calibri"/>
                <w:color w:val="000000"/>
                <w:sz w:val="13"/>
                <w:szCs w:val="13"/>
                <w:rPrChange w:id="1519" w:author="USA" w:date="2021-09-09T14:04:00Z">
                  <w:rPr>
                    <w:ins w:id="1520" w:author="USA" w:date="2021-07-09T15:42:00Z"/>
                    <w:rFonts w:ascii="Calibri" w:hAnsi="Calibri"/>
                    <w:color w:val="000000"/>
                    <w:sz w:val="11"/>
                    <w:szCs w:val="11"/>
                  </w:rPr>
                </w:rPrChange>
              </w:rPr>
            </w:pPr>
            <w:ins w:id="1521" w:author="USA" w:date="2021-07-09T15:42:00Z">
              <w:r w:rsidRPr="00EA6235">
                <w:rPr>
                  <w:rFonts w:ascii="Calibri" w:hAnsi="Calibri"/>
                  <w:color w:val="000000"/>
                  <w:sz w:val="13"/>
                  <w:szCs w:val="13"/>
                  <w:rPrChange w:id="1522"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1343B4B0" w14:textId="77777777" w:rsidR="007D42DF" w:rsidRPr="00EA6235" w:rsidRDefault="007D42DF" w:rsidP="0014555E">
            <w:pPr>
              <w:jc w:val="center"/>
              <w:rPr>
                <w:ins w:id="1523" w:author="USA" w:date="2021-07-09T15:42:00Z"/>
                <w:rFonts w:ascii="Calibri" w:hAnsi="Calibri"/>
                <w:color w:val="000000"/>
                <w:sz w:val="13"/>
                <w:szCs w:val="13"/>
                <w:rPrChange w:id="1524" w:author="USA" w:date="2021-09-09T14:04:00Z">
                  <w:rPr>
                    <w:ins w:id="1525" w:author="USA" w:date="2021-07-09T15:42:00Z"/>
                    <w:rFonts w:ascii="Calibri" w:hAnsi="Calibri"/>
                    <w:color w:val="000000"/>
                    <w:sz w:val="11"/>
                    <w:szCs w:val="11"/>
                  </w:rPr>
                </w:rPrChange>
              </w:rPr>
            </w:pPr>
            <w:ins w:id="1526" w:author="USA" w:date="2021-07-09T15:42:00Z">
              <w:r w:rsidRPr="00EA6235">
                <w:rPr>
                  <w:rFonts w:ascii="Calibri" w:hAnsi="Calibri"/>
                  <w:color w:val="000000"/>
                  <w:sz w:val="13"/>
                  <w:szCs w:val="13"/>
                  <w:rPrChange w:id="1527"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777808F" w14:textId="77777777" w:rsidR="007D42DF" w:rsidRPr="00EA6235" w:rsidRDefault="007D42DF" w:rsidP="0014555E">
            <w:pPr>
              <w:jc w:val="center"/>
              <w:rPr>
                <w:ins w:id="1528" w:author="USA" w:date="2021-07-09T15:42:00Z"/>
                <w:rFonts w:ascii="Calibri" w:hAnsi="Calibri"/>
                <w:color w:val="000000"/>
                <w:sz w:val="13"/>
                <w:szCs w:val="13"/>
                <w:rPrChange w:id="1529" w:author="USA" w:date="2021-09-09T14:04:00Z">
                  <w:rPr>
                    <w:ins w:id="1530" w:author="USA" w:date="2021-07-09T15:42:00Z"/>
                    <w:rFonts w:ascii="Calibri" w:hAnsi="Calibri"/>
                    <w:color w:val="000000"/>
                    <w:sz w:val="11"/>
                    <w:szCs w:val="11"/>
                  </w:rPr>
                </w:rPrChange>
              </w:rPr>
            </w:pPr>
            <w:ins w:id="1531" w:author="USA" w:date="2021-07-09T15:42:00Z">
              <w:r w:rsidRPr="00EA6235">
                <w:rPr>
                  <w:rFonts w:ascii="Calibri" w:hAnsi="Calibri"/>
                  <w:color w:val="000000"/>
                  <w:sz w:val="13"/>
                  <w:szCs w:val="13"/>
                  <w:rPrChange w:id="1532"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E8BB668" w14:textId="77777777" w:rsidR="007D42DF" w:rsidRPr="00EA6235" w:rsidRDefault="007D42DF" w:rsidP="0014555E">
            <w:pPr>
              <w:jc w:val="center"/>
              <w:rPr>
                <w:ins w:id="1533" w:author="USA" w:date="2021-07-09T15:42:00Z"/>
                <w:rFonts w:ascii="Calibri" w:hAnsi="Calibri"/>
                <w:color w:val="000000"/>
                <w:sz w:val="13"/>
                <w:szCs w:val="13"/>
                <w:rPrChange w:id="1534" w:author="USA" w:date="2021-09-09T14:04:00Z">
                  <w:rPr>
                    <w:ins w:id="1535" w:author="USA" w:date="2021-07-09T15:42:00Z"/>
                    <w:rFonts w:ascii="Calibri" w:hAnsi="Calibri"/>
                    <w:color w:val="000000"/>
                    <w:sz w:val="11"/>
                    <w:szCs w:val="11"/>
                  </w:rPr>
                </w:rPrChange>
              </w:rPr>
            </w:pPr>
            <w:ins w:id="1536" w:author="USA" w:date="2021-07-09T15:42:00Z">
              <w:r w:rsidRPr="00EA6235">
                <w:rPr>
                  <w:rFonts w:ascii="Calibri" w:hAnsi="Calibri"/>
                  <w:color w:val="000000"/>
                  <w:sz w:val="13"/>
                  <w:szCs w:val="13"/>
                  <w:rPrChange w:id="1537"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noWrap/>
            <w:hideMark/>
          </w:tcPr>
          <w:p w14:paraId="40E1800F" w14:textId="77777777" w:rsidR="007D42DF" w:rsidRPr="00EA6235" w:rsidRDefault="007D42DF" w:rsidP="0014555E">
            <w:pPr>
              <w:jc w:val="center"/>
              <w:rPr>
                <w:ins w:id="1538" w:author="USA" w:date="2021-07-09T15:42:00Z"/>
                <w:rFonts w:ascii="Calibri" w:hAnsi="Calibri"/>
                <w:color w:val="000000"/>
                <w:sz w:val="13"/>
                <w:szCs w:val="13"/>
                <w:rPrChange w:id="1539" w:author="USA" w:date="2021-09-09T14:04:00Z">
                  <w:rPr>
                    <w:ins w:id="1540" w:author="USA" w:date="2021-07-09T15:42:00Z"/>
                    <w:rFonts w:ascii="Calibri" w:hAnsi="Calibri"/>
                    <w:color w:val="000000"/>
                    <w:sz w:val="11"/>
                    <w:szCs w:val="11"/>
                  </w:rPr>
                </w:rPrChange>
              </w:rPr>
            </w:pPr>
            <w:ins w:id="1541" w:author="USA" w:date="2021-07-09T15:42:00Z">
              <w:r w:rsidRPr="00EA6235">
                <w:rPr>
                  <w:rFonts w:ascii="Calibri" w:hAnsi="Calibri"/>
                  <w:color w:val="000000"/>
                  <w:sz w:val="13"/>
                  <w:szCs w:val="13"/>
                  <w:rPrChange w:id="1542"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5FA95D8" w14:textId="77777777" w:rsidR="007D42DF" w:rsidRPr="00EA6235" w:rsidRDefault="007D42DF" w:rsidP="0014555E">
            <w:pPr>
              <w:jc w:val="center"/>
              <w:rPr>
                <w:ins w:id="1543" w:author="USA" w:date="2021-07-09T15:42:00Z"/>
                <w:rFonts w:ascii="Calibri" w:hAnsi="Calibri"/>
                <w:color w:val="000000"/>
                <w:sz w:val="13"/>
                <w:szCs w:val="13"/>
                <w:rPrChange w:id="1544" w:author="USA" w:date="2021-09-09T14:04:00Z">
                  <w:rPr>
                    <w:ins w:id="1545" w:author="USA" w:date="2021-07-09T15:42:00Z"/>
                    <w:rFonts w:ascii="Calibri" w:hAnsi="Calibri"/>
                    <w:color w:val="000000"/>
                    <w:sz w:val="11"/>
                    <w:szCs w:val="11"/>
                  </w:rPr>
                </w:rPrChange>
              </w:rPr>
            </w:pPr>
            <w:ins w:id="1546" w:author="USA" w:date="2021-07-09T15:42:00Z">
              <w:r w:rsidRPr="00EA6235">
                <w:rPr>
                  <w:rFonts w:ascii="Calibri" w:hAnsi="Calibri"/>
                  <w:color w:val="000000"/>
                  <w:sz w:val="13"/>
                  <w:szCs w:val="13"/>
                  <w:rPrChange w:id="1547" w:author="USA" w:date="2021-09-09T14:04:00Z">
                    <w:rPr>
                      <w:rFonts w:ascii="Calibri" w:hAnsi="Calibri"/>
                      <w:color w:val="000000"/>
                      <w:sz w:val="11"/>
                      <w:szCs w:val="11"/>
                    </w:rPr>
                  </w:rPrChange>
                </w:rPr>
                <w:t xml:space="preserve">-111.5 </w:t>
              </w:r>
            </w:ins>
          </w:p>
        </w:tc>
        <w:tc>
          <w:tcPr>
            <w:tcW w:w="721" w:type="dxa"/>
            <w:tcBorders>
              <w:top w:val="nil"/>
              <w:left w:val="nil"/>
              <w:bottom w:val="single" w:sz="4" w:space="0" w:color="auto"/>
              <w:right w:val="single" w:sz="4" w:space="0" w:color="auto"/>
            </w:tcBorders>
            <w:shd w:val="clear" w:color="auto" w:fill="auto"/>
            <w:hideMark/>
          </w:tcPr>
          <w:p w14:paraId="19534382" w14:textId="77777777" w:rsidR="007D42DF" w:rsidRPr="00EA6235" w:rsidRDefault="007D42DF" w:rsidP="0014555E">
            <w:pPr>
              <w:jc w:val="center"/>
              <w:rPr>
                <w:ins w:id="1548" w:author="USA" w:date="2021-07-09T15:42:00Z"/>
                <w:rFonts w:ascii="Calibri" w:hAnsi="Calibri"/>
                <w:color w:val="000000"/>
                <w:sz w:val="13"/>
                <w:szCs w:val="13"/>
                <w:rPrChange w:id="1549" w:author="USA" w:date="2021-09-09T14:04:00Z">
                  <w:rPr>
                    <w:ins w:id="1550" w:author="USA" w:date="2021-07-09T15:42:00Z"/>
                    <w:rFonts w:ascii="Calibri" w:hAnsi="Calibri"/>
                    <w:color w:val="000000"/>
                    <w:sz w:val="11"/>
                    <w:szCs w:val="11"/>
                  </w:rPr>
                </w:rPrChange>
              </w:rPr>
            </w:pPr>
            <w:ins w:id="1551" w:author="USA" w:date="2021-07-09T15:42:00Z">
              <w:r w:rsidRPr="00EA6235">
                <w:rPr>
                  <w:rFonts w:ascii="Calibri" w:hAnsi="Calibri"/>
                  <w:color w:val="000000"/>
                  <w:sz w:val="13"/>
                  <w:szCs w:val="13"/>
                  <w:rPrChange w:id="1552"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2A518302" w14:textId="77777777" w:rsidR="007D42DF" w:rsidRPr="00EA6235" w:rsidRDefault="007D42DF" w:rsidP="0014555E">
            <w:pPr>
              <w:jc w:val="center"/>
              <w:rPr>
                <w:ins w:id="1553" w:author="USA" w:date="2021-07-09T15:42:00Z"/>
                <w:rFonts w:ascii="Calibri" w:hAnsi="Calibri"/>
                <w:color w:val="000000"/>
                <w:sz w:val="13"/>
                <w:szCs w:val="13"/>
                <w:rPrChange w:id="1554" w:author="USA" w:date="2021-09-09T14:04:00Z">
                  <w:rPr>
                    <w:ins w:id="1555" w:author="USA" w:date="2021-07-09T15:42:00Z"/>
                    <w:rFonts w:ascii="Calibri" w:hAnsi="Calibri"/>
                    <w:color w:val="000000"/>
                    <w:sz w:val="11"/>
                    <w:szCs w:val="11"/>
                  </w:rPr>
                </w:rPrChange>
              </w:rPr>
            </w:pPr>
            <w:ins w:id="1556" w:author="USA" w:date="2021-07-09T15:42:00Z">
              <w:r w:rsidRPr="00EA6235">
                <w:rPr>
                  <w:rFonts w:ascii="Calibri" w:hAnsi="Calibri"/>
                  <w:color w:val="000000"/>
                  <w:sz w:val="13"/>
                  <w:szCs w:val="13"/>
                  <w:rPrChange w:id="1557" w:author="USA" w:date="2021-09-09T14:04:00Z">
                    <w:rPr>
                      <w:rFonts w:ascii="Calibri" w:hAnsi="Calibri"/>
                      <w:color w:val="000000"/>
                      <w:sz w:val="11"/>
                      <w:szCs w:val="11"/>
                    </w:rPr>
                  </w:rPrChange>
                </w:rPr>
                <w:t xml:space="preserve">-108.5 </w:t>
              </w:r>
            </w:ins>
          </w:p>
        </w:tc>
        <w:tc>
          <w:tcPr>
            <w:tcW w:w="721" w:type="dxa"/>
            <w:tcBorders>
              <w:top w:val="nil"/>
              <w:left w:val="nil"/>
              <w:bottom w:val="single" w:sz="4" w:space="0" w:color="auto"/>
              <w:right w:val="single" w:sz="4" w:space="0" w:color="auto"/>
            </w:tcBorders>
            <w:shd w:val="clear" w:color="auto" w:fill="auto"/>
            <w:hideMark/>
          </w:tcPr>
          <w:p w14:paraId="141BA0B9" w14:textId="77777777" w:rsidR="007D42DF" w:rsidRPr="00EA6235" w:rsidRDefault="007D42DF" w:rsidP="0014555E">
            <w:pPr>
              <w:jc w:val="center"/>
              <w:rPr>
                <w:ins w:id="1558" w:author="USA" w:date="2021-07-09T15:42:00Z"/>
                <w:rFonts w:ascii="Calibri" w:hAnsi="Calibri"/>
                <w:color w:val="000000"/>
                <w:sz w:val="13"/>
                <w:szCs w:val="13"/>
                <w:rPrChange w:id="1559" w:author="USA" w:date="2021-09-09T14:04:00Z">
                  <w:rPr>
                    <w:ins w:id="1560" w:author="USA" w:date="2021-07-09T15:42:00Z"/>
                    <w:rFonts w:ascii="Calibri" w:hAnsi="Calibri"/>
                    <w:color w:val="000000"/>
                    <w:sz w:val="11"/>
                    <w:szCs w:val="11"/>
                  </w:rPr>
                </w:rPrChange>
              </w:rPr>
            </w:pPr>
            <w:ins w:id="1561" w:author="USA" w:date="2021-07-09T15:42:00Z">
              <w:r w:rsidRPr="00EA6235">
                <w:rPr>
                  <w:rFonts w:ascii="Calibri" w:hAnsi="Calibri"/>
                  <w:color w:val="000000"/>
                  <w:sz w:val="13"/>
                  <w:szCs w:val="13"/>
                  <w:rPrChange w:id="1562" w:author="USA" w:date="2021-09-09T14:04:00Z">
                    <w:rPr>
                      <w:rFonts w:ascii="Calibri" w:hAnsi="Calibri"/>
                      <w:color w:val="000000"/>
                      <w:sz w:val="11"/>
                      <w:szCs w:val="11"/>
                    </w:rPr>
                  </w:rPrChange>
                </w:rPr>
                <w:t xml:space="preserve">-113.5 </w:t>
              </w:r>
            </w:ins>
          </w:p>
        </w:tc>
      </w:tr>
      <w:tr w:rsidR="007D42DF" w:rsidRPr="007F053D" w14:paraId="2E0D8E91" w14:textId="77777777" w:rsidTr="0014555E">
        <w:trPr>
          <w:trHeight w:val="72"/>
          <w:ins w:id="1563"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06DA30D2" w14:textId="77777777" w:rsidR="007D42DF" w:rsidRPr="00EA6235" w:rsidRDefault="007D42DF" w:rsidP="0014555E">
            <w:pPr>
              <w:jc w:val="center"/>
              <w:rPr>
                <w:ins w:id="1564" w:author="USA" w:date="2021-07-09T15:42:00Z"/>
                <w:rFonts w:ascii="Calibri" w:hAnsi="Calibri"/>
                <w:color w:val="000000"/>
                <w:sz w:val="13"/>
                <w:szCs w:val="13"/>
                <w:rPrChange w:id="1565" w:author="USA" w:date="2021-09-09T14:04:00Z">
                  <w:rPr>
                    <w:ins w:id="1566" w:author="USA" w:date="2021-07-09T15:42:00Z"/>
                    <w:rFonts w:ascii="Calibri" w:hAnsi="Calibri"/>
                    <w:color w:val="000000"/>
                    <w:sz w:val="11"/>
                    <w:szCs w:val="11"/>
                  </w:rPr>
                </w:rPrChange>
              </w:rPr>
            </w:pPr>
            <w:ins w:id="1567" w:author="USA" w:date="2021-07-09T15:42:00Z">
              <w:r w:rsidRPr="00EA6235">
                <w:rPr>
                  <w:rFonts w:ascii="Calibri" w:hAnsi="Calibri"/>
                  <w:color w:val="000000"/>
                  <w:sz w:val="13"/>
                  <w:szCs w:val="13"/>
                  <w:rPrChange w:id="1568" w:author="USA" w:date="2021-09-09T14:04:00Z">
                    <w:rPr>
                      <w:rFonts w:ascii="Calibri" w:hAnsi="Calibri"/>
                      <w:color w:val="000000"/>
                      <w:sz w:val="11"/>
                      <w:szCs w:val="11"/>
                    </w:rPr>
                  </w:rPrChange>
                </w:rPr>
                <w:t>3</w:t>
              </w:r>
            </w:ins>
          </w:p>
        </w:tc>
        <w:tc>
          <w:tcPr>
            <w:tcW w:w="722" w:type="dxa"/>
            <w:tcBorders>
              <w:top w:val="nil"/>
              <w:left w:val="nil"/>
              <w:bottom w:val="single" w:sz="4" w:space="0" w:color="auto"/>
              <w:right w:val="single" w:sz="4" w:space="0" w:color="auto"/>
            </w:tcBorders>
            <w:shd w:val="clear" w:color="auto" w:fill="auto"/>
            <w:noWrap/>
            <w:hideMark/>
          </w:tcPr>
          <w:p w14:paraId="7B8F995E" w14:textId="77777777" w:rsidR="007D42DF" w:rsidRPr="00EA6235" w:rsidRDefault="007D42DF" w:rsidP="0014555E">
            <w:pPr>
              <w:jc w:val="center"/>
              <w:rPr>
                <w:ins w:id="1569" w:author="USA" w:date="2021-07-09T15:42:00Z"/>
                <w:rFonts w:ascii="Calibri" w:hAnsi="Calibri"/>
                <w:color w:val="000000"/>
                <w:sz w:val="13"/>
                <w:szCs w:val="13"/>
                <w:rPrChange w:id="1570" w:author="USA" w:date="2021-09-09T14:04:00Z">
                  <w:rPr>
                    <w:ins w:id="1571" w:author="USA" w:date="2021-07-09T15:42:00Z"/>
                    <w:rFonts w:ascii="Calibri" w:hAnsi="Calibri"/>
                    <w:color w:val="000000"/>
                    <w:sz w:val="11"/>
                    <w:szCs w:val="11"/>
                  </w:rPr>
                </w:rPrChange>
              </w:rPr>
            </w:pPr>
            <w:ins w:id="1572" w:author="USA" w:date="2021-07-09T15:42:00Z">
              <w:r w:rsidRPr="00EA6235">
                <w:rPr>
                  <w:rFonts w:ascii="Calibri" w:hAnsi="Calibri"/>
                  <w:color w:val="000000"/>
                  <w:sz w:val="13"/>
                  <w:szCs w:val="13"/>
                  <w:rPrChange w:id="1573"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4EFB9B02" w14:textId="77777777" w:rsidR="007D42DF" w:rsidRPr="00EA6235" w:rsidRDefault="007D42DF" w:rsidP="0014555E">
            <w:pPr>
              <w:jc w:val="center"/>
              <w:rPr>
                <w:ins w:id="1574" w:author="USA" w:date="2021-07-09T15:42:00Z"/>
                <w:rFonts w:ascii="Calibri" w:hAnsi="Calibri"/>
                <w:color w:val="000000"/>
                <w:sz w:val="13"/>
                <w:szCs w:val="13"/>
                <w:rPrChange w:id="1575" w:author="USA" w:date="2021-09-09T14:04:00Z">
                  <w:rPr>
                    <w:ins w:id="1576" w:author="USA" w:date="2021-07-09T15:42:00Z"/>
                    <w:rFonts w:ascii="Calibri" w:hAnsi="Calibri"/>
                    <w:color w:val="000000"/>
                    <w:sz w:val="11"/>
                    <w:szCs w:val="11"/>
                  </w:rPr>
                </w:rPrChange>
              </w:rPr>
            </w:pPr>
            <w:ins w:id="1577" w:author="USA" w:date="2021-07-09T15:42:00Z">
              <w:r w:rsidRPr="00EA6235">
                <w:rPr>
                  <w:rFonts w:ascii="Calibri" w:hAnsi="Calibri"/>
                  <w:color w:val="000000"/>
                  <w:sz w:val="13"/>
                  <w:szCs w:val="13"/>
                  <w:rPrChange w:id="1578"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25766DA0" w14:textId="77777777" w:rsidR="007D42DF" w:rsidRPr="00EA6235" w:rsidRDefault="007D42DF" w:rsidP="0014555E">
            <w:pPr>
              <w:jc w:val="center"/>
              <w:rPr>
                <w:ins w:id="1579" w:author="USA" w:date="2021-07-09T15:42:00Z"/>
                <w:rFonts w:ascii="Calibri" w:hAnsi="Calibri"/>
                <w:color w:val="000000"/>
                <w:sz w:val="13"/>
                <w:szCs w:val="13"/>
                <w:rPrChange w:id="1580" w:author="USA" w:date="2021-09-09T14:04:00Z">
                  <w:rPr>
                    <w:ins w:id="1581" w:author="USA" w:date="2021-07-09T15:42:00Z"/>
                    <w:rFonts w:ascii="Calibri" w:hAnsi="Calibri"/>
                    <w:color w:val="000000"/>
                    <w:sz w:val="11"/>
                    <w:szCs w:val="11"/>
                  </w:rPr>
                </w:rPrChange>
              </w:rPr>
            </w:pPr>
            <w:ins w:id="1582" w:author="USA" w:date="2021-07-09T15:42:00Z">
              <w:r w:rsidRPr="00EA6235">
                <w:rPr>
                  <w:rFonts w:ascii="Calibri" w:hAnsi="Calibri"/>
                  <w:color w:val="000000"/>
                  <w:sz w:val="13"/>
                  <w:szCs w:val="13"/>
                  <w:rPrChange w:id="1583" w:author="USA" w:date="2021-09-09T14:04:00Z">
                    <w:rPr>
                      <w:rFonts w:ascii="Calibri" w:hAnsi="Calibri"/>
                      <w:color w:val="000000"/>
                      <w:sz w:val="11"/>
                      <w:szCs w:val="11"/>
                    </w:rPr>
                  </w:rPrChange>
                </w:rPr>
                <w:t>-110</w:t>
              </w:r>
            </w:ins>
          </w:p>
        </w:tc>
        <w:tc>
          <w:tcPr>
            <w:tcW w:w="721" w:type="dxa"/>
            <w:tcBorders>
              <w:top w:val="nil"/>
              <w:left w:val="nil"/>
              <w:bottom w:val="single" w:sz="4" w:space="0" w:color="auto"/>
              <w:right w:val="single" w:sz="4" w:space="0" w:color="auto"/>
            </w:tcBorders>
            <w:shd w:val="clear" w:color="auto" w:fill="auto"/>
            <w:noWrap/>
            <w:hideMark/>
          </w:tcPr>
          <w:p w14:paraId="4B585B0E" w14:textId="77777777" w:rsidR="007D42DF" w:rsidRPr="00EA6235" w:rsidRDefault="007D42DF" w:rsidP="0014555E">
            <w:pPr>
              <w:jc w:val="center"/>
              <w:rPr>
                <w:ins w:id="1584" w:author="USA" w:date="2021-07-09T15:42:00Z"/>
                <w:rFonts w:ascii="Calibri" w:hAnsi="Calibri"/>
                <w:color w:val="000000"/>
                <w:sz w:val="13"/>
                <w:szCs w:val="13"/>
                <w:rPrChange w:id="1585" w:author="USA" w:date="2021-09-09T14:04:00Z">
                  <w:rPr>
                    <w:ins w:id="1586" w:author="USA" w:date="2021-07-09T15:42:00Z"/>
                    <w:rFonts w:ascii="Calibri" w:hAnsi="Calibri"/>
                    <w:color w:val="000000"/>
                    <w:sz w:val="11"/>
                    <w:szCs w:val="11"/>
                  </w:rPr>
                </w:rPrChange>
              </w:rPr>
            </w:pPr>
            <w:ins w:id="1587" w:author="USA" w:date="2021-07-09T15:42:00Z">
              <w:r w:rsidRPr="00EA6235">
                <w:rPr>
                  <w:rFonts w:ascii="Calibri" w:hAnsi="Calibri"/>
                  <w:color w:val="000000"/>
                  <w:sz w:val="13"/>
                  <w:szCs w:val="13"/>
                  <w:rPrChange w:id="1588"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17AA1050" w14:textId="77777777" w:rsidR="007D42DF" w:rsidRPr="00EA6235" w:rsidRDefault="007D42DF" w:rsidP="0014555E">
            <w:pPr>
              <w:jc w:val="center"/>
              <w:rPr>
                <w:ins w:id="1589" w:author="USA" w:date="2021-07-09T15:42:00Z"/>
                <w:rFonts w:ascii="Calibri" w:hAnsi="Calibri"/>
                <w:color w:val="000000"/>
                <w:sz w:val="13"/>
                <w:szCs w:val="13"/>
                <w:rPrChange w:id="1590" w:author="USA" w:date="2021-09-09T14:04:00Z">
                  <w:rPr>
                    <w:ins w:id="1591" w:author="USA" w:date="2021-07-09T15:42:00Z"/>
                    <w:rFonts w:ascii="Calibri" w:hAnsi="Calibri"/>
                    <w:color w:val="000000"/>
                    <w:sz w:val="11"/>
                    <w:szCs w:val="11"/>
                  </w:rPr>
                </w:rPrChange>
              </w:rPr>
            </w:pPr>
            <w:ins w:id="1592" w:author="USA" w:date="2021-07-09T15:42:00Z">
              <w:r w:rsidRPr="00EA6235">
                <w:rPr>
                  <w:rFonts w:ascii="Calibri" w:hAnsi="Calibri"/>
                  <w:color w:val="000000"/>
                  <w:sz w:val="13"/>
                  <w:szCs w:val="13"/>
                  <w:rPrChange w:id="1593"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724099F0" w14:textId="77777777" w:rsidR="007D42DF" w:rsidRPr="00EA6235" w:rsidRDefault="007D42DF" w:rsidP="0014555E">
            <w:pPr>
              <w:jc w:val="center"/>
              <w:rPr>
                <w:ins w:id="1594" w:author="USA" w:date="2021-07-09T15:42:00Z"/>
                <w:rFonts w:ascii="Calibri" w:hAnsi="Calibri"/>
                <w:color w:val="000000"/>
                <w:sz w:val="13"/>
                <w:szCs w:val="13"/>
                <w:rPrChange w:id="1595" w:author="USA" w:date="2021-09-09T14:04:00Z">
                  <w:rPr>
                    <w:ins w:id="1596" w:author="USA" w:date="2021-07-09T15:42:00Z"/>
                    <w:rFonts w:ascii="Calibri" w:hAnsi="Calibri"/>
                    <w:color w:val="000000"/>
                    <w:sz w:val="11"/>
                    <w:szCs w:val="11"/>
                  </w:rPr>
                </w:rPrChange>
              </w:rPr>
            </w:pPr>
            <w:ins w:id="1597" w:author="USA" w:date="2021-07-09T15:42:00Z">
              <w:r w:rsidRPr="00EA6235">
                <w:rPr>
                  <w:rFonts w:ascii="Calibri" w:hAnsi="Calibri"/>
                  <w:color w:val="000000"/>
                  <w:sz w:val="13"/>
                  <w:szCs w:val="13"/>
                  <w:rPrChange w:id="1598"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335E73F7" w14:textId="77777777" w:rsidR="007D42DF" w:rsidRPr="00EA6235" w:rsidRDefault="007D42DF" w:rsidP="0014555E">
            <w:pPr>
              <w:jc w:val="center"/>
              <w:rPr>
                <w:ins w:id="1599" w:author="USA" w:date="2021-07-09T15:42:00Z"/>
                <w:rFonts w:ascii="Calibri" w:hAnsi="Calibri"/>
                <w:color w:val="000000"/>
                <w:sz w:val="13"/>
                <w:szCs w:val="13"/>
                <w:rPrChange w:id="1600" w:author="USA" w:date="2021-09-09T14:04:00Z">
                  <w:rPr>
                    <w:ins w:id="1601" w:author="USA" w:date="2021-07-09T15:42:00Z"/>
                    <w:rFonts w:ascii="Calibri" w:hAnsi="Calibri"/>
                    <w:color w:val="000000"/>
                    <w:sz w:val="11"/>
                    <w:szCs w:val="11"/>
                  </w:rPr>
                </w:rPrChange>
              </w:rPr>
            </w:pPr>
            <w:ins w:id="1602" w:author="USA" w:date="2021-07-09T15:42:00Z">
              <w:r w:rsidRPr="00EA6235">
                <w:rPr>
                  <w:rFonts w:ascii="Calibri" w:hAnsi="Calibri"/>
                  <w:color w:val="000000"/>
                  <w:sz w:val="13"/>
                  <w:szCs w:val="13"/>
                  <w:rPrChange w:id="1603" w:author="USA" w:date="2021-09-09T14:04:00Z">
                    <w:rPr>
                      <w:rFonts w:ascii="Calibri" w:hAnsi="Calibri"/>
                      <w:color w:val="000000"/>
                      <w:sz w:val="11"/>
                      <w:szCs w:val="11"/>
                    </w:rPr>
                  </w:rPrChange>
                </w:rPr>
                <w:t xml:space="preserve">-106.5 </w:t>
              </w:r>
            </w:ins>
          </w:p>
        </w:tc>
        <w:tc>
          <w:tcPr>
            <w:tcW w:w="721" w:type="dxa"/>
            <w:tcBorders>
              <w:top w:val="nil"/>
              <w:left w:val="nil"/>
              <w:bottom w:val="single" w:sz="4" w:space="0" w:color="auto"/>
              <w:right w:val="single" w:sz="4" w:space="0" w:color="auto"/>
            </w:tcBorders>
            <w:shd w:val="clear" w:color="auto" w:fill="auto"/>
            <w:hideMark/>
          </w:tcPr>
          <w:p w14:paraId="4993943C" w14:textId="77777777" w:rsidR="007D42DF" w:rsidRPr="00EA6235" w:rsidRDefault="007D42DF" w:rsidP="0014555E">
            <w:pPr>
              <w:jc w:val="center"/>
              <w:rPr>
                <w:ins w:id="1604" w:author="USA" w:date="2021-07-09T15:42:00Z"/>
                <w:rFonts w:ascii="Calibri" w:hAnsi="Calibri"/>
                <w:color w:val="000000"/>
                <w:sz w:val="13"/>
                <w:szCs w:val="13"/>
                <w:rPrChange w:id="1605" w:author="USA" w:date="2021-09-09T14:04:00Z">
                  <w:rPr>
                    <w:ins w:id="1606" w:author="USA" w:date="2021-07-09T15:42:00Z"/>
                    <w:rFonts w:ascii="Calibri" w:hAnsi="Calibri"/>
                    <w:color w:val="000000"/>
                    <w:sz w:val="11"/>
                    <w:szCs w:val="11"/>
                  </w:rPr>
                </w:rPrChange>
              </w:rPr>
            </w:pPr>
            <w:ins w:id="1607" w:author="USA" w:date="2021-07-09T15:42:00Z">
              <w:r w:rsidRPr="00EA6235">
                <w:rPr>
                  <w:rFonts w:ascii="Calibri" w:hAnsi="Calibri"/>
                  <w:color w:val="000000"/>
                  <w:sz w:val="13"/>
                  <w:szCs w:val="13"/>
                  <w:rPrChange w:id="1608" w:author="USA" w:date="2021-09-09T14:04:00Z">
                    <w:rPr>
                      <w:rFonts w:ascii="Calibri" w:hAnsi="Calibri"/>
                      <w:color w:val="000000"/>
                      <w:sz w:val="11"/>
                      <w:szCs w:val="11"/>
                    </w:rPr>
                  </w:rPrChange>
                </w:rPr>
                <w:t xml:space="preserve">-111.5 </w:t>
              </w:r>
            </w:ins>
          </w:p>
        </w:tc>
        <w:tc>
          <w:tcPr>
            <w:tcW w:w="721" w:type="dxa"/>
            <w:tcBorders>
              <w:top w:val="nil"/>
              <w:left w:val="nil"/>
              <w:bottom w:val="single" w:sz="4" w:space="0" w:color="auto"/>
              <w:right w:val="single" w:sz="4" w:space="0" w:color="auto"/>
            </w:tcBorders>
            <w:shd w:val="clear" w:color="auto" w:fill="auto"/>
            <w:hideMark/>
          </w:tcPr>
          <w:p w14:paraId="3DAAA2E8" w14:textId="77777777" w:rsidR="007D42DF" w:rsidRPr="00EA6235" w:rsidRDefault="007D42DF" w:rsidP="0014555E">
            <w:pPr>
              <w:jc w:val="center"/>
              <w:rPr>
                <w:ins w:id="1609" w:author="USA" w:date="2021-07-09T15:42:00Z"/>
                <w:rFonts w:ascii="Calibri" w:hAnsi="Calibri"/>
                <w:color w:val="000000"/>
                <w:sz w:val="13"/>
                <w:szCs w:val="13"/>
                <w:rPrChange w:id="1610" w:author="USA" w:date="2021-09-09T14:04:00Z">
                  <w:rPr>
                    <w:ins w:id="1611" w:author="USA" w:date="2021-07-09T15:42:00Z"/>
                    <w:rFonts w:ascii="Calibri" w:hAnsi="Calibri"/>
                    <w:color w:val="000000"/>
                    <w:sz w:val="11"/>
                    <w:szCs w:val="11"/>
                  </w:rPr>
                </w:rPrChange>
              </w:rPr>
            </w:pPr>
            <w:ins w:id="1612" w:author="USA" w:date="2021-07-09T15:42:00Z">
              <w:r w:rsidRPr="00EA6235">
                <w:rPr>
                  <w:rFonts w:ascii="Calibri" w:hAnsi="Calibri"/>
                  <w:color w:val="000000"/>
                  <w:sz w:val="13"/>
                  <w:szCs w:val="13"/>
                  <w:rPrChange w:id="1613" w:author="USA" w:date="2021-09-09T14:04:00Z">
                    <w:rPr>
                      <w:rFonts w:ascii="Calibri" w:hAnsi="Calibri"/>
                      <w:color w:val="000000"/>
                      <w:sz w:val="11"/>
                      <w:szCs w:val="11"/>
                    </w:rPr>
                  </w:rPrChange>
                </w:rPr>
                <w:t xml:space="preserve">-105.5 </w:t>
              </w:r>
            </w:ins>
          </w:p>
        </w:tc>
        <w:tc>
          <w:tcPr>
            <w:tcW w:w="721" w:type="dxa"/>
            <w:tcBorders>
              <w:top w:val="nil"/>
              <w:left w:val="nil"/>
              <w:bottom w:val="single" w:sz="4" w:space="0" w:color="auto"/>
              <w:right w:val="single" w:sz="4" w:space="0" w:color="auto"/>
            </w:tcBorders>
            <w:shd w:val="clear" w:color="auto" w:fill="auto"/>
            <w:hideMark/>
          </w:tcPr>
          <w:p w14:paraId="56386157" w14:textId="77777777" w:rsidR="007D42DF" w:rsidRPr="00EA6235" w:rsidRDefault="007D42DF" w:rsidP="0014555E">
            <w:pPr>
              <w:jc w:val="center"/>
              <w:rPr>
                <w:ins w:id="1614" w:author="USA" w:date="2021-07-09T15:42:00Z"/>
                <w:rFonts w:ascii="Calibri" w:hAnsi="Calibri"/>
                <w:color w:val="000000"/>
                <w:sz w:val="13"/>
                <w:szCs w:val="13"/>
                <w:rPrChange w:id="1615" w:author="USA" w:date="2021-09-09T14:04:00Z">
                  <w:rPr>
                    <w:ins w:id="1616" w:author="USA" w:date="2021-07-09T15:42:00Z"/>
                    <w:rFonts w:ascii="Calibri" w:hAnsi="Calibri"/>
                    <w:color w:val="000000"/>
                    <w:sz w:val="11"/>
                    <w:szCs w:val="11"/>
                  </w:rPr>
                </w:rPrChange>
              </w:rPr>
            </w:pPr>
            <w:ins w:id="1617" w:author="USA" w:date="2021-07-09T15:42:00Z">
              <w:r w:rsidRPr="00EA6235">
                <w:rPr>
                  <w:rFonts w:ascii="Calibri" w:hAnsi="Calibri"/>
                  <w:color w:val="000000"/>
                  <w:sz w:val="13"/>
                  <w:szCs w:val="13"/>
                  <w:rPrChange w:id="1618" w:author="USA" w:date="2021-09-09T14:04:00Z">
                    <w:rPr>
                      <w:rFonts w:ascii="Calibri" w:hAnsi="Calibri"/>
                      <w:color w:val="000000"/>
                      <w:sz w:val="11"/>
                      <w:szCs w:val="11"/>
                    </w:rPr>
                  </w:rPrChange>
                </w:rPr>
                <w:t xml:space="preserve">-110.5 </w:t>
              </w:r>
            </w:ins>
          </w:p>
        </w:tc>
        <w:tc>
          <w:tcPr>
            <w:tcW w:w="721" w:type="dxa"/>
            <w:tcBorders>
              <w:top w:val="nil"/>
              <w:left w:val="nil"/>
              <w:bottom w:val="single" w:sz="4" w:space="0" w:color="auto"/>
              <w:right w:val="single" w:sz="4" w:space="0" w:color="auto"/>
            </w:tcBorders>
            <w:shd w:val="clear" w:color="auto" w:fill="auto"/>
            <w:hideMark/>
          </w:tcPr>
          <w:p w14:paraId="4BFB3640" w14:textId="77777777" w:rsidR="007D42DF" w:rsidRPr="00EA6235" w:rsidRDefault="007D42DF" w:rsidP="0014555E">
            <w:pPr>
              <w:jc w:val="center"/>
              <w:rPr>
                <w:ins w:id="1619" w:author="USA" w:date="2021-07-09T15:42:00Z"/>
                <w:rFonts w:ascii="Calibri" w:hAnsi="Calibri"/>
                <w:color w:val="000000"/>
                <w:sz w:val="13"/>
                <w:szCs w:val="13"/>
                <w:rPrChange w:id="1620" w:author="USA" w:date="2021-09-09T14:04:00Z">
                  <w:rPr>
                    <w:ins w:id="1621" w:author="USA" w:date="2021-07-09T15:42:00Z"/>
                    <w:rFonts w:ascii="Calibri" w:hAnsi="Calibri"/>
                    <w:color w:val="000000"/>
                    <w:sz w:val="11"/>
                    <w:szCs w:val="11"/>
                  </w:rPr>
                </w:rPrChange>
              </w:rPr>
            </w:pPr>
            <w:ins w:id="1622" w:author="USA" w:date="2021-07-09T15:42:00Z">
              <w:r w:rsidRPr="00EA6235">
                <w:rPr>
                  <w:rFonts w:ascii="Calibri" w:hAnsi="Calibri"/>
                  <w:color w:val="000000"/>
                  <w:sz w:val="13"/>
                  <w:szCs w:val="13"/>
                  <w:rPrChange w:id="1623" w:author="USA" w:date="2021-09-09T14:04:00Z">
                    <w:rPr>
                      <w:rFonts w:ascii="Calibri" w:hAnsi="Calibri"/>
                      <w:color w:val="000000"/>
                      <w:sz w:val="11"/>
                      <w:szCs w:val="11"/>
                    </w:rPr>
                  </w:rPrChange>
                </w:rPr>
                <w:t xml:space="preserve">-104.5 </w:t>
              </w:r>
            </w:ins>
          </w:p>
        </w:tc>
        <w:tc>
          <w:tcPr>
            <w:tcW w:w="721" w:type="dxa"/>
            <w:tcBorders>
              <w:top w:val="nil"/>
              <w:left w:val="nil"/>
              <w:bottom w:val="single" w:sz="4" w:space="0" w:color="auto"/>
              <w:right w:val="single" w:sz="4" w:space="0" w:color="auto"/>
            </w:tcBorders>
            <w:shd w:val="clear" w:color="auto" w:fill="auto"/>
            <w:hideMark/>
          </w:tcPr>
          <w:p w14:paraId="7F5D0173" w14:textId="77777777" w:rsidR="007D42DF" w:rsidRPr="00EA6235" w:rsidRDefault="007D42DF" w:rsidP="0014555E">
            <w:pPr>
              <w:jc w:val="center"/>
              <w:rPr>
                <w:ins w:id="1624" w:author="USA" w:date="2021-07-09T15:42:00Z"/>
                <w:rFonts w:ascii="Calibri" w:hAnsi="Calibri"/>
                <w:color w:val="000000"/>
                <w:sz w:val="13"/>
                <w:szCs w:val="13"/>
                <w:rPrChange w:id="1625" w:author="USA" w:date="2021-09-09T14:04:00Z">
                  <w:rPr>
                    <w:ins w:id="1626" w:author="USA" w:date="2021-07-09T15:42:00Z"/>
                    <w:rFonts w:ascii="Calibri" w:hAnsi="Calibri"/>
                    <w:color w:val="000000"/>
                    <w:sz w:val="11"/>
                    <w:szCs w:val="11"/>
                  </w:rPr>
                </w:rPrChange>
              </w:rPr>
            </w:pPr>
            <w:ins w:id="1627" w:author="USA" w:date="2021-07-09T15:42:00Z">
              <w:r w:rsidRPr="00EA6235">
                <w:rPr>
                  <w:rFonts w:ascii="Calibri" w:hAnsi="Calibri"/>
                  <w:color w:val="000000"/>
                  <w:sz w:val="13"/>
                  <w:szCs w:val="13"/>
                  <w:rPrChange w:id="1628" w:author="USA" w:date="2021-09-09T14:04:00Z">
                    <w:rPr>
                      <w:rFonts w:ascii="Calibri" w:hAnsi="Calibri"/>
                      <w:color w:val="000000"/>
                      <w:sz w:val="11"/>
                      <w:szCs w:val="11"/>
                    </w:rPr>
                  </w:rPrChange>
                </w:rPr>
                <w:t xml:space="preserve">-110.5 </w:t>
              </w:r>
            </w:ins>
          </w:p>
        </w:tc>
      </w:tr>
      <w:tr w:rsidR="007D42DF" w:rsidRPr="007F053D" w14:paraId="23BA8E5F" w14:textId="77777777" w:rsidTr="0014555E">
        <w:trPr>
          <w:trHeight w:val="144"/>
          <w:ins w:id="1629"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592318D5" w14:textId="77777777" w:rsidR="007D42DF" w:rsidRPr="00EA6235" w:rsidRDefault="007D42DF" w:rsidP="0014555E">
            <w:pPr>
              <w:jc w:val="center"/>
              <w:rPr>
                <w:ins w:id="1630" w:author="USA" w:date="2021-07-09T15:42:00Z"/>
                <w:rFonts w:ascii="Calibri" w:hAnsi="Calibri"/>
                <w:color w:val="000000"/>
                <w:sz w:val="13"/>
                <w:szCs w:val="13"/>
                <w:rPrChange w:id="1631" w:author="USA" w:date="2021-09-09T14:04:00Z">
                  <w:rPr>
                    <w:ins w:id="1632" w:author="USA" w:date="2021-07-09T15:42:00Z"/>
                    <w:rFonts w:ascii="Calibri" w:hAnsi="Calibri"/>
                    <w:color w:val="000000"/>
                    <w:sz w:val="11"/>
                    <w:szCs w:val="11"/>
                  </w:rPr>
                </w:rPrChange>
              </w:rPr>
            </w:pPr>
            <w:ins w:id="1633" w:author="USA" w:date="2021-07-09T15:42:00Z">
              <w:r w:rsidRPr="00EA6235">
                <w:rPr>
                  <w:rFonts w:ascii="Calibri" w:hAnsi="Calibri"/>
                  <w:color w:val="000000"/>
                  <w:sz w:val="13"/>
                  <w:szCs w:val="13"/>
                  <w:rPrChange w:id="1634" w:author="USA" w:date="2021-09-09T14:04:00Z">
                    <w:rPr>
                      <w:rFonts w:ascii="Calibri" w:hAnsi="Calibri"/>
                      <w:color w:val="000000"/>
                      <w:sz w:val="11"/>
                      <w:szCs w:val="11"/>
                    </w:rPr>
                  </w:rPrChange>
                </w:rPr>
                <w:t>4</w:t>
              </w:r>
            </w:ins>
          </w:p>
        </w:tc>
        <w:tc>
          <w:tcPr>
            <w:tcW w:w="722" w:type="dxa"/>
            <w:tcBorders>
              <w:top w:val="nil"/>
              <w:left w:val="nil"/>
              <w:bottom w:val="single" w:sz="4" w:space="0" w:color="auto"/>
              <w:right w:val="single" w:sz="4" w:space="0" w:color="auto"/>
            </w:tcBorders>
            <w:shd w:val="clear" w:color="auto" w:fill="auto"/>
            <w:noWrap/>
            <w:hideMark/>
          </w:tcPr>
          <w:p w14:paraId="327C7A26" w14:textId="77777777" w:rsidR="007D42DF" w:rsidRPr="00EA6235" w:rsidRDefault="007D42DF" w:rsidP="0014555E">
            <w:pPr>
              <w:jc w:val="center"/>
              <w:rPr>
                <w:ins w:id="1635" w:author="USA" w:date="2021-07-09T15:42:00Z"/>
                <w:rFonts w:ascii="Calibri" w:hAnsi="Calibri"/>
                <w:color w:val="000000"/>
                <w:sz w:val="13"/>
                <w:szCs w:val="13"/>
                <w:rPrChange w:id="1636" w:author="USA" w:date="2021-09-09T14:04:00Z">
                  <w:rPr>
                    <w:ins w:id="1637" w:author="USA" w:date="2021-07-09T15:42:00Z"/>
                    <w:rFonts w:ascii="Calibri" w:hAnsi="Calibri"/>
                    <w:color w:val="000000"/>
                    <w:sz w:val="11"/>
                    <w:szCs w:val="11"/>
                  </w:rPr>
                </w:rPrChange>
              </w:rPr>
            </w:pPr>
            <w:ins w:id="1638" w:author="USA" w:date="2021-07-09T15:42:00Z">
              <w:r w:rsidRPr="00EA6235">
                <w:rPr>
                  <w:rFonts w:ascii="Calibri" w:hAnsi="Calibri"/>
                  <w:color w:val="000000"/>
                  <w:sz w:val="13"/>
                  <w:szCs w:val="13"/>
                  <w:rPrChange w:id="1639"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C66C451" w14:textId="77777777" w:rsidR="007D42DF" w:rsidRPr="00EA6235" w:rsidRDefault="007D42DF" w:rsidP="0014555E">
            <w:pPr>
              <w:jc w:val="center"/>
              <w:rPr>
                <w:ins w:id="1640" w:author="USA" w:date="2021-07-09T15:42:00Z"/>
                <w:rFonts w:ascii="Calibri" w:hAnsi="Calibri"/>
                <w:color w:val="000000"/>
                <w:sz w:val="13"/>
                <w:szCs w:val="13"/>
                <w:rPrChange w:id="1641" w:author="USA" w:date="2021-09-09T14:04:00Z">
                  <w:rPr>
                    <w:ins w:id="1642" w:author="USA" w:date="2021-07-09T15:42:00Z"/>
                    <w:rFonts w:ascii="Calibri" w:hAnsi="Calibri"/>
                    <w:color w:val="000000"/>
                    <w:sz w:val="11"/>
                    <w:szCs w:val="11"/>
                  </w:rPr>
                </w:rPrChange>
              </w:rPr>
            </w:pPr>
            <w:ins w:id="1643" w:author="USA" w:date="2021-07-09T15:42:00Z">
              <w:r w:rsidRPr="00EA6235">
                <w:rPr>
                  <w:rFonts w:ascii="Calibri" w:hAnsi="Calibri"/>
                  <w:color w:val="000000"/>
                  <w:sz w:val="13"/>
                  <w:szCs w:val="13"/>
                  <w:rPrChange w:id="1644"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3D864053" w14:textId="77777777" w:rsidR="007D42DF" w:rsidRPr="00EA6235" w:rsidRDefault="007D42DF" w:rsidP="0014555E">
            <w:pPr>
              <w:jc w:val="center"/>
              <w:rPr>
                <w:ins w:id="1645" w:author="USA" w:date="2021-07-09T15:42:00Z"/>
                <w:rFonts w:ascii="Calibri" w:hAnsi="Calibri"/>
                <w:color w:val="000000"/>
                <w:sz w:val="13"/>
                <w:szCs w:val="13"/>
                <w:rPrChange w:id="1646" w:author="USA" w:date="2021-09-09T14:04:00Z">
                  <w:rPr>
                    <w:ins w:id="1647" w:author="USA" w:date="2021-07-09T15:42:00Z"/>
                    <w:rFonts w:ascii="Calibri" w:hAnsi="Calibri"/>
                    <w:color w:val="000000"/>
                    <w:sz w:val="11"/>
                    <w:szCs w:val="11"/>
                  </w:rPr>
                </w:rPrChange>
              </w:rPr>
            </w:pPr>
            <w:ins w:id="1648" w:author="USA" w:date="2021-07-09T15:42:00Z">
              <w:r w:rsidRPr="00EA6235">
                <w:rPr>
                  <w:rFonts w:ascii="Calibri" w:hAnsi="Calibri"/>
                  <w:color w:val="000000"/>
                  <w:sz w:val="13"/>
                  <w:szCs w:val="13"/>
                  <w:rPrChange w:id="1649"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625E9561" w14:textId="77777777" w:rsidR="007D42DF" w:rsidRPr="00EA6235" w:rsidRDefault="007D42DF" w:rsidP="0014555E">
            <w:pPr>
              <w:jc w:val="center"/>
              <w:rPr>
                <w:ins w:id="1650" w:author="USA" w:date="2021-07-09T15:42:00Z"/>
                <w:rFonts w:ascii="Calibri" w:hAnsi="Calibri"/>
                <w:color w:val="000000"/>
                <w:sz w:val="13"/>
                <w:szCs w:val="13"/>
                <w:rPrChange w:id="1651" w:author="USA" w:date="2021-09-09T14:04:00Z">
                  <w:rPr>
                    <w:ins w:id="1652" w:author="USA" w:date="2021-07-09T15:42:00Z"/>
                    <w:rFonts w:ascii="Calibri" w:hAnsi="Calibri"/>
                    <w:color w:val="000000"/>
                    <w:sz w:val="11"/>
                    <w:szCs w:val="11"/>
                  </w:rPr>
                </w:rPrChange>
              </w:rPr>
            </w:pPr>
            <w:ins w:id="1653" w:author="USA" w:date="2021-07-09T15:42:00Z">
              <w:r w:rsidRPr="00EA6235">
                <w:rPr>
                  <w:rFonts w:ascii="Calibri" w:hAnsi="Calibri"/>
                  <w:color w:val="000000"/>
                  <w:sz w:val="13"/>
                  <w:szCs w:val="13"/>
                  <w:rPrChange w:id="1654"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61959349" w14:textId="77777777" w:rsidR="007D42DF" w:rsidRPr="00EA6235" w:rsidRDefault="007D42DF" w:rsidP="0014555E">
            <w:pPr>
              <w:jc w:val="center"/>
              <w:rPr>
                <w:ins w:id="1655" w:author="USA" w:date="2021-07-09T15:42:00Z"/>
                <w:rFonts w:ascii="Calibri" w:hAnsi="Calibri"/>
                <w:color w:val="000000"/>
                <w:sz w:val="13"/>
                <w:szCs w:val="13"/>
                <w:rPrChange w:id="1656" w:author="USA" w:date="2021-09-09T14:04:00Z">
                  <w:rPr>
                    <w:ins w:id="1657" w:author="USA" w:date="2021-07-09T15:42:00Z"/>
                    <w:rFonts w:ascii="Calibri" w:hAnsi="Calibri"/>
                    <w:color w:val="000000"/>
                    <w:sz w:val="11"/>
                    <w:szCs w:val="11"/>
                  </w:rPr>
                </w:rPrChange>
              </w:rPr>
            </w:pPr>
            <w:ins w:id="1658" w:author="USA" w:date="2021-07-09T15:42:00Z">
              <w:r w:rsidRPr="00EA6235">
                <w:rPr>
                  <w:rFonts w:ascii="Calibri" w:hAnsi="Calibri"/>
                  <w:color w:val="000000"/>
                  <w:sz w:val="13"/>
                  <w:szCs w:val="13"/>
                  <w:rPrChange w:id="1659"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noWrap/>
            <w:hideMark/>
          </w:tcPr>
          <w:p w14:paraId="42404AAF" w14:textId="77777777" w:rsidR="007D42DF" w:rsidRPr="00EA6235" w:rsidRDefault="007D42DF" w:rsidP="0014555E">
            <w:pPr>
              <w:jc w:val="center"/>
              <w:rPr>
                <w:ins w:id="1660" w:author="USA" w:date="2021-07-09T15:42:00Z"/>
                <w:rFonts w:ascii="Calibri" w:hAnsi="Calibri"/>
                <w:color w:val="000000"/>
                <w:sz w:val="13"/>
                <w:szCs w:val="13"/>
                <w:rPrChange w:id="1661" w:author="USA" w:date="2021-09-09T14:04:00Z">
                  <w:rPr>
                    <w:ins w:id="1662" w:author="USA" w:date="2021-07-09T15:42:00Z"/>
                    <w:rFonts w:ascii="Calibri" w:hAnsi="Calibri"/>
                    <w:color w:val="000000"/>
                    <w:sz w:val="11"/>
                    <w:szCs w:val="11"/>
                  </w:rPr>
                </w:rPrChange>
              </w:rPr>
            </w:pPr>
            <w:ins w:id="1663" w:author="USA" w:date="2021-07-09T15:42:00Z">
              <w:r w:rsidRPr="00EA6235">
                <w:rPr>
                  <w:rFonts w:ascii="Calibri" w:hAnsi="Calibri"/>
                  <w:color w:val="000000"/>
                  <w:sz w:val="13"/>
                  <w:szCs w:val="13"/>
                  <w:rPrChange w:id="1664"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377DFC62" w14:textId="77777777" w:rsidR="007D42DF" w:rsidRPr="00EA6235" w:rsidRDefault="007D42DF" w:rsidP="0014555E">
            <w:pPr>
              <w:jc w:val="center"/>
              <w:rPr>
                <w:ins w:id="1665" w:author="USA" w:date="2021-07-09T15:42:00Z"/>
                <w:rFonts w:ascii="Calibri" w:hAnsi="Calibri"/>
                <w:color w:val="000000"/>
                <w:sz w:val="13"/>
                <w:szCs w:val="13"/>
                <w:rPrChange w:id="1666" w:author="USA" w:date="2021-09-09T14:04:00Z">
                  <w:rPr>
                    <w:ins w:id="1667" w:author="USA" w:date="2021-07-09T15:42:00Z"/>
                    <w:rFonts w:ascii="Calibri" w:hAnsi="Calibri"/>
                    <w:color w:val="000000"/>
                    <w:sz w:val="11"/>
                    <w:szCs w:val="11"/>
                  </w:rPr>
                </w:rPrChange>
              </w:rPr>
            </w:pPr>
            <w:ins w:id="1668" w:author="USA" w:date="2021-07-09T15:42:00Z">
              <w:r w:rsidRPr="00EA6235">
                <w:rPr>
                  <w:rFonts w:ascii="Calibri" w:hAnsi="Calibri"/>
                  <w:color w:val="000000"/>
                  <w:sz w:val="13"/>
                  <w:szCs w:val="13"/>
                  <w:rPrChange w:id="1669"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77480926" w14:textId="77777777" w:rsidR="007D42DF" w:rsidRPr="00EA6235" w:rsidRDefault="007D42DF" w:rsidP="0014555E">
            <w:pPr>
              <w:jc w:val="center"/>
              <w:rPr>
                <w:ins w:id="1670" w:author="USA" w:date="2021-07-09T15:42:00Z"/>
                <w:rFonts w:ascii="Calibri" w:hAnsi="Calibri"/>
                <w:color w:val="000000"/>
                <w:sz w:val="13"/>
                <w:szCs w:val="13"/>
                <w:rPrChange w:id="1671" w:author="USA" w:date="2021-09-09T14:04:00Z">
                  <w:rPr>
                    <w:ins w:id="1672" w:author="USA" w:date="2021-07-09T15:42:00Z"/>
                    <w:rFonts w:ascii="Calibri" w:hAnsi="Calibri"/>
                    <w:color w:val="000000"/>
                    <w:sz w:val="11"/>
                    <w:szCs w:val="11"/>
                  </w:rPr>
                </w:rPrChange>
              </w:rPr>
            </w:pPr>
            <w:ins w:id="1673" w:author="USA" w:date="2021-07-09T15:42:00Z">
              <w:r w:rsidRPr="00EA6235">
                <w:rPr>
                  <w:rFonts w:ascii="Calibri" w:hAnsi="Calibri"/>
                  <w:color w:val="000000"/>
                  <w:sz w:val="13"/>
                  <w:szCs w:val="13"/>
                  <w:rPrChange w:id="1674"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2193F6EF" w14:textId="77777777" w:rsidR="007D42DF" w:rsidRPr="00EA6235" w:rsidRDefault="007D42DF" w:rsidP="0014555E">
            <w:pPr>
              <w:jc w:val="center"/>
              <w:rPr>
                <w:ins w:id="1675" w:author="USA" w:date="2021-07-09T15:42:00Z"/>
                <w:rFonts w:ascii="Calibri" w:hAnsi="Calibri"/>
                <w:color w:val="000000"/>
                <w:sz w:val="13"/>
                <w:szCs w:val="13"/>
                <w:rPrChange w:id="1676" w:author="USA" w:date="2021-09-09T14:04:00Z">
                  <w:rPr>
                    <w:ins w:id="1677" w:author="USA" w:date="2021-07-09T15:42:00Z"/>
                    <w:rFonts w:ascii="Calibri" w:hAnsi="Calibri"/>
                    <w:color w:val="000000"/>
                    <w:sz w:val="11"/>
                    <w:szCs w:val="11"/>
                  </w:rPr>
                </w:rPrChange>
              </w:rPr>
            </w:pPr>
            <w:ins w:id="1678" w:author="USA" w:date="2021-07-09T15:42:00Z">
              <w:r w:rsidRPr="00EA6235">
                <w:rPr>
                  <w:rFonts w:ascii="Calibri" w:hAnsi="Calibri"/>
                  <w:color w:val="000000"/>
                  <w:sz w:val="13"/>
                  <w:szCs w:val="13"/>
                  <w:rPrChange w:id="1679"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noWrap/>
            <w:hideMark/>
          </w:tcPr>
          <w:p w14:paraId="4474F9AD" w14:textId="77777777" w:rsidR="007D42DF" w:rsidRPr="00EA6235" w:rsidRDefault="007D42DF" w:rsidP="0014555E">
            <w:pPr>
              <w:jc w:val="center"/>
              <w:rPr>
                <w:ins w:id="1680" w:author="USA" w:date="2021-07-09T15:42:00Z"/>
                <w:rFonts w:ascii="Calibri" w:hAnsi="Calibri"/>
                <w:color w:val="000000"/>
                <w:sz w:val="13"/>
                <w:szCs w:val="13"/>
                <w:rPrChange w:id="1681" w:author="USA" w:date="2021-09-09T14:04:00Z">
                  <w:rPr>
                    <w:ins w:id="1682" w:author="USA" w:date="2021-07-09T15:42:00Z"/>
                    <w:rFonts w:ascii="Calibri" w:hAnsi="Calibri"/>
                    <w:color w:val="000000"/>
                    <w:sz w:val="11"/>
                    <w:szCs w:val="11"/>
                  </w:rPr>
                </w:rPrChange>
              </w:rPr>
            </w:pPr>
            <w:ins w:id="1683" w:author="USA" w:date="2021-07-09T15:42:00Z">
              <w:r w:rsidRPr="00EA6235">
                <w:rPr>
                  <w:rFonts w:ascii="Calibri" w:hAnsi="Calibri"/>
                  <w:color w:val="000000"/>
                  <w:sz w:val="13"/>
                  <w:szCs w:val="13"/>
                  <w:rPrChange w:id="1684"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569B4D4B" w14:textId="77777777" w:rsidR="007D42DF" w:rsidRPr="00EA6235" w:rsidRDefault="007D42DF" w:rsidP="0014555E">
            <w:pPr>
              <w:jc w:val="center"/>
              <w:rPr>
                <w:ins w:id="1685" w:author="USA" w:date="2021-07-09T15:42:00Z"/>
                <w:rFonts w:ascii="Calibri" w:hAnsi="Calibri"/>
                <w:color w:val="000000"/>
                <w:sz w:val="13"/>
                <w:szCs w:val="13"/>
                <w:rPrChange w:id="1686" w:author="USA" w:date="2021-09-09T14:04:00Z">
                  <w:rPr>
                    <w:ins w:id="1687" w:author="USA" w:date="2021-07-09T15:42:00Z"/>
                    <w:rFonts w:ascii="Calibri" w:hAnsi="Calibri"/>
                    <w:color w:val="000000"/>
                    <w:sz w:val="11"/>
                    <w:szCs w:val="11"/>
                  </w:rPr>
                </w:rPrChange>
              </w:rPr>
            </w:pPr>
            <w:ins w:id="1688" w:author="USA" w:date="2021-07-09T15:42:00Z">
              <w:r w:rsidRPr="00EA6235">
                <w:rPr>
                  <w:rFonts w:ascii="Calibri" w:hAnsi="Calibri"/>
                  <w:color w:val="000000"/>
                  <w:sz w:val="13"/>
                  <w:szCs w:val="13"/>
                  <w:rPrChange w:id="1689" w:author="USA" w:date="2021-09-09T14:04:00Z">
                    <w:rPr>
                      <w:rFonts w:ascii="Calibri" w:hAnsi="Calibri"/>
                      <w:color w:val="000000"/>
                      <w:sz w:val="11"/>
                      <w:szCs w:val="11"/>
                    </w:rPr>
                  </w:rPrChange>
                </w:rPr>
                <w:t xml:space="preserve">-105.5 </w:t>
              </w:r>
            </w:ins>
          </w:p>
        </w:tc>
        <w:tc>
          <w:tcPr>
            <w:tcW w:w="721" w:type="dxa"/>
            <w:tcBorders>
              <w:top w:val="nil"/>
              <w:left w:val="nil"/>
              <w:bottom w:val="single" w:sz="4" w:space="0" w:color="auto"/>
              <w:right w:val="single" w:sz="4" w:space="0" w:color="auto"/>
            </w:tcBorders>
            <w:shd w:val="clear" w:color="auto" w:fill="auto"/>
            <w:noWrap/>
            <w:hideMark/>
          </w:tcPr>
          <w:p w14:paraId="1EF12238" w14:textId="77777777" w:rsidR="007D42DF" w:rsidRPr="00EA6235" w:rsidRDefault="007D42DF" w:rsidP="0014555E">
            <w:pPr>
              <w:jc w:val="center"/>
              <w:rPr>
                <w:ins w:id="1690" w:author="USA" w:date="2021-07-09T15:42:00Z"/>
                <w:rFonts w:ascii="Calibri" w:hAnsi="Calibri"/>
                <w:color w:val="000000"/>
                <w:sz w:val="13"/>
                <w:szCs w:val="13"/>
                <w:rPrChange w:id="1691" w:author="USA" w:date="2021-09-09T14:04:00Z">
                  <w:rPr>
                    <w:ins w:id="1692" w:author="USA" w:date="2021-07-09T15:42:00Z"/>
                    <w:rFonts w:ascii="Calibri" w:hAnsi="Calibri"/>
                    <w:color w:val="000000"/>
                    <w:sz w:val="11"/>
                    <w:szCs w:val="11"/>
                  </w:rPr>
                </w:rPrChange>
              </w:rPr>
            </w:pPr>
            <w:ins w:id="1693" w:author="USA" w:date="2021-07-09T15:42:00Z">
              <w:r w:rsidRPr="00EA6235">
                <w:rPr>
                  <w:rFonts w:ascii="Calibri" w:hAnsi="Calibri"/>
                  <w:color w:val="000000"/>
                  <w:sz w:val="13"/>
                  <w:szCs w:val="13"/>
                  <w:rPrChange w:id="1694" w:author="USA" w:date="2021-09-09T14:04:00Z">
                    <w:rPr>
                      <w:rFonts w:ascii="Calibri" w:hAnsi="Calibri"/>
                      <w:color w:val="000000"/>
                      <w:sz w:val="11"/>
                      <w:szCs w:val="11"/>
                    </w:rPr>
                  </w:rPrChange>
                </w:rPr>
                <w:t xml:space="preserve">-114.5 </w:t>
              </w:r>
            </w:ins>
          </w:p>
        </w:tc>
      </w:tr>
      <w:tr w:rsidR="007D42DF" w:rsidRPr="007F053D" w14:paraId="04794E28" w14:textId="77777777" w:rsidTr="0014555E">
        <w:trPr>
          <w:trHeight w:val="144"/>
          <w:ins w:id="1695"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46F485B0" w14:textId="77777777" w:rsidR="007D42DF" w:rsidRPr="00EA6235" w:rsidRDefault="007D42DF" w:rsidP="0014555E">
            <w:pPr>
              <w:jc w:val="center"/>
              <w:rPr>
                <w:ins w:id="1696" w:author="USA" w:date="2021-07-09T15:42:00Z"/>
                <w:rFonts w:ascii="Calibri" w:hAnsi="Calibri"/>
                <w:color w:val="000000"/>
                <w:sz w:val="13"/>
                <w:szCs w:val="13"/>
                <w:rPrChange w:id="1697" w:author="USA" w:date="2021-09-09T14:04:00Z">
                  <w:rPr>
                    <w:ins w:id="1698" w:author="USA" w:date="2021-07-09T15:42:00Z"/>
                    <w:rFonts w:ascii="Calibri" w:hAnsi="Calibri"/>
                    <w:color w:val="000000"/>
                    <w:sz w:val="11"/>
                    <w:szCs w:val="11"/>
                  </w:rPr>
                </w:rPrChange>
              </w:rPr>
            </w:pPr>
            <w:ins w:id="1699" w:author="USA" w:date="2021-07-09T15:42:00Z">
              <w:r w:rsidRPr="00EA6235">
                <w:rPr>
                  <w:rFonts w:ascii="Calibri" w:hAnsi="Calibri"/>
                  <w:color w:val="000000"/>
                  <w:sz w:val="13"/>
                  <w:szCs w:val="13"/>
                  <w:rPrChange w:id="1700" w:author="USA" w:date="2021-09-09T14:04:00Z">
                    <w:rPr>
                      <w:rFonts w:ascii="Calibri" w:hAnsi="Calibri"/>
                      <w:color w:val="000000"/>
                      <w:sz w:val="11"/>
                      <w:szCs w:val="11"/>
                    </w:rPr>
                  </w:rPrChange>
                </w:rPr>
                <w:t>5</w:t>
              </w:r>
            </w:ins>
          </w:p>
        </w:tc>
        <w:tc>
          <w:tcPr>
            <w:tcW w:w="722" w:type="dxa"/>
            <w:tcBorders>
              <w:top w:val="nil"/>
              <w:left w:val="nil"/>
              <w:bottom w:val="single" w:sz="4" w:space="0" w:color="auto"/>
              <w:right w:val="single" w:sz="4" w:space="0" w:color="auto"/>
            </w:tcBorders>
            <w:shd w:val="clear" w:color="auto" w:fill="auto"/>
            <w:noWrap/>
            <w:hideMark/>
          </w:tcPr>
          <w:p w14:paraId="2DB98D1A" w14:textId="77777777" w:rsidR="007D42DF" w:rsidRPr="00EA6235" w:rsidRDefault="007D42DF" w:rsidP="0014555E">
            <w:pPr>
              <w:jc w:val="center"/>
              <w:rPr>
                <w:ins w:id="1701" w:author="USA" w:date="2021-07-09T15:42:00Z"/>
                <w:rFonts w:ascii="Calibri" w:hAnsi="Calibri"/>
                <w:color w:val="000000"/>
                <w:sz w:val="13"/>
                <w:szCs w:val="13"/>
                <w:rPrChange w:id="1702" w:author="USA" w:date="2021-09-09T14:04:00Z">
                  <w:rPr>
                    <w:ins w:id="1703" w:author="USA" w:date="2021-07-09T15:42:00Z"/>
                    <w:rFonts w:ascii="Calibri" w:hAnsi="Calibri"/>
                    <w:color w:val="000000"/>
                    <w:sz w:val="11"/>
                    <w:szCs w:val="11"/>
                  </w:rPr>
                </w:rPrChange>
              </w:rPr>
            </w:pPr>
            <w:ins w:id="1704" w:author="USA" w:date="2021-07-09T15:42:00Z">
              <w:r w:rsidRPr="00EA6235">
                <w:rPr>
                  <w:rFonts w:ascii="Calibri" w:hAnsi="Calibri"/>
                  <w:color w:val="000000"/>
                  <w:sz w:val="13"/>
                  <w:szCs w:val="13"/>
                  <w:rPrChange w:id="1705" w:author="USA" w:date="2021-09-09T14:04:00Z">
                    <w:rPr>
                      <w:rFonts w:ascii="Calibri" w:hAnsi="Calibri"/>
                      <w:color w:val="000000"/>
                      <w:sz w:val="11"/>
                      <w:szCs w:val="11"/>
                    </w:rPr>
                  </w:rPrChange>
                </w:rPr>
                <w:t>-116.5</w:t>
              </w:r>
            </w:ins>
          </w:p>
        </w:tc>
        <w:tc>
          <w:tcPr>
            <w:tcW w:w="722" w:type="dxa"/>
            <w:tcBorders>
              <w:top w:val="nil"/>
              <w:left w:val="nil"/>
              <w:bottom w:val="single" w:sz="4" w:space="0" w:color="auto"/>
              <w:right w:val="single" w:sz="4" w:space="0" w:color="auto"/>
            </w:tcBorders>
            <w:shd w:val="clear" w:color="auto" w:fill="auto"/>
            <w:noWrap/>
            <w:hideMark/>
          </w:tcPr>
          <w:p w14:paraId="4266E1F5" w14:textId="77777777" w:rsidR="007D42DF" w:rsidRPr="00EA6235" w:rsidRDefault="007D42DF" w:rsidP="0014555E">
            <w:pPr>
              <w:jc w:val="center"/>
              <w:rPr>
                <w:ins w:id="1706" w:author="USA" w:date="2021-07-09T15:42:00Z"/>
                <w:rFonts w:ascii="Calibri" w:hAnsi="Calibri"/>
                <w:color w:val="000000"/>
                <w:sz w:val="13"/>
                <w:szCs w:val="13"/>
                <w:rPrChange w:id="1707" w:author="USA" w:date="2021-09-09T14:04:00Z">
                  <w:rPr>
                    <w:ins w:id="1708" w:author="USA" w:date="2021-07-09T15:42:00Z"/>
                    <w:rFonts w:ascii="Calibri" w:hAnsi="Calibri"/>
                    <w:color w:val="000000"/>
                    <w:sz w:val="11"/>
                    <w:szCs w:val="11"/>
                  </w:rPr>
                </w:rPrChange>
              </w:rPr>
            </w:pPr>
            <w:ins w:id="1709" w:author="USA" w:date="2021-07-09T15:42:00Z">
              <w:r w:rsidRPr="00EA6235">
                <w:rPr>
                  <w:rFonts w:ascii="Calibri" w:hAnsi="Calibri"/>
                  <w:color w:val="000000"/>
                  <w:sz w:val="13"/>
                  <w:szCs w:val="13"/>
                  <w:rPrChange w:id="1710"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FF740BA" w14:textId="77777777" w:rsidR="007D42DF" w:rsidRPr="00EA6235" w:rsidRDefault="007D42DF" w:rsidP="0014555E">
            <w:pPr>
              <w:jc w:val="center"/>
              <w:rPr>
                <w:ins w:id="1711" w:author="USA" w:date="2021-07-09T15:42:00Z"/>
                <w:rFonts w:ascii="Calibri" w:hAnsi="Calibri"/>
                <w:color w:val="000000"/>
                <w:sz w:val="13"/>
                <w:szCs w:val="13"/>
                <w:rPrChange w:id="1712" w:author="USA" w:date="2021-09-09T14:04:00Z">
                  <w:rPr>
                    <w:ins w:id="1713" w:author="USA" w:date="2021-07-09T15:42:00Z"/>
                    <w:rFonts w:ascii="Calibri" w:hAnsi="Calibri"/>
                    <w:color w:val="000000"/>
                    <w:sz w:val="11"/>
                    <w:szCs w:val="11"/>
                  </w:rPr>
                </w:rPrChange>
              </w:rPr>
            </w:pPr>
            <w:ins w:id="1714" w:author="USA" w:date="2021-07-09T15:42:00Z">
              <w:r w:rsidRPr="00EA6235">
                <w:rPr>
                  <w:rFonts w:ascii="Calibri" w:hAnsi="Calibri"/>
                  <w:color w:val="000000"/>
                  <w:sz w:val="13"/>
                  <w:szCs w:val="13"/>
                  <w:rPrChange w:id="1715" w:author="USA" w:date="2021-09-09T14:04:00Z">
                    <w:rPr>
                      <w:rFonts w:ascii="Calibri" w:hAnsi="Calibri"/>
                      <w:color w:val="000000"/>
                      <w:sz w:val="11"/>
                      <w:szCs w:val="11"/>
                    </w:rPr>
                  </w:rPrChange>
                </w:rPr>
                <w:t xml:space="preserve">-80 </w:t>
              </w:r>
            </w:ins>
          </w:p>
        </w:tc>
        <w:tc>
          <w:tcPr>
            <w:tcW w:w="721" w:type="dxa"/>
            <w:tcBorders>
              <w:top w:val="nil"/>
              <w:left w:val="nil"/>
              <w:bottom w:val="single" w:sz="4" w:space="0" w:color="auto"/>
              <w:right w:val="single" w:sz="4" w:space="0" w:color="auto"/>
            </w:tcBorders>
            <w:shd w:val="clear" w:color="auto" w:fill="auto"/>
            <w:hideMark/>
          </w:tcPr>
          <w:p w14:paraId="4B7B1FC6" w14:textId="77777777" w:rsidR="007D42DF" w:rsidRPr="00EA6235" w:rsidRDefault="007D42DF" w:rsidP="0014555E">
            <w:pPr>
              <w:jc w:val="center"/>
              <w:rPr>
                <w:ins w:id="1716" w:author="USA" w:date="2021-07-09T15:42:00Z"/>
                <w:rFonts w:ascii="Calibri" w:hAnsi="Calibri"/>
                <w:color w:val="000000"/>
                <w:sz w:val="13"/>
                <w:szCs w:val="13"/>
                <w:rPrChange w:id="1717" w:author="USA" w:date="2021-09-09T14:04:00Z">
                  <w:rPr>
                    <w:ins w:id="1718" w:author="USA" w:date="2021-07-09T15:42:00Z"/>
                    <w:rFonts w:ascii="Calibri" w:hAnsi="Calibri"/>
                    <w:color w:val="000000"/>
                    <w:sz w:val="11"/>
                    <w:szCs w:val="11"/>
                  </w:rPr>
                </w:rPrChange>
              </w:rPr>
            </w:pPr>
            <w:ins w:id="1719" w:author="USA" w:date="2021-07-09T15:42:00Z">
              <w:r w:rsidRPr="00EA6235">
                <w:rPr>
                  <w:rFonts w:ascii="Calibri" w:hAnsi="Calibri"/>
                  <w:color w:val="000000"/>
                  <w:sz w:val="13"/>
                  <w:szCs w:val="13"/>
                  <w:rPrChange w:id="1720" w:author="USA" w:date="2021-09-09T14:04:00Z">
                    <w:rPr>
                      <w:rFonts w:ascii="Calibri" w:hAnsi="Calibri"/>
                      <w:color w:val="000000"/>
                      <w:sz w:val="11"/>
                      <w:szCs w:val="11"/>
                    </w:rPr>
                  </w:rPrChange>
                </w:rPr>
                <w:t xml:space="preserve">-91.0 </w:t>
              </w:r>
            </w:ins>
          </w:p>
        </w:tc>
        <w:tc>
          <w:tcPr>
            <w:tcW w:w="721" w:type="dxa"/>
            <w:tcBorders>
              <w:top w:val="nil"/>
              <w:left w:val="nil"/>
              <w:bottom w:val="single" w:sz="4" w:space="0" w:color="auto"/>
              <w:right w:val="single" w:sz="4" w:space="0" w:color="auto"/>
            </w:tcBorders>
            <w:shd w:val="clear" w:color="auto" w:fill="auto"/>
            <w:hideMark/>
          </w:tcPr>
          <w:p w14:paraId="4D7EC0AD" w14:textId="77777777" w:rsidR="007D42DF" w:rsidRPr="00EA6235" w:rsidRDefault="007D42DF" w:rsidP="0014555E">
            <w:pPr>
              <w:jc w:val="center"/>
              <w:rPr>
                <w:ins w:id="1721" w:author="USA" w:date="2021-07-09T15:42:00Z"/>
                <w:rFonts w:ascii="Calibri" w:hAnsi="Calibri"/>
                <w:color w:val="000000"/>
                <w:sz w:val="13"/>
                <w:szCs w:val="13"/>
                <w:rPrChange w:id="1722" w:author="USA" w:date="2021-09-09T14:04:00Z">
                  <w:rPr>
                    <w:ins w:id="1723" w:author="USA" w:date="2021-07-09T15:42:00Z"/>
                    <w:rFonts w:ascii="Calibri" w:hAnsi="Calibri"/>
                    <w:color w:val="000000"/>
                    <w:sz w:val="11"/>
                    <w:szCs w:val="11"/>
                  </w:rPr>
                </w:rPrChange>
              </w:rPr>
            </w:pPr>
            <w:ins w:id="1724" w:author="USA" w:date="2021-07-09T15:42:00Z">
              <w:r w:rsidRPr="00EA6235">
                <w:rPr>
                  <w:rFonts w:ascii="Calibri" w:hAnsi="Calibri"/>
                  <w:color w:val="000000"/>
                  <w:sz w:val="13"/>
                  <w:szCs w:val="13"/>
                  <w:rPrChange w:id="1725" w:author="USA" w:date="2021-09-09T14:04:00Z">
                    <w:rPr>
                      <w:rFonts w:ascii="Calibri" w:hAnsi="Calibri"/>
                      <w:color w:val="000000"/>
                      <w:sz w:val="11"/>
                      <w:szCs w:val="11"/>
                    </w:rPr>
                  </w:rPrChange>
                </w:rPr>
                <w:t xml:space="preserve">-84 </w:t>
              </w:r>
            </w:ins>
          </w:p>
        </w:tc>
        <w:tc>
          <w:tcPr>
            <w:tcW w:w="721" w:type="dxa"/>
            <w:tcBorders>
              <w:top w:val="nil"/>
              <w:left w:val="nil"/>
              <w:bottom w:val="single" w:sz="4" w:space="0" w:color="auto"/>
              <w:right w:val="single" w:sz="4" w:space="0" w:color="auto"/>
            </w:tcBorders>
            <w:shd w:val="clear" w:color="auto" w:fill="auto"/>
            <w:hideMark/>
          </w:tcPr>
          <w:p w14:paraId="12B28D35" w14:textId="77777777" w:rsidR="007D42DF" w:rsidRPr="00EA6235" w:rsidRDefault="007D42DF" w:rsidP="0014555E">
            <w:pPr>
              <w:jc w:val="center"/>
              <w:rPr>
                <w:ins w:id="1726" w:author="USA" w:date="2021-07-09T15:42:00Z"/>
                <w:rFonts w:ascii="Calibri" w:hAnsi="Calibri"/>
                <w:color w:val="000000"/>
                <w:sz w:val="13"/>
                <w:szCs w:val="13"/>
                <w:rPrChange w:id="1727" w:author="USA" w:date="2021-09-09T14:04:00Z">
                  <w:rPr>
                    <w:ins w:id="1728" w:author="USA" w:date="2021-07-09T15:42:00Z"/>
                    <w:rFonts w:ascii="Calibri" w:hAnsi="Calibri"/>
                    <w:color w:val="000000"/>
                    <w:sz w:val="11"/>
                    <w:szCs w:val="11"/>
                  </w:rPr>
                </w:rPrChange>
              </w:rPr>
            </w:pPr>
            <w:ins w:id="1729" w:author="USA" w:date="2021-07-09T15:42:00Z">
              <w:r w:rsidRPr="00EA6235">
                <w:rPr>
                  <w:rFonts w:ascii="Calibri" w:hAnsi="Calibri"/>
                  <w:color w:val="000000"/>
                  <w:sz w:val="13"/>
                  <w:szCs w:val="13"/>
                  <w:rPrChange w:id="1730" w:author="USA" w:date="2021-09-09T14:04:00Z">
                    <w:rPr>
                      <w:rFonts w:ascii="Calibri" w:hAnsi="Calibri"/>
                      <w:color w:val="000000"/>
                      <w:sz w:val="11"/>
                      <w:szCs w:val="11"/>
                    </w:rPr>
                  </w:rPrChange>
                </w:rPr>
                <w:t xml:space="preserve">-78.0 </w:t>
              </w:r>
            </w:ins>
          </w:p>
        </w:tc>
        <w:tc>
          <w:tcPr>
            <w:tcW w:w="721" w:type="dxa"/>
            <w:tcBorders>
              <w:top w:val="nil"/>
              <w:left w:val="nil"/>
              <w:bottom w:val="single" w:sz="4" w:space="0" w:color="auto"/>
              <w:right w:val="single" w:sz="4" w:space="0" w:color="auto"/>
            </w:tcBorders>
            <w:shd w:val="clear" w:color="auto" w:fill="auto"/>
            <w:hideMark/>
          </w:tcPr>
          <w:p w14:paraId="66DFF45B" w14:textId="77777777" w:rsidR="007D42DF" w:rsidRPr="00EA6235" w:rsidRDefault="007D42DF" w:rsidP="0014555E">
            <w:pPr>
              <w:jc w:val="center"/>
              <w:rPr>
                <w:ins w:id="1731" w:author="USA" w:date="2021-07-09T15:42:00Z"/>
                <w:rFonts w:ascii="Calibri" w:hAnsi="Calibri"/>
                <w:color w:val="000000"/>
                <w:sz w:val="13"/>
                <w:szCs w:val="13"/>
                <w:rPrChange w:id="1732" w:author="USA" w:date="2021-09-09T14:04:00Z">
                  <w:rPr>
                    <w:ins w:id="1733" w:author="USA" w:date="2021-07-09T15:42:00Z"/>
                    <w:rFonts w:ascii="Calibri" w:hAnsi="Calibri"/>
                    <w:color w:val="000000"/>
                    <w:sz w:val="11"/>
                    <w:szCs w:val="11"/>
                  </w:rPr>
                </w:rPrChange>
              </w:rPr>
            </w:pPr>
            <w:ins w:id="1734" w:author="USA" w:date="2021-07-09T15:42:00Z">
              <w:r w:rsidRPr="00EA6235">
                <w:rPr>
                  <w:rFonts w:ascii="Calibri" w:hAnsi="Calibri"/>
                  <w:color w:val="000000"/>
                  <w:sz w:val="13"/>
                  <w:szCs w:val="13"/>
                  <w:rPrChange w:id="1735" w:author="USA" w:date="2021-09-09T14:04:00Z">
                    <w:rPr>
                      <w:rFonts w:ascii="Calibri" w:hAnsi="Calibri"/>
                      <w:color w:val="000000"/>
                      <w:sz w:val="11"/>
                      <w:szCs w:val="11"/>
                    </w:rPr>
                  </w:rPrChange>
                </w:rPr>
                <w:t xml:space="preserve">-73 </w:t>
              </w:r>
            </w:ins>
          </w:p>
        </w:tc>
        <w:tc>
          <w:tcPr>
            <w:tcW w:w="721" w:type="dxa"/>
            <w:tcBorders>
              <w:top w:val="nil"/>
              <w:left w:val="nil"/>
              <w:bottom w:val="single" w:sz="4" w:space="0" w:color="auto"/>
              <w:right w:val="single" w:sz="4" w:space="0" w:color="auto"/>
            </w:tcBorders>
            <w:shd w:val="clear" w:color="auto" w:fill="auto"/>
            <w:hideMark/>
          </w:tcPr>
          <w:p w14:paraId="38AE398D" w14:textId="77777777" w:rsidR="007D42DF" w:rsidRPr="00EA6235" w:rsidRDefault="007D42DF" w:rsidP="0014555E">
            <w:pPr>
              <w:jc w:val="center"/>
              <w:rPr>
                <w:ins w:id="1736" w:author="USA" w:date="2021-07-09T15:42:00Z"/>
                <w:rFonts w:ascii="Calibri" w:hAnsi="Calibri"/>
                <w:color w:val="000000"/>
                <w:sz w:val="13"/>
                <w:szCs w:val="13"/>
                <w:rPrChange w:id="1737" w:author="USA" w:date="2021-09-09T14:04:00Z">
                  <w:rPr>
                    <w:ins w:id="1738" w:author="USA" w:date="2021-07-09T15:42:00Z"/>
                    <w:rFonts w:ascii="Calibri" w:hAnsi="Calibri"/>
                    <w:color w:val="000000"/>
                    <w:sz w:val="11"/>
                    <w:szCs w:val="11"/>
                  </w:rPr>
                </w:rPrChange>
              </w:rPr>
            </w:pPr>
            <w:ins w:id="1739" w:author="USA" w:date="2021-07-09T15:42:00Z">
              <w:r w:rsidRPr="00EA6235">
                <w:rPr>
                  <w:rFonts w:ascii="Calibri" w:hAnsi="Calibri"/>
                  <w:color w:val="000000"/>
                  <w:sz w:val="13"/>
                  <w:szCs w:val="13"/>
                  <w:rPrChange w:id="1740" w:author="USA" w:date="2021-09-09T14:04:00Z">
                    <w:rPr>
                      <w:rFonts w:ascii="Calibri" w:hAnsi="Calibri"/>
                      <w:color w:val="000000"/>
                      <w:sz w:val="11"/>
                      <w:szCs w:val="11"/>
                    </w:rPr>
                  </w:rPrChange>
                </w:rPr>
                <w:t xml:space="preserve">-77.0 </w:t>
              </w:r>
            </w:ins>
          </w:p>
        </w:tc>
        <w:tc>
          <w:tcPr>
            <w:tcW w:w="721" w:type="dxa"/>
            <w:tcBorders>
              <w:top w:val="nil"/>
              <w:left w:val="nil"/>
              <w:bottom w:val="single" w:sz="4" w:space="0" w:color="auto"/>
              <w:right w:val="single" w:sz="4" w:space="0" w:color="auto"/>
            </w:tcBorders>
            <w:shd w:val="clear" w:color="auto" w:fill="auto"/>
            <w:hideMark/>
          </w:tcPr>
          <w:p w14:paraId="0EE29EAE" w14:textId="77777777" w:rsidR="007D42DF" w:rsidRPr="00EA6235" w:rsidRDefault="007D42DF" w:rsidP="0014555E">
            <w:pPr>
              <w:jc w:val="center"/>
              <w:rPr>
                <w:ins w:id="1741" w:author="USA" w:date="2021-07-09T15:42:00Z"/>
                <w:rFonts w:ascii="Calibri" w:hAnsi="Calibri"/>
                <w:color w:val="000000"/>
                <w:sz w:val="13"/>
                <w:szCs w:val="13"/>
                <w:rPrChange w:id="1742" w:author="USA" w:date="2021-09-09T14:04:00Z">
                  <w:rPr>
                    <w:ins w:id="1743" w:author="USA" w:date="2021-07-09T15:42:00Z"/>
                    <w:rFonts w:ascii="Calibri" w:hAnsi="Calibri"/>
                    <w:color w:val="000000"/>
                    <w:sz w:val="11"/>
                    <w:szCs w:val="11"/>
                  </w:rPr>
                </w:rPrChange>
              </w:rPr>
            </w:pPr>
            <w:ins w:id="1744" w:author="USA" w:date="2021-07-09T15:42:00Z">
              <w:r w:rsidRPr="00EA6235">
                <w:rPr>
                  <w:rFonts w:ascii="Calibri" w:hAnsi="Calibri"/>
                  <w:color w:val="000000"/>
                  <w:sz w:val="13"/>
                  <w:szCs w:val="13"/>
                  <w:rPrChange w:id="1745" w:author="USA" w:date="2021-09-09T14:04:00Z">
                    <w:rPr>
                      <w:rFonts w:ascii="Calibri" w:hAnsi="Calibri"/>
                      <w:color w:val="000000"/>
                      <w:sz w:val="11"/>
                      <w:szCs w:val="11"/>
                    </w:rPr>
                  </w:rPrChange>
                </w:rPr>
                <w:t xml:space="preserve">-71 </w:t>
              </w:r>
            </w:ins>
          </w:p>
        </w:tc>
        <w:tc>
          <w:tcPr>
            <w:tcW w:w="721" w:type="dxa"/>
            <w:tcBorders>
              <w:top w:val="nil"/>
              <w:left w:val="nil"/>
              <w:bottom w:val="single" w:sz="4" w:space="0" w:color="auto"/>
              <w:right w:val="single" w:sz="4" w:space="0" w:color="auto"/>
            </w:tcBorders>
            <w:shd w:val="clear" w:color="auto" w:fill="auto"/>
            <w:hideMark/>
          </w:tcPr>
          <w:p w14:paraId="26EE457D" w14:textId="77777777" w:rsidR="007D42DF" w:rsidRPr="00EA6235" w:rsidRDefault="007D42DF" w:rsidP="0014555E">
            <w:pPr>
              <w:jc w:val="center"/>
              <w:rPr>
                <w:ins w:id="1746" w:author="USA" w:date="2021-07-09T15:42:00Z"/>
                <w:rFonts w:ascii="Calibri" w:hAnsi="Calibri"/>
                <w:color w:val="000000"/>
                <w:sz w:val="13"/>
                <w:szCs w:val="13"/>
                <w:rPrChange w:id="1747" w:author="USA" w:date="2021-09-09T14:04:00Z">
                  <w:rPr>
                    <w:ins w:id="1748" w:author="USA" w:date="2021-07-09T15:42:00Z"/>
                    <w:rFonts w:ascii="Calibri" w:hAnsi="Calibri"/>
                    <w:color w:val="000000"/>
                    <w:sz w:val="11"/>
                    <w:szCs w:val="11"/>
                  </w:rPr>
                </w:rPrChange>
              </w:rPr>
            </w:pPr>
            <w:ins w:id="1749" w:author="USA" w:date="2021-07-09T15:42:00Z">
              <w:r w:rsidRPr="00EA6235">
                <w:rPr>
                  <w:rFonts w:ascii="Calibri" w:hAnsi="Calibri"/>
                  <w:color w:val="000000"/>
                  <w:sz w:val="13"/>
                  <w:szCs w:val="13"/>
                  <w:rPrChange w:id="1750" w:author="USA" w:date="2021-09-09T14:04:00Z">
                    <w:rPr>
                      <w:rFonts w:ascii="Calibri" w:hAnsi="Calibri"/>
                      <w:color w:val="000000"/>
                      <w:sz w:val="11"/>
                      <w:szCs w:val="11"/>
                    </w:rPr>
                  </w:rPrChange>
                </w:rPr>
                <w:t xml:space="preserve">-82.0 </w:t>
              </w:r>
            </w:ins>
          </w:p>
        </w:tc>
        <w:tc>
          <w:tcPr>
            <w:tcW w:w="721" w:type="dxa"/>
            <w:tcBorders>
              <w:top w:val="nil"/>
              <w:left w:val="nil"/>
              <w:bottom w:val="single" w:sz="4" w:space="0" w:color="auto"/>
              <w:right w:val="single" w:sz="4" w:space="0" w:color="auto"/>
            </w:tcBorders>
            <w:shd w:val="clear" w:color="auto" w:fill="auto"/>
            <w:hideMark/>
          </w:tcPr>
          <w:p w14:paraId="1DECA2CE" w14:textId="77777777" w:rsidR="007D42DF" w:rsidRPr="00EA6235" w:rsidRDefault="007D42DF" w:rsidP="0014555E">
            <w:pPr>
              <w:jc w:val="center"/>
              <w:rPr>
                <w:ins w:id="1751" w:author="USA" w:date="2021-07-09T15:42:00Z"/>
                <w:rFonts w:ascii="Calibri" w:hAnsi="Calibri"/>
                <w:color w:val="000000"/>
                <w:sz w:val="13"/>
                <w:szCs w:val="13"/>
                <w:rPrChange w:id="1752" w:author="USA" w:date="2021-09-09T14:04:00Z">
                  <w:rPr>
                    <w:ins w:id="1753" w:author="USA" w:date="2021-07-09T15:42:00Z"/>
                    <w:rFonts w:ascii="Calibri" w:hAnsi="Calibri"/>
                    <w:color w:val="000000"/>
                    <w:sz w:val="11"/>
                    <w:szCs w:val="11"/>
                  </w:rPr>
                </w:rPrChange>
              </w:rPr>
            </w:pPr>
            <w:ins w:id="1754" w:author="USA" w:date="2021-07-09T15:42:00Z">
              <w:r w:rsidRPr="00EA6235">
                <w:rPr>
                  <w:rFonts w:ascii="Calibri" w:hAnsi="Calibri"/>
                  <w:color w:val="000000"/>
                  <w:sz w:val="13"/>
                  <w:szCs w:val="13"/>
                  <w:rPrChange w:id="1755" w:author="USA" w:date="2021-09-09T14:04:00Z">
                    <w:rPr>
                      <w:rFonts w:ascii="Calibri" w:hAnsi="Calibri"/>
                      <w:color w:val="000000"/>
                      <w:sz w:val="11"/>
                      <w:szCs w:val="11"/>
                    </w:rPr>
                  </w:rPrChange>
                </w:rPr>
                <w:t xml:space="preserve">-68 </w:t>
              </w:r>
            </w:ins>
          </w:p>
        </w:tc>
        <w:tc>
          <w:tcPr>
            <w:tcW w:w="721" w:type="dxa"/>
            <w:tcBorders>
              <w:top w:val="nil"/>
              <w:left w:val="nil"/>
              <w:bottom w:val="single" w:sz="4" w:space="0" w:color="auto"/>
              <w:right w:val="single" w:sz="4" w:space="0" w:color="auto"/>
            </w:tcBorders>
            <w:shd w:val="clear" w:color="auto" w:fill="auto"/>
            <w:hideMark/>
          </w:tcPr>
          <w:p w14:paraId="1A2E7CE0" w14:textId="77777777" w:rsidR="007D42DF" w:rsidRPr="00EA6235" w:rsidRDefault="007D42DF" w:rsidP="0014555E">
            <w:pPr>
              <w:jc w:val="center"/>
              <w:rPr>
                <w:ins w:id="1756" w:author="USA" w:date="2021-07-09T15:42:00Z"/>
                <w:rFonts w:ascii="Calibri" w:hAnsi="Calibri"/>
                <w:color w:val="000000"/>
                <w:sz w:val="13"/>
                <w:szCs w:val="13"/>
                <w:rPrChange w:id="1757" w:author="USA" w:date="2021-09-09T14:04:00Z">
                  <w:rPr>
                    <w:ins w:id="1758" w:author="USA" w:date="2021-07-09T15:42:00Z"/>
                    <w:rFonts w:ascii="Calibri" w:hAnsi="Calibri"/>
                    <w:color w:val="000000"/>
                    <w:sz w:val="11"/>
                    <w:szCs w:val="11"/>
                  </w:rPr>
                </w:rPrChange>
              </w:rPr>
            </w:pPr>
            <w:ins w:id="1759" w:author="USA" w:date="2021-07-09T15:42:00Z">
              <w:r w:rsidRPr="00EA6235">
                <w:rPr>
                  <w:rFonts w:ascii="Calibri" w:hAnsi="Calibri"/>
                  <w:color w:val="000000"/>
                  <w:sz w:val="13"/>
                  <w:szCs w:val="13"/>
                  <w:rPrChange w:id="1760" w:author="USA" w:date="2021-09-09T14:04:00Z">
                    <w:rPr>
                      <w:rFonts w:ascii="Calibri" w:hAnsi="Calibri"/>
                      <w:color w:val="000000"/>
                      <w:sz w:val="11"/>
                      <w:szCs w:val="11"/>
                    </w:rPr>
                  </w:rPrChange>
                </w:rPr>
                <w:t xml:space="preserve">-86.0 </w:t>
              </w:r>
            </w:ins>
          </w:p>
        </w:tc>
      </w:tr>
      <w:tr w:rsidR="007D42DF" w:rsidRPr="007F053D" w14:paraId="49EA53A7" w14:textId="77777777" w:rsidTr="0014555E">
        <w:trPr>
          <w:trHeight w:val="89"/>
          <w:ins w:id="1761"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CB81186" w14:textId="77777777" w:rsidR="007D42DF" w:rsidRPr="00EA6235" w:rsidRDefault="007D42DF" w:rsidP="0014555E">
            <w:pPr>
              <w:jc w:val="center"/>
              <w:rPr>
                <w:ins w:id="1762" w:author="USA" w:date="2021-07-09T15:42:00Z"/>
                <w:rFonts w:ascii="Calibri" w:hAnsi="Calibri"/>
                <w:color w:val="000000"/>
                <w:sz w:val="13"/>
                <w:szCs w:val="13"/>
                <w:rPrChange w:id="1763" w:author="USA" w:date="2021-09-09T14:04:00Z">
                  <w:rPr>
                    <w:ins w:id="1764" w:author="USA" w:date="2021-07-09T15:42:00Z"/>
                    <w:rFonts w:ascii="Calibri" w:hAnsi="Calibri"/>
                    <w:color w:val="000000"/>
                    <w:sz w:val="11"/>
                    <w:szCs w:val="11"/>
                  </w:rPr>
                </w:rPrChange>
              </w:rPr>
            </w:pPr>
            <w:ins w:id="1765" w:author="USA" w:date="2021-07-09T15:42:00Z">
              <w:r w:rsidRPr="00EA6235">
                <w:rPr>
                  <w:rFonts w:ascii="Calibri" w:hAnsi="Calibri"/>
                  <w:color w:val="000000"/>
                  <w:sz w:val="13"/>
                  <w:szCs w:val="13"/>
                  <w:rPrChange w:id="1766" w:author="USA" w:date="2021-09-09T14:04:00Z">
                    <w:rPr>
                      <w:rFonts w:ascii="Calibri" w:hAnsi="Calibri"/>
                      <w:color w:val="000000"/>
                      <w:sz w:val="11"/>
                      <w:szCs w:val="11"/>
                    </w:rPr>
                  </w:rPrChange>
                </w:rPr>
                <w:t>6</w:t>
              </w:r>
            </w:ins>
          </w:p>
        </w:tc>
        <w:tc>
          <w:tcPr>
            <w:tcW w:w="722" w:type="dxa"/>
            <w:tcBorders>
              <w:top w:val="nil"/>
              <w:left w:val="nil"/>
              <w:bottom w:val="single" w:sz="4" w:space="0" w:color="auto"/>
              <w:right w:val="single" w:sz="4" w:space="0" w:color="auto"/>
            </w:tcBorders>
            <w:shd w:val="clear" w:color="auto" w:fill="auto"/>
            <w:noWrap/>
            <w:hideMark/>
          </w:tcPr>
          <w:p w14:paraId="7C8515F8" w14:textId="77777777" w:rsidR="007D42DF" w:rsidRPr="00EA6235" w:rsidRDefault="007D42DF" w:rsidP="0014555E">
            <w:pPr>
              <w:jc w:val="center"/>
              <w:rPr>
                <w:ins w:id="1767" w:author="USA" w:date="2021-07-09T15:42:00Z"/>
                <w:rFonts w:ascii="Calibri" w:hAnsi="Calibri"/>
                <w:color w:val="000000"/>
                <w:sz w:val="13"/>
                <w:szCs w:val="13"/>
                <w:rPrChange w:id="1768" w:author="USA" w:date="2021-09-09T14:04:00Z">
                  <w:rPr>
                    <w:ins w:id="1769" w:author="USA" w:date="2021-07-09T15:42:00Z"/>
                    <w:rFonts w:ascii="Calibri" w:hAnsi="Calibri"/>
                    <w:color w:val="000000"/>
                    <w:sz w:val="11"/>
                    <w:szCs w:val="11"/>
                  </w:rPr>
                </w:rPrChange>
              </w:rPr>
            </w:pPr>
            <w:ins w:id="1770" w:author="USA" w:date="2021-07-09T15:42:00Z">
              <w:r w:rsidRPr="00EA6235">
                <w:rPr>
                  <w:rFonts w:ascii="Calibri" w:hAnsi="Calibri"/>
                  <w:color w:val="000000"/>
                  <w:sz w:val="13"/>
                  <w:szCs w:val="13"/>
                  <w:rPrChange w:id="1771"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18A8D890" w14:textId="77777777" w:rsidR="007D42DF" w:rsidRPr="00EA6235" w:rsidRDefault="007D42DF" w:rsidP="0014555E">
            <w:pPr>
              <w:jc w:val="center"/>
              <w:rPr>
                <w:ins w:id="1772" w:author="USA" w:date="2021-07-09T15:42:00Z"/>
                <w:rFonts w:ascii="Calibri" w:hAnsi="Calibri"/>
                <w:color w:val="000000"/>
                <w:sz w:val="13"/>
                <w:szCs w:val="13"/>
                <w:rPrChange w:id="1773" w:author="USA" w:date="2021-09-09T14:04:00Z">
                  <w:rPr>
                    <w:ins w:id="1774" w:author="USA" w:date="2021-07-09T15:42:00Z"/>
                    <w:rFonts w:ascii="Calibri" w:hAnsi="Calibri"/>
                    <w:color w:val="000000"/>
                    <w:sz w:val="11"/>
                    <w:szCs w:val="11"/>
                  </w:rPr>
                </w:rPrChange>
              </w:rPr>
            </w:pPr>
            <w:ins w:id="1775" w:author="USA" w:date="2021-07-09T15:42:00Z">
              <w:r w:rsidRPr="00EA6235">
                <w:rPr>
                  <w:rFonts w:ascii="Calibri" w:hAnsi="Calibri"/>
                  <w:color w:val="000000"/>
                  <w:sz w:val="13"/>
                  <w:szCs w:val="13"/>
                  <w:rPrChange w:id="1776"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2088BD65" w14:textId="77777777" w:rsidR="007D42DF" w:rsidRPr="00EA6235" w:rsidRDefault="007D42DF" w:rsidP="0014555E">
            <w:pPr>
              <w:jc w:val="center"/>
              <w:rPr>
                <w:ins w:id="1777" w:author="USA" w:date="2021-07-09T15:42:00Z"/>
                <w:rFonts w:ascii="Calibri" w:hAnsi="Calibri"/>
                <w:color w:val="000000"/>
                <w:sz w:val="13"/>
                <w:szCs w:val="13"/>
                <w:rPrChange w:id="1778" w:author="USA" w:date="2021-09-09T14:04:00Z">
                  <w:rPr>
                    <w:ins w:id="1779" w:author="USA" w:date="2021-07-09T15:42:00Z"/>
                    <w:rFonts w:ascii="Calibri" w:hAnsi="Calibri"/>
                    <w:color w:val="000000"/>
                    <w:sz w:val="11"/>
                    <w:szCs w:val="11"/>
                  </w:rPr>
                </w:rPrChange>
              </w:rPr>
            </w:pPr>
            <w:ins w:id="1780" w:author="USA" w:date="2021-07-09T15:42:00Z">
              <w:r w:rsidRPr="00EA6235">
                <w:rPr>
                  <w:rFonts w:ascii="Calibri" w:hAnsi="Calibri"/>
                  <w:color w:val="000000"/>
                  <w:sz w:val="13"/>
                  <w:szCs w:val="13"/>
                  <w:rPrChange w:id="1781" w:author="USA" w:date="2021-09-09T14:04:00Z">
                    <w:rPr>
                      <w:rFonts w:ascii="Calibri" w:hAnsi="Calibri"/>
                      <w:color w:val="000000"/>
                      <w:sz w:val="11"/>
                      <w:szCs w:val="11"/>
                    </w:rPr>
                  </w:rPrChange>
                </w:rPr>
                <w:t xml:space="preserve">-107.5 </w:t>
              </w:r>
            </w:ins>
          </w:p>
        </w:tc>
        <w:tc>
          <w:tcPr>
            <w:tcW w:w="721" w:type="dxa"/>
            <w:tcBorders>
              <w:top w:val="nil"/>
              <w:left w:val="nil"/>
              <w:bottom w:val="single" w:sz="4" w:space="0" w:color="auto"/>
              <w:right w:val="single" w:sz="4" w:space="0" w:color="auto"/>
            </w:tcBorders>
            <w:shd w:val="clear" w:color="auto" w:fill="auto"/>
            <w:hideMark/>
          </w:tcPr>
          <w:p w14:paraId="38D67E32" w14:textId="77777777" w:rsidR="007D42DF" w:rsidRPr="00EA6235" w:rsidRDefault="007D42DF" w:rsidP="0014555E">
            <w:pPr>
              <w:jc w:val="center"/>
              <w:rPr>
                <w:ins w:id="1782" w:author="USA" w:date="2021-07-09T15:42:00Z"/>
                <w:rFonts w:ascii="Calibri" w:hAnsi="Calibri"/>
                <w:color w:val="000000"/>
                <w:sz w:val="13"/>
                <w:szCs w:val="13"/>
                <w:rPrChange w:id="1783" w:author="USA" w:date="2021-09-09T14:04:00Z">
                  <w:rPr>
                    <w:ins w:id="1784" w:author="USA" w:date="2021-07-09T15:42:00Z"/>
                    <w:rFonts w:ascii="Calibri" w:hAnsi="Calibri"/>
                    <w:color w:val="000000"/>
                    <w:sz w:val="11"/>
                    <w:szCs w:val="11"/>
                  </w:rPr>
                </w:rPrChange>
              </w:rPr>
            </w:pPr>
            <w:ins w:id="1785" w:author="USA" w:date="2021-07-09T15:42:00Z">
              <w:r w:rsidRPr="00EA6235">
                <w:rPr>
                  <w:rFonts w:ascii="Calibri" w:hAnsi="Calibri"/>
                  <w:color w:val="000000"/>
                  <w:sz w:val="13"/>
                  <w:szCs w:val="13"/>
                  <w:rPrChange w:id="1786" w:author="USA" w:date="2021-09-09T14:04:00Z">
                    <w:rPr>
                      <w:rFonts w:ascii="Calibri" w:hAnsi="Calibri"/>
                      <w:color w:val="000000"/>
                      <w:sz w:val="11"/>
                      <w:szCs w:val="11"/>
                    </w:rPr>
                  </w:rPrChange>
                </w:rPr>
                <w:t xml:space="preserve">-111.5 </w:t>
              </w:r>
            </w:ins>
          </w:p>
        </w:tc>
        <w:tc>
          <w:tcPr>
            <w:tcW w:w="721" w:type="dxa"/>
            <w:tcBorders>
              <w:top w:val="nil"/>
              <w:left w:val="nil"/>
              <w:bottom w:val="single" w:sz="4" w:space="0" w:color="auto"/>
              <w:right w:val="single" w:sz="4" w:space="0" w:color="auto"/>
            </w:tcBorders>
            <w:shd w:val="clear" w:color="auto" w:fill="auto"/>
            <w:hideMark/>
          </w:tcPr>
          <w:p w14:paraId="17B407FA" w14:textId="77777777" w:rsidR="007D42DF" w:rsidRPr="00EA6235" w:rsidRDefault="007D42DF" w:rsidP="0014555E">
            <w:pPr>
              <w:jc w:val="center"/>
              <w:rPr>
                <w:ins w:id="1787" w:author="USA" w:date="2021-07-09T15:42:00Z"/>
                <w:rFonts w:ascii="Calibri" w:hAnsi="Calibri"/>
                <w:color w:val="000000"/>
                <w:sz w:val="13"/>
                <w:szCs w:val="13"/>
                <w:rPrChange w:id="1788" w:author="USA" w:date="2021-09-09T14:04:00Z">
                  <w:rPr>
                    <w:ins w:id="1789" w:author="USA" w:date="2021-07-09T15:42:00Z"/>
                    <w:rFonts w:ascii="Calibri" w:hAnsi="Calibri"/>
                    <w:color w:val="000000"/>
                    <w:sz w:val="11"/>
                    <w:szCs w:val="11"/>
                  </w:rPr>
                </w:rPrChange>
              </w:rPr>
            </w:pPr>
            <w:ins w:id="1790" w:author="USA" w:date="2021-07-09T15:42:00Z">
              <w:r w:rsidRPr="00EA6235">
                <w:rPr>
                  <w:rFonts w:ascii="Calibri" w:hAnsi="Calibri"/>
                  <w:color w:val="000000"/>
                  <w:sz w:val="13"/>
                  <w:szCs w:val="13"/>
                  <w:rPrChange w:id="1791" w:author="USA" w:date="2021-09-09T14:04:00Z">
                    <w:rPr>
                      <w:rFonts w:ascii="Calibri" w:hAnsi="Calibri"/>
                      <w:color w:val="000000"/>
                      <w:sz w:val="11"/>
                      <w:szCs w:val="11"/>
                    </w:rPr>
                  </w:rPrChange>
                </w:rPr>
                <w:t xml:space="preserve">-110.5 </w:t>
              </w:r>
            </w:ins>
          </w:p>
        </w:tc>
        <w:tc>
          <w:tcPr>
            <w:tcW w:w="721" w:type="dxa"/>
            <w:tcBorders>
              <w:top w:val="nil"/>
              <w:left w:val="nil"/>
              <w:bottom w:val="single" w:sz="4" w:space="0" w:color="auto"/>
              <w:right w:val="single" w:sz="4" w:space="0" w:color="auto"/>
            </w:tcBorders>
            <w:shd w:val="clear" w:color="auto" w:fill="auto"/>
            <w:hideMark/>
          </w:tcPr>
          <w:p w14:paraId="70A2C40E" w14:textId="77777777" w:rsidR="007D42DF" w:rsidRPr="00EA6235" w:rsidRDefault="007D42DF" w:rsidP="0014555E">
            <w:pPr>
              <w:jc w:val="center"/>
              <w:rPr>
                <w:ins w:id="1792" w:author="USA" w:date="2021-07-09T15:42:00Z"/>
                <w:rFonts w:ascii="Calibri" w:hAnsi="Calibri"/>
                <w:color w:val="000000"/>
                <w:sz w:val="13"/>
                <w:szCs w:val="13"/>
                <w:rPrChange w:id="1793" w:author="USA" w:date="2021-09-09T14:04:00Z">
                  <w:rPr>
                    <w:ins w:id="1794" w:author="USA" w:date="2021-07-09T15:42:00Z"/>
                    <w:rFonts w:ascii="Calibri" w:hAnsi="Calibri"/>
                    <w:color w:val="000000"/>
                    <w:sz w:val="11"/>
                    <w:szCs w:val="11"/>
                  </w:rPr>
                </w:rPrChange>
              </w:rPr>
            </w:pPr>
            <w:ins w:id="1795" w:author="USA" w:date="2021-07-09T15:42:00Z">
              <w:r w:rsidRPr="00EA6235">
                <w:rPr>
                  <w:rFonts w:ascii="Calibri" w:hAnsi="Calibri"/>
                  <w:color w:val="000000"/>
                  <w:sz w:val="13"/>
                  <w:szCs w:val="13"/>
                  <w:rPrChange w:id="1796"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2F483CCE" w14:textId="77777777" w:rsidR="007D42DF" w:rsidRPr="00EA6235" w:rsidRDefault="007D42DF" w:rsidP="0014555E">
            <w:pPr>
              <w:jc w:val="center"/>
              <w:rPr>
                <w:ins w:id="1797" w:author="USA" w:date="2021-07-09T15:42:00Z"/>
                <w:rFonts w:ascii="Calibri" w:hAnsi="Calibri"/>
                <w:color w:val="000000"/>
                <w:sz w:val="13"/>
                <w:szCs w:val="13"/>
                <w:rPrChange w:id="1798" w:author="USA" w:date="2021-09-09T14:04:00Z">
                  <w:rPr>
                    <w:ins w:id="1799" w:author="USA" w:date="2021-07-09T15:42:00Z"/>
                    <w:rFonts w:ascii="Calibri" w:hAnsi="Calibri"/>
                    <w:color w:val="000000"/>
                    <w:sz w:val="11"/>
                    <w:szCs w:val="11"/>
                  </w:rPr>
                </w:rPrChange>
              </w:rPr>
            </w:pPr>
            <w:ins w:id="1800" w:author="USA" w:date="2021-07-09T15:42:00Z">
              <w:r w:rsidRPr="00EA6235">
                <w:rPr>
                  <w:rFonts w:ascii="Calibri" w:hAnsi="Calibri"/>
                  <w:color w:val="000000"/>
                  <w:sz w:val="13"/>
                  <w:szCs w:val="13"/>
                  <w:rPrChange w:id="1801"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01517E16" w14:textId="77777777" w:rsidR="007D42DF" w:rsidRPr="00EA6235" w:rsidRDefault="007D42DF" w:rsidP="0014555E">
            <w:pPr>
              <w:jc w:val="center"/>
              <w:rPr>
                <w:ins w:id="1802" w:author="USA" w:date="2021-07-09T15:42:00Z"/>
                <w:rFonts w:ascii="Calibri" w:hAnsi="Calibri"/>
                <w:color w:val="000000"/>
                <w:sz w:val="13"/>
                <w:szCs w:val="13"/>
                <w:rPrChange w:id="1803" w:author="USA" w:date="2021-09-09T14:04:00Z">
                  <w:rPr>
                    <w:ins w:id="1804" w:author="USA" w:date="2021-07-09T15:42:00Z"/>
                    <w:rFonts w:ascii="Calibri" w:hAnsi="Calibri"/>
                    <w:color w:val="000000"/>
                    <w:sz w:val="11"/>
                    <w:szCs w:val="11"/>
                  </w:rPr>
                </w:rPrChange>
              </w:rPr>
            </w:pPr>
            <w:ins w:id="1805" w:author="USA" w:date="2021-07-09T15:42:00Z">
              <w:r w:rsidRPr="00EA6235">
                <w:rPr>
                  <w:rFonts w:ascii="Calibri" w:hAnsi="Calibri"/>
                  <w:color w:val="000000"/>
                  <w:sz w:val="13"/>
                  <w:szCs w:val="13"/>
                  <w:rPrChange w:id="1806"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2E5EBDE7" w14:textId="77777777" w:rsidR="007D42DF" w:rsidRPr="00EA6235" w:rsidRDefault="007D42DF" w:rsidP="0014555E">
            <w:pPr>
              <w:jc w:val="center"/>
              <w:rPr>
                <w:ins w:id="1807" w:author="USA" w:date="2021-07-09T15:42:00Z"/>
                <w:rFonts w:ascii="Calibri" w:hAnsi="Calibri"/>
                <w:color w:val="000000"/>
                <w:sz w:val="13"/>
                <w:szCs w:val="13"/>
                <w:rPrChange w:id="1808" w:author="USA" w:date="2021-09-09T14:04:00Z">
                  <w:rPr>
                    <w:ins w:id="1809" w:author="USA" w:date="2021-07-09T15:42:00Z"/>
                    <w:rFonts w:ascii="Calibri" w:hAnsi="Calibri"/>
                    <w:color w:val="000000"/>
                    <w:sz w:val="11"/>
                    <w:szCs w:val="11"/>
                  </w:rPr>
                </w:rPrChange>
              </w:rPr>
            </w:pPr>
            <w:ins w:id="1810" w:author="USA" w:date="2021-07-09T15:42:00Z">
              <w:r w:rsidRPr="00EA6235">
                <w:rPr>
                  <w:rFonts w:ascii="Calibri" w:hAnsi="Calibri"/>
                  <w:color w:val="000000"/>
                  <w:sz w:val="13"/>
                  <w:szCs w:val="13"/>
                  <w:rPrChange w:id="1811" w:author="USA" w:date="2021-09-09T14:04:00Z">
                    <w:rPr>
                      <w:rFonts w:ascii="Calibri" w:hAnsi="Calibri"/>
                      <w:color w:val="000000"/>
                      <w:sz w:val="11"/>
                      <w:szCs w:val="11"/>
                    </w:rPr>
                  </w:rPrChange>
                </w:rPr>
                <w:t xml:space="preserve">-104.5 </w:t>
              </w:r>
            </w:ins>
          </w:p>
        </w:tc>
        <w:tc>
          <w:tcPr>
            <w:tcW w:w="721" w:type="dxa"/>
            <w:tcBorders>
              <w:top w:val="nil"/>
              <w:left w:val="nil"/>
              <w:bottom w:val="single" w:sz="4" w:space="0" w:color="auto"/>
              <w:right w:val="single" w:sz="4" w:space="0" w:color="auto"/>
            </w:tcBorders>
            <w:shd w:val="clear" w:color="auto" w:fill="auto"/>
            <w:hideMark/>
          </w:tcPr>
          <w:p w14:paraId="03A80B55" w14:textId="77777777" w:rsidR="007D42DF" w:rsidRPr="00EA6235" w:rsidRDefault="007D42DF" w:rsidP="0014555E">
            <w:pPr>
              <w:jc w:val="center"/>
              <w:rPr>
                <w:ins w:id="1812" w:author="USA" w:date="2021-07-09T15:42:00Z"/>
                <w:rFonts w:ascii="Calibri" w:hAnsi="Calibri"/>
                <w:color w:val="000000"/>
                <w:sz w:val="13"/>
                <w:szCs w:val="13"/>
                <w:rPrChange w:id="1813" w:author="USA" w:date="2021-09-09T14:04:00Z">
                  <w:rPr>
                    <w:ins w:id="1814" w:author="USA" w:date="2021-07-09T15:42:00Z"/>
                    <w:rFonts w:ascii="Calibri" w:hAnsi="Calibri"/>
                    <w:color w:val="000000"/>
                    <w:sz w:val="11"/>
                    <w:szCs w:val="11"/>
                  </w:rPr>
                </w:rPrChange>
              </w:rPr>
            </w:pPr>
            <w:ins w:id="1815" w:author="USA" w:date="2021-07-09T15:42:00Z">
              <w:r w:rsidRPr="00EA6235">
                <w:rPr>
                  <w:rFonts w:ascii="Calibri" w:hAnsi="Calibri"/>
                  <w:color w:val="000000"/>
                  <w:sz w:val="13"/>
                  <w:szCs w:val="13"/>
                  <w:rPrChange w:id="1816"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60C774A3" w14:textId="77777777" w:rsidR="007D42DF" w:rsidRPr="00EA6235" w:rsidRDefault="007D42DF" w:rsidP="0014555E">
            <w:pPr>
              <w:jc w:val="center"/>
              <w:rPr>
                <w:ins w:id="1817" w:author="USA" w:date="2021-07-09T15:42:00Z"/>
                <w:rFonts w:ascii="Calibri" w:hAnsi="Calibri"/>
                <w:color w:val="000000"/>
                <w:sz w:val="13"/>
                <w:szCs w:val="13"/>
                <w:rPrChange w:id="1818" w:author="USA" w:date="2021-09-09T14:04:00Z">
                  <w:rPr>
                    <w:ins w:id="1819" w:author="USA" w:date="2021-07-09T15:42:00Z"/>
                    <w:rFonts w:ascii="Calibri" w:hAnsi="Calibri"/>
                    <w:color w:val="000000"/>
                    <w:sz w:val="11"/>
                    <w:szCs w:val="11"/>
                  </w:rPr>
                </w:rPrChange>
              </w:rPr>
            </w:pPr>
            <w:ins w:id="1820" w:author="USA" w:date="2021-07-09T15:42:00Z">
              <w:r w:rsidRPr="00EA6235">
                <w:rPr>
                  <w:rFonts w:ascii="Calibri" w:hAnsi="Calibri"/>
                  <w:color w:val="000000"/>
                  <w:sz w:val="13"/>
                  <w:szCs w:val="13"/>
                  <w:rPrChange w:id="1821" w:author="USA" w:date="2021-09-09T14:04:00Z">
                    <w:rPr>
                      <w:rFonts w:ascii="Calibri" w:hAnsi="Calibri"/>
                      <w:color w:val="000000"/>
                      <w:sz w:val="11"/>
                      <w:szCs w:val="11"/>
                    </w:rPr>
                  </w:rPrChange>
                </w:rPr>
                <w:t xml:space="preserve">-100.5 </w:t>
              </w:r>
            </w:ins>
          </w:p>
        </w:tc>
        <w:tc>
          <w:tcPr>
            <w:tcW w:w="721" w:type="dxa"/>
            <w:tcBorders>
              <w:top w:val="nil"/>
              <w:left w:val="nil"/>
              <w:bottom w:val="single" w:sz="4" w:space="0" w:color="auto"/>
              <w:right w:val="single" w:sz="4" w:space="0" w:color="auto"/>
            </w:tcBorders>
            <w:shd w:val="clear" w:color="auto" w:fill="auto"/>
            <w:hideMark/>
          </w:tcPr>
          <w:p w14:paraId="5ED26E9D" w14:textId="77777777" w:rsidR="007D42DF" w:rsidRPr="00EA6235" w:rsidRDefault="007D42DF" w:rsidP="0014555E">
            <w:pPr>
              <w:jc w:val="center"/>
              <w:rPr>
                <w:ins w:id="1822" w:author="USA" w:date="2021-07-09T15:42:00Z"/>
                <w:rFonts w:ascii="Calibri" w:hAnsi="Calibri"/>
                <w:color w:val="000000"/>
                <w:sz w:val="13"/>
                <w:szCs w:val="13"/>
                <w:rPrChange w:id="1823" w:author="USA" w:date="2021-09-09T14:04:00Z">
                  <w:rPr>
                    <w:ins w:id="1824" w:author="USA" w:date="2021-07-09T15:42:00Z"/>
                    <w:rFonts w:ascii="Calibri" w:hAnsi="Calibri"/>
                    <w:color w:val="000000"/>
                    <w:sz w:val="11"/>
                    <w:szCs w:val="11"/>
                  </w:rPr>
                </w:rPrChange>
              </w:rPr>
            </w:pPr>
            <w:ins w:id="1825" w:author="USA" w:date="2021-07-09T15:42:00Z">
              <w:r w:rsidRPr="00EA6235">
                <w:rPr>
                  <w:rFonts w:ascii="Calibri" w:hAnsi="Calibri"/>
                  <w:color w:val="000000"/>
                  <w:sz w:val="13"/>
                  <w:szCs w:val="13"/>
                  <w:rPrChange w:id="1826" w:author="USA" w:date="2021-09-09T14:04:00Z">
                    <w:rPr>
                      <w:rFonts w:ascii="Calibri" w:hAnsi="Calibri"/>
                      <w:color w:val="000000"/>
                      <w:sz w:val="11"/>
                      <w:szCs w:val="11"/>
                    </w:rPr>
                  </w:rPrChange>
                </w:rPr>
                <w:t xml:space="preserve">-114.5 </w:t>
              </w:r>
            </w:ins>
          </w:p>
        </w:tc>
      </w:tr>
      <w:tr w:rsidR="007D42DF" w:rsidRPr="007F053D" w14:paraId="18F6DBFA" w14:textId="77777777" w:rsidTr="0014555E">
        <w:trPr>
          <w:trHeight w:val="125"/>
          <w:ins w:id="1827"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D98069C" w14:textId="77777777" w:rsidR="007D42DF" w:rsidRPr="00EA6235" w:rsidRDefault="007D42DF" w:rsidP="0014555E">
            <w:pPr>
              <w:jc w:val="center"/>
              <w:rPr>
                <w:ins w:id="1828" w:author="USA" w:date="2021-07-09T15:42:00Z"/>
                <w:rFonts w:ascii="Calibri" w:hAnsi="Calibri"/>
                <w:color w:val="000000"/>
                <w:sz w:val="13"/>
                <w:szCs w:val="13"/>
                <w:rPrChange w:id="1829" w:author="USA" w:date="2021-09-09T14:04:00Z">
                  <w:rPr>
                    <w:ins w:id="1830" w:author="USA" w:date="2021-07-09T15:42:00Z"/>
                    <w:rFonts w:ascii="Calibri" w:hAnsi="Calibri"/>
                    <w:color w:val="000000"/>
                    <w:sz w:val="11"/>
                    <w:szCs w:val="11"/>
                  </w:rPr>
                </w:rPrChange>
              </w:rPr>
            </w:pPr>
            <w:ins w:id="1831" w:author="USA" w:date="2021-07-09T15:42:00Z">
              <w:r w:rsidRPr="00EA6235">
                <w:rPr>
                  <w:rFonts w:ascii="Calibri" w:hAnsi="Calibri"/>
                  <w:color w:val="000000"/>
                  <w:sz w:val="13"/>
                  <w:szCs w:val="13"/>
                  <w:rPrChange w:id="1832" w:author="USA" w:date="2021-09-09T14:04:00Z">
                    <w:rPr>
                      <w:rFonts w:ascii="Calibri" w:hAnsi="Calibri"/>
                      <w:color w:val="000000"/>
                      <w:sz w:val="11"/>
                      <w:szCs w:val="11"/>
                    </w:rPr>
                  </w:rPrChange>
                </w:rPr>
                <w:t>7</w:t>
              </w:r>
            </w:ins>
          </w:p>
        </w:tc>
        <w:tc>
          <w:tcPr>
            <w:tcW w:w="722" w:type="dxa"/>
            <w:tcBorders>
              <w:top w:val="nil"/>
              <w:left w:val="nil"/>
              <w:bottom w:val="single" w:sz="4" w:space="0" w:color="auto"/>
              <w:right w:val="single" w:sz="4" w:space="0" w:color="auto"/>
            </w:tcBorders>
            <w:shd w:val="clear" w:color="auto" w:fill="auto"/>
            <w:noWrap/>
            <w:hideMark/>
          </w:tcPr>
          <w:p w14:paraId="0C425974" w14:textId="77777777" w:rsidR="007D42DF" w:rsidRPr="00EA6235" w:rsidRDefault="007D42DF" w:rsidP="0014555E">
            <w:pPr>
              <w:jc w:val="center"/>
              <w:rPr>
                <w:ins w:id="1833" w:author="USA" w:date="2021-07-09T15:42:00Z"/>
                <w:rFonts w:ascii="Calibri" w:hAnsi="Calibri"/>
                <w:color w:val="000000"/>
                <w:sz w:val="13"/>
                <w:szCs w:val="13"/>
                <w:rPrChange w:id="1834" w:author="USA" w:date="2021-09-09T14:04:00Z">
                  <w:rPr>
                    <w:ins w:id="1835" w:author="USA" w:date="2021-07-09T15:42:00Z"/>
                    <w:rFonts w:ascii="Calibri" w:hAnsi="Calibri"/>
                    <w:color w:val="000000"/>
                    <w:sz w:val="11"/>
                    <w:szCs w:val="11"/>
                  </w:rPr>
                </w:rPrChange>
              </w:rPr>
            </w:pPr>
            <w:ins w:id="1836" w:author="USA" w:date="2021-07-09T15:42:00Z">
              <w:r w:rsidRPr="00EA6235">
                <w:rPr>
                  <w:rFonts w:ascii="Calibri" w:hAnsi="Calibri"/>
                  <w:color w:val="000000"/>
                  <w:sz w:val="13"/>
                  <w:szCs w:val="13"/>
                  <w:rPrChange w:id="1837"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86E7541" w14:textId="77777777" w:rsidR="007D42DF" w:rsidRPr="00EA6235" w:rsidRDefault="007D42DF" w:rsidP="0014555E">
            <w:pPr>
              <w:jc w:val="center"/>
              <w:rPr>
                <w:ins w:id="1838" w:author="USA" w:date="2021-07-09T15:42:00Z"/>
                <w:rFonts w:ascii="Calibri" w:hAnsi="Calibri"/>
                <w:color w:val="000000"/>
                <w:sz w:val="13"/>
                <w:szCs w:val="13"/>
                <w:rPrChange w:id="1839" w:author="USA" w:date="2021-09-09T14:04:00Z">
                  <w:rPr>
                    <w:ins w:id="1840" w:author="USA" w:date="2021-07-09T15:42:00Z"/>
                    <w:rFonts w:ascii="Calibri" w:hAnsi="Calibri"/>
                    <w:color w:val="000000"/>
                    <w:sz w:val="11"/>
                    <w:szCs w:val="11"/>
                  </w:rPr>
                </w:rPrChange>
              </w:rPr>
            </w:pPr>
            <w:ins w:id="1841" w:author="USA" w:date="2021-07-09T15:42:00Z">
              <w:r w:rsidRPr="00EA6235">
                <w:rPr>
                  <w:rFonts w:ascii="Calibri" w:hAnsi="Calibri"/>
                  <w:color w:val="000000"/>
                  <w:sz w:val="13"/>
                  <w:szCs w:val="13"/>
                  <w:rPrChange w:id="1842"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0952EB4" w14:textId="77777777" w:rsidR="007D42DF" w:rsidRPr="00EA6235" w:rsidRDefault="007D42DF" w:rsidP="0014555E">
            <w:pPr>
              <w:jc w:val="center"/>
              <w:rPr>
                <w:ins w:id="1843" w:author="USA" w:date="2021-07-09T15:42:00Z"/>
                <w:rFonts w:ascii="Calibri" w:hAnsi="Calibri"/>
                <w:color w:val="000000"/>
                <w:sz w:val="13"/>
                <w:szCs w:val="13"/>
                <w:rPrChange w:id="1844" w:author="USA" w:date="2021-09-09T14:04:00Z">
                  <w:rPr>
                    <w:ins w:id="1845" w:author="USA" w:date="2021-07-09T15:42:00Z"/>
                    <w:rFonts w:ascii="Calibri" w:hAnsi="Calibri"/>
                    <w:color w:val="000000"/>
                    <w:sz w:val="11"/>
                    <w:szCs w:val="11"/>
                  </w:rPr>
                </w:rPrChange>
              </w:rPr>
            </w:pPr>
            <w:ins w:id="1846" w:author="USA" w:date="2021-07-09T15:42:00Z">
              <w:r w:rsidRPr="00EA6235">
                <w:rPr>
                  <w:rFonts w:ascii="Calibri" w:hAnsi="Calibri"/>
                  <w:color w:val="000000"/>
                  <w:sz w:val="13"/>
                  <w:szCs w:val="13"/>
                  <w:rPrChange w:id="1847" w:author="USA" w:date="2021-09-09T14:04:00Z">
                    <w:rPr>
                      <w:rFonts w:ascii="Calibri" w:hAnsi="Calibri"/>
                      <w:color w:val="000000"/>
                      <w:sz w:val="11"/>
                      <w:szCs w:val="11"/>
                    </w:rPr>
                  </w:rPrChange>
                </w:rPr>
                <w:t xml:space="preserve">-107 </w:t>
              </w:r>
            </w:ins>
          </w:p>
          <w:p w14:paraId="262DA568" w14:textId="77777777" w:rsidR="007D42DF" w:rsidRPr="00EA6235" w:rsidRDefault="007D42DF" w:rsidP="0014555E">
            <w:pPr>
              <w:jc w:val="center"/>
              <w:rPr>
                <w:ins w:id="1848" w:author="USA" w:date="2021-07-09T15:42:00Z"/>
                <w:rFonts w:ascii="Calibri" w:hAnsi="Calibri"/>
                <w:color w:val="000000"/>
                <w:sz w:val="13"/>
                <w:szCs w:val="13"/>
                <w:rPrChange w:id="1849" w:author="USA" w:date="2021-09-09T14:04:00Z">
                  <w:rPr>
                    <w:ins w:id="1850" w:author="USA" w:date="2021-07-09T15:42:00Z"/>
                    <w:rFonts w:ascii="Calibri" w:hAnsi="Calibri"/>
                    <w:color w:val="000000"/>
                    <w:sz w:val="11"/>
                    <w:szCs w:val="11"/>
                  </w:rPr>
                </w:rPrChange>
              </w:rPr>
            </w:pPr>
          </w:p>
        </w:tc>
        <w:tc>
          <w:tcPr>
            <w:tcW w:w="721" w:type="dxa"/>
            <w:tcBorders>
              <w:top w:val="nil"/>
              <w:left w:val="nil"/>
              <w:bottom w:val="single" w:sz="4" w:space="0" w:color="auto"/>
              <w:right w:val="single" w:sz="4" w:space="0" w:color="auto"/>
            </w:tcBorders>
            <w:shd w:val="clear" w:color="auto" w:fill="auto"/>
            <w:hideMark/>
          </w:tcPr>
          <w:p w14:paraId="402F3D8E" w14:textId="77777777" w:rsidR="007D42DF" w:rsidRPr="00EA6235" w:rsidRDefault="007D42DF" w:rsidP="0014555E">
            <w:pPr>
              <w:jc w:val="center"/>
              <w:rPr>
                <w:ins w:id="1851" w:author="USA" w:date="2021-07-09T15:42:00Z"/>
                <w:rFonts w:ascii="Calibri" w:hAnsi="Calibri"/>
                <w:color w:val="000000"/>
                <w:sz w:val="13"/>
                <w:szCs w:val="13"/>
                <w:rPrChange w:id="1852" w:author="USA" w:date="2021-09-09T14:04:00Z">
                  <w:rPr>
                    <w:ins w:id="1853" w:author="USA" w:date="2021-07-09T15:42:00Z"/>
                    <w:rFonts w:ascii="Calibri" w:hAnsi="Calibri"/>
                    <w:color w:val="000000"/>
                    <w:sz w:val="11"/>
                    <w:szCs w:val="11"/>
                  </w:rPr>
                </w:rPrChange>
              </w:rPr>
            </w:pPr>
            <w:ins w:id="1854" w:author="USA" w:date="2021-07-09T15:42:00Z">
              <w:r w:rsidRPr="00EA6235">
                <w:rPr>
                  <w:rFonts w:ascii="Calibri" w:hAnsi="Calibri"/>
                  <w:color w:val="000000"/>
                  <w:sz w:val="13"/>
                  <w:szCs w:val="13"/>
                  <w:rPrChange w:id="1855" w:author="USA" w:date="2021-09-09T14:04:00Z">
                    <w:rPr>
                      <w:rFonts w:ascii="Calibri" w:hAnsi="Calibri"/>
                      <w:color w:val="000000"/>
                      <w:sz w:val="11"/>
                      <w:szCs w:val="11"/>
                    </w:rPr>
                  </w:rPrChange>
                </w:rPr>
                <w:t xml:space="preserve">-108.0 </w:t>
              </w:r>
            </w:ins>
          </w:p>
        </w:tc>
        <w:tc>
          <w:tcPr>
            <w:tcW w:w="721" w:type="dxa"/>
            <w:tcBorders>
              <w:top w:val="nil"/>
              <w:left w:val="nil"/>
              <w:bottom w:val="single" w:sz="4" w:space="0" w:color="auto"/>
              <w:right w:val="single" w:sz="4" w:space="0" w:color="auto"/>
            </w:tcBorders>
            <w:shd w:val="clear" w:color="auto" w:fill="auto"/>
            <w:hideMark/>
          </w:tcPr>
          <w:p w14:paraId="6F5941F5" w14:textId="77777777" w:rsidR="007D42DF" w:rsidRPr="00EA6235" w:rsidRDefault="007D42DF" w:rsidP="0014555E">
            <w:pPr>
              <w:jc w:val="center"/>
              <w:rPr>
                <w:ins w:id="1856" w:author="USA" w:date="2021-07-09T15:42:00Z"/>
                <w:rFonts w:ascii="Calibri" w:hAnsi="Calibri"/>
                <w:color w:val="000000"/>
                <w:sz w:val="13"/>
                <w:szCs w:val="13"/>
                <w:rPrChange w:id="1857" w:author="USA" w:date="2021-09-09T14:04:00Z">
                  <w:rPr>
                    <w:ins w:id="1858" w:author="USA" w:date="2021-07-09T15:42:00Z"/>
                    <w:rFonts w:ascii="Calibri" w:hAnsi="Calibri"/>
                    <w:color w:val="000000"/>
                    <w:sz w:val="11"/>
                    <w:szCs w:val="11"/>
                  </w:rPr>
                </w:rPrChange>
              </w:rPr>
            </w:pPr>
            <w:ins w:id="1859" w:author="USA" w:date="2021-07-09T15:42:00Z">
              <w:r w:rsidRPr="00EA6235">
                <w:rPr>
                  <w:rFonts w:ascii="Calibri" w:hAnsi="Calibri"/>
                  <w:color w:val="000000"/>
                  <w:sz w:val="13"/>
                  <w:szCs w:val="13"/>
                  <w:rPrChange w:id="1860" w:author="USA" w:date="2021-09-09T14:04:00Z">
                    <w:rPr>
                      <w:rFonts w:ascii="Calibri" w:hAnsi="Calibri"/>
                      <w:color w:val="000000"/>
                      <w:sz w:val="11"/>
                      <w:szCs w:val="11"/>
                    </w:rPr>
                  </w:rPrChange>
                </w:rPr>
                <w:t xml:space="preserve">-108 </w:t>
              </w:r>
            </w:ins>
          </w:p>
        </w:tc>
        <w:tc>
          <w:tcPr>
            <w:tcW w:w="721" w:type="dxa"/>
            <w:tcBorders>
              <w:top w:val="nil"/>
              <w:left w:val="nil"/>
              <w:bottom w:val="single" w:sz="4" w:space="0" w:color="auto"/>
              <w:right w:val="single" w:sz="4" w:space="0" w:color="auto"/>
            </w:tcBorders>
            <w:shd w:val="clear" w:color="auto" w:fill="auto"/>
            <w:hideMark/>
          </w:tcPr>
          <w:p w14:paraId="4E4437E2" w14:textId="77777777" w:rsidR="007D42DF" w:rsidRPr="00EA6235" w:rsidRDefault="007D42DF" w:rsidP="0014555E">
            <w:pPr>
              <w:jc w:val="center"/>
              <w:rPr>
                <w:ins w:id="1861" w:author="USA" w:date="2021-07-09T15:42:00Z"/>
                <w:rFonts w:ascii="Calibri" w:hAnsi="Calibri"/>
                <w:color w:val="000000"/>
                <w:sz w:val="13"/>
                <w:szCs w:val="13"/>
                <w:rPrChange w:id="1862" w:author="USA" w:date="2021-09-09T14:04:00Z">
                  <w:rPr>
                    <w:ins w:id="1863" w:author="USA" w:date="2021-07-09T15:42:00Z"/>
                    <w:rFonts w:ascii="Calibri" w:hAnsi="Calibri"/>
                    <w:color w:val="000000"/>
                    <w:sz w:val="11"/>
                    <w:szCs w:val="11"/>
                  </w:rPr>
                </w:rPrChange>
              </w:rPr>
            </w:pPr>
            <w:ins w:id="1864" w:author="USA" w:date="2021-07-09T15:42:00Z">
              <w:r w:rsidRPr="00EA6235">
                <w:rPr>
                  <w:rFonts w:ascii="Calibri" w:hAnsi="Calibri"/>
                  <w:color w:val="000000"/>
                  <w:sz w:val="13"/>
                  <w:szCs w:val="13"/>
                  <w:rPrChange w:id="1865" w:author="USA" w:date="2021-09-09T14:04:00Z">
                    <w:rPr>
                      <w:rFonts w:ascii="Calibri" w:hAnsi="Calibri"/>
                      <w:color w:val="000000"/>
                      <w:sz w:val="11"/>
                      <w:szCs w:val="11"/>
                    </w:rPr>
                  </w:rPrChange>
                </w:rPr>
                <w:t xml:space="preserve">-109.0 </w:t>
              </w:r>
            </w:ins>
          </w:p>
        </w:tc>
        <w:tc>
          <w:tcPr>
            <w:tcW w:w="721" w:type="dxa"/>
            <w:tcBorders>
              <w:top w:val="nil"/>
              <w:left w:val="nil"/>
              <w:bottom w:val="single" w:sz="4" w:space="0" w:color="auto"/>
              <w:right w:val="single" w:sz="4" w:space="0" w:color="auto"/>
            </w:tcBorders>
            <w:shd w:val="clear" w:color="auto" w:fill="auto"/>
            <w:hideMark/>
          </w:tcPr>
          <w:p w14:paraId="2A20B7E3" w14:textId="77777777" w:rsidR="007D42DF" w:rsidRPr="00EA6235" w:rsidRDefault="007D42DF" w:rsidP="0014555E">
            <w:pPr>
              <w:jc w:val="center"/>
              <w:rPr>
                <w:ins w:id="1866" w:author="USA" w:date="2021-07-09T15:42:00Z"/>
                <w:rFonts w:ascii="Calibri" w:hAnsi="Calibri"/>
                <w:color w:val="000000"/>
                <w:sz w:val="13"/>
                <w:szCs w:val="13"/>
                <w:rPrChange w:id="1867" w:author="USA" w:date="2021-09-09T14:04:00Z">
                  <w:rPr>
                    <w:ins w:id="1868" w:author="USA" w:date="2021-07-09T15:42:00Z"/>
                    <w:rFonts w:ascii="Calibri" w:hAnsi="Calibri"/>
                    <w:color w:val="000000"/>
                    <w:sz w:val="11"/>
                    <w:szCs w:val="11"/>
                  </w:rPr>
                </w:rPrChange>
              </w:rPr>
            </w:pPr>
            <w:ins w:id="1869" w:author="USA" w:date="2021-07-09T15:42:00Z">
              <w:r w:rsidRPr="00EA6235">
                <w:rPr>
                  <w:rFonts w:ascii="Calibri" w:hAnsi="Calibri"/>
                  <w:color w:val="000000"/>
                  <w:sz w:val="13"/>
                  <w:szCs w:val="13"/>
                  <w:rPrChange w:id="1870" w:author="USA" w:date="2021-09-09T14:04:00Z">
                    <w:rPr>
                      <w:rFonts w:ascii="Calibri" w:hAnsi="Calibri"/>
                      <w:color w:val="000000"/>
                      <w:sz w:val="11"/>
                      <w:szCs w:val="11"/>
                    </w:rPr>
                  </w:rPrChange>
                </w:rPr>
                <w:t xml:space="preserve">-108 </w:t>
              </w:r>
            </w:ins>
          </w:p>
        </w:tc>
        <w:tc>
          <w:tcPr>
            <w:tcW w:w="721" w:type="dxa"/>
            <w:tcBorders>
              <w:top w:val="nil"/>
              <w:left w:val="nil"/>
              <w:bottom w:val="single" w:sz="4" w:space="0" w:color="auto"/>
              <w:right w:val="single" w:sz="4" w:space="0" w:color="auto"/>
            </w:tcBorders>
            <w:shd w:val="clear" w:color="auto" w:fill="auto"/>
            <w:hideMark/>
          </w:tcPr>
          <w:p w14:paraId="443B50B0" w14:textId="77777777" w:rsidR="007D42DF" w:rsidRPr="00EA6235" w:rsidRDefault="007D42DF" w:rsidP="0014555E">
            <w:pPr>
              <w:jc w:val="center"/>
              <w:rPr>
                <w:ins w:id="1871" w:author="USA" w:date="2021-07-09T15:42:00Z"/>
                <w:rFonts w:ascii="Calibri" w:hAnsi="Calibri"/>
                <w:color w:val="000000"/>
                <w:sz w:val="13"/>
                <w:szCs w:val="13"/>
                <w:rPrChange w:id="1872" w:author="USA" w:date="2021-09-09T14:04:00Z">
                  <w:rPr>
                    <w:ins w:id="1873" w:author="USA" w:date="2021-07-09T15:42:00Z"/>
                    <w:rFonts w:ascii="Calibri" w:hAnsi="Calibri"/>
                    <w:color w:val="000000"/>
                    <w:sz w:val="11"/>
                    <w:szCs w:val="11"/>
                  </w:rPr>
                </w:rPrChange>
              </w:rPr>
            </w:pPr>
            <w:ins w:id="1874" w:author="USA" w:date="2021-07-09T15:42:00Z">
              <w:r w:rsidRPr="00EA6235">
                <w:rPr>
                  <w:rFonts w:ascii="Calibri" w:hAnsi="Calibri"/>
                  <w:color w:val="000000"/>
                  <w:sz w:val="13"/>
                  <w:szCs w:val="13"/>
                  <w:rPrChange w:id="1875" w:author="USA" w:date="2021-09-09T14:04:00Z">
                    <w:rPr>
                      <w:rFonts w:ascii="Calibri" w:hAnsi="Calibri"/>
                      <w:color w:val="000000"/>
                      <w:sz w:val="11"/>
                      <w:szCs w:val="11"/>
                    </w:rPr>
                  </w:rPrChange>
                </w:rPr>
                <w:t xml:space="preserve">-109.0 </w:t>
              </w:r>
            </w:ins>
          </w:p>
        </w:tc>
        <w:tc>
          <w:tcPr>
            <w:tcW w:w="721" w:type="dxa"/>
            <w:tcBorders>
              <w:top w:val="nil"/>
              <w:left w:val="nil"/>
              <w:bottom w:val="single" w:sz="4" w:space="0" w:color="auto"/>
              <w:right w:val="single" w:sz="4" w:space="0" w:color="auto"/>
            </w:tcBorders>
            <w:shd w:val="clear" w:color="auto" w:fill="auto"/>
            <w:hideMark/>
          </w:tcPr>
          <w:p w14:paraId="329345E2" w14:textId="77777777" w:rsidR="007D42DF" w:rsidRPr="00EA6235" w:rsidRDefault="007D42DF" w:rsidP="0014555E">
            <w:pPr>
              <w:jc w:val="center"/>
              <w:rPr>
                <w:ins w:id="1876" w:author="USA" w:date="2021-07-09T15:42:00Z"/>
                <w:rFonts w:ascii="Calibri" w:hAnsi="Calibri"/>
                <w:color w:val="000000"/>
                <w:sz w:val="13"/>
                <w:szCs w:val="13"/>
                <w:rPrChange w:id="1877" w:author="USA" w:date="2021-09-09T14:04:00Z">
                  <w:rPr>
                    <w:ins w:id="1878" w:author="USA" w:date="2021-07-09T15:42:00Z"/>
                    <w:rFonts w:ascii="Calibri" w:hAnsi="Calibri"/>
                    <w:color w:val="000000"/>
                    <w:sz w:val="11"/>
                    <w:szCs w:val="11"/>
                  </w:rPr>
                </w:rPrChange>
              </w:rPr>
            </w:pPr>
            <w:ins w:id="1879" w:author="USA" w:date="2021-07-09T15:42:00Z">
              <w:r w:rsidRPr="00EA6235">
                <w:rPr>
                  <w:rFonts w:ascii="Calibri" w:hAnsi="Calibri"/>
                  <w:color w:val="000000"/>
                  <w:sz w:val="13"/>
                  <w:szCs w:val="13"/>
                  <w:rPrChange w:id="1880" w:author="USA" w:date="2021-09-09T14:04:00Z">
                    <w:rPr>
                      <w:rFonts w:ascii="Calibri" w:hAnsi="Calibri"/>
                      <w:color w:val="000000"/>
                      <w:sz w:val="11"/>
                      <w:szCs w:val="11"/>
                    </w:rPr>
                  </w:rPrChange>
                </w:rPr>
                <w:t xml:space="preserve">-106 </w:t>
              </w:r>
            </w:ins>
          </w:p>
        </w:tc>
        <w:tc>
          <w:tcPr>
            <w:tcW w:w="721" w:type="dxa"/>
            <w:tcBorders>
              <w:top w:val="nil"/>
              <w:left w:val="nil"/>
              <w:bottom w:val="single" w:sz="4" w:space="0" w:color="auto"/>
              <w:right w:val="single" w:sz="4" w:space="0" w:color="auto"/>
            </w:tcBorders>
            <w:shd w:val="clear" w:color="auto" w:fill="auto"/>
            <w:hideMark/>
          </w:tcPr>
          <w:p w14:paraId="56ECAFB0" w14:textId="77777777" w:rsidR="007D42DF" w:rsidRPr="00EA6235" w:rsidRDefault="007D42DF" w:rsidP="0014555E">
            <w:pPr>
              <w:jc w:val="center"/>
              <w:rPr>
                <w:ins w:id="1881" w:author="USA" w:date="2021-07-09T15:42:00Z"/>
                <w:rFonts w:ascii="Calibri" w:hAnsi="Calibri"/>
                <w:color w:val="000000"/>
                <w:sz w:val="13"/>
                <w:szCs w:val="13"/>
                <w:rPrChange w:id="1882" w:author="USA" w:date="2021-09-09T14:04:00Z">
                  <w:rPr>
                    <w:ins w:id="1883" w:author="USA" w:date="2021-07-09T15:42:00Z"/>
                    <w:rFonts w:ascii="Calibri" w:hAnsi="Calibri"/>
                    <w:color w:val="000000"/>
                    <w:sz w:val="11"/>
                    <w:szCs w:val="11"/>
                  </w:rPr>
                </w:rPrChange>
              </w:rPr>
            </w:pPr>
            <w:ins w:id="1884" w:author="USA" w:date="2021-07-09T15:42:00Z">
              <w:r w:rsidRPr="00EA6235">
                <w:rPr>
                  <w:rFonts w:ascii="Calibri" w:hAnsi="Calibri"/>
                  <w:color w:val="000000"/>
                  <w:sz w:val="13"/>
                  <w:szCs w:val="13"/>
                  <w:rPrChange w:id="1885" w:author="USA" w:date="2021-09-09T14:04:00Z">
                    <w:rPr>
                      <w:rFonts w:ascii="Calibri" w:hAnsi="Calibri"/>
                      <w:color w:val="000000"/>
                      <w:sz w:val="11"/>
                      <w:szCs w:val="11"/>
                    </w:rPr>
                  </w:rPrChange>
                </w:rPr>
                <w:t xml:space="preserve">-108.0 </w:t>
              </w:r>
            </w:ins>
          </w:p>
        </w:tc>
        <w:tc>
          <w:tcPr>
            <w:tcW w:w="721" w:type="dxa"/>
            <w:tcBorders>
              <w:top w:val="nil"/>
              <w:left w:val="nil"/>
              <w:bottom w:val="single" w:sz="4" w:space="0" w:color="auto"/>
              <w:right w:val="single" w:sz="4" w:space="0" w:color="auto"/>
            </w:tcBorders>
            <w:shd w:val="clear" w:color="auto" w:fill="auto"/>
            <w:hideMark/>
          </w:tcPr>
          <w:p w14:paraId="511CE2CE" w14:textId="77777777" w:rsidR="007D42DF" w:rsidRPr="00EA6235" w:rsidRDefault="007D42DF" w:rsidP="0014555E">
            <w:pPr>
              <w:jc w:val="center"/>
              <w:rPr>
                <w:ins w:id="1886" w:author="USA" w:date="2021-07-09T15:42:00Z"/>
                <w:rFonts w:ascii="Calibri" w:hAnsi="Calibri"/>
                <w:color w:val="000000"/>
                <w:sz w:val="13"/>
                <w:szCs w:val="13"/>
                <w:rPrChange w:id="1887" w:author="USA" w:date="2021-09-09T14:04:00Z">
                  <w:rPr>
                    <w:ins w:id="1888" w:author="USA" w:date="2021-07-09T15:42:00Z"/>
                    <w:rFonts w:ascii="Calibri" w:hAnsi="Calibri"/>
                    <w:color w:val="000000"/>
                    <w:sz w:val="11"/>
                    <w:szCs w:val="11"/>
                  </w:rPr>
                </w:rPrChange>
              </w:rPr>
            </w:pPr>
            <w:ins w:id="1889" w:author="USA" w:date="2021-07-09T15:42:00Z">
              <w:r w:rsidRPr="00EA6235">
                <w:rPr>
                  <w:rFonts w:ascii="Calibri" w:hAnsi="Calibri"/>
                  <w:color w:val="000000"/>
                  <w:sz w:val="13"/>
                  <w:szCs w:val="13"/>
                  <w:rPrChange w:id="1890" w:author="USA" w:date="2021-09-09T14:04:00Z">
                    <w:rPr>
                      <w:rFonts w:ascii="Calibri" w:hAnsi="Calibri"/>
                      <w:color w:val="000000"/>
                      <w:sz w:val="11"/>
                      <w:szCs w:val="11"/>
                    </w:rPr>
                  </w:rPrChange>
                </w:rPr>
                <w:t xml:space="preserve">-106 </w:t>
              </w:r>
            </w:ins>
          </w:p>
        </w:tc>
        <w:tc>
          <w:tcPr>
            <w:tcW w:w="721" w:type="dxa"/>
            <w:tcBorders>
              <w:top w:val="nil"/>
              <w:left w:val="nil"/>
              <w:bottom w:val="single" w:sz="4" w:space="0" w:color="auto"/>
              <w:right w:val="single" w:sz="4" w:space="0" w:color="auto"/>
            </w:tcBorders>
            <w:shd w:val="clear" w:color="auto" w:fill="auto"/>
            <w:hideMark/>
          </w:tcPr>
          <w:p w14:paraId="5C35D9F1" w14:textId="77777777" w:rsidR="007D42DF" w:rsidRPr="00EA6235" w:rsidRDefault="007D42DF" w:rsidP="0014555E">
            <w:pPr>
              <w:jc w:val="center"/>
              <w:rPr>
                <w:ins w:id="1891" w:author="USA" w:date="2021-07-09T15:42:00Z"/>
                <w:rFonts w:ascii="Calibri" w:hAnsi="Calibri"/>
                <w:color w:val="000000"/>
                <w:sz w:val="13"/>
                <w:szCs w:val="13"/>
                <w:rPrChange w:id="1892" w:author="USA" w:date="2021-09-09T14:04:00Z">
                  <w:rPr>
                    <w:ins w:id="1893" w:author="USA" w:date="2021-07-09T15:42:00Z"/>
                    <w:rFonts w:ascii="Calibri" w:hAnsi="Calibri"/>
                    <w:color w:val="000000"/>
                    <w:sz w:val="11"/>
                    <w:szCs w:val="11"/>
                  </w:rPr>
                </w:rPrChange>
              </w:rPr>
            </w:pPr>
            <w:ins w:id="1894" w:author="USA" w:date="2021-07-09T15:42:00Z">
              <w:r w:rsidRPr="00EA6235">
                <w:rPr>
                  <w:rFonts w:ascii="Calibri" w:hAnsi="Calibri"/>
                  <w:color w:val="000000"/>
                  <w:sz w:val="13"/>
                  <w:szCs w:val="13"/>
                  <w:rPrChange w:id="1895" w:author="USA" w:date="2021-09-09T14:04:00Z">
                    <w:rPr>
                      <w:rFonts w:ascii="Calibri" w:hAnsi="Calibri"/>
                      <w:color w:val="000000"/>
                      <w:sz w:val="11"/>
                      <w:szCs w:val="11"/>
                    </w:rPr>
                  </w:rPrChange>
                </w:rPr>
                <w:t xml:space="preserve">-108.0 </w:t>
              </w:r>
            </w:ins>
          </w:p>
        </w:tc>
      </w:tr>
      <w:tr w:rsidR="007D42DF" w:rsidRPr="007F053D" w14:paraId="23E5EF5A" w14:textId="77777777" w:rsidTr="0014555E">
        <w:trPr>
          <w:trHeight w:val="62"/>
          <w:ins w:id="1896"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5161CF19" w14:textId="77777777" w:rsidR="007D42DF" w:rsidRPr="00EA6235" w:rsidRDefault="007D42DF" w:rsidP="0014555E">
            <w:pPr>
              <w:jc w:val="center"/>
              <w:rPr>
                <w:ins w:id="1897" w:author="USA" w:date="2021-07-09T15:42:00Z"/>
                <w:rFonts w:ascii="Calibri" w:hAnsi="Calibri"/>
                <w:color w:val="000000"/>
                <w:sz w:val="13"/>
                <w:szCs w:val="13"/>
                <w:rPrChange w:id="1898" w:author="USA" w:date="2021-09-09T14:04:00Z">
                  <w:rPr>
                    <w:ins w:id="1899" w:author="USA" w:date="2021-07-09T15:42:00Z"/>
                    <w:rFonts w:ascii="Calibri" w:hAnsi="Calibri"/>
                    <w:color w:val="000000"/>
                    <w:sz w:val="11"/>
                    <w:szCs w:val="11"/>
                  </w:rPr>
                </w:rPrChange>
              </w:rPr>
            </w:pPr>
            <w:ins w:id="1900" w:author="USA" w:date="2021-07-09T15:42:00Z">
              <w:r w:rsidRPr="00EA6235">
                <w:rPr>
                  <w:rFonts w:ascii="Calibri" w:hAnsi="Calibri"/>
                  <w:color w:val="000000"/>
                  <w:sz w:val="13"/>
                  <w:szCs w:val="13"/>
                  <w:rPrChange w:id="1901" w:author="USA" w:date="2021-09-09T14:04:00Z">
                    <w:rPr>
                      <w:rFonts w:ascii="Calibri" w:hAnsi="Calibri"/>
                      <w:color w:val="000000"/>
                      <w:sz w:val="11"/>
                      <w:szCs w:val="11"/>
                    </w:rPr>
                  </w:rPrChange>
                </w:rPr>
                <w:t>8</w:t>
              </w:r>
            </w:ins>
          </w:p>
        </w:tc>
        <w:tc>
          <w:tcPr>
            <w:tcW w:w="722" w:type="dxa"/>
            <w:tcBorders>
              <w:top w:val="nil"/>
              <w:left w:val="nil"/>
              <w:bottom w:val="single" w:sz="4" w:space="0" w:color="auto"/>
              <w:right w:val="single" w:sz="4" w:space="0" w:color="auto"/>
            </w:tcBorders>
            <w:shd w:val="clear" w:color="auto" w:fill="auto"/>
            <w:noWrap/>
            <w:hideMark/>
          </w:tcPr>
          <w:p w14:paraId="3052E4A6" w14:textId="77777777" w:rsidR="007D42DF" w:rsidRPr="00EA6235" w:rsidRDefault="007D42DF" w:rsidP="0014555E">
            <w:pPr>
              <w:jc w:val="center"/>
              <w:rPr>
                <w:ins w:id="1902" w:author="USA" w:date="2021-07-09T15:42:00Z"/>
                <w:rFonts w:ascii="Calibri" w:hAnsi="Calibri"/>
                <w:color w:val="000000"/>
                <w:sz w:val="13"/>
                <w:szCs w:val="13"/>
                <w:rPrChange w:id="1903" w:author="USA" w:date="2021-09-09T14:04:00Z">
                  <w:rPr>
                    <w:ins w:id="1904" w:author="USA" w:date="2021-07-09T15:42:00Z"/>
                    <w:rFonts w:ascii="Calibri" w:hAnsi="Calibri"/>
                    <w:color w:val="000000"/>
                    <w:sz w:val="11"/>
                    <w:szCs w:val="11"/>
                  </w:rPr>
                </w:rPrChange>
              </w:rPr>
            </w:pPr>
            <w:ins w:id="1905" w:author="USA" w:date="2021-07-09T15:42:00Z">
              <w:r w:rsidRPr="00EA6235">
                <w:rPr>
                  <w:rFonts w:ascii="Calibri" w:hAnsi="Calibri"/>
                  <w:color w:val="000000"/>
                  <w:sz w:val="13"/>
                  <w:szCs w:val="13"/>
                  <w:rPrChange w:id="1906"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71A83BA" w14:textId="77777777" w:rsidR="007D42DF" w:rsidRPr="00EA6235" w:rsidRDefault="007D42DF" w:rsidP="0014555E">
            <w:pPr>
              <w:jc w:val="center"/>
              <w:rPr>
                <w:ins w:id="1907" w:author="USA" w:date="2021-07-09T15:42:00Z"/>
                <w:rFonts w:ascii="Calibri" w:hAnsi="Calibri"/>
                <w:color w:val="000000"/>
                <w:sz w:val="13"/>
                <w:szCs w:val="13"/>
                <w:rPrChange w:id="1908" w:author="USA" w:date="2021-09-09T14:04:00Z">
                  <w:rPr>
                    <w:ins w:id="1909" w:author="USA" w:date="2021-07-09T15:42:00Z"/>
                    <w:rFonts w:ascii="Calibri" w:hAnsi="Calibri"/>
                    <w:color w:val="000000"/>
                    <w:sz w:val="11"/>
                    <w:szCs w:val="11"/>
                  </w:rPr>
                </w:rPrChange>
              </w:rPr>
            </w:pPr>
            <w:ins w:id="1910" w:author="USA" w:date="2021-07-09T15:42:00Z">
              <w:r w:rsidRPr="00EA6235">
                <w:rPr>
                  <w:rFonts w:ascii="Calibri" w:hAnsi="Calibri"/>
                  <w:color w:val="000000"/>
                  <w:sz w:val="13"/>
                  <w:szCs w:val="13"/>
                  <w:rPrChange w:id="1911"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4F3C6517" w14:textId="77777777" w:rsidR="007D42DF" w:rsidRPr="00EA6235" w:rsidRDefault="007D42DF" w:rsidP="0014555E">
            <w:pPr>
              <w:jc w:val="center"/>
              <w:rPr>
                <w:ins w:id="1912" w:author="USA" w:date="2021-07-09T15:42:00Z"/>
                <w:rFonts w:ascii="Calibri" w:hAnsi="Calibri"/>
                <w:color w:val="000000"/>
                <w:sz w:val="13"/>
                <w:szCs w:val="13"/>
                <w:rPrChange w:id="1913" w:author="USA" w:date="2021-09-09T14:04:00Z">
                  <w:rPr>
                    <w:ins w:id="1914" w:author="USA" w:date="2021-07-09T15:42:00Z"/>
                    <w:rFonts w:ascii="Calibri" w:hAnsi="Calibri"/>
                    <w:color w:val="000000"/>
                    <w:sz w:val="11"/>
                    <w:szCs w:val="11"/>
                  </w:rPr>
                </w:rPrChange>
              </w:rPr>
            </w:pPr>
            <w:ins w:id="1915" w:author="USA" w:date="2021-07-09T15:42:00Z">
              <w:r w:rsidRPr="00EA6235">
                <w:rPr>
                  <w:rFonts w:ascii="Calibri" w:hAnsi="Calibri"/>
                  <w:color w:val="000000"/>
                  <w:sz w:val="13"/>
                  <w:szCs w:val="13"/>
                  <w:rPrChange w:id="1916"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5AFEFA32" w14:textId="77777777" w:rsidR="007D42DF" w:rsidRPr="00EA6235" w:rsidRDefault="007D42DF" w:rsidP="0014555E">
            <w:pPr>
              <w:jc w:val="center"/>
              <w:rPr>
                <w:ins w:id="1917" w:author="USA" w:date="2021-07-09T15:42:00Z"/>
                <w:rFonts w:ascii="Calibri" w:hAnsi="Calibri"/>
                <w:color w:val="000000"/>
                <w:sz w:val="13"/>
                <w:szCs w:val="13"/>
                <w:rPrChange w:id="1918" w:author="USA" w:date="2021-09-09T14:04:00Z">
                  <w:rPr>
                    <w:ins w:id="1919" w:author="USA" w:date="2021-07-09T15:42:00Z"/>
                    <w:rFonts w:ascii="Calibri" w:hAnsi="Calibri"/>
                    <w:color w:val="000000"/>
                    <w:sz w:val="11"/>
                    <w:szCs w:val="11"/>
                  </w:rPr>
                </w:rPrChange>
              </w:rPr>
            </w:pPr>
            <w:ins w:id="1920" w:author="USA" w:date="2021-07-09T15:42:00Z">
              <w:r w:rsidRPr="00EA6235">
                <w:rPr>
                  <w:rFonts w:ascii="Calibri" w:hAnsi="Calibri"/>
                  <w:color w:val="000000"/>
                  <w:sz w:val="13"/>
                  <w:szCs w:val="13"/>
                  <w:rPrChange w:id="1921"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02D13E03" w14:textId="77777777" w:rsidR="007D42DF" w:rsidRPr="00EA6235" w:rsidRDefault="007D42DF" w:rsidP="0014555E">
            <w:pPr>
              <w:jc w:val="center"/>
              <w:rPr>
                <w:ins w:id="1922" w:author="USA" w:date="2021-07-09T15:42:00Z"/>
                <w:rFonts w:ascii="Calibri" w:hAnsi="Calibri"/>
                <w:color w:val="000000"/>
                <w:sz w:val="13"/>
                <w:szCs w:val="13"/>
                <w:rPrChange w:id="1923" w:author="USA" w:date="2021-09-09T14:04:00Z">
                  <w:rPr>
                    <w:ins w:id="1924" w:author="USA" w:date="2021-07-09T15:42:00Z"/>
                    <w:rFonts w:ascii="Calibri" w:hAnsi="Calibri"/>
                    <w:color w:val="000000"/>
                    <w:sz w:val="11"/>
                    <w:szCs w:val="11"/>
                  </w:rPr>
                </w:rPrChange>
              </w:rPr>
            </w:pPr>
            <w:ins w:id="1925" w:author="USA" w:date="2021-07-09T15:42:00Z">
              <w:r w:rsidRPr="00EA6235">
                <w:rPr>
                  <w:rFonts w:ascii="Calibri" w:hAnsi="Calibri"/>
                  <w:color w:val="000000"/>
                  <w:sz w:val="13"/>
                  <w:szCs w:val="13"/>
                  <w:rPrChange w:id="1926"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3044B782" w14:textId="77777777" w:rsidR="007D42DF" w:rsidRPr="00EA6235" w:rsidRDefault="007D42DF" w:rsidP="0014555E">
            <w:pPr>
              <w:jc w:val="center"/>
              <w:rPr>
                <w:ins w:id="1927" w:author="USA" w:date="2021-07-09T15:42:00Z"/>
                <w:rFonts w:ascii="Calibri" w:hAnsi="Calibri"/>
                <w:color w:val="000000"/>
                <w:sz w:val="13"/>
                <w:szCs w:val="13"/>
                <w:rPrChange w:id="1928" w:author="USA" w:date="2021-09-09T14:04:00Z">
                  <w:rPr>
                    <w:ins w:id="1929" w:author="USA" w:date="2021-07-09T15:42:00Z"/>
                    <w:rFonts w:ascii="Calibri" w:hAnsi="Calibri"/>
                    <w:color w:val="000000"/>
                    <w:sz w:val="11"/>
                    <w:szCs w:val="11"/>
                  </w:rPr>
                </w:rPrChange>
              </w:rPr>
            </w:pPr>
            <w:ins w:id="1930" w:author="USA" w:date="2021-07-09T15:42:00Z">
              <w:r w:rsidRPr="00EA6235">
                <w:rPr>
                  <w:rFonts w:ascii="Calibri" w:hAnsi="Calibri"/>
                  <w:color w:val="000000"/>
                  <w:sz w:val="13"/>
                  <w:szCs w:val="13"/>
                  <w:rPrChange w:id="1931"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5740B578" w14:textId="77777777" w:rsidR="007D42DF" w:rsidRPr="00EA6235" w:rsidRDefault="007D42DF" w:rsidP="0014555E">
            <w:pPr>
              <w:jc w:val="center"/>
              <w:rPr>
                <w:ins w:id="1932" w:author="USA" w:date="2021-07-09T15:42:00Z"/>
                <w:rFonts w:ascii="Calibri" w:hAnsi="Calibri"/>
                <w:color w:val="000000"/>
                <w:sz w:val="13"/>
                <w:szCs w:val="13"/>
                <w:rPrChange w:id="1933" w:author="USA" w:date="2021-09-09T14:04:00Z">
                  <w:rPr>
                    <w:ins w:id="1934" w:author="USA" w:date="2021-07-09T15:42:00Z"/>
                    <w:rFonts w:ascii="Calibri" w:hAnsi="Calibri"/>
                    <w:color w:val="000000"/>
                    <w:sz w:val="11"/>
                    <w:szCs w:val="11"/>
                  </w:rPr>
                </w:rPrChange>
              </w:rPr>
            </w:pPr>
            <w:ins w:id="1935" w:author="USA" w:date="2021-07-09T15:42:00Z">
              <w:r w:rsidRPr="00EA6235">
                <w:rPr>
                  <w:rFonts w:ascii="Calibri" w:hAnsi="Calibri"/>
                  <w:color w:val="000000"/>
                  <w:sz w:val="13"/>
                  <w:szCs w:val="13"/>
                  <w:rPrChange w:id="1936"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687E92C2" w14:textId="77777777" w:rsidR="007D42DF" w:rsidRPr="00EA6235" w:rsidRDefault="007D42DF" w:rsidP="0014555E">
            <w:pPr>
              <w:jc w:val="center"/>
              <w:rPr>
                <w:ins w:id="1937" w:author="USA" w:date="2021-07-09T15:42:00Z"/>
                <w:rFonts w:ascii="Calibri" w:hAnsi="Calibri"/>
                <w:color w:val="000000"/>
                <w:sz w:val="13"/>
                <w:szCs w:val="13"/>
                <w:rPrChange w:id="1938" w:author="USA" w:date="2021-09-09T14:04:00Z">
                  <w:rPr>
                    <w:ins w:id="1939" w:author="USA" w:date="2021-07-09T15:42:00Z"/>
                    <w:rFonts w:ascii="Calibri" w:hAnsi="Calibri"/>
                    <w:color w:val="000000"/>
                    <w:sz w:val="11"/>
                    <w:szCs w:val="11"/>
                  </w:rPr>
                </w:rPrChange>
              </w:rPr>
            </w:pPr>
            <w:ins w:id="1940" w:author="USA" w:date="2021-07-09T15:42:00Z">
              <w:r w:rsidRPr="00EA6235">
                <w:rPr>
                  <w:rFonts w:ascii="Calibri" w:hAnsi="Calibri"/>
                  <w:color w:val="000000"/>
                  <w:sz w:val="13"/>
                  <w:szCs w:val="13"/>
                  <w:rPrChange w:id="1941"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5AD11855" w14:textId="77777777" w:rsidR="007D42DF" w:rsidRPr="00EA6235" w:rsidRDefault="007D42DF" w:rsidP="0014555E">
            <w:pPr>
              <w:jc w:val="center"/>
              <w:rPr>
                <w:ins w:id="1942" w:author="USA" w:date="2021-07-09T15:42:00Z"/>
                <w:rFonts w:ascii="Calibri" w:hAnsi="Calibri"/>
                <w:color w:val="000000"/>
                <w:sz w:val="13"/>
                <w:szCs w:val="13"/>
                <w:rPrChange w:id="1943" w:author="USA" w:date="2021-09-09T14:04:00Z">
                  <w:rPr>
                    <w:ins w:id="1944" w:author="USA" w:date="2021-07-09T15:42:00Z"/>
                    <w:rFonts w:ascii="Calibri" w:hAnsi="Calibri"/>
                    <w:color w:val="000000"/>
                    <w:sz w:val="11"/>
                    <w:szCs w:val="11"/>
                  </w:rPr>
                </w:rPrChange>
              </w:rPr>
            </w:pPr>
            <w:ins w:id="1945" w:author="USA" w:date="2021-07-09T15:42:00Z">
              <w:r w:rsidRPr="00EA6235">
                <w:rPr>
                  <w:rFonts w:ascii="Calibri" w:hAnsi="Calibri"/>
                  <w:color w:val="000000"/>
                  <w:sz w:val="13"/>
                  <w:szCs w:val="13"/>
                  <w:rPrChange w:id="1946"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229F5863" w14:textId="77777777" w:rsidR="007D42DF" w:rsidRPr="00EA6235" w:rsidRDefault="007D42DF" w:rsidP="0014555E">
            <w:pPr>
              <w:jc w:val="center"/>
              <w:rPr>
                <w:ins w:id="1947" w:author="USA" w:date="2021-07-09T15:42:00Z"/>
                <w:rFonts w:ascii="Calibri" w:hAnsi="Calibri"/>
                <w:color w:val="000000"/>
                <w:sz w:val="13"/>
                <w:szCs w:val="13"/>
                <w:rPrChange w:id="1948" w:author="USA" w:date="2021-09-09T14:04:00Z">
                  <w:rPr>
                    <w:ins w:id="1949" w:author="USA" w:date="2021-07-09T15:42:00Z"/>
                    <w:rFonts w:ascii="Calibri" w:hAnsi="Calibri"/>
                    <w:color w:val="000000"/>
                    <w:sz w:val="11"/>
                    <w:szCs w:val="11"/>
                  </w:rPr>
                </w:rPrChange>
              </w:rPr>
            </w:pPr>
            <w:ins w:id="1950" w:author="USA" w:date="2021-07-09T15:42:00Z">
              <w:r w:rsidRPr="00EA6235">
                <w:rPr>
                  <w:rFonts w:ascii="Calibri" w:hAnsi="Calibri"/>
                  <w:color w:val="000000"/>
                  <w:sz w:val="13"/>
                  <w:szCs w:val="13"/>
                  <w:rPrChange w:id="1951"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560E89D5" w14:textId="77777777" w:rsidR="007D42DF" w:rsidRPr="00EA6235" w:rsidRDefault="007D42DF" w:rsidP="0014555E">
            <w:pPr>
              <w:jc w:val="center"/>
              <w:rPr>
                <w:ins w:id="1952" w:author="USA" w:date="2021-07-09T15:42:00Z"/>
                <w:rFonts w:ascii="Calibri" w:hAnsi="Calibri"/>
                <w:color w:val="000000"/>
                <w:sz w:val="13"/>
                <w:szCs w:val="13"/>
                <w:rPrChange w:id="1953" w:author="USA" w:date="2021-09-09T14:04:00Z">
                  <w:rPr>
                    <w:ins w:id="1954" w:author="USA" w:date="2021-07-09T15:42:00Z"/>
                    <w:rFonts w:ascii="Calibri" w:hAnsi="Calibri"/>
                    <w:color w:val="000000"/>
                    <w:sz w:val="11"/>
                    <w:szCs w:val="11"/>
                  </w:rPr>
                </w:rPrChange>
              </w:rPr>
            </w:pPr>
            <w:ins w:id="1955" w:author="USA" w:date="2021-07-09T15:42:00Z">
              <w:r w:rsidRPr="00EA6235">
                <w:rPr>
                  <w:rFonts w:ascii="Calibri" w:hAnsi="Calibri"/>
                  <w:color w:val="000000"/>
                  <w:sz w:val="13"/>
                  <w:szCs w:val="13"/>
                  <w:rPrChange w:id="1956"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06CA8F3E" w14:textId="77777777" w:rsidR="007D42DF" w:rsidRPr="00EA6235" w:rsidRDefault="007D42DF" w:rsidP="0014555E">
            <w:pPr>
              <w:jc w:val="center"/>
              <w:rPr>
                <w:ins w:id="1957" w:author="USA" w:date="2021-07-09T15:42:00Z"/>
                <w:rFonts w:ascii="Calibri" w:hAnsi="Calibri"/>
                <w:color w:val="000000"/>
                <w:sz w:val="13"/>
                <w:szCs w:val="13"/>
                <w:rPrChange w:id="1958" w:author="USA" w:date="2021-09-09T14:04:00Z">
                  <w:rPr>
                    <w:ins w:id="1959" w:author="USA" w:date="2021-07-09T15:42:00Z"/>
                    <w:rFonts w:ascii="Calibri" w:hAnsi="Calibri"/>
                    <w:color w:val="000000"/>
                    <w:sz w:val="11"/>
                    <w:szCs w:val="11"/>
                  </w:rPr>
                </w:rPrChange>
              </w:rPr>
            </w:pPr>
            <w:ins w:id="1960" w:author="USA" w:date="2021-07-09T15:42:00Z">
              <w:r w:rsidRPr="00EA6235">
                <w:rPr>
                  <w:rFonts w:ascii="Calibri" w:hAnsi="Calibri"/>
                  <w:color w:val="000000"/>
                  <w:sz w:val="13"/>
                  <w:szCs w:val="13"/>
                  <w:rPrChange w:id="1961" w:author="USA" w:date="2021-09-09T14:04:00Z">
                    <w:rPr>
                      <w:rFonts w:ascii="Calibri" w:hAnsi="Calibri"/>
                      <w:color w:val="000000"/>
                      <w:sz w:val="11"/>
                      <w:szCs w:val="11"/>
                    </w:rPr>
                  </w:rPrChange>
                </w:rPr>
                <w:t xml:space="preserve">-112.5 </w:t>
              </w:r>
            </w:ins>
          </w:p>
        </w:tc>
      </w:tr>
      <w:tr w:rsidR="007D42DF" w:rsidRPr="007F053D" w14:paraId="005F546F" w14:textId="77777777" w:rsidTr="0014555E">
        <w:trPr>
          <w:trHeight w:val="98"/>
          <w:ins w:id="1962"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471C2184" w14:textId="77777777" w:rsidR="007D42DF" w:rsidRPr="00EA6235" w:rsidRDefault="007D42DF" w:rsidP="0014555E">
            <w:pPr>
              <w:jc w:val="center"/>
              <w:rPr>
                <w:ins w:id="1963" w:author="USA" w:date="2021-07-09T15:42:00Z"/>
                <w:rFonts w:ascii="Calibri" w:hAnsi="Calibri"/>
                <w:color w:val="000000"/>
                <w:sz w:val="13"/>
                <w:szCs w:val="13"/>
                <w:rPrChange w:id="1964" w:author="USA" w:date="2021-09-09T14:04:00Z">
                  <w:rPr>
                    <w:ins w:id="1965" w:author="USA" w:date="2021-07-09T15:42:00Z"/>
                    <w:rFonts w:ascii="Calibri" w:hAnsi="Calibri"/>
                    <w:color w:val="000000"/>
                    <w:sz w:val="11"/>
                    <w:szCs w:val="11"/>
                  </w:rPr>
                </w:rPrChange>
              </w:rPr>
            </w:pPr>
            <w:ins w:id="1966" w:author="USA" w:date="2021-07-09T15:42:00Z">
              <w:r w:rsidRPr="00EA6235">
                <w:rPr>
                  <w:rFonts w:ascii="Calibri" w:hAnsi="Calibri"/>
                  <w:color w:val="000000"/>
                  <w:sz w:val="13"/>
                  <w:szCs w:val="13"/>
                  <w:rPrChange w:id="1967" w:author="USA" w:date="2021-09-09T14:04:00Z">
                    <w:rPr>
                      <w:rFonts w:ascii="Calibri" w:hAnsi="Calibri"/>
                      <w:color w:val="000000"/>
                      <w:sz w:val="11"/>
                      <w:szCs w:val="11"/>
                    </w:rPr>
                  </w:rPrChange>
                </w:rPr>
                <w:t>9</w:t>
              </w:r>
            </w:ins>
          </w:p>
        </w:tc>
        <w:tc>
          <w:tcPr>
            <w:tcW w:w="722" w:type="dxa"/>
            <w:tcBorders>
              <w:top w:val="nil"/>
              <w:left w:val="nil"/>
              <w:bottom w:val="single" w:sz="4" w:space="0" w:color="auto"/>
              <w:right w:val="single" w:sz="4" w:space="0" w:color="auto"/>
            </w:tcBorders>
            <w:shd w:val="clear" w:color="auto" w:fill="auto"/>
            <w:noWrap/>
            <w:hideMark/>
          </w:tcPr>
          <w:p w14:paraId="1D3EAC48" w14:textId="77777777" w:rsidR="007D42DF" w:rsidRPr="00EA6235" w:rsidRDefault="007D42DF" w:rsidP="0014555E">
            <w:pPr>
              <w:jc w:val="center"/>
              <w:rPr>
                <w:ins w:id="1968" w:author="USA" w:date="2021-07-09T15:42:00Z"/>
                <w:rFonts w:ascii="Calibri" w:hAnsi="Calibri"/>
                <w:color w:val="000000"/>
                <w:sz w:val="13"/>
                <w:szCs w:val="13"/>
                <w:rPrChange w:id="1969" w:author="USA" w:date="2021-09-09T14:04:00Z">
                  <w:rPr>
                    <w:ins w:id="1970" w:author="USA" w:date="2021-07-09T15:42:00Z"/>
                    <w:rFonts w:ascii="Calibri" w:hAnsi="Calibri"/>
                    <w:color w:val="000000"/>
                    <w:sz w:val="11"/>
                    <w:szCs w:val="11"/>
                  </w:rPr>
                </w:rPrChange>
              </w:rPr>
            </w:pPr>
            <w:ins w:id="1971" w:author="USA" w:date="2021-07-09T15:42:00Z">
              <w:r w:rsidRPr="00EA6235">
                <w:rPr>
                  <w:rFonts w:ascii="Calibri" w:hAnsi="Calibri"/>
                  <w:color w:val="000000"/>
                  <w:sz w:val="13"/>
                  <w:szCs w:val="13"/>
                  <w:rPrChange w:id="1972"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8640C25" w14:textId="77777777" w:rsidR="007D42DF" w:rsidRPr="00EA6235" w:rsidRDefault="007D42DF" w:rsidP="0014555E">
            <w:pPr>
              <w:jc w:val="center"/>
              <w:rPr>
                <w:ins w:id="1973" w:author="USA" w:date="2021-07-09T15:42:00Z"/>
                <w:rFonts w:ascii="Calibri" w:hAnsi="Calibri"/>
                <w:color w:val="000000"/>
                <w:sz w:val="13"/>
                <w:szCs w:val="13"/>
                <w:rPrChange w:id="1974" w:author="USA" w:date="2021-09-09T14:04:00Z">
                  <w:rPr>
                    <w:ins w:id="1975" w:author="USA" w:date="2021-07-09T15:42:00Z"/>
                    <w:rFonts w:ascii="Calibri" w:hAnsi="Calibri"/>
                    <w:color w:val="000000"/>
                    <w:sz w:val="11"/>
                    <w:szCs w:val="11"/>
                  </w:rPr>
                </w:rPrChange>
              </w:rPr>
            </w:pPr>
            <w:ins w:id="1976" w:author="USA" w:date="2021-07-09T15:42:00Z">
              <w:r w:rsidRPr="00EA6235">
                <w:rPr>
                  <w:rFonts w:ascii="Calibri" w:hAnsi="Calibri"/>
                  <w:color w:val="000000"/>
                  <w:sz w:val="13"/>
                  <w:szCs w:val="13"/>
                  <w:rPrChange w:id="1977"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1328D96" w14:textId="77777777" w:rsidR="007D42DF" w:rsidRPr="00EA6235" w:rsidRDefault="007D42DF" w:rsidP="0014555E">
            <w:pPr>
              <w:jc w:val="center"/>
              <w:rPr>
                <w:ins w:id="1978" w:author="USA" w:date="2021-07-09T15:42:00Z"/>
                <w:rFonts w:ascii="Calibri" w:hAnsi="Calibri"/>
                <w:color w:val="000000"/>
                <w:sz w:val="13"/>
                <w:szCs w:val="13"/>
                <w:rPrChange w:id="1979" w:author="USA" w:date="2021-09-09T14:04:00Z">
                  <w:rPr>
                    <w:ins w:id="1980" w:author="USA" w:date="2021-07-09T15:42:00Z"/>
                    <w:rFonts w:ascii="Calibri" w:hAnsi="Calibri"/>
                    <w:color w:val="000000"/>
                    <w:sz w:val="11"/>
                    <w:szCs w:val="11"/>
                  </w:rPr>
                </w:rPrChange>
              </w:rPr>
            </w:pPr>
            <w:ins w:id="1981" w:author="USA" w:date="2021-07-09T15:42:00Z">
              <w:r w:rsidRPr="00EA6235">
                <w:rPr>
                  <w:rFonts w:ascii="Calibri" w:hAnsi="Calibri"/>
                  <w:color w:val="000000"/>
                  <w:sz w:val="13"/>
                  <w:szCs w:val="13"/>
                  <w:rPrChange w:id="1982"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0B6E5211" w14:textId="77777777" w:rsidR="007D42DF" w:rsidRPr="00EA6235" w:rsidRDefault="007D42DF" w:rsidP="0014555E">
            <w:pPr>
              <w:jc w:val="center"/>
              <w:rPr>
                <w:ins w:id="1983" w:author="USA" w:date="2021-07-09T15:42:00Z"/>
                <w:rFonts w:ascii="Calibri" w:hAnsi="Calibri"/>
                <w:color w:val="000000"/>
                <w:sz w:val="13"/>
                <w:szCs w:val="13"/>
                <w:rPrChange w:id="1984" w:author="USA" w:date="2021-09-09T14:04:00Z">
                  <w:rPr>
                    <w:ins w:id="1985" w:author="USA" w:date="2021-07-09T15:42:00Z"/>
                    <w:rFonts w:ascii="Calibri" w:hAnsi="Calibri"/>
                    <w:color w:val="000000"/>
                    <w:sz w:val="11"/>
                    <w:szCs w:val="11"/>
                  </w:rPr>
                </w:rPrChange>
              </w:rPr>
            </w:pPr>
            <w:ins w:id="1986" w:author="USA" w:date="2021-07-09T15:42:00Z">
              <w:r w:rsidRPr="00EA6235">
                <w:rPr>
                  <w:rFonts w:ascii="Calibri" w:hAnsi="Calibri"/>
                  <w:color w:val="000000"/>
                  <w:sz w:val="13"/>
                  <w:szCs w:val="13"/>
                  <w:rPrChange w:id="1987"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224F0DDA" w14:textId="77777777" w:rsidR="007D42DF" w:rsidRPr="00EA6235" w:rsidRDefault="007D42DF" w:rsidP="0014555E">
            <w:pPr>
              <w:jc w:val="center"/>
              <w:rPr>
                <w:ins w:id="1988" w:author="USA" w:date="2021-07-09T15:42:00Z"/>
                <w:rFonts w:ascii="Calibri" w:hAnsi="Calibri"/>
                <w:color w:val="000000"/>
                <w:sz w:val="13"/>
                <w:szCs w:val="13"/>
                <w:rPrChange w:id="1989" w:author="USA" w:date="2021-09-09T14:04:00Z">
                  <w:rPr>
                    <w:ins w:id="1990" w:author="USA" w:date="2021-07-09T15:42:00Z"/>
                    <w:rFonts w:ascii="Calibri" w:hAnsi="Calibri"/>
                    <w:color w:val="000000"/>
                    <w:sz w:val="11"/>
                    <w:szCs w:val="11"/>
                  </w:rPr>
                </w:rPrChange>
              </w:rPr>
            </w:pPr>
            <w:ins w:id="1991" w:author="USA" w:date="2021-07-09T15:42:00Z">
              <w:r w:rsidRPr="00EA6235">
                <w:rPr>
                  <w:rFonts w:ascii="Calibri" w:hAnsi="Calibri"/>
                  <w:color w:val="000000"/>
                  <w:sz w:val="13"/>
                  <w:szCs w:val="13"/>
                  <w:rPrChange w:id="1992"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4DD32199" w14:textId="77777777" w:rsidR="007D42DF" w:rsidRPr="00EA6235" w:rsidRDefault="007D42DF" w:rsidP="0014555E">
            <w:pPr>
              <w:jc w:val="center"/>
              <w:rPr>
                <w:ins w:id="1993" w:author="USA" w:date="2021-07-09T15:42:00Z"/>
                <w:rFonts w:ascii="Calibri" w:hAnsi="Calibri"/>
                <w:color w:val="000000"/>
                <w:sz w:val="13"/>
                <w:szCs w:val="13"/>
                <w:rPrChange w:id="1994" w:author="USA" w:date="2021-09-09T14:04:00Z">
                  <w:rPr>
                    <w:ins w:id="1995" w:author="USA" w:date="2021-07-09T15:42:00Z"/>
                    <w:rFonts w:ascii="Calibri" w:hAnsi="Calibri"/>
                    <w:color w:val="000000"/>
                    <w:sz w:val="11"/>
                    <w:szCs w:val="11"/>
                  </w:rPr>
                </w:rPrChange>
              </w:rPr>
            </w:pPr>
            <w:ins w:id="1996" w:author="USA" w:date="2021-07-09T15:42:00Z">
              <w:r w:rsidRPr="00EA6235">
                <w:rPr>
                  <w:rFonts w:ascii="Calibri" w:hAnsi="Calibri"/>
                  <w:color w:val="000000"/>
                  <w:sz w:val="13"/>
                  <w:szCs w:val="13"/>
                  <w:rPrChange w:id="1997" w:author="USA" w:date="2021-09-09T14:04:00Z">
                    <w:rPr>
                      <w:rFonts w:ascii="Calibri" w:hAnsi="Calibri"/>
                      <w:color w:val="000000"/>
                      <w:sz w:val="11"/>
                      <w:szCs w:val="11"/>
                    </w:rPr>
                  </w:rPrChange>
                </w:rPr>
                <w:t xml:space="preserve">-116.0 </w:t>
              </w:r>
            </w:ins>
          </w:p>
        </w:tc>
        <w:tc>
          <w:tcPr>
            <w:tcW w:w="721" w:type="dxa"/>
            <w:tcBorders>
              <w:top w:val="nil"/>
              <w:left w:val="nil"/>
              <w:bottom w:val="single" w:sz="4" w:space="0" w:color="auto"/>
              <w:right w:val="single" w:sz="4" w:space="0" w:color="auto"/>
            </w:tcBorders>
            <w:shd w:val="clear" w:color="auto" w:fill="auto"/>
            <w:hideMark/>
          </w:tcPr>
          <w:p w14:paraId="37BCD205" w14:textId="77777777" w:rsidR="007D42DF" w:rsidRPr="00EA6235" w:rsidRDefault="007D42DF" w:rsidP="0014555E">
            <w:pPr>
              <w:jc w:val="center"/>
              <w:rPr>
                <w:ins w:id="1998" w:author="USA" w:date="2021-07-09T15:42:00Z"/>
                <w:rFonts w:ascii="Calibri" w:hAnsi="Calibri"/>
                <w:color w:val="000000"/>
                <w:sz w:val="13"/>
                <w:szCs w:val="13"/>
                <w:rPrChange w:id="1999" w:author="USA" w:date="2021-09-09T14:04:00Z">
                  <w:rPr>
                    <w:ins w:id="2000" w:author="USA" w:date="2021-07-09T15:42:00Z"/>
                    <w:rFonts w:ascii="Calibri" w:hAnsi="Calibri"/>
                    <w:color w:val="000000"/>
                    <w:sz w:val="11"/>
                    <w:szCs w:val="11"/>
                  </w:rPr>
                </w:rPrChange>
              </w:rPr>
            </w:pPr>
            <w:ins w:id="2001" w:author="USA" w:date="2021-07-09T15:42:00Z">
              <w:r w:rsidRPr="00EA6235">
                <w:rPr>
                  <w:rFonts w:ascii="Calibri" w:hAnsi="Calibri"/>
                  <w:color w:val="000000"/>
                  <w:sz w:val="13"/>
                  <w:szCs w:val="13"/>
                  <w:rPrChange w:id="2002"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61D1ED78" w14:textId="77777777" w:rsidR="007D42DF" w:rsidRPr="00EA6235" w:rsidRDefault="007D42DF" w:rsidP="0014555E">
            <w:pPr>
              <w:jc w:val="center"/>
              <w:rPr>
                <w:ins w:id="2003" w:author="USA" w:date="2021-07-09T15:42:00Z"/>
                <w:rFonts w:ascii="Calibri" w:hAnsi="Calibri"/>
                <w:color w:val="000000"/>
                <w:sz w:val="13"/>
                <w:szCs w:val="13"/>
                <w:rPrChange w:id="2004" w:author="USA" w:date="2021-09-09T14:04:00Z">
                  <w:rPr>
                    <w:ins w:id="2005" w:author="USA" w:date="2021-07-09T15:42:00Z"/>
                    <w:rFonts w:ascii="Calibri" w:hAnsi="Calibri"/>
                    <w:color w:val="000000"/>
                    <w:sz w:val="11"/>
                    <w:szCs w:val="11"/>
                  </w:rPr>
                </w:rPrChange>
              </w:rPr>
            </w:pPr>
            <w:ins w:id="2006" w:author="USA" w:date="2021-07-09T15:42:00Z">
              <w:r w:rsidRPr="00EA6235">
                <w:rPr>
                  <w:rFonts w:ascii="Calibri" w:hAnsi="Calibri"/>
                  <w:color w:val="000000"/>
                  <w:sz w:val="13"/>
                  <w:szCs w:val="13"/>
                  <w:rPrChange w:id="2007" w:author="USA" w:date="2021-09-09T14:04:00Z">
                    <w:rPr>
                      <w:rFonts w:ascii="Calibri" w:hAnsi="Calibri"/>
                      <w:color w:val="000000"/>
                      <w:sz w:val="11"/>
                      <w:szCs w:val="11"/>
                    </w:rPr>
                  </w:rPrChange>
                </w:rPr>
                <w:t xml:space="preserve">-116.0 </w:t>
              </w:r>
            </w:ins>
          </w:p>
        </w:tc>
        <w:tc>
          <w:tcPr>
            <w:tcW w:w="721" w:type="dxa"/>
            <w:tcBorders>
              <w:top w:val="nil"/>
              <w:left w:val="nil"/>
              <w:bottom w:val="single" w:sz="4" w:space="0" w:color="auto"/>
              <w:right w:val="single" w:sz="4" w:space="0" w:color="auto"/>
            </w:tcBorders>
            <w:shd w:val="clear" w:color="auto" w:fill="auto"/>
            <w:hideMark/>
          </w:tcPr>
          <w:p w14:paraId="4D9004C3" w14:textId="77777777" w:rsidR="007D42DF" w:rsidRPr="00EA6235" w:rsidRDefault="007D42DF" w:rsidP="0014555E">
            <w:pPr>
              <w:jc w:val="center"/>
              <w:rPr>
                <w:ins w:id="2008" w:author="USA" w:date="2021-07-09T15:42:00Z"/>
                <w:rFonts w:ascii="Calibri" w:hAnsi="Calibri"/>
                <w:color w:val="000000"/>
                <w:sz w:val="13"/>
                <w:szCs w:val="13"/>
                <w:rPrChange w:id="2009" w:author="USA" w:date="2021-09-09T14:04:00Z">
                  <w:rPr>
                    <w:ins w:id="2010" w:author="USA" w:date="2021-07-09T15:42:00Z"/>
                    <w:rFonts w:ascii="Calibri" w:hAnsi="Calibri"/>
                    <w:color w:val="000000"/>
                    <w:sz w:val="11"/>
                    <w:szCs w:val="11"/>
                  </w:rPr>
                </w:rPrChange>
              </w:rPr>
            </w:pPr>
            <w:ins w:id="2011" w:author="USA" w:date="2021-07-09T15:42:00Z">
              <w:r w:rsidRPr="00EA6235">
                <w:rPr>
                  <w:rFonts w:ascii="Calibri" w:hAnsi="Calibri"/>
                  <w:color w:val="000000"/>
                  <w:sz w:val="13"/>
                  <w:szCs w:val="13"/>
                  <w:rPrChange w:id="2012"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29138375" w14:textId="77777777" w:rsidR="007D42DF" w:rsidRPr="00EA6235" w:rsidRDefault="007D42DF" w:rsidP="0014555E">
            <w:pPr>
              <w:jc w:val="center"/>
              <w:rPr>
                <w:ins w:id="2013" w:author="USA" w:date="2021-07-09T15:42:00Z"/>
                <w:rFonts w:ascii="Calibri" w:hAnsi="Calibri"/>
                <w:color w:val="000000"/>
                <w:sz w:val="13"/>
                <w:szCs w:val="13"/>
                <w:rPrChange w:id="2014" w:author="USA" w:date="2021-09-09T14:04:00Z">
                  <w:rPr>
                    <w:ins w:id="2015" w:author="USA" w:date="2021-07-09T15:42:00Z"/>
                    <w:rFonts w:ascii="Calibri" w:hAnsi="Calibri"/>
                    <w:color w:val="000000"/>
                    <w:sz w:val="11"/>
                    <w:szCs w:val="11"/>
                  </w:rPr>
                </w:rPrChange>
              </w:rPr>
            </w:pPr>
            <w:ins w:id="2016" w:author="USA" w:date="2021-07-09T15:42:00Z">
              <w:r w:rsidRPr="00EA6235">
                <w:rPr>
                  <w:rFonts w:ascii="Calibri" w:hAnsi="Calibri"/>
                  <w:color w:val="000000"/>
                  <w:sz w:val="13"/>
                  <w:szCs w:val="13"/>
                  <w:rPrChange w:id="2017" w:author="USA" w:date="2021-09-09T14:04:00Z">
                    <w:rPr>
                      <w:rFonts w:ascii="Calibri" w:hAnsi="Calibri"/>
                      <w:color w:val="000000"/>
                      <w:sz w:val="11"/>
                      <w:szCs w:val="11"/>
                    </w:rPr>
                  </w:rPrChange>
                </w:rPr>
                <w:t xml:space="preserve">-116.0 </w:t>
              </w:r>
            </w:ins>
          </w:p>
        </w:tc>
        <w:tc>
          <w:tcPr>
            <w:tcW w:w="721" w:type="dxa"/>
            <w:tcBorders>
              <w:top w:val="nil"/>
              <w:left w:val="nil"/>
              <w:bottom w:val="single" w:sz="4" w:space="0" w:color="auto"/>
              <w:right w:val="single" w:sz="4" w:space="0" w:color="auto"/>
            </w:tcBorders>
            <w:shd w:val="clear" w:color="auto" w:fill="auto"/>
            <w:hideMark/>
          </w:tcPr>
          <w:p w14:paraId="6CA6F871" w14:textId="77777777" w:rsidR="007D42DF" w:rsidRPr="00EA6235" w:rsidRDefault="007D42DF" w:rsidP="0014555E">
            <w:pPr>
              <w:jc w:val="center"/>
              <w:rPr>
                <w:ins w:id="2018" w:author="USA" w:date="2021-07-09T15:42:00Z"/>
                <w:rFonts w:ascii="Calibri" w:hAnsi="Calibri"/>
                <w:color w:val="000000"/>
                <w:sz w:val="13"/>
                <w:szCs w:val="13"/>
                <w:rPrChange w:id="2019" w:author="USA" w:date="2021-09-09T14:04:00Z">
                  <w:rPr>
                    <w:ins w:id="2020" w:author="USA" w:date="2021-07-09T15:42:00Z"/>
                    <w:rFonts w:ascii="Calibri" w:hAnsi="Calibri"/>
                    <w:color w:val="000000"/>
                    <w:sz w:val="11"/>
                    <w:szCs w:val="11"/>
                  </w:rPr>
                </w:rPrChange>
              </w:rPr>
            </w:pPr>
            <w:ins w:id="2021" w:author="USA" w:date="2021-07-09T15:42:00Z">
              <w:r w:rsidRPr="00EA6235">
                <w:rPr>
                  <w:rFonts w:ascii="Calibri" w:hAnsi="Calibri"/>
                  <w:color w:val="000000"/>
                  <w:sz w:val="13"/>
                  <w:szCs w:val="13"/>
                  <w:rPrChange w:id="2022"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5C95F831" w14:textId="77777777" w:rsidR="007D42DF" w:rsidRPr="00EA6235" w:rsidRDefault="007D42DF" w:rsidP="0014555E">
            <w:pPr>
              <w:jc w:val="center"/>
              <w:rPr>
                <w:ins w:id="2023" w:author="USA" w:date="2021-07-09T15:42:00Z"/>
                <w:rFonts w:ascii="Calibri" w:hAnsi="Calibri"/>
                <w:color w:val="000000"/>
                <w:sz w:val="13"/>
                <w:szCs w:val="13"/>
                <w:rPrChange w:id="2024" w:author="USA" w:date="2021-09-09T14:04:00Z">
                  <w:rPr>
                    <w:ins w:id="2025" w:author="USA" w:date="2021-07-09T15:42:00Z"/>
                    <w:rFonts w:ascii="Calibri" w:hAnsi="Calibri"/>
                    <w:color w:val="000000"/>
                    <w:sz w:val="11"/>
                    <w:szCs w:val="11"/>
                  </w:rPr>
                </w:rPrChange>
              </w:rPr>
            </w:pPr>
            <w:ins w:id="2026" w:author="USA" w:date="2021-07-09T15:42:00Z">
              <w:r w:rsidRPr="00EA6235">
                <w:rPr>
                  <w:rFonts w:ascii="Calibri" w:hAnsi="Calibri"/>
                  <w:color w:val="000000"/>
                  <w:sz w:val="13"/>
                  <w:szCs w:val="13"/>
                  <w:rPrChange w:id="2027" w:author="USA" w:date="2021-09-09T14:04:00Z">
                    <w:rPr>
                      <w:rFonts w:ascii="Calibri" w:hAnsi="Calibri"/>
                      <w:color w:val="000000"/>
                      <w:sz w:val="11"/>
                      <w:szCs w:val="11"/>
                    </w:rPr>
                  </w:rPrChange>
                </w:rPr>
                <w:t xml:space="preserve">-116.0 </w:t>
              </w:r>
            </w:ins>
          </w:p>
        </w:tc>
      </w:tr>
      <w:tr w:rsidR="007D42DF" w:rsidRPr="007F053D" w14:paraId="4679183D" w14:textId="77777777" w:rsidTr="0014555E">
        <w:trPr>
          <w:trHeight w:val="38"/>
          <w:ins w:id="2028"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6436D7A0" w14:textId="77777777" w:rsidR="007D42DF" w:rsidRPr="00EA6235" w:rsidRDefault="007D42DF" w:rsidP="0014555E">
            <w:pPr>
              <w:jc w:val="center"/>
              <w:rPr>
                <w:ins w:id="2029" w:author="USA" w:date="2021-07-09T15:42:00Z"/>
                <w:rFonts w:ascii="Calibri" w:hAnsi="Calibri"/>
                <w:color w:val="000000"/>
                <w:sz w:val="13"/>
                <w:szCs w:val="13"/>
                <w:rPrChange w:id="2030" w:author="USA" w:date="2021-09-09T14:04:00Z">
                  <w:rPr>
                    <w:ins w:id="2031" w:author="USA" w:date="2021-07-09T15:42:00Z"/>
                    <w:rFonts w:ascii="Calibri" w:hAnsi="Calibri"/>
                    <w:color w:val="000000"/>
                    <w:sz w:val="11"/>
                    <w:szCs w:val="11"/>
                  </w:rPr>
                </w:rPrChange>
              </w:rPr>
            </w:pPr>
            <w:ins w:id="2032" w:author="USA" w:date="2021-07-09T15:42:00Z">
              <w:r w:rsidRPr="00EA6235">
                <w:rPr>
                  <w:rFonts w:ascii="Calibri" w:hAnsi="Calibri"/>
                  <w:color w:val="000000"/>
                  <w:sz w:val="13"/>
                  <w:szCs w:val="13"/>
                  <w:rPrChange w:id="2033" w:author="USA" w:date="2021-09-09T14:04:00Z">
                    <w:rPr>
                      <w:rFonts w:ascii="Calibri" w:hAnsi="Calibri"/>
                      <w:color w:val="000000"/>
                      <w:sz w:val="11"/>
                      <w:szCs w:val="11"/>
                    </w:rPr>
                  </w:rPrChange>
                </w:rPr>
                <w:t>10</w:t>
              </w:r>
            </w:ins>
          </w:p>
        </w:tc>
        <w:tc>
          <w:tcPr>
            <w:tcW w:w="722" w:type="dxa"/>
            <w:tcBorders>
              <w:top w:val="nil"/>
              <w:left w:val="nil"/>
              <w:bottom w:val="single" w:sz="4" w:space="0" w:color="auto"/>
              <w:right w:val="single" w:sz="4" w:space="0" w:color="auto"/>
            </w:tcBorders>
            <w:shd w:val="clear" w:color="auto" w:fill="auto"/>
            <w:noWrap/>
            <w:hideMark/>
          </w:tcPr>
          <w:p w14:paraId="26FB02E6" w14:textId="77777777" w:rsidR="007D42DF" w:rsidRPr="00EA6235" w:rsidRDefault="007D42DF" w:rsidP="0014555E">
            <w:pPr>
              <w:jc w:val="center"/>
              <w:rPr>
                <w:ins w:id="2034" w:author="USA" w:date="2021-07-09T15:42:00Z"/>
                <w:rFonts w:ascii="Calibri" w:hAnsi="Calibri"/>
                <w:color w:val="000000"/>
                <w:sz w:val="13"/>
                <w:szCs w:val="13"/>
                <w:rPrChange w:id="2035" w:author="USA" w:date="2021-09-09T14:04:00Z">
                  <w:rPr>
                    <w:ins w:id="2036" w:author="USA" w:date="2021-07-09T15:42:00Z"/>
                    <w:rFonts w:ascii="Calibri" w:hAnsi="Calibri"/>
                    <w:color w:val="000000"/>
                    <w:sz w:val="11"/>
                    <w:szCs w:val="11"/>
                  </w:rPr>
                </w:rPrChange>
              </w:rPr>
            </w:pPr>
            <w:ins w:id="2037" w:author="USA" w:date="2021-07-09T15:42:00Z">
              <w:r w:rsidRPr="00EA6235">
                <w:rPr>
                  <w:rFonts w:ascii="Calibri" w:hAnsi="Calibri"/>
                  <w:color w:val="000000"/>
                  <w:sz w:val="13"/>
                  <w:szCs w:val="13"/>
                  <w:rPrChange w:id="2038"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6AAF764" w14:textId="77777777" w:rsidR="007D42DF" w:rsidRPr="00EA6235" w:rsidRDefault="007D42DF" w:rsidP="0014555E">
            <w:pPr>
              <w:jc w:val="center"/>
              <w:rPr>
                <w:ins w:id="2039" w:author="USA" w:date="2021-07-09T15:42:00Z"/>
                <w:rFonts w:ascii="Calibri" w:hAnsi="Calibri"/>
                <w:color w:val="000000"/>
                <w:sz w:val="13"/>
                <w:szCs w:val="13"/>
                <w:rPrChange w:id="2040" w:author="USA" w:date="2021-09-09T14:04:00Z">
                  <w:rPr>
                    <w:ins w:id="2041" w:author="USA" w:date="2021-07-09T15:42:00Z"/>
                    <w:rFonts w:ascii="Calibri" w:hAnsi="Calibri"/>
                    <w:color w:val="000000"/>
                    <w:sz w:val="11"/>
                    <w:szCs w:val="11"/>
                  </w:rPr>
                </w:rPrChange>
              </w:rPr>
            </w:pPr>
            <w:ins w:id="2042" w:author="USA" w:date="2021-07-09T15:42:00Z">
              <w:r w:rsidRPr="00EA6235">
                <w:rPr>
                  <w:rFonts w:ascii="Calibri" w:hAnsi="Calibri"/>
                  <w:color w:val="000000"/>
                  <w:sz w:val="13"/>
                  <w:szCs w:val="13"/>
                  <w:rPrChange w:id="2043"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7E175E4" w14:textId="77777777" w:rsidR="007D42DF" w:rsidRPr="00EA6235" w:rsidRDefault="007D42DF" w:rsidP="0014555E">
            <w:pPr>
              <w:jc w:val="center"/>
              <w:rPr>
                <w:ins w:id="2044" w:author="USA" w:date="2021-07-09T15:42:00Z"/>
                <w:rFonts w:ascii="Calibri" w:hAnsi="Calibri"/>
                <w:color w:val="000000"/>
                <w:sz w:val="13"/>
                <w:szCs w:val="13"/>
                <w:rPrChange w:id="2045" w:author="USA" w:date="2021-09-09T14:04:00Z">
                  <w:rPr>
                    <w:ins w:id="2046" w:author="USA" w:date="2021-07-09T15:42:00Z"/>
                    <w:rFonts w:ascii="Calibri" w:hAnsi="Calibri"/>
                    <w:color w:val="000000"/>
                    <w:sz w:val="11"/>
                    <w:szCs w:val="11"/>
                  </w:rPr>
                </w:rPrChange>
              </w:rPr>
            </w:pPr>
            <w:ins w:id="2047" w:author="USA" w:date="2021-07-09T15:42:00Z">
              <w:r w:rsidRPr="00EA6235">
                <w:rPr>
                  <w:rFonts w:ascii="Calibri" w:hAnsi="Calibri"/>
                  <w:color w:val="000000"/>
                  <w:sz w:val="13"/>
                  <w:szCs w:val="13"/>
                  <w:rPrChange w:id="2048"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4F749F5E" w14:textId="77777777" w:rsidR="007D42DF" w:rsidRPr="00EA6235" w:rsidRDefault="007D42DF" w:rsidP="0014555E">
            <w:pPr>
              <w:jc w:val="center"/>
              <w:rPr>
                <w:ins w:id="2049" w:author="USA" w:date="2021-07-09T15:42:00Z"/>
                <w:rFonts w:ascii="Calibri" w:hAnsi="Calibri"/>
                <w:color w:val="000000"/>
                <w:sz w:val="13"/>
                <w:szCs w:val="13"/>
                <w:rPrChange w:id="2050" w:author="USA" w:date="2021-09-09T14:04:00Z">
                  <w:rPr>
                    <w:ins w:id="2051" w:author="USA" w:date="2021-07-09T15:42:00Z"/>
                    <w:rFonts w:ascii="Calibri" w:hAnsi="Calibri"/>
                    <w:color w:val="000000"/>
                    <w:sz w:val="11"/>
                    <w:szCs w:val="11"/>
                  </w:rPr>
                </w:rPrChange>
              </w:rPr>
            </w:pPr>
            <w:ins w:id="2052" w:author="USA" w:date="2021-07-09T15:42:00Z">
              <w:r w:rsidRPr="00EA6235">
                <w:rPr>
                  <w:rFonts w:ascii="Calibri" w:hAnsi="Calibri"/>
                  <w:color w:val="000000"/>
                  <w:sz w:val="13"/>
                  <w:szCs w:val="13"/>
                  <w:rPrChange w:id="2053" w:author="USA" w:date="2021-09-09T14:04:00Z">
                    <w:rPr>
                      <w:rFonts w:ascii="Calibri" w:hAnsi="Calibri"/>
                      <w:color w:val="000000"/>
                      <w:sz w:val="11"/>
                      <w:szCs w:val="11"/>
                    </w:rPr>
                  </w:rPrChange>
                </w:rPr>
                <w:t xml:space="preserve">-106.5 </w:t>
              </w:r>
            </w:ins>
          </w:p>
        </w:tc>
        <w:tc>
          <w:tcPr>
            <w:tcW w:w="721" w:type="dxa"/>
            <w:tcBorders>
              <w:top w:val="nil"/>
              <w:left w:val="nil"/>
              <w:bottom w:val="single" w:sz="4" w:space="0" w:color="auto"/>
              <w:right w:val="single" w:sz="4" w:space="0" w:color="auto"/>
            </w:tcBorders>
            <w:shd w:val="clear" w:color="auto" w:fill="auto"/>
            <w:hideMark/>
          </w:tcPr>
          <w:p w14:paraId="4812B66F" w14:textId="77777777" w:rsidR="007D42DF" w:rsidRPr="00EA6235" w:rsidRDefault="007D42DF" w:rsidP="0014555E">
            <w:pPr>
              <w:jc w:val="center"/>
              <w:rPr>
                <w:ins w:id="2054" w:author="USA" w:date="2021-07-09T15:42:00Z"/>
                <w:rFonts w:ascii="Calibri" w:hAnsi="Calibri"/>
                <w:color w:val="000000"/>
                <w:sz w:val="13"/>
                <w:szCs w:val="13"/>
                <w:rPrChange w:id="2055" w:author="USA" w:date="2021-09-09T14:04:00Z">
                  <w:rPr>
                    <w:ins w:id="2056" w:author="USA" w:date="2021-07-09T15:42:00Z"/>
                    <w:rFonts w:ascii="Calibri" w:hAnsi="Calibri"/>
                    <w:color w:val="000000"/>
                    <w:sz w:val="11"/>
                    <w:szCs w:val="11"/>
                  </w:rPr>
                </w:rPrChange>
              </w:rPr>
            </w:pPr>
            <w:ins w:id="2057" w:author="USA" w:date="2021-07-09T15:42:00Z">
              <w:r w:rsidRPr="00EA6235">
                <w:rPr>
                  <w:rFonts w:ascii="Calibri" w:hAnsi="Calibri"/>
                  <w:color w:val="000000"/>
                  <w:sz w:val="13"/>
                  <w:szCs w:val="13"/>
                  <w:rPrChange w:id="2058" w:author="USA" w:date="2021-09-09T14:04:00Z">
                    <w:rPr>
                      <w:rFonts w:ascii="Calibri" w:hAnsi="Calibri"/>
                      <w:color w:val="000000"/>
                      <w:sz w:val="11"/>
                      <w:szCs w:val="11"/>
                    </w:rPr>
                  </w:rPrChange>
                </w:rPr>
                <w:t xml:space="preserve">-110.5 </w:t>
              </w:r>
            </w:ins>
          </w:p>
        </w:tc>
        <w:tc>
          <w:tcPr>
            <w:tcW w:w="721" w:type="dxa"/>
            <w:tcBorders>
              <w:top w:val="nil"/>
              <w:left w:val="nil"/>
              <w:bottom w:val="single" w:sz="4" w:space="0" w:color="auto"/>
              <w:right w:val="single" w:sz="4" w:space="0" w:color="auto"/>
            </w:tcBorders>
            <w:shd w:val="clear" w:color="auto" w:fill="auto"/>
            <w:hideMark/>
          </w:tcPr>
          <w:p w14:paraId="10ED9FA3" w14:textId="77777777" w:rsidR="007D42DF" w:rsidRPr="00EA6235" w:rsidRDefault="007D42DF" w:rsidP="0014555E">
            <w:pPr>
              <w:jc w:val="center"/>
              <w:rPr>
                <w:ins w:id="2059" w:author="USA" w:date="2021-07-09T15:42:00Z"/>
                <w:rFonts w:ascii="Calibri" w:hAnsi="Calibri"/>
                <w:color w:val="000000"/>
                <w:sz w:val="13"/>
                <w:szCs w:val="13"/>
                <w:rPrChange w:id="2060" w:author="USA" w:date="2021-09-09T14:04:00Z">
                  <w:rPr>
                    <w:ins w:id="2061" w:author="USA" w:date="2021-07-09T15:42:00Z"/>
                    <w:rFonts w:ascii="Calibri" w:hAnsi="Calibri"/>
                    <w:color w:val="000000"/>
                    <w:sz w:val="11"/>
                    <w:szCs w:val="11"/>
                  </w:rPr>
                </w:rPrChange>
              </w:rPr>
            </w:pPr>
            <w:ins w:id="2062" w:author="USA" w:date="2021-07-09T15:42:00Z">
              <w:r w:rsidRPr="00EA6235">
                <w:rPr>
                  <w:rFonts w:ascii="Calibri" w:hAnsi="Calibri"/>
                  <w:color w:val="000000"/>
                  <w:sz w:val="13"/>
                  <w:szCs w:val="13"/>
                  <w:rPrChange w:id="2063"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0711E57E" w14:textId="77777777" w:rsidR="007D42DF" w:rsidRPr="00EA6235" w:rsidRDefault="007D42DF" w:rsidP="0014555E">
            <w:pPr>
              <w:jc w:val="center"/>
              <w:rPr>
                <w:ins w:id="2064" w:author="USA" w:date="2021-07-09T15:42:00Z"/>
                <w:rFonts w:ascii="Calibri" w:hAnsi="Calibri"/>
                <w:color w:val="000000"/>
                <w:sz w:val="13"/>
                <w:szCs w:val="13"/>
                <w:rPrChange w:id="2065" w:author="USA" w:date="2021-09-09T14:04:00Z">
                  <w:rPr>
                    <w:ins w:id="2066" w:author="USA" w:date="2021-07-09T15:42:00Z"/>
                    <w:rFonts w:ascii="Calibri" w:hAnsi="Calibri"/>
                    <w:color w:val="000000"/>
                    <w:sz w:val="11"/>
                    <w:szCs w:val="11"/>
                  </w:rPr>
                </w:rPrChange>
              </w:rPr>
            </w:pPr>
            <w:ins w:id="2067" w:author="USA" w:date="2021-07-09T15:42:00Z">
              <w:r w:rsidRPr="00EA6235">
                <w:rPr>
                  <w:rFonts w:ascii="Calibri" w:hAnsi="Calibri"/>
                  <w:color w:val="000000"/>
                  <w:sz w:val="13"/>
                  <w:szCs w:val="13"/>
                  <w:rPrChange w:id="2068"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549DCBDE" w14:textId="77777777" w:rsidR="007D42DF" w:rsidRPr="00EA6235" w:rsidRDefault="007D42DF" w:rsidP="0014555E">
            <w:pPr>
              <w:jc w:val="center"/>
              <w:rPr>
                <w:ins w:id="2069" w:author="USA" w:date="2021-07-09T15:42:00Z"/>
                <w:rFonts w:ascii="Calibri" w:hAnsi="Calibri"/>
                <w:color w:val="000000"/>
                <w:sz w:val="13"/>
                <w:szCs w:val="13"/>
                <w:rPrChange w:id="2070" w:author="USA" w:date="2021-09-09T14:04:00Z">
                  <w:rPr>
                    <w:ins w:id="2071" w:author="USA" w:date="2021-07-09T15:42:00Z"/>
                    <w:rFonts w:ascii="Calibri" w:hAnsi="Calibri"/>
                    <w:color w:val="000000"/>
                    <w:sz w:val="11"/>
                    <w:szCs w:val="11"/>
                  </w:rPr>
                </w:rPrChange>
              </w:rPr>
            </w:pPr>
            <w:ins w:id="2072" w:author="USA" w:date="2021-07-09T15:42:00Z">
              <w:r w:rsidRPr="00EA6235">
                <w:rPr>
                  <w:rFonts w:ascii="Calibri" w:hAnsi="Calibri"/>
                  <w:color w:val="000000"/>
                  <w:sz w:val="13"/>
                  <w:szCs w:val="13"/>
                  <w:rPrChange w:id="2073" w:author="USA" w:date="2021-09-09T14:04:00Z">
                    <w:rPr>
                      <w:rFonts w:ascii="Calibri" w:hAnsi="Calibri"/>
                      <w:color w:val="000000"/>
                      <w:sz w:val="11"/>
                      <w:szCs w:val="11"/>
                    </w:rPr>
                  </w:rPrChange>
                </w:rPr>
                <w:t xml:space="preserve">-106.5 </w:t>
              </w:r>
            </w:ins>
          </w:p>
        </w:tc>
        <w:tc>
          <w:tcPr>
            <w:tcW w:w="721" w:type="dxa"/>
            <w:tcBorders>
              <w:top w:val="nil"/>
              <w:left w:val="nil"/>
              <w:bottom w:val="single" w:sz="4" w:space="0" w:color="auto"/>
              <w:right w:val="single" w:sz="4" w:space="0" w:color="auto"/>
            </w:tcBorders>
            <w:shd w:val="clear" w:color="auto" w:fill="auto"/>
            <w:hideMark/>
          </w:tcPr>
          <w:p w14:paraId="44A2ED39" w14:textId="77777777" w:rsidR="007D42DF" w:rsidRPr="00EA6235" w:rsidRDefault="007D42DF" w:rsidP="0014555E">
            <w:pPr>
              <w:jc w:val="center"/>
              <w:rPr>
                <w:ins w:id="2074" w:author="USA" w:date="2021-07-09T15:42:00Z"/>
                <w:rFonts w:ascii="Calibri" w:hAnsi="Calibri"/>
                <w:color w:val="000000"/>
                <w:sz w:val="13"/>
                <w:szCs w:val="13"/>
                <w:rPrChange w:id="2075" w:author="USA" w:date="2021-09-09T14:04:00Z">
                  <w:rPr>
                    <w:ins w:id="2076" w:author="USA" w:date="2021-07-09T15:42:00Z"/>
                    <w:rFonts w:ascii="Calibri" w:hAnsi="Calibri"/>
                    <w:color w:val="000000"/>
                    <w:sz w:val="11"/>
                    <w:szCs w:val="11"/>
                  </w:rPr>
                </w:rPrChange>
              </w:rPr>
            </w:pPr>
            <w:ins w:id="2077" w:author="USA" w:date="2021-07-09T15:42:00Z">
              <w:r w:rsidRPr="00EA6235">
                <w:rPr>
                  <w:rFonts w:ascii="Calibri" w:hAnsi="Calibri"/>
                  <w:color w:val="000000"/>
                  <w:sz w:val="13"/>
                  <w:szCs w:val="13"/>
                  <w:rPrChange w:id="2078" w:author="USA" w:date="2021-09-09T14:04:00Z">
                    <w:rPr>
                      <w:rFonts w:ascii="Calibri" w:hAnsi="Calibri"/>
                      <w:color w:val="000000"/>
                      <w:sz w:val="11"/>
                      <w:szCs w:val="11"/>
                    </w:rPr>
                  </w:rPrChange>
                </w:rPr>
                <w:t xml:space="preserve">-105.5 </w:t>
              </w:r>
            </w:ins>
          </w:p>
        </w:tc>
        <w:tc>
          <w:tcPr>
            <w:tcW w:w="721" w:type="dxa"/>
            <w:tcBorders>
              <w:top w:val="nil"/>
              <w:left w:val="nil"/>
              <w:bottom w:val="single" w:sz="4" w:space="0" w:color="auto"/>
              <w:right w:val="single" w:sz="4" w:space="0" w:color="auto"/>
            </w:tcBorders>
            <w:shd w:val="clear" w:color="auto" w:fill="auto"/>
            <w:hideMark/>
          </w:tcPr>
          <w:p w14:paraId="39737AED" w14:textId="77777777" w:rsidR="007D42DF" w:rsidRPr="00EA6235" w:rsidRDefault="007D42DF" w:rsidP="0014555E">
            <w:pPr>
              <w:jc w:val="center"/>
              <w:rPr>
                <w:ins w:id="2079" w:author="USA" w:date="2021-07-09T15:42:00Z"/>
                <w:rFonts w:ascii="Calibri" w:hAnsi="Calibri"/>
                <w:color w:val="000000"/>
                <w:sz w:val="13"/>
                <w:szCs w:val="13"/>
                <w:rPrChange w:id="2080" w:author="USA" w:date="2021-09-09T14:04:00Z">
                  <w:rPr>
                    <w:ins w:id="2081" w:author="USA" w:date="2021-07-09T15:42:00Z"/>
                    <w:rFonts w:ascii="Calibri" w:hAnsi="Calibri"/>
                    <w:color w:val="000000"/>
                    <w:sz w:val="11"/>
                    <w:szCs w:val="11"/>
                  </w:rPr>
                </w:rPrChange>
              </w:rPr>
            </w:pPr>
            <w:ins w:id="2082" w:author="USA" w:date="2021-07-09T15:42:00Z">
              <w:r w:rsidRPr="00EA6235">
                <w:rPr>
                  <w:rFonts w:ascii="Calibri" w:hAnsi="Calibri"/>
                  <w:color w:val="000000"/>
                  <w:sz w:val="13"/>
                  <w:szCs w:val="13"/>
                  <w:rPrChange w:id="2083" w:author="USA" w:date="2021-09-09T14:04:00Z">
                    <w:rPr>
                      <w:rFonts w:ascii="Calibri" w:hAnsi="Calibri"/>
                      <w:color w:val="000000"/>
                      <w:sz w:val="11"/>
                      <w:szCs w:val="11"/>
                    </w:rPr>
                  </w:rPrChange>
                </w:rPr>
                <w:t xml:space="preserve">-103.5 </w:t>
              </w:r>
            </w:ins>
          </w:p>
        </w:tc>
        <w:tc>
          <w:tcPr>
            <w:tcW w:w="721" w:type="dxa"/>
            <w:tcBorders>
              <w:top w:val="nil"/>
              <w:left w:val="nil"/>
              <w:bottom w:val="single" w:sz="4" w:space="0" w:color="auto"/>
              <w:right w:val="single" w:sz="4" w:space="0" w:color="auto"/>
            </w:tcBorders>
            <w:shd w:val="clear" w:color="auto" w:fill="auto"/>
            <w:hideMark/>
          </w:tcPr>
          <w:p w14:paraId="1E3F9A0F" w14:textId="77777777" w:rsidR="007D42DF" w:rsidRPr="00EA6235" w:rsidRDefault="007D42DF" w:rsidP="0014555E">
            <w:pPr>
              <w:jc w:val="center"/>
              <w:rPr>
                <w:ins w:id="2084" w:author="USA" w:date="2021-07-09T15:42:00Z"/>
                <w:rFonts w:ascii="Calibri" w:hAnsi="Calibri"/>
                <w:color w:val="000000"/>
                <w:sz w:val="13"/>
                <w:szCs w:val="13"/>
                <w:rPrChange w:id="2085" w:author="USA" w:date="2021-09-09T14:04:00Z">
                  <w:rPr>
                    <w:ins w:id="2086" w:author="USA" w:date="2021-07-09T15:42:00Z"/>
                    <w:rFonts w:ascii="Calibri" w:hAnsi="Calibri"/>
                    <w:color w:val="000000"/>
                    <w:sz w:val="11"/>
                    <w:szCs w:val="11"/>
                  </w:rPr>
                </w:rPrChange>
              </w:rPr>
            </w:pPr>
            <w:ins w:id="2087" w:author="USA" w:date="2021-07-09T15:42:00Z">
              <w:r w:rsidRPr="00EA6235">
                <w:rPr>
                  <w:rFonts w:ascii="Calibri" w:hAnsi="Calibri"/>
                  <w:color w:val="000000"/>
                  <w:sz w:val="13"/>
                  <w:szCs w:val="13"/>
                  <w:rPrChange w:id="2088" w:author="USA" w:date="2021-09-09T14:04:00Z">
                    <w:rPr>
                      <w:rFonts w:ascii="Calibri" w:hAnsi="Calibri"/>
                      <w:color w:val="000000"/>
                      <w:sz w:val="11"/>
                      <w:szCs w:val="11"/>
                    </w:rPr>
                  </w:rPrChange>
                </w:rPr>
                <w:t xml:space="preserve">-97.5 </w:t>
              </w:r>
            </w:ins>
          </w:p>
        </w:tc>
        <w:tc>
          <w:tcPr>
            <w:tcW w:w="721" w:type="dxa"/>
            <w:tcBorders>
              <w:top w:val="nil"/>
              <w:left w:val="nil"/>
              <w:bottom w:val="single" w:sz="4" w:space="0" w:color="auto"/>
              <w:right w:val="single" w:sz="4" w:space="0" w:color="auto"/>
            </w:tcBorders>
            <w:shd w:val="clear" w:color="auto" w:fill="auto"/>
            <w:hideMark/>
          </w:tcPr>
          <w:p w14:paraId="090601A0" w14:textId="77777777" w:rsidR="007D42DF" w:rsidRPr="00EA6235" w:rsidRDefault="007D42DF" w:rsidP="0014555E">
            <w:pPr>
              <w:jc w:val="center"/>
              <w:rPr>
                <w:ins w:id="2089" w:author="USA" w:date="2021-07-09T15:42:00Z"/>
                <w:rFonts w:ascii="Calibri" w:hAnsi="Calibri"/>
                <w:color w:val="000000"/>
                <w:sz w:val="13"/>
                <w:szCs w:val="13"/>
                <w:rPrChange w:id="2090" w:author="USA" w:date="2021-09-09T14:04:00Z">
                  <w:rPr>
                    <w:ins w:id="2091" w:author="USA" w:date="2021-07-09T15:42:00Z"/>
                    <w:rFonts w:ascii="Calibri" w:hAnsi="Calibri"/>
                    <w:color w:val="000000"/>
                    <w:sz w:val="11"/>
                    <w:szCs w:val="11"/>
                  </w:rPr>
                </w:rPrChange>
              </w:rPr>
            </w:pPr>
            <w:ins w:id="2092" w:author="USA" w:date="2021-07-09T15:42:00Z">
              <w:r w:rsidRPr="00EA6235">
                <w:rPr>
                  <w:rFonts w:ascii="Calibri" w:hAnsi="Calibri"/>
                  <w:color w:val="000000"/>
                  <w:sz w:val="13"/>
                  <w:szCs w:val="13"/>
                  <w:rPrChange w:id="2093" w:author="USA" w:date="2021-09-09T14:04:00Z">
                    <w:rPr>
                      <w:rFonts w:ascii="Calibri" w:hAnsi="Calibri"/>
                      <w:color w:val="000000"/>
                      <w:sz w:val="11"/>
                      <w:szCs w:val="11"/>
                    </w:rPr>
                  </w:rPrChange>
                </w:rPr>
                <w:t xml:space="preserve">-102.5 </w:t>
              </w:r>
            </w:ins>
          </w:p>
        </w:tc>
      </w:tr>
    </w:tbl>
    <w:p w14:paraId="2EA3B015" w14:textId="77777777" w:rsidR="007D42DF" w:rsidRPr="00252406" w:rsidRDefault="007D42DF">
      <w:pPr>
        <w:spacing w:before="0"/>
        <w:jc w:val="center"/>
        <w:rPr>
          <w:ins w:id="2094" w:author="USA" w:date="2021-07-09T15:42:00Z"/>
          <w:sz w:val="22"/>
          <w:szCs w:val="22"/>
        </w:rPr>
        <w:pPrChange w:id="2095" w:author="USA" w:date="2021-07-09T15:46:00Z">
          <w:pPr>
            <w:jc w:val="center"/>
          </w:pPr>
        </w:pPrChange>
      </w:pPr>
    </w:p>
    <w:p w14:paraId="58A6D9E3" w14:textId="77777777" w:rsidR="007D42DF" w:rsidRPr="007D42DF" w:rsidRDefault="007D42DF" w:rsidP="007D42DF">
      <w:pPr>
        <w:jc w:val="center"/>
        <w:rPr>
          <w:ins w:id="2096" w:author="USA" w:date="2021-07-09T15:42:00Z"/>
          <w:sz w:val="20"/>
          <w:rPrChange w:id="2097" w:author="USA" w:date="2021-07-09T15:44:00Z">
            <w:rPr>
              <w:ins w:id="2098" w:author="USA" w:date="2021-07-09T15:42:00Z"/>
              <w:i/>
              <w:iCs/>
              <w:sz w:val="20"/>
            </w:rPr>
          </w:rPrChange>
        </w:rPr>
      </w:pPr>
      <w:ins w:id="2099" w:author="USA" w:date="2021-07-09T15:42:00Z">
        <w:r w:rsidRPr="007D42DF">
          <w:rPr>
            <w:sz w:val="20"/>
            <w:rPrChange w:id="2100" w:author="USA" w:date="2021-07-09T15:44:00Z">
              <w:rPr>
                <w:i/>
                <w:iCs/>
                <w:sz w:val="20"/>
              </w:rPr>
            </w:rPrChange>
          </w:rPr>
          <w:t>Table 1 - VHF Radio Installation SINAD Test</w:t>
        </w:r>
      </w:ins>
    </w:p>
    <w:p w14:paraId="1401C584" w14:textId="77777777" w:rsidR="007D42DF" w:rsidRDefault="007D42DF" w:rsidP="007D42DF">
      <w:pPr>
        <w:rPr>
          <w:ins w:id="2101" w:author="USA" w:date="2021-07-09T15:42:00Z"/>
          <w:sz w:val="28"/>
          <w:szCs w:val="28"/>
        </w:rPr>
      </w:pPr>
    </w:p>
    <w:p w14:paraId="23030995" w14:textId="77777777" w:rsidR="007D42DF" w:rsidRPr="00252406" w:rsidRDefault="007D42DF" w:rsidP="007D42DF">
      <w:pPr>
        <w:rPr>
          <w:ins w:id="2102" w:author="USA" w:date="2021-07-09T15:42:00Z"/>
        </w:rPr>
      </w:pPr>
      <w:ins w:id="2103" w:author="USA" w:date="2021-07-09T15:42:00Z">
        <w:r>
          <w:t xml:space="preserve">It is immediately apparent from Table 1 that interference increases as a noisy LED is placed closer to a </w:t>
        </w:r>
        <w:proofErr w:type="gramStart"/>
        <w:r>
          <w:t>4 foot</w:t>
        </w:r>
        <w:proofErr w:type="gramEnd"/>
        <w:r>
          <w:t xml:space="preserve"> (1.5m) whip antenna, even as close as a foot (0.33m) from the antenna.  In light sample #5 for example, interference from that light increases by 2 dB when the light is moved from a meter to 0.66m from the antenna, and then increases another 3 dB when moved from 0.66m to 0.33m from the antenna.   The same is not true for an </w:t>
        </w:r>
        <w:proofErr w:type="gramStart"/>
        <w:r>
          <w:t>8 foot</w:t>
        </w:r>
        <w:proofErr w:type="gramEnd"/>
        <w:r>
          <w:t xml:space="preserve"> (2.5m) antenna.  Maximum susceptibility appears to occur 1m from the antenna.  Interference from light sample #5 actually decreases by 5 dB when the light is moved within 0.66m of the </w:t>
        </w:r>
        <w:proofErr w:type="gramStart"/>
        <w:r>
          <w:t>antenna, and</w:t>
        </w:r>
        <w:proofErr w:type="gramEnd"/>
        <w:r>
          <w:t xml:space="preserve"> decreases further by another 4 dB when moved to within 0.33m of the antenna. </w:t>
        </w:r>
      </w:ins>
    </w:p>
    <w:p w14:paraId="4EA5C4E0" w14:textId="487EAD86" w:rsidR="007D42DF" w:rsidRDefault="007D42DF">
      <w:pPr>
        <w:tabs>
          <w:tab w:val="clear" w:pos="1134"/>
          <w:tab w:val="clear" w:pos="1871"/>
          <w:tab w:val="clear" w:pos="2268"/>
        </w:tabs>
        <w:overflowPunct/>
        <w:autoSpaceDE/>
        <w:autoSpaceDN/>
        <w:adjustRightInd/>
        <w:spacing w:before="0"/>
        <w:textAlignment w:val="auto"/>
        <w:rPr>
          <w:ins w:id="2104" w:author="USA" w:date="2021-07-09T15:45:00Z"/>
          <w:sz w:val="28"/>
          <w:szCs w:val="28"/>
        </w:rPr>
      </w:pPr>
      <w:ins w:id="2105" w:author="USA" w:date="2021-07-09T15:45:00Z">
        <w:r>
          <w:rPr>
            <w:sz w:val="28"/>
            <w:szCs w:val="28"/>
          </w:rPr>
          <w:br w:type="page"/>
        </w:r>
      </w:ins>
    </w:p>
    <w:p w14:paraId="3ED3D9F4" w14:textId="77777777" w:rsidR="007D42DF" w:rsidRDefault="007D42DF" w:rsidP="007D42DF">
      <w:pPr>
        <w:rPr>
          <w:ins w:id="2106" w:author="USA" w:date="2021-07-09T15:42:00Z"/>
          <w:sz w:val="28"/>
          <w:szCs w:val="28"/>
        </w:rPr>
      </w:pPr>
    </w:p>
    <w:tbl>
      <w:tblPr>
        <w:tblW w:w="9350" w:type="dxa"/>
        <w:tblLook w:val="04A0" w:firstRow="1" w:lastRow="0" w:firstColumn="1" w:lastColumn="0" w:noHBand="0" w:noVBand="1"/>
      </w:tblPr>
      <w:tblGrid>
        <w:gridCol w:w="952"/>
        <w:gridCol w:w="1407"/>
        <w:gridCol w:w="1383"/>
        <w:gridCol w:w="1408"/>
        <w:gridCol w:w="1421"/>
        <w:gridCol w:w="1408"/>
        <w:gridCol w:w="1371"/>
      </w:tblGrid>
      <w:tr w:rsidR="007D42DF" w:rsidRPr="00493F4C" w14:paraId="694A191E" w14:textId="77777777" w:rsidTr="0014555E">
        <w:trPr>
          <w:trHeight w:val="144"/>
          <w:ins w:id="2107" w:author="USA" w:date="2021-07-09T15:42:00Z"/>
        </w:trPr>
        <w:tc>
          <w:tcPr>
            <w:tcW w:w="952" w:type="dxa"/>
            <w:vMerge w:val="restart"/>
            <w:tcBorders>
              <w:top w:val="single" w:sz="4" w:space="0" w:color="auto"/>
              <w:left w:val="single" w:sz="4" w:space="0" w:color="auto"/>
              <w:right w:val="single" w:sz="4" w:space="0" w:color="auto"/>
            </w:tcBorders>
            <w:shd w:val="clear" w:color="000000" w:fill="BDD7EE"/>
            <w:vAlign w:val="center"/>
            <w:hideMark/>
          </w:tcPr>
          <w:p w14:paraId="2104CD66" w14:textId="77777777" w:rsidR="007D42DF" w:rsidRPr="00252406" w:rsidRDefault="007D42DF" w:rsidP="0014555E">
            <w:pPr>
              <w:jc w:val="center"/>
              <w:rPr>
                <w:ins w:id="2108" w:author="USA" w:date="2021-07-09T15:42:00Z"/>
                <w:rFonts w:ascii="Calibri" w:hAnsi="Calibri"/>
                <w:color w:val="000000"/>
                <w:sz w:val="15"/>
                <w:szCs w:val="15"/>
              </w:rPr>
            </w:pPr>
            <w:ins w:id="2109" w:author="USA" w:date="2021-07-09T15:42:00Z">
              <w:r w:rsidRPr="00252406">
                <w:rPr>
                  <w:rFonts w:ascii="Calibri" w:hAnsi="Calibri"/>
                  <w:color w:val="000000"/>
                  <w:sz w:val="15"/>
                  <w:szCs w:val="15"/>
                </w:rPr>
                <w:t>Light Sample Number</w:t>
              </w:r>
            </w:ins>
          </w:p>
          <w:p w14:paraId="5048820B" w14:textId="77777777" w:rsidR="007D42DF" w:rsidRPr="00252406" w:rsidRDefault="007D42DF" w:rsidP="0014555E">
            <w:pPr>
              <w:jc w:val="center"/>
              <w:rPr>
                <w:ins w:id="2110" w:author="USA" w:date="2021-07-09T15:42:00Z"/>
                <w:rFonts w:ascii="Calibri" w:hAnsi="Calibri"/>
                <w:color w:val="000000"/>
                <w:sz w:val="15"/>
                <w:szCs w:val="15"/>
              </w:rPr>
            </w:pPr>
          </w:p>
        </w:tc>
        <w:tc>
          <w:tcPr>
            <w:tcW w:w="8398" w:type="dxa"/>
            <w:gridSpan w:val="6"/>
            <w:tcBorders>
              <w:top w:val="single" w:sz="4" w:space="0" w:color="auto"/>
              <w:left w:val="nil"/>
              <w:bottom w:val="single" w:sz="4" w:space="0" w:color="auto"/>
              <w:right w:val="single" w:sz="4" w:space="0" w:color="auto"/>
            </w:tcBorders>
            <w:shd w:val="clear" w:color="000000" w:fill="BDD7EE"/>
            <w:vAlign w:val="center"/>
            <w:hideMark/>
          </w:tcPr>
          <w:p w14:paraId="08B1BE7C" w14:textId="77777777" w:rsidR="007D42DF" w:rsidRPr="00252406" w:rsidRDefault="007D42DF" w:rsidP="0014555E">
            <w:pPr>
              <w:jc w:val="center"/>
              <w:rPr>
                <w:ins w:id="2111" w:author="USA" w:date="2021-07-09T15:42:00Z"/>
                <w:rFonts w:ascii="Calibri" w:hAnsi="Calibri"/>
                <w:color w:val="000000"/>
                <w:sz w:val="15"/>
                <w:szCs w:val="15"/>
              </w:rPr>
            </w:pPr>
            <w:ins w:id="2112" w:author="USA" w:date="2021-07-09T15:42:00Z">
              <w:r w:rsidRPr="00252406">
                <w:rPr>
                  <w:rFonts w:ascii="Calibri" w:hAnsi="Calibri"/>
                  <w:color w:val="000000"/>
                  <w:sz w:val="15"/>
                  <w:szCs w:val="15"/>
                </w:rPr>
                <w:t xml:space="preserve">AIS Radio Test    </w:t>
              </w:r>
              <w:proofErr w:type="gramStart"/>
              <w:r w:rsidRPr="00252406">
                <w:rPr>
                  <w:rFonts w:ascii="Calibri" w:hAnsi="Calibri"/>
                  <w:color w:val="000000"/>
                  <w:sz w:val="15"/>
                  <w:szCs w:val="15"/>
                </w:rPr>
                <w:t xml:space="preserve">   (</w:t>
              </w:r>
              <w:proofErr w:type="gramEnd"/>
              <w:r w:rsidRPr="00252406">
                <w:rPr>
                  <w:rFonts w:ascii="Calibri" w:hAnsi="Calibri"/>
                  <w:color w:val="000000"/>
                  <w:sz w:val="15"/>
                  <w:szCs w:val="15"/>
                </w:rPr>
                <w:t xml:space="preserve"> 4' WHIP ANTENNA)     Power in dBm</w:t>
              </w:r>
            </w:ins>
          </w:p>
          <w:p w14:paraId="25E55066" w14:textId="77777777" w:rsidR="007D42DF" w:rsidRPr="00252406" w:rsidRDefault="007D42DF" w:rsidP="0014555E">
            <w:pPr>
              <w:jc w:val="center"/>
              <w:rPr>
                <w:ins w:id="2113" w:author="USA" w:date="2021-07-09T15:42:00Z"/>
                <w:rFonts w:ascii="Calibri" w:hAnsi="Calibri"/>
                <w:color w:val="000000"/>
                <w:sz w:val="15"/>
                <w:szCs w:val="15"/>
              </w:rPr>
            </w:pPr>
          </w:p>
        </w:tc>
      </w:tr>
      <w:tr w:rsidR="007D42DF" w:rsidRPr="00493F4C" w14:paraId="706E33FD" w14:textId="77777777" w:rsidTr="0014555E">
        <w:trPr>
          <w:trHeight w:val="432"/>
          <w:ins w:id="2114" w:author="USA" w:date="2021-07-09T15:42:00Z"/>
        </w:trPr>
        <w:tc>
          <w:tcPr>
            <w:tcW w:w="952" w:type="dxa"/>
            <w:vMerge/>
            <w:tcBorders>
              <w:left w:val="single" w:sz="4" w:space="0" w:color="auto"/>
              <w:bottom w:val="single" w:sz="4" w:space="0" w:color="auto"/>
              <w:right w:val="single" w:sz="4" w:space="0" w:color="auto"/>
            </w:tcBorders>
            <w:shd w:val="clear" w:color="000000" w:fill="BDD7EE"/>
            <w:hideMark/>
          </w:tcPr>
          <w:p w14:paraId="5AB2795A" w14:textId="77777777" w:rsidR="007D42DF" w:rsidRPr="00252406" w:rsidRDefault="007D42DF" w:rsidP="0014555E">
            <w:pPr>
              <w:jc w:val="center"/>
              <w:rPr>
                <w:ins w:id="2115" w:author="USA" w:date="2021-07-09T15:42:00Z"/>
                <w:rFonts w:ascii="Calibri" w:hAnsi="Calibri"/>
                <w:color w:val="000000"/>
                <w:sz w:val="15"/>
                <w:szCs w:val="15"/>
              </w:rPr>
            </w:pPr>
          </w:p>
        </w:tc>
        <w:tc>
          <w:tcPr>
            <w:tcW w:w="1407" w:type="dxa"/>
            <w:tcBorders>
              <w:top w:val="nil"/>
              <w:left w:val="nil"/>
              <w:bottom w:val="single" w:sz="4" w:space="0" w:color="auto"/>
              <w:right w:val="nil"/>
            </w:tcBorders>
            <w:shd w:val="clear" w:color="000000" w:fill="BDD7EE"/>
            <w:hideMark/>
          </w:tcPr>
          <w:p w14:paraId="0BE6494A" w14:textId="77777777" w:rsidR="007D42DF" w:rsidRPr="00252406" w:rsidRDefault="007D42DF" w:rsidP="0014555E">
            <w:pPr>
              <w:jc w:val="center"/>
              <w:rPr>
                <w:ins w:id="2116" w:author="USA" w:date="2021-07-09T15:42:00Z"/>
                <w:rFonts w:ascii="Calibri" w:hAnsi="Calibri"/>
                <w:color w:val="000000"/>
                <w:sz w:val="15"/>
                <w:szCs w:val="15"/>
              </w:rPr>
            </w:pPr>
            <w:ins w:id="2117" w:author="USA" w:date="2021-07-09T15:42:00Z">
              <w:r w:rsidRPr="00252406">
                <w:rPr>
                  <w:rFonts w:ascii="Calibri" w:hAnsi="Calibri"/>
                  <w:color w:val="000000"/>
                  <w:sz w:val="15"/>
                  <w:szCs w:val="15"/>
                </w:rPr>
                <w:t>No LED</w:t>
              </w:r>
            </w:ins>
          </w:p>
        </w:tc>
        <w:tc>
          <w:tcPr>
            <w:tcW w:w="1383" w:type="dxa"/>
            <w:tcBorders>
              <w:top w:val="nil"/>
              <w:left w:val="single" w:sz="4" w:space="0" w:color="auto"/>
              <w:bottom w:val="single" w:sz="4" w:space="0" w:color="auto"/>
              <w:right w:val="nil"/>
            </w:tcBorders>
            <w:shd w:val="clear" w:color="000000" w:fill="BDD7EE"/>
            <w:hideMark/>
          </w:tcPr>
          <w:p w14:paraId="1C965C53" w14:textId="77777777" w:rsidR="007D42DF" w:rsidRPr="00252406" w:rsidRDefault="007D42DF" w:rsidP="0014555E">
            <w:pPr>
              <w:jc w:val="center"/>
              <w:rPr>
                <w:ins w:id="2118" w:author="USA" w:date="2021-07-09T15:42:00Z"/>
                <w:rFonts w:ascii="Calibri" w:hAnsi="Calibri"/>
                <w:color w:val="000000"/>
                <w:sz w:val="15"/>
                <w:szCs w:val="15"/>
              </w:rPr>
            </w:pPr>
            <w:proofErr w:type="gramStart"/>
            <w:ins w:id="2119" w:author="USA" w:date="2021-07-09T15:42:00Z">
              <w:r w:rsidRPr="00252406">
                <w:rPr>
                  <w:rFonts w:ascii="Calibri" w:hAnsi="Calibri"/>
                  <w:color w:val="000000"/>
                  <w:sz w:val="15"/>
                  <w:szCs w:val="15"/>
                </w:rPr>
                <w:t>3 meter</w:t>
              </w:r>
              <w:proofErr w:type="gramEnd"/>
              <w:r w:rsidRPr="00252406">
                <w:rPr>
                  <w:rFonts w:ascii="Calibri" w:hAnsi="Calibri"/>
                  <w:color w:val="000000"/>
                  <w:sz w:val="15"/>
                  <w:szCs w:val="15"/>
                </w:rPr>
                <w:t xml:space="preserve"> Antenna set back </w:t>
              </w:r>
            </w:ins>
          </w:p>
        </w:tc>
        <w:tc>
          <w:tcPr>
            <w:tcW w:w="1408" w:type="dxa"/>
            <w:tcBorders>
              <w:top w:val="nil"/>
              <w:left w:val="single" w:sz="4" w:space="0" w:color="auto"/>
              <w:bottom w:val="single" w:sz="4" w:space="0" w:color="auto"/>
              <w:right w:val="nil"/>
            </w:tcBorders>
            <w:shd w:val="clear" w:color="000000" w:fill="BDD7EE"/>
            <w:hideMark/>
          </w:tcPr>
          <w:p w14:paraId="4F6097B8" w14:textId="77777777" w:rsidR="007D42DF" w:rsidRPr="00252406" w:rsidRDefault="007D42DF" w:rsidP="0014555E">
            <w:pPr>
              <w:jc w:val="center"/>
              <w:rPr>
                <w:ins w:id="2120" w:author="USA" w:date="2021-07-09T15:42:00Z"/>
                <w:rFonts w:ascii="Calibri" w:hAnsi="Calibri"/>
                <w:color w:val="000000"/>
                <w:sz w:val="15"/>
                <w:szCs w:val="15"/>
              </w:rPr>
            </w:pPr>
            <w:proofErr w:type="gramStart"/>
            <w:ins w:id="2121" w:author="USA" w:date="2021-07-09T15:42:00Z">
              <w:r w:rsidRPr="00252406">
                <w:rPr>
                  <w:rFonts w:ascii="Calibri" w:hAnsi="Calibri"/>
                  <w:color w:val="000000"/>
                  <w:sz w:val="15"/>
                  <w:szCs w:val="15"/>
                </w:rPr>
                <w:t>2 meter</w:t>
              </w:r>
              <w:proofErr w:type="gramEnd"/>
              <w:r w:rsidRPr="00252406">
                <w:rPr>
                  <w:rFonts w:ascii="Calibri" w:hAnsi="Calibri"/>
                  <w:color w:val="000000"/>
                  <w:sz w:val="15"/>
                  <w:szCs w:val="15"/>
                </w:rPr>
                <w:t xml:space="preserve"> Antenna setback </w:t>
              </w:r>
            </w:ins>
          </w:p>
        </w:tc>
        <w:tc>
          <w:tcPr>
            <w:tcW w:w="1421" w:type="dxa"/>
            <w:tcBorders>
              <w:top w:val="nil"/>
              <w:left w:val="single" w:sz="4" w:space="0" w:color="auto"/>
              <w:bottom w:val="single" w:sz="4" w:space="0" w:color="auto"/>
              <w:right w:val="nil"/>
            </w:tcBorders>
            <w:shd w:val="clear" w:color="000000" w:fill="BDD7EE"/>
            <w:hideMark/>
          </w:tcPr>
          <w:p w14:paraId="47A95731" w14:textId="77777777" w:rsidR="007D42DF" w:rsidRPr="00252406" w:rsidRDefault="007D42DF" w:rsidP="0014555E">
            <w:pPr>
              <w:jc w:val="center"/>
              <w:rPr>
                <w:ins w:id="2122" w:author="USA" w:date="2021-07-09T15:42:00Z"/>
                <w:rFonts w:ascii="Calibri" w:hAnsi="Calibri"/>
                <w:color w:val="000000"/>
                <w:sz w:val="15"/>
                <w:szCs w:val="15"/>
              </w:rPr>
            </w:pPr>
            <w:ins w:id="2123" w:author="USA" w:date="2021-07-09T15:42:00Z">
              <w:r w:rsidRPr="00252406">
                <w:rPr>
                  <w:rFonts w:ascii="Calibri" w:hAnsi="Calibri"/>
                  <w:color w:val="000000"/>
                  <w:sz w:val="15"/>
                  <w:szCs w:val="15"/>
                </w:rPr>
                <w:t xml:space="preserve">1 meter Antenna setback </w:t>
              </w:r>
            </w:ins>
          </w:p>
        </w:tc>
        <w:tc>
          <w:tcPr>
            <w:tcW w:w="1408" w:type="dxa"/>
            <w:tcBorders>
              <w:top w:val="nil"/>
              <w:left w:val="single" w:sz="4" w:space="0" w:color="auto"/>
              <w:bottom w:val="single" w:sz="4" w:space="0" w:color="auto"/>
              <w:right w:val="nil"/>
            </w:tcBorders>
            <w:shd w:val="clear" w:color="000000" w:fill="BDD7EE"/>
            <w:hideMark/>
          </w:tcPr>
          <w:p w14:paraId="4682DB7A" w14:textId="77777777" w:rsidR="007D42DF" w:rsidRPr="00252406" w:rsidRDefault="007D42DF" w:rsidP="0014555E">
            <w:pPr>
              <w:jc w:val="center"/>
              <w:rPr>
                <w:ins w:id="2124" w:author="USA" w:date="2021-07-09T15:42:00Z"/>
                <w:rFonts w:ascii="Calibri" w:hAnsi="Calibri"/>
                <w:color w:val="000000"/>
                <w:sz w:val="15"/>
                <w:szCs w:val="15"/>
              </w:rPr>
            </w:pPr>
            <w:proofErr w:type="gramStart"/>
            <w:ins w:id="2125" w:author="USA" w:date="2021-07-09T15:42:00Z">
              <w:r w:rsidRPr="00252406">
                <w:rPr>
                  <w:rFonts w:ascii="Calibri" w:hAnsi="Calibri"/>
                  <w:color w:val="000000"/>
                  <w:sz w:val="15"/>
                  <w:szCs w:val="15"/>
                </w:rPr>
                <w:t>0.66 meter</w:t>
              </w:r>
              <w:proofErr w:type="gramEnd"/>
              <w:r w:rsidRPr="00252406">
                <w:rPr>
                  <w:rFonts w:ascii="Calibri" w:hAnsi="Calibri"/>
                  <w:color w:val="000000"/>
                  <w:sz w:val="15"/>
                  <w:szCs w:val="15"/>
                </w:rPr>
                <w:t xml:space="preserve"> Antenna setback </w:t>
              </w:r>
            </w:ins>
          </w:p>
        </w:tc>
        <w:tc>
          <w:tcPr>
            <w:tcW w:w="1371" w:type="dxa"/>
            <w:tcBorders>
              <w:top w:val="nil"/>
              <w:left w:val="single" w:sz="4" w:space="0" w:color="auto"/>
              <w:bottom w:val="single" w:sz="4" w:space="0" w:color="auto"/>
              <w:right w:val="single" w:sz="4" w:space="0" w:color="auto"/>
            </w:tcBorders>
            <w:shd w:val="clear" w:color="000000" w:fill="BDD7EE"/>
            <w:hideMark/>
          </w:tcPr>
          <w:p w14:paraId="252AA7A5" w14:textId="77777777" w:rsidR="007D42DF" w:rsidRPr="00252406" w:rsidRDefault="007D42DF" w:rsidP="0014555E">
            <w:pPr>
              <w:jc w:val="center"/>
              <w:rPr>
                <w:ins w:id="2126" w:author="USA" w:date="2021-07-09T15:42:00Z"/>
                <w:rFonts w:ascii="Calibri" w:hAnsi="Calibri"/>
                <w:color w:val="000000"/>
                <w:sz w:val="15"/>
                <w:szCs w:val="15"/>
              </w:rPr>
            </w:pPr>
            <w:proofErr w:type="gramStart"/>
            <w:ins w:id="2127" w:author="USA" w:date="2021-07-09T15:42:00Z">
              <w:r w:rsidRPr="00252406">
                <w:rPr>
                  <w:rFonts w:ascii="Calibri" w:hAnsi="Calibri"/>
                  <w:color w:val="000000"/>
                  <w:sz w:val="15"/>
                  <w:szCs w:val="15"/>
                </w:rPr>
                <w:t>0.33 meter</w:t>
              </w:r>
              <w:proofErr w:type="gramEnd"/>
              <w:r w:rsidRPr="00252406">
                <w:rPr>
                  <w:rFonts w:ascii="Calibri" w:hAnsi="Calibri"/>
                  <w:color w:val="000000"/>
                  <w:sz w:val="15"/>
                  <w:szCs w:val="15"/>
                </w:rPr>
                <w:t xml:space="preserve"> Antenna setback </w:t>
              </w:r>
            </w:ins>
          </w:p>
        </w:tc>
      </w:tr>
      <w:tr w:rsidR="007D42DF" w:rsidRPr="00493F4C" w14:paraId="79158DD4" w14:textId="77777777" w:rsidTr="0014555E">
        <w:trPr>
          <w:ins w:id="2128"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ECD62F3" w14:textId="77777777" w:rsidR="007D42DF" w:rsidRPr="00E05948" w:rsidRDefault="007D42DF" w:rsidP="0014555E">
            <w:pPr>
              <w:jc w:val="center"/>
              <w:rPr>
                <w:ins w:id="2129" w:author="USA" w:date="2021-07-09T15:42:00Z"/>
                <w:rFonts w:ascii="Calibri" w:hAnsi="Calibri"/>
                <w:color w:val="000000"/>
                <w:sz w:val="15"/>
                <w:szCs w:val="15"/>
                <w:rPrChange w:id="2130" w:author="USA" w:date="2021-09-09T14:05:00Z">
                  <w:rPr>
                    <w:ins w:id="2131" w:author="USA" w:date="2021-07-09T15:42:00Z"/>
                    <w:rFonts w:ascii="Calibri" w:hAnsi="Calibri"/>
                    <w:color w:val="000000"/>
                    <w:sz w:val="11"/>
                    <w:szCs w:val="11"/>
                  </w:rPr>
                </w:rPrChange>
              </w:rPr>
            </w:pPr>
            <w:ins w:id="2132" w:author="USA" w:date="2021-07-09T15:42:00Z">
              <w:r w:rsidRPr="00E05948">
                <w:rPr>
                  <w:rFonts w:ascii="Calibri" w:hAnsi="Calibri"/>
                  <w:color w:val="000000"/>
                  <w:sz w:val="15"/>
                  <w:szCs w:val="15"/>
                  <w:rPrChange w:id="2133" w:author="USA" w:date="2021-09-09T14:05:00Z">
                    <w:rPr>
                      <w:rFonts w:ascii="Calibri" w:hAnsi="Calibri"/>
                      <w:color w:val="000000"/>
                      <w:sz w:val="11"/>
                      <w:szCs w:val="11"/>
                    </w:rPr>
                  </w:rPrChange>
                </w:rPr>
                <w:t>1</w:t>
              </w:r>
            </w:ins>
          </w:p>
        </w:tc>
        <w:tc>
          <w:tcPr>
            <w:tcW w:w="1407" w:type="dxa"/>
            <w:tcBorders>
              <w:top w:val="nil"/>
              <w:left w:val="nil"/>
              <w:bottom w:val="single" w:sz="4" w:space="0" w:color="auto"/>
              <w:right w:val="single" w:sz="4" w:space="0" w:color="auto"/>
            </w:tcBorders>
            <w:shd w:val="clear" w:color="auto" w:fill="auto"/>
            <w:noWrap/>
            <w:hideMark/>
          </w:tcPr>
          <w:p w14:paraId="3859EFCD" w14:textId="77777777" w:rsidR="007D42DF" w:rsidRPr="00E05948" w:rsidRDefault="007D42DF" w:rsidP="0014555E">
            <w:pPr>
              <w:jc w:val="center"/>
              <w:rPr>
                <w:ins w:id="2134" w:author="USA" w:date="2021-07-09T15:42:00Z"/>
                <w:rFonts w:ascii="Calibri" w:hAnsi="Calibri"/>
                <w:color w:val="000000"/>
                <w:sz w:val="15"/>
                <w:szCs w:val="15"/>
                <w:rPrChange w:id="2135" w:author="USA" w:date="2021-09-09T14:05:00Z">
                  <w:rPr>
                    <w:ins w:id="2136" w:author="USA" w:date="2021-07-09T15:42:00Z"/>
                    <w:rFonts w:ascii="Calibri" w:hAnsi="Calibri"/>
                    <w:color w:val="000000"/>
                    <w:sz w:val="11"/>
                    <w:szCs w:val="11"/>
                  </w:rPr>
                </w:rPrChange>
              </w:rPr>
            </w:pPr>
            <w:ins w:id="2137" w:author="USA" w:date="2021-07-09T15:42:00Z">
              <w:r w:rsidRPr="00E05948">
                <w:rPr>
                  <w:rFonts w:ascii="Calibri" w:hAnsi="Calibri"/>
                  <w:color w:val="000000"/>
                  <w:sz w:val="15"/>
                  <w:szCs w:val="15"/>
                  <w:rPrChange w:id="2138"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6D51580C" w14:textId="77777777" w:rsidR="007D42DF" w:rsidRPr="00E05948" w:rsidRDefault="007D42DF" w:rsidP="0014555E">
            <w:pPr>
              <w:jc w:val="center"/>
              <w:rPr>
                <w:ins w:id="2139" w:author="USA" w:date="2021-07-09T15:42:00Z"/>
                <w:rFonts w:ascii="Calibri" w:hAnsi="Calibri"/>
                <w:color w:val="000000"/>
                <w:sz w:val="15"/>
                <w:szCs w:val="15"/>
                <w:rPrChange w:id="2140" w:author="USA" w:date="2021-09-09T14:05:00Z">
                  <w:rPr>
                    <w:ins w:id="2141" w:author="USA" w:date="2021-07-09T15:42:00Z"/>
                    <w:rFonts w:ascii="Calibri" w:hAnsi="Calibri"/>
                    <w:color w:val="000000"/>
                    <w:sz w:val="11"/>
                    <w:szCs w:val="11"/>
                  </w:rPr>
                </w:rPrChange>
              </w:rPr>
            </w:pPr>
            <w:ins w:id="2142" w:author="USA" w:date="2021-07-09T15:42:00Z">
              <w:r w:rsidRPr="00E05948">
                <w:rPr>
                  <w:rFonts w:ascii="Calibri" w:hAnsi="Calibri"/>
                  <w:color w:val="000000"/>
                  <w:sz w:val="15"/>
                  <w:szCs w:val="15"/>
                  <w:rPrChange w:id="2143" w:author="USA" w:date="2021-09-09T14:05:00Z">
                    <w:rPr>
                      <w:rFonts w:ascii="Calibri" w:hAnsi="Calibri"/>
                      <w:color w:val="000000"/>
                      <w:sz w:val="11"/>
                      <w:szCs w:val="11"/>
                    </w:rPr>
                  </w:rPrChange>
                </w:rPr>
                <w:t xml:space="preserve">-108 </w:t>
              </w:r>
            </w:ins>
          </w:p>
        </w:tc>
        <w:tc>
          <w:tcPr>
            <w:tcW w:w="1408" w:type="dxa"/>
            <w:tcBorders>
              <w:top w:val="nil"/>
              <w:left w:val="nil"/>
              <w:bottom w:val="single" w:sz="4" w:space="0" w:color="auto"/>
              <w:right w:val="single" w:sz="4" w:space="0" w:color="auto"/>
            </w:tcBorders>
            <w:shd w:val="clear" w:color="auto" w:fill="auto"/>
            <w:hideMark/>
          </w:tcPr>
          <w:p w14:paraId="64ABB6A0" w14:textId="77777777" w:rsidR="007D42DF" w:rsidRPr="00E05948" w:rsidRDefault="007D42DF" w:rsidP="0014555E">
            <w:pPr>
              <w:jc w:val="center"/>
              <w:rPr>
                <w:ins w:id="2144" w:author="USA" w:date="2021-07-09T15:42:00Z"/>
                <w:rFonts w:ascii="Calibri" w:hAnsi="Calibri"/>
                <w:color w:val="000000"/>
                <w:sz w:val="15"/>
                <w:szCs w:val="15"/>
                <w:rPrChange w:id="2145" w:author="USA" w:date="2021-09-09T14:05:00Z">
                  <w:rPr>
                    <w:ins w:id="2146" w:author="USA" w:date="2021-07-09T15:42:00Z"/>
                    <w:rFonts w:ascii="Calibri" w:hAnsi="Calibri"/>
                    <w:color w:val="000000"/>
                    <w:sz w:val="11"/>
                    <w:szCs w:val="11"/>
                  </w:rPr>
                </w:rPrChange>
              </w:rPr>
            </w:pPr>
            <w:ins w:id="2147" w:author="USA" w:date="2021-07-09T15:42:00Z">
              <w:r w:rsidRPr="00E05948">
                <w:rPr>
                  <w:rFonts w:ascii="Calibri" w:hAnsi="Calibri"/>
                  <w:color w:val="000000"/>
                  <w:sz w:val="15"/>
                  <w:szCs w:val="15"/>
                  <w:rPrChange w:id="2148"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2A89F21E" w14:textId="77777777" w:rsidR="007D42DF" w:rsidRPr="00E05948" w:rsidRDefault="007D42DF" w:rsidP="0014555E">
            <w:pPr>
              <w:jc w:val="center"/>
              <w:rPr>
                <w:ins w:id="2149" w:author="USA" w:date="2021-07-09T15:42:00Z"/>
                <w:rFonts w:ascii="Calibri" w:hAnsi="Calibri"/>
                <w:color w:val="000000"/>
                <w:sz w:val="15"/>
                <w:szCs w:val="15"/>
                <w:rPrChange w:id="2150" w:author="USA" w:date="2021-09-09T14:05:00Z">
                  <w:rPr>
                    <w:ins w:id="2151" w:author="USA" w:date="2021-07-09T15:42:00Z"/>
                    <w:rFonts w:ascii="Calibri" w:hAnsi="Calibri"/>
                    <w:color w:val="000000"/>
                    <w:sz w:val="11"/>
                    <w:szCs w:val="11"/>
                  </w:rPr>
                </w:rPrChange>
              </w:rPr>
            </w:pPr>
            <w:ins w:id="2152" w:author="USA" w:date="2021-07-09T15:42:00Z">
              <w:r w:rsidRPr="00E05948">
                <w:rPr>
                  <w:rFonts w:ascii="Calibri" w:hAnsi="Calibri"/>
                  <w:color w:val="000000"/>
                  <w:sz w:val="15"/>
                  <w:szCs w:val="15"/>
                  <w:rPrChange w:id="2153"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091A2226" w14:textId="77777777" w:rsidR="007D42DF" w:rsidRPr="00E05948" w:rsidRDefault="007D42DF" w:rsidP="0014555E">
            <w:pPr>
              <w:jc w:val="center"/>
              <w:rPr>
                <w:ins w:id="2154" w:author="USA" w:date="2021-07-09T15:42:00Z"/>
                <w:rFonts w:ascii="Calibri" w:hAnsi="Calibri"/>
                <w:color w:val="000000"/>
                <w:sz w:val="15"/>
                <w:szCs w:val="15"/>
                <w:rPrChange w:id="2155" w:author="USA" w:date="2021-09-09T14:05:00Z">
                  <w:rPr>
                    <w:ins w:id="2156" w:author="USA" w:date="2021-07-09T15:42:00Z"/>
                    <w:rFonts w:ascii="Calibri" w:hAnsi="Calibri"/>
                    <w:color w:val="000000"/>
                    <w:sz w:val="11"/>
                    <w:szCs w:val="11"/>
                  </w:rPr>
                </w:rPrChange>
              </w:rPr>
            </w:pPr>
            <w:ins w:id="2157" w:author="USA" w:date="2021-07-09T15:42:00Z">
              <w:r w:rsidRPr="00E05948">
                <w:rPr>
                  <w:rFonts w:ascii="Calibri" w:hAnsi="Calibri"/>
                  <w:color w:val="000000"/>
                  <w:sz w:val="15"/>
                  <w:szCs w:val="15"/>
                  <w:rPrChange w:id="2158" w:author="USA" w:date="2021-09-09T14:05:00Z">
                    <w:rPr>
                      <w:rFonts w:ascii="Calibri" w:hAnsi="Calibri"/>
                      <w:color w:val="000000"/>
                      <w:sz w:val="11"/>
                      <w:szCs w:val="11"/>
                    </w:rPr>
                  </w:rPrChange>
                </w:rPr>
                <w:t xml:space="preserve">-109 </w:t>
              </w:r>
            </w:ins>
          </w:p>
        </w:tc>
        <w:tc>
          <w:tcPr>
            <w:tcW w:w="1371" w:type="dxa"/>
            <w:tcBorders>
              <w:top w:val="nil"/>
              <w:left w:val="nil"/>
              <w:bottom w:val="single" w:sz="4" w:space="0" w:color="auto"/>
              <w:right w:val="single" w:sz="4" w:space="0" w:color="auto"/>
            </w:tcBorders>
            <w:shd w:val="clear" w:color="auto" w:fill="auto"/>
            <w:hideMark/>
          </w:tcPr>
          <w:p w14:paraId="4A9CB697" w14:textId="77777777" w:rsidR="007D42DF" w:rsidRPr="00E05948" w:rsidRDefault="007D42DF" w:rsidP="0014555E">
            <w:pPr>
              <w:jc w:val="center"/>
              <w:rPr>
                <w:ins w:id="2159" w:author="USA" w:date="2021-07-09T15:42:00Z"/>
                <w:rFonts w:ascii="Calibri" w:hAnsi="Calibri"/>
                <w:color w:val="000000"/>
                <w:sz w:val="15"/>
                <w:szCs w:val="15"/>
                <w:rPrChange w:id="2160" w:author="USA" w:date="2021-09-09T14:05:00Z">
                  <w:rPr>
                    <w:ins w:id="2161" w:author="USA" w:date="2021-07-09T15:42:00Z"/>
                    <w:rFonts w:ascii="Calibri" w:hAnsi="Calibri"/>
                    <w:color w:val="000000"/>
                    <w:sz w:val="11"/>
                    <w:szCs w:val="11"/>
                  </w:rPr>
                </w:rPrChange>
              </w:rPr>
            </w:pPr>
            <w:ins w:id="2162" w:author="USA" w:date="2021-07-09T15:42:00Z">
              <w:r w:rsidRPr="00E05948">
                <w:rPr>
                  <w:rFonts w:ascii="Calibri" w:hAnsi="Calibri"/>
                  <w:color w:val="000000"/>
                  <w:sz w:val="15"/>
                  <w:szCs w:val="15"/>
                  <w:rPrChange w:id="2163" w:author="USA" w:date="2021-09-09T14:05:00Z">
                    <w:rPr>
                      <w:rFonts w:ascii="Calibri" w:hAnsi="Calibri"/>
                      <w:color w:val="000000"/>
                      <w:sz w:val="11"/>
                      <w:szCs w:val="11"/>
                    </w:rPr>
                  </w:rPrChange>
                </w:rPr>
                <w:t xml:space="preserve">-109 </w:t>
              </w:r>
            </w:ins>
          </w:p>
        </w:tc>
      </w:tr>
      <w:tr w:rsidR="007D42DF" w:rsidRPr="00493F4C" w14:paraId="7C5B679E" w14:textId="77777777" w:rsidTr="0014555E">
        <w:trPr>
          <w:ins w:id="216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AEEE916" w14:textId="77777777" w:rsidR="007D42DF" w:rsidRPr="00E05948" w:rsidRDefault="007D42DF" w:rsidP="0014555E">
            <w:pPr>
              <w:jc w:val="center"/>
              <w:rPr>
                <w:ins w:id="2165" w:author="USA" w:date="2021-07-09T15:42:00Z"/>
                <w:rFonts w:ascii="Calibri" w:hAnsi="Calibri"/>
                <w:color w:val="000000"/>
                <w:sz w:val="15"/>
                <w:szCs w:val="15"/>
                <w:rPrChange w:id="2166" w:author="USA" w:date="2021-09-09T14:05:00Z">
                  <w:rPr>
                    <w:ins w:id="2167" w:author="USA" w:date="2021-07-09T15:42:00Z"/>
                    <w:rFonts w:ascii="Calibri" w:hAnsi="Calibri"/>
                    <w:color w:val="000000"/>
                    <w:sz w:val="11"/>
                    <w:szCs w:val="11"/>
                  </w:rPr>
                </w:rPrChange>
              </w:rPr>
            </w:pPr>
            <w:ins w:id="2168" w:author="USA" w:date="2021-07-09T15:42:00Z">
              <w:r w:rsidRPr="00E05948">
                <w:rPr>
                  <w:rFonts w:ascii="Calibri" w:hAnsi="Calibri"/>
                  <w:color w:val="000000"/>
                  <w:sz w:val="15"/>
                  <w:szCs w:val="15"/>
                  <w:rPrChange w:id="2169" w:author="USA" w:date="2021-09-09T14:05:00Z">
                    <w:rPr>
                      <w:rFonts w:ascii="Calibri" w:hAnsi="Calibri"/>
                      <w:color w:val="000000"/>
                      <w:sz w:val="11"/>
                      <w:szCs w:val="11"/>
                    </w:rPr>
                  </w:rPrChange>
                </w:rPr>
                <w:t>2</w:t>
              </w:r>
            </w:ins>
          </w:p>
        </w:tc>
        <w:tc>
          <w:tcPr>
            <w:tcW w:w="1407" w:type="dxa"/>
            <w:tcBorders>
              <w:top w:val="nil"/>
              <w:left w:val="nil"/>
              <w:bottom w:val="single" w:sz="4" w:space="0" w:color="auto"/>
              <w:right w:val="single" w:sz="4" w:space="0" w:color="auto"/>
            </w:tcBorders>
            <w:shd w:val="clear" w:color="auto" w:fill="auto"/>
            <w:noWrap/>
            <w:hideMark/>
          </w:tcPr>
          <w:p w14:paraId="4A70E08F" w14:textId="77777777" w:rsidR="007D42DF" w:rsidRPr="00E05948" w:rsidRDefault="007D42DF" w:rsidP="0014555E">
            <w:pPr>
              <w:jc w:val="center"/>
              <w:rPr>
                <w:ins w:id="2170" w:author="USA" w:date="2021-07-09T15:42:00Z"/>
                <w:rFonts w:ascii="Calibri" w:hAnsi="Calibri"/>
                <w:color w:val="000000"/>
                <w:sz w:val="15"/>
                <w:szCs w:val="15"/>
                <w:rPrChange w:id="2171" w:author="USA" w:date="2021-09-09T14:05:00Z">
                  <w:rPr>
                    <w:ins w:id="2172" w:author="USA" w:date="2021-07-09T15:42:00Z"/>
                    <w:rFonts w:ascii="Calibri" w:hAnsi="Calibri"/>
                    <w:color w:val="000000"/>
                    <w:sz w:val="11"/>
                    <w:szCs w:val="11"/>
                  </w:rPr>
                </w:rPrChange>
              </w:rPr>
            </w:pPr>
            <w:ins w:id="2173" w:author="USA" w:date="2021-07-09T15:42:00Z">
              <w:r w:rsidRPr="00E05948">
                <w:rPr>
                  <w:rFonts w:ascii="Calibri" w:hAnsi="Calibri"/>
                  <w:color w:val="000000"/>
                  <w:sz w:val="15"/>
                  <w:szCs w:val="15"/>
                  <w:rPrChange w:id="2174"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6763B98B" w14:textId="77777777" w:rsidR="007D42DF" w:rsidRPr="00E05948" w:rsidRDefault="007D42DF" w:rsidP="0014555E">
            <w:pPr>
              <w:jc w:val="center"/>
              <w:rPr>
                <w:ins w:id="2175" w:author="USA" w:date="2021-07-09T15:42:00Z"/>
                <w:rFonts w:ascii="Calibri" w:hAnsi="Calibri"/>
                <w:color w:val="000000"/>
                <w:sz w:val="15"/>
                <w:szCs w:val="15"/>
                <w:rPrChange w:id="2176" w:author="USA" w:date="2021-09-09T14:05:00Z">
                  <w:rPr>
                    <w:ins w:id="2177" w:author="USA" w:date="2021-07-09T15:42:00Z"/>
                    <w:rFonts w:ascii="Calibri" w:hAnsi="Calibri"/>
                    <w:color w:val="000000"/>
                    <w:sz w:val="11"/>
                    <w:szCs w:val="11"/>
                  </w:rPr>
                </w:rPrChange>
              </w:rPr>
            </w:pPr>
            <w:ins w:id="2178" w:author="USA" w:date="2021-07-09T15:42:00Z">
              <w:r w:rsidRPr="00E05948">
                <w:rPr>
                  <w:rFonts w:ascii="Calibri" w:hAnsi="Calibri"/>
                  <w:color w:val="000000"/>
                  <w:sz w:val="15"/>
                  <w:szCs w:val="15"/>
                  <w:rPrChange w:id="2179" w:author="USA" w:date="2021-09-09T14:05:00Z">
                    <w:rPr>
                      <w:rFonts w:ascii="Calibri" w:hAnsi="Calibri"/>
                      <w:color w:val="000000"/>
                      <w:sz w:val="11"/>
                      <w:szCs w:val="11"/>
                    </w:rPr>
                  </w:rPrChange>
                </w:rPr>
                <w:t xml:space="preserve">-109 </w:t>
              </w:r>
            </w:ins>
          </w:p>
        </w:tc>
        <w:tc>
          <w:tcPr>
            <w:tcW w:w="1408" w:type="dxa"/>
            <w:tcBorders>
              <w:top w:val="nil"/>
              <w:left w:val="nil"/>
              <w:bottom w:val="single" w:sz="4" w:space="0" w:color="auto"/>
              <w:right w:val="single" w:sz="4" w:space="0" w:color="auto"/>
            </w:tcBorders>
            <w:shd w:val="clear" w:color="auto" w:fill="auto"/>
            <w:hideMark/>
          </w:tcPr>
          <w:p w14:paraId="77D20367" w14:textId="77777777" w:rsidR="007D42DF" w:rsidRPr="00E05948" w:rsidRDefault="007D42DF" w:rsidP="0014555E">
            <w:pPr>
              <w:jc w:val="center"/>
              <w:rPr>
                <w:ins w:id="2180" w:author="USA" w:date="2021-07-09T15:42:00Z"/>
                <w:rFonts w:ascii="Calibri" w:hAnsi="Calibri"/>
                <w:color w:val="000000"/>
                <w:sz w:val="15"/>
                <w:szCs w:val="15"/>
                <w:rPrChange w:id="2181" w:author="USA" w:date="2021-09-09T14:05:00Z">
                  <w:rPr>
                    <w:ins w:id="2182" w:author="USA" w:date="2021-07-09T15:42:00Z"/>
                    <w:rFonts w:ascii="Calibri" w:hAnsi="Calibri"/>
                    <w:color w:val="000000"/>
                    <w:sz w:val="11"/>
                    <w:szCs w:val="11"/>
                  </w:rPr>
                </w:rPrChange>
              </w:rPr>
            </w:pPr>
            <w:ins w:id="2183" w:author="USA" w:date="2021-07-09T15:42:00Z">
              <w:r w:rsidRPr="00E05948">
                <w:rPr>
                  <w:rFonts w:ascii="Calibri" w:hAnsi="Calibri"/>
                  <w:color w:val="000000"/>
                  <w:sz w:val="15"/>
                  <w:szCs w:val="15"/>
                  <w:rPrChange w:id="2184" w:author="USA" w:date="2021-09-09T14:05:00Z">
                    <w:rPr>
                      <w:rFonts w:ascii="Calibri" w:hAnsi="Calibri"/>
                      <w:color w:val="000000"/>
                      <w:sz w:val="11"/>
                      <w:szCs w:val="11"/>
                    </w:rPr>
                  </w:rPrChange>
                </w:rPr>
                <w:t xml:space="preserve">-109 </w:t>
              </w:r>
            </w:ins>
          </w:p>
        </w:tc>
        <w:tc>
          <w:tcPr>
            <w:tcW w:w="1421" w:type="dxa"/>
            <w:tcBorders>
              <w:top w:val="nil"/>
              <w:left w:val="nil"/>
              <w:bottom w:val="single" w:sz="4" w:space="0" w:color="auto"/>
              <w:right w:val="single" w:sz="4" w:space="0" w:color="auto"/>
            </w:tcBorders>
            <w:shd w:val="clear" w:color="auto" w:fill="auto"/>
            <w:hideMark/>
          </w:tcPr>
          <w:p w14:paraId="4ED97490" w14:textId="77777777" w:rsidR="007D42DF" w:rsidRPr="00E05948" w:rsidRDefault="007D42DF" w:rsidP="0014555E">
            <w:pPr>
              <w:jc w:val="center"/>
              <w:rPr>
                <w:ins w:id="2185" w:author="USA" w:date="2021-07-09T15:42:00Z"/>
                <w:rFonts w:ascii="Calibri" w:hAnsi="Calibri"/>
                <w:color w:val="000000"/>
                <w:sz w:val="15"/>
                <w:szCs w:val="15"/>
                <w:rPrChange w:id="2186" w:author="USA" w:date="2021-09-09T14:05:00Z">
                  <w:rPr>
                    <w:ins w:id="2187" w:author="USA" w:date="2021-07-09T15:42:00Z"/>
                    <w:rFonts w:ascii="Calibri" w:hAnsi="Calibri"/>
                    <w:color w:val="000000"/>
                    <w:sz w:val="11"/>
                    <w:szCs w:val="11"/>
                  </w:rPr>
                </w:rPrChange>
              </w:rPr>
            </w:pPr>
            <w:ins w:id="2188" w:author="USA" w:date="2021-07-09T15:42:00Z">
              <w:r w:rsidRPr="00E05948">
                <w:rPr>
                  <w:rFonts w:ascii="Calibri" w:hAnsi="Calibri"/>
                  <w:color w:val="000000"/>
                  <w:sz w:val="15"/>
                  <w:szCs w:val="15"/>
                  <w:rPrChange w:id="2189" w:author="USA" w:date="2021-09-09T14:05:00Z">
                    <w:rPr>
                      <w:rFonts w:ascii="Calibri" w:hAnsi="Calibri"/>
                      <w:color w:val="000000"/>
                      <w:sz w:val="11"/>
                      <w:szCs w:val="11"/>
                    </w:rPr>
                  </w:rPrChange>
                </w:rPr>
                <w:t xml:space="preserve">-107 </w:t>
              </w:r>
            </w:ins>
          </w:p>
        </w:tc>
        <w:tc>
          <w:tcPr>
            <w:tcW w:w="1408" w:type="dxa"/>
            <w:tcBorders>
              <w:top w:val="nil"/>
              <w:left w:val="nil"/>
              <w:bottom w:val="single" w:sz="4" w:space="0" w:color="auto"/>
              <w:right w:val="single" w:sz="4" w:space="0" w:color="auto"/>
            </w:tcBorders>
            <w:shd w:val="clear" w:color="auto" w:fill="auto"/>
            <w:hideMark/>
          </w:tcPr>
          <w:p w14:paraId="075992C1" w14:textId="77777777" w:rsidR="007D42DF" w:rsidRPr="00E05948" w:rsidRDefault="007D42DF" w:rsidP="0014555E">
            <w:pPr>
              <w:jc w:val="center"/>
              <w:rPr>
                <w:ins w:id="2190" w:author="USA" w:date="2021-07-09T15:42:00Z"/>
                <w:rFonts w:ascii="Calibri" w:hAnsi="Calibri"/>
                <w:color w:val="000000"/>
                <w:sz w:val="15"/>
                <w:szCs w:val="15"/>
                <w:rPrChange w:id="2191" w:author="USA" w:date="2021-09-09T14:05:00Z">
                  <w:rPr>
                    <w:ins w:id="2192" w:author="USA" w:date="2021-07-09T15:42:00Z"/>
                    <w:rFonts w:ascii="Calibri" w:hAnsi="Calibri"/>
                    <w:color w:val="000000"/>
                    <w:sz w:val="11"/>
                    <w:szCs w:val="11"/>
                  </w:rPr>
                </w:rPrChange>
              </w:rPr>
            </w:pPr>
            <w:ins w:id="2193" w:author="USA" w:date="2021-07-09T15:42:00Z">
              <w:r w:rsidRPr="00E05948">
                <w:rPr>
                  <w:rFonts w:ascii="Calibri" w:hAnsi="Calibri"/>
                  <w:color w:val="000000"/>
                  <w:sz w:val="15"/>
                  <w:szCs w:val="15"/>
                  <w:rPrChange w:id="2194" w:author="USA" w:date="2021-09-09T14:05:00Z">
                    <w:rPr>
                      <w:rFonts w:ascii="Calibri" w:hAnsi="Calibri"/>
                      <w:color w:val="000000"/>
                      <w:sz w:val="11"/>
                      <w:szCs w:val="11"/>
                    </w:rPr>
                  </w:rPrChange>
                </w:rPr>
                <w:t xml:space="preserve">-108 </w:t>
              </w:r>
            </w:ins>
          </w:p>
        </w:tc>
        <w:tc>
          <w:tcPr>
            <w:tcW w:w="1371" w:type="dxa"/>
            <w:tcBorders>
              <w:top w:val="nil"/>
              <w:left w:val="nil"/>
              <w:bottom w:val="single" w:sz="4" w:space="0" w:color="auto"/>
              <w:right w:val="single" w:sz="4" w:space="0" w:color="auto"/>
            </w:tcBorders>
            <w:shd w:val="clear" w:color="auto" w:fill="auto"/>
            <w:hideMark/>
          </w:tcPr>
          <w:p w14:paraId="125FB2CF" w14:textId="77777777" w:rsidR="007D42DF" w:rsidRPr="00E05948" w:rsidRDefault="007D42DF" w:rsidP="0014555E">
            <w:pPr>
              <w:jc w:val="center"/>
              <w:rPr>
                <w:ins w:id="2195" w:author="USA" w:date="2021-07-09T15:42:00Z"/>
                <w:rFonts w:ascii="Calibri" w:hAnsi="Calibri"/>
                <w:color w:val="000000"/>
                <w:sz w:val="15"/>
                <w:szCs w:val="15"/>
                <w:rPrChange w:id="2196" w:author="USA" w:date="2021-09-09T14:05:00Z">
                  <w:rPr>
                    <w:ins w:id="2197" w:author="USA" w:date="2021-07-09T15:42:00Z"/>
                    <w:rFonts w:ascii="Calibri" w:hAnsi="Calibri"/>
                    <w:color w:val="000000"/>
                    <w:sz w:val="11"/>
                    <w:szCs w:val="11"/>
                  </w:rPr>
                </w:rPrChange>
              </w:rPr>
            </w:pPr>
            <w:ins w:id="2198" w:author="USA" w:date="2021-07-09T15:42:00Z">
              <w:r w:rsidRPr="00E05948">
                <w:rPr>
                  <w:rFonts w:ascii="Calibri" w:hAnsi="Calibri"/>
                  <w:color w:val="000000"/>
                  <w:sz w:val="15"/>
                  <w:szCs w:val="15"/>
                  <w:rPrChange w:id="2199" w:author="USA" w:date="2021-09-09T14:05:00Z">
                    <w:rPr>
                      <w:rFonts w:ascii="Calibri" w:hAnsi="Calibri"/>
                      <w:color w:val="000000"/>
                      <w:sz w:val="11"/>
                      <w:szCs w:val="11"/>
                    </w:rPr>
                  </w:rPrChange>
                </w:rPr>
                <w:t xml:space="preserve">-107 </w:t>
              </w:r>
            </w:ins>
          </w:p>
        </w:tc>
      </w:tr>
      <w:tr w:rsidR="007D42DF" w:rsidRPr="00493F4C" w14:paraId="4B2A5A29" w14:textId="77777777" w:rsidTr="0014555E">
        <w:trPr>
          <w:ins w:id="2200"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59A30FFC" w14:textId="77777777" w:rsidR="007D42DF" w:rsidRPr="00E05948" w:rsidRDefault="007D42DF" w:rsidP="0014555E">
            <w:pPr>
              <w:jc w:val="center"/>
              <w:rPr>
                <w:ins w:id="2201" w:author="USA" w:date="2021-07-09T15:42:00Z"/>
                <w:rFonts w:ascii="Calibri" w:hAnsi="Calibri"/>
                <w:color w:val="000000"/>
                <w:sz w:val="15"/>
                <w:szCs w:val="15"/>
                <w:rPrChange w:id="2202" w:author="USA" w:date="2021-09-09T14:05:00Z">
                  <w:rPr>
                    <w:ins w:id="2203" w:author="USA" w:date="2021-07-09T15:42:00Z"/>
                    <w:rFonts w:ascii="Calibri" w:hAnsi="Calibri"/>
                    <w:color w:val="000000"/>
                    <w:sz w:val="11"/>
                    <w:szCs w:val="11"/>
                  </w:rPr>
                </w:rPrChange>
              </w:rPr>
            </w:pPr>
            <w:ins w:id="2204" w:author="USA" w:date="2021-07-09T15:42:00Z">
              <w:r w:rsidRPr="00E05948">
                <w:rPr>
                  <w:rFonts w:ascii="Calibri" w:hAnsi="Calibri"/>
                  <w:color w:val="000000"/>
                  <w:sz w:val="15"/>
                  <w:szCs w:val="15"/>
                  <w:rPrChange w:id="2205" w:author="USA" w:date="2021-09-09T14:05:00Z">
                    <w:rPr>
                      <w:rFonts w:ascii="Calibri" w:hAnsi="Calibri"/>
                      <w:color w:val="000000"/>
                      <w:sz w:val="11"/>
                      <w:szCs w:val="11"/>
                    </w:rPr>
                  </w:rPrChange>
                </w:rPr>
                <w:t>3</w:t>
              </w:r>
            </w:ins>
          </w:p>
        </w:tc>
        <w:tc>
          <w:tcPr>
            <w:tcW w:w="1407" w:type="dxa"/>
            <w:tcBorders>
              <w:top w:val="nil"/>
              <w:left w:val="nil"/>
              <w:bottom w:val="single" w:sz="4" w:space="0" w:color="auto"/>
              <w:right w:val="single" w:sz="4" w:space="0" w:color="auto"/>
            </w:tcBorders>
            <w:shd w:val="clear" w:color="auto" w:fill="auto"/>
            <w:noWrap/>
            <w:hideMark/>
          </w:tcPr>
          <w:p w14:paraId="5FA90C7D" w14:textId="77777777" w:rsidR="007D42DF" w:rsidRPr="00E05948" w:rsidRDefault="007D42DF" w:rsidP="0014555E">
            <w:pPr>
              <w:jc w:val="center"/>
              <w:rPr>
                <w:ins w:id="2206" w:author="USA" w:date="2021-07-09T15:42:00Z"/>
                <w:rFonts w:ascii="Calibri" w:hAnsi="Calibri"/>
                <w:color w:val="000000"/>
                <w:sz w:val="15"/>
                <w:szCs w:val="15"/>
                <w:rPrChange w:id="2207" w:author="USA" w:date="2021-09-09T14:05:00Z">
                  <w:rPr>
                    <w:ins w:id="2208" w:author="USA" w:date="2021-07-09T15:42:00Z"/>
                    <w:rFonts w:ascii="Calibri" w:hAnsi="Calibri"/>
                    <w:color w:val="000000"/>
                    <w:sz w:val="11"/>
                    <w:szCs w:val="11"/>
                  </w:rPr>
                </w:rPrChange>
              </w:rPr>
            </w:pPr>
            <w:ins w:id="2209" w:author="USA" w:date="2021-07-09T15:42:00Z">
              <w:r w:rsidRPr="00E05948">
                <w:rPr>
                  <w:rFonts w:ascii="Calibri" w:hAnsi="Calibri"/>
                  <w:color w:val="000000"/>
                  <w:sz w:val="15"/>
                  <w:szCs w:val="15"/>
                  <w:rPrChange w:id="2210"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7350FE5C" w14:textId="77777777" w:rsidR="007D42DF" w:rsidRPr="00E05948" w:rsidRDefault="007D42DF" w:rsidP="0014555E">
            <w:pPr>
              <w:jc w:val="center"/>
              <w:rPr>
                <w:ins w:id="2211" w:author="USA" w:date="2021-07-09T15:42:00Z"/>
                <w:rFonts w:ascii="Calibri" w:hAnsi="Calibri"/>
                <w:color w:val="000000"/>
                <w:sz w:val="15"/>
                <w:szCs w:val="15"/>
                <w:rPrChange w:id="2212" w:author="USA" w:date="2021-09-09T14:05:00Z">
                  <w:rPr>
                    <w:ins w:id="2213" w:author="USA" w:date="2021-07-09T15:42:00Z"/>
                    <w:rFonts w:ascii="Calibri" w:hAnsi="Calibri"/>
                    <w:color w:val="000000"/>
                    <w:sz w:val="11"/>
                    <w:szCs w:val="11"/>
                  </w:rPr>
                </w:rPrChange>
              </w:rPr>
            </w:pPr>
            <w:ins w:id="2214" w:author="USA" w:date="2021-07-09T15:42:00Z">
              <w:r w:rsidRPr="00E05948">
                <w:rPr>
                  <w:rFonts w:ascii="Calibri" w:hAnsi="Calibri"/>
                  <w:color w:val="000000"/>
                  <w:sz w:val="15"/>
                  <w:szCs w:val="15"/>
                  <w:rPrChange w:id="2215"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053AFF4B" w14:textId="77777777" w:rsidR="007D42DF" w:rsidRPr="00E05948" w:rsidRDefault="007D42DF" w:rsidP="0014555E">
            <w:pPr>
              <w:jc w:val="center"/>
              <w:rPr>
                <w:ins w:id="2216" w:author="USA" w:date="2021-07-09T15:42:00Z"/>
                <w:rFonts w:ascii="Calibri" w:hAnsi="Calibri"/>
                <w:color w:val="000000"/>
                <w:sz w:val="15"/>
                <w:szCs w:val="15"/>
                <w:rPrChange w:id="2217" w:author="USA" w:date="2021-09-09T14:05:00Z">
                  <w:rPr>
                    <w:ins w:id="2218" w:author="USA" w:date="2021-07-09T15:42:00Z"/>
                    <w:rFonts w:ascii="Calibri" w:hAnsi="Calibri"/>
                    <w:color w:val="000000"/>
                    <w:sz w:val="11"/>
                    <w:szCs w:val="11"/>
                  </w:rPr>
                </w:rPrChange>
              </w:rPr>
            </w:pPr>
            <w:ins w:id="2219" w:author="USA" w:date="2021-07-09T15:42:00Z">
              <w:r w:rsidRPr="00E05948">
                <w:rPr>
                  <w:rFonts w:ascii="Calibri" w:hAnsi="Calibri"/>
                  <w:color w:val="000000"/>
                  <w:sz w:val="15"/>
                  <w:szCs w:val="15"/>
                  <w:rPrChange w:id="2220" w:author="USA" w:date="2021-09-09T14:05:00Z">
                    <w:rPr>
                      <w:rFonts w:ascii="Calibri" w:hAnsi="Calibri"/>
                      <w:color w:val="000000"/>
                      <w:sz w:val="11"/>
                      <w:szCs w:val="11"/>
                    </w:rPr>
                  </w:rPrChange>
                </w:rPr>
                <w:t xml:space="preserve">-111 </w:t>
              </w:r>
            </w:ins>
          </w:p>
        </w:tc>
        <w:tc>
          <w:tcPr>
            <w:tcW w:w="1421" w:type="dxa"/>
            <w:tcBorders>
              <w:top w:val="nil"/>
              <w:left w:val="nil"/>
              <w:bottom w:val="single" w:sz="4" w:space="0" w:color="auto"/>
              <w:right w:val="single" w:sz="4" w:space="0" w:color="auto"/>
            </w:tcBorders>
            <w:shd w:val="clear" w:color="auto" w:fill="auto"/>
            <w:hideMark/>
          </w:tcPr>
          <w:p w14:paraId="43609B11" w14:textId="77777777" w:rsidR="007D42DF" w:rsidRPr="00E05948" w:rsidRDefault="007D42DF" w:rsidP="0014555E">
            <w:pPr>
              <w:jc w:val="center"/>
              <w:rPr>
                <w:ins w:id="2221" w:author="USA" w:date="2021-07-09T15:42:00Z"/>
                <w:rFonts w:ascii="Calibri" w:hAnsi="Calibri"/>
                <w:color w:val="000000"/>
                <w:sz w:val="15"/>
                <w:szCs w:val="15"/>
                <w:rPrChange w:id="2222" w:author="USA" w:date="2021-09-09T14:05:00Z">
                  <w:rPr>
                    <w:ins w:id="2223" w:author="USA" w:date="2021-07-09T15:42:00Z"/>
                    <w:rFonts w:ascii="Calibri" w:hAnsi="Calibri"/>
                    <w:color w:val="000000"/>
                    <w:sz w:val="11"/>
                    <w:szCs w:val="11"/>
                  </w:rPr>
                </w:rPrChange>
              </w:rPr>
            </w:pPr>
            <w:ins w:id="2224" w:author="USA" w:date="2021-07-09T15:42:00Z">
              <w:r w:rsidRPr="00E05948">
                <w:rPr>
                  <w:rFonts w:ascii="Calibri" w:hAnsi="Calibri"/>
                  <w:color w:val="000000"/>
                  <w:sz w:val="15"/>
                  <w:szCs w:val="15"/>
                  <w:rPrChange w:id="2225"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6C29A534" w14:textId="77777777" w:rsidR="007D42DF" w:rsidRPr="00E05948" w:rsidRDefault="007D42DF" w:rsidP="0014555E">
            <w:pPr>
              <w:jc w:val="center"/>
              <w:rPr>
                <w:ins w:id="2226" w:author="USA" w:date="2021-07-09T15:42:00Z"/>
                <w:rFonts w:ascii="Calibri" w:hAnsi="Calibri"/>
                <w:color w:val="000000"/>
                <w:sz w:val="15"/>
                <w:szCs w:val="15"/>
                <w:rPrChange w:id="2227" w:author="USA" w:date="2021-09-09T14:05:00Z">
                  <w:rPr>
                    <w:ins w:id="2228" w:author="USA" w:date="2021-07-09T15:42:00Z"/>
                    <w:rFonts w:ascii="Calibri" w:hAnsi="Calibri"/>
                    <w:color w:val="000000"/>
                    <w:sz w:val="11"/>
                    <w:szCs w:val="11"/>
                  </w:rPr>
                </w:rPrChange>
              </w:rPr>
            </w:pPr>
            <w:ins w:id="2229" w:author="USA" w:date="2021-07-09T15:42:00Z">
              <w:r w:rsidRPr="00E05948">
                <w:rPr>
                  <w:rFonts w:ascii="Calibri" w:hAnsi="Calibri"/>
                  <w:color w:val="000000"/>
                  <w:sz w:val="15"/>
                  <w:szCs w:val="15"/>
                  <w:rPrChange w:id="2230" w:author="USA" w:date="2021-09-09T14:05:00Z">
                    <w:rPr>
                      <w:rFonts w:ascii="Calibri" w:hAnsi="Calibri"/>
                      <w:color w:val="000000"/>
                      <w:sz w:val="11"/>
                      <w:szCs w:val="11"/>
                    </w:rPr>
                  </w:rPrChange>
                </w:rPr>
                <w:t xml:space="preserve">-108 </w:t>
              </w:r>
            </w:ins>
          </w:p>
        </w:tc>
        <w:tc>
          <w:tcPr>
            <w:tcW w:w="1371" w:type="dxa"/>
            <w:tcBorders>
              <w:top w:val="nil"/>
              <w:left w:val="nil"/>
              <w:bottom w:val="single" w:sz="4" w:space="0" w:color="auto"/>
              <w:right w:val="single" w:sz="4" w:space="0" w:color="auto"/>
            </w:tcBorders>
            <w:shd w:val="clear" w:color="auto" w:fill="auto"/>
            <w:hideMark/>
          </w:tcPr>
          <w:p w14:paraId="14B3A76A" w14:textId="77777777" w:rsidR="007D42DF" w:rsidRPr="00E05948" w:rsidRDefault="007D42DF" w:rsidP="0014555E">
            <w:pPr>
              <w:jc w:val="center"/>
              <w:rPr>
                <w:ins w:id="2231" w:author="USA" w:date="2021-07-09T15:42:00Z"/>
                <w:rFonts w:ascii="Calibri" w:hAnsi="Calibri"/>
                <w:color w:val="000000"/>
                <w:sz w:val="15"/>
                <w:szCs w:val="15"/>
                <w:rPrChange w:id="2232" w:author="USA" w:date="2021-09-09T14:05:00Z">
                  <w:rPr>
                    <w:ins w:id="2233" w:author="USA" w:date="2021-07-09T15:42:00Z"/>
                    <w:rFonts w:ascii="Calibri" w:hAnsi="Calibri"/>
                    <w:color w:val="000000"/>
                    <w:sz w:val="11"/>
                    <w:szCs w:val="11"/>
                  </w:rPr>
                </w:rPrChange>
              </w:rPr>
            </w:pPr>
            <w:ins w:id="2234" w:author="USA" w:date="2021-07-09T15:42:00Z">
              <w:r w:rsidRPr="00E05948">
                <w:rPr>
                  <w:rFonts w:ascii="Calibri" w:hAnsi="Calibri"/>
                  <w:color w:val="000000"/>
                  <w:sz w:val="15"/>
                  <w:szCs w:val="15"/>
                  <w:rPrChange w:id="2235" w:author="USA" w:date="2021-09-09T14:05:00Z">
                    <w:rPr>
                      <w:rFonts w:ascii="Calibri" w:hAnsi="Calibri"/>
                      <w:color w:val="000000"/>
                      <w:sz w:val="11"/>
                      <w:szCs w:val="11"/>
                    </w:rPr>
                  </w:rPrChange>
                </w:rPr>
                <w:t xml:space="preserve">-108 </w:t>
              </w:r>
            </w:ins>
          </w:p>
        </w:tc>
      </w:tr>
      <w:tr w:rsidR="007D42DF" w:rsidRPr="00493F4C" w14:paraId="4C88B2E9" w14:textId="77777777" w:rsidTr="0014555E">
        <w:trPr>
          <w:ins w:id="2236"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32D1A9C4" w14:textId="77777777" w:rsidR="007D42DF" w:rsidRPr="00E05948" w:rsidRDefault="007D42DF" w:rsidP="0014555E">
            <w:pPr>
              <w:jc w:val="center"/>
              <w:rPr>
                <w:ins w:id="2237" w:author="USA" w:date="2021-07-09T15:42:00Z"/>
                <w:rFonts w:ascii="Calibri" w:hAnsi="Calibri"/>
                <w:color w:val="000000"/>
                <w:sz w:val="15"/>
                <w:szCs w:val="15"/>
                <w:rPrChange w:id="2238" w:author="USA" w:date="2021-09-09T14:05:00Z">
                  <w:rPr>
                    <w:ins w:id="2239" w:author="USA" w:date="2021-07-09T15:42:00Z"/>
                    <w:rFonts w:ascii="Calibri" w:hAnsi="Calibri"/>
                    <w:color w:val="000000"/>
                    <w:sz w:val="11"/>
                    <w:szCs w:val="11"/>
                  </w:rPr>
                </w:rPrChange>
              </w:rPr>
            </w:pPr>
            <w:ins w:id="2240" w:author="USA" w:date="2021-07-09T15:42:00Z">
              <w:r w:rsidRPr="00E05948">
                <w:rPr>
                  <w:rFonts w:ascii="Calibri" w:hAnsi="Calibri"/>
                  <w:color w:val="000000"/>
                  <w:sz w:val="15"/>
                  <w:szCs w:val="15"/>
                  <w:rPrChange w:id="2241" w:author="USA" w:date="2021-09-09T14:05:00Z">
                    <w:rPr>
                      <w:rFonts w:ascii="Calibri" w:hAnsi="Calibri"/>
                      <w:color w:val="000000"/>
                      <w:sz w:val="11"/>
                      <w:szCs w:val="11"/>
                    </w:rPr>
                  </w:rPrChange>
                </w:rPr>
                <w:t>4</w:t>
              </w:r>
            </w:ins>
          </w:p>
        </w:tc>
        <w:tc>
          <w:tcPr>
            <w:tcW w:w="1407" w:type="dxa"/>
            <w:tcBorders>
              <w:top w:val="nil"/>
              <w:left w:val="nil"/>
              <w:bottom w:val="single" w:sz="4" w:space="0" w:color="auto"/>
              <w:right w:val="single" w:sz="4" w:space="0" w:color="auto"/>
            </w:tcBorders>
            <w:shd w:val="clear" w:color="auto" w:fill="auto"/>
            <w:noWrap/>
            <w:hideMark/>
          </w:tcPr>
          <w:p w14:paraId="306A99FF" w14:textId="77777777" w:rsidR="007D42DF" w:rsidRPr="00E05948" w:rsidRDefault="007D42DF" w:rsidP="0014555E">
            <w:pPr>
              <w:jc w:val="center"/>
              <w:rPr>
                <w:ins w:id="2242" w:author="USA" w:date="2021-07-09T15:42:00Z"/>
                <w:rFonts w:ascii="Calibri" w:hAnsi="Calibri"/>
                <w:color w:val="000000"/>
                <w:sz w:val="15"/>
                <w:szCs w:val="15"/>
                <w:rPrChange w:id="2243" w:author="USA" w:date="2021-09-09T14:05:00Z">
                  <w:rPr>
                    <w:ins w:id="2244" w:author="USA" w:date="2021-07-09T15:42:00Z"/>
                    <w:rFonts w:ascii="Calibri" w:hAnsi="Calibri"/>
                    <w:color w:val="000000"/>
                    <w:sz w:val="11"/>
                    <w:szCs w:val="11"/>
                  </w:rPr>
                </w:rPrChange>
              </w:rPr>
            </w:pPr>
            <w:ins w:id="2245" w:author="USA" w:date="2021-07-09T15:42:00Z">
              <w:r w:rsidRPr="00E05948">
                <w:rPr>
                  <w:rFonts w:ascii="Calibri" w:hAnsi="Calibri"/>
                  <w:color w:val="000000"/>
                  <w:sz w:val="15"/>
                  <w:szCs w:val="15"/>
                  <w:rPrChange w:id="2246"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04A2A4A8" w14:textId="77777777" w:rsidR="007D42DF" w:rsidRPr="00E05948" w:rsidRDefault="007D42DF" w:rsidP="0014555E">
            <w:pPr>
              <w:jc w:val="center"/>
              <w:rPr>
                <w:ins w:id="2247" w:author="USA" w:date="2021-07-09T15:42:00Z"/>
                <w:rFonts w:ascii="Calibri" w:hAnsi="Calibri"/>
                <w:color w:val="000000"/>
                <w:sz w:val="15"/>
                <w:szCs w:val="15"/>
                <w:rPrChange w:id="2248" w:author="USA" w:date="2021-09-09T14:05:00Z">
                  <w:rPr>
                    <w:ins w:id="2249" w:author="USA" w:date="2021-07-09T15:42:00Z"/>
                    <w:rFonts w:ascii="Calibri" w:hAnsi="Calibri"/>
                    <w:color w:val="000000"/>
                    <w:sz w:val="11"/>
                    <w:szCs w:val="11"/>
                  </w:rPr>
                </w:rPrChange>
              </w:rPr>
            </w:pPr>
            <w:ins w:id="2250" w:author="USA" w:date="2021-07-09T15:42:00Z">
              <w:r w:rsidRPr="00E05948">
                <w:rPr>
                  <w:rFonts w:ascii="Calibri" w:hAnsi="Calibri"/>
                  <w:color w:val="000000"/>
                  <w:sz w:val="15"/>
                  <w:szCs w:val="15"/>
                  <w:rPrChange w:id="2251" w:author="USA" w:date="2021-09-09T14:05:00Z">
                    <w:rPr>
                      <w:rFonts w:ascii="Calibri" w:hAnsi="Calibri"/>
                      <w:color w:val="000000"/>
                      <w:sz w:val="11"/>
                      <w:szCs w:val="11"/>
                    </w:rPr>
                  </w:rPrChange>
                </w:rPr>
                <w:t xml:space="preserve">-111 </w:t>
              </w:r>
            </w:ins>
          </w:p>
        </w:tc>
        <w:tc>
          <w:tcPr>
            <w:tcW w:w="1408" w:type="dxa"/>
            <w:tcBorders>
              <w:top w:val="nil"/>
              <w:left w:val="nil"/>
              <w:bottom w:val="single" w:sz="4" w:space="0" w:color="auto"/>
              <w:right w:val="single" w:sz="4" w:space="0" w:color="auto"/>
            </w:tcBorders>
            <w:shd w:val="clear" w:color="auto" w:fill="auto"/>
            <w:noWrap/>
            <w:hideMark/>
          </w:tcPr>
          <w:p w14:paraId="6E936C6A" w14:textId="77777777" w:rsidR="007D42DF" w:rsidRPr="00E05948" w:rsidRDefault="007D42DF" w:rsidP="0014555E">
            <w:pPr>
              <w:jc w:val="center"/>
              <w:rPr>
                <w:ins w:id="2252" w:author="USA" w:date="2021-07-09T15:42:00Z"/>
                <w:rFonts w:ascii="Calibri" w:hAnsi="Calibri"/>
                <w:color w:val="000000"/>
                <w:sz w:val="15"/>
                <w:szCs w:val="15"/>
                <w:rPrChange w:id="2253" w:author="USA" w:date="2021-09-09T14:05:00Z">
                  <w:rPr>
                    <w:ins w:id="2254" w:author="USA" w:date="2021-07-09T15:42:00Z"/>
                    <w:rFonts w:ascii="Calibri" w:hAnsi="Calibri"/>
                    <w:color w:val="000000"/>
                    <w:sz w:val="11"/>
                    <w:szCs w:val="11"/>
                  </w:rPr>
                </w:rPrChange>
              </w:rPr>
            </w:pPr>
            <w:ins w:id="2255" w:author="USA" w:date="2021-07-09T15:42:00Z">
              <w:r w:rsidRPr="00E05948">
                <w:rPr>
                  <w:rFonts w:ascii="Calibri" w:hAnsi="Calibri"/>
                  <w:color w:val="000000"/>
                  <w:sz w:val="15"/>
                  <w:szCs w:val="15"/>
                  <w:rPrChange w:id="2256" w:author="USA" w:date="2021-09-09T14:05:00Z">
                    <w:rPr>
                      <w:rFonts w:ascii="Calibri" w:hAnsi="Calibri"/>
                      <w:color w:val="000000"/>
                      <w:sz w:val="11"/>
                      <w:szCs w:val="11"/>
                    </w:rPr>
                  </w:rPrChange>
                </w:rPr>
                <w:t xml:space="preserve">-112 </w:t>
              </w:r>
            </w:ins>
          </w:p>
        </w:tc>
        <w:tc>
          <w:tcPr>
            <w:tcW w:w="1421" w:type="dxa"/>
            <w:tcBorders>
              <w:top w:val="nil"/>
              <w:left w:val="nil"/>
              <w:bottom w:val="single" w:sz="4" w:space="0" w:color="auto"/>
              <w:right w:val="single" w:sz="4" w:space="0" w:color="auto"/>
            </w:tcBorders>
            <w:shd w:val="clear" w:color="auto" w:fill="auto"/>
            <w:hideMark/>
          </w:tcPr>
          <w:p w14:paraId="28B2FEDE" w14:textId="77777777" w:rsidR="007D42DF" w:rsidRPr="00E05948" w:rsidRDefault="007D42DF" w:rsidP="0014555E">
            <w:pPr>
              <w:jc w:val="center"/>
              <w:rPr>
                <w:ins w:id="2257" w:author="USA" w:date="2021-07-09T15:42:00Z"/>
                <w:rFonts w:ascii="Calibri" w:hAnsi="Calibri"/>
                <w:color w:val="000000"/>
                <w:sz w:val="15"/>
                <w:szCs w:val="15"/>
                <w:rPrChange w:id="2258" w:author="USA" w:date="2021-09-09T14:05:00Z">
                  <w:rPr>
                    <w:ins w:id="2259" w:author="USA" w:date="2021-07-09T15:42:00Z"/>
                    <w:rFonts w:ascii="Calibri" w:hAnsi="Calibri"/>
                    <w:color w:val="000000"/>
                    <w:sz w:val="11"/>
                    <w:szCs w:val="11"/>
                  </w:rPr>
                </w:rPrChange>
              </w:rPr>
            </w:pPr>
            <w:ins w:id="2260" w:author="USA" w:date="2021-07-09T15:42:00Z">
              <w:r w:rsidRPr="00E05948">
                <w:rPr>
                  <w:rFonts w:ascii="Calibri" w:hAnsi="Calibri"/>
                  <w:color w:val="000000"/>
                  <w:sz w:val="15"/>
                  <w:szCs w:val="15"/>
                  <w:rPrChange w:id="2261"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75E854E6" w14:textId="77777777" w:rsidR="007D42DF" w:rsidRPr="00E05948" w:rsidRDefault="007D42DF" w:rsidP="0014555E">
            <w:pPr>
              <w:jc w:val="center"/>
              <w:rPr>
                <w:ins w:id="2262" w:author="USA" w:date="2021-07-09T15:42:00Z"/>
                <w:rFonts w:ascii="Calibri" w:hAnsi="Calibri"/>
                <w:color w:val="000000"/>
                <w:sz w:val="15"/>
                <w:szCs w:val="15"/>
                <w:rPrChange w:id="2263" w:author="USA" w:date="2021-09-09T14:05:00Z">
                  <w:rPr>
                    <w:ins w:id="2264" w:author="USA" w:date="2021-07-09T15:42:00Z"/>
                    <w:rFonts w:ascii="Calibri" w:hAnsi="Calibri"/>
                    <w:color w:val="000000"/>
                    <w:sz w:val="11"/>
                    <w:szCs w:val="11"/>
                  </w:rPr>
                </w:rPrChange>
              </w:rPr>
            </w:pPr>
            <w:ins w:id="2265" w:author="USA" w:date="2021-07-09T15:42:00Z">
              <w:r w:rsidRPr="00E05948">
                <w:rPr>
                  <w:rFonts w:ascii="Calibri" w:hAnsi="Calibri"/>
                  <w:color w:val="000000"/>
                  <w:sz w:val="15"/>
                  <w:szCs w:val="15"/>
                  <w:rPrChange w:id="2266" w:author="USA" w:date="2021-09-09T14:05:00Z">
                    <w:rPr>
                      <w:rFonts w:ascii="Calibri" w:hAnsi="Calibri"/>
                      <w:color w:val="000000"/>
                      <w:sz w:val="11"/>
                      <w:szCs w:val="11"/>
                    </w:rPr>
                  </w:rPrChange>
                </w:rPr>
                <w:t xml:space="preserve">-109 </w:t>
              </w:r>
            </w:ins>
          </w:p>
        </w:tc>
        <w:tc>
          <w:tcPr>
            <w:tcW w:w="1371" w:type="dxa"/>
            <w:tcBorders>
              <w:top w:val="nil"/>
              <w:left w:val="nil"/>
              <w:bottom w:val="single" w:sz="4" w:space="0" w:color="auto"/>
              <w:right w:val="single" w:sz="4" w:space="0" w:color="auto"/>
            </w:tcBorders>
            <w:shd w:val="clear" w:color="auto" w:fill="auto"/>
            <w:hideMark/>
          </w:tcPr>
          <w:p w14:paraId="6D0DFBFB" w14:textId="77777777" w:rsidR="007D42DF" w:rsidRPr="00E05948" w:rsidRDefault="007D42DF" w:rsidP="0014555E">
            <w:pPr>
              <w:jc w:val="center"/>
              <w:rPr>
                <w:ins w:id="2267" w:author="USA" w:date="2021-07-09T15:42:00Z"/>
                <w:rFonts w:ascii="Calibri" w:hAnsi="Calibri"/>
                <w:color w:val="000000"/>
                <w:sz w:val="15"/>
                <w:szCs w:val="15"/>
                <w:rPrChange w:id="2268" w:author="USA" w:date="2021-09-09T14:05:00Z">
                  <w:rPr>
                    <w:ins w:id="2269" w:author="USA" w:date="2021-07-09T15:42:00Z"/>
                    <w:rFonts w:ascii="Calibri" w:hAnsi="Calibri"/>
                    <w:color w:val="000000"/>
                    <w:sz w:val="11"/>
                    <w:szCs w:val="11"/>
                  </w:rPr>
                </w:rPrChange>
              </w:rPr>
            </w:pPr>
            <w:ins w:id="2270" w:author="USA" w:date="2021-07-09T15:42:00Z">
              <w:r w:rsidRPr="00E05948">
                <w:rPr>
                  <w:rFonts w:ascii="Calibri" w:hAnsi="Calibri"/>
                  <w:color w:val="000000"/>
                  <w:sz w:val="15"/>
                  <w:szCs w:val="15"/>
                  <w:rPrChange w:id="2271" w:author="USA" w:date="2021-09-09T14:05:00Z">
                    <w:rPr>
                      <w:rFonts w:ascii="Calibri" w:hAnsi="Calibri"/>
                      <w:color w:val="000000"/>
                      <w:sz w:val="11"/>
                      <w:szCs w:val="11"/>
                    </w:rPr>
                  </w:rPrChange>
                </w:rPr>
                <w:t xml:space="preserve">-109 </w:t>
              </w:r>
            </w:ins>
          </w:p>
        </w:tc>
      </w:tr>
      <w:tr w:rsidR="007D42DF" w:rsidRPr="00493F4C" w14:paraId="77A05058" w14:textId="77777777" w:rsidTr="0014555E">
        <w:trPr>
          <w:ins w:id="2272"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33446FAF" w14:textId="77777777" w:rsidR="007D42DF" w:rsidRPr="00E05948" w:rsidRDefault="007D42DF" w:rsidP="0014555E">
            <w:pPr>
              <w:jc w:val="center"/>
              <w:rPr>
                <w:ins w:id="2273" w:author="USA" w:date="2021-07-09T15:42:00Z"/>
                <w:rFonts w:ascii="Calibri" w:hAnsi="Calibri"/>
                <w:color w:val="000000"/>
                <w:sz w:val="15"/>
                <w:szCs w:val="15"/>
                <w:rPrChange w:id="2274" w:author="USA" w:date="2021-09-09T14:05:00Z">
                  <w:rPr>
                    <w:ins w:id="2275" w:author="USA" w:date="2021-07-09T15:42:00Z"/>
                    <w:rFonts w:ascii="Calibri" w:hAnsi="Calibri"/>
                    <w:color w:val="000000"/>
                    <w:sz w:val="11"/>
                    <w:szCs w:val="11"/>
                  </w:rPr>
                </w:rPrChange>
              </w:rPr>
            </w:pPr>
            <w:ins w:id="2276" w:author="USA" w:date="2021-07-09T15:42:00Z">
              <w:r w:rsidRPr="00E05948">
                <w:rPr>
                  <w:rFonts w:ascii="Calibri" w:hAnsi="Calibri"/>
                  <w:color w:val="000000"/>
                  <w:sz w:val="15"/>
                  <w:szCs w:val="15"/>
                  <w:rPrChange w:id="2277" w:author="USA" w:date="2021-09-09T14:05:00Z">
                    <w:rPr>
                      <w:rFonts w:ascii="Calibri" w:hAnsi="Calibri"/>
                      <w:color w:val="000000"/>
                      <w:sz w:val="11"/>
                      <w:szCs w:val="11"/>
                    </w:rPr>
                  </w:rPrChange>
                </w:rPr>
                <w:t>5</w:t>
              </w:r>
            </w:ins>
          </w:p>
        </w:tc>
        <w:tc>
          <w:tcPr>
            <w:tcW w:w="1407" w:type="dxa"/>
            <w:tcBorders>
              <w:top w:val="nil"/>
              <w:left w:val="nil"/>
              <w:bottom w:val="single" w:sz="4" w:space="0" w:color="auto"/>
              <w:right w:val="single" w:sz="4" w:space="0" w:color="auto"/>
            </w:tcBorders>
            <w:shd w:val="clear" w:color="auto" w:fill="auto"/>
            <w:noWrap/>
            <w:hideMark/>
          </w:tcPr>
          <w:p w14:paraId="637D5AA6" w14:textId="77777777" w:rsidR="007D42DF" w:rsidRPr="00E05948" w:rsidRDefault="007D42DF" w:rsidP="0014555E">
            <w:pPr>
              <w:jc w:val="center"/>
              <w:rPr>
                <w:ins w:id="2278" w:author="USA" w:date="2021-07-09T15:42:00Z"/>
                <w:rFonts w:ascii="Calibri" w:hAnsi="Calibri"/>
                <w:color w:val="000000"/>
                <w:sz w:val="15"/>
                <w:szCs w:val="15"/>
                <w:rPrChange w:id="2279" w:author="USA" w:date="2021-09-09T14:05:00Z">
                  <w:rPr>
                    <w:ins w:id="2280" w:author="USA" w:date="2021-07-09T15:42:00Z"/>
                    <w:rFonts w:ascii="Calibri" w:hAnsi="Calibri"/>
                    <w:color w:val="000000"/>
                    <w:sz w:val="11"/>
                    <w:szCs w:val="11"/>
                  </w:rPr>
                </w:rPrChange>
              </w:rPr>
            </w:pPr>
            <w:ins w:id="2281" w:author="USA" w:date="2021-07-09T15:42:00Z">
              <w:r w:rsidRPr="00E05948">
                <w:rPr>
                  <w:rFonts w:ascii="Calibri" w:hAnsi="Calibri"/>
                  <w:color w:val="000000"/>
                  <w:sz w:val="15"/>
                  <w:szCs w:val="15"/>
                  <w:rPrChange w:id="2282"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5B0B767C" w14:textId="77777777" w:rsidR="007D42DF" w:rsidRPr="00E05948" w:rsidRDefault="007D42DF" w:rsidP="0014555E">
            <w:pPr>
              <w:jc w:val="center"/>
              <w:rPr>
                <w:ins w:id="2283" w:author="USA" w:date="2021-07-09T15:42:00Z"/>
                <w:rFonts w:ascii="Calibri" w:hAnsi="Calibri"/>
                <w:color w:val="000000"/>
                <w:sz w:val="15"/>
                <w:szCs w:val="15"/>
                <w:rPrChange w:id="2284" w:author="USA" w:date="2021-09-09T14:05:00Z">
                  <w:rPr>
                    <w:ins w:id="2285" w:author="USA" w:date="2021-07-09T15:42:00Z"/>
                    <w:rFonts w:ascii="Calibri" w:hAnsi="Calibri"/>
                    <w:color w:val="000000"/>
                    <w:sz w:val="11"/>
                    <w:szCs w:val="11"/>
                  </w:rPr>
                </w:rPrChange>
              </w:rPr>
            </w:pPr>
            <w:ins w:id="2286" w:author="USA" w:date="2021-07-09T15:42:00Z">
              <w:r w:rsidRPr="00E05948">
                <w:rPr>
                  <w:rFonts w:ascii="Calibri" w:hAnsi="Calibri"/>
                  <w:color w:val="000000"/>
                  <w:sz w:val="15"/>
                  <w:szCs w:val="15"/>
                  <w:rPrChange w:id="2287" w:author="USA" w:date="2021-09-09T14:05:00Z">
                    <w:rPr>
                      <w:rFonts w:ascii="Calibri" w:hAnsi="Calibri"/>
                      <w:color w:val="000000"/>
                      <w:sz w:val="11"/>
                      <w:szCs w:val="11"/>
                    </w:rPr>
                  </w:rPrChange>
                </w:rPr>
                <w:t xml:space="preserve">-95 </w:t>
              </w:r>
            </w:ins>
          </w:p>
        </w:tc>
        <w:tc>
          <w:tcPr>
            <w:tcW w:w="1408" w:type="dxa"/>
            <w:tcBorders>
              <w:top w:val="nil"/>
              <w:left w:val="nil"/>
              <w:bottom w:val="single" w:sz="4" w:space="0" w:color="auto"/>
              <w:right w:val="single" w:sz="4" w:space="0" w:color="auto"/>
            </w:tcBorders>
            <w:shd w:val="clear" w:color="auto" w:fill="auto"/>
            <w:hideMark/>
          </w:tcPr>
          <w:p w14:paraId="61CD4744" w14:textId="77777777" w:rsidR="007D42DF" w:rsidRPr="00E05948" w:rsidRDefault="007D42DF" w:rsidP="0014555E">
            <w:pPr>
              <w:jc w:val="center"/>
              <w:rPr>
                <w:ins w:id="2288" w:author="USA" w:date="2021-07-09T15:42:00Z"/>
                <w:rFonts w:ascii="Calibri" w:hAnsi="Calibri"/>
                <w:color w:val="000000"/>
                <w:sz w:val="15"/>
                <w:szCs w:val="15"/>
                <w:rPrChange w:id="2289" w:author="USA" w:date="2021-09-09T14:05:00Z">
                  <w:rPr>
                    <w:ins w:id="2290" w:author="USA" w:date="2021-07-09T15:42:00Z"/>
                    <w:rFonts w:ascii="Calibri" w:hAnsi="Calibri"/>
                    <w:color w:val="000000"/>
                    <w:sz w:val="11"/>
                    <w:szCs w:val="11"/>
                  </w:rPr>
                </w:rPrChange>
              </w:rPr>
            </w:pPr>
            <w:ins w:id="2291" w:author="USA" w:date="2021-07-09T15:42:00Z">
              <w:r w:rsidRPr="00E05948">
                <w:rPr>
                  <w:rFonts w:ascii="Calibri" w:hAnsi="Calibri"/>
                  <w:color w:val="000000"/>
                  <w:sz w:val="15"/>
                  <w:szCs w:val="15"/>
                  <w:rPrChange w:id="2292" w:author="USA" w:date="2021-09-09T14:05:00Z">
                    <w:rPr>
                      <w:rFonts w:ascii="Calibri" w:hAnsi="Calibri"/>
                      <w:color w:val="000000"/>
                      <w:sz w:val="11"/>
                      <w:szCs w:val="11"/>
                    </w:rPr>
                  </w:rPrChange>
                </w:rPr>
                <w:t xml:space="preserve">-94 </w:t>
              </w:r>
            </w:ins>
          </w:p>
        </w:tc>
        <w:tc>
          <w:tcPr>
            <w:tcW w:w="1421" w:type="dxa"/>
            <w:tcBorders>
              <w:top w:val="nil"/>
              <w:left w:val="nil"/>
              <w:bottom w:val="single" w:sz="4" w:space="0" w:color="auto"/>
              <w:right w:val="single" w:sz="4" w:space="0" w:color="auto"/>
            </w:tcBorders>
            <w:shd w:val="clear" w:color="auto" w:fill="auto"/>
            <w:hideMark/>
          </w:tcPr>
          <w:p w14:paraId="1B33DBD7" w14:textId="77777777" w:rsidR="007D42DF" w:rsidRPr="00E05948" w:rsidRDefault="007D42DF" w:rsidP="0014555E">
            <w:pPr>
              <w:jc w:val="center"/>
              <w:rPr>
                <w:ins w:id="2293" w:author="USA" w:date="2021-07-09T15:42:00Z"/>
                <w:rFonts w:ascii="Calibri" w:hAnsi="Calibri"/>
                <w:color w:val="000000"/>
                <w:sz w:val="15"/>
                <w:szCs w:val="15"/>
                <w:rPrChange w:id="2294" w:author="USA" w:date="2021-09-09T14:05:00Z">
                  <w:rPr>
                    <w:ins w:id="2295" w:author="USA" w:date="2021-07-09T15:42:00Z"/>
                    <w:rFonts w:ascii="Calibri" w:hAnsi="Calibri"/>
                    <w:color w:val="000000"/>
                    <w:sz w:val="11"/>
                    <w:szCs w:val="11"/>
                  </w:rPr>
                </w:rPrChange>
              </w:rPr>
            </w:pPr>
            <w:ins w:id="2296" w:author="USA" w:date="2021-07-09T15:42:00Z">
              <w:r w:rsidRPr="00E05948">
                <w:rPr>
                  <w:rFonts w:ascii="Calibri" w:hAnsi="Calibri"/>
                  <w:color w:val="000000"/>
                  <w:sz w:val="15"/>
                  <w:szCs w:val="15"/>
                  <w:rPrChange w:id="2297" w:author="USA" w:date="2021-09-09T14:05:00Z">
                    <w:rPr>
                      <w:rFonts w:ascii="Calibri" w:hAnsi="Calibri"/>
                      <w:color w:val="000000"/>
                      <w:sz w:val="11"/>
                      <w:szCs w:val="11"/>
                    </w:rPr>
                  </w:rPrChange>
                </w:rPr>
                <w:t xml:space="preserve">-89 </w:t>
              </w:r>
            </w:ins>
          </w:p>
        </w:tc>
        <w:tc>
          <w:tcPr>
            <w:tcW w:w="1408" w:type="dxa"/>
            <w:tcBorders>
              <w:top w:val="nil"/>
              <w:left w:val="nil"/>
              <w:bottom w:val="single" w:sz="4" w:space="0" w:color="auto"/>
              <w:right w:val="single" w:sz="4" w:space="0" w:color="auto"/>
            </w:tcBorders>
            <w:shd w:val="clear" w:color="auto" w:fill="auto"/>
            <w:hideMark/>
          </w:tcPr>
          <w:p w14:paraId="2F857C4E" w14:textId="77777777" w:rsidR="007D42DF" w:rsidRPr="00E05948" w:rsidRDefault="007D42DF" w:rsidP="0014555E">
            <w:pPr>
              <w:jc w:val="center"/>
              <w:rPr>
                <w:ins w:id="2298" w:author="USA" w:date="2021-07-09T15:42:00Z"/>
                <w:rFonts w:ascii="Calibri" w:hAnsi="Calibri"/>
                <w:color w:val="000000"/>
                <w:sz w:val="15"/>
                <w:szCs w:val="15"/>
                <w:rPrChange w:id="2299" w:author="USA" w:date="2021-09-09T14:05:00Z">
                  <w:rPr>
                    <w:ins w:id="2300" w:author="USA" w:date="2021-07-09T15:42:00Z"/>
                    <w:rFonts w:ascii="Calibri" w:hAnsi="Calibri"/>
                    <w:color w:val="000000"/>
                    <w:sz w:val="11"/>
                    <w:szCs w:val="11"/>
                  </w:rPr>
                </w:rPrChange>
              </w:rPr>
            </w:pPr>
            <w:ins w:id="2301" w:author="USA" w:date="2021-07-09T15:42:00Z">
              <w:r w:rsidRPr="00E05948">
                <w:rPr>
                  <w:rFonts w:ascii="Calibri" w:hAnsi="Calibri"/>
                  <w:color w:val="000000"/>
                  <w:sz w:val="15"/>
                  <w:szCs w:val="15"/>
                  <w:rPrChange w:id="2302" w:author="USA" w:date="2021-09-09T14:05:00Z">
                    <w:rPr>
                      <w:rFonts w:ascii="Calibri" w:hAnsi="Calibri"/>
                      <w:color w:val="000000"/>
                      <w:sz w:val="11"/>
                      <w:szCs w:val="11"/>
                    </w:rPr>
                  </w:rPrChange>
                </w:rPr>
                <w:t xml:space="preserve">-89 </w:t>
              </w:r>
            </w:ins>
          </w:p>
        </w:tc>
        <w:tc>
          <w:tcPr>
            <w:tcW w:w="1371" w:type="dxa"/>
            <w:tcBorders>
              <w:top w:val="nil"/>
              <w:left w:val="nil"/>
              <w:bottom w:val="single" w:sz="4" w:space="0" w:color="auto"/>
              <w:right w:val="single" w:sz="4" w:space="0" w:color="auto"/>
            </w:tcBorders>
            <w:shd w:val="clear" w:color="auto" w:fill="auto"/>
            <w:hideMark/>
          </w:tcPr>
          <w:p w14:paraId="2EFE94D4" w14:textId="77777777" w:rsidR="007D42DF" w:rsidRPr="00E05948" w:rsidRDefault="007D42DF" w:rsidP="0014555E">
            <w:pPr>
              <w:jc w:val="center"/>
              <w:rPr>
                <w:ins w:id="2303" w:author="USA" w:date="2021-07-09T15:42:00Z"/>
                <w:rFonts w:ascii="Calibri" w:hAnsi="Calibri"/>
                <w:color w:val="000000"/>
                <w:sz w:val="15"/>
                <w:szCs w:val="15"/>
                <w:rPrChange w:id="2304" w:author="USA" w:date="2021-09-09T14:05:00Z">
                  <w:rPr>
                    <w:ins w:id="2305" w:author="USA" w:date="2021-07-09T15:42:00Z"/>
                    <w:rFonts w:ascii="Calibri" w:hAnsi="Calibri"/>
                    <w:color w:val="000000"/>
                    <w:sz w:val="11"/>
                    <w:szCs w:val="11"/>
                  </w:rPr>
                </w:rPrChange>
              </w:rPr>
            </w:pPr>
            <w:ins w:id="2306" w:author="USA" w:date="2021-07-09T15:42:00Z">
              <w:r w:rsidRPr="00E05948">
                <w:rPr>
                  <w:rFonts w:ascii="Calibri" w:hAnsi="Calibri"/>
                  <w:color w:val="000000"/>
                  <w:sz w:val="15"/>
                  <w:szCs w:val="15"/>
                  <w:rPrChange w:id="2307" w:author="USA" w:date="2021-09-09T14:05:00Z">
                    <w:rPr>
                      <w:rFonts w:ascii="Calibri" w:hAnsi="Calibri"/>
                      <w:color w:val="000000"/>
                      <w:sz w:val="11"/>
                      <w:szCs w:val="11"/>
                    </w:rPr>
                  </w:rPrChange>
                </w:rPr>
                <w:t xml:space="preserve">-91 </w:t>
              </w:r>
            </w:ins>
          </w:p>
        </w:tc>
      </w:tr>
      <w:tr w:rsidR="007D42DF" w:rsidRPr="00493F4C" w14:paraId="59E7C03F" w14:textId="77777777" w:rsidTr="0014555E">
        <w:trPr>
          <w:ins w:id="2308"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5C373D2C" w14:textId="77777777" w:rsidR="007D42DF" w:rsidRPr="00E05948" w:rsidRDefault="007D42DF" w:rsidP="0014555E">
            <w:pPr>
              <w:jc w:val="center"/>
              <w:rPr>
                <w:ins w:id="2309" w:author="USA" w:date="2021-07-09T15:42:00Z"/>
                <w:rFonts w:ascii="Calibri" w:hAnsi="Calibri"/>
                <w:color w:val="000000"/>
                <w:sz w:val="15"/>
                <w:szCs w:val="15"/>
                <w:rPrChange w:id="2310" w:author="USA" w:date="2021-09-09T14:05:00Z">
                  <w:rPr>
                    <w:ins w:id="2311" w:author="USA" w:date="2021-07-09T15:42:00Z"/>
                    <w:rFonts w:ascii="Calibri" w:hAnsi="Calibri"/>
                    <w:color w:val="000000"/>
                    <w:sz w:val="11"/>
                    <w:szCs w:val="11"/>
                  </w:rPr>
                </w:rPrChange>
              </w:rPr>
            </w:pPr>
            <w:ins w:id="2312" w:author="USA" w:date="2021-07-09T15:42:00Z">
              <w:r w:rsidRPr="00E05948">
                <w:rPr>
                  <w:rFonts w:ascii="Calibri" w:hAnsi="Calibri"/>
                  <w:color w:val="000000"/>
                  <w:sz w:val="15"/>
                  <w:szCs w:val="15"/>
                  <w:rPrChange w:id="2313" w:author="USA" w:date="2021-09-09T14:05:00Z">
                    <w:rPr>
                      <w:rFonts w:ascii="Calibri" w:hAnsi="Calibri"/>
                      <w:color w:val="000000"/>
                      <w:sz w:val="11"/>
                      <w:szCs w:val="11"/>
                    </w:rPr>
                  </w:rPrChange>
                </w:rPr>
                <w:t>6</w:t>
              </w:r>
            </w:ins>
          </w:p>
        </w:tc>
        <w:tc>
          <w:tcPr>
            <w:tcW w:w="1407" w:type="dxa"/>
            <w:tcBorders>
              <w:top w:val="nil"/>
              <w:left w:val="nil"/>
              <w:bottom w:val="single" w:sz="4" w:space="0" w:color="auto"/>
              <w:right w:val="single" w:sz="4" w:space="0" w:color="auto"/>
            </w:tcBorders>
            <w:shd w:val="clear" w:color="auto" w:fill="auto"/>
            <w:noWrap/>
            <w:hideMark/>
          </w:tcPr>
          <w:p w14:paraId="4E32AEE7" w14:textId="77777777" w:rsidR="007D42DF" w:rsidRPr="00E05948" w:rsidRDefault="007D42DF" w:rsidP="0014555E">
            <w:pPr>
              <w:jc w:val="center"/>
              <w:rPr>
                <w:ins w:id="2314" w:author="USA" w:date="2021-07-09T15:42:00Z"/>
                <w:rFonts w:ascii="Calibri" w:hAnsi="Calibri"/>
                <w:color w:val="000000"/>
                <w:sz w:val="15"/>
                <w:szCs w:val="15"/>
                <w:rPrChange w:id="2315" w:author="USA" w:date="2021-09-09T14:05:00Z">
                  <w:rPr>
                    <w:ins w:id="2316" w:author="USA" w:date="2021-07-09T15:42:00Z"/>
                    <w:rFonts w:ascii="Calibri" w:hAnsi="Calibri"/>
                    <w:color w:val="000000"/>
                    <w:sz w:val="11"/>
                    <w:szCs w:val="11"/>
                  </w:rPr>
                </w:rPrChange>
              </w:rPr>
            </w:pPr>
            <w:ins w:id="2317" w:author="USA" w:date="2021-07-09T15:42:00Z">
              <w:r w:rsidRPr="00E05948">
                <w:rPr>
                  <w:rFonts w:ascii="Calibri" w:hAnsi="Calibri"/>
                  <w:color w:val="000000"/>
                  <w:sz w:val="15"/>
                  <w:szCs w:val="15"/>
                  <w:rPrChange w:id="2318"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096CBFAB" w14:textId="77777777" w:rsidR="007D42DF" w:rsidRPr="00E05948" w:rsidRDefault="007D42DF" w:rsidP="0014555E">
            <w:pPr>
              <w:jc w:val="center"/>
              <w:rPr>
                <w:ins w:id="2319" w:author="USA" w:date="2021-07-09T15:42:00Z"/>
                <w:rFonts w:ascii="Calibri" w:hAnsi="Calibri"/>
                <w:color w:val="000000"/>
                <w:sz w:val="15"/>
                <w:szCs w:val="15"/>
                <w:rPrChange w:id="2320" w:author="USA" w:date="2021-09-09T14:05:00Z">
                  <w:rPr>
                    <w:ins w:id="2321" w:author="USA" w:date="2021-07-09T15:42:00Z"/>
                    <w:rFonts w:ascii="Calibri" w:hAnsi="Calibri"/>
                    <w:color w:val="000000"/>
                    <w:sz w:val="11"/>
                    <w:szCs w:val="11"/>
                  </w:rPr>
                </w:rPrChange>
              </w:rPr>
            </w:pPr>
            <w:ins w:id="2322" w:author="USA" w:date="2021-07-09T15:42:00Z">
              <w:r w:rsidRPr="00E05948">
                <w:rPr>
                  <w:rFonts w:ascii="Calibri" w:hAnsi="Calibri"/>
                  <w:color w:val="000000"/>
                  <w:sz w:val="15"/>
                  <w:szCs w:val="15"/>
                  <w:rPrChange w:id="2323" w:author="USA" w:date="2021-09-09T14:05:00Z">
                    <w:rPr>
                      <w:rFonts w:ascii="Calibri" w:hAnsi="Calibri"/>
                      <w:color w:val="000000"/>
                      <w:sz w:val="11"/>
                      <w:szCs w:val="11"/>
                    </w:rPr>
                  </w:rPrChange>
                </w:rPr>
                <w:t xml:space="preserve">-108 </w:t>
              </w:r>
            </w:ins>
          </w:p>
        </w:tc>
        <w:tc>
          <w:tcPr>
            <w:tcW w:w="1408" w:type="dxa"/>
            <w:tcBorders>
              <w:top w:val="nil"/>
              <w:left w:val="nil"/>
              <w:bottom w:val="single" w:sz="4" w:space="0" w:color="auto"/>
              <w:right w:val="single" w:sz="4" w:space="0" w:color="auto"/>
            </w:tcBorders>
            <w:shd w:val="clear" w:color="auto" w:fill="auto"/>
            <w:hideMark/>
          </w:tcPr>
          <w:p w14:paraId="2C01BE3E" w14:textId="77777777" w:rsidR="007D42DF" w:rsidRPr="00E05948" w:rsidRDefault="007D42DF" w:rsidP="0014555E">
            <w:pPr>
              <w:jc w:val="center"/>
              <w:rPr>
                <w:ins w:id="2324" w:author="USA" w:date="2021-07-09T15:42:00Z"/>
                <w:rFonts w:ascii="Calibri" w:hAnsi="Calibri"/>
                <w:color w:val="000000"/>
                <w:sz w:val="15"/>
                <w:szCs w:val="15"/>
                <w:rPrChange w:id="2325" w:author="USA" w:date="2021-09-09T14:05:00Z">
                  <w:rPr>
                    <w:ins w:id="2326" w:author="USA" w:date="2021-07-09T15:42:00Z"/>
                    <w:rFonts w:ascii="Calibri" w:hAnsi="Calibri"/>
                    <w:color w:val="000000"/>
                    <w:sz w:val="11"/>
                    <w:szCs w:val="11"/>
                  </w:rPr>
                </w:rPrChange>
              </w:rPr>
            </w:pPr>
            <w:ins w:id="2327" w:author="USA" w:date="2021-07-09T15:42:00Z">
              <w:r w:rsidRPr="00E05948">
                <w:rPr>
                  <w:rFonts w:ascii="Calibri" w:hAnsi="Calibri"/>
                  <w:color w:val="000000"/>
                  <w:sz w:val="15"/>
                  <w:szCs w:val="15"/>
                  <w:rPrChange w:id="2328"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59EC1010" w14:textId="77777777" w:rsidR="007D42DF" w:rsidRPr="00E05948" w:rsidRDefault="007D42DF" w:rsidP="0014555E">
            <w:pPr>
              <w:jc w:val="center"/>
              <w:rPr>
                <w:ins w:id="2329" w:author="USA" w:date="2021-07-09T15:42:00Z"/>
                <w:rFonts w:ascii="Calibri" w:hAnsi="Calibri"/>
                <w:color w:val="000000"/>
                <w:sz w:val="15"/>
                <w:szCs w:val="15"/>
                <w:rPrChange w:id="2330" w:author="USA" w:date="2021-09-09T14:05:00Z">
                  <w:rPr>
                    <w:ins w:id="2331" w:author="USA" w:date="2021-07-09T15:42:00Z"/>
                    <w:rFonts w:ascii="Calibri" w:hAnsi="Calibri"/>
                    <w:color w:val="000000"/>
                    <w:sz w:val="11"/>
                    <w:szCs w:val="11"/>
                  </w:rPr>
                </w:rPrChange>
              </w:rPr>
            </w:pPr>
            <w:ins w:id="2332" w:author="USA" w:date="2021-07-09T15:42:00Z">
              <w:r w:rsidRPr="00E05948">
                <w:rPr>
                  <w:rFonts w:ascii="Calibri" w:hAnsi="Calibri"/>
                  <w:color w:val="000000"/>
                  <w:sz w:val="15"/>
                  <w:szCs w:val="15"/>
                  <w:rPrChange w:id="2333" w:author="USA" w:date="2021-09-09T14:05:00Z">
                    <w:rPr>
                      <w:rFonts w:ascii="Calibri" w:hAnsi="Calibri"/>
                      <w:color w:val="000000"/>
                      <w:sz w:val="11"/>
                      <w:szCs w:val="11"/>
                    </w:rPr>
                  </w:rPrChange>
                </w:rPr>
                <w:t xml:space="preserve">-111 </w:t>
              </w:r>
            </w:ins>
          </w:p>
        </w:tc>
        <w:tc>
          <w:tcPr>
            <w:tcW w:w="1408" w:type="dxa"/>
            <w:tcBorders>
              <w:top w:val="nil"/>
              <w:left w:val="nil"/>
              <w:bottom w:val="single" w:sz="4" w:space="0" w:color="auto"/>
              <w:right w:val="single" w:sz="4" w:space="0" w:color="auto"/>
            </w:tcBorders>
            <w:shd w:val="clear" w:color="auto" w:fill="auto"/>
            <w:hideMark/>
          </w:tcPr>
          <w:p w14:paraId="503110DA" w14:textId="77777777" w:rsidR="007D42DF" w:rsidRPr="00E05948" w:rsidRDefault="007D42DF" w:rsidP="0014555E">
            <w:pPr>
              <w:jc w:val="center"/>
              <w:rPr>
                <w:ins w:id="2334" w:author="USA" w:date="2021-07-09T15:42:00Z"/>
                <w:rFonts w:ascii="Calibri" w:hAnsi="Calibri"/>
                <w:color w:val="000000"/>
                <w:sz w:val="15"/>
                <w:szCs w:val="15"/>
                <w:rPrChange w:id="2335" w:author="USA" w:date="2021-09-09T14:05:00Z">
                  <w:rPr>
                    <w:ins w:id="2336" w:author="USA" w:date="2021-07-09T15:42:00Z"/>
                    <w:rFonts w:ascii="Calibri" w:hAnsi="Calibri"/>
                    <w:color w:val="000000"/>
                    <w:sz w:val="11"/>
                    <w:szCs w:val="11"/>
                  </w:rPr>
                </w:rPrChange>
              </w:rPr>
            </w:pPr>
            <w:ins w:id="2337" w:author="USA" w:date="2021-07-09T15:42:00Z">
              <w:r w:rsidRPr="00E05948">
                <w:rPr>
                  <w:rFonts w:ascii="Calibri" w:hAnsi="Calibri"/>
                  <w:color w:val="000000"/>
                  <w:sz w:val="15"/>
                  <w:szCs w:val="15"/>
                  <w:rPrChange w:id="2338" w:author="USA" w:date="2021-09-09T14:05:00Z">
                    <w:rPr>
                      <w:rFonts w:ascii="Calibri" w:hAnsi="Calibri"/>
                      <w:color w:val="000000"/>
                      <w:sz w:val="11"/>
                      <w:szCs w:val="11"/>
                    </w:rPr>
                  </w:rPrChange>
                </w:rPr>
                <w:t xml:space="preserve">-111 </w:t>
              </w:r>
            </w:ins>
          </w:p>
        </w:tc>
        <w:tc>
          <w:tcPr>
            <w:tcW w:w="1371" w:type="dxa"/>
            <w:tcBorders>
              <w:top w:val="nil"/>
              <w:left w:val="nil"/>
              <w:bottom w:val="single" w:sz="4" w:space="0" w:color="auto"/>
              <w:right w:val="single" w:sz="4" w:space="0" w:color="auto"/>
            </w:tcBorders>
            <w:shd w:val="clear" w:color="auto" w:fill="auto"/>
            <w:hideMark/>
          </w:tcPr>
          <w:p w14:paraId="05604946" w14:textId="77777777" w:rsidR="007D42DF" w:rsidRPr="00E05948" w:rsidRDefault="007D42DF" w:rsidP="0014555E">
            <w:pPr>
              <w:jc w:val="center"/>
              <w:rPr>
                <w:ins w:id="2339" w:author="USA" w:date="2021-07-09T15:42:00Z"/>
                <w:rFonts w:ascii="Calibri" w:hAnsi="Calibri"/>
                <w:color w:val="000000"/>
                <w:sz w:val="15"/>
                <w:szCs w:val="15"/>
                <w:rPrChange w:id="2340" w:author="USA" w:date="2021-09-09T14:05:00Z">
                  <w:rPr>
                    <w:ins w:id="2341" w:author="USA" w:date="2021-07-09T15:42:00Z"/>
                    <w:rFonts w:ascii="Calibri" w:hAnsi="Calibri"/>
                    <w:color w:val="000000"/>
                    <w:sz w:val="11"/>
                    <w:szCs w:val="11"/>
                  </w:rPr>
                </w:rPrChange>
              </w:rPr>
            </w:pPr>
            <w:ins w:id="2342" w:author="USA" w:date="2021-07-09T15:42:00Z">
              <w:r w:rsidRPr="00E05948">
                <w:rPr>
                  <w:rFonts w:ascii="Calibri" w:hAnsi="Calibri"/>
                  <w:color w:val="000000"/>
                  <w:sz w:val="15"/>
                  <w:szCs w:val="15"/>
                  <w:rPrChange w:id="2343" w:author="USA" w:date="2021-09-09T14:05:00Z">
                    <w:rPr>
                      <w:rFonts w:ascii="Calibri" w:hAnsi="Calibri"/>
                      <w:color w:val="000000"/>
                      <w:sz w:val="11"/>
                      <w:szCs w:val="11"/>
                    </w:rPr>
                  </w:rPrChange>
                </w:rPr>
                <w:t xml:space="preserve">-107 </w:t>
              </w:r>
            </w:ins>
          </w:p>
        </w:tc>
      </w:tr>
      <w:tr w:rsidR="007D42DF" w:rsidRPr="00493F4C" w14:paraId="71FBCB94" w14:textId="77777777" w:rsidTr="0014555E">
        <w:trPr>
          <w:ins w:id="234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2AC7051C" w14:textId="77777777" w:rsidR="007D42DF" w:rsidRPr="00E05948" w:rsidRDefault="007D42DF" w:rsidP="0014555E">
            <w:pPr>
              <w:jc w:val="center"/>
              <w:rPr>
                <w:ins w:id="2345" w:author="USA" w:date="2021-07-09T15:42:00Z"/>
                <w:rFonts w:ascii="Calibri" w:hAnsi="Calibri"/>
                <w:color w:val="000000"/>
                <w:sz w:val="15"/>
                <w:szCs w:val="15"/>
                <w:rPrChange w:id="2346" w:author="USA" w:date="2021-09-09T14:05:00Z">
                  <w:rPr>
                    <w:ins w:id="2347" w:author="USA" w:date="2021-07-09T15:42:00Z"/>
                    <w:rFonts w:ascii="Calibri" w:hAnsi="Calibri"/>
                    <w:color w:val="000000"/>
                    <w:sz w:val="11"/>
                    <w:szCs w:val="11"/>
                  </w:rPr>
                </w:rPrChange>
              </w:rPr>
            </w:pPr>
            <w:ins w:id="2348" w:author="USA" w:date="2021-07-09T15:42:00Z">
              <w:r w:rsidRPr="00E05948">
                <w:rPr>
                  <w:rFonts w:ascii="Calibri" w:hAnsi="Calibri"/>
                  <w:color w:val="000000"/>
                  <w:sz w:val="15"/>
                  <w:szCs w:val="15"/>
                  <w:rPrChange w:id="2349" w:author="USA" w:date="2021-09-09T14:05:00Z">
                    <w:rPr>
                      <w:rFonts w:ascii="Calibri" w:hAnsi="Calibri"/>
                      <w:color w:val="000000"/>
                      <w:sz w:val="11"/>
                      <w:szCs w:val="11"/>
                    </w:rPr>
                  </w:rPrChange>
                </w:rPr>
                <w:t>7</w:t>
              </w:r>
            </w:ins>
          </w:p>
        </w:tc>
        <w:tc>
          <w:tcPr>
            <w:tcW w:w="1407" w:type="dxa"/>
            <w:tcBorders>
              <w:top w:val="nil"/>
              <w:left w:val="nil"/>
              <w:bottom w:val="single" w:sz="4" w:space="0" w:color="auto"/>
              <w:right w:val="single" w:sz="4" w:space="0" w:color="auto"/>
            </w:tcBorders>
            <w:shd w:val="clear" w:color="auto" w:fill="auto"/>
            <w:noWrap/>
            <w:hideMark/>
          </w:tcPr>
          <w:p w14:paraId="301BBCF1" w14:textId="77777777" w:rsidR="007D42DF" w:rsidRPr="00E05948" w:rsidRDefault="007D42DF" w:rsidP="0014555E">
            <w:pPr>
              <w:jc w:val="center"/>
              <w:rPr>
                <w:ins w:id="2350" w:author="USA" w:date="2021-07-09T15:42:00Z"/>
                <w:rFonts w:ascii="Calibri" w:hAnsi="Calibri"/>
                <w:color w:val="000000"/>
                <w:sz w:val="15"/>
                <w:szCs w:val="15"/>
                <w:rPrChange w:id="2351" w:author="USA" w:date="2021-09-09T14:05:00Z">
                  <w:rPr>
                    <w:ins w:id="2352" w:author="USA" w:date="2021-07-09T15:42:00Z"/>
                    <w:rFonts w:ascii="Calibri" w:hAnsi="Calibri"/>
                    <w:color w:val="000000"/>
                    <w:sz w:val="11"/>
                    <w:szCs w:val="11"/>
                  </w:rPr>
                </w:rPrChange>
              </w:rPr>
            </w:pPr>
            <w:ins w:id="2353" w:author="USA" w:date="2021-07-09T15:42:00Z">
              <w:r w:rsidRPr="00E05948">
                <w:rPr>
                  <w:rFonts w:ascii="Calibri" w:hAnsi="Calibri"/>
                  <w:color w:val="000000"/>
                  <w:sz w:val="15"/>
                  <w:szCs w:val="15"/>
                  <w:rPrChange w:id="2354"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332C451D" w14:textId="77777777" w:rsidR="007D42DF" w:rsidRPr="00E05948" w:rsidRDefault="007D42DF" w:rsidP="0014555E">
            <w:pPr>
              <w:jc w:val="center"/>
              <w:rPr>
                <w:ins w:id="2355" w:author="USA" w:date="2021-07-09T15:42:00Z"/>
                <w:rFonts w:ascii="Calibri" w:hAnsi="Calibri"/>
                <w:color w:val="000000"/>
                <w:sz w:val="15"/>
                <w:szCs w:val="15"/>
                <w:rPrChange w:id="2356" w:author="USA" w:date="2021-09-09T14:05:00Z">
                  <w:rPr>
                    <w:ins w:id="2357" w:author="USA" w:date="2021-07-09T15:42:00Z"/>
                    <w:rFonts w:ascii="Calibri" w:hAnsi="Calibri"/>
                    <w:color w:val="000000"/>
                    <w:sz w:val="11"/>
                    <w:szCs w:val="11"/>
                  </w:rPr>
                </w:rPrChange>
              </w:rPr>
            </w:pPr>
            <w:ins w:id="2358" w:author="USA" w:date="2021-07-09T15:42:00Z">
              <w:r w:rsidRPr="00E05948">
                <w:rPr>
                  <w:rFonts w:ascii="Calibri" w:hAnsi="Calibri"/>
                  <w:color w:val="000000"/>
                  <w:sz w:val="15"/>
                  <w:szCs w:val="15"/>
                  <w:rPrChange w:id="2359" w:author="USA" w:date="2021-09-09T14:05:00Z">
                    <w:rPr>
                      <w:rFonts w:ascii="Calibri" w:hAnsi="Calibri"/>
                      <w:color w:val="000000"/>
                      <w:sz w:val="11"/>
                      <w:szCs w:val="11"/>
                    </w:rPr>
                  </w:rPrChange>
                </w:rPr>
                <w:t xml:space="preserve">-108 </w:t>
              </w:r>
            </w:ins>
          </w:p>
        </w:tc>
        <w:tc>
          <w:tcPr>
            <w:tcW w:w="1408" w:type="dxa"/>
            <w:tcBorders>
              <w:top w:val="nil"/>
              <w:left w:val="nil"/>
              <w:bottom w:val="single" w:sz="4" w:space="0" w:color="auto"/>
              <w:right w:val="single" w:sz="4" w:space="0" w:color="auto"/>
            </w:tcBorders>
            <w:shd w:val="clear" w:color="auto" w:fill="auto"/>
            <w:hideMark/>
          </w:tcPr>
          <w:p w14:paraId="44644207" w14:textId="77777777" w:rsidR="007D42DF" w:rsidRPr="00E05948" w:rsidRDefault="007D42DF" w:rsidP="0014555E">
            <w:pPr>
              <w:jc w:val="center"/>
              <w:rPr>
                <w:ins w:id="2360" w:author="USA" w:date="2021-07-09T15:42:00Z"/>
                <w:rFonts w:ascii="Calibri" w:hAnsi="Calibri"/>
                <w:color w:val="000000"/>
                <w:sz w:val="15"/>
                <w:szCs w:val="15"/>
                <w:rPrChange w:id="2361" w:author="USA" w:date="2021-09-09T14:05:00Z">
                  <w:rPr>
                    <w:ins w:id="2362" w:author="USA" w:date="2021-07-09T15:42:00Z"/>
                    <w:rFonts w:ascii="Calibri" w:hAnsi="Calibri"/>
                    <w:color w:val="000000"/>
                    <w:sz w:val="11"/>
                    <w:szCs w:val="11"/>
                  </w:rPr>
                </w:rPrChange>
              </w:rPr>
            </w:pPr>
            <w:ins w:id="2363" w:author="USA" w:date="2021-07-09T15:42:00Z">
              <w:r w:rsidRPr="00E05948">
                <w:rPr>
                  <w:rFonts w:ascii="Calibri" w:hAnsi="Calibri"/>
                  <w:color w:val="000000"/>
                  <w:sz w:val="15"/>
                  <w:szCs w:val="15"/>
                  <w:rPrChange w:id="2364" w:author="USA" w:date="2021-09-09T14:05:00Z">
                    <w:rPr>
                      <w:rFonts w:ascii="Calibri" w:hAnsi="Calibri"/>
                      <w:color w:val="000000"/>
                      <w:sz w:val="11"/>
                      <w:szCs w:val="11"/>
                    </w:rPr>
                  </w:rPrChange>
                </w:rPr>
                <w:t xml:space="preserve">-109 </w:t>
              </w:r>
            </w:ins>
          </w:p>
        </w:tc>
        <w:tc>
          <w:tcPr>
            <w:tcW w:w="1421" w:type="dxa"/>
            <w:tcBorders>
              <w:top w:val="nil"/>
              <w:left w:val="nil"/>
              <w:bottom w:val="single" w:sz="4" w:space="0" w:color="auto"/>
              <w:right w:val="single" w:sz="4" w:space="0" w:color="auto"/>
            </w:tcBorders>
            <w:shd w:val="clear" w:color="auto" w:fill="auto"/>
            <w:hideMark/>
          </w:tcPr>
          <w:p w14:paraId="5545CDE0" w14:textId="77777777" w:rsidR="007D42DF" w:rsidRPr="00E05948" w:rsidRDefault="007D42DF" w:rsidP="0014555E">
            <w:pPr>
              <w:jc w:val="center"/>
              <w:rPr>
                <w:ins w:id="2365" w:author="USA" w:date="2021-07-09T15:42:00Z"/>
                <w:rFonts w:ascii="Calibri" w:hAnsi="Calibri"/>
                <w:color w:val="000000"/>
                <w:sz w:val="15"/>
                <w:szCs w:val="15"/>
                <w:rPrChange w:id="2366" w:author="USA" w:date="2021-09-09T14:05:00Z">
                  <w:rPr>
                    <w:ins w:id="2367" w:author="USA" w:date="2021-07-09T15:42:00Z"/>
                    <w:rFonts w:ascii="Calibri" w:hAnsi="Calibri"/>
                    <w:color w:val="000000"/>
                    <w:sz w:val="11"/>
                    <w:szCs w:val="11"/>
                  </w:rPr>
                </w:rPrChange>
              </w:rPr>
            </w:pPr>
            <w:ins w:id="2368" w:author="USA" w:date="2021-07-09T15:42:00Z">
              <w:r w:rsidRPr="00E05948">
                <w:rPr>
                  <w:rFonts w:ascii="Calibri" w:hAnsi="Calibri"/>
                  <w:color w:val="000000"/>
                  <w:sz w:val="15"/>
                  <w:szCs w:val="15"/>
                  <w:rPrChange w:id="2369" w:author="USA" w:date="2021-09-09T14:05:00Z">
                    <w:rPr>
                      <w:rFonts w:ascii="Calibri" w:hAnsi="Calibri"/>
                      <w:color w:val="000000"/>
                      <w:sz w:val="11"/>
                      <w:szCs w:val="11"/>
                    </w:rPr>
                  </w:rPrChange>
                </w:rPr>
                <w:t xml:space="preserve">-109 </w:t>
              </w:r>
            </w:ins>
          </w:p>
        </w:tc>
        <w:tc>
          <w:tcPr>
            <w:tcW w:w="1408" w:type="dxa"/>
            <w:tcBorders>
              <w:top w:val="nil"/>
              <w:left w:val="nil"/>
              <w:bottom w:val="single" w:sz="4" w:space="0" w:color="auto"/>
              <w:right w:val="single" w:sz="4" w:space="0" w:color="auto"/>
            </w:tcBorders>
            <w:shd w:val="clear" w:color="auto" w:fill="auto"/>
            <w:hideMark/>
          </w:tcPr>
          <w:p w14:paraId="71F7E137" w14:textId="77777777" w:rsidR="007D42DF" w:rsidRPr="00E05948" w:rsidRDefault="007D42DF" w:rsidP="0014555E">
            <w:pPr>
              <w:jc w:val="center"/>
              <w:rPr>
                <w:ins w:id="2370" w:author="USA" w:date="2021-07-09T15:42:00Z"/>
                <w:rFonts w:ascii="Calibri" w:hAnsi="Calibri"/>
                <w:color w:val="000000"/>
                <w:sz w:val="15"/>
                <w:szCs w:val="15"/>
                <w:rPrChange w:id="2371" w:author="USA" w:date="2021-09-09T14:05:00Z">
                  <w:rPr>
                    <w:ins w:id="2372" w:author="USA" w:date="2021-07-09T15:42:00Z"/>
                    <w:rFonts w:ascii="Calibri" w:hAnsi="Calibri"/>
                    <w:color w:val="000000"/>
                    <w:sz w:val="11"/>
                    <w:szCs w:val="11"/>
                  </w:rPr>
                </w:rPrChange>
              </w:rPr>
            </w:pPr>
            <w:ins w:id="2373" w:author="USA" w:date="2021-07-09T15:42:00Z">
              <w:r w:rsidRPr="00E05948">
                <w:rPr>
                  <w:rFonts w:ascii="Calibri" w:hAnsi="Calibri"/>
                  <w:color w:val="000000"/>
                  <w:sz w:val="15"/>
                  <w:szCs w:val="15"/>
                  <w:rPrChange w:id="2374" w:author="USA" w:date="2021-09-09T14:05:00Z">
                    <w:rPr>
                      <w:rFonts w:ascii="Calibri" w:hAnsi="Calibri"/>
                      <w:color w:val="000000"/>
                      <w:sz w:val="11"/>
                      <w:szCs w:val="11"/>
                    </w:rPr>
                  </w:rPrChange>
                </w:rPr>
                <w:t xml:space="preserve">-108 </w:t>
              </w:r>
            </w:ins>
          </w:p>
        </w:tc>
        <w:tc>
          <w:tcPr>
            <w:tcW w:w="1371" w:type="dxa"/>
            <w:tcBorders>
              <w:top w:val="nil"/>
              <w:left w:val="nil"/>
              <w:bottom w:val="single" w:sz="4" w:space="0" w:color="auto"/>
              <w:right w:val="single" w:sz="4" w:space="0" w:color="auto"/>
            </w:tcBorders>
            <w:shd w:val="clear" w:color="auto" w:fill="auto"/>
            <w:hideMark/>
          </w:tcPr>
          <w:p w14:paraId="4D87E8D3" w14:textId="77777777" w:rsidR="007D42DF" w:rsidRPr="00E05948" w:rsidRDefault="007D42DF" w:rsidP="0014555E">
            <w:pPr>
              <w:jc w:val="center"/>
              <w:rPr>
                <w:ins w:id="2375" w:author="USA" w:date="2021-07-09T15:42:00Z"/>
                <w:rFonts w:ascii="Calibri" w:hAnsi="Calibri"/>
                <w:color w:val="000000"/>
                <w:sz w:val="15"/>
                <w:szCs w:val="15"/>
                <w:rPrChange w:id="2376" w:author="USA" w:date="2021-09-09T14:05:00Z">
                  <w:rPr>
                    <w:ins w:id="2377" w:author="USA" w:date="2021-07-09T15:42:00Z"/>
                    <w:rFonts w:ascii="Calibri" w:hAnsi="Calibri"/>
                    <w:color w:val="000000"/>
                    <w:sz w:val="11"/>
                    <w:szCs w:val="11"/>
                  </w:rPr>
                </w:rPrChange>
              </w:rPr>
            </w:pPr>
            <w:ins w:id="2378" w:author="USA" w:date="2021-07-09T15:42:00Z">
              <w:r w:rsidRPr="00E05948">
                <w:rPr>
                  <w:rFonts w:ascii="Calibri" w:hAnsi="Calibri"/>
                  <w:color w:val="000000"/>
                  <w:sz w:val="15"/>
                  <w:szCs w:val="15"/>
                  <w:rPrChange w:id="2379" w:author="USA" w:date="2021-09-09T14:05:00Z">
                    <w:rPr>
                      <w:rFonts w:ascii="Calibri" w:hAnsi="Calibri"/>
                      <w:color w:val="000000"/>
                      <w:sz w:val="11"/>
                      <w:szCs w:val="11"/>
                    </w:rPr>
                  </w:rPrChange>
                </w:rPr>
                <w:t xml:space="preserve">-108 </w:t>
              </w:r>
            </w:ins>
          </w:p>
        </w:tc>
      </w:tr>
      <w:tr w:rsidR="007D42DF" w:rsidRPr="00493F4C" w14:paraId="41785E00" w14:textId="77777777" w:rsidTr="0014555E">
        <w:trPr>
          <w:ins w:id="2380"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63BDE04E" w14:textId="77777777" w:rsidR="007D42DF" w:rsidRPr="00E05948" w:rsidRDefault="007D42DF" w:rsidP="0014555E">
            <w:pPr>
              <w:jc w:val="center"/>
              <w:rPr>
                <w:ins w:id="2381" w:author="USA" w:date="2021-07-09T15:42:00Z"/>
                <w:rFonts w:ascii="Calibri" w:hAnsi="Calibri"/>
                <w:color w:val="000000"/>
                <w:sz w:val="15"/>
                <w:szCs w:val="15"/>
                <w:rPrChange w:id="2382" w:author="USA" w:date="2021-09-09T14:05:00Z">
                  <w:rPr>
                    <w:ins w:id="2383" w:author="USA" w:date="2021-07-09T15:42:00Z"/>
                    <w:rFonts w:ascii="Calibri" w:hAnsi="Calibri"/>
                    <w:color w:val="000000"/>
                    <w:sz w:val="11"/>
                    <w:szCs w:val="11"/>
                  </w:rPr>
                </w:rPrChange>
              </w:rPr>
            </w:pPr>
            <w:ins w:id="2384" w:author="USA" w:date="2021-07-09T15:42:00Z">
              <w:r w:rsidRPr="00E05948">
                <w:rPr>
                  <w:rFonts w:ascii="Calibri" w:hAnsi="Calibri"/>
                  <w:color w:val="000000"/>
                  <w:sz w:val="15"/>
                  <w:szCs w:val="15"/>
                  <w:rPrChange w:id="2385" w:author="USA" w:date="2021-09-09T14:05:00Z">
                    <w:rPr>
                      <w:rFonts w:ascii="Calibri" w:hAnsi="Calibri"/>
                      <w:color w:val="000000"/>
                      <w:sz w:val="11"/>
                      <w:szCs w:val="11"/>
                    </w:rPr>
                  </w:rPrChange>
                </w:rPr>
                <w:t>8</w:t>
              </w:r>
            </w:ins>
          </w:p>
        </w:tc>
        <w:tc>
          <w:tcPr>
            <w:tcW w:w="1407" w:type="dxa"/>
            <w:tcBorders>
              <w:top w:val="nil"/>
              <w:left w:val="nil"/>
              <w:bottom w:val="single" w:sz="4" w:space="0" w:color="auto"/>
              <w:right w:val="single" w:sz="4" w:space="0" w:color="auto"/>
            </w:tcBorders>
            <w:shd w:val="clear" w:color="auto" w:fill="auto"/>
            <w:noWrap/>
            <w:hideMark/>
          </w:tcPr>
          <w:p w14:paraId="0652EDC6" w14:textId="77777777" w:rsidR="007D42DF" w:rsidRPr="00E05948" w:rsidRDefault="007D42DF" w:rsidP="0014555E">
            <w:pPr>
              <w:jc w:val="center"/>
              <w:rPr>
                <w:ins w:id="2386" w:author="USA" w:date="2021-07-09T15:42:00Z"/>
                <w:rFonts w:ascii="Calibri" w:hAnsi="Calibri"/>
                <w:color w:val="000000"/>
                <w:sz w:val="15"/>
                <w:szCs w:val="15"/>
                <w:rPrChange w:id="2387" w:author="USA" w:date="2021-09-09T14:05:00Z">
                  <w:rPr>
                    <w:ins w:id="2388" w:author="USA" w:date="2021-07-09T15:42:00Z"/>
                    <w:rFonts w:ascii="Calibri" w:hAnsi="Calibri"/>
                    <w:color w:val="000000"/>
                    <w:sz w:val="11"/>
                    <w:szCs w:val="11"/>
                  </w:rPr>
                </w:rPrChange>
              </w:rPr>
            </w:pPr>
            <w:ins w:id="2389" w:author="USA" w:date="2021-07-09T15:42:00Z">
              <w:r w:rsidRPr="00E05948">
                <w:rPr>
                  <w:rFonts w:ascii="Calibri" w:hAnsi="Calibri"/>
                  <w:color w:val="000000"/>
                  <w:sz w:val="15"/>
                  <w:szCs w:val="15"/>
                  <w:rPrChange w:id="2390"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36788BD0" w14:textId="77777777" w:rsidR="007D42DF" w:rsidRPr="00E05948" w:rsidRDefault="007D42DF" w:rsidP="0014555E">
            <w:pPr>
              <w:jc w:val="center"/>
              <w:rPr>
                <w:ins w:id="2391" w:author="USA" w:date="2021-07-09T15:42:00Z"/>
                <w:rFonts w:ascii="Calibri" w:hAnsi="Calibri"/>
                <w:color w:val="000000"/>
                <w:sz w:val="15"/>
                <w:szCs w:val="15"/>
                <w:rPrChange w:id="2392" w:author="USA" w:date="2021-09-09T14:05:00Z">
                  <w:rPr>
                    <w:ins w:id="2393" w:author="USA" w:date="2021-07-09T15:42:00Z"/>
                    <w:rFonts w:ascii="Calibri" w:hAnsi="Calibri"/>
                    <w:color w:val="000000"/>
                    <w:sz w:val="11"/>
                    <w:szCs w:val="11"/>
                  </w:rPr>
                </w:rPrChange>
              </w:rPr>
            </w:pPr>
            <w:ins w:id="2394" w:author="USA" w:date="2021-07-09T15:42:00Z">
              <w:r w:rsidRPr="00E05948">
                <w:rPr>
                  <w:rFonts w:ascii="Calibri" w:hAnsi="Calibri"/>
                  <w:color w:val="000000"/>
                  <w:sz w:val="15"/>
                  <w:szCs w:val="15"/>
                  <w:rPrChange w:id="2395" w:author="USA" w:date="2021-09-09T14:05:00Z">
                    <w:rPr>
                      <w:rFonts w:ascii="Calibri" w:hAnsi="Calibri"/>
                      <w:color w:val="000000"/>
                      <w:sz w:val="11"/>
                      <w:szCs w:val="11"/>
                    </w:rPr>
                  </w:rPrChange>
                </w:rPr>
                <w:t xml:space="preserve">-111 </w:t>
              </w:r>
            </w:ins>
          </w:p>
        </w:tc>
        <w:tc>
          <w:tcPr>
            <w:tcW w:w="1408" w:type="dxa"/>
            <w:tcBorders>
              <w:top w:val="nil"/>
              <w:left w:val="nil"/>
              <w:bottom w:val="single" w:sz="4" w:space="0" w:color="auto"/>
              <w:right w:val="single" w:sz="4" w:space="0" w:color="auto"/>
            </w:tcBorders>
            <w:shd w:val="clear" w:color="auto" w:fill="auto"/>
            <w:hideMark/>
          </w:tcPr>
          <w:p w14:paraId="49987DF5" w14:textId="77777777" w:rsidR="007D42DF" w:rsidRPr="00E05948" w:rsidRDefault="007D42DF" w:rsidP="0014555E">
            <w:pPr>
              <w:jc w:val="center"/>
              <w:rPr>
                <w:ins w:id="2396" w:author="USA" w:date="2021-07-09T15:42:00Z"/>
                <w:rFonts w:ascii="Calibri" w:hAnsi="Calibri"/>
                <w:color w:val="000000"/>
                <w:sz w:val="15"/>
                <w:szCs w:val="15"/>
                <w:rPrChange w:id="2397" w:author="USA" w:date="2021-09-09T14:05:00Z">
                  <w:rPr>
                    <w:ins w:id="2398" w:author="USA" w:date="2021-07-09T15:42:00Z"/>
                    <w:rFonts w:ascii="Calibri" w:hAnsi="Calibri"/>
                    <w:color w:val="000000"/>
                    <w:sz w:val="11"/>
                    <w:szCs w:val="11"/>
                  </w:rPr>
                </w:rPrChange>
              </w:rPr>
            </w:pPr>
            <w:ins w:id="2399" w:author="USA" w:date="2021-07-09T15:42:00Z">
              <w:r w:rsidRPr="00E05948">
                <w:rPr>
                  <w:rFonts w:ascii="Calibri" w:hAnsi="Calibri"/>
                  <w:color w:val="000000"/>
                  <w:sz w:val="15"/>
                  <w:szCs w:val="15"/>
                  <w:rPrChange w:id="2400"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7A250035" w14:textId="77777777" w:rsidR="007D42DF" w:rsidRPr="00E05948" w:rsidRDefault="007D42DF" w:rsidP="0014555E">
            <w:pPr>
              <w:jc w:val="center"/>
              <w:rPr>
                <w:ins w:id="2401" w:author="USA" w:date="2021-07-09T15:42:00Z"/>
                <w:rFonts w:ascii="Calibri" w:hAnsi="Calibri"/>
                <w:color w:val="000000"/>
                <w:sz w:val="15"/>
                <w:szCs w:val="15"/>
                <w:rPrChange w:id="2402" w:author="USA" w:date="2021-09-09T14:05:00Z">
                  <w:rPr>
                    <w:ins w:id="2403" w:author="USA" w:date="2021-07-09T15:42:00Z"/>
                    <w:rFonts w:ascii="Calibri" w:hAnsi="Calibri"/>
                    <w:color w:val="000000"/>
                    <w:sz w:val="11"/>
                    <w:szCs w:val="11"/>
                  </w:rPr>
                </w:rPrChange>
              </w:rPr>
            </w:pPr>
            <w:ins w:id="2404" w:author="USA" w:date="2021-07-09T15:42:00Z">
              <w:r w:rsidRPr="00E05948">
                <w:rPr>
                  <w:rFonts w:ascii="Calibri" w:hAnsi="Calibri"/>
                  <w:color w:val="000000"/>
                  <w:sz w:val="15"/>
                  <w:szCs w:val="15"/>
                  <w:rPrChange w:id="2405"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7885FA25" w14:textId="77777777" w:rsidR="007D42DF" w:rsidRPr="00E05948" w:rsidRDefault="007D42DF" w:rsidP="0014555E">
            <w:pPr>
              <w:jc w:val="center"/>
              <w:rPr>
                <w:ins w:id="2406" w:author="USA" w:date="2021-07-09T15:42:00Z"/>
                <w:rFonts w:ascii="Calibri" w:hAnsi="Calibri"/>
                <w:color w:val="000000"/>
                <w:sz w:val="15"/>
                <w:szCs w:val="15"/>
                <w:rPrChange w:id="2407" w:author="USA" w:date="2021-09-09T14:05:00Z">
                  <w:rPr>
                    <w:ins w:id="2408" w:author="USA" w:date="2021-07-09T15:42:00Z"/>
                    <w:rFonts w:ascii="Calibri" w:hAnsi="Calibri"/>
                    <w:color w:val="000000"/>
                    <w:sz w:val="11"/>
                    <w:szCs w:val="11"/>
                  </w:rPr>
                </w:rPrChange>
              </w:rPr>
            </w:pPr>
            <w:ins w:id="2409" w:author="USA" w:date="2021-07-09T15:42:00Z">
              <w:r w:rsidRPr="00E05948">
                <w:rPr>
                  <w:rFonts w:ascii="Calibri" w:hAnsi="Calibri"/>
                  <w:color w:val="000000"/>
                  <w:sz w:val="15"/>
                  <w:szCs w:val="15"/>
                  <w:rPrChange w:id="2410" w:author="USA" w:date="2021-09-09T14:05:00Z">
                    <w:rPr>
                      <w:rFonts w:ascii="Calibri" w:hAnsi="Calibri"/>
                      <w:color w:val="000000"/>
                      <w:sz w:val="11"/>
                      <w:szCs w:val="11"/>
                    </w:rPr>
                  </w:rPrChange>
                </w:rPr>
                <w:t xml:space="preserve">-110 </w:t>
              </w:r>
            </w:ins>
          </w:p>
        </w:tc>
        <w:tc>
          <w:tcPr>
            <w:tcW w:w="1371" w:type="dxa"/>
            <w:tcBorders>
              <w:top w:val="nil"/>
              <w:left w:val="nil"/>
              <w:bottom w:val="single" w:sz="4" w:space="0" w:color="auto"/>
              <w:right w:val="single" w:sz="4" w:space="0" w:color="auto"/>
            </w:tcBorders>
            <w:shd w:val="clear" w:color="auto" w:fill="auto"/>
            <w:hideMark/>
          </w:tcPr>
          <w:p w14:paraId="46DA5840" w14:textId="77777777" w:rsidR="007D42DF" w:rsidRPr="00E05948" w:rsidRDefault="007D42DF" w:rsidP="0014555E">
            <w:pPr>
              <w:jc w:val="center"/>
              <w:rPr>
                <w:ins w:id="2411" w:author="USA" w:date="2021-07-09T15:42:00Z"/>
                <w:rFonts w:ascii="Calibri" w:hAnsi="Calibri"/>
                <w:color w:val="000000"/>
                <w:sz w:val="15"/>
                <w:szCs w:val="15"/>
                <w:rPrChange w:id="2412" w:author="USA" w:date="2021-09-09T14:05:00Z">
                  <w:rPr>
                    <w:ins w:id="2413" w:author="USA" w:date="2021-07-09T15:42:00Z"/>
                    <w:rFonts w:ascii="Calibri" w:hAnsi="Calibri"/>
                    <w:color w:val="000000"/>
                    <w:sz w:val="11"/>
                    <w:szCs w:val="11"/>
                  </w:rPr>
                </w:rPrChange>
              </w:rPr>
            </w:pPr>
            <w:ins w:id="2414" w:author="USA" w:date="2021-07-09T15:42:00Z">
              <w:r w:rsidRPr="00E05948">
                <w:rPr>
                  <w:rFonts w:ascii="Calibri" w:hAnsi="Calibri"/>
                  <w:color w:val="000000"/>
                  <w:sz w:val="15"/>
                  <w:szCs w:val="15"/>
                  <w:rPrChange w:id="2415" w:author="USA" w:date="2021-09-09T14:05:00Z">
                    <w:rPr>
                      <w:rFonts w:ascii="Calibri" w:hAnsi="Calibri"/>
                      <w:color w:val="000000"/>
                      <w:sz w:val="11"/>
                      <w:szCs w:val="11"/>
                    </w:rPr>
                  </w:rPrChange>
                </w:rPr>
                <w:t xml:space="preserve">-110 </w:t>
              </w:r>
            </w:ins>
          </w:p>
        </w:tc>
      </w:tr>
      <w:tr w:rsidR="007D42DF" w:rsidRPr="00493F4C" w14:paraId="7306BA03" w14:textId="77777777" w:rsidTr="0014555E">
        <w:trPr>
          <w:ins w:id="2416"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1BAFC2B" w14:textId="77777777" w:rsidR="007D42DF" w:rsidRPr="00E05948" w:rsidRDefault="007D42DF" w:rsidP="0014555E">
            <w:pPr>
              <w:jc w:val="center"/>
              <w:rPr>
                <w:ins w:id="2417" w:author="USA" w:date="2021-07-09T15:42:00Z"/>
                <w:rFonts w:ascii="Calibri" w:hAnsi="Calibri"/>
                <w:color w:val="000000"/>
                <w:sz w:val="15"/>
                <w:szCs w:val="15"/>
                <w:rPrChange w:id="2418" w:author="USA" w:date="2021-09-09T14:05:00Z">
                  <w:rPr>
                    <w:ins w:id="2419" w:author="USA" w:date="2021-07-09T15:42:00Z"/>
                    <w:rFonts w:ascii="Calibri" w:hAnsi="Calibri"/>
                    <w:color w:val="000000"/>
                    <w:sz w:val="11"/>
                    <w:szCs w:val="11"/>
                  </w:rPr>
                </w:rPrChange>
              </w:rPr>
            </w:pPr>
            <w:ins w:id="2420" w:author="USA" w:date="2021-07-09T15:42:00Z">
              <w:r w:rsidRPr="00E05948">
                <w:rPr>
                  <w:rFonts w:ascii="Calibri" w:hAnsi="Calibri"/>
                  <w:color w:val="000000"/>
                  <w:sz w:val="15"/>
                  <w:szCs w:val="15"/>
                  <w:rPrChange w:id="2421" w:author="USA" w:date="2021-09-09T14:05:00Z">
                    <w:rPr>
                      <w:rFonts w:ascii="Calibri" w:hAnsi="Calibri"/>
                      <w:color w:val="000000"/>
                      <w:sz w:val="11"/>
                      <w:szCs w:val="11"/>
                    </w:rPr>
                  </w:rPrChange>
                </w:rPr>
                <w:t>9</w:t>
              </w:r>
            </w:ins>
          </w:p>
        </w:tc>
        <w:tc>
          <w:tcPr>
            <w:tcW w:w="1407" w:type="dxa"/>
            <w:tcBorders>
              <w:top w:val="nil"/>
              <w:left w:val="nil"/>
              <w:bottom w:val="single" w:sz="4" w:space="0" w:color="auto"/>
              <w:right w:val="single" w:sz="4" w:space="0" w:color="auto"/>
            </w:tcBorders>
            <w:shd w:val="clear" w:color="auto" w:fill="auto"/>
            <w:noWrap/>
            <w:hideMark/>
          </w:tcPr>
          <w:p w14:paraId="3D68D31D" w14:textId="77777777" w:rsidR="007D42DF" w:rsidRPr="00E05948" w:rsidRDefault="007D42DF" w:rsidP="0014555E">
            <w:pPr>
              <w:jc w:val="center"/>
              <w:rPr>
                <w:ins w:id="2422" w:author="USA" w:date="2021-07-09T15:42:00Z"/>
                <w:rFonts w:ascii="Calibri" w:hAnsi="Calibri"/>
                <w:color w:val="000000"/>
                <w:sz w:val="15"/>
                <w:szCs w:val="15"/>
                <w:rPrChange w:id="2423" w:author="USA" w:date="2021-09-09T14:05:00Z">
                  <w:rPr>
                    <w:ins w:id="2424" w:author="USA" w:date="2021-07-09T15:42:00Z"/>
                    <w:rFonts w:ascii="Calibri" w:hAnsi="Calibri"/>
                    <w:color w:val="000000"/>
                    <w:sz w:val="11"/>
                    <w:szCs w:val="11"/>
                  </w:rPr>
                </w:rPrChange>
              </w:rPr>
            </w:pPr>
            <w:ins w:id="2425" w:author="USA" w:date="2021-07-09T15:42:00Z">
              <w:r w:rsidRPr="00E05948">
                <w:rPr>
                  <w:rFonts w:ascii="Calibri" w:hAnsi="Calibri"/>
                  <w:color w:val="000000"/>
                  <w:sz w:val="15"/>
                  <w:szCs w:val="15"/>
                  <w:rPrChange w:id="2426"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7977E309" w14:textId="77777777" w:rsidR="007D42DF" w:rsidRPr="00E05948" w:rsidRDefault="007D42DF" w:rsidP="0014555E">
            <w:pPr>
              <w:jc w:val="center"/>
              <w:rPr>
                <w:ins w:id="2427" w:author="USA" w:date="2021-07-09T15:42:00Z"/>
                <w:rFonts w:ascii="Calibri" w:hAnsi="Calibri"/>
                <w:color w:val="000000"/>
                <w:sz w:val="15"/>
                <w:szCs w:val="15"/>
                <w:rPrChange w:id="2428" w:author="USA" w:date="2021-09-09T14:05:00Z">
                  <w:rPr>
                    <w:ins w:id="2429" w:author="USA" w:date="2021-07-09T15:42:00Z"/>
                    <w:rFonts w:ascii="Calibri" w:hAnsi="Calibri"/>
                    <w:color w:val="000000"/>
                    <w:sz w:val="11"/>
                    <w:szCs w:val="11"/>
                  </w:rPr>
                </w:rPrChange>
              </w:rPr>
            </w:pPr>
            <w:ins w:id="2430" w:author="USA" w:date="2021-07-09T15:42:00Z">
              <w:r w:rsidRPr="00E05948">
                <w:rPr>
                  <w:rFonts w:ascii="Calibri" w:hAnsi="Calibri"/>
                  <w:color w:val="000000"/>
                  <w:sz w:val="15"/>
                  <w:szCs w:val="15"/>
                  <w:rPrChange w:id="2431" w:author="USA" w:date="2021-09-09T14:05:00Z">
                    <w:rPr>
                      <w:rFonts w:ascii="Calibri" w:hAnsi="Calibri"/>
                      <w:color w:val="000000"/>
                      <w:sz w:val="11"/>
                      <w:szCs w:val="11"/>
                    </w:rPr>
                  </w:rPrChange>
                </w:rPr>
                <w:t xml:space="preserve">-109 </w:t>
              </w:r>
            </w:ins>
          </w:p>
        </w:tc>
        <w:tc>
          <w:tcPr>
            <w:tcW w:w="1408" w:type="dxa"/>
            <w:tcBorders>
              <w:top w:val="nil"/>
              <w:left w:val="nil"/>
              <w:bottom w:val="single" w:sz="4" w:space="0" w:color="auto"/>
              <w:right w:val="single" w:sz="4" w:space="0" w:color="auto"/>
            </w:tcBorders>
            <w:shd w:val="clear" w:color="auto" w:fill="auto"/>
            <w:hideMark/>
          </w:tcPr>
          <w:p w14:paraId="074DD8DE" w14:textId="77777777" w:rsidR="007D42DF" w:rsidRPr="00E05948" w:rsidRDefault="007D42DF" w:rsidP="0014555E">
            <w:pPr>
              <w:jc w:val="center"/>
              <w:rPr>
                <w:ins w:id="2432" w:author="USA" w:date="2021-07-09T15:42:00Z"/>
                <w:rFonts w:ascii="Calibri" w:hAnsi="Calibri"/>
                <w:color w:val="000000"/>
                <w:sz w:val="15"/>
                <w:szCs w:val="15"/>
                <w:rPrChange w:id="2433" w:author="USA" w:date="2021-09-09T14:05:00Z">
                  <w:rPr>
                    <w:ins w:id="2434" w:author="USA" w:date="2021-07-09T15:42:00Z"/>
                    <w:rFonts w:ascii="Calibri" w:hAnsi="Calibri"/>
                    <w:color w:val="000000"/>
                    <w:sz w:val="11"/>
                    <w:szCs w:val="11"/>
                  </w:rPr>
                </w:rPrChange>
              </w:rPr>
            </w:pPr>
            <w:ins w:id="2435" w:author="USA" w:date="2021-07-09T15:42:00Z">
              <w:r w:rsidRPr="00E05948">
                <w:rPr>
                  <w:rFonts w:ascii="Calibri" w:hAnsi="Calibri"/>
                  <w:color w:val="000000"/>
                  <w:sz w:val="15"/>
                  <w:szCs w:val="15"/>
                  <w:rPrChange w:id="2436" w:author="USA" w:date="2021-09-09T14:05:00Z">
                    <w:rPr>
                      <w:rFonts w:ascii="Calibri" w:hAnsi="Calibri"/>
                      <w:color w:val="000000"/>
                      <w:sz w:val="11"/>
                      <w:szCs w:val="11"/>
                    </w:rPr>
                  </w:rPrChange>
                </w:rPr>
                <w:t xml:space="preserve">-109 </w:t>
              </w:r>
            </w:ins>
          </w:p>
        </w:tc>
        <w:tc>
          <w:tcPr>
            <w:tcW w:w="1421" w:type="dxa"/>
            <w:tcBorders>
              <w:top w:val="nil"/>
              <w:left w:val="nil"/>
              <w:bottom w:val="single" w:sz="4" w:space="0" w:color="auto"/>
              <w:right w:val="single" w:sz="4" w:space="0" w:color="auto"/>
            </w:tcBorders>
            <w:shd w:val="clear" w:color="auto" w:fill="auto"/>
            <w:noWrap/>
            <w:hideMark/>
          </w:tcPr>
          <w:p w14:paraId="50857538" w14:textId="77777777" w:rsidR="007D42DF" w:rsidRPr="00E05948" w:rsidRDefault="007D42DF" w:rsidP="0014555E">
            <w:pPr>
              <w:jc w:val="center"/>
              <w:rPr>
                <w:ins w:id="2437" w:author="USA" w:date="2021-07-09T15:42:00Z"/>
                <w:rFonts w:ascii="Calibri" w:hAnsi="Calibri"/>
                <w:color w:val="000000"/>
                <w:sz w:val="15"/>
                <w:szCs w:val="15"/>
                <w:rPrChange w:id="2438" w:author="USA" w:date="2021-09-09T14:05:00Z">
                  <w:rPr>
                    <w:ins w:id="2439" w:author="USA" w:date="2021-07-09T15:42:00Z"/>
                    <w:rFonts w:ascii="Calibri" w:hAnsi="Calibri"/>
                    <w:color w:val="000000"/>
                    <w:sz w:val="11"/>
                    <w:szCs w:val="11"/>
                  </w:rPr>
                </w:rPrChange>
              </w:rPr>
            </w:pPr>
            <w:ins w:id="2440" w:author="USA" w:date="2021-07-09T15:42:00Z">
              <w:r w:rsidRPr="00E05948">
                <w:rPr>
                  <w:rFonts w:ascii="Calibri" w:hAnsi="Calibri"/>
                  <w:color w:val="000000"/>
                  <w:sz w:val="15"/>
                  <w:szCs w:val="15"/>
                  <w:rPrChange w:id="2441" w:author="USA" w:date="2021-09-09T14:05:00Z">
                    <w:rPr>
                      <w:rFonts w:ascii="Calibri" w:hAnsi="Calibri"/>
                      <w:color w:val="000000"/>
                      <w:sz w:val="11"/>
                      <w:szCs w:val="11"/>
                    </w:rPr>
                  </w:rPrChange>
                </w:rPr>
                <w:t xml:space="preserve">-112 </w:t>
              </w:r>
            </w:ins>
          </w:p>
        </w:tc>
        <w:tc>
          <w:tcPr>
            <w:tcW w:w="1408" w:type="dxa"/>
            <w:tcBorders>
              <w:top w:val="nil"/>
              <w:left w:val="nil"/>
              <w:bottom w:val="single" w:sz="4" w:space="0" w:color="auto"/>
              <w:right w:val="single" w:sz="4" w:space="0" w:color="auto"/>
            </w:tcBorders>
            <w:shd w:val="clear" w:color="auto" w:fill="auto"/>
            <w:noWrap/>
            <w:hideMark/>
          </w:tcPr>
          <w:p w14:paraId="2AEEC481" w14:textId="77777777" w:rsidR="007D42DF" w:rsidRPr="00E05948" w:rsidRDefault="007D42DF" w:rsidP="0014555E">
            <w:pPr>
              <w:jc w:val="center"/>
              <w:rPr>
                <w:ins w:id="2442" w:author="USA" w:date="2021-07-09T15:42:00Z"/>
                <w:rFonts w:ascii="Calibri" w:hAnsi="Calibri"/>
                <w:color w:val="000000"/>
                <w:sz w:val="15"/>
                <w:szCs w:val="15"/>
                <w:rPrChange w:id="2443" w:author="USA" w:date="2021-09-09T14:05:00Z">
                  <w:rPr>
                    <w:ins w:id="2444" w:author="USA" w:date="2021-07-09T15:42:00Z"/>
                    <w:rFonts w:ascii="Calibri" w:hAnsi="Calibri"/>
                    <w:color w:val="000000"/>
                    <w:sz w:val="11"/>
                    <w:szCs w:val="11"/>
                  </w:rPr>
                </w:rPrChange>
              </w:rPr>
            </w:pPr>
            <w:ins w:id="2445" w:author="USA" w:date="2021-07-09T15:42:00Z">
              <w:r w:rsidRPr="00E05948">
                <w:rPr>
                  <w:rFonts w:ascii="Calibri" w:hAnsi="Calibri"/>
                  <w:color w:val="000000"/>
                  <w:sz w:val="15"/>
                  <w:szCs w:val="15"/>
                  <w:rPrChange w:id="2446" w:author="USA" w:date="2021-09-09T14:05:00Z">
                    <w:rPr>
                      <w:rFonts w:ascii="Calibri" w:hAnsi="Calibri"/>
                      <w:color w:val="000000"/>
                      <w:sz w:val="11"/>
                      <w:szCs w:val="11"/>
                    </w:rPr>
                  </w:rPrChange>
                </w:rPr>
                <w:t xml:space="preserve">-112 </w:t>
              </w:r>
            </w:ins>
          </w:p>
        </w:tc>
        <w:tc>
          <w:tcPr>
            <w:tcW w:w="1371" w:type="dxa"/>
            <w:tcBorders>
              <w:top w:val="nil"/>
              <w:left w:val="nil"/>
              <w:bottom w:val="single" w:sz="4" w:space="0" w:color="auto"/>
              <w:right w:val="single" w:sz="4" w:space="0" w:color="auto"/>
            </w:tcBorders>
            <w:shd w:val="clear" w:color="auto" w:fill="auto"/>
            <w:hideMark/>
          </w:tcPr>
          <w:p w14:paraId="24F55691" w14:textId="77777777" w:rsidR="007D42DF" w:rsidRPr="00E05948" w:rsidRDefault="007D42DF" w:rsidP="0014555E">
            <w:pPr>
              <w:jc w:val="center"/>
              <w:rPr>
                <w:ins w:id="2447" w:author="USA" w:date="2021-07-09T15:42:00Z"/>
                <w:rFonts w:ascii="Calibri" w:hAnsi="Calibri"/>
                <w:color w:val="000000"/>
                <w:sz w:val="15"/>
                <w:szCs w:val="15"/>
                <w:rPrChange w:id="2448" w:author="USA" w:date="2021-09-09T14:05:00Z">
                  <w:rPr>
                    <w:ins w:id="2449" w:author="USA" w:date="2021-07-09T15:42:00Z"/>
                    <w:rFonts w:ascii="Calibri" w:hAnsi="Calibri"/>
                    <w:color w:val="000000"/>
                    <w:sz w:val="11"/>
                    <w:szCs w:val="11"/>
                  </w:rPr>
                </w:rPrChange>
              </w:rPr>
            </w:pPr>
            <w:ins w:id="2450" w:author="USA" w:date="2021-07-09T15:42:00Z">
              <w:r w:rsidRPr="00E05948">
                <w:rPr>
                  <w:rFonts w:ascii="Calibri" w:hAnsi="Calibri"/>
                  <w:color w:val="000000"/>
                  <w:sz w:val="15"/>
                  <w:szCs w:val="15"/>
                  <w:rPrChange w:id="2451" w:author="USA" w:date="2021-09-09T14:05:00Z">
                    <w:rPr>
                      <w:rFonts w:ascii="Calibri" w:hAnsi="Calibri"/>
                      <w:color w:val="000000"/>
                      <w:sz w:val="11"/>
                      <w:szCs w:val="11"/>
                    </w:rPr>
                  </w:rPrChange>
                </w:rPr>
                <w:t xml:space="preserve">-110 </w:t>
              </w:r>
            </w:ins>
          </w:p>
        </w:tc>
      </w:tr>
      <w:tr w:rsidR="007D42DF" w:rsidRPr="00493F4C" w14:paraId="1C885051" w14:textId="77777777" w:rsidTr="0014555E">
        <w:trPr>
          <w:ins w:id="2452"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641AEDEA" w14:textId="77777777" w:rsidR="007D42DF" w:rsidRPr="00E05948" w:rsidRDefault="007D42DF" w:rsidP="0014555E">
            <w:pPr>
              <w:jc w:val="center"/>
              <w:rPr>
                <w:ins w:id="2453" w:author="USA" w:date="2021-07-09T15:42:00Z"/>
                <w:rFonts w:ascii="Calibri" w:hAnsi="Calibri"/>
                <w:color w:val="000000"/>
                <w:sz w:val="15"/>
                <w:szCs w:val="15"/>
                <w:rPrChange w:id="2454" w:author="USA" w:date="2021-09-09T14:05:00Z">
                  <w:rPr>
                    <w:ins w:id="2455" w:author="USA" w:date="2021-07-09T15:42:00Z"/>
                    <w:rFonts w:ascii="Calibri" w:hAnsi="Calibri"/>
                    <w:color w:val="000000"/>
                    <w:sz w:val="11"/>
                    <w:szCs w:val="11"/>
                  </w:rPr>
                </w:rPrChange>
              </w:rPr>
            </w:pPr>
            <w:ins w:id="2456" w:author="USA" w:date="2021-07-09T15:42:00Z">
              <w:r w:rsidRPr="00E05948">
                <w:rPr>
                  <w:rFonts w:ascii="Calibri" w:hAnsi="Calibri"/>
                  <w:color w:val="000000"/>
                  <w:sz w:val="15"/>
                  <w:szCs w:val="15"/>
                  <w:rPrChange w:id="2457" w:author="USA" w:date="2021-09-09T14:05:00Z">
                    <w:rPr>
                      <w:rFonts w:ascii="Calibri" w:hAnsi="Calibri"/>
                      <w:color w:val="000000"/>
                      <w:sz w:val="11"/>
                      <w:szCs w:val="11"/>
                    </w:rPr>
                  </w:rPrChange>
                </w:rPr>
                <w:t>10</w:t>
              </w:r>
            </w:ins>
          </w:p>
        </w:tc>
        <w:tc>
          <w:tcPr>
            <w:tcW w:w="1407" w:type="dxa"/>
            <w:tcBorders>
              <w:top w:val="nil"/>
              <w:left w:val="nil"/>
              <w:bottom w:val="single" w:sz="4" w:space="0" w:color="auto"/>
              <w:right w:val="single" w:sz="4" w:space="0" w:color="auto"/>
            </w:tcBorders>
            <w:shd w:val="clear" w:color="auto" w:fill="auto"/>
            <w:noWrap/>
            <w:hideMark/>
          </w:tcPr>
          <w:p w14:paraId="78260857" w14:textId="77777777" w:rsidR="007D42DF" w:rsidRPr="00E05948" w:rsidRDefault="007D42DF" w:rsidP="0014555E">
            <w:pPr>
              <w:jc w:val="center"/>
              <w:rPr>
                <w:ins w:id="2458" w:author="USA" w:date="2021-07-09T15:42:00Z"/>
                <w:rFonts w:ascii="Calibri" w:hAnsi="Calibri"/>
                <w:color w:val="000000"/>
                <w:sz w:val="15"/>
                <w:szCs w:val="15"/>
                <w:rPrChange w:id="2459" w:author="USA" w:date="2021-09-09T14:05:00Z">
                  <w:rPr>
                    <w:ins w:id="2460" w:author="USA" w:date="2021-07-09T15:42:00Z"/>
                    <w:rFonts w:ascii="Calibri" w:hAnsi="Calibri"/>
                    <w:color w:val="000000"/>
                    <w:sz w:val="11"/>
                    <w:szCs w:val="11"/>
                  </w:rPr>
                </w:rPrChange>
              </w:rPr>
            </w:pPr>
            <w:ins w:id="2461" w:author="USA" w:date="2021-07-09T15:42:00Z">
              <w:r w:rsidRPr="00E05948">
                <w:rPr>
                  <w:rFonts w:ascii="Calibri" w:hAnsi="Calibri"/>
                  <w:color w:val="000000"/>
                  <w:sz w:val="15"/>
                  <w:szCs w:val="15"/>
                  <w:rPrChange w:id="2462"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661AE5BE" w14:textId="77777777" w:rsidR="007D42DF" w:rsidRPr="00E05948" w:rsidRDefault="007D42DF" w:rsidP="0014555E">
            <w:pPr>
              <w:jc w:val="center"/>
              <w:rPr>
                <w:ins w:id="2463" w:author="USA" w:date="2021-07-09T15:42:00Z"/>
                <w:rFonts w:ascii="Calibri" w:hAnsi="Calibri"/>
                <w:color w:val="000000"/>
                <w:sz w:val="15"/>
                <w:szCs w:val="15"/>
                <w:rPrChange w:id="2464" w:author="USA" w:date="2021-09-09T14:05:00Z">
                  <w:rPr>
                    <w:ins w:id="2465" w:author="USA" w:date="2021-07-09T15:42:00Z"/>
                    <w:rFonts w:ascii="Calibri" w:hAnsi="Calibri"/>
                    <w:color w:val="000000"/>
                    <w:sz w:val="11"/>
                    <w:szCs w:val="11"/>
                  </w:rPr>
                </w:rPrChange>
              </w:rPr>
            </w:pPr>
            <w:ins w:id="2466" w:author="USA" w:date="2021-07-09T15:42:00Z">
              <w:r w:rsidRPr="00E05948">
                <w:rPr>
                  <w:rFonts w:ascii="Calibri" w:hAnsi="Calibri"/>
                  <w:color w:val="000000"/>
                  <w:sz w:val="15"/>
                  <w:szCs w:val="15"/>
                  <w:rPrChange w:id="2467"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30EC98D8" w14:textId="77777777" w:rsidR="007D42DF" w:rsidRPr="00E05948" w:rsidRDefault="007D42DF" w:rsidP="0014555E">
            <w:pPr>
              <w:jc w:val="center"/>
              <w:rPr>
                <w:ins w:id="2468" w:author="USA" w:date="2021-07-09T15:42:00Z"/>
                <w:rFonts w:ascii="Calibri" w:hAnsi="Calibri"/>
                <w:color w:val="000000"/>
                <w:sz w:val="15"/>
                <w:szCs w:val="15"/>
                <w:rPrChange w:id="2469" w:author="USA" w:date="2021-09-09T14:05:00Z">
                  <w:rPr>
                    <w:ins w:id="2470" w:author="USA" w:date="2021-07-09T15:42:00Z"/>
                    <w:rFonts w:ascii="Calibri" w:hAnsi="Calibri"/>
                    <w:color w:val="000000"/>
                    <w:sz w:val="11"/>
                    <w:szCs w:val="11"/>
                  </w:rPr>
                </w:rPrChange>
              </w:rPr>
            </w:pPr>
            <w:ins w:id="2471" w:author="USA" w:date="2021-07-09T15:42:00Z">
              <w:r w:rsidRPr="00E05948">
                <w:rPr>
                  <w:rFonts w:ascii="Calibri" w:hAnsi="Calibri"/>
                  <w:color w:val="000000"/>
                  <w:sz w:val="15"/>
                  <w:szCs w:val="15"/>
                  <w:rPrChange w:id="2472"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7FB062BE" w14:textId="77777777" w:rsidR="007D42DF" w:rsidRPr="00E05948" w:rsidRDefault="007D42DF" w:rsidP="0014555E">
            <w:pPr>
              <w:jc w:val="center"/>
              <w:rPr>
                <w:ins w:id="2473" w:author="USA" w:date="2021-07-09T15:42:00Z"/>
                <w:rFonts w:ascii="Calibri" w:hAnsi="Calibri"/>
                <w:color w:val="000000"/>
                <w:sz w:val="15"/>
                <w:szCs w:val="15"/>
                <w:rPrChange w:id="2474" w:author="USA" w:date="2021-09-09T14:05:00Z">
                  <w:rPr>
                    <w:ins w:id="2475" w:author="USA" w:date="2021-07-09T15:42:00Z"/>
                    <w:rFonts w:ascii="Calibri" w:hAnsi="Calibri"/>
                    <w:color w:val="000000"/>
                    <w:sz w:val="11"/>
                    <w:szCs w:val="11"/>
                  </w:rPr>
                </w:rPrChange>
              </w:rPr>
            </w:pPr>
            <w:ins w:id="2476" w:author="USA" w:date="2021-07-09T15:42:00Z">
              <w:r w:rsidRPr="00E05948">
                <w:rPr>
                  <w:rFonts w:ascii="Calibri" w:hAnsi="Calibri"/>
                  <w:color w:val="000000"/>
                  <w:sz w:val="15"/>
                  <w:szCs w:val="15"/>
                  <w:rPrChange w:id="2477" w:author="USA" w:date="2021-09-09T14:05:00Z">
                    <w:rPr>
                      <w:rFonts w:ascii="Calibri" w:hAnsi="Calibri"/>
                      <w:color w:val="000000"/>
                      <w:sz w:val="11"/>
                      <w:szCs w:val="11"/>
                    </w:rPr>
                  </w:rPrChange>
                </w:rPr>
                <w:t xml:space="preserve">-107 </w:t>
              </w:r>
            </w:ins>
          </w:p>
        </w:tc>
        <w:tc>
          <w:tcPr>
            <w:tcW w:w="1408" w:type="dxa"/>
            <w:tcBorders>
              <w:top w:val="nil"/>
              <w:left w:val="nil"/>
              <w:bottom w:val="single" w:sz="4" w:space="0" w:color="auto"/>
              <w:right w:val="single" w:sz="4" w:space="0" w:color="auto"/>
            </w:tcBorders>
            <w:shd w:val="clear" w:color="auto" w:fill="auto"/>
            <w:hideMark/>
          </w:tcPr>
          <w:p w14:paraId="2CC90FC8" w14:textId="77777777" w:rsidR="007D42DF" w:rsidRPr="00E05948" w:rsidRDefault="007D42DF" w:rsidP="0014555E">
            <w:pPr>
              <w:jc w:val="center"/>
              <w:rPr>
                <w:ins w:id="2478" w:author="USA" w:date="2021-07-09T15:42:00Z"/>
                <w:rFonts w:ascii="Calibri" w:hAnsi="Calibri"/>
                <w:color w:val="000000"/>
                <w:sz w:val="15"/>
                <w:szCs w:val="15"/>
                <w:rPrChange w:id="2479" w:author="USA" w:date="2021-09-09T14:05:00Z">
                  <w:rPr>
                    <w:ins w:id="2480" w:author="USA" w:date="2021-07-09T15:42:00Z"/>
                    <w:rFonts w:ascii="Calibri" w:hAnsi="Calibri"/>
                    <w:color w:val="000000"/>
                    <w:sz w:val="11"/>
                    <w:szCs w:val="11"/>
                  </w:rPr>
                </w:rPrChange>
              </w:rPr>
            </w:pPr>
            <w:ins w:id="2481" w:author="USA" w:date="2021-07-09T15:42:00Z">
              <w:r w:rsidRPr="00E05948">
                <w:rPr>
                  <w:rFonts w:ascii="Calibri" w:hAnsi="Calibri"/>
                  <w:color w:val="000000"/>
                  <w:sz w:val="15"/>
                  <w:szCs w:val="15"/>
                  <w:rPrChange w:id="2482" w:author="USA" w:date="2021-09-09T14:05:00Z">
                    <w:rPr>
                      <w:rFonts w:ascii="Calibri" w:hAnsi="Calibri"/>
                      <w:color w:val="000000"/>
                      <w:sz w:val="11"/>
                      <w:szCs w:val="11"/>
                    </w:rPr>
                  </w:rPrChange>
                </w:rPr>
                <w:t xml:space="preserve">-106 </w:t>
              </w:r>
            </w:ins>
          </w:p>
        </w:tc>
        <w:tc>
          <w:tcPr>
            <w:tcW w:w="1371" w:type="dxa"/>
            <w:tcBorders>
              <w:top w:val="nil"/>
              <w:left w:val="nil"/>
              <w:bottom w:val="single" w:sz="4" w:space="0" w:color="auto"/>
              <w:right w:val="single" w:sz="4" w:space="0" w:color="auto"/>
            </w:tcBorders>
            <w:shd w:val="clear" w:color="auto" w:fill="auto"/>
            <w:hideMark/>
          </w:tcPr>
          <w:p w14:paraId="386F2FC4" w14:textId="77777777" w:rsidR="007D42DF" w:rsidRPr="00E05948" w:rsidRDefault="007D42DF" w:rsidP="0014555E">
            <w:pPr>
              <w:jc w:val="center"/>
              <w:rPr>
                <w:ins w:id="2483" w:author="USA" w:date="2021-07-09T15:42:00Z"/>
                <w:rFonts w:ascii="Calibri" w:hAnsi="Calibri"/>
                <w:color w:val="000000"/>
                <w:sz w:val="15"/>
                <w:szCs w:val="15"/>
                <w:rPrChange w:id="2484" w:author="USA" w:date="2021-09-09T14:05:00Z">
                  <w:rPr>
                    <w:ins w:id="2485" w:author="USA" w:date="2021-07-09T15:42:00Z"/>
                    <w:rFonts w:ascii="Calibri" w:hAnsi="Calibri"/>
                    <w:color w:val="000000"/>
                    <w:sz w:val="11"/>
                    <w:szCs w:val="11"/>
                  </w:rPr>
                </w:rPrChange>
              </w:rPr>
            </w:pPr>
            <w:ins w:id="2486" w:author="USA" w:date="2021-07-09T15:42:00Z">
              <w:r w:rsidRPr="00E05948">
                <w:rPr>
                  <w:rFonts w:ascii="Calibri" w:hAnsi="Calibri"/>
                  <w:color w:val="000000"/>
                  <w:sz w:val="15"/>
                  <w:szCs w:val="15"/>
                  <w:rPrChange w:id="2487" w:author="USA" w:date="2021-09-09T14:05:00Z">
                    <w:rPr>
                      <w:rFonts w:ascii="Calibri" w:hAnsi="Calibri"/>
                      <w:color w:val="000000"/>
                      <w:sz w:val="11"/>
                      <w:szCs w:val="11"/>
                    </w:rPr>
                  </w:rPrChange>
                </w:rPr>
                <w:t xml:space="preserve">-102 </w:t>
              </w:r>
            </w:ins>
          </w:p>
        </w:tc>
      </w:tr>
    </w:tbl>
    <w:p w14:paraId="347DEC4C" w14:textId="77777777" w:rsidR="007D42DF" w:rsidRPr="007D42DF" w:rsidRDefault="007D42DF" w:rsidP="007D42DF">
      <w:pPr>
        <w:jc w:val="center"/>
        <w:rPr>
          <w:ins w:id="2488" w:author="USA" w:date="2021-07-09T15:42:00Z"/>
          <w:sz w:val="20"/>
          <w:rPrChange w:id="2489" w:author="USA" w:date="2021-07-09T15:46:00Z">
            <w:rPr>
              <w:ins w:id="2490" w:author="USA" w:date="2021-07-09T15:42:00Z"/>
              <w:i/>
              <w:iCs/>
              <w:sz w:val="20"/>
            </w:rPr>
          </w:rPrChange>
        </w:rPr>
      </w:pPr>
      <w:ins w:id="2491" w:author="USA" w:date="2021-07-09T15:42:00Z">
        <w:r w:rsidRPr="007D42DF">
          <w:rPr>
            <w:sz w:val="20"/>
            <w:rPrChange w:id="2492" w:author="USA" w:date="2021-07-09T15:46:00Z">
              <w:rPr>
                <w:i/>
                <w:iCs/>
                <w:sz w:val="20"/>
              </w:rPr>
            </w:rPrChange>
          </w:rPr>
          <w:t>Table 2 - AIS Radio Installation Test</w:t>
        </w:r>
      </w:ins>
    </w:p>
    <w:p w14:paraId="5DDEF447" w14:textId="77777777" w:rsidR="007D42DF" w:rsidRPr="00252406" w:rsidRDefault="007D42DF" w:rsidP="007D42DF">
      <w:pPr>
        <w:spacing w:before="240"/>
        <w:rPr>
          <w:ins w:id="2493" w:author="USA" w:date="2021-07-09T15:42:00Z"/>
        </w:rPr>
      </w:pPr>
      <w:ins w:id="2494" w:author="USA" w:date="2021-07-09T15:42:00Z">
        <w:r>
          <w:t xml:space="preserve">The VHF radio and AIS loss of receiver sensitivity shown in Tables 1 and 2 can be compared with the forward-facing radiated emission values measured from these same lights.  The emission levels </w:t>
        </w:r>
        <w:proofErr w:type="gramStart"/>
        <w:r>
          <w:t>have to</w:t>
        </w:r>
        <w:proofErr w:type="gramEnd"/>
        <w:r>
          <w:t xml:space="preserve"> be measured at the frequencies the radios are tuned to during testing.  AIS operates on both 161.975 and 162.025 </w:t>
        </w:r>
        <w:proofErr w:type="spellStart"/>
        <w:r>
          <w:t>MHz.</w:t>
        </w:r>
        <w:proofErr w:type="spellEnd"/>
        <w:r>
          <w:t xml:space="preserve">  The VHF radio was tested on channel 15 or 156.750 MHz, 50 kHz from the distress channel 16.  Table 3 shows the radiated emission levels at 156.750 and 162 </w:t>
        </w:r>
        <w:proofErr w:type="spellStart"/>
        <w:r>
          <w:t>MHz.</w:t>
        </w:r>
        <w:proofErr w:type="spellEnd"/>
        <w:r>
          <w:t xml:space="preserve">  Note that radiated emission levels, VHF 4’ tests, VHF 8’ tests, and AIS tests were each performed and measured at different times, so variations in results will occur as interfering emissions shift and drift in frequency and intensity.  </w:t>
        </w:r>
      </w:ins>
    </w:p>
    <w:p w14:paraId="4D4E2B5F" w14:textId="77777777" w:rsidR="007D42DF" w:rsidRDefault="007D42DF" w:rsidP="007D42DF">
      <w:pPr>
        <w:rPr>
          <w:ins w:id="2495" w:author="USA" w:date="2021-07-09T15:42:00Z"/>
          <w:sz w:val="28"/>
          <w:szCs w:val="28"/>
        </w:rPr>
      </w:pPr>
    </w:p>
    <w:tbl>
      <w:tblPr>
        <w:tblStyle w:val="TableGrid"/>
        <w:tblW w:w="0" w:type="auto"/>
        <w:tblLook w:val="04A0" w:firstRow="1" w:lastRow="0" w:firstColumn="1" w:lastColumn="0" w:noHBand="0" w:noVBand="1"/>
      </w:tblPr>
      <w:tblGrid>
        <w:gridCol w:w="1037"/>
        <w:gridCol w:w="1038"/>
        <w:gridCol w:w="1037"/>
        <w:gridCol w:w="1037"/>
        <w:gridCol w:w="1038"/>
        <w:gridCol w:w="1038"/>
        <w:gridCol w:w="1037"/>
        <w:gridCol w:w="1053"/>
      </w:tblGrid>
      <w:tr w:rsidR="007D42DF" w14:paraId="1173C990" w14:textId="77777777" w:rsidTr="0014555E">
        <w:trPr>
          <w:ins w:id="2496" w:author="USA" w:date="2021-07-09T15:42:00Z"/>
        </w:trPr>
        <w:tc>
          <w:tcPr>
            <w:tcW w:w="1037" w:type="dxa"/>
            <w:vMerge w:val="restart"/>
            <w:shd w:val="clear" w:color="auto" w:fill="DAEEF3" w:themeFill="accent5" w:themeFillTint="33"/>
          </w:tcPr>
          <w:p w14:paraId="4AE2C4B6" w14:textId="77777777" w:rsidR="007D42DF" w:rsidRPr="00D17EAC" w:rsidRDefault="007D42DF" w:rsidP="0014555E">
            <w:pPr>
              <w:jc w:val="center"/>
              <w:rPr>
                <w:ins w:id="2497" w:author="USA" w:date="2021-07-09T15:42:00Z"/>
                <w:sz w:val="15"/>
                <w:szCs w:val="15"/>
              </w:rPr>
            </w:pPr>
            <w:ins w:id="2498" w:author="USA" w:date="2021-07-09T15:42:00Z">
              <w:r>
                <w:rPr>
                  <w:sz w:val="15"/>
                  <w:szCs w:val="15"/>
                </w:rPr>
                <w:t xml:space="preserve">Light </w:t>
              </w:r>
              <w:r w:rsidRPr="00D17EAC">
                <w:rPr>
                  <w:sz w:val="15"/>
                  <w:szCs w:val="15"/>
                </w:rPr>
                <w:t>Sample Number</w:t>
              </w:r>
            </w:ins>
          </w:p>
        </w:tc>
        <w:tc>
          <w:tcPr>
            <w:tcW w:w="3112" w:type="dxa"/>
            <w:gridSpan w:val="3"/>
            <w:shd w:val="clear" w:color="auto" w:fill="DAEEF3" w:themeFill="accent5" w:themeFillTint="33"/>
          </w:tcPr>
          <w:p w14:paraId="78A154DA" w14:textId="77777777" w:rsidR="007D42DF" w:rsidRPr="00D17EAC" w:rsidRDefault="007D42DF" w:rsidP="0014555E">
            <w:pPr>
              <w:jc w:val="center"/>
              <w:rPr>
                <w:ins w:id="2499" w:author="USA" w:date="2021-07-09T15:42:00Z"/>
                <w:sz w:val="15"/>
                <w:szCs w:val="15"/>
              </w:rPr>
            </w:pPr>
            <w:ins w:id="2500" w:author="USA" w:date="2021-07-09T15:42:00Z">
              <w:r w:rsidRPr="00D17EAC">
                <w:rPr>
                  <w:sz w:val="15"/>
                  <w:szCs w:val="15"/>
                </w:rPr>
                <w:t>20 kHz Average, dB µV/m</w:t>
              </w:r>
              <w:r>
                <w:rPr>
                  <w:sz w:val="15"/>
                  <w:szCs w:val="15"/>
                </w:rPr>
                <w:t xml:space="preserve"> at 1m</w:t>
              </w:r>
            </w:ins>
          </w:p>
        </w:tc>
        <w:tc>
          <w:tcPr>
            <w:tcW w:w="3113" w:type="dxa"/>
            <w:gridSpan w:val="3"/>
            <w:shd w:val="clear" w:color="auto" w:fill="DAEEF3" w:themeFill="accent5" w:themeFillTint="33"/>
          </w:tcPr>
          <w:p w14:paraId="60412E1F" w14:textId="77777777" w:rsidR="007D42DF" w:rsidRPr="00D17EAC" w:rsidRDefault="007D42DF" w:rsidP="0014555E">
            <w:pPr>
              <w:jc w:val="center"/>
              <w:rPr>
                <w:ins w:id="2501" w:author="USA" w:date="2021-07-09T15:42:00Z"/>
                <w:sz w:val="15"/>
                <w:szCs w:val="15"/>
              </w:rPr>
            </w:pPr>
            <w:ins w:id="2502" w:author="USA" w:date="2021-07-09T15:42:00Z">
              <w:r w:rsidRPr="00D17EAC">
                <w:rPr>
                  <w:sz w:val="15"/>
                  <w:szCs w:val="15"/>
                </w:rPr>
                <w:t>120 kHz Average, dB µV/m</w:t>
              </w:r>
              <w:r>
                <w:rPr>
                  <w:sz w:val="15"/>
                  <w:szCs w:val="15"/>
                </w:rPr>
                <w:t xml:space="preserve"> at 1m</w:t>
              </w:r>
            </w:ins>
          </w:p>
        </w:tc>
        <w:tc>
          <w:tcPr>
            <w:tcW w:w="1053" w:type="dxa"/>
            <w:vMerge w:val="restart"/>
            <w:shd w:val="clear" w:color="auto" w:fill="DAEEF3" w:themeFill="accent5" w:themeFillTint="33"/>
            <w:vAlign w:val="center"/>
          </w:tcPr>
          <w:p w14:paraId="3F935013" w14:textId="77777777" w:rsidR="007D42DF" w:rsidRPr="00D17EAC" w:rsidRDefault="007D42DF" w:rsidP="0014555E">
            <w:pPr>
              <w:jc w:val="center"/>
              <w:rPr>
                <w:ins w:id="2503" w:author="USA" w:date="2021-07-09T15:42:00Z"/>
                <w:sz w:val="15"/>
                <w:szCs w:val="15"/>
              </w:rPr>
            </w:pPr>
            <w:ins w:id="2504" w:author="USA" w:date="2021-07-09T15:42:00Z">
              <w:r w:rsidRPr="00D17EAC">
                <w:rPr>
                  <w:sz w:val="15"/>
                  <w:szCs w:val="15"/>
                </w:rPr>
                <w:t>Polarization</w:t>
              </w:r>
            </w:ins>
          </w:p>
        </w:tc>
      </w:tr>
      <w:tr w:rsidR="007D42DF" w14:paraId="6910EADC" w14:textId="77777777" w:rsidTr="0014555E">
        <w:trPr>
          <w:ins w:id="2505" w:author="USA" w:date="2021-07-09T15:42:00Z"/>
        </w:trPr>
        <w:tc>
          <w:tcPr>
            <w:tcW w:w="1037" w:type="dxa"/>
            <w:vMerge/>
            <w:shd w:val="clear" w:color="auto" w:fill="DAEEF3" w:themeFill="accent5" w:themeFillTint="33"/>
          </w:tcPr>
          <w:p w14:paraId="220858EE" w14:textId="77777777" w:rsidR="007D42DF" w:rsidRPr="00D17EAC" w:rsidRDefault="007D42DF" w:rsidP="0014555E">
            <w:pPr>
              <w:jc w:val="center"/>
              <w:rPr>
                <w:ins w:id="2506" w:author="USA" w:date="2021-07-09T15:42:00Z"/>
                <w:sz w:val="15"/>
                <w:szCs w:val="15"/>
              </w:rPr>
            </w:pPr>
          </w:p>
        </w:tc>
        <w:tc>
          <w:tcPr>
            <w:tcW w:w="1038" w:type="dxa"/>
            <w:shd w:val="clear" w:color="auto" w:fill="DAEEF3" w:themeFill="accent5" w:themeFillTint="33"/>
            <w:vAlign w:val="center"/>
          </w:tcPr>
          <w:p w14:paraId="35485E1B" w14:textId="77777777" w:rsidR="007D42DF" w:rsidRPr="00D17EAC" w:rsidRDefault="007D42DF" w:rsidP="0014555E">
            <w:pPr>
              <w:jc w:val="center"/>
              <w:rPr>
                <w:ins w:id="2507" w:author="USA" w:date="2021-07-09T15:42:00Z"/>
                <w:sz w:val="15"/>
                <w:szCs w:val="15"/>
              </w:rPr>
            </w:pPr>
            <w:ins w:id="2508" w:author="USA" w:date="2021-07-09T15:42:00Z">
              <w:r w:rsidRPr="00D17EAC">
                <w:rPr>
                  <w:sz w:val="15"/>
                  <w:szCs w:val="15"/>
                </w:rPr>
                <w:t>Highest value</w:t>
              </w:r>
            </w:ins>
          </w:p>
        </w:tc>
        <w:tc>
          <w:tcPr>
            <w:tcW w:w="1037" w:type="dxa"/>
            <w:shd w:val="clear" w:color="auto" w:fill="DAEEF3" w:themeFill="accent5" w:themeFillTint="33"/>
            <w:vAlign w:val="center"/>
          </w:tcPr>
          <w:p w14:paraId="344EFBC4" w14:textId="77777777" w:rsidR="007D42DF" w:rsidRPr="00D17EAC" w:rsidRDefault="007D42DF" w:rsidP="0014555E">
            <w:pPr>
              <w:jc w:val="center"/>
              <w:rPr>
                <w:ins w:id="2509" w:author="USA" w:date="2021-07-09T15:42:00Z"/>
                <w:sz w:val="15"/>
                <w:szCs w:val="15"/>
              </w:rPr>
            </w:pPr>
            <w:ins w:id="2510" w:author="USA" w:date="2021-07-09T15:42:00Z">
              <w:r w:rsidRPr="00D17EAC">
                <w:rPr>
                  <w:sz w:val="15"/>
                  <w:szCs w:val="15"/>
                </w:rPr>
                <w:t>Value at 156.75 MHz</w:t>
              </w:r>
            </w:ins>
          </w:p>
        </w:tc>
        <w:tc>
          <w:tcPr>
            <w:tcW w:w="1037" w:type="dxa"/>
            <w:shd w:val="clear" w:color="auto" w:fill="DAEEF3" w:themeFill="accent5" w:themeFillTint="33"/>
            <w:vAlign w:val="center"/>
          </w:tcPr>
          <w:p w14:paraId="551D4C65" w14:textId="77777777" w:rsidR="007D42DF" w:rsidRPr="00D17EAC" w:rsidRDefault="007D42DF" w:rsidP="0014555E">
            <w:pPr>
              <w:jc w:val="center"/>
              <w:rPr>
                <w:ins w:id="2511" w:author="USA" w:date="2021-07-09T15:42:00Z"/>
                <w:sz w:val="15"/>
                <w:szCs w:val="15"/>
              </w:rPr>
            </w:pPr>
            <w:ins w:id="2512" w:author="USA" w:date="2021-07-09T15:42:00Z">
              <w:r w:rsidRPr="00D17EAC">
                <w:rPr>
                  <w:sz w:val="15"/>
                  <w:szCs w:val="15"/>
                </w:rPr>
                <w:t>Value at 162 MHz</w:t>
              </w:r>
            </w:ins>
          </w:p>
        </w:tc>
        <w:tc>
          <w:tcPr>
            <w:tcW w:w="1038" w:type="dxa"/>
            <w:shd w:val="clear" w:color="auto" w:fill="DAEEF3" w:themeFill="accent5" w:themeFillTint="33"/>
            <w:vAlign w:val="center"/>
          </w:tcPr>
          <w:p w14:paraId="60088F63" w14:textId="77777777" w:rsidR="007D42DF" w:rsidRPr="00D17EAC" w:rsidRDefault="007D42DF" w:rsidP="0014555E">
            <w:pPr>
              <w:jc w:val="center"/>
              <w:rPr>
                <w:ins w:id="2513" w:author="USA" w:date="2021-07-09T15:42:00Z"/>
                <w:sz w:val="15"/>
                <w:szCs w:val="15"/>
              </w:rPr>
            </w:pPr>
            <w:ins w:id="2514" w:author="USA" w:date="2021-07-09T15:42:00Z">
              <w:r w:rsidRPr="00D17EAC">
                <w:rPr>
                  <w:sz w:val="15"/>
                  <w:szCs w:val="15"/>
                </w:rPr>
                <w:t>Highest value</w:t>
              </w:r>
            </w:ins>
          </w:p>
        </w:tc>
        <w:tc>
          <w:tcPr>
            <w:tcW w:w="1038" w:type="dxa"/>
            <w:shd w:val="clear" w:color="auto" w:fill="DAEEF3" w:themeFill="accent5" w:themeFillTint="33"/>
            <w:vAlign w:val="center"/>
          </w:tcPr>
          <w:p w14:paraId="4371BADB" w14:textId="77777777" w:rsidR="007D42DF" w:rsidRPr="00D17EAC" w:rsidRDefault="007D42DF" w:rsidP="0014555E">
            <w:pPr>
              <w:jc w:val="center"/>
              <w:rPr>
                <w:ins w:id="2515" w:author="USA" w:date="2021-07-09T15:42:00Z"/>
                <w:sz w:val="15"/>
                <w:szCs w:val="15"/>
              </w:rPr>
            </w:pPr>
            <w:ins w:id="2516" w:author="USA" w:date="2021-07-09T15:42:00Z">
              <w:r w:rsidRPr="00D17EAC">
                <w:rPr>
                  <w:sz w:val="15"/>
                  <w:szCs w:val="15"/>
                </w:rPr>
                <w:t>Value at 156.75 MHz</w:t>
              </w:r>
            </w:ins>
          </w:p>
        </w:tc>
        <w:tc>
          <w:tcPr>
            <w:tcW w:w="1037" w:type="dxa"/>
            <w:shd w:val="clear" w:color="auto" w:fill="DAEEF3" w:themeFill="accent5" w:themeFillTint="33"/>
            <w:vAlign w:val="center"/>
          </w:tcPr>
          <w:p w14:paraId="7D1A40FE" w14:textId="77777777" w:rsidR="007D42DF" w:rsidRPr="00D17EAC" w:rsidRDefault="007D42DF" w:rsidP="0014555E">
            <w:pPr>
              <w:jc w:val="center"/>
              <w:rPr>
                <w:ins w:id="2517" w:author="USA" w:date="2021-07-09T15:42:00Z"/>
                <w:sz w:val="15"/>
                <w:szCs w:val="15"/>
              </w:rPr>
            </w:pPr>
            <w:ins w:id="2518" w:author="USA" w:date="2021-07-09T15:42:00Z">
              <w:r w:rsidRPr="00D17EAC">
                <w:rPr>
                  <w:sz w:val="15"/>
                  <w:szCs w:val="15"/>
                </w:rPr>
                <w:t>Value at 162 MHz</w:t>
              </w:r>
            </w:ins>
          </w:p>
        </w:tc>
        <w:tc>
          <w:tcPr>
            <w:tcW w:w="1053" w:type="dxa"/>
            <w:vMerge/>
            <w:shd w:val="clear" w:color="auto" w:fill="DAEEF3" w:themeFill="accent5" w:themeFillTint="33"/>
            <w:vAlign w:val="center"/>
          </w:tcPr>
          <w:p w14:paraId="733C3D84" w14:textId="77777777" w:rsidR="007D42DF" w:rsidRPr="00D17EAC" w:rsidRDefault="007D42DF" w:rsidP="0014555E">
            <w:pPr>
              <w:jc w:val="center"/>
              <w:rPr>
                <w:ins w:id="2519" w:author="USA" w:date="2021-07-09T15:42:00Z"/>
                <w:sz w:val="15"/>
                <w:szCs w:val="15"/>
              </w:rPr>
            </w:pPr>
          </w:p>
        </w:tc>
      </w:tr>
      <w:tr w:rsidR="007D42DF" w14:paraId="0189A313" w14:textId="77777777" w:rsidTr="0014555E">
        <w:trPr>
          <w:ins w:id="2520" w:author="USA" w:date="2021-07-09T15:42:00Z"/>
        </w:trPr>
        <w:tc>
          <w:tcPr>
            <w:tcW w:w="0" w:type="auto"/>
            <w:vAlign w:val="center"/>
          </w:tcPr>
          <w:p w14:paraId="490EE824" w14:textId="77777777" w:rsidR="007D42DF" w:rsidRPr="00E05948" w:rsidRDefault="007D42DF" w:rsidP="0014555E">
            <w:pPr>
              <w:jc w:val="center"/>
              <w:rPr>
                <w:ins w:id="2521" w:author="USA" w:date="2021-07-09T15:42:00Z"/>
                <w:sz w:val="15"/>
                <w:szCs w:val="15"/>
                <w:rPrChange w:id="2522" w:author="USA" w:date="2021-09-09T14:05:00Z">
                  <w:rPr>
                    <w:ins w:id="2523" w:author="USA" w:date="2021-07-09T15:42:00Z"/>
                    <w:sz w:val="11"/>
                    <w:szCs w:val="11"/>
                  </w:rPr>
                </w:rPrChange>
              </w:rPr>
            </w:pPr>
            <w:ins w:id="2524" w:author="USA" w:date="2021-07-09T15:42:00Z">
              <w:r w:rsidRPr="00E05948">
                <w:rPr>
                  <w:sz w:val="15"/>
                  <w:szCs w:val="15"/>
                  <w:rPrChange w:id="2525" w:author="USA" w:date="2021-09-09T14:05:00Z">
                    <w:rPr>
                      <w:sz w:val="11"/>
                      <w:szCs w:val="11"/>
                    </w:rPr>
                  </w:rPrChange>
                </w:rPr>
                <w:t>1</w:t>
              </w:r>
            </w:ins>
          </w:p>
        </w:tc>
        <w:tc>
          <w:tcPr>
            <w:tcW w:w="0" w:type="auto"/>
            <w:vAlign w:val="center"/>
          </w:tcPr>
          <w:p w14:paraId="5BEC8E55" w14:textId="77777777" w:rsidR="007D42DF" w:rsidRPr="00E05948" w:rsidRDefault="007D42DF" w:rsidP="0014555E">
            <w:pPr>
              <w:jc w:val="center"/>
              <w:rPr>
                <w:ins w:id="2526" w:author="USA" w:date="2021-07-09T15:42:00Z"/>
                <w:sz w:val="15"/>
                <w:szCs w:val="15"/>
                <w:rPrChange w:id="2527" w:author="USA" w:date="2021-09-09T14:05:00Z">
                  <w:rPr>
                    <w:ins w:id="2528" w:author="USA" w:date="2021-07-09T15:42:00Z"/>
                    <w:sz w:val="11"/>
                    <w:szCs w:val="11"/>
                  </w:rPr>
                </w:rPrChange>
              </w:rPr>
            </w:pPr>
            <w:ins w:id="2529" w:author="USA" w:date="2021-07-09T15:42:00Z">
              <w:r w:rsidRPr="00E05948">
                <w:rPr>
                  <w:sz w:val="15"/>
                  <w:szCs w:val="15"/>
                  <w:rPrChange w:id="2530" w:author="USA" w:date="2021-09-09T14:05:00Z">
                    <w:rPr>
                      <w:sz w:val="11"/>
                      <w:szCs w:val="11"/>
                    </w:rPr>
                  </w:rPrChange>
                </w:rPr>
                <w:t>7</w:t>
              </w:r>
            </w:ins>
          </w:p>
        </w:tc>
        <w:tc>
          <w:tcPr>
            <w:tcW w:w="0" w:type="auto"/>
            <w:vAlign w:val="center"/>
          </w:tcPr>
          <w:p w14:paraId="1D1D4A3E" w14:textId="77777777" w:rsidR="007D42DF" w:rsidRPr="00E05948" w:rsidRDefault="007D42DF" w:rsidP="0014555E">
            <w:pPr>
              <w:jc w:val="center"/>
              <w:rPr>
                <w:ins w:id="2531" w:author="USA" w:date="2021-07-09T15:42:00Z"/>
                <w:sz w:val="15"/>
                <w:szCs w:val="15"/>
                <w:rPrChange w:id="2532" w:author="USA" w:date="2021-09-09T14:05:00Z">
                  <w:rPr>
                    <w:ins w:id="2533" w:author="USA" w:date="2021-07-09T15:42:00Z"/>
                    <w:sz w:val="11"/>
                    <w:szCs w:val="11"/>
                  </w:rPr>
                </w:rPrChange>
              </w:rPr>
            </w:pPr>
            <w:ins w:id="2534" w:author="USA" w:date="2021-07-09T15:42:00Z">
              <w:r w:rsidRPr="00E05948">
                <w:rPr>
                  <w:sz w:val="15"/>
                  <w:szCs w:val="15"/>
                  <w:rPrChange w:id="2535" w:author="USA" w:date="2021-09-09T14:05:00Z">
                    <w:rPr>
                      <w:sz w:val="11"/>
                      <w:szCs w:val="11"/>
                    </w:rPr>
                  </w:rPrChange>
                </w:rPr>
                <w:t>0</w:t>
              </w:r>
            </w:ins>
          </w:p>
        </w:tc>
        <w:tc>
          <w:tcPr>
            <w:tcW w:w="0" w:type="auto"/>
            <w:vAlign w:val="center"/>
          </w:tcPr>
          <w:p w14:paraId="07B5ED91" w14:textId="77777777" w:rsidR="007D42DF" w:rsidRPr="00E05948" w:rsidRDefault="007D42DF" w:rsidP="0014555E">
            <w:pPr>
              <w:jc w:val="center"/>
              <w:rPr>
                <w:ins w:id="2536" w:author="USA" w:date="2021-07-09T15:42:00Z"/>
                <w:sz w:val="15"/>
                <w:szCs w:val="15"/>
                <w:rPrChange w:id="2537" w:author="USA" w:date="2021-09-09T14:05:00Z">
                  <w:rPr>
                    <w:ins w:id="2538" w:author="USA" w:date="2021-07-09T15:42:00Z"/>
                    <w:sz w:val="11"/>
                    <w:szCs w:val="11"/>
                  </w:rPr>
                </w:rPrChange>
              </w:rPr>
            </w:pPr>
            <w:ins w:id="2539" w:author="USA" w:date="2021-07-09T15:42:00Z">
              <w:r w:rsidRPr="00E05948">
                <w:rPr>
                  <w:sz w:val="15"/>
                  <w:szCs w:val="15"/>
                  <w:rPrChange w:id="2540" w:author="USA" w:date="2021-09-09T14:05:00Z">
                    <w:rPr>
                      <w:sz w:val="11"/>
                      <w:szCs w:val="11"/>
                    </w:rPr>
                  </w:rPrChange>
                </w:rPr>
                <w:t>0</w:t>
              </w:r>
            </w:ins>
          </w:p>
        </w:tc>
        <w:tc>
          <w:tcPr>
            <w:tcW w:w="0" w:type="auto"/>
            <w:vAlign w:val="center"/>
          </w:tcPr>
          <w:p w14:paraId="69677A43" w14:textId="77777777" w:rsidR="007D42DF" w:rsidRPr="00E05948" w:rsidRDefault="007D42DF" w:rsidP="0014555E">
            <w:pPr>
              <w:jc w:val="center"/>
              <w:rPr>
                <w:ins w:id="2541" w:author="USA" w:date="2021-07-09T15:42:00Z"/>
                <w:sz w:val="15"/>
                <w:szCs w:val="15"/>
                <w:rPrChange w:id="2542" w:author="USA" w:date="2021-09-09T14:05:00Z">
                  <w:rPr>
                    <w:ins w:id="2543" w:author="USA" w:date="2021-07-09T15:42:00Z"/>
                    <w:sz w:val="11"/>
                    <w:szCs w:val="11"/>
                  </w:rPr>
                </w:rPrChange>
              </w:rPr>
            </w:pPr>
            <w:ins w:id="2544" w:author="USA" w:date="2021-07-09T15:42:00Z">
              <w:r w:rsidRPr="00E05948">
                <w:rPr>
                  <w:sz w:val="15"/>
                  <w:szCs w:val="15"/>
                  <w:rPrChange w:id="2545" w:author="USA" w:date="2021-09-09T14:05:00Z">
                    <w:rPr>
                      <w:sz w:val="11"/>
                      <w:szCs w:val="11"/>
                    </w:rPr>
                  </w:rPrChange>
                </w:rPr>
                <w:t>13</w:t>
              </w:r>
            </w:ins>
          </w:p>
        </w:tc>
        <w:tc>
          <w:tcPr>
            <w:tcW w:w="0" w:type="auto"/>
            <w:vAlign w:val="center"/>
          </w:tcPr>
          <w:p w14:paraId="41CA4B16" w14:textId="77777777" w:rsidR="007D42DF" w:rsidRPr="00E05948" w:rsidRDefault="007D42DF" w:rsidP="0014555E">
            <w:pPr>
              <w:jc w:val="center"/>
              <w:rPr>
                <w:ins w:id="2546" w:author="USA" w:date="2021-07-09T15:42:00Z"/>
                <w:sz w:val="15"/>
                <w:szCs w:val="15"/>
                <w:rPrChange w:id="2547" w:author="USA" w:date="2021-09-09T14:05:00Z">
                  <w:rPr>
                    <w:ins w:id="2548" w:author="USA" w:date="2021-07-09T15:42:00Z"/>
                    <w:sz w:val="11"/>
                    <w:szCs w:val="11"/>
                  </w:rPr>
                </w:rPrChange>
              </w:rPr>
            </w:pPr>
            <w:ins w:id="2549" w:author="USA" w:date="2021-07-09T15:42:00Z">
              <w:r w:rsidRPr="00E05948">
                <w:rPr>
                  <w:sz w:val="15"/>
                  <w:szCs w:val="15"/>
                  <w:rPrChange w:id="2550" w:author="USA" w:date="2021-09-09T14:05:00Z">
                    <w:rPr>
                      <w:sz w:val="11"/>
                      <w:szCs w:val="11"/>
                    </w:rPr>
                  </w:rPrChange>
                </w:rPr>
                <w:t>8</w:t>
              </w:r>
            </w:ins>
          </w:p>
        </w:tc>
        <w:tc>
          <w:tcPr>
            <w:tcW w:w="0" w:type="auto"/>
            <w:vAlign w:val="center"/>
          </w:tcPr>
          <w:p w14:paraId="08AF504E" w14:textId="77777777" w:rsidR="007D42DF" w:rsidRPr="00E05948" w:rsidRDefault="007D42DF" w:rsidP="0014555E">
            <w:pPr>
              <w:jc w:val="center"/>
              <w:rPr>
                <w:ins w:id="2551" w:author="USA" w:date="2021-07-09T15:42:00Z"/>
                <w:sz w:val="15"/>
                <w:szCs w:val="15"/>
                <w:rPrChange w:id="2552" w:author="USA" w:date="2021-09-09T14:05:00Z">
                  <w:rPr>
                    <w:ins w:id="2553" w:author="USA" w:date="2021-07-09T15:42:00Z"/>
                    <w:sz w:val="11"/>
                    <w:szCs w:val="11"/>
                  </w:rPr>
                </w:rPrChange>
              </w:rPr>
            </w:pPr>
            <w:ins w:id="2554" w:author="USA" w:date="2021-07-09T15:42:00Z">
              <w:r w:rsidRPr="00E05948">
                <w:rPr>
                  <w:sz w:val="15"/>
                  <w:szCs w:val="15"/>
                  <w:rPrChange w:id="2555" w:author="USA" w:date="2021-09-09T14:05:00Z">
                    <w:rPr>
                      <w:sz w:val="11"/>
                      <w:szCs w:val="11"/>
                    </w:rPr>
                  </w:rPrChange>
                </w:rPr>
                <w:t>8</w:t>
              </w:r>
            </w:ins>
          </w:p>
        </w:tc>
        <w:tc>
          <w:tcPr>
            <w:tcW w:w="0" w:type="auto"/>
            <w:vAlign w:val="center"/>
          </w:tcPr>
          <w:p w14:paraId="48A8747C" w14:textId="77777777" w:rsidR="007D42DF" w:rsidRPr="00E05948" w:rsidRDefault="007D42DF" w:rsidP="0014555E">
            <w:pPr>
              <w:jc w:val="center"/>
              <w:rPr>
                <w:ins w:id="2556" w:author="USA" w:date="2021-07-09T15:42:00Z"/>
                <w:sz w:val="15"/>
                <w:szCs w:val="15"/>
                <w:rPrChange w:id="2557" w:author="USA" w:date="2021-09-09T14:05:00Z">
                  <w:rPr>
                    <w:ins w:id="2558" w:author="USA" w:date="2021-07-09T15:42:00Z"/>
                    <w:sz w:val="11"/>
                    <w:szCs w:val="11"/>
                  </w:rPr>
                </w:rPrChange>
              </w:rPr>
            </w:pPr>
            <w:ins w:id="2559" w:author="USA" w:date="2021-07-09T15:42:00Z">
              <w:r w:rsidRPr="00E05948">
                <w:rPr>
                  <w:sz w:val="15"/>
                  <w:szCs w:val="15"/>
                  <w:rPrChange w:id="2560" w:author="USA" w:date="2021-09-09T14:05:00Z">
                    <w:rPr>
                      <w:sz w:val="11"/>
                      <w:szCs w:val="11"/>
                    </w:rPr>
                  </w:rPrChange>
                </w:rPr>
                <w:t>Vertical</w:t>
              </w:r>
            </w:ins>
          </w:p>
        </w:tc>
      </w:tr>
      <w:tr w:rsidR="007D42DF" w14:paraId="3660E6C5" w14:textId="77777777" w:rsidTr="0014555E">
        <w:trPr>
          <w:ins w:id="2561" w:author="USA" w:date="2021-07-09T15:42:00Z"/>
        </w:trPr>
        <w:tc>
          <w:tcPr>
            <w:tcW w:w="0" w:type="auto"/>
            <w:vAlign w:val="center"/>
          </w:tcPr>
          <w:p w14:paraId="1841C434" w14:textId="77777777" w:rsidR="007D42DF" w:rsidRPr="00E05948" w:rsidRDefault="007D42DF" w:rsidP="0014555E">
            <w:pPr>
              <w:jc w:val="center"/>
              <w:rPr>
                <w:ins w:id="2562" w:author="USA" w:date="2021-07-09T15:42:00Z"/>
                <w:sz w:val="15"/>
                <w:szCs w:val="15"/>
                <w:rPrChange w:id="2563" w:author="USA" w:date="2021-09-09T14:05:00Z">
                  <w:rPr>
                    <w:ins w:id="2564" w:author="USA" w:date="2021-07-09T15:42:00Z"/>
                    <w:sz w:val="11"/>
                    <w:szCs w:val="11"/>
                  </w:rPr>
                </w:rPrChange>
              </w:rPr>
            </w:pPr>
            <w:ins w:id="2565" w:author="USA" w:date="2021-07-09T15:42:00Z">
              <w:r w:rsidRPr="00E05948">
                <w:rPr>
                  <w:sz w:val="15"/>
                  <w:szCs w:val="15"/>
                  <w:rPrChange w:id="2566" w:author="USA" w:date="2021-09-09T14:05:00Z">
                    <w:rPr>
                      <w:sz w:val="11"/>
                      <w:szCs w:val="11"/>
                    </w:rPr>
                  </w:rPrChange>
                </w:rPr>
                <w:t>2</w:t>
              </w:r>
            </w:ins>
          </w:p>
        </w:tc>
        <w:tc>
          <w:tcPr>
            <w:tcW w:w="0" w:type="auto"/>
            <w:vAlign w:val="center"/>
          </w:tcPr>
          <w:p w14:paraId="2E10D07D" w14:textId="77777777" w:rsidR="007D42DF" w:rsidRPr="00E05948" w:rsidRDefault="007D42DF" w:rsidP="0014555E">
            <w:pPr>
              <w:jc w:val="center"/>
              <w:rPr>
                <w:ins w:id="2567" w:author="USA" w:date="2021-07-09T15:42:00Z"/>
                <w:sz w:val="15"/>
                <w:szCs w:val="15"/>
                <w:rPrChange w:id="2568" w:author="USA" w:date="2021-09-09T14:05:00Z">
                  <w:rPr>
                    <w:ins w:id="2569" w:author="USA" w:date="2021-07-09T15:42:00Z"/>
                    <w:sz w:val="11"/>
                    <w:szCs w:val="11"/>
                  </w:rPr>
                </w:rPrChange>
              </w:rPr>
            </w:pPr>
            <w:ins w:id="2570" w:author="USA" w:date="2021-07-09T15:42:00Z">
              <w:r w:rsidRPr="00E05948">
                <w:rPr>
                  <w:sz w:val="15"/>
                  <w:szCs w:val="15"/>
                  <w:rPrChange w:id="2571" w:author="USA" w:date="2021-09-09T14:05:00Z">
                    <w:rPr>
                      <w:sz w:val="11"/>
                      <w:szCs w:val="11"/>
                    </w:rPr>
                  </w:rPrChange>
                </w:rPr>
                <w:t>21</w:t>
              </w:r>
            </w:ins>
          </w:p>
        </w:tc>
        <w:tc>
          <w:tcPr>
            <w:tcW w:w="0" w:type="auto"/>
            <w:vAlign w:val="center"/>
          </w:tcPr>
          <w:p w14:paraId="561B2955" w14:textId="77777777" w:rsidR="007D42DF" w:rsidRPr="00E05948" w:rsidRDefault="007D42DF" w:rsidP="0014555E">
            <w:pPr>
              <w:jc w:val="center"/>
              <w:rPr>
                <w:ins w:id="2572" w:author="USA" w:date="2021-07-09T15:42:00Z"/>
                <w:sz w:val="15"/>
                <w:szCs w:val="15"/>
                <w:rPrChange w:id="2573" w:author="USA" w:date="2021-09-09T14:05:00Z">
                  <w:rPr>
                    <w:ins w:id="2574" w:author="USA" w:date="2021-07-09T15:42:00Z"/>
                    <w:sz w:val="11"/>
                    <w:szCs w:val="11"/>
                  </w:rPr>
                </w:rPrChange>
              </w:rPr>
            </w:pPr>
            <w:ins w:id="2575" w:author="USA" w:date="2021-07-09T15:42:00Z">
              <w:r w:rsidRPr="00E05948">
                <w:rPr>
                  <w:sz w:val="15"/>
                  <w:szCs w:val="15"/>
                  <w:rPrChange w:id="2576" w:author="USA" w:date="2021-09-09T14:05:00Z">
                    <w:rPr>
                      <w:sz w:val="11"/>
                      <w:szCs w:val="11"/>
                    </w:rPr>
                  </w:rPrChange>
                </w:rPr>
                <w:t>12</w:t>
              </w:r>
            </w:ins>
          </w:p>
        </w:tc>
        <w:tc>
          <w:tcPr>
            <w:tcW w:w="0" w:type="auto"/>
            <w:vAlign w:val="center"/>
          </w:tcPr>
          <w:p w14:paraId="6B0D82DF" w14:textId="77777777" w:rsidR="007D42DF" w:rsidRPr="00E05948" w:rsidRDefault="007D42DF" w:rsidP="0014555E">
            <w:pPr>
              <w:jc w:val="center"/>
              <w:rPr>
                <w:ins w:id="2577" w:author="USA" w:date="2021-07-09T15:42:00Z"/>
                <w:sz w:val="15"/>
                <w:szCs w:val="15"/>
                <w:rPrChange w:id="2578" w:author="USA" w:date="2021-09-09T14:05:00Z">
                  <w:rPr>
                    <w:ins w:id="2579" w:author="USA" w:date="2021-07-09T15:42:00Z"/>
                    <w:sz w:val="11"/>
                    <w:szCs w:val="11"/>
                  </w:rPr>
                </w:rPrChange>
              </w:rPr>
            </w:pPr>
            <w:ins w:id="2580" w:author="USA" w:date="2021-07-09T15:42:00Z">
              <w:r w:rsidRPr="00E05948">
                <w:rPr>
                  <w:sz w:val="15"/>
                  <w:szCs w:val="15"/>
                  <w:rPrChange w:id="2581" w:author="USA" w:date="2021-09-09T14:05:00Z">
                    <w:rPr>
                      <w:sz w:val="11"/>
                      <w:szCs w:val="11"/>
                    </w:rPr>
                  </w:rPrChange>
                </w:rPr>
                <w:t>10</w:t>
              </w:r>
            </w:ins>
          </w:p>
        </w:tc>
        <w:tc>
          <w:tcPr>
            <w:tcW w:w="0" w:type="auto"/>
            <w:vAlign w:val="center"/>
          </w:tcPr>
          <w:p w14:paraId="00629735" w14:textId="77777777" w:rsidR="007D42DF" w:rsidRPr="00E05948" w:rsidRDefault="007D42DF" w:rsidP="0014555E">
            <w:pPr>
              <w:jc w:val="center"/>
              <w:rPr>
                <w:ins w:id="2582" w:author="USA" w:date="2021-07-09T15:42:00Z"/>
                <w:sz w:val="15"/>
                <w:szCs w:val="15"/>
                <w:rPrChange w:id="2583" w:author="USA" w:date="2021-09-09T14:05:00Z">
                  <w:rPr>
                    <w:ins w:id="2584" w:author="USA" w:date="2021-07-09T15:42:00Z"/>
                    <w:sz w:val="11"/>
                    <w:szCs w:val="11"/>
                  </w:rPr>
                </w:rPrChange>
              </w:rPr>
            </w:pPr>
            <w:ins w:id="2585" w:author="USA" w:date="2021-07-09T15:42:00Z">
              <w:r w:rsidRPr="00E05948">
                <w:rPr>
                  <w:sz w:val="15"/>
                  <w:szCs w:val="15"/>
                  <w:rPrChange w:id="2586" w:author="USA" w:date="2021-09-09T14:05:00Z">
                    <w:rPr>
                      <w:sz w:val="11"/>
                      <w:szCs w:val="11"/>
                    </w:rPr>
                  </w:rPrChange>
                </w:rPr>
                <w:t>23</w:t>
              </w:r>
            </w:ins>
          </w:p>
        </w:tc>
        <w:tc>
          <w:tcPr>
            <w:tcW w:w="0" w:type="auto"/>
            <w:vAlign w:val="center"/>
          </w:tcPr>
          <w:p w14:paraId="614F78D6" w14:textId="77777777" w:rsidR="007D42DF" w:rsidRPr="00E05948" w:rsidRDefault="007D42DF" w:rsidP="0014555E">
            <w:pPr>
              <w:jc w:val="center"/>
              <w:rPr>
                <w:ins w:id="2587" w:author="USA" w:date="2021-07-09T15:42:00Z"/>
                <w:sz w:val="15"/>
                <w:szCs w:val="15"/>
                <w:rPrChange w:id="2588" w:author="USA" w:date="2021-09-09T14:05:00Z">
                  <w:rPr>
                    <w:ins w:id="2589" w:author="USA" w:date="2021-07-09T15:42:00Z"/>
                    <w:sz w:val="11"/>
                    <w:szCs w:val="11"/>
                  </w:rPr>
                </w:rPrChange>
              </w:rPr>
            </w:pPr>
            <w:ins w:id="2590" w:author="USA" w:date="2021-07-09T15:42:00Z">
              <w:r w:rsidRPr="00E05948">
                <w:rPr>
                  <w:sz w:val="15"/>
                  <w:szCs w:val="15"/>
                  <w:rPrChange w:id="2591" w:author="USA" w:date="2021-09-09T14:05:00Z">
                    <w:rPr>
                      <w:sz w:val="11"/>
                      <w:szCs w:val="11"/>
                    </w:rPr>
                  </w:rPrChange>
                </w:rPr>
                <w:t>13</w:t>
              </w:r>
            </w:ins>
          </w:p>
        </w:tc>
        <w:tc>
          <w:tcPr>
            <w:tcW w:w="0" w:type="auto"/>
            <w:vAlign w:val="center"/>
          </w:tcPr>
          <w:p w14:paraId="40DB8681" w14:textId="77777777" w:rsidR="007D42DF" w:rsidRPr="00E05948" w:rsidRDefault="007D42DF" w:rsidP="0014555E">
            <w:pPr>
              <w:jc w:val="center"/>
              <w:rPr>
                <w:ins w:id="2592" w:author="USA" w:date="2021-07-09T15:42:00Z"/>
                <w:sz w:val="15"/>
                <w:szCs w:val="15"/>
                <w:rPrChange w:id="2593" w:author="USA" w:date="2021-09-09T14:05:00Z">
                  <w:rPr>
                    <w:ins w:id="2594" w:author="USA" w:date="2021-07-09T15:42:00Z"/>
                    <w:sz w:val="11"/>
                    <w:szCs w:val="11"/>
                  </w:rPr>
                </w:rPrChange>
              </w:rPr>
            </w:pPr>
            <w:ins w:id="2595" w:author="USA" w:date="2021-07-09T15:42:00Z">
              <w:r w:rsidRPr="00E05948">
                <w:rPr>
                  <w:sz w:val="15"/>
                  <w:szCs w:val="15"/>
                  <w:rPrChange w:id="2596" w:author="USA" w:date="2021-09-09T14:05:00Z">
                    <w:rPr>
                      <w:sz w:val="11"/>
                      <w:szCs w:val="11"/>
                    </w:rPr>
                  </w:rPrChange>
                </w:rPr>
                <w:t>12</w:t>
              </w:r>
            </w:ins>
          </w:p>
        </w:tc>
        <w:tc>
          <w:tcPr>
            <w:tcW w:w="0" w:type="auto"/>
            <w:vAlign w:val="center"/>
          </w:tcPr>
          <w:p w14:paraId="40C3E625" w14:textId="77777777" w:rsidR="007D42DF" w:rsidRPr="00E05948" w:rsidRDefault="007D42DF" w:rsidP="0014555E">
            <w:pPr>
              <w:jc w:val="center"/>
              <w:rPr>
                <w:ins w:id="2597" w:author="USA" w:date="2021-07-09T15:42:00Z"/>
                <w:sz w:val="15"/>
                <w:szCs w:val="15"/>
                <w:rPrChange w:id="2598" w:author="USA" w:date="2021-09-09T14:05:00Z">
                  <w:rPr>
                    <w:ins w:id="2599" w:author="USA" w:date="2021-07-09T15:42:00Z"/>
                    <w:sz w:val="11"/>
                    <w:szCs w:val="11"/>
                  </w:rPr>
                </w:rPrChange>
              </w:rPr>
            </w:pPr>
            <w:ins w:id="2600" w:author="USA" w:date="2021-07-09T15:42:00Z">
              <w:r w:rsidRPr="00E05948">
                <w:rPr>
                  <w:sz w:val="15"/>
                  <w:szCs w:val="15"/>
                  <w:rPrChange w:id="2601" w:author="USA" w:date="2021-09-09T14:05:00Z">
                    <w:rPr>
                      <w:sz w:val="11"/>
                      <w:szCs w:val="11"/>
                    </w:rPr>
                  </w:rPrChange>
                </w:rPr>
                <w:t>Horizontal</w:t>
              </w:r>
            </w:ins>
          </w:p>
        </w:tc>
      </w:tr>
      <w:tr w:rsidR="007D42DF" w14:paraId="41B2C4C9" w14:textId="77777777" w:rsidTr="0014555E">
        <w:trPr>
          <w:ins w:id="2602" w:author="USA" w:date="2021-07-09T15:42:00Z"/>
        </w:trPr>
        <w:tc>
          <w:tcPr>
            <w:tcW w:w="0" w:type="auto"/>
            <w:vAlign w:val="center"/>
          </w:tcPr>
          <w:p w14:paraId="3E81D86D" w14:textId="77777777" w:rsidR="007D42DF" w:rsidRPr="00E05948" w:rsidRDefault="007D42DF" w:rsidP="0014555E">
            <w:pPr>
              <w:jc w:val="center"/>
              <w:rPr>
                <w:ins w:id="2603" w:author="USA" w:date="2021-07-09T15:42:00Z"/>
                <w:sz w:val="15"/>
                <w:szCs w:val="15"/>
                <w:rPrChange w:id="2604" w:author="USA" w:date="2021-09-09T14:05:00Z">
                  <w:rPr>
                    <w:ins w:id="2605" w:author="USA" w:date="2021-07-09T15:42:00Z"/>
                    <w:sz w:val="11"/>
                    <w:szCs w:val="11"/>
                  </w:rPr>
                </w:rPrChange>
              </w:rPr>
            </w:pPr>
            <w:ins w:id="2606" w:author="USA" w:date="2021-07-09T15:42:00Z">
              <w:r w:rsidRPr="00E05948">
                <w:rPr>
                  <w:sz w:val="15"/>
                  <w:szCs w:val="15"/>
                  <w:rPrChange w:id="2607" w:author="USA" w:date="2021-09-09T14:05:00Z">
                    <w:rPr>
                      <w:sz w:val="11"/>
                      <w:szCs w:val="11"/>
                    </w:rPr>
                  </w:rPrChange>
                </w:rPr>
                <w:t>3</w:t>
              </w:r>
            </w:ins>
          </w:p>
        </w:tc>
        <w:tc>
          <w:tcPr>
            <w:tcW w:w="0" w:type="auto"/>
            <w:vAlign w:val="center"/>
          </w:tcPr>
          <w:p w14:paraId="1658A4AB" w14:textId="77777777" w:rsidR="007D42DF" w:rsidRPr="00E05948" w:rsidRDefault="007D42DF" w:rsidP="0014555E">
            <w:pPr>
              <w:jc w:val="center"/>
              <w:rPr>
                <w:ins w:id="2608" w:author="USA" w:date="2021-07-09T15:42:00Z"/>
                <w:sz w:val="15"/>
                <w:szCs w:val="15"/>
                <w:rPrChange w:id="2609" w:author="USA" w:date="2021-09-09T14:05:00Z">
                  <w:rPr>
                    <w:ins w:id="2610" w:author="USA" w:date="2021-07-09T15:42:00Z"/>
                    <w:sz w:val="11"/>
                    <w:szCs w:val="11"/>
                  </w:rPr>
                </w:rPrChange>
              </w:rPr>
            </w:pPr>
            <w:ins w:id="2611" w:author="USA" w:date="2021-07-09T15:42:00Z">
              <w:r w:rsidRPr="00E05948">
                <w:rPr>
                  <w:sz w:val="15"/>
                  <w:szCs w:val="15"/>
                  <w:rPrChange w:id="2612" w:author="USA" w:date="2021-09-09T14:05:00Z">
                    <w:rPr>
                      <w:sz w:val="11"/>
                      <w:szCs w:val="11"/>
                    </w:rPr>
                  </w:rPrChange>
                </w:rPr>
                <w:t>25</w:t>
              </w:r>
            </w:ins>
          </w:p>
        </w:tc>
        <w:tc>
          <w:tcPr>
            <w:tcW w:w="0" w:type="auto"/>
            <w:vAlign w:val="center"/>
          </w:tcPr>
          <w:p w14:paraId="61B1EA25" w14:textId="77777777" w:rsidR="007D42DF" w:rsidRPr="00E05948" w:rsidRDefault="007D42DF" w:rsidP="0014555E">
            <w:pPr>
              <w:jc w:val="center"/>
              <w:rPr>
                <w:ins w:id="2613" w:author="USA" w:date="2021-07-09T15:42:00Z"/>
                <w:sz w:val="15"/>
                <w:szCs w:val="15"/>
                <w:rPrChange w:id="2614" w:author="USA" w:date="2021-09-09T14:05:00Z">
                  <w:rPr>
                    <w:ins w:id="2615" w:author="USA" w:date="2021-07-09T15:42:00Z"/>
                    <w:sz w:val="11"/>
                    <w:szCs w:val="11"/>
                  </w:rPr>
                </w:rPrChange>
              </w:rPr>
            </w:pPr>
            <w:ins w:id="2616" w:author="USA" w:date="2021-07-09T15:42:00Z">
              <w:r w:rsidRPr="00E05948">
                <w:rPr>
                  <w:sz w:val="15"/>
                  <w:szCs w:val="15"/>
                  <w:rPrChange w:id="2617" w:author="USA" w:date="2021-09-09T14:05:00Z">
                    <w:rPr>
                      <w:sz w:val="11"/>
                      <w:szCs w:val="11"/>
                    </w:rPr>
                  </w:rPrChange>
                </w:rPr>
                <w:t>16</w:t>
              </w:r>
            </w:ins>
          </w:p>
        </w:tc>
        <w:tc>
          <w:tcPr>
            <w:tcW w:w="0" w:type="auto"/>
            <w:vAlign w:val="center"/>
          </w:tcPr>
          <w:p w14:paraId="017065DC" w14:textId="77777777" w:rsidR="007D42DF" w:rsidRPr="00E05948" w:rsidRDefault="007D42DF" w:rsidP="0014555E">
            <w:pPr>
              <w:jc w:val="center"/>
              <w:rPr>
                <w:ins w:id="2618" w:author="USA" w:date="2021-07-09T15:42:00Z"/>
                <w:sz w:val="15"/>
                <w:szCs w:val="15"/>
                <w:rPrChange w:id="2619" w:author="USA" w:date="2021-09-09T14:05:00Z">
                  <w:rPr>
                    <w:ins w:id="2620" w:author="USA" w:date="2021-07-09T15:42:00Z"/>
                    <w:sz w:val="11"/>
                    <w:szCs w:val="11"/>
                  </w:rPr>
                </w:rPrChange>
              </w:rPr>
            </w:pPr>
            <w:ins w:id="2621" w:author="USA" w:date="2021-07-09T15:42:00Z">
              <w:r w:rsidRPr="00E05948">
                <w:rPr>
                  <w:sz w:val="15"/>
                  <w:szCs w:val="15"/>
                  <w:rPrChange w:id="2622" w:author="USA" w:date="2021-09-09T14:05:00Z">
                    <w:rPr>
                      <w:sz w:val="11"/>
                      <w:szCs w:val="11"/>
                    </w:rPr>
                  </w:rPrChange>
                </w:rPr>
                <w:t>18</w:t>
              </w:r>
            </w:ins>
          </w:p>
        </w:tc>
        <w:tc>
          <w:tcPr>
            <w:tcW w:w="0" w:type="auto"/>
            <w:vAlign w:val="center"/>
          </w:tcPr>
          <w:p w14:paraId="50006949" w14:textId="77777777" w:rsidR="007D42DF" w:rsidRPr="00E05948" w:rsidRDefault="007D42DF" w:rsidP="0014555E">
            <w:pPr>
              <w:jc w:val="center"/>
              <w:rPr>
                <w:ins w:id="2623" w:author="USA" w:date="2021-07-09T15:42:00Z"/>
                <w:sz w:val="15"/>
                <w:szCs w:val="15"/>
                <w:rPrChange w:id="2624" w:author="USA" w:date="2021-09-09T14:05:00Z">
                  <w:rPr>
                    <w:ins w:id="2625" w:author="USA" w:date="2021-07-09T15:42:00Z"/>
                    <w:sz w:val="11"/>
                    <w:szCs w:val="11"/>
                  </w:rPr>
                </w:rPrChange>
              </w:rPr>
            </w:pPr>
            <w:ins w:id="2626" w:author="USA" w:date="2021-07-09T15:42:00Z">
              <w:r w:rsidRPr="00E05948">
                <w:rPr>
                  <w:sz w:val="15"/>
                  <w:szCs w:val="15"/>
                  <w:rPrChange w:id="2627" w:author="USA" w:date="2021-09-09T14:05:00Z">
                    <w:rPr>
                      <w:sz w:val="11"/>
                      <w:szCs w:val="11"/>
                    </w:rPr>
                  </w:rPrChange>
                </w:rPr>
                <w:t>24</w:t>
              </w:r>
            </w:ins>
          </w:p>
        </w:tc>
        <w:tc>
          <w:tcPr>
            <w:tcW w:w="0" w:type="auto"/>
            <w:vAlign w:val="center"/>
          </w:tcPr>
          <w:p w14:paraId="3AD3F07C" w14:textId="77777777" w:rsidR="007D42DF" w:rsidRPr="00E05948" w:rsidRDefault="007D42DF" w:rsidP="0014555E">
            <w:pPr>
              <w:jc w:val="center"/>
              <w:rPr>
                <w:ins w:id="2628" w:author="USA" w:date="2021-07-09T15:42:00Z"/>
                <w:sz w:val="15"/>
                <w:szCs w:val="15"/>
                <w:rPrChange w:id="2629" w:author="USA" w:date="2021-09-09T14:05:00Z">
                  <w:rPr>
                    <w:ins w:id="2630" w:author="USA" w:date="2021-07-09T15:42:00Z"/>
                    <w:sz w:val="11"/>
                    <w:szCs w:val="11"/>
                  </w:rPr>
                </w:rPrChange>
              </w:rPr>
            </w:pPr>
            <w:ins w:id="2631" w:author="USA" w:date="2021-07-09T15:42:00Z">
              <w:r w:rsidRPr="00E05948">
                <w:rPr>
                  <w:sz w:val="15"/>
                  <w:szCs w:val="15"/>
                  <w:rPrChange w:id="2632" w:author="USA" w:date="2021-09-09T14:05:00Z">
                    <w:rPr>
                      <w:sz w:val="11"/>
                      <w:szCs w:val="11"/>
                    </w:rPr>
                  </w:rPrChange>
                </w:rPr>
                <w:t>22</w:t>
              </w:r>
            </w:ins>
          </w:p>
        </w:tc>
        <w:tc>
          <w:tcPr>
            <w:tcW w:w="0" w:type="auto"/>
            <w:vAlign w:val="center"/>
          </w:tcPr>
          <w:p w14:paraId="6FBD979E" w14:textId="77777777" w:rsidR="007D42DF" w:rsidRPr="00E05948" w:rsidRDefault="007D42DF" w:rsidP="0014555E">
            <w:pPr>
              <w:jc w:val="center"/>
              <w:rPr>
                <w:ins w:id="2633" w:author="USA" w:date="2021-07-09T15:42:00Z"/>
                <w:sz w:val="15"/>
                <w:szCs w:val="15"/>
                <w:rPrChange w:id="2634" w:author="USA" w:date="2021-09-09T14:05:00Z">
                  <w:rPr>
                    <w:ins w:id="2635" w:author="USA" w:date="2021-07-09T15:42:00Z"/>
                    <w:sz w:val="11"/>
                    <w:szCs w:val="11"/>
                  </w:rPr>
                </w:rPrChange>
              </w:rPr>
            </w:pPr>
            <w:ins w:id="2636" w:author="USA" w:date="2021-07-09T15:42:00Z">
              <w:r w:rsidRPr="00E05948">
                <w:rPr>
                  <w:sz w:val="15"/>
                  <w:szCs w:val="15"/>
                  <w:rPrChange w:id="2637" w:author="USA" w:date="2021-09-09T14:05:00Z">
                    <w:rPr>
                      <w:sz w:val="11"/>
                      <w:szCs w:val="11"/>
                    </w:rPr>
                  </w:rPrChange>
                </w:rPr>
                <w:t>10</w:t>
              </w:r>
            </w:ins>
          </w:p>
        </w:tc>
        <w:tc>
          <w:tcPr>
            <w:tcW w:w="0" w:type="auto"/>
            <w:vAlign w:val="center"/>
          </w:tcPr>
          <w:p w14:paraId="576E68AE" w14:textId="77777777" w:rsidR="007D42DF" w:rsidRPr="00E05948" w:rsidRDefault="007D42DF" w:rsidP="0014555E">
            <w:pPr>
              <w:jc w:val="center"/>
              <w:rPr>
                <w:ins w:id="2638" w:author="USA" w:date="2021-07-09T15:42:00Z"/>
                <w:sz w:val="15"/>
                <w:szCs w:val="15"/>
                <w:rPrChange w:id="2639" w:author="USA" w:date="2021-09-09T14:05:00Z">
                  <w:rPr>
                    <w:ins w:id="2640" w:author="USA" w:date="2021-07-09T15:42:00Z"/>
                    <w:sz w:val="11"/>
                    <w:szCs w:val="11"/>
                  </w:rPr>
                </w:rPrChange>
              </w:rPr>
            </w:pPr>
            <w:ins w:id="2641" w:author="USA" w:date="2021-07-09T15:42:00Z">
              <w:r w:rsidRPr="00E05948">
                <w:rPr>
                  <w:sz w:val="15"/>
                  <w:szCs w:val="15"/>
                  <w:rPrChange w:id="2642" w:author="USA" w:date="2021-09-09T14:05:00Z">
                    <w:rPr>
                      <w:sz w:val="11"/>
                      <w:szCs w:val="11"/>
                    </w:rPr>
                  </w:rPrChange>
                </w:rPr>
                <w:t>Vertical</w:t>
              </w:r>
            </w:ins>
          </w:p>
        </w:tc>
      </w:tr>
      <w:tr w:rsidR="007D42DF" w14:paraId="146BBC58" w14:textId="77777777" w:rsidTr="0014555E">
        <w:trPr>
          <w:ins w:id="2643" w:author="USA" w:date="2021-07-09T15:42:00Z"/>
        </w:trPr>
        <w:tc>
          <w:tcPr>
            <w:tcW w:w="0" w:type="auto"/>
            <w:vAlign w:val="center"/>
          </w:tcPr>
          <w:p w14:paraId="02342A3D" w14:textId="77777777" w:rsidR="007D42DF" w:rsidRPr="00E05948" w:rsidRDefault="007D42DF" w:rsidP="0014555E">
            <w:pPr>
              <w:jc w:val="center"/>
              <w:rPr>
                <w:ins w:id="2644" w:author="USA" w:date="2021-07-09T15:42:00Z"/>
                <w:sz w:val="15"/>
                <w:szCs w:val="15"/>
                <w:rPrChange w:id="2645" w:author="USA" w:date="2021-09-09T14:05:00Z">
                  <w:rPr>
                    <w:ins w:id="2646" w:author="USA" w:date="2021-07-09T15:42:00Z"/>
                    <w:sz w:val="11"/>
                    <w:szCs w:val="11"/>
                  </w:rPr>
                </w:rPrChange>
              </w:rPr>
            </w:pPr>
            <w:ins w:id="2647" w:author="USA" w:date="2021-07-09T15:42:00Z">
              <w:r w:rsidRPr="00E05948">
                <w:rPr>
                  <w:sz w:val="15"/>
                  <w:szCs w:val="15"/>
                  <w:rPrChange w:id="2648" w:author="USA" w:date="2021-09-09T14:05:00Z">
                    <w:rPr>
                      <w:sz w:val="11"/>
                      <w:szCs w:val="11"/>
                    </w:rPr>
                  </w:rPrChange>
                </w:rPr>
                <w:t>4</w:t>
              </w:r>
            </w:ins>
          </w:p>
        </w:tc>
        <w:tc>
          <w:tcPr>
            <w:tcW w:w="0" w:type="auto"/>
            <w:vAlign w:val="center"/>
          </w:tcPr>
          <w:p w14:paraId="26452A1F" w14:textId="77777777" w:rsidR="007D42DF" w:rsidRPr="00E05948" w:rsidRDefault="007D42DF" w:rsidP="0014555E">
            <w:pPr>
              <w:jc w:val="center"/>
              <w:rPr>
                <w:ins w:id="2649" w:author="USA" w:date="2021-07-09T15:42:00Z"/>
                <w:sz w:val="15"/>
                <w:szCs w:val="15"/>
                <w:rPrChange w:id="2650" w:author="USA" w:date="2021-09-09T14:05:00Z">
                  <w:rPr>
                    <w:ins w:id="2651" w:author="USA" w:date="2021-07-09T15:42:00Z"/>
                    <w:sz w:val="11"/>
                    <w:szCs w:val="11"/>
                  </w:rPr>
                </w:rPrChange>
              </w:rPr>
            </w:pPr>
            <w:ins w:id="2652" w:author="USA" w:date="2021-07-09T15:42:00Z">
              <w:r w:rsidRPr="00E05948">
                <w:rPr>
                  <w:sz w:val="15"/>
                  <w:szCs w:val="15"/>
                  <w:rPrChange w:id="2653" w:author="USA" w:date="2021-09-09T14:05:00Z">
                    <w:rPr>
                      <w:sz w:val="11"/>
                      <w:szCs w:val="11"/>
                    </w:rPr>
                  </w:rPrChange>
                </w:rPr>
                <w:t>25</w:t>
              </w:r>
            </w:ins>
          </w:p>
        </w:tc>
        <w:tc>
          <w:tcPr>
            <w:tcW w:w="0" w:type="auto"/>
            <w:vAlign w:val="center"/>
          </w:tcPr>
          <w:p w14:paraId="466DB770" w14:textId="77777777" w:rsidR="007D42DF" w:rsidRPr="00E05948" w:rsidRDefault="007D42DF" w:rsidP="0014555E">
            <w:pPr>
              <w:jc w:val="center"/>
              <w:rPr>
                <w:ins w:id="2654" w:author="USA" w:date="2021-07-09T15:42:00Z"/>
                <w:sz w:val="15"/>
                <w:szCs w:val="15"/>
                <w:rPrChange w:id="2655" w:author="USA" w:date="2021-09-09T14:05:00Z">
                  <w:rPr>
                    <w:ins w:id="2656" w:author="USA" w:date="2021-07-09T15:42:00Z"/>
                    <w:sz w:val="11"/>
                    <w:szCs w:val="11"/>
                  </w:rPr>
                </w:rPrChange>
              </w:rPr>
            </w:pPr>
            <w:ins w:id="2657" w:author="USA" w:date="2021-07-09T15:42:00Z">
              <w:r w:rsidRPr="00E05948">
                <w:rPr>
                  <w:sz w:val="15"/>
                  <w:szCs w:val="15"/>
                  <w:rPrChange w:id="2658" w:author="USA" w:date="2021-09-09T14:05:00Z">
                    <w:rPr>
                      <w:sz w:val="11"/>
                      <w:szCs w:val="11"/>
                    </w:rPr>
                  </w:rPrChange>
                </w:rPr>
                <w:t>24</w:t>
              </w:r>
            </w:ins>
          </w:p>
        </w:tc>
        <w:tc>
          <w:tcPr>
            <w:tcW w:w="0" w:type="auto"/>
            <w:vAlign w:val="center"/>
          </w:tcPr>
          <w:p w14:paraId="7A231BCD" w14:textId="77777777" w:rsidR="007D42DF" w:rsidRPr="00E05948" w:rsidRDefault="007D42DF" w:rsidP="0014555E">
            <w:pPr>
              <w:jc w:val="center"/>
              <w:rPr>
                <w:ins w:id="2659" w:author="USA" w:date="2021-07-09T15:42:00Z"/>
                <w:sz w:val="15"/>
                <w:szCs w:val="15"/>
                <w:rPrChange w:id="2660" w:author="USA" w:date="2021-09-09T14:05:00Z">
                  <w:rPr>
                    <w:ins w:id="2661" w:author="USA" w:date="2021-07-09T15:42:00Z"/>
                    <w:sz w:val="11"/>
                    <w:szCs w:val="11"/>
                  </w:rPr>
                </w:rPrChange>
              </w:rPr>
            </w:pPr>
            <w:ins w:id="2662" w:author="USA" w:date="2021-07-09T15:42:00Z">
              <w:r w:rsidRPr="00E05948">
                <w:rPr>
                  <w:sz w:val="15"/>
                  <w:szCs w:val="15"/>
                  <w:rPrChange w:id="2663" w:author="USA" w:date="2021-09-09T14:05:00Z">
                    <w:rPr>
                      <w:sz w:val="11"/>
                      <w:szCs w:val="11"/>
                    </w:rPr>
                  </w:rPrChange>
                </w:rPr>
                <w:t>14</w:t>
              </w:r>
            </w:ins>
          </w:p>
        </w:tc>
        <w:tc>
          <w:tcPr>
            <w:tcW w:w="0" w:type="auto"/>
            <w:vAlign w:val="center"/>
          </w:tcPr>
          <w:p w14:paraId="2FEE78B1" w14:textId="77777777" w:rsidR="007D42DF" w:rsidRPr="00E05948" w:rsidRDefault="007D42DF" w:rsidP="0014555E">
            <w:pPr>
              <w:jc w:val="center"/>
              <w:rPr>
                <w:ins w:id="2664" w:author="USA" w:date="2021-07-09T15:42:00Z"/>
                <w:sz w:val="15"/>
                <w:szCs w:val="15"/>
                <w:rPrChange w:id="2665" w:author="USA" w:date="2021-09-09T14:05:00Z">
                  <w:rPr>
                    <w:ins w:id="2666" w:author="USA" w:date="2021-07-09T15:42:00Z"/>
                    <w:sz w:val="11"/>
                    <w:szCs w:val="11"/>
                  </w:rPr>
                </w:rPrChange>
              </w:rPr>
            </w:pPr>
            <w:ins w:id="2667" w:author="USA" w:date="2021-07-09T15:42:00Z">
              <w:r w:rsidRPr="00E05948">
                <w:rPr>
                  <w:sz w:val="15"/>
                  <w:szCs w:val="15"/>
                  <w:rPrChange w:id="2668" w:author="USA" w:date="2021-09-09T14:05:00Z">
                    <w:rPr>
                      <w:sz w:val="11"/>
                      <w:szCs w:val="11"/>
                    </w:rPr>
                  </w:rPrChange>
                </w:rPr>
                <w:t>27</w:t>
              </w:r>
            </w:ins>
          </w:p>
        </w:tc>
        <w:tc>
          <w:tcPr>
            <w:tcW w:w="0" w:type="auto"/>
            <w:vAlign w:val="center"/>
          </w:tcPr>
          <w:p w14:paraId="6A98E375" w14:textId="77777777" w:rsidR="007D42DF" w:rsidRPr="00E05948" w:rsidRDefault="007D42DF" w:rsidP="0014555E">
            <w:pPr>
              <w:jc w:val="center"/>
              <w:rPr>
                <w:ins w:id="2669" w:author="USA" w:date="2021-07-09T15:42:00Z"/>
                <w:sz w:val="15"/>
                <w:szCs w:val="15"/>
                <w:rPrChange w:id="2670" w:author="USA" w:date="2021-09-09T14:05:00Z">
                  <w:rPr>
                    <w:ins w:id="2671" w:author="USA" w:date="2021-07-09T15:42:00Z"/>
                    <w:sz w:val="11"/>
                    <w:szCs w:val="11"/>
                  </w:rPr>
                </w:rPrChange>
              </w:rPr>
            </w:pPr>
            <w:ins w:id="2672" w:author="USA" w:date="2021-07-09T15:42:00Z">
              <w:r w:rsidRPr="00E05948">
                <w:rPr>
                  <w:sz w:val="15"/>
                  <w:szCs w:val="15"/>
                  <w:rPrChange w:id="2673" w:author="USA" w:date="2021-09-09T14:05:00Z">
                    <w:rPr>
                      <w:sz w:val="11"/>
                      <w:szCs w:val="11"/>
                    </w:rPr>
                  </w:rPrChange>
                </w:rPr>
                <w:t>23</w:t>
              </w:r>
            </w:ins>
          </w:p>
        </w:tc>
        <w:tc>
          <w:tcPr>
            <w:tcW w:w="0" w:type="auto"/>
            <w:vAlign w:val="center"/>
          </w:tcPr>
          <w:p w14:paraId="065AF273" w14:textId="77777777" w:rsidR="007D42DF" w:rsidRPr="00E05948" w:rsidRDefault="007D42DF" w:rsidP="0014555E">
            <w:pPr>
              <w:jc w:val="center"/>
              <w:rPr>
                <w:ins w:id="2674" w:author="USA" w:date="2021-07-09T15:42:00Z"/>
                <w:sz w:val="15"/>
                <w:szCs w:val="15"/>
                <w:rPrChange w:id="2675" w:author="USA" w:date="2021-09-09T14:05:00Z">
                  <w:rPr>
                    <w:ins w:id="2676" w:author="USA" w:date="2021-07-09T15:42:00Z"/>
                    <w:sz w:val="11"/>
                    <w:szCs w:val="11"/>
                  </w:rPr>
                </w:rPrChange>
              </w:rPr>
            </w:pPr>
            <w:ins w:id="2677" w:author="USA" w:date="2021-07-09T15:42:00Z">
              <w:r w:rsidRPr="00E05948">
                <w:rPr>
                  <w:sz w:val="15"/>
                  <w:szCs w:val="15"/>
                  <w:rPrChange w:id="2678" w:author="USA" w:date="2021-09-09T14:05:00Z">
                    <w:rPr>
                      <w:sz w:val="11"/>
                      <w:szCs w:val="11"/>
                    </w:rPr>
                  </w:rPrChange>
                </w:rPr>
                <w:t>10</w:t>
              </w:r>
            </w:ins>
          </w:p>
        </w:tc>
        <w:tc>
          <w:tcPr>
            <w:tcW w:w="0" w:type="auto"/>
            <w:vAlign w:val="center"/>
          </w:tcPr>
          <w:p w14:paraId="6A13CB50" w14:textId="77777777" w:rsidR="007D42DF" w:rsidRPr="00E05948" w:rsidRDefault="007D42DF" w:rsidP="0014555E">
            <w:pPr>
              <w:jc w:val="center"/>
              <w:rPr>
                <w:ins w:id="2679" w:author="USA" w:date="2021-07-09T15:42:00Z"/>
                <w:sz w:val="15"/>
                <w:szCs w:val="15"/>
                <w:rPrChange w:id="2680" w:author="USA" w:date="2021-09-09T14:05:00Z">
                  <w:rPr>
                    <w:ins w:id="2681" w:author="USA" w:date="2021-07-09T15:42:00Z"/>
                    <w:sz w:val="11"/>
                    <w:szCs w:val="11"/>
                  </w:rPr>
                </w:rPrChange>
              </w:rPr>
            </w:pPr>
            <w:ins w:id="2682" w:author="USA" w:date="2021-07-09T15:42:00Z">
              <w:r w:rsidRPr="00E05948">
                <w:rPr>
                  <w:sz w:val="15"/>
                  <w:szCs w:val="15"/>
                  <w:rPrChange w:id="2683" w:author="USA" w:date="2021-09-09T14:05:00Z">
                    <w:rPr>
                      <w:sz w:val="11"/>
                      <w:szCs w:val="11"/>
                    </w:rPr>
                  </w:rPrChange>
                </w:rPr>
                <w:t>Horizontal</w:t>
              </w:r>
            </w:ins>
          </w:p>
        </w:tc>
      </w:tr>
      <w:tr w:rsidR="007D42DF" w14:paraId="30496E5B" w14:textId="77777777" w:rsidTr="0014555E">
        <w:trPr>
          <w:ins w:id="2684" w:author="USA" w:date="2021-07-09T15:42:00Z"/>
        </w:trPr>
        <w:tc>
          <w:tcPr>
            <w:tcW w:w="0" w:type="auto"/>
            <w:vAlign w:val="center"/>
          </w:tcPr>
          <w:p w14:paraId="04252E40" w14:textId="77777777" w:rsidR="007D42DF" w:rsidRPr="00E05948" w:rsidRDefault="007D42DF" w:rsidP="0014555E">
            <w:pPr>
              <w:jc w:val="center"/>
              <w:rPr>
                <w:ins w:id="2685" w:author="USA" w:date="2021-07-09T15:42:00Z"/>
                <w:sz w:val="15"/>
                <w:szCs w:val="15"/>
                <w:rPrChange w:id="2686" w:author="USA" w:date="2021-09-09T14:05:00Z">
                  <w:rPr>
                    <w:ins w:id="2687" w:author="USA" w:date="2021-07-09T15:42:00Z"/>
                    <w:sz w:val="11"/>
                    <w:szCs w:val="11"/>
                  </w:rPr>
                </w:rPrChange>
              </w:rPr>
            </w:pPr>
            <w:ins w:id="2688" w:author="USA" w:date="2021-07-09T15:42:00Z">
              <w:r w:rsidRPr="00E05948">
                <w:rPr>
                  <w:sz w:val="15"/>
                  <w:szCs w:val="15"/>
                  <w:rPrChange w:id="2689" w:author="USA" w:date="2021-09-09T14:05:00Z">
                    <w:rPr>
                      <w:sz w:val="11"/>
                      <w:szCs w:val="11"/>
                    </w:rPr>
                  </w:rPrChange>
                </w:rPr>
                <w:t>5</w:t>
              </w:r>
            </w:ins>
          </w:p>
        </w:tc>
        <w:tc>
          <w:tcPr>
            <w:tcW w:w="0" w:type="auto"/>
            <w:vAlign w:val="center"/>
          </w:tcPr>
          <w:p w14:paraId="216BFC28" w14:textId="77777777" w:rsidR="007D42DF" w:rsidRPr="00E05948" w:rsidRDefault="007D42DF" w:rsidP="0014555E">
            <w:pPr>
              <w:jc w:val="center"/>
              <w:rPr>
                <w:ins w:id="2690" w:author="USA" w:date="2021-07-09T15:42:00Z"/>
                <w:sz w:val="15"/>
                <w:szCs w:val="15"/>
                <w:rPrChange w:id="2691" w:author="USA" w:date="2021-09-09T14:05:00Z">
                  <w:rPr>
                    <w:ins w:id="2692" w:author="USA" w:date="2021-07-09T15:42:00Z"/>
                    <w:sz w:val="11"/>
                    <w:szCs w:val="11"/>
                  </w:rPr>
                </w:rPrChange>
              </w:rPr>
            </w:pPr>
            <w:ins w:id="2693" w:author="USA" w:date="2021-07-09T15:42:00Z">
              <w:r w:rsidRPr="00E05948">
                <w:rPr>
                  <w:sz w:val="15"/>
                  <w:szCs w:val="15"/>
                  <w:rPrChange w:id="2694" w:author="USA" w:date="2021-09-09T14:05:00Z">
                    <w:rPr>
                      <w:sz w:val="11"/>
                      <w:szCs w:val="11"/>
                    </w:rPr>
                  </w:rPrChange>
                </w:rPr>
                <w:t>41</w:t>
              </w:r>
            </w:ins>
          </w:p>
        </w:tc>
        <w:tc>
          <w:tcPr>
            <w:tcW w:w="0" w:type="auto"/>
            <w:vAlign w:val="center"/>
          </w:tcPr>
          <w:p w14:paraId="46B55922" w14:textId="77777777" w:rsidR="007D42DF" w:rsidRPr="00E05948" w:rsidRDefault="007D42DF" w:rsidP="0014555E">
            <w:pPr>
              <w:jc w:val="center"/>
              <w:rPr>
                <w:ins w:id="2695" w:author="USA" w:date="2021-07-09T15:42:00Z"/>
                <w:sz w:val="15"/>
                <w:szCs w:val="15"/>
                <w:rPrChange w:id="2696" w:author="USA" w:date="2021-09-09T14:05:00Z">
                  <w:rPr>
                    <w:ins w:id="2697" w:author="USA" w:date="2021-07-09T15:42:00Z"/>
                    <w:sz w:val="11"/>
                    <w:szCs w:val="11"/>
                  </w:rPr>
                </w:rPrChange>
              </w:rPr>
            </w:pPr>
            <w:ins w:id="2698" w:author="USA" w:date="2021-07-09T15:42:00Z">
              <w:r w:rsidRPr="00E05948">
                <w:rPr>
                  <w:sz w:val="15"/>
                  <w:szCs w:val="15"/>
                  <w:rPrChange w:id="2699" w:author="USA" w:date="2021-09-09T14:05:00Z">
                    <w:rPr>
                      <w:sz w:val="11"/>
                      <w:szCs w:val="11"/>
                    </w:rPr>
                  </w:rPrChange>
                </w:rPr>
                <w:t>32</w:t>
              </w:r>
            </w:ins>
          </w:p>
        </w:tc>
        <w:tc>
          <w:tcPr>
            <w:tcW w:w="0" w:type="auto"/>
            <w:vAlign w:val="center"/>
          </w:tcPr>
          <w:p w14:paraId="36293595" w14:textId="77777777" w:rsidR="007D42DF" w:rsidRPr="00E05948" w:rsidRDefault="007D42DF" w:rsidP="0014555E">
            <w:pPr>
              <w:jc w:val="center"/>
              <w:rPr>
                <w:ins w:id="2700" w:author="USA" w:date="2021-07-09T15:42:00Z"/>
                <w:sz w:val="15"/>
                <w:szCs w:val="15"/>
                <w:rPrChange w:id="2701" w:author="USA" w:date="2021-09-09T14:05:00Z">
                  <w:rPr>
                    <w:ins w:id="2702" w:author="USA" w:date="2021-07-09T15:42:00Z"/>
                    <w:sz w:val="11"/>
                    <w:szCs w:val="11"/>
                  </w:rPr>
                </w:rPrChange>
              </w:rPr>
            </w:pPr>
            <w:ins w:id="2703" w:author="USA" w:date="2021-07-09T15:42:00Z">
              <w:r w:rsidRPr="00E05948">
                <w:rPr>
                  <w:sz w:val="15"/>
                  <w:szCs w:val="15"/>
                  <w:rPrChange w:id="2704" w:author="USA" w:date="2021-09-09T14:05:00Z">
                    <w:rPr>
                      <w:sz w:val="11"/>
                      <w:szCs w:val="11"/>
                    </w:rPr>
                  </w:rPrChange>
                </w:rPr>
                <w:t>38</w:t>
              </w:r>
            </w:ins>
          </w:p>
        </w:tc>
        <w:tc>
          <w:tcPr>
            <w:tcW w:w="0" w:type="auto"/>
            <w:vAlign w:val="center"/>
          </w:tcPr>
          <w:p w14:paraId="65F972DD" w14:textId="77777777" w:rsidR="007D42DF" w:rsidRPr="00E05948" w:rsidRDefault="007D42DF" w:rsidP="0014555E">
            <w:pPr>
              <w:jc w:val="center"/>
              <w:rPr>
                <w:ins w:id="2705" w:author="USA" w:date="2021-07-09T15:42:00Z"/>
                <w:sz w:val="15"/>
                <w:szCs w:val="15"/>
                <w:rPrChange w:id="2706" w:author="USA" w:date="2021-09-09T14:05:00Z">
                  <w:rPr>
                    <w:ins w:id="2707" w:author="USA" w:date="2021-07-09T15:42:00Z"/>
                    <w:sz w:val="11"/>
                    <w:szCs w:val="11"/>
                  </w:rPr>
                </w:rPrChange>
              </w:rPr>
            </w:pPr>
            <w:ins w:id="2708" w:author="USA" w:date="2021-07-09T15:42:00Z">
              <w:r w:rsidRPr="00E05948">
                <w:rPr>
                  <w:sz w:val="15"/>
                  <w:szCs w:val="15"/>
                  <w:rPrChange w:id="2709" w:author="USA" w:date="2021-09-09T14:05:00Z">
                    <w:rPr>
                      <w:sz w:val="11"/>
                      <w:szCs w:val="11"/>
                    </w:rPr>
                  </w:rPrChange>
                </w:rPr>
                <w:t>43</w:t>
              </w:r>
            </w:ins>
          </w:p>
        </w:tc>
        <w:tc>
          <w:tcPr>
            <w:tcW w:w="0" w:type="auto"/>
            <w:vAlign w:val="center"/>
          </w:tcPr>
          <w:p w14:paraId="2DB86B0B" w14:textId="77777777" w:rsidR="007D42DF" w:rsidRPr="00E05948" w:rsidRDefault="007D42DF" w:rsidP="0014555E">
            <w:pPr>
              <w:jc w:val="center"/>
              <w:rPr>
                <w:ins w:id="2710" w:author="USA" w:date="2021-07-09T15:42:00Z"/>
                <w:sz w:val="15"/>
                <w:szCs w:val="15"/>
                <w:rPrChange w:id="2711" w:author="USA" w:date="2021-09-09T14:05:00Z">
                  <w:rPr>
                    <w:ins w:id="2712" w:author="USA" w:date="2021-07-09T15:42:00Z"/>
                    <w:sz w:val="11"/>
                    <w:szCs w:val="11"/>
                  </w:rPr>
                </w:rPrChange>
              </w:rPr>
            </w:pPr>
            <w:ins w:id="2713" w:author="USA" w:date="2021-07-09T15:42:00Z">
              <w:r w:rsidRPr="00E05948">
                <w:rPr>
                  <w:sz w:val="15"/>
                  <w:szCs w:val="15"/>
                  <w:rPrChange w:id="2714" w:author="USA" w:date="2021-09-09T14:05:00Z">
                    <w:rPr>
                      <w:sz w:val="11"/>
                      <w:szCs w:val="11"/>
                    </w:rPr>
                  </w:rPrChange>
                </w:rPr>
                <w:t>41</w:t>
              </w:r>
            </w:ins>
          </w:p>
        </w:tc>
        <w:tc>
          <w:tcPr>
            <w:tcW w:w="0" w:type="auto"/>
            <w:vAlign w:val="center"/>
          </w:tcPr>
          <w:p w14:paraId="16EF47E9" w14:textId="77777777" w:rsidR="007D42DF" w:rsidRPr="00E05948" w:rsidRDefault="007D42DF" w:rsidP="0014555E">
            <w:pPr>
              <w:jc w:val="center"/>
              <w:rPr>
                <w:ins w:id="2715" w:author="USA" w:date="2021-07-09T15:42:00Z"/>
                <w:sz w:val="15"/>
                <w:szCs w:val="15"/>
                <w:rPrChange w:id="2716" w:author="USA" w:date="2021-09-09T14:05:00Z">
                  <w:rPr>
                    <w:ins w:id="2717" w:author="USA" w:date="2021-07-09T15:42:00Z"/>
                    <w:sz w:val="11"/>
                    <w:szCs w:val="11"/>
                  </w:rPr>
                </w:rPrChange>
              </w:rPr>
            </w:pPr>
            <w:ins w:id="2718" w:author="USA" w:date="2021-07-09T15:42:00Z">
              <w:r w:rsidRPr="00E05948">
                <w:rPr>
                  <w:sz w:val="15"/>
                  <w:szCs w:val="15"/>
                  <w:rPrChange w:id="2719" w:author="USA" w:date="2021-09-09T14:05:00Z">
                    <w:rPr>
                      <w:sz w:val="11"/>
                      <w:szCs w:val="11"/>
                    </w:rPr>
                  </w:rPrChange>
                </w:rPr>
                <w:t>41</w:t>
              </w:r>
            </w:ins>
          </w:p>
        </w:tc>
        <w:tc>
          <w:tcPr>
            <w:tcW w:w="0" w:type="auto"/>
            <w:vAlign w:val="center"/>
          </w:tcPr>
          <w:p w14:paraId="74A670FC" w14:textId="77777777" w:rsidR="007D42DF" w:rsidRPr="00E05948" w:rsidRDefault="007D42DF" w:rsidP="0014555E">
            <w:pPr>
              <w:jc w:val="center"/>
              <w:rPr>
                <w:ins w:id="2720" w:author="USA" w:date="2021-07-09T15:42:00Z"/>
                <w:sz w:val="15"/>
                <w:szCs w:val="15"/>
                <w:rPrChange w:id="2721" w:author="USA" w:date="2021-09-09T14:05:00Z">
                  <w:rPr>
                    <w:ins w:id="2722" w:author="USA" w:date="2021-07-09T15:42:00Z"/>
                    <w:sz w:val="11"/>
                    <w:szCs w:val="11"/>
                  </w:rPr>
                </w:rPrChange>
              </w:rPr>
            </w:pPr>
            <w:ins w:id="2723" w:author="USA" w:date="2021-07-09T15:42:00Z">
              <w:r w:rsidRPr="00E05948">
                <w:rPr>
                  <w:sz w:val="15"/>
                  <w:szCs w:val="15"/>
                  <w:rPrChange w:id="2724" w:author="USA" w:date="2021-09-09T14:05:00Z">
                    <w:rPr>
                      <w:sz w:val="11"/>
                      <w:szCs w:val="11"/>
                    </w:rPr>
                  </w:rPrChange>
                </w:rPr>
                <w:t>Horizontal</w:t>
              </w:r>
            </w:ins>
          </w:p>
        </w:tc>
      </w:tr>
      <w:tr w:rsidR="007D42DF" w14:paraId="6A813CFE" w14:textId="77777777" w:rsidTr="0014555E">
        <w:trPr>
          <w:ins w:id="2725" w:author="USA" w:date="2021-07-09T15:42:00Z"/>
        </w:trPr>
        <w:tc>
          <w:tcPr>
            <w:tcW w:w="0" w:type="auto"/>
            <w:vAlign w:val="center"/>
          </w:tcPr>
          <w:p w14:paraId="0C1B67D0" w14:textId="77777777" w:rsidR="007D42DF" w:rsidRPr="00E05948" w:rsidRDefault="007D42DF" w:rsidP="0014555E">
            <w:pPr>
              <w:jc w:val="center"/>
              <w:rPr>
                <w:ins w:id="2726" w:author="USA" w:date="2021-07-09T15:42:00Z"/>
                <w:sz w:val="15"/>
                <w:szCs w:val="15"/>
                <w:rPrChange w:id="2727" w:author="USA" w:date="2021-09-09T14:05:00Z">
                  <w:rPr>
                    <w:ins w:id="2728" w:author="USA" w:date="2021-07-09T15:42:00Z"/>
                    <w:sz w:val="11"/>
                    <w:szCs w:val="11"/>
                  </w:rPr>
                </w:rPrChange>
              </w:rPr>
            </w:pPr>
            <w:ins w:id="2729" w:author="USA" w:date="2021-07-09T15:42:00Z">
              <w:r w:rsidRPr="00E05948">
                <w:rPr>
                  <w:sz w:val="15"/>
                  <w:szCs w:val="15"/>
                  <w:rPrChange w:id="2730" w:author="USA" w:date="2021-09-09T14:05:00Z">
                    <w:rPr>
                      <w:sz w:val="11"/>
                      <w:szCs w:val="11"/>
                    </w:rPr>
                  </w:rPrChange>
                </w:rPr>
                <w:t>6</w:t>
              </w:r>
            </w:ins>
          </w:p>
        </w:tc>
        <w:tc>
          <w:tcPr>
            <w:tcW w:w="0" w:type="auto"/>
            <w:vAlign w:val="center"/>
          </w:tcPr>
          <w:p w14:paraId="126A465F" w14:textId="77777777" w:rsidR="007D42DF" w:rsidRPr="00E05948" w:rsidRDefault="007D42DF" w:rsidP="0014555E">
            <w:pPr>
              <w:jc w:val="center"/>
              <w:rPr>
                <w:ins w:id="2731" w:author="USA" w:date="2021-07-09T15:42:00Z"/>
                <w:sz w:val="15"/>
                <w:szCs w:val="15"/>
                <w:rPrChange w:id="2732" w:author="USA" w:date="2021-09-09T14:05:00Z">
                  <w:rPr>
                    <w:ins w:id="2733" w:author="USA" w:date="2021-07-09T15:42:00Z"/>
                    <w:sz w:val="11"/>
                    <w:szCs w:val="11"/>
                  </w:rPr>
                </w:rPrChange>
              </w:rPr>
            </w:pPr>
            <w:ins w:id="2734" w:author="USA" w:date="2021-07-09T15:42:00Z">
              <w:r w:rsidRPr="00E05948">
                <w:rPr>
                  <w:sz w:val="15"/>
                  <w:szCs w:val="15"/>
                  <w:rPrChange w:id="2735" w:author="USA" w:date="2021-09-09T14:05:00Z">
                    <w:rPr>
                      <w:sz w:val="11"/>
                      <w:szCs w:val="11"/>
                    </w:rPr>
                  </w:rPrChange>
                </w:rPr>
                <w:t>22</w:t>
              </w:r>
            </w:ins>
          </w:p>
        </w:tc>
        <w:tc>
          <w:tcPr>
            <w:tcW w:w="0" w:type="auto"/>
            <w:vAlign w:val="center"/>
          </w:tcPr>
          <w:p w14:paraId="121A59A5" w14:textId="77777777" w:rsidR="007D42DF" w:rsidRPr="00E05948" w:rsidRDefault="007D42DF" w:rsidP="0014555E">
            <w:pPr>
              <w:jc w:val="center"/>
              <w:rPr>
                <w:ins w:id="2736" w:author="USA" w:date="2021-07-09T15:42:00Z"/>
                <w:sz w:val="15"/>
                <w:szCs w:val="15"/>
                <w:rPrChange w:id="2737" w:author="USA" w:date="2021-09-09T14:05:00Z">
                  <w:rPr>
                    <w:ins w:id="2738" w:author="USA" w:date="2021-07-09T15:42:00Z"/>
                    <w:sz w:val="11"/>
                    <w:szCs w:val="11"/>
                  </w:rPr>
                </w:rPrChange>
              </w:rPr>
            </w:pPr>
            <w:ins w:id="2739" w:author="USA" w:date="2021-07-09T15:42:00Z">
              <w:r w:rsidRPr="00E05948">
                <w:rPr>
                  <w:sz w:val="15"/>
                  <w:szCs w:val="15"/>
                  <w:rPrChange w:id="2740" w:author="USA" w:date="2021-09-09T14:05:00Z">
                    <w:rPr>
                      <w:sz w:val="11"/>
                      <w:szCs w:val="11"/>
                    </w:rPr>
                  </w:rPrChange>
                </w:rPr>
                <w:t>18</w:t>
              </w:r>
            </w:ins>
          </w:p>
        </w:tc>
        <w:tc>
          <w:tcPr>
            <w:tcW w:w="0" w:type="auto"/>
            <w:vAlign w:val="center"/>
          </w:tcPr>
          <w:p w14:paraId="17EDCC16" w14:textId="77777777" w:rsidR="007D42DF" w:rsidRPr="00E05948" w:rsidRDefault="007D42DF" w:rsidP="0014555E">
            <w:pPr>
              <w:jc w:val="center"/>
              <w:rPr>
                <w:ins w:id="2741" w:author="USA" w:date="2021-07-09T15:42:00Z"/>
                <w:sz w:val="15"/>
                <w:szCs w:val="15"/>
                <w:rPrChange w:id="2742" w:author="USA" w:date="2021-09-09T14:05:00Z">
                  <w:rPr>
                    <w:ins w:id="2743" w:author="USA" w:date="2021-07-09T15:42:00Z"/>
                    <w:sz w:val="11"/>
                    <w:szCs w:val="11"/>
                  </w:rPr>
                </w:rPrChange>
              </w:rPr>
            </w:pPr>
            <w:ins w:id="2744" w:author="USA" w:date="2021-07-09T15:42:00Z">
              <w:r w:rsidRPr="00E05948">
                <w:rPr>
                  <w:sz w:val="15"/>
                  <w:szCs w:val="15"/>
                  <w:rPrChange w:id="2745" w:author="USA" w:date="2021-09-09T14:05:00Z">
                    <w:rPr>
                      <w:sz w:val="11"/>
                      <w:szCs w:val="11"/>
                    </w:rPr>
                  </w:rPrChange>
                </w:rPr>
                <w:t>19</w:t>
              </w:r>
            </w:ins>
          </w:p>
        </w:tc>
        <w:tc>
          <w:tcPr>
            <w:tcW w:w="0" w:type="auto"/>
            <w:vAlign w:val="center"/>
          </w:tcPr>
          <w:p w14:paraId="18BB23DD" w14:textId="77777777" w:rsidR="007D42DF" w:rsidRPr="00E05948" w:rsidRDefault="007D42DF" w:rsidP="0014555E">
            <w:pPr>
              <w:jc w:val="center"/>
              <w:rPr>
                <w:ins w:id="2746" w:author="USA" w:date="2021-07-09T15:42:00Z"/>
                <w:sz w:val="15"/>
                <w:szCs w:val="15"/>
                <w:rPrChange w:id="2747" w:author="USA" w:date="2021-09-09T14:05:00Z">
                  <w:rPr>
                    <w:ins w:id="2748" w:author="USA" w:date="2021-07-09T15:42:00Z"/>
                    <w:sz w:val="11"/>
                    <w:szCs w:val="11"/>
                  </w:rPr>
                </w:rPrChange>
              </w:rPr>
            </w:pPr>
            <w:ins w:id="2749" w:author="USA" w:date="2021-07-09T15:42:00Z">
              <w:r w:rsidRPr="00E05948">
                <w:rPr>
                  <w:sz w:val="15"/>
                  <w:szCs w:val="15"/>
                  <w:rPrChange w:id="2750" w:author="USA" w:date="2021-09-09T14:05:00Z">
                    <w:rPr>
                      <w:sz w:val="11"/>
                      <w:szCs w:val="11"/>
                    </w:rPr>
                  </w:rPrChange>
                </w:rPr>
                <w:t>27</w:t>
              </w:r>
            </w:ins>
          </w:p>
        </w:tc>
        <w:tc>
          <w:tcPr>
            <w:tcW w:w="0" w:type="auto"/>
            <w:vAlign w:val="center"/>
          </w:tcPr>
          <w:p w14:paraId="5E5B8DC8" w14:textId="77777777" w:rsidR="007D42DF" w:rsidRPr="00E05948" w:rsidRDefault="007D42DF" w:rsidP="0014555E">
            <w:pPr>
              <w:jc w:val="center"/>
              <w:rPr>
                <w:ins w:id="2751" w:author="USA" w:date="2021-07-09T15:42:00Z"/>
                <w:sz w:val="15"/>
                <w:szCs w:val="15"/>
                <w:rPrChange w:id="2752" w:author="USA" w:date="2021-09-09T14:05:00Z">
                  <w:rPr>
                    <w:ins w:id="2753" w:author="USA" w:date="2021-07-09T15:42:00Z"/>
                    <w:sz w:val="11"/>
                    <w:szCs w:val="11"/>
                  </w:rPr>
                </w:rPrChange>
              </w:rPr>
            </w:pPr>
            <w:ins w:id="2754" w:author="USA" w:date="2021-07-09T15:42:00Z">
              <w:r w:rsidRPr="00E05948">
                <w:rPr>
                  <w:sz w:val="15"/>
                  <w:szCs w:val="15"/>
                  <w:rPrChange w:id="2755" w:author="USA" w:date="2021-09-09T14:05:00Z">
                    <w:rPr>
                      <w:sz w:val="11"/>
                      <w:szCs w:val="11"/>
                    </w:rPr>
                  </w:rPrChange>
                </w:rPr>
                <w:t>23</w:t>
              </w:r>
            </w:ins>
          </w:p>
        </w:tc>
        <w:tc>
          <w:tcPr>
            <w:tcW w:w="0" w:type="auto"/>
            <w:vAlign w:val="center"/>
          </w:tcPr>
          <w:p w14:paraId="795B09D8" w14:textId="77777777" w:rsidR="007D42DF" w:rsidRPr="00E05948" w:rsidRDefault="007D42DF" w:rsidP="0014555E">
            <w:pPr>
              <w:jc w:val="center"/>
              <w:rPr>
                <w:ins w:id="2756" w:author="USA" w:date="2021-07-09T15:42:00Z"/>
                <w:sz w:val="15"/>
                <w:szCs w:val="15"/>
                <w:rPrChange w:id="2757" w:author="USA" w:date="2021-09-09T14:05:00Z">
                  <w:rPr>
                    <w:ins w:id="2758" w:author="USA" w:date="2021-07-09T15:42:00Z"/>
                    <w:sz w:val="11"/>
                    <w:szCs w:val="11"/>
                  </w:rPr>
                </w:rPrChange>
              </w:rPr>
            </w:pPr>
            <w:ins w:id="2759" w:author="USA" w:date="2021-07-09T15:42:00Z">
              <w:r w:rsidRPr="00E05948">
                <w:rPr>
                  <w:sz w:val="15"/>
                  <w:szCs w:val="15"/>
                  <w:rPrChange w:id="2760" w:author="USA" w:date="2021-09-09T14:05:00Z">
                    <w:rPr>
                      <w:sz w:val="11"/>
                      <w:szCs w:val="11"/>
                    </w:rPr>
                  </w:rPrChange>
                </w:rPr>
                <w:t>23</w:t>
              </w:r>
            </w:ins>
          </w:p>
        </w:tc>
        <w:tc>
          <w:tcPr>
            <w:tcW w:w="0" w:type="auto"/>
            <w:vAlign w:val="center"/>
          </w:tcPr>
          <w:p w14:paraId="34959BA8" w14:textId="77777777" w:rsidR="007D42DF" w:rsidRPr="00E05948" w:rsidRDefault="007D42DF" w:rsidP="0014555E">
            <w:pPr>
              <w:jc w:val="center"/>
              <w:rPr>
                <w:ins w:id="2761" w:author="USA" w:date="2021-07-09T15:42:00Z"/>
                <w:sz w:val="15"/>
                <w:szCs w:val="15"/>
                <w:rPrChange w:id="2762" w:author="USA" w:date="2021-09-09T14:05:00Z">
                  <w:rPr>
                    <w:ins w:id="2763" w:author="USA" w:date="2021-07-09T15:42:00Z"/>
                    <w:sz w:val="11"/>
                    <w:szCs w:val="11"/>
                  </w:rPr>
                </w:rPrChange>
              </w:rPr>
            </w:pPr>
            <w:ins w:id="2764" w:author="USA" w:date="2021-07-09T15:42:00Z">
              <w:r w:rsidRPr="00E05948">
                <w:rPr>
                  <w:sz w:val="15"/>
                  <w:szCs w:val="15"/>
                  <w:rPrChange w:id="2765" w:author="USA" w:date="2021-09-09T14:05:00Z">
                    <w:rPr>
                      <w:sz w:val="11"/>
                      <w:szCs w:val="11"/>
                    </w:rPr>
                  </w:rPrChange>
                </w:rPr>
                <w:t>Horizontal</w:t>
              </w:r>
            </w:ins>
          </w:p>
        </w:tc>
      </w:tr>
      <w:tr w:rsidR="007D42DF" w14:paraId="0FAB10AA" w14:textId="77777777" w:rsidTr="0014555E">
        <w:trPr>
          <w:ins w:id="2766" w:author="USA" w:date="2021-07-09T15:42:00Z"/>
        </w:trPr>
        <w:tc>
          <w:tcPr>
            <w:tcW w:w="0" w:type="auto"/>
            <w:vAlign w:val="center"/>
          </w:tcPr>
          <w:p w14:paraId="7B0DC89E" w14:textId="77777777" w:rsidR="007D42DF" w:rsidRPr="00E05948" w:rsidRDefault="007D42DF" w:rsidP="0014555E">
            <w:pPr>
              <w:jc w:val="center"/>
              <w:rPr>
                <w:ins w:id="2767" w:author="USA" w:date="2021-07-09T15:42:00Z"/>
                <w:sz w:val="15"/>
                <w:szCs w:val="15"/>
                <w:rPrChange w:id="2768" w:author="USA" w:date="2021-09-09T14:05:00Z">
                  <w:rPr>
                    <w:ins w:id="2769" w:author="USA" w:date="2021-07-09T15:42:00Z"/>
                    <w:sz w:val="11"/>
                    <w:szCs w:val="11"/>
                  </w:rPr>
                </w:rPrChange>
              </w:rPr>
            </w:pPr>
            <w:ins w:id="2770" w:author="USA" w:date="2021-07-09T15:42:00Z">
              <w:r w:rsidRPr="00E05948">
                <w:rPr>
                  <w:sz w:val="15"/>
                  <w:szCs w:val="15"/>
                  <w:rPrChange w:id="2771" w:author="USA" w:date="2021-09-09T14:05:00Z">
                    <w:rPr>
                      <w:sz w:val="11"/>
                      <w:szCs w:val="11"/>
                    </w:rPr>
                  </w:rPrChange>
                </w:rPr>
                <w:t>7</w:t>
              </w:r>
            </w:ins>
          </w:p>
        </w:tc>
        <w:tc>
          <w:tcPr>
            <w:tcW w:w="0" w:type="auto"/>
            <w:vAlign w:val="center"/>
          </w:tcPr>
          <w:p w14:paraId="5AD64843" w14:textId="77777777" w:rsidR="007D42DF" w:rsidRPr="00E05948" w:rsidRDefault="007D42DF" w:rsidP="0014555E">
            <w:pPr>
              <w:jc w:val="center"/>
              <w:rPr>
                <w:ins w:id="2772" w:author="USA" w:date="2021-07-09T15:42:00Z"/>
                <w:sz w:val="15"/>
                <w:szCs w:val="15"/>
                <w:rPrChange w:id="2773" w:author="USA" w:date="2021-09-09T14:05:00Z">
                  <w:rPr>
                    <w:ins w:id="2774" w:author="USA" w:date="2021-07-09T15:42:00Z"/>
                    <w:sz w:val="11"/>
                    <w:szCs w:val="11"/>
                  </w:rPr>
                </w:rPrChange>
              </w:rPr>
            </w:pPr>
            <w:ins w:id="2775" w:author="USA" w:date="2021-07-09T15:42:00Z">
              <w:r w:rsidRPr="00E05948">
                <w:rPr>
                  <w:sz w:val="15"/>
                  <w:szCs w:val="15"/>
                  <w:rPrChange w:id="2776" w:author="USA" w:date="2021-09-09T14:05:00Z">
                    <w:rPr>
                      <w:sz w:val="11"/>
                      <w:szCs w:val="11"/>
                    </w:rPr>
                  </w:rPrChange>
                </w:rPr>
                <w:t>32</w:t>
              </w:r>
            </w:ins>
          </w:p>
        </w:tc>
        <w:tc>
          <w:tcPr>
            <w:tcW w:w="0" w:type="auto"/>
            <w:vAlign w:val="center"/>
          </w:tcPr>
          <w:p w14:paraId="699F1DB6" w14:textId="77777777" w:rsidR="007D42DF" w:rsidRPr="00E05948" w:rsidRDefault="007D42DF" w:rsidP="0014555E">
            <w:pPr>
              <w:jc w:val="center"/>
              <w:rPr>
                <w:ins w:id="2777" w:author="USA" w:date="2021-07-09T15:42:00Z"/>
                <w:sz w:val="15"/>
                <w:szCs w:val="15"/>
                <w:rPrChange w:id="2778" w:author="USA" w:date="2021-09-09T14:05:00Z">
                  <w:rPr>
                    <w:ins w:id="2779" w:author="USA" w:date="2021-07-09T15:42:00Z"/>
                    <w:sz w:val="11"/>
                    <w:szCs w:val="11"/>
                  </w:rPr>
                </w:rPrChange>
              </w:rPr>
            </w:pPr>
            <w:ins w:id="2780" w:author="USA" w:date="2021-07-09T15:42:00Z">
              <w:r w:rsidRPr="00E05948">
                <w:rPr>
                  <w:sz w:val="15"/>
                  <w:szCs w:val="15"/>
                  <w:rPrChange w:id="2781" w:author="USA" w:date="2021-09-09T14:05:00Z">
                    <w:rPr>
                      <w:sz w:val="11"/>
                      <w:szCs w:val="11"/>
                    </w:rPr>
                  </w:rPrChange>
                </w:rPr>
                <w:t>12</w:t>
              </w:r>
            </w:ins>
          </w:p>
        </w:tc>
        <w:tc>
          <w:tcPr>
            <w:tcW w:w="0" w:type="auto"/>
            <w:vAlign w:val="center"/>
          </w:tcPr>
          <w:p w14:paraId="1843B420" w14:textId="77777777" w:rsidR="007D42DF" w:rsidRPr="00E05948" w:rsidRDefault="007D42DF" w:rsidP="0014555E">
            <w:pPr>
              <w:jc w:val="center"/>
              <w:rPr>
                <w:ins w:id="2782" w:author="USA" w:date="2021-07-09T15:42:00Z"/>
                <w:sz w:val="15"/>
                <w:szCs w:val="15"/>
                <w:rPrChange w:id="2783" w:author="USA" w:date="2021-09-09T14:05:00Z">
                  <w:rPr>
                    <w:ins w:id="2784" w:author="USA" w:date="2021-07-09T15:42:00Z"/>
                    <w:sz w:val="11"/>
                    <w:szCs w:val="11"/>
                  </w:rPr>
                </w:rPrChange>
              </w:rPr>
            </w:pPr>
            <w:ins w:id="2785" w:author="USA" w:date="2021-07-09T15:42:00Z">
              <w:r w:rsidRPr="00E05948">
                <w:rPr>
                  <w:sz w:val="15"/>
                  <w:szCs w:val="15"/>
                  <w:rPrChange w:id="2786" w:author="USA" w:date="2021-09-09T14:05:00Z">
                    <w:rPr>
                      <w:sz w:val="11"/>
                      <w:szCs w:val="11"/>
                    </w:rPr>
                  </w:rPrChange>
                </w:rPr>
                <w:t>12</w:t>
              </w:r>
            </w:ins>
          </w:p>
        </w:tc>
        <w:tc>
          <w:tcPr>
            <w:tcW w:w="0" w:type="auto"/>
            <w:vAlign w:val="center"/>
          </w:tcPr>
          <w:p w14:paraId="7861DD67" w14:textId="77777777" w:rsidR="007D42DF" w:rsidRPr="00E05948" w:rsidRDefault="007D42DF" w:rsidP="0014555E">
            <w:pPr>
              <w:jc w:val="center"/>
              <w:rPr>
                <w:ins w:id="2787" w:author="USA" w:date="2021-07-09T15:42:00Z"/>
                <w:sz w:val="15"/>
                <w:szCs w:val="15"/>
                <w:rPrChange w:id="2788" w:author="USA" w:date="2021-09-09T14:05:00Z">
                  <w:rPr>
                    <w:ins w:id="2789" w:author="USA" w:date="2021-07-09T15:42:00Z"/>
                    <w:sz w:val="11"/>
                    <w:szCs w:val="11"/>
                  </w:rPr>
                </w:rPrChange>
              </w:rPr>
            </w:pPr>
            <w:ins w:id="2790" w:author="USA" w:date="2021-07-09T15:42:00Z">
              <w:r w:rsidRPr="00E05948">
                <w:rPr>
                  <w:sz w:val="15"/>
                  <w:szCs w:val="15"/>
                  <w:rPrChange w:id="2791" w:author="USA" w:date="2021-09-09T14:05:00Z">
                    <w:rPr>
                      <w:sz w:val="11"/>
                      <w:szCs w:val="11"/>
                    </w:rPr>
                  </w:rPrChange>
                </w:rPr>
                <w:t>32</w:t>
              </w:r>
            </w:ins>
          </w:p>
        </w:tc>
        <w:tc>
          <w:tcPr>
            <w:tcW w:w="0" w:type="auto"/>
            <w:vAlign w:val="center"/>
          </w:tcPr>
          <w:p w14:paraId="5D77B7F2" w14:textId="77777777" w:rsidR="007D42DF" w:rsidRPr="00E05948" w:rsidRDefault="007D42DF" w:rsidP="0014555E">
            <w:pPr>
              <w:jc w:val="center"/>
              <w:rPr>
                <w:ins w:id="2792" w:author="USA" w:date="2021-07-09T15:42:00Z"/>
                <w:sz w:val="15"/>
                <w:szCs w:val="15"/>
                <w:rPrChange w:id="2793" w:author="USA" w:date="2021-09-09T14:05:00Z">
                  <w:rPr>
                    <w:ins w:id="2794" w:author="USA" w:date="2021-07-09T15:42:00Z"/>
                    <w:sz w:val="11"/>
                    <w:szCs w:val="11"/>
                  </w:rPr>
                </w:rPrChange>
              </w:rPr>
            </w:pPr>
            <w:ins w:id="2795" w:author="USA" w:date="2021-07-09T15:42:00Z">
              <w:r w:rsidRPr="00E05948">
                <w:rPr>
                  <w:sz w:val="15"/>
                  <w:szCs w:val="15"/>
                  <w:rPrChange w:id="2796" w:author="USA" w:date="2021-09-09T14:05:00Z">
                    <w:rPr>
                      <w:sz w:val="11"/>
                      <w:szCs w:val="11"/>
                    </w:rPr>
                  </w:rPrChange>
                </w:rPr>
                <w:t>15</w:t>
              </w:r>
            </w:ins>
          </w:p>
        </w:tc>
        <w:tc>
          <w:tcPr>
            <w:tcW w:w="0" w:type="auto"/>
            <w:vAlign w:val="center"/>
          </w:tcPr>
          <w:p w14:paraId="54D89EBF" w14:textId="77777777" w:rsidR="007D42DF" w:rsidRPr="00E05948" w:rsidRDefault="007D42DF" w:rsidP="0014555E">
            <w:pPr>
              <w:jc w:val="center"/>
              <w:rPr>
                <w:ins w:id="2797" w:author="USA" w:date="2021-07-09T15:42:00Z"/>
                <w:sz w:val="15"/>
                <w:szCs w:val="15"/>
                <w:rPrChange w:id="2798" w:author="USA" w:date="2021-09-09T14:05:00Z">
                  <w:rPr>
                    <w:ins w:id="2799" w:author="USA" w:date="2021-07-09T15:42:00Z"/>
                    <w:sz w:val="11"/>
                    <w:szCs w:val="11"/>
                  </w:rPr>
                </w:rPrChange>
              </w:rPr>
            </w:pPr>
            <w:ins w:id="2800" w:author="USA" w:date="2021-07-09T15:42:00Z">
              <w:r w:rsidRPr="00E05948">
                <w:rPr>
                  <w:sz w:val="15"/>
                  <w:szCs w:val="15"/>
                  <w:rPrChange w:id="2801" w:author="USA" w:date="2021-09-09T14:05:00Z">
                    <w:rPr>
                      <w:sz w:val="11"/>
                      <w:szCs w:val="11"/>
                    </w:rPr>
                  </w:rPrChange>
                </w:rPr>
                <w:t>12</w:t>
              </w:r>
            </w:ins>
          </w:p>
        </w:tc>
        <w:tc>
          <w:tcPr>
            <w:tcW w:w="0" w:type="auto"/>
            <w:vAlign w:val="center"/>
          </w:tcPr>
          <w:p w14:paraId="154EEB71" w14:textId="77777777" w:rsidR="007D42DF" w:rsidRPr="00E05948" w:rsidRDefault="007D42DF" w:rsidP="0014555E">
            <w:pPr>
              <w:jc w:val="center"/>
              <w:rPr>
                <w:ins w:id="2802" w:author="USA" w:date="2021-07-09T15:42:00Z"/>
                <w:sz w:val="15"/>
                <w:szCs w:val="15"/>
                <w:rPrChange w:id="2803" w:author="USA" w:date="2021-09-09T14:05:00Z">
                  <w:rPr>
                    <w:ins w:id="2804" w:author="USA" w:date="2021-07-09T15:42:00Z"/>
                    <w:sz w:val="11"/>
                    <w:szCs w:val="11"/>
                  </w:rPr>
                </w:rPrChange>
              </w:rPr>
            </w:pPr>
            <w:ins w:id="2805" w:author="USA" w:date="2021-07-09T15:42:00Z">
              <w:r w:rsidRPr="00E05948">
                <w:rPr>
                  <w:sz w:val="15"/>
                  <w:szCs w:val="15"/>
                  <w:rPrChange w:id="2806" w:author="USA" w:date="2021-09-09T14:05:00Z">
                    <w:rPr>
                      <w:sz w:val="11"/>
                      <w:szCs w:val="11"/>
                    </w:rPr>
                  </w:rPrChange>
                </w:rPr>
                <w:t>Vertical</w:t>
              </w:r>
            </w:ins>
          </w:p>
        </w:tc>
      </w:tr>
      <w:tr w:rsidR="007D42DF" w14:paraId="74A36B25" w14:textId="77777777" w:rsidTr="0014555E">
        <w:trPr>
          <w:ins w:id="2807" w:author="USA" w:date="2021-07-09T15:42:00Z"/>
        </w:trPr>
        <w:tc>
          <w:tcPr>
            <w:tcW w:w="0" w:type="auto"/>
            <w:vAlign w:val="center"/>
          </w:tcPr>
          <w:p w14:paraId="30AB0F98" w14:textId="77777777" w:rsidR="007D42DF" w:rsidRPr="00E05948" w:rsidRDefault="007D42DF" w:rsidP="0014555E">
            <w:pPr>
              <w:jc w:val="center"/>
              <w:rPr>
                <w:ins w:id="2808" w:author="USA" w:date="2021-07-09T15:42:00Z"/>
                <w:sz w:val="15"/>
                <w:szCs w:val="15"/>
                <w:rPrChange w:id="2809" w:author="USA" w:date="2021-09-09T14:05:00Z">
                  <w:rPr>
                    <w:ins w:id="2810" w:author="USA" w:date="2021-07-09T15:42:00Z"/>
                    <w:sz w:val="11"/>
                    <w:szCs w:val="11"/>
                  </w:rPr>
                </w:rPrChange>
              </w:rPr>
            </w:pPr>
            <w:ins w:id="2811" w:author="USA" w:date="2021-07-09T15:42:00Z">
              <w:r w:rsidRPr="00E05948">
                <w:rPr>
                  <w:sz w:val="15"/>
                  <w:szCs w:val="15"/>
                  <w:rPrChange w:id="2812" w:author="USA" w:date="2021-09-09T14:05:00Z">
                    <w:rPr>
                      <w:sz w:val="11"/>
                      <w:szCs w:val="11"/>
                    </w:rPr>
                  </w:rPrChange>
                </w:rPr>
                <w:t>8</w:t>
              </w:r>
            </w:ins>
          </w:p>
        </w:tc>
        <w:tc>
          <w:tcPr>
            <w:tcW w:w="0" w:type="auto"/>
            <w:vAlign w:val="center"/>
          </w:tcPr>
          <w:p w14:paraId="2D81F8C9" w14:textId="77777777" w:rsidR="007D42DF" w:rsidRPr="00E05948" w:rsidRDefault="007D42DF" w:rsidP="0014555E">
            <w:pPr>
              <w:jc w:val="center"/>
              <w:rPr>
                <w:ins w:id="2813" w:author="USA" w:date="2021-07-09T15:42:00Z"/>
                <w:sz w:val="15"/>
                <w:szCs w:val="15"/>
                <w:rPrChange w:id="2814" w:author="USA" w:date="2021-09-09T14:05:00Z">
                  <w:rPr>
                    <w:ins w:id="2815" w:author="USA" w:date="2021-07-09T15:42:00Z"/>
                    <w:sz w:val="11"/>
                    <w:szCs w:val="11"/>
                  </w:rPr>
                </w:rPrChange>
              </w:rPr>
            </w:pPr>
            <w:ins w:id="2816" w:author="USA" w:date="2021-07-09T15:42:00Z">
              <w:r w:rsidRPr="00E05948">
                <w:rPr>
                  <w:sz w:val="15"/>
                  <w:szCs w:val="15"/>
                  <w:rPrChange w:id="2817" w:author="USA" w:date="2021-09-09T14:05:00Z">
                    <w:rPr>
                      <w:sz w:val="11"/>
                      <w:szCs w:val="11"/>
                    </w:rPr>
                  </w:rPrChange>
                </w:rPr>
                <w:t>9</w:t>
              </w:r>
            </w:ins>
          </w:p>
        </w:tc>
        <w:tc>
          <w:tcPr>
            <w:tcW w:w="0" w:type="auto"/>
            <w:vAlign w:val="center"/>
          </w:tcPr>
          <w:p w14:paraId="6E320431" w14:textId="77777777" w:rsidR="007D42DF" w:rsidRPr="00E05948" w:rsidRDefault="007D42DF" w:rsidP="0014555E">
            <w:pPr>
              <w:jc w:val="center"/>
              <w:rPr>
                <w:ins w:id="2818" w:author="USA" w:date="2021-07-09T15:42:00Z"/>
                <w:sz w:val="15"/>
                <w:szCs w:val="15"/>
                <w:rPrChange w:id="2819" w:author="USA" w:date="2021-09-09T14:05:00Z">
                  <w:rPr>
                    <w:ins w:id="2820" w:author="USA" w:date="2021-07-09T15:42:00Z"/>
                    <w:sz w:val="11"/>
                    <w:szCs w:val="11"/>
                  </w:rPr>
                </w:rPrChange>
              </w:rPr>
            </w:pPr>
            <w:ins w:id="2821" w:author="USA" w:date="2021-07-09T15:42:00Z">
              <w:r w:rsidRPr="00E05948">
                <w:rPr>
                  <w:sz w:val="15"/>
                  <w:szCs w:val="15"/>
                  <w:rPrChange w:id="2822" w:author="USA" w:date="2021-09-09T14:05:00Z">
                    <w:rPr>
                      <w:sz w:val="11"/>
                      <w:szCs w:val="11"/>
                    </w:rPr>
                  </w:rPrChange>
                </w:rPr>
                <w:t>4</w:t>
              </w:r>
            </w:ins>
          </w:p>
        </w:tc>
        <w:tc>
          <w:tcPr>
            <w:tcW w:w="0" w:type="auto"/>
            <w:vAlign w:val="center"/>
          </w:tcPr>
          <w:p w14:paraId="0FD7CF74" w14:textId="77777777" w:rsidR="007D42DF" w:rsidRPr="00E05948" w:rsidRDefault="007D42DF" w:rsidP="0014555E">
            <w:pPr>
              <w:jc w:val="center"/>
              <w:rPr>
                <w:ins w:id="2823" w:author="USA" w:date="2021-07-09T15:42:00Z"/>
                <w:sz w:val="15"/>
                <w:szCs w:val="15"/>
                <w:rPrChange w:id="2824" w:author="USA" w:date="2021-09-09T14:05:00Z">
                  <w:rPr>
                    <w:ins w:id="2825" w:author="USA" w:date="2021-07-09T15:42:00Z"/>
                    <w:sz w:val="11"/>
                    <w:szCs w:val="11"/>
                  </w:rPr>
                </w:rPrChange>
              </w:rPr>
            </w:pPr>
            <w:ins w:id="2826" w:author="USA" w:date="2021-07-09T15:42:00Z">
              <w:r w:rsidRPr="00E05948">
                <w:rPr>
                  <w:sz w:val="15"/>
                  <w:szCs w:val="15"/>
                  <w:rPrChange w:id="2827" w:author="USA" w:date="2021-09-09T14:05:00Z">
                    <w:rPr>
                      <w:sz w:val="11"/>
                      <w:szCs w:val="11"/>
                    </w:rPr>
                  </w:rPrChange>
                </w:rPr>
                <w:t>7</w:t>
              </w:r>
            </w:ins>
          </w:p>
        </w:tc>
        <w:tc>
          <w:tcPr>
            <w:tcW w:w="0" w:type="auto"/>
            <w:vAlign w:val="center"/>
          </w:tcPr>
          <w:p w14:paraId="653E4E29" w14:textId="77777777" w:rsidR="007D42DF" w:rsidRPr="00E05948" w:rsidRDefault="007D42DF" w:rsidP="0014555E">
            <w:pPr>
              <w:jc w:val="center"/>
              <w:rPr>
                <w:ins w:id="2828" w:author="USA" w:date="2021-07-09T15:42:00Z"/>
                <w:sz w:val="15"/>
                <w:szCs w:val="15"/>
                <w:rPrChange w:id="2829" w:author="USA" w:date="2021-09-09T14:05:00Z">
                  <w:rPr>
                    <w:ins w:id="2830" w:author="USA" w:date="2021-07-09T15:42:00Z"/>
                    <w:sz w:val="11"/>
                    <w:szCs w:val="11"/>
                  </w:rPr>
                </w:rPrChange>
              </w:rPr>
            </w:pPr>
            <w:ins w:id="2831" w:author="USA" w:date="2021-07-09T15:42:00Z">
              <w:r w:rsidRPr="00E05948">
                <w:rPr>
                  <w:sz w:val="15"/>
                  <w:szCs w:val="15"/>
                  <w:rPrChange w:id="2832" w:author="USA" w:date="2021-09-09T14:05:00Z">
                    <w:rPr>
                      <w:sz w:val="11"/>
                      <w:szCs w:val="11"/>
                    </w:rPr>
                  </w:rPrChange>
                </w:rPr>
                <w:t>14</w:t>
              </w:r>
            </w:ins>
          </w:p>
        </w:tc>
        <w:tc>
          <w:tcPr>
            <w:tcW w:w="0" w:type="auto"/>
            <w:vAlign w:val="center"/>
          </w:tcPr>
          <w:p w14:paraId="22495D81" w14:textId="77777777" w:rsidR="007D42DF" w:rsidRPr="00E05948" w:rsidRDefault="007D42DF" w:rsidP="0014555E">
            <w:pPr>
              <w:jc w:val="center"/>
              <w:rPr>
                <w:ins w:id="2833" w:author="USA" w:date="2021-07-09T15:42:00Z"/>
                <w:sz w:val="15"/>
                <w:szCs w:val="15"/>
                <w:rPrChange w:id="2834" w:author="USA" w:date="2021-09-09T14:05:00Z">
                  <w:rPr>
                    <w:ins w:id="2835" w:author="USA" w:date="2021-07-09T15:42:00Z"/>
                    <w:sz w:val="11"/>
                    <w:szCs w:val="11"/>
                  </w:rPr>
                </w:rPrChange>
              </w:rPr>
            </w:pPr>
            <w:ins w:id="2836" w:author="USA" w:date="2021-07-09T15:42:00Z">
              <w:r w:rsidRPr="00E05948">
                <w:rPr>
                  <w:sz w:val="15"/>
                  <w:szCs w:val="15"/>
                  <w:rPrChange w:id="2837" w:author="USA" w:date="2021-09-09T14:05:00Z">
                    <w:rPr>
                      <w:sz w:val="11"/>
                      <w:szCs w:val="11"/>
                    </w:rPr>
                  </w:rPrChange>
                </w:rPr>
                <w:t>11</w:t>
              </w:r>
            </w:ins>
          </w:p>
        </w:tc>
        <w:tc>
          <w:tcPr>
            <w:tcW w:w="0" w:type="auto"/>
            <w:vAlign w:val="center"/>
          </w:tcPr>
          <w:p w14:paraId="7394D2D6" w14:textId="77777777" w:rsidR="007D42DF" w:rsidRPr="00E05948" w:rsidRDefault="007D42DF" w:rsidP="0014555E">
            <w:pPr>
              <w:jc w:val="center"/>
              <w:rPr>
                <w:ins w:id="2838" w:author="USA" w:date="2021-07-09T15:42:00Z"/>
                <w:sz w:val="15"/>
                <w:szCs w:val="15"/>
                <w:rPrChange w:id="2839" w:author="USA" w:date="2021-09-09T14:05:00Z">
                  <w:rPr>
                    <w:ins w:id="2840" w:author="USA" w:date="2021-07-09T15:42:00Z"/>
                    <w:sz w:val="11"/>
                    <w:szCs w:val="11"/>
                  </w:rPr>
                </w:rPrChange>
              </w:rPr>
            </w:pPr>
            <w:ins w:id="2841" w:author="USA" w:date="2021-07-09T15:42:00Z">
              <w:r w:rsidRPr="00E05948">
                <w:rPr>
                  <w:sz w:val="15"/>
                  <w:szCs w:val="15"/>
                  <w:rPrChange w:id="2842" w:author="USA" w:date="2021-09-09T14:05:00Z">
                    <w:rPr>
                      <w:sz w:val="11"/>
                      <w:szCs w:val="11"/>
                    </w:rPr>
                  </w:rPrChange>
                </w:rPr>
                <w:t>10</w:t>
              </w:r>
            </w:ins>
          </w:p>
        </w:tc>
        <w:tc>
          <w:tcPr>
            <w:tcW w:w="0" w:type="auto"/>
            <w:vAlign w:val="center"/>
          </w:tcPr>
          <w:p w14:paraId="2F6945B1" w14:textId="77777777" w:rsidR="007D42DF" w:rsidRPr="00E05948" w:rsidRDefault="007D42DF" w:rsidP="0014555E">
            <w:pPr>
              <w:jc w:val="center"/>
              <w:rPr>
                <w:ins w:id="2843" w:author="USA" w:date="2021-07-09T15:42:00Z"/>
                <w:sz w:val="15"/>
                <w:szCs w:val="15"/>
                <w:rPrChange w:id="2844" w:author="USA" w:date="2021-09-09T14:05:00Z">
                  <w:rPr>
                    <w:ins w:id="2845" w:author="USA" w:date="2021-07-09T15:42:00Z"/>
                    <w:sz w:val="11"/>
                    <w:szCs w:val="11"/>
                  </w:rPr>
                </w:rPrChange>
              </w:rPr>
            </w:pPr>
            <w:ins w:id="2846" w:author="USA" w:date="2021-07-09T15:42:00Z">
              <w:r w:rsidRPr="00E05948">
                <w:rPr>
                  <w:sz w:val="15"/>
                  <w:szCs w:val="15"/>
                  <w:rPrChange w:id="2847" w:author="USA" w:date="2021-09-09T14:05:00Z">
                    <w:rPr>
                      <w:sz w:val="11"/>
                      <w:szCs w:val="11"/>
                    </w:rPr>
                  </w:rPrChange>
                </w:rPr>
                <w:t>Horizontal</w:t>
              </w:r>
            </w:ins>
          </w:p>
        </w:tc>
      </w:tr>
      <w:tr w:rsidR="007D42DF" w14:paraId="4A156711" w14:textId="77777777" w:rsidTr="0014555E">
        <w:trPr>
          <w:ins w:id="2848" w:author="USA" w:date="2021-07-09T15:42:00Z"/>
        </w:trPr>
        <w:tc>
          <w:tcPr>
            <w:tcW w:w="0" w:type="auto"/>
            <w:vAlign w:val="center"/>
          </w:tcPr>
          <w:p w14:paraId="3C524E19" w14:textId="77777777" w:rsidR="007D42DF" w:rsidRPr="00E05948" w:rsidRDefault="007D42DF" w:rsidP="0014555E">
            <w:pPr>
              <w:jc w:val="center"/>
              <w:rPr>
                <w:ins w:id="2849" w:author="USA" w:date="2021-07-09T15:42:00Z"/>
                <w:sz w:val="15"/>
                <w:szCs w:val="15"/>
                <w:rPrChange w:id="2850" w:author="USA" w:date="2021-09-09T14:05:00Z">
                  <w:rPr>
                    <w:ins w:id="2851" w:author="USA" w:date="2021-07-09T15:42:00Z"/>
                    <w:sz w:val="11"/>
                    <w:szCs w:val="11"/>
                  </w:rPr>
                </w:rPrChange>
              </w:rPr>
            </w:pPr>
            <w:ins w:id="2852" w:author="USA" w:date="2021-07-09T15:42:00Z">
              <w:r w:rsidRPr="00E05948">
                <w:rPr>
                  <w:sz w:val="15"/>
                  <w:szCs w:val="15"/>
                  <w:rPrChange w:id="2853" w:author="USA" w:date="2021-09-09T14:05:00Z">
                    <w:rPr>
                      <w:sz w:val="11"/>
                      <w:szCs w:val="11"/>
                    </w:rPr>
                  </w:rPrChange>
                </w:rPr>
                <w:t>10</w:t>
              </w:r>
            </w:ins>
          </w:p>
        </w:tc>
        <w:tc>
          <w:tcPr>
            <w:tcW w:w="0" w:type="auto"/>
            <w:vAlign w:val="center"/>
          </w:tcPr>
          <w:p w14:paraId="3C8ADF09" w14:textId="77777777" w:rsidR="007D42DF" w:rsidRPr="00E05948" w:rsidRDefault="007D42DF" w:rsidP="0014555E">
            <w:pPr>
              <w:jc w:val="center"/>
              <w:rPr>
                <w:ins w:id="2854" w:author="USA" w:date="2021-07-09T15:42:00Z"/>
                <w:sz w:val="15"/>
                <w:szCs w:val="15"/>
                <w:rPrChange w:id="2855" w:author="USA" w:date="2021-09-09T14:05:00Z">
                  <w:rPr>
                    <w:ins w:id="2856" w:author="USA" w:date="2021-07-09T15:42:00Z"/>
                    <w:sz w:val="11"/>
                    <w:szCs w:val="11"/>
                  </w:rPr>
                </w:rPrChange>
              </w:rPr>
            </w:pPr>
            <w:ins w:id="2857" w:author="USA" w:date="2021-07-09T15:42:00Z">
              <w:r w:rsidRPr="00E05948">
                <w:rPr>
                  <w:sz w:val="15"/>
                  <w:szCs w:val="15"/>
                  <w:rPrChange w:id="2858" w:author="USA" w:date="2021-09-09T14:05:00Z">
                    <w:rPr>
                      <w:sz w:val="11"/>
                      <w:szCs w:val="11"/>
                    </w:rPr>
                  </w:rPrChange>
                </w:rPr>
                <w:t>25</w:t>
              </w:r>
            </w:ins>
          </w:p>
        </w:tc>
        <w:tc>
          <w:tcPr>
            <w:tcW w:w="0" w:type="auto"/>
            <w:vAlign w:val="center"/>
          </w:tcPr>
          <w:p w14:paraId="369B40D3" w14:textId="77777777" w:rsidR="007D42DF" w:rsidRPr="00E05948" w:rsidRDefault="007D42DF" w:rsidP="0014555E">
            <w:pPr>
              <w:jc w:val="center"/>
              <w:rPr>
                <w:ins w:id="2859" w:author="USA" w:date="2021-07-09T15:42:00Z"/>
                <w:sz w:val="15"/>
                <w:szCs w:val="15"/>
                <w:rPrChange w:id="2860" w:author="USA" w:date="2021-09-09T14:05:00Z">
                  <w:rPr>
                    <w:ins w:id="2861" w:author="USA" w:date="2021-07-09T15:42:00Z"/>
                    <w:sz w:val="11"/>
                    <w:szCs w:val="11"/>
                  </w:rPr>
                </w:rPrChange>
              </w:rPr>
            </w:pPr>
            <w:ins w:id="2862" w:author="USA" w:date="2021-07-09T15:42:00Z">
              <w:r w:rsidRPr="00E05948">
                <w:rPr>
                  <w:sz w:val="15"/>
                  <w:szCs w:val="15"/>
                  <w:rPrChange w:id="2863" w:author="USA" w:date="2021-09-09T14:05:00Z">
                    <w:rPr>
                      <w:sz w:val="11"/>
                      <w:szCs w:val="11"/>
                    </w:rPr>
                  </w:rPrChange>
                </w:rPr>
                <w:t>20</w:t>
              </w:r>
            </w:ins>
          </w:p>
        </w:tc>
        <w:tc>
          <w:tcPr>
            <w:tcW w:w="0" w:type="auto"/>
            <w:vAlign w:val="center"/>
          </w:tcPr>
          <w:p w14:paraId="7D12AF59" w14:textId="77777777" w:rsidR="007D42DF" w:rsidRPr="00E05948" w:rsidRDefault="007D42DF" w:rsidP="0014555E">
            <w:pPr>
              <w:jc w:val="center"/>
              <w:rPr>
                <w:ins w:id="2864" w:author="USA" w:date="2021-07-09T15:42:00Z"/>
                <w:sz w:val="15"/>
                <w:szCs w:val="15"/>
                <w:rPrChange w:id="2865" w:author="USA" w:date="2021-09-09T14:05:00Z">
                  <w:rPr>
                    <w:ins w:id="2866" w:author="USA" w:date="2021-07-09T15:42:00Z"/>
                    <w:sz w:val="11"/>
                    <w:szCs w:val="11"/>
                  </w:rPr>
                </w:rPrChange>
              </w:rPr>
            </w:pPr>
            <w:ins w:id="2867" w:author="USA" w:date="2021-07-09T15:42:00Z">
              <w:r w:rsidRPr="00E05948">
                <w:rPr>
                  <w:sz w:val="15"/>
                  <w:szCs w:val="15"/>
                  <w:rPrChange w:id="2868" w:author="USA" w:date="2021-09-09T14:05:00Z">
                    <w:rPr>
                      <w:sz w:val="11"/>
                      <w:szCs w:val="11"/>
                    </w:rPr>
                  </w:rPrChange>
                </w:rPr>
                <w:t>13</w:t>
              </w:r>
            </w:ins>
          </w:p>
        </w:tc>
        <w:tc>
          <w:tcPr>
            <w:tcW w:w="0" w:type="auto"/>
            <w:vAlign w:val="center"/>
          </w:tcPr>
          <w:p w14:paraId="50DDDB39" w14:textId="77777777" w:rsidR="007D42DF" w:rsidRPr="00E05948" w:rsidRDefault="007D42DF" w:rsidP="0014555E">
            <w:pPr>
              <w:jc w:val="center"/>
              <w:rPr>
                <w:ins w:id="2869" w:author="USA" w:date="2021-07-09T15:42:00Z"/>
                <w:sz w:val="15"/>
                <w:szCs w:val="15"/>
                <w:rPrChange w:id="2870" w:author="USA" w:date="2021-09-09T14:05:00Z">
                  <w:rPr>
                    <w:ins w:id="2871" w:author="USA" w:date="2021-07-09T15:42:00Z"/>
                    <w:sz w:val="11"/>
                    <w:szCs w:val="11"/>
                  </w:rPr>
                </w:rPrChange>
              </w:rPr>
            </w:pPr>
            <w:ins w:id="2872" w:author="USA" w:date="2021-07-09T15:42:00Z">
              <w:r w:rsidRPr="00E05948">
                <w:rPr>
                  <w:sz w:val="15"/>
                  <w:szCs w:val="15"/>
                  <w:rPrChange w:id="2873" w:author="USA" w:date="2021-09-09T14:05:00Z">
                    <w:rPr>
                      <w:sz w:val="11"/>
                      <w:szCs w:val="11"/>
                    </w:rPr>
                  </w:rPrChange>
                </w:rPr>
                <w:t>29</w:t>
              </w:r>
            </w:ins>
          </w:p>
        </w:tc>
        <w:tc>
          <w:tcPr>
            <w:tcW w:w="0" w:type="auto"/>
            <w:vAlign w:val="center"/>
          </w:tcPr>
          <w:p w14:paraId="6A2FF724" w14:textId="77777777" w:rsidR="007D42DF" w:rsidRPr="00E05948" w:rsidRDefault="007D42DF" w:rsidP="0014555E">
            <w:pPr>
              <w:jc w:val="center"/>
              <w:rPr>
                <w:ins w:id="2874" w:author="USA" w:date="2021-07-09T15:42:00Z"/>
                <w:sz w:val="15"/>
                <w:szCs w:val="15"/>
                <w:rPrChange w:id="2875" w:author="USA" w:date="2021-09-09T14:05:00Z">
                  <w:rPr>
                    <w:ins w:id="2876" w:author="USA" w:date="2021-07-09T15:42:00Z"/>
                    <w:sz w:val="11"/>
                    <w:szCs w:val="11"/>
                  </w:rPr>
                </w:rPrChange>
              </w:rPr>
            </w:pPr>
            <w:ins w:id="2877" w:author="USA" w:date="2021-07-09T15:42:00Z">
              <w:r w:rsidRPr="00E05948">
                <w:rPr>
                  <w:sz w:val="15"/>
                  <w:szCs w:val="15"/>
                  <w:rPrChange w:id="2878" w:author="USA" w:date="2021-09-09T14:05:00Z">
                    <w:rPr>
                      <w:sz w:val="11"/>
                      <w:szCs w:val="11"/>
                    </w:rPr>
                  </w:rPrChange>
                </w:rPr>
                <w:t>21</w:t>
              </w:r>
            </w:ins>
          </w:p>
        </w:tc>
        <w:tc>
          <w:tcPr>
            <w:tcW w:w="0" w:type="auto"/>
            <w:vAlign w:val="center"/>
          </w:tcPr>
          <w:p w14:paraId="4D290D53" w14:textId="77777777" w:rsidR="007D42DF" w:rsidRPr="00E05948" w:rsidRDefault="007D42DF" w:rsidP="0014555E">
            <w:pPr>
              <w:jc w:val="center"/>
              <w:rPr>
                <w:ins w:id="2879" w:author="USA" w:date="2021-07-09T15:42:00Z"/>
                <w:sz w:val="15"/>
                <w:szCs w:val="15"/>
                <w:rPrChange w:id="2880" w:author="USA" w:date="2021-09-09T14:05:00Z">
                  <w:rPr>
                    <w:ins w:id="2881" w:author="USA" w:date="2021-07-09T15:42:00Z"/>
                    <w:sz w:val="11"/>
                    <w:szCs w:val="11"/>
                  </w:rPr>
                </w:rPrChange>
              </w:rPr>
            </w:pPr>
            <w:ins w:id="2882" w:author="USA" w:date="2021-07-09T15:42:00Z">
              <w:r w:rsidRPr="00E05948">
                <w:rPr>
                  <w:sz w:val="15"/>
                  <w:szCs w:val="15"/>
                  <w:rPrChange w:id="2883" w:author="USA" w:date="2021-09-09T14:05:00Z">
                    <w:rPr>
                      <w:sz w:val="11"/>
                      <w:szCs w:val="11"/>
                    </w:rPr>
                  </w:rPrChange>
                </w:rPr>
                <w:t>18</w:t>
              </w:r>
            </w:ins>
          </w:p>
        </w:tc>
        <w:tc>
          <w:tcPr>
            <w:tcW w:w="0" w:type="auto"/>
            <w:vAlign w:val="center"/>
          </w:tcPr>
          <w:p w14:paraId="3AF0FC8C" w14:textId="77777777" w:rsidR="007D42DF" w:rsidRPr="00E05948" w:rsidRDefault="007D42DF" w:rsidP="0014555E">
            <w:pPr>
              <w:jc w:val="center"/>
              <w:rPr>
                <w:ins w:id="2884" w:author="USA" w:date="2021-07-09T15:42:00Z"/>
                <w:sz w:val="15"/>
                <w:szCs w:val="15"/>
                <w:rPrChange w:id="2885" w:author="USA" w:date="2021-09-09T14:05:00Z">
                  <w:rPr>
                    <w:ins w:id="2886" w:author="USA" w:date="2021-07-09T15:42:00Z"/>
                    <w:sz w:val="11"/>
                    <w:szCs w:val="11"/>
                  </w:rPr>
                </w:rPrChange>
              </w:rPr>
            </w:pPr>
            <w:ins w:id="2887" w:author="USA" w:date="2021-07-09T15:42:00Z">
              <w:r w:rsidRPr="00E05948">
                <w:rPr>
                  <w:sz w:val="15"/>
                  <w:szCs w:val="15"/>
                  <w:rPrChange w:id="2888" w:author="USA" w:date="2021-09-09T14:05:00Z">
                    <w:rPr>
                      <w:sz w:val="11"/>
                      <w:szCs w:val="11"/>
                    </w:rPr>
                  </w:rPrChange>
                </w:rPr>
                <w:t>Vertical</w:t>
              </w:r>
            </w:ins>
          </w:p>
        </w:tc>
      </w:tr>
    </w:tbl>
    <w:p w14:paraId="321FD9B5" w14:textId="77777777" w:rsidR="007D42DF" w:rsidRPr="007D42DF" w:rsidRDefault="007D42DF" w:rsidP="007D42DF">
      <w:pPr>
        <w:jc w:val="center"/>
        <w:rPr>
          <w:ins w:id="2889" w:author="USA" w:date="2021-07-09T15:42:00Z"/>
          <w:sz w:val="20"/>
          <w:rPrChange w:id="2890" w:author="USA" w:date="2021-07-09T15:46:00Z">
            <w:rPr>
              <w:ins w:id="2891" w:author="USA" w:date="2021-07-09T15:42:00Z"/>
              <w:i/>
              <w:iCs/>
              <w:sz w:val="20"/>
            </w:rPr>
          </w:rPrChange>
        </w:rPr>
      </w:pPr>
      <w:ins w:id="2892" w:author="USA" w:date="2021-07-09T15:42:00Z">
        <w:r w:rsidRPr="007D42DF">
          <w:rPr>
            <w:sz w:val="20"/>
            <w:rPrChange w:id="2893" w:author="USA" w:date="2021-07-09T15:46:00Z">
              <w:rPr>
                <w:i/>
                <w:iCs/>
                <w:sz w:val="20"/>
              </w:rPr>
            </w:rPrChange>
          </w:rPr>
          <w:t xml:space="preserve">Table 3 - Radiated emission results </w:t>
        </w:r>
      </w:ins>
    </w:p>
    <w:p w14:paraId="3C124CB0" w14:textId="47BE9784" w:rsidR="005E0780" w:rsidRDefault="007D42DF">
      <w:pPr>
        <w:spacing w:before="240" w:after="240"/>
        <w:rPr>
          <w:ins w:id="2894" w:author="USA" w:date="2021-07-09T15:48:00Z"/>
        </w:rPr>
        <w:pPrChange w:id="2895" w:author="USA" w:date="2021-09-09T14:06:00Z">
          <w:pPr>
            <w:tabs>
              <w:tab w:val="clear" w:pos="1134"/>
              <w:tab w:val="clear" w:pos="1871"/>
              <w:tab w:val="clear" w:pos="2268"/>
            </w:tabs>
            <w:overflowPunct/>
            <w:autoSpaceDE/>
            <w:autoSpaceDN/>
            <w:adjustRightInd/>
            <w:spacing w:before="0"/>
            <w:textAlignment w:val="auto"/>
          </w:pPr>
        </w:pPrChange>
      </w:pPr>
      <w:ins w:id="2896" w:author="USA" w:date="2021-07-09T15:42:00Z">
        <w:r w:rsidRPr="00F84D0E">
          <w:t>Test results are shown in Tables 4 (VHF receiver sensitivity) and 5 (AIS sensitivity</w:t>
        </w:r>
        <w:proofErr w:type="gramStart"/>
        <w:r w:rsidRPr="00F84D0E">
          <w:t>), and</w:t>
        </w:r>
        <w:proofErr w:type="gramEnd"/>
        <w:r w:rsidRPr="00F84D0E">
          <w:t xml:space="preserve"> plotted in Figures 1 and 2 respectively.  Note the anomaly shown in the 20 kHz and 120 kHz RBW values shown for light sample #3 in Table 5, in which the 20 kHz RBW emission is 8 dB higher than the 120 kHz emission.  That anomaly is better seen in the noise blip at 162 MHz in Figure 3, the original 20 kHz RBW emission plot.  The 10 dB µV/m value shown at 162 MHz in Figure 4 is likely the actual value for both bandwidths.  This anomaly illustrates the </w:t>
        </w:r>
        <w:r>
          <w:t>limits</w:t>
        </w:r>
        <w:r w:rsidRPr="00F84D0E">
          <w:t xml:space="preserve"> in making precise measurements</w:t>
        </w:r>
        <w:r>
          <w:t xml:space="preserve"> in tests such as these. </w:t>
        </w:r>
      </w:ins>
      <w:ins w:id="2897" w:author="USA" w:date="2021-07-09T15:48:00Z">
        <w:r w:rsidR="005E0780">
          <w:br w:type="page"/>
        </w:r>
      </w:ins>
    </w:p>
    <w:p w14:paraId="20F7C834" w14:textId="77777777" w:rsidR="007D42DF" w:rsidRDefault="007D42DF" w:rsidP="007D42DF">
      <w:pPr>
        <w:rPr>
          <w:ins w:id="2898" w:author="USA" w:date="2021-07-09T15:42:00Z"/>
          <w:sz w:val="22"/>
          <w:szCs w:val="22"/>
        </w:rPr>
      </w:pPr>
    </w:p>
    <w:tbl>
      <w:tblPr>
        <w:tblStyle w:val="TableGrid"/>
        <w:tblW w:w="8185" w:type="dxa"/>
        <w:tblInd w:w="584" w:type="dxa"/>
        <w:tblLook w:val="04A0" w:firstRow="1" w:lastRow="0" w:firstColumn="1" w:lastColumn="0" w:noHBand="0" w:noVBand="1"/>
      </w:tblPr>
      <w:tblGrid>
        <w:gridCol w:w="1207"/>
        <w:gridCol w:w="1128"/>
        <w:gridCol w:w="1225"/>
        <w:gridCol w:w="1115"/>
        <w:gridCol w:w="1170"/>
        <w:gridCol w:w="1080"/>
        <w:gridCol w:w="1260"/>
      </w:tblGrid>
      <w:tr w:rsidR="007D42DF" w14:paraId="7CE4B87C" w14:textId="77777777" w:rsidTr="0014555E">
        <w:trPr>
          <w:trHeight w:val="202"/>
          <w:ins w:id="2899" w:author="USA" w:date="2021-07-09T15:42:00Z"/>
        </w:trPr>
        <w:tc>
          <w:tcPr>
            <w:tcW w:w="1207" w:type="dxa"/>
            <w:vMerge w:val="restart"/>
            <w:shd w:val="clear" w:color="auto" w:fill="DAEEF3" w:themeFill="accent5" w:themeFillTint="33"/>
            <w:vAlign w:val="center"/>
          </w:tcPr>
          <w:p w14:paraId="5CC825C4" w14:textId="77777777" w:rsidR="007D42DF" w:rsidRPr="00EC5DB6" w:rsidRDefault="007D42DF" w:rsidP="0014555E">
            <w:pPr>
              <w:jc w:val="center"/>
              <w:rPr>
                <w:ins w:id="2900" w:author="USA" w:date="2021-07-09T15:42:00Z"/>
                <w:sz w:val="15"/>
                <w:szCs w:val="15"/>
              </w:rPr>
            </w:pPr>
            <w:ins w:id="2901" w:author="USA" w:date="2021-07-09T15:42:00Z">
              <w:r w:rsidRPr="00EC5DB6">
                <w:rPr>
                  <w:sz w:val="15"/>
                  <w:szCs w:val="15"/>
                </w:rPr>
                <w:t>Light Sample Number</w:t>
              </w:r>
            </w:ins>
          </w:p>
        </w:tc>
        <w:tc>
          <w:tcPr>
            <w:tcW w:w="2353" w:type="dxa"/>
            <w:gridSpan w:val="2"/>
            <w:vMerge w:val="restart"/>
            <w:shd w:val="clear" w:color="auto" w:fill="DAEEF3" w:themeFill="accent5" w:themeFillTint="33"/>
            <w:vAlign w:val="center"/>
          </w:tcPr>
          <w:p w14:paraId="055DB6DC" w14:textId="77777777" w:rsidR="007D42DF" w:rsidRDefault="007D42DF" w:rsidP="0014555E">
            <w:pPr>
              <w:jc w:val="center"/>
              <w:rPr>
                <w:ins w:id="2902" w:author="USA" w:date="2021-07-09T15:42:00Z"/>
                <w:sz w:val="15"/>
                <w:szCs w:val="15"/>
              </w:rPr>
            </w:pPr>
            <w:ins w:id="2903" w:author="USA" w:date="2021-07-09T15:42:00Z">
              <w:r>
                <w:rPr>
                  <w:sz w:val="15"/>
                  <w:szCs w:val="15"/>
                </w:rPr>
                <w:t>Measured field strength at 1m at VHF channel 15</w:t>
              </w:r>
            </w:ins>
          </w:p>
          <w:p w14:paraId="773CC38D" w14:textId="77777777" w:rsidR="007D42DF" w:rsidRDefault="007D42DF" w:rsidP="0014555E">
            <w:pPr>
              <w:jc w:val="center"/>
              <w:rPr>
                <w:ins w:id="2904" w:author="USA" w:date="2021-07-09T15:42:00Z"/>
                <w:sz w:val="15"/>
                <w:szCs w:val="15"/>
              </w:rPr>
            </w:pPr>
            <w:ins w:id="2905" w:author="USA" w:date="2021-07-09T15:42:00Z">
              <w:r>
                <w:rPr>
                  <w:sz w:val="15"/>
                  <w:szCs w:val="15"/>
                </w:rPr>
                <w:t>In dB µV/m</w:t>
              </w:r>
            </w:ins>
          </w:p>
        </w:tc>
        <w:tc>
          <w:tcPr>
            <w:tcW w:w="4625" w:type="dxa"/>
            <w:gridSpan w:val="4"/>
            <w:shd w:val="clear" w:color="auto" w:fill="DAEEF3" w:themeFill="accent5" w:themeFillTint="33"/>
            <w:vAlign w:val="center"/>
          </w:tcPr>
          <w:p w14:paraId="7126E9D0" w14:textId="77777777" w:rsidR="007D42DF" w:rsidRPr="00EC5DB6" w:rsidRDefault="007D42DF" w:rsidP="0014555E">
            <w:pPr>
              <w:jc w:val="center"/>
              <w:rPr>
                <w:ins w:id="2906" w:author="USA" w:date="2021-07-09T15:42:00Z"/>
                <w:sz w:val="15"/>
                <w:szCs w:val="15"/>
              </w:rPr>
            </w:pPr>
            <w:ins w:id="2907" w:author="USA" w:date="2021-07-09T15:42:00Z">
              <w:r>
                <w:rPr>
                  <w:sz w:val="15"/>
                  <w:szCs w:val="15"/>
                </w:rPr>
                <w:t>Receiver sensitivity degradation, in dB</w:t>
              </w:r>
            </w:ins>
          </w:p>
        </w:tc>
      </w:tr>
      <w:tr w:rsidR="007D42DF" w14:paraId="06800E3D" w14:textId="77777777" w:rsidTr="0014555E">
        <w:trPr>
          <w:trHeight w:val="202"/>
          <w:ins w:id="2908" w:author="USA" w:date="2021-07-09T15:42:00Z"/>
        </w:trPr>
        <w:tc>
          <w:tcPr>
            <w:tcW w:w="1207" w:type="dxa"/>
            <w:vMerge/>
            <w:shd w:val="clear" w:color="auto" w:fill="DAEEF3" w:themeFill="accent5" w:themeFillTint="33"/>
            <w:vAlign w:val="center"/>
          </w:tcPr>
          <w:p w14:paraId="6D866AD9" w14:textId="77777777" w:rsidR="007D42DF" w:rsidRPr="00EC5DB6" w:rsidRDefault="007D42DF" w:rsidP="0014555E">
            <w:pPr>
              <w:jc w:val="center"/>
              <w:rPr>
                <w:ins w:id="2909" w:author="USA" w:date="2021-07-09T15:42:00Z"/>
                <w:sz w:val="15"/>
                <w:szCs w:val="15"/>
              </w:rPr>
            </w:pPr>
          </w:p>
        </w:tc>
        <w:tc>
          <w:tcPr>
            <w:tcW w:w="2353" w:type="dxa"/>
            <w:gridSpan w:val="2"/>
            <w:vMerge/>
            <w:shd w:val="clear" w:color="auto" w:fill="DAEEF3" w:themeFill="accent5" w:themeFillTint="33"/>
            <w:vAlign w:val="center"/>
          </w:tcPr>
          <w:p w14:paraId="58BE0622" w14:textId="77777777" w:rsidR="007D42DF" w:rsidRDefault="007D42DF" w:rsidP="0014555E">
            <w:pPr>
              <w:jc w:val="center"/>
              <w:rPr>
                <w:ins w:id="2910" w:author="USA" w:date="2021-07-09T15:42:00Z"/>
                <w:sz w:val="15"/>
                <w:szCs w:val="15"/>
              </w:rPr>
            </w:pPr>
          </w:p>
        </w:tc>
        <w:tc>
          <w:tcPr>
            <w:tcW w:w="2285" w:type="dxa"/>
            <w:gridSpan w:val="2"/>
            <w:shd w:val="clear" w:color="auto" w:fill="DAEEF3" w:themeFill="accent5" w:themeFillTint="33"/>
            <w:vAlign w:val="center"/>
          </w:tcPr>
          <w:p w14:paraId="0CFE3792" w14:textId="77777777" w:rsidR="007D42DF" w:rsidRDefault="007D42DF" w:rsidP="0014555E">
            <w:pPr>
              <w:jc w:val="center"/>
              <w:rPr>
                <w:ins w:id="2911" w:author="USA" w:date="2021-07-09T15:42:00Z"/>
                <w:sz w:val="15"/>
                <w:szCs w:val="15"/>
              </w:rPr>
            </w:pPr>
            <w:ins w:id="2912" w:author="USA" w:date="2021-07-09T15:42:00Z">
              <w:r>
                <w:rPr>
                  <w:sz w:val="15"/>
                  <w:szCs w:val="15"/>
                </w:rPr>
                <w:t>4’ (1.5m) whip</w:t>
              </w:r>
            </w:ins>
          </w:p>
        </w:tc>
        <w:tc>
          <w:tcPr>
            <w:tcW w:w="2340" w:type="dxa"/>
            <w:gridSpan w:val="2"/>
            <w:shd w:val="clear" w:color="auto" w:fill="DAEEF3" w:themeFill="accent5" w:themeFillTint="33"/>
            <w:vAlign w:val="center"/>
          </w:tcPr>
          <w:p w14:paraId="0FA6A120" w14:textId="77777777" w:rsidR="007D42DF" w:rsidRDefault="007D42DF" w:rsidP="0014555E">
            <w:pPr>
              <w:jc w:val="center"/>
              <w:rPr>
                <w:ins w:id="2913" w:author="USA" w:date="2021-07-09T15:42:00Z"/>
                <w:sz w:val="15"/>
                <w:szCs w:val="15"/>
              </w:rPr>
            </w:pPr>
            <w:ins w:id="2914" w:author="USA" w:date="2021-07-09T15:42:00Z">
              <w:r>
                <w:rPr>
                  <w:sz w:val="15"/>
                  <w:szCs w:val="15"/>
                </w:rPr>
                <w:t>8’ (2.5m) whip</w:t>
              </w:r>
            </w:ins>
          </w:p>
        </w:tc>
      </w:tr>
      <w:tr w:rsidR="007D42DF" w14:paraId="13AE304D" w14:textId="77777777" w:rsidTr="0014555E">
        <w:trPr>
          <w:trHeight w:val="292"/>
          <w:ins w:id="2915" w:author="USA" w:date="2021-07-09T15:42:00Z"/>
        </w:trPr>
        <w:tc>
          <w:tcPr>
            <w:tcW w:w="1207" w:type="dxa"/>
            <w:vMerge/>
            <w:shd w:val="clear" w:color="auto" w:fill="DAEEF3" w:themeFill="accent5" w:themeFillTint="33"/>
            <w:vAlign w:val="center"/>
          </w:tcPr>
          <w:p w14:paraId="79AEE3D1" w14:textId="77777777" w:rsidR="007D42DF" w:rsidRPr="00EC5DB6" w:rsidRDefault="007D42DF" w:rsidP="0014555E">
            <w:pPr>
              <w:jc w:val="center"/>
              <w:rPr>
                <w:ins w:id="2916" w:author="USA" w:date="2021-07-09T15:42:00Z"/>
                <w:sz w:val="15"/>
                <w:szCs w:val="15"/>
              </w:rPr>
            </w:pPr>
          </w:p>
        </w:tc>
        <w:tc>
          <w:tcPr>
            <w:tcW w:w="2353" w:type="dxa"/>
            <w:gridSpan w:val="2"/>
            <w:vMerge/>
            <w:shd w:val="clear" w:color="auto" w:fill="DAEEF3" w:themeFill="accent5" w:themeFillTint="33"/>
            <w:vAlign w:val="center"/>
          </w:tcPr>
          <w:p w14:paraId="4566C8D4" w14:textId="77777777" w:rsidR="007D42DF" w:rsidRPr="00EC446A" w:rsidRDefault="007D42DF" w:rsidP="0014555E">
            <w:pPr>
              <w:jc w:val="center"/>
              <w:rPr>
                <w:ins w:id="2917" w:author="USA" w:date="2021-07-09T15:42:00Z"/>
                <w:sz w:val="15"/>
                <w:szCs w:val="15"/>
              </w:rPr>
            </w:pPr>
          </w:p>
        </w:tc>
        <w:tc>
          <w:tcPr>
            <w:tcW w:w="1115" w:type="dxa"/>
            <w:vMerge w:val="restart"/>
            <w:shd w:val="clear" w:color="auto" w:fill="DAEEF3" w:themeFill="accent5" w:themeFillTint="33"/>
            <w:vAlign w:val="center"/>
          </w:tcPr>
          <w:p w14:paraId="13334941" w14:textId="77777777" w:rsidR="007D42DF" w:rsidRPr="00EC446A" w:rsidRDefault="007D42DF" w:rsidP="0014555E">
            <w:pPr>
              <w:jc w:val="center"/>
              <w:rPr>
                <w:ins w:id="2918" w:author="USA" w:date="2021-07-09T15:42:00Z"/>
                <w:sz w:val="15"/>
                <w:szCs w:val="15"/>
              </w:rPr>
            </w:pPr>
            <w:ins w:id="2919" w:author="USA" w:date="2021-07-09T15:42:00Z">
              <w:r w:rsidRPr="00EC446A">
                <w:rPr>
                  <w:sz w:val="15"/>
                  <w:szCs w:val="15"/>
                </w:rPr>
                <w:t>At 1m</w:t>
              </w:r>
            </w:ins>
          </w:p>
        </w:tc>
        <w:tc>
          <w:tcPr>
            <w:tcW w:w="1170" w:type="dxa"/>
            <w:vMerge w:val="restart"/>
            <w:shd w:val="clear" w:color="auto" w:fill="DAEEF3" w:themeFill="accent5" w:themeFillTint="33"/>
            <w:vAlign w:val="center"/>
          </w:tcPr>
          <w:p w14:paraId="318E0D18" w14:textId="77777777" w:rsidR="007D42DF" w:rsidRPr="00EC446A" w:rsidRDefault="007D42DF" w:rsidP="0014555E">
            <w:pPr>
              <w:jc w:val="center"/>
              <w:rPr>
                <w:ins w:id="2920" w:author="USA" w:date="2021-07-09T15:42:00Z"/>
                <w:sz w:val="15"/>
                <w:szCs w:val="15"/>
              </w:rPr>
            </w:pPr>
            <w:ins w:id="2921" w:author="USA" w:date="2021-07-09T15:42:00Z">
              <w:r w:rsidRPr="00EC446A">
                <w:rPr>
                  <w:sz w:val="15"/>
                  <w:szCs w:val="15"/>
                </w:rPr>
                <w:t>At 0.33m</w:t>
              </w:r>
            </w:ins>
          </w:p>
        </w:tc>
        <w:tc>
          <w:tcPr>
            <w:tcW w:w="1080" w:type="dxa"/>
            <w:vMerge w:val="restart"/>
            <w:shd w:val="clear" w:color="auto" w:fill="DAEEF3" w:themeFill="accent5" w:themeFillTint="33"/>
            <w:vAlign w:val="center"/>
          </w:tcPr>
          <w:p w14:paraId="31991A53" w14:textId="77777777" w:rsidR="007D42DF" w:rsidRPr="00EC446A" w:rsidRDefault="007D42DF" w:rsidP="0014555E">
            <w:pPr>
              <w:jc w:val="center"/>
              <w:rPr>
                <w:ins w:id="2922" w:author="USA" w:date="2021-07-09T15:42:00Z"/>
                <w:sz w:val="15"/>
                <w:szCs w:val="15"/>
              </w:rPr>
            </w:pPr>
            <w:ins w:id="2923" w:author="USA" w:date="2021-07-09T15:42:00Z">
              <w:r w:rsidRPr="00EC446A">
                <w:rPr>
                  <w:sz w:val="15"/>
                  <w:szCs w:val="15"/>
                </w:rPr>
                <w:t>At 1m</w:t>
              </w:r>
            </w:ins>
          </w:p>
        </w:tc>
        <w:tc>
          <w:tcPr>
            <w:tcW w:w="1260" w:type="dxa"/>
            <w:vMerge w:val="restart"/>
            <w:shd w:val="clear" w:color="auto" w:fill="DAEEF3" w:themeFill="accent5" w:themeFillTint="33"/>
            <w:vAlign w:val="center"/>
          </w:tcPr>
          <w:p w14:paraId="5993BC5D" w14:textId="77777777" w:rsidR="007D42DF" w:rsidRPr="00EC446A" w:rsidRDefault="007D42DF" w:rsidP="0014555E">
            <w:pPr>
              <w:jc w:val="center"/>
              <w:rPr>
                <w:ins w:id="2924" w:author="USA" w:date="2021-07-09T15:42:00Z"/>
                <w:sz w:val="15"/>
                <w:szCs w:val="15"/>
              </w:rPr>
            </w:pPr>
            <w:ins w:id="2925" w:author="USA" w:date="2021-07-09T15:42:00Z">
              <w:r w:rsidRPr="00EC446A">
                <w:rPr>
                  <w:sz w:val="15"/>
                  <w:szCs w:val="15"/>
                </w:rPr>
                <w:t>At 0.33m</w:t>
              </w:r>
            </w:ins>
          </w:p>
        </w:tc>
      </w:tr>
      <w:tr w:rsidR="007D42DF" w14:paraId="5324A1CD" w14:textId="77777777" w:rsidTr="0014555E">
        <w:trPr>
          <w:trHeight w:val="202"/>
          <w:ins w:id="2926" w:author="USA" w:date="2021-07-09T15:42:00Z"/>
        </w:trPr>
        <w:tc>
          <w:tcPr>
            <w:tcW w:w="1207" w:type="dxa"/>
            <w:vMerge/>
            <w:shd w:val="clear" w:color="auto" w:fill="DAEEF3" w:themeFill="accent5" w:themeFillTint="33"/>
            <w:vAlign w:val="center"/>
          </w:tcPr>
          <w:p w14:paraId="1C7FBEC2" w14:textId="77777777" w:rsidR="007D42DF" w:rsidRPr="00F765FF" w:rsidRDefault="007D42DF" w:rsidP="0014555E">
            <w:pPr>
              <w:jc w:val="center"/>
              <w:rPr>
                <w:ins w:id="2927" w:author="USA" w:date="2021-07-09T15:42:00Z"/>
                <w:sz w:val="16"/>
                <w:szCs w:val="16"/>
              </w:rPr>
            </w:pPr>
          </w:p>
        </w:tc>
        <w:tc>
          <w:tcPr>
            <w:tcW w:w="1128" w:type="dxa"/>
            <w:shd w:val="clear" w:color="auto" w:fill="DAEEF3" w:themeFill="accent5" w:themeFillTint="33"/>
            <w:vAlign w:val="center"/>
          </w:tcPr>
          <w:p w14:paraId="6BC5E893" w14:textId="77777777" w:rsidR="007D42DF" w:rsidRPr="00EC446A" w:rsidRDefault="007D42DF" w:rsidP="0014555E">
            <w:pPr>
              <w:jc w:val="center"/>
              <w:rPr>
                <w:ins w:id="2928" w:author="USA" w:date="2021-07-09T15:42:00Z"/>
                <w:sz w:val="15"/>
                <w:szCs w:val="15"/>
              </w:rPr>
            </w:pPr>
            <w:ins w:id="2929" w:author="USA" w:date="2021-07-09T15:42:00Z">
              <w:r w:rsidRPr="00EC446A">
                <w:rPr>
                  <w:sz w:val="15"/>
                  <w:szCs w:val="15"/>
                </w:rPr>
                <w:t>20 kHz RBW</w:t>
              </w:r>
            </w:ins>
          </w:p>
        </w:tc>
        <w:tc>
          <w:tcPr>
            <w:tcW w:w="1225" w:type="dxa"/>
            <w:shd w:val="clear" w:color="auto" w:fill="DAEEF3" w:themeFill="accent5" w:themeFillTint="33"/>
            <w:vAlign w:val="center"/>
          </w:tcPr>
          <w:p w14:paraId="22782FEA" w14:textId="77777777" w:rsidR="007D42DF" w:rsidRPr="00EC446A" w:rsidRDefault="007D42DF" w:rsidP="0014555E">
            <w:pPr>
              <w:jc w:val="center"/>
              <w:rPr>
                <w:ins w:id="2930" w:author="USA" w:date="2021-07-09T15:42:00Z"/>
                <w:sz w:val="15"/>
                <w:szCs w:val="15"/>
              </w:rPr>
            </w:pPr>
            <w:ins w:id="2931" w:author="USA" w:date="2021-07-09T15:42:00Z">
              <w:r w:rsidRPr="00EC446A">
                <w:rPr>
                  <w:sz w:val="15"/>
                  <w:szCs w:val="15"/>
                </w:rPr>
                <w:t>120 kHz RBW</w:t>
              </w:r>
            </w:ins>
          </w:p>
        </w:tc>
        <w:tc>
          <w:tcPr>
            <w:tcW w:w="1115" w:type="dxa"/>
            <w:vMerge/>
            <w:shd w:val="clear" w:color="auto" w:fill="DAEEF3" w:themeFill="accent5" w:themeFillTint="33"/>
            <w:vAlign w:val="center"/>
          </w:tcPr>
          <w:p w14:paraId="77D2D5AF" w14:textId="77777777" w:rsidR="007D42DF" w:rsidRPr="00EC446A" w:rsidRDefault="007D42DF" w:rsidP="0014555E">
            <w:pPr>
              <w:jc w:val="center"/>
              <w:rPr>
                <w:ins w:id="2932" w:author="USA" w:date="2021-07-09T15:42:00Z"/>
                <w:sz w:val="15"/>
                <w:szCs w:val="15"/>
              </w:rPr>
            </w:pPr>
          </w:p>
        </w:tc>
        <w:tc>
          <w:tcPr>
            <w:tcW w:w="1170" w:type="dxa"/>
            <w:vMerge/>
            <w:shd w:val="clear" w:color="auto" w:fill="DAEEF3" w:themeFill="accent5" w:themeFillTint="33"/>
            <w:vAlign w:val="center"/>
          </w:tcPr>
          <w:p w14:paraId="6E5C84D2" w14:textId="77777777" w:rsidR="007D42DF" w:rsidRPr="00EC446A" w:rsidRDefault="007D42DF" w:rsidP="0014555E">
            <w:pPr>
              <w:jc w:val="center"/>
              <w:rPr>
                <w:ins w:id="2933" w:author="USA" w:date="2021-07-09T15:42:00Z"/>
                <w:sz w:val="15"/>
                <w:szCs w:val="15"/>
              </w:rPr>
            </w:pPr>
          </w:p>
        </w:tc>
        <w:tc>
          <w:tcPr>
            <w:tcW w:w="1080" w:type="dxa"/>
            <w:vMerge/>
            <w:shd w:val="clear" w:color="auto" w:fill="DAEEF3" w:themeFill="accent5" w:themeFillTint="33"/>
            <w:vAlign w:val="center"/>
          </w:tcPr>
          <w:p w14:paraId="6E605C01" w14:textId="77777777" w:rsidR="007D42DF" w:rsidRPr="00EC446A" w:rsidRDefault="007D42DF" w:rsidP="0014555E">
            <w:pPr>
              <w:jc w:val="center"/>
              <w:rPr>
                <w:ins w:id="2934" w:author="USA" w:date="2021-07-09T15:42:00Z"/>
                <w:sz w:val="15"/>
                <w:szCs w:val="15"/>
              </w:rPr>
            </w:pPr>
          </w:p>
        </w:tc>
        <w:tc>
          <w:tcPr>
            <w:tcW w:w="1260" w:type="dxa"/>
            <w:vMerge/>
            <w:shd w:val="clear" w:color="auto" w:fill="DAEEF3" w:themeFill="accent5" w:themeFillTint="33"/>
            <w:vAlign w:val="center"/>
          </w:tcPr>
          <w:p w14:paraId="01B68BFA" w14:textId="77777777" w:rsidR="007D42DF" w:rsidRPr="00EC446A" w:rsidRDefault="007D42DF" w:rsidP="0014555E">
            <w:pPr>
              <w:jc w:val="center"/>
              <w:rPr>
                <w:ins w:id="2935" w:author="USA" w:date="2021-07-09T15:42:00Z"/>
                <w:sz w:val="15"/>
                <w:szCs w:val="15"/>
              </w:rPr>
            </w:pPr>
          </w:p>
        </w:tc>
      </w:tr>
      <w:tr w:rsidR="007D42DF" w14:paraId="528EA956" w14:textId="77777777" w:rsidTr="0014555E">
        <w:trPr>
          <w:ins w:id="2936" w:author="USA" w:date="2021-07-09T15:42:00Z"/>
        </w:trPr>
        <w:tc>
          <w:tcPr>
            <w:tcW w:w="1207" w:type="dxa"/>
          </w:tcPr>
          <w:p w14:paraId="3F602737" w14:textId="77777777" w:rsidR="007D42DF" w:rsidRPr="00F84D0E" w:rsidRDefault="007D42DF" w:rsidP="0014555E">
            <w:pPr>
              <w:jc w:val="center"/>
              <w:rPr>
                <w:ins w:id="2937" w:author="USA" w:date="2021-07-09T15:42:00Z"/>
                <w:sz w:val="13"/>
                <w:szCs w:val="13"/>
              </w:rPr>
            </w:pPr>
            <w:ins w:id="2938" w:author="USA" w:date="2021-07-09T15:42:00Z">
              <w:r w:rsidRPr="00F84D0E">
                <w:rPr>
                  <w:sz w:val="13"/>
                  <w:szCs w:val="13"/>
                </w:rPr>
                <w:t>1</w:t>
              </w:r>
            </w:ins>
          </w:p>
        </w:tc>
        <w:tc>
          <w:tcPr>
            <w:tcW w:w="1128" w:type="dxa"/>
          </w:tcPr>
          <w:p w14:paraId="66CD4F7B" w14:textId="77777777" w:rsidR="007D42DF" w:rsidRPr="00F84D0E" w:rsidRDefault="007D42DF" w:rsidP="0014555E">
            <w:pPr>
              <w:jc w:val="center"/>
              <w:rPr>
                <w:ins w:id="2939" w:author="USA" w:date="2021-07-09T15:42:00Z"/>
                <w:sz w:val="13"/>
                <w:szCs w:val="13"/>
              </w:rPr>
            </w:pPr>
            <w:ins w:id="2940" w:author="USA" w:date="2021-07-09T15:42:00Z">
              <w:r w:rsidRPr="00F84D0E">
                <w:rPr>
                  <w:sz w:val="13"/>
                  <w:szCs w:val="13"/>
                </w:rPr>
                <w:t>0</w:t>
              </w:r>
            </w:ins>
          </w:p>
        </w:tc>
        <w:tc>
          <w:tcPr>
            <w:tcW w:w="1225" w:type="dxa"/>
          </w:tcPr>
          <w:p w14:paraId="6D6F0E1A" w14:textId="77777777" w:rsidR="007D42DF" w:rsidRPr="00F84D0E" w:rsidRDefault="007D42DF" w:rsidP="0014555E">
            <w:pPr>
              <w:jc w:val="center"/>
              <w:rPr>
                <w:ins w:id="2941" w:author="USA" w:date="2021-07-09T15:42:00Z"/>
                <w:sz w:val="13"/>
                <w:szCs w:val="13"/>
              </w:rPr>
            </w:pPr>
            <w:ins w:id="2942" w:author="USA" w:date="2021-07-09T15:42:00Z">
              <w:r w:rsidRPr="00F84D0E">
                <w:rPr>
                  <w:sz w:val="13"/>
                  <w:szCs w:val="13"/>
                </w:rPr>
                <w:t>8</w:t>
              </w:r>
            </w:ins>
          </w:p>
        </w:tc>
        <w:tc>
          <w:tcPr>
            <w:tcW w:w="1115" w:type="dxa"/>
          </w:tcPr>
          <w:p w14:paraId="587CF547" w14:textId="77777777" w:rsidR="007D42DF" w:rsidRPr="00F84D0E" w:rsidRDefault="007D42DF" w:rsidP="0014555E">
            <w:pPr>
              <w:jc w:val="center"/>
              <w:rPr>
                <w:ins w:id="2943" w:author="USA" w:date="2021-07-09T15:42:00Z"/>
                <w:sz w:val="13"/>
                <w:szCs w:val="13"/>
              </w:rPr>
            </w:pPr>
            <w:ins w:id="2944" w:author="USA" w:date="2021-07-09T15:42:00Z">
              <w:r w:rsidRPr="00F84D0E">
                <w:rPr>
                  <w:sz w:val="13"/>
                  <w:szCs w:val="13"/>
                </w:rPr>
                <w:t>0</w:t>
              </w:r>
            </w:ins>
          </w:p>
        </w:tc>
        <w:tc>
          <w:tcPr>
            <w:tcW w:w="1170" w:type="dxa"/>
          </w:tcPr>
          <w:p w14:paraId="4CDA8C1E" w14:textId="77777777" w:rsidR="007D42DF" w:rsidRPr="00F84D0E" w:rsidRDefault="007D42DF" w:rsidP="0014555E">
            <w:pPr>
              <w:jc w:val="center"/>
              <w:rPr>
                <w:ins w:id="2945" w:author="USA" w:date="2021-07-09T15:42:00Z"/>
                <w:sz w:val="13"/>
                <w:szCs w:val="13"/>
              </w:rPr>
            </w:pPr>
            <w:ins w:id="2946" w:author="USA" w:date="2021-07-09T15:42:00Z">
              <w:r w:rsidRPr="00F84D0E">
                <w:rPr>
                  <w:sz w:val="13"/>
                  <w:szCs w:val="13"/>
                </w:rPr>
                <w:t>1</w:t>
              </w:r>
            </w:ins>
          </w:p>
        </w:tc>
        <w:tc>
          <w:tcPr>
            <w:tcW w:w="1080" w:type="dxa"/>
          </w:tcPr>
          <w:p w14:paraId="773E473E" w14:textId="77777777" w:rsidR="007D42DF" w:rsidRPr="00F84D0E" w:rsidRDefault="007D42DF" w:rsidP="0014555E">
            <w:pPr>
              <w:jc w:val="center"/>
              <w:rPr>
                <w:ins w:id="2947" w:author="USA" w:date="2021-07-09T15:42:00Z"/>
                <w:sz w:val="13"/>
                <w:szCs w:val="13"/>
              </w:rPr>
            </w:pPr>
            <w:ins w:id="2948" w:author="USA" w:date="2021-07-09T15:42:00Z">
              <w:r w:rsidRPr="00F84D0E">
                <w:rPr>
                  <w:sz w:val="13"/>
                  <w:szCs w:val="13"/>
                </w:rPr>
                <w:t>0</w:t>
              </w:r>
            </w:ins>
          </w:p>
        </w:tc>
        <w:tc>
          <w:tcPr>
            <w:tcW w:w="1260" w:type="dxa"/>
          </w:tcPr>
          <w:p w14:paraId="2B400864" w14:textId="77777777" w:rsidR="007D42DF" w:rsidRPr="00F84D0E" w:rsidRDefault="007D42DF" w:rsidP="0014555E">
            <w:pPr>
              <w:jc w:val="center"/>
              <w:rPr>
                <w:ins w:id="2949" w:author="USA" w:date="2021-07-09T15:42:00Z"/>
                <w:sz w:val="13"/>
                <w:szCs w:val="13"/>
              </w:rPr>
            </w:pPr>
            <w:ins w:id="2950" w:author="USA" w:date="2021-07-09T15:42:00Z">
              <w:r w:rsidRPr="00F84D0E">
                <w:rPr>
                  <w:sz w:val="13"/>
                  <w:szCs w:val="13"/>
                </w:rPr>
                <w:t>0</w:t>
              </w:r>
            </w:ins>
          </w:p>
        </w:tc>
      </w:tr>
      <w:tr w:rsidR="007D42DF" w14:paraId="1BDA47EC" w14:textId="77777777" w:rsidTr="0014555E">
        <w:trPr>
          <w:ins w:id="2951" w:author="USA" w:date="2021-07-09T15:42:00Z"/>
        </w:trPr>
        <w:tc>
          <w:tcPr>
            <w:tcW w:w="1207" w:type="dxa"/>
          </w:tcPr>
          <w:p w14:paraId="46032D3F" w14:textId="77777777" w:rsidR="007D42DF" w:rsidRPr="00F84D0E" w:rsidRDefault="007D42DF" w:rsidP="0014555E">
            <w:pPr>
              <w:jc w:val="center"/>
              <w:rPr>
                <w:ins w:id="2952" w:author="USA" w:date="2021-07-09T15:42:00Z"/>
                <w:sz w:val="13"/>
                <w:szCs w:val="13"/>
              </w:rPr>
            </w:pPr>
            <w:ins w:id="2953" w:author="USA" w:date="2021-07-09T15:42:00Z">
              <w:r w:rsidRPr="00F84D0E">
                <w:rPr>
                  <w:sz w:val="13"/>
                  <w:szCs w:val="13"/>
                </w:rPr>
                <w:t>2</w:t>
              </w:r>
            </w:ins>
          </w:p>
        </w:tc>
        <w:tc>
          <w:tcPr>
            <w:tcW w:w="1128" w:type="dxa"/>
          </w:tcPr>
          <w:p w14:paraId="02EB9E09" w14:textId="77777777" w:rsidR="007D42DF" w:rsidRPr="00F84D0E" w:rsidRDefault="007D42DF" w:rsidP="0014555E">
            <w:pPr>
              <w:jc w:val="center"/>
              <w:rPr>
                <w:ins w:id="2954" w:author="USA" w:date="2021-07-09T15:42:00Z"/>
                <w:sz w:val="13"/>
                <w:szCs w:val="13"/>
              </w:rPr>
            </w:pPr>
            <w:ins w:id="2955" w:author="USA" w:date="2021-07-09T15:42:00Z">
              <w:r w:rsidRPr="00F84D0E">
                <w:rPr>
                  <w:sz w:val="13"/>
                  <w:szCs w:val="13"/>
                </w:rPr>
                <w:t>12</w:t>
              </w:r>
            </w:ins>
          </w:p>
        </w:tc>
        <w:tc>
          <w:tcPr>
            <w:tcW w:w="1225" w:type="dxa"/>
          </w:tcPr>
          <w:p w14:paraId="241A7213" w14:textId="77777777" w:rsidR="007D42DF" w:rsidRPr="00F84D0E" w:rsidRDefault="007D42DF" w:rsidP="0014555E">
            <w:pPr>
              <w:jc w:val="center"/>
              <w:rPr>
                <w:ins w:id="2956" w:author="USA" w:date="2021-07-09T15:42:00Z"/>
                <w:sz w:val="13"/>
                <w:szCs w:val="13"/>
              </w:rPr>
            </w:pPr>
            <w:ins w:id="2957" w:author="USA" w:date="2021-07-09T15:42:00Z">
              <w:r w:rsidRPr="00F84D0E">
                <w:rPr>
                  <w:sz w:val="13"/>
                  <w:szCs w:val="13"/>
                </w:rPr>
                <w:t>13</w:t>
              </w:r>
            </w:ins>
          </w:p>
        </w:tc>
        <w:tc>
          <w:tcPr>
            <w:tcW w:w="1115" w:type="dxa"/>
          </w:tcPr>
          <w:p w14:paraId="2596FC3A" w14:textId="77777777" w:rsidR="007D42DF" w:rsidRPr="00F84D0E" w:rsidRDefault="007D42DF" w:rsidP="0014555E">
            <w:pPr>
              <w:jc w:val="center"/>
              <w:rPr>
                <w:ins w:id="2958" w:author="USA" w:date="2021-07-09T15:42:00Z"/>
                <w:sz w:val="13"/>
                <w:szCs w:val="13"/>
              </w:rPr>
            </w:pPr>
            <w:ins w:id="2959" w:author="USA" w:date="2021-07-09T15:42:00Z">
              <w:r w:rsidRPr="00F84D0E">
                <w:rPr>
                  <w:sz w:val="13"/>
                  <w:szCs w:val="13"/>
                </w:rPr>
                <w:t>4</w:t>
              </w:r>
            </w:ins>
          </w:p>
        </w:tc>
        <w:tc>
          <w:tcPr>
            <w:tcW w:w="1170" w:type="dxa"/>
          </w:tcPr>
          <w:p w14:paraId="2C5705D4" w14:textId="77777777" w:rsidR="007D42DF" w:rsidRPr="00F84D0E" w:rsidRDefault="007D42DF" w:rsidP="0014555E">
            <w:pPr>
              <w:jc w:val="center"/>
              <w:rPr>
                <w:ins w:id="2960" w:author="USA" w:date="2021-07-09T15:42:00Z"/>
                <w:sz w:val="13"/>
                <w:szCs w:val="13"/>
              </w:rPr>
            </w:pPr>
            <w:ins w:id="2961" w:author="USA" w:date="2021-07-09T15:42:00Z">
              <w:r w:rsidRPr="00F84D0E">
                <w:rPr>
                  <w:sz w:val="13"/>
                  <w:szCs w:val="13"/>
                </w:rPr>
                <w:t>8</w:t>
              </w:r>
            </w:ins>
          </w:p>
        </w:tc>
        <w:tc>
          <w:tcPr>
            <w:tcW w:w="1080" w:type="dxa"/>
          </w:tcPr>
          <w:p w14:paraId="218757CE" w14:textId="77777777" w:rsidR="007D42DF" w:rsidRPr="00F84D0E" w:rsidRDefault="007D42DF" w:rsidP="0014555E">
            <w:pPr>
              <w:jc w:val="center"/>
              <w:rPr>
                <w:ins w:id="2962" w:author="USA" w:date="2021-07-09T15:42:00Z"/>
                <w:sz w:val="13"/>
                <w:szCs w:val="13"/>
              </w:rPr>
            </w:pPr>
            <w:ins w:id="2963" w:author="USA" w:date="2021-07-09T15:42:00Z">
              <w:r w:rsidRPr="00F84D0E">
                <w:rPr>
                  <w:sz w:val="13"/>
                  <w:szCs w:val="13"/>
                </w:rPr>
                <w:t>2</w:t>
              </w:r>
            </w:ins>
          </w:p>
        </w:tc>
        <w:tc>
          <w:tcPr>
            <w:tcW w:w="1260" w:type="dxa"/>
          </w:tcPr>
          <w:p w14:paraId="60403FBE" w14:textId="77777777" w:rsidR="007D42DF" w:rsidRPr="00F84D0E" w:rsidRDefault="007D42DF" w:rsidP="0014555E">
            <w:pPr>
              <w:jc w:val="center"/>
              <w:rPr>
                <w:ins w:id="2964" w:author="USA" w:date="2021-07-09T15:42:00Z"/>
                <w:sz w:val="13"/>
                <w:szCs w:val="13"/>
              </w:rPr>
            </w:pPr>
            <w:ins w:id="2965" w:author="USA" w:date="2021-07-09T15:42:00Z">
              <w:r w:rsidRPr="00F84D0E">
                <w:rPr>
                  <w:sz w:val="13"/>
                  <w:szCs w:val="13"/>
                </w:rPr>
                <w:t>3</w:t>
              </w:r>
            </w:ins>
          </w:p>
        </w:tc>
      </w:tr>
      <w:tr w:rsidR="007D42DF" w14:paraId="7C0271B0" w14:textId="77777777" w:rsidTr="0014555E">
        <w:trPr>
          <w:ins w:id="2966" w:author="USA" w:date="2021-07-09T15:42:00Z"/>
        </w:trPr>
        <w:tc>
          <w:tcPr>
            <w:tcW w:w="1207" w:type="dxa"/>
          </w:tcPr>
          <w:p w14:paraId="2005F1CB" w14:textId="77777777" w:rsidR="007D42DF" w:rsidRPr="00F84D0E" w:rsidRDefault="007D42DF" w:rsidP="0014555E">
            <w:pPr>
              <w:jc w:val="center"/>
              <w:rPr>
                <w:ins w:id="2967" w:author="USA" w:date="2021-07-09T15:42:00Z"/>
                <w:sz w:val="13"/>
                <w:szCs w:val="13"/>
              </w:rPr>
            </w:pPr>
            <w:ins w:id="2968" w:author="USA" w:date="2021-07-09T15:42:00Z">
              <w:r w:rsidRPr="00F84D0E">
                <w:rPr>
                  <w:sz w:val="13"/>
                  <w:szCs w:val="13"/>
                </w:rPr>
                <w:t>3</w:t>
              </w:r>
            </w:ins>
          </w:p>
        </w:tc>
        <w:tc>
          <w:tcPr>
            <w:tcW w:w="1128" w:type="dxa"/>
          </w:tcPr>
          <w:p w14:paraId="1F19B00C" w14:textId="77777777" w:rsidR="007D42DF" w:rsidRPr="00F84D0E" w:rsidRDefault="007D42DF" w:rsidP="0014555E">
            <w:pPr>
              <w:jc w:val="center"/>
              <w:rPr>
                <w:ins w:id="2969" w:author="USA" w:date="2021-07-09T15:42:00Z"/>
                <w:sz w:val="13"/>
                <w:szCs w:val="13"/>
              </w:rPr>
            </w:pPr>
            <w:ins w:id="2970" w:author="USA" w:date="2021-07-09T15:42:00Z">
              <w:r w:rsidRPr="00F84D0E">
                <w:rPr>
                  <w:sz w:val="13"/>
                  <w:szCs w:val="13"/>
                </w:rPr>
                <w:t>16</w:t>
              </w:r>
            </w:ins>
          </w:p>
        </w:tc>
        <w:tc>
          <w:tcPr>
            <w:tcW w:w="1225" w:type="dxa"/>
          </w:tcPr>
          <w:p w14:paraId="378371C9" w14:textId="77777777" w:rsidR="007D42DF" w:rsidRPr="00F84D0E" w:rsidRDefault="007D42DF" w:rsidP="0014555E">
            <w:pPr>
              <w:jc w:val="center"/>
              <w:rPr>
                <w:ins w:id="2971" w:author="USA" w:date="2021-07-09T15:42:00Z"/>
                <w:sz w:val="13"/>
                <w:szCs w:val="13"/>
              </w:rPr>
            </w:pPr>
            <w:ins w:id="2972" w:author="USA" w:date="2021-07-09T15:42:00Z">
              <w:r w:rsidRPr="00F84D0E">
                <w:rPr>
                  <w:sz w:val="13"/>
                  <w:szCs w:val="13"/>
                </w:rPr>
                <w:t>22</w:t>
              </w:r>
            </w:ins>
          </w:p>
        </w:tc>
        <w:tc>
          <w:tcPr>
            <w:tcW w:w="1115" w:type="dxa"/>
          </w:tcPr>
          <w:p w14:paraId="48B0F30D" w14:textId="77777777" w:rsidR="007D42DF" w:rsidRPr="00F84D0E" w:rsidRDefault="007D42DF" w:rsidP="0014555E">
            <w:pPr>
              <w:jc w:val="center"/>
              <w:rPr>
                <w:ins w:id="2973" w:author="USA" w:date="2021-07-09T15:42:00Z"/>
                <w:sz w:val="13"/>
                <w:szCs w:val="13"/>
              </w:rPr>
            </w:pPr>
            <w:ins w:id="2974" w:author="USA" w:date="2021-07-09T15:42:00Z">
              <w:r w:rsidRPr="00F84D0E">
                <w:rPr>
                  <w:sz w:val="13"/>
                  <w:szCs w:val="13"/>
                </w:rPr>
                <w:t>10</w:t>
              </w:r>
            </w:ins>
          </w:p>
        </w:tc>
        <w:tc>
          <w:tcPr>
            <w:tcW w:w="1170" w:type="dxa"/>
          </w:tcPr>
          <w:p w14:paraId="47691B0E" w14:textId="77777777" w:rsidR="007D42DF" w:rsidRPr="00F84D0E" w:rsidRDefault="007D42DF" w:rsidP="0014555E">
            <w:pPr>
              <w:jc w:val="center"/>
              <w:rPr>
                <w:ins w:id="2975" w:author="USA" w:date="2021-07-09T15:42:00Z"/>
                <w:sz w:val="13"/>
                <w:szCs w:val="13"/>
              </w:rPr>
            </w:pPr>
            <w:ins w:id="2976" w:author="USA" w:date="2021-07-09T15:42:00Z">
              <w:r w:rsidRPr="00F84D0E">
                <w:rPr>
                  <w:sz w:val="13"/>
                  <w:szCs w:val="13"/>
                </w:rPr>
                <w:t>12</w:t>
              </w:r>
            </w:ins>
          </w:p>
        </w:tc>
        <w:tc>
          <w:tcPr>
            <w:tcW w:w="1080" w:type="dxa"/>
          </w:tcPr>
          <w:p w14:paraId="263FC00E" w14:textId="77777777" w:rsidR="007D42DF" w:rsidRPr="00F84D0E" w:rsidRDefault="007D42DF" w:rsidP="0014555E">
            <w:pPr>
              <w:jc w:val="center"/>
              <w:rPr>
                <w:ins w:id="2977" w:author="USA" w:date="2021-07-09T15:42:00Z"/>
                <w:sz w:val="13"/>
                <w:szCs w:val="13"/>
              </w:rPr>
            </w:pPr>
            <w:ins w:id="2978" w:author="USA" w:date="2021-07-09T15:42:00Z">
              <w:r w:rsidRPr="00F84D0E">
                <w:rPr>
                  <w:sz w:val="13"/>
                  <w:szCs w:val="13"/>
                </w:rPr>
                <w:t>5</w:t>
              </w:r>
            </w:ins>
          </w:p>
        </w:tc>
        <w:tc>
          <w:tcPr>
            <w:tcW w:w="1260" w:type="dxa"/>
          </w:tcPr>
          <w:p w14:paraId="76B79600" w14:textId="77777777" w:rsidR="007D42DF" w:rsidRPr="00F84D0E" w:rsidRDefault="007D42DF" w:rsidP="0014555E">
            <w:pPr>
              <w:jc w:val="center"/>
              <w:rPr>
                <w:ins w:id="2979" w:author="USA" w:date="2021-07-09T15:42:00Z"/>
                <w:sz w:val="13"/>
                <w:szCs w:val="13"/>
              </w:rPr>
            </w:pPr>
            <w:ins w:id="2980" w:author="USA" w:date="2021-07-09T15:42:00Z">
              <w:r w:rsidRPr="00F84D0E">
                <w:rPr>
                  <w:sz w:val="13"/>
                  <w:szCs w:val="13"/>
                </w:rPr>
                <w:t>6</w:t>
              </w:r>
            </w:ins>
          </w:p>
        </w:tc>
      </w:tr>
      <w:tr w:rsidR="007D42DF" w14:paraId="0717D77B" w14:textId="77777777" w:rsidTr="0014555E">
        <w:trPr>
          <w:ins w:id="2981" w:author="USA" w:date="2021-07-09T15:42:00Z"/>
        </w:trPr>
        <w:tc>
          <w:tcPr>
            <w:tcW w:w="1207" w:type="dxa"/>
          </w:tcPr>
          <w:p w14:paraId="04D0582A" w14:textId="77777777" w:rsidR="007D42DF" w:rsidRPr="00F84D0E" w:rsidRDefault="007D42DF" w:rsidP="0014555E">
            <w:pPr>
              <w:jc w:val="center"/>
              <w:rPr>
                <w:ins w:id="2982" w:author="USA" w:date="2021-07-09T15:42:00Z"/>
                <w:sz w:val="13"/>
                <w:szCs w:val="13"/>
              </w:rPr>
            </w:pPr>
            <w:ins w:id="2983" w:author="USA" w:date="2021-07-09T15:42:00Z">
              <w:r w:rsidRPr="00F84D0E">
                <w:rPr>
                  <w:sz w:val="13"/>
                  <w:szCs w:val="13"/>
                </w:rPr>
                <w:t>4</w:t>
              </w:r>
            </w:ins>
          </w:p>
        </w:tc>
        <w:tc>
          <w:tcPr>
            <w:tcW w:w="1128" w:type="dxa"/>
          </w:tcPr>
          <w:p w14:paraId="47D2F409" w14:textId="77777777" w:rsidR="007D42DF" w:rsidRPr="00F84D0E" w:rsidRDefault="007D42DF" w:rsidP="0014555E">
            <w:pPr>
              <w:jc w:val="center"/>
              <w:rPr>
                <w:ins w:id="2984" w:author="USA" w:date="2021-07-09T15:42:00Z"/>
                <w:sz w:val="13"/>
                <w:szCs w:val="13"/>
              </w:rPr>
            </w:pPr>
            <w:ins w:id="2985" w:author="USA" w:date="2021-07-09T15:42:00Z">
              <w:r w:rsidRPr="00F84D0E">
                <w:rPr>
                  <w:sz w:val="13"/>
                  <w:szCs w:val="13"/>
                </w:rPr>
                <w:t>24</w:t>
              </w:r>
            </w:ins>
          </w:p>
        </w:tc>
        <w:tc>
          <w:tcPr>
            <w:tcW w:w="1225" w:type="dxa"/>
          </w:tcPr>
          <w:p w14:paraId="02E8E0A1" w14:textId="77777777" w:rsidR="007D42DF" w:rsidRPr="00F84D0E" w:rsidRDefault="007D42DF" w:rsidP="0014555E">
            <w:pPr>
              <w:jc w:val="center"/>
              <w:rPr>
                <w:ins w:id="2986" w:author="USA" w:date="2021-07-09T15:42:00Z"/>
                <w:sz w:val="13"/>
                <w:szCs w:val="13"/>
              </w:rPr>
            </w:pPr>
            <w:ins w:id="2987" w:author="USA" w:date="2021-07-09T15:42:00Z">
              <w:r w:rsidRPr="00F84D0E">
                <w:rPr>
                  <w:sz w:val="13"/>
                  <w:szCs w:val="13"/>
                </w:rPr>
                <w:t>23</w:t>
              </w:r>
            </w:ins>
          </w:p>
        </w:tc>
        <w:tc>
          <w:tcPr>
            <w:tcW w:w="1115" w:type="dxa"/>
          </w:tcPr>
          <w:p w14:paraId="3AFE2E6C" w14:textId="77777777" w:rsidR="007D42DF" w:rsidRPr="00F84D0E" w:rsidRDefault="007D42DF" w:rsidP="0014555E">
            <w:pPr>
              <w:jc w:val="center"/>
              <w:rPr>
                <w:ins w:id="2988" w:author="USA" w:date="2021-07-09T15:42:00Z"/>
                <w:sz w:val="13"/>
                <w:szCs w:val="13"/>
              </w:rPr>
            </w:pPr>
            <w:ins w:id="2989" w:author="USA" w:date="2021-07-09T15:42:00Z">
              <w:r w:rsidRPr="00F84D0E">
                <w:rPr>
                  <w:sz w:val="13"/>
                  <w:szCs w:val="13"/>
                </w:rPr>
                <w:t>3</w:t>
              </w:r>
            </w:ins>
          </w:p>
        </w:tc>
        <w:tc>
          <w:tcPr>
            <w:tcW w:w="1170" w:type="dxa"/>
          </w:tcPr>
          <w:p w14:paraId="4447A5FA" w14:textId="77777777" w:rsidR="007D42DF" w:rsidRPr="00F84D0E" w:rsidRDefault="007D42DF" w:rsidP="0014555E">
            <w:pPr>
              <w:jc w:val="center"/>
              <w:rPr>
                <w:ins w:id="2990" w:author="USA" w:date="2021-07-09T15:42:00Z"/>
                <w:sz w:val="13"/>
                <w:szCs w:val="13"/>
              </w:rPr>
            </w:pPr>
            <w:ins w:id="2991" w:author="USA" w:date="2021-07-09T15:42:00Z">
              <w:r w:rsidRPr="00F84D0E">
                <w:rPr>
                  <w:sz w:val="13"/>
                  <w:szCs w:val="13"/>
                </w:rPr>
                <w:t>11</w:t>
              </w:r>
            </w:ins>
          </w:p>
        </w:tc>
        <w:tc>
          <w:tcPr>
            <w:tcW w:w="1080" w:type="dxa"/>
          </w:tcPr>
          <w:p w14:paraId="0BB72FE8" w14:textId="77777777" w:rsidR="007D42DF" w:rsidRPr="00F84D0E" w:rsidRDefault="007D42DF" w:rsidP="0014555E">
            <w:pPr>
              <w:jc w:val="center"/>
              <w:rPr>
                <w:ins w:id="2992" w:author="USA" w:date="2021-07-09T15:42:00Z"/>
                <w:sz w:val="13"/>
                <w:szCs w:val="13"/>
              </w:rPr>
            </w:pPr>
            <w:ins w:id="2993" w:author="USA" w:date="2021-07-09T15:42:00Z">
              <w:r w:rsidRPr="00F84D0E">
                <w:rPr>
                  <w:sz w:val="13"/>
                  <w:szCs w:val="13"/>
                </w:rPr>
                <w:t>3</w:t>
              </w:r>
            </w:ins>
          </w:p>
        </w:tc>
        <w:tc>
          <w:tcPr>
            <w:tcW w:w="1260" w:type="dxa"/>
          </w:tcPr>
          <w:p w14:paraId="0DB580B8" w14:textId="77777777" w:rsidR="007D42DF" w:rsidRPr="00F84D0E" w:rsidRDefault="007D42DF" w:rsidP="0014555E">
            <w:pPr>
              <w:jc w:val="center"/>
              <w:rPr>
                <w:ins w:id="2994" w:author="USA" w:date="2021-07-09T15:42:00Z"/>
                <w:sz w:val="13"/>
                <w:szCs w:val="13"/>
              </w:rPr>
            </w:pPr>
            <w:ins w:id="2995" w:author="USA" w:date="2021-07-09T15:42:00Z">
              <w:r w:rsidRPr="00F84D0E">
                <w:rPr>
                  <w:sz w:val="13"/>
                  <w:szCs w:val="13"/>
                </w:rPr>
                <w:t>2</w:t>
              </w:r>
            </w:ins>
          </w:p>
        </w:tc>
      </w:tr>
      <w:tr w:rsidR="007D42DF" w14:paraId="1EEF3DB3" w14:textId="77777777" w:rsidTr="0014555E">
        <w:trPr>
          <w:ins w:id="2996" w:author="USA" w:date="2021-07-09T15:42:00Z"/>
        </w:trPr>
        <w:tc>
          <w:tcPr>
            <w:tcW w:w="1207" w:type="dxa"/>
          </w:tcPr>
          <w:p w14:paraId="38B24BD9" w14:textId="77777777" w:rsidR="007D42DF" w:rsidRPr="00F84D0E" w:rsidRDefault="007D42DF" w:rsidP="0014555E">
            <w:pPr>
              <w:jc w:val="center"/>
              <w:rPr>
                <w:ins w:id="2997" w:author="USA" w:date="2021-07-09T15:42:00Z"/>
                <w:sz w:val="13"/>
                <w:szCs w:val="13"/>
              </w:rPr>
            </w:pPr>
            <w:ins w:id="2998" w:author="USA" w:date="2021-07-09T15:42:00Z">
              <w:r w:rsidRPr="00F84D0E">
                <w:rPr>
                  <w:sz w:val="13"/>
                  <w:szCs w:val="13"/>
                </w:rPr>
                <w:t>5</w:t>
              </w:r>
            </w:ins>
          </w:p>
        </w:tc>
        <w:tc>
          <w:tcPr>
            <w:tcW w:w="1128" w:type="dxa"/>
          </w:tcPr>
          <w:p w14:paraId="2B148638" w14:textId="77777777" w:rsidR="007D42DF" w:rsidRPr="00F84D0E" w:rsidRDefault="007D42DF" w:rsidP="0014555E">
            <w:pPr>
              <w:jc w:val="center"/>
              <w:rPr>
                <w:ins w:id="2999" w:author="USA" w:date="2021-07-09T15:42:00Z"/>
                <w:sz w:val="13"/>
                <w:szCs w:val="13"/>
              </w:rPr>
            </w:pPr>
            <w:ins w:id="3000" w:author="USA" w:date="2021-07-09T15:42:00Z">
              <w:r w:rsidRPr="00F84D0E">
                <w:rPr>
                  <w:sz w:val="13"/>
                  <w:szCs w:val="13"/>
                </w:rPr>
                <w:t>32</w:t>
              </w:r>
            </w:ins>
          </w:p>
        </w:tc>
        <w:tc>
          <w:tcPr>
            <w:tcW w:w="1225" w:type="dxa"/>
          </w:tcPr>
          <w:p w14:paraId="4D6DE9A2" w14:textId="77777777" w:rsidR="007D42DF" w:rsidRPr="00F84D0E" w:rsidRDefault="007D42DF" w:rsidP="0014555E">
            <w:pPr>
              <w:jc w:val="center"/>
              <w:rPr>
                <w:ins w:id="3001" w:author="USA" w:date="2021-07-09T15:42:00Z"/>
                <w:sz w:val="13"/>
                <w:szCs w:val="13"/>
              </w:rPr>
            </w:pPr>
            <w:ins w:id="3002" w:author="USA" w:date="2021-07-09T15:42:00Z">
              <w:r w:rsidRPr="00F84D0E">
                <w:rPr>
                  <w:sz w:val="13"/>
                  <w:szCs w:val="13"/>
                </w:rPr>
                <w:t>41</w:t>
              </w:r>
            </w:ins>
          </w:p>
        </w:tc>
        <w:tc>
          <w:tcPr>
            <w:tcW w:w="1115" w:type="dxa"/>
          </w:tcPr>
          <w:p w14:paraId="0CA8DD26" w14:textId="77777777" w:rsidR="007D42DF" w:rsidRPr="00F84D0E" w:rsidRDefault="007D42DF" w:rsidP="0014555E">
            <w:pPr>
              <w:jc w:val="center"/>
              <w:rPr>
                <w:ins w:id="3003" w:author="USA" w:date="2021-07-09T15:42:00Z"/>
                <w:sz w:val="13"/>
                <w:szCs w:val="13"/>
              </w:rPr>
            </w:pPr>
            <w:ins w:id="3004" w:author="USA" w:date="2021-07-09T15:42:00Z">
              <w:r w:rsidRPr="00F84D0E">
                <w:rPr>
                  <w:sz w:val="13"/>
                  <w:szCs w:val="13"/>
                </w:rPr>
                <w:t>43.5</w:t>
              </w:r>
            </w:ins>
          </w:p>
        </w:tc>
        <w:tc>
          <w:tcPr>
            <w:tcW w:w="1170" w:type="dxa"/>
          </w:tcPr>
          <w:p w14:paraId="4538A07E" w14:textId="77777777" w:rsidR="007D42DF" w:rsidRPr="00F84D0E" w:rsidRDefault="007D42DF" w:rsidP="0014555E">
            <w:pPr>
              <w:jc w:val="center"/>
              <w:rPr>
                <w:ins w:id="3005" w:author="USA" w:date="2021-07-09T15:42:00Z"/>
                <w:sz w:val="13"/>
                <w:szCs w:val="13"/>
              </w:rPr>
            </w:pPr>
            <w:ins w:id="3006" w:author="USA" w:date="2021-07-09T15:42:00Z">
              <w:r w:rsidRPr="00F84D0E">
                <w:rPr>
                  <w:sz w:val="13"/>
                  <w:szCs w:val="13"/>
                </w:rPr>
                <w:t>48.5</w:t>
              </w:r>
            </w:ins>
          </w:p>
        </w:tc>
        <w:tc>
          <w:tcPr>
            <w:tcW w:w="1080" w:type="dxa"/>
          </w:tcPr>
          <w:p w14:paraId="2871E9A0" w14:textId="77777777" w:rsidR="007D42DF" w:rsidRPr="00F84D0E" w:rsidRDefault="007D42DF" w:rsidP="0014555E">
            <w:pPr>
              <w:jc w:val="center"/>
              <w:rPr>
                <w:ins w:id="3007" w:author="USA" w:date="2021-07-09T15:42:00Z"/>
                <w:sz w:val="13"/>
                <w:szCs w:val="13"/>
              </w:rPr>
            </w:pPr>
            <w:ins w:id="3008" w:author="USA" w:date="2021-07-09T15:42:00Z">
              <w:r w:rsidRPr="00F84D0E">
                <w:rPr>
                  <w:sz w:val="13"/>
                  <w:szCs w:val="13"/>
                </w:rPr>
                <w:t>39.5</w:t>
              </w:r>
            </w:ins>
          </w:p>
        </w:tc>
        <w:tc>
          <w:tcPr>
            <w:tcW w:w="1260" w:type="dxa"/>
          </w:tcPr>
          <w:p w14:paraId="351C6F86" w14:textId="77777777" w:rsidR="007D42DF" w:rsidRPr="00F84D0E" w:rsidRDefault="007D42DF" w:rsidP="0014555E">
            <w:pPr>
              <w:jc w:val="center"/>
              <w:rPr>
                <w:ins w:id="3009" w:author="USA" w:date="2021-07-09T15:42:00Z"/>
                <w:sz w:val="13"/>
                <w:szCs w:val="13"/>
              </w:rPr>
            </w:pPr>
            <w:ins w:id="3010" w:author="USA" w:date="2021-07-09T15:42:00Z">
              <w:r w:rsidRPr="00F84D0E">
                <w:rPr>
                  <w:sz w:val="13"/>
                  <w:szCs w:val="13"/>
                </w:rPr>
                <w:t>30.5</w:t>
              </w:r>
            </w:ins>
          </w:p>
        </w:tc>
      </w:tr>
      <w:tr w:rsidR="007D42DF" w14:paraId="49866961" w14:textId="77777777" w:rsidTr="0014555E">
        <w:trPr>
          <w:ins w:id="3011" w:author="USA" w:date="2021-07-09T15:42:00Z"/>
        </w:trPr>
        <w:tc>
          <w:tcPr>
            <w:tcW w:w="1207" w:type="dxa"/>
          </w:tcPr>
          <w:p w14:paraId="5B1EC395" w14:textId="77777777" w:rsidR="007D42DF" w:rsidRPr="00F84D0E" w:rsidRDefault="007D42DF" w:rsidP="0014555E">
            <w:pPr>
              <w:jc w:val="center"/>
              <w:rPr>
                <w:ins w:id="3012" w:author="USA" w:date="2021-07-09T15:42:00Z"/>
                <w:sz w:val="13"/>
                <w:szCs w:val="13"/>
              </w:rPr>
            </w:pPr>
            <w:ins w:id="3013" w:author="USA" w:date="2021-07-09T15:42:00Z">
              <w:r w:rsidRPr="00F84D0E">
                <w:rPr>
                  <w:sz w:val="13"/>
                  <w:szCs w:val="13"/>
                </w:rPr>
                <w:t>6</w:t>
              </w:r>
            </w:ins>
          </w:p>
        </w:tc>
        <w:tc>
          <w:tcPr>
            <w:tcW w:w="1128" w:type="dxa"/>
          </w:tcPr>
          <w:p w14:paraId="464216E0" w14:textId="77777777" w:rsidR="007D42DF" w:rsidRPr="00F84D0E" w:rsidRDefault="007D42DF" w:rsidP="0014555E">
            <w:pPr>
              <w:jc w:val="center"/>
              <w:rPr>
                <w:ins w:id="3014" w:author="USA" w:date="2021-07-09T15:42:00Z"/>
                <w:sz w:val="13"/>
                <w:szCs w:val="13"/>
              </w:rPr>
            </w:pPr>
            <w:ins w:id="3015" w:author="USA" w:date="2021-07-09T15:42:00Z">
              <w:r w:rsidRPr="00F84D0E">
                <w:rPr>
                  <w:sz w:val="13"/>
                  <w:szCs w:val="13"/>
                </w:rPr>
                <w:t>18</w:t>
              </w:r>
            </w:ins>
          </w:p>
        </w:tc>
        <w:tc>
          <w:tcPr>
            <w:tcW w:w="1225" w:type="dxa"/>
          </w:tcPr>
          <w:p w14:paraId="707470DB" w14:textId="77777777" w:rsidR="007D42DF" w:rsidRPr="00F84D0E" w:rsidRDefault="007D42DF" w:rsidP="0014555E">
            <w:pPr>
              <w:jc w:val="center"/>
              <w:rPr>
                <w:ins w:id="3016" w:author="USA" w:date="2021-07-09T15:42:00Z"/>
                <w:sz w:val="13"/>
                <w:szCs w:val="13"/>
              </w:rPr>
            </w:pPr>
            <w:ins w:id="3017" w:author="USA" w:date="2021-07-09T15:42:00Z">
              <w:r w:rsidRPr="00F84D0E">
                <w:rPr>
                  <w:sz w:val="13"/>
                  <w:szCs w:val="13"/>
                </w:rPr>
                <w:t>23</w:t>
              </w:r>
            </w:ins>
          </w:p>
        </w:tc>
        <w:tc>
          <w:tcPr>
            <w:tcW w:w="1115" w:type="dxa"/>
          </w:tcPr>
          <w:p w14:paraId="3E1A6776" w14:textId="77777777" w:rsidR="007D42DF" w:rsidRPr="00F84D0E" w:rsidRDefault="007D42DF" w:rsidP="0014555E">
            <w:pPr>
              <w:jc w:val="center"/>
              <w:rPr>
                <w:ins w:id="3018" w:author="USA" w:date="2021-07-09T15:42:00Z"/>
                <w:sz w:val="13"/>
                <w:szCs w:val="13"/>
              </w:rPr>
            </w:pPr>
            <w:ins w:id="3019" w:author="USA" w:date="2021-07-09T15:42:00Z">
              <w:r w:rsidRPr="00F84D0E">
                <w:rPr>
                  <w:sz w:val="13"/>
                  <w:szCs w:val="13"/>
                </w:rPr>
                <w:t>7</w:t>
              </w:r>
            </w:ins>
          </w:p>
        </w:tc>
        <w:tc>
          <w:tcPr>
            <w:tcW w:w="1170" w:type="dxa"/>
          </w:tcPr>
          <w:p w14:paraId="15FFF4E8" w14:textId="77777777" w:rsidR="007D42DF" w:rsidRPr="00F84D0E" w:rsidRDefault="007D42DF" w:rsidP="0014555E">
            <w:pPr>
              <w:jc w:val="center"/>
              <w:rPr>
                <w:ins w:id="3020" w:author="USA" w:date="2021-07-09T15:42:00Z"/>
                <w:sz w:val="13"/>
                <w:szCs w:val="13"/>
              </w:rPr>
            </w:pPr>
            <w:ins w:id="3021" w:author="USA" w:date="2021-07-09T15:42:00Z">
              <w:r w:rsidRPr="00F84D0E">
                <w:rPr>
                  <w:sz w:val="13"/>
                  <w:szCs w:val="13"/>
                </w:rPr>
                <w:t>6</w:t>
              </w:r>
            </w:ins>
          </w:p>
        </w:tc>
        <w:tc>
          <w:tcPr>
            <w:tcW w:w="1080" w:type="dxa"/>
          </w:tcPr>
          <w:p w14:paraId="1763365C" w14:textId="77777777" w:rsidR="007D42DF" w:rsidRPr="00F84D0E" w:rsidRDefault="007D42DF" w:rsidP="0014555E">
            <w:pPr>
              <w:jc w:val="center"/>
              <w:rPr>
                <w:ins w:id="3022" w:author="USA" w:date="2021-07-09T15:42:00Z"/>
                <w:sz w:val="13"/>
                <w:szCs w:val="13"/>
              </w:rPr>
            </w:pPr>
            <w:ins w:id="3023" w:author="USA" w:date="2021-07-09T15:42:00Z">
              <w:r w:rsidRPr="00F84D0E">
                <w:rPr>
                  <w:sz w:val="13"/>
                  <w:szCs w:val="13"/>
                </w:rPr>
                <w:t>1</w:t>
              </w:r>
            </w:ins>
          </w:p>
        </w:tc>
        <w:tc>
          <w:tcPr>
            <w:tcW w:w="1260" w:type="dxa"/>
          </w:tcPr>
          <w:p w14:paraId="5429253D" w14:textId="77777777" w:rsidR="007D42DF" w:rsidRPr="00F84D0E" w:rsidRDefault="007D42DF" w:rsidP="0014555E">
            <w:pPr>
              <w:jc w:val="center"/>
              <w:rPr>
                <w:ins w:id="3024" w:author="USA" w:date="2021-07-09T15:42:00Z"/>
                <w:sz w:val="13"/>
                <w:szCs w:val="13"/>
              </w:rPr>
            </w:pPr>
            <w:ins w:id="3025" w:author="USA" w:date="2021-07-09T15:42:00Z">
              <w:r w:rsidRPr="00F84D0E">
                <w:rPr>
                  <w:sz w:val="13"/>
                  <w:szCs w:val="13"/>
                </w:rPr>
                <w:t>2</w:t>
              </w:r>
            </w:ins>
          </w:p>
        </w:tc>
      </w:tr>
      <w:tr w:rsidR="007D42DF" w14:paraId="0D074097" w14:textId="77777777" w:rsidTr="0014555E">
        <w:trPr>
          <w:ins w:id="3026" w:author="USA" w:date="2021-07-09T15:42:00Z"/>
        </w:trPr>
        <w:tc>
          <w:tcPr>
            <w:tcW w:w="1207" w:type="dxa"/>
          </w:tcPr>
          <w:p w14:paraId="44858E5F" w14:textId="77777777" w:rsidR="007D42DF" w:rsidRPr="00F84D0E" w:rsidRDefault="007D42DF" w:rsidP="0014555E">
            <w:pPr>
              <w:jc w:val="center"/>
              <w:rPr>
                <w:ins w:id="3027" w:author="USA" w:date="2021-07-09T15:42:00Z"/>
                <w:sz w:val="13"/>
                <w:szCs w:val="13"/>
              </w:rPr>
            </w:pPr>
            <w:ins w:id="3028" w:author="USA" w:date="2021-07-09T15:42:00Z">
              <w:r w:rsidRPr="00F84D0E">
                <w:rPr>
                  <w:sz w:val="13"/>
                  <w:szCs w:val="13"/>
                </w:rPr>
                <w:t>7</w:t>
              </w:r>
            </w:ins>
          </w:p>
        </w:tc>
        <w:tc>
          <w:tcPr>
            <w:tcW w:w="1128" w:type="dxa"/>
          </w:tcPr>
          <w:p w14:paraId="52B3AE13" w14:textId="77777777" w:rsidR="007D42DF" w:rsidRPr="00F84D0E" w:rsidRDefault="007D42DF" w:rsidP="0014555E">
            <w:pPr>
              <w:jc w:val="center"/>
              <w:rPr>
                <w:ins w:id="3029" w:author="USA" w:date="2021-07-09T15:42:00Z"/>
                <w:sz w:val="13"/>
                <w:szCs w:val="13"/>
              </w:rPr>
            </w:pPr>
            <w:ins w:id="3030" w:author="USA" w:date="2021-07-09T15:42:00Z">
              <w:r w:rsidRPr="00F84D0E">
                <w:rPr>
                  <w:sz w:val="13"/>
                  <w:szCs w:val="13"/>
                </w:rPr>
                <w:t>12</w:t>
              </w:r>
            </w:ins>
          </w:p>
        </w:tc>
        <w:tc>
          <w:tcPr>
            <w:tcW w:w="1225" w:type="dxa"/>
          </w:tcPr>
          <w:p w14:paraId="5229E764" w14:textId="77777777" w:rsidR="007D42DF" w:rsidRPr="00F84D0E" w:rsidRDefault="007D42DF" w:rsidP="0014555E">
            <w:pPr>
              <w:jc w:val="center"/>
              <w:rPr>
                <w:ins w:id="3031" w:author="USA" w:date="2021-07-09T15:42:00Z"/>
                <w:sz w:val="13"/>
                <w:szCs w:val="13"/>
              </w:rPr>
            </w:pPr>
            <w:ins w:id="3032" w:author="USA" w:date="2021-07-09T15:42:00Z">
              <w:r w:rsidRPr="00F84D0E">
                <w:rPr>
                  <w:sz w:val="13"/>
                  <w:szCs w:val="13"/>
                </w:rPr>
                <w:t>15</w:t>
              </w:r>
            </w:ins>
          </w:p>
        </w:tc>
        <w:tc>
          <w:tcPr>
            <w:tcW w:w="1115" w:type="dxa"/>
          </w:tcPr>
          <w:p w14:paraId="2C9ED506" w14:textId="77777777" w:rsidR="007D42DF" w:rsidRPr="00F84D0E" w:rsidRDefault="007D42DF" w:rsidP="0014555E">
            <w:pPr>
              <w:jc w:val="center"/>
              <w:rPr>
                <w:ins w:id="3033" w:author="USA" w:date="2021-07-09T15:42:00Z"/>
                <w:sz w:val="13"/>
                <w:szCs w:val="13"/>
              </w:rPr>
            </w:pPr>
            <w:ins w:id="3034" w:author="USA" w:date="2021-07-09T15:42:00Z">
              <w:r w:rsidRPr="00F84D0E">
                <w:rPr>
                  <w:sz w:val="13"/>
                  <w:szCs w:val="13"/>
                </w:rPr>
                <w:t>8.5</w:t>
              </w:r>
            </w:ins>
          </w:p>
        </w:tc>
        <w:tc>
          <w:tcPr>
            <w:tcW w:w="1170" w:type="dxa"/>
          </w:tcPr>
          <w:p w14:paraId="645F1E05" w14:textId="77777777" w:rsidR="007D42DF" w:rsidRPr="00F84D0E" w:rsidRDefault="007D42DF" w:rsidP="0014555E">
            <w:pPr>
              <w:jc w:val="center"/>
              <w:rPr>
                <w:ins w:id="3035" w:author="USA" w:date="2021-07-09T15:42:00Z"/>
                <w:sz w:val="13"/>
                <w:szCs w:val="13"/>
              </w:rPr>
            </w:pPr>
            <w:ins w:id="3036" w:author="USA" w:date="2021-07-09T15:42:00Z">
              <w:r w:rsidRPr="00F84D0E">
                <w:rPr>
                  <w:sz w:val="13"/>
                  <w:szCs w:val="13"/>
                </w:rPr>
                <w:t>10.5</w:t>
              </w:r>
            </w:ins>
          </w:p>
        </w:tc>
        <w:tc>
          <w:tcPr>
            <w:tcW w:w="1080" w:type="dxa"/>
          </w:tcPr>
          <w:p w14:paraId="300F93AA" w14:textId="77777777" w:rsidR="007D42DF" w:rsidRPr="00F84D0E" w:rsidRDefault="007D42DF" w:rsidP="0014555E">
            <w:pPr>
              <w:jc w:val="center"/>
              <w:rPr>
                <w:ins w:id="3037" w:author="USA" w:date="2021-07-09T15:42:00Z"/>
                <w:sz w:val="13"/>
                <w:szCs w:val="13"/>
              </w:rPr>
            </w:pPr>
            <w:ins w:id="3038" w:author="USA" w:date="2021-07-09T15:42:00Z">
              <w:r w:rsidRPr="00F84D0E">
                <w:rPr>
                  <w:sz w:val="13"/>
                  <w:szCs w:val="13"/>
                </w:rPr>
                <w:t>7.5</w:t>
              </w:r>
            </w:ins>
          </w:p>
        </w:tc>
        <w:tc>
          <w:tcPr>
            <w:tcW w:w="1260" w:type="dxa"/>
          </w:tcPr>
          <w:p w14:paraId="60A09F2C" w14:textId="77777777" w:rsidR="007D42DF" w:rsidRPr="00F84D0E" w:rsidRDefault="007D42DF" w:rsidP="0014555E">
            <w:pPr>
              <w:jc w:val="center"/>
              <w:rPr>
                <w:ins w:id="3039" w:author="USA" w:date="2021-07-09T15:42:00Z"/>
                <w:sz w:val="13"/>
                <w:szCs w:val="13"/>
              </w:rPr>
            </w:pPr>
            <w:ins w:id="3040" w:author="USA" w:date="2021-07-09T15:42:00Z">
              <w:r w:rsidRPr="00F84D0E">
                <w:rPr>
                  <w:sz w:val="13"/>
                  <w:szCs w:val="13"/>
                </w:rPr>
                <w:t>8.5</w:t>
              </w:r>
            </w:ins>
          </w:p>
        </w:tc>
      </w:tr>
      <w:tr w:rsidR="007D42DF" w14:paraId="0F78F363" w14:textId="77777777" w:rsidTr="0014555E">
        <w:trPr>
          <w:ins w:id="3041" w:author="USA" w:date="2021-07-09T15:42:00Z"/>
        </w:trPr>
        <w:tc>
          <w:tcPr>
            <w:tcW w:w="1207" w:type="dxa"/>
          </w:tcPr>
          <w:p w14:paraId="6A45A005" w14:textId="77777777" w:rsidR="007D42DF" w:rsidRPr="00F84D0E" w:rsidRDefault="007D42DF" w:rsidP="0014555E">
            <w:pPr>
              <w:jc w:val="center"/>
              <w:rPr>
                <w:ins w:id="3042" w:author="USA" w:date="2021-07-09T15:42:00Z"/>
                <w:sz w:val="13"/>
                <w:szCs w:val="13"/>
              </w:rPr>
            </w:pPr>
            <w:ins w:id="3043" w:author="USA" w:date="2021-07-09T15:42:00Z">
              <w:r w:rsidRPr="00F84D0E">
                <w:rPr>
                  <w:sz w:val="13"/>
                  <w:szCs w:val="13"/>
                </w:rPr>
                <w:t>8</w:t>
              </w:r>
            </w:ins>
          </w:p>
        </w:tc>
        <w:tc>
          <w:tcPr>
            <w:tcW w:w="1128" w:type="dxa"/>
          </w:tcPr>
          <w:p w14:paraId="0C18BE61" w14:textId="77777777" w:rsidR="007D42DF" w:rsidRPr="00F84D0E" w:rsidRDefault="007D42DF" w:rsidP="0014555E">
            <w:pPr>
              <w:jc w:val="center"/>
              <w:rPr>
                <w:ins w:id="3044" w:author="USA" w:date="2021-07-09T15:42:00Z"/>
                <w:sz w:val="13"/>
                <w:szCs w:val="13"/>
              </w:rPr>
            </w:pPr>
            <w:ins w:id="3045" w:author="USA" w:date="2021-07-09T15:42:00Z">
              <w:r w:rsidRPr="00F84D0E">
                <w:rPr>
                  <w:sz w:val="13"/>
                  <w:szCs w:val="13"/>
                </w:rPr>
                <w:t>4</w:t>
              </w:r>
            </w:ins>
          </w:p>
        </w:tc>
        <w:tc>
          <w:tcPr>
            <w:tcW w:w="1225" w:type="dxa"/>
          </w:tcPr>
          <w:p w14:paraId="2C4C4B8F" w14:textId="77777777" w:rsidR="007D42DF" w:rsidRPr="00F84D0E" w:rsidRDefault="007D42DF" w:rsidP="0014555E">
            <w:pPr>
              <w:jc w:val="center"/>
              <w:rPr>
                <w:ins w:id="3046" w:author="USA" w:date="2021-07-09T15:42:00Z"/>
                <w:sz w:val="13"/>
                <w:szCs w:val="13"/>
              </w:rPr>
            </w:pPr>
            <w:ins w:id="3047" w:author="USA" w:date="2021-07-09T15:42:00Z">
              <w:r w:rsidRPr="00F84D0E">
                <w:rPr>
                  <w:sz w:val="13"/>
                  <w:szCs w:val="13"/>
                </w:rPr>
                <w:t>11</w:t>
              </w:r>
            </w:ins>
          </w:p>
        </w:tc>
        <w:tc>
          <w:tcPr>
            <w:tcW w:w="1115" w:type="dxa"/>
          </w:tcPr>
          <w:p w14:paraId="05FB68E5" w14:textId="77777777" w:rsidR="007D42DF" w:rsidRPr="00F84D0E" w:rsidRDefault="007D42DF" w:rsidP="0014555E">
            <w:pPr>
              <w:jc w:val="center"/>
              <w:rPr>
                <w:ins w:id="3048" w:author="USA" w:date="2021-07-09T15:42:00Z"/>
                <w:sz w:val="13"/>
                <w:szCs w:val="13"/>
              </w:rPr>
            </w:pPr>
            <w:ins w:id="3049" w:author="USA" w:date="2021-07-09T15:42:00Z">
              <w:r w:rsidRPr="00F84D0E">
                <w:rPr>
                  <w:sz w:val="13"/>
                  <w:szCs w:val="13"/>
                </w:rPr>
                <w:t>3</w:t>
              </w:r>
            </w:ins>
          </w:p>
        </w:tc>
        <w:tc>
          <w:tcPr>
            <w:tcW w:w="1170" w:type="dxa"/>
          </w:tcPr>
          <w:p w14:paraId="18F3D8A9" w14:textId="77777777" w:rsidR="007D42DF" w:rsidRPr="00F84D0E" w:rsidRDefault="007D42DF" w:rsidP="0014555E">
            <w:pPr>
              <w:jc w:val="center"/>
              <w:rPr>
                <w:ins w:id="3050" w:author="USA" w:date="2021-07-09T15:42:00Z"/>
                <w:sz w:val="13"/>
                <w:szCs w:val="13"/>
              </w:rPr>
            </w:pPr>
            <w:ins w:id="3051" w:author="USA" w:date="2021-07-09T15:42:00Z">
              <w:r w:rsidRPr="00F84D0E">
                <w:rPr>
                  <w:sz w:val="13"/>
                  <w:szCs w:val="13"/>
                </w:rPr>
                <w:t>4</w:t>
              </w:r>
            </w:ins>
          </w:p>
        </w:tc>
        <w:tc>
          <w:tcPr>
            <w:tcW w:w="1080" w:type="dxa"/>
          </w:tcPr>
          <w:p w14:paraId="5DCB7919" w14:textId="77777777" w:rsidR="007D42DF" w:rsidRPr="00F84D0E" w:rsidRDefault="007D42DF" w:rsidP="0014555E">
            <w:pPr>
              <w:jc w:val="center"/>
              <w:rPr>
                <w:ins w:id="3052" w:author="USA" w:date="2021-07-09T15:42:00Z"/>
                <w:sz w:val="13"/>
                <w:szCs w:val="13"/>
              </w:rPr>
            </w:pPr>
            <w:ins w:id="3053" w:author="USA" w:date="2021-07-09T15:42:00Z">
              <w:r w:rsidRPr="00F84D0E">
                <w:rPr>
                  <w:sz w:val="13"/>
                  <w:szCs w:val="13"/>
                </w:rPr>
                <w:t>1</w:t>
              </w:r>
            </w:ins>
          </w:p>
        </w:tc>
        <w:tc>
          <w:tcPr>
            <w:tcW w:w="1260" w:type="dxa"/>
          </w:tcPr>
          <w:p w14:paraId="61F1ACA4" w14:textId="77777777" w:rsidR="007D42DF" w:rsidRPr="00F84D0E" w:rsidRDefault="007D42DF" w:rsidP="0014555E">
            <w:pPr>
              <w:jc w:val="center"/>
              <w:rPr>
                <w:ins w:id="3054" w:author="USA" w:date="2021-07-09T15:42:00Z"/>
                <w:sz w:val="13"/>
                <w:szCs w:val="13"/>
              </w:rPr>
            </w:pPr>
            <w:ins w:id="3055" w:author="USA" w:date="2021-07-09T15:42:00Z">
              <w:r w:rsidRPr="00F84D0E">
                <w:rPr>
                  <w:sz w:val="13"/>
                  <w:szCs w:val="13"/>
                </w:rPr>
                <w:t>4</w:t>
              </w:r>
            </w:ins>
          </w:p>
        </w:tc>
      </w:tr>
      <w:tr w:rsidR="007D42DF" w14:paraId="717E3BD3" w14:textId="77777777" w:rsidTr="0014555E">
        <w:trPr>
          <w:ins w:id="3056" w:author="USA" w:date="2021-07-09T15:42:00Z"/>
        </w:trPr>
        <w:tc>
          <w:tcPr>
            <w:tcW w:w="1207" w:type="dxa"/>
          </w:tcPr>
          <w:p w14:paraId="2E1DCE58" w14:textId="77777777" w:rsidR="007D42DF" w:rsidRPr="00F84D0E" w:rsidRDefault="007D42DF" w:rsidP="0014555E">
            <w:pPr>
              <w:jc w:val="center"/>
              <w:rPr>
                <w:ins w:id="3057" w:author="USA" w:date="2021-07-09T15:42:00Z"/>
                <w:sz w:val="13"/>
                <w:szCs w:val="13"/>
              </w:rPr>
            </w:pPr>
            <w:ins w:id="3058" w:author="USA" w:date="2021-07-09T15:42:00Z">
              <w:r w:rsidRPr="00F84D0E">
                <w:rPr>
                  <w:sz w:val="13"/>
                  <w:szCs w:val="13"/>
                </w:rPr>
                <w:t>10</w:t>
              </w:r>
            </w:ins>
          </w:p>
        </w:tc>
        <w:tc>
          <w:tcPr>
            <w:tcW w:w="1128" w:type="dxa"/>
          </w:tcPr>
          <w:p w14:paraId="4881D458" w14:textId="77777777" w:rsidR="007D42DF" w:rsidRPr="00F84D0E" w:rsidRDefault="007D42DF" w:rsidP="0014555E">
            <w:pPr>
              <w:jc w:val="center"/>
              <w:rPr>
                <w:ins w:id="3059" w:author="USA" w:date="2021-07-09T15:42:00Z"/>
                <w:sz w:val="13"/>
                <w:szCs w:val="13"/>
              </w:rPr>
            </w:pPr>
            <w:ins w:id="3060" w:author="USA" w:date="2021-07-09T15:42:00Z">
              <w:r w:rsidRPr="00F84D0E">
                <w:rPr>
                  <w:sz w:val="13"/>
                  <w:szCs w:val="13"/>
                </w:rPr>
                <w:t>20</w:t>
              </w:r>
            </w:ins>
          </w:p>
        </w:tc>
        <w:tc>
          <w:tcPr>
            <w:tcW w:w="1225" w:type="dxa"/>
          </w:tcPr>
          <w:p w14:paraId="37BC0DA9" w14:textId="77777777" w:rsidR="007D42DF" w:rsidRPr="00F84D0E" w:rsidRDefault="007D42DF" w:rsidP="0014555E">
            <w:pPr>
              <w:jc w:val="center"/>
              <w:rPr>
                <w:ins w:id="3061" w:author="USA" w:date="2021-07-09T15:42:00Z"/>
                <w:sz w:val="13"/>
                <w:szCs w:val="13"/>
              </w:rPr>
            </w:pPr>
            <w:ins w:id="3062" w:author="USA" w:date="2021-07-09T15:42:00Z">
              <w:r w:rsidRPr="00F84D0E">
                <w:rPr>
                  <w:sz w:val="13"/>
                  <w:szCs w:val="13"/>
                </w:rPr>
                <w:t>21</w:t>
              </w:r>
            </w:ins>
          </w:p>
        </w:tc>
        <w:tc>
          <w:tcPr>
            <w:tcW w:w="1115" w:type="dxa"/>
          </w:tcPr>
          <w:p w14:paraId="4464D021" w14:textId="77777777" w:rsidR="007D42DF" w:rsidRPr="00F84D0E" w:rsidRDefault="007D42DF" w:rsidP="0014555E">
            <w:pPr>
              <w:jc w:val="center"/>
              <w:rPr>
                <w:ins w:id="3063" w:author="USA" w:date="2021-07-09T15:42:00Z"/>
                <w:sz w:val="13"/>
                <w:szCs w:val="13"/>
              </w:rPr>
            </w:pPr>
            <w:ins w:id="3064" w:author="USA" w:date="2021-07-09T15:42:00Z">
              <w:r w:rsidRPr="00F84D0E">
                <w:rPr>
                  <w:sz w:val="13"/>
                  <w:szCs w:val="13"/>
                </w:rPr>
                <w:t>4</w:t>
              </w:r>
            </w:ins>
          </w:p>
        </w:tc>
        <w:tc>
          <w:tcPr>
            <w:tcW w:w="1170" w:type="dxa"/>
          </w:tcPr>
          <w:p w14:paraId="6A91639E" w14:textId="77777777" w:rsidR="007D42DF" w:rsidRPr="00F84D0E" w:rsidRDefault="007D42DF" w:rsidP="0014555E">
            <w:pPr>
              <w:jc w:val="center"/>
              <w:rPr>
                <w:ins w:id="3065" w:author="USA" w:date="2021-07-09T15:42:00Z"/>
                <w:sz w:val="13"/>
                <w:szCs w:val="13"/>
              </w:rPr>
            </w:pPr>
            <w:ins w:id="3066" w:author="USA" w:date="2021-07-09T15:42:00Z">
              <w:r w:rsidRPr="00F84D0E">
                <w:rPr>
                  <w:sz w:val="13"/>
                  <w:szCs w:val="13"/>
                </w:rPr>
                <w:t>19</w:t>
              </w:r>
            </w:ins>
          </w:p>
        </w:tc>
        <w:tc>
          <w:tcPr>
            <w:tcW w:w="1080" w:type="dxa"/>
          </w:tcPr>
          <w:p w14:paraId="66A7983C" w14:textId="77777777" w:rsidR="007D42DF" w:rsidRPr="00F84D0E" w:rsidRDefault="007D42DF" w:rsidP="0014555E">
            <w:pPr>
              <w:jc w:val="center"/>
              <w:rPr>
                <w:ins w:id="3067" w:author="USA" w:date="2021-07-09T15:42:00Z"/>
                <w:sz w:val="13"/>
                <w:szCs w:val="13"/>
              </w:rPr>
            </w:pPr>
            <w:ins w:id="3068" w:author="USA" w:date="2021-07-09T15:42:00Z">
              <w:r w:rsidRPr="00F84D0E">
                <w:rPr>
                  <w:sz w:val="13"/>
                  <w:szCs w:val="13"/>
                </w:rPr>
                <w:t>10</w:t>
              </w:r>
            </w:ins>
          </w:p>
        </w:tc>
        <w:tc>
          <w:tcPr>
            <w:tcW w:w="1260" w:type="dxa"/>
          </w:tcPr>
          <w:p w14:paraId="46882EF5" w14:textId="77777777" w:rsidR="007D42DF" w:rsidRPr="00F84D0E" w:rsidRDefault="007D42DF" w:rsidP="0014555E">
            <w:pPr>
              <w:jc w:val="center"/>
              <w:rPr>
                <w:ins w:id="3069" w:author="USA" w:date="2021-07-09T15:42:00Z"/>
                <w:sz w:val="13"/>
                <w:szCs w:val="13"/>
              </w:rPr>
            </w:pPr>
            <w:ins w:id="3070" w:author="USA" w:date="2021-07-09T15:42:00Z">
              <w:r w:rsidRPr="00F84D0E">
                <w:rPr>
                  <w:sz w:val="13"/>
                  <w:szCs w:val="13"/>
                </w:rPr>
                <w:t>14</w:t>
              </w:r>
            </w:ins>
          </w:p>
        </w:tc>
      </w:tr>
    </w:tbl>
    <w:p w14:paraId="12CA1128" w14:textId="77777777" w:rsidR="007D42DF" w:rsidRPr="005E0780" w:rsidRDefault="007D42DF" w:rsidP="007D42DF">
      <w:pPr>
        <w:jc w:val="center"/>
        <w:rPr>
          <w:ins w:id="3071" w:author="USA" w:date="2021-07-09T15:42:00Z"/>
          <w:sz w:val="20"/>
          <w:rPrChange w:id="3072" w:author="USA" w:date="2021-07-09T15:48:00Z">
            <w:rPr>
              <w:ins w:id="3073" w:author="USA" w:date="2021-07-09T15:42:00Z"/>
              <w:i/>
              <w:iCs/>
              <w:sz w:val="20"/>
            </w:rPr>
          </w:rPrChange>
        </w:rPr>
      </w:pPr>
      <w:ins w:id="3074" w:author="USA" w:date="2021-07-09T15:42:00Z">
        <w:r w:rsidRPr="005E0780">
          <w:rPr>
            <w:sz w:val="20"/>
            <w:rPrChange w:id="3075" w:author="USA" w:date="2021-07-09T15:48:00Z">
              <w:rPr>
                <w:i/>
                <w:iCs/>
                <w:sz w:val="20"/>
              </w:rPr>
            </w:rPrChange>
          </w:rPr>
          <w:t>Table 4 – Radiated emission effect on VHF receiver sensitivity</w:t>
        </w:r>
      </w:ins>
    </w:p>
    <w:p w14:paraId="6D00D69D" w14:textId="77777777" w:rsidR="007D42DF" w:rsidRDefault="007D42DF" w:rsidP="007D42DF">
      <w:pPr>
        <w:jc w:val="center"/>
        <w:rPr>
          <w:ins w:id="3076" w:author="USA" w:date="2021-07-09T15:42:00Z"/>
          <w:sz w:val="22"/>
          <w:szCs w:val="22"/>
        </w:rPr>
      </w:pPr>
    </w:p>
    <w:p w14:paraId="54362FE2" w14:textId="77777777" w:rsidR="007D42DF" w:rsidRDefault="007D42DF" w:rsidP="007D42DF">
      <w:pPr>
        <w:jc w:val="center"/>
        <w:rPr>
          <w:ins w:id="3077" w:author="USA" w:date="2021-07-09T15:42:00Z"/>
          <w:sz w:val="22"/>
          <w:szCs w:val="22"/>
        </w:rPr>
      </w:pPr>
    </w:p>
    <w:tbl>
      <w:tblPr>
        <w:tblStyle w:val="TableGrid"/>
        <w:tblW w:w="6835" w:type="dxa"/>
        <w:tblInd w:w="1256" w:type="dxa"/>
        <w:tblLook w:val="04A0" w:firstRow="1" w:lastRow="0" w:firstColumn="1" w:lastColumn="0" w:noHBand="0" w:noVBand="1"/>
      </w:tblPr>
      <w:tblGrid>
        <w:gridCol w:w="1207"/>
        <w:gridCol w:w="1128"/>
        <w:gridCol w:w="1225"/>
        <w:gridCol w:w="1565"/>
        <w:gridCol w:w="1710"/>
      </w:tblGrid>
      <w:tr w:rsidR="007D42DF" w14:paraId="2E520CE2" w14:textId="77777777" w:rsidTr="0014555E">
        <w:trPr>
          <w:trHeight w:val="202"/>
          <w:ins w:id="3078" w:author="USA" w:date="2021-07-09T15:42:00Z"/>
        </w:trPr>
        <w:tc>
          <w:tcPr>
            <w:tcW w:w="1207" w:type="dxa"/>
            <w:vMerge w:val="restart"/>
            <w:shd w:val="clear" w:color="auto" w:fill="DAEEF3" w:themeFill="accent5" w:themeFillTint="33"/>
            <w:vAlign w:val="center"/>
          </w:tcPr>
          <w:p w14:paraId="3DD7CBD7" w14:textId="77777777" w:rsidR="007D42DF" w:rsidRPr="00EC5DB6" w:rsidRDefault="007D42DF" w:rsidP="0014555E">
            <w:pPr>
              <w:jc w:val="center"/>
              <w:rPr>
                <w:ins w:id="3079" w:author="USA" w:date="2021-07-09T15:42:00Z"/>
                <w:sz w:val="15"/>
                <w:szCs w:val="15"/>
              </w:rPr>
            </w:pPr>
            <w:ins w:id="3080" w:author="USA" w:date="2021-07-09T15:42:00Z">
              <w:r w:rsidRPr="00EC5DB6">
                <w:rPr>
                  <w:sz w:val="15"/>
                  <w:szCs w:val="15"/>
                </w:rPr>
                <w:t>Light Sample Number</w:t>
              </w:r>
            </w:ins>
          </w:p>
        </w:tc>
        <w:tc>
          <w:tcPr>
            <w:tcW w:w="2353" w:type="dxa"/>
            <w:gridSpan w:val="2"/>
            <w:vMerge w:val="restart"/>
            <w:shd w:val="clear" w:color="auto" w:fill="DAEEF3" w:themeFill="accent5" w:themeFillTint="33"/>
            <w:vAlign w:val="center"/>
          </w:tcPr>
          <w:p w14:paraId="1AB3CFAC" w14:textId="77777777" w:rsidR="007D42DF" w:rsidRDefault="007D42DF" w:rsidP="0014555E">
            <w:pPr>
              <w:jc w:val="center"/>
              <w:rPr>
                <w:ins w:id="3081" w:author="USA" w:date="2021-07-09T15:42:00Z"/>
                <w:sz w:val="15"/>
                <w:szCs w:val="15"/>
              </w:rPr>
            </w:pPr>
            <w:ins w:id="3082" w:author="USA" w:date="2021-07-09T15:42:00Z">
              <w:r>
                <w:rPr>
                  <w:sz w:val="15"/>
                  <w:szCs w:val="15"/>
                </w:rPr>
                <w:t>Measured field strength at 1m at 162 MHz</w:t>
              </w:r>
            </w:ins>
          </w:p>
          <w:p w14:paraId="7F32C7C8" w14:textId="77777777" w:rsidR="007D42DF" w:rsidRDefault="007D42DF" w:rsidP="0014555E">
            <w:pPr>
              <w:jc w:val="center"/>
              <w:rPr>
                <w:ins w:id="3083" w:author="USA" w:date="2021-07-09T15:42:00Z"/>
                <w:sz w:val="15"/>
                <w:szCs w:val="15"/>
              </w:rPr>
            </w:pPr>
            <w:ins w:id="3084" w:author="USA" w:date="2021-07-09T15:42:00Z">
              <w:r>
                <w:rPr>
                  <w:sz w:val="15"/>
                  <w:szCs w:val="15"/>
                </w:rPr>
                <w:t>In dB µV/m</w:t>
              </w:r>
            </w:ins>
          </w:p>
        </w:tc>
        <w:tc>
          <w:tcPr>
            <w:tcW w:w="3275" w:type="dxa"/>
            <w:gridSpan w:val="2"/>
            <w:shd w:val="clear" w:color="auto" w:fill="DAEEF3" w:themeFill="accent5" w:themeFillTint="33"/>
            <w:vAlign w:val="center"/>
          </w:tcPr>
          <w:p w14:paraId="5A273CBD" w14:textId="77777777" w:rsidR="007D42DF" w:rsidRPr="00EC5DB6" w:rsidRDefault="007D42DF" w:rsidP="0014555E">
            <w:pPr>
              <w:jc w:val="center"/>
              <w:rPr>
                <w:ins w:id="3085" w:author="USA" w:date="2021-07-09T15:42:00Z"/>
                <w:sz w:val="15"/>
                <w:szCs w:val="15"/>
              </w:rPr>
            </w:pPr>
            <w:ins w:id="3086" w:author="USA" w:date="2021-07-09T15:42:00Z">
              <w:r>
                <w:rPr>
                  <w:sz w:val="15"/>
                  <w:szCs w:val="15"/>
                </w:rPr>
                <w:t>Receiver sensitivity degradation, in dB</w:t>
              </w:r>
            </w:ins>
          </w:p>
        </w:tc>
      </w:tr>
      <w:tr w:rsidR="007D42DF" w14:paraId="45641A0E" w14:textId="77777777" w:rsidTr="0014555E">
        <w:trPr>
          <w:trHeight w:val="292"/>
          <w:ins w:id="3087" w:author="USA" w:date="2021-07-09T15:42:00Z"/>
        </w:trPr>
        <w:tc>
          <w:tcPr>
            <w:tcW w:w="1207" w:type="dxa"/>
            <w:vMerge/>
            <w:shd w:val="clear" w:color="auto" w:fill="DAEEF3" w:themeFill="accent5" w:themeFillTint="33"/>
            <w:vAlign w:val="center"/>
          </w:tcPr>
          <w:p w14:paraId="1CC4F4FF" w14:textId="77777777" w:rsidR="007D42DF" w:rsidRPr="00EC5DB6" w:rsidRDefault="007D42DF" w:rsidP="0014555E">
            <w:pPr>
              <w:jc w:val="center"/>
              <w:rPr>
                <w:ins w:id="3088" w:author="USA" w:date="2021-07-09T15:42:00Z"/>
                <w:sz w:val="15"/>
                <w:szCs w:val="15"/>
              </w:rPr>
            </w:pPr>
          </w:p>
        </w:tc>
        <w:tc>
          <w:tcPr>
            <w:tcW w:w="2353" w:type="dxa"/>
            <w:gridSpan w:val="2"/>
            <w:vMerge/>
            <w:shd w:val="clear" w:color="auto" w:fill="DAEEF3" w:themeFill="accent5" w:themeFillTint="33"/>
            <w:vAlign w:val="center"/>
          </w:tcPr>
          <w:p w14:paraId="4AF7ABA2" w14:textId="77777777" w:rsidR="007D42DF" w:rsidRPr="00EC446A" w:rsidRDefault="007D42DF" w:rsidP="0014555E">
            <w:pPr>
              <w:jc w:val="center"/>
              <w:rPr>
                <w:ins w:id="3089" w:author="USA" w:date="2021-07-09T15:42:00Z"/>
                <w:sz w:val="15"/>
                <w:szCs w:val="15"/>
              </w:rPr>
            </w:pPr>
          </w:p>
        </w:tc>
        <w:tc>
          <w:tcPr>
            <w:tcW w:w="1565" w:type="dxa"/>
            <w:vMerge w:val="restart"/>
            <w:shd w:val="clear" w:color="auto" w:fill="DAEEF3" w:themeFill="accent5" w:themeFillTint="33"/>
            <w:vAlign w:val="center"/>
          </w:tcPr>
          <w:p w14:paraId="1A804D41" w14:textId="77777777" w:rsidR="007D42DF" w:rsidRPr="00EC446A" w:rsidRDefault="007D42DF" w:rsidP="0014555E">
            <w:pPr>
              <w:jc w:val="center"/>
              <w:rPr>
                <w:ins w:id="3090" w:author="USA" w:date="2021-07-09T15:42:00Z"/>
                <w:sz w:val="15"/>
                <w:szCs w:val="15"/>
              </w:rPr>
            </w:pPr>
            <w:ins w:id="3091" w:author="USA" w:date="2021-07-09T15:42:00Z">
              <w:r w:rsidRPr="00EC446A">
                <w:rPr>
                  <w:sz w:val="15"/>
                  <w:szCs w:val="15"/>
                </w:rPr>
                <w:t>At 1m</w:t>
              </w:r>
            </w:ins>
          </w:p>
        </w:tc>
        <w:tc>
          <w:tcPr>
            <w:tcW w:w="1710" w:type="dxa"/>
            <w:vMerge w:val="restart"/>
            <w:shd w:val="clear" w:color="auto" w:fill="DAEEF3" w:themeFill="accent5" w:themeFillTint="33"/>
            <w:vAlign w:val="center"/>
          </w:tcPr>
          <w:p w14:paraId="47208391" w14:textId="77777777" w:rsidR="007D42DF" w:rsidRPr="00EC446A" w:rsidRDefault="007D42DF" w:rsidP="0014555E">
            <w:pPr>
              <w:jc w:val="center"/>
              <w:rPr>
                <w:ins w:id="3092" w:author="USA" w:date="2021-07-09T15:42:00Z"/>
                <w:sz w:val="15"/>
                <w:szCs w:val="15"/>
              </w:rPr>
            </w:pPr>
            <w:ins w:id="3093" w:author="USA" w:date="2021-07-09T15:42:00Z">
              <w:r w:rsidRPr="00EC446A">
                <w:rPr>
                  <w:sz w:val="15"/>
                  <w:szCs w:val="15"/>
                </w:rPr>
                <w:t>At 0.33m</w:t>
              </w:r>
            </w:ins>
          </w:p>
        </w:tc>
      </w:tr>
      <w:tr w:rsidR="007D42DF" w14:paraId="09EE198B" w14:textId="77777777" w:rsidTr="0014555E">
        <w:trPr>
          <w:trHeight w:val="202"/>
          <w:ins w:id="3094" w:author="USA" w:date="2021-07-09T15:42:00Z"/>
        </w:trPr>
        <w:tc>
          <w:tcPr>
            <w:tcW w:w="1207" w:type="dxa"/>
            <w:vMerge/>
            <w:shd w:val="clear" w:color="auto" w:fill="DAEEF3" w:themeFill="accent5" w:themeFillTint="33"/>
            <w:vAlign w:val="center"/>
          </w:tcPr>
          <w:p w14:paraId="2C4876C2" w14:textId="77777777" w:rsidR="007D42DF" w:rsidRPr="00F765FF" w:rsidRDefault="007D42DF" w:rsidP="0014555E">
            <w:pPr>
              <w:jc w:val="center"/>
              <w:rPr>
                <w:ins w:id="3095" w:author="USA" w:date="2021-07-09T15:42:00Z"/>
                <w:sz w:val="16"/>
                <w:szCs w:val="16"/>
              </w:rPr>
            </w:pPr>
          </w:p>
        </w:tc>
        <w:tc>
          <w:tcPr>
            <w:tcW w:w="1128" w:type="dxa"/>
            <w:shd w:val="clear" w:color="auto" w:fill="DAEEF3" w:themeFill="accent5" w:themeFillTint="33"/>
            <w:vAlign w:val="center"/>
          </w:tcPr>
          <w:p w14:paraId="7300CAFD" w14:textId="77777777" w:rsidR="007D42DF" w:rsidRPr="00EC446A" w:rsidRDefault="007D42DF" w:rsidP="0014555E">
            <w:pPr>
              <w:jc w:val="center"/>
              <w:rPr>
                <w:ins w:id="3096" w:author="USA" w:date="2021-07-09T15:42:00Z"/>
                <w:sz w:val="15"/>
                <w:szCs w:val="15"/>
              </w:rPr>
            </w:pPr>
            <w:ins w:id="3097" w:author="USA" w:date="2021-07-09T15:42:00Z">
              <w:r w:rsidRPr="00EC446A">
                <w:rPr>
                  <w:sz w:val="15"/>
                  <w:szCs w:val="15"/>
                </w:rPr>
                <w:t>20 kHz RBW</w:t>
              </w:r>
            </w:ins>
          </w:p>
        </w:tc>
        <w:tc>
          <w:tcPr>
            <w:tcW w:w="1225" w:type="dxa"/>
            <w:shd w:val="clear" w:color="auto" w:fill="DAEEF3" w:themeFill="accent5" w:themeFillTint="33"/>
            <w:vAlign w:val="center"/>
          </w:tcPr>
          <w:p w14:paraId="007835F0" w14:textId="77777777" w:rsidR="007D42DF" w:rsidRPr="00EC446A" w:rsidRDefault="007D42DF" w:rsidP="0014555E">
            <w:pPr>
              <w:jc w:val="center"/>
              <w:rPr>
                <w:ins w:id="3098" w:author="USA" w:date="2021-07-09T15:42:00Z"/>
                <w:sz w:val="15"/>
                <w:szCs w:val="15"/>
              </w:rPr>
            </w:pPr>
            <w:ins w:id="3099" w:author="USA" w:date="2021-07-09T15:42:00Z">
              <w:r w:rsidRPr="00EC446A">
                <w:rPr>
                  <w:sz w:val="15"/>
                  <w:szCs w:val="15"/>
                </w:rPr>
                <w:t>120 kHz RBW</w:t>
              </w:r>
            </w:ins>
          </w:p>
        </w:tc>
        <w:tc>
          <w:tcPr>
            <w:tcW w:w="1565" w:type="dxa"/>
            <w:vMerge/>
            <w:shd w:val="clear" w:color="auto" w:fill="DAEEF3" w:themeFill="accent5" w:themeFillTint="33"/>
            <w:vAlign w:val="center"/>
          </w:tcPr>
          <w:p w14:paraId="1EB9EC91" w14:textId="77777777" w:rsidR="007D42DF" w:rsidRPr="00EC446A" w:rsidRDefault="007D42DF" w:rsidP="0014555E">
            <w:pPr>
              <w:jc w:val="center"/>
              <w:rPr>
                <w:ins w:id="3100" w:author="USA" w:date="2021-07-09T15:42:00Z"/>
                <w:sz w:val="15"/>
                <w:szCs w:val="15"/>
              </w:rPr>
            </w:pPr>
          </w:p>
        </w:tc>
        <w:tc>
          <w:tcPr>
            <w:tcW w:w="1710" w:type="dxa"/>
            <w:vMerge/>
            <w:shd w:val="clear" w:color="auto" w:fill="DAEEF3" w:themeFill="accent5" w:themeFillTint="33"/>
            <w:vAlign w:val="center"/>
          </w:tcPr>
          <w:p w14:paraId="5DB528E1" w14:textId="77777777" w:rsidR="007D42DF" w:rsidRPr="00EC446A" w:rsidRDefault="007D42DF" w:rsidP="0014555E">
            <w:pPr>
              <w:jc w:val="center"/>
              <w:rPr>
                <w:ins w:id="3101" w:author="USA" w:date="2021-07-09T15:42:00Z"/>
                <w:sz w:val="15"/>
                <w:szCs w:val="15"/>
              </w:rPr>
            </w:pPr>
          </w:p>
        </w:tc>
      </w:tr>
      <w:tr w:rsidR="007D42DF" w14:paraId="39688913" w14:textId="77777777" w:rsidTr="0014555E">
        <w:trPr>
          <w:ins w:id="3102" w:author="USA" w:date="2021-07-09T15:42:00Z"/>
        </w:trPr>
        <w:tc>
          <w:tcPr>
            <w:tcW w:w="1207" w:type="dxa"/>
          </w:tcPr>
          <w:p w14:paraId="0E56A48B" w14:textId="77777777" w:rsidR="007D42DF" w:rsidRPr="00252406" w:rsidRDefault="007D42DF" w:rsidP="0014555E">
            <w:pPr>
              <w:jc w:val="center"/>
              <w:rPr>
                <w:ins w:id="3103" w:author="USA" w:date="2021-07-09T15:42:00Z"/>
                <w:sz w:val="13"/>
                <w:szCs w:val="13"/>
              </w:rPr>
            </w:pPr>
            <w:ins w:id="3104" w:author="USA" w:date="2021-07-09T15:42:00Z">
              <w:r w:rsidRPr="00252406">
                <w:rPr>
                  <w:sz w:val="13"/>
                  <w:szCs w:val="13"/>
                </w:rPr>
                <w:t>1</w:t>
              </w:r>
            </w:ins>
          </w:p>
        </w:tc>
        <w:tc>
          <w:tcPr>
            <w:tcW w:w="1128" w:type="dxa"/>
          </w:tcPr>
          <w:p w14:paraId="2CF32112" w14:textId="77777777" w:rsidR="007D42DF" w:rsidRPr="00252406" w:rsidRDefault="007D42DF" w:rsidP="0014555E">
            <w:pPr>
              <w:jc w:val="center"/>
              <w:rPr>
                <w:ins w:id="3105" w:author="USA" w:date="2021-07-09T15:42:00Z"/>
                <w:sz w:val="13"/>
                <w:szCs w:val="13"/>
              </w:rPr>
            </w:pPr>
            <w:ins w:id="3106" w:author="USA" w:date="2021-07-09T15:42:00Z">
              <w:r w:rsidRPr="00252406">
                <w:rPr>
                  <w:sz w:val="13"/>
                  <w:szCs w:val="13"/>
                </w:rPr>
                <w:t>0</w:t>
              </w:r>
            </w:ins>
          </w:p>
        </w:tc>
        <w:tc>
          <w:tcPr>
            <w:tcW w:w="1225" w:type="dxa"/>
          </w:tcPr>
          <w:p w14:paraId="06486857" w14:textId="77777777" w:rsidR="007D42DF" w:rsidRPr="00252406" w:rsidRDefault="007D42DF" w:rsidP="0014555E">
            <w:pPr>
              <w:jc w:val="center"/>
              <w:rPr>
                <w:ins w:id="3107" w:author="USA" w:date="2021-07-09T15:42:00Z"/>
                <w:sz w:val="13"/>
                <w:szCs w:val="13"/>
              </w:rPr>
            </w:pPr>
            <w:ins w:id="3108" w:author="USA" w:date="2021-07-09T15:42:00Z">
              <w:r w:rsidRPr="00252406">
                <w:rPr>
                  <w:sz w:val="13"/>
                  <w:szCs w:val="13"/>
                </w:rPr>
                <w:t>8</w:t>
              </w:r>
            </w:ins>
          </w:p>
        </w:tc>
        <w:tc>
          <w:tcPr>
            <w:tcW w:w="1565" w:type="dxa"/>
          </w:tcPr>
          <w:p w14:paraId="22D778F2" w14:textId="77777777" w:rsidR="007D42DF" w:rsidRPr="00252406" w:rsidRDefault="007D42DF" w:rsidP="0014555E">
            <w:pPr>
              <w:jc w:val="center"/>
              <w:rPr>
                <w:ins w:id="3109" w:author="USA" w:date="2021-07-09T15:42:00Z"/>
                <w:sz w:val="13"/>
                <w:szCs w:val="13"/>
              </w:rPr>
            </w:pPr>
            <w:ins w:id="3110" w:author="USA" w:date="2021-07-09T15:42:00Z">
              <w:r w:rsidRPr="00252406">
                <w:rPr>
                  <w:sz w:val="13"/>
                  <w:szCs w:val="13"/>
                </w:rPr>
                <w:t>2</w:t>
              </w:r>
            </w:ins>
          </w:p>
        </w:tc>
        <w:tc>
          <w:tcPr>
            <w:tcW w:w="1710" w:type="dxa"/>
          </w:tcPr>
          <w:p w14:paraId="3F479D40" w14:textId="77777777" w:rsidR="007D42DF" w:rsidRPr="00252406" w:rsidRDefault="007D42DF" w:rsidP="0014555E">
            <w:pPr>
              <w:jc w:val="center"/>
              <w:rPr>
                <w:ins w:id="3111" w:author="USA" w:date="2021-07-09T15:42:00Z"/>
                <w:sz w:val="13"/>
                <w:szCs w:val="13"/>
              </w:rPr>
            </w:pPr>
            <w:ins w:id="3112" w:author="USA" w:date="2021-07-09T15:42:00Z">
              <w:r w:rsidRPr="00252406">
                <w:rPr>
                  <w:sz w:val="13"/>
                  <w:szCs w:val="13"/>
                </w:rPr>
                <w:t>3</w:t>
              </w:r>
            </w:ins>
          </w:p>
        </w:tc>
      </w:tr>
      <w:tr w:rsidR="007D42DF" w14:paraId="17AF1397" w14:textId="77777777" w:rsidTr="0014555E">
        <w:trPr>
          <w:ins w:id="3113" w:author="USA" w:date="2021-07-09T15:42:00Z"/>
        </w:trPr>
        <w:tc>
          <w:tcPr>
            <w:tcW w:w="1207" w:type="dxa"/>
          </w:tcPr>
          <w:p w14:paraId="7A5F7C29" w14:textId="77777777" w:rsidR="007D42DF" w:rsidRPr="00252406" w:rsidRDefault="007D42DF" w:rsidP="0014555E">
            <w:pPr>
              <w:jc w:val="center"/>
              <w:rPr>
                <w:ins w:id="3114" w:author="USA" w:date="2021-07-09T15:42:00Z"/>
                <w:sz w:val="13"/>
                <w:szCs w:val="13"/>
              </w:rPr>
            </w:pPr>
            <w:ins w:id="3115" w:author="USA" w:date="2021-07-09T15:42:00Z">
              <w:r w:rsidRPr="00252406">
                <w:rPr>
                  <w:sz w:val="13"/>
                  <w:szCs w:val="13"/>
                </w:rPr>
                <w:t>2</w:t>
              </w:r>
            </w:ins>
          </w:p>
        </w:tc>
        <w:tc>
          <w:tcPr>
            <w:tcW w:w="1128" w:type="dxa"/>
          </w:tcPr>
          <w:p w14:paraId="3C2B1E11" w14:textId="77777777" w:rsidR="007D42DF" w:rsidRPr="00252406" w:rsidRDefault="007D42DF" w:rsidP="0014555E">
            <w:pPr>
              <w:jc w:val="center"/>
              <w:rPr>
                <w:ins w:id="3116" w:author="USA" w:date="2021-07-09T15:42:00Z"/>
                <w:sz w:val="13"/>
                <w:szCs w:val="13"/>
              </w:rPr>
            </w:pPr>
            <w:ins w:id="3117" w:author="USA" w:date="2021-07-09T15:42:00Z">
              <w:r w:rsidRPr="00252406">
                <w:rPr>
                  <w:sz w:val="13"/>
                  <w:szCs w:val="13"/>
                </w:rPr>
                <w:t>10</w:t>
              </w:r>
            </w:ins>
          </w:p>
        </w:tc>
        <w:tc>
          <w:tcPr>
            <w:tcW w:w="1225" w:type="dxa"/>
          </w:tcPr>
          <w:p w14:paraId="5D2D3EAD" w14:textId="77777777" w:rsidR="007D42DF" w:rsidRPr="00252406" w:rsidRDefault="007D42DF" w:rsidP="0014555E">
            <w:pPr>
              <w:jc w:val="center"/>
              <w:rPr>
                <w:ins w:id="3118" w:author="USA" w:date="2021-07-09T15:42:00Z"/>
                <w:sz w:val="13"/>
                <w:szCs w:val="13"/>
              </w:rPr>
            </w:pPr>
            <w:ins w:id="3119" w:author="USA" w:date="2021-07-09T15:42:00Z">
              <w:r w:rsidRPr="00252406">
                <w:rPr>
                  <w:sz w:val="13"/>
                  <w:szCs w:val="13"/>
                </w:rPr>
                <w:t>12</w:t>
              </w:r>
            </w:ins>
          </w:p>
        </w:tc>
        <w:tc>
          <w:tcPr>
            <w:tcW w:w="1565" w:type="dxa"/>
          </w:tcPr>
          <w:p w14:paraId="2BCA5E26" w14:textId="77777777" w:rsidR="007D42DF" w:rsidRPr="00252406" w:rsidRDefault="007D42DF" w:rsidP="0014555E">
            <w:pPr>
              <w:jc w:val="center"/>
              <w:rPr>
                <w:ins w:id="3120" w:author="USA" w:date="2021-07-09T15:42:00Z"/>
                <w:sz w:val="13"/>
                <w:szCs w:val="13"/>
              </w:rPr>
            </w:pPr>
            <w:ins w:id="3121" w:author="USA" w:date="2021-07-09T15:42:00Z">
              <w:r w:rsidRPr="00252406">
                <w:rPr>
                  <w:sz w:val="13"/>
                  <w:szCs w:val="13"/>
                </w:rPr>
                <w:t>5</w:t>
              </w:r>
            </w:ins>
          </w:p>
        </w:tc>
        <w:tc>
          <w:tcPr>
            <w:tcW w:w="1710" w:type="dxa"/>
          </w:tcPr>
          <w:p w14:paraId="0D8A8F7B" w14:textId="77777777" w:rsidR="007D42DF" w:rsidRPr="00252406" w:rsidRDefault="007D42DF" w:rsidP="0014555E">
            <w:pPr>
              <w:jc w:val="center"/>
              <w:rPr>
                <w:ins w:id="3122" w:author="USA" w:date="2021-07-09T15:42:00Z"/>
                <w:sz w:val="13"/>
                <w:szCs w:val="13"/>
              </w:rPr>
            </w:pPr>
            <w:ins w:id="3123" w:author="USA" w:date="2021-07-09T15:42:00Z">
              <w:r w:rsidRPr="00252406">
                <w:rPr>
                  <w:sz w:val="13"/>
                  <w:szCs w:val="13"/>
                </w:rPr>
                <w:t>5</w:t>
              </w:r>
            </w:ins>
          </w:p>
        </w:tc>
      </w:tr>
      <w:tr w:rsidR="007D42DF" w14:paraId="4EB6A615" w14:textId="77777777" w:rsidTr="0014555E">
        <w:trPr>
          <w:ins w:id="3124" w:author="USA" w:date="2021-07-09T15:42:00Z"/>
        </w:trPr>
        <w:tc>
          <w:tcPr>
            <w:tcW w:w="1207" w:type="dxa"/>
          </w:tcPr>
          <w:p w14:paraId="328F3A49" w14:textId="77777777" w:rsidR="007D42DF" w:rsidRPr="00252406" w:rsidRDefault="007D42DF" w:rsidP="0014555E">
            <w:pPr>
              <w:jc w:val="center"/>
              <w:rPr>
                <w:ins w:id="3125" w:author="USA" w:date="2021-07-09T15:42:00Z"/>
                <w:sz w:val="13"/>
                <w:szCs w:val="13"/>
              </w:rPr>
            </w:pPr>
            <w:ins w:id="3126" w:author="USA" w:date="2021-07-09T15:42:00Z">
              <w:r w:rsidRPr="00252406">
                <w:rPr>
                  <w:sz w:val="13"/>
                  <w:szCs w:val="13"/>
                </w:rPr>
                <w:t>3</w:t>
              </w:r>
            </w:ins>
          </w:p>
        </w:tc>
        <w:tc>
          <w:tcPr>
            <w:tcW w:w="1128" w:type="dxa"/>
          </w:tcPr>
          <w:p w14:paraId="3BBBBF5D" w14:textId="77777777" w:rsidR="007D42DF" w:rsidRPr="00252406" w:rsidRDefault="007D42DF" w:rsidP="0014555E">
            <w:pPr>
              <w:jc w:val="center"/>
              <w:rPr>
                <w:ins w:id="3127" w:author="USA" w:date="2021-07-09T15:42:00Z"/>
                <w:sz w:val="13"/>
                <w:szCs w:val="13"/>
              </w:rPr>
            </w:pPr>
            <w:ins w:id="3128" w:author="USA" w:date="2021-07-09T15:42:00Z">
              <w:r w:rsidRPr="00252406">
                <w:rPr>
                  <w:sz w:val="13"/>
                  <w:szCs w:val="13"/>
                </w:rPr>
                <w:t>18</w:t>
              </w:r>
            </w:ins>
          </w:p>
        </w:tc>
        <w:tc>
          <w:tcPr>
            <w:tcW w:w="1225" w:type="dxa"/>
          </w:tcPr>
          <w:p w14:paraId="2CA91925" w14:textId="77777777" w:rsidR="007D42DF" w:rsidRPr="00252406" w:rsidRDefault="007D42DF" w:rsidP="0014555E">
            <w:pPr>
              <w:jc w:val="center"/>
              <w:rPr>
                <w:ins w:id="3129" w:author="USA" w:date="2021-07-09T15:42:00Z"/>
                <w:sz w:val="13"/>
                <w:szCs w:val="13"/>
              </w:rPr>
            </w:pPr>
            <w:ins w:id="3130" w:author="USA" w:date="2021-07-09T15:42:00Z">
              <w:r w:rsidRPr="00252406">
                <w:rPr>
                  <w:sz w:val="13"/>
                  <w:szCs w:val="13"/>
                </w:rPr>
                <w:t>10</w:t>
              </w:r>
            </w:ins>
          </w:p>
        </w:tc>
        <w:tc>
          <w:tcPr>
            <w:tcW w:w="1565" w:type="dxa"/>
          </w:tcPr>
          <w:p w14:paraId="6E36696B" w14:textId="77777777" w:rsidR="007D42DF" w:rsidRPr="00252406" w:rsidRDefault="007D42DF" w:rsidP="0014555E">
            <w:pPr>
              <w:jc w:val="center"/>
              <w:rPr>
                <w:ins w:id="3131" w:author="USA" w:date="2021-07-09T15:42:00Z"/>
                <w:sz w:val="13"/>
                <w:szCs w:val="13"/>
              </w:rPr>
            </w:pPr>
            <w:ins w:id="3132" w:author="USA" w:date="2021-07-09T15:42:00Z">
              <w:r w:rsidRPr="00252406">
                <w:rPr>
                  <w:sz w:val="13"/>
                  <w:szCs w:val="13"/>
                </w:rPr>
                <w:t>2</w:t>
              </w:r>
            </w:ins>
          </w:p>
        </w:tc>
        <w:tc>
          <w:tcPr>
            <w:tcW w:w="1710" w:type="dxa"/>
          </w:tcPr>
          <w:p w14:paraId="38772AED" w14:textId="77777777" w:rsidR="007D42DF" w:rsidRPr="00252406" w:rsidRDefault="007D42DF" w:rsidP="0014555E">
            <w:pPr>
              <w:jc w:val="center"/>
              <w:rPr>
                <w:ins w:id="3133" w:author="USA" w:date="2021-07-09T15:42:00Z"/>
                <w:sz w:val="13"/>
                <w:szCs w:val="13"/>
              </w:rPr>
            </w:pPr>
            <w:ins w:id="3134" w:author="USA" w:date="2021-07-09T15:42:00Z">
              <w:r w:rsidRPr="00252406">
                <w:rPr>
                  <w:sz w:val="13"/>
                  <w:szCs w:val="13"/>
                </w:rPr>
                <w:t>4</w:t>
              </w:r>
            </w:ins>
          </w:p>
        </w:tc>
      </w:tr>
      <w:tr w:rsidR="007D42DF" w14:paraId="01F1335A" w14:textId="77777777" w:rsidTr="0014555E">
        <w:trPr>
          <w:ins w:id="3135" w:author="USA" w:date="2021-07-09T15:42:00Z"/>
        </w:trPr>
        <w:tc>
          <w:tcPr>
            <w:tcW w:w="1207" w:type="dxa"/>
          </w:tcPr>
          <w:p w14:paraId="500E4141" w14:textId="77777777" w:rsidR="007D42DF" w:rsidRPr="00252406" w:rsidRDefault="007D42DF" w:rsidP="0014555E">
            <w:pPr>
              <w:jc w:val="center"/>
              <w:rPr>
                <w:ins w:id="3136" w:author="USA" w:date="2021-07-09T15:42:00Z"/>
                <w:sz w:val="13"/>
                <w:szCs w:val="13"/>
              </w:rPr>
            </w:pPr>
            <w:ins w:id="3137" w:author="USA" w:date="2021-07-09T15:42:00Z">
              <w:r w:rsidRPr="00252406">
                <w:rPr>
                  <w:sz w:val="13"/>
                  <w:szCs w:val="13"/>
                </w:rPr>
                <w:t>4</w:t>
              </w:r>
            </w:ins>
          </w:p>
        </w:tc>
        <w:tc>
          <w:tcPr>
            <w:tcW w:w="1128" w:type="dxa"/>
          </w:tcPr>
          <w:p w14:paraId="4DEA3B58" w14:textId="77777777" w:rsidR="007D42DF" w:rsidRPr="00252406" w:rsidRDefault="007D42DF" w:rsidP="0014555E">
            <w:pPr>
              <w:jc w:val="center"/>
              <w:rPr>
                <w:ins w:id="3138" w:author="USA" w:date="2021-07-09T15:42:00Z"/>
                <w:sz w:val="13"/>
                <w:szCs w:val="13"/>
              </w:rPr>
            </w:pPr>
            <w:ins w:id="3139" w:author="USA" w:date="2021-07-09T15:42:00Z">
              <w:r w:rsidRPr="00252406">
                <w:rPr>
                  <w:sz w:val="13"/>
                  <w:szCs w:val="13"/>
                </w:rPr>
                <w:t>14</w:t>
              </w:r>
            </w:ins>
          </w:p>
        </w:tc>
        <w:tc>
          <w:tcPr>
            <w:tcW w:w="1225" w:type="dxa"/>
          </w:tcPr>
          <w:p w14:paraId="2DF38BEA" w14:textId="77777777" w:rsidR="007D42DF" w:rsidRPr="00252406" w:rsidRDefault="007D42DF" w:rsidP="0014555E">
            <w:pPr>
              <w:jc w:val="center"/>
              <w:rPr>
                <w:ins w:id="3140" w:author="USA" w:date="2021-07-09T15:42:00Z"/>
                <w:sz w:val="13"/>
                <w:szCs w:val="13"/>
              </w:rPr>
            </w:pPr>
            <w:ins w:id="3141" w:author="USA" w:date="2021-07-09T15:42:00Z">
              <w:r w:rsidRPr="00252406">
                <w:rPr>
                  <w:sz w:val="13"/>
                  <w:szCs w:val="13"/>
                </w:rPr>
                <w:t>10</w:t>
              </w:r>
            </w:ins>
          </w:p>
        </w:tc>
        <w:tc>
          <w:tcPr>
            <w:tcW w:w="1565" w:type="dxa"/>
          </w:tcPr>
          <w:p w14:paraId="734B6DE4" w14:textId="77777777" w:rsidR="007D42DF" w:rsidRPr="00252406" w:rsidRDefault="007D42DF" w:rsidP="0014555E">
            <w:pPr>
              <w:jc w:val="center"/>
              <w:rPr>
                <w:ins w:id="3142" w:author="USA" w:date="2021-07-09T15:42:00Z"/>
                <w:sz w:val="13"/>
                <w:szCs w:val="13"/>
              </w:rPr>
            </w:pPr>
            <w:ins w:id="3143" w:author="USA" w:date="2021-07-09T15:42:00Z">
              <w:r w:rsidRPr="00252406">
                <w:rPr>
                  <w:sz w:val="13"/>
                  <w:szCs w:val="13"/>
                </w:rPr>
                <w:t>3</w:t>
              </w:r>
            </w:ins>
          </w:p>
        </w:tc>
        <w:tc>
          <w:tcPr>
            <w:tcW w:w="1710" w:type="dxa"/>
          </w:tcPr>
          <w:p w14:paraId="2FC3B486" w14:textId="77777777" w:rsidR="007D42DF" w:rsidRPr="00252406" w:rsidRDefault="007D42DF" w:rsidP="0014555E">
            <w:pPr>
              <w:jc w:val="center"/>
              <w:rPr>
                <w:ins w:id="3144" w:author="USA" w:date="2021-07-09T15:42:00Z"/>
                <w:sz w:val="13"/>
                <w:szCs w:val="13"/>
              </w:rPr>
            </w:pPr>
            <w:ins w:id="3145" w:author="USA" w:date="2021-07-09T15:42:00Z">
              <w:r w:rsidRPr="00252406">
                <w:rPr>
                  <w:sz w:val="13"/>
                  <w:szCs w:val="13"/>
                </w:rPr>
                <w:t>3</w:t>
              </w:r>
            </w:ins>
          </w:p>
        </w:tc>
      </w:tr>
      <w:tr w:rsidR="007D42DF" w14:paraId="2B9B7F1F" w14:textId="77777777" w:rsidTr="0014555E">
        <w:trPr>
          <w:ins w:id="3146" w:author="USA" w:date="2021-07-09T15:42:00Z"/>
        </w:trPr>
        <w:tc>
          <w:tcPr>
            <w:tcW w:w="1207" w:type="dxa"/>
          </w:tcPr>
          <w:p w14:paraId="1D4BBFCA" w14:textId="77777777" w:rsidR="007D42DF" w:rsidRPr="00252406" w:rsidRDefault="007D42DF" w:rsidP="0014555E">
            <w:pPr>
              <w:jc w:val="center"/>
              <w:rPr>
                <w:ins w:id="3147" w:author="USA" w:date="2021-07-09T15:42:00Z"/>
                <w:sz w:val="13"/>
                <w:szCs w:val="13"/>
              </w:rPr>
            </w:pPr>
            <w:ins w:id="3148" w:author="USA" w:date="2021-07-09T15:42:00Z">
              <w:r w:rsidRPr="00252406">
                <w:rPr>
                  <w:sz w:val="13"/>
                  <w:szCs w:val="13"/>
                </w:rPr>
                <w:t>5</w:t>
              </w:r>
            </w:ins>
          </w:p>
        </w:tc>
        <w:tc>
          <w:tcPr>
            <w:tcW w:w="1128" w:type="dxa"/>
          </w:tcPr>
          <w:p w14:paraId="7E0975C8" w14:textId="77777777" w:rsidR="007D42DF" w:rsidRPr="00252406" w:rsidRDefault="007D42DF" w:rsidP="0014555E">
            <w:pPr>
              <w:jc w:val="center"/>
              <w:rPr>
                <w:ins w:id="3149" w:author="USA" w:date="2021-07-09T15:42:00Z"/>
                <w:sz w:val="13"/>
                <w:szCs w:val="13"/>
              </w:rPr>
            </w:pPr>
            <w:ins w:id="3150" w:author="USA" w:date="2021-07-09T15:42:00Z">
              <w:r w:rsidRPr="00252406">
                <w:rPr>
                  <w:sz w:val="13"/>
                  <w:szCs w:val="13"/>
                </w:rPr>
                <w:t>38</w:t>
              </w:r>
            </w:ins>
          </w:p>
        </w:tc>
        <w:tc>
          <w:tcPr>
            <w:tcW w:w="1225" w:type="dxa"/>
          </w:tcPr>
          <w:p w14:paraId="4BF882D9" w14:textId="77777777" w:rsidR="007D42DF" w:rsidRPr="00252406" w:rsidRDefault="007D42DF" w:rsidP="0014555E">
            <w:pPr>
              <w:jc w:val="center"/>
              <w:rPr>
                <w:ins w:id="3151" w:author="USA" w:date="2021-07-09T15:42:00Z"/>
                <w:sz w:val="13"/>
                <w:szCs w:val="13"/>
              </w:rPr>
            </w:pPr>
            <w:ins w:id="3152" w:author="USA" w:date="2021-07-09T15:42:00Z">
              <w:r w:rsidRPr="00252406">
                <w:rPr>
                  <w:sz w:val="13"/>
                  <w:szCs w:val="13"/>
                </w:rPr>
                <w:t>41</w:t>
              </w:r>
            </w:ins>
          </w:p>
        </w:tc>
        <w:tc>
          <w:tcPr>
            <w:tcW w:w="1565" w:type="dxa"/>
          </w:tcPr>
          <w:p w14:paraId="17C0AF27" w14:textId="77777777" w:rsidR="007D42DF" w:rsidRPr="00252406" w:rsidRDefault="007D42DF" w:rsidP="0014555E">
            <w:pPr>
              <w:jc w:val="center"/>
              <w:rPr>
                <w:ins w:id="3153" w:author="USA" w:date="2021-07-09T15:42:00Z"/>
                <w:sz w:val="13"/>
                <w:szCs w:val="13"/>
              </w:rPr>
            </w:pPr>
            <w:ins w:id="3154" w:author="USA" w:date="2021-07-09T15:42:00Z">
              <w:r w:rsidRPr="00252406">
                <w:rPr>
                  <w:sz w:val="13"/>
                  <w:szCs w:val="13"/>
                </w:rPr>
                <w:t>23</w:t>
              </w:r>
            </w:ins>
          </w:p>
        </w:tc>
        <w:tc>
          <w:tcPr>
            <w:tcW w:w="1710" w:type="dxa"/>
          </w:tcPr>
          <w:p w14:paraId="560C295C" w14:textId="77777777" w:rsidR="007D42DF" w:rsidRPr="00252406" w:rsidRDefault="007D42DF" w:rsidP="0014555E">
            <w:pPr>
              <w:jc w:val="center"/>
              <w:rPr>
                <w:ins w:id="3155" w:author="USA" w:date="2021-07-09T15:42:00Z"/>
                <w:sz w:val="13"/>
                <w:szCs w:val="13"/>
              </w:rPr>
            </w:pPr>
            <w:ins w:id="3156" w:author="USA" w:date="2021-07-09T15:42:00Z">
              <w:r w:rsidRPr="00252406">
                <w:rPr>
                  <w:sz w:val="13"/>
                  <w:szCs w:val="13"/>
                </w:rPr>
                <w:t>21</w:t>
              </w:r>
            </w:ins>
          </w:p>
        </w:tc>
      </w:tr>
      <w:tr w:rsidR="007D42DF" w14:paraId="53A533F2" w14:textId="77777777" w:rsidTr="0014555E">
        <w:trPr>
          <w:ins w:id="3157" w:author="USA" w:date="2021-07-09T15:42:00Z"/>
        </w:trPr>
        <w:tc>
          <w:tcPr>
            <w:tcW w:w="1207" w:type="dxa"/>
          </w:tcPr>
          <w:p w14:paraId="076893CB" w14:textId="77777777" w:rsidR="007D42DF" w:rsidRPr="00252406" w:rsidRDefault="007D42DF" w:rsidP="0014555E">
            <w:pPr>
              <w:jc w:val="center"/>
              <w:rPr>
                <w:ins w:id="3158" w:author="USA" w:date="2021-07-09T15:42:00Z"/>
                <w:sz w:val="13"/>
                <w:szCs w:val="13"/>
              </w:rPr>
            </w:pPr>
            <w:ins w:id="3159" w:author="USA" w:date="2021-07-09T15:42:00Z">
              <w:r w:rsidRPr="00252406">
                <w:rPr>
                  <w:sz w:val="13"/>
                  <w:szCs w:val="13"/>
                </w:rPr>
                <w:t>6</w:t>
              </w:r>
            </w:ins>
          </w:p>
        </w:tc>
        <w:tc>
          <w:tcPr>
            <w:tcW w:w="1128" w:type="dxa"/>
          </w:tcPr>
          <w:p w14:paraId="51FA89D1" w14:textId="77777777" w:rsidR="007D42DF" w:rsidRPr="00252406" w:rsidRDefault="007D42DF" w:rsidP="0014555E">
            <w:pPr>
              <w:jc w:val="center"/>
              <w:rPr>
                <w:ins w:id="3160" w:author="USA" w:date="2021-07-09T15:42:00Z"/>
                <w:sz w:val="13"/>
                <w:szCs w:val="13"/>
              </w:rPr>
            </w:pPr>
            <w:ins w:id="3161" w:author="USA" w:date="2021-07-09T15:42:00Z">
              <w:r w:rsidRPr="00252406">
                <w:rPr>
                  <w:sz w:val="13"/>
                  <w:szCs w:val="13"/>
                </w:rPr>
                <w:t>19</w:t>
              </w:r>
            </w:ins>
          </w:p>
        </w:tc>
        <w:tc>
          <w:tcPr>
            <w:tcW w:w="1225" w:type="dxa"/>
          </w:tcPr>
          <w:p w14:paraId="1386042D" w14:textId="77777777" w:rsidR="007D42DF" w:rsidRPr="00252406" w:rsidRDefault="007D42DF" w:rsidP="0014555E">
            <w:pPr>
              <w:jc w:val="center"/>
              <w:rPr>
                <w:ins w:id="3162" w:author="USA" w:date="2021-07-09T15:42:00Z"/>
                <w:sz w:val="13"/>
                <w:szCs w:val="13"/>
              </w:rPr>
            </w:pPr>
            <w:ins w:id="3163" w:author="USA" w:date="2021-07-09T15:42:00Z">
              <w:r w:rsidRPr="00252406">
                <w:rPr>
                  <w:sz w:val="13"/>
                  <w:szCs w:val="13"/>
                </w:rPr>
                <w:t>23</w:t>
              </w:r>
            </w:ins>
          </w:p>
        </w:tc>
        <w:tc>
          <w:tcPr>
            <w:tcW w:w="1565" w:type="dxa"/>
          </w:tcPr>
          <w:p w14:paraId="175ADF62" w14:textId="77777777" w:rsidR="007D42DF" w:rsidRPr="00252406" w:rsidRDefault="007D42DF" w:rsidP="0014555E">
            <w:pPr>
              <w:jc w:val="center"/>
              <w:rPr>
                <w:ins w:id="3164" w:author="USA" w:date="2021-07-09T15:42:00Z"/>
                <w:sz w:val="13"/>
                <w:szCs w:val="13"/>
              </w:rPr>
            </w:pPr>
            <w:ins w:id="3165" w:author="USA" w:date="2021-07-09T15:42:00Z">
              <w:r w:rsidRPr="00252406">
                <w:rPr>
                  <w:sz w:val="13"/>
                  <w:szCs w:val="13"/>
                </w:rPr>
                <w:t>1</w:t>
              </w:r>
            </w:ins>
          </w:p>
        </w:tc>
        <w:tc>
          <w:tcPr>
            <w:tcW w:w="1710" w:type="dxa"/>
          </w:tcPr>
          <w:p w14:paraId="14386C73" w14:textId="77777777" w:rsidR="007D42DF" w:rsidRPr="00252406" w:rsidRDefault="007D42DF" w:rsidP="0014555E">
            <w:pPr>
              <w:jc w:val="center"/>
              <w:rPr>
                <w:ins w:id="3166" w:author="USA" w:date="2021-07-09T15:42:00Z"/>
                <w:sz w:val="13"/>
                <w:szCs w:val="13"/>
              </w:rPr>
            </w:pPr>
            <w:ins w:id="3167" w:author="USA" w:date="2021-07-09T15:42:00Z">
              <w:r w:rsidRPr="00252406">
                <w:rPr>
                  <w:sz w:val="13"/>
                  <w:szCs w:val="13"/>
                </w:rPr>
                <w:t>5</w:t>
              </w:r>
            </w:ins>
          </w:p>
        </w:tc>
      </w:tr>
      <w:tr w:rsidR="007D42DF" w14:paraId="14452384" w14:textId="77777777" w:rsidTr="0014555E">
        <w:trPr>
          <w:ins w:id="3168" w:author="USA" w:date="2021-07-09T15:42:00Z"/>
        </w:trPr>
        <w:tc>
          <w:tcPr>
            <w:tcW w:w="1207" w:type="dxa"/>
          </w:tcPr>
          <w:p w14:paraId="03C69F4A" w14:textId="77777777" w:rsidR="007D42DF" w:rsidRPr="00252406" w:rsidRDefault="007D42DF" w:rsidP="0014555E">
            <w:pPr>
              <w:jc w:val="center"/>
              <w:rPr>
                <w:ins w:id="3169" w:author="USA" w:date="2021-07-09T15:42:00Z"/>
                <w:sz w:val="13"/>
                <w:szCs w:val="13"/>
              </w:rPr>
            </w:pPr>
            <w:ins w:id="3170" w:author="USA" w:date="2021-07-09T15:42:00Z">
              <w:r w:rsidRPr="00252406">
                <w:rPr>
                  <w:sz w:val="13"/>
                  <w:szCs w:val="13"/>
                </w:rPr>
                <w:t>7</w:t>
              </w:r>
            </w:ins>
          </w:p>
        </w:tc>
        <w:tc>
          <w:tcPr>
            <w:tcW w:w="1128" w:type="dxa"/>
          </w:tcPr>
          <w:p w14:paraId="75D97B39" w14:textId="77777777" w:rsidR="007D42DF" w:rsidRPr="00252406" w:rsidRDefault="007D42DF" w:rsidP="0014555E">
            <w:pPr>
              <w:jc w:val="center"/>
              <w:rPr>
                <w:ins w:id="3171" w:author="USA" w:date="2021-07-09T15:42:00Z"/>
                <w:sz w:val="13"/>
                <w:szCs w:val="13"/>
              </w:rPr>
            </w:pPr>
            <w:ins w:id="3172" w:author="USA" w:date="2021-07-09T15:42:00Z">
              <w:r w:rsidRPr="00252406">
                <w:rPr>
                  <w:sz w:val="13"/>
                  <w:szCs w:val="13"/>
                </w:rPr>
                <w:t>12</w:t>
              </w:r>
            </w:ins>
          </w:p>
        </w:tc>
        <w:tc>
          <w:tcPr>
            <w:tcW w:w="1225" w:type="dxa"/>
          </w:tcPr>
          <w:p w14:paraId="33593364" w14:textId="77777777" w:rsidR="007D42DF" w:rsidRPr="00252406" w:rsidRDefault="007D42DF" w:rsidP="0014555E">
            <w:pPr>
              <w:jc w:val="center"/>
              <w:rPr>
                <w:ins w:id="3173" w:author="USA" w:date="2021-07-09T15:42:00Z"/>
                <w:sz w:val="13"/>
                <w:szCs w:val="13"/>
              </w:rPr>
            </w:pPr>
            <w:ins w:id="3174" w:author="USA" w:date="2021-07-09T15:42:00Z">
              <w:r w:rsidRPr="00252406">
                <w:rPr>
                  <w:sz w:val="13"/>
                  <w:szCs w:val="13"/>
                </w:rPr>
                <w:t>12</w:t>
              </w:r>
            </w:ins>
          </w:p>
        </w:tc>
        <w:tc>
          <w:tcPr>
            <w:tcW w:w="1565" w:type="dxa"/>
          </w:tcPr>
          <w:p w14:paraId="00155C92" w14:textId="77777777" w:rsidR="007D42DF" w:rsidRPr="00252406" w:rsidRDefault="007D42DF" w:rsidP="0014555E">
            <w:pPr>
              <w:jc w:val="center"/>
              <w:rPr>
                <w:ins w:id="3175" w:author="USA" w:date="2021-07-09T15:42:00Z"/>
                <w:sz w:val="13"/>
                <w:szCs w:val="13"/>
              </w:rPr>
            </w:pPr>
            <w:ins w:id="3176" w:author="USA" w:date="2021-07-09T15:42:00Z">
              <w:r w:rsidRPr="00252406">
                <w:rPr>
                  <w:sz w:val="13"/>
                  <w:szCs w:val="13"/>
                </w:rPr>
                <w:t>3</w:t>
              </w:r>
            </w:ins>
          </w:p>
        </w:tc>
        <w:tc>
          <w:tcPr>
            <w:tcW w:w="1710" w:type="dxa"/>
          </w:tcPr>
          <w:p w14:paraId="4E8D0D54" w14:textId="77777777" w:rsidR="007D42DF" w:rsidRPr="00252406" w:rsidRDefault="007D42DF" w:rsidP="0014555E">
            <w:pPr>
              <w:jc w:val="center"/>
              <w:rPr>
                <w:ins w:id="3177" w:author="USA" w:date="2021-07-09T15:42:00Z"/>
                <w:sz w:val="13"/>
                <w:szCs w:val="13"/>
              </w:rPr>
            </w:pPr>
            <w:ins w:id="3178" w:author="USA" w:date="2021-07-09T15:42:00Z">
              <w:r w:rsidRPr="00252406">
                <w:rPr>
                  <w:sz w:val="13"/>
                  <w:szCs w:val="13"/>
                </w:rPr>
                <w:t>4</w:t>
              </w:r>
            </w:ins>
          </w:p>
        </w:tc>
      </w:tr>
      <w:tr w:rsidR="007D42DF" w14:paraId="50D61E0F" w14:textId="77777777" w:rsidTr="0014555E">
        <w:trPr>
          <w:ins w:id="3179" w:author="USA" w:date="2021-07-09T15:42:00Z"/>
        </w:trPr>
        <w:tc>
          <w:tcPr>
            <w:tcW w:w="1207" w:type="dxa"/>
          </w:tcPr>
          <w:p w14:paraId="3B703175" w14:textId="77777777" w:rsidR="007D42DF" w:rsidRPr="00252406" w:rsidRDefault="007D42DF" w:rsidP="0014555E">
            <w:pPr>
              <w:jc w:val="center"/>
              <w:rPr>
                <w:ins w:id="3180" w:author="USA" w:date="2021-07-09T15:42:00Z"/>
                <w:sz w:val="13"/>
                <w:szCs w:val="13"/>
              </w:rPr>
            </w:pPr>
            <w:ins w:id="3181" w:author="USA" w:date="2021-07-09T15:42:00Z">
              <w:r w:rsidRPr="00252406">
                <w:rPr>
                  <w:sz w:val="13"/>
                  <w:szCs w:val="13"/>
                </w:rPr>
                <w:t>8</w:t>
              </w:r>
            </w:ins>
          </w:p>
        </w:tc>
        <w:tc>
          <w:tcPr>
            <w:tcW w:w="1128" w:type="dxa"/>
          </w:tcPr>
          <w:p w14:paraId="5A261950" w14:textId="77777777" w:rsidR="007D42DF" w:rsidRPr="00252406" w:rsidRDefault="007D42DF" w:rsidP="0014555E">
            <w:pPr>
              <w:jc w:val="center"/>
              <w:rPr>
                <w:ins w:id="3182" w:author="USA" w:date="2021-07-09T15:42:00Z"/>
                <w:sz w:val="13"/>
                <w:szCs w:val="13"/>
              </w:rPr>
            </w:pPr>
            <w:ins w:id="3183" w:author="USA" w:date="2021-07-09T15:42:00Z">
              <w:r w:rsidRPr="00252406">
                <w:rPr>
                  <w:sz w:val="13"/>
                  <w:szCs w:val="13"/>
                </w:rPr>
                <w:t>7</w:t>
              </w:r>
            </w:ins>
          </w:p>
        </w:tc>
        <w:tc>
          <w:tcPr>
            <w:tcW w:w="1225" w:type="dxa"/>
          </w:tcPr>
          <w:p w14:paraId="02A5FAAB" w14:textId="77777777" w:rsidR="007D42DF" w:rsidRPr="00252406" w:rsidRDefault="007D42DF" w:rsidP="0014555E">
            <w:pPr>
              <w:jc w:val="center"/>
              <w:rPr>
                <w:ins w:id="3184" w:author="USA" w:date="2021-07-09T15:42:00Z"/>
                <w:sz w:val="13"/>
                <w:szCs w:val="13"/>
              </w:rPr>
            </w:pPr>
            <w:ins w:id="3185" w:author="USA" w:date="2021-07-09T15:42:00Z">
              <w:r w:rsidRPr="00252406">
                <w:rPr>
                  <w:sz w:val="13"/>
                  <w:szCs w:val="13"/>
                </w:rPr>
                <w:t>10</w:t>
              </w:r>
            </w:ins>
          </w:p>
        </w:tc>
        <w:tc>
          <w:tcPr>
            <w:tcW w:w="1565" w:type="dxa"/>
          </w:tcPr>
          <w:p w14:paraId="348E151D" w14:textId="77777777" w:rsidR="007D42DF" w:rsidRPr="00252406" w:rsidRDefault="007D42DF" w:rsidP="0014555E">
            <w:pPr>
              <w:jc w:val="center"/>
              <w:rPr>
                <w:ins w:id="3186" w:author="USA" w:date="2021-07-09T15:42:00Z"/>
                <w:sz w:val="13"/>
                <w:szCs w:val="13"/>
              </w:rPr>
            </w:pPr>
            <w:ins w:id="3187" w:author="USA" w:date="2021-07-09T15:42:00Z">
              <w:r w:rsidRPr="00252406">
                <w:rPr>
                  <w:sz w:val="13"/>
                  <w:szCs w:val="13"/>
                </w:rPr>
                <w:t>2</w:t>
              </w:r>
            </w:ins>
          </w:p>
        </w:tc>
        <w:tc>
          <w:tcPr>
            <w:tcW w:w="1710" w:type="dxa"/>
          </w:tcPr>
          <w:p w14:paraId="49CCCCB5" w14:textId="77777777" w:rsidR="007D42DF" w:rsidRPr="00252406" w:rsidRDefault="007D42DF" w:rsidP="0014555E">
            <w:pPr>
              <w:jc w:val="center"/>
              <w:rPr>
                <w:ins w:id="3188" w:author="USA" w:date="2021-07-09T15:42:00Z"/>
                <w:sz w:val="13"/>
                <w:szCs w:val="13"/>
              </w:rPr>
            </w:pPr>
            <w:ins w:id="3189" w:author="USA" w:date="2021-07-09T15:42:00Z">
              <w:r w:rsidRPr="00252406">
                <w:rPr>
                  <w:sz w:val="13"/>
                  <w:szCs w:val="13"/>
                </w:rPr>
                <w:t>2</w:t>
              </w:r>
            </w:ins>
          </w:p>
        </w:tc>
      </w:tr>
      <w:tr w:rsidR="007D42DF" w14:paraId="2E67759F" w14:textId="77777777" w:rsidTr="0014555E">
        <w:trPr>
          <w:ins w:id="3190" w:author="USA" w:date="2021-07-09T15:42:00Z"/>
        </w:trPr>
        <w:tc>
          <w:tcPr>
            <w:tcW w:w="1207" w:type="dxa"/>
          </w:tcPr>
          <w:p w14:paraId="414C0B47" w14:textId="77777777" w:rsidR="007D42DF" w:rsidRPr="00252406" w:rsidRDefault="007D42DF" w:rsidP="0014555E">
            <w:pPr>
              <w:jc w:val="center"/>
              <w:rPr>
                <w:ins w:id="3191" w:author="USA" w:date="2021-07-09T15:42:00Z"/>
                <w:sz w:val="13"/>
                <w:szCs w:val="13"/>
              </w:rPr>
            </w:pPr>
            <w:ins w:id="3192" w:author="USA" w:date="2021-07-09T15:42:00Z">
              <w:r w:rsidRPr="00252406">
                <w:rPr>
                  <w:sz w:val="13"/>
                  <w:szCs w:val="13"/>
                </w:rPr>
                <w:t>10</w:t>
              </w:r>
            </w:ins>
          </w:p>
        </w:tc>
        <w:tc>
          <w:tcPr>
            <w:tcW w:w="1128" w:type="dxa"/>
          </w:tcPr>
          <w:p w14:paraId="1D5976DD" w14:textId="77777777" w:rsidR="007D42DF" w:rsidRPr="00252406" w:rsidRDefault="007D42DF" w:rsidP="0014555E">
            <w:pPr>
              <w:jc w:val="center"/>
              <w:rPr>
                <w:ins w:id="3193" w:author="USA" w:date="2021-07-09T15:42:00Z"/>
                <w:sz w:val="13"/>
                <w:szCs w:val="13"/>
              </w:rPr>
            </w:pPr>
            <w:ins w:id="3194" w:author="USA" w:date="2021-07-09T15:42:00Z">
              <w:r w:rsidRPr="00252406">
                <w:rPr>
                  <w:sz w:val="13"/>
                  <w:szCs w:val="13"/>
                </w:rPr>
                <w:t>13</w:t>
              </w:r>
            </w:ins>
          </w:p>
        </w:tc>
        <w:tc>
          <w:tcPr>
            <w:tcW w:w="1225" w:type="dxa"/>
          </w:tcPr>
          <w:p w14:paraId="0C31CE7C" w14:textId="77777777" w:rsidR="007D42DF" w:rsidRPr="00252406" w:rsidRDefault="007D42DF" w:rsidP="0014555E">
            <w:pPr>
              <w:jc w:val="center"/>
              <w:rPr>
                <w:ins w:id="3195" w:author="USA" w:date="2021-07-09T15:42:00Z"/>
                <w:sz w:val="13"/>
                <w:szCs w:val="13"/>
              </w:rPr>
            </w:pPr>
            <w:ins w:id="3196" w:author="USA" w:date="2021-07-09T15:42:00Z">
              <w:r w:rsidRPr="00252406">
                <w:rPr>
                  <w:sz w:val="13"/>
                  <w:szCs w:val="13"/>
                </w:rPr>
                <w:t>18</w:t>
              </w:r>
            </w:ins>
          </w:p>
        </w:tc>
        <w:tc>
          <w:tcPr>
            <w:tcW w:w="1565" w:type="dxa"/>
          </w:tcPr>
          <w:p w14:paraId="6DCB287C" w14:textId="77777777" w:rsidR="007D42DF" w:rsidRPr="00252406" w:rsidRDefault="007D42DF" w:rsidP="0014555E">
            <w:pPr>
              <w:jc w:val="center"/>
              <w:rPr>
                <w:ins w:id="3197" w:author="USA" w:date="2021-07-09T15:42:00Z"/>
                <w:sz w:val="13"/>
                <w:szCs w:val="13"/>
              </w:rPr>
            </w:pPr>
            <w:ins w:id="3198" w:author="USA" w:date="2021-07-09T15:42:00Z">
              <w:r w:rsidRPr="00252406">
                <w:rPr>
                  <w:sz w:val="13"/>
                  <w:szCs w:val="13"/>
                </w:rPr>
                <w:t>5</w:t>
              </w:r>
            </w:ins>
          </w:p>
        </w:tc>
        <w:tc>
          <w:tcPr>
            <w:tcW w:w="1710" w:type="dxa"/>
          </w:tcPr>
          <w:p w14:paraId="25DD1B27" w14:textId="77777777" w:rsidR="007D42DF" w:rsidRPr="00252406" w:rsidRDefault="007D42DF" w:rsidP="0014555E">
            <w:pPr>
              <w:jc w:val="center"/>
              <w:rPr>
                <w:ins w:id="3199" w:author="USA" w:date="2021-07-09T15:42:00Z"/>
                <w:sz w:val="13"/>
                <w:szCs w:val="13"/>
              </w:rPr>
            </w:pPr>
            <w:ins w:id="3200" w:author="USA" w:date="2021-07-09T15:42:00Z">
              <w:r w:rsidRPr="00252406">
                <w:rPr>
                  <w:sz w:val="13"/>
                  <w:szCs w:val="13"/>
                </w:rPr>
                <w:t>10</w:t>
              </w:r>
            </w:ins>
          </w:p>
        </w:tc>
      </w:tr>
    </w:tbl>
    <w:p w14:paraId="52180F0E" w14:textId="77777777" w:rsidR="007D42DF" w:rsidRPr="005E0780" w:rsidRDefault="007D42DF" w:rsidP="007D42DF">
      <w:pPr>
        <w:jc w:val="center"/>
        <w:rPr>
          <w:ins w:id="3201" w:author="USA" w:date="2021-07-09T15:42:00Z"/>
          <w:sz w:val="20"/>
          <w:rPrChange w:id="3202" w:author="USA" w:date="2021-07-09T15:48:00Z">
            <w:rPr>
              <w:ins w:id="3203" w:author="USA" w:date="2021-07-09T15:42:00Z"/>
              <w:i/>
              <w:iCs/>
              <w:sz w:val="20"/>
            </w:rPr>
          </w:rPrChange>
        </w:rPr>
      </w:pPr>
      <w:ins w:id="3204" w:author="USA" w:date="2021-07-09T15:42:00Z">
        <w:r w:rsidRPr="005E0780">
          <w:rPr>
            <w:sz w:val="20"/>
            <w:rPrChange w:id="3205" w:author="USA" w:date="2021-07-09T15:48:00Z">
              <w:rPr>
                <w:i/>
                <w:iCs/>
                <w:sz w:val="20"/>
              </w:rPr>
            </w:rPrChange>
          </w:rPr>
          <w:t>Table 5 – Radiated emission effect on AIS receiver sensitivity</w:t>
        </w:r>
      </w:ins>
    </w:p>
    <w:p w14:paraId="00067211" w14:textId="77777777" w:rsidR="007D42DF" w:rsidRDefault="007D42DF" w:rsidP="007D42DF">
      <w:pPr>
        <w:jc w:val="center"/>
        <w:rPr>
          <w:ins w:id="3206" w:author="USA" w:date="2021-07-09T15:42:00Z"/>
          <w:sz w:val="22"/>
          <w:szCs w:val="22"/>
        </w:rPr>
      </w:pPr>
    </w:p>
    <w:p w14:paraId="1252B1D2" w14:textId="77777777" w:rsidR="007D42DF" w:rsidRDefault="007D42DF" w:rsidP="007D42DF">
      <w:pPr>
        <w:jc w:val="center"/>
        <w:rPr>
          <w:ins w:id="3207" w:author="USA" w:date="2021-07-09T15:42:00Z"/>
          <w:sz w:val="22"/>
          <w:szCs w:val="22"/>
        </w:rPr>
      </w:pPr>
      <w:ins w:id="3208" w:author="USA" w:date="2021-07-09T15:42:00Z">
        <w:r>
          <w:rPr>
            <w:noProof/>
            <w:sz w:val="22"/>
            <w:szCs w:val="22"/>
            <w:lang w:val="en-US"/>
          </w:rPr>
          <w:lastRenderedPageBreak/>
          <w:drawing>
            <wp:inline distT="0" distB="0" distL="0" distR="0" wp14:anchorId="21939C18" wp14:editId="36D7FA85">
              <wp:extent cx="5943600" cy="3659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ins>
    </w:p>
    <w:p w14:paraId="097C8F40" w14:textId="77777777" w:rsidR="007D42DF" w:rsidRPr="005E0780" w:rsidRDefault="007D42DF" w:rsidP="007D42DF">
      <w:pPr>
        <w:jc w:val="center"/>
        <w:rPr>
          <w:ins w:id="3209" w:author="USA" w:date="2021-07-09T15:42:00Z"/>
          <w:sz w:val="22"/>
          <w:szCs w:val="22"/>
          <w:rPrChange w:id="3210" w:author="USA" w:date="2021-07-09T15:49:00Z">
            <w:rPr>
              <w:ins w:id="3211" w:author="USA" w:date="2021-07-09T15:42:00Z"/>
              <w:i/>
              <w:iCs/>
              <w:sz w:val="22"/>
              <w:szCs w:val="22"/>
            </w:rPr>
          </w:rPrChange>
        </w:rPr>
      </w:pPr>
      <w:ins w:id="3212" w:author="USA" w:date="2021-07-09T15:42:00Z">
        <w:r w:rsidRPr="005E0780">
          <w:rPr>
            <w:sz w:val="22"/>
            <w:szCs w:val="22"/>
            <w:rPrChange w:id="3213" w:author="USA" w:date="2021-07-09T15:49:00Z">
              <w:rPr>
                <w:i/>
                <w:iCs/>
                <w:sz w:val="22"/>
                <w:szCs w:val="22"/>
              </w:rPr>
            </w:rPrChange>
          </w:rPr>
          <w:t>Figure 1: VHF SINAD test results using a 4’ (1.5m) whip at 1m</w:t>
        </w:r>
      </w:ins>
    </w:p>
    <w:p w14:paraId="0A902FBD" w14:textId="77777777" w:rsidR="007D42DF" w:rsidRPr="005E0780" w:rsidRDefault="007D42DF" w:rsidP="007D42DF">
      <w:pPr>
        <w:jc w:val="center"/>
        <w:rPr>
          <w:ins w:id="3214" w:author="USA" w:date="2021-07-09T15:42:00Z"/>
          <w:sz w:val="22"/>
          <w:szCs w:val="22"/>
          <w:rPrChange w:id="3215" w:author="USA" w:date="2021-07-09T15:49:00Z">
            <w:rPr>
              <w:ins w:id="3216" w:author="USA" w:date="2021-07-09T15:42:00Z"/>
              <w:i/>
              <w:iCs/>
              <w:sz w:val="22"/>
              <w:szCs w:val="22"/>
            </w:rPr>
          </w:rPrChange>
        </w:rPr>
      </w:pPr>
    </w:p>
    <w:p w14:paraId="58840A65" w14:textId="77777777" w:rsidR="007D42DF" w:rsidRPr="005E0780" w:rsidRDefault="007D42DF" w:rsidP="007D42DF">
      <w:pPr>
        <w:jc w:val="center"/>
        <w:rPr>
          <w:ins w:id="3217" w:author="USA" w:date="2021-07-09T15:42:00Z"/>
          <w:sz w:val="22"/>
          <w:szCs w:val="22"/>
          <w:rPrChange w:id="3218" w:author="USA" w:date="2021-07-09T15:49:00Z">
            <w:rPr>
              <w:ins w:id="3219" w:author="USA" w:date="2021-07-09T15:42:00Z"/>
              <w:i/>
              <w:iCs/>
              <w:sz w:val="22"/>
              <w:szCs w:val="22"/>
            </w:rPr>
          </w:rPrChange>
        </w:rPr>
      </w:pPr>
    </w:p>
    <w:p w14:paraId="5C8F96D5" w14:textId="77777777" w:rsidR="007D42DF" w:rsidRDefault="007D42DF" w:rsidP="007D42DF">
      <w:pPr>
        <w:jc w:val="center"/>
        <w:rPr>
          <w:ins w:id="3220" w:author="USA" w:date="2021-07-09T15:42:00Z"/>
          <w:sz w:val="22"/>
          <w:szCs w:val="22"/>
        </w:rPr>
      </w:pPr>
      <w:ins w:id="3221" w:author="USA" w:date="2021-07-09T15:42:00Z">
        <w:r>
          <w:rPr>
            <w:noProof/>
            <w:sz w:val="22"/>
            <w:szCs w:val="22"/>
            <w:lang w:val="en-US"/>
          </w:rPr>
          <w:drawing>
            <wp:inline distT="0" distB="0" distL="0" distR="0" wp14:anchorId="16B283D4" wp14:editId="597828BE">
              <wp:extent cx="5943600" cy="3659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1">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ins>
    </w:p>
    <w:p w14:paraId="0B9A3E5A" w14:textId="77777777" w:rsidR="007D42DF" w:rsidRPr="005E0780" w:rsidRDefault="007D42DF" w:rsidP="007D42DF">
      <w:pPr>
        <w:jc w:val="center"/>
        <w:rPr>
          <w:ins w:id="3222" w:author="USA" w:date="2021-07-09T15:42:00Z"/>
          <w:sz w:val="22"/>
          <w:szCs w:val="22"/>
          <w:rPrChange w:id="3223" w:author="USA" w:date="2021-07-09T15:49:00Z">
            <w:rPr>
              <w:ins w:id="3224" w:author="USA" w:date="2021-07-09T15:42:00Z"/>
              <w:i/>
              <w:iCs/>
              <w:sz w:val="22"/>
              <w:szCs w:val="22"/>
            </w:rPr>
          </w:rPrChange>
        </w:rPr>
      </w:pPr>
      <w:ins w:id="3225" w:author="USA" w:date="2021-07-09T15:42:00Z">
        <w:r w:rsidRPr="005E0780">
          <w:rPr>
            <w:sz w:val="22"/>
            <w:szCs w:val="22"/>
            <w:rPrChange w:id="3226" w:author="USA" w:date="2021-07-09T15:49:00Z">
              <w:rPr>
                <w:i/>
                <w:iCs/>
                <w:sz w:val="22"/>
                <w:szCs w:val="22"/>
              </w:rPr>
            </w:rPrChange>
          </w:rPr>
          <w:t>Figure 2 – AIS test results using a 4’ (1.5m) whip at 1m</w:t>
        </w:r>
      </w:ins>
    </w:p>
    <w:p w14:paraId="3756B56C" w14:textId="77777777" w:rsidR="007D42DF" w:rsidRPr="005E0780" w:rsidRDefault="007D42DF" w:rsidP="007D42DF">
      <w:pPr>
        <w:jc w:val="center"/>
        <w:rPr>
          <w:ins w:id="3227" w:author="USA" w:date="2021-07-09T15:42:00Z"/>
          <w:sz w:val="22"/>
          <w:szCs w:val="22"/>
        </w:rPr>
      </w:pPr>
    </w:p>
    <w:p w14:paraId="147AC8F4" w14:textId="77777777" w:rsidR="007D42DF" w:rsidRDefault="007D42DF" w:rsidP="007D42DF">
      <w:pPr>
        <w:jc w:val="center"/>
        <w:rPr>
          <w:ins w:id="3228" w:author="USA" w:date="2021-07-09T15:42:00Z"/>
          <w:sz w:val="22"/>
          <w:szCs w:val="22"/>
        </w:rPr>
      </w:pPr>
    </w:p>
    <w:p w14:paraId="457BEE84" w14:textId="77777777" w:rsidR="007D42DF" w:rsidRDefault="007D42DF" w:rsidP="007D42DF">
      <w:pPr>
        <w:jc w:val="center"/>
        <w:rPr>
          <w:ins w:id="3229" w:author="USA" w:date="2021-07-09T15:42:00Z"/>
          <w:sz w:val="22"/>
          <w:szCs w:val="22"/>
        </w:rPr>
      </w:pPr>
    </w:p>
    <w:p w14:paraId="3E7A086F" w14:textId="77777777" w:rsidR="007D42DF" w:rsidRDefault="007D42DF" w:rsidP="007D42DF">
      <w:pPr>
        <w:jc w:val="center"/>
        <w:rPr>
          <w:ins w:id="3230" w:author="USA" w:date="2021-07-09T15:42:00Z"/>
          <w:sz w:val="22"/>
          <w:szCs w:val="22"/>
        </w:rPr>
      </w:pPr>
      <w:ins w:id="3231" w:author="USA" w:date="2021-07-09T15:42:00Z">
        <w:r>
          <w:rPr>
            <w:noProof/>
            <w:sz w:val="22"/>
            <w:szCs w:val="22"/>
            <w:lang w:val="en-US"/>
          </w:rPr>
          <mc:AlternateContent>
            <mc:Choice Requires="wps">
              <w:drawing>
                <wp:anchor distT="0" distB="0" distL="114300" distR="114300" simplePos="0" relativeHeight="251656192" behindDoc="0" locked="0" layoutInCell="1" allowOverlap="1" wp14:anchorId="71BFDADC" wp14:editId="683C21F4">
                  <wp:simplePos x="0" y="0"/>
                  <wp:positionH relativeFrom="column">
                    <wp:posOffset>3815217</wp:posOffset>
                  </wp:positionH>
                  <wp:positionV relativeFrom="paragraph">
                    <wp:posOffset>1400915</wp:posOffset>
                  </wp:positionV>
                  <wp:extent cx="605214" cy="248421"/>
                  <wp:effectExtent l="0" t="0" r="5715" b="0"/>
                  <wp:wrapNone/>
                  <wp:docPr id="5" name="Text Box 5"/>
                  <wp:cNvGraphicFramePr/>
                  <a:graphic xmlns:a="http://schemas.openxmlformats.org/drawingml/2006/main">
                    <a:graphicData uri="http://schemas.microsoft.com/office/word/2010/wordprocessingShape">
                      <wps:wsp>
                        <wps:cNvSpPr txBox="1"/>
                        <wps:spPr>
                          <a:xfrm>
                            <a:off x="0" y="0"/>
                            <a:ext cx="605214" cy="248421"/>
                          </a:xfrm>
                          <a:prstGeom prst="rect">
                            <a:avLst/>
                          </a:prstGeom>
                          <a:solidFill>
                            <a:schemeClr val="lt1"/>
                          </a:solidFill>
                          <a:ln w="6350">
                            <a:noFill/>
                          </a:ln>
                        </wps:spPr>
                        <wps:txbx>
                          <w:txbxContent>
                            <w:p w14:paraId="29BE245A" w14:textId="77777777" w:rsidR="0014555E" w:rsidRPr="00F84D0E" w:rsidRDefault="0014555E" w:rsidP="007D42DF">
                              <w:pPr>
                                <w:rPr>
                                  <w:sz w:val="22"/>
                                  <w:szCs w:val="22"/>
                                </w:rPr>
                              </w:pPr>
                              <w:r w:rsidRPr="00F84D0E">
                                <w:rPr>
                                  <w:sz w:val="22"/>
                                  <w:szCs w:val="22"/>
                                </w:rPr>
                                <w:t>162 MHz</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1BFDADC" id="_x0000_t202" coordsize="21600,21600" o:spt="202" path="m,l,21600r21600,l21600,xe">
                  <v:stroke joinstyle="miter"/>
                  <v:path gradientshapeok="t" o:connecttype="rect"/>
                </v:shapetype>
                <v:shape id="Text Box 5" o:spid="_x0000_s1026" type="#_x0000_t202" style="position:absolute;left:0;text-align:left;margin-left:300.4pt;margin-top:110.3pt;width:47.65pt;height:19.5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5MMgIAAGYEAAAOAAAAZHJzL2Uyb0RvYy54bWysVMGO2jAQvVfqP1i+lwCF1QoRVpQVVSW0&#10;uxJUezaOA5Ecj2UbEvr1fXYI2257qnoxk/H4zbw3M8wf2lqzs3K+IpPz0WDImTKSisoccv59t/50&#10;z5kPwhRCk1E5vyjPHxYfP8wbO1NjOpIulGMAMX7W2JwfQ7CzLPPyqGrhB2SVwWVJrhYBn+6QFU40&#10;QK91Nh4O77KGXGEdSeU9vI/dJV8k/LJUMjyXpVeB6ZyjtpBOl859PLPFXMwOTthjJa9liH+oohaV&#10;QdIb1KMIgp1c9QdUXUlHnsowkFRnVJaVVIkD2IyG79hsj8KqxAXieHuTyf8/WPl0fnGsKnI+5cyI&#10;Gi3aqTawL9SyaVSnsX6GoK1FWGjhRpd7v4czkm5LV8df0GG4h86Xm7YRTMJ5N5yORxPOJK7Gk/vJ&#10;OKFkb4+t8+GroppFI+cOrUuKivPGBxSC0D4k5vKkq2JdaZ0+4riolXbsLNBoHXrw36K0YQ0K+Twd&#10;JmBD8XmHrA0SRKodpWiFdt9e+e+puIC+o258vJXrCkVuhA8vwmFewBg7EJ5xlJqQhK4WZ0dyP/7m&#10;j/FoI245azB/OTdYEM70N4P2xlHtDdcb+94wp3pF4DnCblmZTDxwQfdm6ah+xWIsYw5cCSORKeeh&#10;N1eh2wEsllTLZQrCQFoRNmZrZYSOukbBd+2rcPbalYB2PlE/l2L2rjldbOqIXZ4CBE6di3J2Gl5V&#10;xjCnhl4XL27Lr98p6u3vYfETAAD//wMAUEsDBBQABgAIAAAAIQBeDg813QAAAAsBAAAPAAAAZHJz&#10;L2Rvd25yZXYueG1sTI/BTsMwEETvSPyDtUjcqN0IDA1xqipSL9yawt2Nt3ZEvI5iN03/HnOC486O&#10;Zt5U28UPbMYp9oEUrFcCGFIXTE9Wwedx//QGLCZNRg+BUMENI2zr+7tKlyZc6YBzmyzLIRRLrcCl&#10;NJacx86h13EVRqT8O4fJ65TPyXIz6WsO9wMvhJDc655yg9MjNg677/biFex9M1ozL89NOtyOX/aj&#10;Pe9co9Tjw7J7B5ZwSX9m+MXP6FBnplO4kIlsUCCFyOhJQVEICSw75EaugZ2y8rJ5BV5X/P+G+gcA&#10;AP//AwBQSwECLQAUAAYACAAAACEAtoM4kv4AAADhAQAAEwAAAAAAAAAAAAAAAAAAAAAAW0NvbnRl&#10;bnRfVHlwZXNdLnhtbFBLAQItABQABgAIAAAAIQA4/SH/1gAAAJQBAAALAAAAAAAAAAAAAAAAAC8B&#10;AABfcmVscy8ucmVsc1BLAQItABQABgAIAAAAIQBBRx5MMgIAAGYEAAAOAAAAAAAAAAAAAAAAAC4C&#10;AABkcnMvZTJvRG9jLnhtbFBLAQItABQABgAIAAAAIQBeDg813QAAAAsBAAAPAAAAAAAAAAAAAAAA&#10;AIwEAABkcnMvZG93bnJldi54bWxQSwUGAAAAAAQABADzAAAAlgUAAAAA&#10;" fillcolor="white [3201]" stroked="f" strokeweight=".5pt">
                  <v:textbox style="mso-fit-shape-to-text:t" inset="0,0,0,0">
                    <w:txbxContent>
                      <w:p w14:paraId="29BE245A" w14:textId="77777777" w:rsidR="0014555E" w:rsidRPr="00F84D0E" w:rsidRDefault="0014555E" w:rsidP="007D42DF">
                        <w:pPr>
                          <w:rPr>
                            <w:sz w:val="22"/>
                            <w:szCs w:val="22"/>
                          </w:rPr>
                        </w:pPr>
                        <w:r w:rsidRPr="00F84D0E">
                          <w:rPr>
                            <w:sz w:val="22"/>
                            <w:szCs w:val="22"/>
                          </w:rPr>
                          <w:t>162 MHz</w:t>
                        </w:r>
                      </w:p>
                    </w:txbxContent>
                  </v:textbox>
                </v:shape>
              </w:pict>
            </mc:Fallback>
          </mc:AlternateContent>
        </w:r>
        <w:r>
          <w:rPr>
            <w:noProof/>
            <w:sz w:val="22"/>
            <w:szCs w:val="22"/>
            <w:lang w:val="en-US"/>
          </w:rPr>
          <mc:AlternateContent>
            <mc:Choice Requires="wps">
              <w:drawing>
                <wp:anchor distT="0" distB="0" distL="114300" distR="114300" simplePos="0" relativeHeight="251655168" behindDoc="0" locked="0" layoutInCell="1" allowOverlap="1" wp14:anchorId="65EF8D8B" wp14:editId="3215E9A9">
                  <wp:simplePos x="0" y="0"/>
                  <wp:positionH relativeFrom="column">
                    <wp:posOffset>3974237</wp:posOffset>
                  </wp:positionH>
                  <wp:positionV relativeFrom="paragraph">
                    <wp:posOffset>1601353</wp:posOffset>
                  </wp:positionV>
                  <wp:extent cx="143073" cy="401775"/>
                  <wp:effectExtent l="12700" t="0" r="22225" b="30480"/>
                  <wp:wrapNone/>
                  <wp:docPr id="4" name="Down Arrow 4"/>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D67C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312.95pt;margin-top:126.1pt;width:11.25pt;height:3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2xwdQIAAD4FAAAOAAAAZHJzL2Uyb0RvYy54bWysVMFu2zAMvQ/YPwi6r7ZTd9mCOEXQosOA&#10;oi3WDj0rslQbkEWNUuJkXz9KdtyiLXYY5oNMieQj+URqeb7vDNsp9C3YihcnOWfKSqhb+1Txnw9X&#10;n75w5oOwtTBgVcUPyvPz1ccPy94t1AwaMLVCRiDWL3pX8SYEt8gyLxvVCX8CTllSasBOBNriU1aj&#10;6Am9M9kszz9nPWDtEKTynk4vByVfJXytlQy3WnsVmKk45RbSimndxDVbLcXiCYVrWjmmIf4hi060&#10;loJOUJciCLbF9g1U10oEDzqcSOgy0LqVKtVA1RT5q2ruG+FUqoXI8W6iyf8/WHmzu0PW1hUvObOi&#10;oyu6hN6yNSL0rIz89M4vyOze3eG48yTGYvcau/inMtg+cXqYOFX7wCQdFuVpPj/lTJKqzIv5/Cxi&#10;Zs/ODn34pqBjUah4TdFT8ESn2F37MNgf7cg5ZjTkkKRwMCqmYewPpakWijpL3qmL1IVBthN0/0JK&#10;ZUMxqBpRq+H4LKdvTGrySCkmwIisW2Mm7BEgduhb7CHX0T66qtSEk3P+t8QG58kjRQYbJueutYDv&#10;ARiqaow82B9JGqiJLG2gPtBNIwwj4J28aonwa+HDnUDqeZoOmuNwS4s20FccRomzBvD3e+fRnlqR&#10;tJz1NEMV97+2AhVn5rulJv1alGUcurQpz+Yz2uBLzealxm67C6BrKujFcDKJ0T6Yo6gRukca93WM&#10;SiphJcWuuAx43FyEYbbpwZBqvU5mNGhOhGt772QEj6zGXnrYPwp0Y9cFatcbOM6bWLzqu8E2elpY&#10;bwPoNjXlM68j3zSkqXHGByW+Ai/3yer52Vv9AQAA//8DAFBLAwQUAAYACAAAACEAyi9pPOEAAAAL&#10;AQAADwAAAGRycy9kb3ducmV2LnhtbEyPwU7DMBBE70j8g7VI3KjT0EQlxKlIEVyQikiR4LiNTRKw&#10;15HttOHvMSc4ruZp5m25mY1mR+X8YEnAcpEAU9RaOVAn4HX/cLUG5gOSRG1JCfhWHjbV+VmJhbQn&#10;elHHJnQslpAvUEAfwlhw7tteGfQLOyqK2Yd1BkM8Xcelw1MsN5qnSZJzgwPFhR5Hte1V+9VMRgDu&#10;9XbCsa6fds9N7R7t/ds7fQpxeTHf3QILag5/MPzqR3WootPBTiQ90wLyNLuJqIA0S1NgkchX6xWw&#10;g4DrZZYBr0r+/4fqBwAA//8DAFBLAQItABQABgAIAAAAIQC2gziS/gAAAOEBAAATAAAAAAAAAAAA&#10;AAAAAAAAAABbQ29udGVudF9UeXBlc10ueG1sUEsBAi0AFAAGAAgAAAAhADj9If/WAAAAlAEAAAsA&#10;AAAAAAAAAAAAAAAALwEAAF9yZWxzLy5yZWxzUEsBAi0AFAAGAAgAAAAhACNDbHB1AgAAPgUAAA4A&#10;AAAAAAAAAAAAAAAALgIAAGRycy9lMm9Eb2MueG1sUEsBAi0AFAAGAAgAAAAhAMovaTzhAAAACwEA&#10;AA8AAAAAAAAAAAAAAAAAzwQAAGRycy9kb3ducmV2LnhtbFBLBQYAAAAABAAEAPMAAADdBQAAAAA=&#10;" adj="17754" fillcolor="#4f81bd [3204]" strokecolor="#243f60 [1604]" strokeweight="2pt"/>
              </w:pict>
            </mc:Fallback>
          </mc:AlternateContent>
        </w:r>
        <w:r>
          <w:rPr>
            <w:noProof/>
            <w:sz w:val="22"/>
            <w:szCs w:val="22"/>
            <w:lang w:val="en-US"/>
          </w:rPr>
          <w:drawing>
            <wp:inline distT="0" distB="0" distL="0" distR="0" wp14:anchorId="0DB1BBE9" wp14:editId="76828001">
              <wp:extent cx="5943600" cy="35661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2">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ins>
    </w:p>
    <w:p w14:paraId="6AA252ED" w14:textId="77777777" w:rsidR="007D42DF" w:rsidRPr="005E0780" w:rsidRDefault="007D42DF" w:rsidP="007D42DF">
      <w:pPr>
        <w:jc w:val="center"/>
        <w:rPr>
          <w:ins w:id="3232" w:author="USA" w:date="2021-07-09T15:42:00Z"/>
          <w:sz w:val="22"/>
          <w:szCs w:val="22"/>
          <w:rPrChange w:id="3233" w:author="USA" w:date="2021-07-09T15:50:00Z">
            <w:rPr>
              <w:ins w:id="3234" w:author="USA" w:date="2021-07-09T15:42:00Z"/>
              <w:i/>
              <w:iCs/>
              <w:sz w:val="22"/>
              <w:szCs w:val="22"/>
            </w:rPr>
          </w:rPrChange>
        </w:rPr>
      </w:pPr>
      <w:ins w:id="3235" w:author="USA" w:date="2021-07-09T15:42:00Z">
        <w:r w:rsidRPr="005E0780">
          <w:rPr>
            <w:sz w:val="22"/>
            <w:szCs w:val="22"/>
            <w:rPrChange w:id="3236" w:author="USA" w:date="2021-07-09T15:50:00Z">
              <w:rPr>
                <w:i/>
                <w:iCs/>
                <w:sz w:val="22"/>
                <w:szCs w:val="22"/>
              </w:rPr>
            </w:rPrChange>
          </w:rPr>
          <w:t>Figure 3 – Light sample #3, 20 kHz RBW AV, Vertical</w:t>
        </w:r>
      </w:ins>
    </w:p>
    <w:p w14:paraId="70544EAC" w14:textId="77777777" w:rsidR="007D42DF" w:rsidRDefault="007D42DF" w:rsidP="007D42DF">
      <w:pPr>
        <w:jc w:val="center"/>
        <w:rPr>
          <w:ins w:id="3237" w:author="USA" w:date="2021-07-09T15:42:00Z"/>
          <w:sz w:val="22"/>
          <w:szCs w:val="22"/>
        </w:rPr>
      </w:pPr>
      <w:ins w:id="3238" w:author="USA" w:date="2021-07-09T15:42:00Z">
        <w:r>
          <w:rPr>
            <w:noProof/>
            <w:sz w:val="22"/>
            <w:szCs w:val="22"/>
            <w:lang w:val="en-US"/>
          </w:rPr>
          <mc:AlternateContent>
            <mc:Choice Requires="wps">
              <w:drawing>
                <wp:anchor distT="0" distB="0" distL="114300" distR="114300" simplePos="0" relativeHeight="251660288" behindDoc="0" locked="0" layoutInCell="1" allowOverlap="1" wp14:anchorId="0775A692" wp14:editId="741E7506">
                  <wp:simplePos x="0" y="0"/>
                  <wp:positionH relativeFrom="column">
                    <wp:posOffset>3604260</wp:posOffset>
                  </wp:positionH>
                  <wp:positionV relativeFrom="paragraph">
                    <wp:posOffset>1518920</wp:posOffset>
                  </wp:positionV>
                  <wp:extent cx="556260" cy="276860"/>
                  <wp:effectExtent l="0" t="0" r="0" b="8890"/>
                  <wp:wrapNone/>
                  <wp:docPr id="8" name="Text Box 8"/>
                  <wp:cNvGraphicFramePr/>
                  <a:graphic xmlns:a="http://schemas.openxmlformats.org/drawingml/2006/main">
                    <a:graphicData uri="http://schemas.microsoft.com/office/word/2010/wordprocessingShape">
                      <wps:wsp>
                        <wps:cNvSpPr txBox="1"/>
                        <wps:spPr>
                          <a:xfrm>
                            <a:off x="0" y="0"/>
                            <a:ext cx="556260" cy="276860"/>
                          </a:xfrm>
                          <a:prstGeom prst="rect">
                            <a:avLst/>
                          </a:prstGeom>
                          <a:solidFill>
                            <a:schemeClr val="lt1"/>
                          </a:solidFill>
                          <a:ln w="6350">
                            <a:noFill/>
                          </a:ln>
                        </wps:spPr>
                        <wps:txbx>
                          <w:txbxContent>
                            <w:p w14:paraId="5F23FDA3" w14:textId="77777777" w:rsidR="0014555E" w:rsidRPr="00F84D0E" w:rsidRDefault="0014555E" w:rsidP="007D42DF">
                              <w:pPr>
                                <w:rPr>
                                  <w:sz w:val="22"/>
                                  <w:szCs w:val="22"/>
                                </w:rPr>
                              </w:pPr>
                              <w:r w:rsidRPr="00F84D0E">
                                <w:rPr>
                                  <w:sz w:val="22"/>
                                  <w:szCs w:val="22"/>
                                </w:rPr>
                                <w:t>162 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5A692" id="Text Box 8" o:spid="_x0000_s1027" type="#_x0000_t202" style="position:absolute;left:0;text-align:left;margin-left:283.8pt;margin-top:119.6pt;width:43.8pt;height:2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sxbNwIAAG8EAAAOAAAAZHJzL2Uyb0RvYy54bWysVMGO2jAQvVfqP1i+lwAVdIUIK8qKqhLa&#10;XQmqPRvHgUiOx7UNCf36PjuEbbc9Vb2Yycz4ed6bGeb3ba3ZWTlfkcn5aDDkTBlJRWUOOf+2W3+4&#10;48wHYQqhyaicX5Tn94v37+aNnakxHUkXyjGAGD9rbM6PIdhZlnl5VLXwA7LKIFiSq0XApztkhRMN&#10;0GudjYfDadaQK6wjqbyH96EL8kXCL0slw1NZehWYzjlqC+l06dzHM1vMxezghD1W8lqG+IcqalEZ&#10;PHqDehBBsJOr/oCqK+nIUxkGkuqMyrKSKnEAm9HwDZvtUViVuEAcb28y+f8HKx/Pz45VRc7RKCNq&#10;tGin2sA+U8vuojqN9TMkbS3SQgs3utz7PZyRdFu6Ov6CDkMcOl9u2kYwCedkMh1PEZEIjT9N72AD&#10;PXu9bJ0PXxTVLBo5d2hdUlScNz50qX1KfMuTrop1pXX6iOOiVtqxs0CjdUglAvy3LG1Yk/Ppx8kw&#10;ARuK1ztkbVBLpNpRilZo920S5kZ3T8UFKjjqpshbua5Q60b48Cwcxgb0sArhCUepCW/R1eLsSO7H&#10;3/wxH91ElLMGY5hz//0knOJMfzXoc5zZ3nC9se8Nc6pXBMIjLJmVycQFF3Rvlo7qF2zIMr6CkDAS&#10;b+U89OYqdMuADZNquUxJmEwrwsZsrYzQUeCo/K59Ec5e2xPQ10fqB1TM3nSpy403DS1PgcoqtTDq&#10;2ql4lRtTnYbguoFxbX79Tlmv/xOLnwAAAP//AwBQSwMEFAAGAAgAAAAhACNZmU7iAAAACwEAAA8A&#10;AABkcnMvZG93bnJldi54bWxMj8tOwzAQRfdI/IM1SGwQdQjEDSFOBUgskECIgrp2YxOH2uMQu23K&#10;1zOsYDePoztn6sXkHduZMfYBJVzMMmAG26B77CS8vz2cl8BiUqiVC2gkHEyERXN8VKtKhz2+mt0y&#10;dYxCMFZKgk1pqDiPrTVexVkYDNLuI4xeJWrHjutR7SncO55nmeBe9UgXrBrMvTXtZrn1EsrD1fPZ&#10;SsxXn+7l8c5+d1/4tFFSnp5MtzfAkpnSHwy/+qQODTmtwxZ1ZE5CIeaCUAn55XUOjAhRFFSsaVLm&#10;JfCm5v9/aH4AAAD//wMAUEsBAi0AFAAGAAgAAAAhALaDOJL+AAAA4QEAABMAAAAAAAAAAAAAAAAA&#10;AAAAAFtDb250ZW50X1R5cGVzXS54bWxQSwECLQAUAAYACAAAACEAOP0h/9YAAACUAQAACwAAAAAA&#10;AAAAAAAAAAAvAQAAX3JlbHMvLnJlbHNQSwECLQAUAAYACAAAACEAXQLMWzcCAABvBAAADgAAAAAA&#10;AAAAAAAAAAAuAgAAZHJzL2Uyb0RvYy54bWxQSwECLQAUAAYACAAAACEAI1mZTuIAAAALAQAADwAA&#10;AAAAAAAAAAAAAACRBAAAZHJzL2Rvd25yZXYueG1sUEsFBgAAAAAEAAQA8wAAAKAFAAAAAA==&#10;" fillcolor="white [3201]" stroked="f" strokeweight=".5pt">
                  <v:textbox inset="0,0,0,0">
                    <w:txbxContent>
                      <w:p w14:paraId="5F23FDA3" w14:textId="77777777" w:rsidR="0014555E" w:rsidRPr="00F84D0E" w:rsidRDefault="0014555E" w:rsidP="007D42DF">
                        <w:pPr>
                          <w:rPr>
                            <w:sz w:val="22"/>
                            <w:szCs w:val="22"/>
                          </w:rPr>
                        </w:pPr>
                        <w:r w:rsidRPr="00F84D0E">
                          <w:rPr>
                            <w:sz w:val="22"/>
                            <w:szCs w:val="22"/>
                          </w:rPr>
                          <w:t>162 MHz</w:t>
                        </w:r>
                      </w:p>
                    </w:txbxContent>
                  </v:textbox>
                </v:shape>
              </w:pict>
            </mc:Fallback>
          </mc:AlternateContent>
        </w:r>
        <w:r>
          <w:rPr>
            <w:noProof/>
            <w:sz w:val="22"/>
            <w:szCs w:val="22"/>
            <w:lang w:val="en-US"/>
          </w:rPr>
          <mc:AlternateContent>
            <mc:Choice Requires="wps">
              <w:drawing>
                <wp:anchor distT="0" distB="0" distL="114300" distR="114300" simplePos="0" relativeHeight="251659264" behindDoc="0" locked="0" layoutInCell="1" allowOverlap="1" wp14:anchorId="285F4198" wp14:editId="69642E52">
                  <wp:simplePos x="0" y="0"/>
                  <wp:positionH relativeFrom="column">
                    <wp:posOffset>3769461</wp:posOffset>
                  </wp:positionH>
                  <wp:positionV relativeFrom="paragraph">
                    <wp:posOffset>1954626</wp:posOffset>
                  </wp:positionV>
                  <wp:extent cx="143073" cy="401775"/>
                  <wp:effectExtent l="12700" t="0" r="22225" b="30480"/>
                  <wp:wrapNone/>
                  <wp:docPr id="7" name="Down Arrow 7"/>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CC55E" id="Down Arrow 7" o:spid="_x0000_s1026" type="#_x0000_t67" style="position:absolute;margin-left:296.8pt;margin-top:153.9pt;width:11.25pt;height:3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WPdQIAAD4FAAAOAAAAZHJzL2Uyb0RvYy54bWysVFFP3DAMfp+0/xDlfbQ9jt12oodOIKZJ&#10;CNBg4jmkCa2UxJmTu97t189JewUB2sO0PqRObH+2v9g5PdtZw7YKQweu5tVRyZlyEprOPdX85/3l&#10;py+chShcIww4VfO9Cvxs9fHDae+XagYtmEYhIxAXlr2veRujXxZFkK2yIhyBV46UGtCKSFt8KhoU&#10;PaFbU8zK8nPRAzYeQaoQ6PRiUPJVxtdayXijdVCRmZpTbjGvmNfHtBarU7F8QuHbTo5piH/IworO&#10;UdAJ6kJEwTbYvYGynUQIoOORBFuA1p1UuQaqpipfVXPXCq9yLURO8BNN4f/ByuvtLbKuqfmCMycs&#10;XdEF9I6tEaFni8RP78OSzO78LY67QGIqdqfRpj+VwXaZ0/3EqdpFJumwmh+Xi2POJKnmZbVYnCTM&#10;4tnZY4jfFFiWhJo3FD0Hz3SK7VWIg/3BjpxTRkMOWYp7o1Iaxv1QmmqhqLPsnbtInRtkW0H3L6RU&#10;LlaDqhWNGo5PSvrGpCaPnGIGTMi6M2bCHgFSh77FHnId7ZOryk04OZd/S2xwnjxyZHBxcradA3wP&#10;wFBVY+TB/kDSQE1i6RGaPd00wjACwcvLjgi/EiHeCqSep+mgOY43tGgDfc1hlDhrAX+/d57sqRVJ&#10;y1lPM1Tz8GsjUHFmvjtq0q/VfJ6GLm/mJ4sZbfCl5vGlxm3sOdA1VfRieJnFZB/NQdQI9oHGfZ2i&#10;kko4SbFrLiMeNudxmG16MKRar7MZDZoX8crdeZnAE6upl+53DwL92HWR2vUaDvMmlq/6brBNng7W&#10;mwi6y035zOvINw1pbpzxQUmvwMt9tnp+9lZ/AAAA//8DAFBLAwQUAAYACAAAACEAYoALMuAAAAAL&#10;AQAADwAAAGRycy9kb3ducmV2LnhtbEyPwU7DMAyG70i8Q2QkbiwtEx2UphMdggvSEB0SHL0mtIXE&#10;qZp0K2+POcHR9qff31+sZ2fFwYyh96QgXSQgDDVe99QqeN09XFyDCBFJo/VkFHybAOvy9KTAXPsj&#10;vZhDHVvBIRRyVNDFOORShqYzDsPCD4b49uFHh5HHsZV6xCOHOysvkySTDnviDx0OZtOZ5quenALc&#10;2c2EQ1U9bZ/ranz092/v9KnU+dl8dwsimjn+wfCrz+pQstPeT6SDsAqubpYZowqWyYo7MJGlWQpi&#10;z5tVmoIsC/m/Q/kDAAD//wMAUEsBAi0AFAAGAAgAAAAhALaDOJL+AAAA4QEAABMAAAAAAAAAAAAA&#10;AAAAAAAAAFtDb250ZW50X1R5cGVzXS54bWxQSwECLQAUAAYACAAAACEAOP0h/9YAAACUAQAACwAA&#10;AAAAAAAAAAAAAAAvAQAAX3JlbHMvLnJlbHNQSwECLQAUAAYACAAAACEA718lj3UCAAA+BQAADgAA&#10;AAAAAAAAAAAAAAAuAgAAZHJzL2Uyb0RvYy54bWxQSwECLQAUAAYACAAAACEAYoALMuAAAAALAQAA&#10;DwAAAAAAAAAAAAAAAADPBAAAZHJzL2Rvd25yZXYueG1sUEsFBgAAAAAEAAQA8wAAANwFAAAAAA==&#10;" adj="17754" fillcolor="#4f81bd [3204]" strokecolor="#243f60 [1604]" strokeweight="2pt"/>
              </w:pict>
            </mc:Fallback>
          </mc:AlternateContent>
        </w:r>
        <w:r>
          <w:rPr>
            <w:noProof/>
            <w:sz w:val="22"/>
            <w:szCs w:val="22"/>
            <w:lang w:val="en-US"/>
          </w:rPr>
          <w:drawing>
            <wp:anchor distT="0" distB="0" distL="114300" distR="114300" simplePos="0" relativeHeight="251658240" behindDoc="0" locked="0" layoutInCell="1" allowOverlap="1" wp14:anchorId="4351F248" wp14:editId="39C87C9D">
              <wp:simplePos x="0" y="0"/>
              <wp:positionH relativeFrom="column">
                <wp:posOffset>-164502</wp:posOffset>
              </wp:positionH>
              <wp:positionV relativeFrom="paragraph">
                <wp:posOffset>228074</wp:posOffset>
              </wp:positionV>
              <wp:extent cx="5933440" cy="3559810"/>
              <wp:effectExtent l="0" t="0" r="0" b="0"/>
              <wp:wrapThrough wrapText="bothSides">
                <wp:wrapPolygon edited="0">
                  <wp:start x="0" y="0"/>
                  <wp:lineTo x="0" y="21500"/>
                  <wp:lineTo x="21545" y="21500"/>
                  <wp:lineTo x="21545"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3">
                        <a:extLst>
                          <a:ext uri="{28A0092B-C50C-407E-A947-70E740481C1C}">
                            <a14:useLocalDpi xmlns:a14="http://schemas.microsoft.com/office/drawing/2010/main" val="0"/>
                          </a:ext>
                        </a:extLst>
                      </a:blip>
                      <a:stretch>
                        <a:fillRect/>
                      </a:stretch>
                    </pic:blipFill>
                    <pic:spPr>
                      <a:xfrm>
                        <a:off x="0" y="0"/>
                        <a:ext cx="5933440" cy="3559810"/>
                      </a:xfrm>
                      <a:prstGeom prst="rect">
                        <a:avLst/>
                      </a:prstGeom>
                    </pic:spPr>
                  </pic:pic>
                </a:graphicData>
              </a:graphic>
              <wp14:sizeRelH relativeFrom="page">
                <wp14:pctWidth>0</wp14:pctWidth>
              </wp14:sizeRelH>
              <wp14:sizeRelV relativeFrom="page">
                <wp14:pctHeight>0</wp14:pctHeight>
              </wp14:sizeRelV>
            </wp:anchor>
          </w:drawing>
        </w:r>
      </w:ins>
    </w:p>
    <w:p w14:paraId="6D5B10FF" w14:textId="77777777" w:rsidR="007D42DF" w:rsidRDefault="007D42DF" w:rsidP="007D42DF">
      <w:pPr>
        <w:jc w:val="center"/>
        <w:rPr>
          <w:ins w:id="3239" w:author="USA" w:date="2021-07-09T15:42:00Z"/>
          <w:sz w:val="22"/>
          <w:szCs w:val="22"/>
        </w:rPr>
      </w:pPr>
      <w:ins w:id="3240" w:author="USA" w:date="2021-07-09T15:42:00Z">
        <w:r>
          <w:rPr>
            <w:sz w:val="22"/>
            <w:szCs w:val="22"/>
          </w:rPr>
          <w:t>Figure 4 – Light sample #3, 120 kHz RBW AV, Vertical</w:t>
        </w:r>
      </w:ins>
    </w:p>
    <w:p w14:paraId="59A7F1DC" w14:textId="77777777" w:rsidR="007D42DF" w:rsidRDefault="007D42DF" w:rsidP="007D42DF">
      <w:pPr>
        <w:jc w:val="center"/>
        <w:rPr>
          <w:ins w:id="3241" w:author="USA" w:date="2021-07-09T15:42:00Z"/>
          <w:sz w:val="22"/>
          <w:szCs w:val="22"/>
        </w:rPr>
      </w:pPr>
    </w:p>
    <w:p w14:paraId="1AF65C11" w14:textId="77777777" w:rsidR="007D42DF" w:rsidRDefault="007D42DF" w:rsidP="007D42DF">
      <w:pPr>
        <w:rPr>
          <w:ins w:id="3242" w:author="USA" w:date="2021-07-09T15:42:00Z"/>
          <w:b/>
          <w:bCs/>
          <w:u w:val="single"/>
        </w:rPr>
      </w:pPr>
    </w:p>
    <w:p w14:paraId="7836B52A" w14:textId="77777777" w:rsidR="007D42DF" w:rsidRDefault="007D42DF" w:rsidP="007D42DF">
      <w:pPr>
        <w:rPr>
          <w:ins w:id="3243" w:author="USA" w:date="2021-07-09T15:42:00Z"/>
          <w:b/>
          <w:bCs/>
          <w:u w:val="single"/>
        </w:rPr>
      </w:pPr>
      <w:ins w:id="3244" w:author="USA" w:date="2021-07-09T15:42:00Z">
        <w:r>
          <w:rPr>
            <w:b/>
            <w:bCs/>
            <w:u w:val="single"/>
          </w:rPr>
          <w:br w:type="page"/>
        </w:r>
      </w:ins>
    </w:p>
    <w:p w14:paraId="65D106EA" w14:textId="77777777" w:rsidR="007D42DF" w:rsidRPr="009B2604" w:rsidRDefault="007D42DF" w:rsidP="007D42DF">
      <w:pPr>
        <w:rPr>
          <w:ins w:id="3245" w:author="USA" w:date="2021-07-09T15:42:00Z"/>
          <w:b/>
          <w:bCs/>
          <w:sz w:val="28"/>
          <w:szCs w:val="28"/>
          <w:u w:val="single"/>
        </w:rPr>
      </w:pPr>
      <w:ins w:id="3246" w:author="USA" w:date="2021-07-09T15:42:00Z">
        <w:r w:rsidRPr="009B2604">
          <w:rPr>
            <w:b/>
            <w:bCs/>
            <w:sz w:val="28"/>
            <w:szCs w:val="28"/>
            <w:u w:val="single"/>
          </w:rPr>
          <w:lastRenderedPageBreak/>
          <w:t>Conclusion from test results:</w:t>
        </w:r>
      </w:ins>
    </w:p>
    <w:p w14:paraId="1F032630" w14:textId="18281650" w:rsidR="007D42DF" w:rsidRDefault="007D42DF" w:rsidP="007D42DF">
      <w:pPr>
        <w:spacing w:before="240"/>
        <w:rPr>
          <w:ins w:id="3247" w:author="USA" w:date="2021-07-09T15:42:00Z"/>
        </w:rPr>
      </w:pPr>
      <w:ins w:id="3248" w:author="USA" w:date="2021-07-09T15:42:00Z">
        <w:r w:rsidRPr="00F84D0E">
          <w:t>Although</w:t>
        </w:r>
        <w:r>
          <w:t xml:space="preserve"> it is difficult to come to a precise conclusion, these tests appear to confirm the predicted radiated emission limit of </w:t>
        </w:r>
      </w:ins>
      <w:ins w:id="3249" w:author="USA" w:date="2021-08-24T12:31:00Z">
        <w:r w:rsidR="0049593D">
          <w:t>+</w:t>
        </w:r>
      </w:ins>
      <w:ins w:id="3250" w:author="USA" w:date="2021-07-09T15:42:00Z">
        <w:r>
          <w:t>2</w:t>
        </w:r>
      </w:ins>
      <w:ins w:id="3251" w:author="USA" w:date="2021-08-24T12:31:00Z">
        <w:r w:rsidR="0049593D">
          <w:t>.57</w:t>
        </w:r>
      </w:ins>
      <w:ins w:id="3252" w:author="USA" w:date="2021-07-09T15:42:00Z">
        <w:r>
          <w:t xml:space="preserve"> dB µV/m average at 20 kHz RBW, necessary to protect a VHF radio and AIS, as calculated in </w:t>
        </w:r>
      </w:ins>
      <w:ins w:id="3253" w:author="USA" w:date="2021-07-09T17:51:00Z">
        <w:r w:rsidR="00992CA5">
          <w:t>Section 2.1.3.2</w:t>
        </w:r>
      </w:ins>
      <w:ins w:id="3254" w:author="USA" w:date="2021-07-09T15:42:00Z">
        <w:r>
          <w:t>.  It also shows that based upon the lights tested, a radiated emission limit of about 10 dB µV/m average at 120 kHz RBW should provide equivalent protection.</w:t>
        </w:r>
      </w:ins>
    </w:p>
    <w:p w14:paraId="6C77E4CA" w14:textId="0136A706" w:rsidR="007D42DF" w:rsidRPr="00F84D0E" w:rsidRDefault="007D42DF" w:rsidP="007D42DF">
      <w:pPr>
        <w:rPr>
          <w:ins w:id="3255" w:author="USA" w:date="2021-07-09T15:42:00Z"/>
        </w:rPr>
      </w:pPr>
      <w:ins w:id="3256" w:author="USA" w:date="2021-07-09T15:42:00Z">
        <w:r w:rsidRPr="00CC3902">
          <w:t xml:space="preserve">However, a review of </w:t>
        </w:r>
      </w:ins>
      <w:ins w:id="3257" w:author="USA" w:date="2021-09-09T14:10:00Z">
        <w:r w:rsidR="00940A30" w:rsidRPr="00CC3902">
          <w:t xml:space="preserve">the </w:t>
        </w:r>
      </w:ins>
      <w:ins w:id="3258" w:author="USA" w:date="2021-07-09T15:42:00Z">
        <w:r w:rsidRPr="00CC3902">
          <w:t xml:space="preserve">emission limit </w:t>
        </w:r>
      </w:ins>
      <w:ins w:id="3259" w:author="USA" w:date="2021-09-09T14:09:00Z">
        <w:r w:rsidR="00C0702D" w:rsidRPr="00CC3902">
          <w:t>and test method</w:t>
        </w:r>
      </w:ins>
      <w:ins w:id="3260" w:author="USA" w:date="2021-09-09T14:10:00Z">
        <w:r w:rsidR="00C0702D" w:rsidRPr="00CC3902">
          <w:t xml:space="preserve"> </w:t>
        </w:r>
      </w:ins>
      <w:ins w:id="3261" w:author="USA" w:date="2021-07-09T15:42:00Z">
        <w:r w:rsidRPr="00CC3902">
          <w:t>necessary to protect the VHF Data Exchange System (VDES) satellit</w:t>
        </w:r>
        <w:r w:rsidRPr="00CC3902">
          <w:rPr>
            <w:rPrChange w:id="3262" w:author="USA" w:date="2021-09-09T14:10:00Z">
              <w:rPr/>
            </w:rPrChange>
          </w:rPr>
          <w:t xml:space="preserve">e downlink </w:t>
        </w:r>
      </w:ins>
      <w:ins w:id="3263" w:author="USA" w:date="2021-07-09T17:53:00Z">
        <w:r w:rsidR="00B34DEF" w:rsidRPr="00CC3902">
          <w:rPr>
            <w:rPrChange w:id="3264" w:author="USA" w:date="2021-09-09T14:10:00Z">
              <w:rPr/>
            </w:rPrChange>
          </w:rPr>
          <w:t xml:space="preserve">as </w:t>
        </w:r>
      </w:ins>
      <w:ins w:id="3265" w:author="USA" w:date="2021-09-09T14:09:00Z">
        <w:r w:rsidR="00C0702D" w:rsidRPr="00CC3902">
          <w:rPr>
            <w:rPrChange w:id="3266" w:author="USA" w:date="2021-09-09T14:10:00Z">
              <w:rPr/>
            </w:rPrChange>
          </w:rPr>
          <w:t xml:space="preserve">well as the AIS </w:t>
        </w:r>
      </w:ins>
      <w:ins w:id="3267" w:author="USA" w:date="2021-07-09T15:42:00Z">
        <w:r w:rsidRPr="00CC3902">
          <w:rPr>
            <w:rPrChange w:id="3268" w:author="USA" w:date="2021-09-09T14:10:00Z">
              <w:rPr/>
            </w:rPrChange>
          </w:rPr>
          <w:t xml:space="preserve">described in </w:t>
        </w:r>
      </w:ins>
      <w:ins w:id="3269" w:author="USA" w:date="2021-07-09T17:52:00Z">
        <w:r w:rsidR="007050DA" w:rsidRPr="00CC3902">
          <w:rPr>
            <w:rPrChange w:id="3270" w:author="USA" w:date="2021-09-09T14:10:00Z">
              <w:rPr/>
            </w:rPrChange>
          </w:rPr>
          <w:t xml:space="preserve">ANNEX 1 should </w:t>
        </w:r>
      </w:ins>
      <w:ins w:id="3271" w:author="USA" w:date="2021-07-09T17:54:00Z">
        <w:r w:rsidR="008E07A0" w:rsidRPr="00CC3902">
          <w:rPr>
            <w:rPrChange w:id="3272" w:author="USA" w:date="2021-09-09T14:10:00Z">
              <w:rPr/>
            </w:rPrChange>
          </w:rPr>
          <w:t xml:space="preserve">also </w:t>
        </w:r>
      </w:ins>
      <w:ins w:id="3273" w:author="USA" w:date="2021-07-09T15:42:00Z">
        <w:r w:rsidRPr="00CC3902">
          <w:rPr>
            <w:rPrChange w:id="3274" w:author="USA" w:date="2021-09-09T14:10:00Z">
              <w:rPr/>
            </w:rPrChange>
          </w:rPr>
          <w:t xml:space="preserve">be </w:t>
        </w:r>
      </w:ins>
      <w:ins w:id="3275" w:author="USA" w:date="2021-07-09T17:54:00Z">
        <w:r w:rsidR="00746C94" w:rsidRPr="00CC3902">
          <w:rPr>
            <w:rPrChange w:id="3276" w:author="USA" w:date="2021-09-09T14:10:00Z">
              <w:rPr/>
            </w:rPrChange>
          </w:rPr>
          <w:t>considered</w:t>
        </w:r>
      </w:ins>
      <w:ins w:id="3277" w:author="USA" w:date="2021-07-09T15:42:00Z">
        <w:r w:rsidRPr="00CC3902">
          <w:rPr>
            <w:rPrChange w:id="3278" w:author="USA" w:date="2021-09-09T14:10:00Z">
              <w:rPr/>
            </w:rPrChange>
          </w:rPr>
          <w:t>.</w:t>
        </w:r>
      </w:ins>
    </w:p>
    <w:p w14:paraId="4E9103EE" w14:textId="28E95CE1" w:rsidR="00BE339F" w:rsidRDefault="00BE339F">
      <w:pPr>
        <w:tabs>
          <w:tab w:val="clear" w:pos="1134"/>
          <w:tab w:val="clear" w:pos="1871"/>
          <w:tab w:val="clear" w:pos="2268"/>
        </w:tabs>
        <w:overflowPunct/>
        <w:autoSpaceDE/>
        <w:autoSpaceDN/>
        <w:adjustRightInd/>
        <w:spacing w:before="0"/>
        <w:textAlignment w:val="auto"/>
        <w:rPr>
          <w:ins w:id="3279" w:author="USA" w:date="2021-07-28T14:37:00Z"/>
          <w:sz w:val="22"/>
          <w:szCs w:val="22"/>
        </w:rPr>
      </w:pPr>
      <w:ins w:id="3280" w:author="USA" w:date="2021-07-28T14:37:00Z">
        <w:r>
          <w:rPr>
            <w:sz w:val="22"/>
            <w:szCs w:val="22"/>
          </w:rPr>
          <w:br w:type="page"/>
        </w:r>
      </w:ins>
    </w:p>
    <w:p w14:paraId="1B9CFDF4" w14:textId="77777777" w:rsidR="007D42DF" w:rsidRDefault="007D42DF" w:rsidP="007D42DF">
      <w:pPr>
        <w:jc w:val="center"/>
        <w:rPr>
          <w:ins w:id="3281" w:author="USA" w:date="2021-07-09T15:42:00Z"/>
          <w:sz w:val="22"/>
          <w:szCs w:val="22"/>
        </w:rPr>
      </w:pPr>
    </w:p>
    <w:p w14:paraId="2524BFC0" w14:textId="72DC99D3" w:rsidR="00D565F5" w:rsidRPr="00F95F6A" w:rsidRDefault="00D565F5" w:rsidP="00D565F5">
      <w:pPr>
        <w:spacing w:after="240"/>
        <w:jc w:val="center"/>
        <w:rPr>
          <w:ins w:id="3282" w:author="USA" w:date="2021-07-28T14:38:00Z"/>
          <w:b/>
          <w:bCs/>
          <w:sz w:val="28"/>
          <w:szCs w:val="28"/>
        </w:rPr>
      </w:pPr>
      <w:ins w:id="3283" w:author="USA" w:date="2021-07-28T14:38:00Z">
        <w:r w:rsidRPr="00F95F6A">
          <w:rPr>
            <w:b/>
            <w:bCs/>
            <w:sz w:val="28"/>
            <w:szCs w:val="28"/>
          </w:rPr>
          <w:t xml:space="preserve">ANNEX </w:t>
        </w:r>
        <w:r>
          <w:rPr>
            <w:b/>
            <w:bCs/>
            <w:sz w:val="28"/>
            <w:szCs w:val="28"/>
          </w:rPr>
          <w:t>3</w:t>
        </w:r>
      </w:ins>
    </w:p>
    <w:p w14:paraId="0DDCE8F8" w14:textId="696A6DB6" w:rsidR="00D565F5" w:rsidRDefault="00F221D0" w:rsidP="00D565F5">
      <w:pPr>
        <w:spacing w:before="360" w:after="240"/>
        <w:jc w:val="center"/>
        <w:rPr>
          <w:ins w:id="3284" w:author="USA" w:date="2021-07-28T14:39:00Z"/>
          <w:b/>
          <w:bCs/>
          <w:szCs w:val="24"/>
        </w:rPr>
      </w:pPr>
      <w:ins w:id="3285" w:author="USA" w:date="2021-07-28T14:38:00Z">
        <w:r>
          <w:rPr>
            <w:b/>
            <w:bCs/>
            <w:szCs w:val="24"/>
          </w:rPr>
          <w:t xml:space="preserve">Review of </w:t>
        </w:r>
      </w:ins>
      <w:ins w:id="3286" w:author="USA" w:date="2021-07-28T14:39:00Z">
        <w:r w:rsidR="00D37634">
          <w:rPr>
            <w:b/>
            <w:bCs/>
            <w:szCs w:val="24"/>
          </w:rPr>
          <w:t>E</w:t>
        </w:r>
      </w:ins>
      <w:ins w:id="3287" w:author="USA" w:date="2021-07-28T14:38:00Z">
        <w:r>
          <w:rPr>
            <w:b/>
            <w:bCs/>
            <w:szCs w:val="24"/>
          </w:rPr>
          <w:t xml:space="preserve">mission </w:t>
        </w:r>
      </w:ins>
      <w:ins w:id="3288" w:author="USA" w:date="2021-07-28T14:39:00Z">
        <w:r w:rsidR="00D37634">
          <w:rPr>
            <w:b/>
            <w:bCs/>
            <w:szCs w:val="24"/>
          </w:rPr>
          <w:t>L</w:t>
        </w:r>
      </w:ins>
      <w:ins w:id="3289" w:author="USA" w:date="2021-07-28T14:38:00Z">
        <w:r>
          <w:rPr>
            <w:b/>
            <w:bCs/>
            <w:szCs w:val="24"/>
          </w:rPr>
          <w:t xml:space="preserve">imits in the GNSS </w:t>
        </w:r>
      </w:ins>
      <w:ins w:id="3290" w:author="USA" w:date="2021-07-28T14:39:00Z">
        <w:r w:rsidR="00D37634">
          <w:rPr>
            <w:b/>
            <w:bCs/>
            <w:szCs w:val="24"/>
          </w:rPr>
          <w:t>B</w:t>
        </w:r>
      </w:ins>
      <w:ins w:id="3291" w:author="USA" w:date="2021-07-28T14:38:00Z">
        <w:r>
          <w:rPr>
            <w:b/>
            <w:bCs/>
            <w:szCs w:val="24"/>
          </w:rPr>
          <w:t>ands</w:t>
        </w:r>
      </w:ins>
    </w:p>
    <w:p w14:paraId="634EFBFD" w14:textId="77777777" w:rsidR="0039147F" w:rsidRDefault="0039147F" w:rsidP="0039147F">
      <w:pPr>
        <w:rPr>
          <w:ins w:id="3292" w:author="USA" w:date="2021-07-28T14:40:00Z"/>
        </w:rPr>
      </w:pPr>
      <w:ins w:id="3293" w:author="USA" w:date="2021-07-28T14:40:00Z">
        <w:r>
          <w:t xml:space="preserve">IEC 60945 Annex C states </w:t>
        </w:r>
        <w:r w:rsidRPr="00362A9B">
          <w:rPr>
            <w:i/>
          </w:rPr>
          <w:t>“</w:t>
        </w:r>
        <w:r w:rsidRPr="00362A9B">
          <w:rPr>
            <w:rFonts w:ascii="Courier New" w:hAnsi="Courier New" w:cs="Courier New"/>
            <w:i/>
          </w:rPr>
          <w:t>﻿</w:t>
        </w:r>
        <w:r w:rsidRPr="00362A9B">
          <w:rPr>
            <w:i/>
          </w:rPr>
          <w:t>Above 1 GHz the ship may be carrying receivers in the bands 1525 MHz – 1544 MHz for Inmarsat, 1575,42 MHz ± 1,023 MHz for GPS and 1602 MHz – 1615 MHz for GLONASS. The band 1525 MHz – 1544 MHz is used for GMDSS distress and safety. Similarly, Global Navigation Satellite Systems (GNSS) is becoming an IMO carriage requirement and the bands around 1575,42 MHz and 1602 MHz – 1615 MHz require protection.  In this edition limits are therefore given in 9.3 extending to 2 GHz.”</w:t>
        </w:r>
        <w:r>
          <w:t xml:space="preserve">  IEC 60945 existing radiated emission limits were simply extended in its last edition from 1 GHz to 2 GHz to include GMDSS ship earth stations and GNSS shipboard receivers.  New emission limits based upon Recommendations ITU-R M.1903-1, M.1905-1, M.1902-1 and RTCA DO-160G are considered.</w:t>
        </w:r>
      </w:ins>
    </w:p>
    <w:p w14:paraId="682617C3" w14:textId="77777777" w:rsidR="0039147F" w:rsidRDefault="0039147F" w:rsidP="0039147F">
      <w:pPr>
        <w:tabs>
          <w:tab w:val="left" w:pos="7189"/>
          <w:tab w:val="left" w:pos="7234"/>
        </w:tabs>
        <w:rPr>
          <w:ins w:id="3294" w:author="USA" w:date="2021-07-28T14:40:00Z"/>
        </w:rPr>
      </w:pPr>
    </w:p>
    <w:p w14:paraId="186A818A" w14:textId="77777777" w:rsidR="0039147F" w:rsidRDefault="0039147F" w:rsidP="0039147F">
      <w:pPr>
        <w:tabs>
          <w:tab w:val="left" w:pos="7189"/>
          <w:tab w:val="left" w:pos="7234"/>
        </w:tabs>
        <w:rPr>
          <w:ins w:id="3295" w:author="USA" w:date="2021-07-28T14:40:00Z"/>
        </w:rPr>
      </w:pPr>
      <w:ins w:id="3296" w:author="USA" w:date="2021-07-28T14:40:00Z">
        <w:r>
          <w:tab/>
        </w:r>
        <w:r>
          <w:tab/>
        </w:r>
      </w:ins>
    </w:p>
    <w:p w14:paraId="48F83B9C" w14:textId="77777777" w:rsidR="0039147F" w:rsidRPr="00197D9F" w:rsidRDefault="0039147F" w:rsidP="0039147F">
      <w:pPr>
        <w:rPr>
          <w:ins w:id="3297" w:author="USA" w:date="2021-07-28T14:40:00Z"/>
          <w:b/>
        </w:rPr>
      </w:pPr>
      <w:ins w:id="3298" w:author="USA" w:date="2021-07-28T14:40:00Z">
        <w:r w:rsidRPr="00197D9F">
          <w:rPr>
            <w:b/>
          </w:rPr>
          <w:t>Cur</w:t>
        </w:r>
        <w:r>
          <w:rPr>
            <w:b/>
          </w:rPr>
          <w:t>ren</w:t>
        </w:r>
        <w:r w:rsidRPr="00197D9F">
          <w:rPr>
            <w:b/>
          </w:rPr>
          <w:t>t relevant EMC Standards</w:t>
        </w:r>
      </w:ins>
    </w:p>
    <w:p w14:paraId="7613BD84" w14:textId="77777777" w:rsidR="0039147F" w:rsidRDefault="0039147F" w:rsidP="0039147F">
      <w:pPr>
        <w:rPr>
          <w:ins w:id="3299" w:author="USA" w:date="2021-07-28T14:40:00Z"/>
        </w:rPr>
      </w:pPr>
    </w:p>
    <w:tbl>
      <w:tblPr>
        <w:tblStyle w:val="TableGrid"/>
        <w:tblW w:w="0" w:type="auto"/>
        <w:tblLook w:val="04A0" w:firstRow="1" w:lastRow="0" w:firstColumn="1" w:lastColumn="0" w:noHBand="0" w:noVBand="1"/>
      </w:tblPr>
      <w:tblGrid>
        <w:gridCol w:w="1435"/>
        <w:gridCol w:w="1350"/>
        <w:gridCol w:w="896"/>
        <w:gridCol w:w="1096"/>
        <w:gridCol w:w="1437"/>
        <w:gridCol w:w="1704"/>
        <w:gridCol w:w="1432"/>
      </w:tblGrid>
      <w:tr w:rsidR="0039147F" w14:paraId="4111D30A" w14:textId="77777777" w:rsidTr="0014555E">
        <w:trPr>
          <w:ins w:id="3300" w:author="USA" w:date="2021-07-28T14:40:00Z"/>
        </w:trPr>
        <w:tc>
          <w:tcPr>
            <w:tcW w:w="1435" w:type="dxa"/>
            <w:vMerge w:val="restart"/>
          </w:tcPr>
          <w:p w14:paraId="6E5A55BB" w14:textId="77777777" w:rsidR="0039147F" w:rsidRPr="00C87F04" w:rsidRDefault="0039147F" w:rsidP="0014555E">
            <w:pPr>
              <w:jc w:val="center"/>
              <w:rPr>
                <w:ins w:id="3301" w:author="USA" w:date="2021-07-28T14:40:00Z"/>
                <w:rFonts w:cs="Times New Roman"/>
                <w:b/>
                <w:sz w:val="20"/>
                <w:szCs w:val="20"/>
              </w:rPr>
            </w:pPr>
            <w:ins w:id="3302" w:author="USA" w:date="2021-07-28T14:40:00Z">
              <w:r w:rsidRPr="00C87F04">
                <w:rPr>
                  <w:rFonts w:cs="Times New Roman"/>
                  <w:b/>
                  <w:sz w:val="20"/>
                  <w:szCs w:val="20"/>
                </w:rPr>
                <w:t>Standard</w:t>
              </w:r>
            </w:ins>
          </w:p>
          <w:p w14:paraId="1A97CC9D" w14:textId="77777777" w:rsidR="0039147F" w:rsidRPr="00C87F04" w:rsidRDefault="0039147F" w:rsidP="0014555E">
            <w:pPr>
              <w:jc w:val="center"/>
              <w:rPr>
                <w:ins w:id="3303" w:author="USA" w:date="2021-07-28T14:40:00Z"/>
                <w:rFonts w:cs="Times New Roman"/>
                <w:b/>
                <w:sz w:val="20"/>
                <w:szCs w:val="20"/>
              </w:rPr>
            </w:pPr>
          </w:p>
        </w:tc>
        <w:tc>
          <w:tcPr>
            <w:tcW w:w="1350" w:type="dxa"/>
            <w:vMerge w:val="restart"/>
          </w:tcPr>
          <w:p w14:paraId="4C91693E" w14:textId="77777777" w:rsidR="0039147F" w:rsidRPr="00C87F04" w:rsidRDefault="0039147F" w:rsidP="0014555E">
            <w:pPr>
              <w:jc w:val="center"/>
              <w:rPr>
                <w:ins w:id="3304" w:author="USA" w:date="2021-07-28T14:40:00Z"/>
                <w:rFonts w:cs="Times New Roman"/>
                <w:b/>
                <w:sz w:val="20"/>
                <w:szCs w:val="20"/>
              </w:rPr>
            </w:pPr>
            <w:ins w:id="3305" w:author="USA" w:date="2021-07-28T14:40:00Z">
              <w:r w:rsidRPr="00C87F04">
                <w:rPr>
                  <w:rFonts w:cs="Times New Roman"/>
                  <w:b/>
                  <w:sz w:val="20"/>
                  <w:szCs w:val="20"/>
                </w:rPr>
                <w:t xml:space="preserve">Frequency </w:t>
              </w:r>
              <w:r w:rsidRPr="00C87F04">
                <w:rPr>
                  <w:rFonts w:cs="Times New Roman"/>
                  <w:b/>
                  <w:sz w:val="20"/>
                  <w:szCs w:val="20"/>
                </w:rPr>
                <w:br/>
                <w:t>Band</w:t>
              </w:r>
            </w:ins>
          </w:p>
          <w:p w14:paraId="017F50EF" w14:textId="77777777" w:rsidR="0039147F" w:rsidRPr="00C87F04" w:rsidRDefault="0039147F" w:rsidP="0014555E">
            <w:pPr>
              <w:jc w:val="center"/>
              <w:rPr>
                <w:ins w:id="3306" w:author="USA" w:date="2021-07-28T14:40:00Z"/>
                <w:rFonts w:cs="Times New Roman"/>
                <w:b/>
                <w:sz w:val="20"/>
                <w:szCs w:val="20"/>
              </w:rPr>
            </w:pPr>
          </w:p>
        </w:tc>
        <w:tc>
          <w:tcPr>
            <w:tcW w:w="896" w:type="dxa"/>
            <w:vMerge w:val="restart"/>
          </w:tcPr>
          <w:p w14:paraId="0C509966" w14:textId="77777777" w:rsidR="0039147F" w:rsidRPr="00C87F04" w:rsidRDefault="0039147F" w:rsidP="0014555E">
            <w:pPr>
              <w:jc w:val="center"/>
              <w:rPr>
                <w:ins w:id="3307" w:author="USA" w:date="2021-07-28T14:40:00Z"/>
                <w:rFonts w:cs="Times New Roman"/>
                <w:b/>
                <w:sz w:val="20"/>
                <w:szCs w:val="20"/>
              </w:rPr>
            </w:pPr>
            <w:proofErr w:type="gramStart"/>
            <w:ins w:id="3308" w:author="USA" w:date="2021-07-28T14:40:00Z">
              <w:r w:rsidRPr="00C87F04">
                <w:rPr>
                  <w:rFonts w:cs="Times New Roman"/>
                  <w:b/>
                  <w:sz w:val="20"/>
                  <w:szCs w:val="20"/>
                </w:rPr>
                <w:t>Band-width</w:t>
              </w:r>
              <w:proofErr w:type="gramEnd"/>
            </w:ins>
          </w:p>
        </w:tc>
        <w:tc>
          <w:tcPr>
            <w:tcW w:w="1096" w:type="dxa"/>
            <w:vMerge w:val="restart"/>
          </w:tcPr>
          <w:p w14:paraId="0B1996DB" w14:textId="77777777" w:rsidR="0039147F" w:rsidRPr="00C87F04" w:rsidRDefault="0039147F" w:rsidP="0014555E">
            <w:pPr>
              <w:jc w:val="center"/>
              <w:rPr>
                <w:ins w:id="3309" w:author="USA" w:date="2021-07-28T14:40:00Z"/>
                <w:rFonts w:cs="Times New Roman"/>
                <w:b/>
                <w:sz w:val="20"/>
                <w:szCs w:val="20"/>
              </w:rPr>
            </w:pPr>
            <w:ins w:id="3310" w:author="USA" w:date="2021-07-28T14:40:00Z">
              <w:r w:rsidRPr="00C87F04">
                <w:rPr>
                  <w:rFonts w:cs="Times New Roman"/>
                  <w:b/>
                  <w:sz w:val="20"/>
                  <w:szCs w:val="20"/>
                </w:rPr>
                <w:t>Distance</w:t>
              </w:r>
            </w:ins>
          </w:p>
        </w:tc>
        <w:tc>
          <w:tcPr>
            <w:tcW w:w="4573" w:type="dxa"/>
            <w:gridSpan w:val="3"/>
          </w:tcPr>
          <w:p w14:paraId="6FBD0265" w14:textId="77777777" w:rsidR="0039147F" w:rsidRPr="00C87F04" w:rsidRDefault="0039147F" w:rsidP="0014555E">
            <w:pPr>
              <w:jc w:val="center"/>
              <w:rPr>
                <w:ins w:id="3311" w:author="USA" w:date="2021-07-28T14:40:00Z"/>
                <w:rFonts w:cs="Times New Roman"/>
                <w:b/>
                <w:sz w:val="20"/>
                <w:szCs w:val="20"/>
              </w:rPr>
            </w:pPr>
            <w:ins w:id="3312" w:author="USA" w:date="2021-07-28T14:40:00Z">
              <w:r w:rsidRPr="00C87F04">
                <w:rPr>
                  <w:rFonts w:cs="Times New Roman"/>
                  <w:b/>
                  <w:sz w:val="20"/>
                  <w:szCs w:val="20"/>
                </w:rPr>
                <w:t>Emission limit</w:t>
              </w:r>
            </w:ins>
          </w:p>
        </w:tc>
      </w:tr>
      <w:tr w:rsidR="0039147F" w14:paraId="5514B47D" w14:textId="77777777" w:rsidTr="0014555E">
        <w:trPr>
          <w:ins w:id="3313" w:author="USA" w:date="2021-07-28T14:40:00Z"/>
        </w:trPr>
        <w:tc>
          <w:tcPr>
            <w:tcW w:w="1435" w:type="dxa"/>
            <w:vMerge/>
          </w:tcPr>
          <w:p w14:paraId="63DA0FE8" w14:textId="77777777" w:rsidR="0039147F" w:rsidRPr="00C87F04" w:rsidRDefault="0039147F" w:rsidP="0014555E">
            <w:pPr>
              <w:jc w:val="center"/>
              <w:rPr>
                <w:ins w:id="3314" w:author="USA" w:date="2021-07-28T14:40:00Z"/>
                <w:rFonts w:cs="Times New Roman"/>
                <w:b/>
                <w:sz w:val="20"/>
                <w:szCs w:val="20"/>
              </w:rPr>
            </w:pPr>
          </w:p>
        </w:tc>
        <w:tc>
          <w:tcPr>
            <w:tcW w:w="1350" w:type="dxa"/>
            <w:vMerge/>
          </w:tcPr>
          <w:p w14:paraId="3FA118FD" w14:textId="77777777" w:rsidR="0039147F" w:rsidRPr="00C87F04" w:rsidRDefault="0039147F" w:rsidP="0014555E">
            <w:pPr>
              <w:jc w:val="center"/>
              <w:rPr>
                <w:ins w:id="3315" w:author="USA" w:date="2021-07-28T14:40:00Z"/>
                <w:rFonts w:cs="Times New Roman"/>
                <w:b/>
                <w:sz w:val="20"/>
                <w:szCs w:val="20"/>
              </w:rPr>
            </w:pPr>
          </w:p>
        </w:tc>
        <w:tc>
          <w:tcPr>
            <w:tcW w:w="896" w:type="dxa"/>
            <w:vMerge/>
          </w:tcPr>
          <w:p w14:paraId="2248765B" w14:textId="77777777" w:rsidR="0039147F" w:rsidRPr="00C87F04" w:rsidRDefault="0039147F" w:rsidP="0014555E">
            <w:pPr>
              <w:jc w:val="center"/>
              <w:rPr>
                <w:ins w:id="3316" w:author="USA" w:date="2021-07-28T14:40:00Z"/>
                <w:rFonts w:cs="Times New Roman"/>
                <w:b/>
                <w:sz w:val="20"/>
                <w:szCs w:val="20"/>
              </w:rPr>
            </w:pPr>
          </w:p>
        </w:tc>
        <w:tc>
          <w:tcPr>
            <w:tcW w:w="1096" w:type="dxa"/>
            <w:vMerge/>
          </w:tcPr>
          <w:p w14:paraId="50F14FBC" w14:textId="77777777" w:rsidR="0039147F" w:rsidRPr="00C87F04" w:rsidRDefault="0039147F" w:rsidP="0014555E">
            <w:pPr>
              <w:jc w:val="center"/>
              <w:rPr>
                <w:ins w:id="3317" w:author="USA" w:date="2021-07-28T14:40:00Z"/>
                <w:rFonts w:cs="Times New Roman"/>
                <w:b/>
                <w:sz w:val="20"/>
                <w:szCs w:val="20"/>
              </w:rPr>
            </w:pPr>
          </w:p>
        </w:tc>
        <w:tc>
          <w:tcPr>
            <w:tcW w:w="1437" w:type="dxa"/>
          </w:tcPr>
          <w:p w14:paraId="548CAE7F" w14:textId="77777777" w:rsidR="0039147F" w:rsidRPr="00C87F04" w:rsidRDefault="0039147F" w:rsidP="0014555E">
            <w:pPr>
              <w:jc w:val="center"/>
              <w:rPr>
                <w:ins w:id="3318" w:author="USA" w:date="2021-07-28T14:40:00Z"/>
                <w:rFonts w:cs="Times New Roman"/>
                <w:b/>
                <w:sz w:val="20"/>
                <w:szCs w:val="20"/>
              </w:rPr>
            </w:pPr>
            <w:ins w:id="3319" w:author="USA" w:date="2021-07-28T14:40:00Z">
              <w:r w:rsidRPr="00C87F04">
                <w:rPr>
                  <w:rFonts w:cs="Times New Roman"/>
                  <w:b/>
                  <w:sz w:val="20"/>
                  <w:szCs w:val="20"/>
                </w:rPr>
                <w:t>Quasi Peak</w:t>
              </w:r>
              <w:r w:rsidRPr="00C87F04">
                <w:rPr>
                  <w:rStyle w:val="FootnoteReference"/>
                  <w:rFonts w:cs="Times New Roman"/>
                  <w:b/>
                  <w:sz w:val="20"/>
                  <w:szCs w:val="20"/>
                </w:rPr>
                <w:footnoteReference w:id="20"/>
              </w:r>
            </w:ins>
          </w:p>
        </w:tc>
        <w:tc>
          <w:tcPr>
            <w:tcW w:w="1704" w:type="dxa"/>
          </w:tcPr>
          <w:p w14:paraId="340F17C1" w14:textId="77777777" w:rsidR="0039147F" w:rsidRPr="00C87F04" w:rsidRDefault="0039147F" w:rsidP="0014555E">
            <w:pPr>
              <w:jc w:val="center"/>
              <w:rPr>
                <w:ins w:id="3322" w:author="USA" w:date="2021-07-28T14:40:00Z"/>
                <w:rFonts w:cs="Times New Roman"/>
                <w:b/>
                <w:sz w:val="20"/>
                <w:szCs w:val="20"/>
              </w:rPr>
            </w:pPr>
            <w:ins w:id="3323" w:author="USA" w:date="2021-07-28T14:40:00Z">
              <w:r w:rsidRPr="00C87F04">
                <w:rPr>
                  <w:rFonts w:cs="Times New Roman"/>
                  <w:b/>
                  <w:sz w:val="20"/>
                  <w:szCs w:val="20"/>
                </w:rPr>
                <w:t>Average</w:t>
              </w:r>
            </w:ins>
          </w:p>
        </w:tc>
        <w:tc>
          <w:tcPr>
            <w:tcW w:w="1432" w:type="dxa"/>
          </w:tcPr>
          <w:p w14:paraId="420F03E1" w14:textId="77777777" w:rsidR="0039147F" w:rsidRPr="00C87F04" w:rsidRDefault="0039147F" w:rsidP="0014555E">
            <w:pPr>
              <w:jc w:val="center"/>
              <w:rPr>
                <w:ins w:id="3324" w:author="USA" w:date="2021-07-28T14:40:00Z"/>
                <w:rFonts w:cs="Times New Roman"/>
                <w:b/>
                <w:sz w:val="20"/>
                <w:szCs w:val="20"/>
              </w:rPr>
            </w:pPr>
            <w:ins w:id="3325" w:author="USA" w:date="2021-07-28T14:40:00Z">
              <w:r w:rsidRPr="00C87F04">
                <w:rPr>
                  <w:rFonts w:cs="Times New Roman"/>
                  <w:b/>
                  <w:sz w:val="20"/>
                  <w:szCs w:val="20"/>
                </w:rPr>
                <w:t>Peak</w:t>
              </w:r>
            </w:ins>
          </w:p>
        </w:tc>
      </w:tr>
      <w:tr w:rsidR="0039147F" w14:paraId="076C635C" w14:textId="77777777" w:rsidTr="0014555E">
        <w:trPr>
          <w:ins w:id="3326" w:author="USA" w:date="2021-07-28T14:40:00Z"/>
        </w:trPr>
        <w:tc>
          <w:tcPr>
            <w:tcW w:w="1435" w:type="dxa"/>
          </w:tcPr>
          <w:p w14:paraId="165D12E1" w14:textId="77777777" w:rsidR="0039147F" w:rsidRPr="00C87F04" w:rsidRDefault="0039147F" w:rsidP="0014555E">
            <w:pPr>
              <w:rPr>
                <w:ins w:id="3327" w:author="USA" w:date="2021-07-28T14:40:00Z"/>
                <w:rFonts w:cs="Times New Roman"/>
                <w:sz w:val="20"/>
                <w:szCs w:val="20"/>
              </w:rPr>
            </w:pPr>
            <w:ins w:id="3328" w:author="USA" w:date="2021-07-28T14:40:00Z">
              <w:r w:rsidRPr="00C87F04">
                <w:rPr>
                  <w:rFonts w:cs="Times New Roman"/>
                  <w:sz w:val="20"/>
                  <w:szCs w:val="20"/>
                </w:rPr>
                <w:t>IEC 60945</w:t>
              </w:r>
            </w:ins>
          </w:p>
        </w:tc>
        <w:tc>
          <w:tcPr>
            <w:tcW w:w="1350" w:type="dxa"/>
            <w:vAlign w:val="center"/>
          </w:tcPr>
          <w:p w14:paraId="0BA9F1B2" w14:textId="77777777" w:rsidR="0039147F" w:rsidRPr="00C87F04" w:rsidRDefault="0039147F" w:rsidP="0014555E">
            <w:pPr>
              <w:jc w:val="center"/>
              <w:rPr>
                <w:ins w:id="3329" w:author="USA" w:date="2021-07-28T14:40:00Z"/>
                <w:rFonts w:cs="Times New Roman"/>
                <w:sz w:val="20"/>
                <w:szCs w:val="20"/>
              </w:rPr>
            </w:pPr>
            <w:ins w:id="3330" w:author="USA" w:date="2021-07-28T14:40:00Z">
              <w:r w:rsidRPr="00C87F04">
                <w:rPr>
                  <w:rFonts w:cs="Times New Roman"/>
                  <w:sz w:val="20"/>
                  <w:szCs w:val="20"/>
                </w:rPr>
                <w:t>1 to 2 GHz</w:t>
              </w:r>
            </w:ins>
          </w:p>
        </w:tc>
        <w:tc>
          <w:tcPr>
            <w:tcW w:w="896" w:type="dxa"/>
            <w:vAlign w:val="center"/>
          </w:tcPr>
          <w:p w14:paraId="11A9F6BC" w14:textId="77777777" w:rsidR="0039147F" w:rsidRPr="00C87F04" w:rsidRDefault="0039147F" w:rsidP="0014555E">
            <w:pPr>
              <w:jc w:val="center"/>
              <w:rPr>
                <w:ins w:id="3331" w:author="USA" w:date="2021-07-28T14:40:00Z"/>
                <w:rFonts w:cs="Times New Roman"/>
                <w:sz w:val="20"/>
                <w:szCs w:val="20"/>
              </w:rPr>
            </w:pPr>
            <w:ins w:id="3332" w:author="USA" w:date="2021-07-28T14:40:00Z">
              <w:r w:rsidRPr="00C87F04">
                <w:rPr>
                  <w:rFonts w:cs="Times New Roman"/>
                  <w:sz w:val="20"/>
                  <w:szCs w:val="20"/>
                </w:rPr>
                <w:t>120 kHz</w:t>
              </w:r>
            </w:ins>
          </w:p>
        </w:tc>
        <w:tc>
          <w:tcPr>
            <w:tcW w:w="1096" w:type="dxa"/>
            <w:vAlign w:val="center"/>
          </w:tcPr>
          <w:p w14:paraId="406B3F32" w14:textId="77777777" w:rsidR="0039147F" w:rsidRPr="00C87F04" w:rsidRDefault="0039147F" w:rsidP="0014555E">
            <w:pPr>
              <w:jc w:val="center"/>
              <w:rPr>
                <w:ins w:id="3333" w:author="USA" w:date="2021-07-28T14:40:00Z"/>
                <w:rFonts w:cs="Times New Roman"/>
                <w:sz w:val="20"/>
                <w:szCs w:val="20"/>
              </w:rPr>
            </w:pPr>
            <w:ins w:id="3334" w:author="USA" w:date="2021-07-28T14:40:00Z">
              <w:r w:rsidRPr="00C87F04">
                <w:rPr>
                  <w:rFonts w:cs="Times New Roman"/>
                  <w:sz w:val="20"/>
                  <w:szCs w:val="20"/>
                </w:rPr>
                <w:t>3m</w:t>
              </w:r>
            </w:ins>
          </w:p>
        </w:tc>
        <w:tc>
          <w:tcPr>
            <w:tcW w:w="1437" w:type="dxa"/>
            <w:vAlign w:val="center"/>
          </w:tcPr>
          <w:p w14:paraId="6D644424" w14:textId="77777777" w:rsidR="0039147F" w:rsidRPr="00C87F04" w:rsidRDefault="0039147F" w:rsidP="0014555E">
            <w:pPr>
              <w:jc w:val="center"/>
              <w:rPr>
                <w:ins w:id="3335" w:author="USA" w:date="2021-07-28T14:40:00Z"/>
                <w:rFonts w:cs="Times New Roman"/>
                <w:sz w:val="20"/>
                <w:szCs w:val="20"/>
              </w:rPr>
            </w:pPr>
            <w:ins w:id="3336" w:author="USA" w:date="2021-07-28T14:40:00Z">
              <w:r w:rsidRPr="00C87F04">
                <w:rPr>
                  <w:rFonts w:cs="Times New Roman"/>
                  <w:sz w:val="20"/>
                  <w:szCs w:val="20"/>
                </w:rPr>
                <w:t>54 dBµV/m</w:t>
              </w:r>
            </w:ins>
          </w:p>
        </w:tc>
        <w:tc>
          <w:tcPr>
            <w:tcW w:w="1704" w:type="dxa"/>
            <w:vAlign w:val="center"/>
          </w:tcPr>
          <w:p w14:paraId="3A971742" w14:textId="77777777" w:rsidR="0039147F" w:rsidRPr="00C87F04" w:rsidRDefault="0039147F" w:rsidP="0014555E">
            <w:pPr>
              <w:jc w:val="center"/>
              <w:rPr>
                <w:ins w:id="3337" w:author="USA" w:date="2021-07-28T14:40:00Z"/>
                <w:rFonts w:cs="Times New Roman"/>
                <w:sz w:val="20"/>
                <w:szCs w:val="20"/>
              </w:rPr>
            </w:pPr>
            <w:ins w:id="3338" w:author="USA" w:date="2021-07-28T14:40:00Z">
              <w:r w:rsidRPr="00C87F04">
                <w:rPr>
                  <w:rFonts w:cs="Times New Roman"/>
                  <w:sz w:val="20"/>
                  <w:szCs w:val="20"/>
                </w:rPr>
                <w:t>-</w:t>
              </w:r>
            </w:ins>
          </w:p>
        </w:tc>
        <w:tc>
          <w:tcPr>
            <w:tcW w:w="1432" w:type="dxa"/>
            <w:vAlign w:val="center"/>
          </w:tcPr>
          <w:p w14:paraId="51641452" w14:textId="77777777" w:rsidR="0039147F" w:rsidRPr="00C87F04" w:rsidRDefault="0039147F" w:rsidP="0014555E">
            <w:pPr>
              <w:jc w:val="center"/>
              <w:rPr>
                <w:ins w:id="3339" w:author="USA" w:date="2021-07-28T14:40:00Z"/>
                <w:rFonts w:cs="Times New Roman"/>
                <w:sz w:val="20"/>
                <w:szCs w:val="20"/>
              </w:rPr>
            </w:pPr>
            <w:ins w:id="3340" w:author="USA" w:date="2021-07-28T14:40:00Z">
              <w:r w:rsidRPr="00C87F04">
                <w:rPr>
                  <w:rFonts w:cs="Times New Roman"/>
                  <w:sz w:val="20"/>
                  <w:szCs w:val="20"/>
                </w:rPr>
                <w:t>-</w:t>
              </w:r>
            </w:ins>
          </w:p>
        </w:tc>
      </w:tr>
      <w:tr w:rsidR="0039147F" w14:paraId="29F19E34" w14:textId="77777777" w:rsidTr="0014555E">
        <w:trPr>
          <w:ins w:id="3341" w:author="USA" w:date="2021-07-28T14:40:00Z"/>
        </w:trPr>
        <w:tc>
          <w:tcPr>
            <w:tcW w:w="1435" w:type="dxa"/>
          </w:tcPr>
          <w:p w14:paraId="642C8488" w14:textId="77777777" w:rsidR="0039147F" w:rsidRPr="00C87F04" w:rsidRDefault="0039147F" w:rsidP="0014555E">
            <w:pPr>
              <w:rPr>
                <w:ins w:id="3342" w:author="USA" w:date="2021-07-28T14:40:00Z"/>
                <w:rFonts w:cs="Times New Roman"/>
                <w:sz w:val="20"/>
                <w:szCs w:val="20"/>
              </w:rPr>
            </w:pPr>
            <w:ins w:id="3343" w:author="USA" w:date="2021-07-28T14:40:00Z">
              <w:r w:rsidRPr="00C87F04">
                <w:rPr>
                  <w:rFonts w:cs="Times New Roman"/>
                  <w:sz w:val="20"/>
                  <w:szCs w:val="20"/>
                </w:rPr>
                <w:t>FCC Part 15 Class B</w:t>
              </w:r>
            </w:ins>
          </w:p>
        </w:tc>
        <w:tc>
          <w:tcPr>
            <w:tcW w:w="1350" w:type="dxa"/>
          </w:tcPr>
          <w:p w14:paraId="1AE53385" w14:textId="77777777" w:rsidR="0039147F" w:rsidRPr="00C87F04" w:rsidRDefault="0039147F" w:rsidP="0014555E">
            <w:pPr>
              <w:jc w:val="center"/>
              <w:rPr>
                <w:ins w:id="3344" w:author="USA" w:date="2021-07-28T14:40:00Z"/>
                <w:rFonts w:cs="Times New Roman"/>
                <w:sz w:val="20"/>
                <w:szCs w:val="20"/>
              </w:rPr>
            </w:pPr>
            <w:ins w:id="3345" w:author="USA" w:date="2021-07-28T14:40:00Z">
              <w:r w:rsidRPr="00C87F04">
                <w:rPr>
                  <w:rFonts w:cs="Times New Roman"/>
                  <w:sz w:val="20"/>
                  <w:szCs w:val="20"/>
                </w:rPr>
                <w:t>-</w:t>
              </w:r>
            </w:ins>
          </w:p>
        </w:tc>
        <w:tc>
          <w:tcPr>
            <w:tcW w:w="896" w:type="dxa"/>
            <w:vAlign w:val="center"/>
          </w:tcPr>
          <w:p w14:paraId="65F62E2F" w14:textId="77777777" w:rsidR="0039147F" w:rsidRPr="00C87F04" w:rsidRDefault="0039147F" w:rsidP="0014555E">
            <w:pPr>
              <w:jc w:val="center"/>
              <w:rPr>
                <w:ins w:id="3346" w:author="USA" w:date="2021-07-28T14:40:00Z"/>
                <w:rFonts w:cs="Times New Roman"/>
                <w:sz w:val="20"/>
                <w:szCs w:val="20"/>
              </w:rPr>
            </w:pPr>
            <w:ins w:id="3347" w:author="USA" w:date="2021-07-28T14:40:00Z">
              <w:r w:rsidRPr="00C87F04">
                <w:rPr>
                  <w:rFonts w:cs="Times New Roman"/>
                  <w:sz w:val="20"/>
                  <w:szCs w:val="20"/>
                </w:rPr>
                <w:t>1 MHz</w:t>
              </w:r>
            </w:ins>
          </w:p>
        </w:tc>
        <w:tc>
          <w:tcPr>
            <w:tcW w:w="1096" w:type="dxa"/>
            <w:vAlign w:val="center"/>
          </w:tcPr>
          <w:p w14:paraId="3056BC1C" w14:textId="77777777" w:rsidR="0039147F" w:rsidRPr="00C87F04" w:rsidRDefault="0039147F" w:rsidP="0014555E">
            <w:pPr>
              <w:jc w:val="center"/>
              <w:rPr>
                <w:ins w:id="3348" w:author="USA" w:date="2021-07-28T14:40:00Z"/>
                <w:rFonts w:cs="Times New Roman"/>
                <w:sz w:val="20"/>
                <w:szCs w:val="20"/>
              </w:rPr>
            </w:pPr>
            <w:ins w:id="3349" w:author="USA" w:date="2021-07-28T14:40:00Z">
              <w:r w:rsidRPr="00C87F04">
                <w:rPr>
                  <w:rFonts w:cs="Times New Roman"/>
                  <w:sz w:val="20"/>
                  <w:szCs w:val="20"/>
                </w:rPr>
                <w:t>3m</w:t>
              </w:r>
            </w:ins>
          </w:p>
        </w:tc>
        <w:tc>
          <w:tcPr>
            <w:tcW w:w="1437" w:type="dxa"/>
            <w:vAlign w:val="center"/>
          </w:tcPr>
          <w:p w14:paraId="0A7B3B64" w14:textId="77777777" w:rsidR="0039147F" w:rsidRPr="00C87F04" w:rsidRDefault="0039147F" w:rsidP="0014555E">
            <w:pPr>
              <w:jc w:val="center"/>
              <w:rPr>
                <w:ins w:id="3350" w:author="USA" w:date="2021-07-28T14:40:00Z"/>
                <w:rFonts w:cs="Times New Roman"/>
                <w:sz w:val="20"/>
                <w:szCs w:val="20"/>
              </w:rPr>
            </w:pPr>
            <w:ins w:id="3351" w:author="USA" w:date="2021-07-28T14:40:00Z">
              <w:r w:rsidRPr="00C87F04">
                <w:rPr>
                  <w:rFonts w:cs="Times New Roman"/>
                  <w:sz w:val="20"/>
                  <w:szCs w:val="20"/>
                </w:rPr>
                <w:t>-</w:t>
              </w:r>
            </w:ins>
          </w:p>
        </w:tc>
        <w:tc>
          <w:tcPr>
            <w:tcW w:w="1704" w:type="dxa"/>
            <w:vAlign w:val="center"/>
          </w:tcPr>
          <w:p w14:paraId="34A22E2A" w14:textId="77777777" w:rsidR="0039147F" w:rsidRPr="00C87F04" w:rsidRDefault="0039147F" w:rsidP="0014555E">
            <w:pPr>
              <w:jc w:val="center"/>
              <w:rPr>
                <w:ins w:id="3352" w:author="USA" w:date="2021-07-28T14:40:00Z"/>
                <w:rFonts w:cs="Times New Roman"/>
                <w:sz w:val="20"/>
                <w:szCs w:val="20"/>
              </w:rPr>
            </w:pPr>
            <w:ins w:id="3353" w:author="USA" w:date="2021-07-28T14:40:00Z">
              <w:r w:rsidRPr="00C87F04">
                <w:rPr>
                  <w:rFonts w:cs="Times New Roman"/>
                  <w:sz w:val="20"/>
                  <w:szCs w:val="20"/>
                </w:rPr>
                <w:t>54 dBµV/m</w:t>
              </w:r>
            </w:ins>
          </w:p>
        </w:tc>
        <w:tc>
          <w:tcPr>
            <w:tcW w:w="1432" w:type="dxa"/>
            <w:vAlign w:val="center"/>
          </w:tcPr>
          <w:p w14:paraId="4CD1DBFF" w14:textId="77777777" w:rsidR="0039147F" w:rsidRPr="00C87F04" w:rsidRDefault="0039147F" w:rsidP="0014555E">
            <w:pPr>
              <w:jc w:val="center"/>
              <w:rPr>
                <w:ins w:id="3354" w:author="USA" w:date="2021-07-28T14:40:00Z"/>
                <w:rFonts w:cs="Times New Roman"/>
                <w:sz w:val="20"/>
                <w:szCs w:val="20"/>
              </w:rPr>
            </w:pPr>
            <w:ins w:id="3355" w:author="USA" w:date="2021-07-28T14:40:00Z">
              <w:r w:rsidRPr="00C87F04">
                <w:rPr>
                  <w:rFonts w:cs="Times New Roman"/>
                  <w:sz w:val="20"/>
                  <w:szCs w:val="20"/>
                </w:rPr>
                <w:t>74 dBµV/m</w:t>
              </w:r>
            </w:ins>
          </w:p>
        </w:tc>
      </w:tr>
      <w:tr w:rsidR="0039147F" w14:paraId="46CDBDAA" w14:textId="77777777" w:rsidTr="0014555E">
        <w:trPr>
          <w:ins w:id="3356" w:author="USA" w:date="2021-07-28T14:40:00Z"/>
        </w:trPr>
        <w:tc>
          <w:tcPr>
            <w:tcW w:w="1435" w:type="dxa"/>
          </w:tcPr>
          <w:p w14:paraId="354EFF31" w14:textId="77777777" w:rsidR="0039147F" w:rsidRPr="00C87F04" w:rsidRDefault="0039147F" w:rsidP="0014555E">
            <w:pPr>
              <w:rPr>
                <w:ins w:id="3357" w:author="USA" w:date="2021-07-28T14:40:00Z"/>
                <w:rFonts w:cs="Times New Roman"/>
                <w:sz w:val="20"/>
                <w:szCs w:val="20"/>
              </w:rPr>
            </w:pPr>
            <w:ins w:id="3358" w:author="USA" w:date="2021-07-28T14:40:00Z">
              <w:r w:rsidRPr="00C87F04">
                <w:rPr>
                  <w:rFonts w:cs="Times New Roman"/>
                  <w:sz w:val="20"/>
                  <w:szCs w:val="20"/>
                </w:rPr>
                <w:t>CISPR 15</w:t>
              </w:r>
              <w:r w:rsidRPr="00C87F04">
                <w:rPr>
                  <w:rStyle w:val="FootnoteReference"/>
                  <w:rFonts w:cs="Times New Roman"/>
                  <w:sz w:val="20"/>
                  <w:szCs w:val="20"/>
                </w:rPr>
                <w:footnoteReference w:id="21"/>
              </w:r>
            </w:ins>
          </w:p>
        </w:tc>
        <w:tc>
          <w:tcPr>
            <w:tcW w:w="1350" w:type="dxa"/>
          </w:tcPr>
          <w:p w14:paraId="32A0CD86" w14:textId="77777777" w:rsidR="0039147F" w:rsidRPr="00C87F04" w:rsidRDefault="0039147F" w:rsidP="0014555E">
            <w:pPr>
              <w:jc w:val="center"/>
              <w:rPr>
                <w:ins w:id="3361" w:author="USA" w:date="2021-07-28T14:40:00Z"/>
                <w:rFonts w:cs="Times New Roman"/>
                <w:sz w:val="20"/>
                <w:szCs w:val="20"/>
              </w:rPr>
            </w:pPr>
            <w:ins w:id="3362" w:author="USA" w:date="2021-07-28T14:40:00Z">
              <w:r w:rsidRPr="00C87F04">
                <w:rPr>
                  <w:rFonts w:cs="Times New Roman"/>
                  <w:sz w:val="20"/>
                  <w:szCs w:val="20"/>
                </w:rPr>
                <w:t>1 to 6 GHz</w:t>
              </w:r>
            </w:ins>
          </w:p>
        </w:tc>
        <w:tc>
          <w:tcPr>
            <w:tcW w:w="896" w:type="dxa"/>
          </w:tcPr>
          <w:p w14:paraId="5DF95589" w14:textId="77777777" w:rsidR="0039147F" w:rsidRPr="00C87F04" w:rsidRDefault="0039147F" w:rsidP="0014555E">
            <w:pPr>
              <w:jc w:val="center"/>
              <w:rPr>
                <w:ins w:id="3363" w:author="USA" w:date="2021-07-28T14:40:00Z"/>
                <w:rFonts w:cs="Times New Roman"/>
                <w:sz w:val="20"/>
                <w:szCs w:val="20"/>
              </w:rPr>
            </w:pPr>
            <w:ins w:id="3364" w:author="USA" w:date="2021-07-28T14:40:00Z">
              <w:r w:rsidRPr="00C87F04">
                <w:rPr>
                  <w:rFonts w:cs="Times New Roman"/>
                  <w:sz w:val="20"/>
                  <w:szCs w:val="20"/>
                </w:rPr>
                <w:t>1 MHz</w:t>
              </w:r>
            </w:ins>
          </w:p>
        </w:tc>
        <w:tc>
          <w:tcPr>
            <w:tcW w:w="1096" w:type="dxa"/>
            <w:vAlign w:val="center"/>
          </w:tcPr>
          <w:p w14:paraId="41534A07" w14:textId="77777777" w:rsidR="0039147F" w:rsidRPr="00C87F04" w:rsidRDefault="0039147F" w:rsidP="0014555E">
            <w:pPr>
              <w:jc w:val="center"/>
              <w:rPr>
                <w:ins w:id="3365" w:author="USA" w:date="2021-07-28T14:40:00Z"/>
                <w:rFonts w:cs="Times New Roman"/>
                <w:sz w:val="20"/>
                <w:szCs w:val="20"/>
              </w:rPr>
            </w:pPr>
            <w:ins w:id="3366" w:author="USA" w:date="2021-07-28T14:40:00Z">
              <w:r w:rsidRPr="00C87F04">
                <w:rPr>
                  <w:rFonts w:cs="Times New Roman"/>
                  <w:sz w:val="20"/>
                  <w:szCs w:val="20"/>
                </w:rPr>
                <w:t>3m</w:t>
              </w:r>
            </w:ins>
          </w:p>
        </w:tc>
        <w:tc>
          <w:tcPr>
            <w:tcW w:w="1437" w:type="dxa"/>
            <w:vAlign w:val="center"/>
          </w:tcPr>
          <w:p w14:paraId="334BBF8B" w14:textId="77777777" w:rsidR="0039147F" w:rsidRPr="00C87F04" w:rsidRDefault="0039147F" w:rsidP="0014555E">
            <w:pPr>
              <w:jc w:val="center"/>
              <w:rPr>
                <w:ins w:id="3367" w:author="USA" w:date="2021-07-28T14:40:00Z"/>
                <w:rFonts w:cs="Times New Roman"/>
                <w:sz w:val="20"/>
                <w:szCs w:val="20"/>
              </w:rPr>
            </w:pPr>
            <w:ins w:id="3368" w:author="USA" w:date="2021-07-28T14:40:00Z">
              <w:r w:rsidRPr="00C87F04">
                <w:rPr>
                  <w:rFonts w:cs="Times New Roman"/>
                  <w:sz w:val="20"/>
                  <w:szCs w:val="20"/>
                </w:rPr>
                <w:t>-</w:t>
              </w:r>
            </w:ins>
          </w:p>
        </w:tc>
        <w:tc>
          <w:tcPr>
            <w:tcW w:w="1704" w:type="dxa"/>
            <w:vAlign w:val="center"/>
          </w:tcPr>
          <w:p w14:paraId="7BFFF888" w14:textId="77777777" w:rsidR="0039147F" w:rsidRPr="00C87F04" w:rsidRDefault="0039147F" w:rsidP="0014555E">
            <w:pPr>
              <w:jc w:val="center"/>
              <w:rPr>
                <w:ins w:id="3369" w:author="USA" w:date="2021-07-28T14:40:00Z"/>
                <w:rFonts w:cs="Times New Roman"/>
                <w:sz w:val="20"/>
                <w:szCs w:val="20"/>
              </w:rPr>
            </w:pPr>
            <w:ins w:id="3370" w:author="USA" w:date="2021-07-28T14:40:00Z">
              <w:r w:rsidRPr="00C87F04">
                <w:rPr>
                  <w:rFonts w:cs="Times New Roman"/>
                  <w:sz w:val="20"/>
                  <w:szCs w:val="20"/>
                </w:rPr>
                <w:t>50 dBµV/m</w:t>
              </w:r>
            </w:ins>
          </w:p>
        </w:tc>
        <w:tc>
          <w:tcPr>
            <w:tcW w:w="1432" w:type="dxa"/>
            <w:vAlign w:val="center"/>
          </w:tcPr>
          <w:p w14:paraId="25EE6CB9" w14:textId="77777777" w:rsidR="0039147F" w:rsidRPr="00C87F04" w:rsidRDefault="0039147F" w:rsidP="0014555E">
            <w:pPr>
              <w:jc w:val="center"/>
              <w:rPr>
                <w:ins w:id="3371" w:author="USA" w:date="2021-07-28T14:40:00Z"/>
                <w:rFonts w:cs="Times New Roman"/>
                <w:sz w:val="20"/>
                <w:szCs w:val="20"/>
              </w:rPr>
            </w:pPr>
            <w:ins w:id="3372" w:author="USA" w:date="2021-07-28T14:40:00Z">
              <w:r w:rsidRPr="00C87F04">
                <w:rPr>
                  <w:rFonts w:cs="Times New Roman"/>
                  <w:sz w:val="20"/>
                  <w:szCs w:val="20"/>
                </w:rPr>
                <w:t>70 dB µV/m</w:t>
              </w:r>
            </w:ins>
          </w:p>
        </w:tc>
      </w:tr>
      <w:tr w:rsidR="0039147F" w14:paraId="35B135D2" w14:textId="77777777" w:rsidTr="0014555E">
        <w:trPr>
          <w:ins w:id="3373" w:author="USA" w:date="2021-07-28T14:40:00Z"/>
        </w:trPr>
        <w:tc>
          <w:tcPr>
            <w:tcW w:w="1435" w:type="dxa"/>
            <w:vMerge w:val="restart"/>
          </w:tcPr>
          <w:p w14:paraId="5DF1EF09" w14:textId="77777777" w:rsidR="0039147F" w:rsidRPr="00C87F04" w:rsidRDefault="0039147F" w:rsidP="0014555E">
            <w:pPr>
              <w:rPr>
                <w:ins w:id="3374" w:author="USA" w:date="2021-07-28T14:40:00Z"/>
                <w:rFonts w:cs="Times New Roman"/>
                <w:sz w:val="20"/>
                <w:szCs w:val="20"/>
              </w:rPr>
            </w:pPr>
            <w:ins w:id="3375" w:author="USA" w:date="2021-07-28T14:40:00Z">
              <w:r w:rsidRPr="00C87F04">
                <w:rPr>
                  <w:rFonts w:cs="Times New Roman"/>
                  <w:sz w:val="20"/>
                  <w:szCs w:val="20"/>
                </w:rPr>
                <w:t>CISPR 25 Class 5</w:t>
              </w:r>
            </w:ins>
          </w:p>
          <w:p w14:paraId="256C02AA" w14:textId="77777777" w:rsidR="0039147F" w:rsidRPr="00C87F04" w:rsidRDefault="0039147F" w:rsidP="0014555E">
            <w:pPr>
              <w:rPr>
                <w:ins w:id="3376" w:author="USA" w:date="2021-07-28T14:40:00Z"/>
                <w:rFonts w:cs="Times New Roman"/>
                <w:sz w:val="20"/>
                <w:szCs w:val="20"/>
              </w:rPr>
            </w:pPr>
          </w:p>
          <w:p w14:paraId="3BAEF7CB" w14:textId="77777777" w:rsidR="0039147F" w:rsidRPr="00C87F04" w:rsidRDefault="0039147F" w:rsidP="0014555E">
            <w:pPr>
              <w:rPr>
                <w:ins w:id="3377" w:author="USA" w:date="2021-07-28T14:40:00Z"/>
                <w:rFonts w:cs="Times New Roman"/>
                <w:sz w:val="20"/>
                <w:szCs w:val="20"/>
              </w:rPr>
            </w:pPr>
          </w:p>
          <w:p w14:paraId="4264FDE3" w14:textId="77777777" w:rsidR="0039147F" w:rsidRPr="00C87F04" w:rsidRDefault="0039147F" w:rsidP="0014555E">
            <w:pPr>
              <w:rPr>
                <w:ins w:id="3378" w:author="USA" w:date="2021-07-28T14:40:00Z"/>
                <w:rFonts w:cs="Times New Roman"/>
                <w:sz w:val="20"/>
                <w:szCs w:val="20"/>
              </w:rPr>
            </w:pPr>
          </w:p>
          <w:p w14:paraId="376CD0D2" w14:textId="77777777" w:rsidR="0039147F" w:rsidRPr="00C87F04" w:rsidRDefault="0039147F" w:rsidP="0014555E">
            <w:pPr>
              <w:tabs>
                <w:tab w:val="left" w:pos="779"/>
              </w:tabs>
              <w:rPr>
                <w:ins w:id="3379" w:author="USA" w:date="2021-07-28T14:40:00Z"/>
                <w:rFonts w:cs="Times New Roman"/>
                <w:sz w:val="20"/>
                <w:szCs w:val="20"/>
              </w:rPr>
            </w:pPr>
            <w:ins w:id="3380" w:author="USA" w:date="2021-07-28T14:40:00Z">
              <w:r w:rsidRPr="00C87F04">
                <w:rPr>
                  <w:rFonts w:cs="Times New Roman"/>
                  <w:sz w:val="20"/>
                  <w:szCs w:val="20"/>
                </w:rPr>
                <w:tab/>
              </w:r>
            </w:ins>
          </w:p>
        </w:tc>
        <w:tc>
          <w:tcPr>
            <w:tcW w:w="1350" w:type="dxa"/>
          </w:tcPr>
          <w:p w14:paraId="6493DC95" w14:textId="77777777" w:rsidR="0039147F" w:rsidRPr="00C87F04" w:rsidRDefault="0039147F" w:rsidP="0014555E">
            <w:pPr>
              <w:rPr>
                <w:ins w:id="3381" w:author="USA" w:date="2021-07-28T14:40:00Z"/>
                <w:rFonts w:cs="Times New Roman"/>
                <w:sz w:val="20"/>
                <w:szCs w:val="20"/>
              </w:rPr>
            </w:pPr>
            <w:ins w:id="3382" w:author="USA" w:date="2021-07-28T14:40:00Z">
              <w:r w:rsidRPr="00C87F04">
                <w:rPr>
                  <w:rFonts w:cs="Times New Roman"/>
                  <w:sz w:val="20"/>
                  <w:szCs w:val="20"/>
                </w:rPr>
                <w:t>BDS 1553-1569 MHz</w:t>
              </w:r>
            </w:ins>
          </w:p>
        </w:tc>
        <w:tc>
          <w:tcPr>
            <w:tcW w:w="896" w:type="dxa"/>
            <w:vAlign w:val="center"/>
          </w:tcPr>
          <w:p w14:paraId="1782273C" w14:textId="77777777" w:rsidR="0039147F" w:rsidRPr="00C87F04" w:rsidRDefault="0039147F" w:rsidP="0014555E">
            <w:pPr>
              <w:jc w:val="center"/>
              <w:rPr>
                <w:ins w:id="3383" w:author="USA" w:date="2021-07-28T14:40:00Z"/>
                <w:rFonts w:cs="Times New Roman"/>
                <w:sz w:val="20"/>
                <w:szCs w:val="20"/>
              </w:rPr>
            </w:pPr>
            <w:ins w:id="3384" w:author="USA" w:date="2021-07-28T14:40:00Z">
              <w:r w:rsidRPr="00C87F04">
                <w:rPr>
                  <w:rFonts w:cs="Times New Roman"/>
                  <w:sz w:val="20"/>
                  <w:szCs w:val="20"/>
                </w:rPr>
                <w:t>9 kHz</w:t>
              </w:r>
            </w:ins>
          </w:p>
        </w:tc>
        <w:tc>
          <w:tcPr>
            <w:tcW w:w="1096" w:type="dxa"/>
            <w:vAlign w:val="center"/>
          </w:tcPr>
          <w:p w14:paraId="7727D9DF" w14:textId="77777777" w:rsidR="0039147F" w:rsidRPr="00C87F04" w:rsidRDefault="0039147F" w:rsidP="0014555E">
            <w:pPr>
              <w:jc w:val="center"/>
              <w:rPr>
                <w:ins w:id="3385" w:author="USA" w:date="2021-07-28T14:40:00Z"/>
                <w:rFonts w:cs="Times New Roman"/>
                <w:sz w:val="20"/>
                <w:szCs w:val="20"/>
              </w:rPr>
            </w:pPr>
            <w:ins w:id="3386" w:author="USA" w:date="2021-07-28T14:40:00Z">
              <w:r w:rsidRPr="00C87F04">
                <w:rPr>
                  <w:rFonts w:cs="Times New Roman"/>
                  <w:sz w:val="20"/>
                  <w:szCs w:val="20"/>
                </w:rPr>
                <w:t>1m</w:t>
              </w:r>
            </w:ins>
          </w:p>
        </w:tc>
        <w:tc>
          <w:tcPr>
            <w:tcW w:w="1437" w:type="dxa"/>
            <w:vAlign w:val="center"/>
          </w:tcPr>
          <w:p w14:paraId="4EDE3F3D" w14:textId="77777777" w:rsidR="0039147F" w:rsidRPr="00C87F04" w:rsidRDefault="0039147F" w:rsidP="0014555E">
            <w:pPr>
              <w:jc w:val="center"/>
              <w:rPr>
                <w:ins w:id="3387" w:author="USA" w:date="2021-07-28T14:40:00Z"/>
                <w:rFonts w:cs="Times New Roman"/>
                <w:sz w:val="20"/>
                <w:szCs w:val="20"/>
              </w:rPr>
            </w:pPr>
            <w:ins w:id="3388" w:author="USA" w:date="2021-07-28T14:40:00Z">
              <w:r w:rsidRPr="00C87F04">
                <w:rPr>
                  <w:rFonts w:cs="Times New Roman"/>
                  <w:sz w:val="20"/>
                  <w:szCs w:val="20"/>
                </w:rPr>
                <w:t>-</w:t>
              </w:r>
            </w:ins>
          </w:p>
        </w:tc>
        <w:tc>
          <w:tcPr>
            <w:tcW w:w="1704" w:type="dxa"/>
            <w:vAlign w:val="center"/>
          </w:tcPr>
          <w:p w14:paraId="3F2CF17C" w14:textId="77777777" w:rsidR="0039147F" w:rsidRPr="00C87F04" w:rsidRDefault="0039147F" w:rsidP="0014555E">
            <w:pPr>
              <w:jc w:val="center"/>
              <w:rPr>
                <w:ins w:id="3389" w:author="USA" w:date="2021-07-28T14:40:00Z"/>
                <w:rFonts w:cs="Times New Roman"/>
                <w:sz w:val="20"/>
                <w:szCs w:val="20"/>
              </w:rPr>
            </w:pPr>
            <w:ins w:id="3390" w:author="USA" w:date="2021-07-28T14:40:00Z">
              <w:r w:rsidRPr="00C87F04">
                <w:rPr>
                  <w:rFonts w:cs="Times New Roman"/>
                  <w:sz w:val="20"/>
                  <w:szCs w:val="20"/>
                </w:rPr>
                <w:t>5.5 dBµV/m</w:t>
              </w:r>
            </w:ins>
          </w:p>
        </w:tc>
        <w:tc>
          <w:tcPr>
            <w:tcW w:w="1432" w:type="dxa"/>
            <w:vAlign w:val="center"/>
          </w:tcPr>
          <w:p w14:paraId="3A38F239" w14:textId="77777777" w:rsidR="0039147F" w:rsidRPr="00C87F04" w:rsidRDefault="0039147F" w:rsidP="0014555E">
            <w:pPr>
              <w:jc w:val="center"/>
              <w:rPr>
                <w:ins w:id="3391" w:author="USA" w:date="2021-07-28T14:40:00Z"/>
                <w:rFonts w:cs="Times New Roman"/>
                <w:sz w:val="20"/>
                <w:szCs w:val="20"/>
              </w:rPr>
            </w:pPr>
            <w:ins w:id="3392" w:author="USA" w:date="2021-07-28T14:40:00Z">
              <w:r w:rsidRPr="00C87F04">
                <w:rPr>
                  <w:rFonts w:cs="Times New Roman"/>
                  <w:sz w:val="20"/>
                  <w:szCs w:val="20"/>
                </w:rPr>
                <w:t>-</w:t>
              </w:r>
            </w:ins>
          </w:p>
        </w:tc>
      </w:tr>
      <w:tr w:rsidR="0039147F" w14:paraId="1951CB49" w14:textId="77777777" w:rsidTr="0014555E">
        <w:trPr>
          <w:ins w:id="3393" w:author="USA" w:date="2021-07-28T14:40:00Z"/>
        </w:trPr>
        <w:tc>
          <w:tcPr>
            <w:tcW w:w="1435" w:type="dxa"/>
            <w:vMerge/>
          </w:tcPr>
          <w:p w14:paraId="6A6A8D35" w14:textId="77777777" w:rsidR="0039147F" w:rsidRPr="00C87F04" w:rsidRDefault="0039147F" w:rsidP="0014555E">
            <w:pPr>
              <w:rPr>
                <w:ins w:id="3394" w:author="USA" w:date="2021-07-28T14:40:00Z"/>
                <w:rFonts w:cs="Times New Roman"/>
                <w:sz w:val="20"/>
                <w:szCs w:val="20"/>
              </w:rPr>
            </w:pPr>
          </w:p>
        </w:tc>
        <w:tc>
          <w:tcPr>
            <w:tcW w:w="1350" w:type="dxa"/>
          </w:tcPr>
          <w:p w14:paraId="14B814E1" w14:textId="77777777" w:rsidR="0039147F" w:rsidRPr="00C87F04" w:rsidRDefault="0039147F" w:rsidP="0014555E">
            <w:pPr>
              <w:rPr>
                <w:ins w:id="3395" w:author="USA" w:date="2021-07-28T14:40:00Z"/>
                <w:rFonts w:cs="Times New Roman"/>
                <w:sz w:val="20"/>
                <w:szCs w:val="20"/>
              </w:rPr>
            </w:pPr>
            <w:ins w:id="3396" w:author="USA" w:date="2021-07-28T14:40:00Z">
              <w:r w:rsidRPr="00C87F04">
                <w:rPr>
                  <w:rFonts w:cs="Times New Roman"/>
                  <w:sz w:val="20"/>
                  <w:szCs w:val="20"/>
                </w:rPr>
                <w:t>GPS 1567-1583 MHz</w:t>
              </w:r>
            </w:ins>
          </w:p>
        </w:tc>
        <w:tc>
          <w:tcPr>
            <w:tcW w:w="896" w:type="dxa"/>
            <w:vAlign w:val="center"/>
          </w:tcPr>
          <w:p w14:paraId="7505C16B" w14:textId="77777777" w:rsidR="0039147F" w:rsidRPr="00C87F04" w:rsidRDefault="0039147F" w:rsidP="0014555E">
            <w:pPr>
              <w:jc w:val="center"/>
              <w:rPr>
                <w:ins w:id="3397" w:author="USA" w:date="2021-07-28T14:40:00Z"/>
                <w:rFonts w:cs="Times New Roman"/>
                <w:sz w:val="20"/>
                <w:szCs w:val="20"/>
              </w:rPr>
            </w:pPr>
            <w:ins w:id="3398" w:author="USA" w:date="2021-07-28T14:40:00Z">
              <w:r w:rsidRPr="00C87F04">
                <w:rPr>
                  <w:rFonts w:cs="Times New Roman"/>
                  <w:sz w:val="20"/>
                  <w:szCs w:val="20"/>
                </w:rPr>
                <w:t>9 kHz</w:t>
              </w:r>
            </w:ins>
          </w:p>
        </w:tc>
        <w:tc>
          <w:tcPr>
            <w:tcW w:w="1096" w:type="dxa"/>
            <w:vAlign w:val="center"/>
          </w:tcPr>
          <w:p w14:paraId="78DA2339" w14:textId="77777777" w:rsidR="0039147F" w:rsidRPr="00C87F04" w:rsidRDefault="0039147F" w:rsidP="0014555E">
            <w:pPr>
              <w:jc w:val="center"/>
              <w:rPr>
                <w:ins w:id="3399" w:author="USA" w:date="2021-07-28T14:40:00Z"/>
                <w:rFonts w:cs="Times New Roman"/>
                <w:sz w:val="20"/>
                <w:szCs w:val="20"/>
              </w:rPr>
            </w:pPr>
            <w:ins w:id="3400" w:author="USA" w:date="2021-07-28T14:40:00Z">
              <w:r w:rsidRPr="00C87F04">
                <w:rPr>
                  <w:rFonts w:cs="Times New Roman"/>
                  <w:sz w:val="20"/>
                  <w:szCs w:val="20"/>
                </w:rPr>
                <w:t>1m</w:t>
              </w:r>
            </w:ins>
          </w:p>
        </w:tc>
        <w:tc>
          <w:tcPr>
            <w:tcW w:w="1437" w:type="dxa"/>
            <w:vAlign w:val="center"/>
          </w:tcPr>
          <w:p w14:paraId="63863D90" w14:textId="77777777" w:rsidR="0039147F" w:rsidRPr="00C87F04" w:rsidRDefault="0039147F" w:rsidP="0014555E">
            <w:pPr>
              <w:jc w:val="center"/>
              <w:rPr>
                <w:ins w:id="3401" w:author="USA" w:date="2021-07-28T14:40:00Z"/>
                <w:rFonts w:cs="Times New Roman"/>
                <w:sz w:val="20"/>
                <w:szCs w:val="20"/>
              </w:rPr>
            </w:pPr>
            <w:ins w:id="3402" w:author="USA" w:date="2021-07-28T14:40:00Z">
              <w:r w:rsidRPr="00C87F04">
                <w:rPr>
                  <w:rFonts w:cs="Times New Roman"/>
                  <w:sz w:val="20"/>
                  <w:szCs w:val="20"/>
                </w:rPr>
                <w:t>-</w:t>
              </w:r>
            </w:ins>
          </w:p>
        </w:tc>
        <w:tc>
          <w:tcPr>
            <w:tcW w:w="1704" w:type="dxa"/>
            <w:vAlign w:val="center"/>
          </w:tcPr>
          <w:p w14:paraId="2FF4A0E5" w14:textId="77777777" w:rsidR="0039147F" w:rsidRPr="00C87F04" w:rsidRDefault="0039147F" w:rsidP="0014555E">
            <w:pPr>
              <w:jc w:val="center"/>
              <w:rPr>
                <w:ins w:id="3403" w:author="USA" w:date="2021-07-28T14:40:00Z"/>
                <w:rFonts w:cs="Times New Roman"/>
                <w:sz w:val="20"/>
                <w:szCs w:val="20"/>
              </w:rPr>
            </w:pPr>
            <w:ins w:id="3404" w:author="USA" w:date="2021-07-28T14:40:00Z">
              <w:r w:rsidRPr="00C87F04">
                <w:rPr>
                  <w:rFonts w:cs="Times New Roman"/>
                  <w:sz w:val="20"/>
                  <w:szCs w:val="20"/>
                </w:rPr>
                <w:t>10 dBµV/m</w:t>
              </w:r>
            </w:ins>
          </w:p>
        </w:tc>
        <w:tc>
          <w:tcPr>
            <w:tcW w:w="1432" w:type="dxa"/>
            <w:vAlign w:val="center"/>
          </w:tcPr>
          <w:p w14:paraId="56CD3407" w14:textId="77777777" w:rsidR="0039147F" w:rsidRPr="00C87F04" w:rsidRDefault="0039147F" w:rsidP="0014555E">
            <w:pPr>
              <w:jc w:val="center"/>
              <w:rPr>
                <w:ins w:id="3405" w:author="USA" w:date="2021-07-28T14:40:00Z"/>
                <w:rFonts w:cs="Times New Roman"/>
                <w:sz w:val="20"/>
                <w:szCs w:val="20"/>
              </w:rPr>
            </w:pPr>
            <w:ins w:id="3406" w:author="USA" w:date="2021-07-28T14:40:00Z">
              <w:r w:rsidRPr="00C87F04">
                <w:rPr>
                  <w:rFonts w:cs="Times New Roman"/>
                  <w:sz w:val="20"/>
                  <w:szCs w:val="20"/>
                </w:rPr>
                <w:t>-</w:t>
              </w:r>
            </w:ins>
          </w:p>
        </w:tc>
      </w:tr>
      <w:tr w:rsidR="0039147F" w14:paraId="0410C48B" w14:textId="77777777" w:rsidTr="0014555E">
        <w:trPr>
          <w:ins w:id="3407" w:author="USA" w:date="2021-07-28T14:40:00Z"/>
        </w:trPr>
        <w:tc>
          <w:tcPr>
            <w:tcW w:w="1435" w:type="dxa"/>
            <w:vMerge/>
          </w:tcPr>
          <w:p w14:paraId="71F061B8" w14:textId="77777777" w:rsidR="0039147F" w:rsidRPr="00C87F04" w:rsidRDefault="0039147F" w:rsidP="0014555E">
            <w:pPr>
              <w:rPr>
                <w:ins w:id="3408" w:author="USA" w:date="2021-07-28T14:40:00Z"/>
                <w:rFonts w:cs="Times New Roman"/>
                <w:sz w:val="20"/>
                <w:szCs w:val="20"/>
              </w:rPr>
            </w:pPr>
          </w:p>
        </w:tc>
        <w:tc>
          <w:tcPr>
            <w:tcW w:w="1350" w:type="dxa"/>
          </w:tcPr>
          <w:p w14:paraId="2DE1C482" w14:textId="77777777" w:rsidR="0039147F" w:rsidRPr="00C87F04" w:rsidRDefault="0039147F" w:rsidP="0014555E">
            <w:pPr>
              <w:rPr>
                <w:ins w:id="3409" w:author="USA" w:date="2021-07-28T14:40:00Z"/>
                <w:rFonts w:cs="Times New Roman"/>
                <w:sz w:val="20"/>
                <w:szCs w:val="20"/>
              </w:rPr>
            </w:pPr>
            <w:ins w:id="3410" w:author="USA" w:date="2021-07-28T14:40:00Z">
              <w:r w:rsidRPr="00C87F04">
                <w:rPr>
                  <w:rFonts w:cs="Times New Roman"/>
                  <w:sz w:val="20"/>
                  <w:szCs w:val="20"/>
                </w:rPr>
                <w:t>GLONASS 1590-1617 MHz</w:t>
              </w:r>
            </w:ins>
          </w:p>
        </w:tc>
        <w:tc>
          <w:tcPr>
            <w:tcW w:w="896" w:type="dxa"/>
            <w:vAlign w:val="center"/>
          </w:tcPr>
          <w:p w14:paraId="493C8206" w14:textId="77777777" w:rsidR="0039147F" w:rsidRPr="00C87F04" w:rsidRDefault="0039147F" w:rsidP="0014555E">
            <w:pPr>
              <w:jc w:val="center"/>
              <w:rPr>
                <w:ins w:id="3411" w:author="USA" w:date="2021-07-28T14:40:00Z"/>
                <w:rFonts w:cs="Times New Roman"/>
                <w:sz w:val="20"/>
                <w:szCs w:val="20"/>
              </w:rPr>
            </w:pPr>
            <w:ins w:id="3412" w:author="USA" w:date="2021-07-28T14:40:00Z">
              <w:r w:rsidRPr="00C87F04">
                <w:rPr>
                  <w:rFonts w:cs="Times New Roman"/>
                  <w:sz w:val="20"/>
                  <w:szCs w:val="20"/>
                </w:rPr>
                <w:t>9 kHz</w:t>
              </w:r>
            </w:ins>
          </w:p>
        </w:tc>
        <w:tc>
          <w:tcPr>
            <w:tcW w:w="1096" w:type="dxa"/>
            <w:vAlign w:val="center"/>
          </w:tcPr>
          <w:p w14:paraId="3154EF01" w14:textId="77777777" w:rsidR="0039147F" w:rsidRPr="00C87F04" w:rsidRDefault="0039147F" w:rsidP="0014555E">
            <w:pPr>
              <w:jc w:val="center"/>
              <w:rPr>
                <w:ins w:id="3413" w:author="USA" w:date="2021-07-28T14:40:00Z"/>
                <w:rFonts w:cs="Times New Roman"/>
                <w:sz w:val="20"/>
                <w:szCs w:val="20"/>
              </w:rPr>
            </w:pPr>
            <w:ins w:id="3414" w:author="USA" w:date="2021-07-28T14:40:00Z">
              <w:r w:rsidRPr="00C87F04">
                <w:rPr>
                  <w:rFonts w:cs="Times New Roman"/>
                  <w:sz w:val="20"/>
                  <w:szCs w:val="20"/>
                </w:rPr>
                <w:t>1m</w:t>
              </w:r>
            </w:ins>
          </w:p>
        </w:tc>
        <w:tc>
          <w:tcPr>
            <w:tcW w:w="1437" w:type="dxa"/>
            <w:vAlign w:val="center"/>
          </w:tcPr>
          <w:p w14:paraId="2261D680" w14:textId="77777777" w:rsidR="0039147F" w:rsidRPr="00C87F04" w:rsidRDefault="0039147F" w:rsidP="0014555E">
            <w:pPr>
              <w:jc w:val="center"/>
              <w:rPr>
                <w:ins w:id="3415" w:author="USA" w:date="2021-07-28T14:40:00Z"/>
                <w:rFonts w:cs="Times New Roman"/>
                <w:sz w:val="20"/>
                <w:szCs w:val="20"/>
              </w:rPr>
            </w:pPr>
            <w:ins w:id="3416" w:author="USA" w:date="2021-07-28T14:40:00Z">
              <w:r w:rsidRPr="00C87F04">
                <w:rPr>
                  <w:rFonts w:cs="Times New Roman"/>
                  <w:sz w:val="20"/>
                  <w:szCs w:val="20"/>
                </w:rPr>
                <w:t>-</w:t>
              </w:r>
            </w:ins>
          </w:p>
        </w:tc>
        <w:tc>
          <w:tcPr>
            <w:tcW w:w="1704" w:type="dxa"/>
            <w:vAlign w:val="center"/>
          </w:tcPr>
          <w:p w14:paraId="1E6EBDE0" w14:textId="77777777" w:rsidR="0039147F" w:rsidRPr="00C87F04" w:rsidRDefault="0039147F" w:rsidP="0014555E">
            <w:pPr>
              <w:jc w:val="center"/>
              <w:rPr>
                <w:ins w:id="3417" w:author="USA" w:date="2021-07-28T14:40:00Z"/>
                <w:rFonts w:cs="Times New Roman"/>
                <w:sz w:val="20"/>
                <w:szCs w:val="20"/>
              </w:rPr>
            </w:pPr>
            <w:ins w:id="3418" w:author="USA" w:date="2021-07-28T14:40:00Z">
              <w:r w:rsidRPr="00C87F04">
                <w:rPr>
                  <w:rFonts w:cs="Times New Roman"/>
                  <w:sz w:val="20"/>
                  <w:szCs w:val="20"/>
                </w:rPr>
                <w:t>10 dBµV/m</w:t>
              </w:r>
            </w:ins>
          </w:p>
        </w:tc>
        <w:tc>
          <w:tcPr>
            <w:tcW w:w="1432" w:type="dxa"/>
            <w:vAlign w:val="center"/>
          </w:tcPr>
          <w:p w14:paraId="1976F7E5" w14:textId="77777777" w:rsidR="0039147F" w:rsidRPr="00C87F04" w:rsidRDefault="0039147F" w:rsidP="0014555E">
            <w:pPr>
              <w:jc w:val="center"/>
              <w:rPr>
                <w:ins w:id="3419" w:author="USA" w:date="2021-07-28T14:40:00Z"/>
                <w:rFonts w:cs="Times New Roman"/>
                <w:sz w:val="20"/>
                <w:szCs w:val="20"/>
              </w:rPr>
            </w:pPr>
            <w:ins w:id="3420" w:author="USA" w:date="2021-07-28T14:40:00Z">
              <w:r w:rsidRPr="00C87F04">
                <w:rPr>
                  <w:rFonts w:cs="Times New Roman"/>
                  <w:sz w:val="20"/>
                  <w:szCs w:val="20"/>
                </w:rPr>
                <w:t>-</w:t>
              </w:r>
            </w:ins>
          </w:p>
        </w:tc>
      </w:tr>
      <w:tr w:rsidR="0039147F" w14:paraId="2554FB4B" w14:textId="77777777" w:rsidTr="0014555E">
        <w:trPr>
          <w:ins w:id="3421" w:author="USA" w:date="2021-07-28T14:40:00Z"/>
        </w:trPr>
        <w:tc>
          <w:tcPr>
            <w:tcW w:w="1435" w:type="dxa"/>
            <w:vMerge/>
          </w:tcPr>
          <w:p w14:paraId="1250AC64" w14:textId="77777777" w:rsidR="0039147F" w:rsidRPr="00C87F04" w:rsidRDefault="0039147F" w:rsidP="0014555E">
            <w:pPr>
              <w:rPr>
                <w:ins w:id="3422" w:author="USA" w:date="2021-07-28T14:40:00Z"/>
                <w:rFonts w:cs="Times New Roman"/>
                <w:sz w:val="20"/>
                <w:szCs w:val="20"/>
              </w:rPr>
            </w:pPr>
          </w:p>
        </w:tc>
        <w:tc>
          <w:tcPr>
            <w:tcW w:w="1350" w:type="dxa"/>
          </w:tcPr>
          <w:p w14:paraId="3BF22C07" w14:textId="77777777" w:rsidR="0039147F" w:rsidRPr="00C87F04" w:rsidRDefault="0039147F" w:rsidP="0014555E">
            <w:pPr>
              <w:rPr>
                <w:ins w:id="3423" w:author="USA" w:date="2021-07-28T14:40:00Z"/>
                <w:rFonts w:cs="Times New Roman"/>
                <w:sz w:val="20"/>
                <w:szCs w:val="20"/>
              </w:rPr>
            </w:pPr>
            <w:ins w:id="3424" w:author="USA" w:date="2021-07-28T14:40:00Z">
              <w:r w:rsidRPr="00C87F04">
                <w:rPr>
                  <w:rFonts w:cs="Times New Roman"/>
                  <w:sz w:val="20"/>
                  <w:szCs w:val="20"/>
                </w:rPr>
                <w:t>GPS L5 1156.45-1196.45 MHz</w:t>
              </w:r>
            </w:ins>
          </w:p>
        </w:tc>
        <w:tc>
          <w:tcPr>
            <w:tcW w:w="896" w:type="dxa"/>
            <w:vAlign w:val="center"/>
          </w:tcPr>
          <w:p w14:paraId="548FEF1E" w14:textId="77777777" w:rsidR="0039147F" w:rsidRPr="00C87F04" w:rsidRDefault="0039147F" w:rsidP="0014555E">
            <w:pPr>
              <w:jc w:val="center"/>
              <w:rPr>
                <w:ins w:id="3425" w:author="USA" w:date="2021-07-28T14:40:00Z"/>
                <w:rFonts w:cs="Times New Roman"/>
                <w:sz w:val="20"/>
                <w:szCs w:val="20"/>
              </w:rPr>
            </w:pPr>
            <w:ins w:id="3426" w:author="USA" w:date="2021-07-28T14:40:00Z">
              <w:r w:rsidRPr="00C87F04">
                <w:rPr>
                  <w:rFonts w:cs="Times New Roman"/>
                  <w:sz w:val="20"/>
                  <w:szCs w:val="20"/>
                </w:rPr>
                <w:t>9 kHz</w:t>
              </w:r>
            </w:ins>
          </w:p>
        </w:tc>
        <w:tc>
          <w:tcPr>
            <w:tcW w:w="1096" w:type="dxa"/>
            <w:vAlign w:val="center"/>
          </w:tcPr>
          <w:p w14:paraId="30D5454A" w14:textId="77777777" w:rsidR="0039147F" w:rsidRPr="00C87F04" w:rsidRDefault="0039147F" w:rsidP="0014555E">
            <w:pPr>
              <w:jc w:val="center"/>
              <w:rPr>
                <w:ins w:id="3427" w:author="USA" w:date="2021-07-28T14:40:00Z"/>
                <w:rFonts w:cs="Times New Roman"/>
                <w:sz w:val="20"/>
                <w:szCs w:val="20"/>
              </w:rPr>
            </w:pPr>
            <w:ins w:id="3428" w:author="USA" w:date="2021-07-28T14:40:00Z">
              <w:r w:rsidRPr="00C87F04">
                <w:rPr>
                  <w:rFonts w:cs="Times New Roman"/>
                  <w:sz w:val="20"/>
                  <w:szCs w:val="20"/>
                </w:rPr>
                <w:t>1m</w:t>
              </w:r>
            </w:ins>
          </w:p>
        </w:tc>
        <w:tc>
          <w:tcPr>
            <w:tcW w:w="1437" w:type="dxa"/>
            <w:vAlign w:val="center"/>
          </w:tcPr>
          <w:p w14:paraId="00CFF73C" w14:textId="77777777" w:rsidR="0039147F" w:rsidRPr="00C87F04" w:rsidRDefault="0039147F" w:rsidP="0014555E">
            <w:pPr>
              <w:jc w:val="center"/>
              <w:rPr>
                <w:ins w:id="3429" w:author="USA" w:date="2021-07-28T14:40:00Z"/>
                <w:rFonts w:cs="Times New Roman"/>
                <w:sz w:val="20"/>
                <w:szCs w:val="20"/>
              </w:rPr>
            </w:pPr>
            <w:ins w:id="3430" w:author="USA" w:date="2021-07-28T14:40:00Z">
              <w:r w:rsidRPr="00C87F04">
                <w:rPr>
                  <w:rFonts w:cs="Times New Roman"/>
                  <w:sz w:val="20"/>
                  <w:szCs w:val="20"/>
                </w:rPr>
                <w:t>-</w:t>
              </w:r>
            </w:ins>
          </w:p>
        </w:tc>
        <w:tc>
          <w:tcPr>
            <w:tcW w:w="1704" w:type="dxa"/>
            <w:vAlign w:val="center"/>
          </w:tcPr>
          <w:p w14:paraId="454C79FC" w14:textId="77777777" w:rsidR="0039147F" w:rsidRPr="00C87F04" w:rsidRDefault="0039147F" w:rsidP="0014555E">
            <w:pPr>
              <w:jc w:val="center"/>
              <w:rPr>
                <w:ins w:id="3431" w:author="USA" w:date="2021-07-28T14:40:00Z"/>
                <w:rFonts w:cs="Times New Roman"/>
                <w:sz w:val="20"/>
                <w:szCs w:val="20"/>
              </w:rPr>
            </w:pPr>
            <w:ins w:id="3432" w:author="USA" w:date="2021-07-28T14:40:00Z">
              <w:r w:rsidRPr="00C87F04">
                <w:rPr>
                  <w:rFonts w:cs="Times New Roman"/>
                  <w:sz w:val="20"/>
                  <w:szCs w:val="20"/>
                </w:rPr>
                <w:t>20 dB µV/m</w:t>
              </w:r>
            </w:ins>
          </w:p>
        </w:tc>
        <w:tc>
          <w:tcPr>
            <w:tcW w:w="1432" w:type="dxa"/>
            <w:vAlign w:val="center"/>
          </w:tcPr>
          <w:p w14:paraId="21F09370" w14:textId="77777777" w:rsidR="0039147F" w:rsidRPr="00C87F04" w:rsidRDefault="0039147F" w:rsidP="0014555E">
            <w:pPr>
              <w:jc w:val="center"/>
              <w:rPr>
                <w:ins w:id="3433" w:author="USA" w:date="2021-07-28T14:40:00Z"/>
                <w:rFonts w:cs="Times New Roman"/>
                <w:sz w:val="20"/>
                <w:szCs w:val="20"/>
              </w:rPr>
            </w:pPr>
            <w:ins w:id="3434" w:author="USA" w:date="2021-07-28T14:40:00Z">
              <w:r w:rsidRPr="00C87F04">
                <w:rPr>
                  <w:rFonts w:cs="Times New Roman"/>
                  <w:sz w:val="20"/>
                  <w:szCs w:val="20"/>
                </w:rPr>
                <w:t>-</w:t>
              </w:r>
            </w:ins>
          </w:p>
        </w:tc>
      </w:tr>
      <w:tr w:rsidR="0039147F" w14:paraId="5F8A2DDC" w14:textId="77777777" w:rsidTr="0014555E">
        <w:trPr>
          <w:ins w:id="3435" w:author="USA" w:date="2021-07-28T14:40:00Z"/>
        </w:trPr>
        <w:tc>
          <w:tcPr>
            <w:tcW w:w="1435" w:type="dxa"/>
          </w:tcPr>
          <w:p w14:paraId="24A85DB4" w14:textId="77777777" w:rsidR="0039147F" w:rsidRPr="00C87F04" w:rsidRDefault="0039147F" w:rsidP="0014555E">
            <w:pPr>
              <w:rPr>
                <w:ins w:id="3436" w:author="USA" w:date="2021-07-28T14:40:00Z"/>
                <w:rFonts w:cs="Times New Roman"/>
                <w:sz w:val="20"/>
                <w:szCs w:val="20"/>
              </w:rPr>
            </w:pPr>
            <w:ins w:id="3437" w:author="USA" w:date="2021-07-28T14:40:00Z">
              <w:r w:rsidRPr="00C87F04">
                <w:rPr>
                  <w:rFonts w:cs="Times New Roman"/>
                  <w:sz w:val="20"/>
                  <w:szCs w:val="20"/>
                </w:rPr>
                <w:t>RTCA DO-160G</w:t>
              </w:r>
            </w:ins>
          </w:p>
        </w:tc>
        <w:tc>
          <w:tcPr>
            <w:tcW w:w="1350" w:type="dxa"/>
          </w:tcPr>
          <w:p w14:paraId="6A1F774A" w14:textId="77777777" w:rsidR="0039147F" w:rsidRPr="00C87F04" w:rsidRDefault="0039147F" w:rsidP="0014555E">
            <w:pPr>
              <w:jc w:val="center"/>
              <w:rPr>
                <w:ins w:id="3438" w:author="USA" w:date="2021-07-28T14:40:00Z"/>
                <w:rFonts w:cs="Times New Roman"/>
                <w:sz w:val="20"/>
                <w:szCs w:val="20"/>
              </w:rPr>
            </w:pPr>
            <w:ins w:id="3439" w:author="USA" w:date="2021-07-28T14:40:00Z">
              <w:r w:rsidRPr="00C87F04">
                <w:rPr>
                  <w:rFonts w:cs="Times New Roman"/>
                  <w:sz w:val="20"/>
                  <w:szCs w:val="20"/>
                </w:rPr>
                <w:t>1559-1610 MHz</w:t>
              </w:r>
            </w:ins>
          </w:p>
        </w:tc>
        <w:tc>
          <w:tcPr>
            <w:tcW w:w="896" w:type="dxa"/>
            <w:vAlign w:val="center"/>
          </w:tcPr>
          <w:p w14:paraId="543034DD" w14:textId="77777777" w:rsidR="0039147F" w:rsidRPr="00C87F04" w:rsidRDefault="0039147F" w:rsidP="0014555E">
            <w:pPr>
              <w:jc w:val="center"/>
              <w:rPr>
                <w:ins w:id="3440" w:author="USA" w:date="2021-07-28T14:40:00Z"/>
                <w:rFonts w:cs="Times New Roman"/>
                <w:sz w:val="20"/>
                <w:szCs w:val="20"/>
              </w:rPr>
            </w:pPr>
            <w:ins w:id="3441" w:author="USA" w:date="2021-07-28T14:40:00Z">
              <w:r w:rsidRPr="00C87F04">
                <w:rPr>
                  <w:rFonts w:cs="Times New Roman"/>
                  <w:sz w:val="20"/>
                  <w:szCs w:val="20"/>
                </w:rPr>
                <w:t>1 MHz</w:t>
              </w:r>
            </w:ins>
          </w:p>
        </w:tc>
        <w:tc>
          <w:tcPr>
            <w:tcW w:w="1096" w:type="dxa"/>
            <w:vAlign w:val="center"/>
          </w:tcPr>
          <w:p w14:paraId="5868DA1A" w14:textId="77777777" w:rsidR="0039147F" w:rsidRPr="00C87F04" w:rsidRDefault="0039147F" w:rsidP="0014555E">
            <w:pPr>
              <w:jc w:val="center"/>
              <w:rPr>
                <w:ins w:id="3442" w:author="USA" w:date="2021-07-28T14:40:00Z"/>
                <w:rFonts w:cs="Times New Roman"/>
                <w:sz w:val="20"/>
                <w:szCs w:val="20"/>
              </w:rPr>
            </w:pPr>
            <w:ins w:id="3443" w:author="USA" w:date="2021-07-28T14:40:00Z">
              <w:r w:rsidRPr="00C87F04">
                <w:rPr>
                  <w:rFonts w:cs="Times New Roman"/>
                  <w:sz w:val="20"/>
                  <w:szCs w:val="20"/>
                </w:rPr>
                <w:t>1m</w:t>
              </w:r>
            </w:ins>
          </w:p>
        </w:tc>
        <w:tc>
          <w:tcPr>
            <w:tcW w:w="1437" w:type="dxa"/>
            <w:vAlign w:val="center"/>
          </w:tcPr>
          <w:p w14:paraId="4983ECCA" w14:textId="77777777" w:rsidR="0039147F" w:rsidRPr="00C87F04" w:rsidRDefault="0039147F" w:rsidP="0014555E">
            <w:pPr>
              <w:jc w:val="center"/>
              <w:rPr>
                <w:ins w:id="3444" w:author="USA" w:date="2021-07-28T14:40:00Z"/>
                <w:rFonts w:cs="Times New Roman"/>
                <w:sz w:val="20"/>
                <w:szCs w:val="20"/>
              </w:rPr>
            </w:pPr>
            <w:ins w:id="3445" w:author="USA" w:date="2021-07-28T14:40:00Z">
              <w:r w:rsidRPr="00C87F04">
                <w:rPr>
                  <w:rFonts w:cs="Times New Roman"/>
                  <w:sz w:val="20"/>
                  <w:szCs w:val="20"/>
                </w:rPr>
                <w:t>-</w:t>
              </w:r>
            </w:ins>
          </w:p>
        </w:tc>
        <w:tc>
          <w:tcPr>
            <w:tcW w:w="1704" w:type="dxa"/>
            <w:vAlign w:val="center"/>
          </w:tcPr>
          <w:p w14:paraId="651FD6F3" w14:textId="77777777" w:rsidR="0039147F" w:rsidRPr="00C87F04" w:rsidRDefault="0039147F" w:rsidP="0014555E">
            <w:pPr>
              <w:jc w:val="center"/>
              <w:rPr>
                <w:ins w:id="3446" w:author="USA" w:date="2021-07-28T14:40:00Z"/>
                <w:rFonts w:cs="Times New Roman"/>
                <w:sz w:val="20"/>
                <w:szCs w:val="20"/>
              </w:rPr>
            </w:pPr>
            <w:ins w:id="3447" w:author="USA" w:date="2021-07-28T14:40:00Z">
              <w:r w:rsidRPr="00C87F04">
                <w:rPr>
                  <w:rFonts w:cs="Times New Roman"/>
                  <w:sz w:val="20"/>
                  <w:szCs w:val="20"/>
                </w:rPr>
                <w:t>-</w:t>
              </w:r>
            </w:ins>
          </w:p>
        </w:tc>
        <w:tc>
          <w:tcPr>
            <w:tcW w:w="1432" w:type="dxa"/>
            <w:vAlign w:val="center"/>
          </w:tcPr>
          <w:p w14:paraId="118612C1" w14:textId="77777777" w:rsidR="0039147F" w:rsidRPr="00C87F04" w:rsidRDefault="0039147F" w:rsidP="0014555E">
            <w:pPr>
              <w:jc w:val="center"/>
              <w:rPr>
                <w:ins w:id="3448" w:author="USA" w:date="2021-07-28T14:40:00Z"/>
                <w:rFonts w:cs="Times New Roman"/>
                <w:sz w:val="20"/>
                <w:szCs w:val="20"/>
              </w:rPr>
            </w:pPr>
            <w:ins w:id="3449" w:author="USA" w:date="2021-07-28T14:40:00Z">
              <w:r w:rsidRPr="00C87F04">
                <w:rPr>
                  <w:rFonts w:cs="Times New Roman"/>
                  <w:sz w:val="20"/>
                  <w:szCs w:val="20"/>
                </w:rPr>
                <w:t>40 dBµV/m</w:t>
              </w:r>
            </w:ins>
          </w:p>
        </w:tc>
      </w:tr>
    </w:tbl>
    <w:p w14:paraId="530E3028" w14:textId="77777777" w:rsidR="0039147F" w:rsidRDefault="0039147F" w:rsidP="0039147F">
      <w:pPr>
        <w:ind w:left="360"/>
        <w:rPr>
          <w:ins w:id="3450" w:author="USA" w:date="2021-07-28T14:40:00Z"/>
        </w:rPr>
      </w:pPr>
    </w:p>
    <w:p w14:paraId="570BF802" w14:textId="77777777" w:rsidR="0039147F" w:rsidRPr="00197D9F" w:rsidRDefault="0039147F" w:rsidP="0039147F">
      <w:pPr>
        <w:rPr>
          <w:ins w:id="3451" w:author="USA" w:date="2021-07-28T14:40:00Z"/>
          <w:b/>
        </w:rPr>
      </w:pPr>
      <w:ins w:id="3452" w:author="USA" w:date="2021-07-28T14:40:00Z">
        <w:r w:rsidRPr="00197D9F">
          <w:rPr>
            <w:b/>
          </w:rPr>
          <w:lastRenderedPageBreak/>
          <w:t>Recommendation ITU-R M.1903-1</w:t>
        </w:r>
        <w:r>
          <w:rPr>
            <w:b/>
          </w:rPr>
          <w:t xml:space="preserve"> at upper L-band</w:t>
        </w:r>
      </w:ins>
    </w:p>
    <w:p w14:paraId="01363F78" w14:textId="77777777" w:rsidR="0039147F" w:rsidRDefault="0039147F" w:rsidP="0039147F">
      <w:pPr>
        <w:ind w:left="360"/>
        <w:rPr>
          <w:ins w:id="3453" w:author="USA" w:date="2021-07-28T14:40:00Z"/>
        </w:rPr>
      </w:pPr>
    </w:p>
    <w:p w14:paraId="192D90CC" w14:textId="053EF153" w:rsidR="0039147F" w:rsidRPr="00197D9F" w:rsidRDefault="0039147F" w:rsidP="0039147F">
      <w:pPr>
        <w:rPr>
          <w:ins w:id="3454" w:author="USA" w:date="2021-07-28T14:40:00Z"/>
        </w:rPr>
      </w:pPr>
      <w:ins w:id="3455" w:author="USA" w:date="2021-07-28T14:40:00Z">
        <w:r w:rsidRPr="004536B3">
          <w:t xml:space="preserve">Radiated emissions limits (EMI requirements) to protect GNSS (e.g., GPS) receivers </w:t>
        </w:r>
      </w:ins>
      <w:ins w:id="3456" w:author="USA" w:date="2021-09-23T11:31:00Z">
        <w:r w:rsidR="00A93D91" w:rsidRPr="00CC3902">
          <w:t>are</w:t>
        </w:r>
      </w:ins>
      <w:ins w:id="3457" w:author="USA" w:date="2021-07-28T14:40:00Z">
        <w:r w:rsidRPr="004536B3">
          <w:t xml:space="preserve"> based on Recommendation ITU-R M.1903-1 </w:t>
        </w:r>
        <w:r w:rsidRPr="004536B3">
          <w:rPr>
            <w:i/>
            <w:iCs/>
          </w:rPr>
          <w:t>Characteristics and protection criteria for receiving earth stations in the</w:t>
        </w:r>
        <w:r w:rsidRPr="004536B3">
          <w:t xml:space="preserve"> </w:t>
        </w:r>
        <w:r w:rsidRPr="004536B3">
          <w:rPr>
            <w:i/>
            <w:iCs/>
          </w:rPr>
          <w:t>radionavigation-satellite service (space-to-Earth) and receivers in the aeronautical radionavigation service operating in the band 1 559-1 610 MHz</w:t>
        </w:r>
      </w:ins>
    </w:p>
    <w:p w14:paraId="0418B06A" w14:textId="77777777" w:rsidR="0039147F" w:rsidRPr="004536B3" w:rsidRDefault="0039147F" w:rsidP="0039147F">
      <w:pPr>
        <w:ind w:left="360"/>
        <w:rPr>
          <w:ins w:id="3458" w:author="USA" w:date="2021-07-28T14:40:00Z"/>
        </w:rPr>
      </w:pPr>
    </w:p>
    <w:p w14:paraId="42348A5E" w14:textId="77777777" w:rsidR="0039147F" w:rsidRDefault="0039147F" w:rsidP="0039147F">
      <w:pPr>
        <w:ind w:left="360"/>
        <w:rPr>
          <w:ins w:id="3459" w:author="USA" w:date="2021-07-28T14:40:00Z"/>
        </w:rPr>
      </w:pPr>
      <w:ins w:id="3460" w:author="USA" w:date="2021-07-28T14:40:00Z">
        <w:r>
          <w:t xml:space="preserve">Parameters used in this review was based upon </w:t>
        </w:r>
        <w:r w:rsidRPr="00D35F75">
          <w:rPr>
            <w:rFonts w:ascii="Courier New" w:hAnsi="Courier New" w:cs="Courier New"/>
          </w:rPr>
          <w:t>﻿</w:t>
        </w:r>
        <w:r w:rsidRPr="00D35F75">
          <w:t>T</w:t>
        </w:r>
        <w:r>
          <w:t>able</w:t>
        </w:r>
        <w:r w:rsidRPr="00D35F75">
          <w:t xml:space="preserve"> 2</w:t>
        </w:r>
        <w:r>
          <w:t xml:space="preserve"> </w:t>
        </w:r>
        <w:r w:rsidRPr="00D35F75">
          <w:rPr>
            <w:i/>
          </w:rPr>
          <w:t>Technical characteristics and protection criteria for RNSS receivers (space-to-Earth) operating in the 1 559-1 610 MHz band</w:t>
        </w:r>
        <w:r>
          <w:t xml:space="preserve">, General purpose No. 1, aggregate wideband interference power density.  </w:t>
        </w:r>
        <w:r w:rsidRPr="006F205D">
          <w:rPr>
            <w:rFonts w:ascii="Courier New" w:hAnsi="Courier New" w:cs="Courier New"/>
          </w:rPr>
          <w:t>﻿</w:t>
        </w:r>
        <w:r w:rsidRPr="006F205D">
          <w:t>Wideband continuous interference is considered to have a</w:t>
        </w:r>
        <w:r>
          <w:t xml:space="preserve"> </w:t>
        </w:r>
        <w:r w:rsidRPr="006F205D">
          <w:t xml:space="preserve">bandwidth greater than 1 </w:t>
        </w:r>
        <w:proofErr w:type="spellStart"/>
        <w:r w:rsidRPr="006F205D">
          <w:t>MHz.</w:t>
        </w:r>
        <w:proofErr w:type="spellEnd"/>
        <w:r>
          <w:t xml:space="preserve"> </w:t>
        </w:r>
      </w:ins>
    </w:p>
    <w:p w14:paraId="74AD0EA6" w14:textId="77777777" w:rsidR="0039147F" w:rsidRDefault="0039147F" w:rsidP="0039147F">
      <w:pPr>
        <w:ind w:left="360"/>
        <w:rPr>
          <w:ins w:id="3461" w:author="USA" w:date="2021-07-28T14:40:00Z"/>
        </w:rPr>
      </w:pPr>
    </w:p>
    <w:p w14:paraId="2E17FE60" w14:textId="77777777" w:rsidR="0039147F" w:rsidRDefault="0039147F" w:rsidP="0039147F">
      <w:pPr>
        <w:ind w:left="360"/>
        <w:rPr>
          <w:ins w:id="3462" w:author="USA" w:date="2021-07-28T14:40:00Z"/>
        </w:rPr>
      </w:pPr>
    </w:p>
    <w:tbl>
      <w:tblPr>
        <w:tblStyle w:val="TableGrid"/>
        <w:tblW w:w="0" w:type="auto"/>
        <w:tblInd w:w="360" w:type="dxa"/>
        <w:tblLook w:val="04A0" w:firstRow="1" w:lastRow="0" w:firstColumn="1" w:lastColumn="0" w:noHBand="0" w:noVBand="1"/>
      </w:tblPr>
      <w:tblGrid>
        <w:gridCol w:w="2425"/>
        <w:gridCol w:w="1620"/>
        <w:gridCol w:w="1620"/>
        <w:gridCol w:w="1620"/>
        <w:gridCol w:w="1705"/>
      </w:tblGrid>
      <w:tr w:rsidR="0039147F" w14:paraId="49808B29" w14:textId="77777777" w:rsidTr="0014555E">
        <w:trPr>
          <w:ins w:id="3463" w:author="USA" w:date="2021-07-28T14:40:00Z"/>
        </w:trPr>
        <w:tc>
          <w:tcPr>
            <w:tcW w:w="2425" w:type="dxa"/>
            <w:vAlign w:val="center"/>
          </w:tcPr>
          <w:p w14:paraId="69867D51" w14:textId="77777777" w:rsidR="0039147F" w:rsidRPr="00C87F04" w:rsidRDefault="0039147F" w:rsidP="0014555E">
            <w:pPr>
              <w:rPr>
                <w:ins w:id="3464" w:author="USA" w:date="2021-07-28T14:40:00Z"/>
                <w:rFonts w:eastAsia="Times New Roman" w:cs="Times New Roman"/>
                <w:b/>
                <w:sz w:val="20"/>
                <w:szCs w:val="20"/>
              </w:rPr>
            </w:pPr>
            <w:ins w:id="3465" w:author="USA" w:date="2021-07-28T14:40:00Z">
              <w:r w:rsidRPr="00C87F04">
                <w:rPr>
                  <w:rFonts w:eastAsia="Times New Roman" w:cs="Times New Roman"/>
                  <w:b/>
                  <w:sz w:val="20"/>
                  <w:szCs w:val="20"/>
                </w:rPr>
                <w:t>GNSS Receiver Parameter</w:t>
              </w:r>
            </w:ins>
          </w:p>
        </w:tc>
        <w:tc>
          <w:tcPr>
            <w:tcW w:w="1620" w:type="dxa"/>
            <w:vAlign w:val="center"/>
          </w:tcPr>
          <w:p w14:paraId="67828176" w14:textId="77777777" w:rsidR="0039147F" w:rsidRPr="00C87F04" w:rsidRDefault="0039147F" w:rsidP="0014555E">
            <w:pPr>
              <w:jc w:val="center"/>
              <w:rPr>
                <w:ins w:id="3466" w:author="USA" w:date="2021-07-28T14:40:00Z"/>
                <w:rFonts w:eastAsia="Times New Roman" w:cs="Times New Roman"/>
                <w:b/>
                <w:sz w:val="20"/>
                <w:szCs w:val="20"/>
              </w:rPr>
            </w:pPr>
            <w:ins w:id="3467" w:author="USA" w:date="2021-07-28T14:40:00Z">
              <w:r w:rsidRPr="00C87F04">
                <w:rPr>
                  <w:rFonts w:eastAsia="Times New Roman" w:cs="Times New Roman"/>
                  <w:b/>
                  <w:sz w:val="20"/>
                  <w:szCs w:val="20"/>
                </w:rPr>
                <w:t>GPS</w:t>
              </w:r>
            </w:ins>
          </w:p>
        </w:tc>
        <w:tc>
          <w:tcPr>
            <w:tcW w:w="1620" w:type="dxa"/>
            <w:vAlign w:val="center"/>
          </w:tcPr>
          <w:p w14:paraId="14AD816F" w14:textId="77777777" w:rsidR="0039147F" w:rsidRPr="00C87F04" w:rsidRDefault="0039147F" w:rsidP="0014555E">
            <w:pPr>
              <w:jc w:val="center"/>
              <w:rPr>
                <w:ins w:id="3468" w:author="USA" w:date="2021-07-28T14:40:00Z"/>
                <w:rFonts w:eastAsia="Times New Roman" w:cs="Times New Roman"/>
                <w:b/>
                <w:sz w:val="20"/>
                <w:szCs w:val="20"/>
              </w:rPr>
            </w:pPr>
            <w:ins w:id="3469" w:author="USA" w:date="2021-07-28T14:40:00Z">
              <w:r w:rsidRPr="00C87F04">
                <w:rPr>
                  <w:rFonts w:eastAsia="Times New Roman" w:cs="Times New Roman"/>
                  <w:b/>
                  <w:sz w:val="20"/>
                  <w:szCs w:val="20"/>
                </w:rPr>
                <w:t>Galileo</w:t>
              </w:r>
            </w:ins>
          </w:p>
        </w:tc>
        <w:tc>
          <w:tcPr>
            <w:tcW w:w="1620" w:type="dxa"/>
            <w:vAlign w:val="center"/>
          </w:tcPr>
          <w:p w14:paraId="5F4B3293" w14:textId="77777777" w:rsidR="0039147F" w:rsidRPr="00C87F04" w:rsidRDefault="0039147F" w:rsidP="0014555E">
            <w:pPr>
              <w:jc w:val="center"/>
              <w:rPr>
                <w:ins w:id="3470" w:author="USA" w:date="2021-07-28T14:40:00Z"/>
                <w:rFonts w:eastAsia="Times New Roman" w:cs="Times New Roman"/>
                <w:b/>
                <w:sz w:val="20"/>
                <w:szCs w:val="20"/>
              </w:rPr>
            </w:pPr>
            <w:ins w:id="3471" w:author="USA" w:date="2021-07-28T14:40:00Z">
              <w:r w:rsidRPr="00C87F04">
                <w:rPr>
                  <w:rFonts w:eastAsia="Times New Roman" w:cs="Times New Roman"/>
                  <w:b/>
                  <w:sz w:val="20"/>
                  <w:szCs w:val="20"/>
                </w:rPr>
                <w:t>GLONASS</w:t>
              </w:r>
            </w:ins>
          </w:p>
        </w:tc>
        <w:tc>
          <w:tcPr>
            <w:tcW w:w="1705" w:type="dxa"/>
            <w:vAlign w:val="center"/>
          </w:tcPr>
          <w:p w14:paraId="62E01488" w14:textId="77777777" w:rsidR="0039147F" w:rsidRPr="00C87F04" w:rsidRDefault="0039147F" w:rsidP="0014555E">
            <w:pPr>
              <w:jc w:val="center"/>
              <w:rPr>
                <w:ins w:id="3472" w:author="USA" w:date="2021-07-28T14:40:00Z"/>
                <w:rFonts w:eastAsia="Times New Roman" w:cs="Times New Roman"/>
                <w:b/>
                <w:sz w:val="20"/>
                <w:szCs w:val="20"/>
              </w:rPr>
            </w:pPr>
            <w:ins w:id="3473" w:author="USA" w:date="2021-07-28T14:40:00Z">
              <w:r w:rsidRPr="00C87F04">
                <w:rPr>
                  <w:rFonts w:eastAsia="Times New Roman" w:cs="Times New Roman"/>
                  <w:b/>
                  <w:sz w:val="20"/>
                  <w:szCs w:val="20"/>
                </w:rPr>
                <w:t>BDS (Beidou)</w:t>
              </w:r>
            </w:ins>
          </w:p>
        </w:tc>
      </w:tr>
      <w:tr w:rsidR="0039147F" w14:paraId="0260FDF6" w14:textId="77777777" w:rsidTr="0014555E">
        <w:trPr>
          <w:ins w:id="3474" w:author="USA" w:date="2021-07-28T14:40:00Z"/>
        </w:trPr>
        <w:tc>
          <w:tcPr>
            <w:tcW w:w="2425" w:type="dxa"/>
            <w:vAlign w:val="center"/>
          </w:tcPr>
          <w:p w14:paraId="636770FE" w14:textId="13C26387" w:rsidR="0039147F" w:rsidRPr="00C87F04" w:rsidRDefault="00754778" w:rsidP="0014555E">
            <w:pPr>
              <w:rPr>
                <w:ins w:id="3475" w:author="USA" w:date="2021-07-28T14:40:00Z"/>
                <w:rFonts w:eastAsia="Times New Roman" w:cs="Times New Roman"/>
                <w:sz w:val="20"/>
                <w:szCs w:val="20"/>
              </w:rPr>
            </w:pPr>
            <w:ins w:id="3476" w:author="Edits" w:date="2021-09-22T13:57:00Z">
              <w:r>
                <w:rPr>
                  <w:rFonts w:eastAsia="Times New Roman" w:cs="Times New Roman"/>
                  <w:sz w:val="20"/>
                  <w:szCs w:val="20"/>
                </w:rPr>
                <w:t xml:space="preserve">Rec. ITU-R </w:t>
              </w:r>
            </w:ins>
            <w:ins w:id="3477" w:author="USA" w:date="2021-07-28T14:40:00Z">
              <w:r w:rsidR="0039147F" w:rsidRPr="00C87F04">
                <w:rPr>
                  <w:rFonts w:eastAsia="Times New Roman" w:cs="Times New Roman"/>
                  <w:sz w:val="20"/>
                  <w:szCs w:val="20"/>
                </w:rPr>
                <w:t>M</w:t>
              </w:r>
            </w:ins>
            <w:ins w:id="3478" w:author="Edits" w:date="2021-09-22T13:58:00Z">
              <w:r>
                <w:rPr>
                  <w:rFonts w:eastAsia="Times New Roman" w:cs="Times New Roman"/>
                  <w:sz w:val="20"/>
                  <w:szCs w:val="20"/>
                </w:rPr>
                <w:t>,</w:t>
              </w:r>
            </w:ins>
            <w:ins w:id="3479" w:author="USA" w:date="2021-07-28T14:40:00Z">
              <w:r w:rsidR="0039147F" w:rsidRPr="00C87F04">
                <w:rPr>
                  <w:rFonts w:eastAsia="Times New Roman" w:cs="Times New Roman"/>
                  <w:sz w:val="20"/>
                  <w:szCs w:val="20"/>
                </w:rPr>
                <w:t>1903 Table 2 receiver type</w:t>
              </w:r>
            </w:ins>
          </w:p>
        </w:tc>
        <w:tc>
          <w:tcPr>
            <w:tcW w:w="1620" w:type="dxa"/>
            <w:vAlign w:val="center"/>
          </w:tcPr>
          <w:p w14:paraId="1266BCF5" w14:textId="77777777" w:rsidR="0039147F" w:rsidRPr="00C87F04" w:rsidRDefault="0039147F" w:rsidP="0014555E">
            <w:pPr>
              <w:jc w:val="center"/>
              <w:rPr>
                <w:ins w:id="3480" w:author="USA" w:date="2021-07-28T14:40:00Z"/>
                <w:rFonts w:eastAsia="Times New Roman" w:cs="Times New Roman"/>
                <w:sz w:val="20"/>
                <w:szCs w:val="20"/>
              </w:rPr>
            </w:pPr>
            <w:ins w:id="3481" w:author="USA" w:date="2021-07-28T14:40:00Z">
              <w:r w:rsidRPr="00C87F04">
                <w:rPr>
                  <w:rFonts w:eastAsia="Times New Roman" w:cs="Times New Roman"/>
                  <w:sz w:val="20"/>
                  <w:szCs w:val="20"/>
                </w:rPr>
                <w:t>General purpose No. 1</w:t>
              </w:r>
            </w:ins>
          </w:p>
        </w:tc>
        <w:tc>
          <w:tcPr>
            <w:tcW w:w="1620" w:type="dxa"/>
          </w:tcPr>
          <w:p w14:paraId="0A6BC013" w14:textId="77777777" w:rsidR="0039147F" w:rsidRPr="00C87F04" w:rsidRDefault="0039147F" w:rsidP="0014555E">
            <w:pPr>
              <w:jc w:val="center"/>
              <w:rPr>
                <w:ins w:id="3482" w:author="USA" w:date="2021-07-28T14:40:00Z"/>
                <w:rFonts w:eastAsia="Times New Roman" w:cs="Times New Roman"/>
                <w:sz w:val="20"/>
                <w:szCs w:val="20"/>
              </w:rPr>
            </w:pPr>
            <w:ins w:id="3483" w:author="USA" w:date="2021-07-28T14:40:00Z">
              <w:r w:rsidRPr="00C87F04">
                <w:rPr>
                  <w:rFonts w:eastAsia="Times New Roman" w:cs="Times New Roman"/>
                  <w:sz w:val="20"/>
                  <w:szCs w:val="20"/>
                </w:rPr>
                <w:t>General purpose No. 1</w:t>
              </w:r>
            </w:ins>
          </w:p>
        </w:tc>
        <w:tc>
          <w:tcPr>
            <w:tcW w:w="1620" w:type="dxa"/>
          </w:tcPr>
          <w:p w14:paraId="62B44DCD" w14:textId="77777777" w:rsidR="0039147F" w:rsidRPr="00C87F04" w:rsidRDefault="0039147F" w:rsidP="0014555E">
            <w:pPr>
              <w:jc w:val="center"/>
              <w:rPr>
                <w:ins w:id="3484" w:author="USA" w:date="2021-07-28T14:40:00Z"/>
                <w:rFonts w:eastAsia="Times New Roman" w:cs="Times New Roman"/>
                <w:sz w:val="20"/>
                <w:szCs w:val="20"/>
              </w:rPr>
            </w:pPr>
            <w:ins w:id="3485" w:author="USA" w:date="2021-07-28T14:40:00Z">
              <w:r w:rsidRPr="00C87F04">
                <w:rPr>
                  <w:rFonts w:eastAsia="Times New Roman" w:cs="Times New Roman"/>
                  <w:sz w:val="20"/>
                  <w:szCs w:val="20"/>
                </w:rPr>
                <w:t>General purpose No. 1</w:t>
              </w:r>
            </w:ins>
          </w:p>
        </w:tc>
        <w:tc>
          <w:tcPr>
            <w:tcW w:w="1705" w:type="dxa"/>
            <w:vAlign w:val="center"/>
          </w:tcPr>
          <w:p w14:paraId="3A199474" w14:textId="77777777" w:rsidR="0039147F" w:rsidRPr="00C87F04" w:rsidRDefault="0039147F" w:rsidP="0014555E">
            <w:pPr>
              <w:jc w:val="center"/>
              <w:rPr>
                <w:ins w:id="3486" w:author="USA" w:date="2021-07-28T14:40:00Z"/>
                <w:rFonts w:eastAsia="Times New Roman" w:cs="Times New Roman"/>
                <w:sz w:val="20"/>
                <w:szCs w:val="20"/>
              </w:rPr>
            </w:pPr>
            <w:ins w:id="3487" w:author="USA" w:date="2021-07-28T14:40:00Z">
              <w:r w:rsidRPr="00C87F04">
                <w:rPr>
                  <w:rFonts w:eastAsia="Times New Roman" w:cs="Times New Roman"/>
                  <w:sz w:val="20"/>
                  <w:szCs w:val="20"/>
                </w:rPr>
                <w:t>General purpose No. 2</w:t>
              </w:r>
            </w:ins>
          </w:p>
        </w:tc>
      </w:tr>
      <w:tr w:rsidR="0039147F" w14:paraId="02429ECC" w14:textId="77777777" w:rsidTr="0014555E">
        <w:trPr>
          <w:ins w:id="3488" w:author="USA" w:date="2021-07-28T14:40:00Z"/>
        </w:trPr>
        <w:tc>
          <w:tcPr>
            <w:tcW w:w="2425" w:type="dxa"/>
            <w:vAlign w:val="center"/>
          </w:tcPr>
          <w:p w14:paraId="5DFB7559" w14:textId="77777777" w:rsidR="0039147F" w:rsidRPr="00C87F04" w:rsidRDefault="0039147F" w:rsidP="0014555E">
            <w:pPr>
              <w:rPr>
                <w:ins w:id="3489" w:author="USA" w:date="2021-07-28T14:40:00Z"/>
                <w:rFonts w:eastAsia="Times New Roman" w:cs="Times New Roman"/>
                <w:sz w:val="20"/>
                <w:szCs w:val="20"/>
              </w:rPr>
            </w:pPr>
            <w:ins w:id="3490" w:author="USA" w:date="2021-07-28T14:40:00Z">
              <w:r w:rsidRPr="00C87F04">
                <w:rPr>
                  <w:rFonts w:eastAsia="Times New Roman" w:cs="Times New Roman"/>
                  <w:sz w:val="20"/>
                  <w:szCs w:val="20"/>
                </w:rPr>
                <w:t>Frequency</w:t>
              </w:r>
            </w:ins>
          </w:p>
        </w:tc>
        <w:tc>
          <w:tcPr>
            <w:tcW w:w="1620" w:type="dxa"/>
            <w:vAlign w:val="center"/>
          </w:tcPr>
          <w:p w14:paraId="12D1ACE8" w14:textId="77777777" w:rsidR="0039147F" w:rsidRPr="00C87F04" w:rsidRDefault="0039147F" w:rsidP="0014555E">
            <w:pPr>
              <w:jc w:val="center"/>
              <w:rPr>
                <w:ins w:id="3491" w:author="USA" w:date="2021-07-28T14:40:00Z"/>
                <w:rFonts w:eastAsia="Times New Roman" w:cs="Times New Roman"/>
                <w:sz w:val="20"/>
                <w:szCs w:val="20"/>
              </w:rPr>
            </w:pPr>
            <w:ins w:id="3492"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 xml:space="preserve">1 575.42 ± </w:t>
              </w:r>
            </w:ins>
          </w:p>
          <w:p w14:paraId="10E2F509" w14:textId="77777777" w:rsidR="0039147F" w:rsidRPr="00C87F04" w:rsidRDefault="0039147F" w:rsidP="0014555E">
            <w:pPr>
              <w:jc w:val="center"/>
              <w:rPr>
                <w:ins w:id="3493" w:author="USA" w:date="2021-07-28T14:40:00Z"/>
                <w:rFonts w:eastAsia="Times New Roman" w:cs="Times New Roman"/>
                <w:sz w:val="20"/>
                <w:szCs w:val="20"/>
              </w:rPr>
            </w:pPr>
            <w:ins w:id="3494" w:author="USA" w:date="2021-07-28T14:40:00Z">
              <w:r w:rsidRPr="00C87F04">
                <w:rPr>
                  <w:rFonts w:eastAsia="Times New Roman" w:cs="Times New Roman"/>
                  <w:sz w:val="20"/>
                  <w:szCs w:val="20"/>
                </w:rPr>
                <w:t>12 MHz</w:t>
              </w:r>
            </w:ins>
          </w:p>
        </w:tc>
        <w:tc>
          <w:tcPr>
            <w:tcW w:w="1620" w:type="dxa"/>
            <w:vAlign w:val="center"/>
          </w:tcPr>
          <w:p w14:paraId="6DDF08F3" w14:textId="77777777" w:rsidR="0039147F" w:rsidRPr="00C87F04" w:rsidRDefault="0039147F" w:rsidP="0014555E">
            <w:pPr>
              <w:jc w:val="center"/>
              <w:rPr>
                <w:ins w:id="3495" w:author="USA" w:date="2021-07-28T14:40:00Z"/>
                <w:rFonts w:eastAsia="Times New Roman" w:cs="Times New Roman"/>
                <w:sz w:val="20"/>
                <w:szCs w:val="20"/>
              </w:rPr>
            </w:pPr>
            <w:ins w:id="3496"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1 575.42 ± 12 MHz</w:t>
              </w:r>
            </w:ins>
          </w:p>
        </w:tc>
        <w:tc>
          <w:tcPr>
            <w:tcW w:w="1620" w:type="dxa"/>
          </w:tcPr>
          <w:p w14:paraId="20673256" w14:textId="77777777" w:rsidR="0039147F" w:rsidRPr="00C87F04" w:rsidRDefault="0039147F" w:rsidP="0014555E">
            <w:pPr>
              <w:jc w:val="center"/>
              <w:rPr>
                <w:ins w:id="3497" w:author="USA" w:date="2021-07-28T14:40:00Z"/>
                <w:rFonts w:eastAsia="Times New Roman" w:cs="Times New Roman"/>
                <w:sz w:val="20"/>
                <w:szCs w:val="20"/>
              </w:rPr>
            </w:pPr>
            <w:ins w:id="3498"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 xml:space="preserve"> 1602 + 0.5625K</w:t>
              </w:r>
            </w:ins>
          </w:p>
          <w:p w14:paraId="3202E1FD" w14:textId="77777777" w:rsidR="0039147F" w:rsidRPr="00C87F04" w:rsidRDefault="0039147F" w:rsidP="0014555E">
            <w:pPr>
              <w:jc w:val="center"/>
              <w:rPr>
                <w:ins w:id="3499" w:author="USA" w:date="2021-07-28T14:40:00Z"/>
                <w:rFonts w:eastAsia="Times New Roman" w:cs="Times New Roman"/>
                <w:sz w:val="20"/>
                <w:szCs w:val="20"/>
              </w:rPr>
            </w:pPr>
            <w:ins w:id="3500" w:author="USA" w:date="2021-07-28T14:40:00Z">
              <w:r w:rsidRPr="00C87F04">
                <w:rPr>
                  <w:rFonts w:eastAsia="Times New Roman" w:cs="Times New Roman"/>
                  <w:sz w:val="20"/>
                  <w:szCs w:val="20"/>
                </w:rPr>
                <w:t>± 5.11, where</w:t>
              </w:r>
            </w:ins>
          </w:p>
          <w:p w14:paraId="33A46B19" w14:textId="77777777" w:rsidR="0039147F" w:rsidRPr="00C87F04" w:rsidRDefault="0039147F" w:rsidP="0014555E">
            <w:pPr>
              <w:jc w:val="center"/>
              <w:rPr>
                <w:ins w:id="3501" w:author="USA" w:date="2021-07-28T14:40:00Z"/>
                <w:rFonts w:eastAsia="Times New Roman" w:cs="Times New Roman"/>
                <w:sz w:val="20"/>
                <w:szCs w:val="20"/>
              </w:rPr>
            </w:pPr>
            <w:ins w:id="3502" w:author="USA" w:date="2021-07-28T14:40:00Z">
              <w:r w:rsidRPr="00C87F04">
                <w:rPr>
                  <w:rFonts w:eastAsia="Times New Roman" w:cs="Times New Roman"/>
                  <w:sz w:val="20"/>
                  <w:szCs w:val="20"/>
                </w:rPr>
                <w:t>K = −7, …, +6</w:t>
              </w:r>
            </w:ins>
          </w:p>
        </w:tc>
        <w:tc>
          <w:tcPr>
            <w:tcW w:w="1705" w:type="dxa"/>
            <w:vAlign w:val="center"/>
          </w:tcPr>
          <w:p w14:paraId="45AD5CCC" w14:textId="77777777" w:rsidR="0039147F" w:rsidRPr="00C87F04" w:rsidRDefault="0039147F" w:rsidP="0014555E">
            <w:pPr>
              <w:jc w:val="center"/>
              <w:rPr>
                <w:ins w:id="3503" w:author="USA" w:date="2021-07-28T14:40:00Z"/>
                <w:rFonts w:eastAsia="Times New Roman" w:cs="Times New Roman"/>
                <w:sz w:val="20"/>
                <w:szCs w:val="20"/>
              </w:rPr>
            </w:pPr>
            <w:ins w:id="3504"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1 561.098</w:t>
              </w:r>
            </w:ins>
          </w:p>
          <w:p w14:paraId="26CDD939" w14:textId="77777777" w:rsidR="0039147F" w:rsidRPr="00C87F04" w:rsidRDefault="0039147F" w:rsidP="0014555E">
            <w:pPr>
              <w:jc w:val="center"/>
              <w:rPr>
                <w:ins w:id="3505" w:author="USA" w:date="2021-07-28T14:40:00Z"/>
                <w:rFonts w:eastAsia="Times New Roman" w:cs="Times New Roman"/>
                <w:sz w:val="20"/>
                <w:szCs w:val="20"/>
              </w:rPr>
            </w:pPr>
            <w:ins w:id="3506" w:author="USA" w:date="2021-07-28T14:40:00Z">
              <w:r w:rsidRPr="00C87F04">
                <w:rPr>
                  <w:rFonts w:eastAsia="Times New Roman" w:cs="Times New Roman"/>
                  <w:sz w:val="20"/>
                  <w:szCs w:val="20"/>
                </w:rPr>
                <w:t>± 2.046</w:t>
              </w:r>
            </w:ins>
          </w:p>
          <w:p w14:paraId="421334C0" w14:textId="77777777" w:rsidR="0039147F" w:rsidRPr="00C87F04" w:rsidRDefault="0039147F" w:rsidP="0014555E">
            <w:pPr>
              <w:jc w:val="center"/>
              <w:rPr>
                <w:ins w:id="3507" w:author="USA" w:date="2021-07-28T14:40:00Z"/>
                <w:rFonts w:eastAsia="Times New Roman" w:cs="Times New Roman"/>
                <w:sz w:val="20"/>
                <w:szCs w:val="20"/>
              </w:rPr>
            </w:pPr>
            <w:ins w:id="3508" w:author="USA" w:date="2021-07-28T14:40:00Z">
              <w:r w:rsidRPr="00C87F04">
                <w:rPr>
                  <w:rFonts w:eastAsia="Times New Roman" w:cs="Times New Roman"/>
                  <w:sz w:val="20"/>
                  <w:szCs w:val="20"/>
                </w:rPr>
                <w:t>1 589.742</w:t>
              </w:r>
            </w:ins>
          </w:p>
          <w:p w14:paraId="75DB89CE" w14:textId="77777777" w:rsidR="0039147F" w:rsidRPr="00C87F04" w:rsidRDefault="0039147F" w:rsidP="0014555E">
            <w:pPr>
              <w:jc w:val="center"/>
              <w:rPr>
                <w:ins w:id="3509" w:author="USA" w:date="2021-07-28T14:40:00Z"/>
                <w:rFonts w:eastAsia="Times New Roman" w:cs="Times New Roman"/>
                <w:sz w:val="20"/>
                <w:szCs w:val="20"/>
              </w:rPr>
            </w:pPr>
            <w:ins w:id="3510" w:author="USA" w:date="2021-07-28T14:40:00Z">
              <w:r w:rsidRPr="00C87F04">
                <w:rPr>
                  <w:rFonts w:eastAsia="Times New Roman" w:cs="Times New Roman"/>
                  <w:sz w:val="20"/>
                  <w:szCs w:val="20"/>
                </w:rPr>
                <w:t>± 2.046</w:t>
              </w:r>
            </w:ins>
          </w:p>
        </w:tc>
      </w:tr>
      <w:tr w:rsidR="0039147F" w14:paraId="073BE661" w14:textId="77777777" w:rsidTr="0014555E">
        <w:trPr>
          <w:ins w:id="3511" w:author="USA" w:date="2021-07-28T14:40:00Z"/>
        </w:trPr>
        <w:tc>
          <w:tcPr>
            <w:tcW w:w="2425" w:type="dxa"/>
            <w:vAlign w:val="center"/>
          </w:tcPr>
          <w:p w14:paraId="50D2AE6F" w14:textId="77777777" w:rsidR="0039147F" w:rsidRPr="00C87F04" w:rsidRDefault="0039147F" w:rsidP="0014555E">
            <w:pPr>
              <w:rPr>
                <w:ins w:id="3512" w:author="USA" w:date="2021-07-28T14:40:00Z"/>
                <w:rFonts w:eastAsia="Times New Roman" w:cs="Times New Roman"/>
                <w:sz w:val="20"/>
                <w:szCs w:val="20"/>
              </w:rPr>
            </w:pPr>
            <w:ins w:id="3513" w:author="USA" w:date="2021-07-28T14:40:00Z">
              <w:r w:rsidRPr="00C87F04">
                <w:rPr>
                  <w:rFonts w:eastAsia="Times New Roman" w:cs="Times New Roman"/>
                  <w:sz w:val="20"/>
                  <w:szCs w:val="20"/>
                </w:rPr>
                <w:t>Acquisition mode threshold power density level of aggregate wideband interference at the passive antenna output</w:t>
              </w:r>
            </w:ins>
          </w:p>
        </w:tc>
        <w:tc>
          <w:tcPr>
            <w:tcW w:w="1620" w:type="dxa"/>
            <w:vAlign w:val="center"/>
          </w:tcPr>
          <w:p w14:paraId="3D7AA641" w14:textId="77777777" w:rsidR="0039147F" w:rsidRPr="00C87F04" w:rsidRDefault="0039147F" w:rsidP="0014555E">
            <w:pPr>
              <w:jc w:val="center"/>
              <w:rPr>
                <w:ins w:id="3514" w:author="USA" w:date="2021-07-28T14:40:00Z"/>
                <w:rFonts w:eastAsia="Times New Roman" w:cs="Times New Roman"/>
                <w:sz w:val="20"/>
                <w:szCs w:val="20"/>
              </w:rPr>
            </w:pPr>
            <w:ins w:id="3515" w:author="USA" w:date="2021-07-28T14:40:00Z">
              <w:r w:rsidRPr="00C87F04">
                <w:rPr>
                  <w:rFonts w:eastAsia="Times New Roman" w:cs="Times New Roman"/>
                  <w:sz w:val="20"/>
                  <w:szCs w:val="20"/>
                </w:rPr>
                <w:t xml:space="preserve">-142 dBW/MHz = </w:t>
              </w:r>
            </w:ins>
          </w:p>
          <w:p w14:paraId="2548D27F" w14:textId="77777777" w:rsidR="0039147F" w:rsidRPr="00C87F04" w:rsidRDefault="0039147F" w:rsidP="0014555E">
            <w:pPr>
              <w:jc w:val="center"/>
              <w:rPr>
                <w:ins w:id="3516" w:author="USA" w:date="2021-07-28T14:40:00Z"/>
                <w:rFonts w:eastAsia="Times New Roman" w:cs="Times New Roman"/>
                <w:sz w:val="20"/>
                <w:szCs w:val="20"/>
              </w:rPr>
            </w:pPr>
            <w:ins w:id="3517" w:author="USA" w:date="2021-07-28T14:40:00Z">
              <w:r w:rsidRPr="00C87F04">
                <w:rPr>
                  <w:rFonts w:eastAsia="Times New Roman" w:cs="Times New Roman"/>
                  <w:sz w:val="20"/>
                  <w:szCs w:val="20"/>
                </w:rPr>
                <w:t>-112 dBm/MHz</w:t>
              </w:r>
            </w:ins>
          </w:p>
        </w:tc>
        <w:tc>
          <w:tcPr>
            <w:tcW w:w="1620" w:type="dxa"/>
            <w:vAlign w:val="center"/>
          </w:tcPr>
          <w:p w14:paraId="75C02587" w14:textId="77777777" w:rsidR="0039147F" w:rsidRPr="00C87F04" w:rsidRDefault="0039147F" w:rsidP="0014555E">
            <w:pPr>
              <w:jc w:val="center"/>
              <w:rPr>
                <w:ins w:id="3518" w:author="USA" w:date="2021-07-28T14:40:00Z"/>
                <w:rFonts w:eastAsia="Times New Roman" w:cs="Times New Roman"/>
                <w:sz w:val="20"/>
                <w:szCs w:val="20"/>
              </w:rPr>
            </w:pPr>
            <w:ins w:id="3519" w:author="USA" w:date="2021-07-28T14:40:00Z">
              <w:r w:rsidRPr="00C87F04">
                <w:rPr>
                  <w:rFonts w:eastAsia="Times New Roman" w:cs="Times New Roman"/>
                  <w:sz w:val="20"/>
                  <w:szCs w:val="20"/>
                </w:rPr>
                <w:t xml:space="preserve">-142 dBW/MHz = </w:t>
              </w:r>
            </w:ins>
          </w:p>
          <w:p w14:paraId="676CB29D" w14:textId="77777777" w:rsidR="0039147F" w:rsidRPr="00C87F04" w:rsidRDefault="0039147F" w:rsidP="0014555E">
            <w:pPr>
              <w:jc w:val="center"/>
              <w:rPr>
                <w:ins w:id="3520" w:author="USA" w:date="2021-07-28T14:40:00Z"/>
                <w:rFonts w:eastAsia="Times New Roman" w:cs="Times New Roman"/>
                <w:sz w:val="20"/>
                <w:szCs w:val="20"/>
              </w:rPr>
            </w:pPr>
            <w:ins w:id="3521" w:author="USA" w:date="2021-07-28T14:40:00Z">
              <w:r w:rsidRPr="00C87F04">
                <w:rPr>
                  <w:rFonts w:eastAsia="Times New Roman" w:cs="Times New Roman"/>
                  <w:sz w:val="20"/>
                  <w:szCs w:val="20"/>
                </w:rPr>
                <w:t>-112 dBm/MHz</w:t>
              </w:r>
            </w:ins>
          </w:p>
        </w:tc>
        <w:tc>
          <w:tcPr>
            <w:tcW w:w="1620" w:type="dxa"/>
            <w:vAlign w:val="center"/>
          </w:tcPr>
          <w:p w14:paraId="500D1391" w14:textId="77777777" w:rsidR="0039147F" w:rsidRPr="00C87F04" w:rsidRDefault="0039147F" w:rsidP="0014555E">
            <w:pPr>
              <w:jc w:val="center"/>
              <w:rPr>
                <w:ins w:id="3522" w:author="USA" w:date="2021-07-28T14:40:00Z"/>
                <w:rFonts w:eastAsia="Times New Roman" w:cs="Times New Roman"/>
                <w:sz w:val="20"/>
                <w:szCs w:val="20"/>
              </w:rPr>
            </w:pPr>
            <w:ins w:id="3523" w:author="USA" w:date="2021-07-28T14:40:00Z">
              <w:r w:rsidRPr="00C87F04">
                <w:rPr>
                  <w:rFonts w:eastAsia="Times New Roman" w:cs="Times New Roman"/>
                  <w:sz w:val="20"/>
                  <w:szCs w:val="20"/>
                </w:rPr>
                <w:t xml:space="preserve">-142 dBW/MHz = </w:t>
              </w:r>
            </w:ins>
          </w:p>
          <w:p w14:paraId="20B4760C" w14:textId="77777777" w:rsidR="0039147F" w:rsidRPr="00C87F04" w:rsidRDefault="0039147F" w:rsidP="0014555E">
            <w:pPr>
              <w:jc w:val="center"/>
              <w:rPr>
                <w:ins w:id="3524" w:author="USA" w:date="2021-07-28T14:40:00Z"/>
                <w:rFonts w:eastAsia="Times New Roman" w:cs="Times New Roman"/>
                <w:sz w:val="20"/>
                <w:szCs w:val="20"/>
              </w:rPr>
            </w:pPr>
            <w:ins w:id="3525" w:author="USA" w:date="2021-07-28T14:40:00Z">
              <w:r w:rsidRPr="00C87F04">
                <w:rPr>
                  <w:rFonts w:eastAsia="Times New Roman" w:cs="Times New Roman"/>
                  <w:sz w:val="20"/>
                  <w:szCs w:val="20"/>
                </w:rPr>
                <w:t>-112 dBm/MHz</w:t>
              </w:r>
            </w:ins>
          </w:p>
        </w:tc>
        <w:tc>
          <w:tcPr>
            <w:tcW w:w="1705" w:type="dxa"/>
            <w:vAlign w:val="center"/>
          </w:tcPr>
          <w:p w14:paraId="46217211" w14:textId="77777777" w:rsidR="0039147F" w:rsidRPr="00C87F04" w:rsidRDefault="0039147F" w:rsidP="0014555E">
            <w:pPr>
              <w:jc w:val="center"/>
              <w:rPr>
                <w:ins w:id="3526" w:author="USA" w:date="2021-07-28T14:40:00Z"/>
                <w:rFonts w:eastAsia="Times New Roman" w:cs="Times New Roman"/>
                <w:sz w:val="20"/>
                <w:szCs w:val="20"/>
              </w:rPr>
            </w:pPr>
            <w:ins w:id="3527" w:author="USA" w:date="2021-07-28T14:40:00Z">
              <w:r w:rsidRPr="00C87F04">
                <w:rPr>
                  <w:rFonts w:eastAsia="Times New Roman" w:cs="Times New Roman"/>
                  <w:sz w:val="20"/>
                  <w:szCs w:val="20"/>
                </w:rPr>
                <w:t xml:space="preserve">-146 dBW/MHz = </w:t>
              </w:r>
            </w:ins>
          </w:p>
          <w:p w14:paraId="0C21C980" w14:textId="77777777" w:rsidR="0039147F" w:rsidRPr="00C87F04" w:rsidRDefault="0039147F" w:rsidP="0014555E">
            <w:pPr>
              <w:jc w:val="center"/>
              <w:rPr>
                <w:ins w:id="3528" w:author="USA" w:date="2021-07-28T14:40:00Z"/>
                <w:rFonts w:eastAsia="Times New Roman" w:cs="Times New Roman"/>
                <w:sz w:val="20"/>
                <w:szCs w:val="20"/>
              </w:rPr>
            </w:pPr>
            <w:ins w:id="3529" w:author="USA" w:date="2021-07-28T14:40:00Z">
              <w:r w:rsidRPr="00C87F04">
                <w:rPr>
                  <w:rFonts w:eastAsia="Times New Roman" w:cs="Times New Roman"/>
                  <w:sz w:val="20"/>
                  <w:szCs w:val="20"/>
                </w:rPr>
                <w:t>-116 dBm/MHz</w:t>
              </w:r>
            </w:ins>
          </w:p>
        </w:tc>
      </w:tr>
      <w:tr w:rsidR="0039147F" w14:paraId="5B14DAF6" w14:textId="77777777" w:rsidTr="0014555E">
        <w:trPr>
          <w:ins w:id="3530" w:author="USA" w:date="2021-07-28T14:40:00Z"/>
        </w:trPr>
        <w:tc>
          <w:tcPr>
            <w:tcW w:w="2425" w:type="dxa"/>
            <w:vAlign w:val="center"/>
          </w:tcPr>
          <w:p w14:paraId="2001D787" w14:textId="77777777" w:rsidR="0039147F" w:rsidRPr="00C87F04" w:rsidRDefault="0039147F" w:rsidP="0014555E">
            <w:pPr>
              <w:rPr>
                <w:ins w:id="3531" w:author="USA" w:date="2021-07-28T14:40:00Z"/>
                <w:rFonts w:eastAsia="Times New Roman" w:cs="Times New Roman"/>
                <w:sz w:val="20"/>
                <w:szCs w:val="20"/>
              </w:rPr>
            </w:pPr>
            <w:ins w:id="3532" w:author="USA" w:date="2021-07-28T14:40:00Z">
              <w:r w:rsidRPr="00C87F04">
                <w:rPr>
                  <w:rFonts w:ascii="Calibri" w:eastAsia="Times New Roman" w:hAnsi="Calibri" w:cs="Calibri"/>
                  <w:sz w:val="20"/>
                  <w:szCs w:val="20"/>
                </w:rPr>
                <w:t>﻿</w:t>
              </w:r>
              <w:r w:rsidRPr="00C87F04">
                <w:rPr>
                  <w:rFonts w:eastAsia="Times New Roman" w:cs="Times New Roman"/>
                  <w:sz w:val="20"/>
                  <w:szCs w:val="20"/>
                </w:rPr>
                <w:t>Acquisition mode</w:t>
              </w:r>
              <w:r>
                <w:rPr>
                  <w:rFonts w:eastAsia="Times New Roman" w:cs="Times New Roman"/>
                  <w:sz w:val="20"/>
                  <w:szCs w:val="20"/>
                </w:rPr>
                <w:t xml:space="preserve"> </w:t>
              </w:r>
              <w:r w:rsidRPr="00C87F04">
                <w:rPr>
                  <w:rFonts w:eastAsia="Times New Roman" w:cs="Times New Roman"/>
                  <w:sz w:val="20"/>
                  <w:szCs w:val="20"/>
                </w:rPr>
                <w:t>threshold power</w:t>
              </w:r>
              <w:r>
                <w:rPr>
                  <w:rFonts w:eastAsia="Times New Roman" w:cs="Times New Roman"/>
                  <w:sz w:val="20"/>
                  <w:szCs w:val="20"/>
                </w:rPr>
                <w:t xml:space="preserve"> </w:t>
              </w:r>
              <w:r w:rsidRPr="00C87F04">
                <w:rPr>
                  <w:rFonts w:eastAsia="Times New Roman" w:cs="Times New Roman"/>
                  <w:sz w:val="20"/>
                  <w:szCs w:val="20"/>
                </w:rPr>
                <w:t>level of aggregate</w:t>
              </w:r>
              <w:r>
                <w:rPr>
                  <w:rFonts w:eastAsia="Times New Roman" w:cs="Times New Roman"/>
                  <w:sz w:val="20"/>
                  <w:szCs w:val="20"/>
                </w:rPr>
                <w:t xml:space="preserve"> </w:t>
              </w:r>
              <w:r w:rsidRPr="00C87F04">
                <w:rPr>
                  <w:rFonts w:eastAsia="Times New Roman" w:cs="Times New Roman"/>
                  <w:sz w:val="20"/>
                  <w:szCs w:val="20"/>
                </w:rPr>
                <w:t>narrow-band</w:t>
              </w:r>
            </w:ins>
          </w:p>
          <w:p w14:paraId="01B62A0B" w14:textId="77777777" w:rsidR="0039147F" w:rsidRPr="00C87F04" w:rsidRDefault="0039147F" w:rsidP="0014555E">
            <w:pPr>
              <w:rPr>
                <w:ins w:id="3533" w:author="USA" w:date="2021-07-28T14:40:00Z"/>
                <w:rFonts w:eastAsia="Times New Roman" w:cs="Times New Roman"/>
                <w:sz w:val="20"/>
                <w:szCs w:val="20"/>
              </w:rPr>
            </w:pPr>
            <w:ins w:id="3534" w:author="USA" w:date="2021-07-28T14:40:00Z">
              <w:r w:rsidRPr="00C87F04">
                <w:rPr>
                  <w:rFonts w:eastAsia="Times New Roman" w:cs="Times New Roman"/>
                  <w:sz w:val="20"/>
                  <w:szCs w:val="20"/>
                </w:rPr>
                <w:t>interference at the</w:t>
              </w:r>
              <w:r>
                <w:rPr>
                  <w:rFonts w:eastAsia="Times New Roman" w:cs="Times New Roman"/>
                  <w:sz w:val="20"/>
                  <w:szCs w:val="20"/>
                </w:rPr>
                <w:t xml:space="preserve"> </w:t>
              </w:r>
              <w:r w:rsidRPr="00C87F04">
                <w:rPr>
                  <w:rFonts w:eastAsia="Times New Roman" w:cs="Times New Roman"/>
                  <w:sz w:val="20"/>
                  <w:szCs w:val="20"/>
                </w:rPr>
                <w:t>passive antenna</w:t>
              </w:r>
              <w:r>
                <w:rPr>
                  <w:rFonts w:eastAsia="Times New Roman" w:cs="Times New Roman"/>
                  <w:sz w:val="20"/>
                  <w:szCs w:val="20"/>
                </w:rPr>
                <w:t xml:space="preserve"> </w:t>
              </w:r>
              <w:r w:rsidRPr="00C87F04">
                <w:rPr>
                  <w:rFonts w:eastAsia="Times New Roman" w:cs="Times New Roman"/>
                  <w:sz w:val="20"/>
                  <w:szCs w:val="20"/>
                </w:rPr>
                <w:t xml:space="preserve">output </w:t>
              </w:r>
            </w:ins>
          </w:p>
        </w:tc>
        <w:tc>
          <w:tcPr>
            <w:tcW w:w="1620" w:type="dxa"/>
            <w:vAlign w:val="center"/>
          </w:tcPr>
          <w:p w14:paraId="44778CDC" w14:textId="77777777" w:rsidR="0039147F" w:rsidRPr="00C87F04" w:rsidRDefault="0039147F" w:rsidP="0014555E">
            <w:pPr>
              <w:jc w:val="center"/>
              <w:rPr>
                <w:ins w:id="3535" w:author="USA" w:date="2021-07-28T14:40:00Z"/>
                <w:rFonts w:eastAsia="Times New Roman" w:cs="Times New Roman"/>
                <w:sz w:val="20"/>
                <w:szCs w:val="20"/>
              </w:rPr>
            </w:pPr>
            <w:ins w:id="3536"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620" w:type="dxa"/>
            <w:vAlign w:val="center"/>
          </w:tcPr>
          <w:p w14:paraId="3963BBDA" w14:textId="77777777" w:rsidR="0039147F" w:rsidRPr="00C87F04" w:rsidRDefault="0039147F" w:rsidP="0014555E">
            <w:pPr>
              <w:jc w:val="center"/>
              <w:rPr>
                <w:ins w:id="3537" w:author="USA" w:date="2021-07-28T14:40:00Z"/>
                <w:rFonts w:eastAsia="Times New Roman" w:cs="Times New Roman"/>
                <w:sz w:val="20"/>
                <w:szCs w:val="20"/>
              </w:rPr>
            </w:pPr>
            <w:ins w:id="3538"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620" w:type="dxa"/>
            <w:vAlign w:val="center"/>
          </w:tcPr>
          <w:p w14:paraId="422A6234" w14:textId="77777777" w:rsidR="0039147F" w:rsidRPr="00C87F04" w:rsidRDefault="0039147F" w:rsidP="0014555E">
            <w:pPr>
              <w:jc w:val="center"/>
              <w:rPr>
                <w:ins w:id="3539" w:author="USA" w:date="2021-07-28T14:40:00Z"/>
                <w:rFonts w:eastAsia="Times New Roman" w:cs="Times New Roman"/>
                <w:sz w:val="20"/>
                <w:szCs w:val="20"/>
              </w:rPr>
            </w:pPr>
            <w:ins w:id="3540"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705" w:type="dxa"/>
            <w:vAlign w:val="center"/>
          </w:tcPr>
          <w:p w14:paraId="6F062DB8" w14:textId="77777777" w:rsidR="0039147F" w:rsidRPr="00C87F04" w:rsidRDefault="0039147F" w:rsidP="0014555E">
            <w:pPr>
              <w:jc w:val="center"/>
              <w:rPr>
                <w:ins w:id="3541" w:author="USA" w:date="2021-07-28T14:40:00Z"/>
                <w:rFonts w:eastAsia="Times New Roman" w:cs="Times New Roman"/>
                <w:sz w:val="20"/>
                <w:szCs w:val="20"/>
              </w:rPr>
            </w:pPr>
            <w:ins w:id="3542" w:author="USA" w:date="2021-07-28T14:40:00Z">
              <w:r w:rsidRPr="00C87F04">
                <w:rPr>
                  <w:rFonts w:eastAsia="Times New Roman" w:cs="Times New Roman"/>
                  <w:sz w:val="20"/>
                  <w:szCs w:val="20"/>
                </w:rPr>
                <w:t xml:space="preserve">-156 dBW = </w:t>
              </w:r>
              <w:r w:rsidRPr="00C87F04">
                <w:rPr>
                  <w:rFonts w:eastAsia="Times New Roman" w:cs="Times New Roman"/>
                  <w:sz w:val="20"/>
                  <w:szCs w:val="20"/>
                </w:rPr>
                <w:noBreakHyphen/>
                <w:t>126 dBm</w:t>
              </w:r>
            </w:ins>
          </w:p>
        </w:tc>
      </w:tr>
      <w:tr w:rsidR="0039147F" w14:paraId="5B155EFF" w14:textId="77777777" w:rsidTr="0014555E">
        <w:trPr>
          <w:ins w:id="3543" w:author="USA" w:date="2021-07-28T14:40:00Z"/>
        </w:trPr>
        <w:tc>
          <w:tcPr>
            <w:tcW w:w="2425" w:type="dxa"/>
            <w:vAlign w:val="center"/>
          </w:tcPr>
          <w:p w14:paraId="4A20F798" w14:textId="77777777" w:rsidR="0039147F" w:rsidRPr="00C87F04" w:rsidRDefault="0039147F" w:rsidP="0014555E">
            <w:pPr>
              <w:rPr>
                <w:ins w:id="3544" w:author="USA" w:date="2021-07-28T14:40:00Z"/>
                <w:rFonts w:eastAsia="Times New Roman" w:cs="Times New Roman"/>
                <w:sz w:val="20"/>
                <w:szCs w:val="20"/>
              </w:rPr>
            </w:pPr>
            <w:ins w:id="3545" w:author="USA" w:date="2021-07-28T14:40:00Z">
              <w:r w:rsidRPr="00C87F04">
                <w:rPr>
                  <w:rFonts w:eastAsia="Times New Roman" w:cs="Times New Roman"/>
                  <w:sz w:val="20"/>
                  <w:szCs w:val="20"/>
                </w:rPr>
                <w:t>Antenna gain</w:t>
              </w:r>
            </w:ins>
          </w:p>
        </w:tc>
        <w:tc>
          <w:tcPr>
            <w:tcW w:w="1620" w:type="dxa"/>
            <w:vAlign w:val="center"/>
          </w:tcPr>
          <w:p w14:paraId="6DC74F18" w14:textId="77777777" w:rsidR="0039147F" w:rsidRPr="00C87F04" w:rsidRDefault="0039147F" w:rsidP="0014555E">
            <w:pPr>
              <w:jc w:val="center"/>
              <w:rPr>
                <w:ins w:id="3546" w:author="USA" w:date="2021-07-28T14:40:00Z"/>
                <w:rFonts w:eastAsia="Times New Roman" w:cs="Times New Roman"/>
                <w:sz w:val="20"/>
                <w:szCs w:val="20"/>
              </w:rPr>
            </w:pPr>
            <w:ins w:id="3547" w:author="USA" w:date="2021-07-28T14:40:00Z">
              <w:r w:rsidRPr="00C87F04">
                <w:rPr>
                  <w:rFonts w:eastAsia="Times New Roman" w:cs="Times New Roman"/>
                  <w:sz w:val="20"/>
                  <w:szCs w:val="20"/>
                </w:rPr>
                <w:t xml:space="preserve">6 </w:t>
              </w:r>
              <w:proofErr w:type="spellStart"/>
              <w:r w:rsidRPr="00C87F04">
                <w:rPr>
                  <w:rFonts w:eastAsia="Times New Roman" w:cs="Times New Roman"/>
                  <w:sz w:val="20"/>
                  <w:szCs w:val="20"/>
                </w:rPr>
                <w:t>dBi</w:t>
              </w:r>
              <w:proofErr w:type="spellEnd"/>
            </w:ins>
          </w:p>
        </w:tc>
        <w:tc>
          <w:tcPr>
            <w:tcW w:w="1620" w:type="dxa"/>
          </w:tcPr>
          <w:p w14:paraId="1232337F" w14:textId="77777777" w:rsidR="0039147F" w:rsidRPr="00C87F04" w:rsidRDefault="0039147F" w:rsidP="0014555E">
            <w:pPr>
              <w:jc w:val="center"/>
              <w:rPr>
                <w:ins w:id="3548" w:author="USA" w:date="2021-07-28T14:40:00Z"/>
                <w:rFonts w:eastAsia="Times New Roman" w:cs="Times New Roman"/>
                <w:sz w:val="20"/>
                <w:szCs w:val="20"/>
              </w:rPr>
            </w:pPr>
            <w:ins w:id="3549" w:author="USA" w:date="2021-07-28T14:40:00Z">
              <w:r w:rsidRPr="00C87F04">
                <w:rPr>
                  <w:rFonts w:eastAsia="Times New Roman" w:cs="Times New Roman"/>
                  <w:sz w:val="20"/>
                  <w:szCs w:val="20"/>
                </w:rPr>
                <w:t xml:space="preserve">6 </w:t>
              </w:r>
              <w:proofErr w:type="spellStart"/>
              <w:r w:rsidRPr="00C87F04">
                <w:rPr>
                  <w:rFonts w:eastAsia="Times New Roman" w:cs="Times New Roman"/>
                  <w:sz w:val="20"/>
                  <w:szCs w:val="20"/>
                </w:rPr>
                <w:t>dBi</w:t>
              </w:r>
              <w:proofErr w:type="spellEnd"/>
            </w:ins>
          </w:p>
        </w:tc>
        <w:tc>
          <w:tcPr>
            <w:tcW w:w="1620" w:type="dxa"/>
          </w:tcPr>
          <w:p w14:paraId="2AEE58A5" w14:textId="77777777" w:rsidR="0039147F" w:rsidRPr="00C87F04" w:rsidRDefault="0039147F" w:rsidP="0014555E">
            <w:pPr>
              <w:jc w:val="center"/>
              <w:rPr>
                <w:ins w:id="3550" w:author="USA" w:date="2021-07-28T14:40:00Z"/>
                <w:rFonts w:eastAsia="Times New Roman" w:cs="Times New Roman"/>
                <w:sz w:val="20"/>
                <w:szCs w:val="20"/>
              </w:rPr>
            </w:pPr>
            <w:ins w:id="3551" w:author="USA" w:date="2021-07-28T14:40:00Z">
              <w:r w:rsidRPr="00C87F04">
                <w:rPr>
                  <w:rFonts w:eastAsia="Times New Roman" w:cs="Times New Roman"/>
                  <w:sz w:val="20"/>
                  <w:szCs w:val="20"/>
                </w:rPr>
                <w:t xml:space="preserve">6 </w:t>
              </w:r>
              <w:proofErr w:type="spellStart"/>
              <w:r w:rsidRPr="00C87F04">
                <w:rPr>
                  <w:rFonts w:eastAsia="Times New Roman" w:cs="Times New Roman"/>
                  <w:sz w:val="20"/>
                  <w:szCs w:val="20"/>
                </w:rPr>
                <w:t>dBi</w:t>
              </w:r>
              <w:proofErr w:type="spellEnd"/>
            </w:ins>
          </w:p>
        </w:tc>
        <w:tc>
          <w:tcPr>
            <w:tcW w:w="1705" w:type="dxa"/>
            <w:vAlign w:val="center"/>
          </w:tcPr>
          <w:p w14:paraId="14CB6CB0" w14:textId="77777777" w:rsidR="0039147F" w:rsidRPr="00C87F04" w:rsidRDefault="0039147F" w:rsidP="0014555E">
            <w:pPr>
              <w:jc w:val="center"/>
              <w:rPr>
                <w:ins w:id="3552" w:author="USA" w:date="2021-07-28T14:40:00Z"/>
                <w:rFonts w:eastAsia="Times New Roman" w:cs="Times New Roman"/>
                <w:sz w:val="20"/>
                <w:szCs w:val="20"/>
              </w:rPr>
            </w:pPr>
            <w:ins w:id="3553" w:author="USA" w:date="2021-07-28T14:40:00Z">
              <w:r w:rsidRPr="00C87F04">
                <w:rPr>
                  <w:rFonts w:eastAsia="Times New Roman" w:cs="Times New Roman"/>
                  <w:sz w:val="20"/>
                  <w:szCs w:val="20"/>
                </w:rPr>
                <w:t xml:space="preserve">3 </w:t>
              </w:r>
              <w:proofErr w:type="spellStart"/>
              <w:r w:rsidRPr="00C87F04">
                <w:rPr>
                  <w:rFonts w:eastAsia="Times New Roman" w:cs="Times New Roman"/>
                  <w:sz w:val="20"/>
                  <w:szCs w:val="20"/>
                </w:rPr>
                <w:t>dBi</w:t>
              </w:r>
              <w:proofErr w:type="spellEnd"/>
            </w:ins>
          </w:p>
        </w:tc>
      </w:tr>
      <w:tr w:rsidR="0039147F" w14:paraId="1E13D5F1" w14:textId="77777777" w:rsidTr="0014555E">
        <w:trPr>
          <w:ins w:id="3554" w:author="USA" w:date="2021-07-28T14:40:00Z"/>
        </w:trPr>
        <w:tc>
          <w:tcPr>
            <w:tcW w:w="2425" w:type="dxa"/>
            <w:vAlign w:val="center"/>
          </w:tcPr>
          <w:p w14:paraId="5DEA4C47" w14:textId="77777777" w:rsidR="0039147F" w:rsidRPr="00C87F04" w:rsidRDefault="0039147F" w:rsidP="0014555E">
            <w:pPr>
              <w:rPr>
                <w:ins w:id="3555" w:author="USA" w:date="2021-07-28T14:40:00Z"/>
                <w:rFonts w:eastAsia="Times New Roman" w:cs="Times New Roman"/>
                <w:sz w:val="20"/>
                <w:szCs w:val="20"/>
              </w:rPr>
            </w:pPr>
            <w:ins w:id="3556" w:author="USA" w:date="2021-07-28T14:40:00Z">
              <w:r w:rsidRPr="00C87F04">
                <w:rPr>
                  <w:rFonts w:eastAsia="Times New Roman" w:cs="Times New Roman"/>
                  <w:sz w:val="20"/>
                  <w:szCs w:val="20"/>
                </w:rPr>
                <w:t>RF filter 3 dB bandwidth</w:t>
              </w:r>
            </w:ins>
          </w:p>
        </w:tc>
        <w:tc>
          <w:tcPr>
            <w:tcW w:w="1620" w:type="dxa"/>
            <w:vAlign w:val="center"/>
          </w:tcPr>
          <w:p w14:paraId="007D325D" w14:textId="77777777" w:rsidR="0039147F" w:rsidRPr="00C87F04" w:rsidRDefault="0039147F" w:rsidP="0014555E">
            <w:pPr>
              <w:jc w:val="center"/>
              <w:rPr>
                <w:ins w:id="3557" w:author="USA" w:date="2021-07-28T14:40:00Z"/>
                <w:rFonts w:eastAsia="Times New Roman" w:cs="Times New Roman"/>
                <w:sz w:val="20"/>
                <w:szCs w:val="20"/>
              </w:rPr>
            </w:pPr>
            <w:ins w:id="3558" w:author="USA" w:date="2021-07-28T14:40:00Z">
              <w:r w:rsidRPr="00C87F04">
                <w:rPr>
                  <w:rFonts w:eastAsia="Times New Roman" w:cs="Times New Roman"/>
                  <w:sz w:val="20"/>
                  <w:szCs w:val="20"/>
                </w:rPr>
                <w:t>32 MHz</w:t>
              </w:r>
            </w:ins>
          </w:p>
        </w:tc>
        <w:tc>
          <w:tcPr>
            <w:tcW w:w="1620" w:type="dxa"/>
            <w:vAlign w:val="center"/>
          </w:tcPr>
          <w:p w14:paraId="5E01C2D8" w14:textId="77777777" w:rsidR="0039147F" w:rsidRPr="00C87F04" w:rsidRDefault="0039147F" w:rsidP="0014555E">
            <w:pPr>
              <w:jc w:val="center"/>
              <w:rPr>
                <w:ins w:id="3559" w:author="USA" w:date="2021-07-28T14:40:00Z"/>
                <w:rFonts w:eastAsia="Times New Roman" w:cs="Times New Roman"/>
                <w:sz w:val="20"/>
                <w:szCs w:val="20"/>
              </w:rPr>
            </w:pPr>
            <w:ins w:id="3560" w:author="USA" w:date="2021-07-28T14:40:00Z">
              <w:r w:rsidRPr="00C87F04">
                <w:rPr>
                  <w:rFonts w:eastAsia="Times New Roman" w:cs="Times New Roman"/>
                  <w:sz w:val="20"/>
                  <w:szCs w:val="20"/>
                </w:rPr>
                <w:t>32 MHz</w:t>
              </w:r>
            </w:ins>
          </w:p>
        </w:tc>
        <w:tc>
          <w:tcPr>
            <w:tcW w:w="1620" w:type="dxa"/>
            <w:vAlign w:val="center"/>
          </w:tcPr>
          <w:p w14:paraId="049CC6FE" w14:textId="77777777" w:rsidR="0039147F" w:rsidRPr="00C87F04" w:rsidRDefault="0039147F" w:rsidP="0014555E">
            <w:pPr>
              <w:jc w:val="center"/>
              <w:rPr>
                <w:ins w:id="3561" w:author="USA" w:date="2021-07-28T14:40:00Z"/>
                <w:rFonts w:eastAsia="Times New Roman" w:cs="Times New Roman"/>
                <w:sz w:val="20"/>
                <w:szCs w:val="20"/>
              </w:rPr>
            </w:pPr>
            <w:ins w:id="3562" w:author="USA" w:date="2021-07-28T14:40:00Z">
              <w:r w:rsidRPr="00C87F04">
                <w:rPr>
                  <w:rFonts w:eastAsia="Times New Roman" w:cs="Times New Roman"/>
                  <w:sz w:val="20"/>
                  <w:szCs w:val="20"/>
                </w:rPr>
                <w:t>32 MHz</w:t>
              </w:r>
            </w:ins>
          </w:p>
        </w:tc>
        <w:tc>
          <w:tcPr>
            <w:tcW w:w="1705" w:type="dxa"/>
            <w:vAlign w:val="center"/>
          </w:tcPr>
          <w:p w14:paraId="0D8ABA25" w14:textId="77777777" w:rsidR="0039147F" w:rsidRPr="00C87F04" w:rsidRDefault="0039147F" w:rsidP="0014555E">
            <w:pPr>
              <w:jc w:val="center"/>
              <w:rPr>
                <w:ins w:id="3563" w:author="USA" w:date="2021-07-28T14:40:00Z"/>
                <w:rFonts w:eastAsia="Times New Roman" w:cs="Times New Roman"/>
                <w:sz w:val="20"/>
                <w:szCs w:val="20"/>
              </w:rPr>
            </w:pPr>
            <w:ins w:id="3564" w:author="USA" w:date="2021-07-28T14:40:00Z">
              <w:r w:rsidRPr="00C87F04">
                <w:rPr>
                  <w:rFonts w:eastAsia="Times New Roman" w:cs="Times New Roman"/>
                  <w:sz w:val="20"/>
                  <w:szCs w:val="20"/>
                </w:rPr>
                <w:t>4.196 MHz</w:t>
              </w:r>
            </w:ins>
          </w:p>
        </w:tc>
      </w:tr>
      <w:tr w:rsidR="0039147F" w14:paraId="3A0C695C" w14:textId="77777777" w:rsidTr="0014555E">
        <w:trPr>
          <w:ins w:id="3565" w:author="USA" w:date="2021-07-28T14:40:00Z"/>
        </w:trPr>
        <w:tc>
          <w:tcPr>
            <w:tcW w:w="2425" w:type="dxa"/>
            <w:vAlign w:val="center"/>
          </w:tcPr>
          <w:p w14:paraId="7A033060" w14:textId="77777777" w:rsidR="0039147F" w:rsidRPr="00C87F04" w:rsidRDefault="0039147F" w:rsidP="0014555E">
            <w:pPr>
              <w:rPr>
                <w:ins w:id="3566" w:author="USA" w:date="2021-07-28T14:40:00Z"/>
                <w:rFonts w:eastAsia="Times New Roman" w:cs="Times New Roman"/>
                <w:sz w:val="20"/>
                <w:szCs w:val="20"/>
              </w:rPr>
            </w:pPr>
            <w:ins w:id="3567" w:author="USA" w:date="2021-07-28T14:40:00Z">
              <w:r w:rsidRPr="00C87F04">
                <w:rPr>
                  <w:rFonts w:eastAsia="Times New Roman" w:cs="Times New Roman"/>
                  <w:sz w:val="20"/>
                  <w:szCs w:val="20"/>
                </w:rPr>
                <w:t>Pre-correlation filter 3 dB bandwidth</w:t>
              </w:r>
            </w:ins>
          </w:p>
        </w:tc>
        <w:tc>
          <w:tcPr>
            <w:tcW w:w="1620" w:type="dxa"/>
            <w:vAlign w:val="center"/>
          </w:tcPr>
          <w:p w14:paraId="6763CB0F" w14:textId="77777777" w:rsidR="0039147F" w:rsidRPr="00C87F04" w:rsidRDefault="0039147F" w:rsidP="0014555E">
            <w:pPr>
              <w:jc w:val="center"/>
              <w:rPr>
                <w:ins w:id="3568" w:author="USA" w:date="2021-07-28T14:40:00Z"/>
                <w:rFonts w:eastAsia="Times New Roman" w:cs="Times New Roman"/>
                <w:sz w:val="20"/>
                <w:szCs w:val="20"/>
              </w:rPr>
            </w:pPr>
            <w:ins w:id="3569" w:author="USA" w:date="2021-07-28T14:40:00Z">
              <w:r w:rsidRPr="00C87F04">
                <w:rPr>
                  <w:rFonts w:eastAsia="Times New Roman" w:cs="Times New Roman"/>
                  <w:sz w:val="20"/>
                  <w:szCs w:val="20"/>
                </w:rPr>
                <w:t>2 MHz</w:t>
              </w:r>
            </w:ins>
          </w:p>
        </w:tc>
        <w:tc>
          <w:tcPr>
            <w:tcW w:w="1620" w:type="dxa"/>
            <w:vAlign w:val="center"/>
          </w:tcPr>
          <w:p w14:paraId="7A71E5C6" w14:textId="77777777" w:rsidR="0039147F" w:rsidRPr="00C87F04" w:rsidRDefault="0039147F" w:rsidP="0014555E">
            <w:pPr>
              <w:jc w:val="center"/>
              <w:rPr>
                <w:ins w:id="3570" w:author="USA" w:date="2021-07-28T14:40:00Z"/>
                <w:rFonts w:eastAsia="Times New Roman" w:cs="Times New Roman"/>
                <w:sz w:val="20"/>
                <w:szCs w:val="20"/>
              </w:rPr>
            </w:pPr>
            <w:ins w:id="3571" w:author="USA" w:date="2021-07-28T14:40:00Z">
              <w:r w:rsidRPr="00C87F04">
                <w:rPr>
                  <w:rFonts w:eastAsia="Times New Roman" w:cs="Times New Roman"/>
                  <w:sz w:val="20"/>
                  <w:szCs w:val="20"/>
                </w:rPr>
                <w:t>2 MHz</w:t>
              </w:r>
            </w:ins>
          </w:p>
        </w:tc>
        <w:tc>
          <w:tcPr>
            <w:tcW w:w="1620" w:type="dxa"/>
            <w:vAlign w:val="center"/>
          </w:tcPr>
          <w:p w14:paraId="7E88C946" w14:textId="77777777" w:rsidR="0039147F" w:rsidRPr="00C87F04" w:rsidRDefault="0039147F" w:rsidP="0014555E">
            <w:pPr>
              <w:jc w:val="center"/>
              <w:rPr>
                <w:ins w:id="3572" w:author="USA" w:date="2021-07-28T14:40:00Z"/>
                <w:rFonts w:eastAsia="Times New Roman" w:cs="Times New Roman"/>
                <w:sz w:val="20"/>
                <w:szCs w:val="20"/>
              </w:rPr>
            </w:pPr>
            <w:ins w:id="3573" w:author="USA" w:date="2021-07-28T14:40:00Z">
              <w:r w:rsidRPr="00C87F04">
                <w:rPr>
                  <w:rFonts w:eastAsia="Times New Roman" w:cs="Times New Roman"/>
                  <w:sz w:val="20"/>
                  <w:szCs w:val="20"/>
                </w:rPr>
                <w:t>22 MHz</w:t>
              </w:r>
            </w:ins>
          </w:p>
        </w:tc>
        <w:tc>
          <w:tcPr>
            <w:tcW w:w="1705" w:type="dxa"/>
            <w:vAlign w:val="center"/>
          </w:tcPr>
          <w:p w14:paraId="609E7571" w14:textId="77777777" w:rsidR="0039147F" w:rsidRPr="00C87F04" w:rsidRDefault="0039147F" w:rsidP="0014555E">
            <w:pPr>
              <w:jc w:val="center"/>
              <w:rPr>
                <w:ins w:id="3574" w:author="USA" w:date="2021-07-28T14:40:00Z"/>
                <w:rFonts w:eastAsia="Times New Roman" w:cs="Times New Roman"/>
                <w:sz w:val="20"/>
                <w:szCs w:val="20"/>
              </w:rPr>
            </w:pPr>
            <w:ins w:id="3575" w:author="USA" w:date="2021-07-28T14:40:00Z">
              <w:r w:rsidRPr="00C87F04">
                <w:rPr>
                  <w:rFonts w:eastAsia="Times New Roman" w:cs="Times New Roman"/>
                  <w:sz w:val="20"/>
                  <w:szCs w:val="20"/>
                </w:rPr>
                <w:t>4.096 MHz</w:t>
              </w:r>
            </w:ins>
          </w:p>
        </w:tc>
      </w:tr>
    </w:tbl>
    <w:p w14:paraId="0932CB30" w14:textId="77777777" w:rsidR="0039147F" w:rsidRDefault="0039147F" w:rsidP="0039147F">
      <w:pPr>
        <w:rPr>
          <w:ins w:id="3576" w:author="USA" w:date="2021-07-28T14:40:00Z"/>
        </w:rPr>
      </w:pPr>
    </w:p>
    <w:p w14:paraId="7CA99EF7" w14:textId="77777777" w:rsidR="0039147F" w:rsidRDefault="0039147F" w:rsidP="0039147F">
      <w:pPr>
        <w:rPr>
          <w:ins w:id="3577" w:author="USA" w:date="2021-07-28T14:40:00Z"/>
        </w:rPr>
      </w:pPr>
    </w:p>
    <w:p w14:paraId="77228EC2" w14:textId="77777777" w:rsidR="004676FF" w:rsidRDefault="004676FF">
      <w:pPr>
        <w:tabs>
          <w:tab w:val="clear" w:pos="1134"/>
          <w:tab w:val="clear" w:pos="1871"/>
          <w:tab w:val="clear" w:pos="2268"/>
        </w:tabs>
        <w:overflowPunct/>
        <w:autoSpaceDE/>
        <w:autoSpaceDN/>
        <w:adjustRightInd/>
        <w:spacing w:before="0"/>
        <w:textAlignment w:val="auto"/>
        <w:rPr>
          <w:ins w:id="3578" w:author="USA" w:date="2021-07-28T14:40:00Z"/>
          <w:b/>
        </w:rPr>
      </w:pPr>
      <w:ins w:id="3579" w:author="USA" w:date="2021-07-28T14:40:00Z">
        <w:r>
          <w:rPr>
            <w:b/>
          </w:rPr>
          <w:br w:type="page"/>
        </w:r>
      </w:ins>
    </w:p>
    <w:p w14:paraId="12446238" w14:textId="5E261C8F" w:rsidR="0039147F" w:rsidRDefault="0039147F" w:rsidP="0039147F">
      <w:pPr>
        <w:ind w:left="360"/>
        <w:jc w:val="center"/>
        <w:rPr>
          <w:ins w:id="3580" w:author="USA" w:date="2021-07-28T14:40:00Z"/>
        </w:rPr>
      </w:pPr>
      <w:ins w:id="3581" w:author="USA" w:date="2021-07-28T14:40:00Z">
        <w:r w:rsidRPr="001B3E9B">
          <w:rPr>
            <w:b/>
          </w:rPr>
          <w:lastRenderedPageBreak/>
          <w:t>GPS, GLONASS</w:t>
        </w:r>
        <w:r>
          <w:rPr>
            <w:b/>
          </w:rPr>
          <w:t xml:space="preserve">, </w:t>
        </w:r>
        <w:r w:rsidRPr="001B3E9B">
          <w:rPr>
            <w:b/>
          </w:rPr>
          <w:t xml:space="preserve">Galileo </w:t>
        </w:r>
        <w:r>
          <w:rPr>
            <w:b/>
          </w:rPr>
          <w:t xml:space="preserve">and BDS L1 </w:t>
        </w:r>
        <w:r w:rsidRPr="001B3E9B">
          <w:rPr>
            <w:b/>
          </w:rPr>
          <w:t>navigational frequency bands</w:t>
        </w:r>
        <w:r>
          <w:t xml:space="preserve"> </w:t>
        </w:r>
      </w:ins>
    </w:p>
    <w:p w14:paraId="6478B4D1" w14:textId="4E0C9DF5" w:rsidR="0039147F" w:rsidRDefault="00FC2A51" w:rsidP="0039147F">
      <w:pPr>
        <w:rPr>
          <w:ins w:id="3582" w:author="USA" w:date="2021-07-28T14:40:00Z"/>
          <w:b/>
        </w:rPr>
      </w:pPr>
      <w:ins w:id="3583" w:author="USA" w:date="2021-07-28T14:40:00Z">
        <w:r>
          <w:rPr>
            <w:noProof/>
            <w:lang w:val="en-US"/>
          </w:rPr>
          <mc:AlternateContent>
            <mc:Choice Requires="wps">
              <w:drawing>
                <wp:anchor distT="0" distB="0" distL="114300" distR="114300" simplePos="0" relativeHeight="251654144" behindDoc="0" locked="0" layoutInCell="1" allowOverlap="1" wp14:anchorId="1DC2889D" wp14:editId="78171F24">
                  <wp:simplePos x="0" y="0"/>
                  <wp:positionH relativeFrom="column">
                    <wp:posOffset>4796790</wp:posOffset>
                  </wp:positionH>
                  <wp:positionV relativeFrom="paragraph">
                    <wp:posOffset>318770</wp:posOffset>
                  </wp:positionV>
                  <wp:extent cx="1017905"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17905" cy="381000"/>
                          </a:xfrm>
                          <a:prstGeom prst="rect">
                            <a:avLst/>
                          </a:prstGeom>
                          <a:noFill/>
                          <a:ln w="6350">
                            <a:noFill/>
                          </a:ln>
                        </wps:spPr>
                        <wps:txbx>
                          <w:txbxContent>
                            <w:p w14:paraId="216162C8" w14:textId="77777777" w:rsidR="0014555E" w:rsidRPr="007A5702" w:rsidRDefault="0014555E" w:rsidP="0039147F">
                              <w:pPr>
                                <w:rPr>
                                  <w:b/>
                                  <w:sz w:val="20"/>
                                </w:rPr>
                              </w:pPr>
                              <w:r w:rsidRPr="007A5702">
                                <w:rPr>
                                  <w:b/>
                                  <w:sz w:val="20"/>
                                </w:rPr>
                                <w:t>ITU-R M.1903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2889D" id="Text Box 13" o:spid="_x0000_s1028" type="#_x0000_t202" style="position:absolute;margin-left:377.7pt;margin-top:25.1pt;width:80.15pt;height:3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obwMgIAAFoEAAAOAAAAZHJzL2Uyb0RvYy54bWysVE1v2zAMvQ/YfxB0X2znox9GnCJrkWFA&#10;0BZIhp4VWYoNWKImKbGzXz9KjtOg22nYRaZIiuJ7j/L8oVMNOQrratAFzUYpJUJzKGu9L+iP7erL&#10;HSXOM12yBrQo6Ek4+rD4/GnemlyMoYKmFJZgEe3y1hS08t7kSeJ4JRRzIzBCY1CCVczj1u6T0rIW&#10;q6smGafpTdKCLY0FLpxD71MfpItYX0rB/YuUTnjSFBR783G1cd2FNVnMWb63zFQ1P7fB/qELxWqN&#10;l15KPTHPyMHWf5RSNbfgQPoRB5WAlDUXEQOiydIPaDYVMyJiQXKcudDk/l9Z/nx8taQuUbsJJZop&#10;1GgrOk++QkfQhfy0xuWYtjGY6Dv0Y+7gd+gMsDtpVfgiIIJxZPp0YTdU4+FQmt3epzNKOMYmd1ma&#10;RvqT99PGOv9NgCLBKKhF9SKp7Lh2HjvB1CElXKZhVTdNVLDRpC3ozWSWxgOXCJ5oNB4MGPpeg+W7&#10;XRcxjwccOyhPCM9CPyDO8FWNPayZ86/M4kQgIpxy/4KLbADvgrNFSQX219/8IR+FwiglLU5YQd3P&#10;A7OCkua7Rgnvs+k0jGTcTGe3Y9zY68juOqIP6hFwiDN8T4ZHM+T7ZjClBfWGj2EZbsUQ0xzvLqgf&#10;zEffzz0+Ji6Wy5iEQ2iYX+uN4aF0YDUwvO3emDVnGTwK+AzDLLL8gxp9bq/H8uBB1lGqwHPP6pl+&#10;HOCo4PmxhRdyvY9Z77+ExW8AAAD//wMAUEsDBBQABgAIAAAAIQBF+mJs4QAAAAoBAAAPAAAAZHJz&#10;L2Rvd25yZXYueG1sTI/LTsMwEEX3SPyDNUjsqJMI05LGqapIFRKCRUs37Jx4mkT1I8RuG/h6hlVZ&#10;zszRnXOL1WQNO+MYeu8kpLMEGLrG6961EvYfm4cFsBCV08p4hxK+McCqvL0pVK79xW3xvIstoxAX&#10;ciWhi3HIOQ9Nh1aFmR/Q0e3gR6sijWPL9aguFG4Nz5LkiVvVO/rQqQGrDpvj7mQlvFabd7WtM7v4&#10;MdXL22E9fO0/hZT3d9N6CSziFK8w/OmTOpTkVPuT04EZCXMhHgmVIJIMGAHPqZgDq4lMacPLgv+v&#10;UP4CAAD//wMAUEsBAi0AFAAGAAgAAAAhALaDOJL+AAAA4QEAABMAAAAAAAAAAAAAAAAAAAAAAFtD&#10;b250ZW50X1R5cGVzXS54bWxQSwECLQAUAAYACAAAACEAOP0h/9YAAACUAQAACwAAAAAAAAAAAAAA&#10;AAAvAQAAX3JlbHMvLnJlbHNQSwECLQAUAAYACAAAACEAUdaG8DICAABaBAAADgAAAAAAAAAAAAAA&#10;AAAuAgAAZHJzL2Uyb0RvYy54bWxQSwECLQAUAAYACAAAACEARfpibOEAAAAKAQAADwAAAAAAAAAA&#10;AAAAAACMBAAAZHJzL2Rvd25yZXYueG1sUEsFBgAAAAAEAAQA8wAAAJoFAAAAAA==&#10;" filled="f" stroked="f" strokeweight=".5pt">
                  <v:textbox>
                    <w:txbxContent>
                      <w:p w14:paraId="216162C8" w14:textId="77777777" w:rsidR="0014555E" w:rsidRPr="007A5702" w:rsidRDefault="0014555E" w:rsidP="0039147F">
                        <w:pPr>
                          <w:rPr>
                            <w:b/>
                            <w:sz w:val="20"/>
                          </w:rPr>
                        </w:pPr>
                        <w:r w:rsidRPr="007A5702">
                          <w:rPr>
                            <w:b/>
                            <w:sz w:val="20"/>
                          </w:rPr>
                          <w:t>ITU-R M.1903</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14:anchorId="4E63A10B" wp14:editId="2FE2FD1F">
                  <wp:simplePos x="0" y="0"/>
                  <wp:positionH relativeFrom="column">
                    <wp:posOffset>2446020</wp:posOffset>
                  </wp:positionH>
                  <wp:positionV relativeFrom="paragraph">
                    <wp:posOffset>337820</wp:posOffset>
                  </wp:positionV>
                  <wp:extent cx="1038860" cy="35433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038860" cy="354330"/>
                          </a:xfrm>
                          <a:prstGeom prst="rect">
                            <a:avLst/>
                          </a:prstGeom>
                          <a:noFill/>
                          <a:ln w="6350">
                            <a:noFill/>
                          </a:ln>
                        </wps:spPr>
                        <wps:txbx>
                          <w:txbxContent>
                            <w:p w14:paraId="65A0E174" w14:textId="77777777" w:rsidR="0014555E" w:rsidRPr="007A5702" w:rsidRDefault="0014555E" w:rsidP="0039147F">
                              <w:pPr>
                                <w:rPr>
                                  <w:b/>
                                  <w:sz w:val="20"/>
                                </w:rPr>
                              </w:pPr>
                              <w:r w:rsidRPr="007A5702">
                                <w:rPr>
                                  <w:b/>
                                  <w:sz w:val="20"/>
                                </w:rPr>
                                <w:t>ITU-R M.1902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3A10B" id="Text Box 16" o:spid="_x0000_s1029" type="#_x0000_t202" style="position:absolute;margin-left:192.6pt;margin-top:26.6pt;width:81.8pt;height:27.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hopMAIAAFoEAAAOAAAAZHJzL2Uyb0RvYy54bWysVE2P2jAQvVfqf7B8LwmfpYiworuiqrTa&#10;XQmqPRvHgUiJx7UNCf31fXaARdueql6c8Xx55r2ZzO/aumJHZV1JOuP9XsqZ0pLyUu8y/mOz+jTl&#10;zHmhc1GRVhk/KcfvFh8/zBszUwPaU5Ury5BEu1ljMr733sySxMm9qoXrkVEaxoJsLTyudpfkVjTI&#10;XlfJIE0nSUM2N5akcg7ah87IFzF/USjpn4vCKc+qjKM2H08bz204k8VczHZWmH0pz2WIf6iiFqXG&#10;o9dUD8ILdrDlH6nqUlpyVPiepDqhoiilij2gm376rpv1XhgVewE4zlxhcv8vrXw6vlhW5uBuwpkW&#10;NTjaqNazr9QyqIBPY9wMbmsDR99CD9+L3kEZ2m4LW4cvGmKwA+nTFd2QTYagdDidTmCSsA3Ho+Ew&#10;wp+8RRvr/DdFNQtCxi3Yi6CK46PzqASuF5fwmKZVWVWRwUqzJuOT4TiNAVcLIiqNwNBDV2uQfLtt&#10;Y8/DSx9byk9oz1I3IM7IVYkaHoXzL8JiIlA2ptw/4ygqwlt0ljjbk/31N33wB1GwctZgwjLufh6E&#10;VZxV3zUo/NIfjcJIxsto/HmAi721bG8t+lDfE4a4j30yMorB31cXsbBUv2IZluFVmISWeDvj/iLe&#10;+27usUxSLZfRCUNohH/UayND6oBqQHjTvgprzjR4EPhEl1kUs3dsdL4dH8uDp6KMVAWcO1TP8GOA&#10;I4PnZQsbcnuPXm+/hMVvAAAA//8DAFBLAwQUAAYACAAAACEA8USfQ+EAAAAKAQAADwAAAGRycy9k&#10;b3ducmV2LnhtbEyPwU7DMAyG70i8Q2Qkbiyho6iUptNUaUJCcNjYhZvbeG1Fk5Qm2wpPjznBybL8&#10;6ff3F6vZDuJEU+i903C7UCDINd70rtWwf9vcZCBCRGdw8I40fFGAVXl5UWBu/Nlt6bSLreAQF3LU&#10;0MU45lKGpiOLYeFHcnw7+Mli5HVqpZnwzOF2kIlS99Ji7/hDhyNVHTUfu6PV8FxtXnFbJzb7Hqqn&#10;l8N6/Ny/p1pfX83rRxCR5vgHw68+q0PJTrU/OhPEoGGZpQmjGtIlTwbSu4y71EyqBwWyLOT/CuUP&#10;AAAA//8DAFBLAQItABQABgAIAAAAIQC2gziS/gAAAOEBAAATAAAAAAAAAAAAAAAAAAAAAABbQ29u&#10;dGVudF9UeXBlc10ueG1sUEsBAi0AFAAGAAgAAAAhADj9If/WAAAAlAEAAAsAAAAAAAAAAAAAAAAA&#10;LwEAAF9yZWxzLy5yZWxzUEsBAi0AFAAGAAgAAAAhAIK6GikwAgAAWgQAAA4AAAAAAAAAAAAAAAAA&#10;LgIAAGRycy9lMm9Eb2MueG1sUEsBAi0AFAAGAAgAAAAhAPFEn0PhAAAACgEAAA8AAAAAAAAAAAAA&#10;AAAAigQAAGRycy9kb3ducmV2LnhtbFBLBQYAAAAABAAEAPMAAACYBQAAAAA=&#10;" filled="f" stroked="f" strokeweight=".5pt">
                  <v:textbox>
                    <w:txbxContent>
                      <w:p w14:paraId="65A0E174" w14:textId="77777777" w:rsidR="0014555E" w:rsidRPr="007A5702" w:rsidRDefault="0014555E" w:rsidP="0039147F">
                        <w:pPr>
                          <w:rPr>
                            <w:b/>
                            <w:sz w:val="20"/>
                          </w:rPr>
                        </w:pPr>
                        <w:r w:rsidRPr="007A5702">
                          <w:rPr>
                            <w:b/>
                            <w:sz w:val="20"/>
                          </w:rPr>
                          <w:t>ITU-R M.1902</w:t>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14:anchorId="508259CA" wp14:editId="2D865AC2">
                  <wp:simplePos x="0" y="0"/>
                  <wp:positionH relativeFrom="column">
                    <wp:posOffset>552450</wp:posOffset>
                  </wp:positionH>
                  <wp:positionV relativeFrom="paragraph">
                    <wp:posOffset>341630</wp:posOffset>
                  </wp:positionV>
                  <wp:extent cx="1017905" cy="3581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017905" cy="358140"/>
                          </a:xfrm>
                          <a:prstGeom prst="rect">
                            <a:avLst/>
                          </a:prstGeom>
                          <a:noFill/>
                          <a:ln w="6350">
                            <a:noFill/>
                          </a:ln>
                        </wps:spPr>
                        <wps:txbx>
                          <w:txbxContent>
                            <w:p w14:paraId="0CBE606B" w14:textId="77777777" w:rsidR="0014555E" w:rsidRPr="007A5702" w:rsidRDefault="0014555E" w:rsidP="0039147F">
                              <w:pPr>
                                <w:rPr>
                                  <w:b/>
                                  <w:sz w:val="20"/>
                                </w:rPr>
                              </w:pPr>
                              <w:r w:rsidRPr="007A5702">
                                <w:rPr>
                                  <w:b/>
                                  <w:sz w:val="20"/>
                                </w:rPr>
                                <w:t>ITU-R M.190</w:t>
                              </w:r>
                              <w:r>
                                <w:rPr>
                                  <w:b/>
                                  <w:sz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259CA" id="Text Box 14" o:spid="_x0000_s1030" type="#_x0000_t202" style="position:absolute;margin-left:43.5pt;margin-top:26.9pt;width:80.1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AaMQIAAFoEAAAOAAAAZHJzL2Uyb0RvYy54bWysVE2P2jAQvVfqf7B8L0lY2A9EWNFdUVVa&#10;7a4E1Z6N40CkxOPahoT++j47wKJtT1UvznhmPJ733jjT+66p2V5ZV5HOeTZIOVNaUlHpTc5/rBZf&#10;bjlzXuhC1KRVzg/K8fvZ50/T1kzUkLZUF8oyFNFu0pqcb703kyRxcqsa4QZklEawJNsIj63dJIUV&#10;Lao3dTJM0+ukJVsYS1I5B+9jH+SzWL8slfQvZemUZ3XO0ZuPq43rOqzJbComGyvMtpLHNsQ/dNGI&#10;SuPSc6lH4QXb2eqPUk0lLTkq/UBSk1BZVlJFDECTpR/QLLfCqIgF5Dhzpsn9v7Lyef9qWVVAuxFn&#10;WjTQaKU6z75Sx+ACP61xE6QtDRJ9Bz9yT34HZ4DdlbYJXwBiiIPpw5ndUE2GQ2l2c5eOOZOIXY1v&#10;s1GkP3k/bazz3xQ1LBg5t1Avkir2T86jE6SeUsJlmhZVXUcFa83anF9fjdN44BzBiVrjYMDQ9xos&#10;3627iPmMb03FAfAs9QPijFxU6OFJOP8qLCYCiDDl/gVLWRPuoqPF2Zbsr7/5Qz6EQpSzFhOWc/dz&#10;J6zirP6uIeFdNgIDzMfNaHwzxMZeRtaXEb1rHghDnOE9GRnNkO/rk1laat7wGObhVoSElrg75/5k&#10;Pvh+7vGYpJrPYxKG0Aj/pJdGhtKB1cDwqnsT1hxl8BDwmU6zKCYf1Ohzez3mO09lFaUKPPesHunH&#10;AEcFj48tvJDLfcx6/yXMfgMAAP//AwBQSwMEFAAGAAgAAAAhADTCnsrgAAAACQEAAA8AAABkcnMv&#10;ZG93bnJldi54bWxMj8FOwzAQRO9I/IO1SNyo05TSKMSpqkgVEoJDSy/cNrGbRNjrELtt4OtZTnBc&#10;zWj2vWI9OSvOZgy9JwXzWQLCUON1T62Cw9v2LgMRIpJG68ko+DIB1uX1VYG59hfamfM+toJHKOSo&#10;oItxyKUMTWcchpkfDHF29KPDyOfYSj3ihcedlWmSPEiHPfGHDgdTdab52J+cgudq+4q7OnXZt62e&#10;Xo6b4fPwvlTq9mbaPIKIZop/ZfjFZ3Qoman2J9JBWAXZilWiguWCDThP71cLEDUX50kKsizkf4Py&#10;BwAA//8DAFBLAQItABQABgAIAAAAIQC2gziS/gAAAOEBAAATAAAAAAAAAAAAAAAAAAAAAABbQ29u&#10;dGVudF9UeXBlc10ueG1sUEsBAi0AFAAGAAgAAAAhADj9If/WAAAAlAEAAAsAAAAAAAAAAAAAAAAA&#10;LwEAAF9yZWxzLy5yZWxzUEsBAi0AFAAGAAgAAAAhAOK0EBoxAgAAWgQAAA4AAAAAAAAAAAAAAAAA&#10;LgIAAGRycy9lMm9Eb2MueG1sUEsBAi0AFAAGAAgAAAAhADTCnsrgAAAACQEAAA8AAAAAAAAAAAAA&#10;AAAAiwQAAGRycy9kb3ducmV2LnhtbFBLBQYAAAAABAAEAPMAAACYBQAAAAA=&#10;" filled="f" stroked="f" strokeweight=".5pt">
                  <v:textbox>
                    <w:txbxContent>
                      <w:p w14:paraId="0CBE606B" w14:textId="77777777" w:rsidR="0014555E" w:rsidRPr="007A5702" w:rsidRDefault="0014555E" w:rsidP="0039147F">
                        <w:pPr>
                          <w:rPr>
                            <w:b/>
                            <w:sz w:val="20"/>
                          </w:rPr>
                        </w:pPr>
                        <w:r w:rsidRPr="007A5702">
                          <w:rPr>
                            <w:b/>
                            <w:sz w:val="20"/>
                          </w:rPr>
                          <w:t>ITU-R M.190</w:t>
                        </w:r>
                        <w:r>
                          <w:rPr>
                            <w:b/>
                            <w:sz w:val="20"/>
                          </w:rPr>
                          <w:t>5</w:t>
                        </w:r>
                      </w:p>
                    </w:txbxContent>
                  </v:textbox>
                </v:shape>
              </w:pict>
            </mc:Fallback>
          </mc:AlternateContent>
        </w:r>
        <w:r w:rsidR="0039147F">
          <w:rPr>
            <w:noProof/>
            <w:lang w:val="en-US"/>
          </w:rPr>
          <mc:AlternateContent>
            <mc:Choice Requires="wps">
              <w:drawing>
                <wp:anchor distT="0" distB="0" distL="114300" distR="114300" simplePos="0" relativeHeight="251663360" behindDoc="0" locked="0" layoutInCell="1" allowOverlap="1" wp14:anchorId="3D040548" wp14:editId="2F398F8B">
                  <wp:simplePos x="0" y="0"/>
                  <wp:positionH relativeFrom="column">
                    <wp:posOffset>1880870</wp:posOffset>
                  </wp:positionH>
                  <wp:positionV relativeFrom="paragraph">
                    <wp:posOffset>238760</wp:posOffset>
                  </wp:positionV>
                  <wp:extent cx="2560320" cy="45720"/>
                  <wp:effectExtent l="0" t="88900" r="0" b="812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60000" flipV="1">
                            <a:off x="0" y="0"/>
                            <a:ext cx="2560320" cy="45720"/>
                          </a:xfrm>
                          <a:prstGeom prst="straightConnector1">
                            <a:avLst/>
                          </a:prstGeom>
                          <a:ln w="508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89B93F" id="_x0000_t32" coordsize="21600,21600" o:spt="32" o:oned="t" path="m,l21600,21600e" filled="f">
                  <v:path arrowok="t" fillok="f" o:connecttype="none"/>
                  <o:lock v:ext="edit" shapetype="t"/>
                </v:shapetype>
                <v:shape id="Straight Arrow Connector 11" o:spid="_x0000_s1026" type="#_x0000_t32" style="position:absolute;margin-left:148.1pt;margin-top:18.8pt;width:201.6pt;height:3.6pt;rotation:-1;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2MFwIAAJEEAAAOAAAAZHJzL2Uyb0RvYy54bWysVMGO0zAQvSPxD5bvNGmhZRU1XaEuy2UF&#10;qy1w9zp2Y+F4rLFp2r9n7KQpBS4gcrAymXkzb96Ms749dpYdFAYDrubzWcmZchIa4/Y1//L5/tUN&#10;ZyEK1wgLTtX8pAK/3bx8se59pRbQgm0UMkriQtX7mrcx+qoogmxVJ8IMvHLk1ICdiGTivmhQ9JS9&#10;s8WiLFdFD9h4BKlCoK93g5Nvcn6tlYyftA4qMltz4hbzifl8TmexWYtqj8K3Ro40xD+w6IRxVHRK&#10;dSeiYN/R/JaqMxIhgI4zCV0BWhupcg/Uzbz8pZtdK7zKvZA4wU8yhf+XVn48PCIzDc1uzpkTHc1o&#10;F1GYfRvZO0To2RacIx0BGYWQXr0PFcG27hFTx/Lodv4B5LdAvuLKmYzgh7Cjxo4h0ABWJT2caWv8&#10;VyqbZSMh2DFP5TRNRR0jk/RxsVyVrxeEkOR7s3xLr6mSqFLKxMBjiB8UdCy91DyM9CfeQwlxeAhx&#10;AJ4BCWwd62u+LG+IU7IDWNPcG2uzkdZQbS2yg6AFiscsAJW+imqVaN67hsWTJ/UiGuH2Vg2rFYWx&#10;f/ZRFutGxQaRslzxZNXA60lpGgwJMPDPV+LCRUipXDzzsY6iE0wT8wk4dnTdxDVwjE9Qla/L34An&#10;RK4MLk7gzjjAQc/r6hcJ9RB/VmDoO0nwDM3pEc/LRHufhz3e0XSxfrYz/PIn2fwAAAD//wMAUEsD&#10;BBQABgAIAAAAIQBGwBFz4AAAAAkBAAAPAAAAZHJzL2Rvd25yZXYueG1sTI/LTsMwEEX3SPyDNUjs&#10;qEMIbpLGqVAFKyQehU13jm2SgD2ObLcJf49ZwXJ0j+4902wXa8hJ+zA65HC9yoBolE6N2HN4f3u4&#10;KoGEKFAJ41Bz+NYBtu35WSNq5WZ81ad97EkqwVALDkOMU01pkIO2IqzcpDFlH85bEdPpe6q8mFO5&#10;NTTPMkatGDEtDGLSu0HLr/3Rcnh8Xs+ye7n1T587lpdSlQdzLzm/vFjuNkCiXuIfDL/6SR3a5NS5&#10;I6pADIe8YnlCOdysGZAEsKoqgHQciqIE2jb0/wftDwAAAP//AwBQSwECLQAUAAYACAAAACEAtoM4&#10;kv4AAADhAQAAEwAAAAAAAAAAAAAAAAAAAAAAW0NvbnRlbnRfVHlwZXNdLnhtbFBLAQItABQABgAI&#10;AAAAIQA4/SH/1gAAAJQBAAALAAAAAAAAAAAAAAAAAC8BAABfcmVscy8ucmVsc1BLAQItABQABgAI&#10;AAAAIQD0+g2MFwIAAJEEAAAOAAAAAAAAAAAAAAAAAC4CAABkcnMvZTJvRG9jLnhtbFBLAQItABQA&#10;BgAIAAAAIQBGwBFz4AAAAAkBAAAPAAAAAAAAAAAAAAAAAHEEAABkcnMvZG93bnJldi54bWxQSwUG&#10;AAAAAAQABADzAAAAfgUAAAAA&#10;" strokecolor="black [3213]" strokeweight="4pt">
                  <v:stroke startarrow="block" endarrow="block"/>
                  <o:lock v:ext="edit" shapetype="f"/>
                </v:shape>
              </w:pict>
            </mc:Fallback>
          </mc:AlternateContent>
        </w:r>
        <w:r w:rsidR="0039147F">
          <w:rPr>
            <w:noProof/>
            <w:lang w:val="en-US"/>
          </w:rPr>
          <mc:AlternateContent>
            <mc:Choice Requires="wps">
              <w:drawing>
                <wp:anchor distT="0" distB="0" distL="114300" distR="114300" simplePos="0" relativeHeight="251652096" behindDoc="0" locked="0" layoutInCell="1" allowOverlap="1" wp14:anchorId="47B1E044" wp14:editId="0DF57CD4">
                  <wp:simplePos x="0" y="0"/>
                  <wp:positionH relativeFrom="column">
                    <wp:posOffset>4567555</wp:posOffset>
                  </wp:positionH>
                  <wp:positionV relativeFrom="paragraph">
                    <wp:posOffset>262890</wp:posOffset>
                  </wp:positionV>
                  <wp:extent cx="1427480" cy="0"/>
                  <wp:effectExtent l="0" t="101600" r="0" b="101600"/>
                  <wp:wrapNone/>
                  <wp:docPr id="12" name="Straight Arrow Connector 12"/>
                  <wp:cNvGraphicFramePr/>
                  <a:graphic xmlns:a="http://schemas.openxmlformats.org/drawingml/2006/main">
                    <a:graphicData uri="http://schemas.microsoft.com/office/word/2010/wordprocessingShape">
                      <wps:wsp>
                        <wps:cNvCnPr/>
                        <wps:spPr>
                          <a:xfrm>
                            <a:off x="0" y="0"/>
                            <a:ext cx="1427480"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4B37AD" id="Straight Arrow Connector 12" o:spid="_x0000_s1026" type="#_x0000_t32" style="position:absolute;margin-left:359.65pt;margin-top:20.7pt;width:112.4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VN4QEAABwEAAAOAAAAZHJzL2Uyb0RvYy54bWysU9uO0zAQfUfiHyy/0yTVAlXUdIW6wAuC&#10;ioUP8DrjxMI3jU3T/j1jp80iWCSEeHFie86ZOWfG29uTNewIGLV3HW9WNWfgpO+1Gzr+9cu7FxvO&#10;YhKuF8Y76PgZIr/dPX+2nUILaz960wMyInGxnULHx5RCW1VRjmBFXPkAji6VRysSbXGoehQTsVtT&#10;rev6VTV57AN6CTHS6d18yXeFXymQ6ZNSERIzHafaUlmxrA95rXZb0Q4owqjlpQzxD1VYoR0lXaju&#10;RBLsO+rfqKyW6KNXaSW9rbxSWkLRQGqa+hc196MIULSQOTEsNsX/Rys/Hg/IdE+9W3PmhKUe3ScU&#10;ehgTe4PoJ7b3zpGPHhmFkF9TiC3B9u6Al10MB8ziTwpt/pIsdioenxeP4ZSYpMPmZv36ZkOtkNe7&#10;6hEYMKb34C3LPx2Pl0KWCprisTh+iIlSE/AKyFmNY1PHX9abui5hI4j+retZOgcSlVALNxiYO56E&#10;Nk/fEalxxJ1VzrrKXzobmJN8BkV+ZSUlS5lU2BtkR0Ez1n9rcobCQpEZorQxC2gu7Y+gS2yGQZne&#10;vwUu0SWjd2kBWu08PlVqOl1LVXP8VfWsNct+8P25dLnYQSNYlF2eS57xn/cF/viodz8AAAD//wMA&#10;UEsDBBQABgAIAAAAIQAzp0vf3AAAAAkBAAAPAAAAZHJzL2Rvd25yZXYueG1sTI/BTsMwDIbvSLxD&#10;ZCRuLC10sJamE0LsBocWpF3TxrQViVM12VbeHiMO7Gj70+/vL7eLs+KIcxg9KUhXCQikzpuRegUf&#10;77ubDYgQNRltPaGCbwywrS4vSl0Yf6Iaj03sBYdQKLSCIcapkDJ0AzodVn5C4tunn52OPM69NLM+&#10;cbiz8jZJ7qXTI/GHQU/4PGD31Rycgvpl8dPbel3vsW/trmuCb/NXpa6vlqdHEBGX+A/Drz6rQ8VO&#10;rT+QCcIqeEjzO0YVZGkGgoE8y1IQ7d9CVqU8b1D9AAAA//8DAFBLAQItABQABgAIAAAAIQC2gziS&#10;/gAAAOEBAAATAAAAAAAAAAAAAAAAAAAAAABbQ29udGVudF9UeXBlc10ueG1sUEsBAi0AFAAGAAgA&#10;AAAhADj9If/WAAAAlAEAAAsAAAAAAAAAAAAAAAAALwEAAF9yZWxzLy5yZWxzUEsBAi0AFAAGAAgA&#10;AAAhAKgiZU3hAQAAHAQAAA4AAAAAAAAAAAAAAAAALgIAAGRycy9lMm9Eb2MueG1sUEsBAi0AFAAG&#10;AAgAAAAhADOnS9/cAAAACQEAAA8AAAAAAAAAAAAAAAAAOwQAAGRycy9kb3ducmV2LnhtbFBLBQYA&#10;AAAABAAEAPMAAABEBQAAAAA=&#10;" strokecolor="black [3040]" strokeweight="4pt">
                  <v:stroke startarrow="block" endarrow="block"/>
                </v:shape>
              </w:pict>
            </mc:Fallback>
          </mc:AlternateContent>
        </w:r>
        <w:r w:rsidR="0039147F">
          <w:rPr>
            <w:b/>
          </w:rPr>
          <w:br/>
        </w:r>
        <w:r w:rsidR="0039147F">
          <w:rPr>
            <w:noProof/>
            <w:lang w:val="en-US"/>
          </w:rPr>
          <mc:AlternateContent>
            <mc:Choice Requires="wps">
              <w:drawing>
                <wp:anchor distT="0" distB="0" distL="114300" distR="114300" simplePos="0" relativeHeight="251657216" behindDoc="0" locked="0" layoutInCell="1" allowOverlap="1" wp14:anchorId="3ABF70DC" wp14:editId="084A4EB2">
                  <wp:simplePos x="0" y="0"/>
                  <wp:positionH relativeFrom="column">
                    <wp:posOffset>359191</wp:posOffset>
                  </wp:positionH>
                  <wp:positionV relativeFrom="paragraph">
                    <wp:posOffset>279858</wp:posOffset>
                  </wp:positionV>
                  <wp:extent cx="1364105" cy="0"/>
                  <wp:effectExtent l="0" t="101600" r="0" b="101600"/>
                  <wp:wrapNone/>
                  <wp:docPr id="15" name="Straight Arrow Connector 15"/>
                  <wp:cNvGraphicFramePr/>
                  <a:graphic xmlns:a="http://schemas.openxmlformats.org/drawingml/2006/main">
                    <a:graphicData uri="http://schemas.microsoft.com/office/word/2010/wordprocessingShape">
                      <wps:wsp>
                        <wps:cNvCnPr/>
                        <wps:spPr>
                          <a:xfrm flipV="1">
                            <a:off x="0" y="0"/>
                            <a:ext cx="1364105"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5D4D202" id="Straight Arrow Connector 15" o:spid="_x0000_s1026" type="#_x0000_t32" style="position:absolute;margin-left:28.3pt;margin-top:22.05pt;width:107.4pt;height:0;flip:y;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35wEAACYEAAAOAAAAZHJzL2Uyb0RvYy54bWysU11v1DAQfEfiP1h+55IUWlWny1XoCrwg&#10;OFHg3XXWFwt/aW0uuX/P2smlCFqpQrxYsb0zOzPebG5Ga9gRMGrvWt6sas7ASd9pd2j5t6/vX11z&#10;FpNwnTDeQctPEPnN9uWLzRDWcOF7bzpARiQurofQ8j6lsK6qKHuwIq58AEeXyqMVibZ4qDoUA7Fb&#10;U13U9VU1eOwCegkx0untdMm3hV8pkOmzUhESMy0nbamsWNb7vFbbjVgfUIRey1mG+AcVVmhHTReq&#10;W5EE+4n6LyqrJfroVVpJbyuvlJZQPJCbpv7DzV0vAhQvFE4MS0zx/9HKT8c9Mt3R211y5oSlN7pL&#10;KPShT+wtoh/YzjtHOXpkVEJ5DSGuCbZze5x3Mewxmx8VWqaMDt+JrsRBBtlY0j4tacOYmKTD5vXV&#10;m6amrvJ8V00UmSpgTB/AW5Y/Wh5nSYuWiV4cP8ZEIgh4BmSwcWxo+WV9XddFRQ+ie+c6lk6B7CXU&#10;wh0MTG+fhDaP3xGpccSd/U4Oy1c6GZiafAFFyWUnpUuZWdgZZEdB09b9aHKHwkKVGaK0MQtokvYk&#10;aK7NMChz/FzgUl06epcWoNXO42NS03iWqqb6s+vJa7Z977tTee8SBw1jcTb/OHnaf98X+MPvvf0F&#10;AAD//wMAUEsDBBQABgAIAAAAIQBUZ/Py4AAAAAgBAAAPAAAAZHJzL2Rvd25yZXYueG1sTI9BS8NA&#10;EIXvQv/DMkIvYjepaSoxmyIF8SKF1rbQ2zY7Jqm7syG7SeO/d8WDHt+8x3vf5KvRaDZg5xpLAuJZ&#10;BAyptKqhSsD+/eX+EZjzkpTUllDAFzpYFZObXGbKXmmLw85XLJSQy6SA2vs249yVNRrpZrZFCt6H&#10;7Yz0QXYVV528hnKj+TyKUm5kQ2Ghli2uayw/d70RYJZb9Xp5eDvuB6VPh81ic2rveiGmt+PzEzCP&#10;o/8Lww9+QIciMJ1tT8oxLWCRpiEpIEliYMGfL+ME2Pn3wIuc/3+g+AYAAP//AwBQSwECLQAUAAYA&#10;CAAAACEAtoM4kv4AAADhAQAAEwAAAAAAAAAAAAAAAAAAAAAAW0NvbnRlbnRfVHlwZXNdLnhtbFBL&#10;AQItABQABgAIAAAAIQA4/SH/1gAAAJQBAAALAAAAAAAAAAAAAAAAAC8BAABfcmVscy8ucmVsc1BL&#10;AQItABQABgAIAAAAIQDJDU/35wEAACYEAAAOAAAAAAAAAAAAAAAAAC4CAABkcnMvZTJvRG9jLnht&#10;bFBLAQItABQABgAIAAAAIQBUZ/Py4AAAAAgBAAAPAAAAAAAAAAAAAAAAAEEEAABkcnMvZG93bnJl&#10;di54bWxQSwUGAAAAAAQABADzAAAATgUAAAAA&#10;" strokecolor="black [3040]" strokeweight="4pt">
                  <v:stroke startarrow="block" endarrow="block"/>
                </v:shape>
              </w:pict>
            </mc:Fallback>
          </mc:AlternateContent>
        </w:r>
      </w:ins>
    </w:p>
    <w:p w14:paraId="05BD91CB" w14:textId="53AC8C82" w:rsidR="0039147F" w:rsidRDefault="00FC2A51" w:rsidP="0039147F">
      <w:pPr>
        <w:ind w:left="360"/>
        <w:rPr>
          <w:ins w:id="3584" w:author="USA" w:date="2021-07-28T14:40:00Z"/>
          <w:b/>
        </w:rPr>
      </w:pPr>
      <w:ins w:id="3585" w:author="USA" w:date="2021-07-28T14:40:00Z">
        <w:r>
          <w:rPr>
            <w:noProof/>
            <w:lang w:val="en-US"/>
          </w:rPr>
          <w:drawing>
            <wp:anchor distT="0" distB="0" distL="114300" distR="114300" simplePos="0" relativeHeight="251662336" behindDoc="0" locked="0" layoutInCell="1" allowOverlap="1" wp14:anchorId="11CE158D" wp14:editId="4AB50BD8">
              <wp:simplePos x="0" y="0"/>
              <wp:positionH relativeFrom="column">
                <wp:posOffset>-88265</wp:posOffset>
              </wp:positionH>
              <wp:positionV relativeFrom="paragraph">
                <wp:posOffset>360680</wp:posOffset>
              </wp:positionV>
              <wp:extent cx="6550660" cy="3100070"/>
              <wp:effectExtent l="0" t="0" r="2540" b="0"/>
              <wp:wrapThrough wrapText="bothSides">
                <wp:wrapPolygon edited="0">
                  <wp:start x="0" y="0"/>
                  <wp:lineTo x="0" y="21503"/>
                  <wp:lineTo x="21566" y="21503"/>
                  <wp:lineTo x="21566"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NSS Bands.png"/>
                      <pic:cNvPicPr/>
                    </pic:nvPicPr>
                    <pic:blipFill>
                      <a:blip r:embed="rId24">
                        <a:extLst>
                          <a:ext uri="{28A0092B-C50C-407E-A947-70E740481C1C}">
                            <a14:useLocalDpi xmlns:a14="http://schemas.microsoft.com/office/drawing/2010/main" val="0"/>
                          </a:ext>
                        </a:extLst>
                      </a:blip>
                      <a:stretch>
                        <a:fillRect/>
                      </a:stretch>
                    </pic:blipFill>
                    <pic:spPr>
                      <a:xfrm>
                        <a:off x="0" y="0"/>
                        <a:ext cx="6550660" cy="3100070"/>
                      </a:xfrm>
                      <a:prstGeom prst="rect">
                        <a:avLst/>
                      </a:prstGeom>
                    </pic:spPr>
                  </pic:pic>
                </a:graphicData>
              </a:graphic>
              <wp14:sizeRelH relativeFrom="page">
                <wp14:pctWidth>0</wp14:pctWidth>
              </wp14:sizeRelH>
              <wp14:sizeRelV relativeFrom="page">
                <wp14:pctHeight>0</wp14:pctHeight>
              </wp14:sizeRelV>
            </wp:anchor>
          </w:drawing>
        </w:r>
      </w:ins>
    </w:p>
    <w:p w14:paraId="44475BB3" w14:textId="77777777" w:rsidR="0081503E" w:rsidRDefault="0081503E" w:rsidP="0039147F">
      <w:pPr>
        <w:rPr>
          <w:b/>
        </w:rPr>
      </w:pPr>
    </w:p>
    <w:p w14:paraId="12CA9FE8" w14:textId="1FE58C62" w:rsidR="0039147F" w:rsidRPr="00D35F75" w:rsidRDefault="0039147F" w:rsidP="0039147F">
      <w:pPr>
        <w:rPr>
          <w:ins w:id="3586" w:author="USA" w:date="2021-07-28T14:40:00Z"/>
          <w:b/>
        </w:rPr>
      </w:pPr>
      <w:ins w:id="3587" w:author="USA" w:date="2021-07-28T14:40:00Z">
        <w:r w:rsidRPr="00D35F75">
          <w:rPr>
            <w:b/>
          </w:rPr>
          <w:t>Calculation of GNSS protection limits based upon Rec. ITU-R M.1903-1</w:t>
        </w:r>
        <w:r>
          <w:rPr>
            <w:b/>
          </w:rPr>
          <w:t xml:space="preserve"> </w:t>
        </w:r>
        <w:r>
          <w:rPr>
            <w:b/>
          </w:rPr>
          <w:br/>
          <w:t>at upper L-band</w:t>
        </w:r>
      </w:ins>
    </w:p>
    <w:p w14:paraId="016F0BF0" w14:textId="77777777" w:rsidR="0039147F" w:rsidRDefault="0039147F" w:rsidP="0039147F">
      <w:pPr>
        <w:ind w:left="360"/>
        <w:rPr>
          <w:ins w:id="3588" w:author="USA" w:date="2021-07-28T14:40:00Z"/>
        </w:rPr>
      </w:pPr>
      <w:ins w:id="3589" w:author="USA" w:date="2021-07-28T14:40:00Z">
        <w:r>
          <w:t>Antenna factor at 50 ohms</w:t>
        </w:r>
      </w:ins>
    </w:p>
    <w:p w14:paraId="1C299690" w14:textId="77777777" w:rsidR="0039147F" w:rsidRDefault="0039147F" w:rsidP="0039147F">
      <w:pPr>
        <w:ind w:left="360"/>
        <w:rPr>
          <w:ins w:id="3590" w:author="USA" w:date="2021-07-28T14:40:00Z"/>
        </w:rPr>
      </w:pPr>
      <w:ins w:id="3591" w:author="USA" w:date="2021-07-28T14:40:00Z">
        <w:r w:rsidRPr="004536B3">
          <w:t>AF</w:t>
        </w:r>
        <w:r w:rsidRPr="004536B3">
          <w:rPr>
            <w:vertAlign w:val="subscript"/>
          </w:rPr>
          <w:t>50Ω</w:t>
        </w:r>
        <w:r w:rsidRPr="004536B3">
          <w:t xml:space="preserve"> = 20 log</w:t>
        </w:r>
        <w:r w:rsidRPr="004536B3">
          <w:rPr>
            <w:vertAlign w:val="subscript"/>
          </w:rPr>
          <w:t>10</w:t>
        </w:r>
        <w:r w:rsidRPr="004536B3">
          <w:t xml:space="preserve"> </w:t>
        </w:r>
        <w:proofErr w:type="spellStart"/>
        <w:r w:rsidRPr="004536B3">
          <w:t>f</w:t>
        </w:r>
        <w:r w:rsidRPr="004536B3">
          <w:rPr>
            <w:vertAlign w:val="subscript"/>
          </w:rPr>
          <w:t>MHz</w:t>
        </w:r>
        <w:proofErr w:type="spellEnd"/>
        <w:r w:rsidRPr="004536B3">
          <w:t xml:space="preserve"> – 10 log</w:t>
        </w:r>
        <w:r w:rsidRPr="004536B3">
          <w:rPr>
            <w:vertAlign w:val="subscript"/>
          </w:rPr>
          <w:t>10</w:t>
        </w:r>
        <w:r w:rsidRPr="004536B3">
          <w:t xml:space="preserve"> </w:t>
        </w:r>
        <w:proofErr w:type="spellStart"/>
        <w:r w:rsidRPr="004536B3">
          <w:t>G</w:t>
        </w:r>
        <w:r w:rsidRPr="004536B3">
          <w:rPr>
            <w:vertAlign w:val="subscript"/>
          </w:rPr>
          <w:t>numeric</w:t>
        </w:r>
        <w:proofErr w:type="spellEnd"/>
        <w:r w:rsidRPr="004536B3">
          <w:t xml:space="preserve"> – 29.7707 dB/m, </w:t>
        </w:r>
        <w:proofErr w:type="spellStart"/>
        <w:r w:rsidRPr="004536B3">
          <w:t>G</w:t>
        </w:r>
        <w:r w:rsidRPr="004536B3">
          <w:rPr>
            <w:vertAlign w:val="subscript"/>
          </w:rPr>
          <w:t>numeric</w:t>
        </w:r>
        <w:proofErr w:type="spellEnd"/>
        <w:r w:rsidRPr="004536B3">
          <w:t xml:space="preserve"> = </w:t>
        </w:r>
        <w:r>
          <w:t>1.0</w:t>
        </w:r>
        <w:r w:rsidRPr="004536B3">
          <w:t xml:space="preserve"> for </w:t>
        </w:r>
        <w:r>
          <w:t>0</w:t>
        </w:r>
        <w:r w:rsidRPr="004536B3">
          <w:t xml:space="preserve"> </w:t>
        </w:r>
        <w:proofErr w:type="spellStart"/>
        <w:r w:rsidRPr="004536B3">
          <w:t>dBi</w:t>
        </w:r>
        <w:proofErr w:type="spellEnd"/>
        <w:r>
          <w:rPr>
            <w:rStyle w:val="FootnoteReference"/>
          </w:rPr>
          <w:footnoteReference w:id="22"/>
        </w:r>
      </w:ins>
    </w:p>
    <w:p w14:paraId="0281C869" w14:textId="77777777" w:rsidR="0039147F" w:rsidRPr="004536B3" w:rsidRDefault="0039147F" w:rsidP="0039147F">
      <w:pPr>
        <w:ind w:left="360"/>
        <w:rPr>
          <w:ins w:id="3594" w:author="USA" w:date="2021-07-28T14:40:00Z"/>
        </w:rPr>
      </w:pPr>
      <w:ins w:id="3595" w:author="USA" w:date="2021-07-28T14:40:00Z">
        <w:r>
          <w:tab/>
        </w:r>
        <w:r>
          <w:tab/>
        </w:r>
        <w:r>
          <w:tab/>
        </w:r>
        <w:r>
          <w:tab/>
        </w:r>
        <w:r>
          <w:tab/>
        </w:r>
        <w:r>
          <w:tab/>
        </w:r>
        <w:r>
          <w:tab/>
        </w:r>
        <w:r>
          <w:tab/>
        </w:r>
      </w:ins>
    </w:p>
    <w:p w14:paraId="47F20A05" w14:textId="77777777" w:rsidR="0039147F" w:rsidRDefault="0039147F" w:rsidP="0039147F">
      <w:pPr>
        <w:ind w:left="360"/>
        <w:rPr>
          <w:ins w:id="3596" w:author="USA" w:date="2021-07-28T14:40:00Z"/>
        </w:rPr>
      </w:pPr>
      <w:ins w:id="3597" w:author="USA" w:date="2021-07-28T14:40:00Z">
        <w:r w:rsidRPr="004536B3">
          <w:t xml:space="preserve">            = 63.945 </w:t>
        </w:r>
        <w:proofErr w:type="gramStart"/>
        <w:r w:rsidRPr="004536B3">
          <w:t>–  29.7707</w:t>
        </w:r>
        <w:proofErr w:type="gramEnd"/>
        <w:r w:rsidRPr="004536B3">
          <w:t xml:space="preserve"> = </w:t>
        </w:r>
        <w:r>
          <w:t>34.174</w:t>
        </w:r>
        <w:r w:rsidRPr="004536B3">
          <w:t xml:space="preserve"> dB/m at 1575 MHz</w:t>
        </w:r>
        <w:r>
          <w:t xml:space="preserve"> (GPS and Galileo)</w:t>
        </w:r>
      </w:ins>
    </w:p>
    <w:p w14:paraId="2B7747E9" w14:textId="77777777" w:rsidR="0039147F" w:rsidRDefault="0039147F" w:rsidP="0039147F">
      <w:pPr>
        <w:ind w:left="360"/>
        <w:rPr>
          <w:ins w:id="3598" w:author="USA" w:date="2021-07-28T14:40:00Z"/>
        </w:rPr>
      </w:pPr>
      <w:ins w:id="3599" w:author="USA" w:date="2021-07-28T14:40:00Z">
        <w:r>
          <w:tab/>
          <w:t xml:space="preserve">      = 64.093 </w:t>
        </w:r>
        <w:proofErr w:type="gramStart"/>
        <w:r w:rsidRPr="004536B3">
          <w:t>–  29.7707</w:t>
        </w:r>
        <w:proofErr w:type="gramEnd"/>
        <w:r w:rsidRPr="004536B3">
          <w:t xml:space="preserve"> = </w:t>
        </w:r>
        <w:r>
          <w:t>34.322</w:t>
        </w:r>
        <w:r w:rsidRPr="004536B3">
          <w:t xml:space="preserve"> dB/m at 1</w:t>
        </w:r>
        <w:r>
          <w:t>602</w:t>
        </w:r>
        <w:r w:rsidRPr="004536B3">
          <w:t xml:space="preserve"> MHz</w:t>
        </w:r>
        <w:r>
          <w:t xml:space="preserve"> (GLONASS)</w:t>
        </w:r>
      </w:ins>
    </w:p>
    <w:p w14:paraId="1A0E7F87" w14:textId="77777777" w:rsidR="0039147F" w:rsidRPr="004536B3" w:rsidRDefault="0039147F" w:rsidP="0039147F">
      <w:pPr>
        <w:ind w:left="360"/>
        <w:rPr>
          <w:ins w:id="3600" w:author="USA" w:date="2021-07-28T14:40:00Z"/>
        </w:rPr>
      </w:pPr>
      <w:ins w:id="3601" w:author="USA" w:date="2021-07-28T14:40:00Z">
        <w:r>
          <w:tab/>
          <w:t xml:space="preserve">      = 63.868 </w:t>
        </w:r>
        <w:proofErr w:type="gramStart"/>
        <w:r w:rsidRPr="004536B3">
          <w:t>–  29.7707</w:t>
        </w:r>
        <w:proofErr w:type="gramEnd"/>
        <w:r w:rsidRPr="004536B3">
          <w:t xml:space="preserve"> = </w:t>
        </w:r>
        <w:r>
          <w:t>34.097</w:t>
        </w:r>
        <w:r w:rsidRPr="004536B3">
          <w:t xml:space="preserve"> dB/m at 1</w:t>
        </w:r>
        <w:r>
          <w:t>561</w:t>
        </w:r>
        <w:r w:rsidRPr="004536B3">
          <w:t xml:space="preserve"> MHz</w:t>
        </w:r>
        <w:r>
          <w:t xml:space="preserve"> (BDS)</w:t>
        </w:r>
      </w:ins>
    </w:p>
    <w:p w14:paraId="393F1544" w14:textId="20352F2A" w:rsidR="0039147F" w:rsidRPr="004536B3" w:rsidRDefault="0039147F" w:rsidP="0039147F">
      <w:pPr>
        <w:ind w:left="360"/>
        <w:rPr>
          <w:ins w:id="3602" w:author="USA" w:date="2021-07-28T14:40:00Z"/>
        </w:rPr>
      </w:pPr>
    </w:p>
    <w:p w14:paraId="441FA686" w14:textId="77777777" w:rsidR="0039147F" w:rsidRPr="004536B3" w:rsidRDefault="0039147F" w:rsidP="0039147F">
      <w:pPr>
        <w:ind w:left="360"/>
        <w:rPr>
          <w:ins w:id="3603" w:author="USA" w:date="2021-07-28T14:40:00Z"/>
        </w:rPr>
      </w:pPr>
      <w:ins w:id="3604" w:author="USA" w:date="2021-07-28T14:40:00Z">
        <w:r w:rsidRPr="004536B3">
          <w:t>P</w:t>
        </w:r>
        <w:r w:rsidRPr="004536B3">
          <w:rPr>
            <w:vertAlign w:val="subscript"/>
          </w:rPr>
          <w:t xml:space="preserve"> dBm</w:t>
        </w:r>
        <w:r w:rsidRPr="004536B3">
          <w:t xml:space="preserve">      = V </w:t>
        </w:r>
        <w:r w:rsidRPr="004536B3">
          <w:rPr>
            <w:vertAlign w:val="subscript"/>
          </w:rPr>
          <w:t xml:space="preserve">dB </w:t>
        </w:r>
        <w:proofErr w:type="spellStart"/>
        <w:r w:rsidRPr="004536B3">
          <w:rPr>
            <w:vertAlign w:val="subscript"/>
          </w:rPr>
          <w:t>uV</w:t>
        </w:r>
        <w:proofErr w:type="spellEnd"/>
        <w:r w:rsidRPr="004536B3">
          <w:t xml:space="preserve"> – 107</w:t>
        </w:r>
        <w:r>
          <w:t xml:space="preserve"> (power at the receiver input)</w:t>
        </w:r>
      </w:ins>
    </w:p>
    <w:p w14:paraId="0D442DD6" w14:textId="335F10E9" w:rsidR="0039147F" w:rsidRPr="004536B3" w:rsidRDefault="0039147F" w:rsidP="0039147F">
      <w:pPr>
        <w:ind w:left="360"/>
        <w:rPr>
          <w:ins w:id="3605" w:author="USA" w:date="2021-07-28T14:40:00Z"/>
        </w:rPr>
      </w:pPr>
    </w:p>
    <w:p w14:paraId="0B9F2557" w14:textId="77777777" w:rsidR="0039147F" w:rsidRDefault="0039147F" w:rsidP="0039147F">
      <w:pPr>
        <w:ind w:left="360"/>
        <w:rPr>
          <w:ins w:id="3606" w:author="USA" w:date="2021-07-28T14:40:00Z"/>
        </w:rPr>
      </w:pPr>
      <w:ins w:id="3607" w:author="USA" w:date="2021-07-28T14:40:00Z">
        <w:r w:rsidRPr="004536B3">
          <w:t xml:space="preserve">E </w:t>
        </w:r>
        <w:r w:rsidRPr="004536B3">
          <w:rPr>
            <w:vertAlign w:val="subscript"/>
          </w:rPr>
          <w:t>dB µV/m</w:t>
        </w:r>
        <w:r w:rsidRPr="004536B3">
          <w:t xml:space="preserve"> = AF</w:t>
        </w:r>
        <w:r w:rsidRPr="004536B3">
          <w:rPr>
            <w:vertAlign w:val="subscript"/>
          </w:rPr>
          <w:t>50Ω</w:t>
        </w:r>
        <w:r w:rsidRPr="004536B3">
          <w:t xml:space="preserve"> + V</w:t>
        </w:r>
        <w:r w:rsidRPr="004536B3">
          <w:rPr>
            <w:vertAlign w:val="subscript"/>
          </w:rPr>
          <w:t xml:space="preserve"> dB µV </w:t>
        </w:r>
        <w:r w:rsidRPr="004536B3">
          <w:t>= AF</w:t>
        </w:r>
        <w:r w:rsidRPr="004536B3">
          <w:rPr>
            <w:vertAlign w:val="subscript"/>
          </w:rPr>
          <w:t>50Ω</w:t>
        </w:r>
        <w:r w:rsidRPr="004536B3">
          <w:t xml:space="preserve"> + P </w:t>
        </w:r>
        <w:r w:rsidRPr="004536B3">
          <w:rPr>
            <w:vertAlign w:val="subscript"/>
          </w:rPr>
          <w:t>dBm</w:t>
        </w:r>
        <w:r w:rsidRPr="004536B3">
          <w:t xml:space="preserve"> + 107</w:t>
        </w:r>
        <w:r>
          <w:t xml:space="preserve"> (field strength 1m from the antenna)</w:t>
        </w:r>
        <w:r>
          <w:br/>
        </w:r>
      </w:ins>
    </w:p>
    <w:p w14:paraId="73682FBA" w14:textId="77777777" w:rsidR="0039147F" w:rsidRDefault="0039147F" w:rsidP="0039147F">
      <w:pPr>
        <w:ind w:left="360"/>
        <w:rPr>
          <w:ins w:id="3608" w:author="USA" w:date="2021-07-28T14:40:00Z"/>
        </w:rPr>
      </w:pPr>
      <w:ins w:id="3609"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34.175</w:t>
        </w:r>
        <w:r w:rsidRPr="004536B3">
          <w:t xml:space="preserve"> = P </w:t>
        </w:r>
        <w:r w:rsidRPr="004536B3">
          <w:rPr>
            <w:vertAlign w:val="subscript"/>
          </w:rPr>
          <w:t xml:space="preserve">dBm </w:t>
        </w:r>
        <w:r w:rsidRPr="004536B3">
          <w:t xml:space="preserve">+ </w:t>
        </w:r>
        <w:r>
          <w:t>141</w:t>
        </w:r>
        <w:r w:rsidRPr="004536B3">
          <w:t>.175</w:t>
        </w:r>
        <w:r>
          <w:t xml:space="preserve"> (GPS and Galileo)</w:t>
        </w:r>
      </w:ins>
    </w:p>
    <w:p w14:paraId="7EFBEA74" w14:textId="77777777" w:rsidR="0039147F" w:rsidRDefault="0039147F" w:rsidP="0039147F">
      <w:pPr>
        <w:ind w:left="360"/>
        <w:rPr>
          <w:ins w:id="3610" w:author="USA" w:date="2021-07-28T14:40:00Z"/>
        </w:rPr>
      </w:pPr>
      <w:ins w:id="3611"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34.322</w:t>
        </w:r>
        <w:r w:rsidRPr="004536B3">
          <w:t xml:space="preserve"> = P </w:t>
        </w:r>
        <w:r w:rsidRPr="004536B3">
          <w:rPr>
            <w:vertAlign w:val="subscript"/>
          </w:rPr>
          <w:t xml:space="preserve">dBm </w:t>
        </w:r>
        <w:r w:rsidRPr="004536B3">
          <w:t xml:space="preserve">+ </w:t>
        </w:r>
        <w:r>
          <w:t>141</w:t>
        </w:r>
        <w:r w:rsidRPr="004536B3">
          <w:t>.</w:t>
        </w:r>
        <w:r>
          <w:t>323 (GLONAS)</w:t>
        </w:r>
      </w:ins>
    </w:p>
    <w:p w14:paraId="215E55F5" w14:textId="77777777" w:rsidR="0039147F" w:rsidRPr="004536B3" w:rsidRDefault="0039147F" w:rsidP="0039147F">
      <w:pPr>
        <w:ind w:left="360"/>
        <w:rPr>
          <w:ins w:id="3612" w:author="USA" w:date="2021-07-28T14:40:00Z"/>
        </w:rPr>
      </w:pPr>
      <w:ins w:id="3613" w:author="USA" w:date="2021-07-28T14:40:00Z">
        <w:r w:rsidRPr="002B3E2A">
          <w:t xml:space="preserve">E </w:t>
        </w:r>
        <w:r w:rsidRPr="002B3E2A">
          <w:rPr>
            <w:vertAlign w:val="subscript"/>
          </w:rPr>
          <w:t>dB µV/m</w:t>
        </w:r>
        <w:r w:rsidRPr="002B3E2A">
          <w:t xml:space="preserve"> = P </w:t>
        </w:r>
        <w:r w:rsidRPr="002B3E2A">
          <w:rPr>
            <w:vertAlign w:val="subscript"/>
          </w:rPr>
          <w:t>dBm</w:t>
        </w:r>
        <w:r w:rsidRPr="002B3E2A">
          <w:t xml:space="preserve"> + 107 + </w:t>
        </w:r>
        <w:r>
          <w:t>34.097</w:t>
        </w:r>
        <w:r w:rsidRPr="002B3E2A">
          <w:t xml:space="preserve"> = P </w:t>
        </w:r>
        <w:r w:rsidRPr="002B3E2A">
          <w:rPr>
            <w:vertAlign w:val="subscript"/>
          </w:rPr>
          <w:t xml:space="preserve">dBm </w:t>
        </w:r>
        <w:r w:rsidRPr="002B3E2A">
          <w:t xml:space="preserve">+ </w:t>
        </w:r>
        <w:r>
          <w:t>141.097</w:t>
        </w:r>
        <w:r w:rsidRPr="002B3E2A">
          <w:t xml:space="preserve"> (</w:t>
        </w:r>
        <w:r>
          <w:t>BDS</w:t>
        </w:r>
        <w:r w:rsidRPr="002B3E2A">
          <w:t>)</w:t>
        </w:r>
      </w:ins>
    </w:p>
    <w:p w14:paraId="3B146E8C" w14:textId="77777777" w:rsidR="0039147F" w:rsidRDefault="0039147F" w:rsidP="0039147F">
      <w:pPr>
        <w:ind w:left="360"/>
        <w:rPr>
          <w:ins w:id="3614" w:author="USA" w:date="2021-07-28T14:40:00Z"/>
        </w:rPr>
      </w:pPr>
    </w:p>
    <w:p w14:paraId="19E1C2D5" w14:textId="77777777" w:rsidR="0039147F" w:rsidRPr="004536B3" w:rsidRDefault="0039147F" w:rsidP="0039147F">
      <w:pPr>
        <w:ind w:left="360"/>
        <w:rPr>
          <w:ins w:id="3615" w:author="USA" w:date="2021-07-28T14:40:00Z"/>
        </w:rPr>
      </w:pPr>
    </w:p>
    <w:p w14:paraId="04FC3448" w14:textId="77777777" w:rsidR="0039147F" w:rsidRPr="00D35F75" w:rsidRDefault="0039147F" w:rsidP="0039147F">
      <w:pPr>
        <w:ind w:left="360"/>
        <w:rPr>
          <w:ins w:id="3616" w:author="USA" w:date="2021-07-28T14:40:00Z"/>
          <w:b/>
        </w:rPr>
      </w:pPr>
      <w:ins w:id="3617" w:author="USA" w:date="2021-07-28T14:40:00Z">
        <w:r w:rsidRPr="00D35F75">
          <w:rPr>
            <w:b/>
          </w:rPr>
          <w:t xml:space="preserve">GNSS protection criteria </w:t>
        </w:r>
        <w:r>
          <w:rPr>
            <w:b/>
          </w:rPr>
          <w:t xml:space="preserve">at 1m </w:t>
        </w:r>
        <w:r w:rsidRPr="00D35F75">
          <w:rPr>
            <w:b/>
          </w:rPr>
          <w:t xml:space="preserve">based upon Rec. </w:t>
        </w:r>
        <w:r>
          <w:rPr>
            <w:b/>
          </w:rPr>
          <w:t xml:space="preserve">ITU-R </w:t>
        </w:r>
        <w:r w:rsidRPr="00D35F75">
          <w:rPr>
            <w:b/>
          </w:rPr>
          <w:t>M.1903-1</w:t>
        </w:r>
        <w:r>
          <w:rPr>
            <w:b/>
          </w:rPr>
          <w:t xml:space="preserve"> wideband interference</w:t>
        </w:r>
      </w:ins>
    </w:p>
    <w:p w14:paraId="5A6E6BE5" w14:textId="77777777" w:rsidR="0039147F" w:rsidRDefault="0039147F" w:rsidP="0039147F">
      <w:pPr>
        <w:ind w:left="360"/>
        <w:rPr>
          <w:ins w:id="3618" w:author="USA" w:date="2021-07-28T14:40:00Z"/>
        </w:rPr>
      </w:pPr>
    </w:p>
    <w:p w14:paraId="592E23CE" w14:textId="77777777" w:rsidR="0039147F" w:rsidRDefault="0039147F" w:rsidP="0039147F">
      <w:pPr>
        <w:ind w:left="360"/>
        <w:rPr>
          <w:ins w:id="3619" w:author="USA" w:date="2021-07-28T14:40:00Z"/>
        </w:rPr>
      </w:pPr>
      <w:ins w:id="3620" w:author="USA" w:date="2021-07-28T14:40:00Z">
        <w:r w:rsidRPr="004536B3">
          <w:t xml:space="preserve">P </w:t>
        </w:r>
        <w:r w:rsidRPr="004536B3">
          <w:rPr>
            <w:vertAlign w:val="subscript"/>
          </w:rPr>
          <w:t>dBm (</w:t>
        </w:r>
        <w:proofErr w:type="spellStart"/>
        <w:r>
          <w:rPr>
            <w:vertAlign w:val="subscript"/>
          </w:rPr>
          <w:t>WB</w:t>
        </w:r>
        <w:r w:rsidRPr="004536B3">
          <w:rPr>
            <w:vertAlign w:val="subscript"/>
          </w:rPr>
          <w:t>acquisition</w:t>
        </w:r>
        <w:proofErr w:type="spellEnd"/>
        <w:r w:rsidRPr="004536B3">
          <w:rPr>
            <w:vertAlign w:val="subscript"/>
          </w:rPr>
          <w:t>)</w:t>
        </w:r>
        <w:r w:rsidRPr="004536B3">
          <w:t xml:space="preserve"> = -112 dBm/MHz + 10 log (2) </w:t>
        </w:r>
        <w:r>
          <w:t xml:space="preserve">       </w:t>
        </w:r>
        <w:r w:rsidRPr="004536B3">
          <w:t xml:space="preserve">= -109 </w:t>
        </w:r>
        <w:r>
          <w:t xml:space="preserve">   </w:t>
        </w:r>
        <w:r w:rsidRPr="004536B3">
          <w:t xml:space="preserve">dBm </w:t>
        </w:r>
        <w:r>
          <w:t>(GPS and Galileo)</w:t>
        </w:r>
      </w:ins>
    </w:p>
    <w:p w14:paraId="5A207A17" w14:textId="77777777" w:rsidR="0039147F" w:rsidRDefault="0039147F" w:rsidP="0039147F">
      <w:pPr>
        <w:ind w:left="360" w:firstLine="360"/>
        <w:rPr>
          <w:ins w:id="3621" w:author="USA" w:date="2021-07-28T14:40:00Z"/>
        </w:rPr>
      </w:pPr>
      <w:ins w:id="3622" w:author="USA" w:date="2021-07-28T14:40:00Z">
        <w:r w:rsidRPr="00BD1785">
          <w:t xml:space="preserve">P </w:t>
        </w:r>
        <w:r w:rsidRPr="00BD1785">
          <w:rPr>
            <w:vertAlign w:val="subscript"/>
          </w:rPr>
          <w:t>dBm (</w:t>
        </w:r>
        <w:r>
          <w:rPr>
            <w:vertAlign w:val="subscript"/>
          </w:rPr>
          <w:t xml:space="preserve">1MHz </w:t>
        </w:r>
        <w:proofErr w:type="gramStart"/>
        <w:r>
          <w:rPr>
            <w:vertAlign w:val="subscript"/>
          </w:rPr>
          <w:t>RBW</w:t>
        </w:r>
        <w:r w:rsidRPr="00BD1785">
          <w:rPr>
            <w:vertAlign w:val="subscript"/>
          </w:rPr>
          <w:t>)</w:t>
        </w:r>
        <w:r w:rsidRPr="00BD1785">
          <w:t xml:space="preserve"> </w:t>
        </w:r>
        <w:r>
          <w:t xml:space="preserve">  </w:t>
        </w:r>
        <w:proofErr w:type="gramEnd"/>
        <w:r w:rsidRPr="00BD1785">
          <w:t xml:space="preserve">= -112 dBm/MHz </w:t>
        </w:r>
        <w:r>
          <w:t>-</w:t>
        </w:r>
        <w:r w:rsidRPr="00BD1785">
          <w:t xml:space="preserve"> 10 log (</w:t>
        </w:r>
        <w:r>
          <w:t xml:space="preserve">1/1) </w:t>
        </w:r>
        <w:r w:rsidRPr="00BD1785">
          <w:t xml:space="preserve">      = -1</w:t>
        </w:r>
        <w:r>
          <w:t>12</w:t>
        </w:r>
        <w:r w:rsidRPr="00BD1785">
          <w:t xml:space="preserve">    dBm (GPS and Galileo)</w:t>
        </w:r>
      </w:ins>
    </w:p>
    <w:p w14:paraId="2AF89F8B" w14:textId="77777777" w:rsidR="0039147F" w:rsidRDefault="0039147F" w:rsidP="0039147F">
      <w:pPr>
        <w:ind w:left="360" w:firstLine="360"/>
        <w:rPr>
          <w:ins w:id="3623" w:author="USA" w:date="2021-07-28T14:40:00Z"/>
        </w:rPr>
      </w:pPr>
      <w:ins w:id="3624" w:author="USA" w:date="2021-07-28T14:40:00Z">
        <w:r w:rsidRPr="004536B3">
          <w:t xml:space="preserve">P </w:t>
        </w:r>
        <w:r w:rsidRPr="004536B3">
          <w:rPr>
            <w:vertAlign w:val="subscript"/>
          </w:rPr>
          <w:t>dBm (</w:t>
        </w:r>
        <w:r>
          <w:rPr>
            <w:vertAlign w:val="subscript"/>
          </w:rPr>
          <w:t xml:space="preserve">9 kHz </w:t>
        </w:r>
        <w:proofErr w:type="gramStart"/>
        <w:r>
          <w:rPr>
            <w:vertAlign w:val="subscript"/>
          </w:rPr>
          <w:t>RBW</w:t>
        </w:r>
        <w:r w:rsidRPr="004536B3">
          <w:rPr>
            <w:vertAlign w:val="subscript"/>
          </w:rPr>
          <w:t>)</w:t>
        </w:r>
        <w:r w:rsidRPr="004536B3">
          <w:t xml:space="preserve"> </w:t>
        </w:r>
        <w:r>
          <w:t xml:space="preserve">  </w:t>
        </w:r>
        <w:proofErr w:type="gramEnd"/>
        <w:r w:rsidRPr="004536B3">
          <w:t xml:space="preserve">= -112 dBm/MHz </w:t>
        </w:r>
        <w:r>
          <w:t>-</w:t>
        </w:r>
        <w:r w:rsidRPr="004536B3">
          <w:t xml:space="preserve"> 10 log (</w:t>
        </w:r>
        <w:r>
          <w:t>1/.009</w:t>
        </w:r>
        <w:r w:rsidRPr="004536B3">
          <w:t>)</w:t>
        </w:r>
        <w:r>
          <w:rPr>
            <w:rStyle w:val="FootnoteReference"/>
          </w:rPr>
          <w:footnoteReference w:id="23"/>
        </w:r>
        <w:r>
          <w:t xml:space="preserve"> </w:t>
        </w:r>
        <w:r w:rsidRPr="004536B3">
          <w:t>= -1</w:t>
        </w:r>
        <w:r>
          <w:t xml:space="preserve">32.46 </w:t>
        </w:r>
        <w:r w:rsidRPr="004536B3">
          <w:t xml:space="preserve">dBm </w:t>
        </w:r>
        <w:r>
          <w:t>(GPS and Galileo)</w:t>
        </w:r>
        <w:r>
          <w:br/>
        </w:r>
        <w:r w:rsidRPr="004536B3">
          <w:t xml:space="preserve">P </w:t>
        </w:r>
        <w:r w:rsidRPr="004536B3">
          <w:rPr>
            <w:vertAlign w:val="subscript"/>
          </w:rPr>
          <w:t>dBm (</w:t>
        </w:r>
        <w:proofErr w:type="spellStart"/>
        <w:r>
          <w:rPr>
            <w:vertAlign w:val="subscript"/>
          </w:rPr>
          <w:t>WB</w:t>
        </w:r>
        <w:r w:rsidRPr="004536B3">
          <w:rPr>
            <w:vertAlign w:val="subscript"/>
          </w:rPr>
          <w:t>acquisition</w:t>
        </w:r>
        <w:proofErr w:type="spellEnd"/>
        <w:r w:rsidRPr="004536B3">
          <w:rPr>
            <w:vertAlign w:val="subscript"/>
          </w:rPr>
          <w:t>)</w:t>
        </w:r>
        <w:r w:rsidRPr="004536B3">
          <w:t xml:space="preserve"> = -112 dBm/MHz + 10 log (2</w:t>
        </w:r>
        <w:r>
          <w:t>2</w:t>
        </w:r>
        <w:r w:rsidRPr="004536B3">
          <w:t xml:space="preserve">) </w:t>
        </w:r>
        <w:r>
          <w:t xml:space="preserve">     </w:t>
        </w:r>
        <w:r w:rsidRPr="004536B3">
          <w:t>= -</w:t>
        </w:r>
        <w:r>
          <w:t>98.6</w:t>
        </w:r>
        <w:r w:rsidRPr="004536B3">
          <w:t xml:space="preserve"> </w:t>
        </w:r>
        <w:r>
          <w:t xml:space="preserve">  </w:t>
        </w:r>
        <w:r w:rsidRPr="004536B3">
          <w:t>dBm</w:t>
        </w:r>
        <w:r>
          <w:t xml:space="preserve"> (GLONASS)</w:t>
        </w:r>
      </w:ins>
    </w:p>
    <w:p w14:paraId="1F0D7383" w14:textId="77777777" w:rsidR="0039147F" w:rsidRDefault="0039147F" w:rsidP="0039147F">
      <w:pPr>
        <w:ind w:left="360" w:firstLine="360"/>
        <w:rPr>
          <w:ins w:id="3627" w:author="USA" w:date="2021-07-28T14:40:00Z"/>
        </w:rPr>
      </w:pPr>
      <w:ins w:id="3628" w:author="USA" w:date="2021-07-28T14:40:00Z">
        <w:r w:rsidRPr="00BD1785">
          <w:t xml:space="preserve">P </w:t>
        </w:r>
        <w:r w:rsidRPr="00BD1785">
          <w:rPr>
            <w:vertAlign w:val="subscript"/>
          </w:rPr>
          <w:t>dBm (</w:t>
        </w:r>
        <w:r>
          <w:rPr>
            <w:vertAlign w:val="subscript"/>
          </w:rPr>
          <w:t xml:space="preserve">1MHz </w:t>
        </w:r>
        <w:proofErr w:type="gramStart"/>
        <w:r>
          <w:rPr>
            <w:vertAlign w:val="subscript"/>
          </w:rPr>
          <w:t>RBW</w:t>
        </w:r>
        <w:r w:rsidRPr="00BD1785">
          <w:rPr>
            <w:vertAlign w:val="subscript"/>
          </w:rPr>
          <w:t>)</w:t>
        </w:r>
        <w:r w:rsidRPr="00BD1785">
          <w:t xml:space="preserve"> </w:t>
        </w:r>
        <w:r>
          <w:t xml:space="preserve">  </w:t>
        </w:r>
        <w:proofErr w:type="gramEnd"/>
        <w:r w:rsidRPr="00BD1785">
          <w:t xml:space="preserve">= -112 dBm/MHz </w:t>
        </w:r>
        <w:r>
          <w:t>-</w:t>
        </w:r>
        <w:r w:rsidRPr="00BD1785">
          <w:t xml:space="preserve"> 10 log (</w:t>
        </w:r>
        <w:r>
          <w:t xml:space="preserve">1/1) </w:t>
        </w:r>
        <w:r w:rsidRPr="00BD1785">
          <w:t xml:space="preserve">      = -1</w:t>
        </w:r>
        <w:r>
          <w:t>12</w:t>
        </w:r>
        <w:r w:rsidRPr="00BD1785">
          <w:t xml:space="preserve">    dBm (</w:t>
        </w:r>
        <w:r>
          <w:t>GLONASS</w:t>
        </w:r>
        <w:r w:rsidRPr="00BD1785">
          <w:t>)</w:t>
        </w:r>
      </w:ins>
    </w:p>
    <w:p w14:paraId="62151E29" w14:textId="77777777" w:rsidR="0039147F" w:rsidRDefault="0039147F" w:rsidP="0039147F">
      <w:pPr>
        <w:ind w:left="360" w:firstLine="360"/>
        <w:rPr>
          <w:ins w:id="3629" w:author="USA" w:date="2021-07-28T14:40:00Z"/>
        </w:rPr>
      </w:pPr>
      <w:ins w:id="3630" w:author="USA" w:date="2021-07-28T14:40:00Z">
        <w:r w:rsidRPr="004536B3">
          <w:t xml:space="preserve">P </w:t>
        </w:r>
        <w:r w:rsidRPr="004536B3">
          <w:rPr>
            <w:vertAlign w:val="subscript"/>
          </w:rPr>
          <w:t>dBm (</w:t>
        </w:r>
        <w:r>
          <w:rPr>
            <w:vertAlign w:val="subscript"/>
          </w:rPr>
          <w:t xml:space="preserve">9 kHz </w:t>
        </w:r>
        <w:proofErr w:type="gramStart"/>
        <w:r>
          <w:rPr>
            <w:vertAlign w:val="subscript"/>
          </w:rPr>
          <w:t>RBW</w:t>
        </w:r>
        <w:r w:rsidRPr="004536B3">
          <w:rPr>
            <w:vertAlign w:val="subscript"/>
          </w:rPr>
          <w:t>)</w:t>
        </w:r>
        <w:r w:rsidRPr="004536B3">
          <w:t xml:space="preserve"> </w:t>
        </w:r>
        <w:r>
          <w:t xml:space="preserve">  </w:t>
        </w:r>
        <w:proofErr w:type="gramEnd"/>
        <w:r w:rsidRPr="004536B3">
          <w:t xml:space="preserve">= -112 dBm/MHz </w:t>
        </w:r>
        <w:r>
          <w:t>-</w:t>
        </w:r>
        <w:r w:rsidRPr="004536B3">
          <w:t xml:space="preserve"> 10 log (</w:t>
        </w:r>
        <w:r>
          <w:t>1/.009</w:t>
        </w:r>
        <w:r w:rsidRPr="004536B3">
          <w:t>)</w:t>
        </w:r>
        <w:r>
          <w:t xml:space="preserve"> </w:t>
        </w:r>
        <w:r w:rsidRPr="004536B3">
          <w:t>= -1</w:t>
        </w:r>
        <w:r>
          <w:t>32.46</w:t>
        </w:r>
        <w:r w:rsidRPr="004536B3">
          <w:t xml:space="preserve"> </w:t>
        </w:r>
        <w:r>
          <w:t xml:space="preserve">   </w:t>
        </w:r>
        <w:r w:rsidRPr="004536B3">
          <w:t xml:space="preserve">dBm </w:t>
        </w:r>
        <w:r>
          <w:t>(GLONASS)</w:t>
        </w:r>
      </w:ins>
    </w:p>
    <w:p w14:paraId="5F33063A" w14:textId="77777777" w:rsidR="0039147F" w:rsidRDefault="0039147F" w:rsidP="0039147F">
      <w:pPr>
        <w:ind w:left="360"/>
        <w:rPr>
          <w:ins w:id="3631" w:author="USA" w:date="2021-07-28T14:40:00Z"/>
        </w:rPr>
      </w:pPr>
      <w:ins w:id="3632" w:author="USA" w:date="2021-07-28T14:40:00Z">
        <w:r w:rsidRPr="004536B3">
          <w:t xml:space="preserve">P </w:t>
        </w:r>
        <w:r w:rsidRPr="004536B3">
          <w:rPr>
            <w:vertAlign w:val="subscript"/>
          </w:rPr>
          <w:t>dBm (</w:t>
        </w:r>
        <w:proofErr w:type="spellStart"/>
        <w:r>
          <w:rPr>
            <w:vertAlign w:val="subscript"/>
          </w:rPr>
          <w:t>WB</w:t>
        </w:r>
        <w:r w:rsidRPr="004536B3">
          <w:rPr>
            <w:vertAlign w:val="subscript"/>
          </w:rPr>
          <w:t>acquisition</w:t>
        </w:r>
        <w:proofErr w:type="spellEnd"/>
        <w:r w:rsidRPr="004536B3">
          <w:rPr>
            <w:vertAlign w:val="subscript"/>
          </w:rPr>
          <w:t>)</w:t>
        </w:r>
        <w:r w:rsidRPr="004536B3">
          <w:t xml:space="preserve"> = -11</w:t>
        </w:r>
        <w:r>
          <w:t>6</w:t>
        </w:r>
        <w:r w:rsidRPr="004536B3">
          <w:t xml:space="preserve"> dBm/MHz + 10 log (</w:t>
        </w:r>
        <w:r>
          <w:t>4.096</w:t>
        </w:r>
        <w:r w:rsidRPr="004536B3">
          <w:t>) = -109</w:t>
        </w:r>
        <w:r>
          <w:t>.9</w:t>
        </w:r>
        <w:r w:rsidRPr="004536B3">
          <w:t xml:space="preserve"> dBm</w:t>
        </w:r>
        <w:r>
          <w:t xml:space="preserve"> (BDS)</w:t>
        </w:r>
      </w:ins>
    </w:p>
    <w:p w14:paraId="4382B829" w14:textId="77777777" w:rsidR="0039147F" w:rsidRDefault="0039147F" w:rsidP="0039147F">
      <w:pPr>
        <w:ind w:left="360" w:firstLine="360"/>
        <w:rPr>
          <w:ins w:id="3633" w:author="USA" w:date="2021-07-28T14:40:00Z"/>
        </w:rPr>
      </w:pPr>
      <w:ins w:id="3634" w:author="USA" w:date="2021-07-28T14:40:00Z">
        <w:r w:rsidRPr="00BD1785">
          <w:t xml:space="preserve">P </w:t>
        </w:r>
        <w:r w:rsidRPr="00BD1785">
          <w:rPr>
            <w:vertAlign w:val="subscript"/>
          </w:rPr>
          <w:t>dBm (</w:t>
        </w:r>
        <w:r>
          <w:rPr>
            <w:vertAlign w:val="subscript"/>
          </w:rPr>
          <w:t xml:space="preserve">1MHz </w:t>
        </w:r>
        <w:proofErr w:type="gramStart"/>
        <w:r>
          <w:rPr>
            <w:vertAlign w:val="subscript"/>
          </w:rPr>
          <w:t>RBW</w:t>
        </w:r>
        <w:r w:rsidRPr="00BD1785">
          <w:rPr>
            <w:vertAlign w:val="subscript"/>
          </w:rPr>
          <w:t>)</w:t>
        </w:r>
        <w:r w:rsidRPr="00BD1785">
          <w:t xml:space="preserve"> </w:t>
        </w:r>
        <w:r>
          <w:t xml:space="preserve">  </w:t>
        </w:r>
        <w:proofErr w:type="gramEnd"/>
        <w:r w:rsidRPr="00BD1785">
          <w:t>= -11</w:t>
        </w:r>
        <w:r>
          <w:t>6</w:t>
        </w:r>
        <w:r w:rsidRPr="00BD1785">
          <w:t xml:space="preserve"> dBm/MHz </w:t>
        </w:r>
        <w:r>
          <w:t>-</w:t>
        </w:r>
        <w:r w:rsidRPr="00BD1785">
          <w:t xml:space="preserve"> 10 log (</w:t>
        </w:r>
        <w:r>
          <w:t xml:space="preserve">1/1) </w:t>
        </w:r>
        <w:r w:rsidRPr="00BD1785">
          <w:t xml:space="preserve">      = -1</w:t>
        </w:r>
        <w:r>
          <w:t>16</w:t>
        </w:r>
        <w:r w:rsidRPr="00BD1785">
          <w:t xml:space="preserve">    dBm (</w:t>
        </w:r>
        <w:r>
          <w:t>GLONASS</w:t>
        </w:r>
        <w:r w:rsidRPr="00BD1785">
          <w:t>)</w:t>
        </w:r>
      </w:ins>
    </w:p>
    <w:p w14:paraId="08DFD59D" w14:textId="77777777" w:rsidR="0039147F" w:rsidRPr="004536B3" w:rsidRDefault="0039147F" w:rsidP="0039147F">
      <w:pPr>
        <w:ind w:left="360" w:firstLine="360"/>
        <w:rPr>
          <w:ins w:id="3635" w:author="USA" w:date="2021-07-28T14:40:00Z"/>
        </w:rPr>
      </w:pPr>
      <w:ins w:id="3636" w:author="USA" w:date="2021-07-28T14:40:00Z">
        <w:r w:rsidRPr="004536B3">
          <w:t xml:space="preserve">P </w:t>
        </w:r>
        <w:r w:rsidRPr="004536B3">
          <w:rPr>
            <w:vertAlign w:val="subscript"/>
          </w:rPr>
          <w:t>dBm (</w:t>
        </w:r>
        <w:r>
          <w:rPr>
            <w:vertAlign w:val="subscript"/>
          </w:rPr>
          <w:t xml:space="preserve">9 kHz </w:t>
        </w:r>
        <w:proofErr w:type="gramStart"/>
        <w:r>
          <w:rPr>
            <w:vertAlign w:val="subscript"/>
          </w:rPr>
          <w:t>RBW</w:t>
        </w:r>
        <w:r w:rsidRPr="004536B3">
          <w:rPr>
            <w:vertAlign w:val="subscript"/>
          </w:rPr>
          <w:t>)</w:t>
        </w:r>
        <w:r w:rsidRPr="004536B3">
          <w:t xml:space="preserve"> </w:t>
        </w:r>
        <w:r>
          <w:t xml:space="preserve">  </w:t>
        </w:r>
        <w:proofErr w:type="gramEnd"/>
        <w:r w:rsidRPr="004536B3">
          <w:t>= -11</w:t>
        </w:r>
        <w:r>
          <w:t>6</w:t>
        </w:r>
        <w:r w:rsidRPr="004536B3">
          <w:t xml:space="preserve"> dBm/MHz </w:t>
        </w:r>
        <w:r>
          <w:t>-</w:t>
        </w:r>
        <w:r w:rsidRPr="004536B3">
          <w:t xml:space="preserve"> 10 log (</w:t>
        </w:r>
        <w:r>
          <w:t>1/.009</w:t>
        </w:r>
        <w:r w:rsidRPr="004536B3">
          <w:t>)</w:t>
        </w:r>
        <w:r>
          <w:t xml:space="preserve"> </w:t>
        </w:r>
        <w:r w:rsidRPr="004536B3">
          <w:t>= -1</w:t>
        </w:r>
        <w:r>
          <w:t>36.46</w:t>
        </w:r>
        <w:r w:rsidRPr="004536B3">
          <w:t xml:space="preserve"> </w:t>
        </w:r>
        <w:r>
          <w:t xml:space="preserve">   </w:t>
        </w:r>
        <w:r w:rsidRPr="004536B3">
          <w:t xml:space="preserve">dBm </w:t>
        </w:r>
        <w:r>
          <w:t>(GLONASS)</w:t>
        </w:r>
      </w:ins>
    </w:p>
    <w:p w14:paraId="0E129DE9" w14:textId="61188C64" w:rsidR="0039147F" w:rsidRDefault="0039147F" w:rsidP="0039147F">
      <w:pPr>
        <w:ind w:left="360"/>
        <w:rPr>
          <w:ins w:id="3637" w:author="USA" w:date="2021-07-28T14:40:00Z"/>
        </w:rPr>
      </w:pPr>
    </w:p>
    <w:p w14:paraId="7B40BE1F" w14:textId="77777777" w:rsidR="0039147F" w:rsidRPr="004536B3" w:rsidRDefault="0039147F" w:rsidP="0039147F">
      <w:pPr>
        <w:ind w:left="360"/>
        <w:rPr>
          <w:ins w:id="3638" w:author="USA" w:date="2021-07-28T14:40:00Z"/>
        </w:rPr>
      </w:pPr>
      <w:ins w:id="3639" w:author="USA" w:date="2021-07-28T14:40:00Z">
        <w:r w:rsidRPr="00F44F32">
          <w:rPr>
            <w:b/>
            <w:bCs/>
          </w:rPr>
          <w:t>GPS</w:t>
        </w:r>
        <w:r>
          <w:rPr>
            <w:b/>
            <w:bCs/>
          </w:rPr>
          <w:t xml:space="preserve"> and</w:t>
        </w:r>
        <w:r w:rsidRPr="00F44F32">
          <w:rPr>
            <w:b/>
            <w:bCs/>
          </w:rPr>
          <w:t xml:space="preserve"> Galileo</w:t>
        </w:r>
      </w:ins>
    </w:p>
    <w:p w14:paraId="7DCA9A3A" w14:textId="77777777" w:rsidR="0039147F" w:rsidRDefault="0039147F" w:rsidP="0039147F">
      <w:pPr>
        <w:ind w:left="360"/>
        <w:rPr>
          <w:ins w:id="3640" w:author="USA" w:date="2021-07-28T14:40:00Z"/>
          <w:b/>
          <w:bCs/>
        </w:rPr>
      </w:pPr>
      <w:ins w:id="3641" w:author="USA" w:date="2021-07-28T14:40:00Z">
        <w:r w:rsidRPr="00C87F04">
          <w:rPr>
            <w:b/>
            <w:bCs/>
          </w:rPr>
          <w:tab/>
        </w:r>
      </w:ins>
    </w:p>
    <w:p w14:paraId="608BA3B8" w14:textId="77777777" w:rsidR="0039147F" w:rsidRPr="00C87F04" w:rsidRDefault="0039147F" w:rsidP="0039147F">
      <w:pPr>
        <w:ind w:left="360"/>
        <w:rPr>
          <w:ins w:id="3642" w:author="USA" w:date="2021-07-28T14:40:00Z"/>
          <w:b/>
          <w:bCs/>
        </w:rPr>
      </w:pPr>
      <w:ins w:id="3643" w:author="USA" w:date="2021-07-28T14:40:00Z">
        <w:r w:rsidRPr="00C87F04">
          <w:rPr>
            <w:b/>
            <w:bCs/>
          </w:rPr>
          <w:t xml:space="preserve">E </w:t>
        </w:r>
        <w:r w:rsidRPr="00C87F04">
          <w:rPr>
            <w:b/>
            <w:bCs/>
            <w:vertAlign w:val="subscript"/>
          </w:rPr>
          <w:t xml:space="preserve">dB µV/m (1 </w:t>
        </w:r>
        <w:proofErr w:type="gramStart"/>
        <w:r w:rsidRPr="00C87F04">
          <w:rPr>
            <w:b/>
            <w:bCs/>
            <w:vertAlign w:val="subscript"/>
          </w:rPr>
          <w:t xml:space="preserve">MHz)   </w:t>
        </w:r>
        <w:proofErr w:type="gramEnd"/>
        <w:r w:rsidRPr="00C87F04">
          <w:rPr>
            <w:b/>
            <w:bCs/>
          </w:rPr>
          <w:t xml:space="preserve">= -112 </w:t>
        </w:r>
        <w:r>
          <w:rPr>
            <w:b/>
            <w:bCs/>
          </w:rPr>
          <w:tab/>
        </w:r>
        <w:r w:rsidRPr="00C87F04">
          <w:rPr>
            <w:b/>
            <w:bCs/>
          </w:rPr>
          <w:t xml:space="preserve">dBm + 141.175 = 29.2 dB µV/m </w:t>
        </w:r>
      </w:ins>
    </w:p>
    <w:p w14:paraId="6814C566" w14:textId="77777777" w:rsidR="0039147F" w:rsidRPr="00C87F04" w:rsidRDefault="0039147F" w:rsidP="0039147F">
      <w:pPr>
        <w:ind w:left="360"/>
        <w:rPr>
          <w:ins w:id="3644" w:author="USA" w:date="2021-07-28T14:40:00Z"/>
          <w:b/>
          <w:bCs/>
        </w:rPr>
      </w:pPr>
      <w:ins w:id="3645" w:author="USA" w:date="2021-07-28T14:40:00Z">
        <w:r w:rsidRPr="00C87F04">
          <w:rPr>
            <w:b/>
            <w:bCs/>
          </w:rPr>
          <w:t xml:space="preserve">E </w:t>
        </w:r>
        <w:r w:rsidRPr="00C87F04">
          <w:rPr>
            <w:b/>
            <w:bCs/>
            <w:vertAlign w:val="subscript"/>
          </w:rPr>
          <w:t xml:space="preserve">dB µV/m (9 </w:t>
        </w:r>
        <w:proofErr w:type="gramStart"/>
        <w:r w:rsidRPr="00C87F04">
          <w:rPr>
            <w:b/>
            <w:bCs/>
            <w:vertAlign w:val="subscript"/>
          </w:rPr>
          <w:t xml:space="preserve">kHz)   </w:t>
        </w:r>
        <w:proofErr w:type="gramEnd"/>
        <w:r w:rsidRPr="00C87F04">
          <w:rPr>
            <w:b/>
            <w:bCs/>
            <w:vertAlign w:val="subscript"/>
          </w:rPr>
          <w:t xml:space="preserve"> </w:t>
        </w:r>
        <w:r w:rsidRPr="00C87F04">
          <w:rPr>
            <w:b/>
            <w:bCs/>
          </w:rPr>
          <w:t xml:space="preserve">= -132.46 dBm + 141.175 = </w:t>
        </w:r>
        <w:r>
          <w:rPr>
            <w:b/>
            <w:bCs/>
          </w:rPr>
          <w:t xml:space="preserve"> </w:t>
        </w:r>
        <w:r w:rsidRPr="00C87F04">
          <w:rPr>
            <w:b/>
            <w:bCs/>
          </w:rPr>
          <w:t xml:space="preserve">8.7 dB µV/m </w:t>
        </w:r>
      </w:ins>
    </w:p>
    <w:p w14:paraId="7FE5C80C" w14:textId="77777777" w:rsidR="0039147F" w:rsidRDefault="0039147F" w:rsidP="0039147F">
      <w:pPr>
        <w:ind w:left="360"/>
        <w:rPr>
          <w:ins w:id="3646" w:author="USA" w:date="2021-07-28T14:40:00Z"/>
        </w:rPr>
      </w:pPr>
    </w:p>
    <w:p w14:paraId="2D386713" w14:textId="77777777" w:rsidR="0039147F" w:rsidRPr="00C87F04" w:rsidRDefault="0039147F" w:rsidP="0039147F">
      <w:pPr>
        <w:ind w:left="360"/>
        <w:rPr>
          <w:ins w:id="3647" w:author="USA" w:date="2021-07-28T14:40:00Z"/>
          <w:b/>
          <w:bCs/>
        </w:rPr>
      </w:pPr>
      <w:ins w:id="3648" w:author="USA" w:date="2021-07-28T14:40:00Z">
        <w:r w:rsidRPr="00C87F04">
          <w:rPr>
            <w:b/>
            <w:bCs/>
          </w:rPr>
          <w:t>GLONASS</w:t>
        </w:r>
      </w:ins>
    </w:p>
    <w:p w14:paraId="67D72156" w14:textId="77777777" w:rsidR="0039147F" w:rsidRDefault="0039147F" w:rsidP="0039147F">
      <w:pPr>
        <w:ind w:left="360"/>
        <w:rPr>
          <w:ins w:id="3649" w:author="USA" w:date="2021-07-28T14:40:00Z"/>
        </w:rPr>
      </w:pPr>
    </w:p>
    <w:p w14:paraId="4326CD7D" w14:textId="77777777" w:rsidR="0039147F" w:rsidRPr="00F44F32" w:rsidRDefault="0039147F" w:rsidP="0039147F">
      <w:pPr>
        <w:ind w:left="360"/>
        <w:rPr>
          <w:ins w:id="3650" w:author="USA" w:date="2021-07-28T14:40:00Z"/>
          <w:b/>
          <w:bCs/>
        </w:rPr>
      </w:pPr>
      <w:ins w:id="3651" w:author="USA" w:date="2021-07-28T14:40:00Z">
        <w:r w:rsidRPr="00F44F32">
          <w:rPr>
            <w:b/>
            <w:bCs/>
          </w:rPr>
          <w:t xml:space="preserve">E </w:t>
        </w:r>
        <w:r w:rsidRPr="00F44F32">
          <w:rPr>
            <w:b/>
            <w:bCs/>
            <w:vertAlign w:val="subscript"/>
          </w:rPr>
          <w:t xml:space="preserve">dB µV/m (1 </w:t>
        </w:r>
        <w:proofErr w:type="gramStart"/>
        <w:r w:rsidRPr="00F44F32">
          <w:rPr>
            <w:b/>
            <w:bCs/>
            <w:vertAlign w:val="subscript"/>
          </w:rPr>
          <w:t xml:space="preserve">MHz)   </w:t>
        </w:r>
        <w:proofErr w:type="gramEnd"/>
        <w:r w:rsidRPr="00F44F32">
          <w:rPr>
            <w:b/>
            <w:bCs/>
          </w:rPr>
          <w:t xml:space="preserve">= -112 </w:t>
        </w:r>
        <w:r>
          <w:rPr>
            <w:b/>
            <w:bCs/>
          </w:rPr>
          <w:tab/>
        </w:r>
        <w:r w:rsidRPr="00F44F32">
          <w:rPr>
            <w:b/>
            <w:bCs/>
          </w:rPr>
          <w:t>dBm + 141.</w:t>
        </w:r>
        <w:r>
          <w:rPr>
            <w:b/>
            <w:bCs/>
          </w:rPr>
          <w:t>323</w:t>
        </w:r>
        <w:r w:rsidRPr="00F44F32">
          <w:rPr>
            <w:b/>
            <w:bCs/>
          </w:rPr>
          <w:t xml:space="preserve"> = 29.</w:t>
        </w:r>
        <w:r>
          <w:rPr>
            <w:b/>
            <w:bCs/>
          </w:rPr>
          <w:t>3</w:t>
        </w:r>
        <w:r w:rsidRPr="00F44F32">
          <w:rPr>
            <w:b/>
            <w:bCs/>
          </w:rPr>
          <w:t xml:space="preserve"> dB µV/m </w:t>
        </w:r>
      </w:ins>
    </w:p>
    <w:p w14:paraId="42A607CE" w14:textId="77777777" w:rsidR="0039147F" w:rsidRPr="00F44F32" w:rsidRDefault="0039147F" w:rsidP="0039147F">
      <w:pPr>
        <w:ind w:left="360"/>
        <w:rPr>
          <w:ins w:id="3652" w:author="USA" w:date="2021-07-28T14:40:00Z"/>
          <w:b/>
          <w:bCs/>
        </w:rPr>
      </w:pPr>
      <w:ins w:id="3653" w:author="USA" w:date="2021-07-28T14:40:00Z">
        <w:r w:rsidRPr="00F44F32">
          <w:rPr>
            <w:b/>
            <w:bCs/>
          </w:rPr>
          <w:t xml:space="preserve">E </w:t>
        </w:r>
        <w:r w:rsidRPr="00F44F32">
          <w:rPr>
            <w:b/>
            <w:bCs/>
            <w:vertAlign w:val="subscript"/>
          </w:rPr>
          <w:t xml:space="preserve">dB µV/m (9 </w:t>
        </w:r>
        <w:proofErr w:type="gramStart"/>
        <w:r w:rsidRPr="00F44F32">
          <w:rPr>
            <w:b/>
            <w:bCs/>
            <w:vertAlign w:val="subscript"/>
          </w:rPr>
          <w:t xml:space="preserve">kHz)   </w:t>
        </w:r>
        <w:proofErr w:type="gramEnd"/>
        <w:r w:rsidRPr="00F44F32">
          <w:rPr>
            <w:b/>
            <w:bCs/>
            <w:vertAlign w:val="subscript"/>
          </w:rPr>
          <w:t xml:space="preserve"> </w:t>
        </w:r>
        <w:r w:rsidRPr="00F44F32">
          <w:rPr>
            <w:b/>
            <w:bCs/>
          </w:rPr>
          <w:t>= -132.46 dBm + 141.</w:t>
        </w:r>
        <w:r>
          <w:rPr>
            <w:b/>
            <w:bCs/>
          </w:rPr>
          <w:t>323</w:t>
        </w:r>
        <w:r w:rsidRPr="00F44F32">
          <w:rPr>
            <w:b/>
            <w:bCs/>
          </w:rPr>
          <w:t xml:space="preserve"> = </w:t>
        </w:r>
        <w:r>
          <w:rPr>
            <w:b/>
            <w:bCs/>
          </w:rPr>
          <w:t xml:space="preserve"> </w:t>
        </w:r>
        <w:r w:rsidRPr="00F44F32">
          <w:rPr>
            <w:b/>
            <w:bCs/>
          </w:rPr>
          <w:t>8.</w:t>
        </w:r>
        <w:r>
          <w:rPr>
            <w:b/>
            <w:bCs/>
          </w:rPr>
          <w:t>9</w:t>
        </w:r>
        <w:r w:rsidRPr="00F44F32">
          <w:rPr>
            <w:b/>
            <w:bCs/>
          </w:rPr>
          <w:t xml:space="preserve"> dB µV/m </w:t>
        </w:r>
      </w:ins>
    </w:p>
    <w:p w14:paraId="76864A0A" w14:textId="77777777" w:rsidR="0039147F" w:rsidRDefault="0039147F" w:rsidP="0039147F">
      <w:pPr>
        <w:ind w:left="360"/>
        <w:rPr>
          <w:ins w:id="3654" w:author="USA" w:date="2021-07-28T14:40:00Z"/>
        </w:rPr>
      </w:pPr>
    </w:p>
    <w:p w14:paraId="18D36A88" w14:textId="77777777" w:rsidR="0039147F" w:rsidRPr="00C87F04" w:rsidRDefault="0039147F" w:rsidP="0039147F">
      <w:pPr>
        <w:ind w:left="360"/>
        <w:rPr>
          <w:ins w:id="3655" w:author="USA" w:date="2021-07-28T14:40:00Z"/>
          <w:b/>
          <w:bCs/>
        </w:rPr>
      </w:pPr>
      <w:ins w:id="3656" w:author="USA" w:date="2021-07-28T14:40:00Z">
        <w:r w:rsidRPr="00C87F04">
          <w:rPr>
            <w:b/>
            <w:bCs/>
          </w:rPr>
          <w:t>BDS</w:t>
        </w:r>
      </w:ins>
    </w:p>
    <w:p w14:paraId="01AA917E" w14:textId="77777777" w:rsidR="0039147F" w:rsidRPr="00F44F32" w:rsidRDefault="0039147F" w:rsidP="0039147F">
      <w:pPr>
        <w:ind w:left="360"/>
        <w:rPr>
          <w:ins w:id="3657" w:author="USA" w:date="2021-07-28T14:40:00Z"/>
          <w:b/>
          <w:bCs/>
        </w:rPr>
      </w:pPr>
      <w:ins w:id="3658" w:author="USA" w:date="2021-07-28T14:40:00Z">
        <w:r w:rsidRPr="00F44F32">
          <w:rPr>
            <w:b/>
            <w:bCs/>
          </w:rPr>
          <w:t xml:space="preserve">E </w:t>
        </w:r>
        <w:r w:rsidRPr="00F44F32">
          <w:rPr>
            <w:b/>
            <w:bCs/>
            <w:vertAlign w:val="subscript"/>
          </w:rPr>
          <w:t xml:space="preserve">dB µV/m (1 </w:t>
        </w:r>
        <w:proofErr w:type="gramStart"/>
        <w:r w:rsidRPr="00F44F32">
          <w:rPr>
            <w:b/>
            <w:bCs/>
            <w:vertAlign w:val="subscript"/>
          </w:rPr>
          <w:t xml:space="preserve">MHz)   </w:t>
        </w:r>
        <w:proofErr w:type="gramEnd"/>
        <w:r w:rsidRPr="00F44F32">
          <w:rPr>
            <w:b/>
            <w:bCs/>
          </w:rPr>
          <w:t>= -11</w:t>
        </w:r>
        <w:r>
          <w:rPr>
            <w:b/>
            <w:bCs/>
          </w:rPr>
          <w:t>6</w:t>
        </w:r>
        <w:r w:rsidRPr="00F44F32">
          <w:rPr>
            <w:b/>
            <w:bCs/>
          </w:rPr>
          <w:t xml:space="preserve"> </w:t>
        </w:r>
        <w:r>
          <w:rPr>
            <w:b/>
            <w:bCs/>
          </w:rPr>
          <w:tab/>
        </w:r>
        <w:r w:rsidRPr="00F44F32">
          <w:rPr>
            <w:b/>
            <w:bCs/>
          </w:rPr>
          <w:t>dBm + 141.</w:t>
        </w:r>
        <w:r>
          <w:rPr>
            <w:b/>
            <w:bCs/>
          </w:rPr>
          <w:t>097</w:t>
        </w:r>
        <w:r w:rsidRPr="00F44F32">
          <w:rPr>
            <w:b/>
            <w:bCs/>
          </w:rPr>
          <w:t xml:space="preserve"> = 2</w:t>
        </w:r>
        <w:r>
          <w:rPr>
            <w:b/>
            <w:bCs/>
          </w:rPr>
          <w:t>5.1</w:t>
        </w:r>
        <w:r w:rsidRPr="00F44F32">
          <w:rPr>
            <w:b/>
            <w:bCs/>
          </w:rPr>
          <w:t xml:space="preserve"> dB µV/m (</w:t>
        </w:r>
        <w:r>
          <w:rPr>
            <w:b/>
            <w:bCs/>
          </w:rPr>
          <w:t>BDS)</w:t>
        </w:r>
      </w:ins>
    </w:p>
    <w:p w14:paraId="079C3717" w14:textId="77777777" w:rsidR="0039147F" w:rsidRPr="00F44F32" w:rsidRDefault="0039147F" w:rsidP="0039147F">
      <w:pPr>
        <w:ind w:left="360"/>
        <w:rPr>
          <w:ins w:id="3659" w:author="USA" w:date="2021-07-28T14:40:00Z"/>
          <w:b/>
          <w:bCs/>
        </w:rPr>
      </w:pPr>
      <w:ins w:id="3660" w:author="USA" w:date="2021-07-28T14:40:00Z">
        <w:r w:rsidRPr="00F44F32">
          <w:rPr>
            <w:b/>
            <w:bCs/>
          </w:rPr>
          <w:t xml:space="preserve">E </w:t>
        </w:r>
        <w:r w:rsidRPr="00F44F32">
          <w:rPr>
            <w:b/>
            <w:bCs/>
            <w:vertAlign w:val="subscript"/>
          </w:rPr>
          <w:t xml:space="preserve">dB µV/m (9 </w:t>
        </w:r>
        <w:proofErr w:type="gramStart"/>
        <w:r w:rsidRPr="00F44F32">
          <w:rPr>
            <w:b/>
            <w:bCs/>
            <w:vertAlign w:val="subscript"/>
          </w:rPr>
          <w:t xml:space="preserve">kHz)   </w:t>
        </w:r>
        <w:proofErr w:type="gramEnd"/>
        <w:r w:rsidRPr="00F44F32">
          <w:rPr>
            <w:b/>
            <w:bCs/>
            <w:vertAlign w:val="subscript"/>
          </w:rPr>
          <w:t xml:space="preserve"> </w:t>
        </w:r>
        <w:r w:rsidRPr="00F44F32">
          <w:rPr>
            <w:b/>
            <w:bCs/>
          </w:rPr>
          <w:t>= -13</w:t>
        </w:r>
        <w:r>
          <w:rPr>
            <w:b/>
            <w:bCs/>
          </w:rPr>
          <w:t>6</w:t>
        </w:r>
        <w:r w:rsidRPr="00F44F32">
          <w:rPr>
            <w:b/>
            <w:bCs/>
          </w:rPr>
          <w:t>.46 dBm + 141.</w:t>
        </w:r>
        <w:r>
          <w:rPr>
            <w:b/>
            <w:bCs/>
          </w:rPr>
          <w:t>097</w:t>
        </w:r>
        <w:r w:rsidRPr="00F44F32">
          <w:rPr>
            <w:b/>
            <w:bCs/>
          </w:rPr>
          <w:t xml:space="preserve"> = </w:t>
        </w:r>
        <w:r>
          <w:rPr>
            <w:b/>
            <w:bCs/>
          </w:rPr>
          <w:t xml:space="preserve"> 4.6</w:t>
        </w:r>
        <w:r w:rsidRPr="00F44F32">
          <w:rPr>
            <w:b/>
            <w:bCs/>
          </w:rPr>
          <w:t xml:space="preserve"> dB µV/m (</w:t>
        </w:r>
        <w:r>
          <w:rPr>
            <w:b/>
            <w:bCs/>
          </w:rPr>
          <w:t>BDS</w:t>
        </w:r>
        <w:r w:rsidRPr="00F44F32">
          <w:rPr>
            <w:b/>
            <w:bCs/>
          </w:rPr>
          <w:t>)</w:t>
        </w:r>
      </w:ins>
    </w:p>
    <w:p w14:paraId="0EFA1632" w14:textId="77777777" w:rsidR="0039147F" w:rsidRDefault="0039147F" w:rsidP="0039147F">
      <w:pPr>
        <w:ind w:left="360"/>
        <w:rPr>
          <w:ins w:id="3661" w:author="USA" w:date="2021-07-28T14:40:00Z"/>
        </w:rPr>
      </w:pPr>
    </w:p>
    <w:p w14:paraId="42C3F4F6" w14:textId="77777777" w:rsidR="0039147F" w:rsidRDefault="0039147F" w:rsidP="0039147F">
      <w:pPr>
        <w:ind w:left="360"/>
        <w:rPr>
          <w:ins w:id="3662" w:author="USA" w:date="2021-07-28T14:40:00Z"/>
        </w:rPr>
      </w:pPr>
      <w:ins w:id="3663" w:author="USA" w:date="2021-07-28T14:40:00Z">
        <w:r>
          <w:rPr>
            <w:b/>
            <w:bCs/>
          </w:rPr>
          <w:t>EMC protection criteria based upon Rec. ITU-R M.1903 narrowband interference</w:t>
        </w:r>
      </w:ins>
    </w:p>
    <w:p w14:paraId="72995625" w14:textId="77777777" w:rsidR="0039147F" w:rsidRDefault="0039147F" w:rsidP="0039147F">
      <w:pPr>
        <w:ind w:left="360"/>
        <w:rPr>
          <w:ins w:id="3664" w:author="USA" w:date="2021-07-28T14:40:00Z"/>
        </w:rPr>
      </w:pPr>
    </w:p>
    <w:p w14:paraId="7F8ACA9D" w14:textId="77777777" w:rsidR="0039147F" w:rsidRDefault="0039147F" w:rsidP="0039147F">
      <w:pPr>
        <w:ind w:left="360"/>
        <w:rPr>
          <w:ins w:id="3665" w:author="USA" w:date="2021-07-28T14:40:00Z"/>
        </w:rPr>
      </w:pPr>
      <w:ins w:id="3666" w:author="USA" w:date="2021-07-28T14:40:00Z">
        <w:r w:rsidRPr="004536B3">
          <w:t xml:space="preserve">E </w:t>
        </w:r>
        <w:r w:rsidRPr="004536B3">
          <w:rPr>
            <w:vertAlign w:val="subscript"/>
          </w:rPr>
          <w:t>dB µV/m</w:t>
        </w:r>
        <w:r w:rsidRPr="004536B3">
          <w:t xml:space="preserve"> = AF</w:t>
        </w:r>
        <w:r w:rsidRPr="004536B3">
          <w:rPr>
            <w:vertAlign w:val="subscript"/>
          </w:rPr>
          <w:t>50Ω</w:t>
        </w:r>
        <w:r w:rsidRPr="004536B3">
          <w:t xml:space="preserve"> + V</w:t>
        </w:r>
        <w:r w:rsidRPr="004536B3">
          <w:rPr>
            <w:vertAlign w:val="subscript"/>
          </w:rPr>
          <w:t xml:space="preserve"> dB µV </w:t>
        </w:r>
        <w:r w:rsidRPr="004536B3">
          <w:t>= AF</w:t>
        </w:r>
        <w:r w:rsidRPr="004536B3">
          <w:rPr>
            <w:vertAlign w:val="subscript"/>
          </w:rPr>
          <w:t>50Ω</w:t>
        </w:r>
        <w:r w:rsidRPr="004536B3">
          <w:t xml:space="preserve"> + P </w:t>
        </w:r>
        <w:r w:rsidRPr="004536B3">
          <w:rPr>
            <w:vertAlign w:val="subscript"/>
          </w:rPr>
          <w:t>dBm</w:t>
        </w:r>
        <w:r w:rsidRPr="004536B3">
          <w:t xml:space="preserve"> + 107</w:t>
        </w:r>
        <w:r>
          <w:t xml:space="preserve"> (field strength 1m from the antenna)</w:t>
        </w:r>
        <w:r>
          <w:br/>
        </w:r>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34.175</w:t>
        </w:r>
        <w:r w:rsidRPr="004536B3">
          <w:t xml:space="preserve"> = P </w:t>
        </w:r>
        <w:r w:rsidRPr="004536B3">
          <w:rPr>
            <w:vertAlign w:val="subscript"/>
          </w:rPr>
          <w:t xml:space="preserve">dBm </w:t>
        </w:r>
        <w:r w:rsidRPr="004536B3">
          <w:t xml:space="preserve">+ </w:t>
        </w:r>
        <w:r>
          <w:t>141</w:t>
        </w:r>
        <w:r w:rsidRPr="004536B3">
          <w:t>.175</w:t>
        </w:r>
        <w:r>
          <w:t xml:space="preserve"> (GPS and Galileo)</w:t>
        </w:r>
      </w:ins>
    </w:p>
    <w:p w14:paraId="0A8BEEF0" w14:textId="77777777" w:rsidR="0039147F" w:rsidRDefault="0039147F" w:rsidP="0039147F">
      <w:pPr>
        <w:ind w:left="360"/>
        <w:rPr>
          <w:ins w:id="3667" w:author="USA" w:date="2021-07-28T14:40:00Z"/>
        </w:rPr>
      </w:pPr>
      <w:ins w:id="3668"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34.322</w:t>
        </w:r>
        <w:r w:rsidRPr="004536B3">
          <w:t xml:space="preserve"> = P </w:t>
        </w:r>
        <w:r w:rsidRPr="004536B3">
          <w:rPr>
            <w:vertAlign w:val="subscript"/>
          </w:rPr>
          <w:t xml:space="preserve">dBm </w:t>
        </w:r>
        <w:r w:rsidRPr="004536B3">
          <w:t xml:space="preserve">+ </w:t>
        </w:r>
        <w:r>
          <w:t>141</w:t>
        </w:r>
        <w:r w:rsidRPr="004536B3">
          <w:t>.</w:t>
        </w:r>
        <w:r>
          <w:t>323 (GLONAS)</w:t>
        </w:r>
      </w:ins>
    </w:p>
    <w:p w14:paraId="355A1114" w14:textId="77777777" w:rsidR="0039147F" w:rsidRPr="004536B3" w:rsidRDefault="0039147F" w:rsidP="0039147F">
      <w:pPr>
        <w:ind w:left="360"/>
        <w:rPr>
          <w:ins w:id="3669" w:author="USA" w:date="2021-07-28T14:40:00Z"/>
        </w:rPr>
      </w:pPr>
      <w:ins w:id="3670" w:author="USA" w:date="2021-07-28T14:40:00Z">
        <w:r w:rsidRPr="002B3E2A">
          <w:t xml:space="preserve">E </w:t>
        </w:r>
        <w:r w:rsidRPr="002B3E2A">
          <w:rPr>
            <w:vertAlign w:val="subscript"/>
          </w:rPr>
          <w:t>dB µV/m</w:t>
        </w:r>
        <w:r w:rsidRPr="002B3E2A">
          <w:t xml:space="preserve"> = P </w:t>
        </w:r>
        <w:r w:rsidRPr="002B3E2A">
          <w:rPr>
            <w:vertAlign w:val="subscript"/>
          </w:rPr>
          <w:t>dBm</w:t>
        </w:r>
        <w:r w:rsidRPr="002B3E2A">
          <w:t xml:space="preserve"> + 107 + </w:t>
        </w:r>
        <w:r>
          <w:t>34.097</w:t>
        </w:r>
        <w:r w:rsidRPr="002B3E2A">
          <w:t xml:space="preserve"> = P </w:t>
        </w:r>
        <w:r w:rsidRPr="002B3E2A">
          <w:rPr>
            <w:vertAlign w:val="subscript"/>
          </w:rPr>
          <w:t xml:space="preserve">dBm </w:t>
        </w:r>
        <w:r w:rsidRPr="002B3E2A">
          <w:t xml:space="preserve">+ </w:t>
        </w:r>
        <w:r>
          <w:t>141.097</w:t>
        </w:r>
        <w:r w:rsidRPr="002B3E2A">
          <w:t xml:space="preserve"> (</w:t>
        </w:r>
        <w:r>
          <w:t>BDS</w:t>
        </w:r>
        <w:r w:rsidRPr="002B3E2A">
          <w:t>)</w:t>
        </w:r>
      </w:ins>
    </w:p>
    <w:p w14:paraId="5B4E0654" w14:textId="77777777" w:rsidR="0039147F" w:rsidRDefault="0039147F" w:rsidP="0039147F">
      <w:pPr>
        <w:ind w:left="360"/>
        <w:rPr>
          <w:ins w:id="3671" w:author="USA" w:date="2021-07-28T14:40:00Z"/>
        </w:rPr>
      </w:pPr>
    </w:p>
    <w:p w14:paraId="5B55AB17" w14:textId="77777777" w:rsidR="0039147F" w:rsidRPr="0071195A" w:rsidRDefault="0039147F" w:rsidP="0039147F">
      <w:pPr>
        <w:ind w:left="360"/>
        <w:rPr>
          <w:ins w:id="3672" w:author="USA" w:date="2021-07-28T14:40:00Z"/>
        </w:rPr>
      </w:pPr>
      <w:ins w:id="3673" w:author="USA" w:date="2021-07-28T14:40:00Z">
        <w:r w:rsidRPr="0071195A">
          <w:t xml:space="preserve">P </w:t>
        </w:r>
        <w:r w:rsidRPr="0071195A">
          <w:rPr>
            <w:vertAlign w:val="subscript"/>
          </w:rPr>
          <w:t>dBm (</w:t>
        </w:r>
        <w:proofErr w:type="spellStart"/>
        <w:r>
          <w:rPr>
            <w:vertAlign w:val="subscript"/>
          </w:rPr>
          <w:t>N</w:t>
        </w:r>
        <w:r w:rsidRPr="0071195A">
          <w:rPr>
            <w:vertAlign w:val="subscript"/>
          </w:rPr>
          <w:t>Bacquisition</w:t>
        </w:r>
        <w:proofErr w:type="spellEnd"/>
        <w:r w:rsidRPr="0071195A">
          <w:rPr>
            <w:vertAlign w:val="subscript"/>
          </w:rPr>
          <w:t>)</w:t>
        </w:r>
        <w:r w:rsidRPr="0071195A">
          <w:t xml:space="preserve"> = -1</w:t>
        </w:r>
        <w:r>
          <w:t>28</w:t>
        </w:r>
        <w:r w:rsidRPr="0071195A">
          <w:t xml:space="preserve"> dBm (GPS and Galileo)</w:t>
        </w:r>
        <w:r w:rsidRPr="0071195A">
          <w:br/>
          <w:t xml:space="preserve">P </w:t>
        </w:r>
        <w:r w:rsidRPr="0071195A">
          <w:rPr>
            <w:vertAlign w:val="subscript"/>
          </w:rPr>
          <w:t>dBm (</w:t>
        </w:r>
        <w:proofErr w:type="spellStart"/>
        <w:r>
          <w:rPr>
            <w:vertAlign w:val="subscript"/>
          </w:rPr>
          <w:t>N</w:t>
        </w:r>
        <w:r w:rsidRPr="0071195A">
          <w:rPr>
            <w:vertAlign w:val="subscript"/>
          </w:rPr>
          <w:t>Bacquisition</w:t>
        </w:r>
        <w:proofErr w:type="spellEnd"/>
        <w:r w:rsidRPr="0071195A">
          <w:rPr>
            <w:vertAlign w:val="subscript"/>
          </w:rPr>
          <w:t>)</w:t>
        </w:r>
        <w:r w:rsidRPr="0071195A">
          <w:t xml:space="preserve"> = -1</w:t>
        </w:r>
        <w:r>
          <w:t>28</w:t>
        </w:r>
        <w:r w:rsidRPr="0071195A">
          <w:t xml:space="preserve"> dBm (GLONASS)</w:t>
        </w:r>
      </w:ins>
    </w:p>
    <w:p w14:paraId="009184C0" w14:textId="77777777" w:rsidR="0039147F" w:rsidRPr="0071195A" w:rsidRDefault="0039147F" w:rsidP="0039147F">
      <w:pPr>
        <w:ind w:left="360"/>
        <w:rPr>
          <w:ins w:id="3674" w:author="USA" w:date="2021-07-28T14:40:00Z"/>
        </w:rPr>
      </w:pPr>
      <w:ins w:id="3675" w:author="USA" w:date="2021-07-28T14:40:00Z">
        <w:r w:rsidRPr="0071195A">
          <w:t xml:space="preserve">P </w:t>
        </w:r>
        <w:r w:rsidRPr="0071195A">
          <w:rPr>
            <w:vertAlign w:val="subscript"/>
          </w:rPr>
          <w:t>dBm (</w:t>
        </w:r>
        <w:proofErr w:type="spellStart"/>
        <w:r>
          <w:rPr>
            <w:vertAlign w:val="subscript"/>
          </w:rPr>
          <w:t>N</w:t>
        </w:r>
        <w:r w:rsidRPr="0071195A">
          <w:rPr>
            <w:vertAlign w:val="subscript"/>
          </w:rPr>
          <w:t>Bacquisition</w:t>
        </w:r>
        <w:proofErr w:type="spellEnd"/>
        <w:r w:rsidRPr="0071195A">
          <w:rPr>
            <w:vertAlign w:val="subscript"/>
          </w:rPr>
          <w:t>)</w:t>
        </w:r>
        <w:r w:rsidRPr="0071195A">
          <w:t xml:space="preserve"> = -1</w:t>
        </w:r>
        <w:r>
          <w:t>26</w:t>
        </w:r>
        <w:r w:rsidRPr="0071195A">
          <w:t xml:space="preserve"> dBm (BDS)</w:t>
        </w:r>
      </w:ins>
    </w:p>
    <w:p w14:paraId="554E1908" w14:textId="77777777" w:rsidR="00285A66" w:rsidRDefault="00285A66" w:rsidP="0039147F">
      <w:pPr>
        <w:ind w:left="360"/>
        <w:rPr>
          <w:b/>
          <w:bCs/>
        </w:rPr>
      </w:pPr>
    </w:p>
    <w:p w14:paraId="7C3EADD8" w14:textId="07D6C4F1" w:rsidR="0039147F" w:rsidRPr="0071195A" w:rsidRDefault="0039147F" w:rsidP="0039147F">
      <w:pPr>
        <w:ind w:left="360"/>
        <w:rPr>
          <w:ins w:id="3676" w:author="USA" w:date="2021-07-28T14:40:00Z"/>
        </w:rPr>
      </w:pPr>
      <w:ins w:id="3677" w:author="USA" w:date="2021-07-28T14:40:00Z">
        <w:r w:rsidRPr="00C87F04">
          <w:rPr>
            <w:b/>
            <w:bCs/>
          </w:rPr>
          <w:t xml:space="preserve">E </w:t>
        </w:r>
        <w:r w:rsidRPr="00C87F04">
          <w:rPr>
            <w:b/>
            <w:bCs/>
            <w:vertAlign w:val="subscript"/>
          </w:rPr>
          <w:t>dB µV/m (</w:t>
        </w:r>
        <w:proofErr w:type="spellStart"/>
        <w:r w:rsidRPr="00C87F04">
          <w:rPr>
            <w:b/>
            <w:bCs/>
            <w:vertAlign w:val="subscript"/>
          </w:rPr>
          <w:t>NBacquisition</w:t>
        </w:r>
        <w:proofErr w:type="spellEnd"/>
        <w:r w:rsidRPr="00C87F04">
          <w:rPr>
            <w:b/>
            <w:bCs/>
            <w:vertAlign w:val="subscript"/>
          </w:rPr>
          <w:t>)</w:t>
        </w:r>
        <w:r w:rsidRPr="0071195A">
          <w:rPr>
            <w:vertAlign w:val="subscript"/>
          </w:rPr>
          <w:t xml:space="preserve"> </w:t>
        </w:r>
        <w:r w:rsidRPr="0071195A">
          <w:t>= -1</w:t>
        </w:r>
        <w:r>
          <w:t>28</w:t>
        </w:r>
        <w:r w:rsidRPr="0071195A">
          <w:t xml:space="preserve"> dBm + 141.175    = </w:t>
        </w:r>
        <w:r w:rsidRPr="00C87F04">
          <w:rPr>
            <w:b/>
            <w:bCs/>
          </w:rPr>
          <w:t>13.2 dB µV/m</w:t>
        </w:r>
        <w:r w:rsidRPr="0071195A">
          <w:t xml:space="preserve"> (GPS and Galileo)</w:t>
        </w:r>
      </w:ins>
    </w:p>
    <w:p w14:paraId="0BA04430" w14:textId="77777777" w:rsidR="0039147F" w:rsidRPr="0071195A" w:rsidRDefault="0039147F" w:rsidP="0039147F">
      <w:pPr>
        <w:ind w:left="360"/>
        <w:rPr>
          <w:ins w:id="3678" w:author="USA" w:date="2021-07-28T14:40:00Z"/>
        </w:rPr>
      </w:pPr>
      <w:ins w:id="3679" w:author="USA" w:date="2021-07-28T14:40:00Z">
        <w:r w:rsidRPr="00C87F04">
          <w:rPr>
            <w:b/>
            <w:bCs/>
          </w:rPr>
          <w:t xml:space="preserve">E </w:t>
        </w:r>
        <w:r w:rsidRPr="00C87F04">
          <w:rPr>
            <w:b/>
            <w:bCs/>
            <w:vertAlign w:val="subscript"/>
          </w:rPr>
          <w:t>dB µV/m (</w:t>
        </w:r>
        <w:proofErr w:type="spellStart"/>
        <w:r w:rsidRPr="00C87F04">
          <w:rPr>
            <w:b/>
            <w:bCs/>
            <w:vertAlign w:val="subscript"/>
          </w:rPr>
          <w:t>NBacquisition</w:t>
        </w:r>
        <w:proofErr w:type="spellEnd"/>
        <w:r w:rsidRPr="00C87F04">
          <w:rPr>
            <w:b/>
            <w:bCs/>
            <w:vertAlign w:val="subscript"/>
          </w:rPr>
          <w:t>)</w:t>
        </w:r>
        <w:r w:rsidRPr="0071195A">
          <w:rPr>
            <w:vertAlign w:val="subscript"/>
          </w:rPr>
          <w:t xml:space="preserve"> </w:t>
        </w:r>
        <w:r w:rsidRPr="0071195A">
          <w:t>= -</w:t>
        </w:r>
        <w:r>
          <w:t>128</w:t>
        </w:r>
        <w:r w:rsidRPr="0071195A">
          <w:t xml:space="preserve"> dBm + 141.323   </w:t>
        </w:r>
        <w:r>
          <w:t xml:space="preserve"> </w:t>
        </w:r>
        <w:r w:rsidRPr="0071195A">
          <w:t xml:space="preserve">= </w:t>
        </w:r>
        <w:r w:rsidRPr="00C87F04">
          <w:rPr>
            <w:b/>
            <w:bCs/>
          </w:rPr>
          <w:t xml:space="preserve">13.3 dB µV/m </w:t>
        </w:r>
        <w:r w:rsidRPr="0071195A">
          <w:t>(GLONASS)</w:t>
        </w:r>
      </w:ins>
    </w:p>
    <w:p w14:paraId="1E649DB6" w14:textId="6286D6B0" w:rsidR="0039147F" w:rsidRDefault="0039147F" w:rsidP="0039147F">
      <w:pPr>
        <w:ind w:left="360"/>
        <w:rPr>
          <w:ins w:id="3680" w:author="USA" w:date="2021-07-28T15:54:00Z"/>
        </w:rPr>
      </w:pPr>
      <w:ins w:id="3681" w:author="USA" w:date="2021-07-28T14:40:00Z">
        <w:r w:rsidRPr="00C87F04">
          <w:rPr>
            <w:b/>
            <w:bCs/>
          </w:rPr>
          <w:t xml:space="preserve">E </w:t>
        </w:r>
        <w:r w:rsidRPr="00C87F04">
          <w:rPr>
            <w:b/>
            <w:bCs/>
            <w:vertAlign w:val="subscript"/>
          </w:rPr>
          <w:t>dB µV/m (</w:t>
        </w:r>
        <w:proofErr w:type="spellStart"/>
        <w:r w:rsidRPr="00C87F04">
          <w:rPr>
            <w:b/>
            <w:bCs/>
            <w:vertAlign w:val="subscript"/>
          </w:rPr>
          <w:t>NBacquisition</w:t>
        </w:r>
        <w:proofErr w:type="spellEnd"/>
        <w:r w:rsidRPr="00C87F04">
          <w:rPr>
            <w:b/>
            <w:bCs/>
            <w:vertAlign w:val="subscript"/>
          </w:rPr>
          <w:t>)</w:t>
        </w:r>
        <w:r w:rsidRPr="0071195A">
          <w:rPr>
            <w:vertAlign w:val="subscript"/>
          </w:rPr>
          <w:t xml:space="preserve"> </w:t>
        </w:r>
        <w:r w:rsidRPr="0071195A">
          <w:t>= -1</w:t>
        </w:r>
        <w:r>
          <w:t>26</w:t>
        </w:r>
        <w:r w:rsidRPr="0071195A">
          <w:t xml:space="preserve"> dBm + 141.097 </w:t>
        </w:r>
        <w:r>
          <w:t xml:space="preserve">   </w:t>
        </w:r>
        <w:r w:rsidRPr="0071195A">
          <w:t xml:space="preserve">= </w:t>
        </w:r>
        <w:r w:rsidRPr="00C87F04">
          <w:rPr>
            <w:b/>
            <w:bCs/>
          </w:rPr>
          <w:t>15.1 dB µV/m</w:t>
        </w:r>
        <w:r w:rsidRPr="0071195A">
          <w:t xml:space="preserve"> (BDS)</w:t>
        </w:r>
      </w:ins>
    </w:p>
    <w:p w14:paraId="69E6FA06" w14:textId="77777777" w:rsidR="008766B4" w:rsidRDefault="008766B4" w:rsidP="0039147F">
      <w:pPr>
        <w:ind w:left="360"/>
        <w:rPr>
          <w:ins w:id="3682" w:author="USA" w:date="2021-07-28T14:40:00Z"/>
        </w:rPr>
      </w:pPr>
    </w:p>
    <w:p w14:paraId="15031268" w14:textId="27FF4462" w:rsidR="0039147F" w:rsidRPr="001B3E9B" w:rsidRDefault="0039147F">
      <w:pPr>
        <w:spacing w:before="360"/>
        <w:ind w:left="360"/>
        <w:jc w:val="center"/>
        <w:rPr>
          <w:ins w:id="3683" w:author="USA" w:date="2021-07-28T14:40:00Z"/>
          <w:b/>
        </w:rPr>
        <w:pPrChange w:id="3684" w:author="USA" w:date="2021-07-28T15:54:00Z">
          <w:pPr>
            <w:ind w:left="360"/>
            <w:jc w:val="center"/>
          </w:pPr>
        </w:pPrChange>
      </w:pPr>
      <w:ins w:id="3685" w:author="USA" w:date="2021-07-28T14:40:00Z">
        <w:r w:rsidRPr="001B3E9B">
          <w:rPr>
            <w:b/>
          </w:rPr>
          <w:t xml:space="preserve">Comparison of </w:t>
        </w:r>
      </w:ins>
      <w:ins w:id="3686" w:author="Edits" w:date="2021-09-22T13:58:00Z">
        <w:r w:rsidR="00754778">
          <w:rPr>
            <w:b/>
          </w:rPr>
          <w:t xml:space="preserve">Rec. </w:t>
        </w:r>
      </w:ins>
      <w:ins w:id="3687" w:author="USA" w:date="2021-07-28T14:40:00Z">
        <w:r w:rsidRPr="001B3E9B">
          <w:rPr>
            <w:b/>
          </w:rPr>
          <w:t xml:space="preserve">ITU-R M.1903-1 based calculated emission limits </w:t>
        </w:r>
        <w:r w:rsidRPr="001B3E9B">
          <w:rPr>
            <w:b/>
          </w:rPr>
          <w:br/>
          <w:t>with existing standards, normalized to 1m</w:t>
        </w:r>
        <w:r>
          <w:rPr>
            <w:rStyle w:val="FootnoteReference"/>
            <w:b/>
          </w:rPr>
          <w:footnoteReference w:id="24"/>
        </w:r>
      </w:ins>
    </w:p>
    <w:p w14:paraId="31E5D79B" w14:textId="77777777" w:rsidR="0039147F" w:rsidRDefault="0039147F" w:rsidP="0039147F">
      <w:pPr>
        <w:ind w:left="360"/>
        <w:jc w:val="center"/>
        <w:rPr>
          <w:ins w:id="3690" w:author="USA" w:date="2021-07-28T14:40:00Z"/>
        </w:rPr>
      </w:pPr>
    </w:p>
    <w:tbl>
      <w:tblPr>
        <w:tblStyle w:val="TableGrid"/>
        <w:tblW w:w="9720" w:type="dxa"/>
        <w:tblInd w:w="-5" w:type="dxa"/>
        <w:tblLook w:val="04A0" w:firstRow="1" w:lastRow="0" w:firstColumn="1" w:lastColumn="0" w:noHBand="0" w:noVBand="1"/>
      </w:tblPr>
      <w:tblGrid>
        <w:gridCol w:w="1285"/>
        <w:gridCol w:w="1067"/>
        <w:gridCol w:w="1245"/>
        <w:gridCol w:w="1309"/>
        <w:gridCol w:w="1057"/>
        <w:gridCol w:w="1286"/>
        <w:gridCol w:w="1095"/>
        <w:gridCol w:w="1376"/>
      </w:tblGrid>
      <w:tr w:rsidR="0039147F" w14:paraId="12890D5D" w14:textId="77777777" w:rsidTr="0014555E">
        <w:trPr>
          <w:ins w:id="3691" w:author="USA" w:date="2021-07-28T14:40:00Z"/>
        </w:trPr>
        <w:tc>
          <w:tcPr>
            <w:tcW w:w="1285" w:type="dxa"/>
            <w:vMerge w:val="restart"/>
            <w:vAlign w:val="center"/>
          </w:tcPr>
          <w:p w14:paraId="598D1525" w14:textId="77777777" w:rsidR="0039147F" w:rsidRPr="00681CC7" w:rsidRDefault="0039147F" w:rsidP="0014555E">
            <w:pPr>
              <w:jc w:val="center"/>
              <w:rPr>
                <w:ins w:id="3692" w:author="USA" w:date="2021-07-28T14:40:00Z"/>
                <w:rFonts w:eastAsia="Times New Roman" w:cs="Times New Roman"/>
                <w:b/>
                <w:sz w:val="18"/>
                <w:szCs w:val="18"/>
              </w:rPr>
            </w:pPr>
            <w:ins w:id="3693" w:author="USA" w:date="2021-07-28T14:40:00Z">
              <w:r>
                <w:rPr>
                  <w:rFonts w:eastAsia="Times New Roman" w:cs="Times New Roman"/>
                  <w:b/>
                  <w:sz w:val="18"/>
                  <w:szCs w:val="18"/>
                </w:rPr>
                <w:t xml:space="preserve">EMC </w:t>
              </w:r>
              <w:r w:rsidRPr="00C87F04">
                <w:rPr>
                  <w:rFonts w:eastAsia="Times New Roman" w:cs="Times New Roman"/>
                  <w:b/>
                  <w:sz w:val="18"/>
                  <w:szCs w:val="18"/>
                </w:rPr>
                <w:t>Standard</w:t>
              </w:r>
            </w:ins>
          </w:p>
        </w:tc>
        <w:tc>
          <w:tcPr>
            <w:tcW w:w="1067" w:type="dxa"/>
            <w:vMerge w:val="restart"/>
            <w:vAlign w:val="center"/>
          </w:tcPr>
          <w:p w14:paraId="1471235B" w14:textId="77777777" w:rsidR="0039147F" w:rsidRPr="00681CC7" w:rsidRDefault="0039147F" w:rsidP="0014555E">
            <w:pPr>
              <w:jc w:val="center"/>
              <w:rPr>
                <w:ins w:id="3694" w:author="USA" w:date="2021-07-28T14:40:00Z"/>
                <w:rFonts w:eastAsia="Times New Roman" w:cs="Times New Roman"/>
                <w:b/>
                <w:sz w:val="18"/>
                <w:szCs w:val="18"/>
              </w:rPr>
            </w:pPr>
            <w:ins w:id="3695" w:author="USA" w:date="2021-07-28T14:40:00Z">
              <w:r>
                <w:rPr>
                  <w:rFonts w:eastAsia="Times New Roman" w:cs="Times New Roman"/>
                  <w:b/>
                  <w:sz w:val="18"/>
                  <w:szCs w:val="18"/>
                </w:rPr>
                <w:t xml:space="preserve">Resolution </w:t>
              </w:r>
              <w:r w:rsidRPr="00C87F04">
                <w:rPr>
                  <w:rFonts w:eastAsia="Times New Roman" w:cs="Times New Roman"/>
                  <w:b/>
                  <w:sz w:val="18"/>
                  <w:szCs w:val="18"/>
                </w:rPr>
                <w:t>Bandwidth</w:t>
              </w:r>
            </w:ins>
          </w:p>
        </w:tc>
        <w:tc>
          <w:tcPr>
            <w:tcW w:w="1245" w:type="dxa"/>
            <w:vMerge w:val="restart"/>
            <w:vAlign w:val="center"/>
          </w:tcPr>
          <w:p w14:paraId="536617A6" w14:textId="77777777" w:rsidR="0039147F" w:rsidRPr="00681CC7" w:rsidRDefault="0039147F" w:rsidP="0014555E">
            <w:pPr>
              <w:jc w:val="center"/>
              <w:rPr>
                <w:ins w:id="3696" w:author="USA" w:date="2021-07-28T14:40:00Z"/>
                <w:rFonts w:eastAsia="Times New Roman" w:cs="Times New Roman"/>
                <w:b/>
                <w:sz w:val="18"/>
                <w:szCs w:val="18"/>
              </w:rPr>
            </w:pPr>
            <w:ins w:id="3697" w:author="USA" w:date="2021-07-28T14:40:00Z">
              <w:r>
                <w:rPr>
                  <w:rFonts w:eastAsia="Times New Roman" w:cs="Times New Roman"/>
                  <w:b/>
                  <w:sz w:val="18"/>
                  <w:szCs w:val="18"/>
                </w:rPr>
                <w:t>EMC standard e</w:t>
              </w:r>
              <w:r w:rsidRPr="00C87F04">
                <w:rPr>
                  <w:rFonts w:eastAsia="Times New Roman" w:cs="Times New Roman"/>
                  <w:b/>
                  <w:sz w:val="18"/>
                  <w:szCs w:val="18"/>
                </w:rPr>
                <w:t>mission limit</w:t>
              </w:r>
            </w:ins>
          </w:p>
        </w:tc>
        <w:tc>
          <w:tcPr>
            <w:tcW w:w="2366" w:type="dxa"/>
            <w:gridSpan w:val="2"/>
            <w:vAlign w:val="center"/>
          </w:tcPr>
          <w:p w14:paraId="0EA620FC" w14:textId="77777777" w:rsidR="0039147F" w:rsidRPr="00F44F32" w:rsidRDefault="0039147F" w:rsidP="0014555E">
            <w:pPr>
              <w:jc w:val="center"/>
              <w:rPr>
                <w:ins w:id="3698" w:author="USA" w:date="2021-07-28T14:40:00Z"/>
                <w:rFonts w:eastAsia="Times New Roman" w:cs="Times New Roman"/>
                <w:b/>
                <w:sz w:val="18"/>
                <w:szCs w:val="18"/>
              </w:rPr>
            </w:pPr>
            <w:ins w:id="3699" w:author="USA" w:date="2021-07-28T14:40:00Z">
              <w:r w:rsidRPr="00F268A7">
                <w:rPr>
                  <w:rFonts w:eastAsia="Times New Roman" w:cs="Times New Roman"/>
                  <w:b/>
                  <w:sz w:val="18"/>
                  <w:szCs w:val="18"/>
                </w:rPr>
                <w:t>M.1903 wideband</w:t>
              </w:r>
            </w:ins>
          </w:p>
        </w:tc>
        <w:tc>
          <w:tcPr>
            <w:tcW w:w="2381" w:type="dxa"/>
            <w:gridSpan w:val="2"/>
          </w:tcPr>
          <w:p w14:paraId="164C29AF" w14:textId="77777777" w:rsidR="0039147F" w:rsidRPr="00681CC7" w:rsidRDefault="0039147F" w:rsidP="0014555E">
            <w:pPr>
              <w:jc w:val="center"/>
              <w:rPr>
                <w:ins w:id="3700" w:author="USA" w:date="2021-07-28T14:40:00Z"/>
                <w:rFonts w:eastAsia="Times New Roman" w:cs="Times New Roman"/>
                <w:b/>
                <w:sz w:val="18"/>
                <w:szCs w:val="18"/>
              </w:rPr>
            </w:pPr>
            <w:ins w:id="3701" w:author="USA" w:date="2021-07-28T14:40:00Z">
              <w:r w:rsidRPr="00F44F32">
                <w:rPr>
                  <w:rFonts w:eastAsia="Times New Roman" w:cs="Times New Roman"/>
                  <w:b/>
                  <w:sz w:val="18"/>
                  <w:szCs w:val="18"/>
                </w:rPr>
                <w:t xml:space="preserve">M.1903 </w:t>
              </w:r>
              <w:r>
                <w:rPr>
                  <w:rFonts w:eastAsia="Times New Roman" w:cs="Times New Roman"/>
                  <w:b/>
                  <w:sz w:val="18"/>
                  <w:szCs w:val="18"/>
                </w:rPr>
                <w:t>narrowband</w:t>
              </w:r>
            </w:ins>
          </w:p>
        </w:tc>
        <w:tc>
          <w:tcPr>
            <w:tcW w:w="1376" w:type="dxa"/>
            <w:vMerge w:val="restart"/>
            <w:vAlign w:val="center"/>
          </w:tcPr>
          <w:p w14:paraId="02E7D2A7" w14:textId="77777777" w:rsidR="0039147F" w:rsidRPr="00F44F32" w:rsidRDefault="0039147F" w:rsidP="0014555E">
            <w:pPr>
              <w:jc w:val="center"/>
              <w:rPr>
                <w:ins w:id="3702" w:author="USA" w:date="2021-07-28T14:40:00Z"/>
                <w:rFonts w:eastAsia="Times New Roman" w:cs="Times New Roman"/>
                <w:b/>
                <w:sz w:val="18"/>
                <w:szCs w:val="18"/>
              </w:rPr>
            </w:pPr>
            <w:ins w:id="3703" w:author="USA" w:date="2021-07-28T14:40:00Z">
              <w:r>
                <w:rPr>
                  <w:rFonts w:eastAsia="Times New Roman" w:cs="Times New Roman"/>
                  <w:b/>
                  <w:sz w:val="18"/>
                  <w:szCs w:val="18"/>
                </w:rPr>
                <w:t>GNSS Receiver Distortion Distance</w:t>
              </w:r>
              <w:r>
                <w:rPr>
                  <w:rStyle w:val="FootnoteReference"/>
                  <w:rFonts w:eastAsia="Times New Roman" w:cs="Times New Roman"/>
                  <w:b/>
                  <w:szCs w:val="18"/>
                </w:rPr>
                <w:footnoteReference w:id="25"/>
              </w:r>
            </w:ins>
          </w:p>
        </w:tc>
      </w:tr>
      <w:tr w:rsidR="0039147F" w14:paraId="60DAC821" w14:textId="77777777" w:rsidTr="0014555E">
        <w:trPr>
          <w:ins w:id="3706" w:author="USA" w:date="2021-07-28T14:40:00Z"/>
        </w:trPr>
        <w:tc>
          <w:tcPr>
            <w:tcW w:w="1285" w:type="dxa"/>
            <w:vMerge/>
            <w:vAlign w:val="center"/>
          </w:tcPr>
          <w:p w14:paraId="2ED26136" w14:textId="77777777" w:rsidR="0039147F" w:rsidRPr="00C87F04" w:rsidRDefault="0039147F" w:rsidP="0014555E">
            <w:pPr>
              <w:jc w:val="center"/>
              <w:rPr>
                <w:ins w:id="3707" w:author="USA" w:date="2021-07-28T14:40:00Z"/>
                <w:rFonts w:eastAsia="Times New Roman" w:cs="Times New Roman"/>
                <w:b/>
                <w:sz w:val="18"/>
                <w:szCs w:val="18"/>
              </w:rPr>
            </w:pPr>
          </w:p>
        </w:tc>
        <w:tc>
          <w:tcPr>
            <w:tcW w:w="1067" w:type="dxa"/>
            <w:vMerge/>
            <w:vAlign w:val="center"/>
          </w:tcPr>
          <w:p w14:paraId="57E8167A" w14:textId="77777777" w:rsidR="0039147F" w:rsidRPr="00C87F04" w:rsidRDefault="0039147F" w:rsidP="0014555E">
            <w:pPr>
              <w:jc w:val="center"/>
              <w:rPr>
                <w:ins w:id="3708" w:author="USA" w:date="2021-07-28T14:40:00Z"/>
                <w:rFonts w:eastAsia="Times New Roman" w:cs="Times New Roman"/>
                <w:b/>
                <w:sz w:val="18"/>
                <w:szCs w:val="18"/>
              </w:rPr>
            </w:pPr>
          </w:p>
        </w:tc>
        <w:tc>
          <w:tcPr>
            <w:tcW w:w="1245" w:type="dxa"/>
            <w:vMerge/>
            <w:vAlign w:val="center"/>
          </w:tcPr>
          <w:p w14:paraId="7DB3398E" w14:textId="77777777" w:rsidR="0039147F" w:rsidRPr="00C87F04" w:rsidRDefault="0039147F" w:rsidP="0014555E">
            <w:pPr>
              <w:jc w:val="center"/>
              <w:rPr>
                <w:ins w:id="3709" w:author="USA" w:date="2021-07-28T14:40:00Z"/>
                <w:rFonts w:eastAsia="Times New Roman" w:cs="Times New Roman"/>
                <w:b/>
                <w:sz w:val="18"/>
                <w:szCs w:val="18"/>
              </w:rPr>
            </w:pPr>
          </w:p>
        </w:tc>
        <w:tc>
          <w:tcPr>
            <w:tcW w:w="1309" w:type="dxa"/>
            <w:vAlign w:val="center"/>
          </w:tcPr>
          <w:p w14:paraId="5FB40AB9" w14:textId="77777777" w:rsidR="0039147F" w:rsidRPr="00C87F04" w:rsidRDefault="0039147F" w:rsidP="0014555E">
            <w:pPr>
              <w:jc w:val="center"/>
              <w:rPr>
                <w:ins w:id="3710" w:author="USA" w:date="2021-07-28T14:40:00Z"/>
                <w:rFonts w:eastAsia="Times New Roman" w:cs="Times New Roman"/>
                <w:b/>
                <w:sz w:val="18"/>
                <w:szCs w:val="18"/>
              </w:rPr>
            </w:pPr>
            <w:ins w:id="3711" w:author="USA" w:date="2021-07-28T14:40:00Z">
              <w:r>
                <w:rPr>
                  <w:rFonts w:eastAsia="Times New Roman" w:cs="Times New Roman"/>
                  <w:b/>
                  <w:sz w:val="18"/>
                  <w:szCs w:val="18"/>
                </w:rPr>
                <w:t>E</w:t>
              </w:r>
              <w:r w:rsidRPr="00C87F04">
                <w:rPr>
                  <w:rFonts w:eastAsia="Times New Roman" w:cs="Times New Roman"/>
                  <w:b/>
                  <w:sz w:val="18"/>
                  <w:szCs w:val="18"/>
                </w:rPr>
                <w:t>mission requirement</w:t>
              </w:r>
            </w:ins>
          </w:p>
        </w:tc>
        <w:tc>
          <w:tcPr>
            <w:tcW w:w="1057" w:type="dxa"/>
            <w:vAlign w:val="center"/>
          </w:tcPr>
          <w:p w14:paraId="190C4B14" w14:textId="77777777" w:rsidR="0039147F" w:rsidRPr="00F44F32" w:rsidRDefault="0039147F" w:rsidP="0014555E">
            <w:pPr>
              <w:jc w:val="center"/>
              <w:rPr>
                <w:ins w:id="3712" w:author="USA" w:date="2021-07-28T14:40:00Z"/>
                <w:rFonts w:eastAsia="Times New Roman" w:cs="Times New Roman"/>
                <w:b/>
                <w:sz w:val="18"/>
                <w:szCs w:val="18"/>
              </w:rPr>
            </w:pPr>
            <w:ins w:id="3713" w:author="USA" w:date="2021-07-28T14:40:00Z">
              <w:r>
                <w:rPr>
                  <w:rFonts w:eastAsia="Times New Roman" w:cs="Times New Roman"/>
                  <w:b/>
                  <w:sz w:val="18"/>
                  <w:szCs w:val="18"/>
                </w:rPr>
                <w:t>Difference</w:t>
              </w:r>
            </w:ins>
          </w:p>
        </w:tc>
        <w:tc>
          <w:tcPr>
            <w:tcW w:w="1286" w:type="dxa"/>
            <w:vAlign w:val="center"/>
          </w:tcPr>
          <w:p w14:paraId="07A8F903" w14:textId="77777777" w:rsidR="0039147F" w:rsidRPr="00681CC7" w:rsidRDefault="0039147F" w:rsidP="0014555E">
            <w:pPr>
              <w:jc w:val="center"/>
              <w:rPr>
                <w:ins w:id="3714" w:author="USA" w:date="2021-07-28T14:40:00Z"/>
                <w:rFonts w:eastAsia="Times New Roman" w:cs="Times New Roman"/>
                <w:b/>
                <w:sz w:val="18"/>
                <w:szCs w:val="18"/>
              </w:rPr>
            </w:pPr>
            <w:ins w:id="3715" w:author="USA" w:date="2021-07-28T14:40:00Z">
              <w:r>
                <w:rPr>
                  <w:rFonts w:eastAsia="Times New Roman" w:cs="Times New Roman"/>
                  <w:b/>
                  <w:sz w:val="18"/>
                  <w:szCs w:val="18"/>
                </w:rPr>
                <w:t>E</w:t>
              </w:r>
              <w:r w:rsidRPr="00F44F32">
                <w:rPr>
                  <w:rFonts w:eastAsia="Times New Roman" w:cs="Times New Roman"/>
                  <w:b/>
                  <w:sz w:val="18"/>
                  <w:szCs w:val="18"/>
                </w:rPr>
                <w:t>mission requirement</w:t>
              </w:r>
            </w:ins>
          </w:p>
        </w:tc>
        <w:tc>
          <w:tcPr>
            <w:tcW w:w="1095" w:type="dxa"/>
            <w:vAlign w:val="center"/>
          </w:tcPr>
          <w:p w14:paraId="7865AB26" w14:textId="77777777" w:rsidR="0039147F" w:rsidRPr="00C87F04" w:rsidRDefault="0039147F" w:rsidP="0014555E">
            <w:pPr>
              <w:jc w:val="center"/>
              <w:rPr>
                <w:ins w:id="3716" w:author="USA" w:date="2021-07-28T14:40:00Z"/>
                <w:rFonts w:eastAsia="Times New Roman" w:cs="Times New Roman"/>
                <w:b/>
                <w:sz w:val="18"/>
                <w:szCs w:val="18"/>
              </w:rPr>
            </w:pPr>
            <w:ins w:id="3717" w:author="USA" w:date="2021-07-28T14:40:00Z">
              <w:r w:rsidRPr="00C87F04">
                <w:rPr>
                  <w:rFonts w:eastAsia="Times New Roman" w:cs="Times New Roman"/>
                  <w:b/>
                  <w:sz w:val="18"/>
                  <w:szCs w:val="18"/>
                </w:rPr>
                <w:t>Difference</w:t>
              </w:r>
            </w:ins>
          </w:p>
        </w:tc>
        <w:tc>
          <w:tcPr>
            <w:tcW w:w="1376" w:type="dxa"/>
            <w:vMerge/>
            <w:vAlign w:val="center"/>
          </w:tcPr>
          <w:p w14:paraId="6F63C072" w14:textId="77777777" w:rsidR="0039147F" w:rsidRPr="00681CC7" w:rsidRDefault="0039147F" w:rsidP="0014555E">
            <w:pPr>
              <w:jc w:val="center"/>
              <w:rPr>
                <w:ins w:id="3718" w:author="USA" w:date="2021-07-28T14:40:00Z"/>
                <w:rFonts w:eastAsia="Times New Roman" w:cs="Times New Roman"/>
                <w:b/>
                <w:sz w:val="18"/>
                <w:szCs w:val="18"/>
              </w:rPr>
            </w:pPr>
          </w:p>
        </w:tc>
      </w:tr>
      <w:tr w:rsidR="0039147F" w14:paraId="12369532" w14:textId="77777777" w:rsidTr="0014555E">
        <w:trPr>
          <w:ins w:id="3719" w:author="USA" w:date="2021-07-28T14:40:00Z"/>
        </w:trPr>
        <w:tc>
          <w:tcPr>
            <w:tcW w:w="1285" w:type="dxa"/>
            <w:vAlign w:val="center"/>
          </w:tcPr>
          <w:p w14:paraId="443C776D" w14:textId="77777777" w:rsidR="0039147F" w:rsidRPr="00C87F04" w:rsidRDefault="0039147F" w:rsidP="0014555E">
            <w:pPr>
              <w:jc w:val="center"/>
              <w:rPr>
                <w:ins w:id="3720" w:author="USA" w:date="2021-07-28T14:40:00Z"/>
                <w:rFonts w:eastAsia="Times New Roman" w:cs="Times New Roman"/>
                <w:sz w:val="18"/>
                <w:szCs w:val="18"/>
              </w:rPr>
            </w:pPr>
            <w:ins w:id="3721" w:author="USA" w:date="2021-07-28T14:40:00Z">
              <w:r w:rsidRPr="00C87F04">
                <w:rPr>
                  <w:rFonts w:eastAsia="Times New Roman" w:cs="Times New Roman"/>
                  <w:sz w:val="18"/>
                  <w:szCs w:val="18"/>
                </w:rPr>
                <w:t>IEC 60945</w:t>
              </w:r>
            </w:ins>
          </w:p>
        </w:tc>
        <w:tc>
          <w:tcPr>
            <w:tcW w:w="1067" w:type="dxa"/>
            <w:vAlign w:val="center"/>
          </w:tcPr>
          <w:p w14:paraId="5EBE577A" w14:textId="77777777" w:rsidR="0039147F" w:rsidRPr="00C87F04" w:rsidRDefault="0039147F" w:rsidP="0014555E">
            <w:pPr>
              <w:jc w:val="center"/>
              <w:rPr>
                <w:ins w:id="3722" w:author="USA" w:date="2021-07-28T14:40:00Z"/>
                <w:rFonts w:eastAsia="Times New Roman" w:cs="Times New Roman"/>
                <w:sz w:val="18"/>
                <w:szCs w:val="18"/>
              </w:rPr>
            </w:pPr>
            <w:ins w:id="3723" w:author="USA" w:date="2021-07-28T14:40:00Z">
              <w:r w:rsidRPr="00C87F04">
                <w:rPr>
                  <w:rFonts w:eastAsia="Times New Roman" w:cs="Times New Roman"/>
                  <w:sz w:val="18"/>
                  <w:szCs w:val="18"/>
                </w:rPr>
                <w:t>120 kHz</w:t>
              </w:r>
            </w:ins>
          </w:p>
        </w:tc>
        <w:tc>
          <w:tcPr>
            <w:tcW w:w="1245" w:type="dxa"/>
            <w:vAlign w:val="center"/>
          </w:tcPr>
          <w:p w14:paraId="472EDD14" w14:textId="77777777" w:rsidR="0039147F" w:rsidRPr="00C87F04" w:rsidRDefault="0039147F" w:rsidP="0014555E">
            <w:pPr>
              <w:jc w:val="center"/>
              <w:rPr>
                <w:ins w:id="3724" w:author="USA" w:date="2021-07-28T14:40:00Z"/>
                <w:rFonts w:eastAsia="Times New Roman" w:cs="Times New Roman"/>
                <w:sz w:val="18"/>
                <w:szCs w:val="18"/>
              </w:rPr>
            </w:pPr>
            <w:ins w:id="3725" w:author="USA" w:date="2021-07-28T14:40:00Z">
              <w:r w:rsidRPr="00C87F04">
                <w:rPr>
                  <w:rFonts w:eastAsia="Times New Roman" w:cs="Times New Roman"/>
                  <w:sz w:val="18"/>
                  <w:szCs w:val="18"/>
                </w:rPr>
                <w:t>63.5 dB µV/m</w:t>
              </w:r>
              <w:r>
                <w:rPr>
                  <w:rFonts w:eastAsia="Times New Roman" w:cs="Times New Roman"/>
                  <w:sz w:val="18"/>
                  <w:szCs w:val="18"/>
                </w:rPr>
                <w:t xml:space="preserve"> QP</w:t>
              </w:r>
            </w:ins>
          </w:p>
        </w:tc>
        <w:tc>
          <w:tcPr>
            <w:tcW w:w="1309" w:type="dxa"/>
          </w:tcPr>
          <w:p w14:paraId="6BE42879" w14:textId="77777777" w:rsidR="0039147F" w:rsidRPr="00C87F04" w:rsidRDefault="0039147F" w:rsidP="0014555E">
            <w:pPr>
              <w:rPr>
                <w:ins w:id="3726" w:author="USA" w:date="2021-07-28T14:40:00Z"/>
                <w:rFonts w:eastAsia="Times New Roman" w:cs="Times New Roman"/>
                <w:sz w:val="18"/>
                <w:szCs w:val="18"/>
              </w:rPr>
            </w:pPr>
            <w:ins w:id="3727" w:author="USA" w:date="2021-07-28T14:40:00Z">
              <w:r w:rsidRPr="00C87F04">
                <w:rPr>
                  <w:rFonts w:eastAsia="Times New Roman" w:cs="Times New Roman"/>
                  <w:sz w:val="18"/>
                  <w:szCs w:val="18"/>
                </w:rPr>
                <w:t>20 dBµV/m</w:t>
              </w:r>
            </w:ins>
          </w:p>
          <w:p w14:paraId="2AF18C7D" w14:textId="77777777" w:rsidR="0039147F" w:rsidRPr="00C87F04" w:rsidRDefault="0039147F" w:rsidP="0014555E">
            <w:pPr>
              <w:rPr>
                <w:ins w:id="3728" w:author="USA" w:date="2021-07-28T14:40:00Z"/>
                <w:rFonts w:eastAsia="Times New Roman" w:cs="Times New Roman"/>
                <w:sz w:val="18"/>
                <w:szCs w:val="18"/>
              </w:rPr>
            </w:pPr>
            <w:ins w:id="3729" w:author="USA" w:date="2021-07-28T14:40:00Z">
              <w:r w:rsidRPr="00C87F04">
                <w:rPr>
                  <w:rFonts w:eastAsia="Times New Roman" w:cs="Times New Roman"/>
                  <w:sz w:val="18"/>
                  <w:szCs w:val="18"/>
                </w:rPr>
                <w:t>15.9 dBµV/m (BDS)</w:t>
              </w:r>
            </w:ins>
          </w:p>
        </w:tc>
        <w:tc>
          <w:tcPr>
            <w:tcW w:w="1057" w:type="dxa"/>
            <w:vAlign w:val="center"/>
          </w:tcPr>
          <w:p w14:paraId="0FA76BDC" w14:textId="77777777" w:rsidR="0039147F" w:rsidRPr="00F44F32" w:rsidRDefault="0039147F" w:rsidP="0014555E">
            <w:pPr>
              <w:rPr>
                <w:ins w:id="3730" w:author="USA" w:date="2021-07-28T14:40:00Z"/>
                <w:rFonts w:eastAsia="Times New Roman" w:cs="Times New Roman"/>
                <w:sz w:val="18"/>
                <w:szCs w:val="18"/>
              </w:rPr>
            </w:pPr>
            <w:ins w:id="3731" w:author="USA" w:date="2021-07-28T14:40:00Z">
              <w:r w:rsidRPr="00F44F32">
                <w:rPr>
                  <w:rFonts w:eastAsia="Times New Roman" w:cs="Times New Roman"/>
                  <w:sz w:val="18"/>
                  <w:szCs w:val="18"/>
                </w:rPr>
                <w:t>+43.5 dB</w:t>
              </w:r>
            </w:ins>
          </w:p>
          <w:p w14:paraId="24E17F3C" w14:textId="77777777" w:rsidR="0039147F" w:rsidRDefault="0039147F" w:rsidP="0014555E">
            <w:pPr>
              <w:rPr>
                <w:ins w:id="3732" w:author="USA" w:date="2021-07-28T14:40:00Z"/>
                <w:rFonts w:eastAsia="Times New Roman" w:cs="Times New Roman"/>
                <w:sz w:val="18"/>
                <w:szCs w:val="18"/>
              </w:rPr>
            </w:pPr>
            <w:ins w:id="3733" w:author="USA" w:date="2021-07-28T14:40:00Z">
              <w:r w:rsidRPr="00F44F32">
                <w:rPr>
                  <w:rFonts w:eastAsia="Times New Roman" w:cs="Times New Roman"/>
                  <w:sz w:val="18"/>
                  <w:szCs w:val="18"/>
                </w:rPr>
                <w:t>+44.5 dB (BDS)</w:t>
              </w:r>
            </w:ins>
          </w:p>
        </w:tc>
        <w:tc>
          <w:tcPr>
            <w:tcW w:w="1286" w:type="dxa"/>
          </w:tcPr>
          <w:p w14:paraId="79DAEFFE" w14:textId="77777777" w:rsidR="0039147F" w:rsidRDefault="0039147F" w:rsidP="0014555E">
            <w:pPr>
              <w:rPr>
                <w:ins w:id="3734" w:author="USA" w:date="2021-07-28T14:40:00Z"/>
                <w:rFonts w:eastAsia="Times New Roman" w:cs="Times New Roman"/>
                <w:sz w:val="18"/>
                <w:szCs w:val="18"/>
              </w:rPr>
            </w:pPr>
            <w:ins w:id="3735" w:author="USA" w:date="2021-07-28T14:40:00Z">
              <w:r>
                <w:rPr>
                  <w:rFonts w:eastAsia="Times New Roman" w:cs="Times New Roman"/>
                  <w:sz w:val="18"/>
                  <w:szCs w:val="18"/>
                </w:rPr>
                <w:t>13.2 dB µV/m</w:t>
              </w:r>
            </w:ins>
          </w:p>
          <w:p w14:paraId="5F35E340" w14:textId="77777777" w:rsidR="0039147F" w:rsidRPr="00681CC7" w:rsidRDefault="0039147F" w:rsidP="0014555E">
            <w:pPr>
              <w:rPr>
                <w:ins w:id="3736" w:author="USA" w:date="2021-07-28T14:40:00Z"/>
                <w:rFonts w:eastAsia="Times New Roman" w:cs="Times New Roman"/>
                <w:sz w:val="18"/>
                <w:szCs w:val="18"/>
              </w:rPr>
            </w:pPr>
            <w:ins w:id="3737" w:author="USA" w:date="2021-07-28T14:40:00Z">
              <w:r>
                <w:rPr>
                  <w:rFonts w:eastAsia="Times New Roman" w:cs="Times New Roman"/>
                  <w:sz w:val="18"/>
                  <w:szCs w:val="18"/>
                </w:rPr>
                <w:t>15.1 dB µV/m (BDS)</w:t>
              </w:r>
            </w:ins>
          </w:p>
        </w:tc>
        <w:tc>
          <w:tcPr>
            <w:tcW w:w="1095" w:type="dxa"/>
            <w:vAlign w:val="center"/>
          </w:tcPr>
          <w:p w14:paraId="315BF162" w14:textId="77777777" w:rsidR="0039147F" w:rsidRDefault="0039147F" w:rsidP="0014555E">
            <w:pPr>
              <w:rPr>
                <w:ins w:id="3738" w:author="USA" w:date="2021-07-28T14:40:00Z"/>
                <w:rFonts w:eastAsia="Times New Roman" w:cs="Times New Roman"/>
                <w:sz w:val="18"/>
                <w:szCs w:val="18"/>
              </w:rPr>
            </w:pPr>
            <w:ins w:id="3739" w:author="USA" w:date="2021-07-28T14:40:00Z">
              <w:r>
                <w:rPr>
                  <w:rFonts w:eastAsia="Times New Roman" w:cs="Times New Roman"/>
                  <w:sz w:val="18"/>
                  <w:szCs w:val="18"/>
                </w:rPr>
                <w:t>+50.3 dB</w:t>
              </w:r>
            </w:ins>
          </w:p>
          <w:p w14:paraId="2F47FBFE" w14:textId="77777777" w:rsidR="0039147F" w:rsidRPr="00C87F04" w:rsidRDefault="0039147F" w:rsidP="0014555E">
            <w:pPr>
              <w:rPr>
                <w:ins w:id="3740" w:author="USA" w:date="2021-07-28T14:40:00Z"/>
                <w:rFonts w:eastAsia="Times New Roman" w:cs="Times New Roman"/>
                <w:sz w:val="18"/>
                <w:szCs w:val="18"/>
              </w:rPr>
            </w:pPr>
            <w:ins w:id="3741" w:author="USA" w:date="2021-07-28T14:40:00Z">
              <w:r>
                <w:rPr>
                  <w:rFonts w:eastAsia="Times New Roman" w:cs="Times New Roman"/>
                  <w:sz w:val="18"/>
                  <w:szCs w:val="18"/>
                </w:rPr>
                <w:t>+48.4 dB (BDS)</w:t>
              </w:r>
            </w:ins>
          </w:p>
        </w:tc>
        <w:tc>
          <w:tcPr>
            <w:tcW w:w="1376" w:type="dxa"/>
            <w:vAlign w:val="center"/>
          </w:tcPr>
          <w:p w14:paraId="779B0C5F" w14:textId="77777777" w:rsidR="0039147F" w:rsidRPr="00681CC7" w:rsidDel="005F1B1F" w:rsidRDefault="0039147F" w:rsidP="0014555E">
            <w:pPr>
              <w:jc w:val="center"/>
              <w:rPr>
                <w:ins w:id="3742" w:author="USA" w:date="2021-07-28T14:40:00Z"/>
                <w:rFonts w:eastAsia="Times New Roman" w:cs="Times New Roman"/>
                <w:sz w:val="18"/>
                <w:szCs w:val="18"/>
              </w:rPr>
            </w:pPr>
            <w:ins w:id="3743" w:author="USA" w:date="2021-07-28T14:40:00Z">
              <w:r>
                <w:rPr>
                  <w:rFonts w:eastAsia="Times New Roman" w:cs="Times New Roman"/>
                  <w:sz w:val="18"/>
                  <w:szCs w:val="18"/>
                </w:rPr>
                <w:t>100m+</w:t>
              </w:r>
            </w:ins>
          </w:p>
        </w:tc>
      </w:tr>
      <w:tr w:rsidR="0039147F" w14:paraId="231AAF98" w14:textId="77777777" w:rsidTr="0014555E">
        <w:trPr>
          <w:ins w:id="3744" w:author="USA" w:date="2021-07-28T14:40:00Z"/>
        </w:trPr>
        <w:tc>
          <w:tcPr>
            <w:tcW w:w="1285" w:type="dxa"/>
            <w:vAlign w:val="center"/>
          </w:tcPr>
          <w:p w14:paraId="53065C3B" w14:textId="77777777" w:rsidR="0039147F" w:rsidRPr="00C87F04" w:rsidRDefault="0039147F" w:rsidP="0014555E">
            <w:pPr>
              <w:jc w:val="center"/>
              <w:rPr>
                <w:ins w:id="3745" w:author="USA" w:date="2021-07-28T14:40:00Z"/>
                <w:rFonts w:eastAsia="Times New Roman" w:cs="Times New Roman"/>
                <w:sz w:val="18"/>
                <w:szCs w:val="18"/>
              </w:rPr>
            </w:pPr>
            <w:ins w:id="3746" w:author="USA" w:date="2021-07-28T14:40:00Z">
              <w:r w:rsidRPr="00C87F04">
                <w:rPr>
                  <w:rFonts w:eastAsia="Times New Roman" w:cs="Times New Roman"/>
                  <w:sz w:val="18"/>
                  <w:szCs w:val="18"/>
                </w:rPr>
                <w:t>FCC Part 15 Class B</w:t>
              </w:r>
            </w:ins>
          </w:p>
        </w:tc>
        <w:tc>
          <w:tcPr>
            <w:tcW w:w="1067" w:type="dxa"/>
            <w:vAlign w:val="center"/>
          </w:tcPr>
          <w:p w14:paraId="360D1EB2" w14:textId="77777777" w:rsidR="0039147F" w:rsidRPr="00C87F04" w:rsidRDefault="0039147F" w:rsidP="0014555E">
            <w:pPr>
              <w:jc w:val="center"/>
              <w:rPr>
                <w:ins w:id="3747" w:author="USA" w:date="2021-07-28T14:40:00Z"/>
                <w:rFonts w:eastAsia="Times New Roman" w:cs="Times New Roman"/>
                <w:sz w:val="18"/>
                <w:szCs w:val="18"/>
              </w:rPr>
            </w:pPr>
            <w:ins w:id="3748" w:author="USA" w:date="2021-07-28T14:40:00Z">
              <w:r w:rsidRPr="00C87F04">
                <w:rPr>
                  <w:rFonts w:eastAsia="Times New Roman" w:cs="Times New Roman"/>
                  <w:sz w:val="18"/>
                  <w:szCs w:val="18"/>
                </w:rPr>
                <w:t>1 MHz</w:t>
              </w:r>
            </w:ins>
          </w:p>
        </w:tc>
        <w:tc>
          <w:tcPr>
            <w:tcW w:w="1245" w:type="dxa"/>
            <w:vAlign w:val="center"/>
          </w:tcPr>
          <w:p w14:paraId="305F75A5" w14:textId="77777777" w:rsidR="0039147F" w:rsidRPr="00C87F04" w:rsidRDefault="0039147F" w:rsidP="0014555E">
            <w:pPr>
              <w:jc w:val="center"/>
              <w:rPr>
                <w:ins w:id="3749" w:author="USA" w:date="2021-07-28T14:40:00Z"/>
                <w:rFonts w:eastAsia="Times New Roman" w:cs="Times New Roman"/>
                <w:sz w:val="18"/>
                <w:szCs w:val="18"/>
              </w:rPr>
            </w:pPr>
            <w:ins w:id="3750" w:author="USA" w:date="2021-07-28T14:40:00Z">
              <w:r w:rsidRPr="00C87F04">
                <w:rPr>
                  <w:rFonts w:eastAsia="Times New Roman" w:cs="Times New Roman"/>
                  <w:sz w:val="18"/>
                  <w:szCs w:val="18"/>
                </w:rPr>
                <w:t>63.5 dB µV/m</w:t>
              </w:r>
              <w:r>
                <w:rPr>
                  <w:rFonts w:eastAsia="Times New Roman" w:cs="Times New Roman"/>
                  <w:sz w:val="18"/>
                  <w:szCs w:val="18"/>
                </w:rPr>
                <w:t xml:space="preserve"> AV</w:t>
              </w:r>
            </w:ins>
          </w:p>
        </w:tc>
        <w:tc>
          <w:tcPr>
            <w:tcW w:w="1309" w:type="dxa"/>
          </w:tcPr>
          <w:p w14:paraId="593112C2" w14:textId="77777777" w:rsidR="0039147F" w:rsidRPr="00C87F04" w:rsidRDefault="0039147F" w:rsidP="0014555E">
            <w:pPr>
              <w:rPr>
                <w:ins w:id="3751" w:author="USA" w:date="2021-07-28T14:40:00Z"/>
                <w:rFonts w:eastAsia="Times New Roman" w:cs="Times New Roman"/>
                <w:sz w:val="18"/>
                <w:szCs w:val="18"/>
              </w:rPr>
            </w:pPr>
            <w:ins w:id="3752" w:author="USA" w:date="2021-07-28T14:40:00Z">
              <w:r w:rsidRPr="00C87F04">
                <w:rPr>
                  <w:rFonts w:eastAsia="Times New Roman" w:cs="Times New Roman"/>
                  <w:sz w:val="18"/>
                  <w:szCs w:val="18"/>
                </w:rPr>
                <w:t>29.2 dBµV/m</w:t>
              </w:r>
            </w:ins>
          </w:p>
          <w:p w14:paraId="4AA971D2" w14:textId="77777777" w:rsidR="0039147F" w:rsidRPr="00C87F04" w:rsidRDefault="0039147F" w:rsidP="0014555E">
            <w:pPr>
              <w:rPr>
                <w:ins w:id="3753" w:author="USA" w:date="2021-07-28T14:40:00Z"/>
                <w:rFonts w:eastAsia="Times New Roman" w:cs="Times New Roman"/>
                <w:sz w:val="18"/>
                <w:szCs w:val="18"/>
              </w:rPr>
            </w:pPr>
            <w:ins w:id="3754" w:author="USA" w:date="2021-07-28T14:40:00Z">
              <w:r w:rsidRPr="00C87F04">
                <w:rPr>
                  <w:rFonts w:eastAsia="Times New Roman" w:cs="Times New Roman"/>
                  <w:sz w:val="18"/>
                  <w:szCs w:val="18"/>
                </w:rPr>
                <w:t>25.1 dBµV/m (BDS)</w:t>
              </w:r>
            </w:ins>
          </w:p>
        </w:tc>
        <w:tc>
          <w:tcPr>
            <w:tcW w:w="1057" w:type="dxa"/>
            <w:vAlign w:val="center"/>
          </w:tcPr>
          <w:p w14:paraId="61805ADB" w14:textId="77777777" w:rsidR="0039147F" w:rsidRPr="00F44F32" w:rsidRDefault="0039147F" w:rsidP="0014555E">
            <w:pPr>
              <w:rPr>
                <w:ins w:id="3755" w:author="USA" w:date="2021-07-28T14:40:00Z"/>
                <w:rFonts w:eastAsia="Times New Roman" w:cs="Times New Roman"/>
                <w:sz w:val="18"/>
                <w:szCs w:val="18"/>
              </w:rPr>
            </w:pPr>
            <w:ins w:id="3756" w:author="USA" w:date="2021-07-28T14:40:00Z">
              <w:r w:rsidRPr="00F44F32">
                <w:rPr>
                  <w:rFonts w:eastAsia="Times New Roman" w:cs="Times New Roman"/>
                  <w:sz w:val="18"/>
                  <w:szCs w:val="18"/>
                </w:rPr>
                <w:t>+34.3 dB</w:t>
              </w:r>
            </w:ins>
          </w:p>
          <w:p w14:paraId="142A6E09" w14:textId="77777777" w:rsidR="0039147F" w:rsidRDefault="0039147F" w:rsidP="0014555E">
            <w:pPr>
              <w:rPr>
                <w:ins w:id="3757" w:author="USA" w:date="2021-07-28T14:40:00Z"/>
                <w:rFonts w:eastAsia="Times New Roman" w:cs="Times New Roman"/>
                <w:sz w:val="18"/>
                <w:szCs w:val="18"/>
              </w:rPr>
            </w:pPr>
            <w:ins w:id="3758" w:author="USA" w:date="2021-07-28T14:40:00Z">
              <w:r w:rsidRPr="00F44F32">
                <w:rPr>
                  <w:rFonts w:eastAsia="Times New Roman" w:cs="Times New Roman"/>
                  <w:sz w:val="18"/>
                  <w:szCs w:val="18"/>
                </w:rPr>
                <w:t>+38.4 dB (BDS)</w:t>
              </w:r>
            </w:ins>
          </w:p>
        </w:tc>
        <w:tc>
          <w:tcPr>
            <w:tcW w:w="1286" w:type="dxa"/>
          </w:tcPr>
          <w:p w14:paraId="3ACC0704" w14:textId="77777777" w:rsidR="0039147F" w:rsidRDefault="0039147F" w:rsidP="0014555E">
            <w:pPr>
              <w:rPr>
                <w:ins w:id="3759" w:author="USA" w:date="2021-07-28T14:40:00Z"/>
                <w:rFonts w:eastAsia="Times New Roman" w:cs="Times New Roman"/>
                <w:sz w:val="18"/>
                <w:szCs w:val="18"/>
              </w:rPr>
            </w:pPr>
            <w:ins w:id="3760" w:author="USA" w:date="2021-07-28T14:40:00Z">
              <w:r>
                <w:rPr>
                  <w:rFonts w:eastAsia="Times New Roman" w:cs="Times New Roman"/>
                  <w:sz w:val="18"/>
                  <w:szCs w:val="18"/>
                </w:rPr>
                <w:t>13.2 dB µV/m</w:t>
              </w:r>
            </w:ins>
          </w:p>
          <w:p w14:paraId="403603B0" w14:textId="77777777" w:rsidR="0039147F" w:rsidRPr="00681CC7" w:rsidRDefault="0039147F" w:rsidP="0014555E">
            <w:pPr>
              <w:rPr>
                <w:ins w:id="3761" w:author="USA" w:date="2021-07-28T14:40:00Z"/>
                <w:rFonts w:eastAsia="Times New Roman" w:cs="Times New Roman"/>
                <w:sz w:val="18"/>
                <w:szCs w:val="18"/>
              </w:rPr>
            </w:pPr>
            <w:ins w:id="3762" w:author="USA" w:date="2021-07-28T14:40:00Z">
              <w:r>
                <w:rPr>
                  <w:rFonts w:eastAsia="Times New Roman" w:cs="Times New Roman"/>
                  <w:sz w:val="18"/>
                  <w:szCs w:val="18"/>
                </w:rPr>
                <w:t>15.1 dB µV/m (BDS)</w:t>
              </w:r>
            </w:ins>
          </w:p>
        </w:tc>
        <w:tc>
          <w:tcPr>
            <w:tcW w:w="1095" w:type="dxa"/>
            <w:vAlign w:val="center"/>
          </w:tcPr>
          <w:p w14:paraId="73384B9B" w14:textId="77777777" w:rsidR="0039147F" w:rsidRDefault="0039147F" w:rsidP="0014555E">
            <w:pPr>
              <w:rPr>
                <w:ins w:id="3763" w:author="USA" w:date="2021-07-28T14:40:00Z"/>
                <w:rFonts w:eastAsia="Times New Roman" w:cs="Times New Roman"/>
                <w:sz w:val="18"/>
                <w:szCs w:val="18"/>
              </w:rPr>
            </w:pPr>
            <w:ins w:id="3764" w:author="USA" w:date="2021-07-28T14:40:00Z">
              <w:r>
                <w:rPr>
                  <w:rFonts w:eastAsia="Times New Roman" w:cs="Times New Roman"/>
                  <w:sz w:val="18"/>
                  <w:szCs w:val="18"/>
                </w:rPr>
                <w:t>+50.3 dB</w:t>
              </w:r>
            </w:ins>
          </w:p>
          <w:p w14:paraId="51B95CE3" w14:textId="77777777" w:rsidR="0039147F" w:rsidRPr="00C87F04" w:rsidRDefault="0039147F" w:rsidP="0014555E">
            <w:pPr>
              <w:rPr>
                <w:ins w:id="3765" w:author="USA" w:date="2021-07-28T14:40:00Z"/>
                <w:rFonts w:eastAsia="Times New Roman" w:cs="Times New Roman"/>
                <w:sz w:val="18"/>
                <w:szCs w:val="18"/>
              </w:rPr>
            </w:pPr>
            <w:ins w:id="3766" w:author="USA" w:date="2021-07-28T14:40:00Z">
              <w:r>
                <w:rPr>
                  <w:rFonts w:eastAsia="Times New Roman" w:cs="Times New Roman"/>
                  <w:sz w:val="18"/>
                  <w:szCs w:val="18"/>
                </w:rPr>
                <w:t>+48.4 dB (BDS)</w:t>
              </w:r>
            </w:ins>
          </w:p>
        </w:tc>
        <w:tc>
          <w:tcPr>
            <w:tcW w:w="1376" w:type="dxa"/>
            <w:vAlign w:val="center"/>
          </w:tcPr>
          <w:p w14:paraId="4F2D59BD" w14:textId="77777777" w:rsidR="0039147F" w:rsidRDefault="0039147F" w:rsidP="0014555E">
            <w:pPr>
              <w:jc w:val="center"/>
              <w:rPr>
                <w:ins w:id="3767" w:author="USA" w:date="2021-07-28T14:40:00Z"/>
                <w:rFonts w:eastAsia="Times New Roman" w:cs="Times New Roman"/>
                <w:sz w:val="18"/>
                <w:szCs w:val="18"/>
              </w:rPr>
            </w:pPr>
            <w:ins w:id="3768" w:author="USA" w:date="2021-07-28T14:40:00Z">
              <w:r>
                <w:rPr>
                  <w:rFonts w:eastAsia="Times New Roman" w:cs="Times New Roman"/>
                  <w:sz w:val="18"/>
                  <w:szCs w:val="18"/>
                </w:rPr>
                <w:t>50m</w:t>
              </w:r>
            </w:ins>
          </w:p>
          <w:p w14:paraId="19D8895F" w14:textId="77777777" w:rsidR="0039147F" w:rsidRPr="00681CC7" w:rsidDel="005F1B1F" w:rsidRDefault="0039147F" w:rsidP="0014555E">
            <w:pPr>
              <w:jc w:val="center"/>
              <w:rPr>
                <w:ins w:id="3769" w:author="USA" w:date="2021-07-28T14:40:00Z"/>
                <w:rFonts w:eastAsia="Times New Roman" w:cs="Times New Roman"/>
                <w:sz w:val="18"/>
                <w:szCs w:val="18"/>
              </w:rPr>
            </w:pPr>
            <w:ins w:id="3770" w:author="USA" w:date="2021-07-28T14:40:00Z">
              <w:r>
                <w:rPr>
                  <w:rFonts w:eastAsia="Times New Roman" w:cs="Times New Roman"/>
                  <w:sz w:val="18"/>
                  <w:szCs w:val="18"/>
                </w:rPr>
                <w:t>(100m+ NB)</w:t>
              </w:r>
            </w:ins>
          </w:p>
        </w:tc>
      </w:tr>
      <w:tr w:rsidR="0039147F" w14:paraId="3B84E253" w14:textId="77777777" w:rsidTr="0014555E">
        <w:trPr>
          <w:ins w:id="3771" w:author="USA" w:date="2021-07-28T14:40:00Z"/>
        </w:trPr>
        <w:tc>
          <w:tcPr>
            <w:tcW w:w="1285" w:type="dxa"/>
            <w:vAlign w:val="center"/>
          </w:tcPr>
          <w:p w14:paraId="51CF28E5" w14:textId="77777777" w:rsidR="0039147F" w:rsidRPr="00C87F04" w:rsidRDefault="0039147F" w:rsidP="0014555E">
            <w:pPr>
              <w:jc w:val="center"/>
              <w:rPr>
                <w:ins w:id="3772" w:author="USA" w:date="2021-07-28T14:40:00Z"/>
                <w:rFonts w:eastAsia="Times New Roman" w:cs="Times New Roman"/>
                <w:sz w:val="18"/>
                <w:szCs w:val="18"/>
              </w:rPr>
            </w:pPr>
            <w:ins w:id="3773" w:author="USA" w:date="2021-07-28T14:40:00Z">
              <w:r w:rsidRPr="00C87F04">
                <w:rPr>
                  <w:rFonts w:eastAsia="Times New Roman" w:cs="Times New Roman"/>
                  <w:sz w:val="18"/>
                  <w:szCs w:val="18"/>
                </w:rPr>
                <w:t>CISPR 15 (not yet adopted)</w:t>
              </w:r>
            </w:ins>
          </w:p>
        </w:tc>
        <w:tc>
          <w:tcPr>
            <w:tcW w:w="1067" w:type="dxa"/>
            <w:vAlign w:val="center"/>
          </w:tcPr>
          <w:p w14:paraId="1360A865" w14:textId="77777777" w:rsidR="0039147F" w:rsidRPr="00C87F04" w:rsidRDefault="0039147F" w:rsidP="0014555E">
            <w:pPr>
              <w:jc w:val="center"/>
              <w:rPr>
                <w:ins w:id="3774" w:author="USA" w:date="2021-07-28T14:40:00Z"/>
                <w:rFonts w:eastAsia="Times New Roman" w:cs="Times New Roman"/>
                <w:sz w:val="18"/>
                <w:szCs w:val="18"/>
              </w:rPr>
            </w:pPr>
            <w:ins w:id="3775" w:author="USA" w:date="2021-07-28T14:40:00Z">
              <w:r w:rsidRPr="00C87F04">
                <w:rPr>
                  <w:rFonts w:eastAsia="Times New Roman" w:cs="Times New Roman"/>
                  <w:sz w:val="18"/>
                  <w:szCs w:val="18"/>
                </w:rPr>
                <w:t>1 MHz</w:t>
              </w:r>
            </w:ins>
          </w:p>
        </w:tc>
        <w:tc>
          <w:tcPr>
            <w:tcW w:w="1245" w:type="dxa"/>
            <w:vAlign w:val="center"/>
          </w:tcPr>
          <w:p w14:paraId="7E28DDF0" w14:textId="77777777" w:rsidR="0039147F" w:rsidRPr="00C87F04" w:rsidRDefault="0039147F" w:rsidP="0014555E">
            <w:pPr>
              <w:jc w:val="center"/>
              <w:rPr>
                <w:ins w:id="3776" w:author="USA" w:date="2021-07-28T14:40:00Z"/>
                <w:rFonts w:eastAsia="Times New Roman" w:cs="Times New Roman"/>
                <w:sz w:val="18"/>
                <w:szCs w:val="18"/>
              </w:rPr>
            </w:pPr>
            <w:ins w:id="3777" w:author="USA" w:date="2021-07-28T14:40:00Z">
              <w:r w:rsidRPr="00C87F04">
                <w:rPr>
                  <w:rFonts w:eastAsia="Times New Roman" w:cs="Times New Roman"/>
                  <w:sz w:val="18"/>
                  <w:szCs w:val="18"/>
                </w:rPr>
                <w:t>59.5 dB µV/m</w:t>
              </w:r>
              <w:r>
                <w:rPr>
                  <w:rFonts w:eastAsia="Times New Roman" w:cs="Times New Roman"/>
                  <w:sz w:val="18"/>
                  <w:szCs w:val="18"/>
                </w:rPr>
                <w:t xml:space="preserve"> AV</w:t>
              </w:r>
            </w:ins>
          </w:p>
        </w:tc>
        <w:tc>
          <w:tcPr>
            <w:tcW w:w="1309" w:type="dxa"/>
            <w:vAlign w:val="center"/>
          </w:tcPr>
          <w:p w14:paraId="00D749AF" w14:textId="77777777" w:rsidR="0039147F" w:rsidRPr="00C87F04" w:rsidRDefault="0039147F" w:rsidP="0014555E">
            <w:pPr>
              <w:rPr>
                <w:ins w:id="3778" w:author="USA" w:date="2021-07-28T14:40:00Z"/>
                <w:rFonts w:eastAsia="Times New Roman" w:cs="Times New Roman"/>
                <w:sz w:val="18"/>
                <w:szCs w:val="18"/>
              </w:rPr>
            </w:pPr>
            <w:ins w:id="3779" w:author="USA" w:date="2021-07-28T14:40:00Z">
              <w:r w:rsidRPr="00C87F04">
                <w:rPr>
                  <w:rFonts w:eastAsia="Times New Roman" w:cs="Times New Roman"/>
                  <w:sz w:val="18"/>
                  <w:szCs w:val="18"/>
                </w:rPr>
                <w:t>29.2 dBµV/m</w:t>
              </w:r>
            </w:ins>
          </w:p>
          <w:p w14:paraId="5E327E09" w14:textId="77777777" w:rsidR="0039147F" w:rsidRPr="00C87F04" w:rsidRDefault="0039147F" w:rsidP="0014555E">
            <w:pPr>
              <w:rPr>
                <w:ins w:id="3780" w:author="USA" w:date="2021-07-28T14:40:00Z"/>
                <w:rFonts w:eastAsia="Times New Roman" w:cs="Times New Roman"/>
                <w:sz w:val="18"/>
                <w:szCs w:val="18"/>
              </w:rPr>
            </w:pPr>
            <w:ins w:id="3781" w:author="USA" w:date="2021-07-28T14:40:00Z">
              <w:r w:rsidRPr="00C87F04">
                <w:rPr>
                  <w:rFonts w:eastAsia="Times New Roman" w:cs="Times New Roman"/>
                  <w:sz w:val="18"/>
                  <w:szCs w:val="18"/>
                </w:rPr>
                <w:t>25.1 dBµV/m (BDS)</w:t>
              </w:r>
            </w:ins>
          </w:p>
        </w:tc>
        <w:tc>
          <w:tcPr>
            <w:tcW w:w="1057" w:type="dxa"/>
            <w:vAlign w:val="center"/>
          </w:tcPr>
          <w:p w14:paraId="521A19B4" w14:textId="77777777" w:rsidR="0039147F" w:rsidRPr="00F44F32" w:rsidRDefault="0039147F" w:rsidP="0014555E">
            <w:pPr>
              <w:rPr>
                <w:ins w:id="3782" w:author="USA" w:date="2021-07-28T14:40:00Z"/>
                <w:rFonts w:eastAsia="Times New Roman" w:cs="Times New Roman"/>
                <w:sz w:val="18"/>
                <w:szCs w:val="18"/>
              </w:rPr>
            </w:pPr>
            <w:ins w:id="3783" w:author="USA" w:date="2021-07-28T14:40:00Z">
              <w:r w:rsidRPr="00F44F32">
                <w:rPr>
                  <w:rFonts w:eastAsia="Times New Roman" w:cs="Times New Roman"/>
                  <w:sz w:val="18"/>
                  <w:szCs w:val="18"/>
                </w:rPr>
                <w:t>+30.3 dB</w:t>
              </w:r>
            </w:ins>
          </w:p>
          <w:p w14:paraId="4E58EC0D" w14:textId="77777777" w:rsidR="0039147F" w:rsidRDefault="0039147F" w:rsidP="0014555E">
            <w:pPr>
              <w:rPr>
                <w:ins w:id="3784" w:author="USA" w:date="2021-07-28T14:40:00Z"/>
                <w:rFonts w:eastAsia="Times New Roman" w:cs="Times New Roman"/>
                <w:sz w:val="18"/>
                <w:szCs w:val="18"/>
              </w:rPr>
            </w:pPr>
            <w:ins w:id="3785" w:author="USA" w:date="2021-07-28T14:40:00Z">
              <w:r w:rsidRPr="00F44F32">
                <w:rPr>
                  <w:rFonts w:eastAsia="Times New Roman" w:cs="Times New Roman"/>
                  <w:sz w:val="18"/>
                  <w:szCs w:val="18"/>
                </w:rPr>
                <w:t xml:space="preserve">+34.4 dB </w:t>
              </w:r>
              <w:r>
                <w:rPr>
                  <w:rFonts w:eastAsia="Times New Roman" w:cs="Times New Roman"/>
                  <w:sz w:val="18"/>
                  <w:szCs w:val="18"/>
                </w:rPr>
                <w:t>(</w:t>
              </w:r>
              <w:r w:rsidRPr="00F44F32">
                <w:rPr>
                  <w:rFonts w:eastAsia="Times New Roman" w:cs="Times New Roman"/>
                  <w:sz w:val="18"/>
                  <w:szCs w:val="18"/>
                </w:rPr>
                <w:t>BDS)</w:t>
              </w:r>
            </w:ins>
          </w:p>
        </w:tc>
        <w:tc>
          <w:tcPr>
            <w:tcW w:w="1286" w:type="dxa"/>
            <w:vAlign w:val="center"/>
          </w:tcPr>
          <w:p w14:paraId="44648A83" w14:textId="77777777" w:rsidR="0039147F" w:rsidRDefault="0039147F" w:rsidP="0014555E">
            <w:pPr>
              <w:rPr>
                <w:ins w:id="3786" w:author="USA" w:date="2021-07-28T14:40:00Z"/>
                <w:rFonts w:eastAsia="Times New Roman" w:cs="Times New Roman"/>
                <w:sz w:val="18"/>
                <w:szCs w:val="18"/>
              </w:rPr>
            </w:pPr>
            <w:ins w:id="3787" w:author="USA" w:date="2021-07-28T14:40:00Z">
              <w:r>
                <w:rPr>
                  <w:rFonts w:eastAsia="Times New Roman" w:cs="Times New Roman"/>
                  <w:sz w:val="18"/>
                  <w:szCs w:val="18"/>
                </w:rPr>
                <w:t>13.2 dB µV/m</w:t>
              </w:r>
            </w:ins>
          </w:p>
          <w:p w14:paraId="60228A9F" w14:textId="77777777" w:rsidR="0039147F" w:rsidRPr="00681CC7" w:rsidRDefault="0039147F" w:rsidP="0014555E">
            <w:pPr>
              <w:rPr>
                <w:ins w:id="3788" w:author="USA" w:date="2021-07-28T14:40:00Z"/>
                <w:rFonts w:eastAsia="Times New Roman" w:cs="Times New Roman"/>
                <w:sz w:val="18"/>
                <w:szCs w:val="18"/>
              </w:rPr>
            </w:pPr>
            <w:ins w:id="3789" w:author="USA" w:date="2021-07-28T14:40:00Z">
              <w:r>
                <w:rPr>
                  <w:rFonts w:eastAsia="Times New Roman" w:cs="Times New Roman"/>
                  <w:sz w:val="18"/>
                  <w:szCs w:val="18"/>
                </w:rPr>
                <w:t>15.1 dB µV/m (BDS)</w:t>
              </w:r>
            </w:ins>
          </w:p>
        </w:tc>
        <w:tc>
          <w:tcPr>
            <w:tcW w:w="1095" w:type="dxa"/>
            <w:vAlign w:val="center"/>
          </w:tcPr>
          <w:p w14:paraId="282CD718" w14:textId="77777777" w:rsidR="0039147F" w:rsidRDefault="0039147F" w:rsidP="0014555E">
            <w:pPr>
              <w:rPr>
                <w:ins w:id="3790" w:author="USA" w:date="2021-07-28T14:40:00Z"/>
                <w:rFonts w:eastAsia="Times New Roman" w:cs="Times New Roman"/>
                <w:sz w:val="18"/>
                <w:szCs w:val="18"/>
              </w:rPr>
            </w:pPr>
            <w:ins w:id="3791" w:author="USA" w:date="2021-07-28T14:40:00Z">
              <w:r>
                <w:rPr>
                  <w:rFonts w:eastAsia="Times New Roman" w:cs="Times New Roman"/>
                  <w:sz w:val="18"/>
                  <w:szCs w:val="18"/>
                </w:rPr>
                <w:t>+46.3 dB</w:t>
              </w:r>
            </w:ins>
          </w:p>
          <w:p w14:paraId="5B448BAF" w14:textId="77777777" w:rsidR="0039147F" w:rsidRPr="00C87F04" w:rsidRDefault="0039147F" w:rsidP="0014555E">
            <w:pPr>
              <w:rPr>
                <w:ins w:id="3792" w:author="USA" w:date="2021-07-28T14:40:00Z"/>
                <w:rFonts w:eastAsia="Times New Roman" w:cs="Times New Roman"/>
                <w:sz w:val="18"/>
                <w:szCs w:val="18"/>
              </w:rPr>
            </w:pPr>
            <w:ins w:id="3793" w:author="USA" w:date="2021-07-28T14:40:00Z">
              <w:r>
                <w:rPr>
                  <w:rFonts w:eastAsia="Times New Roman" w:cs="Times New Roman"/>
                  <w:sz w:val="18"/>
                  <w:szCs w:val="18"/>
                </w:rPr>
                <w:t>+44.4 dB (BDS)</w:t>
              </w:r>
            </w:ins>
          </w:p>
        </w:tc>
        <w:tc>
          <w:tcPr>
            <w:tcW w:w="1376" w:type="dxa"/>
            <w:vAlign w:val="center"/>
          </w:tcPr>
          <w:p w14:paraId="6FAF9BDA" w14:textId="77777777" w:rsidR="0039147F" w:rsidRDefault="0039147F" w:rsidP="0014555E">
            <w:pPr>
              <w:jc w:val="center"/>
              <w:rPr>
                <w:ins w:id="3794" w:author="USA" w:date="2021-07-28T14:40:00Z"/>
                <w:rFonts w:eastAsia="Times New Roman" w:cs="Times New Roman"/>
                <w:sz w:val="18"/>
                <w:szCs w:val="18"/>
              </w:rPr>
            </w:pPr>
            <w:ins w:id="3795" w:author="USA" w:date="2021-07-28T14:40:00Z">
              <w:r>
                <w:rPr>
                  <w:rFonts w:eastAsia="Times New Roman" w:cs="Times New Roman"/>
                  <w:sz w:val="18"/>
                  <w:szCs w:val="18"/>
                </w:rPr>
                <w:t>30m</w:t>
              </w:r>
            </w:ins>
          </w:p>
          <w:p w14:paraId="3EFAEDE3" w14:textId="77777777" w:rsidR="0039147F" w:rsidRPr="00681CC7" w:rsidRDefault="0039147F" w:rsidP="0014555E">
            <w:pPr>
              <w:jc w:val="center"/>
              <w:rPr>
                <w:ins w:id="3796" w:author="USA" w:date="2021-07-28T14:40:00Z"/>
                <w:rFonts w:eastAsia="Times New Roman" w:cs="Times New Roman"/>
                <w:sz w:val="18"/>
                <w:szCs w:val="18"/>
              </w:rPr>
            </w:pPr>
            <w:ins w:id="3797" w:author="USA" w:date="2021-07-28T14:40:00Z">
              <w:r>
                <w:rPr>
                  <w:rFonts w:eastAsia="Times New Roman" w:cs="Times New Roman"/>
                  <w:sz w:val="18"/>
                  <w:szCs w:val="18"/>
                </w:rPr>
                <w:t>(100m+ NB)</w:t>
              </w:r>
            </w:ins>
          </w:p>
        </w:tc>
      </w:tr>
      <w:tr w:rsidR="0039147F" w14:paraId="57F819DD" w14:textId="77777777" w:rsidTr="0014555E">
        <w:trPr>
          <w:ins w:id="3798" w:author="USA" w:date="2021-07-28T14:40:00Z"/>
        </w:trPr>
        <w:tc>
          <w:tcPr>
            <w:tcW w:w="1285" w:type="dxa"/>
            <w:vAlign w:val="center"/>
          </w:tcPr>
          <w:p w14:paraId="73EB6137" w14:textId="77777777" w:rsidR="0039147F" w:rsidRPr="00C87F04" w:rsidRDefault="0039147F" w:rsidP="0014555E">
            <w:pPr>
              <w:jc w:val="center"/>
              <w:rPr>
                <w:ins w:id="3799" w:author="USA" w:date="2021-07-28T14:40:00Z"/>
                <w:rFonts w:eastAsia="Times New Roman" w:cs="Times New Roman"/>
                <w:sz w:val="18"/>
                <w:szCs w:val="18"/>
              </w:rPr>
            </w:pPr>
            <w:ins w:id="3800" w:author="USA" w:date="2021-07-28T14:40:00Z">
              <w:r w:rsidRPr="00C87F04">
                <w:rPr>
                  <w:rFonts w:eastAsia="Times New Roman" w:cs="Times New Roman"/>
                  <w:sz w:val="18"/>
                  <w:szCs w:val="18"/>
                </w:rPr>
                <w:t>CISPR 25 Class 5 GNSS</w:t>
              </w:r>
            </w:ins>
          </w:p>
        </w:tc>
        <w:tc>
          <w:tcPr>
            <w:tcW w:w="1067" w:type="dxa"/>
            <w:vAlign w:val="center"/>
          </w:tcPr>
          <w:p w14:paraId="27FD7DBB" w14:textId="77777777" w:rsidR="0039147F" w:rsidRPr="00C87F04" w:rsidRDefault="0039147F" w:rsidP="0014555E">
            <w:pPr>
              <w:jc w:val="center"/>
              <w:rPr>
                <w:ins w:id="3801" w:author="USA" w:date="2021-07-28T14:40:00Z"/>
                <w:rFonts w:eastAsia="Times New Roman" w:cs="Times New Roman"/>
                <w:sz w:val="18"/>
                <w:szCs w:val="18"/>
              </w:rPr>
            </w:pPr>
            <w:ins w:id="3802" w:author="USA" w:date="2021-07-28T14:40:00Z">
              <w:r w:rsidRPr="00C87F04">
                <w:rPr>
                  <w:rFonts w:eastAsia="Times New Roman" w:cs="Times New Roman"/>
                  <w:sz w:val="18"/>
                  <w:szCs w:val="18"/>
                </w:rPr>
                <w:t>9 kHz</w:t>
              </w:r>
            </w:ins>
          </w:p>
        </w:tc>
        <w:tc>
          <w:tcPr>
            <w:tcW w:w="1245" w:type="dxa"/>
            <w:vAlign w:val="center"/>
          </w:tcPr>
          <w:p w14:paraId="42CD476D" w14:textId="77777777" w:rsidR="0039147F" w:rsidRPr="00C87F04" w:rsidRDefault="0039147F" w:rsidP="0014555E">
            <w:pPr>
              <w:jc w:val="center"/>
              <w:rPr>
                <w:ins w:id="3803" w:author="USA" w:date="2021-07-28T14:40:00Z"/>
                <w:rFonts w:eastAsia="Times New Roman" w:cs="Times New Roman"/>
                <w:sz w:val="18"/>
                <w:szCs w:val="18"/>
              </w:rPr>
            </w:pPr>
            <w:ins w:id="3804" w:author="USA" w:date="2021-07-28T14:40:00Z">
              <w:r w:rsidRPr="00C87F04">
                <w:rPr>
                  <w:rFonts w:eastAsia="Times New Roman" w:cs="Times New Roman"/>
                  <w:sz w:val="18"/>
                  <w:szCs w:val="18"/>
                </w:rPr>
                <w:t>10 dB µV/m</w:t>
              </w:r>
              <w:r>
                <w:rPr>
                  <w:rFonts w:eastAsia="Times New Roman" w:cs="Times New Roman"/>
                  <w:sz w:val="18"/>
                  <w:szCs w:val="18"/>
                </w:rPr>
                <w:t xml:space="preserve"> AV</w:t>
              </w:r>
            </w:ins>
          </w:p>
          <w:p w14:paraId="5839E7EE" w14:textId="77777777" w:rsidR="0039147F" w:rsidRPr="00C87F04" w:rsidRDefault="0039147F" w:rsidP="0014555E">
            <w:pPr>
              <w:jc w:val="center"/>
              <w:rPr>
                <w:ins w:id="3805" w:author="USA" w:date="2021-07-28T14:40:00Z"/>
                <w:rFonts w:eastAsia="Times New Roman" w:cs="Times New Roman"/>
                <w:sz w:val="18"/>
                <w:szCs w:val="18"/>
              </w:rPr>
            </w:pPr>
            <w:ins w:id="3806" w:author="USA" w:date="2021-07-28T14:40:00Z">
              <w:r w:rsidRPr="00C87F04">
                <w:rPr>
                  <w:rFonts w:eastAsia="Times New Roman" w:cs="Times New Roman"/>
                  <w:sz w:val="18"/>
                  <w:szCs w:val="18"/>
                </w:rPr>
                <w:t>5.5 dB µV/m (BDS)</w:t>
              </w:r>
            </w:ins>
          </w:p>
        </w:tc>
        <w:tc>
          <w:tcPr>
            <w:tcW w:w="1309" w:type="dxa"/>
            <w:vAlign w:val="center"/>
          </w:tcPr>
          <w:p w14:paraId="40836C4E" w14:textId="77777777" w:rsidR="0039147F" w:rsidRPr="00C87F04" w:rsidRDefault="0039147F" w:rsidP="0014555E">
            <w:pPr>
              <w:rPr>
                <w:ins w:id="3807" w:author="USA" w:date="2021-07-28T14:40:00Z"/>
                <w:rFonts w:eastAsia="Times New Roman" w:cs="Times New Roman"/>
                <w:sz w:val="18"/>
                <w:szCs w:val="18"/>
              </w:rPr>
            </w:pPr>
            <w:ins w:id="3808" w:author="USA" w:date="2021-07-28T14:40:00Z">
              <w:r w:rsidRPr="00C87F04">
                <w:rPr>
                  <w:rFonts w:eastAsia="Times New Roman" w:cs="Times New Roman"/>
                  <w:sz w:val="18"/>
                  <w:szCs w:val="18"/>
                </w:rPr>
                <w:t>8.7 dBµV/m</w:t>
              </w:r>
            </w:ins>
          </w:p>
          <w:p w14:paraId="0CDEB3D2" w14:textId="77777777" w:rsidR="0039147F" w:rsidRPr="00C87F04" w:rsidRDefault="0039147F" w:rsidP="0014555E">
            <w:pPr>
              <w:rPr>
                <w:ins w:id="3809" w:author="USA" w:date="2021-07-28T14:40:00Z"/>
                <w:rFonts w:eastAsia="Times New Roman" w:cs="Times New Roman"/>
                <w:sz w:val="18"/>
                <w:szCs w:val="18"/>
              </w:rPr>
            </w:pPr>
            <w:ins w:id="3810" w:author="USA" w:date="2021-07-28T14:40:00Z">
              <w:r w:rsidRPr="00C87F04">
                <w:rPr>
                  <w:rFonts w:eastAsia="Times New Roman" w:cs="Times New Roman"/>
                  <w:sz w:val="18"/>
                  <w:szCs w:val="18"/>
                </w:rPr>
                <w:t>4.6 dBµV/m (BDS)</w:t>
              </w:r>
            </w:ins>
          </w:p>
        </w:tc>
        <w:tc>
          <w:tcPr>
            <w:tcW w:w="1057" w:type="dxa"/>
            <w:vAlign w:val="center"/>
          </w:tcPr>
          <w:p w14:paraId="56A53DB4" w14:textId="77777777" w:rsidR="0039147F" w:rsidRPr="00F44F32" w:rsidRDefault="0039147F" w:rsidP="0014555E">
            <w:pPr>
              <w:rPr>
                <w:ins w:id="3811" w:author="USA" w:date="2021-07-28T14:40:00Z"/>
                <w:rFonts w:eastAsia="Times New Roman" w:cs="Times New Roman"/>
                <w:sz w:val="18"/>
                <w:szCs w:val="18"/>
              </w:rPr>
            </w:pPr>
            <w:ins w:id="3812" w:author="USA" w:date="2021-07-28T14:40:00Z">
              <w:r w:rsidRPr="00F44F32">
                <w:rPr>
                  <w:rFonts w:eastAsia="Times New Roman" w:cs="Times New Roman"/>
                  <w:sz w:val="18"/>
                  <w:szCs w:val="18"/>
                </w:rPr>
                <w:t>+1.3 dB</w:t>
              </w:r>
            </w:ins>
          </w:p>
          <w:p w14:paraId="1C3D07FF" w14:textId="77777777" w:rsidR="0039147F" w:rsidRDefault="0039147F" w:rsidP="0014555E">
            <w:pPr>
              <w:rPr>
                <w:ins w:id="3813" w:author="USA" w:date="2021-07-28T14:40:00Z"/>
                <w:rFonts w:eastAsia="Times New Roman" w:cs="Times New Roman"/>
                <w:sz w:val="18"/>
                <w:szCs w:val="18"/>
              </w:rPr>
            </w:pPr>
            <w:ins w:id="3814" w:author="USA" w:date="2021-07-28T14:40:00Z">
              <w:r w:rsidRPr="00F44F32">
                <w:rPr>
                  <w:rFonts w:eastAsia="Times New Roman" w:cs="Times New Roman"/>
                  <w:sz w:val="18"/>
                  <w:szCs w:val="18"/>
                </w:rPr>
                <w:t>-0.9 dB (BDS)</w:t>
              </w:r>
            </w:ins>
          </w:p>
        </w:tc>
        <w:tc>
          <w:tcPr>
            <w:tcW w:w="1286" w:type="dxa"/>
            <w:vAlign w:val="center"/>
          </w:tcPr>
          <w:p w14:paraId="6C6880CD" w14:textId="77777777" w:rsidR="0039147F" w:rsidRDefault="0039147F" w:rsidP="0014555E">
            <w:pPr>
              <w:rPr>
                <w:ins w:id="3815" w:author="USA" w:date="2021-07-28T14:40:00Z"/>
                <w:rFonts w:eastAsia="Times New Roman" w:cs="Times New Roman"/>
                <w:sz w:val="18"/>
                <w:szCs w:val="18"/>
              </w:rPr>
            </w:pPr>
            <w:ins w:id="3816" w:author="USA" w:date="2021-07-28T14:40:00Z">
              <w:r>
                <w:rPr>
                  <w:rFonts w:eastAsia="Times New Roman" w:cs="Times New Roman"/>
                  <w:sz w:val="18"/>
                  <w:szCs w:val="18"/>
                </w:rPr>
                <w:t>13.2 dB µV/m</w:t>
              </w:r>
            </w:ins>
          </w:p>
          <w:p w14:paraId="00221709" w14:textId="77777777" w:rsidR="0039147F" w:rsidRPr="00681CC7" w:rsidRDefault="0039147F" w:rsidP="0014555E">
            <w:pPr>
              <w:rPr>
                <w:ins w:id="3817" w:author="USA" w:date="2021-07-28T14:40:00Z"/>
                <w:rFonts w:eastAsia="Times New Roman" w:cs="Times New Roman"/>
                <w:sz w:val="18"/>
                <w:szCs w:val="18"/>
              </w:rPr>
            </w:pPr>
            <w:ins w:id="3818" w:author="USA" w:date="2021-07-28T14:40:00Z">
              <w:r>
                <w:rPr>
                  <w:rFonts w:eastAsia="Times New Roman" w:cs="Times New Roman"/>
                  <w:sz w:val="18"/>
                  <w:szCs w:val="18"/>
                </w:rPr>
                <w:t>15.1 dB µV/m (BDS)</w:t>
              </w:r>
            </w:ins>
          </w:p>
        </w:tc>
        <w:tc>
          <w:tcPr>
            <w:tcW w:w="1095" w:type="dxa"/>
            <w:vAlign w:val="center"/>
          </w:tcPr>
          <w:p w14:paraId="36DA70BD" w14:textId="77777777" w:rsidR="0039147F" w:rsidRDefault="0039147F" w:rsidP="0014555E">
            <w:pPr>
              <w:rPr>
                <w:ins w:id="3819" w:author="USA" w:date="2021-07-28T14:40:00Z"/>
                <w:rFonts w:eastAsia="Times New Roman" w:cs="Times New Roman"/>
                <w:sz w:val="18"/>
                <w:szCs w:val="18"/>
              </w:rPr>
            </w:pPr>
            <w:ins w:id="3820" w:author="USA" w:date="2021-07-28T14:40:00Z">
              <w:r>
                <w:rPr>
                  <w:rFonts w:eastAsia="Times New Roman" w:cs="Times New Roman"/>
                  <w:sz w:val="18"/>
                  <w:szCs w:val="18"/>
                </w:rPr>
                <w:t>-3.2 dB</w:t>
              </w:r>
            </w:ins>
          </w:p>
          <w:p w14:paraId="7523CC8A" w14:textId="77777777" w:rsidR="0039147F" w:rsidRPr="00C87F04" w:rsidRDefault="0039147F" w:rsidP="0014555E">
            <w:pPr>
              <w:rPr>
                <w:ins w:id="3821" w:author="USA" w:date="2021-07-28T14:40:00Z"/>
                <w:rFonts w:eastAsia="Times New Roman" w:cs="Times New Roman"/>
                <w:sz w:val="18"/>
                <w:szCs w:val="18"/>
              </w:rPr>
            </w:pPr>
            <w:ins w:id="3822" w:author="USA" w:date="2021-07-28T14:40:00Z">
              <w:r>
                <w:rPr>
                  <w:rFonts w:eastAsia="Times New Roman" w:cs="Times New Roman"/>
                  <w:sz w:val="18"/>
                  <w:szCs w:val="18"/>
                </w:rPr>
                <w:t>-9.6 dB (BDS)</w:t>
              </w:r>
            </w:ins>
          </w:p>
          <w:p w14:paraId="796AB61A" w14:textId="77777777" w:rsidR="0039147F" w:rsidRPr="00C87F04" w:rsidRDefault="0039147F" w:rsidP="0014555E">
            <w:pPr>
              <w:rPr>
                <w:ins w:id="3823" w:author="USA" w:date="2021-07-28T14:40:00Z"/>
                <w:rFonts w:eastAsia="Times New Roman" w:cs="Times New Roman"/>
                <w:sz w:val="18"/>
                <w:szCs w:val="18"/>
              </w:rPr>
            </w:pPr>
          </w:p>
        </w:tc>
        <w:tc>
          <w:tcPr>
            <w:tcW w:w="1376" w:type="dxa"/>
            <w:vAlign w:val="center"/>
          </w:tcPr>
          <w:p w14:paraId="0DD8F9E9" w14:textId="77777777" w:rsidR="0039147F" w:rsidRPr="00681CC7" w:rsidDel="005F1B1F" w:rsidRDefault="0039147F" w:rsidP="0014555E">
            <w:pPr>
              <w:jc w:val="center"/>
              <w:rPr>
                <w:ins w:id="3824" w:author="USA" w:date="2021-07-28T14:40:00Z"/>
                <w:rFonts w:eastAsia="Times New Roman" w:cs="Times New Roman"/>
                <w:sz w:val="18"/>
                <w:szCs w:val="18"/>
              </w:rPr>
            </w:pPr>
            <w:ins w:id="3825" w:author="USA" w:date="2021-07-28T14:40:00Z">
              <w:r>
                <w:rPr>
                  <w:rFonts w:eastAsia="Times New Roman" w:cs="Times New Roman"/>
                  <w:sz w:val="18"/>
                  <w:szCs w:val="18"/>
                </w:rPr>
                <w:t>1m</w:t>
              </w:r>
            </w:ins>
          </w:p>
        </w:tc>
      </w:tr>
      <w:tr w:rsidR="0039147F" w14:paraId="292940D7" w14:textId="77777777" w:rsidTr="0014555E">
        <w:trPr>
          <w:ins w:id="3826" w:author="USA" w:date="2021-07-28T14:40:00Z"/>
        </w:trPr>
        <w:tc>
          <w:tcPr>
            <w:tcW w:w="1285" w:type="dxa"/>
            <w:vAlign w:val="center"/>
          </w:tcPr>
          <w:p w14:paraId="46187EE9" w14:textId="77777777" w:rsidR="0039147F" w:rsidRPr="00C87F04" w:rsidRDefault="0039147F" w:rsidP="0014555E">
            <w:pPr>
              <w:jc w:val="center"/>
              <w:rPr>
                <w:ins w:id="3827" w:author="USA" w:date="2021-07-28T14:40:00Z"/>
                <w:rFonts w:eastAsia="Times New Roman" w:cs="Times New Roman"/>
                <w:sz w:val="18"/>
                <w:szCs w:val="18"/>
              </w:rPr>
            </w:pPr>
            <w:ins w:id="3828" w:author="USA" w:date="2021-07-28T14:40:00Z">
              <w:r w:rsidRPr="00C87F04">
                <w:rPr>
                  <w:rFonts w:eastAsia="Times New Roman" w:cs="Times New Roman"/>
                  <w:sz w:val="18"/>
                  <w:szCs w:val="18"/>
                </w:rPr>
                <w:t>RTCA DO-160G</w:t>
              </w:r>
            </w:ins>
          </w:p>
        </w:tc>
        <w:tc>
          <w:tcPr>
            <w:tcW w:w="1067" w:type="dxa"/>
            <w:vAlign w:val="center"/>
          </w:tcPr>
          <w:p w14:paraId="34C97F3F" w14:textId="77777777" w:rsidR="0039147F" w:rsidRPr="00C87F04" w:rsidRDefault="0039147F" w:rsidP="0014555E">
            <w:pPr>
              <w:jc w:val="center"/>
              <w:rPr>
                <w:ins w:id="3829" w:author="USA" w:date="2021-07-28T14:40:00Z"/>
                <w:rFonts w:eastAsia="Times New Roman" w:cs="Times New Roman"/>
                <w:sz w:val="18"/>
                <w:szCs w:val="18"/>
              </w:rPr>
            </w:pPr>
            <w:ins w:id="3830" w:author="USA" w:date="2021-07-28T14:40:00Z">
              <w:r w:rsidRPr="00C87F04">
                <w:rPr>
                  <w:rFonts w:eastAsia="Times New Roman" w:cs="Times New Roman"/>
                  <w:sz w:val="18"/>
                  <w:szCs w:val="18"/>
                </w:rPr>
                <w:t>1 MHz</w:t>
              </w:r>
            </w:ins>
          </w:p>
        </w:tc>
        <w:tc>
          <w:tcPr>
            <w:tcW w:w="1245" w:type="dxa"/>
            <w:vAlign w:val="center"/>
          </w:tcPr>
          <w:p w14:paraId="31235C1E" w14:textId="77777777" w:rsidR="0039147F" w:rsidRDefault="0039147F" w:rsidP="0014555E">
            <w:pPr>
              <w:jc w:val="center"/>
              <w:rPr>
                <w:ins w:id="3831" w:author="USA" w:date="2021-07-28T14:40:00Z"/>
                <w:rFonts w:eastAsia="Times New Roman" w:cs="Times New Roman"/>
                <w:sz w:val="18"/>
                <w:szCs w:val="18"/>
              </w:rPr>
            </w:pPr>
            <w:ins w:id="3832" w:author="USA" w:date="2021-07-28T14:40:00Z">
              <w:r w:rsidRPr="00C87F04">
                <w:rPr>
                  <w:rFonts w:eastAsia="Times New Roman" w:cs="Times New Roman"/>
                  <w:sz w:val="18"/>
                  <w:szCs w:val="18"/>
                </w:rPr>
                <w:t>40 dBµV/m</w:t>
              </w:r>
            </w:ins>
          </w:p>
          <w:p w14:paraId="3491C8A2" w14:textId="77777777" w:rsidR="0039147F" w:rsidRPr="00C87F04" w:rsidRDefault="0039147F" w:rsidP="0014555E">
            <w:pPr>
              <w:jc w:val="center"/>
              <w:rPr>
                <w:ins w:id="3833" w:author="USA" w:date="2021-07-28T14:40:00Z"/>
                <w:rFonts w:eastAsia="Times New Roman" w:cs="Times New Roman"/>
                <w:sz w:val="18"/>
                <w:szCs w:val="18"/>
              </w:rPr>
            </w:pPr>
            <w:ins w:id="3834" w:author="USA" w:date="2021-07-28T14:40:00Z">
              <w:r>
                <w:rPr>
                  <w:rFonts w:eastAsia="Times New Roman" w:cs="Times New Roman"/>
                  <w:sz w:val="18"/>
                  <w:szCs w:val="18"/>
                </w:rPr>
                <w:t>PK</w:t>
              </w:r>
            </w:ins>
          </w:p>
        </w:tc>
        <w:tc>
          <w:tcPr>
            <w:tcW w:w="1309" w:type="dxa"/>
            <w:vAlign w:val="center"/>
          </w:tcPr>
          <w:p w14:paraId="57CAD19B" w14:textId="77777777" w:rsidR="0039147F" w:rsidRPr="00C87F04" w:rsidRDefault="0039147F" w:rsidP="0014555E">
            <w:pPr>
              <w:jc w:val="center"/>
              <w:rPr>
                <w:ins w:id="3835" w:author="USA" w:date="2021-07-28T14:40:00Z"/>
                <w:rFonts w:eastAsia="Times New Roman" w:cs="Times New Roman"/>
                <w:sz w:val="18"/>
                <w:szCs w:val="18"/>
              </w:rPr>
            </w:pPr>
            <w:ins w:id="3836" w:author="USA" w:date="2021-07-28T14:40:00Z">
              <w:r w:rsidRPr="00C87F04">
                <w:rPr>
                  <w:rFonts w:eastAsia="Times New Roman" w:cs="Times New Roman"/>
                  <w:sz w:val="18"/>
                  <w:szCs w:val="18"/>
                </w:rPr>
                <w:t>29.2 dBµV/m</w:t>
              </w:r>
            </w:ins>
          </w:p>
          <w:p w14:paraId="1AD81096" w14:textId="77777777" w:rsidR="0039147F" w:rsidRPr="00C87F04" w:rsidRDefault="0039147F" w:rsidP="0014555E">
            <w:pPr>
              <w:jc w:val="center"/>
              <w:rPr>
                <w:ins w:id="3837" w:author="USA" w:date="2021-07-28T14:40:00Z"/>
                <w:rFonts w:eastAsia="Times New Roman" w:cs="Times New Roman"/>
                <w:sz w:val="18"/>
                <w:szCs w:val="18"/>
              </w:rPr>
            </w:pPr>
            <w:ins w:id="3838" w:author="USA" w:date="2021-07-28T14:40:00Z">
              <w:r w:rsidRPr="00C87F04">
                <w:rPr>
                  <w:rFonts w:eastAsia="Times New Roman" w:cs="Times New Roman"/>
                  <w:sz w:val="18"/>
                  <w:szCs w:val="18"/>
                </w:rPr>
                <w:t>25.1 dBµV/m (BDS)</w:t>
              </w:r>
            </w:ins>
          </w:p>
        </w:tc>
        <w:tc>
          <w:tcPr>
            <w:tcW w:w="1057" w:type="dxa"/>
            <w:vAlign w:val="center"/>
          </w:tcPr>
          <w:p w14:paraId="6E0105D5" w14:textId="77777777" w:rsidR="0039147F" w:rsidRPr="00F44F32" w:rsidRDefault="0039147F" w:rsidP="0014555E">
            <w:pPr>
              <w:jc w:val="center"/>
              <w:rPr>
                <w:ins w:id="3839" w:author="USA" w:date="2021-07-28T14:40:00Z"/>
                <w:rFonts w:eastAsia="Times New Roman" w:cs="Times New Roman"/>
                <w:sz w:val="18"/>
                <w:szCs w:val="18"/>
              </w:rPr>
            </w:pPr>
            <w:ins w:id="3840" w:author="USA" w:date="2021-07-28T14:40:00Z">
              <w:r w:rsidRPr="00F44F32">
                <w:rPr>
                  <w:rFonts w:eastAsia="Times New Roman" w:cs="Times New Roman"/>
                  <w:sz w:val="18"/>
                  <w:szCs w:val="18"/>
                </w:rPr>
                <w:t>+ 10.8 dB</w:t>
              </w:r>
            </w:ins>
          </w:p>
          <w:p w14:paraId="3849B730" w14:textId="77777777" w:rsidR="0039147F" w:rsidRDefault="0039147F" w:rsidP="0014555E">
            <w:pPr>
              <w:jc w:val="center"/>
              <w:rPr>
                <w:ins w:id="3841" w:author="USA" w:date="2021-07-28T14:40:00Z"/>
                <w:rFonts w:eastAsia="Times New Roman" w:cs="Times New Roman"/>
                <w:sz w:val="18"/>
                <w:szCs w:val="18"/>
              </w:rPr>
            </w:pPr>
            <w:ins w:id="3842" w:author="USA" w:date="2021-07-28T14:40:00Z">
              <w:r w:rsidRPr="00F44F32">
                <w:rPr>
                  <w:rFonts w:eastAsia="Times New Roman" w:cs="Times New Roman"/>
                  <w:sz w:val="18"/>
                  <w:szCs w:val="18"/>
                </w:rPr>
                <w:t>+ 14.9 dB (BDS)</w:t>
              </w:r>
            </w:ins>
          </w:p>
        </w:tc>
        <w:tc>
          <w:tcPr>
            <w:tcW w:w="1286" w:type="dxa"/>
            <w:vAlign w:val="center"/>
          </w:tcPr>
          <w:p w14:paraId="7F057B2F" w14:textId="77777777" w:rsidR="0039147F" w:rsidRDefault="0039147F" w:rsidP="0014555E">
            <w:pPr>
              <w:jc w:val="center"/>
              <w:rPr>
                <w:ins w:id="3843" w:author="USA" w:date="2021-07-28T14:40:00Z"/>
                <w:rFonts w:eastAsia="Times New Roman" w:cs="Times New Roman"/>
                <w:sz w:val="18"/>
                <w:szCs w:val="18"/>
              </w:rPr>
            </w:pPr>
            <w:ins w:id="3844" w:author="USA" w:date="2021-07-28T14:40:00Z">
              <w:r>
                <w:rPr>
                  <w:rFonts w:eastAsia="Times New Roman" w:cs="Times New Roman"/>
                  <w:sz w:val="18"/>
                  <w:szCs w:val="18"/>
                </w:rPr>
                <w:t>13.2 dB µV/m</w:t>
              </w:r>
            </w:ins>
          </w:p>
          <w:p w14:paraId="1053B69C" w14:textId="77777777" w:rsidR="0039147F" w:rsidRPr="00681CC7" w:rsidRDefault="0039147F" w:rsidP="0014555E">
            <w:pPr>
              <w:jc w:val="center"/>
              <w:rPr>
                <w:ins w:id="3845" w:author="USA" w:date="2021-07-28T14:40:00Z"/>
                <w:rFonts w:eastAsia="Times New Roman" w:cs="Times New Roman"/>
                <w:sz w:val="18"/>
                <w:szCs w:val="18"/>
              </w:rPr>
            </w:pPr>
            <w:ins w:id="3846" w:author="USA" w:date="2021-07-28T14:40:00Z">
              <w:r>
                <w:rPr>
                  <w:rFonts w:eastAsia="Times New Roman" w:cs="Times New Roman"/>
                  <w:sz w:val="18"/>
                  <w:szCs w:val="18"/>
                </w:rPr>
                <w:t>15.1 dB µV/m (BDS)</w:t>
              </w:r>
            </w:ins>
          </w:p>
        </w:tc>
        <w:tc>
          <w:tcPr>
            <w:tcW w:w="1095" w:type="dxa"/>
            <w:vAlign w:val="center"/>
          </w:tcPr>
          <w:p w14:paraId="76912DF3" w14:textId="77777777" w:rsidR="0039147F" w:rsidRDefault="0039147F" w:rsidP="0014555E">
            <w:pPr>
              <w:jc w:val="center"/>
              <w:rPr>
                <w:ins w:id="3847" w:author="USA" w:date="2021-07-28T14:40:00Z"/>
                <w:rFonts w:eastAsia="Times New Roman" w:cs="Times New Roman"/>
                <w:sz w:val="18"/>
                <w:szCs w:val="18"/>
              </w:rPr>
            </w:pPr>
            <w:ins w:id="3848" w:author="USA" w:date="2021-07-28T14:40:00Z">
              <w:r>
                <w:rPr>
                  <w:rFonts w:eastAsia="Times New Roman" w:cs="Times New Roman"/>
                  <w:sz w:val="18"/>
                  <w:szCs w:val="18"/>
                </w:rPr>
                <w:t>+26.8 dB</w:t>
              </w:r>
            </w:ins>
          </w:p>
          <w:p w14:paraId="3A9CB4B8" w14:textId="77777777" w:rsidR="0039147F" w:rsidRPr="00C87F04" w:rsidRDefault="0039147F" w:rsidP="0014555E">
            <w:pPr>
              <w:jc w:val="center"/>
              <w:rPr>
                <w:ins w:id="3849" w:author="USA" w:date="2021-07-28T14:40:00Z"/>
                <w:rFonts w:eastAsia="Times New Roman" w:cs="Times New Roman"/>
                <w:sz w:val="18"/>
                <w:szCs w:val="18"/>
              </w:rPr>
            </w:pPr>
            <w:ins w:id="3850" w:author="USA" w:date="2021-07-28T14:40:00Z">
              <w:r>
                <w:rPr>
                  <w:rFonts w:eastAsia="Times New Roman" w:cs="Times New Roman"/>
                  <w:sz w:val="18"/>
                  <w:szCs w:val="18"/>
                </w:rPr>
                <w:t>+24.9 dB (BDS)</w:t>
              </w:r>
            </w:ins>
          </w:p>
        </w:tc>
        <w:tc>
          <w:tcPr>
            <w:tcW w:w="1376" w:type="dxa"/>
            <w:vAlign w:val="center"/>
          </w:tcPr>
          <w:p w14:paraId="28CDD0FC" w14:textId="77777777" w:rsidR="0039147F" w:rsidRDefault="0039147F" w:rsidP="0014555E">
            <w:pPr>
              <w:jc w:val="center"/>
              <w:rPr>
                <w:ins w:id="3851" w:author="USA" w:date="2021-07-28T14:40:00Z"/>
                <w:rFonts w:eastAsia="Times New Roman" w:cs="Times New Roman"/>
                <w:sz w:val="18"/>
                <w:szCs w:val="18"/>
              </w:rPr>
            </w:pPr>
            <w:ins w:id="3852" w:author="USA" w:date="2021-07-28T14:40:00Z">
              <w:r>
                <w:rPr>
                  <w:rFonts w:eastAsia="Times New Roman" w:cs="Times New Roman"/>
                  <w:sz w:val="18"/>
                  <w:szCs w:val="18"/>
                </w:rPr>
                <w:t>3m</w:t>
              </w:r>
            </w:ins>
          </w:p>
          <w:p w14:paraId="7AD71ABA" w14:textId="77777777" w:rsidR="0039147F" w:rsidRPr="00681CC7" w:rsidDel="00010E28" w:rsidRDefault="0039147F" w:rsidP="0014555E">
            <w:pPr>
              <w:jc w:val="center"/>
              <w:rPr>
                <w:ins w:id="3853" w:author="USA" w:date="2021-07-28T14:40:00Z"/>
                <w:rFonts w:eastAsia="Times New Roman" w:cs="Times New Roman"/>
                <w:sz w:val="18"/>
                <w:szCs w:val="18"/>
              </w:rPr>
            </w:pPr>
            <w:ins w:id="3854" w:author="USA" w:date="2021-07-28T14:40:00Z">
              <w:r>
                <w:rPr>
                  <w:rFonts w:eastAsia="Times New Roman" w:cs="Times New Roman"/>
                  <w:sz w:val="18"/>
                  <w:szCs w:val="18"/>
                </w:rPr>
                <w:t>(20m NB)</w:t>
              </w:r>
            </w:ins>
          </w:p>
        </w:tc>
      </w:tr>
    </w:tbl>
    <w:p w14:paraId="2EA947E8" w14:textId="77777777" w:rsidR="0039147F" w:rsidRDefault="0039147F" w:rsidP="0039147F">
      <w:pPr>
        <w:ind w:left="360"/>
        <w:rPr>
          <w:ins w:id="3855" w:author="USA" w:date="2021-07-28T14:40:00Z"/>
        </w:rPr>
      </w:pPr>
    </w:p>
    <w:p w14:paraId="2F3853EB" w14:textId="77777777" w:rsidR="0039147F" w:rsidRDefault="0039147F" w:rsidP="0039147F">
      <w:pPr>
        <w:rPr>
          <w:ins w:id="3856" w:author="USA" w:date="2021-07-28T14:40:00Z"/>
          <w:b/>
        </w:rPr>
      </w:pPr>
    </w:p>
    <w:p w14:paraId="273F8495" w14:textId="77777777" w:rsidR="0039147F" w:rsidRPr="003349D3" w:rsidRDefault="0039147F" w:rsidP="0039147F">
      <w:pPr>
        <w:rPr>
          <w:ins w:id="3857" w:author="USA" w:date="2021-07-28T14:40:00Z"/>
          <w:b/>
        </w:rPr>
      </w:pPr>
      <w:ins w:id="3858" w:author="USA" w:date="2021-07-28T14:40:00Z">
        <w:r w:rsidRPr="003349D3">
          <w:rPr>
            <w:b/>
          </w:rPr>
          <w:t>Recommendation</w:t>
        </w:r>
        <w:r>
          <w:rPr>
            <w:b/>
          </w:rPr>
          <w:t>s</w:t>
        </w:r>
        <w:r w:rsidRPr="003349D3">
          <w:rPr>
            <w:b/>
          </w:rPr>
          <w:t xml:space="preserve"> ITU-R M.190</w:t>
        </w:r>
        <w:r>
          <w:rPr>
            <w:b/>
          </w:rPr>
          <w:t>2</w:t>
        </w:r>
        <w:r w:rsidRPr="003349D3">
          <w:rPr>
            <w:b/>
          </w:rPr>
          <w:t>-1</w:t>
        </w:r>
        <w:r>
          <w:rPr>
            <w:b/>
          </w:rPr>
          <w:t xml:space="preserve"> and M.1905-1 at lower L-band</w:t>
        </w:r>
      </w:ins>
    </w:p>
    <w:p w14:paraId="4ACE142E" w14:textId="77777777" w:rsidR="0039147F" w:rsidRPr="003349D3" w:rsidRDefault="0039147F" w:rsidP="0039147F">
      <w:pPr>
        <w:rPr>
          <w:ins w:id="3859" w:author="USA" w:date="2021-07-28T14:40:00Z"/>
        </w:rPr>
      </w:pPr>
    </w:p>
    <w:p w14:paraId="5EE9108F" w14:textId="77777777" w:rsidR="0039147F" w:rsidRDefault="0039147F" w:rsidP="0039147F">
      <w:pPr>
        <w:rPr>
          <w:ins w:id="3860" w:author="USA" w:date="2021-07-28T14:40:00Z"/>
        </w:rPr>
      </w:pPr>
      <w:ins w:id="3861" w:author="USA" w:date="2021-07-28T14:40:00Z">
        <w:r w:rsidRPr="003349D3">
          <w:rPr>
            <w:rFonts w:ascii="Courier New" w:hAnsi="Courier New" w:cs="Courier New"/>
          </w:rPr>
          <w:lastRenderedPageBreak/>
          <w:t>﻿</w:t>
        </w:r>
        <w:r w:rsidRPr="00362A9B">
          <w:t xml:space="preserve">Recommendation ITU-R M.1902-1 </w:t>
        </w:r>
        <w:r w:rsidRPr="00362A9B">
          <w:rPr>
            <w:i/>
          </w:rPr>
          <w:t>Characteristics and protection criteria for</w:t>
        </w:r>
        <w:r>
          <w:rPr>
            <w:i/>
          </w:rPr>
          <w:t xml:space="preserve"> </w:t>
        </w:r>
        <w:r w:rsidRPr="00362A9B">
          <w:rPr>
            <w:i/>
          </w:rPr>
          <w:t>receiving earth stations in the</w:t>
        </w:r>
        <w:r>
          <w:rPr>
            <w:i/>
          </w:rPr>
          <w:t xml:space="preserve"> </w:t>
        </w:r>
        <w:r w:rsidRPr="00362A9B">
          <w:rPr>
            <w:i/>
          </w:rPr>
          <w:t>radionavigation-satellite service</w:t>
        </w:r>
        <w:r>
          <w:rPr>
            <w:i/>
          </w:rPr>
          <w:t xml:space="preserve"> </w:t>
        </w:r>
        <w:r w:rsidRPr="00362A9B">
          <w:rPr>
            <w:i/>
          </w:rPr>
          <w:t>(space-to-Earth) operating in the band</w:t>
        </w:r>
        <w:r>
          <w:rPr>
            <w:i/>
          </w:rPr>
          <w:t xml:space="preserve"> </w:t>
        </w:r>
        <w:r w:rsidRPr="00362A9B">
          <w:rPr>
            <w:i/>
          </w:rPr>
          <w:t>1215</w:t>
        </w:r>
        <w:r>
          <w:rPr>
            <w:i/>
          </w:rPr>
          <w:t xml:space="preserve"> </w:t>
        </w:r>
        <w:r w:rsidRPr="00362A9B">
          <w:rPr>
            <w:i/>
          </w:rPr>
          <w:t>-</w:t>
        </w:r>
        <w:r>
          <w:rPr>
            <w:i/>
          </w:rPr>
          <w:t xml:space="preserve"> </w:t>
        </w:r>
        <w:r w:rsidRPr="00362A9B">
          <w:rPr>
            <w:i/>
          </w:rPr>
          <w:t>1300 MHz</w:t>
        </w:r>
        <w:r>
          <w:t xml:space="preserve"> addresses lower L-band GNSS system signals including GPS L2 and GLONASS G2.  </w:t>
        </w:r>
        <w:r w:rsidRPr="00362A9B">
          <w:t>Recommendation ITU-R M.190</w:t>
        </w:r>
        <w:r>
          <w:t>5</w:t>
        </w:r>
        <w:r w:rsidRPr="00362A9B">
          <w:t xml:space="preserve">-1 </w:t>
        </w:r>
        <w:r w:rsidRPr="00362A9B">
          <w:rPr>
            <w:i/>
          </w:rPr>
          <w:t>Characteristics and protection criteria for</w:t>
        </w:r>
        <w:r>
          <w:rPr>
            <w:i/>
          </w:rPr>
          <w:t xml:space="preserve"> </w:t>
        </w:r>
        <w:r w:rsidRPr="00362A9B">
          <w:rPr>
            <w:i/>
          </w:rPr>
          <w:t>receiving earth stations in the</w:t>
        </w:r>
        <w:r>
          <w:rPr>
            <w:i/>
          </w:rPr>
          <w:t xml:space="preserve"> </w:t>
        </w:r>
        <w:r w:rsidRPr="00362A9B">
          <w:rPr>
            <w:i/>
          </w:rPr>
          <w:t>radionavigation-satellite service</w:t>
        </w:r>
        <w:r>
          <w:rPr>
            <w:i/>
          </w:rPr>
          <w:t xml:space="preserve"> </w:t>
        </w:r>
        <w:r w:rsidRPr="00362A9B">
          <w:rPr>
            <w:i/>
          </w:rPr>
          <w:t>(space-to-Earth) operating in the band</w:t>
        </w:r>
        <w:r>
          <w:rPr>
            <w:i/>
          </w:rPr>
          <w:t xml:space="preserve"> 1164 - 1215</w:t>
        </w:r>
        <w:r w:rsidRPr="00362A9B">
          <w:rPr>
            <w:i/>
          </w:rPr>
          <w:t xml:space="preserve"> MHz</w:t>
        </w:r>
        <w:r>
          <w:t xml:space="preserve"> addresses lower L-band GNSS system signals including GPS L5 and Galileo E5.</w:t>
        </w:r>
      </w:ins>
    </w:p>
    <w:p w14:paraId="174C0023" w14:textId="77CD1E16" w:rsidR="0039147F" w:rsidRPr="004D2F2E" w:rsidRDefault="00ED7B63">
      <w:pPr>
        <w:spacing w:before="360"/>
        <w:rPr>
          <w:ins w:id="3862" w:author="USA" w:date="2021-07-28T14:40:00Z"/>
          <w:b/>
        </w:rPr>
        <w:pPrChange w:id="3863" w:author="USA" w:date="2021-07-28T15:30:00Z">
          <w:pPr>
            <w:jc w:val="center"/>
          </w:pPr>
        </w:pPrChange>
      </w:pPr>
      <w:ins w:id="3864" w:author="USA" w:date="2021-07-28T15:30:00Z">
        <w:r>
          <w:t>R</w:t>
        </w:r>
      </w:ins>
      <w:ins w:id="3865" w:author="USA" w:date="2021-07-28T14:40:00Z">
        <w:r w:rsidR="0039147F" w:rsidRPr="004D2F2E">
          <w:rPr>
            <w:b/>
          </w:rPr>
          <w:t>ecommendation ITU-R M.1902-1</w:t>
        </w:r>
      </w:ins>
    </w:p>
    <w:p w14:paraId="59AE0645" w14:textId="77777777" w:rsidR="0039147F" w:rsidRPr="003349D3" w:rsidRDefault="0039147F" w:rsidP="0039147F">
      <w:pPr>
        <w:rPr>
          <w:ins w:id="3866" w:author="USA" w:date="2021-07-28T14:40:00Z"/>
        </w:rPr>
      </w:pPr>
    </w:p>
    <w:tbl>
      <w:tblPr>
        <w:tblStyle w:val="TableGrid"/>
        <w:tblW w:w="0" w:type="auto"/>
        <w:tblInd w:w="805" w:type="dxa"/>
        <w:tblLook w:val="04A0" w:firstRow="1" w:lastRow="0" w:firstColumn="1" w:lastColumn="0" w:noHBand="0" w:noVBand="1"/>
      </w:tblPr>
      <w:tblGrid>
        <w:gridCol w:w="3510"/>
        <w:gridCol w:w="1980"/>
        <w:gridCol w:w="2070"/>
      </w:tblGrid>
      <w:tr w:rsidR="0039147F" w:rsidRPr="003349D3" w14:paraId="3ACA3698" w14:textId="77777777" w:rsidTr="0014555E">
        <w:trPr>
          <w:ins w:id="3867" w:author="USA" w:date="2021-07-28T14:40:00Z"/>
        </w:trPr>
        <w:tc>
          <w:tcPr>
            <w:tcW w:w="3510" w:type="dxa"/>
            <w:vAlign w:val="center"/>
          </w:tcPr>
          <w:p w14:paraId="043370D1" w14:textId="77777777" w:rsidR="0039147F" w:rsidRPr="00C87F04" w:rsidRDefault="0039147F" w:rsidP="0014555E">
            <w:pPr>
              <w:rPr>
                <w:ins w:id="3868" w:author="USA" w:date="2021-07-28T14:40:00Z"/>
                <w:rFonts w:cs="Times New Roman"/>
                <w:b/>
                <w:sz w:val="20"/>
                <w:szCs w:val="20"/>
              </w:rPr>
            </w:pPr>
            <w:ins w:id="3869" w:author="USA" w:date="2021-07-28T14:40:00Z">
              <w:r w:rsidRPr="00C87F04">
                <w:rPr>
                  <w:rFonts w:cs="Times New Roman"/>
                  <w:b/>
                  <w:sz w:val="20"/>
                  <w:szCs w:val="20"/>
                </w:rPr>
                <w:t>GNSS Receiver Parameter</w:t>
              </w:r>
            </w:ins>
          </w:p>
        </w:tc>
        <w:tc>
          <w:tcPr>
            <w:tcW w:w="1980" w:type="dxa"/>
            <w:vAlign w:val="center"/>
          </w:tcPr>
          <w:p w14:paraId="447BBD0B" w14:textId="77777777" w:rsidR="0039147F" w:rsidRPr="00C87F04" w:rsidRDefault="0039147F" w:rsidP="0014555E">
            <w:pPr>
              <w:rPr>
                <w:ins w:id="3870" w:author="USA" w:date="2021-07-28T14:40:00Z"/>
                <w:rFonts w:cs="Times New Roman"/>
                <w:b/>
                <w:sz w:val="20"/>
                <w:szCs w:val="20"/>
              </w:rPr>
            </w:pPr>
            <w:ins w:id="3871" w:author="USA" w:date="2021-07-28T14:40:00Z">
              <w:r w:rsidRPr="00C87F04">
                <w:rPr>
                  <w:rFonts w:cs="Times New Roman"/>
                  <w:b/>
                  <w:sz w:val="20"/>
                  <w:szCs w:val="20"/>
                </w:rPr>
                <w:t>GPS L2</w:t>
              </w:r>
            </w:ins>
          </w:p>
        </w:tc>
        <w:tc>
          <w:tcPr>
            <w:tcW w:w="2070" w:type="dxa"/>
            <w:vAlign w:val="center"/>
          </w:tcPr>
          <w:p w14:paraId="5A1034E6" w14:textId="77777777" w:rsidR="0039147F" w:rsidRPr="00C87F04" w:rsidRDefault="0039147F" w:rsidP="0014555E">
            <w:pPr>
              <w:rPr>
                <w:ins w:id="3872" w:author="USA" w:date="2021-07-28T14:40:00Z"/>
                <w:rFonts w:cs="Times New Roman"/>
                <w:b/>
                <w:sz w:val="20"/>
                <w:szCs w:val="20"/>
              </w:rPr>
            </w:pPr>
            <w:ins w:id="3873" w:author="USA" w:date="2021-07-28T14:40:00Z">
              <w:r w:rsidRPr="00C87F04">
                <w:rPr>
                  <w:rFonts w:cs="Times New Roman"/>
                  <w:b/>
                  <w:sz w:val="20"/>
                  <w:szCs w:val="20"/>
                </w:rPr>
                <w:t>GLONASS G2</w:t>
              </w:r>
            </w:ins>
          </w:p>
        </w:tc>
      </w:tr>
      <w:tr w:rsidR="0039147F" w:rsidRPr="003349D3" w14:paraId="3C15DF01" w14:textId="77777777" w:rsidTr="0014555E">
        <w:trPr>
          <w:ins w:id="3874" w:author="USA" w:date="2021-07-28T14:40:00Z"/>
        </w:trPr>
        <w:tc>
          <w:tcPr>
            <w:tcW w:w="3510" w:type="dxa"/>
            <w:vAlign w:val="center"/>
          </w:tcPr>
          <w:p w14:paraId="7A9D334A" w14:textId="7C810EF8" w:rsidR="0039147F" w:rsidRPr="00C87F04" w:rsidRDefault="00754778" w:rsidP="0014555E">
            <w:pPr>
              <w:rPr>
                <w:ins w:id="3875" w:author="USA" w:date="2021-07-28T14:40:00Z"/>
                <w:rFonts w:cs="Times New Roman"/>
                <w:sz w:val="20"/>
                <w:szCs w:val="20"/>
              </w:rPr>
            </w:pPr>
            <w:ins w:id="3876" w:author="Edits" w:date="2021-09-22T13:58:00Z">
              <w:r>
                <w:rPr>
                  <w:rFonts w:cs="Times New Roman"/>
                  <w:sz w:val="20"/>
                  <w:szCs w:val="20"/>
                </w:rPr>
                <w:t xml:space="preserve">Rec. ITU-R </w:t>
              </w:r>
            </w:ins>
            <w:ins w:id="3877" w:author="USA" w:date="2021-07-28T14:40:00Z">
              <w:r w:rsidR="0039147F" w:rsidRPr="00C87F04">
                <w:rPr>
                  <w:rFonts w:cs="Times New Roman"/>
                  <w:sz w:val="20"/>
                  <w:szCs w:val="20"/>
                </w:rPr>
                <w:t>M</w:t>
              </w:r>
            </w:ins>
            <w:ins w:id="3878" w:author="Edits" w:date="2021-09-22T13:59:00Z">
              <w:r>
                <w:rPr>
                  <w:rFonts w:cs="Times New Roman"/>
                  <w:sz w:val="20"/>
                  <w:szCs w:val="20"/>
                </w:rPr>
                <w:t>.</w:t>
              </w:r>
            </w:ins>
            <w:ins w:id="3879" w:author="USA" w:date="2021-07-28T14:40:00Z">
              <w:r w:rsidR="0039147F" w:rsidRPr="00C87F04">
                <w:rPr>
                  <w:rFonts w:cs="Times New Roman"/>
                  <w:sz w:val="20"/>
                  <w:szCs w:val="20"/>
                </w:rPr>
                <w:t>1902 Table 1 receiver type</w:t>
              </w:r>
            </w:ins>
          </w:p>
        </w:tc>
        <w:tc>
          <w:tcPr>
            <w:tcW w:w="1980" w:type="dxa"/>
            <w:vAlign w:val="center"/>
          </w:tcPr>
          <w:p w14:paraId="7BC5A86C" w14:textId="77777777" w:rsidR="0039147F" w:rsidRPr="00C87F04" w:rsidRDefault="0039147F" w:rsidP="0014555E">
            <w:pPr>
              <w:rPr>
                <w:ins w:id="3880" w:author="USA" w:date="2021-07-28T14:40:00Z"/>
                <w:rFonts w:cs="Times New Roman"/>
                <w:sz w:val="20"/>
                <w:szCs w:val="20"/>
              </w:rPr>
            </w:pPr>
            <w:ins w:id="3881" w:author="USA" w:date="2021-07-28T14:40:00Z">
              <w:r w:rsidRPr="00C87F04">
                <w:rPr>
                  <w:rFonts w:cs="Times New Roman"/>
                  <w:sz w:val="20"/>
                  <w:szCs w:val="20"/>
                </w:rPr>
                <w:t xml:space="preserve">General purpose </w:t>
              </w:r>
            </w:ins>
          </w:p>
        </w:tc>
        <w:tc>
          <w:tcPr>
            <w:tcW w:w="2070" w:type="dxa"/>
          </w:tcPr>
          <w:p w14:paraId="68DB31E4" w14:textId="77777777" w:rsidR="0039147F" w:rsidRPr="00C87F04" w:rsidRDefault="0039147F" w:rsidP="0014555E">
            <w:pPr>
              <w:rPr>
                <w:ins w:id="3882" w:author="USA" w:date="2021-07-28T14:40:00Z"/>
                <w:rFonts w:cs="Times New Roman"/>
                <w:sz w:val="20"/>
                <w:szCs w:val="20"/>
              </w:rPr>
            </w:pPr>
            <w:ins w:id="3883" w:author="USA" w:date="2021-07-28T14:40:00Z">
              <w:r w:rsidRPr="00C87F04">
                <w:rPr>
                  <w:rFonts w:cs="Times New Roman"/>
                  <w:sz w:val="20"/>
                  <w:szCs w:val="20"/>
                </w:rPr>
                <w:t xml:space="preserve">General purpose </w:t>
              </w:r>
            </w:ins>
          </w:p>
        </w:tc>
      </w:tr>
      <w:tr w:rsidR="0039147F" w:rsidRPr="003349D3" w14:paraId="0A940D71" w14:textId="77777777" w:rsidTr="0014555E">
        <w:trPr>
          <w:ins w:id="3884" w:author="USA" w:date="2021-07-28T14:40:00Z"/>
        </w:trPr>
        <w:tc>
          <w:tcPr>
            <w:tcW w:w="3510" w:type="dxa"/>
            <w:vAlign w:val="center"/>
          </w:tcPr>
          <w:p w14:paraId="2E1907C6" w14:textId="77777777" w:rsidR="0039147F" w:rsidRPr="00C87F04" w:rsidRDefault="0039147F" w:rsidP="0014555E">
            <w:pPr>
              <w:rPr>
                <w:ins w:id="3885" w:author="USA" w:date="2021-07-28T14:40:00Z"/>
                <w:rFonts w:cs="Times New Roman"/>
                <w:sz w:val="20"/>
                <w:szCs w:val="20"/>
              </w:rPr>
            </w:pPr>
            <w:ins w:id="3886" w:author="USA" w:date="2021-07-28T14:40:00Z">
              <w:r w:rsidRPr="00C87F04">
                <w:rPr>
                  <w:rFonts w:cs="Times New Roman"/>
                  <w:sz w:val="20"/>
                  <w:szCs w:val="20"/>
                </w:rPr>
                <w:t>Frequency</w:t>
              </w:r>
            </w:ins>
          </w:p>
        </w:tc>
        <w:tc>
          <w:tcPr>
            <w:tcW w:w="1980" w:type="dxa"/>
            <w:vAlign w:val="center"/>
          </w:tcPr>
          <w:p w14:paraId="114C0BAD" w14:textId="77777777" w:rsidR="0039147F" w:rsidRPr="00C87F04" w:rsidRDefault="0039147F" w:rsidP="0014555E">
            <w:pPr>
              <w:rPr>
                <w:ins w:id="3887" w:author="USA" w:date="2021-07-28T14:40:00Z"/>
                <w:rFonts w:cs="Times New Roman"/>
                <w:sz w:val="20"/>
                <w:szCs w:val="20"/>
              </w:rPr>
            </w:pPr>
            <w:ins w:id="3888" w:author="USA" w:date="2021-07-28T14:40:00Z">
              <w:r w:rsidRPr="00C87F04">
                <w:rPr>
                  <w:rFonts w:ascii="Courier New" w:hAnsi="Courier New" w:cs="Courier New"/>
                  <w:sz w:val="20"/>
                  <w:szCs w:val="20"/>
                </w:rPr>
                <w:t>﻿﻿</w:t>
              </w:r>
              <w:r w:rsidRPr="00C87F04">
                <w:rPr>
                  <w:rFonts w:cs="Times New Roman"/>
                  <w:sz w:val="20"/>
                  <w:szCs w:val="20"/>
                </w:rPr>
                <w:t>1 227.6 ± 12 MHz</w:t>
              </w:r>
            </w:ins>
          </w:p>
        </w:tc>
        <w:tc>
          <w:tcPr>
            <w:tcW w:w="2070" w:type="dxa"/>
          </w:tcPr>
          <w:p w14:paraId="2D68B009" w14:textId="77777777" w:rsidR="0039147F" w:rsidRPr="00C87F04" w:rsidRDefault="0039147F" w:rsidP="0014555E">
            <w:pPr>
              <w:rPr>
                <w:ins w:id="3889" w:author="USA" w:date="2021-07-28T14:40:00Z"/>
                <w:rFonts w:cs="Times New Roman"/>
                <w:sz w:val="20"/>
                <w:szCs w:val="20"/>
              </w:rPr>
            </w:pPr>
            <w:ins w:id="3890" w:author="USA" w:date="2021-07-28T14:40:00Z">
              <w:r w:rsidRPr="00C87F04">
                <w:rPr>
                  <w:rFonts w:ascii="Courier New" w:hAnsi="Courier New" w:cs="Courier New"/>
                  <w:sz w:val="20"/>
                  <w:szCs w:val="20"/>
                </w:rPr>
                <w:t>﻿</w:t>
              </w:r>
              <w:r w:rsidRPr="00C87F04">
                <w:rPr>
                  <w:rFonts w:cs="Times New Roman"/>
                  <w:sz w:val="20"/>
                  <w:szCs w:val="20"/>
                </w:rPr>
                <w:t xml:space="preserve"> 1246 + 0.4375K</w:t>
              </w:r>
            </w:ins>
          </w:p>
          <w:p w14:paraId="243607FD" w14:textId="77777777" w:rsidR="0039147F" w:rsidRPr="00C87F04" w:rsidRDefault="0039147F" w:rsidP="0014555E">
            <w:pPr>
              <w:rPr>
                <w:ins w:id="3891" w:author="USA" w:date="2021-07-28T14:40:00Z"/>
                <w:rFonts w:cs="Times New Roman"/>
                <w:sz w:val="20"/>
                <w:szCs w:val="20"/>
              </w:rPr>
            </w:pPr>
            <w:ins w:id="3892" w:author="USA" w:date="2021-07-28T14:40:00Z">
              <w:r w:rsidRPr="00C87F04">
                <w:rPr>
                  <w:rFonts w:cs="Times New Roman"/>
                  <w:sz w:val="20"/>
                  <w:szCs w:val="20"/>
                </w:rPr>
                <w:t>± 5.11, where</w:t>
              </w:r>
            </w:ins>
          </w:p>
          <w:p w14:paraId="47DD29A9" w14:textId="77777777" w:rsidR="0039147F" w:rsidRPr="00C87F04" w:rsidRDefault="0039147F" w:rsidP="0014555E">
            <w:pPr>
              <w:rPr>
                <w:ins w:id="3893" w:author="USA" w:date="2021-07-28T14:40:00Z"/>
                <w:rFonts w:cs="Times New Roman"/>
                <w:sz w:val="20"/>
                <w:szCs w:val="20"/>
              </w:rPr>
            </w:pPr>
            <w:ins w:id="3894" w:author="USA" w:date="2021-07-28T14:40:00Z">
              <w:r w:rsidRPr="00C87F04">
                <w:rPr>
                  <w:rFonts w:cs="Times New Roman"/>
                  <w:sz w:val="20"/>
                  <w:szCs w:val="20"/>
                </w:rPr>
                <w:t>K = −7, …, +6</w:t>
              </w:r>
            </w:ins>
          </w:p>
        </w:tc>
      </w:tr>
      <w:tr w:rsidR="0039147F" w:rsidRPr="003349D3" w14:paraId="0A61D66D" w14:textId="77777777" w:rsidTr="0014555E">
        <w:trPr>
          <w:ins w:id="3895" w:author="USA" w:date="2021-07-28T14:40:00Z"/>
        </w:trPr>
        <w:tc>
          <w:tcPr>
            <w:tcW w:w="3510" w:type="dxa"/>
            <w:vAlign w:val="center"/>
          </w:tcPr>
          <w:p w14:paraId="6CD461BE" w14:textId="77777777" w:rsidR="0039147F" w:rsidRPr="00C87F04" w:rsidRDefault="0039147F" w:rsidP="0014555E">
            <w:pPr>
              <w:rPr>
                <w:ins w:id="3896" w:author="USA" w:date="2021-07-28T14:40:00Z"/>
                <w:rFonts w:cs="Times New Roman"/>
                <w:sz w:val="20"/>
                <w:szCs w:val="20"/>
              </w:rPr>
            </w:pPr>
            <w:ins w:id="3897" w:author="USA" w:date="2021-07-28T14:40:00Z">
              <w:r w:rsidRPr="00C87F04">
                <w:rPr>
                  <w:rFonts w:cs="Times New Roman"/>
                  <w:sz w:val="20"/>
                  <w:szCs w:val="20"/>
                </w:rPr>
                <w:t>Acquisition mode threshold power density level of aggregate wideband interference at the passive antenna output</w:t>
              </w:r>
            </w:ins>
          </w:p>
        </w:tc>
        <w:tc>
          <w:tcPr>
            <w:tcW w:w="1980" w:type="dxa"/>
            <w:vAlign w:val="center"/>
          </w:tcPr>
          <w:p w14:paraId="2AB6B0FB" w14:textId="77777777" w:rsidR="0039147F" w:rsidRPr="00C87F04" w:rsidRDefault="0039147F" w:rsidP="0014555E">
            <w:pPr>
              <w:rPr>
                <w:ins w:id="3898" w:author="USA" w:date="2021-07-28T14:40:00Z"/>
                <w:rFonts w:cs="Times New Roman"/>
                <w:sz w:val="20"/>
                <w:szCs w:val="20"/>
              </w:rPr>
            </w:pPr>
            <w:ins w:id="3899" w:author="USA" w:date="2021-07-28T14:40:00Z">
              <w:r w:rsidRPr="00C87F04">
                <w:rPr>
                  <w:rFonts w:cs="Times New Roman"/>
                  <w:sz w:val="20"/>
                  <w:szCs w:val="20"/>
                </w:rPr>
                <w:t xml:space="preserve">-145 dBW/MHz = </w:t>
              </w:r>
            </w:ins>
          </w:p>
          <w:p w14:paraId="3DB069DF" w14:textId="77777777" w:rsidR="0039147F" w:rsidRPr="00C87F04" w:rsidRDefault="0039147F" w:rsidP="0014555E">
            <w:pPr>
              <w:rPr>
                <w:ins w:id="3900" w:author="USA" w:date="2021-07-28T14:40:00Z"/>
                <w:rFonts w:cs="Times New Roman"/>
                <w:sz w:val="20"/>
                <w:szCs w:val="20"/>
              </w:rPr>
            </w:pPr>
            <w:ins w:id="3901" w:author="USA" w:date="2021-07-28T14:40:00Z">
              <w:r w:rsidRPr="00C87F04">
                <w:rPr>
                  <w:rFonts w:cs="Times New Roman"/>
                  <w:sz w:val="20"/>
                  <w:szCs w:val="20"/>
                </w:rPr>
                <w:t>-115 dBm/MHz</w:t>
              </w:r>
            </w:ins>
          </w:p>
        </w:tc>
        <w:tc>
          <w:tcPr>
            <w:tcW w:w="2070" w:type="dxa"/>
            <w:vAlign w:val="center"/>
          </w:tcPr>
          <w:p w14:paraId="33DA5DF0" w14:textId="77777777" w:rsidR="0039147F" w:rsidRPr="00C87F04" w:rsidRDefault="0039147F" w:rsidP="0014555E">
            <w:pPr>
              <w:rPr>
                <w:ins w:id="3902" w:author="USA" w:date="2021-07-28T14:40:00Z"/>
                <w:rFonts w:cs="Times New Roman"/>
                <w:sz w:val="20"/>
                <w:szCs w:val="20"/>
              </w:rPr>
            </w:pPr>
            <w:ins w:id="3903" w:author="USA" w:date="2021-07-28T14:40:00Z">
              <w:r w:rsidRPr="00C87F04">
                <w:rPr>
                  <w:rFonts w:cs="Times New Roman"/>
                  <w:sz w:val="20"/>
                  <w:szCs w:val="20"/>
                </w:rPr>
                <w:t xml:space="preserve">-145 dBW/MHz = </w:t>
              </w:r>
            </w:ins>
          </w:p>
          <w:p w14:paraId="5B52966E" w14:textId="77777777" w:rsidR="0039147F" w:rsidRPr="00C87F04" w:rsidRDefault="0039147F" w:rsidP="0014555E">
            <w:pPr>
              <w:rPr>
                <w:ins w:id="3904" w:author="USA" w:date="2021-07-28T14:40:00Z"/>
                <w:rFonts w:cs="Times New Roman"/>
                <w:sz w:val="20"/>
                <w:szCs w:val="20"/>
              </w:rPr>
            </w:pPr>
            <w:ins w:id="3905" w:author="USA" w:date="2021-07-28T14:40:00Z">
              <w:r w:rsidRPr="00C87F04">
                <w:rPr>
                  <w:rFonts w:cs="Times New Roman"/>
                  <w:sz w:val="20"/>
                  <w:szCs w:val="20"/>
                </w:rPr>
                <w:t>-115 dBm/MHz</w:t>
              </w:r>
            </w:ins>
          </w:p>
        </w:tc>
      </w:tr>
      <w:tr w:rsidR="0039147F" w:rsidRPr="003349D3" w14:paraId="768725F9" w14:textId="77777777" w:rsidTr="0014555E">
        <w:trPr>
          <w:ins w:id="3906" w:author="USA" w:date="2021-07-28T14:40:00Z"/>
        </w:trPr>
        <w:tc>
          <w:tcPr>
            <w:tcW w:w="3510" w:type="dxa"/>
            <w:vAlign w:val="center"/>
          </w:tcPr>
          <w:p w14:paraId="666BCC9E" w14:textId="77777777" w:rsidR="0039147F" w:rsidRPr="00C87F04" w:rsidRDefault="0039147F" w:rsidP="0014555E">
            <w:pPr>
              <w:rPr>
                <w:ins w:id="3907" w:author="USA" w:date="2021-07-28T14:40:00Z"/>
                <w:rFonts w:eastAsia="Times New Roman" w:cs="Times New Roman"/>
                <w:sz w:val="20"/>
                <w:szCs w:val="20"/>
              </w:rPr>
            </w:pPr>
            <w:ins w:id="3908" w:author="USA" w:date="2021-07-28T14:40:00Z">
              <w:r w:rsidRPr="00C87F04">
                <w:rPr>
                  <w:rFonts w:eastAsia="Times New Roman" w:cs="Times New Roman"/>
                  <w:sz w:val="20"/>
                  <w:szCs w:val="20"/>
                </w:rPr>
                <w:t>Acquisition mode threshold power level of aggregate</w:t>
              </w:r>
              <w:r>
                <w:rPr>
                  <w:rFonts w:eastAsia="Times New Roman" w:cs="Times New Roman"/>
                  <w:sz w:val="20"/>
                  <w:szCs w:val="20"/>
                </w:rPr>
                <w:t xml:space="preserve"> </w:t>
              </w:r>
              <w:r w:rsidRPr="00C87F04">
                <w:rPr>
                  <w:rFonts w:eastAsia="Times New Roman" w:cs="Times New Roman"/>
                  <w:sz w:val="20"/>
                  <w:szCs w:val="20"/>
                </w:rPr>
                <w:t>narrow-band interference at the passive antenna output</w:t>
              </w:r>
            </w:ins>
          </w:p>
        </w:tc>
        <w:tc>
          <w:tcPr>
            <w:tcW w:w="1980" w:type="dxa"/>
            <w:vAlign w:val="center"/>
          </w:tcPr>
          <w:p w14:paraId="5095AC01" w14:textId="77777777" w:rsidR="0039147F" w:rsidRPr="00C87F04" w:rsidRDefault="0039147F" w:rsidP="0014555E">
            <w:pPr>
              <w:rPr>
                <w:ins w:id="3909" w:author="USA" w:date="2021-07-28T14:40:00Z"/>
                <w:rFonts w:cs="Times New Roman"/>
                <w:sz w:val="20"/>
                <w:szCs w:val="20"/>
              </w:rPr>
            </w:pPr>
            <w:ins w:id="3910" w:author="USA" w:date="2021-07-28T14:40:00Z">
              <w:r w:rsidRPr="00C87F04">
                <w:rPr>
                  <w:rFonts w:cs="Times New Roman"/>
                  <w:sz w:val="20"/>
                  <w:szCs w:val="20"/>
                </w:rPr>
                <w:t xml:space="preserve">-164 dBW = </w:t>
              </w:r>
              <w:r w:rsidRPr="00C87F04">
                <w:rPr>
                  <w:rFonts w:cs="Times New Roman"/>
                  <w:sz w:val="20"/>
                  <w:szCs w:val="20"/>
                </w:rPr>
                <w:br/>
              </w:r>
              <w:r w:rsidRPr="00C87F04">
                <w:rPr>
                  <w:rFonts w:cs="Times New Roman"/>
                  <w:sz w:val="20"/>
                  <w:szCs w:val="20"/>
                </w:rPr>
                <w:noBreakHyphen/>
                <w:t>134 dBm</w:t>
              </w:r>
            </w:ins>
          </w:p>
        </w:tc>
        <w:tc>
          <w:tcPr>
            <w:tcW w:w="2070" w:type="dxa"/>
            <w:vAlign w:val="center"/>
          </w:tcPr>
          <w:p w14:paraId="18F47DB4" w14:textId="77777777" w:rsidR="0039147F" w:rsidRPr="00C87F04" w:rsidRDefault="0039147F" w:rsidP="0014555E">
            <w:pPr>
              <w:rPr>
                <w:ins w:id="3911" w:author="USA" w:date="2021-07-28T14:40:00Z"/>
                <w:rFonts w:cs="Times New Roman"/>
                <w:sz w:val="20"/>
                <w:szCs w:val="20"/>
              </w:rPr>
            </w:pPr>
            <w:ins w:id="3912" w:author="USA" w:date="2021-07-28T14:40:00Z">
              <w:r w:rsidRPr="00C87F04">
                <w:rPr>
                  <w:rFonts w:cs="Times New Roman"/>
                  <w:sz w:val="20"/>
                  <w:szCs w:val="20"/>
                </w:rPr>
                <w:t xml:space="preserve">-164 dBW = </w:t>
              </w:r>
              <w:r w:rsidRPr="00C87F04">
                <w:rPr>
                  <w:rFonts w:cs="Times New Roman"/>
                  <w:sz w:val="20"/>
                  <w:szCs w:val="20"/>
                </w:rPr>
                <w:br/>
              </w:r>
              <w:r w:rsidRPr="00C87F04">
                <w:rPr>
                  <w:rFonts w:cs="Times New Roman"/>
                  <w:sz w:val="20"/>
                  <w:szCs w:val="20"/>
                </w:rPr>
                <w:noBreakHyphen/>
                <w:t>134 dBm</w:t>
              </w:r>
            </w:ins>
          </w:p>
        </w:tc>
      </w:tr>
      <w:tr w:rsidR="0039147F" w:rsidRPr="003349D3" w14:paraId="3884C52A" w14:textId="77777777" w:rsidTr="0014555E">
        <w:trPr>
          <w:ins w:id="3913" w:author="USA" w:date="2021-07-28T14:40:00Z"/>
        </w:trPr>
        <w:tc>
          <w:tcPr>
            <w:tcW w:w="3510" w:type="dxa"/>
            <w:vAlign w:val="center"/>
          </w:tcPr>
          <w:p w14:paraId="39C8BB84" w14:textId="77777777" w:rsidR="0039147F" w:rsidRPr="00C87F04" w:rsidRDefault="0039147F" w:rsidP="0014555E">
            <w:pPr>
              <w:rPr>
                <w:ins w:id="3914" w:author="USA" w:date="2021-07-28T14:40:00Z"/>
                <w:rFonts w:cs="Times New Roman"/>
                <w:sz w:val="20"/>
                <w:szCs w:val="20"/>
              </w:rPr>
            </w:pPr>
            <w:ins w:id="3915" w:author="USA" w:date="2021-07-28T14:40:00Z">
              <w:r w:rsidRPr="00C87F04">
                <w:rPr>
                  <w:rFonts w:cs="Times New Roman"/>
                  <w:sz w:val="20"/>
                  <w:szCs w:val="20"/>
                </w:rPr>
                <w:t>Antenna gain</w:t>
              </w:r>
            </w:ins>
          </w:p>
        </w:tc>
        <w:tc>
          <w:tcPr>
            <w:tcW w:w="1980" w:type="dxa"/>
            <w:vAlign w:val="center"/>
          </w:tcPr>
          <w:p w14:paraId="64CE8CBE" w14:textId="77777777" w:rsidR="0039147F" w:rsidRPr="00C87F04" w:rsidRDefault="0039147F" w:rsidP="0014555E">
            <w:pPr>
              <w:rPr>
                <w:ins w:id="3916" w:author="USA" w:date="2021-07-28T14:40:00Z"/>
                <w:rFonts w:cs="Times New Roman"/>
                <w:sz w:val="20"/>
                <w:szCs w:val="20"/>
              </w:rPr>
            </w:pPr>
            <w:ins w:id="3917" w:author="USA" w:date="2021-07-28T14:40:00Z">
              <w:r w:rsidRPr="00C87F04">
                <w:rPr>
                  <w:rFonts w:cs="Times New Roman"/>
                  <w:sz w:val="20"/>
                  <w:szCs w:val="20"/>
                </w:rPr>
                <w:t xml:space="preserve">6 </w:t>
              </w:r>
              <w:proofErr w:type="spellStart"/>
              <w:r w:rsidRPr="00C87F04">
                <w:rPr>
                  <w:rFonts w:cs="Times New Roman"/>
                  <w:sz w:val="20"/>
                  <w:szCs w:val="20"/>
                </w:rPr>
                <w:t>dBi</w:t>
              </w:r>
              <w:proofErr w:type="spellEnd"/>
            </w:ins>
          </w:p>
        </w:tc>
        <w:tc>
          <w:tcPr>
            <w:tcW w:w="2070" w:type="dxa"/>
          </w:tcPr>
          <w:p w14:paraId="62FA5466" w14:textId="77777777" w:rsidR="0039147F" w:rsidRPr="00C87F04" w:rsidRDefault="0039147F" w:rsidP="0014555E">
            <w:pPr>
              <w:rPr>
                <w:ins w:id="3918" w:author="USA" w:date="2021-07-28T14:40:00Z"/>
                <w:rFonts w:cs="Times New Roman"/>
                <w:sz w:val="20"/>
                <w:szCs w:val="20"/>
              </w:rPr>
            </w:pPr>
            <w:ins w:id="3919" w:author="USA" w:date="2021-07-28T14:40:00Z">
              <w:r w:rsidRPr="00C87F04">
                <w:rPr>
                  <w:rFonts w:cs="Times New Roman"/>
                  <w:sz w:val="20"/>
                  <w:szCs w:val="20"/>
                </w:rPr>
                <w:t xml:space="preserve">6 </w:t>
              </w:r>
              <w:proofErr w:type="spellStart"/>
              <w:r w:rsidRPr="00C87F04">
                <w:rPr>
                  <w:rFonts w:cs="Times New Roman"/>
                  <w:sz w:val="20"/>
                  <w:szCs w:val="20"/>
                </w:rPr>
                <w:t>dBi</w:t>
              </w:r>
              <w:proofErr w:type="spellEnd"/>
            </w:ins>
          </w:p>
        </w:tc>
      </w:tr>
      <w:tr w:rsidR="0039147F" w:rsidRPr="003349D3" w14:paraId="60BA93BA" w14:textId="77777777" w:rsidTr="0014555E">
        <w:trPr>
          <w:ins w:id="3920" w:author="USA" w:date="2021-07-28T14:40:00Z"/>
        </w:trPr>
        <w:tc>
          <w:tcPr>
            <w:tcW w:w="3510" w:type="dxa"/>
            <w:vAlign w:val="center"/>
          </w:tcPr>
          <w:p w14:paraId="588CBC9D" w14:textId="77777777" w:rsidR="0039147F" w:rsidRPr="00C87F04" w:rsidRDefault="0039147F" w:rsidP="0014555E">
            <w:pPr>
              <w:rPr>
                <w:ins w:id="3921" w:author="USA" w:date="2021-07-28T14:40:00Z"/>
                <w:rFonts w:cs="Times New Roman"/>
                <w:sz w:val="20"/>
                <w:szCs w:val="20"/>
              </w:rPr>
            </w:pPr>
            <w:ins w:id="3922" w:author="USA" w:date="2021-07-28T14:40:00Z">
              <w:r w:rsidRPr="00C87F04">
                <w:rPr>
                  <w:rFonts w:cs="Times New Roman"/>
                  <w:sz w:val="20"/>
                  <w:szCs w:val="20"/>
                </w:rPr>
                <w:t>RF filter 3 dB bandwidth</w:t>
              </w:r>
            </w:ins>
          </w:p>
        </w:tc>
        <w:tc>
          <w:tcPr>
            <w:tcW w:w="1980" w:type="dxa"/>
            <w:vAlign w:val="center"/>
          </w:tcPr>
          <w:p w14:paraId="2A2CC381" w14:textId="77777777" w:rsidR="0039147F" w:rsidRPr="00C87F04" w:rsidRDefault="0039147F" w:rsidP="0014555E">
            <w:pPr>
              <w:rPr>
                <w:ins w:id="3923" w:author="USA" w:date="2021-07-28T14:40:00Z"/>
                <w:rFonts w:cs="Times New Roman"/>
                <w:sz w:val="20"/>
                <w:szCs w:val="20"/>
              </w:rPr>
            </w:pPr>
            <w:ins w:id="3924" w:author="USA" w:date="2021-07-28T14:40:00Z">
              <w:r w:rsidRPr="00C87F04">
                <w:rPr>
                  <w:rFonts w:cs="Times New Roman"/>
                  <w:sz w:val="20"/>
                  <w:szCs w:val="20"/>
                </w:rPr>
                <w:t>32 MHz</w:t>
              </w:r>
            </w:ins>
          </w:p>
        </w:tc>
        <w:tc>
          <w:tcPr>
            <w:tcW w:w="2070" w:type="dxa"/>
            <w:vAlign w:val="center"/>
          </w:tcPr>
          <w:p w14:paraId="1254F7FE" w14:textId="77777777" w:rsidR="0039147F" w:rsidRPr="00C87F04" w:rsidRDefault="0039147F" w:rsidP="0014555E">
            <w:pPr>
              <w:rPr>
                <w:ins w:id="3925" w:author="USA" w:date="2021-07-28T14:40:00Z"/>
                <w:rFonts w:cs="Times New Roman"/>
                <w:sz w:val="20"/>
                <w:szCs w:val="20"/>
              </w:rPr>
            </w:pPr>
            <w:ins w:id="3926" w:author="USA" w:date="2021-07-28T14:40:00Z">
              <w:r w:rsidRPr="00C87F04">
                <w:rPr>
                  <w:rFonts w:cs="Times New Roman"/>
                  <w:sz w:val="20"/>
                  <w:szCs w:val="20"/>
                </w:rPr>
                <w:t>30 MHz</w:t>
              </w:r>
            </w:ins>
          </w:p>
        </w:tc>
      </w:tr>
      <w:tr w:rsidR="0039147F" w:rsidRPr="003349D3" w14:paraId="198378A4" w14:textId="77777777" w:rsidTr="0014555E">
        <w:trPr>
          <w:ins w:id="3927" w:author="USA" w:date="2021-07-28T14:40:00Z"/>
        </w:trPr>
        <w:tc>
          <w:tcPr>
            <w:tcW w:w="3510" w:type="dxa"/>
            <w:vAlign w:val="center"/>
          </w:tcPr>
          <w:p w14:paraId="70C23935" w14:textId="77777777" w:rsidR="0039147F" w:rsidRPr="00C87F04" w:rsidRDefault="0039147F" w:rsidP="0014555E">
            <w:pPr>
              <w:rPr>
                <w:ins w:id="3928" w:author="USA" w:date="2021-07-28T14:40:00Z"/>
                <w:rFonts w:cs="Times New Roman"/>
                <w:sz w:val="20"/>
                <w:szCs w:val="20"/>
              </w:rPr>
            </w:pPr>
            <w:ins w:id="3929" w:author="USA" w:date="2021-07-28T14:40:00Z">
              <w:r w:rsidRPr="00C87F04">
                <w:rPr>
                  <w:rFonts w:cs="Times New Roman"/>
                  <w:sz w:val="20"/>
                  <w:szCs w:val="20"/>
                </w:rPr>
                <w:t>Pre-correlation filter 3 dB bandwidth</w:t>
              </w:r>
            </w:ins>
          </w:p>
        </w:tc>
        <w:tc>
          <w:tcPr>
            <w:tcW w:w="1980" w:type="dxa"/>
            <w:vAlign w:val="center"/>
          </w:tcPr>
          <w:p w14:paraId="6619A302" w14:textId="77777777" w:rsidR="0039147F" w:rsidRPr="00C87F04" w:rsidRDefault="0039147F" w:rsidP="0014555E">
            <w:pPr>
              <w:rPr>
                <w:ins w:id="3930" w:author="USA" w:date="2021-07-28T14:40:00Z"/>
                <w:rFonts w:cs="Times New Roman"/>
                <w:sz w:val="20"/>
                <w:szCs w:val="20"/>
              </w:rPr>
            </w:pPr>
            <w:ins w:id="3931" w:author="USA" w:date="2021-07-28T14:40:00Z">
              <w:r w:rsidRPr="00C87F04">
                <w:rPr>
                  <w:rFonts w:cs="Times New Roman"/>
                  <w:sz w:val="20"/>
                  <w:szCs w:val="20"/>
                </w:rPr>
                <w:t>2 MHz</w:t>
              </w:r>
            </w:ins>
          </w:p>
        </w:tc>
        <w:tc>
          <w:tcPr>
            <w:tcW w:w="2070" w:type="dxa"/>
            <w:vAlign w:val="center"/>
          </w:tcPr>
          <w:p w14:paraId="008F6E34" w14:textId="77777777" w:rsidR="0039147F" w:rsidRPr="00C87F04" w:rsidRDefault="0039147F" w:rsidP="0014555E">
            <w:pPr>
              <w:rPr>
                <w:ins w:id="3932" w:author="USA" w:date="2021-07-28T14:40:00Z"/>
                <w:rFonts w:cs="Times New Roman"/>
                <w:sz w:val="20"/>
                <w:szCs w:val="20"/>
              </w:rPr>
            </w:pPr>
            <w:ins w:id="3933" w:author="USA" w:date="2021-07-28T14:40:00Z">
              <w:r w:rsidRPr="00C87F04">
                <w:rPr>
                  <w:rFonts w:cs="Times New Roman"/>
                  <w:sz w:val="20"/>
                  <w:szCs w:val="20"/>
                </w:rPr>
                <w:t>20 MHz</w:t>
              </w:r>
            </w:ins>
          </w:p>
        </w:tc>
      </w:tr>
    </w:tbl>
    <w:p w14:paraId="20C3EFF3" w14:textId="77777777" w:rsidR="0039147F" w:rsidRPr="004D2F2E" w:rsidRDefault="0039147F">
      <w:pPr>
        <w:spacing w:before="360"/>
        <w:rPr>
          <w:ins w:id="3934" w:author="USA" w:date="2021-07-28T14:40:00Z"/>
          <w:b/>
        </w:rPr>
        <w:pPrChange w:id="3935" w:author="USA" w:date="2021-07-28T15:32:00Z">
          <w:pPr>
            <w:jc w:val="center"/>
          </w:pPr>
        </w:pPrChange>
      </w:pPr>
      <w:ins w:id="3936" w:author="USA" w:date="2021-07-28T14:40:00Z">
        <w:r w:rsidRPr="004D2F2E">
          <w:rPr>
            <w:b/>
          </w:rPr>
          <w:t>Recommendation ITU-R M.1905-1</w:t>
        </w:r>
      </w:ins>
    </w:p>
    <w:p w14:paraId="17D9091C" w14:textId="77777777" w:rsidR="0039147F" w:rsidRPr="003349D3" w:rsidRDefault="0039147F" w:rsidP="0039147F">
      <w:pPr>
        <w:jc w:val="center"/>
        <w:rPr>
          <w:ins w:id="3937" w:author="USA" w:date="2021-07-28T14:40:00Z"/>
        </w:rPr>
      </w:pPr>
    </w:p>
    <w:tbl>
      <w:tblPr>
        <w:tblStyle w:val="TableGrid"/>
        <w:tblW w:w="0" w:type="auto"/>
        <w:jc w:val="center"/>
        <w:tblLook w:val="04A0" w:firstRow="1" w:lastRow="0" w:firstColumn="1" w:lastColumn="0" w:noHBand="0" w:noVBand="1"/>
      </w:tblPr>
      <w:tblGrid>
        <w:gridCol w:w="4309"/>
        <w:gridCol w:w="2250"/>
      </w:tblGrid>
      <w:tr w:rsidR="0039147F" w:rsidRPr="00C87F04" w14:paraId="7475896A" w14:textId="77777777" w:rsidTr="0014555E">
        <w:trPr>
          <w:jc w:val="center"/>
          <w:ins w:id="3938" w:author="USA" w:date="2021-07-28T14:40:00Z"/>
        </w:trPr>
        <w:tc>
          <w:tcPr>
            <w:tcW w:w="4309" w:type="dxa"/>
            <w:vAlign w:val="center"/>
          </w:tcPr>
          <w:p w14:paraId="7C3F23C0" w14:textId="77777777" w:rsidR="0039147F" w:rsidRPr="00C87F04" w:rsidRDefault="0039147F" w:rsidP="0014555E">
            <w:pPr>
              <w:rPr>
                <w:ins w:id="3939" w:author="USA" w:date="2021-07-28T14:40:00Z"/>
                <w:rFonts w:cs="Times New Roman"/>
                <w:b/>
                <w:sz w:val="20"/>
                <w:szCs w:val="20"/>
              </w:rPr>
            </w:pPr>
            <w:ins w:id="3940" w:author="USA" w:date="2021-07-28T14:40:00Z">
              <w:r w:rsidRPr="00C87F04">
                <w:rPr>
                  <w:rFonts w:cs="Times New Roman"/>
                  <w:b/>
                  <w:sz w:val="20"/>
                  <w:szCs w:val="20"/>
                </w:rPr>
                <w:t>GNSS Receiver Parameter</w:t>
              </w:r>
            </w:ins>
          </w:p>
        </w:tc>
        <w:tc>
          <w:tcPr>
            <w:tcW w:w="2250" w:type="dxa"/>
            <w:vAlign w:val="center"/>
          </w:tcPr>
          <w:p w14:paraId="1D4B7FE1" w14:textId="77777777" w:rsidR="0039147F" w:rsidRPr="00C87F04" w:rsidRDefault="0039147F" w:rsidP="0014555E">
            <w:pPr>
              <w:rPr>
                <w:ins w:id="3941" w:author="USA" w:date="2021-07-28T14:40:00Z"/>
                <w:rFonts w:cs="Times New Roman"/>
                <w:b/>
                <w:sz w:val="20"/>
                <w:szCs w:val="20"/>
              </w:rPr>
            </w:pPr>
            <w:ins w:id="3942" w:author="USA" w:date="2021-07-28T14:40:00Z">
              <w:r w:rsidRPr="00C87F04">
                <w:rPr>
                  <w:rFonts w:cs="Times New Roman"/>
                  <w:b/>
                  <w:sz w:val="20"/>
                  <w:szCs w:val="20"/>
                </w:rPr>
                <w:t>GPS L5 and Galileo E5</w:t>
              </w:r>
            </w:ins>
          </w:p>
        </w:tc>
      </w:tr>
      <w:tr w:rsidR="0039147F" w:rsidRPr="00C87F04" w14:paraId="6BDAAD70" w14:textId="77777777" w:rsidTr="0014555E">
        <w:trPr>
          <w:jc w:val="center"/>
          <w:ins w:id="3943" w:author="USA" w:date="2021-07-28T14:40:00Z"/>
        </w:trPr>
        <w:tc>
          <w:tcPr>
            <w:tcW w:w="4309" w:type="dxa"/>
            <w:vAlign w:val="center"/>
          </w:tcPr>
          <w:p w14:paraId="5C25ADEE" w14:textId="29A2DCC8" w:rsidR="0039147F" w:rsidRPr="00C87F04" w:rsidRDefault="00754778" w:rsidP="0014555E">
            <w:pPr>
              <w:rPr>
                <w:ins w:id="3944" w:author="USA" w:date="2021-07-28T14:40:00Z"/>
                <w:rFonts w:cs="Times New Roman"/>
                <w:sz w:val="20"/>
                <w:szCs w:val="20"/>
              </w:rPr>
            </w:pPr>
            <w:ins w:id="3945" w:author="Edits" w:date="2021-09-22T13:59:00Z">
              <w:r>
                <w:rPr>
                  <w:rFonts w:cs="Times New Roman"/>
                  <w:sz w:val="20"/>
                  <w:szCs w:val="20"/>
                </w:rPr>
                <w:t xml:space="preserve">Rec. ITU-R </w:t>
              </w:r>
            </w:ins>
            <w:ins w:id="3946" w:author="USA" w:date="2021-07-28T14:40:00Z">
              <w:r w:rsidR="0039147F" w:rsidRPr="00C87F04">
                <w:rPr>
                  <w:rFonts w:cs="Times New Roman"/>
                  <w:sz w:val="20"/>
                  <w:szCs w:val="20"/>
                </w:rPr>
                <w:t>M</w:t>
              </w:r>
            </w:ins>
            <w:ins w:id="3947" w:author="Edits" w:date="2021-09-22T13:59:00Z">
              <w:r>
                <w:rPr>
                  <w:rFonts w:cs="Times New Roman"/>
                  <w:sz w:val="20"/>
                  <w:szCs w:val="20"/>
                </w:rPr>
                <w:t>.</w:t>
              </w:r>
            </w:ins>
            <w:ins w:id="3948" w:author="USA" w:date="2021-07-28T14:40:00Z">
              <w:r w:rsidR="0039147F" w:rsidRPr="00C87F04">
                <w:rPr>
                  <w:rFonts w:cs="Times New Roman"/>
                  <w:sz w:val="20"/>
                  <w:szCs w:val="20"/>
                </w:rPr>
                <w:t>1905 Table 1 receiver type</w:t>
              </w:r>
            </w:ins>
          </w:p>
        </w:tc>
        <w:tc>
          <w:tcPr>
            <w:tcW w:w="2250" w:type="dxa"/>
            <w:vAlign w:val="center"/>
          </w:tcPr>
          <w:p w14:paraId="2C8E5835" w14:textId="77777777" w:rsidR="0039147F" w:rsidRPr="00C87F04" w:rsidRDefault="0039147F" w:rsidP="0014555E">
            <w:pPr>
              <w:rPr>
                <w:ins w:id="3949" w:author="USA" w:date="2021-07-28T14:40:00Z"/>
                <w:rFonts w:cs="Times New Roman"/>
                <w:sz w:val="20"/>
                <w:szCs w:val="20"/>
              </w:rPr>
            </w:pPr>
            <w:ins w:id="3950" w:author="USA" w:date="2021-07-28T14:40:00Z">
              <w:r w:rsidRPr="00C87F04">
                <w:rPr>
                  <w:rFonts w:cs="Times New Roman"/>
                  <w:sz w:val="20"/>
                  <w:szCs w:val="20"/>
                </w:rPr>
                <w:t xml:space="preserve">General purpose </w:t>
              </w:r>
            </w:ins>
          </w:p>
        </w:tc>
      </w:tr>
      <w:tr w:rsidR="0039147F" w:rsidRPr="00C87F04" w14:paraId="541F858B" w14:textId="77777777" w:rsidTr="0014555E">
        <w:trPr>
          <w:jc w:val="center"/>
          <w:ins w:id="3951" w:author="USA" w:date="2021-07-28T14:40:00Z"/>
        </w:trPr>
        <w:tc>
          <w:tcPr>
            <w:tcW w:w="4309" w:type="dxa"/>
            <w:vAlign w:val="center"/>
          </w:tcPr>
          <w:p w14:paraId="3F3C86C4" w14:textId="77777777" w:rsidR="0039147F" w:rsidRPr="00C87F04" w:rsidRDefault="0039147F" w:rsidP="0014555E">
            <w:pPr>
              <w:rPr>
                <w:ins w:id="3952" w:author="USA" w:date="2021-07-28T14:40:00Z"/>
                <w:rFonts w:cs="Times New Roman"/>
                <w:sz w:val="20"/>
                <w:szCs w:val="20"/>
              </w:rPr>
            </w:pPr>
            <w:ins w:id="3953" w:author="USA" w:date="2021-07-28T14:40:00Z">
              <w:r w:rsidRPr="00C87F04">
                <w:rPr>
                  <w:rFonts w:cs="Times New Roman"/>
                  <w:sz w:val="20"/>
                  <w:szCs w:val="20"/>
                </w:rPr>
                <w:t>Frequency</w:t>
              </w:r>
            </w:ins>
          </w:p>
        </w:tc>
        <w:tc>
          <w:tcPr>
            <w:tcW w:w="2250" w:type="dxa"/>
            <w:vAlign w:val="center"/>
          </w:tcPr>
          <w:p w14:paraId="100AE865" w14:textId="77777777" w:rsidR="0039147F" w:rsidRPr="00C87F04" w:rsidRDefault="0039147F" w:rsidP="0014555E">
            <w:pPr>
              <w:rPr>
                <w:ins w:id="3954" w:author="USA" w:date="2021-07-28T14:40:00Z"/>
                <w:rFonts w:cs="Times New Roman"/>
                <w:sz w:val="20"/>
                <w:szCs w:val="20"/>
              </w:rPr>
            </w:pPr>
            <w:ins w:id="3955" w:author="USA" w:date="2021-07-28T14:40:00Z">
              <w:r w:rsidRPr="00C87F04">
                <w:rPr>
                  <w:rFonts w:ascii="Courier New" w:hAnsi="Courier New" w:cs="Courier New"/>
                  <w:sz w:val="20"/>
                  <w:szCs w:val="20"/>
                </w:rPr>
                <w:t>﻿﻿</w:t>
              </w:r>
              <w:r w:rsidRPr="00C87F04">
                <w:rPr>
                  <w:sz w:val="20"/>
                  <w:szCs w:val="20"/>
                </w:rPr>
                <w:t xml:space="preserve"> </w:t>
              </w:r>
              <w:r w:rsidRPr="00C87F04">
                <w:rPr>
                  <w:rFonts w:ascii="Courier New" w:hAnsi="Courier New" w:cs="Courier New"/>
                  <w:sz w:val="20"/>
                  <w:szCs w:val="20"/>
                </w:rPr>
                <w:t>﻿</w:t>
              </w:r>
              <w:r w:rsidRPr="00C87F04">
                <w:rPr>
                  <w:rFonts w:cs="Times New Roman"/>
                  <w:sz w:val="20"/>
                  <w:szCs w:val="20"/>
                </w:rPr>
                <w:t>1 207.14 ± 12</w:t>
              </w:r>
            </w:ins>
          </w:p>
          <w:p w14:paraId="0D822058" w14:textId="77777777" w:rsidR="0039147F" w:rsidRPr="00C87F04" w:rsidRDefault="0039147F" w:rsidP="0014555E">
            <w:pPr>
              <w:rPr>
                <w:ins w:id="3956" w:author="USA" w:date="2021-07-28T14:40:00Z"/>
                <w:rFonts w:cs="Times New Roman"/>
                <w:sz w:val="20"/>
                <w:szCs w:val="20"/>
              </w:rPr>
            </w:pPr>
            <w:ins w:id="3957" w:author="USA" w:date="2021-07-28T14:40:00Z">
              <w:r w:rsidRPr="00C87F04">
                <w:rPr>
                  <w:rFonts w:cs="Times New Roman"/>
                  <w:sz w:val="20"/>
                  <w:szCs w:val="20"/>
                </w:rPr>
                <w:t>1 176.45 ± 12 MHz</w:t>
              </w:r>
            </w:ins>
          </w:p>
        </w:tc>
      </w:tr>
      <w:tr w:rsidR="0039147F" w:rsidRPr="00C87F04" w14:paraId="0CC90B1B" w14:textId="77777777" w:rsidTr="0014555E">
        <w:trPr>
          <w:jc w:val="center"/>
          <w:ins w:id="3958" w:author="USA" w:date="2021-07-28T14:40:00Z"/>
        </w:trPr>
        <w:tc>
          <w:tcPr>
            <w:tcW w:w="4309" w:type="dxa"/>
            <w:vAlign w:val="center"/>
          </w:tcPr>
          <w:p w14:paraId="5852FA77" w14:textId="77777777" w:rsidR="0039147F" w:rsidRPr="00C87F04" w:rsidRDefault="0039147F" w:rsidP="0014555E">
            <w:pPr>
              <w:rPr>
                <w:ins w:id="3959" w:author="USA" w:date="2021-07-28T14:40:00Z"/>
                <w:rFonts w:cs="Times New Roman"/>
                <w:sz w:val="20"/>
                <w:szCs w:val="20"/>
              </w:rPr>
            </w:pPr>
            <w:ins w:id="3960" w:author="USA" w:date="2021-07-28T14:40:00Z">
              <w:r w:rsidRPr="00C87F04">
                <w:rPr>
                  <w:rFonts w:cs="Times New Roman"/>
                  <w:sz w:val="20"/>
                  <w:szCs w:val="20"/>
                </w:rPr>
                <w:t>Acquisition mode threshold power density level of aggregate wideband interference at the passive antenna output</w:t>
              </w:r>
            </w:ins>
          </w:p>
        </w:tc>
        <w:tc>
          <w:tcPr>
            <w:tcW w:w="2250" w:type="dxa"/>
            <w:vAlign w:val="center"/>
          </w:tcPr>
          <w:p w14:paraId="025F8053" w14:textId="77777777" w:rsidR="0039147F" w:rsidRPr="00C87F04" w:rsidRDefault="0039147F" w:rsidP="0014555E">
            <w:pPr>
              <w:rPr>
                <w:ins w:id="3961" w:author="USA" w:date="2021-07-28T14:40:00Z"/>
                <w:rFonts w:cs="Times New Roman"/>
                <w:sz w:val="20"/>
                <w:szCs w:val="20"/>
              </w:rPr>
            </w:pPr>
            <w:ins w:id="3962" w:author="USA" w:date="2021-07-28T14:40:00Z">
              <w:r w:rsidRPr="00C87F04">
                <w:rPr>
                  <w:rFonts w:cs="Times New Roman"/>
                  <w:sz w:val="20"/>
                  <w:szCs w:val="20"/>
                </w:rPr>
                <w:t xml:space="preserve">-146 dBW/MHz = </w:t>
              </w:r>
            </w:ins>
          </w:p>
          <w:p w14:paraId="24CAA282" w14:textId="77777777" w:rsidR="0039147F" w:rsidRPr="00C87F04" w:rsidRDefault="0039147F" w:rsidP="0014555E">
            <w:pPr>
              <w:rPr>
                <w:ins w:id="3963" w:author="USA" w:date="2021-07-28T14:40:00Z"/>
                <w:rFonts w:cs="Times New Roman"/>
                <w:sz w:val="20"/>
                <w:szCs w:val="20"/>
              </w:rPr>
            </w:pPr>
            <w:ins w:id="3964" w:author="USA" w:date="2021-07-28T14:40:00Z">
              <w:r w:rsidRPr="00C87F04">
                <w:rPr>
                  <w:rFonts w:cs="Times New Roman"/>
                  <w:sz w:val="20"/>
                  <w:szCs w:val="20"/>
                </w:rPr>
                <w:t>-116 dBm/MHz</w:t>
              </w:r>
            </w:ins>
          </w:p>
        </w:tc>
      </w:tr>
      <w:tr w:rsidR="0039147F" w:rsidRPr="00C87F04" w14:paraId="693E0A09" w14:textId="77777777" w:rsidTr="0014555E">
        <w:trPr>
          <w:jc w:val="center"/>
          <w:ins w:id="3965" w:author="USA" w:date="2021-07-28T14:40:00Z"/>
        </w:trPr>
        <w:tc>
          <w:tcPr>
            <w:tcW w:w="4309" w:type="dxa"/>
            <w:vAlign w:val="center"/>
          </w:tcPr>
          <w:p w14:paraId="17BBC5EE" w14:textId="77777777" w:rsidR="0039147F" w:rsidRPr="00C87F04" w:rsidRDefault="0039147F" w:rsidP="0014555E">
            <w:pPr>
              <w:rPr>
                <w:ins w:id="3966" w:author="USA" w:date="2021-07-28T14:40:00Z"/>
                <w:rFonts w:eastAsia="Times New Roman" w:cs="Times New Roman"/>
                <w:sz w:val="20"/>
                <w:szCs w:val="20"/>
              </w:rPr>
            </w:pPr>
            <w:ins w:id="3967" w:author="USA" w:date="2021-07-28T14:40:00Z">
              <w:r w:rsidRPr="00C87F04">
                <w:rPr>
                  <w:rFonts w:eastAsia="Times New Roman" w:cs="Times New Roman"/>
                  <w:sz w:val="20"/>
                  <w:szCs w:val="20"/>
                </w:rPr>
                <w:t>Acquisition mode threshold power level of aggregate narrow-band interference at the passive antenna output</w:t>
              </w:r>
            </w:ins>
          </w:p>
        </w:tc>
        <w:tc>
          <w:tcPr>
            <w:tcW w:w="2250" w:type="dxa"/>
            <w:vAlign w:val="center"/>
          </w:tcPr>
          <w:p w14:paraId="19A4FB01" w14:textId="77777777" w:rsidR="0039147F" w:rsidRPr="00C87F04" w:rsidRDefault="0039147F" w:rsidP="0014555E">
            <w:pPr>
              <w:rPr>
                <w:ins w:id="3968" w:author="USA" w:date="2021-07-28T14:40:00Z"/>
                <w:rFonts w:cs="Times New Roman"/>
                <w:sz w:val="20"/>
                <w:szCs w:val="20"/>
              </w:rPr>
            </w:pPr>
            <w:ins w:id="3969" w:author="USA" w:date="2021-07-28T14:40:00Z">
              <w:r w:rsidRPr="00C87F04">
                <w:rPr>
                  <w:rFonts w:cs="Times New Roman"/>
                  <w:sz w:val="20"/>
                  <w:szCs w:val="20"/>
                </w:rPr>
                <w:t xml:space="preserve">-156 dBW = </w:t>
              </w:r>
              <w:r w:rsidRPr="00C87F04">
                <w:rPr>
                  <w:rFonts w:cs="Times New Roman"/>
                  <w:sz w:val="20"/>
                  <w:szCs w:val="20"/>
                </w:rPr>
                <w:br/>
              </w:r>
              <w:r w:rsidRPr="00C87F04">
                <w:rPr>
                  <w:rFonts w:cs="Times New Roman"/>
                  <w:sz w:val="20"/>
                  <w:szCs w:val="20"/>
                </w:rPr>
                <w:noBreakHyphen/>
                <w:t>126 dBm</w:t>
              </w:r>
            </w:ins>
          </w:p>
        </w:tc>
      </w:tr>
      <w:tr w:rsidR="0039147F" w:rsidRPr="00C87F04" w14:paraId="6D45630B" w14:textId="77777777" w:rsidTr="0014555E">
        <w:trPr>
          <w:jc w:val="center"/>
          <w:ins w:id="3970" w:author="USA" w:date="2021-07-28T14:40:00Z"/>
        </w:trPr>
        <w:tc>
          <w:tcPr>
            <w:tcW w:w="4309" w:type="dxa"/>
            <w:vAlign w:val="center"/>
          </w:tcPr>
          <w:p w14:paraId="0C13EFB6" w14:textId="77777777" w:rsidR="0039147F" w:rsidRPr="00C87F04" w:rsidRDefault="0039147F" w:rsidP="0014555E">
            <w:pPr>
              <w:rPr>
                <w:ins w:id="3971" w:author="USA" w:date="2021-07-28T14:40:00Z"/>
                <w:rFonts w:cs="Times New Roman"/>
                <w:sz w:val="20"/>
                <w:szCs w:val="20"/>
              </w:rPr>
            </w:pPr>
            <w:ins w:id="3972" w:author="USA" w:date="2021-07-28T14:40:00Z">
              <w:r w:rsidRPr="00C87F04">
                <w:rPr>
                  <w:rFonts w:cs="Times New Roman"/>
                  <w:sz w:val="20"/>
                  <w:szCs w:val="20"/>
                </w:rPr>
                <w:t>Antenna gain</w:t>
              </w:r>
            </w:ins>
          </w:p>
        </w:tc>
        <w:tc>
          <w:tcPr>
            <w:tcW w:w="2250" w:type="dxa"/>
            <w:vAlign w:val="center"/>
          </w:tcPr>
          <w:p w14:paraId="73DFD6EE" w14:textId="77777777" w:rsidR="0039147F" w:rsidRPr="00C87F04" w:rsidRDefault="0039147F" w:rsidP="0014555E">
            <w:pPr>
              <w:rPr>
                <w:ins w:id="3973" w:author="USA" w:date="2021-07-28T14:40:00Z"/>
                <w:rFonts w:cs="Times New Roman"/>
                <w:sz w:val="20"/>
                <w:szCs w:val="20"/>
              </w:rPr>
            </w:pPr>
            <w:ins w:id="3974" w:author="USA" w:date="2021-07-28T14:40:00Z">
              <w:r w:rsidRPr="00C87F04">
                <w:rPr>
                  <w:rFonts w:cs="Times New Roman"/>
                  <w:sz w:val="20"/>
                  <w:szCs w:val="20"/>
                </w:rPr>
                <w:t xml:space="preserve">3 </w:t>
              </w:r>
              <w:proofErr w:type="spellStart"/>
              <w:r w:rsidRPr="00C87F04">
                <w:rPr>
                  <w:rFonts w:cs="Times New Roman"/>
                  <w:sz w:val="20"/>
                  <w:szCs w:val="20"/>
                </w:rPr>
                <w:t>dBi</w:t>
              </w:r>
              <w:proofErr w:type="spellEnd"/>
            </w:ins>
          </w:p>
        </w:tc>
      </w:tr>
      <w:tr w:rsidR="0039147F" w:rsidRPr="00C87F04" w14:paraId="77127795" w14:textId="77777777" w:rsidTr="0014555E">
        <w:trPr>
          <w:jc w:val="center"/>
          <w:ins w:id="3975" w:author="USA" w:date="2021-07-28T14:40:00Z"/>
        </w:trPr>
        <w:tc>
          <w:tcPr>
            <w:tcW w:w="4309" w:type="dxa"/>
            <w:vAlign w:val="center"/>
          </w:tcPr>
          <w:p w14:paraId="19F57D22" w14:textId="77777777" w:rsidR="0039147F" w:rsidRPr="00C87F04" w:rsidRDefault="0039147F" w:rsidP="0014555E">
            <w:pPr>
              <w:rPr>
                <w:ins w:id="3976" w:author="USA" w:date="2021-07-28T14:40:00Z"/>
                <w:rFonts w:cs="Times New Roman"/>
                <w:sz w:val="20"/>
                <w:szCs w:val="20"/>
              </w:rPr>
            </w:pPr>
            <w:ins w:id="3977" w:author="USA" w:date="2021-07-28T14:40:00Z">
              <w:r w:rsidRPr="00C87F04">
                <w:rPr>
                  <w:rFonts w:cs="Times New Roman"/>
                  <w:sz w:val="20"/>
                  <w:szCs w:val="20"/>
                </w:rPr>
                <w:t>RF filter 3 dB bandwidth</w:t>
              </w:r>
            </w:ins>
          </w:p>
        </w:tc>
        <w:tc>
          <w:tcPr>
            <w:tcW w:w="2250" w:type="dxa"/>
            <w:vAlign w:val="center"/>
          </w:tcPr>
          <w:p w14:paraId="79CE369F" w14:textId="77777777" w:rsidR="0039147F" w:rsidRPr="00C87F04" w:rsidRDefault="0039147F" w:rsidP="0014555E">
            <w:pPr>
              <w:rPr>
                <w:ins w:id="3978" w:author="USA" w:date="2021-07-28T14:40:00Z"/>
                <w:rFonts w:cs="Times New Roman"/>
                <w:sz w:val="20"/>
                <w:szCs w:val="20"/>
              </w:rPr>
            </w:pPr>
            <w:ins w:id="3979" w:author="USA" w:date="2021-07-28T14:40:00Z">
              <w:r w:rsidRPr="00C87F04">
                <w:rPr>
                  <w:rFonts w:cs="Times New Roman"/>
                  <w:sz w:val="20"/>
                  <w:szCs w:val="20"/>
                </w:rPr>
                <w:t>24 MHz</w:t>
              </w:r>
            </w:ins>
          </w:p>
        </w:tc>
      </w:tr>
      <w:tr w:rsidR="0039147F" w:rsidRPr="00C87F04" w14:paraId="6912A048" w14:textId="77777777" w:rsidTr="0014555E">
        <w:trPr>
          <w:jc w:val="center"/>
          <w:ins w:id="3980" w:author="USA" w:date="2021-07-28T14:40:00Z"/>
        </w:trPr>
        <w:tc>
          <w:tcPr>
            <w:tcW w:w="4309" w:type="dxa"/>
            <w:vAlign w:val="center"/>
          </w:tcPr>
          <w:p w14:paraId="1A8278DB" w14:textId="77777777" w:rsidR="0039147F" w:rsidRPr="00C87F04" w:rsidRDefault="0039147F" w:rsidP="0014555E">
            <w:pPr>
              <w:rPr>
                <w:ins w:id="3981" w:author="USA" w:date="2021-07-28T14:40:00Z"/>
                <w:rFonts w:cs="Times New Roman"/>
                <w:sz w:val="20"/>
                <w:szCs w:val="20"/>
              </w:rPr>
            </w:pPr>
            <w:ins w:id="3982" w:author="USA" w:date="2021-07-28T14:40:00Z">
              <w:r w:rsidRPr="00C87F04">
                <w:rPr>
                  <w:rFonts w:cs="Times New Roman"/>
                  <w:sz w:val="20"/>
                  <w:szCs w:val="20"/>
                </w:rPr>
                <w:t>Pre-correlation filter 3 dB bandwidth</w:t>
              </w:r>
            </w:ins>
          </w:p>
        </w:tc>
        <w:tc>
          <w:tcPr>
            <w:tcW w:w="2250" w:type="dxa"/>
            <w:vAlign w:val="center"/>
          </w:tcPr>
          <w:p w14:paraId="1A63286D" w14:textId="77777777" w:rsidR="0039147F" w:rsidRPr="00C87F04" w:rsidRDefault="0039147F" w:rsidP="0014555E">
            <w:pPr>
              <w:rPr>
                <w:ins w:id="3983" w:author="USA" w:date="2021-07-28T14:40:00Z"/>
                <w:rFonts w:cs="Times New Roman"/>
                <w:sz w:val="20"/>
                <w:szCs w:val="20"/>
              </w:rPr>
            </w:pPr>
            <w:ins w:id="3984" w:author="USA" w:date="2021-07-28T14:40:00Z">
              <w:r w:rsidRPr="00C87F04">
                <w:rPr>
                  <w:rFonts w:cs="Times New Roman"/>
                  <w:sz w:val="20"/>
                  <w:szCs w:val="20"/>
                </w:rPr>
                <w:t>20.46 MHz</w:t>
              </w:r>
            </w:ins>
          </w:p>
        </w:tc>
      </w:tr>
    </w:tbl>
    <w:p w14:paraId="0A9BDD53" w14:textId="77777777" w:rsidR="0039147F" w:rsidRDefault="0039147F" w:rsidP="0039147F">
      <w:pPr>
        <w:rPr>
          <w:ins w:id="3985" w:author="USA" w:date="2021-07-28T14:40:00Z"/>
        </w:rPr>
      </w:pPr>
    </w:p>
    <w:p w14:paraId="18867399" w14:textId="394DFB0E" w:rsidR="0039147F" w:rsidRDefault="0039147F" w:rsidP="0039147F">
      <w:pPr>
        <w:rPr>
          <w:ins w:id="3986" w:author="USA" w:date="2021-07-28T14:40:00Z"/>
        </w:rPr>
      </w:pPr>
      <w:ins w:id="3987" w:author="USA" w:date="2021-07-28T14:40:00Z">
        <w:r>
          <w:t xml:space="preserve">The parameters described in Rec. </w:t>
        </w:r>
      </w:ins>
      <w:ins w:id="3988" w:author="Edits" w:date="2021-09-22T13:59:00Z">
        <w:r w:rsidR="0071262C">
          <w:t xml:space="preserve">ITU-R </w:t>
        </w:r>
      </w:ins>
      <w:ins w:id="3989" w:author="USA" w:date="2021-07-28T14:40:00Z">
        <w:r>
          <w:t xml:space="preserve">M.1902-1 and M.1905-1 are similar and comparable to those in Table 2 of Rec. </w:t>
        </w:r>
      </w:ins>
      <w:ins w:id="3990" w:author="Edits" w:date="2021-09-22T13:59:00Z">
        <w:r w:rsidR="0071262C">
          <w:t xml:space="preserve">ITU-R </w:t>
        </w:r>
      </w:ins>
      <w:ins w:id="3991" w:author="USA" w:date="2021-07-28T14:40:00Z">
        <w:r>
          <w:t xml:space="preserve">M.1903-1.  </w:t>
        </w:r>
      </w:ins>
    </w:p>
    <w:p w14:paraId="790D8221" w14:textId="77777777" w:rsidR="0039147F" w:rsidRDefault="0039147F" w:rsidP="0039147F">
      <w:pPr>
        <w:rPr>
          <w:ins w:id="3992" w:author="USA" w:date="2021-07-28T14:40:00Z"/>
        </w:rPr>
      </w:pPr>
    </w:p>
    <w:p w14:paraId="16462C1E" w14:textId="77777777" w:rsidR="0039147F" w:rsidRDefault="0039147F" w:rsidP="0039147F">
      <w:pPr>
        <w:rPr>
          <w:ins w:id="3993" w:author="USA" w:date="2021-07-28T14:40:00Z"/>
        </w:rPr>
      </w:pPr>
      <w:ins w:id="3994" w:author="USA" w:date="2021-07-28T14:40:00Z">
        <w:r w:rsidRPr="00A0506C">
          <w:t>AF</w:t>
        </w:r>
        <w:r w:rsidRPr="00A0506C">
          <w:rPr>
            <w:vertAlign w:val="subscript"/>
          </w:rPr>
          <w:t>50Ω</w:t>
        </w:r>
        <w:r w:rsidRPr="00A0506C">
          <w:t xml:space="preserve"> = 20 log</w:t>
        </w:r>
        <w:r w:rsidRPr="00A0506C">
          <w:rPr>
            <w:vertAlign w:val="subscript"/>
          </w:rPr>
          <w:t>10</w:t>
        </w:r>
        <w:r w:rsidRPr="00A0506C">
          <w:t xml:space="preserve"> </w:t>
        </w:r>
        <w:proofErr w:type="spellStart"/>
        <w:r w:rsidRPr="00A0506C">
          <w:t>f</w:t>
        </w:r>
        <w:r w:rsidRPr="00A0506C">
          <w:rPr>
            <w:vertAlign w:val="subscript"/>
          </w:rPr>
          <w:t>MHz</w:t>
        </w:r>
        <w:proofErr w:type="spellEnd"/>
        <w:r>
          <w:t xml:space="preserve"> </w:t>
        </w:r>
        <w:r w:rsidRPr="00A0506C">
          <w:t>– 29.7707 dB/m</w:t>
        </w:r>
        <w:r>
          <w:tab/>
          <w:t>=</w:t>
        </w:r>
        <w:r>
          <w:tab/>
          <w:t>32.01 dB/m (GPS L2)</w:t>
        </w:r>
      </w:ins>
    </w:p>
    <w:p w14:paraId="1D1745C1" w14:textId="77777777" w:rsidR="0039147F" w:rsidRDefault="0039147F" w:rsidP="0039147F">
      <w:pPr>
        <w:rPr>
          <w:ins w:id="3995" w:author="USA" w:date="2021-07-28T14:40:00Z"/>
        </w:rPr>
      </w:pPr>
      <w:ins w:id="3996" w:author="USA" w:date="2021-07-28T14:40:00Z">
        <w:r>
          <w:tab/>
        </w:r>
        <w:r>
          <w:tab/>
        </w:r>
        <w:r>
          <w:tab/>
        </w:r>
        <w:r>
          <w:tab/>
        </w:r>
        <w:r>
          <w:tab/>
        </w:r>
        <w:r>
          <w:tab/>
          <w:t>=</w:t>
        </w:r>
        <w:r>
          <w:tab/>
          <w:t>32.14 dB/m (GLONASS G2)</w:t>
        </w:r>
      </w:ins>
    </w:p>
    <w:p w14:paraId="20DBC233" w14:textId="77777777" w:rsidR="0039147F" w:rsidRDefault="0039147F" w:rsidP="0039147F">
      <w:pPr>
        <w:rPr>
          <w:ins w:id="3997" w:author="USA" w:date="2021-07-28T14:40:00Z"/>
        </w:rPr>
      </w:pPr>
      <w:ins w:id="3998" w:author="USA" w:date="2021-07-28T14:40:00Z">
        <w:r>
          <w:tab/>
        </w:r>
        <w:r>
          <w:tab/>
        </w:r>
        <w:r>
          <w:tab/>
        </w:r>
        <w:r>
          <w:tab/>
        </w:r>
        <w:r>
          <w:tab/>
        </w:r>
        <w:r>
          <w:tab/>
          <w:t>=</w:t>
        </w:r>
        <w:r>
          <w:tab/>
          <w:t>31.86 dB/m (GPS L5 1207 MHz)</w:t>
        </w:r>
      </w:ins>
    </w:p>
    <w:p w14:paraId="29B5E423" w14:textId="77777777" w:rsidR="0039147F" w:rsidRDefault="0039147F" w:rsidP="0039147F">
      <w:pPr>
        <w:rPr>
          <w:ins w:id="3999" w:author="USA" w:date="2021-07-28T14:40:00Z"/>
        </w:rPr>
      </w:pPr>
      <w:ins w:id="4000" w:author="USA" w:date="2021-07-28T14:40:00Z">
        <w:r>
          <w:tab/>
        </w:r>
        <w:r>
          <w:tab/>
        </w:r>
        <w:r>
          <w:tab/>
        </w:r>
        <w:r>
          <w:tab/>
        </w:r>
        <w:r>
          <w:tab/>
        </w:r>
        <w:r>
          <w:tab/>
          <w:t xml:space="preserve">= </w:t>
        </w:r>
        <w:r>
          <w:tab/>
          <w:t>31.64 dB/m (GPS L5 1176 MHz)</w:t>
        </w:r>
      </w:ins>
    </w:p>
    <w:p w14:paraId="41FDE2BD" w14:textId="77777777" w:rsidR="0039147F" w:rsidRDefault="0039147F" w:rsidP="0039147F">
      <w:pPr>
        <w:rPr>
          <w:ins w:id="4001" w:author="USA" w:date="2021-07-28T14:40:00Z"/>
        </w:rPr>
      </w:pPr>
      <w:ins w:id="4002" w:author="USA" w:date="2021-07-28T14:40:00Z">
        <w:r>
          <w:tab/>
        </w:r>
        <w:r>
          <w:tab/>
        </w:r>
        <w:r>
          <w:tab/>
        </w:r>
        <w:r>
          <w:tab/>
        </w:r>
        <w:r>
          <w:tab/>
        </w:r>
        <w:r>
          <w:tab/>
        </w:r>
      </w:ins>
      <m:oMath>
        <m:r>
          <w:ins w:id="4003" w:author="USA" w:date="2021-07-28T14:40:00Z">
            <w:rPr>
              <w:rFonts w:ascii="Cambria Math" w:hAnsi="Cambria Math"/>
            </w:rPr>
            <m:t>≈</m:t>
          </w:ins>
        </m:r>
      </m:oMath>
      <w:ins w:id="4004" w:author="USA" w:date="2021-07-28T14:40:00Z">
        <w:r>
          <w:rPr>
            <w:rFonts w:eastAsiaTheme="minorEastAsia"/>
          </w:rPr>
          <w:tab/>
          <w:t>32 dB/m</w:t>
        </w:r>
      </w:ins>
    </w:p>
    <w:p w14:paraId="43F04633" w14:textId="77777777" w:rsidR="0039147F" w:rsidRDefault="0039147F" w:rsidP="0039147F">
      <w:pPr>
        <w:rPr>
          <w:ins w:id="4005" w:author="USA" w:date="2021-07-28T14:40:00Z"/>
        </w:rPr>
      </w:pPr>
    </w:p>
    <w:tbl>
      <w:tblPr>
        <w:tblStyle w:val="TableGrid"/>
        <w:tblW w:w="0" w:type="auto"/>
        <w:tblInd w:w="445" w:type="dxa"/>
        <w:tblLook w:val="04A0" w:firstRow="1" w:lastRow="0" w:firstColumn="1" w:lastColumn="0" w:noHBand="0" w:noVBand="1"/>
      </w:tblPr>
      <w:tblGrid>
        <w:gridCol w:w="2880"/>
        <w:gridCol w:w="1800"/>
        <w:gridCol w:w="1548"/>
        <w:gridCol w:w="1861"/>
      </w:tblGrid>
      <w:tr w:rsidR="0039147F" w14:paraId="6E4377B6" w14:textId="77777777" w:rsidTr="0014555E">
        <w:trPr>
          <w:ins w:id="4006" w:author="USA" w:date="2021-07-28T14:40:00Z"/>
        </w:trPr>
        <w:tc>
          <w:tcPr>
            <w:tcW w:w="2880" w:type="dxa"/>
            <w:vAlign w:val="center"/>
          </w:tcPr>
          <w:p w14:paraId="73C1EEB0" w14:textId="77777777" w:rsidR="0039147F" w:rsidRPr="00C87F04" w:rsidRDefault="0039147F" w:rsidP="0014555E">
            <w:pPr>
              <w:jc w:val="center"/>
              <w:rPr>
                <w:ins w:id="4007" w:author="USA" w:date="2021-07-28T14:40:00Z"/>
                <w:rFonts w:cs="Times New Roman"/>
                <w:b/>
                <w:bCs/>
                <w:sz w:val="20"/>
                <w:szCs w:val="20"/>
              </w:rPr>
            </w:pPr>
            <w:ins w:id="4008" w:author="USA" w:date="2021-07-28T14:40:00Z">
              <w:r w:rsidRPr="00C87F04">
                <w:rPr>
                  <w:rFonts w:cs="Times New Roman"/>
                  <w:b/>
                  <w:bCs/>
                  <w:sz w:val="20"/>
                  <w:szCs w:val="20"/>
                </w:rPr>
                <w:t>ITU-R Recommendation</w:t>
              </w:r>
            </w:ins>
          </w:p>
        </w:tc>
        <w:tc>
          <w:tcPr>
            <w:tcW w:w="1800" w:type="dxa"/>
            <w:vAlign w:val="center"/>
          </w:tcPr>
          <w:p w14:paraId="71EEBFCF" w14:textId="77777777" w:rsidR="0039147F" w:rsidRPr="00C87F04" w:rsidRDefault="0039147F" w:rsidP="0014555E">
            <w:pPr>
              <w:jc w:val="center"/>
              <w:rPr>
                <w:ins w:id="4009" w:author="USA" w:date="2021-07-28T14:40:00Z"/>
                <w:rFonts w:cs="Times New Roman"/>
                <w:b/>
                <w:bCs/>
                <w:sz w:val="20"/>
                <w:szCs w:val="20"/>
              </w:rPr>
            </w:pPr>
            <w:ins w:id="4010" w:author="USA" w:date="2021-07-28T14:40:00Z">
              <w:r w:rsidRPr="00C87F04">
                <w:rPr>
                  <w:rFonts w:cs="Times New Roman"/>
                  <w:b/>
                  <w:bCs/>
                  <w:sz w:val="20"/>
                  <w:szCs w:val="20"/>
                </w:rPr>
                <w:t>Wideband interference</w:t>
              </w:r>
            </w:ins>
          </w:p>
        </w:tc>
        <w:tc>
          <w:tcPr>
            <w:tcW w:w="1548" w:type="dxa"/>
            <w:vAlign w:val="center"/>
          </w:tcPr>
          <w:p w14:paraId="6F415B5D" w14:textId="77777777" w:rsidR="0039147F" w:rsidRPr="00C87F04" w:rsidRDefault="0039147F" w:rsidP="0014555E">
            <w:pPr>
              <w:jc w:val="center"/>
              <w:rPr>
                <w:ins w:id="4011" w:author="USA" w:date="2021-07-28T14:40:00Z"/>
                <w:rFonts w:cs="Times New Roman"/>
                <w:b/>
                <w:bCs/>
                <w:sz w:val="20"/>
                <w:szCs w:val="20"/>
              </w:rPr>
            </w:pPr>
            <w:ins w:id="4012" w:author="USA" w:date="2021-07-28T14:40:00Z">
              <w:r w:rsidRPr="00C87F04">
                <w:rPr>
                  <w:rFonts w:cs="Times New Roman"/>
                  <w:b/>
                  <w:bCs/>
                  <w:sz w:val="20"/>
                  <w:szCs w:val="20"/>
                </w:rPr>
                <w:t>Narrowband interference</w:t>
              </w:r>
            </w:ins>
          </w:p>
        </w:tc>
        <w:tc>
          <w:tcPr>
            <w:tcW w:w="1861" w:type="dxa"/>
            <w:vAlign w:val="center"/>
          </w:tcPr>
          <w:p w14:paraId="395ADFAB" w14:textId="77777777" w:rsidR="0039147F" w:rsidRPr="00C87F04" w:rsidRDefault="0039147F" w:rsidP="0014555E">
            <w:pPr>
              <w:jc w:val="center"/>
              <w:rPr>
                <w:ins w:id="4013" w:author="USA" w:date="2021-07-28T14:40:00Z"/>
                <w:rFonts w:cs="Times New Roman"/>
                <w:b/>
                <w:bCs/>
                <w:sz w:val="20"/>
                <w:szCs w:val="20"/>
              </w:rPr>
            </w:pPr>
            <w:ins w:id="4014" w:author="USA" w:date="2021-07-28T14:40:00Z">
              <w:r w:rsidRPr="00C87F04">
                <w:rPr>
                  <w:rFonts w:cs="Times New Roman"/>
                  <w:b/>
                  <w:bCs/>
                  <w:sz w:val="20"/>
                  <w:szCs w:val="20"/>
                </w:rPr>
                <w:t>Antenna Factor</w:t>
              </w:r>
            </w:ins>
          </w:p>
        </w:tc>
      </w:tr>
      <w:tr w:rsidR="0039147F" w14:paraId="1AD9014C" w14:textId="77777777" w:rsidTr="0014555E">
        <w:trPr>
          <w:ins w:id="4015" w:author="USA" w:date="2021-07-28T14:40:00Z"/>
        </w:trPr>
        <w:tc>
          <w:tcPr>
            <w:tcW w:w="2880" w:type="dxa"/>
          </w:tcPr>
          <w:p w14:paraId="2D548418" w14:textId="77777777" w:rsidR="0039147F" w:rsidRPr="00C87F04" w:rsidRDefault="0039147F" w:rsidP="0014555E">
            <w:pPr>
              <w:rPr>
                <w:ins w:id="4016" w:author="USA" w:date="2021-07-28T14:40:00Z"/>
                <w:rFonts w:cs="Times New Roman"/>
                <w:sz w:val="20"/>
                <w:szCs w:val="20"/>
              </w:rPr>
            </w:pPr>
            <w:ins w:id="4017" w:author="USA" w:date="2021-07-28T14:40:00Z">
              <w:r w:rsidRPr="00C87F04">
                <w:rPr>
                  <w:rFonts w:cs="Times New Roman"/>
                  <w:sz w:val="20"/>
                  <w:szCs w:val="20"/>
                </w:rPr>
                <w:t>M.1903</w:t>
              </w:r>
            </w:ins>
          </w:p>
        </w:tc>
        <w:tc>
          <w:tcPr>
            <w:tcW w:w="1800" w:type="dxa"/>
          </w:tcPr>
          <w:p w14:paraId="1E5C53AE" w14:textId="77777777" w:rsidR="0039147F" w:rsidRPr="00C87F04" w:rsidRDefault="0039147F" w:rsidP="0014555E">
            <w:pPr>
              <w:rPr>
                <w:ins w:id="4018" w:author="USA" w:date="2021-07-28T14:40:00Z"/>
                <w:rFonts w:cs="Times New Roman"/>
                <w:sz w:val="20"/>
                <w:szCs w:val="20"/>
              </w:rPr>
            </w:pPr>
            <w:ins w:id="4019" w:author="USA" w:date="2021-07-28T14:40:00Z">
              <w:r w:rsidRPr="00C87F04">
                <w:rPr>
                  <w:rFonts w:cs="Times New Roman"/>
                  <w:sz w:val="20"/>
                  <w:szCs w:val="20"/>
                </w:rPr>
                <w:t>-112 dBm/MHz</w:t>
              </w:r>
            </w:ins>
          </w:p>
        </w:tc>
        <w:tc>
          <w:tcPr>
            <w:tcW w:w="1548" w:type="dxa"/>
          </w:tcPr>
          <w:p w14:paraId="5702EE36" w14:textId="77777777" w:rsidR="0039147F" w:rsidRPr="00C87F04" w:rsidRDefault="0039147F" w:rsidP="0014555E">
            <w:pPr>
              <w:rPr>
                <w:ins w:id="4020" w:author="USA" w:date="2021-07-28T14:40:00Z"/>
                <w:rFonts w:cs="Times New Roman"/>
                <w:sz w:val="20"/>
                <w:szCs w:val="20"/>
              </w:rPr>
            </w:pPr>
            <w:ins w:id="4021" w:author="USA" w:date="2021-07-28T14:40:00Z">
              <w:r w:rsidRPr="00C87F04">
                <w:rPr>
                  <w:rFonts w:cs="Times New Roman"/>
                  <w:sz w:val="20"/>
                  <w:szCs w:val="20"/>
                </w:rPr>
                <w:t>-128 dBm</w:t>
              </w:r>
            </w:ins>
          </w:p>
        </w:tc>
        <w:tc>
          <w:tcPr>
            <w:tcW w:w="1861" w:type="dxa"/>
          </w:tcPr>
          <w:p w14:paraId="267969B5" w14:textId="77777777" w:rsidR="0039147F" w:rsidRPr="00C87F04" w:rsidRDefault="0039147F" w:rsidP="0014555E">
            <w:pPr>
              <w:rPr>
                <w:ins w:id="4022" w:author="USA" w:date="2021-07-28T14:40:00Z"/>
                <w:rFonts w:cs="Times New Roman"/>
                <w:sz w:val="20"/>
                <w:szCs w:val="20"/>
              </w:rPr>
            </w:pPr>
            <w:ins w:id="4023" w:author="USA" w:date="2021-07-28T14:40:00Z">
              <w:r w:rsidRPr="00C87F04">
                <w:rPr>
                  <w:rFonts w:cs="Times New Roman"/>
                  <w:sz w:val="20"/>
                  <w:szCs w:val="20"/>
                </w:rPr>
                <w:t>34 dB/m</w:t>
              </w:r>
            </w:ins>
          </w:p>
        </w:tc>
      </w:tr>
      <w:tr w:rsidR="0039147F" w14:paraId="79F4B74D" w14:textId="77777777" w:rsidTr="0014555E">
        <w:trPr>
          <w:ins w:id="4024" w:author="USA" w:date="2021-07-28T14:40:00Z"/>
        </w:trPr>
        <w:tc>
          <w:tcPr>
            <w:tcW w:w="2880" w:type="dxa"/>
          </w:tcPr>
          <w:p w14:paraId="12139176" w14:textId="77777777" w:rsidR="0039147F" w:rsidRPr="00C87F04" w:rsidRDefault="0039147F" w:rsidP="0014555E">
            <w:pPr>
              <w:rPr>
                <w:ins w:id="4025" w:author="USA" w:date="2021-07-28T14:40:00Z"/>
                <w:rFonts w:cs="Times New Roman"/>
                <w:sz w:val="20"/>
                <w:szCs w:val="20"/>
              </w:rPr>
            </w:pPr>
            <w:ins w:id="4026" w:author="USA" w:date="2021-07-28T14:40:00Z">
              <w:r w:rsidRPr="00C87F04">
                <w:rPr>
                  <w:rFonts w:cs="Times New Roman"/>
                  <w:sz w:val="20"/>
                  <w:szCs w:val="20"/>
                </w:rPr>
                <w:t>M.1902 GPS L2</w:t>
              </w:r>
              <w:r>
                <w:rPr>
                  <w:rFonts w:cs="Times New Roman"/>
                  <w:sz w:val="20"/>
                  <w:szCs w:val="20"/>
                </w:rPr>
                <w:t>/GLONASS G2</w:t>
              </w:r>
            </w:ins>
          </w:p>
        </w:tc>
        <w:tc>
          <w:tcPr>
            <w:tcW w:w="1800" w:type="dxa"/>
          </w:tcPr>
          <w:p w14:paraId="13C00EF9" w14:textId="77777777" w:rsidR="0039147F" w:rsidRPr="00C87F04" w:rsidRDefault="0039147F" w:rsidP="0014555E">
            <w:pPr>
              <w:rPr>
                <w:ins w:id="4027" w:author="USA" w:date="2021-07-28T14:40:00Z"/>
                <w:rFonts w:cs="Times New Roman"/>
                <w:sz w:val="20"/>
                <w:szCs w:val="20"/>
              </w:rPr>
            </w:pPr>
            <w:ins w:id="4028" w:author="USA" w:date="2021-07-28T14:40:00Z">
              <w:r w:rsidRPr="00C87F04">
                <w:rPr>
                  <w:rFonts w:cs="Times New Roman"/>
                  <w:sz w:val="20"/>
                  <w:szCs w:val="20"/>
                </w:rPr>
                <w:t>-115 dBm/MHz</w:t>
              </w:r>
            </w:ins>
          </w:p>
        </w:tc>
        <w:tc>
          <w:tcPr>
            <w:tcW w:w="1548" w:type="dxa"/>
          </w:tcPr>
          <w:p w14:paraId="4A0B1549" w14:textId="77777777" w:rsidR="0039147F" w:rsidRPr="00C87F04" w:rsidRDefault="0039147F" w:rsidP="0014555E">
            <w:pPr>
              <w:rPr>
                <w:ins w:id="4029" w:author="USA" w:date="2021-07-28T14:40:00Z"/>
                <w:rFonts w:cs="Times New Roman"/>
                <w:sz w:val="20"/>
                <w:szCs w:val="20"/>
              </w:rPr>
            </w:pPr>
            <w:ins w:id="4030" w:author="USA" w:date="2021-07-28T14:40:00Z">
              <w:r w:rsidRPr="00C87F04">
                <w:rPr>
                  <w:rFonts w:cs="Times New Roman"/>
                  <w:sz w:val="20"/>
                  <w:szCs w:val="20"/>
                </w:rPr>
                <w:t>-134 dBm</w:t>
              </w:r>
            </w:ins>
          </w:p>
        </w:tc>
        <w:tc>
          <w:tcPr>
            <w:tcW w:w="1861" w:type="dxa"/>
          </w:tcPr>
          <w:p w14:paraId="263C7F84" w14:textId="77777777" w:rsidR="0039147F" w:rsidRPr="00C87F04" w:rsidRDefault="0039147F" w:rsidP="0014555E">
            <w:pPr>
              <w:rPr>
                <w:ins w:id="4031" w:author="USA" w:date="2021-07-28T14:40:00Z"/>
                <w:rFonts w:cs="Times New Roman"/>
                <w:sz w:val="20"/>
                <w:szCs w:val="20"/>
              </w:rPr>
            </w:pPr>
            <w:ins w:id="4032" w:author="USA" w:date="2021-07-28T14:40:00Z">
              <w:r w:rsidRPr="00C87F04">
                <w:rPr>
                  <w:rFonts w:cs="Times New Roman"/>
                  <w:sz w:val="20"/>
                  <w:szCs w:val="20"/>
                </w:rPr>
                <w:t>32 dB/m</w:t>
              </w:r>
            </w:ins>
          </w:p>
        </w:tc>
      </w:tr>
      <w:tr w:rsidR="0039147F" w14:paraId="7126CE2F" w14:textId="77777777" w:rsidTr="0014555E">
        <w:trPr>
          <w:ins w:id="4033" w:author="USA" w:date="2021-07-28T14:40:00Z"/>
        </w:trPr>
        <w:tc>
          <w:tcPr>
            <w:tcW w:w="2880" w:type="dxa"/>
          </w:tcPr>
          <w:p w14:paraId="3C2908B2" w14:textId="77777777" w:rsidR="0039147F" w:rsidRPr="00C87F04" w:rsidRDefault="0039147F" w:rsidP="0014555E">
            <w:pPr>
              <w:rPr>
                <w:ins w:id="4034" w:author="USA" w:date="2021-07-28T14:40:00Z"/>
                <w:rFonts w:cs="Times New Roman"/>
                <w:sz w:val="20"/>
                <w:szCs w:val="20"/>
              </w:rPr>
            </w:pPr>
            <w:ins w:id="4035" w:author="USA" w:date="2021-07-28T14:40:00Z">
              <w:r w:rsidRPr="00C87F04">
                <w:rPr>
                  <w:rFonts w:cs="Times New Roman"/>
                  <w:sz w:val="20"/>
                  <w:szCs w:val="20"/>
                </w:rPr>
                <w:t>M.1905</w:t>
              </w:r>
            </w:ins>
          </w:p>
        </w:tc>
        <w:tc>
          <w:tcPr>
            <w:tcW w:w="1800" w:type="dxa"/>
          </w:tcPr>
          <w:p w14:paraId="0D3F7B18" w14:textId="77777777" w:rsidR="0039147F" w:rsidRPr="00C87F04" w:rsidRDefault="0039147F" w:rsidP="0014555E">
            <w:pPr>
              <w:rPr>
                <w:ins w:id="4036" w:author="USA" w:date="2021-07-28T14:40:00Z"/>
                <w:rFonts w:cs="Times New Roman"/>
                <w:sz w:val="20"/>
                <w:szCs w:val="20"/>
              </w:rPr>
            </w:pPr>
            <w:ins w:id="4037" w:author="USA" w:date="2021-07-28T14:40:00Z">
              <w:r w:rsidRPr="00C87F04">
                <w:rPr>
                  <w:rFonts w:cs="Times New Roman"/>
                  <w:sz w:val="20"/>
                  <w:szCs w:val="20"/>
                </w:rPr>
                <w:t>-116 dBm/MHz</w:t>
              </w:r>
            </w:ins>
          </w:p>
        </w:tc>
        <w:tc>
          <w:tcPr>
            <w:tcW w:w="1548" w:type="dxa"/>
          </w:tcPr>
          <w:p w14:paraId="576206CF" w14:textId="77777777" w:rsidR="0039147F" w:rsidRPr="00C87F04" w:rsidRDefault="0039147F" w:rsidP="0014555E">
            <w:pPr>
              <w:rPr>
                <w:ins w:id="4038" w:author="USA" w:date="2021-07-28T14:40:00Z"/>
                <w:rFonts w:cs="Times New Roman"/>
                <w:sz w:val="20"/>
                <w:szCs w:val="20"/>
              </w:rPr>
            </w:pPr>
            <w:ins w:id="4039" w:author="USA" w:date="2021-07-28T14:40:00Z">
              <w:r w:rsidRPr="00C87F04">
                <w:rPr>
                  <w:rFonts w:cs="Times New Roman"/>
                  <w:sz w:val="20"/>
                  <w:szCs w:val="20"/>
                </w:rPr>
                <w:t>-126 dBm</w:t>
              </w:r>
            </w:ins>
          </w:p>
        </w:tc>
        <w:tc>
          <w:tcPr>
            <w:tcW w:w="1861" w:type="dxa"/>
          </w:tcPr>
          <w:p w14:paraId="66AC0ACA" w14:textId="77777777" w:rsidR="0039147F" w:rsidRPr="00C87F04" w:rsidRDefault="0039147F" w:rsidP="0014555E">
            <w:pPr>
              <w:rPr>
                <w:ins w:id="4040" w:author="USA" w:date="2021-07-28T14:40:00Z"/>
                <w:rFonts w:cs="Times New Roman"/>
                <w:sz w:val="20"/>
                <w:szCs w:val="20"/>
              </w:rPr>
            </w:pPr>
            <w:ins w:id="4041" w:author="USA" w:date="2021-07-28T14:40:00Z">
              <w:r w:rsidRPr="00C87F04">
                <w:rPr>
                  <w:rFonts w:cs="Times New Roman"/>
                  <w:sz w:val="20"/>
                  <w:szCs w:val="20"/>
                </w:rPr>
                <w:t>32 dB/m</w:t>
              </w:r>
            </w:ins>
          </w:p>
        </w:tc>
      </w:tr>
    </w:tbl>
    <w:p w14:paraId="1605E6CA" w14:textId="77777777" w:rsidR="0039147F" w:rsidRDefault="0039147F">
      <w:pPr>
        <w:spacing w:before="360"/>
        <w:rPr>
          <w:ins w:id="4042" w:author="USA" w:date="2021-07-28T14:40:00Z"/>
        </w:rPr>
        <w:pPrChange w:id="4043" w:author="USA" w:date="2021-07-28T15:33:00Z">
          <w:pPr/>
        </w:pPrChange>
      </w:pPr>
      <w:ins w:id="4044" w:author="USA" w:date="2021-07-28T14:40:00Z">
        <w:r w:rsidRPr="00973FE5">
          <w:t xml:space="preserve">E </w:t>
        </w:r>
        <w:r w:rsidRPr="00973FE5">
          <w:rPr>
            <w:vertAlign w:val="subscript"/>
          </w:rPr>
          <w:t>dB µV/m</w:t>
        </w:r>
        <w:r w:rsidRPr="00973FE5">
          <w:t xml:space="preserve"> = AF</w:t>
        </w:r>
        <w:r w:rsidRPr="00973FE5">
          <w:rPr>
            <w:vertAlign w:val="subscript"/>
          </w:rPr>
          <w:t>50Ω</w:t>
        </w:r>
        <w:r w:rsidRPr="00973FE5">
          <w:t xml:space="preserve"> + P </w:t>
        </w:r>
        <w:r w:rsidRPr="00973FE5">
          <w:rPr>
            <w:vertAlign w:val="subscript"/>
          </w:rPr>
          <w:t>dBm</w:t>
        </w:r>
        <w:r w:rsidRPr="00973FE5">
          <w:t xml:space="preserve"> + 107</w:t>
        </w:r>
      </w:ins>
    </w:p>
    <w:p w14:paraId="1D50D1D5" w14:textId="2609B6E9" w:rsidR="0039147F" w:rsidRDefault="0039147F">
      <w:pPr>
        <w:spacing w:before="240"/>
        <w:rPr>
          <w:ins w:id="4045" w:author="USA" w:date="2021-07-28T14:40:00Z"/>
          <w:b/>
        </w:rPr>
        <w:pPrChange w:id="4046" w:author="USA" w:date="2021-07-28T15:33:00Z">
          <w:pPr/>
        </w:pPrChange>
      </w:pPr>
      <w:ins w:id="4047" w:author="USA" w:date="2021-07-28T14:40:00Z">
        <w:r>
          <w:rPr>
            <w:b/>
          </w:rPr>
          <w:t>EMC protection criteria for GPS L2 and GLONASS G2 (</w:t>
        </w:r>
      </w:ins>
      <w:ins w:id="4048" w:author="Edits" w:date="2021-09-22T14:00:00Z">
        <w:r w:rsidR="0071262C">
          <w:rPr>
            <w:b/>
          </w:rPr>
          <w:t xml:space="preserve">Rec. ITU-R </w:t>
        </w:r>
      </w:ins>
      <w:ins w:id="4049" w:author="USA" w:date="2021-07-28T14:40:00Z">
        <w:r>
          <w:rPr>
            <w:b/>
          </w:rPr>
          <w:t>M.1902)</w:t>
        </w:r>
      </w:ins>
    </w:p>
    <w:p w14:paraId="3B2FF8D9" w14:textId="77777777" w:rsidR="0039147F" w:rsidRPr="004536B3" w:rsidRDefault="0039147F" w:rsidP="0039147F">
      <w:pPr>
        <w:ind w:left="360" w:firstLine="360"/>
        <w:rPr>
          <w:ins w:id="4050" w:author="USA" w:date="2021-07-28T14:40:00Z"/>
        </w:rPr>
      </w:pPr>
      <w:ins w:id="4051" w:author="USA" w:date="2021-07-28T14:40:00Z">
        <w:r w:rsidRPr="006F205D">
          <w:rPr>
            <w:b/>
          </w:rPr>
          <w:t xml:space="preserve">E </w:t>
        </w:r>
        <w:r w:rsidRPr="006F205D">
          <w:rPr>
            <w:b/>
            <w:vertAlign w:val="subscript"/>
          </w:rPr>
          <w:t xml:space="preserve">dB µV/m (1 </w:t>
        </w:r>
        <w:proofErr w:type="gramStart"/>
        <w:r w:rsidRPr="006F205D">
          <w:rPr>
            <w:b/>
            <w:vertAlign w:val="subscript"/>
          </w:rPr>
          <w:t>MHz)</w:t>
        </w:r>
        <w:r>
          <w:rPr>
            <w:b/>
            <w:vertAlign w:val="subscript"/>
          </w:rPr>
          <w:t>(</w:t>
        </w:r>
        <w:proofErr w:type="gramEnd"/>
        <w:r>
          <w:rPr>
            <w:b/>
            <w:vertAlign w:val="subscript"/>
          </w:rPr>
          <w:t>WB)</w:t>
        </w:r>
        <w:r w:rsidRPr="004536B3">
          <w:rPr>
            <w:vertAlign w:val="subscript"/>
          </w:rPr>
          <w:t xml:space="preserve"> </w:t>
        </w:r>
        <w:r>
          <w:rPr>
            <w:vertAlign w:val="subscript"/>
          </w:rPr>
          <w:t xml:space="preserve">  </w:t>
        </w:r>
        <w:r>
          <w:rPr>
            <w:vertAlign w:val="subscript"/>
          </w:rPr>
          <w:tab/>
        </w:r>
        <w:r w:rsidRPr="004536B3">
          <w:t xml:space="preserve">= </w:t>
        </w:r>
        <w:r>
          <w:t xml:space="preserve">  </w:t>
        </w:r>
        <w:r>
          <w:rPr>
            <w:b/>
            <w:bCs/>
          </w:rPr>
          <w:t xml:space="preserve">24 </w:t>
        </w:r>
        <w:r w:rsidRPr="006F205D">
          <w:rPr>
            <w:b/>
            <w:bCs/>
          </w:rPr>
          <w:t>dB µV/m</w:t>
        </w:r>
      </w:ins>
    </w:p>
    <w:p w14:paraId="3A6A67D6" w14:textId="77777777" w:rsidR="0039147F" w:rsidRPr="00C87F04" w:rsidRDefault="0039147F" w:rsidP="0039147F">
      <w:pPr>
        <w:ind w:left="720"/>
        <w:rPr>
          <w:ins w:id="4052" w:author="USA" w:date="2021-07-28T14:40:00Z"/>
          <w:b/>
          <w:bCs/>
        </w:rPr>
      </w:pPr>
      <w:ins w:id="4053" w:author="USA" w:date="2021-07-28T14:40:00Z">
        <w:r w:rsidRPr="006F205D">
          <w:rPr>
            <w:b/>
          </w:rPr>
          <w:t xml:space="preserve">E </w:t>
        </w:r>
        <w:r w:rsidRPr="006F205D">
          <w:rPr>
            <w:b/>
            <w:vertAlign w:val="subscript"/>
          </w:rPr>
          <w:t xml:space="preserve">dB µV/m (9 </w:t>
        </w:r>
        <w:proofErr w:type="gramStart"/>
        <w:r w:rsidRPr="006F205D">
          <w:rPr>
            <w:b/>
            <w:vertAlign w:val="subscript"/>
          </w:rPr>
          <w:t>kHz)</w:t>
        </w:r>
        <w:r>
          <w:rPr>
            <w:b/>
            <w:vertAlign w:val="subscript"/>
          </w:rPr>
          <w:t>(</w:t>
        </w:r>
        <w:proofErr w:type="gramEnd"/>
        <w:r>
          <w:rPr>
            <w:b/>
            <w:vertAlign w:val="subscript"/>
          </w:rPr>
          <w:t>WB)</w:t>
        </w:r>
        <w:r w:rsidRPr="004536B3">
          <w:rPr>
            <w:vertAlign w:val="subscript"/>
          </w:rPr>
          <w:t xml:space="preserve"> </w:t>
        </w:r>
        <w:r>
          <w:rPr>
            <w:vertAlign w:val="subscript"/>
          </w:rPr>
          <w:t xml:space="preserve">    </w:t>
        </w:r>
        <w:r>
          <w:rPr>
            <w:vertAlign w:val="subscript"/>
          </w:rPr>
          <w:tab/>
        </w:r>
        <w:r w:rsidRPr="004536B3">
          <w:t>=</w:t>
        </w:r>
        <w:r>
          <w:t xml:space="preserve">  </w:t>
        </w:r>
        <w:r>
          <w:rPr>
            <w:b/>
          </w:rPr>
          <w:t xml:space="preserve">   4</w:t>
        </w:r>
        <w:r w:rsidRPr="004536B3">
          <w:rPr>
            <w:b/>
            <w:bCs/>
          </w:rPr>
          <w:t xml:space="preserve"> dB µV/m</w:t>
        </w:r>
        <w:r>
          <w:br/>
        </w:r>
        <w:r w:rsidRPr="00973FE5">
          <w:rPr>
            <w:b/>
            <w:bCs/>
          </w:rPr>
          <w:t xml:space="preserve">E </w:t>
        </w:r>
        <w:r w:rsidRPr="00973FE5">
          <w:rPr>
            <w:b/>
            <w:bCs/>
            <w:vertAlign w:val="subscript"/>
          </w:rPr>
          <w:t>dB µV/m (</w:t>
        </w:r>
        <w:r>
          <w:rPr>
            <w:b/>
            <w:bCs/>
            <w:vertAlign w:val="subscript"/>
          </w:rPr>
          <w:t>N</w:t>
        </w:r>
        <w:r w:rsidRPr="00973FE5">
          <w:rPr>
            <w:b/>
            <w:bCs/>
            <w:vertAlign w:val="subscript"/>
          </w:rPr>
          <w:t xml:space="preserve">B)  </w:t>
        </w:r>
        <w:r>
          <w:rPr>
            <w:b/>
            <w:bCs/>
            <w:vertAlign w:val="subscript"/>
          </w:rPr>
          <w:tab/>
          <w:t xml:space="preserve">            </w:t>
        </w:r>
        <w:r w:rsidRPr="00973FE5">
          <w:rPr>
            <w:b/>
            <w:bCs/>
            <w:vertAlign w:val="subscript"/>
          </w:rPr>
          <w:t xml:space="preserve"> </w:t>
        </w:r>
        <w:r>
          <w:rPr>
            <w:b/>
            <w:bCs/>
            <w:vertAlign w:val="subscript"/>
          </w:rPr>
          <w:tab/>
        </w:r>
        <w:r w:rsidRPr="00973FE5">
          <w:rPr>
            <w:b/>
            <w:bCs/>
          </w:rPr>
          <w:t xml:space="preserve">=   </w:t>
        </w:r>
        <w:r>
          <w:rPr>
            <w:b/>
            <w:bCs/>
          </w:rPr>
          <w:t xml:space="preserve">  5</w:t>
        </w:r>
        <w:r w:rsidRPr="00973FE5">
          <w:rPr>
            <w:b/>
            <w:bCs/>
          </w:rPr>
          <w:t xml:space="preserve"> dB µV/m</w:t>
        </w:r>
      </w:ins>
    </w:p>
    <w:p w14:paraId="1F1E4FC4" w14:textId="77777777" w:rsidR="0039147F" w:rsidRDefault="0039147F" w:rsidP="0039147F">
      <w:pPr>
        <w:ind w:left="360"/>
        <w:rPr>
          <w:ins w:id="4054" w:author="USA" w:date="2021-07-28T14:40:00Z"/>
        </w:rPr>
      </w:pPr>
    </w:p>
    <w:p w14:paraId="79B5E4CF" w14:textId="189885B8" w:rsidR="0039147F" w:rsidRPr="004536B3" w:rsidRDefault="0039147F" w:rsidP="0039147F">
      <w:pPr>
        <w:rPr>
          <w:ins w:id="4055" w:author="USA" w:date="2021-07-28T14:40:00Z"/>
        </w:rPr>
      </w:pPr>
      <w:ins w:id="4056" w:author="USA" w:date="2021-07-28T14:40:00Z">
        <w:r>
          <w:rPr>
            <w:b/>
          </w:rPr>
          <w:t>EMC protection criteria for GPS L5 and Galileo E5 (</w:t>
        </w:r>
      </w:ins>
      <w:ins w:id="4057" w:author="Edits" w:date="2021-09-22T14:00:00Z">
        <w:r w:rsidR="0071262C">
          <w:rPr>
            <w:b/>
          </w:rPr>
          <w:t xml:space="preserve">Rec. ITU-R </w:t>
        </w:r>
      </w:ins>
      <w:ins w:id="4058" w:author="USA" w:date="2021-07-28T14:40:00Z">
        <w:r>
          <w:rPr>
            <w:b/>
          </w:rPr>
          <w:t>M.1905)</w:t>
        </w:r>
      </w:ins>
    </w:p>
    <w:p w14:paraId="5217D20F" w14:textId="2C25931D" w:rsidR="0039147F" w:rsidRDefault="0039147F" w:rsidP="0039147F">
      <w:pPr>
        <w:ind w:left="720"/>
        <w:rPr>
          <w:ins w:id="4059" w:author="USA" w:date="2021-07-28T14:40:00Z"/>
          <w:b/>
          <w:bCs/>
        </w:rPr>
      </w:pPr>
      <w:ins w:id="4060" w:author="USA" w:date="2021-07-28T14:40:00Z">
        <w:r w:rsidRPr="006F205D">
          <w:rPr>
            <w:b/>
          </w:rPr>
          <w:t xml:space="preserve">E </w:t>
        </w:r>
        <w:r w:rsidRPr="006F205D">
          <w:rPr>
            <w:b/>
            <w:vertAlign w:val="subscript"/>
          </w:rPr>
          <w:t xml:space="preserve">dB µV/m (1 </w:t>
        </w:r>
        <w:proofErr w:type="gramStart"/>
        <w:r w:rsidRPr="006F205D">
          <w:rPr>
            <w:b/>
            <w:vertAlign w:val="subscript"/>
          </w:rPr>
          <w:t>MHz)</w:t>
        </w:r>
        <w:r w:rsidRPr="004536B3">
          <w:rPr>
            <w:vertAlign w:val="subscript"/>
          </w:rPr>
          <w:t xml:space="preserve"> </w:t>
        </w:r>
        <w:r>
          <w:rPr>
            <w:vertAlign w:val="subscript"/>
          </w:rPr>
          <w:t xml:space="preserve">  </w:t>
        </w:r>
        <w:proofErr w:type="gramEnd"/>
        <w:r>
          <w:rPr>
            <w:vertAlign w:val="subscript"/>
          </w:rPr>
          <w:tab/>
        </w:r>
        <w:r w:rsidRPr="004536B3">
          <w:t xml:space="preserve">= </w:t>
        </w:r>
        <w:r>
          <w:t xml:space="preserve">  </w:t>
        </w:r>
        <w:r>
          <w:rPr>
            <w:b/>
            <w:bCs/>
          </w:rPr>
          <w:t xml:space="preserve">23 </w:t>
        </w:r>
        <w:r w:rsidRPr="006F205D">
          <w:rPr>
            <w:b/>
            <w:bCs/>
          </w:rPr>
          <w:t>dB µV/m</w:t>
        </w:r>
      </w:ins>
    </w:p>
    <w:p w14:paraId="76E262D6" w14:textId="77777777" w:rsidR="0039147F" w:rsidRDefault="0039147F" w:rsidP="0039147F">
      <w:pPr>
        <w:ind w:left="720"/>
        <w:rPr>
          <w:ins w:id="4061" w:author="USA" w:date="2021-07-28T14:40:00Z"/>
          <w:b/>
          <w:bCs/>
        </w:rPr>
      </w:pPr>
      <w:ins w:id="4062" w:author="USA" w:date="2021-07-28T14:40:00Z">
        <w:r w:rsidRPr="006F205D">
          <w:rPr>
            <w:b/>
          </w:rPr>
          <w:t xml:space="preserve">E </w:t>
        </w:r>
        <w:r w:rsidRPr="006F205D">
          <w:rPr>
            <w:b/>
            <w:vertAlign w:val="subscript"/>
          </w:rPr>
          <w:t xml:space="preserve">dB µV/m (9 </w:t>
        </w:r>
        <w:proofErr w:type="gramStart"/>
        <w:r w:rsidRPr="006F205D">
          <w:rPr>
            <w:b/>
            <w:vertAlign w:val="subscript"/>
          </w:rPr>
          <w:t>kHz)</w:t>
        </w:r>
        <w:r w:rsidRPr="004536B3">
          <w:rPr>
            <w:vertAlign w:val="subscript"/>
          </w:rPr>
          <w:t xml:space="preserve"> </w:t>
        </w:r>
        <w:r>
          <w:rPr>
            <w:vertAlign w:val="subscript"/>
          </w:rPr>
          <w:t xml:space="preserve">  </w:t>
        </w:r>
        <w:proofErr w:type="gramEnd"/>
        <w:r>
          <w:rPr>
            <w:vertAlign w:val="subscript"/>
          </w:rPr>
          <w:t xml:space="preserve"> </w:t>
        </w:r>
        <w:r>
          <w:rPr>
            <w:vertAlign w:val="subscript"/>
          </w:rPr>
          <w:tab/>
        </w:r>
        <w:r w:rsidRPr="004536B3">
          <w:t>=</w:t>
        </w:r>
        <w:r>
          <w:t xml:space="preserve">  </w:t>
        </w:r>
        <w:r>
          <w:rPr>
            <w:b/>
          </w:rPr>
          <w:t xml:space="preserve">   3</w:t>
        </w:r>
        <w:r w:rsidRPr="004536B3">
          <w:rPr>
            <w:b/>
            <w:bCs/>
          </w:rPr>
          <w:t xml:space="preserve"> dB µV/m</w:t>
        </w:r>
      </w:ins>
    </w:p>
    <w:p w14:paraId="65F6A054" w14:textId="77777777" w:rsidR="0039147F" w:rsidRPr="00933641" w:rsidRDefault="0039147F" w:rsidP="0039147F">
      <w:pPr>
        <w:ind w:left="720"/>
        <w:rPr>
          <w:ins w:id="4063" w:author="USA" w:date="2021-07-28T14:40:00Z"/>
          <w:b/>
          <w:bCs/>
        </w:rPr>
      </w:pPr>
      <w:ins w:id="4064" w:author="USA" w:date="2021-07-28T14:40:00Z">
        <w:r w:rsidRPr="00933641">
          <w:rPr>
            <w:b/>
            <w:bCs/>
          </w:rPr>
          <w:t xml:space="preserve">E </w:t>
        </w:r>
        <w:r w:rsidRPr="00933641">
          <w:rPr>
            <w:b/>
            <w:bCs/>
            <w:vertAlign w:val="subscript"/>
          </w:rPr>
          <w:t>dB µV/m (</w:t>
        </w:r>
        <w:proofErr w:type="gramStart"/>
        <w:r w:rsidRPr="00933641">
          <w:rPr>
            <w:b/>
            <w:bCs/>
            <w:vertAlign w:val="subscript"/>
          </w:rPr>
          <w:t xml:space="preserve">NB)   </w:t>
        </w:r>
        <w:proofErr w:type="gramEnd"/>
        <w:r w:rsidRPr="00933641">
          <w:rPr>
            <w:b/>
            <w:bCs/>
            <w:vertAlign w:val="subscript"/>
          </w:rPr>
          <w:t xml:space="preserve">      </w:t>
        </w:r>
        <w:r>
          <w:rPr>
            <w:b/>
            <w:bCs/>
            <w:vertAlign w:val="subscript"/>
          </w:rPr>
          <w:tab/>
        </w:r>
        <w:r w:rsidRPr="00933641">
          <w:rPr>
            <w:b/>
            <w:bCs/>
          </w:rPr>
          <w:t xml:space="preserve">=   </w:t>
        </w:r>
        <w:r>
          <w:rPr>
            <w:b/>
            <w:bCs/>
          </w:rPr>
          <w:t>13</w:t>
        </w:r>
        <w:r w:rsidRPr="00933641">
          <w:rPr>
            <w:b/>
            <w:bCs/>
          </w:rPr>
          <w:t xml:space="preserve"> dB µV/m</w:t>
        </w:r>
      </w:ins>
    </w:p>
    <w:p w14:paraId="405F1AD4" w14:textId="3A1F37B4" w:rsidR="0039147F" w:rsidRPr="00C87F04" w:rsidRDefault="0039147F">
      <w:pPr>
        <w:spacing w:before="240"/>
        <w:rPr>
          <w:ins w:id="4065" w:author="USA" w:date="2021-07-28T14:40:00Z"/>
          <w:b/>
          <w:bCs/>
        </w:rPr>
        <w:pPrChange w:id="4066" w:author="USA" w:date="2021-07-28T15:35:00Z">
          <w:pPr/>
        </w:pPrChange>
      </w:pPr>
      <w:ins w:id="4067" w:author="USA" w:date="2021-07-28T14:40:00Z">
        <w:r w:rsidRPr="00C87F04">
          <w:rPr>
            <w:b/>
            <w:bCs/>
          </w:rPr>
          <w:t xml:space="preserve">Ambient.  </w:t>
        </w:r>
      </w:ins>
      <w:ins w:id="4068" w:author="USA" w:date="2021-07-28T15:34:00Z">
        <w:r w:rsidR="005405A3">
          <w:t xml:space="preserve">The </w:t>
        </w:r>
      </w:ins>
      <w:ins w:id="4069" w:author="USA" w:date="2021-07-28T15:35:00Z">
        <w:r w:rsidR="005405A3">
          <w:t xml:space="preserve">EMI test laboratory </w:t>
        </w:r>
      </w:ins>
      <w:ins w:id="4070" w:author="USA" w:date="2021-07-28T15:34:00Z">
        <w:r w:rsidR="005405A3">
          <w:t xml:space="preserve">ambient </w:t>
        </w:r>
      </w:ins>
      <w:ins w:id="4071" w:author="USA" w:date="2021-07-28T14:40:00Z">
        <w:r>
          <w:t xml:space="preserve">level at 9 kHz RBW using an average detector was about -2 to -1 dB µV/m.  </w:t>
        </w:r>
      </w:ins>
    </w:p>
    <w:p w14:paraId="6390598B" w14:textId="7C327DF4" w:rsidR="0039147F" w:rsidRPr="002439CB" w:rsidRDefault="0039147F">
      <w:pPr>
        <w:spacing w:before="360"/>
        <w:rPr>
          <w:ins w:id="4072" w:author="USA" w:date="2021-07-28T14:40:00Z"/>
          <w:b/>
        </w:rPr>
        <w:pPrChange w:id="4073" w:author="USA" w:date="2021-07-28T15:34:00Z">
          <w:pPr/>
        </w:pPrChange>
      </w:pPr>
      <w:ins w:id="4074" w:author="USA" w:date="2021-07-28T14:40:00Z">
        <w:r w:rsidRPr="002439CB">
          <w:rPr>
            <w:b/>
          </w:rPr>
          <w:t>Conclusion</w:t>
        </w:r>
      </w:ins>
      <w:ins w:id="4075" w:author="USA" w:date="2021-07-28T15:36:00Z">
        <w:r w:rsidR="009269F8">
          <w:rPr>
            <w:b/>
          </w:rPr>
          <w:t>s</w:t>
        </w:r>
      </w:ins>
    </w:p>
    <w:p w14:paraId="33C81AF0" w14:textId="77777777" w:rsidR="0039147F" w:rsidRPr="002439CB" w:rsidRDefault="0039147F" w:rsidP="0039147F">
      <w:pPr>
        <w:rPr>
          <w:ins w:id="4076" w:author="USA" w:date="2021-07-28T14:40:00Z"/>
        </w:rPr>
      </w:pPr>
    </w:p>
    <w:p w14:paraId="1EBE432E" w14:textId="77777777" w:rsidR="0039147F" w:rsidRDefault="0039147F" w:rsidP="0039147F">
      <w:pPr>
        <w:rPr>
          <w:ins w:id="4077" w:author="USA" w:date="2021-07-28T14:40:00Z"/>
        </w:rPr>
      </w:pPr>
      <w:ins w:id="4078" w:author="USA" w:date="2021-07-28T14:40:00Z">
        <w:r w:rsidRPr="002439CB">
          <w:t>Only</w:t>
        </w:r>
        <w:r>
          <w:t xml:space="preserve"> CISPR 25 Class 5 and RTCA DO-160G appear designed to protect GNSS receivers from unintentional electromagnetic interference close to GNSS antennas.  </w:t>
        </w:r>
      </w:ins>
    </w:p>
    <w:p w14:paraId="0423F4F6" w14:textId="77777777" w:rsidR="0039147F" w:rsidRDefault="0039147F" w:rsidP="0039147F">
      <w:pPr>
        <w:rPr>
          <w:ins w:id="4079" w:author="USA" w:date="2021-07-28T14:40:00Z"/>
        </w:rPr>
      </w:pPr>
    </w:p>
    <w:p w14:paraId="72792C26" w14:textId="2F155B3C" w:rsidR="0039147F" w:rsidRDefault="0039147F" w:rsidP="0039147F">
      <w:pPr>
        <w:rPr>
          <w:ins w:id="4080" w:author="USA" w:date="2021-07-28T14:40:00Z"/>
        </w:rPr>
      </w:pPr>
      <w:ins w:id="4081" w:author="USA" w:date="2021-07-28T14:40:00Z">
        <w:r w:rsidRPr="00CB6E4F">
          <w:rPr>
            <w:b/>
          </w:rPr>
          <w:t xml:space="preserve">Radiated emission </w:t>
        </w:r>
        <w:r>
          <w:rPr>
            <w:b/>
          </w:rPr>
          <w:t xml:space="preserve">average </w:t>
        </w:r>
      </w:ins>
      <w:ins w:id="4082" w:author="USA" w:date="2021-07-28T16:01:00Z">
        <w:r w:rsidR="00EA3634">
          <w:rPr>
            <w:b/>
          </w:rPr>
          <w:t xml:space="preserve">(AV) </w:t>
        </w:r>
      </w:ins>
      <w:ins w:id="4083" w:author="USA" w:date="2021-07-28T14:40:00Z">
        <w:r w:rsidRPr="00CB6E4F">
          <w:rPr>
            <w:b/>
          </w:rPr>
          <w:t>limits:</w:t>
        </w:r>
        <w:r>
          <w:t xml:space="preserve"> </w:t>
        </w:r>
      </w:ins>
      <w:ins w:id="4084" w:author="USA" w:date="2021-07-28T15:58:00Z">
        <w:r w:rsidR="00923890">
          <w:t>Proposed</w:t>
        </w:r>
      </w:ins>
      <w:ins w:id="4085" w:author="USA" w:date="2021-07-28T14:40:00Z">
        <w:r>
          <w:t xml:space="preserve"> </w:t>
        </w:r>
      </w:ins>
      <w:ins w:id="4086" w:author="USA" w:date="2021-07-28T15:45:00Z">
        <w:r w:rsidR="0025498A">
          <w:t xml:space="preserve">that </w:t>
        </w:r>
        <w:r w:rsidR="009D1371">
          <w:t xml:space="preserve">maritime </w:t>
        </w:r>
      </w:ins>
      <w:ins w:id="4087" w:author="USA" w:date="2021-07-28T15:46:00Z">
        <w:r w:rsidR="00C656FE">
          <w:t xml:space="preserve">applications </w:t>
        </w:r>
      </w:ins>
      <w:ins w:id="4088" w:author="USA" w:date="2021-07-28T14:40:00Z">
        <w:r>
          <w:t>adopt radiated emission limits based upon Recommendations ITU-R M.1903-1, M.1902-1 and M.1905-1 based upon receiver acquisition mode, aligned with those of CISPR 25 Class 5, in the relevant bands used by shipboard GNSS receivers.</w:t>
        </w:r>
      </w:ins>
    </w:p>
    <w:p w14:paraId="2D9FA325" w14:textId="77777777" w:rsidR="0039147F" w:rsidRDefault="0039147F" w:rsidP="0039147F">
      <w:pPr>
        <w:rPr>
          <w:ins w:id="4089" w:author="USA" w:date="2021-07-28T14:40:00Z"/>
        </w:rPr>
      </w:pPr>
    </w:p>
    <w:p w14:paraId="6042874D" w14:textId="6D1B264C" w:rsidR="0039147F" w:rsidRDefault="0039147F" w:rsidP="0039147F">
      <w:pPr>
        <w:rPr>
          <w:ins w:id="4090" w:author="USA" w:date="2021-07-28T14:40:00Z"/>
        </w:rPr>
      </w:pPr>
      <w:ins w:id="4091" w:author="USA" w:date="2021-07-28T14:40:00Z">
        <w:r w:rsidRPr="00E72644">
          <w:rPr>
            <w:b/>
          </w:rPr>
          <w:t xml:space="preserve">Radiated emission </w:t>
        </w:r>
        <w:r>
          <w:rPr>
            <w:b/>
          </w:rPr>
          <w:t>peak</w:t>
        </w:r>
        <w:r w:rsidRPr="00E72644">
          <w:rPr>
            <w:b/>
          </w:rPr>
          <w:t xml:space="preserve"> </w:t>
        </w:r>
      </w:ins>
      <w:ins w:id="4092" w:author="USA" w:date="2021-07-28T16:01:00Z">
        <w:r w:rsidR="00EA3634">
          <w:rPr>
            <w:b/>
          </w:rPr>
          <w:t xml:space="preserve">(PK) </w:t>
        </w:r>
      </w:ins>
      <w:ins w:id="4093" w:author="USA" w:date="2021-07-28T14:40:00Z">
        <w:r w:rsidRPr="00E72644">
          <w:rPr>
            <w:b/>
          </w:rPr>
          <w:t>limits:</w:t>
        </w:r>
        <w:r w:rsidRPr="00E72644">
          <w:t xml:space="preserve"> </w:t>
        </w:r>
      </w:ins>
      <w:ins w:id="4094" w:author="USA" w:date="2021-07-28T15:58:00Z">
        <w:r w:rsidR="00923890">
          <w:t>Proposed</w:t>
        </w:r>
      </w:ins>
      <w:ins w:id="4095" w:author="USA" w:date="2021-07-28T14:40:00Z">
        <w:r w:rsidRPr="00E72644">
          <w:t xml:space="preserve"> </w:t>
        </w:r>
      </w:ins>
      <w:ins w:id="4096" w:author="USA" w:date="2021-07-28T15:45:00Z">
        <w:r w:rsidR="0025498A">
          <w:t xml:space="preserve">that maritime </w:t>
        </w:r>
      </w:ins>
      <w:ins w:id="4097" w:author="USA" w:date="2021-07-28T15:46:00Z">
        <w:r w:rsidR="00C656FE">
          <w:t xml:space="preserve">applications </w:t>
        </w:r>
      </w:ins>
      <w:ins w:id="4098" w:author="USA" w:date="2021-07-28T14:40:00Z">
        <w:r>
          <w:t>consider</w:t>
        </w:r>
        <w:r w:rsidRPr="00E72644">
          <w:t xml:space="preserve"> </w:t>
        </w:r>
        <w:r>
          <w:t xml:space="preserve">peak </w:t>
        </w:r>
        <w:r w:rsidRPr="00E72644">
          <w:t>radiated emission limits based upon</w:t>
        </w:r>
        <w:r>
          <w:t xml:space="preserve"> RTCA DO-160G.</w:t>
        </w:r>
      </w:ins>
    </w:p>
    <w:p w14:paraId="734D6C09" w14:textId="77777777" w:rsidR="0039147F" w:rsidRDefault="0039147F" w:rsidP="0039147F">
      <w:pPr>
        <w:rPr>
          <w:ins w:id="4099" w:author="USA" w:date="2021-07-28T14:40:00Z"/>
        </w:rPr>
      </w:pPr>
    </w:p>
    <w:p w14:paraId="7C369804" w14:textId="17C27167" w:rsidR="0039147F" w:rsidRDefault="0039147F" w:rsidP="0039147F">
      <w:pPr>
        <w:rPr>
          <w:ins w:id="4100" w:author="USA" w:date="2021-07-28T14:40:00Z"/>
        </w:rPr>
      </w:pPr>
      <w:ins w:id="4101" w:author="USA" w:date="2021-07-28T14:40:00Z">
        <w:r w:rsidRPr="00090DCE">
          <w:rPr>
            <w:b/>
          </w:rPr>
          <w:t>Radiated emission bandwidth:</w:t>
        </w:r>
        <w:r>
          <w:rPr>
            <w:b/>
          </w:rPr>
          <w:t xml:space="preserve"> </w:t>
        </w:r>
      </w:ins>
      <w:ins w:id="4102" w:author="USA" w:date="2021-07-28T15:58:00Z">
        <w:r w:rsidR="00676D22">
          <w:rPr>
            <w:bCs/>
          </w:rPr>
          <w:t>Proposed</w:t>
        </w:r>
      </w:ins>
      <w:ins w:id="4103" w:author="USA" w:date="2021-07-28T14:40:00Z">
        <w:r w:rsidRPr="00C656FE">
          <w:rPr>
            <w:bCs/>
            <w:rPrChange w:id="4104" w:author="USA" w:date="2021-07-28T15:46:00Z">
              <w:rPr>
                <w:b/>
              </w:rPr>
            </w:rPrChange>
          </w:rPr>
          <w:t xml:space="preserve"> </w:t>
        </w:r>
      </w:ins>
      <w:ins w:id="4105" w:author="USA" w:date="2021-07-28T15:45:00Z">
        <w:r w:rsidR="0025498A" w:rsidRPr="00C656FE">
          <w:rPr>
            <w:bCs/>
            <w:rPrChange w:id="4106" w:author="USA" w:date="2021-07-28T15:46:00Z">
              <w:rPr>
                <w:b/>
              </w:rPr>
            </w:rPrChange>
          </w:rPr>
          <w:t xml:space="preserve">that </w:t>
        </w:r>
        <w:r w:rsidR="0025498A" w:rsidRPr="00F241B8">
          <w:rPr>
            <w:bCs/>
            <w:rPrChange w:id="4107" w:author="USA" w:date="2021-07-28T15:47:00Z">
              <w:rPr>
                <w:b/>
              </w:rPr>
            </w:rPrChange>
          </w:rPr>
          <w:t>m</w:t>
        </w:r>
      </w:ins>
      <w:ins w:id="4108" w:author="USA" w:date="2021-07-28T15:46:00Z">
        <w:r w:rsidR="0025498A" w:rsidRPr="00F241B8">
          <w:rPr>
            <w:bCs/>
            <w:rPrChange w:id="4109" w:author="USA" w:date="2021-07-28T15:47:00Z">
              <w:rPr>
                <w:b/>
              </w:rPr>
            </w:rPrChange>
          </w:rPr>
          <w:t xml:space="preserve">aritime </w:t>
        </w:r>
        <w:r w:rsidR="00C656FE" w:rsidRPr="00F241B8">
          <w:rPr>
            <w:bCs/>
            <w:rPrChange w:id="4110" w:author="USA" w:date="2021-07-28T15:47:00Z">
              <w:rPr>
                <w:b/>
              </w:rPr>
            </w:rPrChange>
          </w:rPr>
          <w:t>applications</w:t>
        </w:r>
        <w:r w:rsidR="00C656FE">
          <w:rPr>
            <w:b/>
          </w:rPr>
          <w:t xml:space="preserve"> </w:t>
        </w:r>
      </w:ins>
      <w:ins w:id="4111" w:author="USA" w:date="2021-07-28T14:40:00Z">
        <w:r>
          <w:t xml:space="preserve">adopt 9 kHz resolution bandwidth to ensure </w:t>
        </w:r>
      </w:ins>
      <w:ins w:id="4112" w:author="Edits" w:date="2021-09-22T14:00:00Z">
        <w:r w:rsidR="0071262C">
          <w:t xml:space="preserve">Recommendations </w:t>
        </w:r>
      </w:ins>
      <w:ins w:id="4113" w:author="USA" w:date="2021-07-28T14:40:00Z">
        <w:r>
          <w:t xml:space="preserve">ITU-R M.1902, M.1903 and M.1905 narrowband emission limits are </w:t>
        </w:r>
      </w:ins>
      <w:ins w:id="4114" w:author="USA" w:date="2021-09-14T15:03:00Z">
        <w:r w:rsidR="00EA6C65">
          <w:t>met and</w:t>
        </w:r>
      </w:ins>
      <w:ins w:id="4115" w:author="USA" w:date="2021-07-28T14:40:00Z">
        <w:r>
          <w:t xml:space="preserve"> aligned with CISPR 25.</w:t>
        </w:r>
      </w:ins>
    </w:p>
    <w:p w14:paraId="5572D04E" w14:textId="77777777" w:rsidR="0039147F" w:rsidRDefault="0039147F" w:rsidP="0039147F">
      <w:pPr>
        <w:rPr>
          <w:ins w:id="4116" w:author="USA" w:date="2021-07-28T14:40:00Z"/>
        </w:rPr>
      </w:pPr>
    </w:p>
    <w:p w14:paraId="30AE2E1B" w14:textId="77777777" w:rsidR="0039147F" w:rsidRDefault="0039147F" w:rsidP="0039147F">
      <w:pPr>
        <w:rPr>
          <w:ins w:id="4117" w:author="USA" w:date="2021-07-28T14:40:00Z"/>
        </w:rPr>
      </w:pPr>
    </w:p>
    <w:p w14:paraId="252B9F9F" w14:textId="759CCCC6" w:rsidR="0039147F" w:rsidRPr="00C87F04" w:rsidRDefault="0039147F" w:rsidP="0039147F">
      <w:pPr>
        <w:jc w:val="center"/>
        <w:rPr>
          <w:ins w:id="4118" w:author="USA" w:date="2021-07-28T14:40:00Z"/>
          <w:b/>
          <w:bCs/>
        </w:rPr>
      </w:pPr>
      <w:ins w:id="4119" w:author="USA" w:date="2021-07-28T14:40:00Z">
        <w:r w:rsidRPr="00C87F04">
          <w:rPr>
            <w:b/>
            <w:bCs/>
          </w:rPr>
          <w:t xml:space="preserve">L-band </w:t>
        </w:r>
      </w:ins>
      <w:ins w:id="4120" w:author="USA" w:date="2021-07-28T15:40:00Z">
        <w:r w:rsidR="00140FFD">
          <w:rPr>
            <w:b/>
            <w:bCs/>
          </w:rPr>
          <w:t xml:space="preserve">GNSS </w:t>
        </w:r>
      </w:ins>
      <w:ins w:id="4121" w:author="USA" w:date="2021-07-28T14:40:00Z">
        <w:r w:rsidRPr="00C87F04">
          <w:rPr>
            <w:b/>
            <w:bCs/>
          </w:rPr>
          <w:t>emission limits</w:t>
        </w:r>
        <w:r>
          <w:rPr>
            <w:b/>
            <w:bCs/>
          </w:rPr>
          <w:t xml:space="preserve"> with source</w:t>
        </w:r>
      </w:ins>
    </w:p>
    <w:p w14:paraId="15975A20" w14:textId="77777777" w:rsidR="0039147F" w:rsidDel="00E72644" w:rsidRDefault="0039147F" w:rsidP="0039147F">
      <w:pPr>
        <w:rPr>
          <w:ins w:id="4122" w:author="USA" w:date="2021-07-28T14:40:00Z"/>
        </w:rPr>
      </w:pPr>
    </w:p>
    <w:tbl>
      <w:tblPr>
        <w:tblStyle w:val="TableGrid"/>
        <w:tblW w:w="9445" w:type="dxa"/>
        <w:tblLook w:val="04A0" w:firstRow="1" w:lastRow="0" w:firstColumn="1" w:lastColumn="0" w:noHBand="0" w:noVBand="1"/>
      </w:tblPr>
      <w:tblGrid>
        <w:gridCol w:w="1335"/>
        <w:gridCol w:w="1335"/>
        <w:gridCol w:w="1336"/>
        <w:gridCol w:w="1336"/>
        <w:gridCol w:w="1336"/>
        <w:gridCol w:w="1336"/>
        <w:gridCol w:w="1431"/>
      </w:tblGrid>
      <w:tr w:rsidR="00C45FBB" w14:paraId="07F739EE" w14:textId="77777777" w:rsidTr="0014555E">
        <w:trPr>
          <w:ins w:id="4123" w:author="USA" w:date="2021-07-28T14:40:00Z"/>
        </w:trPr>
        <w:tc>
          <w:tcPr>
            <w:tcW w:w="1335" w:type="dxa"/>
            <w:vAlign w:val="center"/>
          </w:tcPr>
          <w:p w14:paraId="6A693C6A" w14:textId="77777777" w:rsidR="0039147F" w:rsidRPr="00C87F04" w:rsidRDefault="0039147F" w:rsidP="0014555E">
            <w:pPr>
              <w:jc w:val="center"/>
              <w:rPr>
                <w:ins w:id="4124" w:author="USA" w:date="2021-07-28T14:40:00Z"/>
                <w:rFonts w:cs="Times New Roman"/>
                <w:b/>
                <w:bCs/>
                <w:sz w:val="20"/>
                <w:szCs w:val="20"/>
              </w:rPr>
            </w:pPr>
            <w:ins w:id="4125" w:author="USA" w:date="2021-07-28T14:40:00Z">
              <w:r w:rsidRPr="00C87F04">
                <w:rPr>
                  <w:rFonts w:cs="Times New Roman"/>
                  <w:b/>
                  <w:bCs/>
                  <w:sz w:val="20"/>
                  <w:szCs w:val="20"/>
                </w:rPr>
                <w:t>Frequency band (MHz)</w:t>
              </w:r>
            </w:ins>
          </w:p>
        </w:tc>
        <w:tc>
          <w:tcPr>
            <w:tcW w:w="1335" w:type="dxa"/>
            <w:vAlign w:val="center"/>
          </w:tcPr>
          <w:p w14:paraId="623F9096" w14:textId="77777777" w:rsidR="0039147F" w:rsidRPr="00C87F04" w:rsidRDefault="0039147F" w:rsidP="0014555E">
            <w:pPr>
              <w:jc w:val="center"/>
              <w:rPr>
                <w:ins w:id="4126" w:author="USA" w:date="2021-07-28T14:40:00Z"/>
                <w:rFonts w:cs="Times New Roman"/>
                <w:b/>
                <w:bCs/>
                <w:sz w:val="20"/>
                <w:szCs w:val="20"/>
              </w:rPr>
            </w:pPr>
            <w:ins w:id="4127" w:author="USA" w:date="2021-07-28T14:40:00Z">
              <w:r w:rsidRPr="00C87F04">
                <w:rPr>
                  <w:rFonts w:cs="Times New Roman"/>
                  <w:b/>
                  <w:bCs/>
                  <w:sz w:val="20"/>
                  <w:szCs w:val="20"/>
                </w:rPr>
                <w:t>ITU-R Rec.</w:t>
              </w:r>
            </w:ins>
          </w:p>
        </w:tc>
        <w:tc>
          <w:tcPr>
            <w:tcW w:w="1336" w:type="dxa"/>
            <w:vAlign w:val="center"/>
          </w:tcPr>
          <w:p w14:paraId="3B9AC1C7" w14:textId="77777777" w:rsidR="0039147F" w:rsidRPr="00C87F04" w:rsidRDefault="0039147F" w:rsidP="0014555E">
            <w:pPr>
              <w:jc w:val="center"/>
              <w:rPr>
                <w:ins w:id="4128" w:author="USA" w:date="2021-07-28T14:40:00Z"/>
                <w:rFonts w:cs="Times New Roman"/>
                <w:b/>
                <w:bCs/>
                <w:sz w:val="20"/>
                <w:szCs w:val="20"/>
              </w:rPr>
            </w:pPr>
            <w:ins w:id="4129" w:author="USA" w:date="2021-07-28T14:40:00Z">
              <w:r w:rsidRPr="00C87F04">
                <w:rPr>
                  <w:rFonts w:cs="Times New Roman"/>
                  <w:b/>
                  <w:bCs/>
                  <w:sz w:val="20"/>
                  <w:szCs w:val="20"/>
                </w:rPr>
                <w:t>CISPR 25 Class 5 limits</w:t>
              </w:r>
            </w:ins>
          </w:p>
        </w:tc>
        <w:tc>
          <w:tcPr>
            <w:tcW w:w="1336" w:type="dxa"/>
            <w:vAlign w:val="center"/>
          </w:tcPr>
          <w:p w14:paraId="3B08CFBA" w14:textId="77777777" w:rsidR="0039147F" w:rsidRPr="00C87F04" w:rsidRDefault="0039147F" w:rsidP="0014555E">
            <w:pPr>
              <w:jc w:val="center"/>
              <w:rPr>
                <w:ins w:id="4130" w:author="USA" w:date="2021-07-28T14:40:00Z"/>
                <w:rFonts w:cs="Times New Roman"/>
                <w:b/>
                <w:bCs/>
                <w:sz w:val="20"/>
                <w:szCs w:val="20"/>
              </w:rPr>
            </w:pPr>
            <w:ins w:id="4131" w:author="USA" w:date="2021-07-28T14:40:00Z">
              <w:r w:rsidRPr="00C87F04">
                <w:rPr>
                  <w:rFonts w:cs="Times New Roman"/>
                  <w:b/>
                  <w:bCs/>
                  <w:sz w:val="20"/>
                  <w:szCs w:val="20"/>
                </w:rPr>
                <w:t>ITU-R WB limits (9 kHz)</w:t>
              </w:r>
            </w:ins>
          </w:p>
        </w:tc>
        <w:tc>
          <w:tcPr>
            <w:tcW w:w="1336" w:type="dxa"/>
            <w:vAlign w:val="center"/>
          </w:tcPr>
          <w:p w14:paraId="5C15E3A4" w14:textId="77777777" w:rsidR="0039147F" w:rsidRPr="00C87F04" w:rsidRDefault="0039147F" w:rsidP="0014555E">
            <w:pPr>
              <w:jc w:val="center"/>
              <w:rPr>
                <w:ins w:id="4132" w:author="USA" w:date="2021-07-28T14:40:00Z"/>
                <w:rFonts w:cs="Times New Roman"/>
                <w:b/>
                <w:bCs/>
                <w:sz w:val="20"/>
                <w:szCs w:val="20"/>
              </w:rPr>
            </w:pPr>
            <w:ins w:id="4133" w:author="USA" w:date="2021-07-28T14:40:00Z">
              <w:r w:rsidRPr="00C87F04">
                <w:rPr>
                  <w:rFonts w:cs="Times New Roman"/>
                  <w:b/>
                  <w:bCs/>
                  <w:sz w:val="20"/>
                  <w:szCs w:val="20"/>
                </w:rPr>
                <w:t xml:space="preserve">ITU-R NB Limits </w:t>
              </w:r>
            </w:ins>
          </w:p>
        </w:tc>
        <w:tc>
          <w:tcPr>
            <w:tcW w:w="1336" w:type="dxa"/>
            <w:vAlign w:val="center"/>
          </w:tcPr>
          <w:p w14:paraId="4ECAF8F2" w14:textId="62E2D371" w:rsidR="0039147F" w:rsidRPr="00C87F04" w:rsidRDefault="0039147F" w:rsidP="0014555E">
            <w:pPr>
              <w:jc w:val="center"/>
              <w:rPr>
                <w:ins w:id="4134" w:author="USA" w:date="2021-07-28T14:40:00Z"/>
                <w:rFonts w:cs="Times New Roman"/>
                <w:b/>
                <w:bCs/>
                <w:sz w:val="20"/>
                <w:szCs w:val="20"/>
              </w:rPr>
            </w:pPr>
            <w:ins w:id="4135" w:author="USA" w:date="2021-07-28T14:40:00Z">
              <w:r w:rsidRPr="00C87F04">
                <w:rPr>
                  <w:rFonts w:cs="Times New Roman"/>
                  <w:b/>
                  <w:bCs/>
                  <w:sz w:val="20"/>
                  <w:szCs w:val="20"/>
                </w:rPr>
                <w:t>RTC</w:t>
              </w:r>
            </w:ins>
            <w:ins w:id="4136" w:author="USA" w:date="2021-07-28T15:37:00Z">
              <w:r w:rsidR="008D4DD9">
                <w:rPr>
                  <w:rFonts w:cs="Times New Roman"/>
                  <w:b/>
                  <w:bCs/>
                  <w:sz w:val="20"/>
                  <w:szCs w:val="20"/>
                </w:rPr>
                <w:t>A</w:t>
              </w:r>
            </w:ins>
            <w:ins w:id="4137" w:author="USA" w:date="2021-07-28T14:40:00Z">
              <w:r w:rsidRPr="00C87F04">
                <w:rPr>
                  <w:rFonts w:cs="Times New Roman"/>
                  <w:b/>
                  <w:bCs/>
                  <w:sz w:val="20"/>
                  <w:szCs w:val="20"/>
                </w:rPr>
                <w:t xml:space="preserve"> DO-160G PK limits (1 MHz)</w:t>
              </w:r>
            </w:ins>
          </w:p>
        </w:tc>
        <w:tc>
          <w:tcPr>
            <w:tcW w:w="1431" w:type="dxa"/>
            <w:vAlign w:val="center"/>
          </w:tcPr>
          <w:p w14:paraId="5BBD4B1B" w14:textId="6CD36391" w:rsidR="0039147F" w:rsidRPr="00C87F04" w:rsidRDefault="00140FFD" w:rsidP="0014555E">
            <w:pPr>
              <w:jc w:val="center"/>
              <w:rPr>
                <w:ins w:id="4138" w:author="USA" w:date="2021-07-28T14:40:00Z"/>
                <w:rFonts w:cs="Times New Roman"/>
                <w:b/>
                <w:bCs/>
                <w:sz w:val="20"/>
                <w:szCs w:val="20"/>
              </w:rPr>
            </w:pPr>
            <w:ins w:id="4139" w:author="USA" w:date="2021-07-28T15:41:00Z">
              <w:r>
                <w:rPr>
                  <w:rFonts w:cs="Times New Roman"/>
                  <w:b/>
                  <w:bCs/>
                  <w:sz w:val="20"/>
                  <w:szCs w:val="20"/>
                </w:rPr>
                <w:t>M</w:t>
              </w:r>
            </w:ins>
            <w:ins w:id="4140" w:author="USA" w:date="2021-07-28T15:38:00Z">
              <w:r w:rsidR="007952EA">
                <w:rPr>
                  <w:rFonts w:cs="Times New Roman"/>
                  <w:b/>
                  <w:bCs/>
                  <w:sz w:val="20"/>
                  <w:szCs w:val="20"/>
                </w:rPr>
                <w:t>aritime</w:t>
              </w:r>
            </w:ins>
            <w:ins w:id="4141" w:author="USA" w:date="2021-07-28T15:56:00Z">
              <w:r w:rsidR="004061E6">
                <w:rPr>
                  <w:rFonts w:cs="Times New Roman"/>
                  <w:b/>
                  <w:bCs/>
                  <w:sz w:val="20"/>
                  <w:szCs w:val="20"/>
                </w:rPr>
                <w:t xml:space="preserve"> applications</w:t>
              </w:r>
            </w:ins>
            <w:ins w:id="4142" w:author="USA" w:date="2021-07-28T14:40:00Z">
              <w:r w:rsidR="0039147F" w:rsidRPr="00C87F04">
                <w:rPr>
                  <w:rFonts w:cs="Times New Roman"/>
                  <w:b/>
                  <w:bCs/>
                  <w:sz w:val="20"/>
                  <w:szCs w:val="20"/>
                </w:rPr>
                <w:t xml:space="preserve"> </w:t>
              </w:r>
            </w:ins>
            <w:ins w:id="4143" w:author="USA" w:date="2021-07-28T16:00:00Z">
              <w:r w:rsidR="00E1601A">
                <w:rPr>
                  <w:rFonts w:cs="Times New Roman"/>
                  <w:b/>
                  <w:bCs/>
                  <w:sz w:val="20"/>
                  <w:szCs w:val="20"/>
                </w:rPr>
                <w:t xml:space="preserve">proposed </w:t>
              </w:r>
            </w:ins>
            <w:ins w:id="4144" w:author="USA" w:date="2021-07-28T14:40:00Z">
              <w:r w:rsidR="0039147F" w:rsidRPr="00C87F04">
                <w:rPr>
                  <w:rFonts w:cs="Times New Roman"/>
                  <w:b/>
                  <w:bCs/>
                  <w:sz w:val="20"/>
                  <w:szCs w:val="20"/>
                </w:rPr>
                <w:t>AV limits</w:t>
              </w:r>
            </w:ins>
          </w:p>
        </w:tc>
      </w:tr>
      <w:tr w:rsidR="00C45FBB" w14:paraId="5629CF68" w14:textId="77777777" w:rsidTr="0014555E">
        <w:trPr>
          <w:ins w:id="4145" w:author="USA" w:date="2021-07-28T14:40:00Z"/>
        </w:trPr>
        <w:tc>
          <w:tcPr>
            <w:tcW w:w="1335" w:type="dxa"/>
            <w:vAlign w:val="center"/>
          </w:tcPr>
          <w:p w14:paraId="32762140" w14:textId="77777777" w:rsidR="0039147F" w:rsidRPr="00C87F04" w:rsidRDefault="0039147F" w:rsidP="0014555E">
            <w:pPr>
              <w:jc w:val="center"/>
              <w:rPr>
                <w:ins w:id="4146" w:author="USA" w:date="2021-07-28T14:40:00Z"/>
                <w:rFonts w:cs="Times New Roman"/>
                <w:sz w:val="20"/>
                <w:szCs w:val="20"/>
              </w:rPr>
            </w:pPr>
            <w:ins w:id="4147" w:author="USA" w:date="2021-07-28T14:40:00Z">
              <w:r w:rsidRPr="00C87F04">
                <w:rPr>
                  <w:rFonts w:cs="Times New Roman"/>
                  <w:sz w:val="20"/>
                  <w:szCs w:val="20"/>
                </w:rPr>
                <w:t>1559</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1591</w:t>
              </w:r>
            </w:ins>
          </w:p>
        </w:tc>
        <w:tc>
          <w:tcPr>
            <w:tcW w:w="1335" w:type="dxa"/>
            <w:vAlign w:val="center"/>
          </w:tcPr>
          <w:p w14:paraId="78E65A28" w14:textId="77777777" w:rsidR="0039147F" w:rsidRPr="00C87F04" w:rsidRDefault="0039147F" w:rsidP="0014555E">
            <w:pPr>
              <w:rPr>
                <w:ins w:id="4148" w:author="USA" w:date="2021-07-28T14:40:00Z"/>
                <w:rFonts w:cs="Times New Roman"/>
                <w:sz w:val="20"/>
                <w:szCs w:val="20"/>
              </w:rPr>
            </w:pPr>
            <w:ins w:id="4149" w:author="USA" w:date="2021-07-28T14:40:00Z">
              <w:r w:rsidRPr="00C87F04">
                <w:rPr>
                  <w:rFonts w:cs="Times New Roman"/>
                  <w:sz w:val="20"/>
                  <w:szCs w:val="20"/>
                </w:rPr>
                <w:t>M.1903</w:t>
              </w:r>
            </w:ins>
          </w:p>
        </w:tc>
        <w:tc>
          <w:tcPr>
            <w:tcW w:w="1336" w:type="dxa"/>
            <w:vAlign w:val="center"/>
          </w:tcPr>
          <w:p w14:paraId="381D9C6E" w14:textId="77777777" w:rsidR="0039147F" w:rsidRPr="00C87F04" w:rsidRDefault="0039147F" w:rsidP="0014555E">
            <w:pPr>
              <w:jc w:val="center"/>
              <w:rPr>
                <w:ins w:id="4150" w:author="USA" w:date="2021-07-28T14:40:00Z"/>
                <w:rFonts w:cs="Times New Roman"/>
                <w:sz w:val="20"/>
                <w:szCs w:val="20"/>
              </w:rPr>
            </w:pPr>
            <w:ins w:id="4151" w:author="USA" w:date="2021-07-28T14:40:00Z">
              <w:r w:rsidRPr="00C87F04">
                <w:rPr>
                  <w:rFonts w:cs="Times New Roman"/>
                  <w:sz w:val="20"/>
                  <w:szCs w:val="20"/>
                </w:rPr>
                <w:t>10 dB µV/m</w:t>
              </w:r>
            </w:ins>
          </w:p>
        </w:tc>
        <w:tc>
          <w:tcPr>
            <w:tcW w:w="1336" w:type="dxa"/>
            <w:vAlign w:val="center"/>
          </w:tcPr>
          <w:p w14:paraId="6306F104" w14:textId="77777777" w:rsidR="0039147F" w:rsidRPr="00C87F04" w:rsidRDefault="0039147F" w:rsidP="0014555E">
            <w:pPr>
              <w:jc w:val="center"/>
              <w:rPr>
                <w:ins w:id="4152" w:author="USA" w:date="2021-07-28T14:40:00Z"/>
                <w:rFonts w:cs="Times New Roman"/>
                <w:sz w:val="20"/>
                <w:szCs w:val="20"/>
              </w:rPr>
            </w:pPr>
            <w:ins w:id="4153" w:author="USA" w:date="2021-07-28T14:40:00Z">
              <w:r w:rsidRPr="00C87F04">
                <w:rPr>
                  <w:rFonts w:cs="Times New Roman"/>
                  <w:sz w:val="20"/>
                  <w:szCs w:val="20"/>
                </w:rPr>
                <w:t>9 dB µV/m</w:t>
              </w:r>
            </w:ins>
          </w:p>
        </w:tc>
        <w:tc>
          <w:tcPr>
            <w:tcW w:w="1336" w:type="dxa"/>
            <w:vAlign w:val="center"/>
          </w:tcPr>
          <w:p w14:paraId="1C59041E" w14:textId="77777777" w:rsidR="0039147F" w:rsidRPr="00C87F04" w:rsidRDefault="0039147F" w:rsidP="0014555E">
            <w:pPr>
              <w:jc w:val="center"/>
              <w:rPr>
                <w:ins w:id="4154" w:author="USA" w:date="2021-07-28T14:40:00Z"/>
                <w:rFonts w:cs="Times New Roman"/>
                <w:sz w:val="20"/>
                <w:szCs w:val="20"/>
              </w:rPr>
            </w:pPr>
            <w:ins w:id="4155" w:author="USA" w:date="2021-07-28T14:40:00Z">
              <w:r w:rsidRPr="00C87F04">
                <w:rPr>
                  <w:rFonts w:cs="Times New Roman"/>
                  <w:sz w:val="20"/>
                  <w:szCs w:val="20"/>
                </w:rPr>
                <w:t>13 dB µV/m</w:t>
              </w:r>
            </w:ins>
          </w:p>
        </w:tc>
        <w:tc>
          <w:tcPr>
            <w:tcW w:w="1336" w:type="dxa"/>
            <w:vAlign w:val="center"/>
          </w:tcPr>
          <w:p w14:paraId="1DFFA853" w14:textId="77777777" w:rsidR="0039147F" w:rsidRPr="00C87F04" w:rsidRDefault="0039147F" w:rsidP="0014555E">
            <w:pPr>
              <w:jc w:val="center"/>
              <w:rPr>
                <w:ins w:id="4156" w:author="USA" w:date="2021-07-28T14:40:00Z"/>
                <w:rFonts w:cs="Times New Roman"/>
                <w:sz w:val="20"/>
                <w:szCs w:val="20"/>
              </w:rPr>
            </w:pPr>
            <w:ins w:id="4157" w:author="USA" w:date="2021-07-28T14:40:00Z">
              <w:r w:rsidRPr="00C87F04">
                <w:rPr>
                  <w:rFonts w:cs="Times New Roman"/>
                  <w:sz w:val="20"/>
                  <w:szCs w:val="20"/>
                </w:rPr>
                <w:t>40 dB µV/m</w:t>
              </w:r>
            </w:ins>
          </w:p>
        </w:tc>
        <w:tc>
          <w:tcPr>
            <w:tcW w:w="1431" w:type="dxa"/>
            <w:vAlign w:val="center"/>
          </w:tcPr>
          <w:p w14:paraId="73E93F2E" w14:textId="77777777" w:rsidR="0039147F" w:rsidRPr="00C87F04" w:rsidRDefault="0039147F" w:rsidP="0014555E">
            <w:pPr>
              <w:jc w:val="center"/>
              <w:rPr>
                <w:ins w:id="4158" w:author="USA" w:date="2021-07-28T14:40:00Z"/>
                <w:rFonts w:cs="Times New Roman"/>
                <w:sz w:val="20"/>
                <w:szCs w:val="20"/>
              </w:rPr>
            </w:pPr>
            <w:ins w:id="4159" w:author="USA" w:date="2021-07-28T14:40:00Z">
              <w:r w:rsidRPr="00C87F04">
                <w:rPr>
                  <w:rFonts w:cs="Times New Roman"/>
                  <w:sz w:val="20"/>
                  <w:szCs w:val="20"/>
                </w:rPr>
                <w:t>10 dB µV/m</w:t>
              </w:r>
            </w:ins>
          </w:p>
        </w:tc>
      </w:tr>
      <w:tr w:rsidR="00C45FBB" w14:paraId="04B25F4C" w14:textId="77777777" w:rsidTr="0014555E">
        <w:trPr>
          <w:ins w:id="4160" w:author="USA" w:date="2021-07-28T14:40:00Z"/>
        </w:trPr>
        <w:tc>
          <w:tcPr>
            <w:tcW w:w="1335" w:type="dxa"/>
            <w:vAlign w:val="center"/>
          </w:tcPr>
          <w:p w14:paraId="1D06A0D3" w14:textId="77777777" w:rsidR="0039147F" w:rsidRPr="00C87F04" w:rsidRDefault="0039147F" w:rsidP="0014555E">
            <w:pPr>
              <w:jc w:val="center"/>
              <w:rPr>
                <w:ins w:id="4161" w:author="USA" w:date="2021-07-28T14:40:00Z"/>
                <w:rFonts w:cs="Times New Roman"/>
                <w:sz w:val="20"/>
                <w:szCs w:val="20"/>
              </w:rPr>
            </w:pPr>
            <w:ins w:id="4162" w:author="USA" w:date="2021-07-28T14:40:00Z">
              <w:r w:rsidRPr="00C87F04">
                <w:rPr>
                  <w:rFonts w:cs="Times New Roman"/>
                  <w:sz w:val="20"/>
                  <w:szCs w:val="20"/>
                </w:rPr>
                <w:t>1593</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1610</w:t>
              </w:r>
            </w:ins>
          </w:p>
        </w:tc>
        <w:tc>
          <w:tcPr>
            <w:tcW w:w="1335" w:type="dxa"/>
            <w:vAlign w:val="center"/>
          </w:tcPr>
          <w:p w14:paraId="2254828A" w14:textId="77777777" w:rsidR="0039147F" w:rsidRPr="00C87F04" w:rsidRDefault="0039147F" w:rsidP="0014555E">
            <w:pPr>
              <w:rPr>
                <w:ins w:id="4163" w:author="USA" w:date="2021-07-28T14:40:00Z"/>
                <w:rFonts w:cs="Times New Roman"/>
                <w:sz w:val="20"/>
                <w:szCs w:val="20"/>
              </w:rPr>
            </w:pPr>
            <w:ins w:id="4164" w:author="USA" w:date="2021-07-28T14:40:00Z">
              <w:r w:rsidRPr="00C87F04">
                <w:rPr>
                  <w:rFonts w:cs="Times New Roman"/>
                  <w:sz w:val="20"/>
                  <w:szCs w:val="20"/>
                </w:rPr>
                <w:t>M.1903 BDS</w:t>
              </w:r>
            </w:ins>
          </w:p>
        </w:tc>
        <w:tc>
          <w:tcPr>
            <w:tcW w:w="1336" w:type="dxa"/>
            <w:vAlign w:val="center"/>
          </w:tcPr>
          <w:p w14:paraId="1F20B157" w14:textId="77777777" w:rsidR="0039147F" w:rsidRPr="00C87F04" w:rsidRDefault="0039147F" w:rsidP="0014555E">
            <w:pPr>
              <w:jc w:val="center"/>
              <w:rPr>
                <w:ins w:id="4165" w:author="USA" w:date="2021-07-28T14:40:00Z"/>
                <w:rFonts w:cs="Times New Roman"/>
                <w:sz w:val="20"/>
                <w:szCs w:val="20"/>
              </w:rPr>
            </w:pPr>
            <w:ins w:id="4166" w:author="USA" w:date="2021-07-28T14:40:00Z">
              <w:r w:rsidRPr="00C87F04">
                <w:rPr>
                  <w:rFonts w:cs="Times New Roman"/>
                  <w:sz w:val="20"/>
                  <w:szCs w:val="20"/>
                </w:rPr>
                <w:t>5.5 dB µV/m</w:t>
              </w:r>
            </w:ins>
          </w:p>
        </w:tc>
        <w:tc>
          <w:tcPr>
            <w:tcW w:w="1336" w:type="dxa"/>
            <w:vAlign w:val="center"/>
          </w:tcPr>
          <w:p w14:paraId="44401BD7" w14:textId="77777777" w:rsidR="0039147F" w:rsidRPr="00C87F04" w:rsidRDefault="0039147F" w:rsidP="0014555E">
            <w:pPr>
              <w:jc w:val="center"/>
              <w:rPr>
                <w:ins w:id="4167" w:author="USA" w:date="2021-07-28T14:40:00Z"/>
                <w:rFonts w:cs="Times New Roman"/>
                <w:sz w:val="20"/>
                <w:szCs w:val="20"/>
              </w:rPr>
            </w:pPr>
            <w:ins w:id="4168" w:author="USA" w:date="2021-07-28T14:40:00Z">
              <w:r w:rsidRPr="00C87F04">
                <w:rPr>
                  <w:rFonts w:cs="Times New Roman"/>
                  <w:sz w:val="20"/>
                  <w:szCs w:val="20"/>
                </w:rPr>
                <w:t>5 dB µV/m</w:t>
              </w:r>
            </w:ins>
          </w:p>
        </w:tc>
        <w:tc>
          <w:tcPr>
            <w:tcW w:w="1336" w:type="dxa"/>
            <w:vAlign w:val="center"/>
          </w:tcPr>
          <w:p w14:paraId="6A78DAA6" w14:textId="77777777" w:rsidR="0039147F" w:rsidRPr="00C87F04" w:rsidRDefault="0039147F" w:rsidP="0014555E">
            <w:pPr>
              <w:jc w:val="center"/>
              <w:rPr>
                <w:ins w:id="4169" w:author="USA" w:date="2021-07-28T14:40:00Z"/>
                <w:rFonts w:cs="Times New Roman"/>
                <w:sz w:val="20"/>
                <w:szCs w:val="20"/>
              </w:rPr>
            </w:pPr>
            <w:ins w:id="4170" w:author="USA" w:date="2021-07-28T14:40:00Z">
              <w:r w:rsidRPr="00C87F04">
                <w:rPr>
                  <w:rFonts w:cs="Times New Roman"/>
                  <w:sz w:val="20"/>
                  <w:szCs w:val="20"/>
                </w:rPr>
                <w:t>15 dB µV/m</w:t>
              </w:r>
            </w:ins>
          </w:p>
        </w:tc>
        <w:tc>
          <w:tcPr>
            <w:tcW w:w="1336" w:type="dxa"/>
            <w:vAlign w:val="center"/>
          </w:tcPr>
          <w:p w14:paraId="39690073" w14:textId="77777777" w:rsidR="0039147F" w:rsidRPr="00C87F04" w:rsidRDefault="0039147F" w:rsidP="0014555E">
            <w:pPr>
              <w:jc w:val="center"/>
              <w:rPr>
                <w:ins w:id="4171" w:author="USA" w:date="2021-07-28T14:40:00Z"/>
                <w:rFonts w:cs="Times New Roman"/>
                <w:sz w:val="20"/>
                <w:szCs w:val="20"/>
              </w:rPr>
            </w:pPr>
            <w:ins w:id="4172" w:author="USA" w:date="2021-07-28T14:40:00Z">
              <w:r w:rsidRPr="00C87F04">
                <w:rPr>
                  <w:rFonts w:cs="Times New Roman"/>
                  <w:sz w:val="20"/>
                  <w:szCs w:val="20"/>
                </w:rPr>
                <w:t>40 dB µV/m</w:t>
              </w:r>
            </w:ins>
          </w:p>
        </w:tc>
        <w:tc>
          <w:tcPr>
            <w:tcW w:w="1431" w:type="dxa"/>
            <w:vAlign w:val="center"/>
          </w:tcPr>
          <w:p w14:paraId="0C431612" w14:textId="77777777" w:rsidR="0039147F" w:rsidRPr="00C87F04" w:rsidRDefault="0039147F" w:rsidP="0014555E">
            <w:pPr>
              <w:jc w:val="center"/>
              <w:rPr>
                <w:ins w:id="4173" w:author="USA" w:date="2021-07-28T14:40:00Z"/>
                <w:rFonts w:cs="Times New Roman"/>
                <w:sz w:val="20"/>
                <w:szCs w:val="20"/>
              </w:rPr>
            </w:pPr>
            <w:ins w:id="4174" w:author="USA" w:date="2021-07-28T14:40:00Z">
              <w:r w:rsidRPr="00C87F04">
                <w:rPr>
                  <w:rFonts w:cs="Times New Roman"/>
                  <w:sz w:val="20"/>
                  <w:szCs w:val="20"/>
                </w:rPr>
                <w:t>5.5 dB µV/m</w:t>
              </w:r>
            </w:ins>
          </w:p>
        </w:tc>
      </w:tr>
      <w:tr w:rsidR="00C45FBB" w14:paraId="176CE7B8" w14:textId="77777777" w:rsidTr="0014555E">
        <w:trPr>
          <w:ins w:id="4175" w:author="USA" w:date="2021-07-28T14:40:00Z"/>
        </w:trPr>
        <w:tc>
          <w:tcPr>
            <w:tcW w:w="1335" w:type="dxa"/>
            <w:vAlign w:val="center"/>
          </w:tcPr>
          <w:p w14:paraId="49FEA746" w14:textId="77777777" w:rsidR="0039147F" w:rsidRPr="00C87F04" w:rsidRDefault="0039147F" w:rsidP="0014555E">
            <w:pPr>
              <w:jc w:val="center"/>
              <w:rPr>
                <w:ins w:id="4176" w:author="USA" w:date="2021-07-28T14:40:00Z"/>
                <w:rFonts w:cs="Times New Roman"/>
                <w:sz w:val="20"/>
                <w:szCs w:val="20"/>
              </w:rPr>
            </w:pPr>
            <w:ins w:id="4177" w:author="USA" w:date="2021-07-28T14:40:00Z">
              <w:r w:rsidRPr="00C87F04">
                <w:rPr>
                  <w:rFonts w:cs="Times New Roman"/>
                  <w:sz w:val="20"/>
                  <w:szCs w:val="20"/>
                </w:rPr>
                <w:t>1260</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1300</w:t>
              </w:r>
            </w:ins>
          </w:p>
        </w:tc>
        <w:tc>
          <w:tcPr>
            <w:tcW w:w="1335" w:type="dxa"/>
            <w:vAlign w:val="center"/>
          </w:tcPr>
          <w:p w14:paraId="4963F8E7" w14:textId="77777777" w:rsidR="0039147F" w:rsidRPr="00C87F04" w:rsidRDefault="0039147F" w:rsidP="0014555E">
            <w:pPr>
              <w:rPr>
                <w:ins w:id="4178" w:author="USA" w:date="2021-07-28T14:40:00Z"/>
                <w:rFonts w:cs="Times New Roman"/>
                <w:sz w:val="20"/>
                <w:szCs w:val="20"/>
              </w:rPr>
            </w:pPr>
            <w:ins w:id="4179" w:author="USA" w:date="2021-07-28T14:40:00Z">
              <w:r w:rsidRPr="00C87F04">
                <w:rPr>
                  <w:rFonts w:cs="Times New Roman"/>
                  <w:sz w:val="20"/>
                  <w:szCs w:val="20"/>
                </w:rPr>
                <w:t>M.1902</w:t>
              </w:r>
            </w:ins>
          </w:p>
        </w:tc>
        <w:tc>
          <w:tcPr>
            <w:tcW w:w="1336" w:type="dxa"/>
            <w:vAlign w:val="center"/>
          </w:tcPr>
          <w:p w14:paraId="1B5092E8" w14:textId="77777777" w:rsidR="0039147F" w:rsidRPr="00C87F04" w:rsidRDefault="0039147F" w:rsidP="0014555E">
            <w:pPr>
              <w:jc w:val="center"/>
              <w:rPr>
                <w:ins w:id="4180" w:author="USA" w:date="2021-07-28T14:40:00Z"/>
                <w:rFonts w:cs="Times New Roman"/>
                <w:sz w:val="20"/>
                <w:szCs w:val="20"/>
              </w:rPr>
            </w:pPr>
            <w:ins w:id="4181" w:author="USA" w:date="2021-07-28T14:40:00Z">
              <w:r w:rsidRPr="00C87F04">
                <w:rPr>
                  <w:rFonts w:cs="Times New Roman"/>
                  <w:sz w:val="20"/>
                  <w:szCs w:val="20"/>
                </w:rPr>
                <w:t>-</w:t>
              </w:r>
            </w:ins>
          </w:p>
        </w:tc>
        <w:tc>
          <w:tcPr>
            <w:tcW w:w="1336" w:type="dxa"/>
            <w:vAlign w:val="center"/>
          </w:tcPr>
          <w:p w14:paraId="7D2091B7" w14:textId="77777777" w:rsidR="0039147F" w:rsidRPr="00C87F04" w:rsidRDefault="0039147F" w:rsidP="0014555E">
            <w:pPr>
              <w:jc w:val="center"/>
              <w:rPr>
                <w:ins w:id="4182" w:author="USA" w:date="2021-07-28T14:40:00Z"/>
                <w:rFonts w:cs="Times New Roman"/>
                <w:sz w:val="20"/>
                <w:szCs w:val="20"/>
              </w:rPr>
            </w:pPr>
            <w:ins w:id="4183" w:author="USA" w:date="2021-07-28T14:40:00Z">
              <w:r w:rsidRPr="00C87F04">
                <w:rPr>
                  <w:rFonts w:cs="Times New Roman"/>
                  <w:sz w:val="20"/>
                  <w:szCs w:val="20"/>
                </w:rPr>
                <w:t>4 dB µV/m</w:t>
              </w:r>
            </w:ins>
          </w:p>
        </w:tc>
        <w:tc>
          <w:tcPr>
            <w:tcW w:w="1336" w:type="dxa"/>
            <w:vAlign w:val="center"/>
          </w:tcPr>
          <w:p w14:paraId="6583059A" w14:textId="77777777" w:rsidR="0039147F" w:rsidRPr="00C87F04" w:rsidRDefault="0039147F" w:rsidP="0014555E">
            <w:pPr>
              <w:jc w:val="center"/>
              <w:rPr>
                <w:ins w:id="4184" w:author="USA" w:date="2021-07-28T14:40:00Z"/>
                <w:rFonts w:cs="Times New Roman"/>
                <w:sz w:val="20"/>
                <w:szCs w:val="20"/>
              </w:rPr>
            </w:pPr>
            <w:ins w:id="4185" w:author="USA" w:date="2021-07-28T14:40:00Z">
              <w:r w:rsidRPr="00C87F04">
                <w:rPr>
                  <w:rFonts w:cs="Times New Roman"/>
                  <w:sz w:val="20"/>
                  <w:szCs w:val="20"/>
                </w:rPr>
                <w:t>5 dB µV/m</w:t>
              </w:r>
            </w:ins>
          </w:p>
        </w:tc>
        <w:tc>
          <w:tcPr>
            <w:tcW w:w="1336" w:type="dxa"/>
            <w:vAlign w:val="center"/>
          </w:tcPr>
          <w:p w14:paraId="6E7AC2FA" w14:textId="77777777" w:rsidR="0039147F" w:rsidRPr="00C87F04" w:rsidRDefault="0039147F" w:rsidP="0014555E">
            <w:pPr>
              <w:jc w:val="center"/>
              <w:rPr>
                <w:ins w:id="4186" w:author="USA" w:date="2021-07-28T14:40:00Z"/>
                <w:rFonts w:cs="Times New Roman"/>
                <w:sz w:val="20"/>
                <w:szCs w:val="20"/>
              </w:rPr>
            </w:pPr>
            <w:ins w:id="4187" w:author="USA" w:date="2021-07-28T14:40:00Z">
              <w:r w:rsidRPr="00C87F04">
                <w:rPr>
                  <w:rFonts w:cs="Times New Roman"/>
                  <w:sz w:val="20"/>
                  <w:szCs w:val="20"/>
                </w:rPr>
                <w:t>-</w:t>
              </w:r>
            </w:ins>
          </w:p>
        </w:tc>
        <w:tc>
          <w:tcPr>
            <w:tcW w:w="1431" w:type="dxa"/>
            <w:vAlign w:val="center"/>
          </w:tcPr>
          <w:p w14:paraId="7696EF72" w14:textId="2CC0BC7E" w:rsidR="0039147F" w:rsidRPr="00C87F04" w:rsidRDefault="0039147F" w:rsidP="0014555E">
            <w:pPr>
              <w:jc w:val="center"/>
              <w:rPr>
                <w:ins w:id="4188" w:author="USA" w:date="2021-07-28T14:40:00Z"/>
                <w:rFonts w:cs="Times New Roman"/>
                <w:sz w:val="20"/>
                <w:szCs w:val="20"/>
              </w:rPr>
            </w:pPr>
            <w:ins w:id="4189" w:author="USA" w:date="2021-07-28T14:40:00Z">
              <w:r>
                <w:rPr>
                  <w:rFonts w:cs="Times New Roman"/>
                  <w:sz w:val="20"/>
                  <w:szCs w:val="20"/>
                </w:rPr>
                <w:t>10 dB µV/m</w:t>
              </w:r>
            </w:ins>
          </w:p>
        </w:tc>
      </w:tr>
      <w:tr w:rsidR="00C45FBB" w14:paraId="23B7B109" w14:textId="77777777" w:rsidTr="0014555E">
        <w:trPr>
          <w:ins w:id="4190" w:author="USA" w:date="2021-07-28T14:40:00Z"/>
        </w:trPr>
        <w:tc>
          <w:tcPr>
            <w:tcW w:w="1335" w:type="dxa"/>
            <w:vAlign w:val="center"/>
          </w:tcPr>
          <w:p w14:paraId="480248B2" w14:textId="77777777" w:rsidR="0039147F" w:rsidRPr="00C87F04" w:rsidRDefault="0039147F" w:rsidP="0014555E">
            <w:pPr>
              <w:jc w:val="center"/>
              <w:rPr>
                <w:ins w:id="4191" w:author="USA" w:date="2021-07-28T14:40:00Z"/>
                <w:rFonts w:cs="Times New Roman"/>
                <w:sz w:val="20"/>
                <w:szCs w:val="20"/>
              </w:rPr>
            </w:pPr>
            <w:ins w:id="4192" w:author="USA" w:date="2021-07-28T14:40:00Z">
              <w:r w:rsidRPr="00C87F04">
                <w:rPr>
                  <w:rFonts w:cs="Times New Roman"/>
                  <w:sz w:val="20"/>
                  <w:szCs w:val="20"/>
                </w:rPr>
                <w:t>1164</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1214</w:t>
              </w:r>
            </w:ins>
          </w:p>
        </w:tc>
        <w:tc>
          <w:tcPr>
            <w:tcW w:w="1335" w:type="dxa"/>
            <w:vAlign w:val="center"/>
          </w:tcPr>
          <w:p w14:paraId="1AABC01D" w14:textId="77777777" w:rsidR="0039147F" w:rsidRPr="00C87F04" w:rsidRDefault="0039147F" w:rsidP="0014555E">
            <w:pPr>
              <w:rPr>
                <w:ins w:id="4193" w:author="USA" w:date="2021-07-28T14:40:00Z"/>
                <w:rFonts w:cs="Times New Roman"/>
                <w:sz w:val="20"/>
                <w:szCs w:val="20"/>
              </w:rPr>
            </w:pPr>
            <w:ins w:id="4194" w:author="USA" w:date="2021-07-28T14:40:00Z">
              <w:r w:rsidRPr="00C87F04">
                <w:rPr>
                  <w:rFonts w:cs="Times New Roman"/>
                  <w:sz w:val="20"/>
                  <w:szCs w:val="20"/>
                </w:rPr>
                <w:t>M.1905</w:t>
              </w:r>
            </w:ins>
          </w:p>
        </w:tc>
        <w:tc>
          <w:tcPr>
            <w:tcW w:w="1336" w:type="dxa"/>
            <w:vAlign w:val="center"/>
          </w:tcPr>
          <w:p w14:paraId="49F5DE25" w14:textId="77777777" w:rsidR="0039147F" w:rsidRPr="00C87F04" w:rsidRDefault="0039147F" w:rsidP="0014555E">
            <w:pPr>
              <w:jc w:val="center"/>
              <w:rPr>
                <w:ins w:id="4195" w:author="USA" w:date="2021-07-28T14:40:00Z"/>
                <w:rFonts w:cs="Times New Roman"/>
                <w:sz w:val="20"/>
                <w:szCs w:val="20"/>
              </w:rPr>
            </w:pPr>
            <w:ins w:id="4196" w:author="USA" w:date="2021-07-28T14:40:00Z">
              <w:r w:rsidRPr="00C87F04">
                <w:rPr>
                  <w:rFonts w:cs="Times New Roman"/>
                  <w:sz w:val="20"/>
                  <w:szCs w:val="20"/>
                </w:rPr>
                <w:t>20 dB µV/m</w:t>
              </w:r>
            </w:ins>
          </w:p>
        </w:tc>
        <w:tc>
          <w:tcPr>
            <w:tcW w:w="1336" w:type="dxa"/>
            <w:vAlign w:val="center"/>
          </w:tcPr>
          <w:p w14:paraId="78580176" w14:textId="77777777" w:rsidR="0039147F" w:rsidRPr="00C87F04" w:rsidRDefault="0039147F" w:rsidP="0014555E">
            <w:pPr>
              <w:jc w:val="center"/>
              <w:rPr>
                <w:ins w:id="4197" w:author="USA" w:date="2021-07-28T14:40:00Z"/>
                <w:rFonts w:cs="Times New Roman"/>
                <w:sz w:val="20"/>
                <w:szCs w:val="20"/>
              </w:rPr>
            </w:pPr>
            <w:ins w:id="4198" w:author="USA" w:date="2021-07-28T14:40:00Z">
              <w:r w:rsidRPr="00C87F04">
                <w:rPr>
                  <w:rFonts w:cs="Times New Roman"/>
                  <w:sz w:val="20"/>
                  <w:szCs w:val="20"/>
                </w:rPr>
                <w:t>3 dB µV/m</w:t>
              </w:r>
            </w:ins>
          </w:p>
        </w:tc>
        <w:tc>
          <w:tcPr>
            <w:tcW w:w="1336" w:type="dxa"/>
            <w:vAlign w:val="center"/>
          </w:tcPr>
          <w:p w14:paraId="633D0BC5" w14:textId="77777777" w:rsidR="0039147F" w:rsidRPr="00C87F04" w:rsidRDefault="0039147F" w:rsidP="0014555E">
            <w:pPr>
              <w:jc w:val="center"/>
              <w:rPr>
                <w:ins w:id="4199" w:author="USA" w:date="2021-07-28T14:40:00Z"/>
                <w:rFonts w:cs="Times New Roman"/>
                <w:sz w:val="20"/>
                <w:szCs w:val="20"/>
              </w:rPr>
            </w:pPr>
            <w:ins w:id="4200" w:author="USA" w:date="2021-07-28T14:40:00Z">
              <w:r w:rsidRPr="00C87F04">
                <w:rPr>
                  <w:rFonts w:cs="Times New Roman"/>
                  <w:sz w:val="20"/>
                  <w:szCs w:val="20"/>
                </w:rPr>
                <w:t>13 dB µV/m</w:t>
              </w:r>
            </w:ins>
          </w:p>
        </w:tc>
        <w:tc>
          <w:tcPr>
            <w:tcW w:w="1336" w:type="dxa"/>
            <w:vAlign w:val="center"/>
          </w:tcPr>
          <w:p w14:paraId="37F960CE" w14:textId="77777777" w:rsidR="0039147F" w:rsidRPr="00C87F04" w:rsidRDefault="0039147F" w:rsidP="0014555E">
            <w:pPr>
              <w:jc w:val="center"/>
              <w:rPr>
                <w:ins w:id="4201" w:author="USA" w:date="2021-07-28T14:40:00Z"/>
                <w:rFonts w:cs="Times New Roman"/>
                <w:sz w:val="20"/>
                <w:szCs w:val="20"/>
              </w:rPr>
            </w:pPr>
            <w:ins w:id="4202" w:author="USA" w:date="2021-07-28T14:40:00Z">
              <w:r w:rsidRPr="00C87F04">
                <w:rPr>
                  <w:rFonts w:cs="Times New Roman"/>
                  <w:sz w:val="20"/>
                  <w:szCs w:val="20"/>
                </w:rPr>
                <w:t>38 dB µV/m</w:t>
              </w:r>
            </w:ins>
          </w:p>
        </w:tc>
        <w:tc>
          <w:tcPr>
            <w:tcW w:w="1431" w:type="dxa"/>
            <w:vAlign w:val="center"/>
          </w:tcPr>
          <w:p w14:paraId="75038950" w14:textId="5E0E3DE3" w:rsidR="0039147F" w:rsidRPr="00C87F04" w:rsidRDefault="0039147F" w:rsidP="0014555E">
            <w:pPr>
              <w:jc w:val="center"/>
              <w:rPr>
                <w:ins w:id="4203" w:author="USA" w:date="2021-07-28T14:40:00Z"/>
                <w:rFonts w:cs="Times New Roman"/>
                <w:sz w:val="20"/>
                <w:szCs w:val="20"/>
              </w:rPr>
            </w:pPr>
            <w:ins w:id="4204" w:author="USA" w:date="2021-07-28T14:40:00Z">
              <w:r>
                <w:rPr>
                  <w:rFonts w:cs="Times New Roman"/>
                  <w:sz w:val="20"/>
                  <w:szCs w:val="20"/>
                </w:rPr>
                <w:t>20 dB µV/m</w:t>
              </w:r>
            </w:ins>
          </w:p>
        </w:tc>
      </w:tr>
    </w:tbl>
    <w:p w14:paraId="590F5A32" w14:textId="77777777" w:rsidR="0039147F" w:rsidRPr="00DE089F" w:rsidRDefault="0039147F" w:rsidP="0039147F">
      <w:pPr>
        <w:rPr>
          <w:ins w:id="4205" w:author="USA" w:date="2021-07-28T14:40:00Z"/>
        </w:rPr>
      </w:pPr>
    </w:p>
    <w:p w14:paraId="32FFBF07" w14:textId="77777777" w:rsidR="009E2555" w:rsidRPr="001628B7" w:rsidRDefault="009E2555">
      <w:pPr>
        <w:spacing w:before="360" w:after="240"/>
        <w:rPr>
          <w:ins w:id="4206" w:author="USA" w:date="2021-07-28T14:38:00Z"/>
          <w:b/>
          <w:bCs/>
          <w:szCs w:val="24"/>
        </w:rPr>
        <w:pPrChange w:id="4207" w:author="USA" w:date="2021-07-28T14:39:00Z">
          <w:pPr>
            <w:spacing w:before="360" w:after="240"/>
            <w:jc w:val="center"/>
          </w:pPr>
        </w:pPrChange>
      </w:pPr>
    </w:p>
    <w:p w14:paraId="2C50A6B1" w14:textId="77777777" w:rsidR="007D42DF" w:rsidRDefault="007D42DF" w:rsidP="007D42DF">
      <w:pPr>
        <w:jc w:val="center"/>
        <w:rPr>
          <w:ins w:id="4208" w:author="USA" w:date="2021-07-09T15:42:00Z"/>
          <w:sz w:val="22"/>
          <w:szCs w:val="22"/>
        </w:rPr>
      </w:pPr>
    </w:p>
    <w:p w14:paraId="2D1796FD" w14:textId="77777777" w:rsidR="007D42DF" w:rsidRDefault="007D42DF" w:rsidP="007D42DF">
      <w:pPr>
        <w:jc w:val="center"/>
        <w:rPr>
          <w:ins w:id="4209" w:author="USA" w:date="2021-07-09T15:42:00Z"/>
          <w:sz w:val="22"/>
          <w:szCs w:val="22"/>
        </w:rPr>
      </w:pPr>
    </w:p>
    <w:p w14:paraId="7D0834B5" w14:textId="77777777" w:rsidR="007D42DF" w:rsidRDefault="007D42DF" w:rsidP="007D42DF">
      <w:pPr>
        <w:jc w:val="center"/>
        <w:rPr>
          <w:ins w:id="4210" w:author="USA" w:date="2021-07-09T15:42:00Z"/>
          <w:sz w:val="22"/>
          <w:szCs w:val="22"/>
        </w:rPr>
      </w:pPr>
    </w:p>
    <w:p w14:paraId="3EDB0AED" w14:textId="77777777" w:rsidR="007D42DF" w:rsidRDefault="007D42DF" w:rsidP="007D42DF">
      <w:pPr>
        <w:jc w:val="center"/>
        <w:rPr>
          <w:ins w:id="4211" w:author="USA" w:date="2021-07-09T15:42:00Z"/>
          <w:sz w:val="22"/>
          <w:szCs w:val="22"/>
        </w:rPr>
      </w:pPr>
    </w:p>
    <w:p w14:paraId="743EF3A5" w14:textId="77777777" w:rsidR="007D42DF" w:rsidRDefault="007D42DF" w:rsidP="007D42DF">
      <w:pPr>
        <w:jc w:val="center"/>
        <w:rPr>
          <w:ins w:id="4212" w:author="USA" w:date="2021-07-09T15:42:00Z"/>
          <w:sz w:val="22"/>
          <w:szCs w:val="22"/>
        </w:rPr>
      </w:pPr>
    </w:p>
    <w:p w14:paraId="2E160112" w14:textId="77777777" w:rsidR="007D42DF" w:rsidRDefault="007D42DF" w:rsidP="007D42DF">
      <w:pPr>
        <w:jc w:val="center"/>
        <w:rPr>
          <w:ins w:id="4213" w:author="USA" w:date="2021-07-09T15:42:00Z"/>
          <w:sz w:val="22"/>
          <w:szCs w:val="22"/>
        </w:rPr>
      </w:pPr>
    </w:p>
    <w:p w14:paraId="1D33DA65" w14:textId="77777777" w:rsidR="007D42DF" w:rsidRDefault="007D42DF" w:rsidP="007D42DF">
      <w:pPr>
        <w:rPr>
          <w:ins w:id="4214" w:author="USA" w:date="2021-07-09T15:42:00Z"/>
          <w:sz w:val="22"/>
          <w:szCs w:val="22"/>
        </w:rPr>
      </w:pPr>
    </w:p>
    <w:p w14:paraId="694E19C6" w14:textId="77777777" w:rsidR="007D42DF" w:rsidRDefault="007D42DF" w:rsidP="007D42DF">
      <w:pPr>
        <w:rPr>
          <w:ins w:id="4215" w:author="USA" w:date="2021-07-09T15:42:00Z"/>
          <w:sz w:val="22"/>
          <w:szCs w:val="22"/>
        </w:rPr>
      </w:pPr>
    </w:p>
    <w:p w14:paraId="743FACE6" w14:textId="77777777" w:rsidR="007D42DF" w:rsidRDefault="007D42DF" w:rsidP="007D42DF">
      <w:pPr>
        <w:rPr>
          <w:ins w:id="4216" w:author="USA" w:date="2021-07-09T15:42:00Z"/>
          <w:sz w:val="22"/>
          <w:szCs w:val="22"/>
        </w:rPr>
      </w:pPr>
    </w:p>
    <w:p w14:paraId="49D8E9F1" w14:textId="77777777" w:rsidR="007D42DF" w:rsidRPr="00AA1658" w:rsidRDefault="007D42DF" w:rsidP="007D42DF">
      <w:pPr>
        <w:rPr>
          <w:ins w:id="4217" w:author="USA" w:date="2021-07-09T15:42:00Z"/>
          <w:sz w:val="22"/>
          <w:szCs w:val="22"/>
        </w:rPr>
      </w:pPr>
    </w:p>
    <w:p w14:paraId="714E303E" w14:textId="77777777" w:rsidR="007612A2" w:rsidRPr="0064131F" w:rsidRDefault="007612A2" w:rsidP="007612A2">
      <w:pPr>
        <w:pStyle w:val="Normalaftertitle"/>
        <w:rPr>
          <w:lang w:eastAsia="zh-CN"/>
        </w:rPr>
      </w:pPr>
    </w:p>
    <w:p w14:paraId="1E711220" w14:textId="77777777" w:rsidR="000069D4" w:rsidRPr="0064131F" w:rsidRDefault="000069D4" w:rsidP="00DD4BED">
      <w:pPr>
        <w:rPr>
          <w:lang w:eastAsia="zh-CN"/>
        </w:rPr>
      </w:pPr>
    </w:p>
    <w:sectPr w:rsidR="000069D4" w:rsidRPr="0064131F" w:rsidSect="00D02712">
      <w:headerReference w:type="even" r:id="rId25"/>
      <w:headerReference w:type="default" r:id="rId26"/>
      <w:footerReference w:type="even" r:id="rId27"/>
      <w:footerReference w:type="default" r:id="rId28"/>
      <w:headerReference w:type="first" r:id="rId29"/>
      <w:footerReference w:type="first" r:id="rId3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ED74" w14:textId="77777777" w:rsidR="006F2FF7" w:rsidRDefault="006F2FF7">
      <w:r>
        <w:separator/>
      </w:r>
    </w:p>
  </w:endnote>
  <w:endnote w:type="continuationSeparator" w:id="0">
    <w:p w14:paraId="1AB3939E" w14:textId="77777777" w:rsidR="006F2FF7" w:rsidRDefault="006F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default"/>
    <w:sig w:usb0="00000000"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7320" w14:textId="77777777" w:rsidR="00203797" w:rsidRDefault="002037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79523" w14:textId="77777777" w:rsidR="00203797" w:rsidRDefault="002037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8C93C" w14:textId="77777777" w:rsidR="00203797" w:rsidRDefault="00203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D1D2" w14:textId="77777777" w:rsidR="006F2FF7" w:rsidRDefault="006F2FF7">
      <w:r>
        <w:t>____________________</w:t>
      </w:r>
    </w:p>
  </w:footnote>
  <w:footnote w:type="continuationSeparator" w:id="0">
    <w:p w14:paraId="4C9CF364" w14:textId="77777777" w:rsidR="006F2FF7" w:rsidRDefault="006F2FF7">
      <w:r>
        <w:continuationSeparator/>
      </w:r>
    </w:p>
  </w:footnote>
  <w:footnote w:id="1">
    <w:p w14:paraId="3ED50158" w14:textId="77777777" w:rsidR="0014555E" w:rsidRDefault="0014555E" w:rsidP="007612A2">
      <w:pPr>
        <w:pStyle w:val="FootnoteText"/>
      </w:pPr>
      <w:r>
        <w:rPr>
          <w:rStyle w:val="FootnoteReference"/>
        </w:rPr>
        <w:footnoteRef/>
      </w:r>
      <w:r>
        <w:tab/>
        <w:t>These reports were received in response to USCG Marine Safety Alert, Bulletin 13-18 (see </w:t>
      </w:r>
      <w:hyperlink r:id="rId1" w:history="1">
        <w:r w:rsidRPr="00FC425D">
          <w:rPr>
            <w:rStyle w:val="Hyperlink"/>
          </w:rPr>
          <w:t>https://www.dco.uscg.mil/Portals/9/DCO%20Documents/5p/CG-5PC/INV/Alerts/1318.pdf?ver=2018-08-16-091109-630</w:t>
        </w:r>
      </w:hyperlink>
      <w:r>
        <w:t>).</w:t>
      </w:r>
    </w:p>
  </w:footnote>
  <w:footnote w:id="2">
    <w:p w14:paraId="0CA16E01" w14:textId="77777777" w:rsidR="0014555E" w:rsidRDefault="0014555E" w:rsidP="007612A2">
      <w:pPr>
        <w:pStyle w:val="FootnoteText"/>
      </w:pPr>
      <w:r>
        <w:rPr>
          <w:rStyle w:val="FootnoteReference"/>
        </w:rPr>
        <w:footnoteRef/>
      </w:r>
      <w:r>
        <w:tab/>
        <w:t>“Reference Data for Radio Engineers,” Fifth Edition, March 1970, Section 21-11 to 21-12.</w:t>
      </w:r>
    </w:p>
  </w:footnote>
  <w:footnote w:id="3">
    <w:p w14:paraId="2805D875" w14:textId="77777777" w:rsidR="0014555E" w:rsidRDefault="0014555E" w:rsidP="007612A2">
      <w:pPr>
        <w:pStyle w:val="FootnoteText"/>
      </w:pPr>
      <w:r>
        <w:rPr>
          <w:rStyle w:val="FootnoteReference"/>
        </w:rPr>
        <w:footnoteRef/>
      </w:r>
      <w:r>
        <w:tab/>
        <w:t xml:space="preserve">H. </w:t>
      </w:r>
      <w:proofErr w:type="spellStart"/>
      <w:r>
        <w:t>Jin</w:t>
      </w:r>
      <w:proofErr w:type="spellEnd"/>
      <w:r>
        <w:t xml:space="preserve">, W. Yang, F. </w:t>
      </w:r>
      <w:proofErr w:type="gramStart"/>
      <w:r>
        <w:t>Yu</w:t>
      </w:r>
      <w:proofErr w:type="gramEnd"/>
      <w:r>
        <w:t xml:space="preserve"> and Z. Wang, "A novel EBG structure with spiral line bridges for radiation suppression in marine VHF band," in IEEE Electromagnetic Compatibility Magazine, vol. 8, no. 4, pp. 56-61, 4th Quarter 2019.</w:t>
      </w:r>
    </w:p>
  </w:footnote>
  <w:footnote w:id="4">
    <w:p w14:paraId="034DCDE9" w14:textId="77777777" w:rsidR="0014555E" w:rsidRDefault="0014555E" w:rsidP="007612A2">
      <w:pPr>
        <w:pStyle w:val="FootnoteText"/>
      </w:pPr>
      <w:r>
        <w:rPr>
          <w:rStyle w:val="FootnoteReference"/>
        </w:rPr>
        <w:footnoteRef/>
      </w:r>
      <w:r>
        <w:tab/>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3C9F868E" w14:textId="69EA12D8" w:rsidR="0014555E" w:rsidRDefault="0014555E">
      <w:pPr>
        <w:pStyle w:val="FootnoteText"/>
      </w:pPr>
      <w:r>
        <w:rPr>
          <w:rStyle w:val="FootnoteReference"/>
        </w:rPr>
        <w:footnoteRef/>
      </w:r>
      <w:r>
        <w:t xml:space="preserve"> RR Appendix 18</w:t>
      </w:r>
    </w:p>
  </w:footnote>
  <w:footnote w:id="6">
    <w:p w14:paraId="5AE1091B" w14:textId="77777777" w:rsidR="0014555E" w:rsidRDefault="0014555E" w:rsidP="007612A2">
      <w:pPr>
        <w:pStyle w:val="FootnoteText"/>
      </w:pPr>
      <w:r>
        <w:rPr>
          <w:rStyle w:val="FootnoteReference"/>
        </w:rPr>
        <w:footnoteRef/>
      </w:r>
      <w:r>
        <w:tab/>
        <w:t xml:space="preserve"> Sponsored by the United States Coast Guard at IMANNA Laboratory, Inc. </w:t>
      </w:r>
      <w:hyperlink r:id="rId3" w:history="1">
        <w:r w:rsidRPr="00A75711">
          <w:rPr>
            <w:rStyle w:val="Hyperlink"/>
          </w:rPr>
          <w:t>www.</w:t>
        </w:r>
        <w:r>
          <w:rPr>
            <w:rStyle w:val="Hyperlink"/>
          </w:rPr>
          <w:t>i</w:t>
        </w:r>
        <w:r w:rsidRPr="00A75711">
          <w:rPr>
            <w:rStyle w:val="Hyperlink"/>
          </w:rPr>
          <w:t>manna.com</w:t>
        </w:r>
      </w:hyperlink>
      <w:r>
        <w:t xml:space="preserve"> </w:t>
      </w:r>
    </w:p>
  </w:footnote>
  <w:footnote w:id="7">
    <w:p w14:paraId="288E69D1" w14:textId="6FF582A9" w:rsidR="0014555E" w:rsidRPr="006607BA" w:rsidRDefault="0014555E">
      <w:pPr>
        <w:pStyle w:val="FootnoteText"/>
        <w:rPr>
          <w:lang w:val="en-US"/>
          <w:rPrChange w:id="173" w:author="USA" w:date="2021-08-09T15:31:00Z">
            <w:rPr/>
          </w:rPrChange>
        </w:rPr>
      </w:pPr>
      <w:ins w:id="174" w:author="USA" w:date="2021-08-09T15:31:00Z">
        <w:r>
          <w:rPr>
            <w:rStyle w:val="FootnoteReference"/>
          </w:rPr>
          <w:footnoteRef/>
        </w:r>
        <w:r>
          <w:t xml:space="preserve"> </w:t>
        </w:r>
        <w:r>
          <w:tab/>
          <w:t>“Active</w:t>
        </w:r>
      </w:ins>
      <w:ins w:id="175" w:author="USA" w:date="2021-08-09T15:32:00Z">
        <w:r>
          <w:t>” means that a switch-mode power supply is used to drive the LED light.</w:t>
        </w:r>
      </w:ins>
    </w:p>
  </w:footnote>
  <w:footnote w:id="8">
    <w:p w14:paraId="26A6E13F" w14:textId="5D4A4D68" w:rsidR="0014555E" w:rsidRPr="0018111E" w:rsidRDefault="0014555E">
      <w:pPr>
        <w:pStyle w:val="FootnoteText"/>
        <w:rPr>
          <w:lang w:val="en-US"/>
          <w:rPrChange w:id="227" w:author="USA" w:date="2021-09-09T13:37:00Z">
            <w:rPr/>
          </w:rPrChange>
        </w:rPr>
      </w:pPr>
      <w:ins w:id="228" w:author="USA" w:date="2021-09-09T13:37:00Z">
        <w:r>
          <w:rPr>
            <w:rStyle w:val="FootnoteReference"/>
          </w:rPr>
          <w:footnoteRef/>
        </w:r>
        <w:r>
          <w:t xml:space="preserve"> </w:t>
        </w:r>
        <w:r w:rsidRPr="00B0191D">
          <w:rPr>
            <w:lang w:val="en-US"/>
          </w:rPr>
          <w:t xml:space="preserve">Refer to ANNEX 1 </w:t>
        </w:r>
      </w:ins>
      <w:ins w:id="229" w:author="USA" w:date="2021-09-09T13:39:00Z">
        <w:r w:rsidRPr="00B0191D">
          <w:rPr>
            <w:lang w:val="en-US"/>
          </w:rPr>
          <w:t xml:space="preserve">for an analysis of the </w:t>
        </w:r>
      </w:ins>
      <w:ins w:id="230" w:author="USA" w:date="2021-09-09T13:42:00Z">
        <w:r w:rsidRPr="00B0191D">
          <w:rPr>
            <w:lang w:val="en-US"/>
          </w:rPr>
          <w:t xml:space="preserve">possible </w:t>
        </w:r>
      </w:ins>
      <w:ins w:id="231" w:author="USA" w:date="2021-09-09T13:39:00Z">
        <w:r w:rsidRPr="00B0191D">
          <w:rPr>
            <w:lang w:val="en-US"/>
          </w:rPr>
          <w:t>applica</w:t>
        </w:r>
      </w:ins>
      <w:ins w:id="232" w:author="USA" w:date="2021-09-09T13:42:00Z">
        <w:r w:rsidRPr="00B0191D">
          <w:rPr>
            <w:lang w:val="en-US"/>
          </w:rPr>
          <w:t>tion</w:t>
        </w:r>
      </w:ins>
      <w:ins w:id="233" w:author="USA" w:date="2021-09-09T13:39:00Z">
        <w:r w:rsidRPr="00B0191D">
          <w:rPr>
            <w:lang w:val="en-US"/>
          </w:rPr>
          <w:t xml:space="preserve"> of the CISPR 25 Class 5 test</w:t>
        </w:r>
      </w:ins>
      <w:ins w:id="234" w:author="USA" w:date="2021-09-09T13:40:00Z">
        <w:r w:rsidRPr="00B0191D">
          <w:rPr>
            <w:lang w:val="en-US"/>
          </w:rPr>
          <w:t xml:space="preserve"> levels and </w:t>
        </w:r>
      </w:ins>
      <w:ins w:id="235" w:author="USA" w:date="2021-09-09T13:41:00Z">
        <w:r w:rsidRPr="00B0191D">
          <w:rPr>
            <w:lang w:val="en-US"/>
          </w:rPr>
          <w:t xml:space="preserve">test </w:t>
        </w:r>
      </w:ins>
      <w:ins w:id="236" w:author="USA" w:date="2021-09-09T13:40:00Z">
        <w:r w:rsidRPr="00B0191D">
          <w:rPr>
            <w:lang w:val="en-US"/>
          </w:rPr>
          <w:t xml:space="preserve">method for protection of </w:t>
        </w:r>
      </w:ins>
      <w:ins w:id="237" w:author="USA" w:date="2021-09-09T13:41:00Z">
        <w:r w:rsidRPr="00B0191D">
          <w:rPr>
            <w:lang w:val="en-US"/>
          </w:rPr>
          <w:t>t</w:t>
        </w:r>
      </w:ins>
      <w:ins w:id="238" w:author="USA" w:date="2021-09-09T13:40:00Z">
        <w:r w:rsidRPr="00B0191D">
          <w:rPr>
            <w:lang w:val="en-US"/>
          </w:rPr>
          <w:t>he AIS</w:t>
        </w:r>
      </w:ins>
      <w:ins w:id="239" w:author="USA" w:date="2021-09-09T13:41:00Z">
        <w:r w:rsidRPr="00B0191D">
          <w:rPr>
            <w:lang w:val="en-US"/>
          </w:rPr>
          <w:t xml:space="preserve"> as well as the VDES.</w:t>
        </w:r>
      </w:ins>
      <w:ins w:id="240" w:author="USA" w:date="2021-09-09T13:38:00Z">
        <w:r>
          <w:rPr>
            <w:lang w:val="en-US"/>
          </w:rPr>
          <w:t xml:space="preserve"> </w:t>
        </w:r>
      </w:ins>
    </w:p>
  </w:footnote>
  <w:footnote w:id="9">
    <w:p w14:paraId="58D07CE5" w14:textId="3C85D2DB" w:rsidR="0014555E" w:rsidRPr="00ED5311" w:rsidRDefault="0014555E">
      <w:pPr>
        <w:pStyle w:val="FootnoteText"/>
        <w:rPr>
          <w:lang w:val="en-US"/>
          <w:rPrChange w:id="342" w:author="USA" w:date="2021-09-09T14:47:00Z">
            <w:rPr/>
          </w:rPrChange>
        </w:rPr>
      </w:pPr>
      <w:ins w:id="343" w:author="USA" w:date="2021-09-09T14:47:00Z">
        <w:r w:rsidRPr="00B0191D">
          <w:rPr>
            <w:rStyle w:val="FootnoteReference"/>
          </w:rPr>
          <w:footnoteRef/>
        </w:r>
        <w:r w:rsidRPr="00B0191D">
          <w:t xml:space="preserve"> </w:t>
        </w:r>
      </w:ins>
      <w:ins w:id="344" w:author="USA" w:date="2021-09-10T15:29:00Z">
        <w:r w:rsidRPr="00B0191D">
          <w:rPr>
            <w:lang w:val="en-US"/>
          </w:rPr>
          <w:t xml:space="preserve">ANNEX 3 provides an analysis of both </w:t>
        </w:r>
      </w:ins>
      <w:ins w:id="345" w:author="USA" w:date="2021-09-10T15:30:00Z">
        <w:r w:rsidRPr="00B0191D">
          <w:rPr>
            <w:lang w:val="en-US"/>
          </w:rPr>
          <w:t xml:space="preserve">wideband and narrowband interference </w:t>
        </w:r>
      </w:ins>
      <w:ins w:id="346" w:author="USA" w:date="2021-09-10T15:42:00Z">
        <w:r w:rsidRPr="00B0191D">
          <w:rPr>
            <w:lang w:val="en-US"/>
          </w:rPr>
          <w:t xml:space="preserve">requirements. </w:t>
        </w:r>
      </w:ins>
      <w:ins w:id="347" w:author="USA" w:date="2021-09-10T15:33:00Z">
        <w:r w:rsidRPr="00B0191D">
          <w:rPr>
            <w:lang w:val="en-US"/>
          </w:rPr>
          <w:t xml:space="preserve">Note that </w:t>
        </w:r>
      </w:ins>
      <w:ins w:id="348" w:author="USA" w:date="2021-09-10T15:38:00Z">
        <w:r w:rsidRPr="00B0191D">
          <w:rPr>
            <w:lang w:val="en-US"/>
          </w:rPr>
          <w:t xml:space="preserve">the </w:t>
        </w:r>
      </w:ins>
      <w:ins w:id="349" w:author="USA" w:date="2021-09-10T15:33:00Z">
        <w:r w:rsidRPr="00B0191D">
          <w:rPr>
            <w:lang w:val="en-US"/>
          </w:rPr>
          <w:t xml:space="preserve">CISPR 25 Class 5 </w:t>
        </w:r>
      </w:ins>
      <w:ins w:id="350" w:author="USA" w:date="2021-09-10T15:44:00Z">
        <w:r w:rsidRPr="00B0191D">
          <w:rPr>
            <w:lang w:val="en-US"/>
          </w:rPr>
          <w:t xml:space="preserve">test </w:t>
        </w:r>
      </w:ins>
      <w:ins w:id="351" w:author="USA" w:date="2021-09-10T15:33:00Z">
        <w:r w:rsidRPr="00B0191D">
          <w:rPr>
            <w:lang w:val="en-US"/>
          </w:rPr>
          <w:t>standard</w:t>
        </w:r>
      </w:ins>
      <w:ins w:id="352" w:author="USA" w:date="2021-09-10T15:41:00Z">
        <w:r w:rsidRPr="00B0191D">
          <w:rPr>
            <w:lang w:val="en-US"/>
          </w:rPr>
          <w:t xml:space="preserve"> could be used to </w:t>
        </w:r>
      </w:ins>
      <w:ins w:id="353" w:author="USA" w:date="2021-09-10T15:43:00Z">
        <w:r w:rsidRPr="00B0191D">
          <w:rPr>
            <w:lang w:val="en-US"/>
          </w:rPr>
          <w:t>address</w:t>
        </w:r>
      </w:ins>
      <w:ins w:id="354" w:author="USA" w:date="2021-09-10T15:37:00Z">
        <w:r w:rsidRPr="00B0191D">
          <w:rPr>
            <w:lang w:val="en-US"/>
          </w:rPr>
          <w:t xml:space="preserve"> both </w:t>
        </w:r>
      </w:ins>
      <w:ins w:id="355" w:author="USA" w:date="2021-09-10T15:36:00Z">
        <w:r w:rsidRPr="00B0191D">
          <w:rPr>
            <w:lang w:val="en-US"/>
          </w:rPr>
          <w:t>requirement</w:t>
        </w:r>
      </w:ins>
      <w:ins w:id="356" w:author="USA" w:date="2021-09-10T15:37:00Z">
        <w:r w:rsidRPr="00B0191D">
          <w:rPr>
            <w:lang w:val="en-US"/>
          </w:rPr>
          <w:t>s.</w:t>
        </w:r>
      </w:ins>
      <w:ins w:id="357" w:author="USA" w:date="2021-09-09T14:48:00Z">
        <w:r>
          <w:rPr>
            <w:lang w:val="en-US"/>
          </w:rPr>
          <w:t xml:space="preserve"> </w:t>
        </w:r>
      </w:ins>
    </w:p>
  </w:footnote>
  <w:footnote w:id="10">
    <w:p w14:paraId="2A186680" w14:textId="779DE9B6" w:rsidR="0014555E" w:rsidRPr="00CC3A86" w:rsidRDefault="0014555E">
      <w:pPr>
        <w:pStyle w:val="FootnoteText"/>
        <w:rPr>
          <w:lang w:val="en-US"/>
          <w:rPrChange w:id="401" w:author="USA" w:date="2021-07-28T14:31:00Z">
            <w:rPr/>
          </w:rPrChange>
        </w:rPr>
      </w:pPr>
      <w:ins w:id="402" w:author="USA" w:date="2021-07-28T14:31:00Z">
        <w:r>
          <w:rPr>
            <w:rStyle w:val="FootnoteReference"/>
          </w:rPr>
          <w:footnoteRef/>
        </w:r>
        <w:r>
          <w:t xml:space="preserve"> </w:t>
        </w:r>
      </w:ins>
      <w:ins w:id="403" w:author="USA" w:date="2021-07-28T14:46:00Z">
        <w:r>
          <w:t>A</w:t>
        </w:r>
      </w:ins>
      <w:ins w:id="404" w:author="USA" w:date="2021-07-28T14:31:00Z">
        <w:r>
          <w:rPr>
            <w:lang w:val="en-US"/>
          </w:rPr>
          <w:t xml:space="preserve"> </w:t>
        </w:r>
      </w:ins>
      <w:ins w:id="405" w:author="USA" w:date="2021-07-28T14:46:00Z">
        <w:r>
          <w:rPr>
            <w:lang w:val="en-US"/>
          </w:rPr>
          <w:t xml:space="preserve">more </w:t>
        </w:r>
      </w:ins>
      <w:ins w:id="406" w:author="USA" w:date="2021-07-28T14:31:00Z">
        <w:r>
          <w:rPr>
            <w:lang w:val="en-US"/>
          </w:rPr>
          <w:t xml:space="preserve">comprehensive </w:t>
        </w:r>
      </w:ins>
      <w:ins w:id="407" w:author="USA" w:date="2021-07-28T14:32:00Z">
        <w:r>
          <w:rPr>
            <w:lang w:val="en-US"/>
          </w:rPr>
          <w:t>review of emissions limits in the GNSS bands</w:t>
        </w:r>
      </w:ins>
      <w:ins w:id="408" w:author="USA" w:date="2021-07-28T14:46:00Z">
        <w:r>
          <w:rPr>
            <w:lang w:val="en-US"/>
          </w:rPr>
          <w:t xml:space="preserve"> </w:t>
        </w:r>
      </w:ins>
      <w:ins w:id="409" w:author="USA" w:date="2021-07-28T14:47:00Z">
        <w:r>
          <w:rPr>
            <w:lang w:val="en-US"/>
          </w:rPr>
          <w:t xml:space="preserve">is provided in </w:t>
        </w:r>
      </w:ins>
      <w:ins w:id="410" w:author="USA" w:date="2021-07-28T14:32:00Z">
        <w:r>
          <w:rPr>
            <w:lang w:val="en-US"/>
          </w:rPr>
          <w:t>ANNEX 3.</w:t>
        </w:r>
      </w:ins>
      <w:ins w:id="411" w:author="USA" w:date="2021-07-28T14:31:00Z">
        <w:r>
          <w:rPr>
            <w:lang w:val="en-US"/>
          </w:rPr>
          <w:t xml:space="preserve"> </w:t>
        </w:r>
      </w:ins>
    </w:p>
  </w:footnote>
  <w:footnote w:id="11">
    <w:p w14:paraId="3AA416DF" w14:textId="7C34270E" w:rsidR="0014555E" w:rsidRPr="00F03709" w:rsidRDefault="0014555E">
      <w:pPr>
        <w:pStyle w:val="FootnoteText"/>
        <w:rPr>
          <w:lang w:val="en-US"/>
          <w:rPrChange w:id="413" w:author="USA" w:date="2021-08-09T17:36:00Z">
            <w:rPr/>
          </w:rPrChange>
        </w:rPr>
      </w:pPr>
      <w:ins w:id="414" w:author="USA" w:date="2021-08-09T17:36:00Z">
        <w:r>
          <w:rPr>
            <w:rStyle w:val="FootnoteReference"/>
          </w:rPr>
          <w:footnoteRef/>
        </w:r>
        <w:r>
          <w:t xml:space="preserve"> </w:t>
        </w:r>
        <w:r>
          <w:rPr>
            <w:lang w:val="en-US"/>
          </w:rPr>
          <w:t xml:space="preserve">Note that </w:t>
        </w:r>
      </w:ins>
      <w:ins w:id="415" w:author="USA" w:date="2021-08-09T17:37:00Z">
        <w:r>
          <w:rPr>
            <w:noProof/>
          </w:rPr>
          <w:t>quasi-peak above 1 GHz is undefined and not recognized by CISPR.</w:t>
        </w:r>
      </w:ins>
    </w:p>
  </w:footnote>
  <w:footnote w:id="12">
    <w:p w14:paraId="06274A20" w14:textId="77777777" w:rsidR="0014555E" w:rsidRPr="00787D2F" w:rsidRDefault="0014555E" w:rsidP="007612A2">
      <w:pPr>
        <w:pStyle w:val="FootnoteText"/>
        <w:rPr>
          <w:lang w:val="en-US"/>
        </w:rPr>
      </w:pPr>
      <w:r>
        <w:rPr>
          <w:rStyle w:val="FootnoteReference"/>
        </w:rPr>
        <w:footnoteRef/>
      </w:r>
      <w:r>
        <w:t xml:space="preserve"> Com-Power Corporation, Model PAM-6000, </w:t>
      </w:r>
      <w:hyperlink r:id="rId4" w:history="1">
        <w:r>
          <w:rPr>
            <w:rStyle w:val="Hyperlink"/>
          </w:rPr>
          <w:t>ASSEMBLY PROCEDURE (com-power.com)</w:t>
        </w:r>
      </w:hyperlink>
    </w:p>
  </w:footnote>
  <w:footnote w:id="13">
    <w:p w14:paraId="2C5354AA" w14:textId="77777777" w:rsidR="0014555E" w:rsidRPr="007539F2" w:rsidRDefault="0014555E" w:rsidP="007612A2">
      <w:pPr>
        <w:pStyle w:val="FootnoteText"/>
        <w:rPr>
          <w:lang w:val="en-US"/>
        </w:rPr>
      </w:pPr>
      <w:r>
        <w:rPr>
          <w:rStyle w:val="FootnoteReference"/>
        </w:rPr>
        <w:footnoteRef/>
      </w:r>
      <w:r>
        <w:t xml:space="preserve"> Amplifier Research Corporation, Model ATH800M6G, </w:t>
      </w:r>
      <w:hyperlink r:id="rId5" w:history="1">
        <w:r>
          <w:rPr>
            <w:rStyle w:val="Hyperlink"/>
          </w:rPr>
          <w:t>Manual Text Template (arworld.us)</w:t>
        </w:r>
      </w:hyperlink>
    </w:p>
  </w:footnote>
  <w:footnote w:id="14">
    <w:p w14:paraId="13E3C997" w14:textId="77777777" w:rsidR="0014555E" w:rsidRDefault="0014555E" w:rsidP="007612A2">
      <w:pPr>
        <w:pStyle w:val="FootnoteText"/>
      </w:pPr>
      <w:r>
        <w:rPr>
          <w:rStyle w:val="FootnoteReference"/>
        </w:rPr>
        <w:footnoteRef/>
      </w:r>
      <w:r>
        <w:tab/>
        <w:t xml:space="preserve">These tests are included in the US Federal Communications Commission Ship Inspection Checklists available at </w:t>
      </w:r>
      <w:hyperlink r:id="rId6" w:history="1">
        <w:r>
          <w:rPr>
            <w:rStyle w:val="Hyperlink"/>
          </w:rPr>
          <w:t>https://www.fcc.gov/eb-ship-inspection-checklists</w:t>
        </w:r>
      </w:hyperlink>
      <w:r>
        <w:t xml:space="preserve"> and are also planned for inclusion in the next edition of NMEA 0400 Installation Standard.</w:t>
      </w:r>
    </w:p>
  </w:footnote>
  <w:footnote w:id="15">
    <w:p w14:paraId="7AA7E753" w14:textId="1F942D42" w:rsidR="0014555E" w:rsidRPr="009B5E56" w:rsidRDefault="0014555E">
      <w:pPr>
        <w:pStyle w:val="FootnoteText"/>
        <w:rPr>
          <w:lang w:val="en-US"/>
          <w:rPrChange w:id="474" w:author="USA" w:date="2021-07-28T14:51:00Z">
            <w:rPr/>
          </w:rPrChange>
        </w:rPr>
      </w:pPr>
      <w:ins w:id="475" w:author="USA" w:date="2021-07-28T14:51:00Z">
        <w:r>
          <w:rPr>
            <w:rStyle w:val="FootnoteReference"/>
          </w:rPr>
          <w:footnoteRef/>
        </w:r>
        <w:r>
          <w:t xml:space="preserve"> </w:t>
        </w:r>
      </w:ins>
      <w:ins w:id="476" w:author="USA" w:date="2021-07-28T15:13:00Z">
        <w:r w:rsidRPr="00EB4C03">
          <w:rPr>
            <w:lang w:val="en-US"/>
          </w:rPr>
          <w:t xml:space="preserve">This analysis pertains </w:t>
        </w:r>
      </w:ins>
      <w:ins w:id="477" w:author="USA" w:date="2021-09-09T13:21:00Z">
        <w:r w:rsidRPr="00EB4C03">
          <w:rPr>
            <w:lang w:val="en-US"/>
          </w:rPr>
          <w:t xml:space="preserve">mainly </w:t>
        </w:r>
      </w:ins>
      <w:ins w:id="478" w:author="USA" w:date="2021-07-28T15:13:00Z">
        <w:r w:rsidRPr="00EB4C03">
          <w:rPr>
            <w:lang w:val="en-US"/>
          </w:rPr>
          <w:t xml:space="preserve">to </w:t>
        </w:r>
      </w:ins>
      <w:ins w:id="479" w:author="USA" w:date="2021-09-09T13:22:00Z">
        <w:r w:rsidRPr="00EB4C03">
          <w:rPr>
            <w:lang w:val="en-US"/>
          </w:rPr>
          <w:t xml:space="preserve">protection of </w:t>
        </w:r>
      </w:ins>
      <w:ins w:id="480" w:author="USA" w:date="2021-07-28T15:13:00Z">
        <w:r w:rsidRPr="00EB4C03">
          <w:rPr>
            <w:lang w:val="en-US"/>
          </w:rPr>
          <w:t xml:space="preserve">the </w:t>
        </w:r>
      </w:ins>
      <w:ins w:id="481" w:author="USA" w:date="2021-09-09T13:20:00Z">
        <w:r w:rsidRPr="00EB4C03">
          <w:rPr>
            <w:lang w:val="en-US"/>
          </w:rPr>
          <w:t xml:space="preserve">VDES satellite downlink, the </w:t>
        </w:r>
      </w:ins>
      <w:ins w:id="482" w:author="USA" w:date="2021-07-28T15:13:00Z">
        <w:r w:rsidRPr="00EB4C03">
          <w:rPr>
            <w:lang w:val="en-US"/>
          </w:rPr>
          <w:t>most vulnerable</w:t>
        </w:r>
      </w:ins>
      <w:ins w:id="483" w:author="USA" w:date="2021-09-09T13:20:00Z">
        <w:r w:rsidRPr="00EB4C03">
          <w:rPr>
            <w:lang w:val="en-US"/>
          </w:rPr>
          <w:t xml:space="preserve"> VDES component</w:t>
        </w:r>
      </w:ins>
      <w:ins w:id="484" w:author="USA" w:date="2021-07-28T15:13:00Z">
        <w:r w:rsidRPr="00EB4C03">
          <w:rPr>
            <w:lang w:val="en-US"/>
          </w:rPr>
          <w:t>.</w:t>
        </w:r>
      </w:ins>
      <w:ins w:id="485" w:author="USA" w:date="2021-09-09T13:21:00Z">
        <w:r w:rsidRPr="00EB4C03">
          <w:rPr>
            <w:lang w:val="en-US"/>
          </w:rPr>
          <w:t xml:space="preserve"> </w:t>
        </w:r>
      </w:ins>
      <w:ins w:id="486" w:author="USA" w:date="2021-09-09T13:24:00Z">
        <w:r w:rsidRPr="00CC3902">
          <w:rPr>
            <w:lang w:val="en-US"/>
          </w:rPr>
          <w:t xml:space="preserve">It </w:t>
        </w:r>
      </w:ins>
      <w:ins w:id="487" w:author="USA" w:date="2021-09-09T13:25:00Z">
        <w:r w:rsidRPr="00CC3902">
          <w:rPr>
            <w:lang w:val="en-US"/>
          </w:rPr>
          <w:t xml:space="preserve">further </w:t>
        </w:r>
      </w:ins>
      <w:ins w:id="488" w:author="USA" w:date="2021-09-09T13:21:00Z">
        <w:r w:rsidRPr="00CC3902">
          <w:rPr>
            <w:lang w:val="en-US"/>
          </w:rPr>
          <w:t xml:space="preserve">shows </w:t>
        </w:r>
      </w:ins>
      <w:ins w:id="489" w:author="USA" w:date="2021-09-09T13:22:00Z">
        <w:r w:rsidRPr="00CC3902">
          <w:rPr>
            <w:lang w:val="en-US"/>
          </w:rPr>
          <w:t xml:space="preserve">that </w:t>
        </w:r>
      </w:ins>
      <w:ins w:id="490" w:author="USA" w:date="2021-09-09T13:25:00Z">
        <w:r w:rsidRPr="00CC3902">
          <w:rPr>
            <w:lang w:val="en-US"/>
          </w:rPr>
          <w:t xml:space="preserve">this </w:t>
        </w:r>
      </w:ins>
      <w:ins w:id="491" w:author="USA" w:date="2021-09-09T13:22:00Z">
        <w:r w:rsidRPr="00CC3902">
          <w:rPr>
            <w:lang w:val="en-US"/>
          </w:rPr>
          <w:t>protection</w:t>
        </w:r>
      </w:ins>
      <w:ins w:id="492" w:author="USA" w:date="2021-09-09T13:26:00Z">
        <w:r w:rsidRPr="00CC3902">
          <w:rPr>
            <w:lang w:val="en-US"/>
          </w:rPr>
          <w:t>, if applied,</w:t>
        </w:r>
      </w:ins>
      <w:ins w:id="493" w:author="USA" w:date="2021-09-09T13:22:00Z">
        <w:r w:rsidRPr="00CC3902">
          <w:rPr>
            <w:lang w:val="en-US"/>
          </w:rPr>
          <w:t xml:space="preserve"> </w:t>
        </w:r>
      </w:ins>
      <w:ins w:id="494" w:author="USA" w:date="2021-09-09T13:25:00Z">
        <w:r w:rsidRPr="00CC3902">
          <w:rPr>
            <w:lang w:val="en-US"/>
          </w:rPr>
          <w:t xml:space="preserve">would </w:t>
        </w:r>
      </w:ins>
      <w:ins w:id="495" w:author="USA" w:date="2021-09-09T13:26:00Z">
        <w:r w:rsidRPr="00CC3902">
          <w:rPr>
            <w:lang w:val="en-US"/>
          </w:rPr>
          <w:t xml:space="preserve">also protect the </w:t>
        </w:r>
      </w:ins>
      <w:ins w:id="496" w:author="USA" w:date="2021-09-09T13:22:00Z">
        <w:r w:rsidRPr="00CC3902">
          <w:rPr>
            <w:lang w:val="en-US"/>
          </w:rPr>
          <w:t>AIS</w:t>
        </w:r>
      </w:ins>
      <w:ins w:id="497" w:author="USA" w:date="2021-09-09T13:25:00Z">
        <w:r w:rsidRPr="00CC3902">
          <w:rPr>
            <w:lang w:val="en-US"/>
          </w:rPr>
          <w:t>.</w:t>
        </w:r>
      </w:ins>
      <w:ins w:id="498" w:author="USA" w:date="2021-09-09T13:21:00Z">
        <w:r>
          <w:rPr>
            <w:lang w:val="en-US"/>
          </w:rPr>
          <w:t xml:space="preserve"> </w:t>
        </w:r>
      </w:ins>
    </w:p>
  </w:footnote>
  <w:footnote w:id="16">
    <w:p w14:paraId="05023F88" w14:textId="77777777" w:rsidR="0014555E" w:rsidRPr="007A463A" w:rsidRDefault="0014555E" w:rsidP="004B0BB9">
      <w:pPr>
        <w:pStyle w:val="Equation"/>
        <w:rPr>
          <w:ins w:id="1268" w:author="USA" w:date="2021-09-09T12:51:00Z"/>
          <w:sz w:val="22"/>
          <w:szCs w:val="22"/>
        </w:rPr>
      </w:pPr>
      <w:ins w:id="1269" w:author="USA" w:date="2021-09-09T12:51:00Z">
        <w:r w:rsidRPr="00463EF9">
          <w:rPr>
            <w:rStyle w:val="FootnoteReference"/>
            <w:szCs w:val="18"/>
            <w:rPrChange w:id="1270" w:author="USA" w:date="2021-09-09T12:54:00Z">
              <w:rPr>
                <w:rStyle w:val="FootnoteReference"/>
                <w:sz w:val="22"/>
                <w:szCs w:val="22"/>
              </w:rPr>
            </w:rPrChange>
          </w:rPr>
          <w:footnoteRef/>
        </w:r>
        <w:r w:rsidRPr="00A71553">
          <w:rPr>
            <w:sz w:val="22"/>
            <w:szCs w:val="22"/>
          </w:rPr>
          <w:t xml:space="preserve"> Test levels</w:t>
        </w:r>
        <w:r w:rsidRPr="007A463A">
          <w:rPr>
            <w:sz w:val="22"/>
            <w:szCs w:val="22"/>
          </w:rPr>
          <w:t xml:space="preserve">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w:t>
        </w:r>
        <w:r>
          <w:rPr>
            <w:sz w:val="22"/>
            <w:szCs w:val="22"/>
          </w:rPr>
          <w:t xml:space="preserve"> Thus the 20 kHz resolution bandwidth is best suited for AIS protection criteria.</w:t>
        </w:r>
      </w:ins>
    </w:p>
  </w:footnote>
  <w:footnote w:id="17">
    <w:p w14:paraId="424BFDE0" w14:textId="77777777" w:rsidR="0014555E" w:rsidRDefault="0014555E" w:rsidP="004B0BB9">
      <w:pPr>
        <w:pStyle w:val="FootnoteText"/>
        <w:rPr>
          <w:ins w:id="1286" w:author="USA" w:date="2021-09-09T12:51:00Z"/>
        </w:rPr>
      </w:pPr>
      <w:ins w:id="1287" w:author="USA" w:date="2021-09-09T12:51:00Z">
        <w:r>
          <w:rPr>
            <w:rStyle w:val="FootnoteReference"/>
          </w:rPr>
          <w:footnoteRef/>
        </w:r>
        <w:r>
          <w:t xml:space="preserve"> ibid</w:t>
        </w:r>
      </w:ins>
    </w:p>
  </w:footnote>
  <w:footnote w:id="18">
    <w:p w14:paraId="7857606D" w14:textId="77777777" w:rsidR="0014555E" w:rsidRDefault="0014555E" w:rsidP="004B0BB9">
      <w:pPr>
        <w:pStyle w:val="FootnoteText"/>
        <w:rPr>
          <w:ins w:id="1320" w:author="USA" w:date="2021-09-09T12:51:00Z"/>
        </w:rPr>
      </w:pPr>
      <w:ins w:id="1321" w:author="USA" w:date="2021-09-09T12:51:00Z">
        <w:r>
          <w:rPr>
            <w:rStyle w:val="FootnoteReference"/>
          </w:rPr>
          <w:footnoteRef/>
        </w:r>
        <w:r>
          <w:t xml:space="preserve"> </w:t>
        </w:r>
        <w:r>
          <w:rPr>
            <w:sz w:val="22"/>
            <w:szCs w:val="22"/>
          </w:rPr>
          <w:t xml:space="preserve">The </w:t>
        </w:r>
        <w:r w:rsidRPr="007A463A">
          <w:rPr>
            <w:sz w:val="22"/>
            <w:szCs w:val="22"/>
          </w:rPr>
          <w:t>VDES satellite downlink is a spread spectrum waveform</w:t>
        </w:r>
        <w:r>
          <w:rPr>
            <w:sz w:val="22"/>
            <w:szCs w:val="22"/>
          </w:rPr>
          <w:t>. Thus the 120 kHz resolution bandwidth is best suited for VDES satellite downlink protection criteria.</w:t>
        </w:r>
      </w:ins>
    </w:p>
  </w:footnote>
  <w:footnote w:id="19">
    <w:p w14:paraId="7252AF95" w14:textId="1D111EFD" w:rsidR="0014555E" w:rsidRPr="006E62EF" w:rsidRDefault="0014555E">
      <w:pPr>
        <w:pStyle w:val="FootnoteText"/>
        <w:rPr>
          <w:lang w:val="en-US"/>
          <w:rPrChange w:id="1349" w:author="USA" w:date="2021-07-28T15:16:00Z">
            <w:rPr/>
          </w:rPrChange>
        </w:rPr>
      </w:pPr>
      <w:ins w:id="1350" w:author="USA" w:date="2021-07-28T15:16:00Z">
        <w:r>
          <w:rPr>
            <w:rStyle w:val="FootnoteReference"/>
          </w:rPr>
          <w:footnoteRef/>
        </w:r>
        <w:r>
          <w:t xml:space="preserve"> </w:t>
        </w:r>
        <w:r>
          <w:rPr>
            <w:lang w:val="en-US"/>
          </w:rPr>
          <w:t>This</w:t>
        </w:r>
      </w:ins>
      <w:ins w:id="1351" w:author="USA" w:date="2021-07-28T15:17:00Z">
        <w:r>
          <w:rPr>
            <w:lang w:val="en-US"/>
          </w:rPr>
          <w:t xml:space="preserve"> </w:t>
        </w:r>
      </w:ins>
      <w:ins w:id="1352" w:author="USA" w:date="2021-07-28T15:18:00Z">
        <w:r>
          <w:rPr>
            <w:lang w:val="en-US"/>
          </w:rPr>
          <w:t>annex</w:t>
        </w:r>
      </w:ins>
      <w:ins w:id="1353" w:author="USA" w:date="2021-07-28T15:19:00Z">
        <w:r>
          <w:rPr>
            <w:lang w:val="en-US"/>
          </w:rPr>
          <w:t xml:space="preserve"> </w:t>
        </w:r>
      </w:ins>
      <w:ins w:id="1354" w:author="USA" w:date="2021-07-28T15:25:00Z">
        <w:r>
          <w:rPr>
            <w:lang w:val="en-US"/>
          </w:rPr>
          <w:t>provides</w:t>
        </w:r>
      </w:ins>
      <w:ins w:id="1355" w:author="USA" w:date="2021-07-28T15:19:00Z">
        <w:r>
          <w:rPr>
            <w:lang w:val="en-US"/>
          </w:rPr>
          <w:t xml:space="preserve"> test results </w:t>
        </w:r>
      </w:ins>
      <w:ins w:id="1356" w:author="USA" w:date="2021-07-28T15:20:00Z">
        <w:r>
          <w:rPr>
            <w:lang w:val="en-US"/>
          </w:rPr>
          <w:t>from</w:t>
        </w:r>
      </w:ins>
      <w:ins w:id="1357" w:author="USA" w:date="2021-07-28T15:19:00Z">
        <w:r>
          <w:rPr>
            <w:lang w:val="en-US"/>
          </w:rPr>
          <w:t xml:space="preserve"> the EMI test lab</w:t>
        </w:r>
      </w:ins>
      <w:ins w:id="1358" w:author="USA" w:date="2021-07-28T15:20:00Z">
        <w:r>
          <w:rPr>
            <w:lang w:val="en-US"/>
          </w:rPr>
          <w:t>o</w:t>
        </w:r>
      </w:ins>
      <w:ins w:id="1359" w:author="USA" w:date="2021-07-28T15:19:00Z">
        <w:r>
          <w:rPr>
            <w:lang w:val="en-US"/>
          </w:rPr>
          <w:t>rator</w:t>
        </w:r>
      </w:ins>
      <w:ins w:id="1360" w:author="USA" w:date="2021-07-28T15:20:00Z">
        <w:r>
          <w:rPr>
            <w:lang w:val="en-US"/>
          </w:rPr>
          <w:t>y</w:t>
        </w:r>
      </w:ins>
      <w:ins w:id="1361" w:author="USA" w:date="2021-07-28T15:18:00Z">
        <w:r>
          <w:rPr>
            <w:lang w:val="en-US"/>
          </w:rPr>
          <w:t xml:space="preserve"> </w:t>
        </w:r>
      </w:ins>
      <w:ins w:id="1362" w:author="USA" w:date="2021-07-28T15:25:00Z">
        <w:r>
          <w:rPr>
            <w:lang w:val="en-US"/>
          </w:rPr>
          <w:t xml:space="preserve">(refer to </w:t>
        </w:r>
      </w:ins>
      <w:ins w:id="1363" w:author="USA" w:date="2021-07-28T15:21:00Z">
        <w:r>
          <w:rPr>
            <w:lang w:val="en-US"/>
          </w:rPr>
          <w:t>footnote 6</w:t>
        </w:r>
      </w:ins>
      <w:ins w:id="1364" w:author="USA" w:date="2021-07-28T15:25:00Z">
        <w:r>
          <w:rPr>
            <w:lang w:val="en-US"/>
          </w:rPr>
          <w:t>)</w:t>
        </w:r>
      </w:ins>
      <w:ins w:id="1365" w:author="USA" w:date="2021-07-28T15:21:00Z">
        <w:r>
          <w:rPr>
            <w:lang w:val="en-US"/>
          </w:rPr>
          <w:t xml:space="preserve"> </w:t>
        </w:r>
      </w:ins>
      <w:ins w:id="1366" w:author="USA" w:date="2021-07-28T15:26:00Z">
        <w:r>
          <w:rPr>
            <w:lang w:val="en-US"/>
          </w:rPr>
          <w:t xml:space="preserve">that </w:t>
        </w:r>
      </w:ins>
      <w:ins w:id="1367" w:author="USA" w:date="2021-07-28T15:27:00Z">
        <w:r>
          <w:rPr>
            <w:lang w:val="en-US"/>
          </w:rPr>
          <w:t>apply</w:t>
        </w:r>
      </w:ins>
      <w:ins w:id="1368" w:author="USA" w:date="2021-07-28T15:25:00Z">
        <w:r>
          <w:rPr>
            <w:lang w:val="en-US"/>
          </w:rPr>
          <w:t xml:space="preserve"> to </w:t>
        </w:r>
      </w:ins>
      <w:ins w:id="1369" w:author="USA" w:date="2021-07-28T15:21:00Z">
        <w:r>
          <w:rPr>
            <w:lang w:val="en-US"/>
          </w:rPr>
          <w:t>shipbo</w:t>
        </w:r>
      </w:ins>
      <w:ins w:id="1370" w:author="USA" w:date="2021-07-28T15:22:00Z">
        <w:r>
          <w:rPr>
            <w:lang w:val="en-US"/>
          </w:rPr>
          <w:t xml:space="preserve">rne installations of </w:t>
        </w:r>
      </w:ins>
      <w:ins w:id="1371" w:author="USA" w:date="2021-07-28T15:23:00Z">
        <w:r>
          <w:rPr>
            <w:lang w:val="en-US"/>
          </w:rPr>
          <w:t xml:space="preserve">the AIS and </w:t>
        </w:r>
      </w:ins>
      <w:ins w:id="1372" w:author="USA" w:date="2021-07-28T15:22:00Z">
        <w:r>
          <w:rPr>
            <w:lang w:val="en-US"/>
          </w:rPr>
          <w:t>VHF GMDSS marine radios</w:t>
        </w:r>
      </w:ins>
      <w:ins w:id="1373" w:author="USA" w:date="2021-07-28T15:21:00Z">
        <w:r>
          <w:rPr>
            <w:lang w:val="en-US"/>
          </w:rPr>
          <w:t>.</w:t>
        </w:r>
      </w:ins>
    </w:p>
  </w:footnote>
  <w:footnote w:id="20">
    <w:p w14:paraId="52EDC68C" w14:textId="77777777" w:rsidR="0014555E" w:rsidRDefault="0014555E" w:rsidP="0039147F">
      <w:pPr>
        <w:pStyle w:val="FootnoteText"/>
        <w:rPr>
          <w:ins w:id="3320" w:author="USA" w:date="2021-07-28T14:40:00Z"/>
        </w:rPr>
      </w:pPr>
      <w:ins w:id="3321" w:author="USA" w:date="2021-07-28T14:40:00Z">
        <w:r>
          <w:rPr>
            <w:rStyle w:val="FootnoteReference"/>
          </w:rPr>
          <w:footnoteRef/>
        </w:r>
        <w:r>
          <w:t xml:space="preserve"> CISPR 16-1-1 does not recognize quasi-peak measurements above 1 GHz.</w:t>
        </w:r>
      </w:ins>
    </w:p>
  </w:footnote>
  <w:footnote w:id="21">
    <w:p w14:paraId="06E6C45A" w14:textId="77777777" w:rsidR="0014555E" w:rsidRDefault="0014555E" w:rsidP="0039147F">
      <w:pPr>
        <w:pStyle w:val="FootnoteText"/>
        <w:rPr>
          <w:ins w:id="3359" w:author="USA" w:date="2021-07-28T14:40:00Z"/>
        </w:rPr>
      </w:pPr>
      <w:ins w:id="3360" w:author="USA" w:date="2021-07-28T14:40:00Z">
        <w:r>
          <w:rPr>
            <w:rStyle w:val="FootnoteReference"/>
          </w:rPr>
          <w:footnoteRef/>
        </w:r>
        <w:r>
          <w:t xml:space="preserve"> CISPR 15 Ed.9 currently has no emissions limits above 1 GHz.  However, </w:t>
        </w:r>
        <w:r w:rsidRPr="00541C0C">
          <w:rPr>
            <w:rFonts w:ascii="Calibri" w:hAnsi="Calibri" w:cs="Calibri"/>
          </w:rPr>
          <w:t>﻿</w:t>
        </w:r>
        <w:r w:rsidRPr="00541C0C">
          <w:t>CIS/F/801/CD</w:t>
        </w:r>
        <w:r>
          <w:t xml:space="preserve"> Amd.1 would raise emission limits to 6 GHz.  Emission limits from 3 to 6 GHz would be 54 dB µV/m AV and 74 dB µV/m PK.</w:t>
        </w:r>
      </w:ins>
    </w:p>
  </w:footnote>
  <w:footnote w:id="22">
    <w:p w14:paraId="5E075BDA" w14:textId="77777777" w:rsidR="0014555E" w:rsidRDefault="0014555E" w:rsidP="0039147F">
      <w:pPr>
        <w:pStyle w:val="FootnoteText"/>
        <w:rPr>
          <w:ins w:id="3592" w:author="USA" w:date="2021-07-28T14:40:00Z"/>
        </w:rPr>
      </w:pPr>
      <w:ins w:id="3593" w:author="USA" w:date="2021-07-28T14:40:00Z">
        <w:r>
          <w:rPr>
            <w:rStyle w:val="FootnoteReference"/>
          </w:rPr>
          <w:footnoteRef/>
        </w:r>
        <w:r>
          <w:t xml:space="preserve"> </w:t>
        </w:r>
        <w:r w:rsidRPr="00C87F04">
          <w:rPr>
            <w:sz w:val="18"/>
            <w:szCs w:val="18"/>
          </w:rPr>
          <w:t xml:space="preserve">Assume 0 </w:t>
        </w:r>
        <w:proofErr w:type="spellStart"/>
        <w:r w:rsidRPr="00C87F04">
          <w:rPr>
            <w:sz w:val="18"/>
            <w:szCs w:val="18"/>
          </w:rPr>
          <w:t>dBi</w:t>
        </w:r>
        <w:proofErr w:type="spellEnd"/>
        <w:r w:rsidRPr="00C87F04">
          <w:rPr>
            <w:sz w:val="18"/>
            <w:szCs w:val="18"/>
          </w:rPr>
          <w:t xml:space="preserve"> since in worst case, gain equally affects both signal and interference.</w:t>
        </w:r>
      </w:ins>
    </w:p>
  </w:footnote>
  <w:footnote w:id="23">
    <w:p w14:paraId="5B5BAC03" w14:textId="77777777" w:rsidR="0014555E" w:rsidRDefault="0014555E" w:rsidP="0039147F">
      <w:pPr>
        <w:pStyle w:val="FootnoteText"/>
        <w:rPr>
          <w:ins w:id="3625" w:author="USA" w:date="2021-07-28T14:40:00Z"/>
        </w:rPr>
      </w:pPr>
      <w:ins w:id="3626" w:author="USA" w:date="2021-07-28T14:40:00Z">
        <w:r>
          <w:rPr>
            <w:rStyle w:val="FootnoteReference"/>
          </w:rPr>
          <w:footnoteRef/>
        </w:r>
        <w:r>
          <w:t xml:space="preserve"> </w:t>
        </w:r>
        <w:r w:rsidRPr="00F44F32">
          <w:rPr>
            <w:sz w:val="18"/>
            <w:szCs w:val="18"/>
          </w:rPr>
          <w:t>10 log is appropriate in this case, since ITU-R specified protection requirements as power flux density (dBW/MHz).</w:t>
        </w:r>
      </w:ins>
    </w:p>
  </w:footnote>
  <w:footnote w:id="24">
    <w:p w14:paraId="66E2C58E" w14:textId="77777777" w:rsidR="0014555E" w:rsidRPr="00C87F04" w:rsidRDefault="0014555E" w:rsidP="0039147F">
      <w:pPr>
        <w:pStyle w:val="FootnoteText"/>
        <w:rPr>
          <w:ins w:id="3688" w:author="USA" w:date="2021-07-28T14:40:00Z"/>
        </w:rPr>
      </w:pPr>
      <w:ins w:id="3689" w:author="USA" w:date="2021-07-28T14:40:00Z">
        <w:r w:rsidRPr="00C87F04">
          <w:rPr>
            <w:rStyle w:val="FootnoteReference"/>
          </w:rPr>
          <w:footnoteRef/>
        </w:r>
        <w:r w:rsidRPr="00C87F04">
          <w:t xml:space="preserve"> Peak</w:t>
        </w:r>
        <w:r>
          <w:t>, quasi-peak</w:t>
        </w:r>
        <w:r w:rsidRPr="00C87F04">
          <w:t xml:space="preserve"> and average measurements are considered equivalent for this purpose.</w:t>
        </w:r>
      </w:ins>
    </w:p>
  </w:footnote>
  <w:footnote w:id="25">
    <w:p w14:paraId="24C1C9F4" w14:textId="77777777" w:rsidR="0014555E" w:rsidRPr="00D22D79" w:rsidRDefault="0014555E" w:rsidP="0039147F">
      <w:pPr>
        <w:pStyle w:val="FootnoteText"/>
        <w:rPr>
          <w:ins w:id="3704" w:author="USA" w:date="2021-07-28T14:40:00Z"/>
        </w:rPr>
      </w:pPr>
      <w:ins w:id="3705" w:author="USA" w:date="2021-07-28T14:40:00Z">
        <w:r>
          <w:rPr>
            <w:rStyle w:val="FootnoteReference"/>
          </w:rPr>
          <w:footnoteRef/>
        </w:r>
        <w:r>
          <w:t xml:space="preserve"> </w:t>
        </w:r>
        <w:r w:rsidRPr="00C87F04">
          <w:t xml:space="preserve">The receiver distortion distance is the minimum separation distance between the victim receiver’s antenna and the unit capable of causing interference that is required </w:t>
        </w:r>
        <w:proofErr w:type="gramStart"/>
        <w:r w:rsidRPr="00C87F04">
          <w:t>in order to</w:t>
        </w:r>
        <w:proofErr w:type="gramEnd"/>
        <w:r w:rsidRPr="00C87F04">
          <w:t xml:space="preserve"> ensure that harmful interference is not caused to the receiver</w:t>
        </w:r>
        <w:r>
          <w:t xml:space="preserve">, assuming free space propagation loss.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A90B7" w14:textId="77777777" w:rsidR="00203797" w:rsidRDefault="002037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5C64" w14:textId="6BA5C0DA" w:rsidR="0014555E" w:rsidRDefault="0014555E"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1262C">
      <w:rPr>
        <w:rStyle w:val="PageNumber"/>
        <w:noProof/>
      </w:rPr>
      <w:t>36</w:t>
    </w:r>
    <w:r>
      <w:rPr>
        <w:rStyle w:val="PageNumber"/>
      </w:rPr>
      <w:fldChar w:fldCharType="end"/>
    </w:r>
    <w:r>
      <w:rPr>
        <w:rStyle w:val="PageNumber"/>
      </w:rPr>
      <w:t xml:space="preserve"> -</w:t>
    </w:r>
  </w:p>
  <w:p w14:paraId="399332BC" w14:textId="7B58B821" w:rsidR="0014555E" w:rsidRDefault="0014555E">
    <w:pPr>
      <w:pStyle w:val="Header"/>
      <w:rPr>
        <w:lang w:val="en-US"/>
      </w:rPr>
    </w:pPr>
    <w:r>
      <w:rPr>
        <w:lang w:val="en-US"/>
      </w:rPr>
      <w:t>USWP5B27-XX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2556" w14:textId="77777777" w:rsidR="00203797" w:rsidRDefault="002037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66973"/>
    <w:multiLevelType w:val="hybridMultilevel"/>
    <w:tmpl w:val="0B4A629E"/>
    <w:lvl w:ilvl="0" w:tplc="CFA6A408">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1C64A7"/>
    <w:multiLevelType w:val="hybridMultilevel"/>
    <w:tmpl w:val="E0FCC1EA"/>
    <w:lvl w:ilvl="0" w:tplc="04090001">
      <w:start w:val="1"/>
      <w:numFmt w:val="bullet"/>
      <w:lvlText w:val=""/>
      <w:lvlJc w:val="left"/>
      <w:pPr>
        <w:ind w:left="810" w:hanging="360"/>
      </w:pPr>
      <w:rPr>
        <w:rFonts w:ascii="Symbol" w:hAnsi="Symbol" w:cs="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27317"/>
    <w:multiLevelType w:val="hybridMultilevel"/>
    <w:tmpl w:val="01940104"/>
    <w:lvl w:ilvl="0" w:tplc="76809EF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21F03"/>
    <w:multiLevelType w:val="hybridMultilevel"/>
    <w:tmpl w:val="D7149D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F48F9"/>
    <w:multiLevelType w:val="hybridMultilevel"/>
    <w:tmpl w:val="6224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C6FC7"/>
    <w:multiLevelType w:val="hybridMultilevel"/>
    <w:tmpl w:val="637E5F9C"/>
    <w:lvl w:ilvl="0" w:tplc="BAFCCFB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F96E58"/>
    <w:multiLevelType w:val="hybridMultilevel"/>
    <w:tmpl w:val="46686886"/>
    <w:lvl w:ilvl="0" w:tplc="7ABE3760">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349565C"/>
    <w:multiLevelType w:val="multilevel"/>
    <w:tmpl w:val="B8C04BC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5D9A33EC"/>
    <w:multiLevelType w:val="hybridMultilevel"/>
    <w:tmpl w:val="CBD2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346668"/>
    <w:multiLevelType w:val="hybridMultilevel"/>
    <w:tmpl w:val="3878C57C"/>
    <w:lvl w:ilvl="0" w:tplc="69823C6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0"/>
  </w:num>
  <w:num w:numId="6">
    <w:abstractNumId w:val="5"/>
  </w:num>
  <w:num w:numId="7">
    <w:abstractNumId w:val="9"/>
  </w:num>
  <w:num w:numId="8">
    <w:abstractNumId w:val="4"/>
  </w:num>
  <w:num w:numId="9">
    <w:abstractNumId w:val="10"/>
  </w:num>
  <w:num w:numId="10">
    <w:abstractNumId w:val="8"/>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Edits">
    <w15:presenceInfo w15:providerId="None" w15:userId="Edi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n-CA" w:vendorID="64" w:dllVersion="0" w:nlCheck="1" w:checkStyle="0"/>
  <w:activeWritingStyle w:appName="MSWord" w:lang="fr-CH" w:vendorID="64" w:dllVersion="6" w:nlCheck="1" w:checkStyle="0"/>
  <w:activeWritingStyle w:appName="MSWord" w:lang="en-CA"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A2"/>
    <w:rsid w:val="000069D4"/>
    <w:rsid w:val="00006E70"/>
    <w:rsid w:val="00014F8A"/>
    <w:rsid w:val="00015AD3"/>
    <w:rsid w:val="000174AD"/>
    <w:rsid w:val="00024547"/>
    <w:rsid w:val="0002516D"/>
    <w:rsid w:val="00026367"/>
    <w:rsid w:val="00037E67"/>
    <w:rsid w:val="00043D55"/>
    <w:rsid w:val="00047A1D"/>
    <w:rsid w:val="0005236E"/>
    <w:rsid w:val="0005557A"/>
    <w:rsid w:val="000604B9"/>
    <w:rsid w:val="00061BE5"/>
    <w:rsid w:val="00064152"/>
    <w:rsid w:val="000708F8"/>
    <w:rsid w:val="00070D16"/>
    <w:rsid w:val="00071585"/>
    <w:rsid w:val="00072382"/>
    <w:rsid w:val="00076924"/>
    <w:rsid w:val="00076B2D"/>
    <w:rsid w:val="00083381"/>
    <w:rsid w:val="00085372"/>
    <w:rsid w:val="00085F91"/>
    <w:rsid w:val="00087D8A"/>
    <w:rsid w:val="00092306"/>
    <w:rsid w:val="00096265"/>
    <w:rsid w:val="000A3068"/>
    <w:rsid w:val="000A336A"/>
    <w:rsid w:val="000A530E"/>
    <w:rsid w:val="000A7D55"/>
    <w:rsid w:val="000B15B3"/>
    <w:rsid w:val="000B3CE8"/>
    <w:rsid w:val="000C0105"/>
    <w:rsid w:val="000C12C8"/>
    <w:rsid w:val="000C2E8E"/>
    <w:rsid w:val="000D3D5B"/>
    <w:rsid w:val="000D54E0"/>
    <w:rsid w:val="000E0E7C"/>
    <w:rsid w:val="000E0F6A"/>
    <w:rsid w:val="000E10D0"/>
    <w:rsid w:val="000E1E19"/>
    <w:rsid w:val="000E1F6F"/>
    <w:rsid w:val="000E77DD"/>
    <w:rsid w:val="000F1B4B"/>
    <w:rsid w:val="000F3326"/>
    <w:rsid w:val="000F5308"/>
    <w:rsid w:val="000F6679"/>
    <w:rsid w:val="000F6D08"/>
    <w:rsid w:val="000F6D51"/>
    <w:rsid w:val="00101F02"/>
    <w:rsid w:val="00107362"/>
    <w:rsid w:val="00114515"/>
    <w:rsid w:val="00114556"/>
    <w:rsid w:val="001177F4"/>
    <w:rsid w:val="001211CF"/>
    <w:rsid w:val="0012141E"/>
    <w:rsid w:val="00125183"/>
    <w:rsid w:val="0012744F"/>
    <w:rsid w:val="00131178"/>
    <w:rsid w:val="00140FFD"/>
    <w:rsid w:val="00142839"/>
    <w:rsid w:val="00143AA2"/>
    <w:rsid w:val="00144F85"/>
    <w:rsid w:val="0014555E"/>
    <w:rsid w:val="00150AE0"/>
    <w:rsid w:val="0015303D"/>
    <w:rsid w:val="00154963"/>
    <w:rsid w:val="0015563D"/>
    <w:rsid w:val="00156F66"/>
    <w:rsid w:val="00163271"/>
    <w:rsid w:val="00165F49"/>
    <w:rsid w:val="00166290"/>
    <w:rsid w:val="00170D00"/>
    <w:rsid w:val="00172122"/>
    <w:rsid w:val="00172175"/>
    <w:rsid w:val="0017373A"/>
    <w:rsid w:val="001769E2"/>
    <w:rsid w:val="00177E7F"/>
    <w:rsid w:val="0018111E"/>
    <w:rsid w:val="00181A6B"/>
    <w:rsid w:val="001820A5"/>
    <w:rsid w:val="00182528"/>
    <w:rsid w:val="0018500B"/>
    <w:rsid w:val="001875F7"/>
    <w:rsid w:val="001920B3"/>
    <w:rsid w:val="0019226F"/>
    <w:rsid w:val="00193160"/>
    <w:rsid w:val="00193248"/>
    <w:rsid w:val="00194CF4"/>
    <w:rsid w:val="00196A19"/>
    <w:rsid w:val="00197BC5"/>
    <w:rsid w:val="00197CCE"/>
    <w:rsid w:val="001A394C"/>
    <w:rsid w:val="001A6C9C"/>
    <w:rsid w:val="001B5EA4"/>
    <w:rsid w:val="001B7A9E"/>
    <w:rsid w:val="001B7F82"/>
    <w:rsid w:val="001D18C2"/>
    <w:rsid w:val="001D3680"/>
    <w:rsid w:val="001D41BF"/>
    <w:rsid w:val="001D57AA"/>
    <w:rsid w:val="001E2B90"/>
    <w:rsid w:val="001E5D05"/>
    <w:rsid w:val="001E5FC8"/>
    <w:rsid w:val="001E6EC0"/>
    <w:rsid w:val="001E743A"/>
    <w:rsid w:val="001F1DF4"/>
    <w:rsid w:val="001F3982"/>
    <w:rsid w:val="002004D4"/>
    <w:rsid w:val="00202DC1"/>
    <w:rsid w:val="00203797"/>
    <w:rsid w:val="00210626"/>
    <w:rsid w:val="002109AA"/>
    <w:rsid w:val="002116EE"/>
    <w:rsid w:val="002129E9"/>
    <w:rsid w:val="002169DB"/>
    <w:rsid w:val="00216BC7"/>
    <w:rsid w:val="002170E3"/>
    <w:rsid w:val="002210B1"/>
    <w:rsid w:val="002309D8"/>
    <w:rsid w:val="002318F7"/>
    <w:rsid w:val="00231E22"/>
    <w:rsid w:val="002344BC"/>
    <w:rsid w:val="002355D9"/>
    <w:rsid w:val="002358DD"/>
    <w:rsid w:val="00240A36"/>
    <w:rsid w:val="00244C72"/>
    <w:rsid w:val="00244FFF"/>
    <w:rsid w:val="00245470"/>
    <w:rsid w:val="0024607C"/>
    <w:rsid w:val="002519B6"/>
    <w:rsid w:val="00252177"/>
    <w:rsid w:val="00253BD9"/>
    <w:rsid w:val="0025498A"/>
    <w:rsid w:val="00255085"/>
    <w:rsid w:val="002626DB"/>
    <w:rsid w:val="00263227"/>
    <w:rsid w:val="00263A39"/>
    <w:rsid w:val="00264848"/>
    <w:rsid w:val="00264E8B"/>
    <w:rsid w:val="00270207"/>
    <w:rsid w:val="0027236A"/>
    <w:rsid w:val="00272FEA"/>
    <w:rsid w:val="00285A66"/>
    <w:rsid w:val="0028688C"/>
    <w:rsid w:val="002928AA"/>
    <w:rsid w:val="00293571"/>
    <w:rsid w:val="002A0547"/>
    <w:rsid w:val="002A120F"/>
    <w:rsid w:val="002A410C"/>
    <w:rsid w:val="002A5053"/>
    <w:rsid w:val="002A7FE2"/>
    <w:rsid w:val="002B09F1"/>
    <w:rsid w:val="002B4849"/>
    <w:rsid w:val="002B4C53"/>
    <w:rsid w:val="002B4EEF"/>
    <w:rsid w:val="002B6060"/>
    <w:rsid w:val="002B682A"/>
    <w:rsid w:val="002D2138"/>
    <w:rsid w:val="002D21C3"/>
    <w:rsid w:val="002D2D9C"/>
    <w:rsid w:val="002D3708"/>
    <w:rsid w:val="002D41E7"/>
    <w:rsid w:val="002D6E8B"/>
    <w:rsid w:val="002D74CE"/>
    <w:rsid w:val="002E1B4F"/>
    <w:rsid w:val="002E2B54"/>
    <w:rsid w:val="002E3113"/>
    <w:rsid w:val="002E54F1"/>
    <w:rsid w:val="002E63A6"/>
    <w:rsid w:val="002E7869"/>
    <w:rsid w:val="002F2A5E"/>
    <w:rsid w:val="002F2E67"/>
    <w:rsid w:val="002F53ED"/>
    <w:rsid w:val="002F5909"/>
    <w:rsid w:val="002F5A6D"/>
    <w:rsid w:val="002F7CB3"/>
    <w:rsid w:val="00305152"/>
    <w:rsid w:val="00312689"/>
    <w:rsid w:val="003140F8"/>
    <w:rsid w:val="00314201"/>
    <w:rsid w:val="003143A2"/>
    <w:rsid w:val="00315546"/>
    <w:rsid w:val="00315BB8"/>
    <w:rsid w:val="003161A9"/>
    <w:rsid w:val="003175DB"/>
    <w:rsid w:val="003212A5"/>
    <w:rsid w:val="00330567"/>
    <w:rsid w:val="00330BE5"/>
    <w:rsid w:val="0033190C"/>
    <w:rsid w:val="003361CF"/>
    <w:rsid w:val="00336412"/>
    <w:rsid w:val="003423FF"/>
    <w:rsid w:val="0034358F"/>
    <w:rsid w:val="00351850"/>
    <w:rsid w:val="0035273A"/>
    <w:rsid w:val="0035327B"/>
    <w:rsid w:val="00353565"/>
    <w:rsid w:val="003556A4"/>
    <w:rsid w:val="00361861"/>
    <w:rsid w:val="00364ADA"/>
    <w:rsid w:val="00366D13"/>
    <w:rsid w:val="003670C4"/>
    <w:rsid w:val="00367FEA"/>
    <w:rsid w:val="003715E2"/>
    <w:rsid w:val="0037222F"/>
    <w:rsid w:val="0037330A"/>
    <w:rsid w:val="00376092"/>
    <w:rsid w:val="0038107B"/>
    <w:rsid w:val="0038144F"/>
    <w:rsid w:val="00383966"/>
    <w:rsid w:val="00386A9D"/>
    <w:rsid w:val="003901FD"/>
    <w:rsid w:val="00391081"/>
    <w:rsid w:val="0039147F"/>
    <w:rsid w:val="00391E41"/>
    <w:rsid w:val="00392D79"/>
    <w:rsid w:val="00393C23"/>
    <w:rsid w:val="00394981"/>
    <w:rsid w:val="00394C68"/>
    <w:rsid w:val="003A3886"/>
    <w:rsid w:val="003A48F3"/>
    <w:rsid w:val="003A5039"/>
    <w:rsid w:val="003A734D"/>
    <w:rsid w:val="003B2789"/>
    <w:rsid w:val="003C13CE"/>
    <w:rsid w:val="003C2262"/>
    <w:rsid w:val="003C402A"/>
    <w:rsid w:val="003C422E"/>
    <w:rsid w:val="003C5F63"/>
    <w:rsid w:val="003C697E"/>
    <w:rsid w:val="003C7A56"/>
    <w:rsid w:val="003E085C"/>
    <w:rsid w:val="003E2518"/>
    <w:rsid w:val="003E2D42"/>
    <w:rsid w:val="003E40A8"/>
    <w:rsid w:val="003E7BE7"/>
    <w:rsid w:val="003E7CEF"/>
    <w:rsid w:val="003F00D4"/>
    <w:rsid w:val="004012FF"/>
    <w:rsid w:val="004017F0"/>
    <w:rsid w:val="00401C79"/>
    <w:rsid w:val="004061E6"/>
    <w:rsid w:val="00406DA0"/>
    <w:rsid w:val="00412209"/>
    <w:rsid w:val="00414774"/>
    <w:rsid w:val="00423EBD"/>
    <w:rsid w:val="00424F08"/>
    <w:rsid w:val="0042533C"/>
    <w:rsid w:val="00440993"/>
    <w:rsid w:val="00441159"/>
    <w:rsid w:val="00451062"/>
    <w:rsid w:val="00451DE8"/>
    <w:rsid w:val="00460A98"/>
    <w:rsid w:val="00462F3B"/>
    <w:rsid w:val="0046348F"/>
    <w:rsid w:val="00463EF9"/>
    <w:rsid w:val="004641E8"/>
    <w:rsid w:val="00466AD4"/>
    <w:rsid w:val="004676FF"/>
    <w:rsid w:val="00470E4B"/>
    <w:rsid w:val="0047289C"/>
    <w:rsid w:val="00472B33"/>
    <w:rsid w:val="00473816"/>
    <w:rsid w:val="00482C12"/>
    <w:rsid w:val="0048589C"/>
    <w:rsid w:val="0049305B"/>
    <w:rsid w:val="0049395F"/>
    <w:rsid w:val="00493CE5"/>
    <w:rsid w:val="0049593D"/>
    <w:rsid w:val="004A300E"/>
    <w:rsid w:val="004A5497"/>
    <w:rsid w:val="004B0BB9"/>
    <w:rsid w:val="004B1EF7"/>
    <w:rsid w:val="004B1F55"/>
    <w:rsid w:val="004B3307"/>
    <w:rsid w:val="004B3FAD"/>
    <w:rsid w:val="004C3396"/>
    <w:rsid w:val="004C4373"/>
    <w:rsid w:val="004C5749"/>
    <w:rsid w:val="004C7B8B"/>
    <w:rsid w:val="004D3412"/>
    <w:rsid w:val="004D64A0"/>
    <w:rsid w:val="004E488C"/>
    <w:rsid w:val="004E52C9"/>
    <w:rsid w:val="004E77AA"/>
    <w:rsid w:val="004E7BE2"/>
    <w:rsid w:val="004F1603"/>
    <w:rsid w:val="00501DCA"/>
    <w:rsid w:val="00505448"/>
    <w:rsid w:val="00507737"/>
    <w:rsid w:val="0051221E"/>
    <w:rsid w:val="00513A47"/>
    <w:rsid w:val="00516F0E"/>
    <w:rsid w:val="0052115C"/>
    <w:rsid w:val="0052119B"/>
    <w:rsid w:val="0052662F"/>
    <w:rsid w:val="00530F18"/>
    <w:rsid w:val="00533BA5"/>
    <w:rsid w:val="00535419"/>
    <w:rsid w:val="005374ED"/>
    <w:rsid w:val="00537A5B"/>
    <w:rsid w:val="005405A3"/>
    <w:rsid w:val="005408DF"/>
    <w:rsid w:val="005449E7"/>
    <w:rsid w:val="00544E4E"/>
    <w:rsid w:val="00551EBC"/>
    <w:rsid w:val="005536C9"/>
    <w:rsid w:val="00554370"/>
    <w:rsid w:val="005547DF"/>
    <w:rsid w:val="00562170"/>
    <w:rsid w:val="0056540A"/>
    <w:rsid w:val="005657A7"/>
    <w:rsid w:val="00573344"/>
    <w:rsid w:val="00574330"/>
    <w:rsid w:val="00574347"/>
    <w:rsid w:val="0057748D"/>
    <w:rsid w:val="0058060C"/>
    <w:rsid w:val="00583F9B"/>
    <w:rsid w:val="005911AF"/>
    <w:rsid w:val="00591B42"/>
    <w:rsid w:val="00595F5D"/>
    <w:rsid w:val="00596507"/>
    <w:rsid w:val="00596F19"/>
    <w:rsid w:val="005B0D29"/>
    <w:rsid w:val="005B7A04"/>
    <w:rsid w:val="005C00AD"/>
    <w:rsid w:val="005C1A67"/>
    <w:rsid w:val="005C2A5B"/>
    <w:rsid w:val="005C5D79"/>
    <w:rsid w:val="005C65CF"/>
    <w:rsid w:val="005D1751"/>
    <w:rsid w:val="005D56F2"/>
    <w:rsid w:val="005E0780"/>
    <w:rsid w:val="005E13A9"/>
    <w:rsid w:val="005E2C04"/>
    <w:rsid w:val="005E5C10"/>
    <w:rsid w:val="005E6222"/>
    <w:rsid w:val="005F20F3"/>
    <w:rsid w:val="005F2C78"/>
    <w:rsid w:val="005F5667"/>
    <w:rsid w:val="005F7F92"/>
    <w:rsid w:val="00602B8E"/>
    <w:rsid w:val="006034FD"/>
    <w:rsid w:val="006100E8"/>
    <w:rsid w:val="00613CD3"/>
    <w:rsid w:val="006144E4"/>
    <w:rsid w:val="006154A7"/>
    <w:rsid w:val="006207A3"/>
    <w:rsid w:val="0062508C"/>
    <w:rsid w:val="00625F46"/>
    <w:rsid w:val="006326D4"/>
    <w:rsid w:val="006333C6"/>
    <w:rsid w:val="006347ED"/>
    <w:rsid w:val="006412A8"/>
    <w:rsid w:val="0064131F"/>
    <w:rsid w:val="00645877"/>
    <w:rsid w:val="00647B72"/>
    <w:rsid w:val="00647D1E"/>
    <w:rsid w:val="00650299"/>
    <w:rsid w:val="006535F2"/>
    <w:rsid w:val="00655FC5"/>
    <w:rsid w:val="006571DF"/>
    <w:rsid w:val="00657981"/>
    <w:rsid w:val="0065799A"/>
    <w:rsid w:val="006607BA"/>
    <w:rsid w:val="00661D23"/>
    <w:rsid w:val="006722BB"/>
    <w:rsid w:val="00672D78"/>
    <w:rsid w:val="006740A7"/>
    <w:rsid w:val="00676D22"/>
    <w:rsid w:val="00690675"/>
    <w:rsid w:val="00695A0D"/>
    <w:rsid w:val="006A16D4"/>
    <w:rsid w:val="006A72D2"/>
    <w:rsid w:val="006A7F51"/>
    <w:rsid w:val="006B0CF8"/>
    <w:rsid w:val="006B1122"/>
    <w:rsid w:val="006B1EE9"/>
    <w:rsid w:val="006B4305"/>
    <w:rsid w:val="006C0048"/>
    <w:rsid w:val="006C075A"/>
    <w:rsid w:val="006C0B5A"/>
    <w:rsid w:val="006C3C62"/>
    <w:rsid w:val="006C4112"/>
    <w:rsid w:val="006D6230"/>
    <w:rsid w:val="006D69A2"/>
    <w:rsid w:val="006E0DE1"/>
    <w:rsid w:val="006E62EF"/>
    <w:rsid w:val="006E696F"/>
    <w:rsid w:val="006E6CF7"/>
    <w:rsid w:val="006E6EA4"/>
    <w:rsid w:val="006F1464"/>
    <w:rsid w:val="006F2CF7"/>
    <w:rsid w:val="006F2FF7"/>
    <w:rsid w:val="006F4E88"/>
    <w:rsid w:val="006F7184"/>
    <w:rsid w:val="007004A4"/>
    <w:rsid w:val="00703F3E"/>
    <w:rsid w:val="007050DA"/>
    <w:rsid w:val="00706393"/>
    <w:rsid w:val="007065BB"/>
    <w:rsid w:val="00707E69"/>
    <w:rsid w:val="0071262C"/>
    <w:rsid w:val="00713BAE"/>
    <w:rsid w:val="0071781C"/>
    <w:rsid w:val="00721A5F"/>
    <w:rsid w:val="007224AE"/>
    <w:rsid w:val="007236F9"/>
    <w:rsid w:val="007361A0"/>
    <w:rsid w:val="007418F5"/>
    <w:rsid w:val="00744DC9"/>
    <w:rsid w:val="00746C94"/>
    <w:rsid w:val="00747352"/>
    <w:rsid w:val="00747613"/>
    <w:rsid w:val="00747DB6"/>
    <w:rsid w:val="007515FA"/>
    <w:rsid w:val="00754778"/>
    <w:rsid w:val="00754B90"/>
    <w:rsid w:val="00754DA0"/>
    <w:rsid w:val="00755BCA"/>
    <w:rsid w:val="0075778C"/>
    <w:rsid w:val="007612A2"/>
    <w:rsid w:val="007632DB"/>
    <w:rsid w:val="007654EE"/>
    <w:rsid w:val="00766BD1"/>
    <w:rsid w:val="007716C9"/>
    <w:rsid w:val="007746BA"/>
    <w:rsid w:val="007952EA"/>
    <w:rsid w:val="00797454"/>
    <w:rsid w:val="007A601C"/>
    <w:rsid w:val="007A669B"/>
    <w:rsid w:val="007A69BB"/>
    <w:rsid w:val="007B59E0"/>
    <w:rsid w:val="007C4A44"/>
    <w:rsid w:val="007C5395"/>
    <w:rsid w:val="007D2E70"/>
    <w:rsid w:val="007D3B15"/>
    <w:rsid w:val="007D42DF"/>
    <w:rsid w:val="007E2574"/>
    <w:rsid w:val="007E3E97"/>
    <w:rsid w:val="007E4AA3"/>
    <w:rsid w:val="007F448A"/>
    <w:rsid w:val="007F66A3"/>
    <w:rsid w:val="00800125"/>
    <w:rsid w:val="008003C2"/>
    <w:rsid w:val="00801C08"/>
    <w:rsid w:val="00802A28"/>
    <w:rsid w:val="00804808"/>
    <w:rsid w:val="0080538C"/>
    <w:rsid w:val="00806CF7"/>
    <w:rsid w:val="00807578"/>
    <w:rsid w:val="00810C5A"/>
    <w:rsid w:val="00810D17"/>
    <w:rsid w:val="00811495"/>
    <w:rsid w:val="00814E0A"/>
    <w:rsid w:val="0081503E"/>
    <w:rsid w:val="00822581"/>
    <w:rsid w:val="00830645"/>
    <w:rsid w:val="008309DD"/>
    <w:rsid w:val="0083227A"/>
    <w:rsid w:val="00834153"/>
    <w:rsid w:val="0083454A"/>
    <w:rsid w:val="008443D7"/>
    <w:rsid w:val="00847279"/>
    <w:rsid w:val="00850301"/>
    <w:rsid w:val="0085055A"/>
    <w:rsid w:val="0085279A"/>
    <w:rsid w:val="00856E89"/>
    <w:rsid w:val="00862665"/>
    <w:rsid w:val="00863F05"/>
    <w:rsid w:val="00866900"/>
    <w:rsid w:val="0086731C"/>
    <w:rsid w:val="00875364"/>
    <w:rsid w:val="0087640E"/>
    <w:rsid w:val="008766B4"/>
    <w:rsid w:val="00876A8A"/>
    <w:rsid w:val="00881BA1"/>
    <w:rsid w:val="00885345"/>
    <w:rsid w:val="00890AC2"/>
    <w:rsid w:val="00892B3E"/>
    <w:rsid w:val="0089591F"/>
    <w:rsid w:val="008A059A"/>
    <w:rsid w:val="008A130E"/>
    <w:rsid w:val="008A7313"/>
    <w:rsid w:val="008B6BCB"/>
    <w:rsid w:val="008C06E8"/>
    <w:rsid w:val="008C14F7"/>
    <w:rsid w:val="008C2302"/>
    <w:rsid w:val="008C26B8"/>
    <w:rsid w:val="008C3772"/>
    <w:rsid w:val="008C41C3"/>
    <w:rsid w:val="008C6CB9"/>
    <w:rsid w:val="008D04CD"/>
    <w:rsid w:val="008D05F6"/>
    <w:rsid w:val="008D1233"/>
    <w:rsid w:val="008D4643"/>
    <w:rsid w:val="008D4DD9"/>
    <w:rsid w:val="008D75A5"/>
    <w:rsid w:val="008E01FD"/>
    <w:rsid w:val="008E07A0"/>
    <w:rsid w:val="008E07B8"/>
    <w:rsid w:val="008E081E"/>
    <w:rsid w:val="008E1A98"/>
    <w:rsid w:val="008E310B"/>
    <w:rsid w:val="008E3D53"/>
    <w:rsid w:val="008E58F8"/>
    <w:rsid w:val="008E7D7E"/>
    <w:rsid w:val="008F0C49"/>
    <w:rsid w:val="008F0E7A"/>
    <w:rsid w:val="008F208F"/>
    <w:rsid w:val="008F63A8"/>
    <w:rsid w:val="008F74DA"/>
    <w:rsid w:val="009059E9"/>
    <w:rsid w:val="009062E8"/>
    <w:rsid w:val="00906FA3"/>
    <w:rsid w:val="00915F1D"/>
    <w:rsid w:val="009162EF"/>
    <w:rsid w:val="00922987"/>
    <w:rsid w:val="009236F8"/>
    <w:rsid w:val="00923890"/>
    <w:rsid w:val="009269F8"/>
    <w:rsid w:val="00932FCE"/>
    <w:rsid w:val="00935802"/>
    <w:rsid w:val="00935FF9"/>
    <w:rsid w:val="009372F8"/>
    <w:rsid w:val="009376D4"/>
    <w:rsid w:val="00940A30"/>
    <w:rsid w:val="0094108F"/>
    <w:rsid w:val="009425FD"/>
    <w:rsid w:val="00942D19"/>
    <w:rsid w:val="00946E8B"/>
    <w:rsid w:val="0094705D"/>
    <w:rsid w:val="0097017C"/>
    <w:rsid w:val="00973449"/>
    <w:rsid w:val="00976E90"/>
    <w:rsid w:val="009816D8"/>
    <w:rsid w:val="00982084"/>
    <w:rsid w:val="00984EFE"/>
    <w:rsid w:val="009921AE"/>
    <w:rsid w:val="009923D8"/>
    <w:rsid w:val="00992CA5"/>
    <w:rsid w:val="00995963"/>
    <w:rsid w:val="00995D46"/>
    <w:rsid w:val="009966B4"/>
    <w:rsid w:val="009A270E"/>
    <w:rsid w:val="009B4E35"/>
    <w:rsid w:val="009B5E56"/>
    <w:rsid w:val="009B61EB"/>
    <w:rsid w:val="009C0AA7"/>
    <w:rsid w:val="009C0F41"/>
    <w:rsid w:val="009C183B"/>
    <w:rsid w:val="009C185B"/>
    <w:rsid w:val="009C1F6E"/>
    <w:rsid w:val="009C2064"/>
    <w:rsid w:val="009D02B2"/>
    <w:rsid w:val="009D131C"/>
    <w:rsid w:val="009D1371"/>
    <w:rsid w:val="009D1697"/>
    <w:rsid w:val="009D1801"/>
    <w:rsid w:val="009D330B"/>
    <w:rsid w:val="009E2555"/>
    <w:rsid w:val="009E3AF6"/>
    <w:rsid w:val="009E3DC6"/>
    <w:rsid w:val="009E5DF8"/>
    <w:rsid w:val="009E749A"/>
    <w:rsid w:val="009F3A46"/>
    <w:rsid w:val="009F418A"/>
    <w:rsid w:val="009F6520"/>
    <w:rsid w:val="00A0119B"/>
    <w:rsid w:val="00A014F8"/>
    <w:rsid w:val="00A02EB5"/>
    <w:rsid w:val="00A03ACC"/>
    <w:rsid w:val="00A03C88"/>
    <w:rsid w:val="00A06D4C"/>
    <w:rsid w:val="00A075E5"/>
    <w:rsid w:val="00A1292B"/>
    <w:rsid w:val="00A22D72"/>
    <w:rsid w:val="00A26032"/>
    <w:rsid w:val="00A31714"/>
    <w:rsid w:val="00A339DD"/>
    <w:rsid w:val="00A47E10"/>
    <w:rsid w:val="00A50771"/>
    <w:rsid w:val="00A50F73"/>
    <w:rsid w:val="00A5173C"/>
    <w:rsid w:val="00A523EF"/>
    <w:rsid w:val="00A532D5"/>
    <w:rsid w:val="00A61AEF"/>
    <w:rsid w:val="00A63CE7"/>
    <w:rsid w:val="00A65717"/>
    <w:rsid w:val="00A67941"/>
    <w:rsid w:val="00A71493"/>
    <w:rsid w:val="00A7347F"/>
    <w:rsid w:val="00A73A8D"/>
    <w:rsid w:val="00A764A0"/>
    <w:rsid w:val="00A7707B"/>
    <w:rsid w:val="00A77952"/>
    <w:rsid w:val="00A77BCD"/>
    <w:rsid w:val="00A850FF"/>
    <w:rsid w:val="00A86230"/>
    <w:rsid w:val="00A86370"/>
    <w:rsid w:val="00A9179B"/>
    <w:rsid w:val="00A92C0B"/>
    <w:rsid w:val="00A93264"/>
    <w:rsid w:val="00A93D91"/>
    <w:rsid w:val="00AA0531"/>
    <w:rsid w:val="00AA0E59"/>
    <w:rsid w:val="00AA171A"/>
    <w:rsid w:val="00AA1D41"/>
    <w:rsid w:val="00AA2822"/>
    <w:rsid w:val="00AA6D32"/>
    <w:rsid w:val="00AA787F"/>
    <w:rsid w:val="00AB32D0"/>
    <w:rsid w:val="00AD0240"/>
    <w:rsid w:val="00AD14C0"/>
    <w:rsid w:val="00AD2345"/>
    <w:rsid w:val="00AD67AA"/>
    <w:rsid w:val="00AE1B85"/>
    <w:rsid w:val="00AE32CE"/>
    <w:rsid w:val="00AE6E1D"/>
    <w:rsid w:val="00AF173A"/>
    <w:rsid w:val="00AF1CAE"/>
    <w:rsid w:val="00AF691F"/>
    <w:rsid w:val="00AF7EDE"/>
    <w:rsid w:val="00B0191D"/>
    <w:rsid w:val="00B02188"/>
    <w:rsid w:val="00B06100"/>
    <w:rsid w:val="00B066A4"/>
    <w:rsid w:val="00B07A13"/>
    <w:rsid w:val="00B10E59"/>
    <w:rsid w:val="00B11B9F"/>
    <w:rsid w:val="00B13DA9"/>
    <w:rsid w:val="00B14A61"/>
    <w:rsid w:val="00B15965"/>
    <w:rsid w:val="00B24AD3"/>
    <w:rsid w:val="00B2562D"/>
    <w:rsid w:val="00B25D2A"/>
    <w:rsid w:val="00B3153D"/>
    <w:rsid w:val="00B32980"/>
    <w:rsid w:val="00B332E5"/>
    <w:rsid w:val="00B34DEF"/>
    <w:rsid w:val="00B41705"/>
    <w:rsid w:val="00B4279B"/>
    <w:rsid w:val="00B451AA"/>
    <w:rsid w:val="00B45FC9"/>
    <w:rsid w:val="00B46B2B"/>
    <w:rsid w:val="00B47752"/>
    <w:rsid w:val="00B55416"/>
    <w:rsid w:val="00B55760"/>
    <w:rsid w:val="00B56F97"/>
    <w:rsid w:val="00B6070A"/>
    <w:rsid w:val="00B611DA"/>
    <w:rsid w:val="00B62682"/>
    <w:rsid w:val="00B62EB8"/>
    <w:rsid w:val="00B63FE3"/>
    <w:rsid w:val="00B67114"/>
    <w:rsid w:val="00B67B8B"/>
    <w:rsid w:val="00B7008E"/>
    <w:rsid w:val="00B70C1A"/>
    <w:rsid w:val="00B712F9"/>
    <w:rsid w:val="00B74729"/>
    <w:rsid w:val="00B7582E"/>
    <w:rsid w:val="00B76F35"/>
    <w:rsid w:val="00B81138"/>
    <w:rsid w:val="00B82C15"/>
    <w:rsid w:val="00B91FAF"/>
    <w:rsid w:val="00B92520"/>
    <w:rsid w:val="00B93E62"/>
    <w:rsid w:val="00B973DA"/>
    <w:rsid w:val="00BA0214"/>
    <w:rsid w:val="00BA297D"/>
    <w:rsid w:val="00BA5E2A"/>
    <w:rsid w:val="00BA6C38"/>
    <w:rsid w:val="00BA7A64"/>
    <w:rsid w:val="00BB08E5"/>
    <w:rsid w:val="00BB1256"/>
    <w:rsid w:val="00BB2F21"/>
    <w:rsid w:val="00BB31C3"/>
    <w:rsid w:val="00BB5DE5"/>
    <w:rsid w:val="00BC2D1F"/>
    <w:rsid w:val="00BC31A3"/>
    <w:rsid w:val="00BC53AD"/>
    <w:rsid w:val="00BC7CCF"/>
    <w:rsid w:val="00BD0078"/>
    <w:rsid w:val="00BD3833"/>
    <w:rsid w:val="00BD3D21"/>
    <w:rsid w:val="00BD6E6B"/>
    <w:rsid w:val="00BE0153"/>
    <w:rsid w:val="00BE339F"/>
    <w:rsid w:val="00BE470B"/>
    <w:rsid w:val="00BF0F5E"/>
    <w:rsid w:val="00BF41DC"/>
    <w:rsid w:val="00BF7EEC"/>
    <w:rsid w:val="00C02D96"/>
    <w:rsid w:val="00C0702D"/>
    <w:rsid w:val="00C15BA2"/>
    <w:rsid w:val="00C16070"/>
    <w:rsid w:val="00C17757"/>
    <w:rsid w:val="00C17957"/>
    <w:rsid w:val="00C2056F"/>
    <w:rsid w:val="00C20B5F"/>
    <w:rsid w:val="00C2176D"/>
    <w:rsid w:val="00C23DC6"/>
    <w:rsid w:val="00C26A5C"/>
    <w:rsid w:val="00C26D2E"/>
    <w:rsid w:val="00C26DBB"/>
    <w:rsid w:val="00C31789"/>
    <w:rsid w:val="00C34639"/>
    <w:rsid w:val="00C37358"/>
    <w:rsid w:val="00C43781"/>
    <w:rsid w:val="00C45FBB"/>
    <w:rsid w:val="00C50690"/>
    <w:rsid w:val="00C53142"/>
    <w:rsid w:val="00C53FC0"/>
    <w:rsid w:val="00C55DE0"/>
    <w:rsid w:val="00C57A91"/>
    <w:rsid w:val="00C6216B"/>
    <w:rsid w:val="00C656FE"/>
    <w:rsid w:val="00C65BCE"/>
    <w:rsid w:val="00C752FD"/>
    <w:rsid w:val="00C75D55"/>
    <w:rsid w:val="00C77AD9"/>
    <w:rsid w:val="00C80294"/>
    <w:rsid w:val="00C83556"/>
    <w:rsid w:val="00C839F3"/>
    <w:rsid w:val="00C846D6"/>
    <w:rsid w:val="00C854A1"/>
    <w:rsid w:val="00C85F03"/>
    <w:rsid w:val="00C92332"/>
    <w:rsid w:val="00CA0193"/>
    <w:rsid w:val="00CA4DB4"/>
    <w:rsid w:val="00CA6127"/>
    <w:rsid w:val="00CA68CC"/>
    <w:rsid w:val="00CB21CD"/>
    <w:rsid w:val="00CB493A"/>
    <w:rsid w:val="00CB657F"/>
    <w:rsid w:val="00CC01C2"/>
    <w:rsid w:val="00CC3902"/>
    <w:rsid w:val="00CC3A86"/>
    <w:rsid w:val="00CC71CB"/>
    <w:rsid w:val="00CD1256"/>
    <w:rsid w:val="00CD1534"/>
    <w:rsid w:val="00CD21FA"/>
    <w:rsid w:val="00CD2C9E"/>
    <w:rsid w:val="00CD32DE"/>
    <w:rsid w:val="00CD67F4"/>
    <w:rsid w:val="00CD71FA"/>
    <w:rsid w:val="00CE6596"/>
    <w:rsid w:val="00CF21F2"/>
    <w:rsid w:val="00CF3620"/>
    <w:rsid w:val="00CF7027"/>
    <w:rsid w:val="00D02712"/>
    <w:rsid w:val="00D0285E"/>
    <w:rsid w:val="00D0338D"/>
    <w:rsid w:val="00D046A7"/>
    <w:rsid w:val="00D04A60"/>
    <w:rsid w:val="00D05E21"/>
    <w:rsid w:val="00D10AEB"/>
    <w:rsid w:val="00D11FD7"/>
    <w:rsid w:val="00D13AD3"/>
    <w:rsid w:val="00D2058B"/>
    <w:rsid w:val="00D214D0"/>
    <w:rsid w:val="00D250AA"/>
    <w:rsid w:val="00D261CC"/>
    <w:rsid w:val="00D37634"/>
    <w:rsid w:val="00D37C0A"/>
    <w:rsid w:val="00D565F5"/>
    <w:rsid w:val="00D64BCA"/>
    <w:rsid w:val="00D6546B"/>
    <w:rsid w:val="00D722ED"/>
    <w:rsid w:val="00D82189"/>
    <w:rsid w:val="00D8265A"/>
    <w:rsid w:val="00D82F4C"/>
    <w:rsid w:val="00D84AA4"/>
    <w:rsid w:val="00D85B15"/>
    <w:rsid w:val="00D860F9"/>
    <w:rsid w:val="00D86B03"/>
    <w:rsid w:val="00D92843"/>
    <w:rsid w:val="00D9336B"/>
    <w:rsid w:val="00D93C95"/>
    <w:rsid w:val="00D9466F"/>
    <w:rsid w:val="00D97FC9"/>
    <w:rsid w:val="00DA1FC7"/>
    <w:rsid w:val="00DA2398"/>
    <w:rsid w:val="00DA535B"/>
    <w:rsid w:val="00DA6F2A"/>
    <w:rsid w:val="00DA784C"/>
    <w:rsid w:val="00DB178B"/>
    <w:rsid w:val="00DB19E7"/>
    <w:rsid w:val="00DC17D3"/>
    <w:rsid w:val="00DC1807"/>
    <w:rsid w:val="00DC2D52"/>
    <w:rsid w:val="00DC3803"/>
    <w:rsid w:val="00DC65D3"/>
    <w:rsid w:val="00DD2217"/>
    <w:rsid w:val="00DD3433"/>
    <w:rsid w:val="00DD4371"/>
    <w:rsid w:val="00DD44A9"/>
    <w:rsid w:val="00DD4BED"/>
    <w:rsid w:val="00DD60B1"/>
    <w:rsid w:val="00DD7081"/>
    <w:rsid w:val="00DE0375"/>
    <w:rsid w:val="00DE2BBF"/>
    <w:rsid w:val="00DE32D2"/>
    <w:rsid w:val="00DE39F0"/>
    <w:rsid w:val="00DE47C5"/>
    <w:rsid w:val="00DE555E"/>
    <w:rsid w:val="00DE6C87"/>
    <w:rsid w:val="00DE76CE"/>
    <w:rsid w:val="00DF0AF3"/>
    <w:rsid w:val="00DF51F8"/>
    <w:rsid w:val="00DF7E9F"/>
    <w:rsid w:val="00E05948"/>
    <w:rsid w:val="00E1601A"/>
    <w:rsid w:val="00E165C3"/>
    <w:rsid w:val="00E17246"/>
    <w:rsid w:val="00E26827"/>
    <w:rsid w:val="00E27A32"/>
    <w:rsid w:val="00E27D7E"/>
    <w:rsid w:val="00E30248"/>
    <w:rsid w:val="00E3218F"/>
    <w:rsid w:val="00E365AE"/>
    <w:rsid w:val="00E37DAF"/>
    <w:rsid w:val="00E42E13"/>
    <w:rsid w:val="00E43CDA"/>
    <w:rsid w:val="00E452E9"/>
    <w:rsid w:val="00E51B5D"/>
    <w:rsid w:val="00E53A9F"/>
    <w:rsid w:val="00E551E4"/>
    <w:rsid w:val="00E55FBC"/>
    <w:rsid w:val="00E56D5C"/>
    <w:rsid w:val="00E609C8"/>
    <w:rsid w:val="00E61D9C"/>
    <w:rsid w:val="00E6257C"/>
    <w:rsid w:val="00E63AB2"/>
    <w:rsid w:val="00E63C59"/>
    <w:rsid w:val="00E657F8"/>
    <w:rsid w:val="00E70953"/>
    <w:rsid w:val="00E73338"/>
    <w:rsid w:val="00E80E40"/>
    <w:rsid w:val="00E80F4E"/>
    <w:rsid w:val="00E819D2"/>
    <w:rsid w:val="00E82052"/>
    <w:rsid w:val="00E82C31"/>
    <w:rsid w:val="00E83BDD"/>
    <w:rsid w:val="00E85ED7"/>
    <w:rsid w:val="00E95D05"/>
    <w:rsid w:val="00EA0C68"/>
    <w:rsid w:val="00EA3634"/>
    <w:rsid w:val="00EA54C7"/>
    <w:rsid w:val="00EA6235"/>
    <w:rsid w:val="00EA6C65"/>
    <w:rsid w:val="00EB4C03"/>
    <w:rsid w:val="00EB500D"/>
    <w:rsid w:val="00EB6C84"/>
    <w:rsid w:val="00EC2EBF"/>
    <w:rsid w:val="00EC3574"/>
    <w:rsid w:val="00EC57D3"/>
    <w:rsid w:val="00ED044B"/>
    <w:rsid w:val="00ED04C4"/>
    <w:rsid w:val="00ED213E"/>
    <w:rsid w:val="00ED5311"/>
    <w:rsid w:val="00ED7B63"/>
    <w:rsid w:val="00EE050A"/>
    <w:rsid w:val="00EF2608"/>
    <w:rsid w:val="00EF4454"/>
    <w:rsid w:val="00EF506B"/>
    <w:rsid w:val="00EF5440"/>
    <w:rsid w:val="00EF7E43"/>
    <w:rsid w:val="00F02617"/>
    <w:rsid w:val="00F03600"/>
    <w:rsid w:val="00F03709"/>
    <w:rsid w:val="00F048DF"/>
    <w:rsid w:val="00F048E4"/>
    <w:rsid w:val="00F04D18"/>
    <w:rsid w:val="00F06E19"/>
    <w:rsid w:val="00F07C61"/>
    <w:rsid w:val="00F12053"/>
    <w:rsid w:val="00F1223A"/>
    <w:rsid w:val="00F126D3"/>
    <w:rsid w:val="00F13163"/>
    <w:rsid w:val="00F1355F"/>
    <w:rsid w:val="00F20110"/>
    <w:rsid w:val="00F221D0"/>
    <w:rsid w:val="00F22D21"/>
    <w:rsid w:val="00F241B8"/>
    <w:rsid w:val="00F25662"/>
    <w:rsid w:val="00F30FC9"/>
    <w:rsid w:val="00F31824"/>
    <w:rsid w:val="00F353DD"/>
    <w:rsid w:val="00F3628A"/>
    <w:rsid w:val="00F40759"/>
    <w:rsid w:val="00F45194"/>
    <w:rsid w:val="00F458F9"/>
    <w:rsid w:val="00F508FC"/>
    <w:rsid w:val="00F52AAD"/>
    <w:rsid w:val="00F54BC4"/>
    <w:rsid w:val="00F55323"/>
    <w:rsid w:val="00F6072F"/>
    <w:rsid w:val="00F607F4"/>
    <w:rsid w:val="00F629EA"/>
    <w:rsid w:val="00F67164"/>
    <w:rsid w:val="00F67266"/>
    <w:rsid w:val="00F71655"/>
    <w:rsid w:val="00F755E8"/>
    <w:rsid w:val="00F775E2"/>
    <w:rsid w:val="00F8092D"/>
    <w:rsid w:val="00F8249A"/>
    <w:rsid w:val="00F8287E"/>
    <w:rsid w:val="00F8634D"/>
    <w:rsid w:val="00F97262"/>
    <w:rsid w:val="00F97D49"/>
    <w:rsid w:val="00FA124A"/>
    <w:rsid w:val="00FA29F9"/>
    <w:rsid w:val="00FB4A9B"/>
    <w:rsid w:val="00FC08DD"/>
    <w:rsid w:val="00FC2316"/>
    <w:rsid w:val="00FC2A51"/>
    <w:rsid w:val="00FC2CFD"/>
    <w:rsid w:val="00FC624E"/>
    <w:rsid w:val="00FC63AD"/>
    <w:rsid w:val="00FD058D"/>
    <w:rsid w:val="00FD0699"/>
    <w:rsid w:val="00FD0DCC"/>
    <w:rsid w:val="00FD4D5E"/>
    <w:rsid w:val="00FD65C3"/>
    <w:rsid w:val="00FD6FB0"/>
    <w:rsid w:val="00FE66F1"/>
    <w:rsid w:val="00FE69A6"/>
    <w:rsid w:val="00FF53A0"/>
    <w:rsid w:val="00FF62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D00BA0"/>
  <w15:docId w15:val="{2B580C80-0CE5-45AA-8CEB-28930339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qFormat/>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9C185B"/>
    <w:rPr>
      <w:position w:val="6"/>
      <w:sz w:val="18"/>
    </w:rPr>
  </w:style>
  <w:style w:type="paragraph" w:styleId="FootnoteText">
    <w:name w:val="footnote text"/>
    <w:basedOn w:val="Normal"/>
    <w:link w:val="FootnoteTextChar"/>
    <w:uiPriority w:val="99"/>
    <w:qFormat/>
    <w:rsid w:val="009C185B"/>
    <w:pPr>
      <w:keepLines/>
      <w:tabs>
        <w:tab w:val="left" w:pos="255"/>
      </w:tabs>
    </w:pPr>
  </w:style>
  <w:style w:type="paragraph" w:customStyle="1" w:styleId="Note">
    <w:name w:val="Note"/>
    <w:basedOn w:val="Normal"/>
    <w:next w:val="Normal"/>
    <w:qFormat/>
    <w:rsid w:val="009C185B"/>
    <w:pPr>
      <w:tabs>
        <w:tab w:val="left" w:pos="284"/>
      </w:tabs>
      <w:spacing w:before="80"/>
    </w:pPr>
    <w:rPr>
      <w:sz w:val="22"/>
    </w:rPr>
  </w:style>
  <w:style w:type="paragraph" w:styleId="Header">
    <w:name w:val="header"/>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link w:val="ReasonsChar"/>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7612A2"/>
    <w:rPr>
      <w:color w:val="0000FF" w:themeColor="hyperlink"/>
      <w:u w:val="single"/>
    </w:rPr>
  </w:style>
  <w:style w:type="character" w:customStyle="1" w:styleId="Heading1Char">
    <w:name w:val="Heading 1 Char"/>
    <w:basedOn w:val="DefaultParagraphFont"/>
    <w:link w:val="Heading1"/>
    <w:uiPriority w:val="99"/>
    <w:rsid w:val="007612A2"/>
    <w:rPr>
      <w:rFonts w:ascii="Times New Roman" w:hAnsi="Times New Roman"/>
      <w:b/>
      <w:sz w:val="28"/>
      <w:lang w:val="en-GB" w:eastAsia="en-US"/>
    </w:rPr>
  </w:style>
  <w:style w:type="character" w:customStyle="1" w:styleId="Heading2Char">
    <w:name w:val="Heading 2 Char"/>
    <w:basedOn w:val="DefaultParagraphFont"/>
    <w:link w:val="Heading2"/>
    <w:uiPriority w:val="99"/>
    <w:rsid w:val="007612A2"/>
    <w:rPr>
      <w:rFonts w:ascii="Times New Roman" w:hAnsi="Times New Roman"/>
      <w:b/>
      <w:sz w:val="24"/>
      <w:lang w:val="en-GB" w:eastAsia="en-US"/>
    </w:rPr>
  </w:style>
  <w:style w:type="character" w:customStyle="1" w:styleId="Heading3Char">
    <w:name w:val="Heading 3 Char"/>
    <w:basedOn w:val="DefaultParagraphFont"/>
    <w:link w:val="Heading3"/>
    <w:uiPriority w:val="99"/>
    <w:rsid w:val="007612A2"/>
    <w:rPr>
      <w:rFonts w:ascii="Times New Roman" w:hAnsi="Times New Roman"/>
      <w:b/>
      <w:sz w:val="24"/>
      <w:lang w:val="en-GB" w:eastAsia="en-US"/>
    </w:rPr>
  </w:style>
  <w:style w:type="character" w:customStyle="1" w:styleId="Heading4Char">
    <w:name w:val="Heading 4 Char"/>
    <w:basedOn w:val="DefaultParagraphFont"/>
    <w:link w:val="Heading4"/>
    <w:uiPriority w:val="99"/>
    <w:qFormat/>
    <w:rsid w:val="007612A2"/>
    <w:rPr>
      <w:rFonts w:ascii="Times New Roman" w:hAnsi="Times New Roman"/>
      <w:b/>
      <w:sz w:val="24"/>
      <w:lang w:val="en-GB" w:eastAsia="en-US"/>
    </w:rPr>
  </w:style>
  <w:style w:type="character" w:customStyle="1" w:styleId="enumlev1Char">
    <w:name w:val="enumlev1 Char"/>
    <w:basedOn w:val="DefaultParagraphFont"/>
    <w:link w:val="enumlev1"/>
    <w:locked/>
    <w:rsid w:val="007612A2"/>
    <w:rPr>
      <w:rFonts w:ascii="Times New Roman" w:hAnsi="Times New Roman"/>
      <w:sz w:val="24"/>
      <w:lang w:val="en-GB" w:eastAsia="en-US"/>
    </w:rPr>
  </w:style>
  <w:style w:type="character" w:customStyle="1" w:styleId="enumlev2Char">
    <w:name w:val="enumlev2 Char"/>
    <w:basedOn w:val="DefaultParagraphFont"/>
    <w:link w:val="enumlev2"/>
    <w:qFormat/>
    <w:locked/>
    <w:rsid w:val="007612A2"/>
    <w:rPr>
      <w:rFonts w:ascii="Times New Roman" w:hAnsi="Times New Roman"/>
      <w:sz w:val="24"/>
      <w:lang w:val="en-GB" w:eastAsia="en-US"/>
    </w:rPr>
  </w:style>
  <w:style w:type="character" w:customStyle="1" w:styleId="EquationChar">
    <w:name w:val="Equation Char"/>
    <w:basedOn w:val="DefaultParagraphFont"/>
    <w:link w:val="Equation"/>
    <w:qFormat/>
    <w:locked/>
    <w:rsid w:val="007612A2"/>
    <w:rPr>
      <w:rFonts w:ascii="Times New Roman" w:hAnsi="Times New Roman"/>
      <w:sz w:val="24"/>
      <w:lang w:val="en-GB" w:eastAsia="en-US"/>
    </w:rPr>
  </w:style>
  <w:style w:type="character" w:customStyle="1" w:styleId="FigureNoChar">
    <w:name w:val="Figure_No Char"/>
    <w:basedOn w:val="DefaultParagraphFont"/>
    <w:link w:val="FigureNo"/>
    <w:qFormat/>
    <w:locked/>
    <w:rsid w:val="007612A2"/>
    <w:rPr>
      <w:rFonts w:ascii="Times New Roman" w:hAnsi="Times New Roman"/>
      <w:caps/>
      <w:lang w:val="en-GB" w:eastAsia="en-US"/>
    </w:rPr>
  </w:style>
  <w:style w:type="character" w:customStyle="1" w:styleId="HeadingbChar">
    <w:name w:val="Heading_b Char"/>
    <w:basedOn w:val="DefaultParagraphFont"/>
    <w:link w:val="Headingb"/>
    <w:qFormat/>
    <w:locked/>
    <w:rsid w:val="007612A2"/>
    <w:rPr>
      <w:rFonts w:ascii="Times New Roman Bold" w:hAnsi="Times New Roman Bold" w:cs="Times New Roman Bold"/>
      <w:b/>
      <w:sz w:val="24"/>
      <w:lang w:val="en-GB"/>
    </w:rPr>
  </w:style>
  <w:style w:type="character" w:customStyle="1" w:styleId="ReasonsChar">
    <w:name w:val="Reasons Char"/>
    <w:basedOn w:val="DefaultParagraphFont"/>
    <w:link w:val="Reasons"/>
    <w:qFormat/>
    <w:locked/>
    <w:rsid w:val="007612A2"/>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7D3B15"/>
    <w:rPr>
      <w:color w:val="605E5C"/>
      <w:shd w:val="clear" w:color="auto" w:fill="E1DFDD"/>
    </w:rPr>
  </w:style>
  <w:style w:type="character" w:customStyle="1" w:styleId="mwe-math-mathml-inline">
    <w:name w:val="mwe-math-mathml-inline"/>
    <w:basedOn w:val="DefaultParagraphFont"/>
    <w:rsid w:val="007D42DF"/>
  </w:style>
  <w:style w:type="paragraph" w:styleId="ListParagraph">
    <w:name w:val="List Paragraph"/>
    <w:basedOn w:val="Normal"/>
    <w:uiPriority w:val="34"/>
    <w:qFormat/>
    <w:rsid w:val="007D42DF"/>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table" w:styleId="TableGrid">
    <w:name w:val="Table Grid"/>
    <w:basedOn w:val="TableNormal"/>
    <w:uiPriority w:val="39"/>
    <w:rsid w:val="007D42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147F"/>
    <w:pPr>
      <w:tabs>
        <w:tab w:val="clear" w:pos="1134"/>
        <w:tab w:val="clear" w:pos="1871"/>
        <w:tab w:val="clear" w:pos="2268"/>
      </w:tabs>
      <w:overflowPunct/>
      <w:autoSpaceDE/>
      <w:autoSpaceDN/>
      <w:adjustRightInd/>
      <w:spacing w:before="0"/>
      <w:textAlignment w:val="auto"/>
    </w:pPr>
    <w:rPr>
      <w:rFonts w:eastAsiaTheme="minorHAnsi"/>
      <w:sz w:val="18"/>
      <w:szCs w:val="18"/>
      <w:lang w:val="en-US"/>
    </w:rPr>
  </w:style>
  <w:style w:type="character" w:customStyle="1" w:styleId="BalloonTextChar">
    <w:name w:val="Balloon Text Char"/>
    <w:basedOn w:val="DefaultParagraphFont"/>
    <w:link w:val="BalloonText"/>
    <w:uiPriority w:val="99"/>
    <w:semiHidden/>
    <w:rsid w:val="0039147F"/>
    <w:rPr>
      <w:rFonts w:ascii="Times New Roman" w:eastAsiaTheme="minorHAnsi" w:hAnsi="Times New Roman"/>
      <w:sz w:val="18"/>
      <w:szCs w:val="18"/>
      <w:lang w:eastAsia="en-US"/>
    </w:rPr>
  </w:style>
  <w:style w:type="character" w:styleId="PlaceholderText">
    <w:name w:val="Placeholder Text"/>
    <w:basedOn w:val="DefaultParagraphFont"/>
    <w:uiPriority w:val="99"/>
    <w:semiHidden/>
    <w:rsid w:val="0039147F"/>
    <w:rPr>
      <w:color w:val="808080"/>
    </w:rPr>
  </w:style>
  <w:style w:type="character" w:customStyle="1" w:styleId="SourceChar">
    <w:name w:val="Source Char"/>
    <w:basedOn w:val="DefaultParagraphFont"/>
    <w:link w:val="Source"/>
    <w:locked/>
    <w:rsid w:val="00935802"/>
    <w:rPr>
      <w:rFonts w:ascii="Times New Roman" w:hAnsi="Times New Roman"/>
      <w:b/>
      <w:sz w:val="28"/>
      <w:lang w:val="en-GB" w:eastAsia="en-US"/>
    </w:rPr>
  </w:style>
  <w:style w:type="character" w:customStyle="1" w:styleId="Title1Char">
    <w:name w:val="Title 1 Char"/>
    <w:basedOn w:val="DefaultParagraphFont"/>
    <w:link w:val="Title1"/>
    <w:locked/>
    <w:rsid w:val="00935802"/>
    <w:rPr>
      <w:rFonts w:ascii="Times New Roman" w:hAnsi="Times New Roman"/>
      <w:caps/>
      <w:sz w:val="28"/>
      <w:lang w:val="en-GB" w:eastAsia="en-US"/>
    </w:rPr>
  </w:style>
  <w:style w:type="character" w:styleId="CommentReference">
    <w:name w:val="annotation reference"/>
    <w:basedOn w:val="DefaultParagraphFont"/>
    <w:semiHidden/>
    <w:unhideWhenUsed/>
    <w:rsid w:val="0014555E"/>
    <w:rPr>
      <w:sz w:val="16"/>
      <w:szCs w:val="16"/>
    </w:rPr>
  </w:style>
  <w:style w:type="paragraph" w:styleId="CommentText">
    <w:name w:val="annotation text"/>
    <w:basedOn w:val="Normal"/>
    <w:link w:val="CommentTextChar"/>
    <w:semiHidden/>
    <w:unhideWhenUsed/>
    <w:rsid w:val="0014555E"/>
    <w:rPr>
      <w:sz w:val="20"/>
    </w:rPr>
  </w:style>
  <w:style w:type="character" w:customStyle="1" w:styleId="CommentTextChar">
    <w:name w:val="Comment Text Char"/>
    <w:basedOn w:val="DefaultParagraphFont"/>
    <w:link w:val="CommentText"/>
    <w:semiHidden/>
    <w:rsid w:val="0014555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4555E"/>
    <w:rPr>
      <w:b/>
      <w:bCs/>
    </w:rPr>
  </w:style>
  <w:style w:type="character" w:customStyle="1" w:styleId="CommentSubjectChar">
    <w:name w:val="Comment Subject Char"/>
    <w:basedOn w:val="CommentTextChar"/>
    <w:link w:val="CommentSubject"/>
    <w:semiHidden/>
    <w:rsid w:val="0014555E"/>
    <w:rPr>
      <w:rFonts w:ascii="Times New Roman" w:hAnsi="Times New Roman"/>
      <w:b/>
      <w:bCs/>
      <w:lang w:val="en-GB" w:eastAsia="en-US"/>
    </w:rPr>
  </w:style>
  <w:style w:type="paragraph" w:styleId="Revision">
    <w:name w:val="Revision"/>
    <w:hidden/>
    <w:uiPriority w:val="99"/>
    <w:semiHidden/>
    <w:rsid w:val="0014555E"/>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581/en" TargetMode="External"/><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itu.int/rec/R-REC-M.1371/en" TargetMode="External"/><Relationship Id="rId17" Type="http://schemas.openxmlformats.org/officeDocument/2006/relationships/image" Target="media/image4.png"/><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F.1336/en" TargetMode="External"/><Relationship Id="rId24" Type="http://schemas.openxmlformats.org/officeDocument/2006/relationships/image" Target="media/image11.pn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10.png"/><Relationship Id="rId28" Type="http://schemas.openxmlformats.org/officeDocument/2006/relationships/footer" Target="footer2.xml"/><Relationship Id="rId10" Type="http://schemas.openxmlformats.org/officeDocument/2006/relationships/hyperlink" Target="https://www.itu.int/rec/R-REC-F699/en"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itu.int/rec/R-REC-M.1903/en" TargetMode="External"/><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omanna.com"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 Id="rId6" Type="http://schemas.openxmlformats.org/officeDocument/2006/relationships/hyperlink" Target="https://www.fcc.gov/eb-ship-inspection-checklists" TargetMode="External"/><Relationship Id="rId5" Type="http://schemas.openxmlformats.org/officeDocument/2006/relationships/hyperlink" Target="https://www.arworld.us/post/opMan/ATH800M6G.pdf" TargetMode="External"/><Relationship Id="rId4" Type="http://schemas.openxmlformats.org/officeDocument/2006/relationships/hyperlink" Target="https://www.com-power.com/uploads/pdf/PAM-60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20E%20-%20ITU\PE_B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A53E-4906-A16A-DDFAA9492981}"/>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A53E-4906-A16A-DDFAA9492981}"/>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A53E-4906-A16A-DDFAA9492981}"/>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A53E-4906-A16A-DDFAA9492981}"/>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4E3E3-18CF-4622-815D-CB5129874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35</Pages>
  <Words>8304</Words>
  <Characters>47333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Chamova, Alisa</dc:creator>
  <cp:lastModifiedBy>USA</cp:lastModifiedBy>
  <cp:revision>2</cp:revision>
  <cp:lastPrinted>2021-09-21T17:55:00Z</cp:lastPrinted>
  <dcterms:created xsi:type="dcterms:W3CDTF">2021-09-28T16:41:00Z</dcterms:created>
  <dcterms:modified xsi:type="dcterms:W3CDTF">2021-09-28T16:41:00Z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6b5758c1-6df0-4e8d-a4f7-f588283d5d0d_Enabled">
    <vt:lpwstr>True</vt:lpwstr>
  </property>
  <property fmtid="{D5CDD505-2E9C-101B-9397-08002B2CF9AE}" pid="6" name="MSIP_Label_6b5758c1-6df0-4e8d-a4f7-f588283d5d0d_SiteId">
    <vt:lpwstr>d6cff1bd-67dd-4ce8-945d-d07dc775672f</vt:lpwstr>
  </property>
  <property fmtid="{D5CDD505-2E9C-101B-9397-08002B2CF9AE}" pid="7" name="MSIP_Label_6b5758c1-6df0-4e8d-a4f7-f588283d5d0d_Owner">
    <vt:lpwstr>asanders@ntia.doc.gov</vt:lpwstr>
  </property>
  <property fmtid="{D5CDD505-2E9C-101B-9397-08002B2CF9AE}" pid="8" name="MSIP_Label_6b5758c1-6df0-4e8d-a4f7-f588283d5d0d_SetDate">
    <vt:lpwstr>2021-09-22T17:49:24.6591301Z</vt:lpwstr>
  </property>
  <property fmtid="{D5CDD505-2E9C-101B-9397-08002B2CF9AE}" pid="9" name="MSIP_Label_6b5758c1-6df0-4e8d-a4f7-f588283d5d0d_Name">
    <vt:lpwstr>General</vt:lpwstr>
  </property>
  <property fmtid="{D5CDD505-2E9C-101B-9397-08002B2CF9AE}" pid="10" name="MSIP_Label_6b5758c1-6df0-4e8d-a4f7-f588283d5d0d_Application">
    <vt:lpwstr>Microsoft Azure Information Protection</vt:lpwstr>
  </property>
  <property fmtid="{D5CDD505-2E9C-101B-9397-08002B2CF9AE}" pid="11" name="MSIP_Label_6b5758c1-6df0-4e8d-a4f7-f588283d5d0d_Extended_MSFT_Method">
    <vt:lpwstr>Automatic</vt:lpwstr>
  </property>
  <property fmtid="{D5CDD505-2E9C-101B-9397-08002B2CF9AE}" pid="12" name="Sensitivity">
    <vt:lpwstr>General</vt:lpwstr>
  </property>
</Properties>
</file>