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center"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175712" w14:paraId="7C1E101B" w14:textId="77777777" w:rsidTr="00F84813">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84522EC" w14:textId="77777777" w:rsidR="00175712" w:rsidRDefault="00175712" w:rsidP="00F84813">
            <w:pPr>
              <w:pStyle w:val="TabletitleBR"/>
              <w:keepNext w:val="0"/>
              <w:keepLines w:val="0"/>
              <w:tabs>
                <w:tab w:val="center" w:pos="4680"/>
              </w:tabs>
              <w:suppressAutoHyphens/>
              <w:spacing w:after="0"/>
              <w:rPr>
                <w:spacing w:val="-3"/>
                <w:szCs w:val="24"/>
                <w:lang w:val="en-US"/>
              </w:rPr>
            </w:pPr>
            <w:r>
              <w:rPr>
                <w:spacing w:val="-3"/>
                <w:szCs w:val="24"/>
                <w:lang w:val="en-US"/>
              </w:rPr>
              <w:t>U.S. Radiocommunications Sector</w:t>
            </w:r>
          </w:p>
          <w:p w14:paraId="0F599E64" w14:textId="77777777" w:rsidR="00175712" w:rsidRDefault="00175712" w:rsidP="00F84813">
            <w:pPr>
              <w:pStyle w:val="TabletitleBR"/>
              <w:rPr>
                <w:spacing w:val="-3"/>
                <w:szCs w:val="24"/>
                <w:lang w:val="en-US"/>
              </w:rPr>
            </w:pPr>
            <w:r>
              <w:rPr>
                <w:spacing w:val="-3"/>
                <w:szCs w:val="24"/>
                <w:lang w:val="en-US"/>
              </w:rPr>
              <w:t>Fact Sheet</w:t>
            </w:r>
          </w:p>
        </w:tc>
      </w:tr>
      <w:tr w:rsidR="00175712" w14:paraId="69F488F4" w14:textId="77777777" w:rsidTr="00F84813">
        <w:trPr>
          <w:trHeight w:val="951"/>
        </w:trPr>
        <w:tc>
          <w:tcPr>
            <w:tcW w:w="3984" w:type="dxa"/>
            <w:tcBorders>
              <w:left w:val="double" w:sz="6" w:space="0" w:color="auto"/>
            </w:tcBorders>
          </w:tcPr>
          <w:p w14:paraId="285CDB57" w14:textId="40BFF692" w:rsidR="00175712" w:rsidRDefault="00175712" w:rsidP="00F84813">
            <w:pPr>
              <w:spacing w:after="120"/>
              <w:ind w:left="900" w:right="144" w:hanging="756"/>
              <w:rPr>
                <w:lang w:val="en-US"/>
              </w:rPr>
            </w:pPr>
            <w:r>
              <w:rPr>
                <w:b/>
                <w:lang w:val="en-US"/>
              </w:rPr>
              <w:t>Working Party:</w:t>
            </w:r>
            <w:r>
              <w:rPr>
                <w:lang w:val="en-US"/>
              </w:rPr>
              <w:t xml:space="preserve">  ITU-R WP 5B</w:t>
            </w:r>
          </w:p>
        </w:tc>
        <w:tc>
          <w:tcPr>
            <w:tcW w:w="5409" w:type="dxa"/>
            <w:tcBorders>
              <w:right w:val="double" w:sz="6" w:space="0" w:color="auto"/>
            </w:tcBorders>
          </w:tcPr>
          <w:p w14:paraId="0D575214" w14:textId="63196A38" w:rsidR="00175712" w:rsidRDefault="00175712" w:rsidP="00F84813">
            <w:pPr>
              <w:spacing w:after="120"/>
              <w:ind w:left="144" w:right="144"/>
              <w:rPr>
                <w:lang w:val="en-US"/>
              </w:rPr>
            </w:pPr>
            <w:r>
              <w:rPr>
                <w:b/>
                <w:lang w:val="en-US"/>
              </w:rPr>
              <w:t>Document No:</w:t>
            </w:r>
            <w:r w:rsidR="00B1755C">
              <w:rPr>
                <w:lang w:val="en-US"/>
              </w:rPr>
              <w:t xml:space="preserve">  USWP5B27-11-</w:t>
            </w:r>
            <w:del w:id="0" w:author="FAA" w:date="2021-10-13T07:22:00Z">
              <w:r w:rsidR="001101B6" w:rsidDel="00883264">
                <w:rPr>
                  <w:lang w:val="en-US"/>
                </w:rPr>
                <w:delText>First Draft</w:delText>
              </w:r>
            </w:del>
            <w:ins w:id="1" w:author="FAA" w:date="2021-10-13T07:22:00Z">
              <w:r w:rsidR="00883264">
                <w:rPr>
                  <w:lang w:val="en-US"/>
                </w:rPr>
                <w:t>R1</w:t>
              </w:r>
            </w:ins>
          </w:p>
        </w:tc>
      </w:tr>
      <w:tr w:rsidR="00175712" w14:paraId="3B992C5D" w14:textId="77777777" w:rsidTr="00F84813">
        <w:trPr>
          <w:trHeight w:val="378"/>
        </w:trPr>
        <w:tc>
          <w:tcPr>
            <w:tcW w:w="3984" w:type="dxa"/>
            <w:tcBorders>
              <w:left w:val="double" w:sz="6" w:space="0" w:color="auto"/>
            </w:tcBorders>
          </w:tcPr>
          <w:p w14:paraId="6536E19D" w14:textId="569FB531" w:rsidR="00175712" w:rsidRDefault="00175712" w:rsidP="00F84813">
            <w:pPr>
              <w:ind w:left="144" w:right="144"/>
              <w:rPr>
                <w:lang w:val="en-US"/>
              </w:rPr>
            </w:pPr>
            <w:r>
              <w:rPr>
                <w:b/>
                <w:lang w:val="en-US"/>
              </w:rPr>
              <w:t>Ref:  WP-5</w:t>
            </w:r>
            <w:r w:rsidR="00F77756">
              <w:rPr>
                <w:b/>
                <w:lang w:val="en-US"/>
              </w:rPr>
              <w:t>B</w:t>
            </w:r>
            <w:r>
              <w:rPr>
                <w:b/>
                <w:lang w:val="en-US"/>
              </w:rPr>
              <w:t>/</w:t>
            </w:r>
            <w:r w:rsidR="00F77756">
              <w:rPr>
                <w:b/>
                <w:lang w:val="en-US"/>
              </w:rPr>
              <w:t>355</w:t>
            </w:r>
            <w:r>
              <w:rPr>
                <w:b/>
                <w:lang w:val="en-US"/>
              </w:rPr>
              <w:t xml:space="preserve"> </w:t>
            </w:r>
            <w:r w:rsidR="00F77756">
              <w:rPr>
                <w:bCs/>
                <w:lang w:val="en-US"/>
              </w:rPr>
              <w:t>Annex 15</w:t>
            </w:r>
          </w:p>
        </w:tc>
        <w:tc>
          <w:tcPr>
            <w:tcW w:w="5409" w:type="dxa"/>
            <w:tcBorders>
              <w:right w:val="double" w:sz="6" w:space="0" w:color="auto"/>
            </w:tcBorders>
          </w:tcPr>
          <w:p w14:paraId="057A303C" w14:textId="6D91B341" w:rsidR="00175712" w:rsidRDefault="00175712" w:rsidP="00F84813">
            <w:pPr>
              <w:tabs>
                <w:tab w:val="left" w:pos="162"/>
              </w:tabs>
              <w:ind w:left="612" w:right="144" w:hanging="468"/>
              <w:rPr>
                <w:lang w:val="en-US"/>
              </w:rPr>
            </w:pPr>
            <w:r>
              <w:rPr>
                <w:b/>
                <w:lang w:val="en-US"/>
              </w:rPr>
              <w:t>Date:</w:t>
            </w:r>
            <w:r>
              <w:rPr>
                <w:lang w:val="en-US"/>
              </w:rPr>
              <w:t xml:space="preserve"> </w:t>
            </w:r>
            <w:ins w:id="2" w:author="FAA" w:date="2021-10-13T07:22:00Z">
              <w:r w:rsidR="00883264">
                <w:rPr>
                  <w:lang w:val="en-US"/>
                </w:rPr>
                <w:t>October 13</w:t>
              </w:r>
            </w:ins>
            <w:del w:id="3" w:author="FAA" w:date="2021-10-13T07:22:00Z">
              <w:r w:rsidR="00A85E6C" w:rsidDel="00883264">
                <w:rPr>
                  <w:lang w:val="en-US"/>
                </w:rPr>
                <w:delText>September</w:delText>
              </w:r>
              <w:r w:rsidDel="00883264">
                <w:rPr>
                  <w:lang w:val="en-US"/>
                </w:rPr>
                <w:delText xml:space="preserve"> </w:delText>
              </w:r>
              <w:r w:rsidR="00A85E6C" w:rsidDel="00883264">
                <w:rPr>
                  <w:lang w:val="en-US"/>
                </w:rPr>
                <w:delText>9</w:delText>
              </w:r>
            </w:del>
            <w:r>
              <w:rPr>
                <w:lang w:val="en-US"/>
              </w:rPr>
              <w:t>, 2021</w:t>
            </w:r>
          </w:p>
        </w:tc>
      </w:tr>
      <w:tr w:rsidR="00175712" w14:paraId="3EF9F00D" w14:textId="77777777" w:rsidTr="00F84813">
        <w:trPr>
          <w:trHeight w:val="459"/>
        </w:trPr>
        <w:tc>
          <w:tcPr>
            <w:tcW w:w="9393" w:type="dxa"/>
            <w:gridSpan w:val="2"/>
            <w:tcBorders>
              <w:left w:val="double" w:sz="6" w:space="0" w:color="auto"/>
              <w:right w:val="double" w:sz="6" w:space="0" w:color="auto"/>
            </w:tcBorders>
          </w:tcPr>
          <w:p w14:paraId="7E47B8F5" w14:textId="213DACDC" w:rsidR="00175712" w:rsidRDefault="00175712" w:rsidP="00F84813">
            <w:pPr>
              <w:rPr>
                <w:lang w:val="en-US" w:eastAsia="zh-CN"/>
              </w:rPr>
            </w:pPr>
            <w:r>
              <w:rPr>
                <w:b/>
                <w:bCs/>
                <w:szCs w:val="24"/>
                <w:lang w:val="en-US"/>
              </w:rPr>
              <w:t>Document Title:</w:t>
            </w:r>
            <w:r>
              <w:rPr>
                <w:bCs/>
                <w:szCs w:val="24"/>
                <w:lang w:val="en-US"/>
              </w:rPr>
              <w:t xml:space="preserve"> </w:t>
            </w:r>
            <w:r w:rsidR="00F77756">
              <w:t xml:space="preserve"> </w:t>
            </w:r>
            <w:r w:rsidR="00F77756" w:rsidRPr="00F77756">
              <w:rPr>
                <w:lang w:val="en-US" w:eastAsia="zh-CN"/>
              </w:rPr>
              <w:t>WORKING DOCUMENT PRELIMINARY DRAFT REVISION OF RECOMMENDATION ITU-R M.1851-1</w:t>
            </w:r>
          </w:p>
          <w:p w14:paraId="6B6AA559" w14:textId="78133F4F" w:rsidR="00F77756" w:rsidRDefault="00F77756" w:rsidP="00F84813">
            <w:pPr>
              <w:rPr>
                <w:b/>
                <w:lang w:val="en-US" w:eastAsia="zh-CN"/>
              </w:rPr>
            </w:pPr>
            <w:r w:rsidRPr="00F77756">
              <w:rPr>
                <w:b/>
                <w:lang w:val="en-US" w:eastAsia="zh-CN"/>
              </w:rPr>
              <w:t>Mathematical models for radiodetermination radar and aeronautical mobile systems antenna patterns for use in interference analyses</w:t>
            </w:r>
          </w:p>
          <w:p w14:paraId="208F92A8" w14:textId="77777777" w:rsidR="00175712" w:rsidRDefault="00175712" w:rsidP="00F84813">
            <w:pPr>
              <w:rPr>
                <w:lang w:val="en-US" w:eastAsia="zh-CN"/>
              </w:rPr>
            </w:pPr>
          </w:p>
        </w:tc>
      </w:tr>
      <w:tr w:rsidR="00175712" w14:paraId="30B88F76" w14:textId="77777777" w:rsidTr="00F84813">
        <w:trPr>
          <w:trHeight w:val="1960"/>
        </w:trPr>
        <w:tc>
          <w:tcPr>
            <w:tcW w:w="3984" w:type="dxa"/>
            <w:tcBorders>
              <w:left w:val="double" w:sz="6" w:space="0" w:color="auto"/>
            </w:tcBorders>
          </w:tcPr>
          <w:p w14:paraId="157B0555" w14:textId="77777777" w:rsidR="00175712" w:rsidRDefault="00175712" w:rsidP="00F84813">
            <w:pPr>
              <w:tabs>
                <w:tab w:val="clear" w:pos="1134"/>
                <w:tab w:val="clear" w:pos="1871"/>
                <w:tab w:val="clear" w:pos="2268"/>
                <w:tab w:val="left" w:pos="794"/>
                <w:tab w:val="left" w:pos="1191"/>
                <w:tab w:val="left" w:pos="1588"/>
                <w:tab w:val="left" w:pos="1985"/>
              </w:tabs>
              <w:ind w:left="144" w:right="144"/>
              <w:rPr>
                <w:b/>
                <w:szCs w:val="24"/>
                <w:lang w:val="en-US"/>
              </w:rPr>
            </w:pPr>
            <w:r>
              <w:rPr>
                <w:b/>
                <w:szCs w:val="24"/>
                <w:lang w:val="en-US"/>
              </w:rPr>
              <w:t>Author(s)/Contributors(s):</w:t>
            </w:r>
          </w:p>
          <w:p w14:paraId="2B8842DB" w14:textId="77777777" w:rsidR="00175712" w:rsidRDefault="00175712" w:rsidP="00F84813">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25798F25" w14:textId="77777777" w:rsidR="00175712" w:rsidRDefault="00175712" w:rsidP="00F84813">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Mohammed Rahman</w:t>
            </w:r>
          </w:p>
          <w:p w14:paraId="43755223" w14:textId="77777777" w:rsidR="00175712" w:rsidRDefault="00175712" w:rsidP="00F84813">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Federal Aviation Administration (FAA)</w:t>
            </w:r>
          </w:p>
          <w:p w14:paraId="06DCDE70" w14:textId="77777777" w:rsidR="00175712" w:rsidRDefault="00175712" w:rsidP="00F84813">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624E1A5E" w14:textId="77777777" w:rsidR="00175712" w:rsidRDefault="00175712" w:rsidP="00F84813">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Raafat Nasser</w:t>
            </w:r>
          </w:p>
          <w:p w14:paraId="69568461" w14:textId="77777777" w:rsidR="00175712" w:rsidRDefault="00175712" w:rsidP="00F84813">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ACES Inc for FAA</w:t>
            </w:r>
          </w:p>
          <w:p w14:paraId="37215D39" w14:textId="77777777" w:rsidR="00175712" w:rsidRDefault="00175712" w:rsidP="00F84813">
            <w:pPr>
              <w:tabs>
                <w:tab w:val="clear" w:pos="1134"/>
                <w:tab w:val="clear" w:pos="1871"/>
                <w:tab w:val="clear" w:pos="2268"/>
                <w:tab w:val="left" w:pos="794"/>
                <w:tab w:val="left" w:pos="1191"/>
                <w:tab w:val="left" w:pos="1588"/>
                <w:tab w:val="left" w:pos="1985"/>
              </w:tabs>
              <w:spacing w:before="0"/>
              <w:ind w:right="144"/>
              <w:rPr>
                <w:bCs/>
                <w:iCs/>
                <w:lang w:val="en-US"/>
              </w:rPr>
            </w:pPr>
          </w:p>
        </w:tc>
        <w:tc>
          <w:tcPr>
            <w:tcW w:w="5409" w:type="dxa"/>
            <w:tcBorders>
              <w:right w:val="double" w:sz="6" w:space="0" w:color="auto"/>
            </w:tcBorders>
          </w:tcPr>
          <w:p w14:paraId="16022156" w14:textId="77777777" w:rsidR="00175712" w:rsidRDefault="00175712" w:rsidP="00F84813">
            <w:pPr>
              <w:rPr>
                <w:lang w:val="en-US"/>
              </w:rPr>
            </w:pPr>
          </w:p>
          <w:p w14:paraId="6AC59A9C" w14:textId="77777777" w:rsidR="00175712" w:rsidRDefault="00175712" w:rsidP="00F84813">
            <w:pPr>
              <w:spacing w:before="0"/>
              <w:ind w:right="144"/>
              <w:rPr>
                <w:bCs/>
                <w:color w:val="000000"/>
                <w:szCs w:val="24"/>
                <w:lang w:val="en-US"/>
              </w:rPr>
            </w:pPr>
          </w:p>
          <w:p w14:paraId="39C93F9E" w14:textId="77777777" w:rsidR="00175712" w:rsidRDefault="00175712" w:rsidP="00F84813">
            <w:pPr>
              <w:spacing w:before="0"/>
              <w:ind w:right="144"/>
              <w:rPr>
                <w:bCs/>
                <w:color w:val="000000"/>
                <w:szCs w:val="24"/>
                <w:lang w:val="en-US"/>
              </w:rPr>
            </w:pPr>
            <w:r>
              <w:rPr>
                <w:bCs/>
                <w:color w:val="000000"/>
                <w:szCs w:val="24"/>
                <w:lang w:val="en-US"/>
              </w:rPr>
              <w:t>Phone: (202) 631-4853</w:t>
            </w:r>
          </w:p>
          <w:p w14:paraId="789A6E6E" w14:textId="77777777" w:rsidR="00175712" w:rsidRDefault="00175712" w:rsidP="00F84813">
            <w:pPr>
              <w:rPr>
                <w:lang w:val="en-US"/>
              </w:rPr>
            </w:pPr>
            <w:r>
              <w:rPr>
                <w:bCs/>
                <w:color w:val="000000"/>
                <w:szCs w:val="24"/>
                <w:lang w:val="en-US"/>
              </w:rPr>
              <w:t xml:space="preserve">Email: </w:t>
            </w:r>
            <w:r>
              <w:rPr>
                <w:color w:val="000000"/>
                <w:lang w:val="en-US"/>
              </w:rPr>
              <w:t xml:space="preserve"> </w:t>
            </w:r>
            <w:hyperlink r:id="rId8" w:history="1">
              <w:r>
                <w:rPr>
                  <w:rStyle w:val="Hyperlink"/>
                  <w:lang w:val="en-US"/>
                </w:rPr>
                <w:t>Mohammed.Rahman@faa.gov</w:t>
              </w:r>
            </w:hyperlink>
          </w:p>
          <w:p w14:paraId="578B7097" w14:textId="77777777" w:rsidR="00175712" w:rsidRDefault="00175712" w:rsidP="00F84813">
            <w:pPr>
              <w:spacing w:before="0"/>
              <w:ind w:right="144"/>
              <w:rPr>
                <w:bCs/>
                <w:color w:val="000000"/>
                <w:szCs w:val="24"/>
                <w:lang w:val="en-US"/>
              </w:rPr>
            </w:pPr>
          </w:p>
          <w:p w14:paraId="1B6B29CC" w14:textId="77777777" w:rsidR="00175712" w:rsidRDefault="00175712" w:rsidP="00F84813">
            <w:pPr>
              <w:spacing w:before="0"/>
              <w:ind w:right="144"/>
              <w:rPr>
                <w:bCs/>
                <w:color w:val="000000"/>
                <w:szCs w:val="24"/>
                <w:lang w:val="en-US"/>
              </w:rPr>
            </w:pPr>
          </w:p>
          <w:p w14:paraId="792F41E2" w14:textId="77777777" w:rsidR="00175712" w:rsidRDefault="00175712" w:rsidP="00F84813">
            <w:pPr>
              <w:spacing w:before="0"/>
              <w:ind w:right="144"/>
              <w:rPr>
                <w:bCs/>
                <w:color w:val="000000"/>
                <w:szCs w:val="24"/>
                <w:lang w:val="en-US"/>
              </w:rPr>
            </w:pPr>
            <w:r>
              <w:rPr>
                <w:bCs/>
                <w:color w:val="000000"/>
                <w:szCs w:val="24"/>
                <w:lang w:val="en-US"/>
              </w:rPr>
              <w:t>Phone: (571) 277-4030</w:t>
            </w:r>
          </w:p>
          <w:p w14:paraId="24FF85F2" w14:textId="77777777" w:rsidR="00175712" w:rsidRDefault="00175712" w:rsidP="00F84813">
            <w:pPr>
              <w:spacing w:before="0"/>
              <w:ind w:right="144"/>
              <w:rPr>
                <w:bCs/>
                <w:color w:val="000000"/>
                <w:szCs w:val="24"/>
                <w:lang w:val="en-US"/>
              </w:rPr>
            </w:pPr>
            <w:r>
              <w:rPr>
                <w:bCs/>
                <w:color w:val="000000"/>
                <w:szCs w:val="24"/>
                <w:lang w:val="en-US"/>
              </w:rPr>
              <w:t xml:space="preserve">Email:  </w:t>
            </w:r>
            <w:hyperlink r:id="rId9" w:history="1">
              <w:r>
                <w:rPr>
                  <w:rStyle w:val="Hyperlink"/>
                  <w:bCs/>
                  <w:szCs w:val="24"/>
                  <w:lang w:val="en-US"/>
                </w:rPr>
                <w:t>Raafat.Nasser@aces-inc.com</w:t>
              </w:r>
            </w:hyperlink>
          </w:p>
          <w:p w14:paraId="79C25EB7" w14:textId="77777777" w:rsidR="00175712" w:rsidRDefault="00175712" w:rsidP="00F84813">
            <w:pPr>
              <w:spacing w:before="0"/>
              <w:ind w:right="144"/>
              <w:rPr>
                <w:bCs/>
                <w:color w:val="000000"/>
                <w:szCs w:val="24"/>
                <w:lang w:val="en-US"/>
              </w:rPr>
            </w:pPr>
          </w:p>
        </w:tc>
      </w:tr>
      <w:tr w:rsidR="00175712" w14:paraId="08CC584E" w14:textId="77777777" w:rsidTr="00F84813">
        <w:trPr>
          <w:trHeight w:val="810"/>
        </w:trPr>
        <w:tc>
          <w:tcPr>
            <w:tcW w:w="9393" w:type="dxa"/>
            <w:gridSpan w:val="2"/>
            <w:tcBorders>
              <w:left w:val="double" w:sz="6" w:space="0" w:color="auto"/>
              <w:right w:val="double" w:sz="6" w:space="0" w:color="auto"/>
            </w:tcBorders>
          </w:tcPr>
          <w:p w14:paraId="4D2A6A01" w14:textId="7D26F032" w:rsidR="004C3E9E" w:rsidRDefault="00175712" w:rsidP="00F84813">
            <w:pPr>
              <w:spacing w:before="240"/>
              <w:rPr>
                <w:bCs/>
                <w:lang w:val="en-US"/>
              </w:rPr>
            </w:pPr>
            <w:r>
              <w:rPr>
                <w:b/>
                <w:lang w:val="en-US"/>
              </w:rPr>
              <w:t>Purpose/Objective:</w:t>
            </w:r>
            <w:r>
              <w:rPr>
                <w:bCs/>
                <w:lang w:val="en-US"/>
              </w:rPr>
              <w:t xml:space="preserve"> Update the</w:t>
            </w:r>
            <w:r w:rsidR="00F77756">
              <w:rPr>
                <w:bCs/>
                <w:lang w:val="en-US"/>
              </w:rPr>
              <w:t xml:space="preserve"> Cosecant squared pattern </w:t>
            </w:r>
            <w:r w:rsidR="000A2E6C">
              <w:rPr>
                <w:bCs/>
                <w:lang w:val="en-US"/>
              </w:rPr>
              <w:t xml:space="preserve">description </w:t>
            </w:r>
            <w:r w:rsidR="00CE4780">
              <w:rPr>
                <w:bCs/>
                <w:lang w:val="en-US"/>
              </w:rPr>
              <w:t xml:space="preserve">that </w:t>
            </w:r>
            <w:r w:rsidR="001C3804">
              <w:rPr>
                <w:bCs/>
                <w:lang w:val="en-US"/>
              </w:rPr>
              <w:t xml:space="preserve">is </w:t>
            </w:r>
            <w:r w:rsidR="00CE4780">
              <w:rPr>
                <w:bCs/>
                <w:lang w:val="en-US"/>
              </w:rPr>
              <w:t xml:space="preserve">currently being </w:t>
            </w:r>
            <w:r w:rsidR="00F77756">
              <w:rPr>
                <w:bCs/>
                <w:lang w:val="en-US"/>
              </w:rPr>
              <w:t>used in</w:t>
            </w:r>
            <w:r w:rsidR="00CE4780">
              <w:rPr>
                <w:bCs/>
                <w:lang w:val="en-US"/>
              </w:rPr>
              <w:t xml:space="preserve"> the studies </w:t>
            </w:r>
            <w:r w:rsidR="006C59CD">
              <w:rPr>
                <w:bCs/>
                <w:lang w:val="en-US"/>
              </w:rPr>
              <w:t>of</w:t>
            </w:r>
            <w:r w:rsidR="00F77756">
              <w:rPr>
                <w:bCs/>
                <w:lang w:val="en-US"/>
              </w:rPr>
              <w:t xml:space="preserve"> AI 1.4</w:t>
            </w:r>
            <w:r w:rsidR="00CE4780">
              <w:rPr>
                <w:bCs/>
                <w:lang w:val="en-US"/>
              </w:rPr>
              <w:t xml:space="preserve"> with FAA radar systems</w:t>
            </w:r>
            <w:r w:rsidR="00F77756">
              <w:rPr>
                <w:bCs/>
                <w:lang w:val="en-US"/>
              </w:rPr>
              <w:t xml:space="preserve">. </w:t>
            </w:r>
          </w:p>
          <w:p w14:paraId="3573CB82" w14:textId="77777777" w:rsidR="00175712" w:rsidRDefault="004C3E9E" w:rsidP="00F12892">
            <w:pPr>
              <w:spacing w:before="240"/>
              <w:rPr>
                <w:bCs/>
                <w:lang w:val="en-US"/>
              </w:rPr>
            </w:pPr>
            <w:r>
              <w:rPr>
                <w:bCs/>
                <w:lang w:val="en-US"/>
              </w:rPr>
              <w:t>Also, a</w:t>
            </w:r>
            <w:r w:rsidR="00F77756">
              <w:rPr>
                <w:bCs/>
                <w:lang w:val="en-US"/>
              </w:rPr>
              <w:t xml:space="preserve">dd </w:t>
            </w:r>
            <w:r>
              <w:rPr>
                <w:bCs/>
                <w:lang w:val="en-US"/>
              </w:rPr>
              <w:t>peak and average p</w:t>
            </w:r>
            <w:r w:rsidR="00F77756">
              <w:rPr>
                <w:bCs/>
                <w:lang w:val="en-US"/>
              </w:rPr>
              <w:t xml:space="preserve">arabolic antenna </w:t>
            </w:r>
            <w:r w:rsidR="00F12892">
              <w:rPr>
                <w:bCs/>
                <w:lang w:val="en-US"/>
              </w:rPr>
              <w:t>sidelobe patterns equations.</w:t>
            </w:r>
          </w:p>
          <w:p w14:paraId="30C821FB" w14:textId="4E3DD727" w:rsidR="006C59CD" w:rsidRDefault="006C59CD" w:rsidP="00F12892">
            <w:pPr>
              <w:spacing w:before="240"/>
              <w:rPr>
                <w:lang w:val="en-US"/>
              </w:rPr>
            </w:pPr>
          </w:p>
        </w:tc>
      </w:tr>
      <w:tr w:rsidR="00175712" w14:paraId="11362B39" w14:textId="77777777" w:rsidTr="00F84813">
        <w:trPr>
          <w:trHeight w:val="1380"/>
        </w:trPr>
        <w:tc>
          <w:tcPr>
            <w:tcW w:w="9393" w:type="dxa"/>
            <w:gridSpan w:val="2"/>
            <w:tcBorders>
              <w:left w:val="double" w:sz="6" w:space="0" w:color="auto"/>
              <w:right w:val="double" w:sz="6" w:space="0" w:color="auto"/>
            </w:tcBorders>
          </w:tcPr>
          <w:p w14:paraId="5A3C46D2" w14:textId="65F2DF65" w:rsidR="00252A10" w:rsidRDefault="00175712" w:rsidP="00F84813">
            <w:pPr>
              <w:tabs>
                <w:tab w:val="left" w:pos="794"/>
                <w:tab w:val="left" w:pos="1191"/>
                <w:tab w:val="left" w:pos="1588"/>
                <w:tab w:val="left" w:pos="1985"/>
              </w:tabs>
              <w:suppressAutoHyphens/>
              <w:rPr>
                <w:bCs/>
                <w:lang w:val="en-US"/>
              </w:rPr>
            </w:pPr>
            <w:r>
              <w:rPr>
                <w:b/>
                <w:lang w:val="en-US"/>
              </w:rPr>
              <w:t>Abstract:</w:t>
            </w:r>
            <w:r>
              <w:rPr>
                <w:bCs/>
                <w:lang w:val="en-US"/>
              </w:rPr>
              <w:t xml:space="preserve"> </w:t>
            </w:r>
            <w:r w:rsidR="00252A10">
              <w:rPr>
                <w:bCs/>
                <w:lang w:val="en-US"/>
              </w:rPr>
              <w:t xml:space="preserve">This work is initiated because it was noticed in WP-5D AI 1.4 HIBS studies the cosecant squared pattern was not clearly defined in M.1851. </w:t>
            </w:r>
            <w:r w:rsidR="004F2CBD">
              <w:rPr>
                <w:bCs/>
                <w:lang w:val="en-US"/>
              </w:rPr>
              <w:t>So,</w:t>
            </w:r>
            <w:r w:rsidR="00252A10">
              <w:rPr>
                <w:bCs/>
                <w:lang w:val="en-US"/>
              </w:rPr>
              <w:t xml:space="preserve"> this needs to be fixed.</w:t>
            </w:r>
          </w:p>
          <w:p w14:paraId="25845679" w14:textId="734BF08F" w:rsidR="00F12892" w:rsidRDefault="00CC2151" w:rsidP="00F84813">
            <w:pPr>
              <w:tabs>
                <w:tab w:val="left" w:pos="794"/>
                <w:tab w:val="left" w:pos="1191"/>
                <w:tab w:val="left" w:pos="1588"/>
                <w:tab w:val="left" w:pos="1985"/>
              </w:tabs>
              <w:suppressAutoHyphens/>
              <w:rPr>
                <w:bCs/>
                <w:lang w:val="en-US"/>
              </w:rPr>
            </w:pPr>
            <w:r>
              <w:rPr>
                <w:bCs/>
                <w:lang w:val="en-US"/>
              </w:rPr>
              <w:t>We</w:t>
            </w:r>
            <w:r w:rsidR="000D6960">
              <w:rPr>
                <w:bCs/>
                <w:lang w:val="en-US"/>
              </w:rPr>
              <w:t xml:space="preserve"> will </w:t>
            </w:r>
            <w:r>
              <w:rPr>
                <w:bCs/>
                <w:lang w:val="en-US"/>
              </w:rPr>
              <w:t>also</w:t>
            </w:r>
            <w:r w:rsidR="000D6960">
              <w:rPr>
                <w:bCs/>
                <w:lang w:val="en-US"/>
              </w:rPr>
              <w:t xml:space="preserve"> add the peak and average patterns for a circular parabolic dish antenna with several </w:t>
            </w:r>
            <w:r w:rsidRPr="00F12892">
              <w:rPr>
                <w:bCs/>
                <w:lang w:val="en-US"/>
              </w:rPr>
              <w:t xml:space="preserve">Bessel </w:t>
            </w:r>
            <w:r>
              <w:rPr>
                <w:bCs/>
                <w:lang w:val="en-US"/>
              </w:rPr>
              <w:t xml:space="preserve">function </w:t>
            </w:r>
            <w:r w:rsidRPr="00F12892">
              <w:rPr>
                <w:bCs/>
                <w:lang w:val="en-US"/>
              </w:rPr>
              <w:t xml:space="preserve">antenna </w:t>
            </w:r>
            <w:r w:rsidR="000D6960">
              <w:rPr>
                <w:bCs/>
                <w:lang w:val="en-US"/>
              </w:rPr>
              <w:t>tapers</w:t>
            </w:r>
            <w:r w:rsidR="00CC4BEA">
              <w:rPr>
                <w:bCs/>
                <w:lang w:val="en-US"/>
              </w:rPr>
              <w:t>.  This work will be</w:t>
            </w:r>
            <w:r w:rsidR="00F12892" w:rsidRPr="00F12892">
              <w:rPr>
                <w:bCs/>
                <w:lang w:val="en-US"/>
              </w:rPr>
              <w:t xml:space="preserve"> similar </w:t>
            </w:r>
            <w:r w:rsidR="00CC4BEA">
              <w:rPr>
                <w:bCs/>
                <w:lang w:val="en-US"/>
              </w:rPr>
              <w:t xml:space="preserve">form </w:t>
            </w:r>
            <w:r w:rsidR="00F12892" w:rsidRPr="00F12892">
              <w:rPr>
                <w:bCs/>
                <w:lang w:val="en-US"/>
              </w:rPr>
              <w:t xml:space="preserve">to the linear aperture cases </w:t>
            </w:r>
            <w:r>
              <w:rPr>
                <w:bCs/>
                <w:lang w:val="en-US"/>
              </w:rPr>
              <w:t xml:space="preserve">that is included </w:t>
            </w:r>
            <w:r w:rsidR="00F12892" w:rsidRPr="00F12892">
              <w:rPr>
                <w:bCs/>
                <w:lang w:val="en-US"/>
              </w:rPr>
              <w:t>in M.1851</w:t>
            </w:r>
            <w:r w:rsidR="00F12892">
              <w:rPr>
                <w:bCs/>
                <w:lang w:val="en-US"/>
              </w:rPr>
              <w:t>.</w:t>
            </w:r>
            <w:r w:rsidR="00F12892" w:rsidRPr="00F12892">
              <w:rPr>
                <w:bCs/>
                <w:lang w:val="en-US"/>
              </w:rPr>
              <w:t xml:space="preserve"> </w:t>
            </w:r>
          </w:p>
          <w:p w14:paraId="74274D9D" w14:textId="16990760" w:rsidR="000D6960" w:rsidRDefault="00CE4780" w:rsidP="00F84813">
            <w:pPr>
              <w:tabs>
                <w:tab w:val="left" w:pos="794"/>
                <w:tab w:val="left" w:pos="1191"/>
                <w:tab w:val="left" w:pos="1588"/>
                <w:tab w:val="left" w:pos="1985"/>
              </w:tabs>
              <w:suppressAutoHyphens/>
              <w:rPr>
                <w:bCs/>
                <w:lang w:val="en-US"/>
              </w:rPr>
            </w:pPr>
            <w:r>
              <w:rPr>
                <w:bCs/>
                <w:lang w:val="en-US"/>
              </w:rPr>
              <w:t>These</w:t>
            </w:r>
            <w:r w:rsidR="00CC4BEA">
              <w:rPr>
                <w:bCs/>
                <w:lang w:val="en-US"/>
              </w:rPr>
              <w:t xml:space="preserve"> Parabolic antenna</w:t>
            </w:r>
            <w:r>
              <w:rPr>
                <w:bCs/>
                <w:lang w:val="en-US"/>
              </w:rPr>
              <w:t xml:space="preserve"> patterns are </w:t>
            </w:r>
            <w:r w:rsidR="00CC4BEA">
              <w:rPr>
                <w:bCs/>
                <w:lang w:val="en-US"/>
              </w:rPr>
              <w:t xml:space="preserve">expected to be </w:t>
            </w:r>
            <w:r w:rsidR="00F12892">
              <w:rPr>
                <w:bCs/>
                <w:lang w:val="en-US"/>
              </w:rPr>
              <w:t xml:space="preserve">also </w:t>
            </w:r>
            <w:r>
              <w:rPr>
                <w:bCs/>
                <w:lang w:val="en-US"/>
              </w:rPr>
              <w:t xml:space="preserve">useful for </w:t>
            </w:r>
            <w:r w:rsidR="00CC4BEA">
              <w:rPr>
                <w:bCs/>
                <w:lang w:val="en-US"/>
              </w:rPr>
              <w:t xml:space="preserve">interference and compatibility </w:t>
            </w:r>
            <w:r>
              <w:rPr>
                <w:bCs/>
                <w:lang w:val="en-US"/>
              </w:rPr>
              <w:t xml:space="preserve">studies </w:t>
            </w:r>
            <w:r w:rsidR="00CC4BEA">
              <w:rPr>
                <w:bCs/>
                <w:lang w:val="en-US"/>
              </w:rPr>
              <w:t>for</w:t>
            </w:r>
            <w:r w:rsidR="006125FB">
              <w:rPr>
                <w:bCs/>
                <w:lang w:val="en-US"/>
              </w:rPr>
              <w:t xml:space="preserve"> </w:t>
            </w:r>
            <w:r>
              <w:rPr>
                <w:bCs/>
                <w:lang w:val="en-US"/>
              </w:rPr>
              <w:t>radar, AMS and other systems that use this type of antenn</w:t>
            </w:r>
            <w:r w:rsidR="006125FB">
              <w:rPr>
                <w:bCs/>
                <w:lang w:val="en-US"/>
              </w:rPr>
              <w:t>a</w:t>
            </w:r>
            <w:r>
              <w:rPr>
                <w:bCs/>
                <w:lang w:val="en-US"/>
              </w:rPr>
              <w:t>s.</w:t>
            </w:r>
          </w:p>
          <w:p w14:paraId="617644B1" w14:textId="77777777" w:rsidR="00175712" w:rsidRDefault="00175712" w:rsidP="000D6960">
            <w:pPr>
              <w:tabs>
                <w:tab w:val="left" w:pos="794"/>
                <w:tab w:val="left" w:pos="1191"/>
                <w:tab w:val="left" w:pos="1588"/>
                <w:tab w:val="left" w:pos="1985"/>
              </w:tabs>
              <w:suppressAutoHyphens/>
              <w:rPr>
                <w:bCs/>
                <w:lang w:val="en-US"/>
              </w:rPr>
            </w:pPr>
          </w:p>
        </w:tc>
      </w:tr>
      <w:tr w:rsidR="00175712" w14:paraId="2DBC5777" w14:textId="77777777" w:rsidTr="00F84813">
        <w:trPr>
          <w:trHeight w:val="498"/>
        </w:trPr>
        <w:tc>
          <w:tcPr>
            <w:tcW w:w="9393" w:type="dxa"/>
            <w:gridSpan w:val="2"/>
            <w:tcBorders>
              <w:left w:val="double" w:sz="6" w:space="0" w:color="auto"/>
              <w:bottom w:val="single" w:sz="12" w:space="0" w:color="auto"/>
              <w:right w:val="double" w:sz="6" w:space="0" w:color="auto"/>
            </w:tcBorders>
          </w:tcPr>
          <w:p w14:paraId="6624D2EA" w14:textId="771EAA59" w:rsidR="00175712" w:rsidRDefault="00175712" w:rsidP="00F84813">
            <w:pPr>
              <w:tabs>
                <w:tab w:val="left" w:pos="794"/>
                <w:tab w:val="left" w:pos="1191"/>
                <w:tab w:val="left" w:pos="1588"/>
                <w:tab w:val="left" w:pos="1985"/>
              </w:tabs>
              <w:suppressAutoHyphens/>
              <w:rPr>
                <w:bCs/>
                <w:lang w:val="en-US"/>
              </w:rPr>
            </w:pPr>
            <w:r>
              <w:rPr>
                <w:b/>
                <w:lang w:val="en-US"/>
              </w:rPr>
              <w:t>Fact Sheet Preparer:</w:t>
            </w:r>
            <w:r>
              <w:rPr>
                <w:lang w:val="en-US"/>
              </w:rPr>
              <w:t xml:space="preserve"> Raafat Nasser</w:t>
            </w:r>
            <w:r w:rsidR="006C59CD">
              <w:rPr>
                <w:lang w:val="en-US"/>
              </w:rPr>
              <w:t>,</w:t>
            </w:r>
            <w:r>
              <w:rPr>
                <w:lang w:val="en-US"/>
              </w:rPr>
              <w:t xml:space="preserve"> ACES </w:t>
            </w:r>
            <w:r w:rsidR="006C59CD">
              <w:rPr>
                <w:lang w:val="en-US"/>
              </w:rPr>
              <w:t xml:space="preserve">Inc. </w:t>
            </w:r>
            <w:r>
              <w:rPr>
                <w:lang w:val="en-US"/>
              </w:rPr>
              <w:t>for FAA</w:t>
            </w:r>
          </w:p>
        </w:tc>
      </w:tr>
    </w:tbl>
    <w:p w14:paraId="2D743EC2" w14:textId="77777777" w:rsidR="00175712" w:rsidRPr="004A0AA8" w:rsidRDefault="00175712" w:rsidP="00175712"/>
    <w:p w14:paraId="362AD888" w14:textId="125A7CCA" w:rsidR="00A4289D" w:rsidRDefault="00A4289D">
      <w:pPr>
        <w:tabs>
          <w:tab w:val="clear" w:pos="1134"/>
          <w:tab w:val="clear" w:pos="1871"/>
          <w:tab w:val="clear" w:pos="2268"/>
        </w:tabs>
        <w:overflowPunct/>
        <w:autoSpaceDE/>
        <w:autoSpaceDN/>
        <w:adjustRightInd/>
        <w:spacing w:before="0" w:after="160" w:line="259" w:lineRule="auto"/>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5B0252" w14:paraId="5CAE0B7C" w14:textId="77777777" w:rsidTr="00F84813">
        <w:trPr>
          <w:cantSplit/>
        </w:trPr>
        <w:tc>
          <w:tcPr>
            <w:tcW w:w="6487" w:type="dxa"/>
            <w:vAlign w:val="center"/>
          </w:tcPr>
          <w:p w14:paraId="23CD2969" w14:textId="77777777" w:rsidR="005B0252" w:rsidRDefault="005B0252" w:rsidP="00F84813">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10BA7884" w14:textId="45DFC83B" w:rsidR="005B0252" w:rsidRDefault="005B0252" w:rsidP="00F84813">
            <w:pPr>
              <w:shd w:val="solid" w:color="FFFFFF" w:fill="FFFFFF"/>
              <w:spacing w:before="0" w:line="240" w:lineRule="atLeast"/>
            </w:pPr>
            <w:bookmarkStart w:id="4" w:name="ditulogo"/>
            <w:bookmarkEnd w:id="4"/>
            <w:r>
              <w:rPr>
                <w:noProof/>
                <w:lang w:val="en-US"/>
              </w:rPr>
              <w:drawing>
                <wp:inline distT="0" distB="0" distL="0" distR="0" wp14:anchorId="1A82B7AD" wp14:editId="2774C614">
                  <wp:extent cx="763270" cy="763270"/>
                  <wp:effectExtent l="0" t="0" r="0" b="0"/>
                  <wp:docPr id="11" name="Picture 1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Logo&#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3270" cy="763270"/>
                          </a:xfrm>
                          <a:prstGeom prst="rect">
                            <a:avLst/>
                          </a:prstGeom>
                          <a:noFill/>
                          <a:ln>
                            <a:noFill/>
                          </a:ln>
                        </pic:spPr>
                      </pic:pic>
                    </a:graphicData>
                  </a:graphic>
                </wp:inline>
              </w:drawing>
            </w:r>
          </w:p>
        </w:tc>
      </w:tr>
      <w:tr w:rsidR="005B0252" w14:paraId="72D25741" w14:textId="77777777" w:rsidTr="00F84813">
        <w:trPr>
          <w:cantSplit/>
        </w:trPr>
        <w:tc>
          <w:tcPr>
            <w:tcW w:w="6487" w:type="dxa"/>
            <w:tcBorders>
              <w:bottom w:val="single" w:sz="12" w:space="0" w:color="auto"/>
            </w:tcBorders>
          </w:tcPr>
          <w:p w14:paraId="1BFB8258" w14:textId="77777777" w:rsidR="005B0252" w:rsidRDefault="005B0252" w:rsidP="00F84813">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AC42BD5" w14:textId="77777777" w:rsidR="005B0252" w:rsidRDefault="005B0252" w:rsidP="00F84813">
            <w:pPr>
              <w:shd w:val="solid" w:color="FFFFFF" w:fill="FFFFFF"/>
              <w:spacing w:before="0" w:after="48" w:line="240" w:lineRule="atLeast"/>
              <w:rPr>
                <w:sz w:val="22"/>
                <w:szCs w:val="22"/>
              </w:rPr>
            </w:pPr>
          </w:p>
        </w:tc>
      </w:tr>
      <w:tr w:rsidR="005B0252" w14:paraId="722D9D7C" w14:textId="77777777" w:rsidTr="00F84813">
        <w:trPr>
          <w:cantSplit/>
        </w:trPr>
        <w:tc>
          <w:tcPr>
            <w:tcW w:w="6487" w:type="dxa"/>
            <w:tcBorders>
              <w:top w:val="single" w:sz="12" w:space="0" w:color="auto"/>
            </w:tcBorders>
          </w:tcPr>
          <w:p w14:paraId="0A6A4064" w14:textId="77777777" w:rsidR="005B0252" w:rsidRDefault="005B0252" w:rsidP="00F84813">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93505D6" w14:textId="77777777" w:rsidR="005B0252" w:rsidRDefault="005B0252" w:rsidP="00F84813">
            <w:pPr>
              <w:shd w:val="solid" w:color="FFFFFF" w:fill="FFFFFF"/>
              <w:spacing w:before="0" w:after="48" w:line="240" w:lineRule="atLeast"/>
            </w:pPr>
          </w:p>
        </w:tc>
      </w:tr>
      <w:tr w:rsidR="005B0252" w14:paraId="43347F1A" w14:textId="77777777" w:rsidTr="00F84813">
        <w:trPr>
          <w:cantSplit/>
        </w:trPr>
        <w:tc>
          <w:tcPr>
            <w:tcW w:w="6487" w:type="dxa"/>
            <w:vMerge w:val="restart"/>
          </w:tcPr>
          <w:p w14:paraId="5AFF8778" w14:textId="66C302B2" w:rsidR="005B0252" w:rsidRDefault="005B0252" w:rsidP="00F84813">
            <w:pPr>
              <w:shd w:val="solid" w:color="FFFFFF" w:fill="FFFFFF"/>
              <w:tabs>
                <w:tab w:val="clear" w:pos="1134"/>
                <w:tab w:val="clear" w:pos="1871"/>
                <w:tab w:val="clear" w:pos="2268"/>
              </w:tabs>
              <w:spacing w:before="0" w:after="240"/>
              <w:ind w:left="1134" w:hanging="1134"/>
              <w:rPr>
                <w:rFonts w:ascii="Verdana" w:hAnsi="Verdana"/>
                <w:sz w:val="20"/>
              </w:rPr>
            </w:pPr>
            <w:bookmarkStart w:id="5" w:name="recibido"/>
            <w:bookmarkStart w:id="6" w:name="dnum" w:colFirst="1" w:colLast="1"/>
            <w:bookmarkEnd w:id="5"/>
            <w:r>
              <w:rPr>
                <w:rFonts w:ascii="Verdana" w:hAnsi="Verdana"/>
                <w:sz w:val="20"/>
              </w:rPr>
              <w:t>Source:</w:t>
            </w:r>
            <w:r>
              <w:rPr>
                <w:rFonts w:ascii="Verdana" w:hAnsi="Verdana"/>
                <w:sz w:val="20"/>
              </w:rPr>
              <w:tab/>
              <w:t xml:space="preserve">Document </w:t>
            </w:r>
          </w:p>
          <w:p w14:paraId="17FCF651" w14:textId="77777777" w:rsidR="005B0252" w:rsidRDefault="005B0252" w:rsidP="00F84813">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t xml:space="preserve">Revision of Recommendation ITU-R </w:t>
            </w:r>
            <w:hyperlink r:id="rId11" w:history="1">
              <w:r>
                <w:rPr>
                  <w:rStyle w:val="Hyperlink"/>
                  <w:rFonts w:ascii="Verdana" w:hAnsi="Verdana"/>
                  <w:sz w:val="20"/>
                </w:rPr>
                <w:t>M.1851-1</w:t>
              </w:r>
            </w:hyperlink>
          </w:p>
        </w:tc>
        <w:tc>
          <w:tcPr>
            <w:tcW w:w="3402" w:type="dxa"/>
          </w:tcPr>
          <w:p w14:paraId="5E822E3B" w14:textId="1F8F7273" w:rsidR="005B0252" w:rsidRDefault="005B0252" w:rsidP="00F84813">
            <w:pPr>
              <w:shd w:val="solid" w:color="FFFFFF" w:fill="FFFFFF"/>
              <w:spacing w:before="0" w:line="240" w:lineRule="atLeast"/>
              <w:rPr>
                <w:rFonts w:ascii="Verdana" w:hAnsi="Verdana"/>
                <w:sz w:val="20"/>
                <w:lang w:eastAsia="zh-CN"/>
              </w:rPr>
            </w:pPr>
            <w:r>
              <w:rPr>
                <w:rFonts w:ascii="Verdana" w:hAnsi="Verdana"/>
                <w:b/>
                <w:sz w:val="20"/>
                <w:lang w:eastAsia="zh-CN"/>
              </w:rPr>
              <w:t>Document 5B/</w:t>
            </w:r>
            <w:r w:rsidR="000A2E6C">
              <w:rPr>
                <w:rFonts w:ascii="Verdana" w:hAnsi="Verdana"/>
                <w:b/>
                <w:sz w:val="20"/>
                <w:lang w:eastAsia="zh-CN"/>
              </w:rPr>
              <w:t>xx</w:t>
            </w:r>
          </w:p>
        </w:tc>
      </w:tr>
      <w:tr w:rsidR="005B0252" w14:paraId="165F9073" w14:textId="77777777" w:rsidTr="00F84813">
        <w:trPr>
          <w:cantSplit/>
        </w:trPr>
        <w:tc>
          <w:tcPr>
            <w:tcW w:w="6487" w:type="dxa"/>
            <w:vMerge/>
          </w:tcPr>
          <w:p w14:paraId="4FFCD0FA" w14:textId="77777777" w:rsidR="005B0252" w:rsidRDefault="005B0252" w:rsidP="00F84813">
            <w:pPr>
              <w:spacing w:before="60"/>
              <w:jc w:val="center"/>
              <w:rPr>
                <w:b/>
                <w:smallCaps/>
                <w:sz w:val="32"/>
                <w:lang w:eastAsia="zh-CN"/>
              </w:rPr>
            </w:pPr>
            <w:bookmarkStart w:id="7" w:name="ddate" w:colFirst="1" w:colLast="1"/>
            <w:bookmarkEnd w:id="6"/>
          </w:p>
        </w:tc>
        <w:tc>
          <w:tcPr>
            <w:tcW w:w="3402" w:type="dxa"/>
          </w:tcPr>
          <w:p w14:paraId="30E9DA11" w14:textId="16F74067" w:rsidR="005B0252" w:rsidRDefault="005B0252" w:rsidP="00F84813">
            <w:pPr>
              <w:shd w:val="solid" w:color="FFFFFF" w:fill="FFFFFF"/>
              <w:spacing w:before="0" w:line="240" w:lineRule="atLeast"/>
              <w:rPr>
                <w:rFonts w:ascii="Verdana" w:hAnsi="Verdana"/>
                <w:sz w:val="20"/>
                <w:lang w:eastAsia="zh-CN"/>
              </w:rPr>
            </w:pPr>
            <w:r>
              <w:rPr>
                <w:rFonts w:ascii="Verdana" w:hAnsi="Verdana"/>
                <w:b/>
                <w:sz w:val="20"/>
                <w:lang w:eastAsia="zh-CN"/>
              </w:rPr>
              <w:t>x October 2021</w:t>
            </w:r>
          </w:p>
        </w:tc>
      </w:tr>
      <w:tr w:rsidR="005B0252" w14:paraId="22FEAF33" w14:textId="77777777" w:rsidTr="00F84813">
        <w:trPr>
          <w:cantSplit/>
        </w:trPr>
        <w:tc>
          <w:tcPr>
            <w:tcW w:w="6487" w:type="dxa"/>
            <w:vMerge/>
          </w:tcPr>
          <w:p w14:paraId="6B35502F" w14:textId="77777777" w:rsidR="005B0252" w:rsidRDefault="005B0252" w:rsidP="00F84813">
            <w:pPr>
              <w:spacing w:before="60"/>
              <w:jc w:val="center"/>
              <w:rPr>
                <w:b/>
                <w:smallCaps/>
                <w:sz w:val="32"/>
                <w:lang w:eastAsia="zh-CN"/>
              </w:rPr>
            </w:pPr>
            <w:bookmarkStart w:id="8" w:name="dorlang" w:colFirst="1" w:colLast="1"/>
            <w:bookmarkEnd w:id="7"/>
          </w:p>
        </w:tc>
        <w:tc>
          <w:tcPr>
            <w:tcW w:w="3402" w:type="dxa"/>
          </w:tcPr>
          <w:p w14:paraId="7752150E" w14:textId="77777777" w:rsidR="005B0252" w:rsidRDefault="005B0252" w:rsidP="00F84813">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5B0252" w14:paraId="0DE11B08" w14:textId="77777777" w:rsidTr="00F84813">
        <w:trPr>
          <w:cantSplit/>
        </w:trPr>
        <w:tc>
          <w:tcPr>
            <w:tcW w:w="9889" w:type="dxa"/>
            <w:gridSpan w:val="2"/>
          </w:tcPr>
          <w:p w14:paraId="1F940DC6" w14:textId="76F316EA" w:rsidR="005B0252" w:rsidRDefault="005B0252" w:rsidP="00F84813">
            <w:pPr>
              <w:pStyle w:val="Source"/>
              <w:rPr>
                <w:lang w:eastAsia="zh-CN"/>
              </w:rPr>
            </w:pPr>
            <w:bookmarkStart w:id="9" w:name="dsource" w:colFirst="0" w:colLast="0"/>
            <w:bookmarkEnd w:id="8"/>
            <w:r>
              <w:rPr>
                <w:lang w:eastAsia="zh-CN"/>
              </w:rPr>
              <w:t>United States of America</w:t>
            </w:r>
          </w:p>
        </w:tc>
      </w:tr>
      <w:tr w:rsidR="005B0252" w14:paraId="3BCDF8B4" w14:textId="77777777" w:rsidTr="00F84813">
        <w:trPr>
          <w:cantSplit/>
        </w:trPr>
        <w:tc>
          <w:tcPr>
            <w:tcW w:w="9889" w:type="dxa"/>
            <w:gridSpan w:val="2"/>
          </w:tcPr>
          <w:p w14:paraId="0FD6BAEE" w14:textId="77777777" w:rsidR="005B0252" w:rsidRDefault="005B0252" w:rsidP="00F84813">
            <w:pPr>
              <w:pStyle w:val="Title1"/>
              <w:rPr>
                <w:lang w:eastAsia="zh-CN"/>
              </w:rPr>
            </w:pPr>
            <w:bookmarkStart w:id="10" w:name="drec" w:colFirst="0" w:colLast="0"/>
            <w:bookmarkEnd w:id="9"/>
            <w:r>
              <w:t xml:space="preserve">WORKING DOCUMENT PRELIMINARY DRAFT REVISION OF RECOMMENDATION </w:t>
            </w:r>
            <w:r>
              <w:rPr>
                <w:rStyle w:val="href"/>
              </w:rPr>
              <w:t>ITU-R M.1851-1</w:t>
            </w:r>
          </w:p>
        </w:tc>
      </w:tr>
    </w:tbl>
    <w:bookmarkEnd w:id="10"/>
    <w:p w14:paraId="67CAECBA" w14:textId="77777777" w:rsidR="005B0252" w:rsidRDefault="005B0252" w:rsidP="005B0252">
      <w:pPr>
        <w:pStyle w:val="Rectitle"/>
      </w:pPr>
      <w:r>
        <w:t>Mathematical models for radiodetermination radar and aeronautical mobile systems antenna patterns for use in interference analyses</w:t>
      </w:r>
    </w:p>
    <w:p w14:paraId="6EE88584" w14:textId="29F99E3B" w:rsidR="005B0252" w:rsidRDefault="005B0252" w:rsidP="001101B6">
      <w:pPr>
        <w:pStyle w:val="Recdate"/>
        <w:jc w:val="left"/>
      </w:pPr>
    </w:p>
    <w:p w14:paraId="1316CA1F" w14:textId="77777777" w:rsidR="005B0252" w:rsidRDefault="005B0252" w:rsidP="005B0252">
      <w:pPr>
        <w:pStyle w:val="HeadingSum"/>
        <w:rPr>
          <w:lang w:val="en-GB"/>
        </w:rPr>
      </w:pPr>
      <w:r>
        <w:rPr>
          <w:lang w:val="en-GB"/>
        </w:rPr>
        <w:t>Scope</w:t>
      </w:r>
    </w:p>
    <w:p w14:paraId="6C54B2A5" w14:textId="74F23AB4" w:rsidR="005B0252" w:rsidRDefault="005B0252" w:rsidP="005B0252">
      <w:pPr>
        <w:pStyle w:val="Summary"/>
        <w:rPr>
          <w:lang w:val="en-GB"/>
        </w:rPr>
      </w:pPr>
      <w:r>
        <w:rPr>
          <w:lang w:val="en-GB"/>
        </w:rPr>
        <w:t>Th</w:t>
      </w:r>
      <w:r w:rsidR="002871AE">
        <w:rPr>
          <w:lang w:val="en-GB"/>
        </w:rPr>
        <w:t>e revision of this</w:t>
      </w:r>
      <w:r>
        <w:rPr>
          <w:lang w:val="en-GB"/>
        </w:rPr>
        <w:t xml:space="preserve"> Recommendation</w:t>
      </w:r>
      <w:r w:rsidR="002871AE">
        <w:rPr>
          <w:lang w:val="en-GB"/>
        </w:rPr>
        <w:t xml:space="preserve"> updates the Cosecant-Square</w:t>
      </w:r>
      <w:r w:rsidR="00925B9F">
        <w:rPr>
          <w:lang w:val="en-GB"/>
        </w:rPr>
        <w:t>d</w:t>
      </w:r>
      <w:r w:rsidR="002871AE">
        <w:rPr>
          <w:lang w:val="en-GB"/>
        </w:rPr>
        <w:t xml:space="preserve"> antenna pattern and adds parabolic antenna distribution</w:t>
      </w:r>
      <w:r>
        <w:rPr>
          <w:lang w:val="en-GB"/>
        </w:rPr>
        <w:t xml:space="preserve"> mathematical models for radiodetermination radar and aeronautical mobile system antenna patterns to be used for single-entry and aggregate interference analysis. Depend</w:t>
      </w:r>
      <w:r w:rsidR="00982596">
        <w:rPr>
          <w:lang w:val="en-GB"/>
        </w:rPr>
        <w:t>ing</w:t>
      </w:r>
      <w:r>
        <w:rPr>
          <w:lang w:val="en-GB"/>
        </w:rPr>
        <w:t xml:space="preserve"> on the antenna 3 dB beamwidth and first peak side-lobe level, the proper set of equations for both azimuth and elevation patterns may be selected</w:t>
      </w:r>
      <w:r w:rsidR="00982596">
        <w:rPr>
          <w:lang w:val="en-GB"/>
        </w:rPr>
        <w:t xml:space="preserve"> for the purpose of interference analysis</w:t>
      </w:r>
      <w:r>
        <w:rPr>
          <w:lang w:val="en-GB"/>
        </w:rPr>
        <w:t xml:space="preserve">. Both </w:t>
      </w:r>
      <w:r w:rsidR="00982596" w:rsidRPr="00982596">
        <w:rPr>
          <w:lang w:val="en-GB"/>
        </w:rPr>
        <w:t xml:space="preserve">Peak sidelobe envelope patterns for single entry interferer and average sidelobe envelope patterns for multiple interferers are defined. </w:t>
      </w:r>
    </w:p>
    <w:p w14:paraId="0AD32246" w14:textId="77777777" w:rsidR="005B0252" w:rsidRDefault="005B0252" w:rsidP="005B0252">
      <w:pPr>
        <w:keepNext/>
        <w:keepLines/>
        <w:spacing w:before="160"/>
        <w:rPr>
          <w:rFonts w:ascii="Times New Roman Bold" w:hAnsi="Times New Roman Bold" w:cs="Times New Roman Bold"/>
          <w:b/>
          <w:lang w:val="en-US" w:eastAsia="zh-CN"/>
        </w:rPr>
      </w:pPr>
      <w:r>
        <w:rPr>
          <w:rFonts w:ascii="Times New Roman Bold" w:hAnsi="Times New Roman Bold" w:cs="Times New Roman Bold"/>
          <w:b/>
          <w:lang w:val="en-US" w:eastAsia="zh-CN"/>
        </w:rPr>
        <w:t>Proposal</w:t>
      </w:r>
    </w:p>
    <w:p w14:paraId="70702239" w14:textId="0DF7F38A" w:rsidR="003B0453" w:rsidRDefault="005B0252" w:rsidP="005B0252">
      <w:pPr>
        <w:rPr>
          <w:lang w:val="en-US"/>
        </w:rPr>
      </w:pPr>
      <w:r>
        <w:rPr>
          <w:lang w:val="en-US"/>
        </w:rPr>
        <w:t xml:space="preserve">The United States proposes to </w:t>
      </w:r>
      <w:r w:rsidR="000A7AD1">
        <w:rPr>
          <w:lang w:val="en-US"/>
        </w:rPr>
        <w:t xml:space="preserve">update the cosecant-squared equations </w:t>
      </w:r>
      <w:r w:rsidR="000A2E6C">
        <w:rPr>
          <w:lang w:val="en-US"/>
        </w:rPr>
        <w:t xml:space="preserve">description </w:t>
      </w:r>
      <w:r w:rsidR="000A7AD1">
        <w:rPr>
          <w:lang w:val="en-US"/>
        </w:rPr>
        <w:t xml:space="preserve">and </w:t>
      </w:r>
      <w:r>
        <w:rPr>
          <w:lang w:val="en-US"/>
        </w:rPr>
        <w:t>add the</w:t>
      </w:r>
      <w:r w:rsidR="000A7AD1">
        <w:rPr>
          <w:lang w:val="en-US"/>
        </w:rPr>
        <w:t xml:space="preserve"> parabolic antenna patterns equations</w:t>
      </w:r>
      <w:r w:rsidR="00982596">
        <w:rPr>
          <w:lang w:val="en-US"/>
        </w:rPr>
        <w:t xml:space="preserve"> to the ITU-R M.1851-1</w:t>
      </w:r>
      <w:r w:rsidR="000A7AD1">
        <w:rPr>
          <w:lang w:val="en-US"/>
        </w:rPr>
        <w:t>.</w:t>
      </w:r>
    </w:p>
    <w:p w14:paraId="34720190" w14:textId="14B2C349" w:rsidR="001701A1" w:rsidRPr="005B0252" w:rsidRDefault="001701A1">
      <w:pPr>
        <w:rPr>
          <w:lang w:val="en-US"/>
        </w:rPr>
      </w:pPr>
    </w:p>
    <w:p w14:paraId="28FA966C" w14:textId="30696AFA" w:rsidR="00A4289D" w:rsidRDefault="00A4289D"/>
    <w:p w14:paraId="5739C612" w14:textId="5E7084CB" w:rsidR="00A4289D" w:rsidRDefault="00A4289D"/>
    <w:p w14:paraId="1DA33AF0" w14:textId="10C9713E" w:rsidR="00A4289D" w:rsidRDefault="00A4289D">
      <w:pPr>
        <w:tabs>
          <w:tab w:val="clear" w:pos="1134"/>
          <w:tab w:val="clear" w:pos="1871"/>
          <w:tab w:val="clear" w:pos="2268"/>
        </w:tabs>
        <w:overflowPunct/>
        <w:autoSpaceDE/>
        <w:autoSpaceDN/>
        <w:adjustRightInd/>
        <w:spacing w:before="0" w:after="160" w:line="259" w:lineRule="auto"/>
        <w:textAlignment w:val="auto"/>
      </w:pPr>
      <w:r>
        <w:br w:type="page"/>
      </w:r>
    </w:p>
    <w:p w14:paraId="6DF29289" w14:textId="77777777" w:rsidR="003B0453" w:rsidRDefault="003B0453" w:rsidP="003B0453">
      <w:pPr>
        <w:pStyle w:val="Rectitle"/>
      </w:pPr>
      <w:r>
        <w:lastRenderedPageBreak/>
        <w:t>Mathematical models for radiodetermination radar and aeronautical mobile systems antenna patterns for use in interference analyses</w:t>
      </w:r>
    </w:p>
    <w:p w14:paraId="1B0A1C76" w14:textId="77777777" w:rsidR="003B0453" w:rsidRDefault="003B0453">
      <w:pPr>
        <w:tabs>
          <w:tab w:val="clear" w:pos="1134"/>
          <w:tab w:val="clear" w:pos="1871"/>
          <w:tab w:val="clear" w:pos="2268"/>
        </w:tabs>
        <w:overflowPunct/>
        <w:autoSpaceDE/>
        <w:autoSpaceDN/>
        <w:adjustRightInd/>
        <w:spacing w:before="0" w:after="160" w:line="259" w:lineRule="auto"/>
        <w:textAlignment w:val="auto"/>
      </w:pPr>
    </w:p>
    <w:p w14:paraId="14AF4D5E" w14:textId="5244A6F3" w:rsidR="00A4289D" w:rsidRDefault="00A4289D" w:rsidP="00A4289D">
      <w:r w:rsidRPr="008A17E9">
        <w:t xml:space="preserve">[Editor’s Note: </w:t>
      </w:r>
      <w:r w:rsidR="003B0453" w:rsidRPr="008A17E9">
        <w:t xml:space="preserve">No other changes </w:t>
      </w:r>
      <w:r w:rsidR="00F84813">
        <w:t xml:space="preserve">are required to the ITU-R M.1851 prior to </w:t>
      </w:r>
      <w:r w:rsidR="003B0453" w:rsidRPr="008A17E9">
        <w:t xml:space="preserve">this </w:t>
      </w:r>
      <w:r w:rsidR="003B0453">
        <w:t xml:space="preserve">section. </w:t>
      </w:r>
      <w:r w:rsidR="00F84813">
        <w:t>Author requests to</w:t>
      </w:r>
      <w:r w:rsidR="003B0453">
        <w:t xml:space="preserve"> </w:t>
      </w:r>
      <w:r w:rsidR="00F84813">
        <w:t>r</w:t>
      </w:r>
      <w:r w:rsidRPr="008A17E9">
        <w:t>eplace section 2.2 with the following section</w:t>
      </w:r>
      <w:r w:rsidR="00F84813">
        <w:t xml:space="preserve"> to its entirety</w:t>
      </w:r>
      <w:r w:rsidRPr="008A17E9">
        <w:t>]</w:t>
      </w:r>
    </w:p>
    <w:p w14:paraId="2EC5AC6B" w14:textId="77777777" w:rsidR="00BC2EE8" w:rsidRPr="008A17E9" w:rsidRDefault="00BC2EE8" w:rsidP="00A4289D"/>
    <w:p w14:paraId="2437DDAD" w14:textId="77777777" w:rsidR="00A4289D" w:rsidRPr="008A17E9" w:rsidRDefault="00A4289D" w:rsidP="00A4289D">
      <w:pPr>
        <w:pStyle w:val="Heading2"/>
      </w:pPr>
      <w:r w:rsidRPr="008A17E9">
        <w:t>2.2</w:t>
      </w:r>
      <w:r w:rsidRPr="008A17E9">
        <w:tab/>
      </w:r>
      <w:bookmarkStart w:id="11" w:name="_Hlk78199517"/>
      <w:r w:rsidRPr="008A17E9">
        <w:t>Antenna with a cosecant-squared elevation pattern</w:t>
      </w:r>
    </w:p>
    <w:p w14:paraId="0E3FF71D" w14:textId="77777777" w:rsidR="00A4289D" w:rsidRPr="008A17E9" w:rsidRDefault="00A4289D" w:rsidP="00A4289D">
      <w:r w:rsidRPr="008A17E9">
        <w:t>The cosecant-squared pattern is a special case. The power (not field-strength) is given by:</w:t>
      </w:r>
    </w:p>
    <w:p w14:paraId="46F7CF07" w14:textId="77777777" w:rsidR="00A4289D" w:rsidRPr="008A17E9" w:rsidRDefault="00A4289D" w:rsidP="00A4289D">
      <w:pPr>
        <w:pStyle w:val="Equation"/>
      </w:pPr>
      <w:r w:rsidRPr="008A17E9">
        <w:tab/>
      </w:r>
      <w:r w:rsidRPr="008A17E9">
        <w:tab/>
      </w:r>
      <m:oMath>
        <m:r>
          <w:rPr>
            <w:rFonts w:ascii="Cambria Math"/>
          </w:rPr>
          <m:t>G</m:t>
        </m:r>
        <m:d>
          <m:dPr>
            <m:ctrlPr>
              <w:rPr>
                <w:rFonts w:ascii="Cambria Math" w:hAnsi="Cambria Math"/>
                <w:i/>
              </w:rPr>
            </m:ctrlPr>
          </m:dPr>
          <m:e>
            <m:r>
              <w:rPr>
                <w:rFonts w:ascii="Cambria Math"/>
              </w:rPr>
              <m:t>θ</m:t>
            </m:r>
          </m:e>
        </m:d>
        <m:r>
          <w:rPr>
            <w:rFonts w:ascii="Cambria Math"/>
          </w:rPr>
          <m:t>=G</m:t>
        </m:r>
        <m:d>
          <m:dPr>
            <m:ctrlPr>
              <w:rPr>
                <w:rFonts w:ascii="Cambria Math" w:hAnsi="Cambria Math"/>
                <w:i/>
              </w:rPr>
            </m:ctrlPr>
          </m:dPr>
          <m:e>
            <m:sSub>
              <m:sSubPr>
                <m:ctrlPr>
                  <w:rPr>
                    <w:rFonts w:ascii="Cambria Math" w:hAnsi="Cambria Math"/>
                    <w:i/>
                  </w:rPr>
                </m:ctrlPr>
              </m:sSubPr>
              <m:e>
                <m:r>
                  <w:rPr>
                    <w:rFonts w:ascii="Cambria Math"/>
                  </w:rPr>
                  <m:t>θ</m:t>
                </m:r>
              </m:e>
              <m:sub>
                <m:r>
                  <w:rPr>
                    <w:rFonts w:ascii="Cambria Math"/>
                  </w:rPr>
                  <m:t>Start</m:t>
                </m:r>
              </m:sub>
            </m:sSub>
          </m:e>
        </m:d>
        <m:r>
          <w:rPr>
            <w:rFonts w:ascii="Cambria Math" w:hAnsi="Cambria Math" w:cs="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rPr>
                      <m:t>CSC</m:t>
                    </m:r>
                    <m:d>
                      <m:dPr>
                        <m:ctrlPr>
                          <w:rPr>
                            <w:rFonts w:ascii="Cambria Math" w:hAnsi="Cambria Math"/>
                            <w:i/>
                          </w:rPr>
                        </m:ctrlPr>
                      </m:dPr>
                      <m:e>
                        <m:r>
                          <w:rPr>
                            <w:rFonts w:ascii="Cambria Math"/>
                          </w:rPr>
                          <m:t>θ</m:t>
                        </m:r>
                      </m:e>
                    </m:d>
                  </m:num>
                  <m:den>
                    <m:r>
                      <w:rPr>
                        <w:rFonts w:ascii="Cambria Math"/>
                      </w:rPr>
                      <m:t>CSC</m:t>
                    </m:r>
                    <m:d>
                      <m:dPr>
                        <m:ctrlPr>
                          <w:rPr>
                            <w:rFonts w:ascii="Cambria Math" w:hAnsi="Cambria Math"/>
                            <w:i/>
                          </w:rPr>
                        </m:ctrlPr>
                      </m:dPr>
                      <m:e>
                        <m:sSub>
                          <m:sSubPr>
                            <m:ctrlPr>
                              <w:rPr>
                                <w:rFonts w:ascii="Cambria Math" w:hAnsi="Cambria Math"/>
                                <w:i/>
                              </w:rPr>
                            </m:ctrlPr>
                          </m:sSubPr>
                          <m:e>
                            <m:r>
                              <w:rPr>
                                <w:rFonts w:ascii="Cambria Math"/>
                              </w:rPr>
                              <m:t>θ</m:t>
                            </m:r>
                          </m:e>
                          <m:sub>
                            <m:r>
                              <w:rPr>
                                <w:rFonts w:ascii="Cambria Math"/>
                              </w:rPr>
                              <m:t>Start</m:t>
                            </m:r>
                          </m:sub>
                        </m:sSub>
                      </m:e>
                    </m:d>
                  </m:den>
                </m:f>
              </m:e>
            </m:d>
          </m:e>
          <m:sup>
            <m:r>
              <w:rPr>
                <w:rFonts w:ascii="Cambria Math"/>
              </w:rPr>
              <m:t>2</m:t>
            </m:r>
          </m:sup>
        </m:sSup>
        <m:r>
          <w:rPr>
            <w:rFonts w:ascii="Cambria Math"/>
          </w:rPr>
          <m:t xml:space="preserve">,  </m:t>
        </m:r>
        <m:sSub>
          <m:sSubPr>
            <m:ctrlPr>
              <w:rPr>
                <w:rFonts w:ascii="Cambria Math" w:hAnsi="Cambria Math"/>
                <w:i/>
              </w:rPr>
            </m:ctrlPr>
          </m:sSubPr>
          <m:e>
            <m:r>
              <w:rPr>
                <w:rFonts w:ascii="Cambria Math"/>
              </w:rPr>
              <m:t xml:space="preserve">           θ</m:t>
            </m:r>
          </m:e>
          <m:sub>
            <m:r>
              <w:rPr>
                <w:rFonts w:ascii="Cambria Math"/>
              </w:rPr>
              <m:t>Start</m:t>
            </m:r>
          </m:sub>
        </m:sSub>
        <m:r>
          <w:rPr>
            <w:rFonts w:ascii="Cambria Math"/>
          </w:rPr>
          <m:t xml:space="preserve">  </m:t>
        </m:r>
        <m:r>
          <w:rPr>
            <w:rFonts w:ascii="Cambria Math"/>
            <w:i/>
          </w:rPr>
          <w:sym w:font="Symbol" w:char="F0A3"/>
        </m:r>
        <m:r>
          <w:rPr>
            <w:rFonts w:ascii="Cambria Math"/>
          </w:rPr>
          <m:t xml:space="preserve">  θ </m:t>
        </m:r>
        <m:r>
          <w:rPr>
            <w:rFonts w:ascii="Cambria Math"/>
            <w:i/>
          </w:rPr>
          <w:sym w:font="Symbol" w:char="F0A3"/>
        </m:r>
        <m:sSub>
          <m:sSubPr>
            <m:ctrlPr>
              <w:rPr>
                <w:rFonts w:ascii="Cambria Math" w:hAnsi="Cambria Math"/>
                <w:i/>
              </w:rPr>
            </m:ctrlPr>
          </m:sSubPr>
          <m:e>
            <m:r>
              <w:rPr>
                <w:rFonts w:ascii="Cambria Math"/>
              </w:rPr>
              <m:t xml:space="preserve">  θ</m:t>
            </m:r>
          </m:e>
          <m:sub>
            <m:r>
              <w:rPr>
                <w:rFonts w:ascii="Cambria Math"/>
              </w:rPr>
              <m:t>End</m:t>
            </m:r>
          </m:sub>
        </m:sSub>
      </m:oMath>
      <w:r w:rsidRPr="008A17E9">
        <w:tab/>
        <w:t>(</w:t>
      </w:r>
      <w:r>
        <w:t>2.2-1</w:t>
      </w:r>
      <w:r w:rsidRPr="008A17E9">
        <w:t>)</w:t>
      </w:r>
    </w:p>
    <w:p w14:paraId="2BCE21ED" w14:textId="77777777" w:rsidR="00A4289D" w:rsidRPr="008A17E9" w:rsidRDefault="00A4289D" w:rsidP="00A4289D">
      <w:r w:rsidRPr="008A17E9">
        <w:t>where:</w:t>
      </w:r>
    </w:p>
    <w:p w14:paraId="1DF84788" w14:textId="080597E0" w:rsidR="00A4289D" w:rsidRPr="008A17E9" w:rsidRDefault="00A4289D" w:rsidP="00A4289D">
      <w:pPr>
        <w:pStyle w:val="Equationlegend"/>
        <w:ind w:left="1440" w:hanging="720"/>
        <w:rPr>
          <w:iCs/>
        </w:rPr>
      </w:pPr>
      <w:r w:rsidRPr="008A17E9">
        <w:rPr>
          <w:i/>
        </w:rPr>
        <w:t>G</w:t>
      </w:r>
      <w:r w:rsidRPr="008A17E9">
        <w:t xml:space="preserve">(θ): cosecant squared pattern between angles of </w:t>
      </w:r>
      <m:oMath>
        <m:sSub>
          <m:sSubPr>
            <m:ctrlPr>
              <w:rPr>
                <w:rFonts w:ascii="Cambria Math" w:hAnsi="Cambria Math"/>
                <w:i/>
              </w:rPr>
            </m:ctrlPr>
          </m:sSubPr>
          <m:e>
            <m:r>
              <w:rPr>
                <w:rFonts w:ascii="Cambria Math"/>
              </w:rPr>
              <m:t>θ</m:t>
            </m:r>
          </m:e>
          <m:sub>
            <m:r>
              <w:rPr>
                <w:rFonts w:ascii="Cambria Math"/>
              </w:rPr>
              <m:t>Start</m:t>
            </m:r>
          </m:sub>
        </m:sSub>
      </m:oMath>
      <w:r w:rsidRPr="008A17E9">
        <w:t xml:space="preserve"> and </w:t>
      </w:r>
      <m:oMath>
        <m:sSub>
          <m:sSubPr>
            <m:ctrlPr>
              <w:rPr>
                <w:rFonts w:ascii="Cambria Math" w:hAnsi="Cambria Math"/>
                <w:i/>
              </w:rPr>
            </m:ctrlPr>
          </m:sSubPr>
          <m:e>
            <m:r>
              <w:rPr>
                <w:rFonts w:ascii="Cambria Math"/>
              </w:rPr>
              <m:t>θ</m:t>
            </m:r>
          </m:e>
          <m:sub>
            <m:r>
              <w:rPr>
                <w:rFonts w:ascii="Cambria Math"/>
              </w:rPr>
              <m:t>End</m:t>
            </m:r>
          </m:sub>
        </m:sSub>
      </m:oMath>
    </w:p>
    <w:p w14:paraId="58DCFC5B" w14:textId="2A1879CE" w:rsidR="00A4289D" w:rsidRPr="008A17E9" w:rsidRDefault="00A4289D" w:rsidP="00A4289D">
      <w:pPr>
        <w:pStyle w:val="Equationlegend"/>
        <w:ind w:left="1440" w:hanging="720"/>
      </w:pPr>
      <m:oMath>
        <m:r>
          <w:rPr>
            <w:rFonts w:ascii="Cambria Math"/>
          </w:rPr>
          <m:t>G</m:t>
        </m:r>
        <m:d>
          <m:dPr>
            <m:ctrlPr>
              <w:rPr>
                <w:rFonts w:ascii="Cambria Math" w:hAnsi="Cambria Math"/>
                <w:i/>
              </w:rPr>
            </m:ctrlPr>
          </m:dPr>
          <m:e>
            <m:sSub>
              <m:sSubPr>
                <m:ctrlPr>
                  <w:rPr>
                    <w:rFonts w:ascii="Cambria Math" w:hAnsi="Cambria Math"/>
                    <w:i/>
                  </w:rPr>
                </m:ctrlPr>
              </m:sSubPr>
              <m:e>
                <m:r>
                  <w:rPr>
                    <w:rFonts w:ascii="Cambria Math"/>
                  </w:rPr>
                  <m:t>θ</m:t>
                </m:r>
              </m:e>
              <m:sub>
                <m:r>
                  <w:rPr>
                    <w:rFonts w:ascii="Cambria Math"/>
                  </w:rPr>
                  <m:t>Start</m:t>
                </m:r>
              </m:sub>
            </m:sSub>
          </m:e>
        </m:d>
      </m:oMath>
      <w:r w:rsidRPr="008A17E9">
        <w:t>:</w:t>
      </w:r>
      <w:r w:rsidRPr="008A17E9">
        <w:tab/>
        <w:t xml:space="preserve"> pattern gain at </w:t>
      </w:r>
      <m:oMath>
        <m:sSub>
          <m:sSubPr>
            <m:ctrlPr>
              <w:rPr>
                <w:rFonts w:ascii="Cambria Math" w:hAnsi="Cambria Math"/>
                <w:i/>
              </w:rPr>
            </m:ctrlPr>
          </m:sSubPr>
          <m:e>
            <m:r>
              <w:rPr>
                <w:rFonts w:ascii="Cambria Math"/>
              </w:rPr>
              <m:t>θ</m:t>
            </m:r>
          </m:e>
          <m:sub>
            <m:r>
              <w:rPr>
                <w:rFonts w:ascii="Cambria Math"/>
              </w:rPr>
              <m:t>Start</m:t>
            </m:r>
          </m:sub>
        </m:sSub>
      </m:oMath>
    </w:p>
    <w:p w14:paraId="30CA01A1" w14:textId="6CA54CBE" w:rsidR="00A4289D" w:rsidRPr="008A17E9" w:rsidRDefault="006C1C5E" w:rsidP="00A4289D">
      <w:pPr>
        <w:pStyle w:val="Equationlegend"/>
        <w:ind w:left="1440" w:hanging="720"/>
      </w:pPr>
      <m:oMath>
        <m:sSub>
          <m:sSubPr>
            <m:ctrlPr>
              <w:rPr>
                <w:rFonts w:ascii="Cambria Math" w:hAnsi="Cambria Math"/>
                <w:i/>
              </w:rPr>
            </m:ctrlPr>
          </m:sSubPr>
          <m:e>
            <m:r>
              <w:rPr>
                <w:rFonts w:ascii="Cambria Math" w:hAnsi="Cambria Math"/>
              </w:rPr>
              <m:t>θ</m:t>
            </m:r>
          </m:e>
          <m:sub>
            <m:r>
              <w:rPr>
                <w:rFonts w:ascii="Cambria Math" w:hAnsi="Cambria Math"/>
              </w:rPr>
              <m:t>Start</m:t>
            </m:r>
          </m:sub>
        </m:sSub>
      </m:oMath>
      <w:r w:rsidR="00A4289D" w:rsidRPr="008A17E9">
        <w:t xml:space="preserve">: elevation (or depression) of the half-power point on the main lobe where cosecant-squared pattern starts </w:t>
      </w:r>
      <m:oMath>
        <m:f>
          <m:fPr>
            <m:ctrlPr>
              <w:rPr>
                <w:rFonts w:ascii="Cambria Math" w:hAnsi="Cambria Math"/>
                <w:i/>
                <w:sz w:val="20"/>
              </w:rPr>
            </m:ctrlPr>
          </m:fPr>
          <m:num>
            <m:sSub>
              <m:sSubPr>
                <m:ctrlPr>
                  <w:rPr>
                    <w:rFonts w:ascii="Cambria Math" w:hAnsi="Cambria Math"/>
                    <w:i/>
                  </w:rPr>
                </m:ctrlPr>
              </m:sSubPr>
              <m:e>
                <m:r>
                  <w:rPr>
                    <w:rFonts w:ascii="Cambria Math"/>
                  </w:rPr>
                  <m:t>θ</m:t>
                </m:r>
              </m:e>
              <m:sub>
                <m:r>
                  <w:rPr>
                    <w:rFonts w:ascii="Cambria Math"/>
                  </w:rPr>
                  <m:t>3</m:t>
                </m:r>
              </m:sub>
            </m:sSub>
          </m:num>
          <m:den>
            <m:r>
              <w:rPr>
                <w:rFonts w:ascii="Cambria Math"/>
              </w:rPr>
              <m:t>2</m:t>
            </m:r>
          </m:den>
        </m:f>
        <m:r>
          <w:rPr>
            <w:rFonts w:ascii="Cambria Math"/>
          </w:rPr>
          <m:t>+</m:t>
        </m:r>
        <m:sSub>
          <m:sSubPr>
            <m:ctrlPr>
              <w:rPr>
                <w:rFonts w:ascii="Cambria Math" w:hAnsi="Cambria Math"/>
                <w:i/>
              </w:rPr>
            </m:ctrlPr>
          </m:sSubPr>
          <m:e>
            <m:r>
              <w:rPr>
                <w:rFonts w:ascii="Cambria Math" w:hAnsi="Cambria Math"/>
                <w:i/>
              </w:rPr>
              <w:sym w:font="Symbol" w:char="F071"/>
            </m:r>
          </m:e>
          <m:sub>
            <m:r>
              <w:rPr>
                <w:rFonts w:ascii="Cambria Math" w:hAnsi="Cambria Math"/>
              </w:rPr>
              <m:t>Tilt</m:t>
            </m:r>
          </m:sub>
        </m:sSub>
      </m:oMath>
      <w:r w:rsidR="00A4289D" w:rsidRPr="008A17E9">
        <w:t xml:space="preserve"> for ground radar and </w:t>
      </w:r>
      <m:oMath>
        <m:f>
          <m:fPr>
            <m:ctrlPr>
              <w:rPr>
                <w:rFonts w:ascii="Cambria Math" w:hAnsi="Cambria Math"/>
                <w:i/>
                <w:sz w:val="20"/>
              </w:rPr>
            </m:ctrlPr>
          </m:fPr>
          <m:num>
            <m:sSub>
              <m:sSubPr>
                <m:ctrlPr>
                  <w:rPr>
                    <w:rFonts w:ascii="Cambria Math" w:hAnsi="Cambria Math"/>
                    <w:i/>
                  </w:rPr>
                </m:ctrlPr>
              </m:sSubPr>
              <m:e>
                <m:r>
                  <w:rPr>
                    <w:rFonts w:ascii="Cambria Math"/>
                  </w:rPr>
                  <m:t>-</m:t>
                </m:r>
                <m:r>
                  <w:rPr>
                    <w:rFonts w:ascii="Cambria Math"/>
                  </w:rPr>
                  <m:t>θ</m:t>
                </m:r>
              </m:e>
              <m:sub>
                <m:r>
                  <w:rPr>
                    <w:rFonts w:ascii="Cambria Math"/>
                  </w:rPr>
                  <m:t>3</m:t>
                </m:r>
              </m:sub>
            </m:sSub>
          </m:num>
          <m:den>
            <m:r>
              <w:rPr>
                <w:rFonts w:ascii="Cambria Math"/>
              </w:rPr>
              <m:t>2</m:t>
            </m:r>
          </m:den>
        </m:f>
        <m:r>
          <w:rPr>
            <w:rFonts w:ascii="Cambria Math"/>
          </w:rPr>
          <m:t>+</m:t>
        </m:r>
        <m:sSub>
          <m:sSubPr>
            <m:ctrlPr>
              <w:rPr>
                <w:rFonts w:ascii="Cambria Math" w:hAnsi="Cambria Math"/>
                <w:i/>
              </w:rPr>
            </m:ctrlPr>
          </m:sSubPr>
          <m:e>
            <m:r>
              <w:rPr>
                <w:rFonts w:ascii="Cambria Math" w:hAnsi="Cambria Math"/>
                <w:i/>
              </w:rPr>
              <w:sym w:font="Symbol" w:char="F071"/>
            </m:r>
          </m:e>
          <m:sub>
            <m:r>
              <w:rPr>
                <w:rFonts w:ascii="Cambria Math" w:hAnsi="Cambria Math"/>
              </w:rPr>
              <m:t>Tilt</m:t>
            </m:r>
          </m:sub>
        </m:sSub>
      </m:oMath>
      <w:r w:rsidR="00A4289D" w:rsidRPr="008A17E9">
        <w:t xml:space="preserve"> for airborne radar.  If the radar operational requirements are provided, then use </w:t>
      </w:r>
      <m:oMath>
        <m:sSub>
          <m:sSubPr>
            <m:ctrlPr>
              <w:rPr>
                <w:rFonts w:ascii="Cambria Math" w:hAnsi="Cambria Math"/>
                <w:i/>
              </w:rPr>
            </m:ctrlPr>
          </m:sSubPr>
          <m:e>
            <m:r>
              <w:rPr>
                <w:rFonts w:ascii="Cambria Math" w:hAnsi="Cambria Math"/>
              </w:rPr>
              <m:t>θ</m:t>
            </m:r>
          </m:e>
          <m:sub>
            <m:r>
              <w:rPr>
                <w:rFonts w:ascii="Cambria Math" w:hAnsi="Cambria Math"/>
              </w:rPr>
              <m:t>start</m:t>
            </m:r>
          </m:sub>
        </m:sSub>
      </m:oMath>
      <w:r w:rsidR="00A4289D" w:rsidRPr="008A17E9">
        <w:t xml:space="preserve"> as shown below</w:t>
      </w:r>
    </w:p>
    <w:p w14:paraId="50AD5DC5" w14:textId="1C7E087E" w:rsidR="00A4289D" w:rsidRPr="008A17E9" w:rsidRDefault="00A4289D" w:rsidP="00A4289D">
      <w:pPr>
        <w:pStyle w:val="Equationlegend"/>
        <w:ind w:left="1440" w:hanging="720"/>
      </w:pPr>
      <m:oMath>
        <m:r>
          <w:rPr>
            <w:rFonts w:ascii="Cambria Math"/>
          </w:rPr>
          <m:t>G</m:t>
        </m:r>
        <m:d>
          <m:dPr>
            <m:ctrlPr>
              <w:rPr>
                <w:rFonts w:ascii="Cambria Math" w:hAnsi="Cambria Math"/>
                <w:i/>
              </w:rPr>
            </m:ctrlPr>
          </m:dPr>
          <m:e>
            <m:sSub>
              <m:sSubPr>
                <m:ctrlPr>
                  <w:rPr>
                    <w:rFonts w:ascii="Cambria Math" w:hAnsi="Cambria Math"/>
                    <w:i/>
                  </w:rPr>
                </m:ctrlPr>
              </m:sSubPr>
              <m:e>
                <m:r>
                  <w:rPr>
                    <w:rFonts w:ascii="Cambria Math"/>
                  </w:rPr>
                  <m:t>θ</m:t>
                </m:r>
              </m:e>
              <m:sub>
                <m:r>
                  <w:rPr>
                    <w:rFonts w:ascii="Cambria Math"/>
                  </w:rPr>
                  <m:t>Start</m:t>
                </m:r>
              </m:sub>
            </m:sSub>
          </m:e>
        </m:d>
      </m:oMath>
      <w:r w:rsidRPr="008A17E9">
        <w:t xml:space="preserve">: the gain pattern value at </w:t>
      </w:r>
      <m:oMath>
        <m:sSub>
          <m:sSubPr>
            <m:ctrlPr>
              <w:rPr>
                <w:rFonts w:ascii="Cambria Math" w:hAnsi="Cambria Math"/>
                <w:i/>
              </w:rPr>
            </m:ctrlPr>
          </m:sSubPr>
          <m:e>
            <m:r>
              <w:rPr>
                <w:rFonts w:ascii="Cambria Math"/>
              </w:rPr>
              <m:t>θ</m:t>
            </m:r>
          </m:e>
          <m:sub>
            <m:r>
              <w:rPr>
                <w:rFonts w:ascii="Cambria Math"/>
              </w:rPr>
              <m:t>Start</m:t>
            </m:r>
          </m:sub>
        </m:sSub>
      </m:oMath>
      <w:r w:rsidRPr="008A17E9">
        <w:t xml:space="preserve"> is given by </w:t>
      </w:r>
      <m:oMath>
        <m:f>
          <m:fPr>
            <m:ctrlPr>
              <w:rPr>
                <w:rFonts w:ascii="Cambria Math" w:hAnsi="Cambria Math"/>
                <w:i/>
                <w:szCs w:val="24"/>
              </w:rPr>
            </m:ctrlPr>
          </m:fPr>
          <m:num>
            <m:func>
              <m:funcPr>
                <m:ctrlPr>
                  <w:rPr>
                    <w:rFonts w:ascii="Cambria Math" w:hAnsi="Cambria Math"/>
                    <w:i/>
                    <w:szCs w:val="24"/>
                  </w:rPr>
                </m:ctrlPr>
              </m:funcPr>
              <m:fName>
                <m:r>
                  <w:rPr>
                    <w:rFonts w:ascii="Cambria Math"/>
                    <w:szCs w:val="24"/>
                  </w:rPr>
                  <m:t>sin</m:t>
                </m:r>
              </m:fName>
              <m:e>
                <m:d>
                  <m:dPr>
                    <m:ctrlPr>
                      <w:rPr>
                        <w:rFonts w:ascii="Cambria Math" w:hAnsi="Cambria Math"/>
                        <w:i/>
                        <w:szCs w:val="24"/>
                      </w:rPr>
                    </m:ctrlPr>
                  </m:dPr>
                  <m:e>
                    <m:f>
                      <m:fPr>
                        <m:ctrlPr>
                          <w:rPr>
                            <w:rFonts w:ascii="Cambria Math" w:hAnsi="Cambria Math"/>
                            <w:i/>
                            <w:szCs w:val="24"/>
                          </w:rPr>
                        </m:ctrlPr>
                      </m:fPr>
                      <m:num>
                        <m:r>
                          <w:rPr>
                            <w:rFonts w:ascii="Cambria Math"/>
                            <w:szCs w:val="24"/>
                          </w:rPr>
                          <m:t>π</m:t>
                        </m:r>
                        <m:r>
                          <w:rPr>
                            <w:rFonts w:ascii="Cambria Math" w:hAnsi="Cambria Math" w:cs="Cambria Math"/>
                            <w:szCs w:val="24"/>
                          </w:rPr>
                          <m:t>⋅</m:t>
                        </m:r>
                        <m:r>
                          <w:rPr>
                            <w:rFonts w:ascii="Cambria Math"/>
                            <w:szCs w:val="24"/>
                          </w:rPr>
                          <m:t>50.8</m:t>
                        </m:r>
                        <m:r>
                          <w:rPr>
                            <w:rFonts w:ascii="Cambria Math" w:hAnsi="Cambria Math" w:cs="Cambria Math"/>
                            <w:szCs w:val="24"/>
                          </w:rPr>
                          <m:t>⋅</m:t>
                        </m:r>
                        <m:func>
                          <m:funcPr>
                            <m:ctrlPr>
                              <w:rPr>
                                <w:rFonts w:ascii="Cambria Math" w:hAnsi="Cambria Math"/>
                                <w:i/>
                                <w:szCs w:val="24"/>
                              </w:rPr>
                            </m:ctrlPr>
                          </m:funcPr>
                          <m:fName>
                            <m:r>
                              <w:rPr>
                                <w:rFonts w:ascii="Cambria Math"/>
                                <w:szCs w:val="24"/>
                              </w:rPr>
                              <m:t>sin</m:t>
                            </m:r>
                          </m:fName>
                          <m:e>
                            <m:d>
                              <m:dPr>
                                <m:ctrlPr>
                                  <w:rPr>
                                    <w:rFonts w:ascii="Cambria Math" w:hAnsi="Cambria Math"/>
                                    <w:i/>
                                    <w:szCs w:val="24"/>
                                  </w:rPr>
                                </m:ctrlPr>
                              </m:dPr>
                              <m:e>
                                <m:sSub>
                                  <m:sSubPr>
                                    <m:ctrlPr>
                                      <w:rPr>
                                        <w:rFonts w:ascii="Cambria Math" w:hAnsi="Cambria Math"/>
                                        <w:i/>
                                        <w:szCs w:val="24"/>
                                      </w:rPr>
                                    </m:ctrlPr>
                                  </m:sSubPr>
                                  <m:e>
                                    <m:r>
                                      <w:rPr>
                                        <w:rFonts w:ascii="Cambria Math"/>
                                        <w:szCs w:val="24"/>
                                      </w:rPr>
                                      <m:t>θ</m:t>
                                    </m:r>
                                  </m:e>
                                  <m:sub>
                                    <m:r>
                                      <w:rPr>
                                        <w:rFonts w:ascii="Cambria Math"/>
                                        <w:szCs w:val="24"/>
                                      </w:rPr>
                                      <m:t>Start</m:t>
                                    </m:r>
                                  </m:sub>
                                </m:sSub>
                              </m:e>
                            </m:d>
                          </m:e>
                        </m:func>
                      </m:num>
                      <m:den>
                        <m:sSub>
                          <m:sSubPr>
                            <m:ctrlPr>
                              <w:rPr>
                                <w:rFonts w:ascii="Cambria Math" w:hAnsi="Cambria Math"/>
                                <w:i/>
                                <w:szCs w:val="24"/>
                              </w:rPr>
                            </m:ctrlPr>
                          </m:sSubPr>
                          <m:e>
                            <m:r>
                              <w:rPr>
                                <w:rFonts w:ascii="Cambria Math"/>
                                <w:szCs w:val="24"/>
                              </w:rPr>
                              <m:t>θ</m:t>
                            </m:r>
                          </m:e>
                          <m:sub>
                            <m:r>
                              <w:rPr>
                                <w:rFonts w:ascii="Cambria Math"/>
                                <w:szCs w:val="24"/>
                              </w:rPr>
                              <m:t>3</m:t>
                            </m:r>
                          </m:sub>
                        </m:sSub>
                      </m:den>
                    </m:f>
                  </m:e>
                </m:d>
              </m:e>
            </m:func>
          </m:num>
          <m:den>
            <m:f>
              <m:fPr>
                <m:ctrlPr>
                  <w:rPr>
                    <w:rFonts w:ascii="Cambria Math" w:hAnsi="Cambria Math"/>
                    <w:i/>
                    <w:szCs w:val="24"/>
                  </w:rPr>
                </m:ctrlPr>
              </m:fPr>
              <m:num>
                <m:r>
                  <w:rPr>
                    <w:rFonts w:ascii="Cambria Math"/>
                    <w:szCs w:val="24"/>
                  </w:rPr>
                  <m:t>π</m:t>
                </m:r>
                <m:r>
                  <w:rPr>
                    <w:rFonts w:ascii="Cambria Math" w:hAnsi="Cambria Math" w:cs="Cambria Math"/>
                    <w:szCs w:val="24"/>
                  </w:rPr>
                  <m:t>⋅</m:t>
                </m:r>
                <m:r>
                  <w:rPr>
                    <w:rFonts w:ascii="Cambria Math"/>
                    <w:szCs w:val="24"/>
                  </w:rPr>
                  <m:t>50.8</m:t>
                </m:r>
                <m:r>
                  <w:rPr>
                    <w:rFonts w:ascii="Cambria Math" w:hAnsi="Cambria Math" w:cs="Cambria Math"/>
                    <w:szCs w:val="24"/>
                  </w:rPr>
                  <m:t>⋅</m:t>
                </m:r>
                <m:func>
                  <m:funcPr>
                    <m:ctrlPr>
                      <w:rPr>
                        <w:rFonts w:ascii="Cambria Math" w:hAnsi="Cambria Math"/>
                        <w:i/>
                        <w:szCs w:val="24"/>
                      </w:rPr>
                    </m:ctrlPr>
                  </m:funcPr>
                  <m:fName>
                    <m:r>
                      <w:rPr>
                        <w:rFonts w:ascii="Cambria Math"/>
                        <w:szCs w:val="24"/>
                      </w:rPr>
                      <m:t>sin</m:t>
                    </m:r>
                  </m:fName>
                  <m:e>
                    <m:d>
                      <m:dPr>
                        <m:ctrlPr>
                          <w:rPr>
                            <w:rFonts w:ascii="Cambria Math" w:hAnsi="Cambria Math"/>
                            <w:i/>
                            <w:szCs w:val="24"/>
                          </w:rPr>
                        </m:ctrlPr>
                      </m:dPr>
                      <m:e>
                        <m:sSub>
                          <m:sSubPr>
                            <m:ctrlPr>
                              <w:rPr>
                                <w:rFonts w:ascii="Cambria Math" w:hAnsi="Cambria Math"/>
                                <w:i/>
                                <w:szCs w:val="24"/>
                              </w:rPr>
                            </m:ctrlPr>
                          </m:sSubPr>
                          <m:e>
                            <m:r>
                              <w:rPr>
                                <w:rFonts w:ascii="Cambria Math"/>
                                <w:szCs w:val="24"/>
                              </w:rPr>
                              <m:t>θ</m:t>
                            </m:r>
                          </m:e>
                          <m:sub>
                            <m:r>
                              <w:rPr>
                                <w:rFonts w:ascii="Cambria Math"/>
                                <w:szCs w:val="24"/>
                              </w:rPr>
                              <m:t>Start</m:t>
                            </m:r>
                          </m:sub>
                        </m:sSub>
                      </m:e>
                    </m:d>
                  </m:e>
                </m:func>
              </m:num>
              <m:den>
                <m:sSub>
                  <m:sSubPr>
                    <m:ctrlPr>
                      <w:rPr>
                        <w:rFonts w:ascii="Cambria Math" w:hAnsi="Cambria Math"/>
                        <w:i/>
                        <w:szCs w:val="24"/>
                      </w:rPr>
                    </m:ctrlPr>
                  </m:sSubPr>
                  <m:e>
                    <m:r>
                      <w:rPr>
                        <w:rFonts w:ascii="Cambria Math"/>
                        <w:szCs w:val="24"/>
                      </w:rPr>
                      <m:t>θ</m:t>
                    </m:r>
                  </m:e>
                  <m:sub>
                    <m:r>
                      <w:rPr>
                        <w:rFonts w:ascii="Cambria Math"/>
                        <w:szCs w:val="24"/>
                      </w:rPr>
                      <m:t>3</m:t>
                    </m:r>
                  </m:sub>
                </m:sSub>
              </m:den>
            </m:f>
          </m:den>
        </m:f>
      </m:oMath>
      <w:r w:rsidRPr="008A17E9">
        <w:t xml:space="preserve">.  When </w:t>
      </w:r>
      <m:oMath>
        <m:sSub>
          <m:sSubPr>
            <m:ctrlPr>
              <w:rPr>
                <w:rFonts w:ascii="Cambria Math" w:hAnsi="Cambria Math"/>
                <w:i/>
              </w:rPr>
            </m:ctrlPr>
          </m:sSubPr>
          <m:e>
            <m:r>
              <w:rPr>
                <w:rFonts w:ascii="Cambria Math"/>
              </w:rPr>
              <m:t>θ</m:t>
            </m:r>
          </m:e>
          <m:sub>
            <m:r>
              <w:rPr>
                <w:rFonts w:ascii="Cambria Math"/>
              </w:rPr>
              <m:t>Start</m:t>
            </m:r>
          </m:sub>
        </m:sSub>
      </m:oMath>
      <w:r w:rsidRPr="008A17E9">
        <w:t xml:space="preserve"> is the value of </w:t>
      </w:r>
      <m:oMath>
        <m:sSub>
          <m:sSubPr>
            <m:ctrlPr>
              <w:rPr>
                <w:rFonts w:ascii="Cambria Math" w:hAnsi="Cambria Math"/>
                <w:i/>
              </w:rPr>
            </m:ctrlPr>
          </m:sSubPr>
          <m:e>
            <m:r>
              <w:rPr>
                <w:rFonts w:ascii="Cambria Math"/>
              </w:rPr>
              <m:t>θ</m:t>
            </m:r>
          </m:e>
          <m:sub>
            <m:r>
              <w:rPr>
                <w:rFonts w:ascii="Cambria Math"/>
              </w:rPr>
              <m:t>3</m:t>
            </m:r>
          </m:sub>
        </m:sSub>
        <m:r>
          <w:rPr>
            <w:rFonts w:ascii="Cambria Math"/>
          </w:rPr>
          <m:t>/2</m:t>
        </m:r>
      </m:oMath>
      <w:r w:rsidRPr="008A17E9">
        <w:t>, then the gain value is 0.5 or -3 dB</w:t>
      </w:r>
    </w:p>
    <w:p w14:paraId="25F33811" w14:textId="59A01D27" w:rsidR="00A4289D" w:rsidRPr="008A17E9" w:rsidRDefault="006C1C5E" w:rsidP="00A4289D">
      <w:pPr>
        <w:pStyle w:val="Equationlegend"/>
        <w:ind w:left="1440" w:hanging="720"/>
      </w:pPr>
      <m:oMath>
        <m:sSub>
          <m:sSubPr>
            <m:ctrlPr>
              <w:rPr>
                <w:rFonts w:ascii="Cambria Math" w:hAnsi="Cambria Math"/>
                <w:i/>
              </w:rPr>
            </m:ctrlPr>
          </m:sSubPr>
          <m:e>
            <m:r>
              <w:rPr>
                <w:rFonts w:ascii="Cambria Math" w:hAnsi="Cambria Math"/>
                <w:i/>
              </w:rPr>
              <w:sym w:font="Symbol" w:char="F071"/>
            </m:r>
          </m:e>
          <m:sub>
            <m:r>
              <w:rPr>
                <w:rFonts w:ascii="Cambria Math" w:hAnsi="Cambria Math"/>
              </w:rPr>
              <m:t>Null</m:t>
            </m:r>
          </m:sub>
        </m:sSub>
      </m:oMath>
      <w:r w:rsidR="00A4289D" w:rsidRPr="008A17E9">
        <w:t xml:space="preserve">: </w:t>
      </w:r>
      <w:r w:rsidR="00596A22">
        <w:t>o</w:t>
      </w:r>
      <w:r w:rsidR="00A4289D" w:rsidRPr="008A17E9">
        <w:t>ne</w:t>
      </w:r>
      <w:r w:rsidR="00596A22">
        <w:t>-</w:t>
      </w:r>
      <w:r w:rsidR="00A4289D" w:rsidRPr="008A17E9">
        <w:t xml:space="preserve">half </w:t>
      </w:r>
      <m:oMath>
        <m:f>
          <m:fPr>
            <m:ctrlPr>
              <w:rPr>
                <w:rFonts w:ascii="Cambria Math" w:hAnsi="Cambria Math"/>
                <w:i/>
              </w:rPr>
            </m:ctrlPr>
          </m:fPr>
          <m:num>
            <m:func>
              <m:funcPr>
                <m:ctrlPr>
                  <w:rPr>
                    <w:rFonts w:ascii="Cambria Math" w:hAnsi="Cambria Math"/>
                    <w:i/>
                  </w:rPr>
                </m:ctrlPr>
              </m:funcPr>
              <m:fName>
                <m:r>
                  <w:rPr>
                    <w:rFonts w:ascii="Cambria Math"/>
                  </w:rPr>
                  <m:t>sin</m:t>
                </m:r>
              </m:fName>
              <m:e>
                <m:d>
                  <m:dPr>
                    <m:ctrlPr>
                      <w:rPr>
                        <w:rFonts w:ascii="Cambria Math" w:hAnsi="Cambria Math"/>
                        <w:i/>
                      </w:rPr>
                    </m:ctrlPr>
                  </m:dPr>
                  <m:e>
                    <m:r>
                      <w:rPr>
                        <w:rFonts w:ascii="Cambria Math"/>
                      </w:rPr>
                      <m:t>x</m:t>
                    </m:r>
                  </m:e>
                </m:d>
              </m:e>
            </m:func>
          </m:num>
          <m:den>
            <m:r>
              <w:rPr>
                <w:rFonts w:ascii="Cambria Math"/>
              </w:rPr>
              <m:t>x</m:t>
            </m:r>
          </m:den>
        </m:f>
      </m:oMath>
      <w:r w:rsidR="00A4289D" w:rsidRPr="008A17E9">
        <w:t xml:space="preserve"> antenna Null-to-Null beamwidth given by </w:t>
      </w:r>
      <m:oMath>
        <m:f>
          <m:fPr>
            <m:ctrlPr>
              <w:rPr>
                <w:rFonts w:ascii="Cambria Math" w:hAnsi="Cambria Math"/>
                <w:i/>
              </w:rPr>
            </m:ctrlPr>
          </m:fPr>
          <m:num>
            <m:sSub>
              <m:sSubPr>
                <m:ctrlPr>
                  <w:rPr>
                    <w:rFonts w:ascii="Cambria Math" w:hAnsi="Cambria Math"/>
                    <w:i/>
                  </w:rPr>
                </m:ctrlPr>
              </m:sSubPr>
              <m:e>
                <m:r>
                  <w:rPr>
                    <w:rFonts w:ascii="Cambria Math"/>
                  </w:rPr>
                  <m:t>θ</m:t>
                </m:r>
              </m:e>
              <m:sub>
                <m:r>
                  <w:rPr>
                    <w:rFonts w:ascii="Cambria Math"/>
                  </w:rPr>
                  <m:t>3</m:t>
                </m:r>
              </m:sub>
            </m:sSub>
          </m:num>
          <m:den>
            <m:r>
              <w:rPr>
                <w:rFonts w:ascii="Cambria Math"/>
              </w:rPr>
              <m:t>0.88</m:t>
            </m:r>
          </m:den>
        </m:f>
      </m:oMath>
      <w:r w:rsidR="00A4289D" w:rsidRPr="008A17E9">
        <w:t xml:space="preserve"> in degrees.  Using the antenna beam pointing angle, the value for </w:t>
      </w:r>
      <m:oMath>
        <m:sSub>
          <m:sSubPr>
            <m:ctrlPr>
              <w:rPr>
                <w:rFonts w:ascii="Cambria Math" w:hAnsi="Cambria Math"/>
                <w:i/>
              </w:rPr>
            </m:ctrlPr>
          </m:sSubPr>
          <m:e>
            <m:r>
              <w:rPr>
                <w:rFonts w:ascii="Cambria Math" w:hAnsi="Cambria Math"/>
                <w:i/>
              </w:rPr>
              <w:sym w:font="Symbol" w:char="F071"/>
            </m:r>
          </m:e>
          <m:sub>
            <m:r>
              <w:rPr>
                <w:rFonts w:ascii="Cambria Math" w:hAnsi="Cambria Math"/>
              </w:rPr>
              <m:t>Null</m:t>
            </m:r>
          </m:sub>
        </m:sSub>
      </m:oMath>
      <w:r w:rsidR="00A4289D" w:rsidRPr="008A17E9">
        <w:t xml:space="preserve"> is </w:t>
      </w:r>
      <m:oMath>
        <m:sSub>
          <m:sSubPr>
            <m:ctrlPr>
              <w:rPr>
                <w:rFonts w:ascii="Cambria Math" w:hAnsi="Cambria Math"/>
                <w:i/>
              </w:rPr>
            </m:ctrlPr>
          </m:sSubPr>
          <m:e>
            <m:r>
              <w:rPr>
                <w:rFonts w:ascii="Cambria Math" w:hAnsi="Cambria Math"/>
                <w:i/>
              </w:rPr>
              <w:sym w:font="Symbol" w:char="F071"/>
            </m:r>
          </m:e>
          <m:sub>
            <m:r>
              <w:rPr>
                <w:rFonts w:ascii="Cambria Math" w:hAnsi="Cambria Math"/>
              </w:rPr>
              <m:t>Tilt</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rPr>
                  <m:t>θ</m:t>
                </m:r>
              </m:e>
              <m:sub>
                <m:r>
                  <w:rPr>
                    <w:rFonts w:ascii="Cambria Math"/>
                  </w:rPr>
                  <m:t>3</m:t>
                </m:r>
              </m:sub>
            </m:sSub>
          </m:num>
          <m:den>
            <m:r>
              <w:rPr>
                <w:rFonts w:ascii="Cambria Math"/>
              </w:rPr>
              <m:t>0.88</m:t>
            </m:r>
          </m:den>
        </m:f>
      </m:oMath>
      <w:r w:rsidR="00A4289D" w:rsidRPr="008A17E9">
        <w:t xml:space="preserve"> in degrees for ground radar and </w:t>
      </w:r>
      <m:oMath>
        <m:sSub>
          <m:sSubPr>
            <m:ctrlPr>
              <w:rPr>
                <w:rFonts w:ascii="Cambria Math" w:hAnsi="Cambria Math"/>
                <w:i/>
              </w:rPr>
            </m:ctrlPr>
          </m:sSubPr>
          <m:e>
            <m:r>
              <w:rPr>
                <w:rFonts w:ascii="Cambria Math" w:hAnsi="Cambria Math"/>
                <w:i/>
              </w:rPr>
              <w:sym w:font="Symbol" w:char="F071"/>
            </m:r>
          </m:e>
          <m:sub>
            <m:r>
              <w:rPr>
                <w:rFonts w:ascii="Cambria Math" w:hAnsi="Cambria Math"/>
              </w:rPr>
              <m:t>Tilt</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rPr>
                  <m:t>θ</m:t>
                </m:r>
              </m:e>
              <m:sub>
                <m:r>
                  <w:rPr>
                    <w:rFonts w:ascii="Cambria Math"/>
                  </w:rPr>
                  <m:t>3</m:t>
                </m:r>
              </m:sub>
            </m:sSub>
          </m:num>
          <m:den>
            <m:r>
              <w:rPr>
                <w:rFonts w:ascii="Cambria Math"/>
              </w:rPr>
              <m:t>0.88</m:t>
            </m:r>
          </m:den>
        </m:f>
      </m:oMath>
      <w:r w:rsidR="00A4289D" w:rsidRPr="008A17E9">
        <w:t xml:space="preserve"> for airborne radar.  This defines the lowest value of the </w:t>
      </w:r>
      <m:oMath>
        <m:f>
          <m:fPr>
            <m:ctrlPr>
              <w:rPr>
                <w:rFonts w:ascii="Cambria Math" w:hAnsi="Cambria Math"/>
                <w:i/>
              </w:rPr>
            </m:ctrlPr>
          </m:fPr>
          <m:num>
            <m:func>
              <m:funcPr>
                <m:ctrlPr>
                  <w:rPr>
                    <w:rFonts w:ascii="Cambria Math" w:hAnsi="Cambria Math"/>
                    <w:i/>
                  </w:rPr>
                </m:ctrlPr>
              </m:funcPr>
              <m:fName>
                <m:r>
                  <w:rPr>
                    <w:rFonts w:ascii="Cambria Math"/>
                  </w:rPr>
                  <m:t>sin</m:t>
                </m:r>
              </m:fName>
              <m:e>
                <m:d>
                  <m:dPr>
                    <m:ctrlPr>
                      <w:rPr>
                        <w:rFonts w:ascii="Cambria Math" w:hAnsi="Cambria Math"/>
                        <w:i/>
                      </w:rPr>
                    </m:ctrlPr>
                  </m:dPr>
                  <m:e>
                    <m:r>
                      <w:rPr>
                        <w:rFonts w:ascii="Cambria Math"/>
                      </w:rPr>
                      <m:t>x</m:t>
                    </m:r>
                  </m:e>
                </m:d>
              </m:e>
            </m:func>
          </m:num>
          <m:den>
            <m:r>
              <w:rPr>
                <w:rFonts w:ascii="Cambria Math"/>
              </w:rPr>
              <m:t>x</m:t>
            </m:r>
          </m:den>
        </m:f>
      </m:oMath>
      <w:r w:rsidR="00A4289D" w:rsidRPr="008A17E9">
        <w:t xml:space="preserve"> pattern</w:t>
      </w:r>
    </w:p>
    <w:p w14:paraId="7EBAB46C" w14:textId="6E8B4485" w:rsidR="00A4289D" w:rsidRPr="008A17E9" w:rsidRDefault="006C1C5E" w:rsidP="00A4289D">
      <w:pPr>
        <w:pStyle w:val="Equationlegend"/>
        <w:ind w:left="1440" w:hanging="720"/>
      </w:pPr>
      <m:oMath>
        <m:sSub>
          <m:sSubPr>
            <m:ctrlPr>
              <w:rPr>
                <w:rFonts w:ascii="Cambria Math" w:hAnsi="Cambria Math"/>
                <w:i/>
              </w:rPr>
            </m:ctrlPr>
          </m:sSubPr>
          <m:e>
            <m:r>
              <w:rPr>
                <w:rFonts w:ascii="Cambria Math"/>
              </w:rPr>
              <m:t>θ</m:t>
            </m:r>
          </m:e>
          <m:sub>
            <m:r>
              <w:rPr>
                <w:rFonts w:ascii="Cambria Math"/>
              </w:rPr>
              <m:t>End</m:t>
            </m:r>
          </m:sub>
        </m:sSub>
      </m:oMath>
      <w:r w:rsidR="00A4289D" w:rsidRPr="008A17E9">
        <w:t>: maximum angle where cosecant-squared pattern stops</w:t>
      </w:r>
    </w:p>
    <w:p w14:paraId="5BA881AD" w14:textId="6FD09CF9" w:rsidR="00A4289D" w:rsidRPr="008A17E9" w:rsidRDefault="00A4289D" w:rsidP="00A4289D">
      <w:pPr>
        <w:pStyle w:val="Equationlegend"/>
        <w:ind w:left="1440" w:hanging="720"/>
      </w:pPr>
      <w:r w:rsidRPr="008A17E9">
        <w:t>θ: angle to evaluate the antenna pattern (degrees)</w:t>
      </w:r>
    </w:p>
    <w:p w14:paraId="6A83C028" w14:textId="3122E3A2" w:rsidR="00A4289D" w:rsidRPr="008A17E9" w:rsidRDefault="006C1C5E" w:rsidP="00A4289D">
      <w:pPr>
        <w:pStyle w:val="Equationlegend"/>
        <w:ind w:left="1440" w:hanging="720"/>
      </w:pPr>
      <m:oMath>
        <m:sSub>
          <m:sSubPr>
            <m:ctrlPr>
              <w:rPr>
                <w:rFonts w:ascii="Cambria Math" w:hAnsi="Cambria Math"/>
                <w:i/>
              </w:rPr>
            </m:ctrlPr>
          </m:sSubPr>
          <m:e>
            <m:r>
              <w:rPr>
                <w:rFonts w:ascii="Cambria Math"/>
              </w:rPr>
              <m:t>θ</m:t>
            </m:r>
          </m:e>
          <m:sub>
            <m:r>
              <w:rPr>
                <w:rFonts w:ascii="Cambria Math"/>
              </w:rPr>
              <m:t>3</m:t>
            </m:r>
          </m:sub>
        </m:sSub>
      </m:oMath>
      <w:r w:rsidR="00A4289D" w:rsidRPr="008A17E9">
        <w:t>: half power antenna beamwidth (degrees)</w:t>
      </w:r>
    </w:p>
    <w:p w14:paraId="5B6FB777" w14:textId="2C9EB8C8" w:rsidR="00A4289D" w:rsidRPr="008A17E9" w:rsidRDefault="006C1C5E" w:rsidP="00A4289D">
      <w:pPr>
        <w:pStyle w:val="Equationlegend"/>
        <w:ind w:left="1440" w:hanging="720"/>
      </w:pPr>
      <m:oMath>
        <m:sSub>
          <m:sSubPr>
            <m:ctrlPr>
              <w:rPr>
                <w:rFonts w:ascii="Cambria Math" w:hAnsi="Cambria Math"/>
                <w:i/>
              </w:rPr>
            </m:ctrlPr>
          </m:sSubPr>
          <m:e>
            <m:r>
              <w:rPr>
                <w:rFonts w:ascii="Cambria Math" w:hAnsi="Cambria Math"/>
                <w:i/>
              </w:rPr>
              <w:sym w:font="Symbol" w:char="F071"/>
            </m:r>
          </m:e>
          <m:sub>
            <m:r>
              <w:rPr>
                <w:rFonts w:ascii="Cambria Math" w:hAnsi="Cambria Math"/>
              </w:rPr>
              <m:t>Tilt</m:t>
            </m:r>
          </m:sub>
        </m:sSub>
      </m:oMath>
      <w:r w:rsidR="00A4289D" w:rsidRPr="008A17E9">
        <w:t xml:space="preserve">: </w:t>
      </w:r>
      <w:r w:rsidR="00596A22">
        <w:t>a</w:t>
      </w:r>
      <w:r w:rsidR="00A4289D" w:rsidRPr="008A17E9">
        <w:t>ntenna beam tilt elevation angle or beam pointing angle (degrees).</w:t>
      </w:r>
    </w:p>
    <w:p w14:paraId="51F7FB17" w14:textId="65ECB854" w:rsidR="00A4289D" w:rsidRPr="008A17E9" w:rsidRDefault="00A4289D" w:rsidP="00A4289D">
      <w:r w:rsidRPr="008A17E9">
        <w:t>If the operational maximum range and height values for a radar system application are provided, then the angle where the CSC</w:t>
      </w:r>
      <w:r w:rsidRPr="008A17E9">
        <w:rPr>
          <w:vertAlign w:val="superscript"/>
        </w:rPr>
        <w:t>2</w:t>
      </w:r>
      <w:r w:rsidRPr="008A17E9">
        <w:t xml:space="preserve"> starts is given by (see chapter 2 of Radar Equations for Modern Radar by David K. Barton 2013 Artech House):</w:t>
      </w:r>
    </w:p>
    <w:p w14:paraId="3168719B" w14:textId="77777777" w:rsidR="00A4289D" w:rsidRPr="008A17E9" w:rsidRDefault="006C1C5E" w:rsidP="00A4289D">
      <w:pPr>
        <w:jc w:val="center"/>
      </w:pPr>
      <m:oMath>
        <m:sSub>
          <m:sSubPr>
            <m:ctrlPr>
              <w:rPr>
                <w:rFonts w:ascii="Cambria Math" w:hAnsi="Cambria Math"/>
                <w:i/>
              </w:rPr>
            </m:ctrlPr>
          </m:sSubPr>
          <m:e>
            <m:r>
              <w:rPr>
                <w:rFonts w:ascii="Cambria Math" w:hAnsi="Cambria Math"/>
              </w:rPr>
              <m:t>θ</m:t>
            </m:r>
          </m:e>
          <m:sub>
            <m:r>
              <w:rPr>
                <w:rFonts w:ascii="Cambria Math" w:hAnsi="Cambria Math"/>
              </w:rPr>
              <m:t>start</m:t>
            </m:r>
          </m:sub>
        </m:sSub>
        <m:r>
          <w:rPr>
            <w:rFonts w:ascii="Cambria Math" w:hAnsi="Cambria Math"/>
          </w:rPr>
          <m:t>=</m:t>
        </m:r>
        <m:func>
          <m:funcPr>
            <m:ctrlPr>
              <w:rPr>
                <w:rFonts w:ascii="Cambria Math" w:hAnsi="Cambria Math"/>
                <w:i/>
              </w:rPr>
            </m:ctrlPr>
          </m:funcPr>
          <m:fName>
            <m:sSup>
              <m:sSupPr>
                <m:ctrlPr>
                  <w:rPr>
                    <w:rFonts w:ascii="Cambria Math" w:hAnsi="Cambria Math"/>
                    <w:i/>
                  </w:rPr>
                </m:ctrlPr>
              </m:sSupPr>
              <m:e>
                <m:r>
                  <m:rPr>
                    <m:sty m:val="p"/>
                  </m:rPr>
                  <w:rPr>
                    <w:rFonts w:ascii="Cambria Math" w:hAnsi="Cambria Math"/>
                  </w:rPr>
                  <m:t>sin</m:t>
                </m:r>
              </m:e>
              <m:sup>
                <m:r>
                  <w:rPr>
                    <w:rFonts w:ascii="Cambria Math" w:hAnsi="Cambria Math"/>
                  </w:rPr>
                  <m:t>-1</m:t>
                </m:r>
              </m:sup>
            </m:sSup>
          </m:fName>
          <m:e>
            <m:d>
              <m:dPr>
                <m:begChr m:val="["/>
                <m:endChr m:val="]"/>
                <m:ctrlPr>
                  <w:rPr>
                    <w:rFonts w:ascii="Cambria Math" w:hAnsi="Cambria Math"/>
                    <w:i/>
                  </w:rPr>
                </m:ctrlPr>
              </m:dPr>
              <m:e>
                <m:f>
                  <m:fPr>
                    <m:ctrlPr>
                      <w:rPr>
                        <w:rFonts w:ascii="Cambria Math" w:hAnsi="Cambria Math"/>
                        <w:i/>
                      </w:rPr>
                    </m:ctrlPr>
                  </m:fPr>
                  <m:num>
                    <m:r>
                      <w:rPr>
                        <w:rFonts w:ascii="Cambria Math" w:hAnsi="Cambria Math"/>
                      </w:rPr>
                      <m:t>Maximum_Height</m:t>
                    </m:r>
                  </m:num>
                  <m:den>
                    <m:r>
                      <w:rPr>
                        <w:rFonts w:ascii="Cambria Math" w:hAnsi="Cambria Math"/>
                      </w:rPr>
                      <m:t>Maximum_Range</m:t>
                    </m:r>
                  </m:den>
                </m:f>
                <m:r>
                  <w:rPr>
                    <w:rFonts w:ascii="Cambria Math" w:hAnsi="Cambria Math"/>
                  </w:rPr>
                  <m:t>-</m:t>
                </m:r>
                <m:f>
                  <m:fPr>
                    <m:ctrlPr>
                      <w:rPr>
                        <w:rFonts w:ascii="Cambria Math" w:hAnsi="Cambria Math"/>
                        <w:i/>
                      </w:rPr>
                    </m:ctrlPr>
                  </m:fPr>
                  <m:num>
                    <m:r>
                      <w:rPr>
                        <w:rFonts w:ascii="Cambria Math" w:hAnsi="Cambria Math"/>
                      </w:rPr>
                      <m:t>Maximum_Range</m:t>
                    </m:r>
                  </m:num>
                  <m:den>
                    <m:r>
                      <w:rPr>
                        <w:rFonts w:ascii="Cambria Math" w:hAnsi="Cambria Math"/>
                      </w:rPr>
                      <m:t>2*</m:t>
                    </m:r>
                    <m:d>
                      <m:dPr>
                        <m:ctrlPr>
                          <w:rPr>
                            <w:rFonts w:ascii="Cambria Math" w:hAnsi="Cambria Math"/>
                            <w:i/>
                          </w:rPr>
                        </m:ctrlPr>
                      </m:dPr>
                      <m:e>
                        <m:f>
                          <m:fPr>
                            <m:ctrlPr>
                              <w:rPr>
                                <w:rFonts w:ascii="Cambria Math" w:hAnsi="Cambria Math"/>
                                <w:i/>
                              </w:rPr>
                            </m:ctrlPr>
                          </m:fPr>
                          <m:num>
                            <m:r>
                              <w:rPr>
                                <w:rFonts w:ascii="Cambria Math" w:hAnsi="Cambria Math"/>
                              </w:rPr>
                              <m:t>4</m:t>
                            </m:r>
                          </m:num>
                          <m:den>
                            <m:r>
                              <w:rPr>
                                <w:rFonts w:ascii="Cambria Math" w:hAnsi="Cambria Math"/>
                              </w:rPr>
                              <m:t>3</m:t>
                            </m:r>
                          </m:den>
                        </m:f>
                      </m:e>
                    </m:d>
                    <m:r>
                      <w:rPr>
                        <w:rFonts w:ascii="Cambria Math" w:hAnsi="Cambria Math"/>
                      </w:rPr>
                      <m:t>Re</m:t>
                    </m:r>
                  </m:den>
                </m:f>
              </m:e>
            </m:d>
          </m:e>
        </m:func>
      </m:oMath>
      <w:r w:rsidR="00A4289D">
        <w:tab/>
      </w:r>
      <w:r w:rsidR="00A4289D" w:rsidRPr="008A17E9">
        <w:tab/>
        <w:t>(</w:t>
      </w:r>
      <w:r w:rsidR="00A4289D">
        <w:t>2.2-2</w:t>
      </w:r>
      <w:r w:rsidR="00A4289D" w:rsidRPr="008A17E9">
        <w:t>)</w:t>
      </w:r>
    </w:p>
    <w:p w14:paraId="0EDB0F65" w14:textId="09208617" w:rsidR="00A4289D" w:rsidRPr="008A17E9" w:rsidRDefault="00A4289D" w:rsidP="00A4289D">
      <w:r w:rsidRPr="008A17E9">
        <w:lastRenderedPageBreak/>
        <w:t xml:space="preserve">Where </w:t>
      </w:r>
      <m:oMath>
        <m:sSub>
          <m:sSubPr>
            <m:ctrlPr>
              <w:rPr>
                <w:rFonts w:ascii="Cambria Math" w:hAnsi="Cambria Math"/>
                <w:i/>
              </w:rPr>
            </m:ctrlPr>
          </m:sSubPr>
          <m:e>
            <m:r>
              <w:rPr>
                <w:rFonts w:ascii="Cambria Math" w:hAnsi="Cambria Math"/>
              </w:rPr>
              <m:t>θ</m:t>
            </m:r>
          </m:e>
          <m:sub>
            <m:r>
              <w:rPr>
                <w:rFonts w:ascii="Cambria Math" w:hAnsi="Cambria Math"/>
              </w:rPr>
              <m:t>start</m:t>
            </m:r>
          </m:sub>
        </m:sSub>
      </m:oMath>
      <w:r w:rsidRPr="008A17E9">
        <w:t xml:space="preserve"> is the start angle of the cosecant squared pattern replacing </w:t>
      </w:r>
      <m:oMath>
        <m:f>
          <m:fPr>
            <m:ctrlPr>
              <w:rPr>
                <w:rFonts w:ascii="Cambria Math" w:hAnsi="Cambria Math"/>
                <w:i/>
                <w:sz w:val="20"/>
              </w:rPr>
            </m:ctrlPr>
          </m:fPr>
          <m:num>
            <m:sSub>
              <m:sSubPr>
                <m:ctrlPr>
                  <w:rPr>
                    <w:rFonts w:ascii="Cambria Math" w:hAnsi="Cambria Math"/>
                    <w:i/>
                  </w:rPr>
                </m:ctrlPr>
              </m:sSubPr>
              <m:e>
                <m:r>
                  <w:rPr>
                    <w:rFonts w:ascii="Cambria Math"/>
                  </w:rPr>
                  <m:t>θ</m:t>
                </m:r>
              </m:e>
              <m:sub>
                <m:r>
                  <w:rPr>
                    <w:rFonts w:ascii="Cambria Math"/>
                  </w:rPr>
                  <m:t>3</m:t>
                </m:r>
              </m:sub>
            </m:sSub>
          </m:num>
          <m:den>
            <m:r>
              <w:rPr>
                <w:rFonts w:ascii="Cambria Math"/>
              </w:rPr>
              <m:t>2</m:t>
            </m:r>
          </m:den>
        </m:f>
        <m:r>
          <w:rPr>
            <w:rFonts w:ascii="Cambria Math"/>
          </w:rPr>
          <m:t>+</m:t>
        </m:r>
        <m:sSub>
          <m:sSubPr>
            <m:ctrlPr>
              <w:rPr>
                <w:rFonts w:ascii="Cambria Math" w:hAnsi="Cambria Math"/>
                <w:i/>
              </w:rPr>
            </m:ctrlPr>
          </m:sSubPr>
          <m:e>
            <m:r>
              <w:rPr>
                <w:rFonts w:ascii="Cambria Math" w:hAnsi="Cambria Math"/>
                <w:i/>
              </w:rPr>
              <w:sym w:font="Symbol" w:char="F071"/>
            </m:r>
          </m:e>
          <m:sub>
            <m:r>
              <w:rPr>
                <w:rFonts w:ascii="Cambria Math" w:hAnsi="Cambria Math"/>
              </w:rPr>
              <m:t>Tilt</m:t>
            </m:r>
          </m:sub>
        </m:sSub>
      </m:oMath>
      <w:r w:rsidRPr="008A17E9">
        <w:rPr>
          <w:rFonts w:eastAsia="SimSun"/>
        </w:rPr>
        <w:t xml:space="preserve"> </w:t>
      </w:r>
      <w:r w:rsidRPr="008A17E9">
        <w:t xml:space="preserve">and </w:t>
      </w:r>
      <m:oMath>
        <m:sSub>
          <m:sSubPr>
            <m:ctrlPr>
              <w:rPr>
                <w:rFonts w:ascii="Cambria Math" w:hAnsi="Cambria Math"/>
                <w:i/>
              </w:rPr>
            </m:ctrlPr>
          </m:sSubPr>
          <m:e>
            <m:r>
              <w:rPr>
                <w:rFonts w:ascii="Cambria Math"/>
              </w:rPr>
              <m:t>R</m:t>
            </m:r>
          </m:e>
          <m:sub>
            <m:r>
              <w:rPr>
                <w:rFonts w:ascii="Cambria Math"/>
              </w:rPr>
              <m:t>e</m:t>
            </m:r>
          </m:sub>
        </m:sSub>
      </m:oMath>
      <w:r w:rsidRPr="008A17E9">
        <w:t xml:space="preserve"> is the Earth radius of 6378 </w:t>
      </w:r>
      <w:proofErr w:type="gramStart"/>
      <w:r w:rsidRPr="008A17E9">
        <w:t>km.</w:t>
      </w:r>
      <w:proofErr w:type="gramEnd"/>
      <w:r w:rsidRPr="008A17E9">
        <w:t xml:space="preserve">  </w:t>
      </w:r>
      <w:r w:rsidR="0019632C">
        <w:t>However,</w:t>
      </w:r>
      <w:r w:rsidR="0019632C" w:rsidRPr="008A17E9">
        <w:t xml:space="preserve"> </w:t>
      </w:r>
      <w:r w:rsidRPr="008A17E9">
        <w:t>if the operational parameters are not provided the</w:t>
      </w:r>
      <w:r w:rsidR="0019632C">
        <w:t>n the</w:t>
      </w:r>
      <w:r w:rsidRPr="008A17E9">
        <w:t xml:space="preserve"> CSC</w:t>
      </w:r>
      <w:r w:rsidRPr="008A17E9">
        <w:rPr>
          <w:vertAlign w:val="superscript"/>
        </w:rPr>
        <w:t>2</w:t>
      </w:r>
      <w:r w:rsidRPr="008A17E9">
        <w:t xml:space="preserve"> start angle </w:t>
      </w:r>
      <m:oMath>
        <m:sSub>
          <m:sSubPr>
            <m:ctrlPr>
              <w:rPr>
                <w:rFonts w:ascii="Cambria Math" w:hAnsi="Cambria Math"/>
                <w:i/>
              </w:rPr>
            </m:ctrlPr>
          </m:sSubPr>
          <m:e>
            <m:r>
              <w:rPr>
                <w:rFonts w:ascii="Cambria Math"/>
              </w:rPr>
              <m:t>θ</m:t>
            </m:r>
          </m:e>
          <m:sub>
            <m:r>
              <w:rPr>
                <w:rFonts w:ascii="Cambria Math"/>
              </w:rPr>
              <m:t>Start</m:t>
            </m:r>
          </m:sub>
        </m:sSub>
      </m:oMath>
      <w:r w:rsidRPr="008A17E9">
        <w:t xml:space="preserve"> is given by</w:t>
      </w:r>
      <w:r w:rsidR="0019632C">
        <w:t xml:space="preserve"> the following </w:t>
      </w:r>
      <w:r w:rsidR="00982596">
        <w:t>equations</w:t>
      </w:r>
      <w:r w:rsidRPr="008A17E9">
        <w:t>:</w:t>
      </w:r>
    </w:p>
    <w:p w14:paraId="04EA3F21" w14:textId="77777777" w:rsidR="00A4289D" w:rsidRPr="008A17E9" w:rsidRDefault="006C1C5E" w:rsidP="00A4289D">
      <m:oMath>
        <m:sSub>
          <m:sSubPr>
            <m:ctrlPr>
              <w:rPr>
                <w:rFonts w:ascii="Cambria Math" w:hAnsi="Cambria Math"/>
                <w:i/>
              </w:rPr>
            </m:ctrlPr>
          </m:sSubPr>
          <m:e>
            <m:r>
              <w:rPr>
                <w:rFonts w:ascii="Cambria Math"/>
              </w:rPr>
              <m:t>θ</m:t>
            </m:r>
          </m:e>
          <m:sub>
            <m:r>
              <w:rPr>
                <w:rFonts w:ascii="Cambria Math"/>
              </w:rPr>
              <m:t>Start</m:t>
            </m:r>
          </m:sub>
        </m:sSub>
        <m:r>
          <w:rPr>
            <w:rFonts w:ascii="Cambria Math"/>
          </w:rPr>
          <m:t>=</m:t>
        </m:r>
        <m:f>
          <m:fPr>
            <m:ctrlPr>
              <w:rPr>
                <w:rFonts w:ascii="Cambria Math" w:hAnsi="Cambria Math"/>
                <w:i/>
                <w:sz w:val="20"/>
              </w:rPr>
            </m:ctrlPr>
          </m:fPr>
          <m:num>
            <m:sSub>
              <m:sSubPr>
                <m:ctrlPr>
                  <w:rPr>
                    <w:rFonts w:ascii="Cambria Math" w:hAnsi="Cambria Math"/>
                    <w:i/>
                  </w:rPr>
                </m:ctrlPr>
              </m:sSubPr>
              <m:e>
                <m:r>
                  <w:rPr>
                    <w:rFonts w:ascii="Cambria Math"/>
                  </w:rPr>
                  <m:t>θ</m:t>
                </m:r>
              </m:e>
              <m:sub>
                <m:r>
                  <w:rPr>
                    <w:rFonts w:ascii="Cambria Math"/>
                  </w:rPr>
                  <m:t>3</m:t>
                </m:r>
              </m:sub>
            </m:sSub>
          </m:num>
          <m:den>
            <m:r>
              <w:rPr>
                <w:rFonts w:ascii="Cambria Math"/>
              </w:rPr>
              <m:t>2</m:t>
            </m:r>
          </m:den>
        </m:f>
        <m:r>
          <w:rPr>
            <w:rFonts w:ascii="Cambria Math"/>
          </w:rPr>
          <m:t>+</m:t>
        </m:r>
        <m:sSub>
          <m:sSubPr>
            <m:ctrlPr>
              <w:rPr>
                <w:rFonts w:ascii="Cambria Math" w:hAnsi="Cambria Math"/>
                <w:i/>
              </w:rPr>
            </m:ctrlPr>
          </m:sSubPr>
          <m:e>
            <m:r>
              <w:rPr>
                <w:rFonts w:ascii="Cambria Math" w:hAnsi="Cambria Math"/>
                <w:i/>
              </w:rPr>
              <w:sym w:font="Symbol" w:char="F071"/>
            </m:r>
          </m:e>
          <m:sub>
            <m:r>
              <w:rPr>
                <w:rFonts w:ascii="Cambria Math" w:hAnsi="Cambria Math"/>
              </w:rPr>
              <m:t>Tilt</m:t>
            </m:r>
          </m:sub>
        </m:sSub>
      </m:oMath>
      <w:r w:rsidR="00A4289D" w:rsidRPr="008A17E9">
        <w:rPr>
          <w:rFonts w:eastAsia="SimSun"/>
        </w:rPr>
        <w:t xml:space="preserve"> for ground radar and </w:t>
      </w:r>
      <m:oMath>
        <m:sSub>
          <m:sSubPr>
            <m:ctrlPr>
              <w:rPr>
                <w:rFonts w:ascii="Cambria Math" w:hAnsi="Cambria Math"/>
                <w:i/>
              </w:rPr>
            </m:ctrlPr>
          </m:sSubPr>
          <m:e>
            <m:r>
              <w:rPr>
                <w:rFonts w:ascii="Cambria Math"/>
              </w:rPr>
              <m:t>θ</m:t>
            </m:r>
          </m:e>
          <m:sub>
            <m:r>
              <w:rPr>
                <w:rFonts w:ascii="Cambria Math"/>
              </w:rPr>
              <m:t>Start</m:t>
            </m:r>
          </m:sub>
        </m:sSub>
        <m:r>
          <w:rPr>
            <w:rFonts w:ascii="Cambria Math"/>
          </w:rPr>
          <m:t>=</m:t>
        </m:r>
        <m:f>
          <m:fPr>
            <m:ctrlPr>
              <w:rPr>
                <w:rFonts w:ascii="Cambria Math" w:hAnsi="Cambria Math"/>
                <w:i/>
                <w:sz w:val="20"/>
              </w:rPr>
            </m:ctrlPr>
          </m:fPr>
          <m:num>
            <m:sSub>
              <m:sSubPr>
                <m:ctrlPr>
                  <w:rPr>
                    <w:rFonts w:ascii="Cambria Math" w:hAnsi="Cambria Math"/>
                    <w:i/>
                  </w:rPr>
                </m:ctrlPr>
              </m:sSubPr>
              <m:e>
                <m:r>
                  <w:rPr>
                    <w:rFonts w:ascii="Cambria Math"/>
                  </w:rPr>
                  <m:t>-</m:t>
                </m:r>
                <m:r>
                  <w:rPr>
                    <w:rFonts w:ascii="Cambria Math"/>
                  </w:rPr>
                  <m:t>θ</m:t>
                </m:r>
              </m:e>
              <m:sub>
                <m:r>
                  <w:rPr>
                    <w:rFonts w:ascii="Cambria Math"/>
                  </w:rPr>
                  <m:t>3</m:t>
                </m:r>
              </m:sub>
            </m:sSub>
          </m:num>
          <m:den>
            <m:r>
              <w:rPr>
                <w:rFonts w:ascii="Cambria Math"/>
              </w:rPr>
              <m:t>2</m:t>
            </m:r>
          </m:den>
        </m:f>
        <m:r>
          <w:rPr>
            <w:rFonts w:ascii="Cambria Math"/>
          </w:rPr>
          <m:t>+</m:t>
        </m:r>
        <m:sSub>
          <m:sSubPr>
            <m:ctrlPr>
              <w:rPr>
                <w:rFonts w:ascii="Cambria Math" w:hAnsi="Cambria Math"/>
                <w:i/>
              </w:rPr>
            </m:ctrlPr>
          </m:sSubPr>
          <m:e>
            <m:r>
              <w:rPr>
                <w:rFonts w:ascii="Cambria Math" w:hAnsi="Cambria Math"/>
                <w:i/>
              </w:rPr>
              <w:sym w:font="Symbol" w:char="F071"/>
            </m:r>
          </m:e>
          <m:sub>
            <m:r>
              <w:rPr>
                <w:rFonts w:ascii="Cambria Math" w:hAnsi="Cambria Math"/>
              </w:rPr>
              <m:t>Tilt</m:t>
            </m:r>
          </m:sub>
        </m:sSub>
      </m:oMath>
      <w:r w:rsidR="00A4289D" w:rsidRPr="008A17E9">
        <w:rPr>
          <w:rFonts w:eastAsia="SimSun"/>
        </w:rPr>
        <w:t xml:space="preserve"> for airborne radar.</w:t>
      </w:r>
    </w:p>
    <w:p w14:paraId="298499A0" w14:textId="34105872" w:rsidR="00A4289D" w:rsidRPr="008A17E9" w:rsidRDefault="00A4289D" w:rsidP="00A4289D">
      <w:r w:rsidRPr="008A17E9">
        <w:t xml:space="preserve">The cosecant pattern is applied as shown in Table </w:t>
      </w:r>
      <w:r w:rsidR="00E054A4">
        <w:t>2.2-1</w:t>
      </w:r>
      <w:r w:rsidRPr="008A17E9">
        <w:t>:</w:t>
      </w:r>
    </w:p>
    <w:p w14:paraId="5F065149" w14:textId="77777777" w:rsidR="00A4289D" w:rsidRPr="008A17E9" w:rsidRDefault="00A4289D" w:rsidP="00A4289D">
      <w:pPr>
        <w:pStyle w:val="TableNo"/>
        <w:keepLines/>
      </w:pPr>
      <w:r w:rsidRPr="008A17E9">
        <w:t xml:space="preserve">TABLE </w:t>
      </w:r>
      <w:r>
        <w:t>2.2-1</w:t>
      </w:r>
    </w:p>
    <w:p w14:paraId="10694646" w14:textId="77777777" w:rsidR="00A4289D" w:rsidRPr="008A17E9" w:rsidRDefault="00A4289D" w:rsidP="00A4289D">
      <w:pPr>
        <w:pStyle w:val="Tabletitle"/>
      </w:pPr>
      <w:bookmarkStart w:id="12" w:name="_Hlk78451631"/>
      <w:r w:rsidRPr="008A17E9">
        <w:t>Cosecant-squared antenna pattern equations for Ground and Airborne Radars</w:t>
      </w:r>
      <w:bookmarkEnd w:id="12"/>
    </w:p>
    <w:tbl>
      <w:tblPr>
        <w:tblW w:w="98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6"/>
        <w:gridCol w:w="2414"/>
        <w:gridCol w:w="2738"/>
        <w:gridCol w:w="927"/>
      </w:tblGrid>
      <w:tr w:rsidR="00A4289D" w:rsidRPr="003560CA" w14:paraId="1771C790" w14:textId="77777777" w:rsidTr="003560CA">
        <w:trPr>
          <w:tblHeader/>
          <w:jc w:val="center"/>
        </w:trPr>
        <w:tc>
          <w:tcPr>
            <w:tcW w:w="3771" w:type="dxa"/>
            <w:tcBorders>
              <w:top w:val="single" w:sz="4" w:space="0" w:color="auto"/>
              <w:left w:val="single" w:sz="4" w:space="0" w:color="auto"/>
              <w:bottom w:val="single" w:sz="4" w:space="0" w:color="auto"/>
              <w:right w:val="single" w:sz="4" w:space="0" w:color="auto"/>
            </w:tcBorders>
            <w:hideMark/>
          </w:tcPr>
          <w:p w14:paraId="31B99C5C" w14:textId="77777777" w:rsidR="00A4289D" w:rsidRPr="003560CA" w:rsidRDefault="00A4289D" w:rsidP="00F84813">
            <w:pPr>
              <w:pStyle w:val="Tablehead"/>
              <w:keepLines/>
              <w:rPr>
                <w:sz w:val="18"/>
                <w:szCs w:val="18"/>
              </w:rPr>
            </w:pPr>
            <w:r w:rsidRPr="003560CA">
              <w:rPr>
                <w:sz w:val="18"/>
                <w:szCs w:val="18"/>
              </w:rPr>
              <w:t>Cosecant-squared equation</w:t>
            </w:r>
          </w:p>
        </w:tc>
        <w:tc>
          <w:tcPr>
            <w:tcW w:w="2430" w:type="dxa"/>
            <w:tcBorders>
              <w:top w:val="single" w:sz="4" w:space="0" w:color="auto"/>
              <w:left w:val="single" w:sz="4" w:space="0" w:color="auto"/>
              <w:bottom w:val="single" w:sz="4" w:space="0" w:color="auto"/>
              <w:right w:val="single" w:sz="4" w:space="0" w:color="auto"/>
            </w:tcBorders>
            <w:hideMark/>
          </w:tcPr>
          <w:p w14:paraId="38B0405A" w14:textId="77777777" w:rsidR="00A4289D" w:rsidRPr="003560CA" w:rsidRDefault="00A4289D" w:rsidP="00F84813">
            <w:pPr>
              <w:pStyle w:val="Tablehead"/>
              <w:keepLines/>
              <w:rPr>
                <w:sz w:val="18"/>
                <w:szCs w:val="18"/>
              </w:rPr>
            </w:pPr>
            <w:r w:rsidRPr="003560CA">
              <w:rPr>
                <w:sz w:val="18"/>
                <w:szCs w:val="18"/>
              </w:rPr>
              <w:t>Condition</w:t>
            </w:r>
            <w:r w:rsidRPr="003560CA">
              <w:rPr>
                <w:sz w:val="18"/>
                <w:szCs w:val="18"/>
              </w:rPr>
              <w:br/>
              <w:t>Airborne Radar</w:t>
            </w:r>
            <w:r w:rsidRPr="003560CA">
              <w:rPr>
                <w:sz w:val="18"/>
                <w:szCs w:val="18"/>
              </w:rPr>
              <w:br/>
              <w:t>Ground Radar</w:t>
            </w:r>
          </w:p>
        </w:tc>
        <w:tc>
          <w:tcPr>
            <w:tcW w:w="2794" w:type="dxa"/>
            <w:tcBorders>
              <w:top w:val="single" w:sz="4" w:space="0" w:color="auto"/>
              <w:left w:val="single" w:sz="4" w:space="0" w:color="auto"/>
              <w:bottom w:val="single" w:sz="4" w:space="0" w:color="auto"/>
              <w:right w:val="single" w:sz="4" w:space="0" w:color="auto"/>
            </w:tcBorders>
            <w:hideMark/>
          </w:tcPr>
          <w:p w14:paraId="5CA188BF" w14:textId="77777777" w:rsidR="00A4289D" w:rsidRPr="003560CA" w:rsidRDefault="00A4289D" w:rsidP="00F84813">
            <w:pPr>
              <w:pStyle w:val="Tablehead"/>
              <w:keepLines/>
              <w:rPr>
                <w:sz w:val="18"/>
                <w:szCs w:val="18"/>
              </w:rPr>
            </w:pPr>
            <w:r w:rsidRPr="003560CA">
              <w:rPr>
                <w:sz w:val="18"/>
                <w:szCs w:val="18"/>
              </w:rPr>
              <w:t>Comment</w:t>
            </w:r>
          </w:p>
        </w:tc>
        <w:tc>
          <w:tcPr>
            <w:tcW w:w="810" w:type="dxa"/>
            <w:tcBorders>
              <w:top w:val="single" w:sz="4" w:space="0" w:color="auto"/>
              <w:left w:val="single" w:sz="4" w:space="0" w:color="auto"/>
              <w:bottom w:val="single" w:sz="4" w:space="0" w:color="auto"/>
              <w:right w:val="single" w:sz="4" w:space="0" w:color="auto"/>
            </w:tcBorders>
          </w:tcPr>
          <w:p w14:paraId="3C07EF3D" w14:textId="77777777" w:rsidR="00A4289D" w:rsidRPr="003560CA" w:rsidRDefault="00A4289D" w:rsidP="00F84813">
            <w:pPr>
              <w:pStyle w:val="Tablehead"/>
              <w:keepLines/>
              <w:rPr>
                <w:sz w:val="18"/>
                <w:szCs w:val="18"/>
              </w:rPr>
            </w:pPr>
            <w:r w:rsidRPr="003560CA">
              <w:rPr>
                <w:sz w:val="18"/>
                <w:szCs w:val="18"/>
              </w:rPr>
              <w:t>Equation</w:t>
            </w:r>
            <w:r w:rsidRPr="003560CA">
              <w:rPr>
                <w:sz w:val="18"/>
                <w:szCs w:val="18"/>
              </w:rPr>
              <w:br/>
              <w:t>No.</w:t>
            </w:r>
          </w:p>
        </w:tc>
      </w:tr>
      <w:tr w:rsidR="00A4289D" w:rsidRPr="003560CA" w14:paraId="1D41441C" w14:textId="77777777" w:rsidTr="003560CA">
        <w:trPr>
          <w:jc w:val="center"/>
        </w:trPr>
        <w:tc>
          <w:tcPr>
            <w:tcW w:w="3771" w:type="dxa"/>
            <w:tcBorders>
              <w:top w:val="single" w:sz="4" w:space="0" w:color="auto"/>
              <w:left w:val="single" w:sz="4" w:space="0" w:color="auto"/>
              <w:bottom w:val="single" w:sz="4" w:space="0" w:color="auto"/>
              <w:right w:val="single" w:sz="4" w:space="0" w:color="auto"/>
            </w:tcBorders>
            <w:vAlign w:val="center"/>
          </w:tcPr>
          <w:p w14:paraId="03018EF9" w14:textId="77777777" w:rsidR="00A4289D" w:rsidRPr="003560CA" w:rsidRDefault="00A4289D" w:rsidP="00F84813">
            <w:pPr>
              <w:pStyle w:val="Tabletext"/>
              <w:keepNext/>
              <w:keepLines/>
              <w:jc w:val="center"/>
              <w:rPr>
                <w:rFonts w:eastAsia="Calibri" w:cs="Arial"/>
                <w:sz w:val="18"/>
                <w:szCs w:val="18"/>
              </w:rPr>
            </w:pPr>
            <w:r w:rsidRPr="003560CA">
              <w:rPr>
                <w:sz w:val="18"/>
                <w:szCs w:val="18"/>
              </w:rPr>
              <w:t>Cosecant floor level (example = −55 dB + Peak antenna gain)</w:t>
            </w:r>
          </w:p>
        </w:tc>
        <w:tc>
          <w:tcPr>
            <w:tcW w:w="2430" w:type="dxa"/>
            <w:tcBorders>
              <w:top w:val="single" w:sz="4" w:space="0" w:color="auto"/>
              <w:left w:val="single" w:sz="4" w:space="0" w:color="auto"/>
              <w:bottom w:val="single" w:sz="4" w:space="0" w:color="auto"/>
              <w:right w:val="single" w:sz="4" w:space="0" w:color="auto"/>
            </w:tcBorders>
            <w:vAlign w:val="center"/>
          </w:tcPr>
          <w:p w14:paraId="6DD687A6" w14:textId="77777777" w:rsidR="00A4289D" w:rsidRPr="003560CA" w:rsidRDefault="00A4289D" w:rsidP="00F84813">
            <w:pPr>
              <w:pStyle w:val="Tabletext"/>
              <w:keepNext/>
              <w:keepLines/>
              <w:jc w:val="center"/>
              <w:rPr>
                <w:rFonts w:eastAsia="Calibri" w:cs="Arial"/>
                <w:sz w:val="18"/>
                <w:szCs w:val="18"/>
              </w:rPr>
            </w:pPr>
            <w:r w:rsidRPr="003560CA">
              <w:rPr>
                <w:rFonts w:eastAsia="Calibri" w:cs="Arial"/>
                <w:sz w:val="18"/>
                <w:szCs w:val="18"/>
              </w:rPr>
              <w:t>Airborne Radar</w:t>
            </w:r>
            <w:r w:rsidRPr="003560CA">
              <w:rPr>
                <w:rFonts w:eastAsia="Calibri" w:cs="Arial"/>
                <w:sz w:val="18"/>
                <w:szCs w:val="18"/>
              </w:rPr>
              <w:br/>
            </w:r>
            <m:oMathPara>
              <m:oMath>
                <m:r>
                  <w:rPr>
                    <w:rFonts w:ascii="Cambria Math"/>
                    <w:sz w:val="18"/>
                    <w:szCs w:val="18"/>
                  </w:rPr>
                  <m:t xml:space="preserve">θ </m:t>
                </m:r>
                <m:r>
                  <w:rPr>
                    <w:rFonts w:ascii="Cambria Math"/>
                    <w:i/>
                    <w:sz w:val="18"/>
                    <w:szCs w:val="18"/>
                  </w:rPr>
                  <w:sym w:font="Symbol" w:char="F0B3"/>
                </m:r>
                <m:r>
                  <w:rPr>
                    <w:rFonts w:ascii="Cambria Math"/>
                    <w:sz w:val="18"/>
                    <w:szCs w:val="18"/>
                  </w:rPr>
                  <m:t xml:space="preserve"> </m:t>
                </m:r>
                <m:sSub>
                  <m:sSubPr>
                    <m:ctrlPr>
                      <w:rPr>
                        <w:rFonts w:ascii="Cambria Math" w:hAnsi="Cambria Math"/>
                        <w:i/>
                        <w:sz w:val="18"/>
                        <w:szCs w:val="18"/>
                      </w:rPr>
                    </m:ctrlPr>
                  </m:sSubPr>
                  <m:e>
                    <m:r>
                      <w:rPr>
                        <w:rFonts w:ascii="Cambria Math"/>
                        <w:sz w:val="18"/>
                        <w:szCs w:val="18"/>
                      </w:rPr>
                      <m:t>θ</m:t>
                    </m:r>
                  </m:e>
                  <m:sub>
                    <m:r>
                      <w:rPr>
                        <w:rFonts w:ascii="Cambria Math"/>
                        <w:sz w:val="18"/>
                        <w:szCs w:val="18"/>
                      </w:rPr>
                      <m:t>Null</m:t>
                    </m:r>
                  </m:sub>
                </m:sSub>
                <m:r>
                  <m:rPr>
                    <m:sty m:val="p"/>
                  </m:rPr>
                  <w:rPr>
                    <w:rFonts w:eastAsia="Calibri" w:cs="Arial"/>
                    <w:sz w:val="18"/>
                    <w:szCs w:val="18"/>
                  </w:rPr>
                  <w:br/>
                </m:r>
              </m:oMath>
            </m:oMathPara>
          </w:p>
          <w:p w14:paraId="5A1ED70D" w14:textId="77777777" w:rsidR="00A4289D" w:rsidRPr="003560CA" w:rsidRDefault="00A4289D" w:rsidP="00F84813">
            <w:pPr>
              <w:pStyle w:val="Tabletext"/>
              <w:keepNext/>
              <w:keepLines/>
              <w:jc w:val="center"/>
              <w:rPr>
                <w:sz w:val="18"/>
                <w:szCs w:val="18"/>
              </w:rPr>
            </w:pPr>
            <w:r w:rsidRPr="003560CA">
              <w:rPr>
                <w:sz w:val="18"/>
                <w:szCs w:val="18"/>
              </w:rPr>
              <w:t>Ground Radar</w:t>
            </w:r>
            <w:r w:rsidRPr="003560CA">
              <w:rPr>
                <w:sz w:val="18"/>
                <w:szCs w:val="18"/>
              </w:rPr>
              <w:br/>
            </w:r>
            <m:oMath>
              <m:r>
                <w:rPr>
                  <w:rFonts w:ascii="Cambria Math"/>
                  <w:sz w:val="18"/>
                  <w:szCs w:val="18"/>
                </w:rPr>
                <m:t xml:space="preserve">θ </m:t>
              </m:r>
              <m:r>
                <w:rPr>
                  <w:rFonts w:ascii="Cambria Math"/>
                  <w:i/>
                  <w:sz w:val="18"/>
                  <w:szCs w:val="18"/>
                </w:rPr>
                <w:sym w:font="Symbol" w:char="F0A3"/>
              </m:r>
              <m:r>
                <w:rPr>
                  <w:rFonts w:ascii="Cambria Math"/>
                  <w:sz w:val="18"/>
                  <w:szCs w:val="18"/>
                </w:rPr>
                <m:t xml:space="preserve">  </m:t>
              </m:r>
              <m:sSub>
                <m:sSubPr>
                  <m:ctrlPr>
                    <w:rPr>
                      <w:rFonts w:ascii="Cambria Math" w:hAnsi="Cambria Math"/>
                      <w:i/>
                      <w:sz w:val="18"/>
                      <w:szCs w:val="18"/>
                    </w:rPr>
                  </m:ctrlPr>
                </m:sSubPr>
                <m:e>
                  <m:r>
                    <w:rPr>
                      <w:rFonts w:ascii="Cambria Math"/>
                      <w:sz w:val="18"/>
                      <w:szCs w:val="18"/>
                    </w:rPr>
                    <m:t>θ</m:t>
                  </m:r>
                </m:e>
                <m:sub>
                  <m:r>
                    <w:rPr>
                      <w:rFonts w:ascii="Cambria Math"/>
                      <w:sz w:val="18"/>
                      <w:szCs w:val="18"/>
                    </w:rPr>
                    <m:t>Null</m:t>
                  </m:r>
                </m:sub>
              </m:sSub>
            </m:oMath>
            <w:r w:rsidRPr="003560CA">
              <w:rPr>
                <w:sz w:val="18"/>
                <w:szCs w:val="18"/>
              </w:rPr>
              <w:t xml:space="preserve"> </w:t>
            </w:r>
          </w:p>
        </w:tc>
        <w:tc>
          <w:tcPr>
            <w:tcW w:w="2794" w:type="dxa"/>
            <w:tcBorders>
              <w:top w:val="single" w:sz="4" w:space="0" w:color="auto"/>
              <w:left w:val="single" w:sz="4" w:space="0" w:color="auto"/>
              <w:bottom w:val="single" w:sz="4" w:space="0" w:color="auto"/>
              <w:right w:val="single" w:sz="4" w:space="0" w:color="auto"/>
            </w:tcBorders>
            <w:vAlign w:val="center"/>
          </w:tcPr>
          <w:p w14:paraId="6C2D0648" w14:textId="432CC85F" w:rsidR="00A4289D" w:rsidRPr="003560CA" w:rsidRDefault="00A4289D" w:rsidP="003E6274">
            <w:pPr>
              <w:pStyle w:val="Tabletext"/>
              <w:keepNext/>
              <w:keepLines/>
              <w:rPr>
                <w:sz w:val="18"/>
                <w:szCs w:val="18"/>
              </w:rPr>
              <w:pPrChange w:id="13" w:author="FAA" w:date="2021-10-13T07:41:00Z">
                <w:pPr>
                  <w:pStyle w:val="Tabletext"/>
                  <w:keepNext/>
                  <w:keepLines/>
                  <w:jc w:val="center"/>
                </w:pPr>
              </w:pPrChange>
            </w:pPr>
            <w:r w:rsidRPr="003560CA">
              <w:rPr>
                <w:sz w:val="18"/>
                <w:szCs w:val="18"/>
              </w:rPr>
              <w:t xml:space="preserve">At angles less than </w:t>
            </w:r>
            <m:oMath>
              <m:sSub>
                <m:sSubPr>
                  <m:ctrlPr>
                    <w:rPr>
                      <w:rFonts w:ascii="Cambria Math" w:hAnsi="Cambria Math"/>
                      <w:i/>
                      <w:sz w:val="18"/>
                      <w:szCs w:val="18"/>
                    </w:rPr>
                  </m:ctrlPr>
                </m:sSubPr>
                <m:e>
                  <m:r>
                    <w:rPr>
                      <w:rFonts w:ascii="Cambria Math"/>
                      <w:sz w:val="18"/>
                      <w:szCs w:val="18"/>
                    </w:rPr>
                    <m:t>θ</m:t>
                  </m:r>
                </m:e>
                <m:sub>
                  <m:r>
                    <w:rPr>
                      <w:rFonts w:ascii="Cambria Math"/>
                      <w:sz w:val="18"/>
                      <w:szCs w:val="18"/>
                    </w:rPr>
                    <m:t>Null</m:t>
                  </m:r>
                </m:sub>
              </m:sSub>
            </m:oMath>
            <w:r w:rsidRPr="003560CA">
              <w:rPr>
                <w:sz w:val="18"/>
                <w:szCs w:val="18"/>
              </w:rPr>
              <w:t xml:space="preserve"> use -55 dB front to back ratio (-55 </w:t>
            </w:r>
            <w:proofErr w:type="spellStart"/>
            <w:r w:rsidRPr="003560CA">
              <w:rPr>
                <w:sz w:val="18"/>
                <w:szCs w:val="18"/>
              </w:rPr>
              <w:t>dB+Peak</w:t>
            </w:r>
            <w:proofErr w:type="spellEnd"/>
            <w:r w:rsidRPr="003560CA">
              <w:rPr>
                <w:sz w:val="18"/>
                <w:szCs w:val="18"/>
              </w:rPr>
              <w:t xml:space="preserve"> antenna gain)</w:t>
            </w:r>
            <w:ins w:id="14" w:author="FAA" w:date="2021-10-13T07:41:00Z">
              <w:r w:rsidR="003E6274">
                <w:rPr>
                  <w:sz w:val="18"/>
                  <w:szCs w:val="18"/>
                </w:rPr>
                <w:br/>
              </w:r>
              <w:r w:rsidR="003E6274">
                <w:t>Note that</w:t>
              </w:r>
              <w:r w:rsidR="003E6274" w:rsidRPr="008A17E9">
                <w:t xml:space="preserve"> </w:t>
              </w:r>
            </w:ins>
            <m:oMath>
              <m:sSub>
                <m:sSubPr>
                  <m:ctrlPr>
                    <w:ins w:id="15" w:author="FAA" w:date="2021-10-13T07:41:00Z">
                      <w:rPr>
                        <w:rFonts w:ascii="Cambria Math" w:hAnsi="Cambria Math"/>
                        <w:i/>
                      </w:rPr>
                    </w:ins>
                  </m:ctrlPr>
                </m:sSubPr>
                <m:e>
                  <m:r>
                    <w:ins w:id="16" w:author="FAA" w:date="2021-10-13T07:41:00Z">
                      <w:rPr>
                        <w:rFonts w:ascii="Cambria Math" w:hAnsi="Cambria Math"/>
                        <w:i/>
                      </w:rPr>
                      <w:sym w:font="Symbol" w:char="F071"/>
                    </w:ins>
                  </m:r>
                </m:e>
                <m:sub>
                  <m:r>
                    <w:ins w:id="17" w:author="FAA" w:date="2021-10-13T07:41:00Z">
                      <w:rPr>
                        <w:rFonts w:ascii="Cambria Math" w:hAnsi="Cambria Math"/>
                      </w:rPr>
                      <m:t>Null</m:t>
                    </w:ins>
                  </m:r>
                </m:sub>
              </m:sSub>
            </m:oMath>
            <w:ins w:id="18" w:author="FAA" w:date="2021-10-13T07:41:00Z">
              <w:r w:rsidR="003E6274" w:rsidRPr="008A17E9">
                <w:t xml:space="preserve"> is </w:t>
              </w:r>
            </w:ins>
            <m:oMath>
              <m:sSub>
                <m:sSubPr>
                  <m:ctrlPr>
                    <w:ins w:id="19" w:author="FAA" w:date="2021-10-13T07:41:00Z">
                      <w:rPr>
                        <w:rFonts w:ascii="Cambria Math" w:hAnsi="Cambria Math"/>
                        <w:i/>
                      </w:rPr>
                    </w:ins>
                  </m:ctrlPr>
                </m:sSubPr>
                <m:e>
                  <m:r>
                    <w:ins w:id="20" w:author="FAA" w:date="2021-10-13T07:41:00Z">
                      <w:rPr>
                        <w:rFonts w:ascii="Cambria Math" w:hAnsi="Cambria Math"/>
                        <w:i/>
                      </w:rPr>
                      <w:sym w:font="Symbol" w:char="F071"/>
                    </w:ins>
                  </m:r>
                </m:e>
                <m:sub>
                  <m:r>
                    <w:ins w:id="21" w:author="FAA" w:date="2021-10-13T07:41:00Z">
                      <w:rPr>
                        <w:rFonts w:ascii="Cambria Math" w:hAnsi="Cambria Math"/>
                      </w:rPr>
                      <m:t>Tilt</m:t>
                    </w:ins>
                  </m:r>
                </m:sub>
              </m:sSub>
              <m:r>
                <w:ins w:id="22" w:author="FAA" w:date="2021-10-13T07:41:00Z">
                  <w:rPr>
                    <w:rFonts w:ascii="Cambria Math" w:hAnsi="Cambria Math"/>
                  </w:rPr>
                  <m:t>-</m:t>
                </w:ins>
              </m:r>
              <m:f>
                <m:fPr>
                  <m:ctrlPr>
                    <w:ins w:id="23" w:author="FAA" w:date="2021-10-13T07:41:00Z">
                      <w:rPr>
                        <w:rFonts w:ascii="Cambria Math" w:hAnsi="Cambria Math"/>
                        <w:i/>
                      </w:rPr>
                    </w:ins>
                  </m:ctrlPr>
                </m:fPr>
                <m:num>
                  <m:sSub>
                    <m:sSubPr>
                      <m:ctrlPr>
                        <w:ins w:id="24" w:author="FAA" w:date="2021-10-13T07:41:00Z">
                          <w:rPr>
                            <w:rFonts w:ascii="Cambria Math" w:hAnsi="Cambria Math"/>
                            <w:i/>
                          </w:rPr>
                        </w:ins>
                      </m:ctrlPr>
                    </m:sSubPr>
                    <m:e>
                      <m:r>
                        <w:ins w:id="25" w:author="FAA" w:date="2021-10-13T07:41:00Z">
                          <w:rPr>
                            <w:rFonts w:ascii="Cambria Math"/>
                          </w:rPr>
                          <m:t>θ</m:t>
                        </w:ins>
                      </m:r>
                    </m:e>
                    <m:sub>
                      <m:r>
                        <w:ins w:id="26" w:author="FAA" w:date="2021-10-13T07:41:00Z">
                          <w:rPr>
                            <w:rFonts w:ascii="Cambria Math"/>
                          </w:rPr>
                          <m:t>3</m:t>
                        </w:ins>
                      </m:r>
                    </m:sub>
                  </m:sSub>
                </m:num>
                <m:den>
                  <m:r>
                    <w:ins w:id="27" w:author="FAA" w:date="2021-10-13T07:41:00Z">
                      <w:rPr>
                        <w:rFonts w:ascii="Cambria Math"/>
                      </w:rPr>
                      <m:t>0.88</m:t>
                    </w:ins>
                  </m:r>
                </m:den>
              </m:f>
            </m:oMath>
            <w:ins w:id="28" w:author="FAA" w:date="2021-10-13T07:41:00Z">
              <w:r w:rsidR="003E6274" w:rsidRPr="008A17E9">
                <w:t xml:space="preserve"> in degrees for ground radar and </w:t>
              </w:r>
            </w:ins>
            <m:oMath>
              <m:sSub>
                <m:sSubPr>
                  <m:ctrlPr>
                    <w:ins w:id="29" w:author="FAA" w:date="2021-10-13T07:41:00Z">
                      <w:rPr>
                        <w:rFonts w:ascii="Cambria Math" w:hAnsi="Cambria Math"/>
                        <w:i/>
                      </w:rPr>
                    </w:ins>
                  </m:ctrlPr>
                </m:sSubPr>
                <m:e>
                  <m:r>
                    <w:ins w:id="30" w:author="FAA" w:date="2021-10-13T07:41:00Z">
                      <w:rPr>
                        <w:rFonts w:ascii="Cambria Math" w:hAnsi="Cambria Math"/>
                        <w:i/>
                      </w:rPr>
                      <w:sym w:font="Symbol" w:char="F071"/>
                    </w:ins>
                  </m:r>
                </m:e>
                <m:sub>
                  <m:r>
                    <w:ins w:id="31" w:author="FAA" w:date="2021-10-13T07:41:00Z">
                      <w:rPr>
                        <w:rFonts w:ascii="Cambria Math" w:hAnsi="Cambria Math"/>
                      </w:rPr>
                      <m:t>Tilt</m:t>
                    </w:ins>
                  </m:r>
                </m:sub>
              </m:sSub>
              <m:r>
                <w:ins w:id="32" w:author="FAA" w:date="2021-10-13T07:41:00Z">
                  <w:rPr>
                    <w:rFonts w:ascii="Cambria Math" w:hAnsi="Cambria Math"/>
                  </w:rPr>
                  <m:t>+</m:t>
                </w:ins>
              </m:r>
              <m:f>
                <m:fPr>
                  <m:ctrlPr>
                    <w:ins w:id="33" w:author="FAA" w:date="2021-10-13T07:41:00Z">
                      <w:rPr>
                        <w:rFonts w:ascii="Cambria Math" w:hAnsi="Cambria Math"/>
                        <w:i/>
                      </w:rPr>
                    </w:ins>
                  </m:ctrlPr>
                </m:fPr>
                <m:num>
                  <m:sSub>
                    <m:sSubPr>
                      <m:ctrlPr>
                        <w:ins w:id="34" w:author="FAA" w:date="2021-10-13T07:41:00Z">
                          <w:rPr>
                            <w:rFonts w:ascii="Cambria Math" w:hAnsi="Cambria Math"/>
                            <w:i/>
                          </w:rPr>
                        </w:ins>
                      </m:ctrlPr>
                    </m:sSubPr>
                    <m:e>
                      <m:r>
                        <w:ins w:id="35" w:author="FAA" w:date="2021-10-13T07:41:00Z">
                          <w:rPr>
                            <w:rFonts w:ascii="Cambria Math"/>
                          </w:rPr>
                          <m:t>θ</m:t>
                        </w:ins>
                      </m:r>
                    </m:e>
                    <m:sub>
                      <m:r>
                        <w:ins w:id="36" w:author="FAA" w:date="2021-10-13T07:41:00Z">
                          <w:rPr>
                            <w:rFonts w:ascii="Cambria Math"/>
                          </w:rPr>
                          <m:t>3</m:t>
                        </w:ins>
                      </m:r>
                    </m:sub>
                  </m:sSub>
                </m:num>
                <m:den>
                  <m:r>
                    <w:ins w:id="37" w:author="FAA" w:date="2021-10-13T07:41:00Z">
                      <w:rPr>
                        <w:rFonts w:ascii="Cambria Math"/>
                      </w:rPr>
                      <m:t>0.88</m:t>
                    </w:ins>
                  </m:r>
                </m:den>
              </m:f>
            </m:oMath>
            <w:ins w:id="38" w:author="FAA" w:date="2021-10-13T07:41:00Z">
              <w:r w:rsidR="003E6274" w:rsidRPr="008A17E9">
                <w:t xml:space="preserve"> for airborne radar</w:t>
              </w:r>
            </w:ins>
          </w:p>
        </w:tc>
        <w:tc>
          <w:tcPr>
            <w:tcW w:w="810" w:type="dxa"/>
            <w:tcBorders>
              <w:top w:val="single" w:sz="4" w:space="0" w:color="auto"/>
              <w:left w:val="single" w:sz="4" w:space="0" w:color="auto"/>
              <w:bottom w:val="single" w:sz="4" w:space="0" w:color="auto"/>
              <w:right w:val="single" w:sz="4" w:space="0" w:color="auto"/>
            </w:tcBorders>
          </w:tcPr>
          <w:p w14:paraId="1656DBF7" w14:textId="45E2278F" w:rsidR="00A4289D" w:rsidRPr="003560CA" w:rsidRDefault="00A4289D" w:rsidP="00ED3990">
            <w:pPr>
              <w:pStyle w:val="Tabletext"/>
              <w:keepNext/>
              <w:keepLines/>
              <w:rPr>
                <w:sz w:val="18"/>
                <w:szCs w:val="18"/>
              </w:rPr>
            </w:pPr>
          </w:p>
        </w:tc>
      </w:tr>
      <w:tr w:rsidR="00A4289D" w:rsidRPr="003560CA" w14:paraId="52CE3F4C" w14:textId="77777777" w:rsidTr="003560CA">
        <w:trPr>
          <w:jc w:val="center"/>
        </w:trPr>
        <w:tc>
          <w:tcPr>
            <w:tcW w:w="3771" w:type="dxa"/>
            <w:tcBorders>
              <w:top w:val="single" w:sz="4" w:space="0" w:color="auto"/>
              <w:left w:val="single" w:sz="4" w:space="0" w:color="auto"/>
              <w:bottom w:val="single" w:sz="4" w:space="0" w:color="auto"/>
              <w:right w:val="single" w:sz="4" w:space="0" w:color="auto"/>
            </w:tcBorders>
            <w:vAlign w:val="center"/>
            <w:hideMark/>
          </w:tcPr>
          <w:p w14:paraId="6BDEB48B" w14:textId="77777777" w:rsidR="00A4289D" w:rsidRPr="003560CA" w:rsidRDefault="006C1C5E" w:rsidP="00F84813">
            <w:pPr>
              <w:pStyle w:val="Tabletext"/>
              <w:keepNext/>
              <w:keepLines/>
              <w:jc w:val="center"/>
              <w:rPr>
                <w:sz w:val="18"/>
                <w:szCs w:val="18"/>
              </w:rPr>
            </w:pPr>
            <m:oMath>
              <m:f>
                <m:fPr>
                  <m:ctrlPr>
                    <w:rPr>
                      <w:rFonts w:ascii="Cambria Math" w:hAnsi="Cambria Math"/>
                      <w:i/>
                      <w:sz w:val="18"/>
                      <w:szCs w:val="18"/>
                    </w:rPr>
                  </m:ctrlPr>
                </m:fPr>
                <m:num>
                  <m:func>
                    <m:funcPr>
                      <m:ctrlPr>
                        <w:rPr>
                          <w:rFonts w:ascii="Cambria Math" w:hAnsi="Cambria Math"/>
                          <w:i/>
                          <w:sz w:val="18"/>
                          <w:szCs w:val="18"/>
                        </w:rPr>
                      </m:ctrlPr>
                    </m:funcPr>
                    <m:fName>
                      <m:r>
                        <w:rPr>
                          <w:rFonts w:ascii="Cambria Math"/>
                          <w:sz w:val="18"/>
                          <w:szCs w:val="18"/>
                        </w:rPr>
                        <m:t>sin</m:t>
                      </m:r>
                    </m:fName>
                    <m:e>
                      <m:d>
                        <m:dPr>
                          <m:ctrlPr>
                            <w:rPr>
                              <w:rFonts w:ascii="Cambria Math" w:hAnsi="Cambria Math"/>
                              <w:i/>
                              <w:sz w:val="18"/>
                              <w:szCs w:val="18"/>
                            </w:rPr>
                          </m:ctrlPr>
                        </m:dPr>
                        <m:e>
                          <m:r>
                            <w:rPr>
                              <w:rFonts w:ascii="Cambria Math"/>
                              <w:sz w:val="18"/>
                              <w:szCs w:val="18"/>
                            </w:rPr>
                            <m:t>μ</m:t>
                          </m:r>
                        </m:e>
                      </m:d>
                    </m:e>
                  </m:func>
                </m:num>
                <m:den>
                  <m:r>
                    <w:rPr>
                      <w:rFonts w:ascii="Cambria Math"/>
                      <w:sz w:val="18"/>
                      <w:szCs w:val="18"/>
                    </w:rPr>
                    <m:t>μ</m:t>
                  </m:r>
                </m:den>
              </m:f>
            </m:oMath>
            <w:r w:rsidR="00A4289D" w:rsidRPr="003560CA">
              <w:rPr>
                <w:sz w:val="18"/>
                <w:szCs w:val="18"/>
              </w:rPr>
              <w:t xml:space="preserve">; </w:t>
            </w:r>
            <m:oMath>
              <m:r>
                <w:rPr>
                  <w:rFonts w:ascii="Cambria Math"/>
                  <w:sz w:val="18"/>
                  <w:szCs w:val="18"/>
                </w:rPr>
                <m:t>μ=</m:t>
              </m:r>
              <m:f>
                <m:fPr>
                  <m:type m:val="lin"/>
                  <m:ctrlPr>
                    <w:rPr>
                      <w:rFonts w:ascii="Cambria Math" w:hAnsi="Cambria Math"/>
                      <w:i/>
                      <w:sz w:val="18"/>
                      <w:szCs w:val="18"/>
                    </w:rPr>
                  </m:ctrlPr>
                </m:fPr>
                <m:num>
                  <m:d>
                    <m:dPr>
                      <m:ctrlPr>
                        <w:rPr>
                          <w:rFonts w:ascii="Cambria Math" w:hAnsi="Cambria Math"/>
                          <w:i/>
                          <w:sz w:val="18"/>
                          <w:szCs w:val="18"/>
                        </w:rPr>
                      </m:ctrlPr>
                    </m:dPr>
                    <m:e>
                      <m:r>
                        <w:rPr>
                          <w:rFonts w:ascii="Cambria Math"/>
                          <w:sz w:val="18"/>
                          <w:szCs w:val="18"/>
                        </w:rPr>
                        <m:t>π</m:t>
                      </m:r>
                      <m:r>
                        <w:rPr>
                          <w:rFonts w:ascii="Cambria Math" w:hAnsi="Cambria Math" w:cs="Cambria Math"/>
                          <w:sz w:val="18"/>
                          <w:szCs w:val="18"/>
                        </w:rPr>
                        <m:t>⋅</m:t>
                      </m:r>
                      <m:r>
                        <w:rPr>
                          <w:rFonts w:ascii="Cambria Math"/>
                          <w:sz w:val="18"/>
                          <w:szCs w:val="18"/>
                        </w:rPr>
                        <m:t>50.8</m:t>
                      </m:r>
                      <m:r>
                        <w:rPr>
                          <w:rFonts w:ascii="Cambria Math" w:hAnsi="Cambria Math" w:cs="Cambria Math"/>
                          <w:sz w:val="18"/>
                          <w:szCs w:val="18"/>
                        </w:rPr>
                        <m:t>⋅</m:t>
                      </m:r>
                      <m:func>
                        <m:funcPr>
                          <m:ctrlPr>
                            <w:rPr>
                              <w:rFonts w:ascii="Cambria Math" w:hAnsi="Cambria Math"/>
                              <w:i/>
                              <w:sz w:val="18"/>
                              <w:szCs w:val="18"/>
                            </w:rPr>
                          </m:ctrlPr>
                        </m:funcPr>
                        <m:fName>
                          <m:r>
                            <w:rPr>
                              <w:rFonts w:ascii="Cambria Math"/>
                              <w:sz w:val="18"/>
                              <w:szCs w:val="18"/>
                            </w:rPr>
                            <m:t>sin</m:t>
                          </m:r>
                        </m:fName>
                        <m:e>
                          <m:d>
                            <m:dPr>
                              <m:ctrlPr>
                                <w:rPr>
                                  <w:rFonts w:ascii="Cambria Math" w:hAnsi="Cambria Math"/>
                                  <w:i/>
                                  <w:sz w:val="18"/>
                                  <w:szCs w:val="18"/>
                                </w:rPr>
                              </m:ctrlPr>
                            </m:dPr>
                            <m:e>
                              <m:r>
                                <w:rPr>
                                  <w:rFonts w:ascii="Cambria Math"/>
                                  <w:sz w:val="18"/>
                                  <w:szCs w:val="18"/>
                                </w:rPr>
                                <m:t>θ</m:t>
                              </m:r>
                              <m:r>
                                <w:rPr>
                                  <w:rFonts w:ascii="Cambria Math"/>
                                  <w:sz w:val="18"/>
                                  <w:szCs w:val="18"/>
                                </w:rPr>
                                <m:t>-</m:t>
                              </m:r>
                              <m:sSub>
                                <m:sSubPr>
                                  <m:ctrlPr>
                                    <w:rPr>
                                      <w:rFonts w:ascii="Cambria Math" w:hAnsi="Cambria Math"/>
                                      <w:i/>
                                      <w:sz w:val="18"/>
                                      <w:szCs w:val="18"/>
                                    </w:rPr>
                                  </m:ctrlPr>
                                </m:sSubPr>
                                <m:e>
                                  <m:r>
                                    <w:rPr>
                                      <w:rFonts w:ascii="Cambria Math" w:hAnsi="Cambria Math"/>
                                      <w:i/>
                                      <w:sz w:val="18"/>
                                      <w:szCs w:val="18"/>
                                    </w:rPr>
                                    <w:sym w:font="Symbol" w:char="F071"/>
                                  </m:r>
                                </m:e>
                                <m:sub>
                                  <m:r>
                                    <w:rPr>
                                      <w:rFonts w:ascii="Cambria Math" w:hAnsi="Cambria Math"/>
                                      <w:sz w:val="18"/>
                                      <w:szCs w:val="18"/>
                                    </w:rPr>
                                    <m:t>Tilt</m:t>
                                  </m:r>
                                </m:sub>
                              </m:sSub>
                            </m:e>
                          </m:d>
                        </m:e>
                      </m:func>
                    </m:e>
                  </m:d>
                </m:num>
                <m:den>
                  <m:sSub>
                    <m:sSubPr>
                      <m:ctrlPr>
                        <w:rPr>
                          <w:rFonts w:ascii="Cambria Math" w:hAnsi="Cambria Math"/>
                          <w:i/>
                          <w:sz w:val="18"/>
                          <w:szCs w:val="18"/>
                        </w:rPr>
                      </m:ctrlPr>
                    </m:sSubPr>
                    <m:e>
                      <m:r>
                        <w:rPr>
                          <w:rFonts w:ascii="Cambria Math"/>
                          <w:sz w:val="18"/>
                          <w:szCs w:val="18"/>
                        </w:rPr>
                        <m:t>θ</m:t>
                      </m:r>
                    </m:e>
                    <m:sub>
                      <m:r>
                        <w:rPr>
                          <w:rFonts w:ascii="Cambria Math"/>
                          <w:sz w:val="18"/>
                          <w:szCs w:val="18"/>
                        </w:rPr>
                        <m:t>3</m:t>
                      </m:r>
                    </m:sub>
                  </m:sSub>
                </m:den>
              </m:f>
            </m:oMath>
          </w:p>
        </w:tc>
        <w:tc>
          <w:tcPr>
            <w:tcW w:w="2430" w:type="dxa"/>
            <w:tcBorders>
              <w:top w:val="single" w:sz="4" w:space="0" w:color="auto"/>
              <w:left w:val="single" w:sz="4" w:space="0" w:color="auto"/>
              <w:bottom w:val="single" w:sz="4" w:space="0" w:color="auto"/>
              <w:right w:val="single" w:sz="4" w:space="0" w:color="auto"/>
            </w:tcBorders>
            <w:vAlign w:val="center"/>
            <w:hideMark/>
          </w:tcPr>
          <w:p w14:paraId="59C1388C" w14:textId="77777777" w:rsidR="00A4289D" w:rsidRPr="003560CA" w:rsidRDefault="00A4289D" w:rsidP="00F84813">
            <w:pPr>
              <w:pStyle w:val="Tabletext"/>
              <w:keepNext/>
              <w:keepLines/>
              <w:jc w:val="center"/>
              <w:rPr>
                <w:sz w:val="18"/>
                <w:szCs w:val="18"/>
              </w:rPr>
            </w:pPr>
            <w:r w:rsidRPr="003560CA">
              <w:rPr>
                <w:rFonts w:eastAsia="Calibri" w:cs="Arial"/>
                <w:sz w:val="18"/>
                <w:szCs w:val="18"/>
              </w:rPr>
              <w:t>Airborne Radar</w:t>
            </w:r>
            <w:r w:rsidRPr="003560CA">
              <w:rPr>
                <w:sz w:val="18"/>
                <w:szCs w:val="18"/>
              </w:rPr>
              <w:br/>
            </w:r>
            <m:oMathPara>
              <m:oMath>
                <m:r>
                  <w:rPr>
                    <w:rFonts w:ascii="Cambria Math"/>
                    <w:sz w:val="18"/>
                    <w:szCs w:val="18"/>
                  </w:rPr>
                  <m:t xml:space="preserve">θ </m:t>
                </m:r>
                <m:r>
                  <w:rPr>
                    <w:rFonts w:ascii="Cambria Math"/>
                    <w:i/>
                    <w:sz w:val="18"/>
                    <w:szCs w:val="18"/>
                  </w:rPr>
                  <w:sym w:font="Symbol" w:char="F03C"/>
                </m:r>
                <m:r>
                  <w:rPr>
                    <w:rFonts w:ascii="Cambria Math"/>
                    <w:sz w:val="18"/>
                    <w:szCs w:val="18"/>
                  </w:rPr>
                  <m:t xml:space="preserve">  </m:t>
                </m:r>
                <m:sSub>
                  <m:sSubPr>
                    <m:ctrlPr>
                      <w:rPr>
                        <w:rFonts w:ascii="Cambria Math" w:hAnsi="Cambria Math"/>
                        <w:i/>
                        <w:sz w:val="18"/>
                        <w:szCs w:val="18"/>
                      </w:rPr>
                    </m:ctrlPr>
                  </m:sSubPr>
                  <m:e>
                    <m:r>
                      <w:rPr>
                        <w:rFonts w:ascii="Cambria Math" w:hAnsi="Cambria Math"/>
                        <w:sz w:val="18"/>
                        <w:szCs w:val="18"/>
                      </w:rPr>
                      <m:t>θ</m:t>
                    </m:r>
                  </m:e>
                  <m:sub>
                    <m:r>
                      <w:rPr>
                        <w:rFonts w:ascii="Cambria Math" w:hAnsi="Cambria Math"/>
                        <w:sz w:val="18"/>
                        <w:szCs w:val="18"/>
                      </w:rPr>
                      <m:t>Null</m:t>
                    </m:r>
                  </m:sub>
                </m:sSub>
                <m:r>
                  <w:rPr>
                    <w:rFonts w:ascii="Cambria Math"/>
                    <w:sz w:val="18"/>
                    <w:szCs w:val="18"/>
                  </w:rPr>
                  <m:t xml:space="preserve">  &amp;  θ &gt;</m:t>
                </m:r>
                <m:sSub>
                  <m:sSubPr>
                    <m:ctrlPr>
                      <w:rPr>
                        <w:rFonts w:ascii="Cambria Math" w:hAnsi="Cambria Math"/>
                        <w:i/>
                        <w:sz w:val="18"/>
                        <w:szCs w:val="18"/>
                      </w:rPr>
                    </m:ctrlPr>
                  </m:sSubPr>
                  <m:e>
                    <m:r>
                      <w:rPr>
                        <w:rFonts w:ascii="Cambria Math"/>
                        <w:sz w:val="18"/>
                        <w:szCs w:val="18"/>
                      </w:rPr>
                      <m:t>θ</m:t>
                    </m:r>
                  </m:e>
                  <m:sub>
                    <m:r>
                      <w:rPr>
                        <w:rFonts w:ascii="Cambria Math"/>
                        <w:sz w:val="18"/>
                        <w:szCs w:val="18"/>
                      </w:rPr>
                      <m:t>Start</m:t>
                    </m:r>
                  </m:sub>
                </m:sSub>
              </m:oMath>
            </m:oMathPara>
          </w:p>
          <w:p w14:paraId="64A33D08" w14:textId="77777777" w:rsidR="00A4289D" w:rsidRPr="003560CA" w:rsidRDefault="00A4289D" w:rsidP="00F84813">
            <w:pPr>
              <w:pStyle w:val="Tabletext"/>
              <w:keepNext/>
              <w:keepLines/>
              <w:jc w:val="center"/>
              <w:rPr>
                <w:sz w:val="18"/>
                <w:szCs w:val="18"/>
              </w:rPr>
            </w:pPr>
            <w:r w:rsidRPr="003560CA">
              <w:rPr>
                <w:sz w:val="18"/>
                <w:szCs w:val="18"/>
              </w:rPr>
              <w:br/>
              <w:t>Ground Radar</w:t>
            </w:r>
            <w:r w:rsidRPr="003560CA">
              <w:rPr>
                <w:sz w:val="18"/>
                <w:szCs w:val="18"/>
              </w:rPr>
              <w:br/>
            </w:r>
            <m:oMathPara>
              <m:oMath>
                <m:r>
                  <w:rPr>
                    <w:rFonts w:ascii="Cambria Math"/>
                    <w:sz w:val="18"/>
                    <w:szCs w:val="18"/>
                  </w:rPr>
                  <m:t xml:space="preserve">θ &gt;  </m:t>
                </m:r>
                <m:sSub>
                  <m:sSubPr>
                    <m:ctrlPr>
                      <w:rPr>
                        <w:rFonts w:ascii="Cambria Math" w:hAnsi="Cambria Math"/>
                        <w:i/>
                        <w:sz w:val="18"/>
                        <w:szCs w:val="18"/>
                      </w:rPr>
                    </m:ctrlPr>
                  </m:sSubPr>
                  <m:e>
                    <m:r>
                      <w:rPr>
                        <w:rFonts w:ascii="Cambria Math" w:hAnsi="Cambria Math"/>
                        <w:sz w:val="18"/>
                        <w:szCs w:val="18"/>
                      </w:rPr>
                      <m:t>θ</m:t>
                    </m:r>
                  </m:e>
                  <m:sub>
                    <m:r>
                      <w:rPr>
                        <w:rFonts w:ascii="Cambria Math" w:hAnsi="Cambria Math"/>
                        <w:sz w:val="18"/>
                        <w:szCs w:val="18"/>
                      </w:rPr>
                      <m:t>Null</m:t>
                    </m:r>
                  </m:sub>
                </m:sSub>
                <m:r>
                  <w:rPr>
                    <w:rFonts w:ascii="Cambria Math"/>
                    <w:sz w:val="18"/>
                    <w:szCs w:val="18"/>
                  </w:rPr>
                  <m:t xml:space="preserve">  &amp;  θ </m:t>
                </m:r>
                <m:r>
                  <w:rPr>
                    <w:rFonts w:ascii="Cambria Math"/>
                    <w:i/>
                    <w:sz w:val="18"/>
                    <w:szCs w:val="18"/>
                  </w:rPr>
                  <w:sym w:font="Symbol" w:char="F03C"/>
                </m:r>
                <m:r>
                  <w:rPr>
                    <w:rFonts w:ascii="Cambria Math"/>
                    <w:sz w:val="18"/>
                    <w:szCs w:val="18"/>
                  </w:rPr>
                  <m:t xml:space="preserve">  </m:t>
                </m:r>
                <m:sSub>
                  <m:sSubPr>
                    <m:ctrlPr>
                      <w:rPr>
                        <w:rFonts w:ascii="Cambria Math" w:hAnsi="Cambria Math"/>
                        <w:i/>
                        <w:sz w:val="18"/>
                        <w:szCs w:val="18"/>
                      </w:rPr>
                    </m:ctrlPr>
                  </m:sSubPr>
                  <m:e>
                    <m:r>
                      <w:rPr>
                        <w:rFonts w:ascii="Cambria Math"/>
                        <w:sz w:val="18"/>
                        <w:szCs w:val="18"/>
                      </w:rPr>
                      <m:t>θ</m:t>
                    </m:r>
                  </m:e>
                  <m:sub>
                    <m:r>
                      <w:rPr>
                        <w:rFonts w:ascii="Cambria Math"/>
                        <w:sz w:val="18"/>
                        <w:szCs w:val="18"/>
                      </w:rPr>
                      <m:t>Start</m:t>
                    </m:r>
                  </m:sub>
                </m:sSub>
              </m:oMath>
            </m:oMathPara>
          </w:p>
        </w:tc>
        <w:tc>
          <w:tcPr>
            <w:tcW w:w="2794" w:type="dxa"/>
            <w:tcBorders>
              <w:top w:val="single" w:sz="4" w:space="0" w:color="auto"/>
              <w:left w:val="single" w:sz="4" w:space="0" w:color="auto"/>
              <w:bottom w:val="single" w:sz="4" w:space="0" w:color="auto"/>
              <w:right w:val="single" w:sz="4" w:space="0" w:color="auto"/>
            </w:tcBorders>
            <w:vAlign w:val="center"/>
            <w:hideMark/>
          </w:tcPr>
          <w:p w14:paraId="65694481" w14:textId="32CA35EE" w:rsidR="00A4289D" w:rsidRPr="003560CA" w:rsidRDefault="00A4289D" w:rsidP="003560CA">
            <w:pPr>
              <w:rPr>
                <w:sz w:val="18"/>
                <w:szCs w:val="18"/>
              </w:rPr>
            </w:pPr>
            <w:r w:rsidRPr="003560CA">
              <w:rPr>
                <w:sz w:val="18"/>
                <w:szCs w:val="18"/>
              </w:rPr>
              <w:t xml:space="preserve">Use </w:t>
            </w:r>
            <m:oMath>
              <m:f>
                <m:fPr>
                  <m:ctrlPr>
                    <w:rPr>
                      <w:rFonts w:ascii="Cambria Math" w:hAnsi="Cambria Math"/>
                      <w:i/>
                      <w:sz w:val="18"/>
                      <w:szCs w:val="18"/>
                    </w:rPr>
                  </m:ctrlPr>
                </m:fPr>
                <m:num>
                  <m:func>
                    <m:funcPr>
                      <m:ctrlPr>
                        <w:rPr>
                          <w:rFonts w:ascii="Cambria Math" w:hAnsi="Cambria Math"/>
                          <w:i/>
                          <w:sz w:val="18"/>
                          <w:szCs w:val="18"/>
                        </w:rPr>
                      </m:ctrlPr>
                    </m:funcPr>
                    <m:fName>
                      <m:r>
                        <w:rPr>
                          <w:rFonts w:ascii="Cambria Math"/>
                          <w:sz w:val="18"/>
                          <w:szCs w:val="18"/>
                        </w:rPr>
                        <m:t>sin</m:t>
                      </m:r>
                    </m:fName>
                    <m:e>
                      <m:d>
                        <m:dPr>
                          <m:ctrlPr>
                            <w:rPr>
                              <w:rFonts w:ascii="Cambria Math" w:hAnsi="Cambria Math"/>
                              <w:i/>
                              <w:sz w:val="18"/>
                              <w:szCs w:val="18"/>
                            </w:rPr>
                          </m:ctrlPr>
                        </m:dPr>
                        <m:e>
                          <m:r>
                            <w:rPr>
                              <w:rFonts w:ascii="Cambria Math"/>
                              <w:sz w:val="18"/>
                              <w:szCs w:val="18"/>
                            </w:rPr>
                            <m:t>x</m:t>
                          </m:r>
                        </m:e>
                      </m:d>
                    </m:e>
                  </m:func>
                </m:num>
                <m:den>
                  <m:r>
                    <w:rPr>
                      <w:rFonts w:ascii="Cambria Math"/>
                      <w:sz w:val="18"/>
                      <w:szCs w:val="18"/>
                    </w:rPr>
                    <m:t>x</m:t>
                  </m:r>
                </m:den>
              </m:f>
            </m:oMath>
            <w:r w:rsidRPr="003560CA">
              <w:rPr>
                <w:sz w:val="18"/>
                <w:szCs w:val="18"/>
              </w:rPr>
              <w:t xml:space="preserve"> from the lower one half the null to-null beamwidth to the start of the CSC</w:t>
            </w:r>
            <w:r w:rsidRPr="003560CA">
              <w:rPr>
                <w:sz w:val="18"/>
                <w:szCs w:val="18"/>
                <w:vertAlign w:val="superscript"/>
              </w:rPr>
              <w:t>2</w:t>
            </w:r>
            <w:r w:rsidRPr="003560CA">
              <w:rPr>
                <w:sz w:val="18"/>
                <w:szCs w:val="18"/>
              </w:rPr>
              <w:t xml:space="preserve"> pattern at </w:t>
            </w:r>
            <m:oMath>
              <m:sSub>
                <m:sSubPr>
                  <m:ctrlPr>
                    <w:rPr>
                      <w:rFonts w:ascii="Cambria Math" w:hAnsi="Cambria Math"/>
                      <w:i/>
                      <w:sz w:val="18"/>
                      <w:szCs w:val="18"/>
                    </w:rPr>
                  </m:ctrlPr>
                </m:sSubPr>
                <m:e>
                  <m:r>
                    <w:rPr>
                      <w:rFonts w:ascii="Cambria Math"/>
                      <w:sz w:val="18"/>
                      <w:szCs w:val="18"/>
                    </w:rPr>
                    <m:t>θ</m:t>
                  </m:r>
                </m:e>
                <m:sub>
                  <m:r>
                    <w:rPr>
                      <w:rFonts w:ascii="Cambria Math"/>
                      <w:sz w:val="18"/>
                      <w:szCs w:val="18"/>
                    </w:rPr>
                    <m:t>3</m:t>
                  </m:r>
                </m:sub>
              </m:sSub>
              <m:r>
                <w:rPr>
                  <w:rFonts w:ascii="Cambria Math"/>
                  <w:sz w:val="18"/>
                  <w:szCs w:val="18"/>
                </w:rPr>
                <m:t xml:space="preserve"> or </m:t>
              </m:r>
              <m:sSub>
                <m:sSubPr>
                  <m:ctrlPr>
                    <w:rPr>
                      <w:rFonts w:ascii="Cambria Math" w:hAnsi="Cambria Math"/>
                      <w:i/>
                      <w:sz w:val="18"/>
                      <w:szCs w:val="18"/>
                    </w:rPr>
                  </m:ctrlPr>
                </m:sSubPr>
                <m:e>
                  <m:r>
                    <w:rPr>
                      <w:rFonts w:ascii="Cambria Math" w:hAnsi="Cambria Math"/>
                      <w:sz w:val="18"/>
                      <w:szCs w:val="18"/>
                    </w:rPr>
                    <m:t>θ</m:t>
                  </m:r>
                </m:e>
                <m:sub>
                  <m:r>
                    <w:rPr>
                      <w:rFonts w:ascii="Cambria Math" w:hAnsi="Cambria Math"/>
                      <w:sz w:val="18"/>
                      <w:szCs w:val="18"/>
                    </w:rPr>
                    <m:t>start</m:t>
                  </m:r>
                </m:sub>
              </m:sSub>
            </m:oMath>
            <w:r w:rsidRPr="003560CA">
              <w:rPr>
                <w:sz w:val="18"/>
                <w:szCs w:val="18"/>
              </w:rPr>
              <w:t xml:space="preserve"> whichever is provided</w:t>
            </w:r>
            <w:ins w:id="39" w:author="FAA" w:date="2021-10-12T15:37:00Z">
              <w:r w:rsidR="00694072">
                <w:rPr>
                  <w:sz w:val="18"/>
                  <w:szCs w:val="18"/>
                </w:rPr>
                <w:br/>
              </w:r>
              <w:r w:rsidR="00694072" w:rsidRPr="003560CA">
                <w:rPr>
                  <w:sz w:val="18"/>
                  <w:szCs w:val="18"/>
                </w:rPr>
                <w:t xml:space="preserve">Note: </w:t>
              </w:r>
            </w:ins>
            <m:oMath>
              <m:sSub>
                <m:sSubPr>
                  <m:ctrlPr>
                    <w:ins w:id="40" w:author="FAA" w:date="2021-10-12T15:37:00Z">
                      <w:rPr>
                        <w:rFonts w:ascii="Cambria Math" w:hAnsi="Cambria Math"/>
                        <w:i/>
                        <w:sz w:val="18"/>
                        <w:szCs w:val="18"/>
                      </w:rPr>
                    </w:ins>
                  </m:ctrlPr>
                </m:sSubPr>
                <m:e>
                  <m:r>
                    <w:ins w:id="41" w:author="FAA" w:date="2021-10-12T15:37:00Z">
                      <w:rPr>
                        <w:rFonts w:ascii="Cambria Math"/>
                        <w:sz w:val="18"/>
                        <w:szCs w:val="18"/>
                      </w:rPr>
                      <m:t>θ</m:t>
                    </w:ins>
                  </m:r>
                </m:e>
                <m:sub>
                  <m:r>
                    <w:ins w:id="42" w:author="FAA" w:date="2021-10-12T15:37:00Z">
                      <w:rPr>
                        <w:rFonts w:ascii="Cambria Math"/>
                        <w:sz w:val="18"/>
                        <w:szCs w:val="18"/>
                      </w:rPr>
                      <m:t>Start</m:t>
                    </w:ins>
                  </m:r>
                </m:sub>
              </m:sSub>
              <m:r>
                <w:ins w:id="43" w:author="FAA" w:date="2021-10-12T15:37:00Z">
                  <w:rPr>
                    <w:rFonts w:ascii="Cambria Math"/>
                    <w:sz w:val="18"/>
                    <w:szCs w:val="18"/>
                  </w:rPr>
                  <m:t>=</m:t>
                </w:ins>
              </m:r>
              <m:f>
                <m:fPr>
                  <m:ctrlPr>
                    <w:ins w:id="44" w:author="FAA" w:date="2021-10-12T15:37:00Z">
                      <w:rPr>
                        <w:rFonts w:ascii="Cambria Math" w:hAnsi="Cambria Math"/>
                        <w:i/>
                        <w:sz w:val="18"/>
                        <w:szCs w:val="18"/>
                      </w:rPr>
                    </w:ins>
                  </m:ctrlPr>
                </m:fPr>
                <m:num>
                  <m:sSub>
                    <m:sSubPr>
                      <m:ctrlPr>
                        <w:ins w:id="45" w:author="FAA" w:date="2021-10-12T15:37:00Z">
                          <w:rPr>
                            <w:rFonts w:ascii="Cambria Math" w:hAnsi="Cambria Math"/>
                            <w:i/>
                            <w:sz w:val="18"/>
                            <w:szCs w:val="18"/>
                          </w:rPr>
                        </w:ins>
                      </m:ctrlPr>
                    </m:sSubPr>
                    <m:e>
                      <m:r>
                        <w:ins w:id="46" w:author="FAA" w:date="2021-10-12T15:37:00Z">
                          <w:rPr>
                            <w:rFonts w:ascii="Cambria Math"/>
                            <w:sz w:val="18"/>
                            <w:szCs w:val="18"/>
                          </w:rPr>
                          <m:t>θ</m:t>
                        </w:ins>
                      </m:r>
                    </m:e>
                    <m:sub>
                      <m:r>
                        <w:ins w:id="47" w:author="FAA" w:date="2021-10-12T15:37:00Z">
                          <w:rPr>
                            <w:rFonts w:ascii="Cambria Math"/>
                            <w:sz w:val="18"/>
                            <w:szCs w:val="18"/>
                          </w:rPr>
                          <m:t>3</m:t>
                        </w:ins>
                      </m:r>
                    </m:sub>
                  </m:sSub>
                </m:num>
                <m:den>
                  <m:r>
                    <w:ins w:id="48" w:author="FAA" w:date="2021-10-12T15:37:00Z">
                      <w:rPr>
                        <w:rFonts w:ascii="Cambria Math"/>
                        <w:sz w:val="18"/>
                        <w:szCs w:val="18"/>
                      </w:rPr>
                      <m:t>2</m:t>
                    </w:ins>
                  </m:r>
                </m:den>
              </m:f>
              <m:r>
                <w:ins w:id="49" w:author="FAA" w:date="2021-10-12T15:37:00Z">
                  <w:rPr>
                    <w:rFonts w:ascii="Cambria Math"/>
                    <w:sz w:val="18"/>
                    <w:szCs w:val="18"/>
                  </w:rPr>
                  <m:t>+</m:t>
                </w:ins>
              </m:r>
              <m:sSub>
                <m:sSubPr>
                  <m:ctrlPr>
                    <w:ins w:id="50" w:author="FAA" w:date="2021-10-12T15:37:00Z">
                      <w:rPr>
                        <w:rFonts w:ascii="Cambria Math" w:hAnsi="Cambria Math"/>
                        <w:i/>
                        <w:sz w:val="18"/>
                        <w:szCs w:val="18"/>
                      </w:rPr>
                    </w:ins>
                  </m:ctrlPr>
                </m:sSubPr>
                <m:e>
                  <m:r>
                    <w:ins w:id="51" w:author="FAA" w:date="2021-10-12T15:37:00Z">
                      <w:rPr>
                        <w:rFonts w:ascii="Cambria Math" w:hAnsi="Cambria Math"/>
                        <w:i/>
                        <w:sz w:val="18"/>
                        <w:szCs w:val="18"/>
                      </w:rPr>
                      <w:sym w:font="Symbol" w:char="F071"/>
                    </w:ins>
                  </m:r>
                </m:e>
                <m:sub>
                  <m:r>
                    <w:ins w:id="52" w:author="FAA" w:date="2021-10-12T15:37:00Z">
                      <w:rPr>
                        <w:rFonts w:ascii="Cambria Math" w:hAnsi="Cambria Math"/>
                        <w:sz w:val="18"/>
                        <w:szCs w:val="18"/>
                      </w:rPr>
                      <m:t>Tilt</m:t>
                    </w:ins>
                  </m:r>
                </m:sub>
              </m:sSub>
            </m:oMath>
            <w:ins w:id="53" w:author="FAA" w:date="2021-10-12T15:37:00Z">
              <w:r w:rsidR="00694072" w:rsidRPr="003560CA">
                <w:rPr>
                  <w:rFonts w:eastAsia="SimSun"/>
                  <w:sz w:val="18"/>
                  <w:szCs w:val="18"/>
                </w:rPr>
                <w:t xml:space="preserve"> for ground radar and </w:t>
              </w:r>
            </w:ins>
            <m:oMath>
              <m:sSub>
                <m:sSubPr>
                  <m:ctrlPr>
                    <w:ins w:id="54" w:author="FAA" w:date="2021-10-12T15:37:00Z">
                      <w:rPr>
                        <w:rFonts w:ascii="Cambria Math" w:hAnsi="Cambria Math"/>
                        <w:i/>
                        <w:sz w:val="18"/>
                        <w:szCs w:val="18"/>
                      </w:rPr>
                    </w:ins>
                  </m:ctrlPr>
                </m:sSubPr>
                <m:e>
                  <m:r>
                    <w:ins w:id="55" w:author="FAA" w:date="2021-10-12T15:37:00Z">
                      <w:rPr>
                        <w:rFonts w:ascii="Cambria Math"/>
                        <w:sz w:val="18"/>
                        <w:szCs w:val="18"/>
                      </w:rPr>
                      <m:t>θ</m:t>
                    </w:ins>
                  </m:r>
                </m:e>
                <m:sub>
                  <m:r>
                    <w:ins w:id="56" w:author="FAA" w:date="2021-10-12T15:37:00Z">
                      <w:rPr>
                        <w:rFonts w:ascii="Cambria Math"/>
                        <w:sz w:val="18"/>
                        <w:szCs w:val="18"/>
                      </w:rPr>
                      <m:t>Start</m:t>
                    </w:ins>
                  </m:r>
                </m:sub>
              </m:sSub>
              <m:r>
                <w:ins w:id="57" w:author="FAA" w:date="2021-10-12T15:37:00Z">
                  <w:rPr>
                    <w:rFonts w:ascii="Cambria Math"/>
                    <w:sz w:val="18"/>
                    <w:szCs w:val="18"/>
                  </w:rPr>
                  <m:t>=</m:t>
                </w:ins>
              </m:r>
              <m:f>
                <m:fPr>
                  <m:ctrlPr>
                    <w:ins w:id="58" w:author="FAA" w:date="2021-10-12T15:37:00Z">
                      <w:rPr>
                        <w:rFonts w:ascii="Cambria Math" w:hAnsi="Cambria Math"/>
                        <w:i/>
                        <w:sz w:val="18"/>
                        <w:szCs w:val="18"/>
                      </w:rPr>
                    </w:ins>
                  </m:ctrlPr>
                </m:fPr>
                <m:num>
                  <m:sSub>
                    <m:sSubPr>
                      <m:ctrlPr>
                        <w:ins w:id="59" w:author="FAA" w:date="2021-10-12T15:37:00Z">
                          <w:rPr>
                            <w:rFonts w:ascii="Cambria Math" w:hAnsi="Cambria Math"/>
                            <w:i/>
                            <w:sz w:val="18"/>
                            <w:szCs w:val="18"/>
                          </w:rPr>
                        </w:ins>
                      </m:ctrlPr>
                    </m:sSubPr>
                    <m:e>
                      <m:r>
                        <w:ins w:id="60" w:author="FAA" w:date="2021-10-12T15:37:00Z">
                          <w:rPr>
                            <w:rFonts w:ascii="Cambria Math"/>
                            <w:sz w:val="18"/>
                            <w:szCs w:val="18"/>
                          </w:rPr>
                          <m:t>-</m:t>
                        </w:ins>
                      </m:r>
                      <m:r>
                        <w:ins w:id="61" w:author="FAA" w:date="2021-10-12T15:37:00Z">
                          <w:rPr>
                            <w:rFonts w:ascii="Cambria Math"/>
                            <w:sz w:val="18"/>
                            <w:szCs w:val="18"/>
                          </w:rPr>
                          <m:t>θ</m:t>
                        </w:ins>
                      </m:r>
                    </m:e>
                    <m:sub>
                      <m:r>
                        <w:ins w:id="62" w:author="FAA" w:date="2021-10-12T15:37:00Z">
                          <w:rPr>
                            <w:rFonts w:ascii="Cambria Math"/>
                            <w:sz w:val="18"/>
                            <w:szCs w:val="18"/>
                          </w:rPr>
                          <m:t>3</m:t>
                        </w:ins>
                      </m:r>
                    </m:sub>
                  </m:sSub>
                </m:num>
                <m:den>
                  <m:r>
                    <w:ins w:id="63" w:author="FAA" w:date="2021-10-12T15:37:00Z">
                      <w:rPr>
                        <w:rFonts w:ascii="Cambria Math"/>
                        <w:sz w:val="18"/>
                        <w:szCs w:val="18"/>
                      </w:rPr>
                      <m:t>2</m:t>
                    </w:ins>
                  </m:r>
                </m:den>
              </m:f>
              <m:r>
                <w:ins w:id="64" w:author="FAA" w:date="2021-10-12T15:37:00Z">
                  <w:rPr>
                    <w:rFonts w:ascii="Cambria Math"/>
                    <w:sz w:val="18"/>
                    <w:szCs w:val="18"/>
                  </w:rPr>
                  <m:t>+</m:t>
                </w:ins>
              </m:r>
              <m:sSub>
                <m:sSubPr>
                  <m:ctrlPr>
                    <w:ins w:id="65" w:author="FAA" w:date="2021-10-12T15:37:00Z">
                      <w:rPr>
                        <w:rFonts w:ascii="Cambria Math" w:hAnsi="Cambria Math"/>
                        <w:i/>
                        <w:sz w:val="18"/>
                        <w:szCs w:val="18"/>
                      </w:rPr>
                    </w:ins>
                  </m:ctrlPr>
                </m:sSubPr>
                <m:e>
                  <m:r>
                    <w:ins w:id="66" w:author="FAA" w:date="2021-10-12T15:37:00Z">
                      <w:rPr>
                        <w:rFonts w:ascii="Cambria Math" w:hAnsi="Cambria Math"/>
                        <w:i/>
                        <w:sz w:val="18"/>
                        <w:szCs w:val="18"/>
                      </w:rPr>
                      <w:sym w:font="Symbol" w:char="F071"/>
                    </w:ins>
                  </m:r>
                </m:e>
                <m:sub>
                  <m:r>
                    <w:ins w:id="67" w:author="FAA" w:date="2021-10-12T15:37:00Z">
                      <w:rPr>
                        <w:rFonts w:ascii="Cambria Math" w:hAnsi="Cambria Math"/>
                        <w:sz w:val="18"/>
                        <w:szCs w:val="18"/>
                      </w:rPr>
                      <m:t>Tilt</m:t>
                    </w:ins>
                  </m:r>
                </m:sub>
              </m:sSub>
            </m:oMath>
            <w:ins w:id="68" w:author="FAA" w:date="2021-10-12T15:37:00Z">
              <w:r w:rsidR="00694072" w:rsidRPr="003560CA">
                <w:rPr>
                  <w:rFonts w:eastAsia="SimSun"/>
                  <w:sz w:val="18"/>
                  <w:szCs w:val="18"/>
                </w:rPr>
                <w:t xml:space="preserve"> for airborne radar.</w:t>
              </w:r>
            </w:ins>
          </w:p>
        </w:tc>
        <w:tc>
          <w:tcPr>
            <w:tcW w:w="810" w:type="dxa"/>
            <w:tcBorders>
              <w:top w:val="single" w:sz="4" w:space="0" w:color="auto"/>
              <w:left w:val="single" w:sz="4" w:space="0" w:color="auto"/>
              <w:bottom w:val="single" w:sz="4" w:space="0" w:color="auto"/>
              <w:right w:val="single" w:sz="4" w:space="0" w:color="auto"/>
            </w:tcBorders>
          </w:tcPr>
          <w:p w14:paraId="1275F896" w14:textId="71DBD271" w:rsidR="00A4289D" w:rsidRPr="003560CA" w:rsidRDefault="00A4289D" w:rsidP="00F84813">
            <w:pPr>
              <w:pStyle w:val="Tabletext"/>
              <w:keepNext/>
              <w:keepLines/>
              <w:jc w:val="center"/>
              <w:rPr>
                <w:sz w:val="18"/>
                <w:szCs w:val="18"/>
              </w:rPr>
            </w:pPr>
            <w:r w:rsidRPr="003560CA">
              <w:rPr>
                <w:sz w:val="18"/>
                <w:szCs w:val="18"/>
              </w:rPr>
              <w:t>(2.2-</w:t>
            </w:r>
            <w:r w:rsidR="003613CB" w:rsidRPr="003560CA">
              <w:rPr>
                <w:sz w:val="18"/>
                <w:szCs w:val="18"/>
              </w:rPr>
              <w:t>3</w:t>
            </w:r>
            <w:r w:rsidRPr="003560CA">
              <w:rPr>
                <w:sz w:val="18"/>
                <w:szCs w:val="18"/>
              </w:rPr>
              <w:t>)</w:t>
            </w:r>
          </w:p>
        </w:tc>
      </w:tr>
      <w:tr w:rsidR="00A4289D" w:rsidRPr="003560CA" w14:paraId="68005497" w14:textId="77777777" w:rsidTr="003560CA">
        <w:trPr>
          <w:jc w:val="center"/>
        </w:trPr>
        <w:tc>
          <w:tcPr>
            <w:tcW w:w="3771" w:type="dxa"/>
            <w:tcBorders>
              <w:top w:val="single" w:sz="4" w:space="0" w:color="auto"/>
              <w:left w:val="single" w:sz="4" w:space="0" w:color="auto"/>
              <w:bottom w:val="single" w:sz="4" w:space="0" w:color="auto"/>
              <w:right w:val="single" w:sz="4" w:space="0" w:color="auto"/>
            </w:tcBorders>
            <w:vAlign w:val="center"/>
            <w:hideMark/>
          </w:tcPr>
          <w:p w14:paraId="4D5F3846" w14:textId="77777777" w:rsidR="00A4289D" w:rsidRPr="003560CA" w:rsidRDefault="00A4289D" w:rsidP="00F84813">
            <w:pPr>
              <w:pStyle w:val="Tabletext"/>
              <w:keepNext/>
              <w:keepLines/>
              <w:jc w:val="center"/>
              <w:rPr>
                <w:sz w:val="18"/>
                <w:szCs w:val="18"/>
              </w:rPr>
            </w:pPr>
            <m:oMathPara>
              <m:oMath>
                <m:r>
                  <w:rPr>
                    <w:rFonts w:ascii="Cambria Math"/>
                    <w:sz w:val="18"/>
                    <w:szCs w:val="18"/>
                  </w:rPr>
                  <m:t>G</m:t>
                </m:r>
                <m:d>
                  <m:dPr>
                    <m:ctrlPr>
                      <w:rPr>
                        <w:rFonts w:ascii="Cambria Math" w:hAnsi="Cambria Math"/>
                        <w:i/>
                        <w:sz w:val="18"/>
                        <w:szCs w:val="18"/>
                      </w:rPr>
                    </m:ctrlPr>
                  </m:dPr>
                  <m:e>
                    <m:sSub>
                      <m:sSubPr>
                        <m:ctrlPr>
                          <w:rPr>
                            <w:rFonts w:ascii="Cambria Math" w:hAnsi="Cambria Math"/>
                            <w:i/>
                            <w:sz w:val="18"/>
                            <w:szCs w:val="18"/>
                          </w:rPr>
                        </m:ctrlPr>
                      </m:sSubPr>
                      <m:e>
                        <m:r>
                          <w:rPr>
                            <w:rFonts w:ascii="Cambria Math"/>
                            <w:sz w:val="18"/>
                            <w:szCs w:val="18"/>
                          </w:rPr>
                          <m:t>θ</m:t>
                        </m:r>
                      </m:e>
                      <m:sub>
                        <m:r>
                          <w:rPr>
                            <w:rFonts w:ascii="Cambria Math"/>
                            <w:sz w:val="18"/>
                            <w:szCs w:val="18"/>
                          </w:rPr>
                          <m:t>Start</m:t>
                        </m:r>
                      </m:sub>
                    </m:sSub>
                  </m:e>
                </m:d>
                <m:r>
                  <w:rPr>
                    <w:rFonts w:ascii="Cambria Math" w:hAnsi="Cambria Math" w:cs="Cambria Math"/>
                    <w:sz w:val="18"/>
                    <w:szCs w:val="18"/>
                  </w:rPr>
                  <m:t>⋅</m:t>
                </m:r>
                <m:sSup>
                  <m:sSupPr>
                    <m:ctrlPr>
                      <w:rPr>
                        <w:rFonts w:ascii="Cambria Math" w:hAnsi="Cambria Math"/>
                        <w:i/>
                        <w:sz w:val="18"/>
                        <w:szCs w:val="18"/>
                      </w:rPr>
                    </m:ctrlPr>
                  </m:sSupPr>
                  <m:e>
                    <m:d>
                      <m:dPr>
                        <m:ctrlPr>
                          <w:rPr>
                            <w:rFonts w:ascii="Cambria Math" w:hAnsi="Cambria Math"/>
                            <w:i/>
                            <w:sz w:val="18"/>
                            <w:szCs w:val="18"/>
                          </w:rPr>
                        </m:ctrlPr>
                      </m:dPr>
                      <m:e>
                        <m:f>
                          <m:fPr>
                            <m:ctrlPr>
                              <w:rPr>
                                <w:rFonts w:ascii="Cambria Math" w:hAnsi="Cambria Math"/>
                                <w:i/>
                                <w:sz w:val="18"/>
                                <w:szCs w:val="18"/>
                              </w:rPr>
                            </m:ctrlPr>
                          </m:fPr>
                          <m:num>
                            <m:r>
                              <w:rPr>
                                <w:rFonts w:ascii="Cambria Math"/>
                                <w:sz w:val="18"/>
                                <w:szCs w:val="18"/>
                              </w:rPr>
                              <m:t>CSC</m:t>
                            </m:r>
                            <m:d>
                              <m:dPr>
                                <m:ctrlPr>
                                  <w:rPr>
                                    <w:rFonts w:ascii="Cambria Math" w:hAnsi="Cambria Math"/>
                                    <w:i/>
                                    <w:sz w:val="18"/>
                                    <w:szCs w:val="18"/>
                                  </w:rPr>
                                </m:ctrlPr>
                              </m:dPr>
                              <m:e>
                                <m:r>
                                  <w:rPr>
                                    <w:rFonts w:ascii="Cambria Math"/>
                                    <w:sz w:val="18"/>
                                    <w:szCs w:val="18"/>
                                  </w:rPr>
                                  <m:t>θ</m:t>
                                </m:r>
                              </m:e>
                            </m:d>
                          </m:num>
                          <m:den>
                            <m:r>
                              <w:rPr>
                                <w:rFonts w:ascii="Cambria Math"/>
                                <w:sz w:val="18"/>
                                <w:szCs w:val="18"/>
                              </w:rPr>
                              <m:t>CSC</m:t>
                            </m:r>
                            <m:d>
                              <m:dPr>
                                <m:ctrlPr>
                                  <w:rPr>
                                    <w:rFonts w:ascii="Cambria Math" w:hAnsi="Cambria Math"/>
                                    <w:i/>
                                    <w:sz w:val="18"/>
                                    <w:szCs w:val="18"/>
                                  </w:rPr>
                                </m:ctrlPr>
                              </m:dPr>
                              <m:e>
                                <m:sSub>
                                  <m:sSubPr>
                                    <m:ctrlPr>
                                      <w:rPr>
                                        <w:rFonts w:ascii="Cambria Math" w:hAnsi="Cambria Math"/>
                                        <w:i/>
                                        <w:sz w:val="18"/>
                                        <w:szCs w:val="18"/>
                                      </w:rPr>
                                    </m:ctrlPr>
                                  </m:sSubPr>
                                  <m:e>
                                    <m:r>
                                      <w:rPr>
                                        <w:rFonts w:ascii="Cambria Math"/>
                                        <w:sz w:val="18"/>
                                        <w:szCs w:val="18"/>
                                      </w:rPr>
                                      <m:t>θ</m:t>
                                    </m:r>
                                  </m:e>
                                  <m:sub>
                                    <m:r>
                                      <w:rPr>
                                        <w:rFonts w:ascii="Cambria Math"/>
                                        <w:sz w:val="18"/>
                                        <w:szCs w:val="18"/>
                                      </w:rPr>
                                      <m:t>Start</m:t>
                                    </m:r>
                                  </m:sub>
                                </m:sSub>
                              </m:e>
                            </m:d>
                          </m:den>
                        </m:f>
                      </m:e>
                    </m:d>
                  </m:e>
                  <m:sup>
                    <m:r>
                      <w:rPr>
                        <w:rFonts w:ascii="Cambria Math"/>
                        <w:sz w:val="18"/>
                        <w:szCs w:val="18"/>
                      </w:rPr>
                      <m:t>2</m:t>
                    </m:r>
                  </m:sup>
                </m:sSup>
              </m:oMath>
            </m:oMathPara>
          </w:p>
        </w:tc>
        <w:tc>
          <w:tcPr>
            <w:tcW w:w="2430" w:type="dxa"/>
            <w:tcBorders>
              <w:top w:val="single" w:sz="4" w:space="0" w:color="auto"/>
              <w:left w:val="single" w:sz="4" w:space="0" w:color="auto"/>
              <w:bottom w:val="single" w:sz="4" w:space="0" w:color="auto"/>
              <w:right w:val="single" w:sz="4" w:space="0" w:color="auto"/>
            </w:tcBorders>
            <w:vAlign w:val="center"/>
            <w:hideMark/>
          </w:tcPr>
          <w:p w14:paraId="58FEC453" w14:textId="77777777" w:rsidR="00A4289D" w:rsidRPr="003560CA" w:rsidRDefault="00A4289D" w:rsidP="00F84813">
            <w:pPr>
              <w:pStyle w:val="Tabletext"/>
              <w:keepNext/>
              <w:keepLines/>
              <w:jc w:val="center"/>
              <w:rPr>
                <w:sz w:val="18"/>
                <w:szCs w:val="18"/>
              </w:rPr>
            </w:pPr>
          </w:p>
          <w:p w14:paraId="40BE7766" w14:textId="77777777" w:rsidR="00A4289D" w:rsidRPr="003560CA" w:rsidRDefault="00A4289D" w:rsidP="00F84813">
            <w:pPr>
              <w:pStyle w:val="Tabletext"/>
              <w:keepNext/>
              <w:keepLines/>
              <w:jc w:val="center"/>
              <w:rPr>
                <w:sz w:val="18"/>
                <w:szCs w:val="18"/>
              </w:rPr>
            </w:pPr>
            <w:r w:rsidRPr="003560CA">
              <w:rPr>
                <w:rFonts w:eastAsia="Calibri" w:cs="Arial"/>
                <w:sz w:val="18"/>
                <w:szCs w:val="18"/>
              </w:rPr>
              <w:t>Airborne Radar</w:t>
            </w:r>
            <w:r w:rsidRPr="003560CA">
              <w:rPr>
                <w:rFonts w:eastAsia="Calibri" w:cs="Arial"/>
                <w:sz w:val="18"/>
                <w:szCs w:val="18"/>
              </w:rPr>
              <w:br/>
            </w:r>
            <m:oMathPara>
              <m:oMath>
                <m:r>
                  <w:rPr>
                    <w:rFonts w:ascii="Cambria Math"/>
                    <w:sz w:val="18"/>
                    <w:szCs w:val="18"/>
                  </w:rPr>
                  <m:t xml:space="preserve">θ </m:t>
                </m:r>
                <m:r>
                  <w:rPr>
                    <w:rFonts w:ascii="Cambria Math"/>
                    <w:i/>
                    <w:sz w:val="18"/>
                    <w:szCs w:val="18"/>
                  </w:rPr>
                  <w:sym w:font="Symbol" w:char="F0A3"/>
                </m:r>
                <m:r>
                  <w:rPr>
                    <w:rFonts w:ascii="Cambria Math"/>
                    <w:sz w:val="18"/>
                    <w:szCs w:val="18"/>
                  </w:rPr>
                  <m:t xml:space="preserve">  </m:t>
                </m:r>
                <m:sSub>
                  <m:sSubPr>
                    <m:ctrlPr>
                      <w:rPr>
                        <w:rFonts w:ascii="Cambria Math" w:hAnsi="Cambria Math"/>
                        <w:i/>
                        <w:sz w:val="18"/>
                        <w:szCs w:val="18"/>
                      </w:rPr>
                    </m:ctrlPr>
                  </m:sSubPr>
                  <m:e>
                    <m:r>
                      <w:rPr>
                        <w:rFonts w:ascii="Cambria Math" w:hAnsi="Cambria Math"/>
                        <w:sz w:val="18"/>
                        <w:szCs w:val="18"/>
                      </w:rPr>
                      <m:t>θ</m:t>
                    </m:r>
                  </m:e>
                  <m:sub>
                    <m:r>
                      <w:rPr>
                        <w:rFonts w:ascii="Cambria Math" w:hAnsi="Cambria Math"/>
                        <w:sz w:val="18"/>
                        <w:szCs w:val="18"/>
                      </w:rPr>
                      <m:t>Start</m:t>
                    </m:r>
                  </m:sub>
                </m:sSub>
                <m:r>
                  <w:rPr>
                    <w:rFonts w:ascii="Cambria Math"/>
                    <w:sz w:val="18"/>
                    <w:szCs w:val="18"/>
                  </w:rPr>
                  <m:t xml:space="preserve">  &amp;  θ &gt; </m:t>
                </m:r>
                <m:sSub>
                  <m:sSubPr>
                    <m:ctrlPr>
                      <w:rPr>
                        <w:rFonts w:ascii="Cambria Math" w:hAnsi="Cambria Math"/>
                        <w:i/>
                        <w:sz w:val="18"/>
                        <w:szCs w:val="18"/>
                      </w:rPr>
                    </m:ctrlPr>
                  </m:sSubPr>
                  <m:e>
                    <m:r>
                      <w:rPr>
                        <w:rFonts w:ascii="Cambria Math"/>
                        <w:sz w:val="18"/>
                        <w:szCs w:val="18"/>
                      </w:rPr>
                      <m:t>θ</m:t>
                    </m:r>
                  </m:e>
                  <m:sub>
                    <m:r>
                      <w:rPr>
                        <w:rFonts w:ascii="Cambria Math"/>
                        <w:sz w:val="18"/>
                        <w:szCs w:val="18"/>
                      </w:rPr>
                      <m:t>End</m:t>
                    </m:r>
                  </m:sub>
                </m:sSub>
                <m:r>
                  <m:rPr>
                    <m:sty m:val="p"/>
                  </m:rPr>
                  <w:rPr>
                    <w:rFonts w:eastAsia="Calibri" w:cs="Arial"/>
                    <w:sz w:val="18"/>
                    <w:szCs w:val="18"/>
                  </w:rPr>
                  <w:br/>
                </m:r>
              </m:oMath>
              <m:oMath>
                <m:r>
                  <m:rPr>
                    <m:sty m:val="p"/>
                  </m:rPr>
                  <w:rPr>
                    <w:sz w:val="18"/>
                    <w:szCs w:val="18"/>
                  </w:rPr>
                  <w:br/>
                </m:r>
              </m:oMath>
              <m:oMath>
                <m:r>
                  <m:rPr>
                    <m:sty m:val="p"/>
                  </m:rPr>
                  <w:rPr>
                    <w:rFonts w:ascii="Cambria Math" w:hAnsi="Cambria Math"/>
                    <w:sz w:val="18"/>
                    <w:szCs w:val="18"/>
                  </w:rPr>
                  <m:t>Ground Radar</m:t>
                </m:r>
              </m:oMath>
            </m:oMathPara>
          </w:p>
          <w:p w14:paraId="65F75653" w14:textId="77777777" w:rsidR="00A4289D" w:rsidRPr="003560CA" w:rsidRDefault="00A4289D" w:rsidP="00F84813">
            <w:pPr>
              <w:pStyle w:val="Tabletext"/>
              <w:keepNext/>
              <w:keepLines/>
              <w:jc w:val="center"/>
              <w:rPr>
                <w:sz w:val="18"/>
                <w:szCs w:val="18"/>
              </w:rPr>
            </w:pPr>
            <m:oMathPara>
              <m:oMath>
                <m:r>
                  <w:rPr>
                    <w:rFonts w:ascii="Cambria Math"/>
                    <w:sz w:val="18"/>
                    <w:szCs w:val="18"/>
                  </w:rPr>
                  <m:t xml:space="preserve">θ </m:t>
                </m:r>
                <m:r>
                  <w:rPr>
                    <w:rFonts w:ascii="Cambria Math"/>
                    <w:i/>
                    <w:sz w:val="18"/>
                    <w:szCs w:val="18"/>
                  </w:rPr>
                  <w:sym w:font="Symbol" w:char="F0B3"/>
                </m:r>
                <m:r>
                  <w:rPr>
                    <w:rFonts w:ascii="Cambria Math"/>
                    <w:sz w:val="18"/>
                    <w:szCs w:val="18"/>
                  </w:rPr>
                  <m:t xml:space="preserve"> </m:t>
                </m:r>
                <m:sSub>
                  <m:sSubPr>
                    <m:ctrlPr>
                      <w:rPr>
                        <w:rFonts w:ascii="Cambria Math" w:hAnsi="Cambria Math"/>
                        <w:i/>
                        <w:sz w:val="18"/>
                        <w:szCs w:val="18"/>
                      </w:rPr>
                    </m:ctrlPr>
                  </m:sSubPr>
                  <m:e>
                    <m:r>
                      <w:rPr>
                        <w:rFonts w:ascii="Cambria Math" w:hAnsi="Cambria Math"/>
                        <w:sz w:val="18"/>
                        <w:szCs w:val="18"/>
                      </w:rPr>
                      <m:t>θ</m:t>
                    </m:r>
                  </m:e>
                  <m:sub>
                    <m:r>
                      <w:rPr>
                        <w:rFonts w:ascii="Cambria Math" w:hAnsi="Cambria Math"/>
                        <w:sz w:val="18"/>
                        <w:szCs w:val="18"/>
                      </w:rPr>
                      <m:t>Start</m:t>
                    </m:r>
                  </m:sub>
                </m:sSub>
                <m:r>
                  <w:rPr>
                    <w:rFonts w:ascii="Cambria Math"/>
                    <w:sz w:val="18"/>
                    <w:szCs w:val="18"/>
                  </w:rPr>
                  <m:t xml:space="preserve">  &amp;  θ  </m:t>
                </m:r>
                <m:r>
                  <w:rPr>
                    <w:rFonts w:ascii="Cambria Math"/>
                    <w:i/>
                    <w:sz w:val="18"/>
                    <w:szCs w:val="18"/>
                  </w:rPr>
                  <w:sym w:font="Symbol" w:char="F03C"/>
                </m:r>
                <m:r>
                  <w:rPr>
                    <w:rFonts w:ascii="Cambria Math"/>
                    <w:sz w:val="18"/>
                    <w:szCs w:val="18"/>
                  </w:rPr>
                  <m:t xml:space="preserve">  </m:t>
                </m:r>
                <m:sSub>
                  <m:sSubPr>
                    <m:ctrlPr>
                      <w:rPr>
                        <w:rFonts w:ascii="Cambria Math" w:hAnsi="Cambria Math"/>
                        <w:i/>
                        <w:sz w:val="18"/>
                        <w:szCs w:val="18"/>
                      </w:rPr>
                    </m:ctrlPr>
                  </m:sSubPr>
                  <m:e>
                    <m:r>
                      <w:rPr>
                        <w:rFonts w:ascii="Cambria Math"/>
                        <w:sz w:val="18"/>
                        <w:szCs w:val="18"/>
                      </w:rPr>
                      <m:t>θ</m:t>
                    </m:r>
                  </m:e>
                  <m:sub>
                    <m:r>
                      <w:rPr>
                        <w:rFonts w:ascii="Cambria Math"/>
                        <w:sz w:val="18"/>
                        <w:szCs w:val="18"/>
                      </w:rPr>
                      <m:t>End</m:t>
                    </m:r>
                  </m:sub>
                </m:sSub>
              </m:oMath>
            </m:oMathPara>
          </w:p>
        </w:tc>
        <w:tc>
          <w:tcPr>
            <w:tcW w:w="2794" w:type="dxa"/>
            <w:tcBorders>
              <w:top w:val="single" w:sz="4" w:space="0" w:color="auto"/>
              <w:left w:val="single" w:sz="4" w:space="0" w:color="auto"/>
              <w:bottom w:val="single" w:sz="4" w:space="0" w:color="auto"/>
              <w:right w:val="single" w:sz="4" w:space="0" w:color="auto"/>
            </w:tcBorders>
            <w:vAlign w:val="center"/>
            <w:hideMark/>
          </w:tcPr>
          <w:p w14:paraId="5CB798EC" w14:textId="2D19C366" w:rsidR="00A4289D" w:rsidRPr="003560CA" w:rsidRDefault="00A4289D" w:rsidP="003560CA">
            <w:pPr>
              <w:rPr>
                <w:sz w:val="18"/>
                <w:szCs w:val="18"/>
              </w:rPr>
            </w:pPr>
            <w:r w:rsidRPr="003560CA">
              <w:rPr>
                <w:sz w:val="18"/>
                <w:szCs w:val="18"/>
              </w:rPr>
              <w:t>Start the CSC</w:t>
            </w:r>
            <w:r w:rsidRPr="003560CA">
              <w:rPr>
                <w:sz w:val="18"/>
                <w:szCs w:val="18"/>
                <w:vertAlign w:val="superscript"/>
              </w:rPr>
              <w:t>2</w:t>
            </w:r>
            <w:r w:rsidRPr="003560CA">
              <w:rPr>
                <w:sz w:val="18"/>
                <w:szCs w:val="18"/>
              </w:rPr>
              <w:t xml:space="preserve"> pattern up to the maximum CSC</w:t>
            </w:r>
            <w:r w:rsidRPr="003560CA">
              <w:rPr>
                <w:sz w:val="18"/>
                <w:szCs w:val="18"/>
                <w:vertAlign w:val="superscript"/>
              </w:rPr>
              <w:t>2</w:t>
            </w:r>
            <w:r w:rsidRPr="003560CA">
              <w:rPr>
                <w:sz w:val="18"/>
                <w:szCs w:val="18"/>
              </w:rPr>
              <w:t xml:space="preserve"> angle</w:t>
            </w:r>
          </w:p>
        </w:tc>
        <w:tc>
          <w:tcPr>
            <w:tcW w:w="810" w:type="dxa"/>
            <w:tcBorders>
              <w:top w:val="single" w:sz="4" w:space="0" w:color="auto"/>
              <w:left w:val="single" w:sz="4" w:space="0" w:color="auto"/>
              <w:bottom w:val="single" w:sz="4" w:space="0" w:color="auto"/>
              <w:right w:val="single" w:sz="4" w:space="0" w:color="auto"/>
            </w:tcBorders>
          </w:tcPr>
          <w:p w14:paraId="0A728FB9" w14:textId="3AFD3924" w:rsidR="00A4289D" w:rsidRPr="003560CA" w:rsidRDefault="00A4289D" w:rsidP="00F84813">
            <w:pPr>
              <w:pStyle w:val="Tabletext"/>
              <w:keepNext/>
              <w:keepLines/>
              <w:jc w:val="center"/>
              <w:rPr>
                <w:sz w:val="18"/>
                <w:szCs w:val="18"/>
              </w:rPr>
            </w:pPr>
            <w:r w:rsidRPr="003560CA">
              <w:rPr>
                <w:sz w:val="18"/>
                <w:szCs w:val="18"/>
              </w:rPr>
              <w:t>(2.2-</w:t>
            </w:r>
            <w:r w:rsidR="003613CB" w:rsidRPr="003560CA">
              <w:rPr>
                <w:sz w:val="18"/>
                <w:szCs w:val="18"/>
              </w:rPr>
              <w:t>3</w:t>
            </w:r>
            <w:r w:rsidRPr="003560CA">
              <w:rPr>
                <w:sz w:val="18"/>
                <w:szCs w:val="18"/>
              </w:rPr>
              <w:t>)</w:t>
            </w:r>
          </w:p>
        </w:tc>
      </w:tr>
      <w:tr w:rsidR="00A4289D" w:rsidRPr="003560CA" w14:paraId="26D2C9AE" w14:textId="77777777" w:rsidTr="003560CA">
        <w:trPr>
          <w:jc w:val="center"/>
        </w:trPr>
        <w:tc>
          <w:tcPr>
            <w:tcW w:w="3771" w:type="dxa"/>
            <w:tcBorders>
              <w:top w:val="single" w:sz="4" w:space="0" w:color="auto"/>
              <w:left w:val="single" w:sz="4" w:space="0" w:color="auto"/>
              <w:bottom w:val="single" w:sz="4" w:space="0" w:color="auto"/>
              <w:right w:val="single" w:sz="4" w:space="0" w:color="auto"/>
            </w:tcBorders>
            <w:vAlign w:val="center"/>
            <w:hideMark/>
          </w:tcPr>
          <w:p w14:paraId="6FBA2162" w14:textId="77777777" w:rsidR="00A4289D" w:rsidRPr="003560CA" w:rsidRDefault="00A4289D" w:rsidP="00F84813">
            <w:pPr>
              <w:pStyle w:val="Tabletext"/>
              <w:keepNext/>
              <w:keepLines/>
              <w:jc w:val="center"/>
              <w:rPr>
                <w:sz w:val="18"/>
                <w:szCs w:val="18"/>
              </w:rPr>
            </w:pPr>
            <w:r w:rsidRPr="003560CA">
              <w:rPr>
                <w:sz w:val="18"/>
                <w:szCs w:val="18"/>
              </w:rPr>
              <w:t>Cosecant floor level (example = −55 dB + Peak antenna gain)</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29FA875" w14:textId="77777777" w:rsidR="00A4289D" w:rsidRPr="003560CA" w:rsidRDefault="00A4289D" w:rsidP="00F84813">
            <w:pPr>
              <w:pStyle w:val="Tabletext"/>
              <w:keepNext/>
              <w:keepLines/>
              <w:jc w:val="center"/>
              <w:rPr>
                <w:sz w:val="18"/>
                <w:szCs w:val="18"/>
              </w:rPr>
            </w:pPr>
            <w:r w:rsidRPr="003560CA">
              <w:rPr>
                <w:sz w:val="18"/>
                <w:szCs w:val="18"/>
              </w:rPr>
              <w:t>Airborne Radar</w:t>
            </w:r>
            <w:r w:rsidRPr="003560CA">
              <w:rPr>
                <w:sz w:val="18"/>
                <w:szCs w:val="18"/>
              </w:rPr>
              <w:br/>
            </w:r>
            <m:oMathPara>
              <m:oMath>
                <m:r>
                  <w:rPr>
                    <w:rFonts w:ascii="Cambria Math"/>
                    <w:sz w:val="18"/>
                    <w:szCs w:val="18"/>
                  </w:rPr>
                  <m:t xml:space="preserve">θ  </m:t>
                </m:r>
                <m:r>
                  <w:rPr>
                    <w:rFonts w:ascii="Cambria Math"/>
                    <w:i/>
                    <w:sz w:val="18"/>
                    <w:szCs w:val="18"/>
                  </w:rPr>
                  <w:sym w:font="Symbol" w:char="F0A3"/>
                </m:r>
                <m:r>
                  <w:rPr>
                    <w:rFonts w:ascii="Cambria Math"/>
                    <w:sz w:val="18"/>
                    <w:szCs w:val="18"/>
                  </w:rPr>
                  <m:t xml:space="preserve">  </m:t>
                </m:r>
                <m:sSub>
                  <m:sSubPr>
                    <m:ctrlPr>
                      <w:rPr>
                        <w:rFonts w:ascii="Cambria Math" w:hAnsi="Cambria Math"/>
                        <w:i/>
                        <w:sz w:val="18"/>
                        <w:szCs w:val="18"/>
                      </w:rPr>
                    </m:ctrlPr>
                  </m:sSubPr>
                  <m:e>
                    <m:r>
                      <w:rPr>
                        <w:rFonts w:ascii="Cambria Math"/>
                        <w:sz w:val="18"/>
                        <w:szCs w:val="18"/>
                      </w:rPr>
                      <m:t>θ</m:t>
                    </m:r>
                  </m:e>
                  <m:sub>
                    <m:r>
                      <w:rPr>
                        <w:rFonts w:ascii="Cambria Math"/>
                        <w:sz w:val="18"/>
                        <w:szCs w:val="18"/>
                      </w:rPr>
                      <m:t>End</m:t>
                    </m:r>
                  </m:sub>
                </m:sSub>
                <m:r>
                  <m:rPr>
                    <m:sty m:val="p"/>
                  </m:rPr>
                  <w:rPr>
                    <w:sz w:val="18"/>
                    <w:szCs w:val="18"/>
                  </w:rPr>
                  <w:br/>
                </m:r>
              </m:oMath>
              <m:oMath>
                <m:r>
                  <m:rPr>
                    <m:sty m:val="p"/>
                  </m:rPr>
                  <w:rPr>
                    <w:sz w:val="18"/>
                    <w:szCs w:val="18"/>
                  </w:rPr>
                  <w:br/>
                </m:r>
              </m:oMath>
              <m:oMath>
                <m:r>
                  <m:rPr>
                    <m:sty m:val="p"/>
                  </m:rPr>
                  <w:rPr>
                    <w:rFonts w:ascii="Cambria Math" w:hAnsi="Cambria Math"/>
                    <w:sz w:val="18"/>
                    <w:szCs w:val="18"/>
                  </w:rPr>
                  <m:t>Ground Radar</m:t>
                </m:r>
              </m:oMath>
            </m:oMathPara>
          </w:p>
          <w:p w14:paraId="520E7415" w14:textId="77777777" w:rsidR="00A4289D" w:rsidRPr="003560CA" w:rsidRDefault="00A4289D" w:rsidP="00F84813">
            <w:pPr>
              <w:pStyle w:val="Tabletext"/>
              <w:keepNext/>
              <w:keepLines/>
              <w:jc w:val="center"/>
              <w:rPr>
                <w:sz w:val="18"/>
                <w:szCs w:val="18"/>
              </w:rPr>
            </w:pPr>
            <m:oMathPara>
              <m:oMath>
                <m:r>
                  <w:rPr>
                    <w:rFonts w:ascii="Cambria Math"/>
                    <w:sz w:val="18"/>
                    <w:szCs w:val="18"/>
                  </w:rPr>
                  <m:t xml:space="preserve">θ  </m:t>
                </m:r>
                <m:r>
                  <w:rPr>
                    <w:rFonts w:ascii="Cambria Math"/>
                    <w:i/>
                    <w:sz w:val="18"/>
                    <w:szCs w:val="18"/>
                  </w:rPr>
                  <w:sym w:font="Symbol" w:char="F0B3"/>
                </m:r>
                <m:r>
                  <w:rPr>
                    <w:rFonts w:ascii="Cambria Math"/>
                    <w:sz w:val="18"/>
                    <w:szCs w:val="18"/>
                  </w:rPr>
                  <m:t xml:space="preserve"> </m:t>
                </m:r>
                <m:sSub>
                  <m:sSubPr>
                    <m:ctrlPr>
                      <w:rPr>
                        <w:rFonts w:ascii="Cambria Math" w:hAnsi="Cambria Math"/>
                        <w:i/>
                        <w:sz w:val="18"/>
                        <w:szCs w:val="18"/>
                      </w:rPr>
                    </m:ctrlPr>
                  </m:sSubPr>
                  <m:e>
                    <m:r>
                      <w:rPr>
                        <w:rFonts w:ascii="Cambria Math"/>
                        <w:sz w:val="18"/>
                        <w:szCs w:val="18"/>
                      </w:rPr>
                      <m:t>θ</m:t>
                    </m:r>
                  </m:e>
                  <m:sub>
                    <m:r>
                      <w:rPr>
                        <w:rFonts w:ascii="Cambria Math"/>
                        <w:sz w:val="18"/>
                        <w:szCs w:val="18"/>
                      </w:rPr>
                      <m:t>End</m:t>
                    </m:r>
                  </m:sub>
                </m:sSub>
              </m:oMath>
            </m:oMathPara>
          </w:p>
        </w:tc>
        <w:tc>
          <w:tcPr>
            <w:tcW w:w="2794" w:type="dxa"/>
            <w:tcBorders>
              <w:top w:val="single" w:sz="4" w:space="0" w:color="auto"/>
              <w:left w:val="single" w:sz="4" w:space="0" w:color="auto"/>
              <w:bottom w:val="single" w:sz="4" w:space="0" w:color="auto"/>
              <w:right w:val="single" w:sz="4" w:space="0" w:color="auto"/>
            </w:tcBorders>
            <w:vAlign w:val="center"/>
            <w:hideMark/>
          </w:tcPr>
          <w:p w14:paraId="0F8832D5" w14:textId="77777777" w:rsidR="00A4289D" w:rsidRPr="003560CA" w:rsidRDefault="00A4289D" w:rsidP="00F84813">
            <w:pPr>
              <w:pStyle w:val="Tabletext"/>
              <w:keepNext/>
              <w:keepLines/>
              <w:jc w:val="center"/>
              <w:rPr>
                <w:sz w:val="18"/>
                <w:szCs w:val="18"/>
              </w:rPr>
            </w:pPr>
            <w:r w:rsidRPr="003560CA">
              <w:rPr>
                <w:sz w:val="18"/>
                <w:szCs w:val="18"/>
              </w:rPr>
              <w:t xml:space="preserve">At angles greater than </w:t>
            </w:r>
            <m:oMath>
              <m:sSub>
                <m:sSubPr>
                  <m:ctrlPr>
                    <w:rPr>
                      <w:rFonts w:ascii="Cambria Math" w:hAnsi="Cambria Math"/>
                      <w:i/>
                      <w:sz w:val="18"/>
                      <w:szCs w:val="18"/>
                    </w:rPr>
                  </m:ctrlPr>
                </m:sSubPr>
                <m:e>
                  <m:r>
                    <w:rPr>
                      <w:rFonts w:ascii="Cambria Math"/>
                      <w:sz w:val="18"/>
                      <w:szCs w:val="18"/>
                    </w:rPr>
                    <m:t>θ</m:t>
                  </m:r>
                </m:e>
                <m:sub>
                  <m:r>
                    <w:rPr>
                      <w:rFonts w:ascii="Cambria Math"/>
                      <w:sz w:val="18"/>
                      <w:szCs w:val="18"/>
                    </w:rPr>
                    <m:t>Max</m:t>
                  </m:r>
                </m:sub>
              </m:sSub>
            </m:oMath>
            <w:r w:rsidRPr="003560CA">
              <w:rPr>
                <w:sz w:val="18"/>
                <w:szCs w:val="18"/>
              </w:rPr>
              <w:t xml:space="preserve"> use -55 dB front to back ratio (-55 dB+Peak antenna gain)</w:t>
            </w:r>
          </w:p>
        </w:tc>
        <w:tc>
          <w:tcPr>
            <w:tcW w:w="810" w:type="dxa"/>
            <w:tcBorders>
              <w:top w:val="single" w:sz="4" w:space="0" w:color="auto"/>
              <w:left w:val="single" w:sz="4" w:space="0" w:color="auto"/>
              <w:bottom w:val="single" w:sz="4" w:space="0" w:color="auto"/>
              <w:right w:val="single" w:sz="4" w:space="0" w:color="auto"/>
            </w:tcBorders>
          </w:tcPr>
          <w:p w14:paraId="7712C9C0" w14:textId="5188DA8D" w:rsidR="00A4289D" w:rsidRPr="003560CA" w:rsidRDefault="00A4289D" w:rsidP="00F84813">
            <w:pPr>
              <w:pStyle w:val="Tabletext"/>
              <w:keepNext/>
              <w:keepLines/>
              <w:jc w:val="center"/>
              <w:rPr>
                <w:sz w:val="18"/>
                <w:szCs w:val="18"/>
              </w:rPr>
            </w:pPr>
            <w:r w:rsidRPr="003560CA">
              <w:rPr>
                <w:sz w:val="18"/>
                <w:szCs w:val="18"/>
              </w:rPr>
              <w:t>(2.2-</w:t>
            </w:r>
            <w:r w:rsidR="003613CB" w:rsidRPr="003560CA">
              <w:rPr>
                <w:sz w:val="18"/>
                <w:szCs w:val="18"/>
              </w:rPr>
              <w:t>4</w:t>
            </w:r>
            <w:r w:rsidRPr="003560CA">
              <w:rPr>
                <w:sz w:val="18"/>
                <w:szCs w:val="18"/>
              </w:rPr>
              <w:t>)</w:t>
            </w:r>
          </w:p>
        </w:tc>
      </w:tr>
      <w:tr w:rsidR="00A4289D" w:rsidRPr="003560CA" w14:paraId="1C691A02" w14:textId="77777777" w:rsidTr="003560CA">
        <w:trPr>
          <w:jc w:val="center"/>
        </w:trPr>
        <w:tc>
          <w:tcPr>
            <w:tcW w:w="3771" w:type="dxa"/>
            <w:tcBorders>
              <w:top w:val="single" w:sz="4" w:space="0" w:color="auto"/>
              <w:left w:val="single" w:sz="4" w:space="0" w:color="auto"/>
              <w:bottom w:val="single" w:sz="4" w:space="0" w:color="auto"/>
              <w:right w:val="single" w:sz="4" w:space="0" w:color="auto"/>
            </w:tcBorders>
            <w:vAlign w:val="center"/>
            <w:hideMark/>
          </w:tcPr>
          <w:p w14:paraId="7F8FE6A8" w14:textId="77777777" w:rsidR="00A4289D" w:rsidRPr="003560CA" w:rsidRDefault="00A4289D" w:rsidP="00F84813">
            <w:pPr>
              <w:pStyle w:val="Tabletext"/>
              <w:jc w:val="center"/>
              <w:rPr>
                <w:sz w:val="18"/>
                <w:szCs w:val="18"/>
              </w:rPr>
            </w:pPr>
            <m:oMathPara>
              <m:oMath>
                <m:r>
                  <w:rPr>
                    <w:rFonts w:ascii="Cambria Math"/>
                    <w:sz w:val="18"/>
                    <w:szCs w:val="18"/>
                  </w:rPr>
                  <m:t>G</m:t>
                </m:r>
                <m:d>
                  <m:dPr>
                    <m:ctrlPr>
                      <w:rPr>
                        <w:rFonts w:ascii="Cambria Math" w:hAnsi="Cambria Math"/>
                        <w:i/>
                        <w:sz w:val="18"/>
                        <w:szCs w:val="18"/>
                      </w:rPr>
                    </m:ctrlPr>
                  </m:dPr>
                  <m:e>
                    <m:sSub>
                      <m:sSubPr>
                        <m:ctrlPr>
                          <w:rPr>
                            <w:rFonts w:ascii="Cambria Math" w:hAnsi="Cambria Math"/>
                            <w:i/>
                            <w:sz w:val="18"/>
                            <w:szCs w:val="18"/>
                          </w:rPr>
                        </m:ctrlPr>
                      </m:sSubPr>
                      <m:e>
                        <m:r>
                          <w:rPr>
                            <w:rFonts w:ascii="Cambria Math"/>
                            <w:sz w:val="18"/>
                            <w:szCs w:val="18"/>
                          </w:rPr>
                          <m:t>θ</m:t>
                        </m:r>
                      </m:e>
                      <m:sub>
                        <m:r>
                          <w:rPr>
                            <w:rFonts w:ascii="Cambria Math"/>
                            <w:sz w:val="18"/>
                            <w:szCs w:val="18"/>
                          </w:rPr>
                          <m:t>Start</m:t>
                        </m:r>
                      </m:sub>
                    </m:sSub>
                  </m:e>
                </m:d>
                <m:r>
                  <w:rPr>
                    <w:rFonts w:ascii="Cambria Math"/>
                    <w:sz w:val="18"/>
                    <w:szCs w:val="18"/>
                  </w:rPr>
                  <m:t>=</m:t>
                </m:r>
                <m:f>
                  <m:fPr>
                    <m:ctrlPr>
                      <w:rPr>
                        <w:rFonts w:ascii="Cambria Math" w:hAnsi="Cambria Math"/>
                        <w:i/>
                        <w:sz w:val="18"/>
                        <w:szCs w:val="18"/>
                      </w:rPr>
                    </m:ctrlPr>
                  </m:fPr>
                  <m:num>
                    <m:func>
                      <m:funcPr>
                        <m:ctrlPr>
                          <w:rPr>
                            <w:rFonts w:ascii="Cambria Math" w:hAnsi="Cambria Math"/>
                            <w:i/>
                            <w:sz w:val="18"/>
                            <w:szCs w:val="18"/>
                          </w:rPr>
                        </m:ctrlPr>
                      </m:funcPr>
                      <m:fName>
                        <m:r>
                          <w:rPr>
                            <w:rFonts w:ascii="Cambria Math"/>
                            <w:sz w:val="18"/>
                            <w:szCs w:val="18"/>
                          </w:rPr>
                          <m:t>sin</m:t>
                        </m:r>
                      </m:fName>
                      <m:e>
                        <m:d>
                          <m:dPr>
                            <m:ctrlPr>
                              <w:rPr>
                                <w:rFonts w:ascii="Cambria Math" w:hAnsi="Cambria Math"/>
                                <w:i/>
                                <w:sz w:val="18"/>
                                <w:szCs w:val="18"/>
                              </w:rPr>
                            </m:ctrlPr>
                          </m:dPr>
                          <m:e>
                            <m:f>
                              <m:fPr>
                                <m:ctrlPr>
                                  <w:rPr>
                                    <w:rFonts w:ascii="Cambria Math" w:hAnsi="Cambria Math"/>
                                    <w:i/>
                                    <w:sz w:val="18"/>
                                    <w:szCs w:val="18"/>
                                  </w:rPr>
                                </m:ctrlPr>
                              </m:fPr>
                              <m:num>
                                <m:r>
                                  <w:rPr>
                                    <w:rFonts w:ascii="Cambria Math"/>
                                    <w:sz w:val="18"/>
                                    <w:szCs w:val="18"/>
                                  </w:rPr>
                                  <m:t>π</m:t>
                                </m:r>
                                <m:r>
                                  <w:rPr>
                                    <w:rFonts w:ascii="Cambria Math" w:hAnsi="Cambria Math" w:cs="Cambria Math"/>
                                    <w:sz w:val="18"/>
                                    <w:szCs w:val="18"/>
                                  </w:rPr>
                                  <m:t>⋅</m:t>
                                </m:r>
                                <m:r>
                                  <w:rPr>
                                    <w:rFonts w:ascii="Cambria Math"/>
                                    <w:sz w:val="18"/>
                                    <w:szCs w:val="18"/>
                                  </w:rPr>
                                  <m:t>50.8</m:t>
                                </m:r>
                                <m:r>
                                  <w:rPr>
                                    <w:rFonts w:ascii="Cambria Math" w:hAnsi="Cambria Math" w:cs="Cambria Math"/>
                                    <w:sz w:val="18"/>
                                    <w:szCs w:val="18"/>
                                  </w:rPr>
                                  <m:t>⋅</m:t>
                                </m:r>
                                <m:func>
                                  <m:funcPr>
                                    <m:ctrlPr>
                                      <w:rPr>
                                        <w:rFonts w:ascii="Cambria Math" w:hAnsi="Cambria Math"/>
                                        <w:i/>
                                        <w:sz w:val="18"/>
                                        <w:szCs w:val="18"/>
                                      </w:rPr>
                                    </m:ctrlPr>
                                  </m:funcPr>
                                  <m:fName>
                                    <m:r>
                                      <w:rPr>
                                        <w:rFonts w:ascii="Cambria Math"/>
                                        <w:sz w:val="18"/>
                                        <w:szCs w:val="18"/>
                                      </w:rPr>
                                      <m:t>sin</m:t>
                                    </m:r>
                                  </m:fName>
                                  <m:e>
                                    <m:d>
                                      <m:dPr>
                                        <m:ctrlPr>
                                          <w:rPr>
                                            <w:rFonts w:ascii="Cambria Math" w:hAnsi="Cambria Math"/>
                                            <w:i/>
                                            <w:sz w:val="18"/>
                                            <w:szCs w:val="18"/>
                                          </w:rPr>
                                        </m:ctrlPr>
                                      </m:dPr>
                                      <m:e>
                                        <m:sSub>
                                          <m:sSubPr>
                                            <m:ctrlPr>
                                              <w:rPr>
                                                <w:rFonts w:ascii="Cambria Math" w:hAnsi="Cambria Math"/>
                                                <w:i/>
                                                <w:sz w:val="18"/>
                                                <w:szCs w:val="18"/>
                                              </w:rPr>
                                            </m:ctrlPr>
                                          </m:sSubPr>
                                          <m:e>
                                            <m:r>
                                              <w:rPr>
                                                <w:rFonts w:ascii="Cambria Math"/>
                                                <w:sz w:val="18"/>
                                                <w:szCs w:val="18"/>
                                              </w:rPr>
                                              <m:t>θ</m:t>
                                            </m:r>
                                          </m:e>
                                          <m:sub>
                                            <m:r>
                                              <w:rPr>
                                                <w:rFonts w:ascii="Cambria Math"/>
                                                <w:sz w:val="18"/>
                                                <w:szCs w:val="18"/>
                                              </w:rPr>
                                              <m:t>Start</m:t>
                                            </m:r>
                                          </m:sub>
                                        </m:sSub>
                                      </m:e>
                                    </m:d>
                                  </m:e>
                                </m:func>
                              </m:num>
                              <m:den>
                                <m:sSub>
                                  <m:sSubPr>
                                    <m:ctrlPr>
                                      <w:rPr>
                                        <w:rFonts w:ascii="Cambria Math" w:hAnsi="Cambria Math"/>
                                        <w:i/>
                                        <w:sz w:val="18"/>
                                        <w:szCs w:val="18"/>
                                      </w:rPr>
                                    </m:ctrlPr>
                                  </m:sSubPr>
                                  <m:e>
                                    <m:r>
                                      <w:rPr>
                                        <w:rFonts w:ascii="Cambria Math"/>
                                        <w:sz w:val="18"/>
                                        <w:szCs w:val="18"/>
                                      </w:rPr>
                                      <m:t>θ</m:t>
                                    </m:r>
                                  </m:e>
                                  <m:sub>
                                    <m:r>
                                      <w:rPr>
                                        <w:rFonts w:ascii="Cambria Math"/>
                                        <w:sz w:val="18"/>
                                        <w:szCs w:val="18"/>
                                      </w:rPr>
                                      <m:t>3</m:t>
                                    </m:r>
                                  </m:sub>
                                </m:sSub>
                              </m:den>
                            </m:f>
                          </m:e>
                        </m:d>
                      </m:e>
                    </m:func>
                  </m:num>
                  <m:den>
                    <m:f>
                      <m:fPr>
                        <m:ctrlPr>
                          <w:rPr>
                            <w:rFonts w:ascii="Cambria Math" w:hAnsi="Cambria Math"/>
                            <w:i/>
                            <w:sz w:val="18"/>
                            <w:szCs w:val="18"/>
                          </w:rPr>
                        </m:ctrlPr>
                      </m:fPr>
                      <m:num>
                        <m:r>
                          <w:rPr>
                            <w:rFonts w:ascii="Cambria Math"/>
                            <w:sz w:val="18"/>
                            <w:szCs w:val="18"/>
                          </w:rPr>
                          <m:t>π</m:t>
                        </m:r>
                        <m:r>
                          <w:rPr>
                            <w:rFonts w:ascii="Cambria Math" w:hAnsi="Cambria Math" w:cs="Cambria Math"/>
                            <w:sz w:val="18"/>
                            <w:szCs w:val="18"/>
                          </w:rPr>
                          <m:t>⋅</m:t>
                        </m:r>
                        <m:r>
                          <w:rPr>
                            <w:rFonts w:ascii="Cambria Math"/>
                            <w:sz w:val="18"/>
                            <w:szCs w:val="18"/>
                          </w:rPr>
                          <m:t>50.8</m:t>
                        </m:r>
                        <m:r>
                          <w:rPr>
                            <w:rFonts w:ascii="Cambria Math" w:hAnsi="Cambria Math" w:cs="Cambria Math"/>
                            <w:sz w:val="18"/>
                            <w:szCs w:val="18"/>
                          </w:rPr>
                          <m:t>⋅</m:t>
                        </m:r>
                        <m:func>
                          <m:funcPr>
                            <m:ctrlPr>
                              <w:rPr>
                                <w:rFonts w:ascii="Cambria Math" w:hAnsi="Cambria Math"/>
                                <w:i/>
                                <w:sz w:val="18"/>
                                <w:szCs w:val="18"/>
                              </w:rPr>
                            </m:ctrlPr>
                          </m:funcPr>
                          <m:fName>
                            <m:r>
                              <w:rPr>
                                <w:rFonts w:ascii="Cambria Math"/>
                                <w:sz w:val="18"/>
                                <w:szCs w:val="18"/>
                              </w:rPr>
                              <m:t>sin</m:t>
                            </m:r>
                          </m:fName>
                          <m:e>
                            <m:d>
                              <m:dPr>
                                <m:ctrlPr>
                                  <w:rPr>
                                    <w:rFonts w:ascii="Cambria Math" w:hAnsi="Cambria Math"/>
                                    <w:i/>
                                    <w:sz w:val="18"/>
                                    <w:szCs w:val="18"/>
                                  </w:rPr>
                                </m:ctrlPr>
                              </m:dPr>
                              <m:e>
                                <m:sSub>
                                  <m:sSubPr>
                                    <m:ctrlPr>
                                      <w:rPr>
                                        <w:rFonts w:ascii="Cambria Math" w:hAnsi="Cambria Math"/>
                                        <w:i/>
                                        <w:sz w:val="18"/>
                                        <w:szCs w:val="18"/>
                                      </w:rPr>
                                    </m:ctrlPr>
                                  </m:sSubPr>
                                  <m:e>
                                    <m:r>
                                      <w:rPr>
                                        <w:rFonts w:ascii="Cambria Math"/>
                                        <w:sz w:val="18"/>
                                        <w:szCs w:val="18"/>
                                      </w:rPr>
                                      <m:t>θ</m:t>
                                    </m:r>
                                  </m:e>
                                  <m:sub>
                                    <m:r>
                                      <w:rPr>
                                        <w:rFonts w:ascii="Cambria Math"/>
                                        <w:sz w:val="18"/>
                                        <w:szCs w:val="18"/>
                                      </w:rPr>
                                      <m:t>Start</m:t>
                                    </m:r>
                                  </m:sub>
                                </m:sSub>
                              </m:e>
                            </m:d>
                          </m:e>
                        </m:func>
                      </m:num>
                      <m:den>
                        <m:sSub>
                          <m:sSubPr>
                            <m:ctrlPr>
                              <w:rPr>
                                <w:rFonts w:ascii="Cambria Math" w:hAnsi="Cambria Math"/>
                                <w:i/>
                                <w:sz w:val="18"/>
                                <w:szCs w:val="18"/>
                              </w:rPr>
                            </m:ctrlPr>
                          </m:sSubPr>
                          <m:e>
                            <m:r>
                              <w:rPr>
                                <w:rFonts w:ascii="Cambria Math"/>
                                <w:sz w:val="18"/>
                                <w:szCs w:val="18"/>
                              </w:rPr>
                              <m:t>θ</m:t>
                            </m:r>
                          </m:e>
                          <m:sub>
                            <m:r>
                              <w:rPr>
                                <w:rFonts w:ascii="Cambria Math"/>
                                <w:sz w:val="18"/>
                                <w:szCs w:val="18"/>
                              </w:rPr>
                              <m:t>3</m:t>
                            </m:r>
                          </m:sub>
                        </m:sSub>
                      </m:den>
                    </m:f>
                  </m:den>
                </m:f>
              </m:oMath>
            </m:oMathPara>
          </w:p>
        </w:tc>
        <w:tc>
          <w:tcPr>
            <w:tcW w:w="2430" w:type="dxa"/>
            <w:tcBorders>
              <w:top w:val="single" w:sz="4" w:space="0" w:color="auto"/>
              <w:left w:val="single" w:sz="4" w:space="0" w:color="auto"/>
              <w:bottom w:val="single" w:sz="4" w:space="0" w:color="auto"/>
              <w:right w:val="single" w:sz="4" w:space="0" w:color="auto"/>
            </w:tcBorders>
            <w:vAlign w:val="center"/>
            <w:hideMark/>
          </w:tcPr>
          <w:p w14:paraId="4E90C20D" w14:textId="77777777" w:rsidR="00A4289D" w:rsidRPr="003560CA" w:rsidRDefault="00A4289D" w:rsidP="00F84813">
            <w:pPr>
              <w:pStyle w:val="Tabletext"/>
              <w:jc w:val="center"/>
              <w:rPr>
                <w:sz w:val="18"/>
                <w:szCs w:val="18"/>
              </w:rPr>
            </w:pPr>
            <w:r w:rsidRPr="003560CA">
              <w:rPr>
                <w:sz w:val="18"/>
                <w:szCs w:val="18"/>
              </w:rPr>
              <w:t>Antenna gain where the CSC</w:t>
            </w:r>
            <w:r w:rsidRPr="003560CA">
              <w:rPr>
                <w:sz w:val="18"/>
                <w:szCs w:val="18"/>
                <w:vertAlign w:val="superscript"/>
              </w:rPr>
              <w:t>2</w:t>
            </w:r>
            <w:r w:rsidRPr="003560CA">
              <w:rPr>
                <w:sz w:val="18"/>
                <w:szCs w:val="18"/>
              </w:rPr>
              <w:t xml:space="preserve"> patterns starts</w:t>
            </w:r>
          </w:p>
        </w:tc>
        <w:tc>
          <w:tcPr>
            <w:tcW w:w="2794" w:type="dxa"/>
            <w:tcBorders>
              <w:top w:val="single" w:sz="4" w:space="0" w:color="auto"/>
              <w:left w:val="single" w:sz="4" w:space="0" w:color="auto"/>
              <w:bottom w:val="single" w:sz="4" w:space="0" w:color="auto"/>
              <w:right w:val="single" w:sz="4" w:space="0" w:color="auto"/>
            </w:tcBorders>
            <w:vAlign w:val="center"/>
            <w:hideMark/>
          </w:tcPr>
          <w:p w14:paraId="227152DA" w14:textId="347FE237" w:rsidR="00A4289D" w:rsidRPr="003560CA" w:rsidRDefault="00A4289D" w:rsidP="003560CA">
            <w:pPr>
              <w:rPr>
                <w:sz w:val="18"/>
                <w:szCs w:val="18"/>
              </w:rPr>
            </w:pPr>
            <w:r w:rsidRPr="003560CA">
              <w:rPr>
                <w:sz w:val="18"/>
                <w:szCs w:val="18"/>
              </w:rPr>
              <w:t xml:space="preserve">The gain at </w:t>
            </w:r>
            <m:oMath>
              <m:sSub>
                <m:sSubPr>
                  <m:ctrlPr>
                    <w:rPr>
                      <w:rFonts w:ascii="Cambria Math" w:hAnsi="Cambria Math"/>
                      <w:i/>
                      <w:sz w:val="18"/>
                      <w:szCs w:val="18"/>
                    </w:rPr>
                  </m:ctrlPr>
                </m:sSubPr>
                <m:e>
                  <m:r>
                    <w:rPr>
                      <w:rFonts w:ascii="Cambria Math"/>
                      <w:sz w:val="18"/>
                      <w:szCs w:val="18"/>
                    </w:rPr>
                    <m:t>θ</m:t>
                  </m:r>
                </m:e>
                <m:sub>
                  <m:r>
                    <w:rPr>
                      <w:rFonts w:ascii="Cambria Math"/>
                      <w:sz w:val="18"/>
                      <w:szCs w:val="18"/>
                    </w:rPr>
                    <m:t>Start</m:t>
                  </m:r>
                </m:sub>
              </m:sSub>
            </m:oMath>
            <w:r w:rsidRPr="003560CA">
              <w:rPr>
                <w:sz w:val="18"/>
                <w:szCs w:val="18"/>
              </w:rPr>
              <w:t xml:space="preserve"> is the gain of the </w:t>
            </w:r>
            <m:oMath>
              <m:f>
                <m:fPr>
                  <m:ctrlPr>
                    <w:rPr>
                      <w:rFonts w:ascii="Cambria Math" w:hAnsi="Cambria Math"/>
                      <w:i/>
                      <w:sz w:val="18"/>
                      <w:szCs w:val="18"/>
                    </w:rPr>
                  </m:ctrlPr>
                </m:fPr>
                <m:num>
                  <m:func>
                    <m:funcPr>
                      <m:ctrlPr>
                        <w:rPr>
                          <w:rFonts w:ascii="Cambria Math" w:hAnsi="Cambria Math"/>
                          <w:i/>
                          <w:sz w:val="18"/>
                          <w:szCs w:val="18"/>
                        </w:rPr>
                      </m:ctrlPr>
                    </m:funcPr>
                    <m:fName>
                      <m:r>
                        <w:rPr>
                          <w:rFonts w:ascii="Cambria Math"/>
                          <w:sz w:val="18"/>
                          <w:szCs w:val="18"/>
                        </w:rPr>
                        <m:t>sin</m:t>
                      </m:r>
                    </m:fName>
                    <m:e>
                      <m:d>
                        <m:dPr>
                          <m:ctrlPr>
                            <w:rPr>
                              <w:rFonts w:ascii="Cambria Math" w:hAnsi="Cambria Math"/>
                              <w:i/>
                              <w:sz w:val="18"/>
                              <w:szCs w:val="18"/>
                            </w:rPr>
                          </m:ctrlPr>
                        </m:dPr>
                        <m:e>
                          <m:r>
                            <w:rPr>
                              <w:rFonts w:ascii="Cambria Math"/>
                              <w:sz w:val="18"/>
                              <w:szCs w:val="18"/>
                            </w:rPr>
                            <m:t>x</m:t>
                          </m:r>
                        </m:e>
                      </m:d>
                    </m:e>
                  </m:func>
                </m:num>
                <m:den>
                  <m:r>
                    <w:rPr>
                      <w:rFonts w:ascii="Cambria Math"/>
                      <w:sz w:val="18"/>
                      <w:szCs w:val="18"/>
                    </w:rPr>
                    <m:t>x</m:t>
                  </m:r>
                </m:den>
              </m:f>
            </m:oMath>
            <w:r w:rsidRPr="003560CA">
              <w:rPr>
                <w:sz w:val="18"/>
                <w:szCs w:val="18"/>
              </w:rPr>
              <w:t xml:space="preserve">pattern at </w:t>
            </w:r>
            <m:oMath>
              <m:sSub>
                <m:sSubPr>
                  <m:ctrlPr>
                    <w:rPr>
                      <w:rFonts w:ascii="Cambria Math" w:hAnsi="Cambria Math"/>
                      <w:i/>
                      <w:sz w:val="18"/>
                      <w:szCs w:val="18"/>
                    </w:rPr>
                  </m:ctrlPr>
                </m:sSubPr>
                <m:e>
                  <m:r>
                    <w:rPr>
                      <w:rFonts w:ascii="Cambria Math"/>
                      <w:sz w:val="18"/>
                      <w:szCs w:val="18"/>
                    </w:rPr>
                    <m:t>θ</m:t>
                  </m:r>
                </m:e>
                <m:sub>
                  <m:r>
                    <w:rPr>
                      <w:rFonts w:ascii="Cambria Math"/>
                      <w:sz w:val="18"/>
                      <w:szCs w:val="18"/>
                    </w:rPr>
                    <m:t>Start</m:t>
                  </m:r>
                </m:sub>
              </m:sSub>
            </m:oMath>
            <w:r w:rsidRPr="003560CA">
              <w:rPr>
                <w:sz w:val="18"/>
                <w:szCs w:val="18"/>
              </w:rPr>
              <w:t xml:space="preserve">.  The pattern gain is lower than the peak antenna gain by 3 dB at </w:t>
            </w:r>
            <m:oMath>
              <m:sSub>
                <m:sSubPr>
                  <m:ctrlPr>
                    <w:rPr>
                      <w:rFonts w:ascii="Cambria Math" w:hAnsi="Cambria Math"/>
                      <w:i/>
                      <w:sz w:val="18"/>
                      <w:szCs w:val="18"/>
                    </w:rPr>
                  </m:ctrlPr>
                </m:sSubPr>
                <m:e>
                  <m:r>
                    <w:rPr>
                      <w:rFonts w:ascii="Cambria Math"/>
                      <w:sz w:val="18"/>
                      <w:szCs w:val="18"/>
                    </w:rPr>
                    <m:t>θ</m:t>
                  </m:r>
                </m:e>
                <m:sub>
                  <m:r>
                    <w:rPr>
                      <w:rFonts w:ascii="Cambria Math"/>
                      <w:sz w:val="18"/>
                      <w:szCs w:val="18"/>
                    </w:rPr>
                    <m:t>Start</m:t>
                  </m:r>
                </m:sub>
              </m:sSub>
            </m:oMath>
            <w:ins w:id="69" w:author="FAA" w:date="2021-10-12T15:36:00Z">
              <w:r w:rsidR="00C34F76">
                <w:rPr>
                  <w:sz w:val="18"/>
                  <w:szCs w:val="18"/>
                </w:rPr>
                <w:br/>
              </w:r>
              <w:r w:rsidR="00C34F76" w:rsidRPr="003560CA">
                <w:rPr>
                  <w:sz w:val="18"/>
                  <w:szCs w:val="18"/>
                </w:rPr>
                <w:t xml:space="preserve">Note </w:t>
              </w:r>
            </w:ins>
            <m:oMath>
              <m:sSub>
                <m:sSubPr>
                  <m:ctrlPr>
                    <w:ins w:id="70" w:author="FAA" w:date="2021-10-12T15:36:00Z">
                      <w:rPr>
                        <w:rFonts w:ascii="Cambria Math" w:hAnsi="Cambria Math"/>
                        <w:i/>
                        <w:sz w:val="18"/>
                        <w:szCs w:val="18"/>
                      </w:rPr>
                    </w:ins>
                  </m:ctrlPr>
                </m:sSubPr>
                <m:e>
                  <m:r>
                    <w:ins w:id="71" w:author="FAA" w:date="2021-10-12T15:36:00Z">
                      <w:rPr>
                        <w:rFonts w:ascii="Cambria Math"/>
                        <w:sz w:val="18"/>
                        <w:szCs w:val="18"/>
                      </w:rPr>
                      <m:t>θ</m:t>
                    </w:ins>
                  </m:r>
                </m:e>
                <m:sub>
                  <m:r>
                    <w:ins w:id="72" w:author="FAA" w:date="2021-10-12T15:36:00Z">
                      <w:rPr>
                        <w:rFonts w:ascii="Cambria Math"/>
                        <w:sz w:val="18"/>
                        <w:szCs w:val="18"/>
                      </w:rPr>
                      <m:t>Start</m:t>
                    </w:ins>
                  </m:r>
                </m:sub>
              </m:sSub>
              <m:r>
                <w:ins w:id="73" w:author="FAA" w:date="2021-10-12T15:36:00Z">
                  <w:rPr>
                    <w:rFonts w:ascii="Cambria Math"/>
                    <w:sz w:val="18"/>
                    <w:szCs w:val="18"/>
                  </w:rPr>
                  <m:t>=</m:t>
                </w:ins>
              </m:r>
              <m:f>
                <m:fPr>
                  <m:ctrlPr>
                    <w:ins w:id="74" w:author="FAA" w:date="2021-10-12T15:36:00Z">
                      <w:rPr>
                        <w:rFonts w:ascii="Cambria Math" w:hAnsi="Cambria Math"/>
                        <w:i/>
                        <w:sz w:val="18"/>
                        <w:szCs w:val="18"/>
                      </w:rPr>
                    </w:ins>
                  </m:ctrlPr>
                </m:fPr>
                <m:num>
                  <m:sSub>
                    <m:sSubPr>
                      <m:ctrlPr>
                        <w:ins w:id="75" w:author="FAA" w:date="2021-10-12T15:36:00Z">
                          <w:rPr>
                            <w:rFonts w:ascii="Cambria Math" w:hAnsi="Cambria Math"/>
                            <w:i/>
                            <w:sz w:val="18"/>
                            <w:szCs w:val="18"/>
                          </w:rPr>
                        </w:ins>
                      </m:ctrlPr>
                    </m:sSubPr>
                    <m:e>
                      <m:r>
                        <w:ins w:id="76" w:author="FAA" w:date="2021-10-12T15:36:00Z">
                          <w:rPr>
                            <w:rFonts w:ascii="Cambria Math"/>
                            <w:sz w:val="18"/>
                            <w:szCs w:val="18"/>
                          </w:rPr>
                          <m:t>θ</m:t>
                        </w:ins>
                      </m:r>
                    </m:e>
                    <m:sub>
                      <m:r>
                        <w:ins w:id="77" w:author="FAA" w:date="2021-10-12T15:36:00Z">
                          <w:rPr>
                            <w:rFonts w:ascii="Cambria Math"/>
                            <w:sz w:val="18"/>
                            <w:szCs w:val="18"/>
                          </w:rPr>
                          <m:t>3</m:t>
                        </w:ins>
                      </m:r>
                    </m:sub>
                  </m:sSub>
                </m:num>
                <m:den>
                  <m:r>
                    <w:ins w:id="78" w:author="FAA" w:date="2021-10-12T15:36:00Z">
                      <w:rPr>
                        <w:rFonts w:ascii="Cambria Math"/>
                        <w:sz w:val="18"/>
                        <w:szCs w:val="18"/>
                      </w:rPr>
                      <m:t>2</m:t>
                    </w:ins>
                  </m:r>
                </m:den>
              </m:f>
              <m:r>
                <w:ins w:id="79" w:author="FAA" w:date="2021-10-12T15:36:00Z">
                  <w:rPr>
                    <w:rFonts w:ascii="Cambria Math"/>
                    <w:sz w:val="18"/>
                    <w:szCs w:val="18"/>
                  </w:rPr>
                  <m:t>+</m:t>
                </w:ins>
              </m:r>
              <m:sSub>
                <m:sSubPr>
                  <m:ctrlPr>
                    <w:ins w:id="80" w:author="FAA" w:date="2021-10-12T15:36:00Z">
                      <w:rPr>
                        <w:rFonts w:ascii="Cambria Math" w:hAnsi="Cambria Math"/>
                        <w:i/>
                        <w:sz w:val="18"/>
                        <w:szCs w:val="18"/>
                      </w:rPr>
                    </w:ins>
                  </m:ctrlPr>
                </m:sSubPr>
                <m:e>
                  <m:r>
                    <w:ins w:id="81" w:author="FAA" w:date="2021-10-12T15:36:00Z">
                      <w:rPr>
                        <w:rFonts w:ascii="Cambria Math" w:hAnsi="Cambria Math"/>
                        <w:i/>
                        <w:sz w:val="18"/>
                        <w:szCs w:val="18"/>
                      </w:rPr>
                      <w:sym w:font="Symbol" w:char="F071"/>
                    </w:ins>
                  </m:r>
                </m:e>
                <m:sub>
                  <m:r>
                    <w:ins w:id="82" w:author="FAA" w:date="2021-10-12T15:36:00Z">
                      <w:rPr>
                        <w:rFonts w:ascii="Cambria Math" w:hAnsi="Cambria Math"/>
                        <w:sz w:val="18"/>
                        <w:szCs w:val="18"/>
                      </w:rPr>
                      <m:t>Tilt</m:t>
                    </w:ins>
                  </m:r>
                </m:sub>
              </m:sSub>
            </m:oMath>
            <w:ins w:id="83" w:author="FAA" w:date="2021-10-12T15:36:00Z">
              <w:r w:rsidR="00C34F76" w:rsidRPr="003560CA">
                <w:rPr>
                  <w:rFonts w:eastAsia="SimSun"/>
                  <w:sz w:val="18"/>
                  <w:szCs w:val="18"/>
                </w:rPr>
                <w:t xml:space="preserve"> for ground radar and </w:t>
              </w:r>
            </w:ins>
            <m:oMath>
              <m:sSub>
                <m:sSubPr>
                  <m:ctrlPr>
                    <w:ins w:id="84" w:author="FAA" w:date="2021-10-12T15:36:00Z">
                      <w:rPr>
                        <w:rFonts w:ascii="Cambria Math" w:hAnsi="Cambria Math"/>
                        <w:i/>
                        <w:sz w:val="18"/>
                        <w:szCs w:val="18"/>
                      </w:rPr>
                    </w:ins>
                  </m:ctrlPr>
                </m:sSubPr>
                <m:e>
                  <m:r>
                    <w:ins w:id="85" w:author="FAA" w:date="2021-10-12T15:36:00Z">
                      <w:rPr>
                        <w:rFonts w:ascii="Cambria Math"/>
                        <w:sz w:val="18"/>
                        <w:szCs w:val="18"/>
                      </w:rPr>
                      <m:t>θ</m:t>
                    </w:ins>
                  </m:r>
                </m:e>
                <m:sub>
                  <m:r>
                    <w:ins w:id="86" w:author="FAA" w:date="2021-10-12T15:36:00Z">
                      <w:rPr>
                        <w:rFonts w:ascii="Cambria Math"/>
                        <w:sz w:val="18"/>
                        <w:szCs w:val="18"/>
                      </w:rPr>
                      <m:t>Start</m:t>
                    </w:ins>
                  </m:r>
                </m:sub>
              </m:sSub>
              <m:r>
                <w:ins w:id="87" w:author="FAA" w:date="2021-10-12T15:36:00Z">
                  <w:rPr>
                    <w:rFonts w:ascii="Cambria Math"/>
                    <w:sz w:val="18"/>
                    <w:szCs w:val="18"/>
                  </w:rPr>
                  <m:t>=</m:t>
                </w:ins>
              </m:r>
              <m:f>
                <m:fPr>
                  <m:ctrlPr>
                    <w:ins w:id="88" w:author="FAA" w:date="2021-10-12T15:36:00Z">
                      <w:rPr>
                        <w:rFonts w:ascii="Cambria Math" w:hAnsi="Cambria Math"/>
                        <w:i/>
                        <w:sz w:val="18"/>
                        <w:szCs w:val="18"/>
                      </w:rPr>
                    </w:ins>
                  </m:ctrlPr>
                </m:fPr>
                <m:num>
                  <m:sSub>
                    <m:sSubPr>
                      <m:ctrlPr>
                        <w:ins w:id="89" w:author="FAA" w:date="2021-10-12T15:36:00Z">
                          <w:rPr>
                            <w:rFonts w:ascii="Cambria Math" w:hAnsi="Cambria Math"/>
                            <w:i/>
                            <w:sz w:val="18"/>
                            <w:szCs w:val="18"/>
                          </w:rPr>
                        </w:ins>
                      </m:ctrlPr>
                    </m:sSubPr>
                    <m:e>
                      <m:r>
                        <w:ins w:id="90" w:author="FAA" w:date="2021-10-12T15:36:00Z">
                          <w:rPr>
                            <w:rFonts w:ascii="Cambria Math"/>
                            <w:sz w:val="18"/>
                            <w:szCs w:val="18"/>
                          </w:rPr>
                          <m:t>-</m:t>
                        </w:ins>
                      </m:r>
                      <m:r>
                        <w:ins w:id="91" w:author="FAA" w:date="2021-10-12T15:36:00Z">
                          <w:rPr>
                            <w:rFonts w:ascii="Cambria Math"/>
                            <w:sz w:val="18"/>
                            <w:szCs w:val="18"/>
                          </w:rPr>
                          <m:t>θ</m:t>
                        </w:ins>
                      </m:r>
                    </m:e>
                    <m:sub>
                      <m:r>
                        <w:ins w:id="92" w:author="FAA" w:date="2021-10-12T15:36:00Z">
                          <w:rPr>
                            <w:rFonts w:ascii="Cambria Math"/>
                            <w:sz w:val="18"/>
                            <w:szCs w:val="18"/>
                          </w:rPr>
                          <m:t>3</m:t>
                        </w:ins>
                      </m:r>
                    </m:sub>
                  </m:sSub>
                </m:num>
                <m:den>
                  <m:r>
                    <w:ins w:id="93" w:author="FAA" w:date="2021-10-12T15:36:00Z">
                      <w:rPr>
                        <w:rFonts w:ascii="Cambria Math"/>
                        <w:sz w:val="18"/>
                        <w:szCs w:val="18"/>
                      </w:rPr>
                      <m:t>2</m:t>
                    </w:ins>
                  </m:r>
                </m:den>
              </m:f>
              <m:r>
                <w:ins w:id="94" w:author="FAA" w:date="2021-10-12T15:36:00Z">
                  <w:rPr>
                    <w:rFonts w:ascii="Cambria Math"/>
                    <w:sz w:val="18"/>
                    <w:szCs w:val="18"/>
                  </w:rPr>
                  <m:t>+</m:t>
                </w:ins>
              </m:r>
              <m:sSub>
                <m:sSubPr>
                  <m:ctrlPr>
                    <w:ins w:id="95" w:author="FAA" w:date="2021-10-12T15:36:00Z">
                      <w:rPr>
                        <w:rFonts w:ascii="Cambria Math" w:hAnsi="Cambria Math"/>
                        <w:i/>
                        <w:sz w:val="18"/>
                        <w:szCs w:val="18"/>
                      </w:rPr>
                    </w:ins>
                  </m:ctrlPr>
                </m:sSubPr>
                <m:e>
                  <m:r>
                    <w:ins w:id="96" w:author="FAA" w:date="2021-10-12T15:36:00Z">
                      <w:rPr>
                        <w:rFonts w:ascii="Cambria Math" w:hAnsi="Cambria Math"/>
                        <w:i/>
                        <w:sz w:val="18"/>
                        <w:szCs w:val="18"/>
                      </w:rPr>
                      <w:sym w:font="Symbol" w:char="F071"/>
                    </w:ins>
                  </m:r>
                </m:e>
                <m:sub>
                  <m:r>
                    <w:ins w:id="97" w:author="FAA" w:date="2021-10-12T15:36:00Z">
                      <w:rPr>
                        <w:rFonts w:ascii="Cambria Math" w:hAnsi="Cambria Math"/>
                        <w:sz w:val="18"/>
                        <w:szCs w:val="18"/>
                      </w:rPr>
                      <m:t>Tilt</m:t>
                    </w:ins>
                  </m:r>
                </m:sub>
              </m:sSub>
            </m:oMath>
            <w:ins w:id="98" w:author="FAA" w:date="2021-10-12T15:36:00Z">
              <w:r w:rsidR="00C34F76" w:rsidRPr="003560CA">
                <w:rPr>
                  <w:rFonts w:eastAsia="SimSun"/>
                  <w:sz w:val="18"/>
                  <w:szCs w:val="18"/>
                </w:rPr>
                <w:t xml:space="preserve"> for airborne radar.</w:t>
              </w:r>
            </w:ins>
          </w:p>
        </w:tc>
        <w:tc>
          <w:tcPr>
            <w:tcW w:w="810" w:type="dxa"/>
            <w:tcBorders>
              <w:top w:val="single" w:sz="4" w:space="0" w:color="auto"/>
              <w:left w:val="single" w:sz="4" w:space="0" w:color="auto"/>
              <w:bottom w:val="single" w:sz="4" w:space="0" w:color="auto"/>
              <w:right w:val="single" w:sz="4" w:space="0" w:color="auto"/>
            </w:tcBorders>
          </w:tcPr>
          <w:p w14:paraId="70843EC6" w14:textId="3F15A920" w:rsidR="00A4289D" w:rsidRPr="003560CA" w:rsidRDefault="00A4289D" w:rsidP="00F84813">
            <w:pPr>
              <w:pStyle w:val="Tabletext"/>
              <w:jc w:val="center"/>
              <w:rPr>
                <w:sz w:val="18"/>
                <w:szCs w:val="18"/>
              </w:rPr>
            </w:pPr>
            <w:r w:rsidRPr="003560CA">
              <w:rPr>
                <w:sz w:val="18"/>
                <w:szCs w:val="18"/>
              </w:rPr>
              <w:t>(2.2-</w:t>
            </w:r>
            <w:r w:rsidR="003613CB" w:rsidRPr="003560CA">
              <w:rPr>
                <w:sz w:val="18"/>
                <w:szCs w:val="18"/>
              </w:rPr>
              <w:t>5</w:t>
            </w:r>
            <w:r w:rsidRPr="003560CA">
              <w:rPr>
                <w:sz w:val="18"/>
                <w:szCs w:val="18"/>
              </w:rPr>
              <w:t>)</w:t>
            </w:r>
          </w:p>
        </w:tc>
      </w:tr>
    </w:tbl>
    <w:p w14:paraId="39598C98" w14:textId="77777777" w:rsidR="009F1F1B" w:rsidRDefault="00A4289D" w:rsidP="00A4289D">
      <w:r w:rsidRPr="008A17E9">
        <w:rPr>
          <w:i/>
          <w:iCs/>
        </w:rPr>
        <w:lastRenderedPageBreak/>
        <w:t>Note that</w:t>
      </w:r>
      <w:r w:rsidRPr="008A17E9">
        <w:t xml:space="preserve"> </w:t>
      </w:r>
      <w:r w:rsidRPr="008A17E9">
        <w:rPr>
          <w:position w:val="-30"/>
        </w:rPr>
        <w:object w:dxaOrig="1680" w:dyaOrig="690" w14:anchorId="295A2F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5pt;height:34.45pt" o:ole="">
            <v:imagedata r:id="rId12" o:title=""/>
          </v:shape>
          <o:OLEObject Type="Embed" ProgID="Equation.3" ShapeID="_x0000_i1025" DrawAspect="Content" ObjectID="_1695617056" r:id="rId13"/>
        </w:object>
      </w:r>
      <w:r w:rsidRPr="008A17E9">
        <w:t xml:space="preserve">refers to the amplitude of the </w:t>
      </w:r>
      <w:r w:rsidRPr="008A17E9">
        <w:rPr>
          <w:bCs/>
        </w:rPr>
        <w:t>power</w:t>
      </w:r>
      <w:r w:rsidRPr="008A17E9">
        <w:t xml:space="preserve"> pattern, while </w:t>
      </w:r>
      <w:r w:rsidRPr="008A17E9">
        <w:rPr>
          <w:position w:val="-26"/>
        </w:rPr>
        <w:object w:dxaOrig="645" w:dyaOrig="645" w14:anchorId="03D0D0CE">
          <v:shape id="_x0000_i1026" type="#_x0000_t75" style="width:32.55pt;height:32.55pt" o:ole="">
            <v:imagedata r:id="rId14" o:title=""/>
          </v:shape>
          <o:OLEObject Type="Embed" ProgID="Equation.3" ShapeID="_x0000_i1026" DrawAspect="Content" ObjectID="_1695617057" r:id="rId15"/>
        </w:object>
      </w:r>
      <w:r w:rsidRPr="008A17E9">
        <w:t xml:space="preserve"> and </w:t>
      </w:r>
      <w:r w:rsidRPr="008A17E9">
        <w:rPr>
          <w:position w:val="-58"/>
        </w:rPr>
        <w:object w:dxaOrig="2610" w:dyaOrig="1335" w14:anchorId="7CE7212F">
          <v:shape id="_x0000_i1027" type="#_x0000_t75" style="width:132.1pt;height:67pt" o:ole="">
            <v:imagedata r:id="rId16" o:title=""/>
          </v:shape>
          <o:OLEObject Type="Embed" ProgID="Equation.3" ShapeID="_x0000_i1027" DrawAspect="Content" ObjectID="_1695617058" r:id="rId17"/>
        </w:object>
      </w:r>
      <w:r w:rsidRPr="008A17E9">
        <w:t xml:space="preserve">refer to the ‘Directivity pattern F(μ)’, field amplitude; which are square of power amplitude. </w:t>
      </w:r>
    </w:p>
    <w:p w14:paraId="07177DBF" w14:textId="70D1BD56" w:rsidR="00A4289D" w:rsidRPr="008A17E9" w:rsidRDefault="00A4289D" w:rsidP="00A4289D">
      <w:r w:rsidRPr="008A17E9">
        <w:t xml:space="preserve">The solution might be writing </w:t>
      </w:r>
      <w:r w:rsidRPr="008A17E9">
        <w:rPr>
          <w:position w:val="-32"/>
        </w:rPr>
        <w:object w:dxaOrig="1050" w:dyaOrig="750" w14:anchorId="49F10AAD">
          <v:shape id="_x0000_i1028" type="#_x0000_t75" style="width:52.6pt;height:37.55pt" o:ole="">
            <v:imagedata r:id="rId18" o:title=""/>
          </v:shape>
          <o:OLEObject Type="Embed" ProgID="Equation.DSMT4" ShapeID="_x0000_i1028" DrawAspect="Content" ObjectID="_1695617059" r:id="rId19"/>
        </w:object>
      </w:r>
      <w:r w:rsidRPr="008A17E9">
        <w:t xml:space="preserve">and </w:t>
      </w:r>
      <w:r w:rsidRPr="008A17E9">
        <w:rPr>
          <w:position w:val="-70"/>
        </w:rPr>
        <w:object w:dxaOrig="3135" w:dyaOrig="1440" w14:anchorId="3F335967">
          <v:shape id="_x0000_i1029" type="#_x0000_t75" style="width:156.5pt;height:1in" o:ole="">
            <v:imagedata r:id="rId20" o:title=""/>
          </v:shape>
          <o:OLEObject Type="Embed" ProgID="Equation.DSMT4" ShapeID="_x0000_i1029" DrawAspect="Content" ObjectID="_1695617060" r:id="rId21"/>
        </w:object>
      </w:r>
    </w:p>
    <w:p w14:paraId="2B3FB2A6" w14:textId="77777777" w:rsidR="00A4289D" w:rsidRPr="008A17E9" w:rsidRDefault="00A4289D" w:rsidP="00A4289D">
      <w:r w:rsidRPr="008A17E9">
        <w:t>A graphical description of the patterns is shown in the Figures below.</w:t>
      </w:r>
    </w:p>
    <w:p w14:paraId="45B54EDD" w14:textId="77777777" w:rsidR="00A4289D" w:rsidRPr="008A17E9" w:rsidRDefault="00A4289D" w:rsidP="00A4289D">
      <w:pPr>
        <w:pStyle w:val="FigureNo"/>
      </w:pPr>
      <w:r w:rsidRPr="008A17E9">
        <w:t xml:space="preserve">Figure </w:t>
      </w:r>
      <w:r>
        <w:t>2.2-1</w:t>
      </w:r>
    </w:p>
    <w:p w14:paraId="579F55D7" w14:textId="77777777" w:rsidR="00A4289D" w:rsidRPr="008A17E9" w:rsidRDefault="00A4289D" w:rsidP="00A4289D">
      <w:pPr>
        <w:pStyle w:val="Figuretitle"/>
      </w:pPr>
      <w:r w:rsidRPr="008A17E9">
        <w:t>Cosecant squared beam coverage for ground search radar</w:t>
      </w:r>
    </w:p>
    <w:p w14:paraId="16AD05FB" w14:textId="77777777" w:rsidR="00A4289D" w:rsidRPr="008A17E9" w:rsidRDefault="00A4289D" w:rsidP="00A4289D">
      <w:pPr>
        <w:jc w:val="center"/>
      </w:pPr>
      <w:r w:rsidRPr="008A17E9">
        <w:rPr>
          <w:noProof/>
          <w:lang w:val="en-US"/>
        </w:rPr>
        <w:drawing>
          <wp:inline distT="0" distB="0" distL="0" distR="0" wp14:anchorId="01B2ECDE" wp14:editId="4835B71F">
            <wp:extent cx="3709670" cy="2286000"/>
            <wp:effectExtent l="0" t="0" r="0" b="0"/>
            <wp:docPr id="4" name="Picture 4" descr="A picture containing d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dark&#10;&#10;Description automatically generated"/>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709670" cy="2286000"/>
                    </a:xfrm>
                    <a:prstGeom prst="rect">
                      <a:avLst/>
                    </a:prstGeom>
                    <a:noFill/>
                    <a:ln>
                      <a:noFill/>
                    </a:ln>
                  </pic:spPr>
                </pic:pic>
              </a:graphicData>
            </a:graphic>
          </wp:inline>
        </w:drawing>
      </w:r>
    </w:p>
    <w:bookmarkEnd w:id="11"/>
    <w:p w14:paraId="3967071C" w14:textId="77777777" w:rsidR="00A4289D" w:rsidRPr="008A17E9" w:rsidRDefault="00A4289D" w:rsidP="00A4289D">
      <w:pPr>
        <w:pStyle w:val="FigureNo"/>
      </w:pPr>
      <w:r w:rsidRPr="008A17E9">
        <w:lastRenderedPageBreak/>
        <w:t xml:space="preserve">Figure </w:t>
      </w:r>
      <w:r>
        <w:t>2.2-2</w:t>
      </w:r>
    </w:p>
    <w:p w14:paraId="40889DD4" w14:textId="77777777" w:rsidR="00A4289D" w:rsidRPr="008A17E9" w:rsidRDefault="00A4289D" w:rsidP="00A4289D">
      <w:pPr>
        <w:pStyle w:val="Figuretitle"/>
      </w:pPr>
      <w:r w:rsidRPr="008A17E9">
        <w:t>Cosecant squared beam coverage for Airborne radar</w:t>
      </w:r>
    </w:p>
    <w:p w14:paraId="541BB3FE" w14:textId="77777777" w:rsidR="00A4289D" w:rsidRPr="008A17E9" w:rsidRDefault="00A4289D" w:rsidP="00A4289D">
      <w:pPr>
        <w:jc w:val="center"/>
      </w:pPr>
      <w:r w:rsidRPr="008A17E9">
        <w:rPr>
          <w:noProof/>
          <w:lang w:val="en-US"/>
        </w:rPr>
        <w:drawing>
          <wp:inline distT="0" distB="0" distL="0" distR="0" wp14:anchorId="4FBEFC20" wp14:editId="6CDB3CA0">
            <wp:extent cx="3709670" cy="2294890"/>
            <wp:effectExtent l="0" t="0" r="0" b="0"/>
            <wp:docPr id="3" name="Picture 3"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shape&#10;&#10;Description automatically generated"/>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709670" cy="2294890"/>
                    </a:xfrm>
                    <a:prstGeom prst="rect">
                      <a:avLst/>
                    </a:prstGeom>
                    <a:noFill/>
                    <a:ln>
                      <a:noFill/>
                    </a:ln>
                  </pic:spPr>
                </pic:pic>
              </a:graphicData>
            </a:graphic>
          </wp:inline>
        </w:drawing>
      </w:r>
    </w:p>
    <w:p w14:paraId="45D4F948" w14:textId="76BD5A55" w:rsidR="00A4289D" w:rsidRPr="008A17E9" w:rsidRDefault="00A4289D" w:rsidP="00A4289D">
      <w:r w:rsidRPr="008A17E9">
        <w:t xml:space="preserve">An example using the above procedure provides an antenna pattern for radar C and </w:t>
      </w:r>
      <w:r w:rsidR="00EA062E">
        <w:t xml:space="preserve">is </w:t>
      </w:r>
      <w:r w:rsidRPr="008A17E9">
        <w:t>shown below</w:t>
      </w:r>
      <w:r w:rsidR="00E054A4">
        <w:t>.</w:t>
      </w:r>
    </w:p>
    <w:p w14:paraId="166C091D" w14:textId="77777777" w:rsidR="00A4289D" w:rsidRPr="008A17E9" w:rsidRDefault="00A4289D" w:rsidP="00A4289D">
      <w:pPr>
        <w:pStyle w:val="FigureNo"/>
      </w:pPr>
      <w:r w:rsidRPr="008A17E9">
        <w:t xml:space="preserve">Figure </w:t>
      </w:r>
      <w:r>
        <w:t>2.2-3</w:t>
      </w:r>
    </w:p>
    <w:p w14:paraId="49A65BBA" w14:textId="1BE6783C" w:rsidR="00A4289D" w:rsidRPr="008A17E9" w:rsidRDefault="00A4289D" w:rsidP="00A4289D">
      <w:pPr>
        <w:pStyle w:val="Figuretitle"/>
      </w:pPr>
      <w:r w:rsidRPr="008A17E9">
        <w:t>Radar-C Cosecant Squared (CSC</w:t>
      </w:r>
      <w:r w:rsidRPr="008A17E9">
        <w:rPr>
          <w:vertAlign w:val="superscript"/>
        </w:rPr>
        <w:t>2</w:t>
      </w:r>
      <w:r w:rsidRPr="008A17E9">
        <w:t xml:space="preserve">) Beam Pattern centred at </w:t>
      </w:r>
      <w:r>
        <w:t>+</w:t>
      </w:r>
      <w:r w:rsidR="00F33658">
        <w:t>5</w:t>
      </w:r>
      <w:r w:rsidRPr="008A17E9">
        <w:sym w:font="Symbol" w:char="F0B0"/>
      </w:r>
    </w:p>
    <w:p w14:paraId="6CF10C8D" w14:textId="4CDDD141" w:rsidR="00816C84" w:rsidRDefault="00816C84" w:rsidP="00A4289D">
      <w:pPr>
        <w:jc w:val="center"/>
      </w:pPr>
      <w:r>
        <w:rPr>
          <w:noProof/>
        </w:rPr>
        <w:drawing>
          <wp:inline distT="0" distB="0" distL="0" distR="0" wp14:anchorId="6C1174F3" wp14:editId="5B105258">
            <wp:extent cx="3044952" cy="2286000"/>
            <wp:effectExtent l="0" t="0" r="317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044952" cy="2286000"/>
                    </a:xfrm>
                    <a:prstGeom prst="rect">
                      <a:avLst/>
                    </a:prstGeom>
                    <a:noFill/>
                  </pic:spPr>
                </pic:pic>
              </a:graphicData>
            </a:graphic>
          </wp:inline>
        </w:drawing>
      </w:r>
    </w:p>
    <w:p w14:paraId="139B118C" w14:textId="367989BB" w:rsidR="00E054A4" w:rsidRPr="008A17E9" w:rsidRDefault="00E054A4" w:rsidP="00E054A4">
      <w:r>
        <w:t>For airborne radar the inverted CSC</w:t>
      </w:r>
      <w:r w:rsidRPr="00E054A4">
        <w:rPr>
          <w:vertAlign w:val="superscript"/>
        </w:rPr>
        <w:t>2</w:t>
      </w:r>
      <w:r>
        <w:t xml:space="preserve"> antenna pattern is shown below.</w:t>
      </w:r>
    </w:p>
    <w:p w14:paraId="0CCB8599" w14:textId="77777777" w:rsidR="00A4289D" w:rsidRPr="008A17E9" w:rsidRDefault="00A4289D" w:rsidP="00A4289D">
      <w:pPr>
        <w:pStyle w:val="FigureNo"/>
      </w:pPr>
      <w:r w:rsidRPr="008A17E9">
        <w:lastRenderedPageBreak/>
        <w:t xml:space="preserve">Figure </w:t>
      </w:r>
      <w:r>
        <w:t>2.2-4</w:t>
      </w:r>
    </w:p>
    <w:p w14:paraId="76D0F5A7" w14:textId="77777777" w:rsidR="00A4289D" w:rsidRPr="008A17E9" w:rsidRDefault="00A4289D" w:rsidP="00A4289D">
      <w:pPr>
        <w:pStyle w:val="Figuretitle"/>
      </w:pPr>
      <w:r>
        <w:t>Example Airborne</w:t>
      </w:r>
      <w:r w:rsidRPr="008A17E9">
        <w:t xml:space="preserve"> Cosecant Squared (CSC</w:t>
      </w:r>
      <w:r w:rsidRPr="008A17E9">
        <w:rPr>
          <w:vertAlign w:val="superscript"/>
        </w:rPr>
        <w:t>2</w:t>
      </w:r>
      <w:r w:rsidRPr="008A17E9">
        <w:t xml:space="preserve">) Beam Pattern centred at </w:t>
      </w:r>
      <w:r>
        <w:t>-10</w:t>
      </w:r>
      <w:r w:rsidRPr="008A17E9">
        <w:sym w:font="Symbol" w:char="F0B0"/>
      </w:r>
    </w:p>
    <w:p w14:paraId="496CF4EA" w14:textId="77777777" w:rsidR="00A4289D" w:rsidRPr="008A17E9" w:rsidRDefault="00A4289D" w:rsidP="00A4289D">
      <w:pPr>
        <w:jc w:val="center"/>
      </w:pPr>
      <w:r w:rsidRPr="008A17E9">
        <w:rPr>
          <w:noProof/>
          <w:lang w:val="en-US"/>
        </w:rPr>
        <w:drawing>
          <wp:inline distT="0" distB="0" distL="0" distR="0" wp14:anchorId="799CB901" wp14:editId="0C7255BA">
            <wp:extent cx="3062605" cy="2277110"/>
            <wp:effectExtent l="0" t="0" r="4445" b="889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062605" cy="2277110"/>
                    </a:xfrm>
                    <a:prstGeom prst="rect">
                      <a:avLst/>
                    </a:prstGeom>
                    <a:noFill/>
                    <a:ln>
                      <a:noFill/>
                    </a:ln>
                  </pic:spPr>
                </pic:pic>
              </a:graphicData>
            </a:graphic>
          </wp:inline>
        </w:drawing>
      </w:r>
    </w:p>
    <w:p w14:paraId="73FC888D" w14:textId="77777777" w:rsidR="00A4289D" w:rsidRPr="008A17E9" w:rsidRDefault="00A4289D" w:rsidP="00A4289D"/>
    <w:p w14:paraId="3A0F775E" w14:textId="033F7DA7" w:rsidR="00A4289D" w:rsidRDefault="00A4289D" w:rsidP="00A4289D">
      <w:r w:rsidRPr="008A17E9">
        <w:t xml:space="preserve">[Editor’s Note: </w:t>
      </w:r>
      <w:r>
        <w:t>No additional changes up to</w:t>
      </w:r>
      <w:r w:rsidRPr="008A17E9">
        <w:t xml:space="preserve"> section 4.1</w:t>
      </w:r>
      <w:r w:rsidR="006A008B">
        <w:t xml:space="preserve">.  Section 4.1 is </w:t>
      </w:r>
      <w:r w:rsidR="00AE5D33">
        <w:t xml:space="preserve">all </w:t>
      </w:r>
      <w:r w:rsidR="006A008B">
        <w:t>new</w:t>
      </w:r>
      <w:r w:rsidRPr="008A17E9">
        <w:t>]</w:t>
      </w:r>
    </w:p>
    <w:p w14:paraId="2F061E5A" w14:textId="77777777" w:rsidR="006A008B" w:rsidRPr="008A17E9" w:rsidRDefault="006A008B" w:rsidP="00A4289D"/>
    <w:p w14:paraId="7E632B95" w14:textId="77777777" w:rsidR="00A4289D" w:rsidRPr="008A17E9" w:rsidRDefault="00A4289D" w:rsidP="00A4289D">
      <w:pPr>
        <w:pStyle w:val="Heading1"/>
        <w:rPr>
          <w:rFonts w:asciiTheme="majorBidi" w:hAnsiTheme="majorBidi"/>
          <w:b/>
          <w:bCs/>
          <w:color w:val="auto"/>
          <w:sz w:val="24"/>
          <w:szCs w:val="24"/>
        </w:rPr>
      </w:pPr>
      <w:bookmarkStart w:id="99" w:name="_Hlk73095717"/>
      <w:r w:rsidRPr="008A17E9">
        <w:rPr>
          <w:rFonts w:asciiTheme="majorBidi" w:hAnsiTheme="majorBidi"/>
          <w:b/>
          <w:bCs/>
          <w:color w:val="auto"/>
          <w:sz w:val="24"/>
          <w:szCs w:val="24"/>
        </w:rPr>
        <w:t>4.1</w:t>
      </w:r>
      <w:r w:rsidRPr="008A17E9">
        <w:rPr>
          <w:rFonts w:asciiTheme="majorBidi" w:hAnsiTheme="majorBidi"/>
          <w:b/>
          <w:bCs/>
          <w:color w:val="auto"/>
          <w:sz w:val="24"/>
          <w:szCs w:val="24"/>
        </w:rPr>
        <w:tab/>
        <w:t>Parabolic Taper Aperture Antenna</w:t>
      </w:r>
    </w:p>
    <w:bookmarkEnd w:id="99"/>
    <w:p w14:paraId="3D8BFC8C" w14:textId="50FF923D" w:rsidR="00A4289D" w:rsidRPr="008A17E9" w:rsidRDefault="00A4289D" w:rsidP="00A4289D">
      <w:r w:rsidRPr="008A17E9">
        <w:t>This section describes parabolic taper aperture antenna peak and average envelope radiation patterns for use in interference analyses.  When information on the antenna half-power beamwidth and peak side-lobe level are provided, the proper set of equations for peak and average patterns may be selected.  Peak sidelobe envelope patterns</w:t>
      </w:r>
      <w:r w:rsidR="006A008B">
        <w:t xml:space="preserve"> </w:t>
      </w:r>
      <w:r w:rsidR="00F44FB4">
        <w:t>are</w:t>
      </w:r>
      <w:r w:rsidR="006A008B">
        <w:t xml:space="preserve"> used</w:t>
      </w:r>
      <w:r w:rsidRPr="008A17E9">
        <w:t xml:space="preserve"> for single entry interferer and average sidelobe envelope patterns </w:t>
      </w:r>
      <w:r w:rsidR="006A008B">
        <w:t xml:space="preserve">is used </w:t>
      </w:r>
      <w:r w:rsidRPr="008A17E9">
        <w:t xml:space="preserve">for multiple interferers. </w:t>
      </w:r>
    </w:p>
    <w:p w14:paraId="3E6465CB" w14:textId="77777777" w:rsidR="00A4289D" w:rsidRPr="008A17E9" w:rsidRDefault="00A4289D" w:rsidP="00A4289D">
      <w:pPr>
        <w:rPr>
          <w:b/>
          <w:bCs/>
        </w:rPr>
      </w:pPr>
      <w:r w:rsidRPr="008A17E9">
        <w:rPr>
          <w:b/>
          <w:bCs/>
        </w:rPr>
        <w:t>4.1.1</w:t>
      </w:r>
      <w:r w:rsidRPr="008A17E9">
        <w:rPr>
          <w:b/>
          <w:bCs/>
        </w:rPr>
        <w:tab/>
        <w:t>Parabolic Antenna use and Pattern description</w:t>
      </w:r>
    </w:p>
    <w:p w14:paraId="2CA1FBE8" w14:textId="065EAB39" w:rsidR="00A4289D" w:rsidRPr="008A17E9" w:rsidRDefault="00A4289D" w:rsidP="00A4289D">
      <w:r w:rsidRPr="008A17E9">
        <w:t xml:space="preserve">A parabolic antenna is an antenna that uses a parabolic reflector, a curved surface with the cross-sectional shape of a parabola, to direct the radio waves.  The most common reflector antennas are the corner reflector antenna, parabolic antenna, paraboloidal antenna, and </w:t>
      </w:r>
      <w:r w:rsidR="004F2CBD">
        <w:t>C</w:t>
      </w:r>
      <w:r w:rsidR="004F2CBD" w:rsidRPr="008A17E9">
        <w:t>assegrain</w:t>
      </w:r>
      <w:r w:rsidRPr="008A17E9">
        <w:t xml:space="preserve"> antenna.  Parabolic antennas can have some of the highest gains and narrowest beamwidths of any antenna type.  To achieve narrow beamwidths, the parabolic reflector diameter must be much larger than the wavelength of the radio waves used.</w:t>
      </w:r>
    </w:p>
    <w:p w14:paraId="5D49C0FB" w14:textId="77777777" w:rsidR="00A4289D" w:rsidRPr="008A17E9" w:rsidRDefault="00A4289D" w:rsidP="00A4289D">
      <w:r w:rsidRPr="008A17E9">
        <w:t>Parabolic antennas are used for point-to-point communications, wireless links for data communications, satellite communications and spacecraft communication antennas.  They are also used in radio telescopes.  The ITU-R has many recommendations for these applications.</w:t>
      </w:r>
    </w:p>
    <w:p w14:paraId="717D44E2" w14:textId="6A1E2E20" w:rsidR="00A4289D" w:rsidRPr="008A17E9" w:rsidRDefault="00A4289D" w:rsidP="00A4289D">
      <w:r w:rsidRPr="008A17E9">
        <w:t xml:space="preserve">The focus here is on the use of parabolic antennas in radar applications, in which there is a need to transmit a narrow beam of radio waves to locate objects or </w:t>
      </w:r>
      <w:r w:rsidR="00C126DB">
        <w:t xml:space="preserve">to </w:t>
      </w:r>
      <w:r w:rsidRPr="008A17E9">
        <w:t>communicate with ships</w:t>
      </w:r>
      <w:r w:rsidR="00C126DB">
        <w:t xml:space="preserve"> or</w:t>
      </w:r>
      <w:r w:rsidRPr="008A17E9">
        <w:t xml:space="preserve"> airplanes for example.  For ITU-R compatibility and interference studies there is a need to develop a peak and average antenna sidelobe pattern envelops that only depend on </w:t>
      </w:r>
      <w:r w:rsidR="00C126DB">
        <w:t xml:space="preserve">the known </w:t>
      </w:r>
      <w:r w:rsidRPr="008A17E9">
        <w:t xml:space="preserve">antenna half-power beamwidth and peak sidelobe level.  The approach used is </w:t>
      </w:r>
      <w:proofErr w:type="gramStart"/>
      <w:r w:rsidRPr="008A17E9">
        <w:t>similar to</w:t>
      </w:r>
      <w:proofErr w:type="gramEnd"/>
      <w:r w:rsidRPr="008A17E9">
        <w:t xml:space="preserve"> that </w:t>
      </w:r>
      <w:r w:rsidR="00405CE8">
        <w:t>of the</w:t>
      </w:r>
      <w:r w:rsidRPr="008A17E9">
        <w:t xml:space="preserve"> linear aperture.</w:t>
      </w:r>
    </w:p>
    <w:p w14:paraId="6DC87AEC" w14:textId="77777777" w:rsidR="00A4289D" w:rsidRPr="008A17E9" w:rsidRDefault="00A4289D" w:rsidP="00A4289D">
      <w:r w:rsidRPr="008A17E9">
        <w:lastRenderedPageBreak/>
        <w:t xml:space="preserve">From references 1 and 3, the normalized pattern function for parabolic distribution </w:t>
      </w:r>
      <m:oMath>
        <m:r>
          <w:rPr>
            <w:rFonts w:ascii="Cambria Math" w:hAnsi="Cambria Math"/>
          </w:rPr>
          <m:t>f</m:t>
        </m:r>
        <m:d>
          <m:dPr>
            <m:ctrlPr>
              <w:rPr>
                <w:rFonts w:ascii="Cambria Math" w:hAnsi="Cambria Math"/>
                <w:i/>
              </w:rPr>
            </m:ctrlPr>
          </m:dPr>
          <m:e>
            <m:r>
              <w:rPr>
                <w:rFonts w:ascii="Cambria Math" w:hAnsi="Cambria Math"/>
              </w:rPr>
              <m:t>θ,n</m:t>
            </m:r>
          </m:e>
        </m:d>
        <m:r>
          <w:rPr>
            <w:rFonts w:ascii="Cambria Math" w:hAnsi="Cambria Math"/>
          </w:rPr>
          <m:t xml:space="preserve"> </m:t>
        </m:r>
      </m:oMath>
      <w:r w:rsidRPr="008A17E9">
        <w:t>for different tapers is given by the following equation.</w:t>
      </w:r>
    </w:p>
    <w:p w14:paraId="3F20B46F" w14:textId="77777777" w:rsidR="00A4289D" w:rsidRPr="008A17E9" w:rsidRDefault="00A4289D" w:rsidP="00A4289D">
      <w:pPr>
        <w:jc w:val="center"/>
        <w:rPr>
          <w:szCs w:val="24"/>
        </w:rPr>
      </w:pPr>
      <m:oMath>
        <m:r>
          <w:rPr>
            <w:rFonts w:ascii="Cambria Math" w:hAnsi="Cambria Math"/>
            <w:szCs w:val="24"/>
          </w:rPr>
          <m:t>f</m:t>
        </m:r>
        <m:d>
          <m:dPr>
            <m:ctrlPr>
              <w:rPr>
                <w:rFonts w:ascii="Cambria Math" w:hAnsi="Cambria Math"/>
                <w:i/>
                <w:szCs w:val="24"/>
              </w:rPr>
            </m:ctrlPr>
          </m:dPr>
          <m:e>
            <m:r>
              <w:rPr>
                <w:rFonts w:ascii="Cambria Math" w:hAnsi="Cambria Math"/>
                <w:szCs w:val="24"/>
              </w:rPr>
              <m:t>θ,n</m:t>
            </m:r>
          </m:e>
        </m:d>
        <m:r>
          <w:rPr>
            <w:rFonts w:ascii="Cambria Math" w:hAnsi="Cambria Math"/>
            <w:szCs w:val="24"/>
          </w:rPr>
          <m:t>=</m:t>
        </m:r>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2</m:t>
                </m:r>
              </m:e>
              <m:sup>
                <m:r>
                  <w:rPr>
                    <w:rFonts w:ascii="Cambria Math" w:hAnsi="Cambria Math"/>
                    <w:szCs w:val="24"/>
                  </w:rPr>
                  <m:t>n+1</m:t>
                </m:r>
              </m:sup>
            </m:sSup>
            <m:d>
              <m:dPr>
                <m:ctrlPr>
                  <w:rPr>
                    <w:rFonts w:ascii="Cambria Math" w:hAnsi="Cambria Math"/>
                    <w:i/>
                    <w:szCs w:val="24"/>
                  </w:rPr>
                </m:ctrlPr>
              </m:dPr>
              <m:e>
                <m:r>
                  <w:rPr>
                    <w:rFonts w:ascii="Cambria Math" w:hAnsi="Cambria Math"/>
                    <w:szCs w:val="24"/>
                  </w:rPr>
                  <m:t>n+1</m:t>
                </m:r>
              </m:e>
            </m:d>
            <m:r>
              <w:rPr>
                <w:rFonts w:ascii="Cambria Math" w:hAnsi="Cambria Math"/>
                <w:szCs w:val="24"/>
              </w:rPr>
              <m:t>!</m:t>
            </m:r>
            <m:sSub>
              <m:sSubPr>
                <m:ctrlPr>
                  <w:rPr>
                    <w:rFonts w:ascii="Cambria Math" w:hAnsi="Cambria Math"/>
                    <w:i/>
                    <w:szCs w:val="24"/>
                  </w:rPr>
                </m:ctrlPr>
              </m:sSubPr>
              <m:e>
                <m:r>
                  <w:rPr>
                    <w:rFonts w:ascii="Cambria Math" w:hAnsi="Cambria Math"/>
                    <w:szCs w:val="24"/>
                  </w:rPr>
                  <m:t>J</m:t>
                </m:r>
              </m:e>
              <m:sub>
                <m:r>
                  <w:rPr>
                    <w:rFonts w:ascii="Cambria Math" w:hAnsi="Cambria Math"/>
                    <w:szCs w:val="24"/>
                  </w:rPr>
                  <m:t>n+1</m:t>
                </m:r>
              </m:sub>
            </m:sSub>
            <m:d>
              <m:dPr>
                <m:ctrlPr>
                  <w:rPr>
                    <w:rFonts w:ascii="Cambria Math" w:hAnsi="Cambria Math"/>
                    <w:i/>
                    <w:szCs w:val="24"/>
                  </w:rPr>
                </m:ctrlPr>
              </m:dPr>
              <m:e>
                <m:r>
                  <w:rPr>
                    <w:rFonts w:ascii="Cambria Math" w:hAnsi="Cambria Math"/>
                    <w:szCs w:val="24"/>
                  </w:rPr>
                  <m:t>βa</m:t>
                </m:r>
                <m:func>
                  <m:funcPr>
                    <m:ctrlPr>
                      <w:rPr>
                        <w:rFonts w:ascii="Cambria Math" w:hAnsi="Cambria Math"/>
                        <w:i/>
                        <w:szCs w:val="24"/>
                      </w:rPr>
                    </m:ctrlPr>
                  </m:funcPr>
                  <m:fName>
                    <m:r>
                      <m:rPr>
                        <m:sty m:val="p"/>
                      </m:rPr>
                      <w:rPr>
                        <w:rFonts w:ascii="Cambria Math" w:hAnsi="Cambria Math"/>
                        <w:szCs w:val="24"/>
                      </w:rPr>
                      <m:t>sin</m:t>
                    </m:r>
                  </m:fName>
                  <m:e>
                    <m:d>
                      <m:dPr>
                        <m:ctrlPr>
                          <w:rPr>
                            <w:rFonts w:ascii="Cambria Math" w:hAnsi="Cambria Math"/>
                            <w:i/>
                            <w:szCs w:val="24"/>
                          </w:rPr>
                        </m:ctrlPr>
                      </m:dPr>
                      <m:e>
                        <m:r>
                          <w:rPr>
                            <w:rFonts w:ascii="Cambria Math" w:hAnsi="Cambria Math"/>
                            <w:szCs w:val="24"/>
                          </w:rPr>
                          <m:t>θ</m:t>
                        </m:r>
                      </m:e>
                    </m:d>
                  </m:e>
                </m:func>
              </m:e>
            </m:d>
          </m:num>
          <m:den>
            <m:sSup>
              <m:sSupPr>
                <m:ctrlPr>
                  <w:rPr>
                    <w:rFonts w:ascii="Cambria Math" w:hAnsi="Cambria Math"/>
                    <w:i/>
                    <w:szCs w:val="24"/>
                  </w:rPr>
                </m:ctrlPr>
              </m:sSupPr>
              <m:e>
                <m:d>
                  <m:dPr>
                    <m:ctrlPr>
                      <w:rPr>
                        <w:rFonts w:ascii="Cambria Math" w:hAnsi="Cambria Math"/>
                        <w:i/>
                        <w:szCs w:val="24"/>
                      </w:rPr>
                    </m:ctrlPr>
                  </m:dPr>
                  <m:e>
                    <m:r>
                      <w:rPr>
                        <w:rFonts w:ascii="Cambria Math" w:hAnsi="Cambria Math"/>
                        <w:szCs w:val="24"/>
                      </w:rPr>
                      <m:t>βa</m:t>
                    </m:r>
                    <m:func>
                      <m:funcPr>
                        <m:ctrlPr>
                          <w:rPr>
                            <w:rFonts w:ascii="Cambria Math" w:hAnsi="Cambria Math"/>
                            <w:i/>
                            <w:szCs w:val="24"/>
                          </w:rPr>
                        </m:ctrlPr>
                      </m:funcPr>
                      <m:fName>
                        <m:r>
                          <m:rPr>
                            <m:sty m:val="p"/>
                          </m:rPr>
                          <w:rPr>
                            <w:rFonts w:ascii="Cambria Math" w:hAnsi="Cambria Math"/>
                            <w:szCs w:val="24"/>
                          </w:rPr>
                          <m:t>sin</m:t>
                        </m:r>
                      </m:fName>
                      <m:e>
                        <m:d>
                          <m:dPr>
                            <m:ctrlPr>
                              <w:rPr>
                                <w:rFonts w:ascii="Cambria Math" w:hAnsi="Cambria Math"/>
                                <w:i/>
                                <w:szCs w:val="24"/>
                              </w:rPr>
                            </m:ctrlPr>
                          </m:dPr>
                          <m:e>
                            <m:r>
                              <w:rPr>
                                <w:rFonts w:ascii="Cambria Math" w:hAnsi="Cambria Math"/>
                                <w:szCs w:val="24"/>
                              </w:rPr>
                              <m:t>θ</m:t>
                            </m:r>
                          </m:e>
                        </m:d>
                      </m:e>
                    </m:func>
                  </m:e>
                </m:d>
              </m:e>
              <m:sup>
                <m:r>
                  <w:rPr>
                    <w:rFonts w:ascii="Cambria Math" w:hAnsi="Cambria Math"/>
                    <w:szCs w:val="24"/>
                  </w:rPr>
                  <m:t>n+1</m:t>
                </m:r>
              </m:sup>
            </m:sSup>
          </m:den>
        </m:f>
      </m:oMath>
      <w:r w:rsidRPr="008A17E9">
        <w:rPr>
          <w:rFonts w:eastAsia="SimSun"/>
          <w:szCs w:val="24"/>
        </w:rPr>
        <w:tab/>
      </w:r>
      <w:r w:rsidRPr="008A17E9">
        <w:rPr>
          <w:rFonts w:eastAsia="SimSun"/>
          <w:szCs w:val="24"/>
        </w:rPr>
        <w:tab/>
        <w:t>(</w:t>
      </w:r>
      <w:r>
        <w:rPr>
          <w:rFonts w:eastAsia="SimSun"/>
          <w:szCs w:val="24"/>
        </w:rPr>
        <w:t>4.1.1-1</w:t>
      </w:r>
      <w:r w:rsidRPr="008A17E9">
        <w:rPr>
          <w:rFonts w:eastAsia="SimSun"/>
          <w:szCs w:val="24"/>
        </w:rPr>
        <w:t>)</w:t>
      </w:r>
    </w:p>
    <w:p w14:paraId="64B6D42C" w14:textId="77777777" w:rsidR="00A4289D" w:rsidRPr="008A17E9" w:rsidRDefault="00A4289D" w:rsidP="00A4289D">
      <w:proofErr w:type="gramStart"/>
      <w:r w:rsidRPr="008A17E9">
        <w:t>where</w:t>
      </w:r>
      <w:proofErr w:type="gramEnd"/>
    </w:p>
    <w:p w14:paraId="54F6919F" w14:textId="77777777" w:rsidR="00A4289D" w:rsidRPr="008A17E9" w:rsidRDefault="00A4289D" w:rsidP="00A4289D">
      <w:pPr>
        <w:ind w:left="720"/>
      </w:pPr>
      <m:oMath>
        <m:r>
          <w:rPr>
            <w:rFonts w:ascii="Cambria Math" w:hAnsi="Cambria Math"/>
          </w:rPr>
          <m:t>β</m:t>
        </m:r>
      </m:oMath>
      <w:r w:rsidRPr="008A17E9">
        <w:rPr>
          <w:rFonts w:eastAsia="SimSun"/>
        </w:rPr>
        <w:t xml:space="preserve"> is the free space constant = </w:t>
      </w:r>
      <m:oMath>
        <m:f>
          <m:fPr>
            <m:ctrlPr>
              <w:rPr>
                <w:rFonts w:ascii="Cambria Math" w:eastAsia="SimSun" w:hAnsi="Cambria Math"/>
                <w:i/>
                <w:sz w:val="28"/>
                <w:szCs w:val="22"/>
              </w:rPr>
            </m:ctrlPr>
          </m:fPr>
          <m:num>
            <m:r>
              <w:rPr>
                <w:rFonts w:ascii="Cambria Math" w:eastAsia="SimSun" w:hAnsi="Cambria Math"/>
                <w:sz w:val="28"/>
              </w:rPr>
              <m:t>2π</m:t>
            </m:r>
          </m:num>
          <m:den>
            <m:r>
              <w:rPr>
                <w:rFonts w:ascii="Cambria Math" w:eastAsia="SimSun" w:hAnsi="Cambria Math"/>
                <w:sz w:val="28"/>
              </w:rPr>
              <m:t>λ</m:t>
            </m:r>
          </m:den>
        </m:f>
      </m:oMath>
    </w:p>
    <w:p w14:paraId="123D6159" w14:textId="77777777" w:rsidR="00A4289D" w:rsidRPr="008A17E9" w:rsidRDefault="00A4289D" w:rsidP="00A4289D">
      <w:pPr>
        <w:ind w:left="720"/>
        <w:rPr>
          <w:szCs w:val="24"/>
        </w:rPr>
      </w:pPr>
      <w:r w:rsidRPr="008A17E9">
        <w:rPr>
          <w:szCs w:val="24"/>
        </w:rPr>
        <w:t>a is the radius of the antenna.</w:t>
      </w:r>
    </w:p>
    <w:p w14:paraId="57CC4BFA" w14:textId="77777777" w:rsidR="00A4289D" w:rsidRPr="008A17E9" w:rsidRDefault="00A4289D" w:rsidP="00A4289D">
      <w:pPr>
        <w:ind w:left="720"/>
      </w:pPr>
      <w:r w:rsidRPr="008A17E9">
        <w:t>D is the antenna diameter</w:t>
      </w:r>
    </w:p>
    <w:p w14:paraId="538B9BF2" w14:textId="77777777" w:rsidR="00A4289D" w:rsidRPr="008A17E9" w:rsidRDefault="006C1C5E" w:rsidP="00A4289D">
      <w:pPr>
        <w:ind w:left="720"/>
        <w:rPr>
          <w:rFonts w:eastAsia="SimSun"/>
        </w:rPr>
      </w:pPr>
      <m:oMath>
        <m:sSub>
          <m:sSubPr>
            <m:ctrlPr>
              <w:rPr>
                <w:rFonts w:ascii="Cambria Math" w:hAnsi="Cambria Math"/>
                <w:i/>
              </w:rPr>
            </m:ctrlPr>
          </m:sSubPr>
          <m:e>
            <m:r>
              <w:rPr>
                <w:rFonts w:ascii="Cambria Math" w:hAnsi="Cambria Math"/>
              </w:rPr>
              <m:t>θ</m:t>
            </m:r>
          </m:e>
          <m:sub>
            <m:r>
              <w:rPr>
                <w:rFonts w:ascii="Cambria Math" w:hAnsi="Cambria Math"/>
              </w:rPr>
              <m:t>3</m:t>
            </m:r>
          </m:sub>
        </m:sSub>
      </m:oMath>
      <w:r w:rsidR="00A4289D" w:rsidRPr="008A17E9">
        <w:rPr>
          <w:rFonts w:eastAsia="SimSun"/>
        </w:rPr>
        <w:t xml:space="preserve"> is the antenna pattern half power </w:t>
      </w:r>
      <w:proofErr w:type="gramStart"/>
      <w:r w:rsidR="00A4289D" w:rsidRPr="008A17E9">
        <w:rPr>
          <w:rFonts w:eastAsia="SimSun"/>
        </w:rPr>
        <w:t>beamwidth.</w:t>
      </w:r>
      <w:proofErr w:type="gramEnd"/>
      <w:r w:rsidR="00A4289D" w:rsidRPr="008A17E9">
        <w:rPr>
          <w:rFonts w:eastAsia="SimSun"/>
        </w:rPr>
        <w:t xml:space="preserve">  </w:t>
      </w:r>
    </w:p>
    <w:p w14:paraId="2DEA82DC" w14:textId="77777777" w:rsidR="00A4289D" w:rsidRPr="008A17E9" w:rsidRDefault="00A4289D" w:rsidP="00A4289D">
      <w:pPr>
        <w:ind w:left="720"/>
      </w:pPr>
      <w:r w:rsidRPr="008A17E9">
        <w:rPr>
          <w:rFonts w:eastAsia="SimSun"/>
        </w:rPr>
        <w:t xml:space="preserve">In equation 17, </w:t>
      </w:r>
      <m:oMath>
        <m:r>
          <w:rPr>
            <w:rFonts w:ascii="Cambria Math" w:eastAsia="SimSun" w:hAnsi="Cambria Math"/>
            <w:i/>
            <w:szCs w:val="24"/>
          </w:rPr>
          <w:sym w:font="Symbol" w:char="F062"/>
        </m:r>
        <m:r>
          <w:rPr>
            <w:rFonts w:ascii="Cambria Math" w:eastAsia="SimSun" w:hAnsi="Cambria Math"/>
            <w:szCs w:val="24"/>
          </w:rPr>
          <m:t>a</m:t>
        </m:r>
      </m:oMath>
      <w:r w:rsidRPr="008A17E9">
        <w:rPr>
          <w:rFonts w:eastAsia="SimSun"/>
        </w:rPr>
        <w:t xml:space="preserve"> becomes </w:t>
      </w:r>
      <m:oMath>
        <m:f>
          <m:fPr>
            <m:ctrlPr>
              <w:rPr>
                <w:rFonts w:ascii="Cambria Math" w:eastAsia="SimSun" w:hAnsi="Cambria Math"/>
                <w:i/>
                <w:szCs w:val="24"/>
              </w:rPr>
            </m:ctrlPr>
          </m:fPr>
          <m:num>
            <m:r>
              <w:rPr>
                <w:rFonts w:ascii="Cambria Math" w:eastAsia="SimSun" w:hAnsi="Cambria Math"/>
                <w:szCs w:val="24"/>
              </w:rPr>
              <m:t>πK</m:t>
            </m:r>
          </m:num>
          <m:den>
            <m:sSub>
              <m:sSubPr>
                <m:ctrlPr>
                  <w:rPr>
                    <w:rFonts w:ascii="Cambria Math" w:eastAsia="SimSun" w:hAnsi="Cambria Math"/>
                    <w:i/>
                    <w:szCs w:val="24"/>
                  </w:rPr>
                </m:ctrlPr>
              </m:sSubPr>
              <m:e>
                <m:r>
                  <w:rPr>
                    <w:rFonts w:ascii="Cambria Math" w:eastAsia="SimSun" w:hAnsi="Cambria Math"/>
                    <w:szCs w:val="24"/>
                  </w:rPr>
                  <m:t>θ</m:t>
                </m:r>
              </m:e>
              <m:sub>
                <m:r>
                  <w:rPr>
                    <w:rFonts w:ascii="Cambria Math" w:eastAsia="SimSun" w:hAnsi="Cambria Math"/>
                    <w:szCs w:val="24"/>
                  </w:rPr>
                  <m:t>3</m:t>
                </m:r>
              </m:sub>
            </m:sSub>
          </m:den>
        </m:f>
      </m:oMath>
    </w:p>
    <w:p w14:paraId="18AAF3A3" w14:textId="77777777" w:rsidR="00A4289D" w:rsidRPr="008A17E9" w:rsidRDefault="006C1C5E" w:rsidP="00A4289D">
      <w:pPr>
        <w:ind w:left="720"/>
      </w:pPr>
      <m:oMath>
        <m:sSub>
          <m:sSubPr>
            <m:ctrlPr>
              <w:rPr>
                <w:rFonts w:ascii="Cambria Math" w:hAnsi="Cambria Math"/>
                <w:i/>
              </w:rPr>
            </m:ctrlPr>
          </m:sSubPr>
          <m:e>
            <m:r>
              <w:rPr>
                <w:rFonts w:ascii="Cambria Math" w:hAnsi="Cambria Math"/>
              </w:rPr>
              <m:t>J</m:t>
            </m:r>
          </m:e>
          <m:sub>
            <m:r>
              <w:rPr>
                <w:rFonts w:ascii="Cambria Math" w:hAnsi="Cambria Math"/>
              </w:rPr>
              <m:t>n</m:t>
            </m:r>
          </m:sub>
        </m:sSub>
      </m:oMath>
      <w:r w:rsidR="00A4289D" w:rsidRPr="008A17E9">
        <w:rPr>
          <w:rFonts w:eastAsia="SimSun"/>
        </w:rPr>
        <w:t xml:space="preserve"> is the Bessel function (can be evaluated in Excel or Matlab </w:t>
      </w:r>
      <w:proofErr w:type="gramStart"/>
      <w:r w:rsidR="00A4289D" w:rsidRPr="008A17E9">
        <w:rPr>
          <w:rFonts w:eastAsia="SimSun"/>
        </w:rPr>
        <w:t>etc.).</w:t>
      </w:r>
      <w:proofErr w:type="gramEnd"/>
    </w:p>
    <w:p w14:paraId="71517327" w14:textId="77777777" w:rsidR="00A4289D" w:rsidRPr="008A17E9" w:rsidRDefault="00A4289D" w:rsidP="00A4289D">
      <w:pPr>
        <w:ind w:left="720"/>
      </w:pPr>
      <m:oMath>
        <m:r>
          <w:rPr>
            <w:rFonts w:ascii="Cambria Math" w:eastAsia="SimSun" w:hAnsi="Cambria Math"/>
          </w:rPr>
          <m:t>λ</m:t>
        </m:r>
      </m:oMath>
      <w:r w:rsidRPr="008A17E9">
        <w:rPr>
          <w:rFonts w:eastAsia="SimSun"/>
        </w:rPr>
        <w:t xml:space="preserve"> in the wavelength, and</w:t>
      </w:r>
    </w:p>
    <w:p w14:paraId="5CBB8F2F" w14:textId="4B7911AC" w:rsidR="00A4289D" w:rsidRPr="008A17E9" w:rsidRDefault="00A4289D" w:rsidP="00A4289D">
      <w:pPr>
        <w:ind w:left="720"/>
      </w:pPr>
      <w:r w:rsidRPr="008A17E9">
        <w:t xml:space="preserve">n is the </w:t>
      </w:r>
      <w:r w:rsidR="008E2118" w:rsidRPr="008A17E9">
        <w:t xml:space="preserve">parabolic taper </w:t>
      </w:r>
      <w:r w:rsidRPr="008A17E9">
        <w:t>power value.</w:t>
      </w:r>
    </w:p>
    <w:p w14:paraId="2270ED32" w14:textId="41964B82" w:rsidR="00A4289D" w:rsidRPr="008A17E9" w:rsidRDefault="00A4289D" w:rsidP="00A4289D">
      <w:r w:rsidRPr="008A17E9">
        <w:t xml:space="preserve">The antenna dimension can be eliminated using </w:t>
      </w:r>
      <m:oMath>
        <m:r>
          <w:rPr>
            <w:rFonts w:ascii="Cambria Math" w:hAnsi="Cambria Math"/>
          </w:rPr>
          <m:t>βa=</m:t>
        </m:r>
        <m:f>
          <m:fPr>
            <m:ctrlPr>
              <w:rPr>
                <w:rFonts w:ascii="Cambria Math" w:eastAsia="SimSun" w:hAnsi="Cambria Math"/>
                <w:i/>
                <w:szCs w:val="24"/>
              </w:rPr>
            </m:ctrlPr>
          </m:fPr>
          <m:num>
            <m:r>
              <w:rPr>
                <w:rFonts w:ascii="Cambria Math" w:eastAsia="SimSun" w:hAnsi="Cambria Math"/>
                <w:szCs w:val="24"/>
              </w:rPr>
              <m:t>πK</m:t>
            </m:r>
          </m:num>
          <m:den>
            <m:sSub>
              <m:sSubPr>
                <m:ctrlPr>
                  <w:rPr>
                    <w:rFonts w:ascii="Cambria Math" w:eastAsia="SimSun" w:hAnsi="Cambria Math"/>
                    <w:i/>
                    <w:szCs w:val="24"/>
                  </w:rPr>
                </m:ctrlPr>
              </m:sSubPr>
              <m:e>
                <m:r>
                  <w:rPr>
                    <w:rFonts w:ascii="Cambria Math" w:eastAsia="SimSun" w:hAnsi="Cambria Math"/>
                    <w:szCs w:val="24"/>
                  </w:rPr>
                  <m:t>θ</m:t>
                </m:r>
              </m:e>
              <m:sub>
                <m:r>
                  <w:rPr>
                    <w:rFonts w:ascii="Cambria Math" w:eastAsia="SimSun" w:hAnsi="Cambria Math"/>
                    <w:szCs w:val="24"/>
                  </w:rPr>
                  <m:t>3</m:t>
                </m:r>
              </m:sub>
            </m:sSub>
          </m:den>
        </m:f>
      </m:oMath>
      <w:r w:rsidRPr="008A17E9">
        <w:t xml:space="preserve">, where the values for K in degrees are provided in </w:t>
      </w:r>
      <w:r w:rsidRPr="008A17E9">
        <w:rPr>
          <w:szCs w:val="24"/>
        </w:rPr>
        <w:t xml:space="preserve">Table </w:t>
      </w:r>
      <w:r w:rsidR="008E2118">
        <w:rPr>
          <w:szCs w:val="24"/>
        </w:rPr>
        <w:t>4.1.1-1</w:t>
      </w:r>
      <w:r w:rsidRPr="008A17E9">
        <w:rPr>
          <w:szCs w:val="24"/>
        </w:rPr>
        <w:t xml:space="preserve"> where </w:t>
      </w:r>
      <m:oMath>
        <m:r>
          <w:rPr>
            <w:rFonts w:ascii="Cambria Math" w:hAnsi="Cambria Math"/>
            <w:szCs w:val="24"/>
          </w:rPr>
          <m:t>K=</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2a θ</m:t>
                </m:r>
              </m:e>
              <m:sub>
                <m:r>
                  <w:rPr>
                    <w:rFonts w:ascii="Cambria Math" w:hAnsi="Cambria Math"/>
                    <w:szCs w:val="24"/>
                  </w:rPr>
                  <m:t>3</m:t>
                </m:r>
              </m:sub>
            </m:sSub>
          </m:num>
          <m:den>
            <m:r>
              <w:rPr>
                <w:rFonts w:ascii="Cambria Math" w:hAnsi="Cambria Math"/>
                <w:szCs w:val="24"/>
              </w:rPr>
              <m:t>λ</m:t>
            </m:r>
          </m:den>
        </m:f>
      </m:oMath>
      <w:r w:rsidRPr="008A17E9">
        <w:rPr>
          <w:rFonts w:eastAsia="SimSun"/>
          <w:szCs w:val="24"/>
        </w:rPr>
        <w:t xml:space="preserve">.  Equation </w:t>
      </w:r>
      <w:r w:rsidR="008E2118">
        <w:rPr>
          <w:rFonts w:eastAsia="SimSun"/>
          <w:szCs w:val="24"/>
        </w:rPr>
        <w:t xml:space="preserve">4.1.1-1 </w:t>
      </w:r>
      <w:r w:rsidRPr="008A17E9">
        <w:t>can be written as</w:t>
      </w:r>
    </w:p>
    <w:p w14:paraId="614858F3" w14:textId="77777777" w:rsidR="00A4289D" w:rsidRPr="008A17E9" w:rsidRDefault="00A4289D" w:rsidP="00A4289D">
      <w:pPr>
        <w:jc w:val="center"/>
      </w:pPr>
      <m:oMath>
        <m:r>
          <w:rPr>
            <w:rFonts w:ascii="Cambria Math" w:hAnsi="Cambria Math"/>
            <w:sz w:val="28"/>
          </w:rPr>
          <m:t>f</m:t>
        </m:r>
        <m:d>
          <m:dPr>
            <m:ctrlPr>
              <w:rPr>
                <w:rFonts w:ascii="Cambria Math" w:hAnsi="Cambria Math"/>
                <w:i/>
                <w:sz w:val="28"/>
                <w:szCs w:val="22"/>
              </w:rPr>
            </m:ctrlPr>
          </m:dPr>
          <m:e>
            <m:r>
              <w:rPr>
                <w:rFonts w:ascii="Cambria Math" w:hAnsi="Cambria Math"/>
                <w:sz w:val="28"/>
              </w:rPr>
              <m:t>θ,n</m:t>
            </m:r>
          </m:e>
        </m:d>
        <m:r>
          <w:rPr>
            <w:rFonts w:ascii="Cambria Math" w:hAnsi="Cambria Math"/>
            <w:sz w:val="28"/>
          </w:rPr>
          <m:t>=</m:t>
        </m:r>
        <m:f>
          <m:fPr>
            <m:ctrlPr>
              <w:rPr>
                <w:rFonts w:ascii="Cambria Math" w:hAnsi="Cambria Math"/>
                <w:i/>
                <w:sz w:val="28"/>
                <w:szCs w:val="22"/>
              </w:rPr>
            </m:ctrlPr>
          </m:fPr>
          <m:num>
            <m:sSup>
              <m:sSupPr>
                <m:ctrlPr>
                  <w:rPr>
                    <w:rFonts w:ascii="Cambria Math" w:hAnsi="Cambria Math"/>
                    <w:i/>
                    <w:sz w:val="28"/>
                    <w:szCs w:val="22"/>
                  </w:rPr>
                </m:ctrlPr>
              </m:sSupPr>
              <m:e>
                <m:r>
                  <w:rPr>
                    <w:rFonts w:ascii="Cambria Math" w:hAnsi="Cambria Math"/>
                    <w:sz w:val="28"/>
                  </w:rPr>
                  <m:t>2</m:t>
                </m:r>
              </m:e>
              <m:sup>
                <m:r>
                  <w:rPr>
                    <w:rFonts w:ascii="Cambria Math" w:hAnsi="Cambria Math"/>
                    <w:sz w:val="28"/>
                  </w:rPr>
                  <m:t>n+1</m:t>
                </m:r>
              </m:sup>
            </m:sSup>
            <m:d>
              <m:dPr>
                <m:ctrlPr>
                  <w:rPr>
                    <w:rFonts w:ascii="Cambria Math" w:hAnsi="Cambria Math"/>
                    <w:i/>
                    <w:sz w:val="28"/>
                    <w:szCs w:val="22"/>
                  </w:rPr>
                </m:ctrlPr>
              </m:dPr>
              <m:e>
                <m:r>
                  <w:rPr>
                    <w:rFonts w:ascii="Cambria Math" w:hAnsi="Cambria Math"/>
                    <w:sz w:val="28"/>
                  </w:rPr>
                  <m:t>n+1</m:t>
                </m:r>
              </m:e>
            </m:d>
            <m:r>
              <w:rPr>
                <w:rFonts w:ascii="Cambria Math" w:hAnsi="Cambria Math"/>
                <w:sz w:val="28"/>
              </w:rPr>
              <m:t>!</m:t>
            </m:r>
            <m:sSub>
              <m:sSubPr>
                <m:ctrlPr>
                  <w:rPr>
                    <w:rFonts w:ascii="Cambria Math" w:hAnsi="Cambria Math"/>
                    <w:i/>
                    <w:sz w:val="28"/>
                    <w:szCs w:val="22"/>
                  </w:rPr>
                </m:ctrlPr>
              </m:sSubPr>
              <m:e>
                <m:r>
                  <w:rPr>
                    <w:rFonts w:ascii="Cambria Math" w:hAnsi="Cambria Math"/>
                    <w:sz w:val="28"/>
                  </w:rPr>
                  <m:t>J</m:t>
                </m:r>
              </m:e>
              <m:sub>
                <m:r>
                  <w:rPr>
                    <w:rFonts w:ascii="Cambria Math" w:hAnsi="Cambria Math"/>
                    <w:sz w:val="28"/>
                  </w:rPr>
                  <m:t>n+1</m:t>
                </m:r>
              </m:sub>
            </m:sSub>
            <m:d>
              <m:dPr>
                <m:ctrlPr>
                  <w:rPr>
                    <w:rFonts w:ascii="Cambria Math" w:hAnsi="Cambria Math"/>
                    <w:i/>
                    <w:sz w:val="28"/>
                    <w:szCs w:val="22"/>
                  </w:rPr>
                </m:ctrlPr>
              </m:dPr>
              <m:e>
                <m:r>
                  <w:rPr>
                    <w:rFonts w:ascii="Cambria Math" w:hAnsi="Cambria Math"/>
                    <w:sz w:val="28"/>
                  </w:rPr>
                  <m:t>π</m:t>
                </m:r>
                <m:sSub>
                  <m:sSubPr>
                    <m:ctrlPr>
                      <w:rPr>
                        <w:rFonts w:ascii="Cambria Math" w:hAnsi="Cambria Math"/>
                        <w:i/>
                        <w:sz w:val="28"/>
                        <w:szCs w:val="22"/>
                      </w:rPr>
                    </m:ctrlPr>
                  </m:sSubPr>
                  <m:e>
                    <m:r>
                      <w:rPr>
                        <w:rFonts w:ascii="Cambria Math" w:hAnsi="Cambria Math"/>
                        <w:sz w:val="28"/>
                        <w:szCs w:val="22"/>
                      </w:rPr>
                      <m:t>K/</m:t>
                    </m:r>
                    <m:r>
                      <w:rPr>
                        <w:rFonts w:ascii="Cambria Math" w:hAnsi="Cambria Math"/>
                        <w:sz w:val="28"/>
                      </w:rPr>
                      <m:t>θ</m:t>
                    </m:r>
                  </m:e>
                  <m:sub>
                    <m:r>
                      <w:rPr>
                        <w:rFonts w:ascii="Cambria Math" w:hAnsi="Cambria Math"/>
                        <w:sz w:val="28"/>
                      </w:rPr>
                      <m:t>3</m:t>
                    </m:r>
                  </m:sub>
                </m:sSub>
                <m:func>
                  <m:funcPr>
                    <m:ctrlPr>
                      <w:rPr>
                        <w:rFonts w:ascii="Cambria Math" w:hAnsi="Cambria Math"/>
                        <w:i/>
                        <w:sz w:val="28"/>
                        <w:szCs w:val="22"/>
                      </w:rPr>
                    </m:ctrlPr>
                  </m:funcPr>
                  <m:fName>
                    <m:r>
                      <m:rPr>
                        <m:sty m:val="p"/>
                      </m:rPr>
                      <w:rPr>
                        <w:rFonts w:ascii="Cambria Math" w:hAnsi="Cambria Math"/>
                        <w:sz w:val="28"/>
                      </w:rPr>
                      <m:t>sin</m:t>
                    </m:r>
                  </m:fName>
                  <m:e>
                    <m:d>
                      <m:dPr>
                        <m:ctrlPr>
                          <w:rPr>
                            <w:rFonts w:ascii="Cambria Math" w:hAnsi="Cambria Math"/>
                            <w:i/>
                            <w:sz w:val="28"/>
                            <w:szCs w:val="22"/>
                          </w:rPr>
                        </m:ctrlPr>
                      </m:dPr>
                      <m:e>
                        <m:r>
                          <w:rPr>
                            <w:rFonts w:ascii="Cambria Math" w:hAnsi="Cambria Math"/>
                            <w:sz w:val="28"/>
                          </w:rPr>
                          <m:t>θ</m:t>
                        </m:r>
                      </m:e>
                    </m:d>
                  </m:e>
                </m:func>
              </m:e>
            </m:d>
          </m:num>
          <m:den>
            <m:sSup>
              <m:sSupPr>
                <m:ctrlPr>
                  <w:rPr>
                    <w:rFonts w:ascii="Cambria Math" w:hAnsi="Cambria Math"/>
                    <w:i/>
                    <w:sz w:val="28"/>
                    <w:szCs w:val="22"/>
                  </w:rPr>
                </m:ctrlPr>
              </m:sSupPr>
              <m:e>
                <m:d>
                  <m:dPr>
                    <m:ctrlPr>
                      <w:rPr>
                        <w:rFonts w:ascii="Cambria Math" w:hAnsi="Cambria Math"/>
                        <w:i/>
                        <w:sz w:val="28"/>
                        <w:szCs w:val="22"/>
                      </w:rPr>
                    </m:ctrlPr>
                  </m:dPr>
                  <m:e>
                    <m:r>
                      <w:rPr>
                        <w:rFonts w:ascii="Cambria Math" w:hAnsi="Cambria Math"/>
                        <w:sz w:val="28"/>
                      </w:rPr>
                      <m:t>π</m:t>
                    </m:r>
                    <m:sSub>
                      <m:sSubPr>
                        <m:ctrlPr>
                          <w:rPr>
                            <w:rFonts w:ascii="Cambria Math" w:hAnsi="Cambria Math"/>
                            <w:i/>
                            <w:sz w:val="28"/>
                            <w:szCs w:val="22"/>
                          </w:rPr>
                        </m:ctrlPr>
                      </m:sSubPr>
                      <m:e>
                        <m:r>
                          <w:rPr>
                            <w:rFonts w:ascii="Cambria Math" w:hAnsi="Cambria Math"/>
                            <w:sz w:val="28"/>
                            <w:szCs w:val="22"/>
                          </w:rPr>
                          <m:t>K/</m:t>
                        </m:r>
                        <m:r>
                          <w:rPr>
                            <w:rFonts w:ascii="Cambria Math" w:hAnsi="Cambria Math"/>
                            <w:sz w:val="28"/>
                          </w:rPr>
                          <m:t>θ</m:t>
                        </m:r>
                      </m:e>
                      <m:sub>
                        <m:r>
                          <w:rPr>
                            <w:rFonts w:ascii="Cambria Math" w:hAnsi="Cambria Math"/>
                            <w:sz w:val="28"/>
                          </w:rPr>
                          <m:t>3</m:t>
                        </m:r>
                      </m:sub>
                    </m:sSub>
                    <m:func>
                      <m:funcPr>
                        <m:ctrlPr>
                          <w:rPr>
                            <w:rFonts w:ascii="Cambria Math" w:hAnsi="Cambria Math"/>
                            <w:i/>
                            <w:sz w:val="28"/>
                            <w:szCs w:val="22"/>
                          </w:rPr>
                        </m:ctrlPr>
                      </m:funcPr>
                      <m:fName>
                        <m:r>
                          <m:rPr>
                            <m:sty m:val="p"/>
                          </m:rPr>
                          <w:rPr>
                            <w:rFonts w:ascii="Cambria Math" w:hAnsi="Cambria Math"/>
                            <w:sz w:val="28"/>
                          </w:rPr>
                          <m:t>sin</m:t>
                        </m:r>
                      </m:fName>
                      <m:e>
                        <m:d>
                          <m:dPr>
                            <m:ctrlPr>
                              <w:rPr>
                                <w:rFonts w:ascii="Cambria Math" w:hAnsi="Cambria Math"/>
                                <w:i/>
                                <w:sz w:val="28"/>
                                <w:szCs w:val="22"/>
                              </w:rPr>
                            </m:ctrlPr>
                          </m:dPr>
                          <m:e>
                            <m:r>
                              <w:rPr>
                                <w:rFonts w:ascii="Cambria Math" w:hAnsi="Cambria Math"/>
                                <w:sz w:val="28"/>
                              </w:rPr>
                              <m:t>θ</m:t>
                            </m:r>
                          </m:e>
                        </m:d>
                      </m:e>
                    </m:func>
                  </m:e>
                </m:d>
              </m:e>
              <m:sup>
                <m:r>
                  <w:rPr>
                    <w:rFonts w:ascii="Cambria Math" w:hAnsi="Cambria Math"/>
                    <w:sz w:val="28"/>
                  </w:rPr>
                  <m:t>n+1</m:t>
                </m:r>
              </m:sup>
            </m:sSup>
          </m:den>
        </m:f>
      </m:oMath>
      <w:r w:rsidRPr="008A17E9">
        <w:rPr>
          <w:rFonts w:eastAsia="SimSun"/>
        </w:rPr>
        <w:tab/>
      </w:r>
      <w:r w:rsidRPr="008A17E9">
        <w:rPr>
          <w:rFonts w:eastAsia="SimSun"/>
        </w:rPr>
        <w:tab/>
        <w:t>(</w:t>
      </w:r>
      <w:r>
        <w:rPr>
          <w:rFonts w:eastAsia="SimSun"/>
          <w:szCs w:val="24"/>
        </w:rPr>
        <w:t>4.1.1-2</w:t>
      </w:r>
      <w:r w:rsidRPr="008A17E9">
        <w:rPr>
          <w:rFonts w:eastAsia="SimSun"/>
        </w:rPr>
        <w:t>)</w:t>
      </w:r>
    </w:p>
    <w:p w14:paraId="2F894E8D" w14:textId="29DF2F94" w:rsidR="00A4289D" w:rsidRPr="008A17E9" w:rsidRDefault="00A4289D" w:rsidP="00A4289D">
      <w:r w:rsidRPr="008A17E9">
        <w:t xml:space="preserve">For the parabolic distribution, we have the following relationships </w:t>
      </w:r>
      <w:r w:rsidR="00A001CE">
        <w:t xml:space="preserve">as provided in the table below </w:t>
      </w:r>
      <w:r w:rsidRPr="008A17E9">
        <w:t>from reference 1 where the normalized pattern is a function o</w:t>
      </w:r>
      <w:r w:rsidR="00A001CE">
        <w:t>f</w:t>
      </w:r>
      <w:r w:rsidRPr="008A17E9">
        <w:t xml:space="preserve"> the beamwidth </w:t>
      </w:r>
      <m:oMath>
        <m:sSub>
          <m:sSubPr>
            <m:ctrlPr>
              <w:rPr>
                <w:rFonts w:ascii="Cambria Math" w:hAnsi="Cambria Math"/>
                <w:i/>
              </w:rPr>
            </m:ctrlPr>
          </m:sSubPr>
          <m:e>
            <m:r>
              <w:rPr>
                <w:rFonts w:ascii="Cambria Math" w:hAnsi="Cambria Math"/>
              </w:rPr>
              <m:t>θ</m:t>
            </m:r>
          </m:e>
          <m:sub>
            <m:r>
              <w:rPr>
                <w:rFonts w:ascii="Cambria Math" w:hAnsi="Cambria Math"/>
              </w:rPr>
              <m:t>3</m:t>
            </m:r>
          </m:sub>
        </m:sSub>
      </m:oMath>
      <w:r w:rsidRPr="008A17E9">
        <w:rPr>
          <w:rFonts w:eastAsia="SimSun"/>
        </w:rPr>
        <w:t xml:space="preserve"> and the estimated peak sidelobe level.</w:t>
      </w:r>
    </w:p>
    <w:p w14:paraId="41973CC2" w14:textId="516B2656" w:rsidR="00A4289D" w:rsidRPr="008A17E9" w:rsidRDefault="00A4289D" w:rsidP="00A4289D">
      <w:pPr>
        <w:pStyle w:val="TableNo"/>
      </w:pPr>
      <w:r w:rsidRPr="008A17E9">
        <w:t xml:space="preserve">TABLE </w:t>
      </w:r>
      <w:r w:rsidR="00683CC5">
        <w:t>4.1.1-1</w:t>
      </w:r>
    </w:p>
    <w:p w14:paraId="6202A788" w14:textId="77777777" w:rsidR="00A4289D" w:rsidRPr="00735DA1" w:rsidRDefault="00A4289D" w:rsidP="00A4289D">
      <w:pPr>
        <w:jc w:val="center"/>
        <w:rPr>
          <w:b/>
          <w:bCs/>
          <w:sz w:val="20"/>
          <w:szCs w:val="16"/>
        </w:rPr>
      </w:pPr>
      <w:r w:rsidRPr="00735DA1">
        <w:rPr>
          <w:b/>
          <w:bCs/>
          <w:sz w:val="20"/>
          <w:szCs w:val="16"/>
        </w:rPr>
        <w:t>Radiation Pattern Characteristics Produced by Circular Aperture Distributions (Reference-1)</w:t>
      </w:r>
    </w:p>
    <w:tbl>
      <w:tblPr>
        <w:tblW w:w="5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4"/>
        <w:gridCol w:w="2455"/>
        <w:gridCol w:w="1066"/>
      </w:tblGrid>
      <w:tr w:rsidR="00A4289D" w:rsidRPr="00735DA1" w14:paraId="3A98ED2C" w14:textId="77777777" w:rsidTr="00735DA1">
        <w:trPr>
          <w:jc w:val="center"/>
        </w:trPr>
        <w:tc>
          <w:tcPr>
            <w:tcW w:w="19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E1EA12" w14:textId="77777777" w:rsidR="00A4289D" w:rsidRPr="00735DA1" w:rsidRDefault="00A4289D" w:rsidP="00F84813">
            <w:pPr>
              <w:tabs>
                <w:tab w:val="left" w:pos="794"/>
                <w:tab w:val="left" w:pos="1191"/>
                <w:tab w:val="left" w:pos="1588"/>
                <w:tab w:val="left" w:pos="1985"/>
              </w:tabs>
              <w:jc w:val="center"/>
              <w:rPr>
                <w:b/>
                <w:bCs/>
                <w:sz w:val="20"/>
              </w:rPr>
            </w:pPr>
            <w:r w:rsidRPr="00735DA1">
              <w:rPr>
                <w:b/>
                <w:bCs/>
                <w:sz w:val="20"/>
              </w:rPr>
              <w:t>Parabolic Power, n</w:t>
            </w:r>
          </w:p>
        </w:tc>
        <w:tc>
          <w:tcPr>
            <w:tcW w:w="24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DD69F6" w14:textId="77777777" w:rsidR="00A4289D" w:rsidRPr="00735DA1" w:rsidRDefault="00A4289D" w:rsidP="00F84813">
            <w:pPr>
              <w:tabs>
                <w:tab w:val="left" w:pos="794"/>
                <w:tab w:val="left" w:pos="1191"/>
                <w:tab w:val="left" w:pos="1588"/>
                <w:tab w:val="left" w:pos="1985"/>
              </w:tabs>
              <w:jc w:val="center"/>
              <w:rPr>
                <w:b/>
                <w:bCs/>
                <w:sz w:val="20"/>
              </w:rPr>
            </w:pPr>
            <w:r w:rsidRPr="00735DA1">
              <w:rPr>
                <w:b/>
                <w:bCs/>
                <w:sz w:val="20"/>
              </w:rPr>
              <w:t>Peak Sidelobe Level (dB)</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6EFC3" w14:textId="77777777" w:rsidR="00A4289D" w:rsidRPr="00735DA1" w:rsidRDefault="00A4289D" w:rsidP="00F84813">
            <w:pPr>
              <w:tabs>
                <w:tab w:val="left" w:pos="794"/>
                <w:tab w:val="left" w:pos="1191"/>
                <w:tab w:val="left" w:pos="1588"/>
                <w:tab w:val="left" w:pos="1985"/>
              </w:tabs>
              <w:jc w:val="center"/>
              <w:rPr>
                <w:rFonts w:eastAsia="SimSun"/>
                <w:b/>
                <w:bCs/>
                <w:sz w:val="20"/>
              </w:rPr>
            </w:pPr>
            <w:r w:rsidRPr="00735DA1">
              <w:rPr>
                <w:b/>
                <w:bCs/>
                <w:sz w:val="20"/>
              </w:rPr>
              <w:t xml:space="preserve">K </w:t>
            </w:r>
            <w:r w:rsidRPr="00735DA1">
              <w:rPr>
                <w:b/>
                <w:bCs/>
                <w:sz w:val="20"/>
                <w:lang w:eastAsia="zh-CN"/>
              </w:rPr>
              <w:t>(</w:t>
            </w:r>
            <w:r w:rsidRPr="00735DA1">
              <w:rPr>
                <w:b/>
                <w:bCs/>
                <w:sz w:val="20"/>
                <w:lang w:eastAsia="zh-CN"/>
              </w:rPr>
              <w:sym w:font="Symbol" w:char="F0B0"/>
            </w:r>
            <w:r w:rsidRPr="00735DA1">
              <w:rPr>
                <w:b/>
                <w:bCs/>
                <w:sz w:val="20"/>
                <w:lang w:eastAsia="zh-CN"/>
              </w:rPr>
              <w:t>)</w:t>
            </w:r>
          </w:p>
        </w:tc>
      </w:tr>
      <w:tr w:rsidR="00A4289D" w:rsidRPr="008A17E9" w14:paraId="6F24F4A6" w14:textId="77777777" w:rsidTr="00735DA1">
        <w:trPr>
          <w:jc w:val="center"/>
        </w:trPr>
        <w:tc>
          <w:tcPr>
            <w:tcW w:w="19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CF88F4"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0</w:t>
            </w:r>
          </w:p>
        </w:tc>
        <w:tc>
          <w:tcPr>
            <w:tcW w:w="24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5B590"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-17.66</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D2FC47"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58.2125</w:t>
            </w:r>
          </w:p>
        </w:tc>
      </w:tr>
      <w:tr w:rsidR="00A4289D" w:rsidRPr="008A17E9" w14:paraId="16557E4B" w14:textId="77777777" w:rsidTr="00735DA1">
        <w:trPr>
          <w:jc w:val="center"/>
        </w:trPr>
        <w:tc>
          <w:tcPr>
            <w:tcW w:w="19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CA81BB"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1</w:t>
            </w:r>
          </w:p>
        </w:tc>
        <w:tc>
          <w:tcPr>
            <w:tcW w:w="24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DFE5D6"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-24.64</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8102CE"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72.5938</w:t>
            </w:r>
          </w:p>
        </w:tc>
      </w:tr>
      <w:tr w:rsidR="00A4289D" w:rsidRPr="008A17E9" w14:paraId="24BCEF22" w14:textId="77777777" w:rsidTr="00735DA1">
        <w:trPr>
          <w:jc w:val="center"/>
        </w:trPr>
        <w:tc>
          <w:tcPr>
            <w:tcW w:w="19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DAB479"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2</w:t>
            </w:r>
          </w:p>
        </w:tc>
        <w:tc>
          <w:tcPr>
            <w:tcW w:w="24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4A6CC3"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-30.61</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3B3069"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84.0529</w:t>
            </w:r>
          </w:p>
        </w:tc>
      </w:tr>
      <w:tr w:rsidR="00A4289D" w:rsidRPr="008A17E9" w14:paraId="23EDFDE4" w14:textId="77777777" w:rsidTr="00735DA1">
        <w:trPr>
          <w:jc w:val="center"/>
        </w:trPr>
        <w:tc>
          <w:tcPr>
            <w:tcW w:w="19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2EADA9"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3</w:t>
            </w:r>
          </w:p>
        </w:tc>
        <w:tc>
          <w:tcPr>
            <w:tcW w:w="24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C92315"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-35.96</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53ABAF"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96.3142</w:t>
            </w:r>
          </w:p>
        </w:tc>
      </w:tr>
      <w:tr w:rsidR="00A4289D" w:rsidRPr="008A17E9" w14:paraId="17E65F93" w14:textId="77777777" w:rsidTr="00735DA1">
        <w:trPr>
          <w:jc w:val="center"/>
        </w:trPr>
        <w:tc>
          <w:tcPr>
            <w:tcW w:w="19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31D8D5"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4</w:t>
            </w:r>
          </w:p>
        </w:tc>
        <w:tc>
          <w:tcPr>
            <w:tcW w:w="24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586EBF"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-40.0</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9D6989" w14:textId="77777777" w:rsidR="00A4289D" w:rsidRPr="008A17E9" w:rsidRDefault="00A4289D" w:rsidP="00F84813">
            <w:pPr>
              <w:tabs>
                <w:tab w:val="left" w:pos="794"/>
                <w:tab w:val="left" w:pos="1191"/>
                <w:tab w:val="left" w:pos="1588"/>
                <w:tab w:val="left" w:pos="1985"/>
              </w:tabs>
              <w:jc w:val="center"/>
              <w:rPr>
                <w:sz w:val="20"/>
              </w:rPr>
            </w:pPr>
            <w:r w:rsidRPr="008A17E9">
              <w:rPr>
                <w:sz w:val="20"/>
              </w:rPr>
              <w:t>108.2317</w:t>
            </w:r>
          </w:p>
        </w:tc>
      </w:tr>
    </w:tbl>
    <w:p w14:paraId="7BED43B8" w14:textId="4FB1799D" w:rsidR="00A4289D" w:rsidRPr="008A17E9" w:rsidRDefault="00A4289D" w:rsidP="00A4289D">
      <w:pPr>
        <w:pStyle w:val="Heading3"/>
        <w:rPr>
          <w:rFonts w:asciiTheme="majorBidi" w:hAnsiTheme="majorBidi"/>
          <w:b/>
          <w:color w:val="auto"/>
        </w:rPr>
      </w:pPr>
      <w:r w:rsidRPr="008A17E9">
        <w:rPr>
          <w:rFonts w:asciiTheme="majorBidi" w:hAnsiTheme="majorBidi"/>
          <w:b/>
          <w:color w:val="auto"/>
        </w:rPr>
        <w:t>4.1.2</w:t>
      </w:r>
      <w:r w:rsidRPr="008A17E9">
        <w:rPr>
          <w:rFonts w:asciiTheme="majorBidi" w:hAnsiTheme="majorBidi"/>
          <w:b/>
          <w:color w:val="auto"/>
        </w:rPr>
        <w:tab/>
        <w:t>Procedure to compute sidelobe envelope</w:t>
      </w:r>
    </w:p>
    <w:p w14:paraId="584BE852" w14:textId="33487080" w:rsidR="00A4289D" w:rsidRPr="008A17E9" w:rsidRDefault="00A4289D" w:rsidP="00A4289D">
      <w:r w:rsidRPr="008A17E9">
        <w:t xml:space="preserve">Using equation </w:t>
      </w:r>
      <w:r w:rsidR="006059BB">
        <w:t>4.1.1-2</w:t>
      </w:r>
      <w:r w:rsidRPr="008A17E9">
        <w:t xml:space="preserve"> and Table-</w:t>
      </w:r>
      <w:r w:rsidR="006059BB">
        <w:t>4.1.1-1</w:t>
      </w:r>
      <w:r w:rsidRPr="008A17E9">
        <w:t>7, it is possible to develop the mask equations.  These masks are derived using curve fits to the antenna peak side</w:t>
      </w:r>
      <w:r w:rsidRPr="008A17E9">
        <w:noBreakHyphen/>
        <w:t xml:space="preserve">lobe levels beyond the antenna pattern first null location.  It has been found, by comparing the integral of the theoretical and the proposed mask patterns, that the difference between the peak and average envelopes in one </w:t>
      </w:r>
      <w:r w:rsidRPr="008A17E9">
        <w:lastRenderedPageBreak/>
        <w:t>principal plane cut is 6 dB.  The following procedure is used for calculating the peak and average envelops:</w:t>
      </w:r>
    </w:p>
    <w:p w14:paraId="731C8301" w14:textId="702560EA" w:rsidR="00A4289D" w:rsidRPr="00BD5903" w:rsidRDefault="00A4289D" w:rsidP="00A4289D">
      <w:pPr>
        <w:pStyle w:val="enumlev1"/>
        <w:numPr>
          <w:ilvl w:val="0"/>
          <w:numId w:val="2"/>
        </w:numPr>
      </w:pPr>
      <w:r w:rsidRPr="008A17E9">
        <w:t>co</w:t>
      </w:r>
      <w:r w:rsidR="00C3553C">
        <w:t>mpute</w:t>
      </w:r>
      <w:r w:rsidRPr="008A17E9">
        <w:t xml:space="preserve"> equation</w:t>
      </w:r>
      <w:r w:rsidR="00C3553C">
        <w:t xml:space="preserve"> 4.1.1-2 for different n values using the value of K from </w:t>
      </w:r>
      <w:r w:rsidRPr="008A17E9">
        <w:t xml:space="preserve">Table </w:t>
      </w:r>
      <w:r w:rsidR="00C3553C">
        <w:t>4.1.1-1</w:t>
      </w:r>
      <w:r w:rsidRPr="008A17E9">
        <w:t xml:space="preserve"> </w:t>
      </w:r>
      <w:r w:rsidR="004D0381">
        <w:t xml:space="preserve">then </w:t>
      </w:r>
      <w:r w:rsidRPr="008A17E9">
        <w:t>normalize</w:t>
      </w:r>
      <w:r w:rsidR="004D0381">
        <w:t xml:space="preserve"> the</w:t>
      </w:r>
      <w:r w:rsidRPr="008A17E9">
        <w:t xml:space="preserve"> pattern</w:t>
      </w:r>
      <w:r w:rsidR="004D0381">
        <w:t xml:space="preserve"> and convert</w:t>
      </w:r>
      <w:r w:rsidRPr="008A17E9">
        <w:t xml:space="preserve"> to dB using </w:t>
      </w:r>
      <m:oMath>
        <m:r>
          <w:rPr>
            <w:rFonts w:ascii="Cambria Math" w:hAnsi="Cambria Math"/>
          </w:rPr>
          <m:t>20×</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10</m:t>
                </m:r>
              </m:sub>
            </m:sSub>
          </m:fName>
          <m:e>
            <m:d>
              <m:dPr>
                <m:ctrlPr>
                  <w:rPr>
                    <w:rFonts w:ascii="Cambria Math" w:hAnsi="Cambria Math"/>
                    <w:i/>
                  </w:rPr>
                </m:ctrlPr>
              </m:dPr>
              <m:e>
                <m:d>
                  <m:dPr>
                    <m:begChr m:val="|"/>
                    <m:endChr m:val="|"/>
                    <m:ctrlPr>
                      <w:rPr>
                        <w:rFonts w:ascii="Cambria Math" w:hAnsi="Cambria Math"/>
                      </w:rPr>
                    </m:ctrlPr>
                  </m:dPr>
                  <m:e>
                    <m:r>
                      <m:rPr>
                        <m:sty m:val="p"/>
                      </m:rPr>
                      <w:rPr>
                        <w:rFonts w:ascii="Cambria Math" w:hAnsi="Cambria Math"/>
                      </w:rPr>
                      <m:t>Normalized Pattern</m:t>
                    </m:r>
                  </m:e>
                </m:d>
              </m:e>
            </m:d>
          </m:e>
        </m:func>
      </m:oMath>
      <w:r w:rsidR="00BD5903" w:rsidRPr="00BD5903">
        <w:t xml:space="preserve"> </w:t>
      </w:r>
      <w:r w:rsidRPr="00BD5903">
        <w:t>;</w:t>
      </w:r>
    </w:p>
    <w:p w14:paraId="27DAA8D0" w14:textId="7F8A3DF5" w:rsidR="00A4289D" w:rsidRPr="008A17E9" w:rsidRDefault="00A4289D" w:rsidP="00A4289D">
      <w:pPr>
        <w:pStyle w:val="enumlev1"/>
        <w:numPr>
          <w:ilvl w:val="0"/>
          <w:numId w:val="2"/>
        </w:numPr>
      </w:pPr>
      <w:r w:rsidRPr="008A17E9">
        <w:t xml:space="preserve">to plot the mask, use the theoretical directivity pattern from equation </w:t>
      </w:r>
      <w:r w:rsidR="004D0381">
        <w:t>4.1.1-2</w:t>
      </w:r>
      <w:r w:rsidRPr="008A17E9">
        <w:t xml:space="preserve"> up to the break point for either the peak or average antenna pattern, as required.  After the break point, apply the mask pattern as indicated in Table </w:t>
      </w:r>
      <w:r w:rsidR="004D0381">
        <w:t>4.1.2-</w:t>
      </w:r>
      <w:proofErr w:type="gramStart"/>
      <w:r w:rsidR="004D0381">
        <w:t>1</w:t>
      </w:r>
      <w:r w:rsidRPr="008A17E9">
        <w:t>;</w:t>
      </w:r>
      <w:proofErr w:type="gramEnd"/>
    </w:p>
    <w:p w14:paraId="0A8AF953" w14:textId="4A3767B2" w:rsidR="00A4289D" w:rsidRPr="008A17E9" w:rsidRDefault="00A4289D" w:rsidP="00A4289D">
      <w:pPr>
        <w:pStyle w:val="enumlev1"/>
        <w:numPr>
          <w:ilvl w:val="0"/>
          <w:numId w:val="2"/>
        </w:numPr>
      </w:pPr>
      <w:r w:rsidRPr="008A17E9">
        <w:t xml:space="preserve">the peak pattern mask is the antenna pattern that </w:t>
      </w:r>
      <w:r w:rsidR="002E5916">
        <w:t>rides over</w:t>
      </w:r>
      <w:r w:rsidRPr="008A17E9">
        <w:t xml:space="preserve"> the side-lobe peaks.  It is used for a single-entry </w:t>
      </w:r>
      <w:proofErr w:type="gramStart"/>
      <w:r w:rsidRPr="008A17E9">
        <w:t>interferer;</w:t>
      </w:r>
      <w:proofErr w:type="gramEnd"/>
    </w:p>
    <w:p w14:paraId="108B9CC1" w14:textId="77777777" w:rsidR="00A4289D" w:rsidRPr="008A17E9" w:rsidRDefault="00A4289D" w:rsidP="00A4289D">
      <w:pPr>
        <w:pStyle w:val="enumlev1"/>
        <w:numPr>
          <w:ilvl w:val="0"/>
          <w:numId w:val="2"/>
        </w:numPr>
      </w:pPr>
      <w:r w:rsidRPr="008A17E9">
        <w:t xml:space="preserve">the average pattern mask is the antenna pattern that approximates the integral value of the theoretical pattern.  It is used for aggregated </w:t>
      </w:r>
      <w:proofErr w:type="gramStart"/>
      <w:r w:rsidRPr="008A17E9">
        <w:t>interferers;</w:t>
      </w:r>
      <w:proofErr w:type="gramEnd"/>
    </w:p>
    <w:p w14:paraId="3D7CD40A" w14:textId="06E4922B" w:rsidR="00C56F92" w:rsidRDefault="00C56F92" w:rsidP="00C56F92">
      <w:pPr>
        <w:pStyle w:val="enumlev1"/>
        <w:numPr>
          <w:ilvl w:val="0"/>
          <w:numId w:val="2"/>
        </w:numPr>
      </w:pPr>
      <w:r w:rsidRPr="008A17E9">
        <w:t xml:space="preserve">the average pattern mask break point is the point in pattern magnitude (dB) below the maximum gain where the pattern shape departs from the theoretical pattern into the average mask </w:t>
      </w:r>
      <w:proofErr w:type="gramStart"/>
      <w:r w:rsidRPr="008A17E9">
        <w:t>pattern;</w:t>
      </w:r>
      <w:proofErr w:type="gramEnd"/>
    </w:p>
    <w:p w14:paraId="5709430C" w14:textId="116DD479" w:rsidR="00A4289D" w:rsidRPr="008A17E9" w:rsidRDefault="00A4289D" w:rsidP="00A4289D">
      <w:pPr>
        <w:pStyle w:val="enumlev1"/>
        <w:numPr>
          <w:ilvl w:val="0"/>
          <w:numId w:val="2"/>
        </w:numPr>
      </w:pPr>
      <w:r w:rsidRPr="008A17E9">
        <w:t xml:space="preserve">the peak pattern mask break point is the point in pattern magnitude (dB) below the maximum gain where the pattern shape departs from the theoretical pattern into the peak mask </w:t>
      </w:r>
      <w:proofErr w:type="gramStart"/>
      <w:r w:rsidRPr="008A17E9">
        <w:t>pattern;</w:t>
      </w:r>
      <w:proofErr w:type="gramEnd"/>
    </w:p>
    <w:p w14:paraId="463D39E6" w14:textId="77777777" w:rsidR="00A4289D" w:rsidRPr="008A17E9" w:rsidRDefault="00A4289D" w:rsidP="00A4289D">
      <w:pPr>
        <w:pStyle w:val="enumlev1"/>
        <w:numPr>
          <w:ilvl w:val="0"/>
          <w:numId w:val="2"/>
        </w:numPr>
      </w:pPr>
      <w:r w:rsidRPr="008A17E9">
        <w:t>θ</w:t>
      </w:r>
      <w:r w:rsidRPr="008A17E9">
        <w:rPr>
          <w:vertAlign w:val="subscript"/>
        </w:rPr>
        <w:t>3</w:t>
      </w:r>
      <w:r w:rsidRPr="008A17E9">
        <w:t xml:space="preserve"> is the 3 dB antenna beamwidth (degrees</w:t>
      </w:r>
      <w:proofErr w:type="gramStart"/>
      <w:r w:rsidRPr="008A17E9">
        <w:t>);</w:t>
      </w:r>
      <w:proofErr w:type="gramEnd"/>
    </w:p>
    <w:p w14:paraId="35E2F66F" w14:textId="705C1099" w:rsidR="00A4289D" w:rsidRPr="008A17E9" w:rsidRDefault="00A4289D" w:rsidP="00A4289D">
      <w:pPr>
        <w:pStyle w:val="enumlev1"/>
        <w:numPr>
          <w:ilvl w:val="0"/>
          <w:numId w:val="2"/>
        </w:numPr>
      </w:pPr>
      <w:r w:rsidRPr="008A17E9">
        <w:t>θ is the angle in either the elevation (vertical) or azimuth (horizontal) principal plane cuts (degrees);</w:t>
      </w:r>
      <w:r w:rsidR="00A001CE">
        <w:t xml:space="preserve"> and</w:t>
      </w:r>
    </w:p>
    <w:p w14:paraId="5F14DDE8" w14:textId="1AEA1437" w:rsidR="00A4289D" w:rsidRPr="008A17E9" w:rsidRDefault="00A4289D" w:rsidP="00A4289D">
      <w:pPr>
        <w:pStyle w:val="enumlev1"/>
        <w:numPr>
          <w:ilvl w:val="0"/>
          <w:numId w:val="2"/>
        </w:numPr>
      </w:pPr>
      <w:r w:rsidRPr="008A17E9">
        <w:t xml:space="preserve">the average mask is </w:t>
      </w:r>
      <w:r w:rsidR="00C5705D">
        <w:t xml:space="preserve">computed using </w:t>
      </w:r>
      <w:r w:rsidRPr="008A17E9">
        <w:t xml:space="preserve">the peak mask </w:t>
      </w:r>
      <w:r w:rsidR="00C5705D">
        <w:t>and subtracting</w:t>
      </w:r>
      <w:r w:rsidRPr="008A17E9">
        <w:t xml:space="preserve"> approximately 6 dB.  Note that the break points of the peak pattern are different from the average patterns.</w:t>
      </w:r>
    </w:p>
    <w:p w14:paraId="3E920877" w14:textId="2F94A11A" w:rsidR="00A4289D" w:rsidRPr="008A17E9" w:rsidRDefault="00A4289D" w:rsidP="00A4289D">
      <w:r w:rsidRPr="008A17E9">
        <w:t>Table </w:t>
      </w:r>
      <w:r w:rsidR="00C5705D">
        <w:t>4.1.2-1</w:t>
      </w:r>
      <w:r w:rsidRPr="008A17E9">
        <w:t xml:space="preserve"> shows the equations to be used in the calculations</w:t>
      </w:r>
      <w:r w:rsidR="002F629C">
        <w:t xml:space="preserve"> of the average and peak antenna masks</w:t>
      </w:r>
      <w:r w:rsidRPr="008A17E9">
        <w:t>.</w:t>
      </w:r>
    </w:p>
    <w:p w14:paraId="035B8863" w14:textId="77777777" w:rsidR="00A4289D" w:rsidRPr="008A17E9" w:rsidRDefault="00A4289D" w:rsidP="00A4289D">
      <w:pPr>
        <w:pStyle w:val="TableNo"/>
      </w:pPr>
      <w:r w:rsidRPr="008A17E9">
        <w:t xml:space="preserve">TABLE </w:t>
      </w:r>
      <w:r w:rsidRPr="00F82F92">
        <w:rPr>
          <w:noProof/>
        </w:rPr>
        <w:t>4.1.2</w:t>
      </w:r>
      <w:r>
        <w:rPr>
          <w:noProof/>
        </w:rPr>
        <w:t>-1</w:t>
      </w:r>
    </w:p>
    <w:p w14:paraId="698BF88E" w14:textId="77777777" w:rsidR="00A4289D" w:rsidRPr="008A17E9" w:rsidRDefault="00A4289D" w:rsidP="00A4289D">
      <w:pPr>
        <w:pStyle w:val="Tabletitle"/>
        <w:rPr>
          <w:b w:val="0"/>
          <w:bCs/>
        </w:rPr>
      </w:pPr>
      <w:r w:rsidRPr="008A17E9">
        <w:rPr>
          <w:b w:val="0"/>
          <w:bCs/>
        </w:rPr>
        <w:t>Peak and average theoretical mask pattern equations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5"/>
        <w:gridCol w:w="2139"/>
        <w:gridCol w:w="1346"/>
        <w:gridCol w:w="1432"/>
        <w:gridCol w:w="1263"/>
        <w:gridCol w:w="890"/>
        <w:gridCol w:w="1025"/>
      </w:tblGrid>
      <w:tr w:rsidR="00A4289D" w:rsidRPr="008A17E9" w14:paraId="0C87524A" w14:textId="77777777" w:rsidTr="00F84813">
        <w:trPr>
          <w:tblHeade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9CB6170" w14:textId="77777777" w:rsidR="00A4289D" w:rsidRPr="008A17E9" w:rsidRDefault="00A4289D" w:rsidP="00F84813">
            <w:pPr>
              <w:pStyle w:val="Tablehead"/>
              <w:tabs>
                <w:tab w:val="clear" w:pos="1134"/>
              </w:tabs>
              <w:spacing w:before="0" w:after="0" w:line="256" w:lineRule="auto"/>
              <w:rPr>
                <w:b w:val="0"/>
                <w:bCs/>
              </w:rPr>
            </w:pPr>
            <w:r w:rsidRPr="008A17E9">
              <w:rPr>
                <w:b w:val="0"/>
                <w:bCs/>
              </w:rPr>
              <w:t>Field distribution</w:t>
            </w:r>
            <w:r w:rsidRPr="008A17E9">
              <w:rPr>
                <w:b w:val="0"/>
                <w:bCs/>
              </w:rPr>
              <w:br/>
              <w:t>Equation-</w:t>
            </w:r>
            <w:r>
              <w:rPr>
                <w:rFonts w:eastAsia="SimSun"/>
                <w:szCs w:val="24"/>
              </w:rPr>
              <w:t>4.1.1-2</w:t>
            </w:r>
          </w:p>
        </w:tc>
        <w:tc>
          <w:tcPr>
            <w:tcW w:w="2139" w:type="dxa"/>
            <w:tcBorders>
              <w:top w:val="single" w:sz="4" w:space="0" w:color="auto"/>
              <w:left w:val="single" w:sz="4" w:space="0" w:color="auto"/>
              <w:bottom w:val="single" w:sz="4" w:space="0" w:color="auto"/>
              <w:right w:val="single" w:sz="4" w:space="0" w:color="auto"/>
            </w:tcBorders>
            <w:vAlign w:val="center"/>
            <w:hideMark/>
          </w:tcPr>
          <w:p w14:paraId="4A65D736" w14:textId="77777777" w:rsidR="00A4289D" w:rsidRPr="008A17E9" w:rsidRDefault="00A4289D" w:rsidP="00F84813">
            <w:pPr>
              <w:pStyle w:val="Tablehead"/>
              <w:tabs>
                <w:tab w:val="clear" w:pos="1134"/>
              </w:tabs>
              <w:spacing w:before="0" w:after="0" w:line="256" w:lineRule="auto"/>
              <w:rPr>
                <w:b w:val="0"/>
                <w:bCs/>
              </w:rPr>
            </w:pPr>
            <w:r w:rsidRPr="008A17E9">
              <w:rPr>
                <w:b w:val="0"/>
                <w:bCs/>
              </w:rPr>
              <w:t>Mask equation beyond pattern break point where mask departs from theoretical pattern</w:t>
            </w:r>
            <w:r w:rsidRPr="008A17E9">
              <w:rPr>
                <w:b w:val="0"/>
                <w:bCs/>
              </w:rPr>
              <w:br/>
              <w:t>(dB)</w:t>
            </w:r>
          </w:p>
        </w:tc>
        <w:tc>
          <w:tcPr>
            <w:tcW w:w="1346" w:type="dxa"/>
            <w:tcBorders>
              <w:top w:val="single" w:sz="4" w:space="0" w:color="auto"/>
              <w:left w:val="single" w:sz="4" w:space="0" w:color="auto"/>
              <w:bottom w:val="single" w:sz="4" w:space="0" w:color="auto"/>
              <w:right w:val="single" w:sz="4" w:space="0" w:color="auto"/>
            </w:tcBorders>
            <w:vAlign w:val="center"/>
            <w:hideMark/>
          </w:tcPr>
          <w:p w14:paraId="3FFDFE12" w14:textId="77777777" w:rsidR="00A4289D" w:rsidRPr="008A17E9" w:rsidRDefault="00A4289D" w:rsidP="00F84813">
            <w:pPr>
              <w:pStyle w:val="Tablehead"/>
              <w:tabs>
                <w:tab w:val="clear" w:pos="1134"/>
              </w:tabs>
              <w:spacing w:before="0" w:after="0" w:line="256" w:lineRule="auto"/>
              <w:rPr>
                <w:b w:val="0"/>
                <w:bCs/>
              </w:rPr>
            </w:pPr>
            <w:r w:rsidRPr="008A17E9">
              <w:rPr>
                <w:b w:val="0"/>
                <w:bCs/>
              </w:rPr>
              <w:t>Peak pattern break point where mask departs from theoretical pattern</w:t>
            </w:r>
            <w:r w:rsidRPr="008A17E9">
              <w:rPr>
                <w:b w:val="0"/>
                <w:bCs/>
              </w:rPr>
              <w:br/>
              <w:t>(dB)</w:t>
            </w:r>
          </w:p>
        </w:tc>
        <w:tc>
          <w:tcPr>
            <w:tcW w:w="0" w:type="auto"/>
            <w:tcBorders>
              <w:top w:val="single" w:sz="4" w:space="0" w:color="auto"/>
              <w:left w:val="single" w:sz="4" w:space="0" w:color="auto"/>
              <w:bottom w:val="single" w:sz="4" w:space="0" w:color="auto"/>
              <w:right w:val="single" w:sz="4" w:space="0" w:color="auto"/>
            </w:tcBorders>
            <w:vAlign w:val="center"/>
            <w:hideMark/>
          </w:tcPr>
          <w:p w14:paraId="0E08CF02" w14:textId="77777777" w:rsidR="00A4289D" w:rsidRPr="008A17E9" w:rsidRDefault="00A4289D" w:rsidP="00F84813">
            <w:pPr>
              <w:pStyle w:val="Tablehead"/>
              <w:tabs>
                <w:tab w:val="clear" w:pos="1134"/>
              </w:tabs>
              <w:spacing w:before="0" w:after="0" w:line="256" w:lineRule="auto"/>
              <w:rPr>
                <w:b w:val="0"/>
                <w:bCs/>
              </w:rPr>
            </w:pPr>
            <w:r w:rsidRPr="008A17E9">
              <w:rPr>
                <w:b w:val="0"/>
                <w:bCs/>
              </w:rPr>
              <w:t>Average pattern break point where mask departs from theoretical pattern</w:t>
            </w:r>
            <w:r w:rsidRPr="008A17E9">
              <w:rPr>
                <w:b w:val="0"/>
                <w:bCs/>
              </w:rPr>
              <w:br/>
              <w:t>(dB)</w:t>
            </w:r>
          </w:p>
        </w:tc>
        <w:tc>
          <w:tcPr>
            <w:tcW w:w="0" w:type="auto"/>
            <w:tcBorders>
              <w:top w:val="single" w:sz="4" w:space="0" w:color="auto"/>
              <w:left w:val="single" w:sz="4" w:space="0" w:color="auto"/>
              <w:bottom w:val="single" w:sz="4" w:space="0" w:color="auto"/>
              <w:right w:val="single" w:sz="4" w:space="0" w:color="auto"/>
            </w:tcBorders>
            <w:vAlign w:val="center"/>
            <w:hideMark/>
          </w:tcPr>
          <w:p w14:paraId="02FA4ABC" w14:textId="77777777" w:rsidR="00A4289D" w:rsidRPr="008A17E9" w:rsidRDefault="00A4289D" w:rsidP="00F84813">
            <w:pPr>
              <w:pStyle w:val="Tablehead"/>
              <w:tabs>
                <w:tab w:val="clear" w:pos="1134"/>
              </w:tabs>
              <w:spacing w:before="0" w:after="0" w:line="256" w:lineRule="auto"/>
              <w:rPr>
                <w:b w:val="0"/>
                <w:bCs/>
              </w:rPr>
            </w:pPr>
            <w:r w:rsidRPr="008A17E9">
              <w:rPr>
                <w:b w:val="0"/>
                <w:bCs/>
              </w:rPr>
              <w:t>Constant added to the peak pattern to convert it to average mask</w:t>
            </w:r>
            <w:r w:rsidRPr="008A17E9">
              <w:rPr>
                <w:b w:val="0"/>
                <w:bCs/>
              </w:rPr>
              <w:br/>
              <w:t>(dB)</w:t>
            </w:r>
          </w:p>
        </w:tc>
        <w:tc>
          <w:tcPr>
            <w:tcW w:w="0" w:type="auto"/>
            <w:tcBorders>
              <w:top w:val="single" w:sz="4" w:space="0" w:color="auto"/>
              <w:left w:val="single" w:sz="4" w:space="0" w:color="auto"/>
              <w:bottom w:val="single" w:sz="4" w:space="0" w:color="auto"/>
              <w:right w:val="single" w:sz="4" w:space="0" w:color="auto"/>
            </w:tcBorders>
            <w:vAlign w:val="center"/>
            <w:hideMark/>
          </w:tcPr>
          <w:p w14:paraId="5711BAF4" w14:textId="77777777" w:rsidR="00A4289D" w:rsidRPr="008A17E9" w:rsidRDefault="00A4289D" w:rsidP="00F84813">
            <w:pPr>
              <w:pStyle w:val="Tablehead"/>
              <w:tabs>
                <w:tab w:val="clear" w:pos="1134"/>
              </w:tabs>
              <w:spacing w:before="0" w:after="0" w:line="256" w:lineRule="auto"/>
              <w:rPr>
                <w:b w:val="0"/>
                <w:bCs/>
                <w:highlight w:val="yellow"/>
              </w:rPr>
            </w:pPr>
            <w:r w:rsidRPr="008A17E9">
              <w:rPr>
                <w:b w:val="0"/>
                <w:bCs/>
              </w:rPr>
              <w:t>Mask Front-to-Back floor level</w:t>
            </w:r>
            <w:r w:rsidRPr="008A17E9">
              <w:rPr>
                <w:b w:val="0"/>
                <w:bCs/>
              </w:rPr>
              <w:br/>
              <w:t>(dB)</w:t>
            </w:r>
          </w:p>
        </w:tc>
        <w:tc>
          <w:tcPr>
            <w:tcW w:w="0" w:type="auto"/>
            <w:tcBorders>
              <w:top w:val="single" w:sz="4" w:space="0" w:color="auto"/>
              <w:left w:val="single" w:sz="4" w:space="0" w:color="auto"/>
              <w:bottom w:val="single" w:sz="4" w:space="0" w:color="auto"/>
              <w:right w:val="single" w:sz="4" w:space="0" w:color="auto"/>
            </w:tcBorders>
            <w:vAlign w:val="center"/>
            <w:hideMark/>
          </w:tcPr>
          <w:p w14:paraId="5E3E065F" w14:textId="77777777" w:rsidR="00A4289D" w:rsidRPr="008A17E9" w:rsidRDefault="00A4289D" w:rsidP="00F84813">
            <w:pPr>
              <w:pStyle w:val="Tablehead"/>
              <w:tabs>
                <w:tab w:val="clear" w:pos="1134"/>
              </w:tabs>
              <w:spacing w:before="0" w:after="0" w:line="256" w:lineRule="auto"/>
              <w:rPr>
                <w:b w:val="0"/>
                <w:bCs/>
              </w:rPr>
            </w:pPr>
            <w:r w:rsidRPr="008A17E9">
              <w:rPr>
                <w:b w:val="0"/>
                <w:bCs/>
              </w:rPr>
              <w:t>Equation No.</w:t>
            </w:r>
          </w:p>
        </w:tc>
      </w:tr>
      <w:tr w:rsidR="00A4289D" w:rsidRPr="008A17E9" w14:paraId="4D91A792" w14:textId="77777777" w:rsidTr="00F84813">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E6CAA50"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m:t>n=0</m:t>
                </m:r>
              </m:oMath>
            </m:oMathPara>
          </w:p>
        </w:tc>
        <w:tc>
          <w:tcPr>
            <w:tcW w:w="2139" w:type="dxa"/>
            <w:tcBorders>
              <w:top w:val="single" w:sz="4" w:space="0" w:color="auto"/>
              <w:left w:val="single" w:sz="4" w:space="0" w:color="auto"/>
              <w:bottom w:val="single" w:sz="4" w:space="0" w:color="auto"/>
              <w:right w:val="single" w:sz="4" w:space="0" w:color="auto"/>
            </w:tcBorders>
            <w:vAlign w:val="center"/>
            <w:hideMark/>
          </w:tcPr>
          <w:p w14:paraId="69CE9933"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m:t>-28.9×</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10</m:t>
                        </m:r>
                      </m:sub>
                    </m:sSub>
                  </m:fName>
                  <m:e>
                    <m:d>
                      <m:dPr>
                        <m:ctrlPr>
                          <w:rPr>
                            <w:rFonts w:ascii="Cambria Math" w:hAnsi="Cambria Math"/>
                            <w:i/>
                          </w:rPr>
                        </m:ctrlPr>
                      </m:dPr>
                      <m:e>
                        <m:f>
                          <m:fPr>
                            <m:ctrlPr>
                              <w:rPr>
                                <w:rFonts w:ascii="Cambria Math" w:hAnsi="Cambria Math"/>
                                <w:i/>
                              </w:rPr>
                            </m:ctrlPr>
                          </m:fPr>
                          <m:num>
                            <m:d>
                              <m:dPr>
                                <m:begChr m:val="|"/>
                                <m:endChr m:val="|"/>
                                <m:ctrlPr>
                                  <w:rPr>
                                    <w:rFonts w:ascii="Cambria Math" w:hAnsi="Cambria Math"/>
                                    <w:i/>
                                  </w:rPr>
                                </m:ctrlPr>
                              </m:dPr>
                              <m:e>
                                <m:r>
                                  <w:rPr>
                                    <w:rFonts w:ascii="Cambria Math" w:hAnsi="Cambria Math"/>
                                  </w:rPr>
                                  <m:t>θ</m:t>
                                </m:r>
                              </m:e>
                            </m:d>
                          </m:num>
                          <m:den>
                            <m:sSub>
                              <m:sSubPr>
                                <m:ctrlPr>
                                  <w:rPr>
                                    <w:rFonts w:ascii="Cambria Math" w:hAnsi="Cambria Math"/>
                                    <w:i/>
                                  </w:rPr>
                                </m:ctrlPr>
                              </m:sSubPr>
                              <m:e>
                                <m:r>
                                  <w:rPr>
                                    <w:rFonts w:ascii="Cambria Math" w:hAnsi="Cambria Math"/>
                                  </w:rPr>
                                  <m:t>θ</m:t>
                                </m:r>
                              </m:e>
                              <m:sub>
                                <m:r>
                                  <w:rPr>
                                    <w:rFonts w:ascii="Cambria Math" w:hAnsi="Cambria Math"/>
                                  </w:rPr>
                                  <m:t>3</m:t>
                                </m:r>
                              </m:sub>
                            </m:sSub>
                          </m:den>
                        </m:f>
                      </m:e>
                    </m:d>
                  </m:e>
                </m:func>
                <m:r>
                  <w:rPr>
                    <w:rFonts w:ascii="Cambria Math" w:hAnsi="Cambria Math"/>
                  </w:rPr>
                  <m:t>-11.9</m:t>
                </m:r>
              </m:oMath>
            </m:oMathPara>
          </w:p>
        </w:tc>
        <w:tc>
          <w:tcPr>
            <w:tcW w:w="1346" w:type="dxa"/>
            <w:tcBorders>
              <w:top w:val="single" w:sz="4" w:space="0" w:color="auto"/>
              <w:left w:val="single" w:sz="4" w:space="0" w:color="auto"/>
              <w:bottom w:val="single" w:sz="4" w:space="0" w:color="auto"/>
              <w:right w:val="single" w:sz="4" w:space="0" w:color="auto"/>
            </w:tcBorders>
            <w:vAlign w:val="center"/>
            <w:hideMark/>
          </w:tcPr>
          <w:p w14:paraId="35D82713"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
              <m:r>
                <w:rPr>
                  <w:rFonts w:ascii="Cambria Math" w:hAnsi="Cambria Math"/>
                </w:rPr>
                <m:t>0.8537×</m:t>
              </m:r>
              <m:sSub>
                <m:sSubPr>
                  <m:ctrlPr>
                    <w:rPr>
                      <w:rFonts w:ascii="Cambria Math" w:hAnsi="Cambria Math"/>
                      <w:i/>
                    </w:rPr>
                  </m:ctrlPr>
                </m:sSubPr>
                <m:e>
                  <m:r>
                    <w:rPr>
                      <w:rFonts w:ascii="Cambria Math" w:hAnsi="Cambria Math"/>
                    </w:rPr>
                    <m:t>θ</m:t>
                  </m:r>
                </m:e>
                <m:sub>
                  <m:r>
                    <w:rPr>
                      <w:rFonts w:ascii="Cambria Math" w:hAnsi="Cambria Math"/>
                    </w:rPr>
                    <m:t>3</m:t>
                  </m:r>
                </m:sub>
              </m:sSub>
            </m:oMath>
            <w:r w:rsidRPr="008A17E9">
              <w:rPr>
                <w:rFonts w:eastAsia="SimSun"/>
              </w:rPr>
              <w:t xml:space="preserve"> </w:t>
            </w:r>
          </w:p>
        </w:tc>
        <w:tc>
          <w:tcPr>
            <w:tcW w:w="0" w:type="auto"/>
            <w:tcBorders>
              <w:top w:val="single" w:sz="4" w:space="0" w:color="auto"/>
              <w:left w:val="single" w:sz="4" w:space="0" w:color="auto"/>
              <w:bottom w:val="single" w:sz="4" w:space="0" w:color="auto"/>
              <w:right w:val="single" w:sz="4" w:space="0" w:color="auto"/>
            </w:tcBorders>
            <w:vAlign w:val="center"/>
            <w:hideMark/>
          </w:tcPr>
          <w:p w14:paraId="405FCCCF"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m:t>1.051×</m:t>
                </m:r>
                <m:sSub>
                  <m:sSubPr>
                    <m:ctrlPr>
                      <w:rPr>
                        <w:rFonts w:ascii="Cambria Math" w:hAnsi="Cambria Math"/>
                        <w:i/>
                      </w:rPr>
                    </m:ctrlPr>
                  </m:sSubPr>
                  <m:e>
                    <m:r>
                      <w:rPr>
                        <w:rFonts w:ascii="Cambria Math" w:hAnsi="Cambria Math"/>
                      </w:rPr>
                      <m:t>θ</m:t>
                    </m:r>
                  </m:e>
                  <m:sub>
                    <m:r>
                      <w:rPr>
                        <w:rFonts w:ascii="Cambria Math" w:hAnsi="Cambria Math"/>
                      </w:rPr>
                      <m:t>3</m:t>
                    </m:r>
                  </m:sub>
                </m:sSub>
              </m:oMath>
            </m:oMathPara>
          </w:p>
        </w:tc>
        <w:tc>
          <w:tcPr>
            <w:tcW w:w="0" w:type="auto"/>
            <w:tcBorders>
              <w:top w:val="single" w:sz="4" w:space="0" w:color="auto"/>
              <w:left w:val="single" w:sz="4" w:space="0" w:color="auto"/>
              <w:bottom w:val="single" w:sz="4" w:space="0" w:color="auto"/>
              <w:right w:val="single" w:sz="4" w:space="0" w:color="auto"/>
            </w:tcBorders>
            <w:vAlign w:val="center"/>
            <w:hideMark/>
          </w:tcPr>
          <w:p w14:paraId="3640F0ED"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−6</w:t>
            </w:r>
          </w:p>
        </w:tc>
        <w:tc>
          <w:tcPr>
            <w:tcW w:w="0" w:type="auto"/>
            <w:tcBorders>
              <w:top w:val="single" w:sz="4" w:space="0" w:color="auto"/>
              <w:left w:val="single" w:sz="4" w:space="0" w:color="auto"/>
              <w:bottom w:val="single" w:sz="4" w:space="0" w:color="auto"/>
              <w:right w:val="single" w:sz="4" w:space="0" w:color="auto"/>
            </w:tcBorders>
            <w:vAlign w:val="center"/>
            <w:hideMark/>
          </w:tcPr>
          <w:p w14:paraId="746771C3"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−35</w:t>
            </w:r>
          </w:p>
        </w:tc>
        <w:tc>
          <w:tcPr>
            <w:tcW w:w="0" w:type="auto"/>
            <w:tcBorders>
              <w:top w:val="single" w:sz="4" w:space="0" w:color="auto"/>
              <w:left w:val="single" w:sz="4" w:space="0" w:color="auto"/>
              <w:bottom w:val="single" w:sz="4" w:space="0" w:color="auto"/>
              <w:right w:val="single" w:sz="4" w:space="0" w:color="auto"/>
            </w:tcBorders>
            <w:vAlign w:val="center"/>
            <w:hideMark/>
          </w:tcPr>
          <w:p w14:paraId="3F84327C"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w:t>
            </w:r>
            <w:r>
              <w:rPr>
                <w:rFonts w:eastAsia="SimSun"/>
                <w:szCs w:val="24"/>
              </w:rPr>
              <w:t>4.1.1-3</w:t>
            </w:r>
            <w:r w:rsidRPr="008A17E9">
              <w:t>)</w:t>
            </w:r>
          </w:p>
        </w:tc>
      </w:tr>
      <w:tr w:rsidR="00A4289D" w:rsidRPr="008A17E9" w14:paraId="37333758" w14:textId="77777777" w:rsidTr="00F84813">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7D674C9"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m:t>n=1</m:t>
                </m:r>
              </m:oMath>
            </m:oMathPara>
          </w:p>
        </w:tc>
        <w:tc>
          <w:tcPr>
            <w:tcW w:w="2139" w:type="dxa"/>
            <w:tcBorders>
              <w:top w:val="single" w:sz="4" w:space="0" w:color="auto"/>
              <w:left w:val="single" w:sz="4" w:space="0" w:color="auto"/>
              <w:bottom w:val="single" w:sz="4" w:space="0" w:color="auto"/>
              <w:right w:val="single" w:sz="4" w:space="0" w:color="auto"/>
            </w:tcBorders>
            <w:vAlign w:val="center"/>
            <w:hideMark/>
          </w:tcPr>
          <w:p w14:paraId="294B40AD"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m:t>-49.0×</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10</m:t>
                        </m:r>
                      </m:sub>
                    </m:sSub>
                  </m:fName>
                  <m:e>
                    <m:d>
                      <m:dPr>
                        <m:ctrlPr>
                          <w:rPr>
                            <w:rFonts w:ascii="Cambria Math" w:hAnsi="Cambria Math"/>
                            <w:i/>
                          </w:rPr>
                        </m:ctrlPr>
                      </m:dPr>
                      <m:e>
                        <m:f>
                          <m:fPr>
                            <m:ctrlPr>
                              <w:rPr>
                                <w:rFonts w:ascii="Cambria Math" w:hAnsi="Cambria Math"/>
                                <w:i/>
                              </w:rPr>
                            </m:ctrlPr>
                          </m:fPr>
                          <m:num>
                            <m:d>
                              <m:dPr>
                                <m:begChr m:val="|"/>
                                <m:endChr m:val="|"/>
                                <m:ctrlPr>
                                  <w:rPr>
                                    <w:rFonts w:ascii="Cambria Math" w:hAnsi="Cambria Math"/>
                                    <w:i/>
                                  </w:rPr>
                                </m:ctrlPr>
                              </m:dPr>
                              <m:e>
                                <m:r>
                                  <w:rPr>
                                    <w:rFonts w:ascii="Cambria Math" w:hAnsi="Cambria Math"/>
                                  </w:rPr>
                                  <m:t>θ</m:t>
                                </m:r>
                              </m:e>
                            </m:d>
                          </m:num>
                          <m:den>
                            <m:sSub>
                              <m:sSubPr>
                                <m:ctrlPr>
                                  <w:rPr>
                                    <w:rFonts w:ascii="Cambria Math" w:hAnsi="Cambria Math"/>
                                    <w:i/>
                                  </w:rPr>
                                </m:ctrlPr>
                              </m:sSubPr>
                              <m:e>
                                <m:r>
                                  <w:rPr>
                                    <w:rFonts w:ascii="Cambria Math" w:hAnsi="Cambria Math"/>
                                  </w:rPr>
                                  <m:t>θ</m:t>
                                </m:r>
                              </m:e>
                              <m:sub>
                                <m:r>
                                  <w:rPr>
                                    <w:rFonts w:ascii="Cambria Math" w:hAnsi="Cambria Math"/>
                                  </w:rPr>
                                  <m:t>3</m:t>
                                </m:r>
                              </m:sub>
                            </m:sSub>
                          </m:den>
                        </m:f>
                      </m:e>
                    </m:d>
                  </m:e>
                </m:func>
                <m:r>
                  <w:rPr>
                    <w:rFonts w:ascii="Cambria Math" w:hAnsi="Cambria Math"/>
                  </w:rPr>
                  <m:t>-14.4</m:t>
                </m:r>
              </m:oMath>
            </m:oMathPara>
          </w:p>
        </w:tc>
        <w:tc>
          <w:tcPr>
            <w:tcW w:w="1346" w:type="dxa"/>
            <w:tcBorders>
              <w:top w:val="single" w:sz="4" w:space="0" w:color="auto"/>
              <w:left w:val="single" w:sz="4" w:space="0" w:color="auto"/>
              <w:bottom w:val="single" w:sz="4" w:space="0" w:color="auto"/>
              <w:right w:val="single" w:sz="4" w:space="0" w:color="auto"/>
            </w:tcBorders>
            <w:vAlign w:val="center"/>
            <w:hideMark/>
          </w:tcPr>
          <w:p w14:paraId="46FCF7C7"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
              <m:r>
                <w:rPr>
                  <w:rFonts w:ascii="Cambria Math" w:hAnsi="Cambria Math"/>
                </w:rPr>
                <m:t>0.9893×</m:t>
              </m:r>
              <m:sSub>
                <m:sSubPr>
                  <m:ctrlPr>
                    <w:rPr>
                      <w:rFonts w:ascii="Cambria Math" w:hAnsi="Cambria Math"/>
                      <w:i/>
                    </w:rPr>
                  </m:ctrlPr>
                </m:sSubPr>
                <m:e>
                  <m:r>
                    <w:rPr>
                      <w:rFonts w:ascii="Cambria Math" w:hAnsi="Cambria Math"/>
                    </w:rPr>
                    <m:t>θ</m:t>
                  </m:r>
                </m:e>
                <m:sub>
                  <m:r>
                    <w:rPr>
                      <w:rFonts w:ascii="Cambria Math" w:hAnsi="Cambria Math"/>
                    </w:rPr>
                    <m:t>3</m:t>
                  </m:r>
                </m:sub>
              </m:sSub>
            </m:oMath>
            <w:r w:rsidRPr="008A17E9">
              <w:rPr>
                <w:rFonts w:eastAsia="SimSun"/>
              </w:rPr>
              <w:t xml:space="preserve"> </w:t>
            </w:r>
          </w:p>
        </w:tc>
        <w:tc>
          <w:tcPr>
            <w:tcW w:w="0" w:type="auto"/>
            <w:tcBorders>
              <w:top w:val="single" w:sz="4" w:space="0" w:color="auto"/>
              <w:left w:val="single" w:sz="4" w:space="0" w:color="auto"/>
              <w:bottom w:val="single" w:sz="4" w:space="0" w:color="auto"/>
              <w:right w:val="single" w:sz="4" w:space="0" w:color="auto"/>
            </w:tcBorders>
            <w:vAlign w:val="center"/>
            <w:hideMark/>
          </w:tcPr>
          <w:p w14:paraId="71BA5958"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m:t>1.161×</m:t>
                </m:r>
                <m:sSub>
                  <m:sSubPr>
                    <m:ctrlPr>
                      <w:rPr>
                        <w:rFonts w:ascii="Cambria Math" w:hAnsi="Cambria Math"/>
                        <w:i/>
                      </w:rPr>
                    </m:ctrlPr>
                  </m:sSubPr>
                  <m:e>
                    <m:r>
                      <w:rPr>
                        <w:rFonts w:ascii="Cambria Math" w:hAnsi="Cambria Math"/>
                      </w:rPr>
                      <m:t>θ</m:t>
                    </m:r>
                  </m:e>
                  <m:sub>
                    <m:r>
                      <w:rPr>
                        <w:rFonts w:ascii="Cambria Math" w:hAnsi="Cambria Math"/>
                      </w:rPr>
                      <m:t>3</m:t>
                    </m:r>
                  </m:sub>
                </m:sSub>
              </m:oMath>
            </m:oMathPara>
          </w:p>
        </w:tc>
        <w:tc>
          <w:tcPr>
            <w:tcW w:w="0" w:type="auto"/>
            <w:tcBorders>
              <w:top w:val="single" w:sz="4" w:space="0" w:color="auto"/>
              <w:left w:val="single" w:sz="4" w:space="0" w:color="auto"/>
              <w:bottom w:val="single" w:sz="4" w:space="0" w:color="auto"/>
              <w:right w:val="single" w:sz="4" w:space="0" w:color="auto"/>
            </w:tcBorders>
            <w:vAlign w:val="center"/>
            <w:hideMark/>
          </w:tcPr>
          <w:p w14:paraId="15026CD3"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−6</w:t>
            </w:r>
          </w:p>
        </w:tc>
        <w:tc>
          <w:tcPr>
            <w:tcW w:w="0" w:type="auto"/>
            <w:tcBorders>
              <w:top w:val="single" w:sz="4" w:space="0" w:color="auto"/>
              <w:left w:val="single" w:sz="4" w:space="0" w:color="auto"/>
              <w:bottom w:val="single" w:sz="4" w:space="0" w:color="auto"/>
              <w:right w:val="single" w:sz="4" w:space="0" w:color="auto"/>
            </w:tcBorders>
            <w:vAlign w:val="center"/>
            <w:hideMark/>
          </w:tcPr>
          <w:p w14:paraId="191584D7"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-50</w:t>
            </w:r>
          </w:p>
        </w:tc>
        <w:tc>
          <w:tcPr>
            <w:tcW w:w="0" w:type="auto"/>
            <w:tcBorders>
              <w:top w:val="single" w:sz="4" w:space="0" w:color="auto"/>
              <w:left w:val="single" w:sz="4" w:space="0" w:color="auto"/>
              <w:bottom w:val="single" w:sz="4" w:space="0" w:color="auto"/>
              <w:right w:val="single" w:sz="4" w:space="0" w:color="auto"/>
            </w:tcBorders>
            <w:vAlign w:val="center"/>
            <w:hideMark/>
          </w:tcPr>
          <w:p w14:paraId="6995E9B2"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w:t>
            </w:r>
            <w:r>
              <w:rPr>
                <w:rFonts w:eastAsia="SimSun"/>
                <w:szCs w:val="24"/>
              </w:rPr>
              <w:t>4.1.1-4</w:t>
            </w:r>
            <w:r w:rsidRPr="008A17E9">
              <w:t>)</w:t>
            </w:r>
          </w:p>
        </w:tc>
      </w:tr>
      <w:tr w:rsidR="00A4289D" w:rsidRPr="008A17E9" w14:paraId="275E7B5A" w14:textId="77777777" w:rsidTr="00F84813">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2DEF11A"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w:lastRenderedPageBreak/>
                  <m:t>n=2</m:t>
                </m:r>
              </m:oMath>
            </m:oMathPara>
          </w:p>
        </w:tc>
        <w:tc>
          <w:tcPr>
            <w:tcW w:w="2139" w:type="dxa"/>
            <w:tcBorders>
              <w:top w:val="single" w:sz="4" w:space="0" w:color="auto"/>
              <w:left w:val="single" w:sz="4" w:space="0" w:color="auto"/>
              <w:bottom w:val="single" w:sz="4" w:space="0" w:color="auto"/>
              <w:right w:val="single" w:sz="4" w:space="0" w:color="auto"/>
            </w:tcBorders>
            <w:vAlign w:val="center"/>
            <w:hideMark/>
          </w:tcPr>
          <w:p w14:paraId="7DD44CE1"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m:t>-69.13×</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10</m:t>
                        </m:r>
                      </m:sub>
                    </m:sSub>
                  </m:fName>
                  <m:e>
                    <m:d>
                      <m:dPr>
                        <m:ctrlPr>
                          <w:rPr>
                            <w:rFonts w:ascii="Cambria Math" w:hAnsi="Cambria Math"/>
                            <w:i/>
                          </w:rPr>
                        </m:ctrlPr>
                      </m:dPr>
                      <m:e>
                        <m:f>
                          <m:fPr>
                            <m:ctrlPr>
                              <w:rPr>
                                <w:rFonts w:ascii="Cambria Math" w:hAnsi="Cambria Math"/>
                                <w:i/>
                              </w:rPr>
                            </m:ctrlPr>
                          </m:fPr>
                          <m:num>
                            <m:d>
                              <m:dPr>
                                <m:begChr m:val="|"/>
                                <m:endChr m:val="|"/>
                                <m:ctrlPr>
                                  <w:rPr>
                                    <w:rFonts w:ascii="Cambria Math" w:hAnsi="Cambria Math"/>
                                    <w:i/>
                                  </w:rPr>
                                </m:ctrlPr>
                              </m:dPr>
                              <m:e>
                                <m:r>
                                  <w:rPr>
                                    <w:rFonts w:ascii="Cambria Math" w:hAnsi="Cambria Math"/>
                                  </w:rPr>
                                  <m:t>θ</m:t>
                                </m:r>
                              </m:e>
                            </m:d>
                          </m:num>
                          <m:den>
                            <m:sSub>
                              <m:sSubPr>
                                <m:ctrlPr>
                                  <w:rPr>
                                    <w:rFonts w:ascii="Cambria Math" w:hAnsi="Cambria Math"/>
                                    <w:i/>
                                  </w:rPr>
                                </m:ctrlPr>
                              </m:sSubPr>
                              <m:e>
                                <m:r>
                                  <w:rPr>
                                    <w:rFonts w:ascii="Cambria Math" w:hAnsi="Cambria Math"/>
                                  </w:rPr>
                                  <m:t>θ</m:t>
                                </m:r>
                              </m:e>
                              <m:sub>
                                <m:r>
                                  <w:rPr>
                                    <w:rFonts w:ascii="Cambria Math" w:hAnsi="Cambria Math"/>
                                  </w:rPr>
                                  <m:t>3</m:t>
                                </m:r>
                              </m:sub>
                            </m:sSub>
                          </m:den>
                        </m:f>
                      </m:e>
                    </m:d>
                  </m:e>
                </m:func>
                <m:r>
                  <w:rPr>
                    <w:rFonts w:ascii="Cambria Math" w:hAnsi="Cambria Math"/>
                  </w:rPr>
                  <m:t>-15.46</m:t>
                </m:r>
              </m:oMath>
            </m:oMathPara>
          </w:p>
        </w:tc>
        <w:tc>
          <w:tcPr>
            <w:tcW w:w="1346" w:type="dxa"/>
            <w:tcBorders>
              <w:top w:val="single" w:sz="4" w:space="0" w:color="auto"/>
              <w:left w:val="single" w:sz="4" w:space="0" w:color="auto"/>
              <w:bottom w:val="single" w:sz="4" w:space="0" w:color="auto"/>
              <w:right w:val="single" w:sz="4" w:space="0" w:color="auto"/>
            </w:tcBorders>
            <w:vAlign w:val="center"/>
            <w:hideMark/>
          </w:tcPr>
          <w:p w14:paraId="54965D28"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
              <m:r>
                <w:rPr>
                  <w:rFonts w:ascii="Cambria Math" w:hAnsi="Cambria Math"/>
                </w:rPr>
                <m:t>1.13×</m:t>
              </m:r>
              <m:sSub>
                <m:sSubPr>
                  <m:ctrlPr>
                    <w:rPr>
                      <w:rFonts w:ascii="Cambria Math" w:hAnsi="Cambria Math"/>
                      <w:i/>
                    </w:rPr>
                  </m:ctrlPr>
                </m:sSubPr>
                <m:e>
                  <m:r>
                    <w:rPr>
                      <w:rFonts w:ascii="Cambria Math" w:hAnsi="Cambria Math"/>
                    </w:rPr>
                    <m:t>θ</m:t>
                  </m:r>
                </m:e>
                <m:sub>
                  <m:r>
                    <w:rPr>
                      <w:rFonts w:ascii="Cambria Math" w:hAnsi="Cambria Math"/>
                    </w:rPr>
                    <m:t>3</m:t>
                  </m:r>
                </m:sub>
              </m:sSub>
            </m:oMath>
            <w:r w:rsidRPr="008A17E9">
              <w:rPr>
                <w:rFonts w:eastAsia="SimSun"/>
              </w:rPr>
              <w:t xml:space="preserve"> </w:t>
            </w:r>
          </w:p>
        </w:tc>
        <w:tc>
          <w:tcPr>
            <w:tcW w:w="0" w:type="auto"/>
            <w:tcBorders>
              <w:top w:val="single" w:sz="4" w:space="0" w:color="auto"/>
              <w:left w:val="single" w:sz="4" w:space="0" w:color="auto"/>
              <w:bottom w:val="single" w:sz="4" w:space="0" w:color="auto"/>
              <w:right w:val="single" w:sz="4" w:space="0" w:color="auto"/>
            </w:tcBorders>
            <w:vAlign w:val="center"/>
            <w:hideMark/>
          </w:tcPr>
          <w:p w14:paraId="2780A678"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m:t>1.273×</m:t>
                </m:r>
                <m:sSub>
                  <m:sSubPr>
                    <m:ctrlPr>
                      <w:rPr>
                        <w:rFonts w:ascii="Cambria Math" w:hAnsi="Cambria Math"/>
                        <w:i/>
                      </w:rPr>
                    </m:ctrlPr>
                  </m:sSubPr>
                  <m:e>
                    <m:r>
                      <w:rPr>
                        <w:rFonts w:ascii="Cambria Math" w:hAnsi="Cambria Math"/>
                      </w:rPr>
                      <m:t>θ</m:t>
                    </m:r>
                  </m:e>
                  <m:sub>
                    <m:r>
                      <w:rPr>
                        <w:rFonts w:ascii="Cambria Math" w:hAnsi="Cambria Math"/>
                      </w:rPr>
                      <m:t>3</m:t>
                    </m:r>
                  </m:sub>
                </m:sSub>
              </m:oMath>
            </m:oMathPara>
          </w:p>
        </w:tc>
        <w:tc>
          <w:tcPr>
            <w:tcW w:w="0" w:type="auto"/>
            <w:tcBorders>
              <w:top w:val="single" w:sz="4" w:space="0" w:color="auto"/>
              <w:left w:val="single" w:sz="4" w:space="0" w:color="auto"/>
              <w:bottom w:val="single" w:sz="4" w:space="0" w:color="auto"/>
              <w:right w:val="single" w:sz="4" w:space="0" w:color="auto"/>
            </w:tcBorders>
            <w:vAlign w:val="center"/>
            <w:hideMark/>
          </w:tcPr>
          <w:p w14:paraId="0D7F0265"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−6</w:t>
            </w:r>
          </w:p>
        </w:tc>
        <w:tc>
          <w:tcPr>
            <w:tcW w:w="0" w:type="auto"/>
            <w:tcBorders>
              <w:top w:val="single" w:sz="4" w:space="0" w:color="auto"/>
              <w:left w:val="single" w:sz="4" w:space="0" w:color="auto"/>
              <w:bottom w:val="single" w:sz="4" w:space="0" w:color="auto"/>
              <w:right w:val="single" w:sz="4" w:space="0" w:color="auto"/>
            </w:tcBorders>
            <w:vAlign w:val="center"/>
            <w:hideMark/>
          </w:tcPr>
          <w:p w14:paraId="5C8B8407"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−60</w:t>
            </w:r>
          </w:p>
        </w:tc>
        <w:tc>
          <w:tcPr>
            <w:tcW w:w="0" w:type="auto"/>
            <w:tcBorders>
              <w:top w:val="single" w:sz="4" w:space="0" w:color="auto"/>
              <w:left w:val="single" w:sz="4" w:space="0" w:color="auto"/>
              <w:bottom w:val="single" w:sz="4" w:space="0" w:color="auto"/>
              <w:right w:val="single" w:sz="4" w:space="0" w:color="auto"/>
            </w:tcBorders>
            <w:vAlign w:val="center"/>
            <w:hideMark/>
          </w:tcPr>
          <w:p w14:paraId="6F54E83E"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w:t>
            </w:r>
            <w:r>
              <w:rPr>
                <w:rFonts w:eastAsia="SimSun"/>
                <w:szCs w:val="24"/>
              </w:rPr>
              <w:t>4.1.1-5</w:t>
            </w:r>
            <w:r w:rsidRPr="008A17E9">
              <w:t>)</w:t>
            </w:r>
          </w:p>
        </w:tc>
      </w:tr>
      <w:tr w:rsidR="00A4289D" w:rsidRPr="008A17E9" w14:paraId="2FA01D37" w14:textId="77777777" w:rsidTr="00F84813">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EAEE3AA"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m:t>n=3</m:t>
                </m:r>
              </m:oMath>
            </m:oMathPara>
          </w:p>
        </w:tc>
        <w:tc>
          <w:tcPr>
            <w:tcW w:w="2139" w:type="dxa"/>
            <w:tcBorders>
              <w:top w:val="single" w:sz="4" w:space="0" w:color="auto"/>
              <w:left w:val="single" w:sz="4" w:space="0" w:color="auto"/>
              <w:bottom w:val="single" w:sz="4" w:space="0" w:color="auto"/>
              <w:right w:val="single" w:sz="4" w:space="0" w:color="auto"/>
            </w:tcBorders>
            <w:vAlign w:val="center"/>
            <w:hideMark/>
          </w:tcPr>
          <w:p w14:paraId="4660E4E6"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m:t>-89.0×</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10</m:t>
                        </m:r>
                      </m:sub>
                    </m:sSub>
                  </m:fName>
                  <m:e>
                    <m:d>
                      <m:dPr>
                        <m:ctrlPr>
                          <w:rPr>
                            <w:rFonts w:ascii="Cambria Math" w:hAnsi="Cambria Math"/>
                            <w:i/>
                          </w:rPr>
                        </m:ctrlPr>
                      </m:dPr>
                      <m:e>
                        <m:f>
                          <m:fPr>
                            <m:ctrlPr>
                              <w:rPr>
                                <w:rFonts w:ascii="Cambria Math" w:hAnsi="Cambria Math"/>
                                <w:i/>
                              </w:rPr>
                            </m:ctrlPr>
                          </m:fPr>
                          <m:num>
                            <m:d>
                              <m:dPr>
                                <m:begChr m:val="|"/>
                                <m:endChr m:val="|"/>
                                <m:ctrlPr>
                                  <w:rPr>
                                    <w:rFonts w:ascii="Cambria Math" w:hAnsi="Cambria Math"/>
                                    <w:i/>
                                  </w:rPr>
                                </m:ctrlPr>
                              </m:dPr>
                              <m:e>
                                <m:r>
                                  <w:rPr>
                                    <w:rFonts w:ascii="Cambria Math" w:hAnsi="Cambria Math"/>
                                  </w:rPr>
                                  <m:t>θ</m:t>
                                </m:r>
                              </m:e>
                            </m:d>
                          </m:num>
                          <m:den>
                            <m:sSub>
                              <m:sSubPr>
                                <m:ctrlPr>
                                  <w:rPr>
                                    <w:rFonts w:ascii="Cambria Math" w:hAnsi="Cambria Math"/>
                                    <w:i/>
                                  </w:rPr>
                                </m:ctrlPr>
                              </m:sSubPr>
                              <m:e>
                                <m:r>
                                  <w:rPr>
                                    <w:rFonts w:ascii="Cambria Math" w:hAnsi="Cambria Math"/>
                                  </w:rPr>
                                  <m:t>θ</m:t>
                                </m:r>
                              </m:e>
                              <m:sub>
                                <m:r>
                                  <w:rPr>
                                    <w:rFonts w:ascii="Cambria Math" w:hAnsi="Cambria Math"/>
                                  </w:rPr>
                                  <m:t>3</m:t>
                                </m:r>
                              </m:sub>
                            </m:sSub>
                          </m:den>
                        </m:f>
                      </m:e>
                    </m:d>
                  </m:e>
                </m:func>
                <m:r>
                  <w:rPr>
                    <w:rFonts w:ascii="Cambria Math" w:hAnsi="Cambria Math"/>
                  </w:rPr>
                  <m:t>-16.12</m:t>
                </m:r>
              </m:oMath>
            </m:oMathPara>
          </w:p>
        </w:tc>
        <w:tc>
          <w:tcPr>
            <w:tcW w:w="1346" w:type="dxa"/>
            <w:tcBorders>
              <w:top w:val="single" w:sz="4" w:space="0" w:color="auto"/>
              <w:left w:val="single" w:sz="4" w:space="0" w:color="auto"/>
              <w:bottom w:val="single" w:sz="4" w:space="0" w:color="auto"/>
              <w:right w:val="single" w:sz="4" w:space="0" w:color="auto"/>
            </w:tcBorders>
            <w:vAlign w:val="center"/>
            <w:hideMark/>
          </w:tcPr>
          <w:p w14:paraId="0E3A1404"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
              <m:r>
                <w:rPr>
                  <w:rFonts w:ascii="Cambria Math" w:hAnsi="Cambria Math"/>
                </w:rPr>
                <m:t>1.2165×</m:t>
              </m:r>
              <m:sSub>
                <m:sSubPr>
                  <m:ctrlPr>
                    <w:rPr>
                      <w:rFonts w:ascii="Cambria Math" w:hAnsi="Cambria Math"/>
                      <w:i/>
                    </w:rPr>
                  </m:ctrlPr>
                </m:sSubPr>
                <m:e>
                  <m:r>
                    <w:rPr>
                      <w:rFonts w:ascii="Cambria Math" w:hAnsi="Cambria Math"/>
                    </w:rPr>
                    <m:t>θ</m:t>
                  </m:r>
                </m:e>
                <m:sub>
                  <m:r>
                    <w:rPr>
                      <w:rFonts w:ascii="Cambria Math" w:hAnsi="Cambria Math"/>
                    </w:rPr>
                    <m:t>3</m:t>
                  </m:r>
                </m:sub>
              </m:sSub>
            </m:oMath>
            <w:r w:rsidRPr="008A17E9">
              <w:rPr>
                <w:rFonts w:eastAsia="SimSun"/>
              </w:rPr>
              <w:t xml:space="preserve"> </w:t>
            </w:r>
          </w:p>
        </w:tc>
        <w:tc>
          <w:tcPr>
            <w:tcW w:w="0" w:type="auto"/>
            <w:tcBorders>
              <w:top w:val="single" w:sz="4" w:space="0" w:color="auto"/>
              <w:left w:val="single" w:sz="4" w:space="0" w:color="auto"/>
              <w:bottom w:val="single" w:sz="4" w:space="0" w:color="auto"/>
              <w:right w:val="single" w:sz="4" w:space="0" w:color="auto"/>
            </w:tcBorders>
            <w:vAlign w:val="center"/>
            <w:hideMark/>
          </w:tcPr>
          <w:p w14:paraId="651E835D"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m:t>1.339×</m:t>
                </m:r>
                <m:sSub>
                  <m:sSubPr>
                    <m:ctrlPr>
                      <w:rPr>
                        <w:rFonts w:ascii="Cambria Math" w:hAnsi="Cambria Math"/>
                        <w:i/>
                      </w:rPr>
                    </m:ctrlPr>
                  </m:sSubPr>
                  <m:e>
                    <m:r>
                      <w:rPr>
                        <w:rFonts w:ascii="Cambria Math" w:hAnsi="Cambria Math"/>
                      </w:rPr>
                      <m:t>θ</m:t>
                    </m:r>
                  </m:e>
                  <m:sub>
                    <m:r>
                      <w:rPr>
                        <w:rFonts w:ascii="Cambria Math" w:hAnsi="Cambria Math"/>
                      </w:rPr>
                      <m:t>3</m:t>
                    </m:r>
                  </m:sub>
                </m:sSub>
              </m:oMath>
            </m:oMathPara>
          </w:p>
        </w:tc>
        <w:tc>
          <w:tcPr>
            <w:tcW w:w="0" w:type="auto"/>
            <w:tcBorders>
              <w:top w:val="single" w:sz="4" w:space="0" w:color="auto"/>
              <w:left w:val="single" w:sz="4" w:space="0" w:color="auto"/>
              <w:bottom w:val="single" w:sz="4" w:space="0" w:color="auto"/>
              <w:right w:val="single" w:sz="4" w:space="0" w:color="auto"/>
            </w:tcBorders>
            <w:vAlign w:val="center"/>
            <w:hideMark/>
          </w:tcPr>
          <w:p w14:paraId="5EA2838A"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−6</w:t>
            </w:r>
          </w:p>
        </w:tc>
        <w:tc>
          <w:tcPr>
            <w:tcW w:w="0" w:type="auto"/>
            <w:tcBorders>
              <w:top w:val="single" w:sz="4" w:space="0" w:color="auto"/>
              <w:left w:val="single" w:sz="4" w:space="0" w:color="auto"/>
              <w:bottom w:val="single" w:sz="4" w:space="0" w:color="auto"/>
              <w:right w:val="single" w:sz="4" w:space="0" w:color="auto"/>
            </w:tcBorders>
            <w:vAlign w:val="center"/>
            <w:hideMark/>
          </w:tcPr>
          <w:p w14:paraId="1B9D2F89"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−70</w:t>
            </w:r>
          </w:p>
        </w:tc>
        <w:tc>
          <w:tcPr>
            <w:tcW w:w="0" w:type="auto"/>
            <w:tcBorders>
              <w:top w:val="single" w:sz="4" w:space="0" w:color="auto"/>
              <w:left w:val="single" w:sz="4" w:space="0" w:color="auto"/>
              <w:bottom w:val="single" w:sz="4" w:space="0" w:color="auto"/>
              <w:right w:val="single" w:sz="4" w:space="0" w:color="auto"/>
            </w:tcBorders>
            <w:vAlign w:val="center"/>
            <w:hideMark/>
          </w:tcPr>
          <w:p w14:paraId="78354B8B"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w:t>
            </w:r>
            <w:r>
              <w:rPr>
                <w:rFonts w:eastAsia="SimSun"/>
                <w:szCs w:val="24"/>
              </w:rPr>
              <w:t>4.1.1-6</w:t>
            </w:r>
            <w:r w:rsidRPr="008A17E9">
              <w:t>)</w:t>
            </w:r>
          </w:p>
        </w:tc>
      </w:tr>
      <w:tr w:rsidR="00A4289D" w:rsidRPr="008A17E9" w14:paraId="24C68A2C" w14:textId="77777777" w:rsidTr="00F84813">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C8D9B6D"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m:t>n=4</m:t>
                </m:r>
              </m:oMath>
            </m:oMathPara>
          </w:p>
        </w:tc>
        <w:tc>
          <w:tcPr>
            <w:tcW w:w="2139" w:type="dxa"/>
            <w:tcBorders>
              <w:top w:val="single" w:sz="4" w:space="0" w:color="auto"/>
              <w:left w:val="single" w:sz="4" w:space="0" w:color="auto"/>
              <w:bottom w:val="single" w:sz="4" w:space="0" w:color="auto"/>
              <w:right w:val="single" w:sz="4" w:space="0" w:color="auto"/>
            </w:tcBorders>
            <w:vAlign w:val="center"/>
            <w:hideMark/>
          </w:tcPr>
          <w:p w14:paraId="4F907346"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m:t>-108.8×</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10</m:t>
                        </m:r>
                      </m:sub>
                    </m:sSub>
                  </m:fName>
                  <m:e>
                    <m:d>
                      <m:dPr>
                        <m:ctrlPr>
                          <w:rPr>
                            <w:rFonts w:ascii="Cambria Math" w:hAnsi="Cambria Math"/>
                            <w:i/>
                          </w:rPr>
                        </m:ctrlPr>
                      </m:dPr>
                      <m:e>
                        <m:f>
                          <m:fPr>
                            <m:ctrlPr>
                              <w:rPr>
                                <w:rFonts w:ascii="Cambria Math" w:hAnsi="Cambria Math"/>
                                <w:i/>
                              </w:rPr>
                            </m:ctrlPr>
                          </m:fPr>
                          <m:num>
                            <m:d>
                              <m:dPr>
                                <m:begChr m:val="|"/>
                                <m:endChr m:val="|"/>
                                <m:ctrlPr>
                                  <w:rPr>
                                    <w:rFonts w:ascii="Cambria Math" w:hAnsi="Cambria Math"/>
                                    <w:i/>
                                  </w:rPr>
                                </m:ctrlPr>
                              </m:dPr>
                              <m:e>
                                <m:r>
                                  <w:rPr>
                                    <w:rFonts w:ascii="Cambria Math" w:hAnsi="Cambria Math"/>
                                  </w:rPr>
                                  <m:t>θ</m:t>
                                </m:r>
                              </m:e>
                            </m:d>
                          </m:num>
                          <m:den>
                            <m:sSub>
                              <m:sSubPr>
                                <m:ctrlPr>
                                  <w:rPr>
                                    <w:rFonts w:ascii="Cambria Math" w:hAnsi="Cambria Math"/>
                                    <w:i/>
                                  </w:rPr>
                                </m:ctrlPr>
                              </m:sSubPr>
                              <m:e>
                                <m:r>
                                  <w:rPr>
                                    <w:rFonts w:ascii="Cambria Math" w:hAnsi="Cambria Math"/>
                                  </w:rPr>
                                  <m:t>θ</m:t>
                                </m:r>
                              </m:e>
                              <m:sub>
                                <m:r>
                                  <w:rPr>
                                    <w:rFonts w:ascii="Cambria Math" w:hAnsi="Cambria Math"/>
                                  </w:rPr>
                                  <m:t>3</m:t>
                                </m:r>
                              </m:sub>
                            </m:sSub>
                          </m:den>
                        </m:f>
                      </m:e>
                    </m:d>
                  </m:e>
                </m:func>
                <m:r>
                  <w:rPr>
                    <w:rFonts w:ascii="Cambria Math" w:hAnsi="Cambria Math"/>
                  </w:rPr>
                  <m:t>-16.27</m:t>
                </m:r>
              </m:oMath>
            </m:oMathPara>
          </w:p>
        </w:tc>
        <w:tc>
          <w:tcPr>
            <w:tcW w:w="1346" w:type="dxa"/>
            <w:tcBorders>
              <w:top w:val="single" w:sz="4" w:space="0" w:color="auto"/>
              <w:left w:val="single" w:sz="4" w:space="0" w:color="auto"/>
              <w:bottom w:val="single" w:sz="4" w:space="0" w:color="auto"/>
              <w:right w:val="single" w:sz="4" w:space="0" w:color="auto"/>
            </w:tcBorders>
            <w:vAlign w:val="center"/>
            <w:hideMark/>
          </w:tcPr>
          <w:p w14:paraId="73A313A0"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
              <m:r>
                <w:rPr>
                  <w:rFonts w:ascii="Cambria Math" w:hAnsi="Cambria Math"/>
                </w:rPr>
                <m:t>1.2835×</m:t>
              </m:r>
              <m:sSub>
                <m:sSubPr>
                  <m:ctrlPr>
                    <w:rPr>
                      <w:rFonts w:ascii="Cambria Math" w:hAnsi="Cambria Math"/>
                      <w:i/>
                    </w:rPr>
                  </m:ctrlPr>
                </m:sSubPr>
                <m:e>
                  <m:r>
                    <w:rPr>
                      <w:rFonts w:ascii="Cambria Math" w:hAnsi="Cambria Math"/>
                    </w:rPr>
                    <m:t>θ</m:t>
                  </m:r>
                </m:e>
                <m:sub>
                  <m:r>
                    <w:rPr>
                      <w:rFonts w:ascii="Cambria Math" w:hAnsi="Cambria Math"/>
                    </w:rPr>
                    <m:t>3</m:t>
                  </m:r>
                </m:sub>
              </m:sSub>
            </m:oMath>
            <w:r w:rsidRPr="008A17E9">
              <w:rPr>
                <w:rFonts w:eastAsia="SimSun"/>
              </w:rPr>
              <w:t xml:space="preserve"> </w:t>
            </w:r>
          </w:p>
        </w:tc>
        <w:tc>
          <w:tcPr>
            <w:tcW w:w="0" w:type="auto"/>
            <w:tcBorders>
              <w:top w:val="single" w:sz="4" w:space="0" w:color="auto"/>
              <w:left w:val="single" w:sz="4" w:space="0" w:color="auto"/>
              <w:bottom w:val="single" w:sz="4" w:space="0" w:color="auto"/>
              <w:right w:val="single" w:sz="4" w:space="0" w:color="auto"/>
            </w:tcBorders>
            <w:vAlign w:val="center"/>
            <w:hideMark/>
          </w:tcPr>
          <w:p w14:paraId="5234E11A"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m:oMathPara>
              <m:oMath>
                <m:r>
                  <w:rPr>
                    <w:rFonts w:ascii="Cambria Math" w:hAnsi="Cambria Math"/>
                  </w:rPr>
                  <m:t>1.3906×</m:t>
                </m:r>
                <m:sSub>
                  <m:sSubPr>
                    <m:ctrlPr>
                      <w:rPr>
                        <w:rFonts w:ascii="Cambria Math" w:hAnsi="Cambria Math"/>
                        <w:i/>
                      </w:rPr>
                    </m:ctrlPr>
                  </m:sSubPr>
                  <m:e>
                    <m:r>
                      <w:rPr>
                        <w:rFonts w:ascii="Cambria Math" w:hAnsi="Cambria Math"/>
                      </w:rPr>
                      <m:t>θ</m:t>
                    </m:r>
                  </m:e>
                  <m:sub>
                    <m:r>
                      <w:rPr>
                        <w:rFonts w:ascii="Cambria Math" w:hAnsi="Cambria Math"/>
                      </w:rPr>
                      <m:t>3</m:t>
                    </m:r>
                  </m:sub>
                </m:sSub>
              </m:oMath>
            </m:oMathPara>
          </w:p>
        </w:tc>
        <w:tc>
          <w:tcPr>
            <w:tcW w:w="0" w:type="auto"/>
            <w:tcBorders>
              <w:top w:val="single" w:sz="4" w:space="0" w:color="auto"/>
              <w:left w:val="single" w:sz="4" w:space="0" w:color="auto"/>
              <w:bottom w:val="single" w:sz="4" w:space="0" w:color="auto"/>
              <w:right w:val="single" w:sz="4" w:space="0" w:color="auto"/>
            </w:tcBorders>
            <w:vAlign w:val="center"/>
            <w:hideMark/>
          </w:tcPr>
          <w:p w14:paraId="51AC8593"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−6</w:t>
            </w:r>
          </w:p>
        </w:tc>
        <w:tc>
          <w:tcPr>
            <w:tcW w:w="0" w:type="auto"/>
            <w:tcBorders>
              <w:top w:val="single" w:sz="4" w:space="0" w:color="auto"/>
              <w:left w:val="single" w:sz="4" w:space="0" w:color="auto"/>
              <w:bottom w:val="single" w:sz="4" w:space="0" w:color="auto"/>
              <w:right w:val="single" w:sz="4" w:space="0" w:color="auto"/>
            </w:tcBorders>
            <w:vAlign w:val="center"/>
            <w:hideMark/>
          </w:tcPr>
          <w:p w14:paraId="628D3E27"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−80</w:t>
            </w:r>
          </w:p>
        </w:tc>
        <w:tc>
          <w:tcPr>
            <w:tcW w:w="0" w:type="auto"/>
            <w:tcBorders>
              <w:top w:val="single" w:sz="4" w:space="0" w:color="auto"/>
              <w:left w:val="single" w:sz="4" w:space="0" w:color="auto"/>
              <w:bottom w:val="single" w:sz="4" w:space="0" w:color="auto"/>
              <w:right w:val="single" w:sz="4" w:space="0" w:color="auto"/>
            </w:tcBorders>
            <w:vAlign w:val="center"/>
            <w:hideMark/>
          </w:tcPr>
          <w:p w14:paraId="5F9651A2" w14:textId="77777777" w:rsidR="00A4289D" w:rsidRPr="008A17E9" w:rsidRDefault="00A4289D" w:rsidP="00F84813">
            <w:pPr>
              <w:pStyle w:val="Tabletext"/>
              <w:tabs>
                <w:tab w:val="clear" w:pos="284"/>
                <w:tab w:val="clear" w:pos="567"/>
                <w:tab w:val="clear" w:pos="851"/>
                <w:tab w:val="clear" w:pos="1134"/>
                <w:tab w:val="clear" w:pos="1418"/>
                <w:tab w:val="clear" w:pos="1701"/>
              </w:tabs>
              <w:spacing w:before="0" w:after="0" w:line="256" w:lineRule="auto"/>
              <w:jc w:val="center"/>
            </w:pPr>
            <w:r w:rsidRPr="008A17E9">
              <w:t>(</w:t>
            </w:r>
            <w:r>
              <w:rPr>
                <w:rFonts w:eastAsia="SimSun"/>
                <w:szCs w:val="24"/>
              </w:rPr>
              <w:t>4.1.1-7</w:t>
            </w:r>
            <w:r w:rsidRPr="008A17E9">
              <w:t>)</w:t>
            </w:r>
          </w:p>
        </w:tc>
      </w:tr>
    </w:tbl>
    <w:p w14:paraId="6FAF770C" w14:textId="77777777" w:rsidR="00A4289D" w:rsidRPr="008A17E9" w:rsidRDefault="00A4289D" w:rsidP="00A4289D">
      <w:pPr>
        <w:pStyle w:val="Tablefin"/>
      </w:pPr>
    </w:p>
    <w:p w14:paraId="397708FC" w14:textId="18833FD2" w:rsidR="00A4289D" w:rsidRPr="008A17E9" w:rsidRDefault="00C5705D" w:rsidP="00A4289D">
      <w:r>
        <w:t>Th</w:t>
      </w:r>
      <w:r w:rsidR="00A4289D" w:rsidRPr="008A17E9">
        <w:t xml:space="preserve">e </w:t>
      </w:r>
      <w:r>
        <w:t>approach</w:t>
      </w:r>
      <w:r w:rsidR="00A4289D" w:rsidRPr="008A17E9">
        <w:t xml:space="preserve"> is shown in figure-</w:t>
      </w:r>
      <w:r>
        <w:t>4.1.2-1</w:t>
      </w:r>
      <w:r w:rsidR="00A4289D" w:rsidRPr="008A17E9">
        <w:t>.</w:t>
      </w:r>
    </w:p>
    <w:p w14:paraId="26A08EAE" w14:textId="77777777" w:rsidR="00A4289D" w:rsidRPr="008A17E9" w:rsidRDefault="00A4289D" w:rsidP="00A4289D">
      <w:pPr>
        <w:pStyle w:val="FigureNo"/>
      </w:pPr>
      <w:r w:rsidRPr="008A17E9">
        <w:t xml:space="preserve">FIGURE </w:t>
      </w:r>
      <w:r w:rsidRPr="00F82F92">
        <w:rPr>
          <w:noProof/>
        </w:rPr>
        <w:t>4.1.2</w:t>
      </w:r>
      <w:r>
        <w:rPr>
          <w:noProof/>
        </w:rPr>
        <w:t>-1</w:t>
      </w:r>
    </w:p>
    <w:p w14:paraId="788E6899" w14:textId="77777777" w:rsidR="00A4289D" w:rsidRPr="008A17E9" w:rsidRDefault="00A4289D" w:rsidP="00A4289D">
      <w:pPr>
        <w:pStyle w:val="Figuretitle"/>
        <w:rPr>
          <w:b w:val="0"/>
          <w:bCs/>
        </w:rPr>
      </w:pPr>
      <w:r w:rsidRPr="008A17E9">
        <w:rPr>
          <w:b w:val="0"/>
          <w:bCs/>
        </w:rPr>
        <w:t>Break Point Example</w:t>
      </w:r>
    </w:p>
    <w:p w14:paraId="0A4FA90D" w14:textId="77777777" w:rsidR="00A4289D" w:rsidRPr="008A17E9" w:rsidRDefault="00A4289D" w:rsidP="00A4289D">
      <w:pPr>
        <w:pStyle w:val="Figure"/>
      </w:pPr>
      <w:r w:rsidRPr="008A17E9">
        <w:rPr>
          <w:lang w:val="en-US" w:eastAsia="en-US"/>
        </w:rPr>
        <w:drawing>
          <wp:inline distT="0" distB="0" distL="0" distR="0" wp14:anchorId="194F6583" wp14:editId="15F61B20">
            <wp:extent cx="3657600" cy="2743200"/>
            <wp:effectExtent l="0" t="0" r="0" b="0"/>
            <wp:docPr id="10" name="Picture 10"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Chart&#10;&#10;Description automatically generated"/>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p w14:paraId="2D1507C1" w14:textId="77777777" w:rsidR="00A4289D" w:rsidRPr="008A17E9" w:rsidRDefault="00A4289D" w:rsidP="00A4289D">
      <w:r w:rsidRPr="008A17E9">
        <w:t>The following graphs show the results for field distribution of n=0 to n=4.</w:t>
      </w:r>
    </w:p>
    <w:p w14:paraId="1AD73B27" w14:textId="77777777" w:rsidR="00A4289D" w:rsidRPr="008A17E9" w:rsidRDefault="00A4289D" w:rsidP="00A4289D">
      <w:pPr>
        <w:pStyle w:val="FigureNo"/>
      </w:pPr>
      <w:r w:rsidRPr="008A17E9">
        <w:lastRenderedPageBreak/>
        <w:t xml:space="preserve">FIGURE </w:t>
      </w:r>
      <w:r w:rsidRPr="00F82F92">
        <w:rPr>
          <w:noProof/>
        </w:rPr>
        <w:t>4.1.2</w:t>
      </w:r>
      <w:r>
        <w:rPr>
          <w:noProof/>
        </w:rPr>
        <w:t>-2</w:t>
      </w:r>
    </w:p>
    <w:p w14:paraId="4E04F7F2" w14:textId="77777777" w:rsidR="00A4289D" w:rsidRPr="008A17E9" w:rsidRDefault="00A4289D" w:rsidP="00A4289D">
      <w:pPr>
        <w:pStyle w:val="Figuretitle"/>
      </w:pPr>
      <w:r w:rsidRPr="008A17E9">
        <w:t>Example for n=0</w:t>
      </w:r>
    </w:p>
    <w:p w14:paraId="2FA8E245" w14:textId="77777777" w:rsidR="00A4289D" w:rsidRPr="008A17E9" w:rsidRDefault="00A4289D" w:rsidP="00A4289D">
      <w:pPr>
        <w:jc w:val="center"/>
      </w:pPr>
      <w:r w:rsidRPr="008A17E9">
        <w:rPr>
          <w:noProof/>
          <w:lang w:val="en-US"/>
        </w:rPr>
        <w:drawing>
          <wp:inline distT="0" distB="0" distL="0" distR="0" wp14:anchorId="1D7B4782" wp14:editId="1D731880">
            <wp:extent cx="3657600" cy="2743200"/>
            <wp:effectExtent l="0" t="0" r="0" b="0"/>
            <wp:docPr id="9" name="Picture 9"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p w14:paraId="7CFD455B" w14:textId="77777777" w:rsidR="00A4289D" w:rsidRPr="008A17E9" w:rsidRDefault="00A4289D" w:rsidP="00A4289D">
      <w:pPr>
        <w:pStyle w:val="FigureNo"/>
      </w:pPr>
      <w:r w:rsidRPr="008A17E9">
        <w:t xml:space="preserve">FIGURE </w:t>
      </w:r>
      <w:r w:rsidRPr="00F82F92">
        <w:rPr>
          <w:noProof/>
        </w:rPr>
        <w:t>4.1.2</w:t>
      </w:r>
      <w:r>
        <w:rPr>
          <w:noProof/>
        </w:rPr>
        <w:t>-3</w:t>
      </w:r>
    </w:p>
    <w:p w14:paraId="1B5AC187" w14:textId="77777777" w:rsidR="00A4289D" w:rsidRPr="008A17E9" w:rsidRDefault="00A4289D" w:rsidP="00A4289D">
      <w:pPr>
        <w:pStyle w:val="Figuretitle"/>
      </w:pPr>
      <w:r w:rsidRPr="008A17E9">
        <w:t>Example for n=1</w:t>
      </w:r>
    </w:p>
    <w:p w14:paraId="03BF0920" w14:textId="77777777" w:rsidR="00A4289D" w:rsidRPr="008A17E9" w:rsidRDefault="00A4289D" w:rsidP="00A4289D">
      <w:pPr>
        <w:jc w:val="center"/>
      </w:pPr>
      <w:r w:rsidRPr="008A17E9">
        <w:rPr>
          <w:noProof/>
          <w:lang w:val="en-US"/>
        </w:rPr>
        <w:drawing>
          <wp:inline distT="0" distB="0" distL="0" distR="0" wp14:anchorId="637FAAE8" wp14:editId="33CC8044">
            <wp:extent cx="3657600" cy="2743200"/>
            <wp:effectExtent l="0" t="0" r="0" b="0"/>
            <wp:docPr id="8" name="Picture 8"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Chart, line chart&#10;&#10;Description automatically generated"/>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p w14:paraId="52CDC320" w14:textId="77777777" w:rsidR="00A4289D" w:rsidRPr="008A17E9" w:rsidRDefault="00A4289D" w:rsidP="00A4289D">
      <w:pPr>
        <w:pStyle w:val="FigureNo"/>
      </w:pPr>
      <w:r w:rsidRPr="008A17E9">
        <w:lastRenderedPageBreak/>
        <w:t xml:space="preserve">FIGURE </w:t>
      </w:r>
      <w:r w:rsidRPr="00F82F92">
        <w:rPr>
          <w:noProof/>
        </w:rPr>
        <w:t>4.1.2</w:t>
      </w:r>
      <w:r>
        <w:rPr>
          <w:noProof/>
        </w:rPr>
        <w:t>-4</w:t>
      </w:r>
    </w:p>
    <w:p w14:paraId="3AC38CCD" w14:textId="77777777" w:rsidR="00A4289D" w:rsidRPr="008A17E9" w:rsidRDefault="00A4289D" w:rsidP="00A4289D">
      <w:pPr>
        <w:pStyle w:val="Figuretitle"/>
      </w:pPr>
      <w:r w:rsidRPr="008A17E9">
        <w:t>Example for n=2</w:t>
      </w:r>
    </w:p>
    <w:p w14:paraId="7AFD56B5" w14:textId="77777777" w:rsidR="00A4289D" w:rsidRPr="008A17E9" w:rsidRDefault="00A4289D" w:rsidP="00A4289D">
      <w:pPr>
        <w:jc w:val="center"/>
      </w:pPr>
      <w:r w:rsidRPr="008A17E9">
        <w:rPr>
          <w:noProof/>
          <w:lang w:val="en-US"/>
        </w:rPr>
        <w:drawing>
          <wp:inline distT="0" distB="0" distL="0" distR="0" wp14:anchorId="47617F74" wp14:editId="02635B50">
            <wp:extent cx="3657600" cy="2743200"/>
            <wp:effectExtent l="0" t="0" r="0" b="0"/>
            <wp:docPr id="7" name="Picture 7"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Chart, line chart&#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p w14:paraId="63F44D78" w14:textId="77777777" w:rsidR="00A4289D" w:rsidRPr="008A17E9" w:rsidRDefault="00A4289D" w:rsidP="00A4289D">
      <w:pPr>
        <w:pStyle w:val="FigureNo"/>
      </w:pPr>
      <w:r w:rsidRPr="008A17E9">
        <w:t xml:space="preserve">FIGURE </w:t>
      </w:r>
      <w:r w:rsidRPr="00F82F92">
        <w:rPr>
          <w:noProof/>
        </w:rPr>
        <w:t>4.1.2</w:t>
      </w:r>
      <w:r>
        <w:rPr>
          <w:noProof/>
        </w:rPr>
        <w:t>-5</w:t>
      </w:r>
    </w:p>
    <w:p w14:paraId="2E4CEE34" w14:textId="77777777" w:rsidR="00A4289D" w:rsidRPr="008A17E9" w:rsidRDefault="00A4289D" w:rsidP="00A4289D">
      <w:pPr>
        <w:pStyle w:val="Figuretitle"/>
      </w:pPr>
      <w:r w:rsidRPr="008A17E9">
        <w:t>Example for n=3</w:t>
      </w:r>
    </w:p>
    <w:p w14:paraId="585B1329" w14:textId="77777777" w:rsidR="00A4289D" w:rsidRPr="008A17E9" w:rsidRDefault="00A4289D" w:rsidP="00A4289D">
      <w:pPr>
        <w:jc w:val="center"/>
      </w:pPr>
      <w:r w:rsidRPr="008A17E9">
        <w:rPr>
          <w:noProof/>
          <w:lang w:val="en-US"/>
        </w:rPr>
        <w:drawing>
          <wp:inline distT="0" distB="0" distL="0" distR="0" wp14:anchorId="38B2BB31" wp14:editId="3BC42A4F">
            <wp:extent cx="3657600" cy="2743200"/>
            <wp:effectExtent l="0" t="0" r="0" b="0"/>
            <wp:docPr id="6" name="Picture 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line chart&#10;&#10;Description automatically generate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p w14:paraId="38FAF6AB" w14:textId="77777777" w:rsidR="00A4289D" w:rsidRPr="008A17E9" w:rsidRDefault="00A4289D" w:rsidP="00A4289D">
      <w:pPr>
        <w:pStyle w:val="FigureNo"/>
      </w:pPr>
      <w:r w:rsidRPr="008A17E9">
        <w:lastRenderedPageBreak/>
        <w:t xml:space="preserve">FIGURE </w:t>
      </w:r>
      <w:r w:rsidRPr="00F82F92">
        <w:rPr>
          <w:noProof/>
        </w:rPr>
        <w:t>4.1.2</w:t>
      </w:r>
      <w:r>
        <w:rPr>
          <w:noProof/>
        </w:rPr>
        <w:t>-6</w:t>
      </w:r>
    </w:p>
    <w:p w14:paraId="0ED5D1BF" w14:textId="77777777" w:rsidR="00A4289D" w:rsidRPr="008A17E9" w:rsidRDefault="00A4289D" w:rsidP="00A4289D">
      <w:pPr>
        <w:pStyle w:val="Figuretitle"/>
      </w:pPr>
      <w:r w:rsidRPr="008A17E9">
        <w:t>Example for n=4</w:t>
      </w:r>
    </w:p>
    <w:p w14:paraId="3BDC34C6" w14:textId="77777777" w:rsidR="00A4289D" w:rsidRPr="008A17E9" w:rsidRDefault="00A4289D" w:rsidP="00A4289D">
      <w:pPr>
        <w:jc w:val="center"/>
      </w:pPr>
      <w:r w:rsidRPr="008A17E9">
        <w:rPr>
          <w:noProof/>
          <w:lang w:val="en-US"/>
        </w:rPr>
        <w:drawing>
          <wp:inline distT="0" distB="0" distL="0" distR="0" wp14:anchorId="6F97EB91" wp14:editId="323515D5">
            <wp:extent cx="3657600" cy="2743200"/>
            <wp:effectExtent l="0" t="0" r="0" b="0"/>
            <wp:docPr id="5" name="Picture 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line chart&#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p w14:paraId="2716A294" w14:textId="77777777" w:rsidR="00A4289D" w:rsidRPr="002B3DFD" w:rsidRDefault="00A4289D" w:rsidP="00A4289D">
      <w:pPr>
        <w:pStyle w:val="Heading3"/>
        <w:rPr>
          <w:rStyle w:val="Strong"/>
          <w:rFonts w:asciiTheme="majorBidi" w:hAnsiTheme="majorBidi"/>
          <w:color w:val="auto"/>
        </w:rPr>
      </w:pPr>
      <w:r w:rsidRPr="002B3DFD">
        <w:rPr>
          <w:rStyle w:val="Strong"/>
          <w:rFonts w:asciiTheme="majorBidi" w:hAnsiTheme="majorBidi"/>
          <w:color w:val="auto"/>
        </w:rPr>
        <w:t>4.1.3</w:t>
      </w:r>
      <w:r w:rsidRPr="002B3DFD">
        <w:rPr>
          <w:rStyle w:val="Strong"/>
          <w:rFonts w:asciiTheme="majorBidi" w:hAnsiTheme="majorBidi"/>
          <w:color w:val="auto"/>
        </w:rPr>
        <w:tab/>
        <w:t>Antenna Pattern Selection</w:t>
      </w:r>
    </w:p>
    <w:p w14:paraId="2A67C4E9" w14:textId="292E21FE" w:rsidR="00A4289D" w:rsidRPr="008A17E9" w:rsidRDefault="00A4289D" w:rsidP="00A4289D">
      <w:pPr>
        <w:rPr>
          <w:rFonts w:eastAsia="Calibri"/>
        </w:rPr>
      </w:pPr>
      <w:r w:rsidRPr="008A17E9">
        <w:t>Table </w:t>
      </w:r>
      <w:r w:rsidR="002156C7">
        <w:t>4.1.3-1</w:t>
      </w:r>
      <w:r w:rsidRPr="008A17E9">
        <w:t xml:space="preserve"> provides suggestion for how the antenna pattern should be selected based on information about half</w:t>
      </w:r>
      <w:r w:rsidRPr="008A17E9">
        <w:noBreakHyphen/>
        <w:t xml:space="preserve">power beamwidth and peak side-lobe level. </w:t>
      </w:r>
    </w:p>
    <w:p w14:paraId="69F9DA83" w14:textId="480BD225" w:rsidR="00A4289D" w:rsidRPr="008A17E9" w:rsidRDefault="00A4289D" w:rsidP="00A4289D">
      <w:pPr>
        <w:pStyle w:val="TableNo"/>
      </w:pPr>
      <w:r w:rsidRPr="008A17E9">
        <w:t xml:space="preserve">TABLE </w:t>
      </w:r>
      <w:r w:rsidRPr="00F82F92">
        <w:rPr>
          <w:noProof/>
        </w:rPr>
        <w:t>4.1.</w:t>
      </w:r>
      <w:r w:rsidR="00AE5D33">
        <w:rPr>
          <w:noProof/>
        </w:rPr>
        <w:t>3</w:t>
      </w:r>
      <w:r>
        <w:rPr>
          <w:noProof/>
        </w:rPr>
        <w:t>-</w:t>
      </w:r>
      <w:r w:rsidR="00AE5D33">
        <w:rPr>
          <w:noProof/>
        </w:rPr>
        <w:t>1</w:t>
      </w:r>
    </w:p>
    <w:p w14:paraId="3140B273" w14:textId="77777777" w:rsidR="00A4289D" w:rsidRPr="008A17E9" w:rsidRDefault="00A4289D" w:rsidP="00A4289D">
      <w:pPr>
        <w:pStyle w:val="Tabletitle"/>
        <w:rPr>
          <w:b w:val="0"/>
        </w:rPr>
      </w:pPr>
      <w:r w:rsidRPr="008A17E9">
        <w:t>Parabolic Taper as a function of Peak Sidelobe Level</w:t>
      </w:r>
    </w:p>
    <w:tbl>
      <w:tblPr>
        <w:tblW w:w="8504" w:type="dxa"/>
        <w:jc w:val="center"/>
        <w:tblCellMar>
          <w:left w:w="0" w:type="dxa"/>
          <w:right w:w="0" w:type="dxa"/>
        </w:tblCellMar>
        <w:tblLook w:val="04A0" w:firstRow="1" w:lastRow="0" w:firstColumn="1" w:lastColumn="0" w:noHBand="0" w:noVBand="1"/>
      </w:tblPr>
      <w:tblGrid>
        <w:gridCol w:w="3410"/>
        <w:gridCol w:w="3860"/>
        <w:gridCol w:w="1234"/>
      </w:tblGrid>
      <w:tr w:rsidR="00A4289D" w:rsidRPr="008A17E9" w14:paraId="4CC1853A" w14:textId="77777777" w:rsidTr="001A406D">
        <w:trPr>
          <w:tblHeader/>
          <w:jc w:val="center"/>
        </w:trPr>
        <w:tc>
          <w:tcPr>
            <w:tcW w:w="34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A0ABDF8" w14:textId="4A1A6D0A" w:rsidR="00A4289D" w:rsidRPr="008A17E9" w:rsidRDefault="00A4289D" w:rsidP="00F84813">
            <w:pPr>
              <w:pStyle w:val="Tablehead"/>
              <w:spacing w:line="252" w:lineRule="auto"/>
              <w:rPr>
                <w:b w:val="0"/>
                <w:bCs/>
              </w:rPr>
            </w:pPr>
            <w:r w:rsidRPr="008A17E9">
              <w:rPr>
                <w:b w:val="0"/>
                <w:bCs/>
              </w:rPr>
              <w:t xml:space="preserve">Range of </w:t>
            </w:r>
            <w:r w:rsidR="00AE5D33">
              <w:rPr>
                <w:b w:val="0"/>
                <w:bCs/>
              </w:rPr>
              <w:t xml:space="preserve">normalized </w:t>
            </w:r>
            <w:r w:rsidRPr="008A17E9">
              <w:rPr>
                <w:b w:val="0"/>
                <w:bCs/>
              </w:rPr>
              <w:t>peak side-lobe level (dB)</w:t>
            </w:r>
          </w:p>
        </w:tc>
        <w:tc>
          <w:tcPr>
            <w:tcW w:w="38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926A4EB" w14:textId="74915498" w:rsidR="00A4289D" w:rsidRPr="008A17E9" w:rsidRDefault="00190B0E" w:rsidP="00F84813">
            <w:pPr>
              <w:pStyle w:val="Tablehead"/>
              <w:spacing w:line="252" w:lineRule="auto"/>
              <w:rPr>
                <w:b w:val="0"/>
                <w:bCs/>
              </w:rPr>
            </w:pPr>
            <w:r>
              <w:rPr>
                <w:b w:val="0"/>
                <w:bCs/>
              </w:rPr>
              <w:t>Parabolic A</w:t>
            </w:r>
            <w:r w:rsidR="00A4289D" w:rsidRPr="008A17E9">
              <w:rPr>
                <w:b w:val="0"/>
                <w:bCs/>
              </w:rPr>
              <w:t xml:space="preserve">ntenna </w:t>
            </w:r>
            <w:r>
              <w:rPr>
                <w:b w:val="0"/>
                <w:bCs/>
              </w:rPr>
              <w:t>D</w:t>
            </w:r>
            <w:r w:rsidR="00A4289D" w:rsidRPr="008A17E9">
              <w:rPr>
                <w:b w:val="0"/>
                <w:bCs/>
              </w:rPr>
              <w:t>istribution power n</w:t>
            </w:r>
          </w:p>
        </w:tc>
        <w:tc>
          <w:tcPr>
            <w:tcW w:w="123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A918C55" w14:textId="77777777" w:rsidR="00A4289D" w:rsidRPr="008A17E9" w:rsidRDefault="00A4289D" w:rsidP="00F84813">
            <w:pPr>
              <w:pStyle w:val="Tablehead"/>
              <w:spacing w:line="252" w:lineRule="auto"/>
              <w:rPr>
                <w:b w:val="0"/>
                <w:bCs/>
              </w:rPr>
            </w:pPr>
            <w:r w:rsidRPr="008A17E9">
              <w:rPr>
                <w:b w:val="0"/>
                <w:bCs/>
              </w:rPr>
              <w:t>Equation No.</w:t>
            </w:r>
          </w:p>
        </w:tc>
      </w:tr>
      <w:tr w:rsidR="00190B0E" w:rsidRPr="008A17E9" w14:paraId="779ACB0E" w14:textId="77777777" w:rsidTr="001A406D">
        <w:trPr>
          <w:jc w:val="center"/>
        </w:trPr>
        <w:tc>
          <w:tcPr>
            <w:tcW w:w="34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720CE93" w14:textId="77777777" w:rsidR="00190B0E" w:rsidRPr="008A17E9" w:rsidRDefault="00190B0E" w:rsidP="00190B0E">
            <w:pPr>
              <w:pStyle w:val="Tabletext"/>
              <w:spacing w:line="252" w:lineRule="auto"/>
              <w:jc w:val="center"/>
            </w:pPr>
            <w:r w:rsidRPr="008A17E9">
              <w:t>-35 to -45</w:t>
            </w:r>
          </w:p>
        </w:tc>
        <w:tc>
          <w:tcPr>
            <w:tcW w:w="38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A1A257" w14:textId="77777777" w:rsidR="00190B0E" w:rsidRPr="008A17E9" w:rsidRDefault="00190B0E" w:rsidP="00190B0E">
            <w:pPr>
              <w:pStyle w:val="Tabletext"/>
              <w:spacing w:line="252" w:lineRule="auto"/>
              <w:jc w:val="center"/>
            </w:pPr>
            <w:r w:rsidRPr="008A17E9">
              <w:t>n = 0</w:t>
            </w:r>
          </w:p>
        </w:tc>
        <w:tc>
          <w:tcPr>
            <w:tcW w:w="12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DD9B47" w14:textId="08CDAF26" w:rsidR="00190B0E" w:rsidRPr="008A17E9" w:rsidRDefault="00190B0E" w:rsidP="00190B0E">
            <w:pPr>
              <w:pStyle w:val="Tabletext"/>
              <w:spacing w:before="0" w:after="0" w:line="252" w:lineRule="auto"/>
              <w:jc w:val="center"/>
            </w:pPr>
            <w:r w:rsidRPr="008A17E9">
              <w:t>(</w:t>
            </w:r>
            <w:r>
              <w:rPr>
                <w:rFonts w:eastAsia="SimSun"/>
                <w:szCs w:val="24"/>
              </w:rPr>
              <w:t>4.1.1-3</w:t>
            </w:r>
            <w:r w:rsidRPr="008A17E9">
              <w:t>)</w:t>
            </w:r>
          </w:p>
        </w:tc>
      </w:tr>
      <w:tr w:rsidR="00190B0E" w:rsidRPr="008A17E9" w14:paraId="6D41A502" w14:textId="77777777" w:rsidTr="001A406D">
        <w:trPr>
          <w:jc w:val="center"/>
        </w:trPr>
        <w:tc>
          <w:tcPr>
            <w:tcW w:w="34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6CE2B5" w14:textId="77777777" w:rsidR="00190B0E" w:rsidRPr="008A17E9" w:rsidRDefault="00190B0E" w:rsidP="00190B0E">
            <w:pPr>
              <w:pStyle w:val="Tabletext"/>
              <w:spacing w:line="252" w:lineRule="auto"/>
              <w:jc w:val="center"/>
            </w:pPr>
            <w:r w:rsidRPr="008A17E9">
              <w:t>-45 to -55</w:t>
            </w:r>
          </w:p>
        </w:tc>
        <w:tc>
          <w:tcPr>
            <w:tcW w:w="38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41EEBA" w14:textId="77777777" w:rsidR="00190B0E" w:rsidRPr="008A17E9" w:rsidRDefault="00190B0E" w:rsidP="00190B0E">
            <w:pPr>
              <w:pStyle w:val="Tabletext"/>
              <w:spacing w:line="252" w:lineRule="auto"/>
              <w:jc w:val="center"/>
            </w:pPr>
            <w:r w:rsidRPr="008A17E9">
              <w:t>n = 1</w:t>
            </w:r>
          </w:p>
        </w:tc>
        <w:tc>
          <w:tcPr>
            <w:tcW w:w="12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703F86" w14:textId="7E64CB9F" w:rsidR="00190B0E" w:rsidRPr="008A17E9" w:rsidRDefault="00190B0E" w:rsidP="00190B0E">
            <w:pPr>
              <w:pStyle w:val="Tabletext"/>
              <w:spacing w:before="0" w:after="0" w:line="252" w:lineRule="auto"/>
              <w:jc w:val="center"/>
            </w:pPr>
            <w:r w:rsidRPr="008A17E9">
              <w:t>(</w:t>
            </w:r>
            <w:r>
              <w:rPr>
                <w:rFonts w:eastAsia="SimSun"/>
                <w:szCs w:val="24"/>
              </w:rPr>
              <w:t>4.1.1-4</w:t>
            </w:r>
            <w:r w:rsidRPr="008A17E9">
              <w:t>)</w:t>
            </w:r>
          </w:p>
        </w:tc>
      </w:tr>
      <w:tr w:rsidR="00190B0E" w:rsidRPr="008A17E9" w14:paraId="2EA4D943" w14:textId="77777777" w:rsidTr="001A406D">
        <w:trPr>
          <w:jc w:val="center"/>
        </w:trPr>
        <w:tc>
          <w:tcPr>
            <w:tcW w:w="34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6439D0" w14:textId="77777777" w:rsidR="00190B0E" w:rsidRPr="008A17E9" w:rsidRDefault="00190B0E" w:rsidP="00190B0E">
            <w:pPr>
              <w:pStyle w:val="Tabletext"/>
              <w:spacing w:line="252" w:lineRule="auto"/>
              <w:jc w:val="center"/>
            </w:pPr>
            <w:r w:rsidRPr="008A17E9">
              <w:t>-55 to -65</w:t>
            </w:r>
          </w:p>
        </w:tc>
        <w:tc>
          <w:tcPr>
            <w:tcW w:w="38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0A97C9" w14:textId="77777777" w:rsidR="00190B0E" w:rsidRPr="008A17E9" w:rsidRDefault="00190B0E" w:rsidP="00190B0E">
            <w:pPr>
              <w:pStyle w:val="Tabletext"/>
              <w:spacing w:line="252" w:lineRule="auto"/>
              <w:jc w:val="center"/>
            </w:pPr>
            <w:r w:rsidRPr="008A17E9">
              <w:t>n = 2</w:t>
            </w:r>
          </w:p>
        </w:tc>
        <w:tc>
          <w:tcPr>
            <w:tcW w:w="12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6DCED7" w14:textId="097CAFC7" w:rsidR="00190B0E" w:rsidRPr="008A17E9" w:rsidRDefault="00190B0E" w:rsidP="00190B0E">
            <w:pPr>
              <w:pStyle w:val="Tabletext"/>
              <w:spacing w:before="0" w:after="0" w:line="252" w:lineRule="auto"/>
              <w:jc w:val="center"/>
            </w:pPr>
            <w:r w:rsidRPr="008A17E9">
              <w:t>(</w:t>
            </w:r>
            <w:r>
              <w:rPr>
                <w:rFonts w:eastAsia="SimSun"/>
                <w:szCs w:val="24"/>
              </w:rPr>
              <w:t>4.1.1-5</w:t>
            </w:r>
            <w:r w:rsidRPr="008A17E9">
              <w:t>)</w:t>
            </w:r>
          </w:p>
        </w:tc>
      </w:tr>
      <w:tr w:rsidR="00190B0E" w:rsidRPr="008A17E9" w14:paraId="226324F2" w14:textId="77777777" w:rsidTr="001A406D">
        <w:trPr>
          <w:jc w:val="center"/>
        </w:trPr>
        <w:tc>
          <w:tcPr>
            <w:tcW w:w="34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2F99F0" w14:textId="77777777" w:rsidR="00190B0E" w:rsidRPr="008A17E9" w:rsidRDefault="00190B0E" w:rsidP="00190B0E">
            <w:pPr>
              <w:pStyle w:val="Tabletext"/>
              <w:spacing w:line="252" w:lineRule="auto"/>
              <w:jc w:val="center"/>
            </w:pPr>
            <w:r w:rsidRPr="008A17E9">
              <w:t>-65 to -75</w:t>
            </w:r>
          </w:p>
        </w:tc>
        <w:tc>
          <w:tcPr>
            <w:tcW w:w="38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314151" w14:textId="77777777" w:rsidR="00190B0E" w:rsidRPr="008A17E9" w:rsidRDefault="00190B0E" w:rsidP="00190B0E">
            <w:pPr>
              <w:pStyle w:val="Tabletext"/>
              <w:spacing w:line="252" w:lineRule="auto"/>
              <w:jc w:val="center"/>
            </w:pPr>
            <w:r w:rsidRPr="008A17E9">
              <w:t>n = 3</w:t>
            </w:r>
          </w:p>
        </w:tc>
        <w:tc>
          <w:tcPr>
            <w:tcW w:w="12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2A36B96" w14:textId="58C3E2A3" w:rsidR="00190B0E" w:rsidRPr="008A17E9" w:rsidRDefault="00190B0E" w:rsidP="00190B0E">
            <w:pPr>
              <w:pStyle w:val="Tabletext"/>
              <w:spacing w:before="0" w:after="0" w:line="252" w:lineRule="auto"/>
              <w:jc w:val="center"/>
            </w:pPr>
            <w:r w:rsidRPr="008A17E9">
              <w:t>(</w:t>
            </w:r>
            <w:r>
              <w:rPr>
                <w:rFonts w:eastAsia="SimSun"/>
                <w:szCs w:val="24"/>
              </w:rPr>
              <w:t>4.1.1-6</w:t>
            </w:r>
            <w:r w:rsidRPr="008A17E9">
              <w:t>)</w:t>
            </w:r>
          </w:p>
        </w:tc>
      </w:tr>
      <w:tr w:rsidR="00190B0E" w:rsidRPr="008A17E9" w14:paraId="3176E33F" w14:textId="77777777" w:rsidTr="001A406D">
        <w:trPr>
          <w:jc w:val="center"/>
        </w:trPr>
        <w:tc>
          <w:tcPr>
            <w:tcW w:w="34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08D2E61" w14:textId="77777777" w:rsidR="00190B0E" w:rsidRPr="008A17E9" w:rsidRDefault="00190B0E" w:rsidP="00190B0E">
            <w:pPr>
              <w:pStyle w:val="Tabletext"/>
              <w:spacing w:line="252" w:lineRule="auto"/>
              <w:jc w:val="center"/>
            </w:pPr>
            <w:r w:rsidRPr="008A17E9">
              <w:t>Less than -75</w:t>
            </w:r>
          </w:p>
        </w:tc>
        <w:tc>
          <w:tcPr>
            <w:tcW w:w="38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39309B" w14:textId="77777777" w:rsidR="00190B0E" w:rsidRPr="008A17E9" w:rsidRDefault="00190B0E" w:rsidP="00190B0E">
            <w:pPr>
              <w:pStyle w:val="Tabletext"/>
              <w:spacing w:line="252" w:lineRule="auto"/>
              <w:jc w:val="center"/>
            </w:pPr>
            <w:r w:rsidRPr="008A17E9">
              <w:t>n = 4</w:t>
            </w:r>
          </w:p>
        </w:tc>
        <w:tc>
          <w:tcPr>
            <w:tcW w:w="12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0A7D54" w14:textId="6E5FA108" w:rsidR="00190B0E" w:rsidRPr="008A17E9" w:rsidRDefault="00190B0E" w:rsidP="00190B0E">
            <w:pPr>
              <w:pStyle w:val="Tabletext"/>
              <w:spacing w:before="0" w:after="0" w:line="252" w:lineRule="auto"/>
              <w:jc w:val="center"/>
            </w:pPr>
            <w:r w:rsidRPr="008A17E9">
              <w:t>(</w:t>
            </w:r>
            <w:r>
              <w:rPr>
                <w:rFonts w:eastAsia="SimSun"/>
                <w:szCs w:val="24"/>
              </w:rPr>
              <w:t>4.1.1-7</w:t>
            </w:r>
            <w:r w:rsidRPr="008A17E9">
              <w:t>)</w:t>
            </w:r>
          </w:p>
        </w:tc>
      </w:tr>
    </w:tbl>
    <w:p w14:paraId="38F8B8A9" w14:textId="77777777" w:rsidR="00A4289D" w:rsidRPr="008A17E9" w:rsidRDefault="00A4289D" w:rsidP="00A4289D">
      <w:pPr>
        <w:rPr>
          <w:rFonts w:eastAsia="Calibri"/>
          <w:b/>
          <w:bCs/>
          <w:szCs w:val="24"/>
        </w:rPr>
      </w:pPr>
      <w:r w:rsidRPr="008A17E9">
        <w:rPr>
          <w:b/>
          <w:bCs/>
        </w:rPr>
        <w:t>References</w:t>
      </w:r>
    </w:p>
    <w:p w14:paraId="38D0FDE4" w14:textId="77777777" w:rsidR="00A4289D" w:rsidRPr="008A17E9" w:rsidRDefault="00A4289D" w:rsidP="00A4289D">
      <w:pPr>
        <w:pStyle w:val="ListParagraph"/>
        <w:numPr>
          <w:ilvl w:val="0"/>
          <w:numId w:val="1"/>
        </w:numPr>
        <w:tabs>
          <w:tab w:val="clear" w:pos="794"/>
          <w:tab w:val="clear" w:pos="1191"/>
          <w:tab w:val="clear" w:pos="1588"/>
          <w:tab w:val="clear" w:pos="1985"/>
        </w:tabs>
        <w:overflowPunct/>
        <w:autoSpaceDE/>
        <w:adjustRightInd/>
        <w:spacing w:before="0" w:after="160" w:line="252" w:lineRule="auto"/>
        <w:jc w:val="left"/>
        <w:rPr>
          <w:szCs w:val="24"/>
          <w:lang w:val="en-GB"/>
        </w:rPr>
      </w:pPr>
      <w:r w:rsidRPr="008A17E9">
        <w:rPr>
          <w:szCs w:val="24"/>
          <w:lang w:val="en-GB"/>
        </w:rPr>
        <w:t>Handbook of Radar Measurement by David K. Barton and Harold R. Ward Artech House 1984 Table A.15 page 264.</w:t>
      </w:r>
    </w:p>
    <w:p w14:paraId="44A8ED25" w14:textId="77777777" w:rsidR="00A4289D" w:rsidRPr="008A17E9" w:rsidRDefault="00A4289D" w:rsidP="00A4289D">
      <w:pPr>
        <w:pStyle w:val="ListParagraph"/>
        <w:numPr>
          <w:ilvl w:val="0"/>
          <w:numId w:val="1"/>
        </w:numPr>
        <w:tabs>
          <w:tab w:val="clear" w:pos="794"/>
          <w:tab w:val="clear" w:pos="1191"/>
          <w:tab w:val="clear" w:pos="1588"/>
          <w:tab w:val="clear" w:pos="1985"/>
        </w:tabs>
        <w:overflowPunct/>
        <w:autoSpaceDE/>
        <w:adjustRightInd/>
        <w:spacing w:before="0" w:after="160" w:line="252" w:lineRule="auto"/>
        <w:jc w:val="left"/>
        <w:rPr>
          <w:szCs w:val="24"/>
          <w:lang w:val="en-GB"/>
        </w:rPr>
      </w:pPr>
      <w:r w:rsidRPr="008A17E9">
        <w:rPr>
          <w:lang w:val="en-GB"/>
        </w:rPr>
        <w:t>Wiley encyclopaedia of RF and microwave engineering, 6 Volume Set / Kai Chang, editor-in-chief section on Aperture Antennas” by Dennis Koazkoff, Devry University Alpharetta, Georgia page 365.  The Encyclopaedia of RF and Microwave Engineering is available online at http://www.mrw.interscience.wiley.com/erfme.</w:t>
      </w:r>
    </w:p>
    <w:p w14:paraId="1F9E6BB3" w14:textId="77777777" w:rsidR="00A4289D" w:rsidRPr="008A17E9" w:rsidRDefault="00A4289D" w:rsidP="00A4289D">
      <w:pPr>
        <w:pStyle w:val="ListParagraph"/>
        <w:numPr>
          <w:ilvl w:val="0"/>
          <w:numId w:val="1"/>
        </w:numPr>
        <w:tabs>
          <w:tab w:val="clear" w:pos="794"/>
          <w:tab w:val="clear" w:pos="1191"/>
          <w:tab w:val="clear" w:pos="1588"/>
          <w:tab w:val="clear" w:pos="1985"/>
        </w:tabs>
        <w:overflowPunct/>
        <w:autoSpaceDE/>
        <w:adjustRightInd/>
        <w:spacing w:before="0" w:after="160" w:line="252" w:lineRule="auto"/>
        <w:jc w:val="left"/>
        <w:rPr>
          <w:lang w:val="en-GB"/>
        </w:rPr>
      </w:pPr>
      <w:r w:rsidRPr="008A17E9">
        <w:rPr>
          <w:lang w:val="en-GB"/>
        </w:rPr>
        <w:t>Antenna theory and design by Warren L. Stutzman, Gary A. Thiele. — 3rd ed. 2013. Table 9-2 Page 389.</w:t>
      </w:r>
    </w:p>
    <w:p w14:paraId="425DF3AE" w14:textId="7A0CE995" w:rsidR="00A4289D" w:rsidRDefault="00A4289D" w:rsidP="00190B0E">
      <w:r w:rsidRPr="008A17E9">
        <w:t>[Editor’s Note: No other changes beyond this part]</w:t>
      </w:r>
      <w:r w:rsidR="00190B0E">
        <w:t>.</w:t>
      </w:r>
    </w:p>
    <w:sectPr w:rsidR="00A4289D" w:rsidSect="006722B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55839" w14:textId="77777777" w:rsidR="006C1C5E" w:rsidRDefault="006C1C5E" w:rsidP="00CF7265">
      <w:pPr>
        <w:spacing w:before="0"/>
      </w:pPr>
      <w:r>
        <w:separator/>
      </w:r>
    </w:p>
  </w:endnote>
  <w:endnote w:type="continuationSeparator" w:id="0">
    <w:p w14:paraId="3B156A4E" w14:textId="77777777" w:rsidR="006C1C5E" w:rsidRDefault="006C1C5E" w:rsidP="00CF726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AFD24" w14:textId="77777777" w:rsidR="006C1C5E" w:rsidRDefault="006C1C5E" w:rsidP="00CF7265">
      <w:pPr>
        <w:spacing w:before="0"/>
      </w:pPr>
      <w:r>
        <w:separator/>
      </w:r>
    </w:p>
  </w:footnote>
  <w:footnote w:type="continuationSeparator" w:id="0">
    <w:p w14:paraId="5B8D9875" w14:textId="77777777" w:rsidR="006C1C5E" w:rsidRDefault="006C1C5E" w:rsidP="00CF7265">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AC1312"/>
    <w:multiLevelType w:val="hybridMultilevel"/>
    <w:tmpl w:val="DE32BF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D5C59B7"/>
    <w:multiLevelType w:val="hybridMultilevel"/>
    <w:tmpl w:val="0A4A1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AA">
    <w15:presenceInfo w15:providerId="None" w15:userId="F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5712"/>
    <w:rsid w:val="000A2E6C"/>
    <w:rsid w:val="000A7AD1"/>
    <w:rsid w:val="000D6960"/>
    <w:rsid w:val="001035DD"/>
    <w:rsid w:val="001101B6"/>
    <w:rsid w:val="001701A1"/>
    <w:rsid w:val="00170DD0"/>
    <w:rsid w:val="00175712"/>
    <w:rsid w:val="00190B0E"/>
    <w:rsid w:val="00192DB3"/>
    <w:rsid w:val="0019632C"/>
    <w:rsid w:val="001A406D"/>
    <w:rsid w:val="001C3804"/>
    <w:rsid w:val="001D15AB"/>
    <w:rsid w:val="002156C7"/>
    <w:rsid w:val="00252A10"/>
    <w:rsid w:val="002871AE"/>
    <w:rsid w:val="002B3DFD"/>
    <w:rsid w:val="002E17C3"/>
    <w:rsid w:val="002E5916"/>
    <w:rsid w:val="002F629C"/>
    <w:rsid w:val="00300EDD"/>
    <w:rsid w:val="0031347E"/>
    <w:rsid w:val="00313CD0"/>
    <w:rsid w:val="003560CA"/>
    <w:rsid w:val="003613CB"/>
    <w:rsid w:val="00395D09"/>
    <w:rsid w:val="003A0D27"/>
    <w:rsid w:val="003B0453"/>
    <w:rsid w:val="003D57A0"/>
    <w:rsid w:val="003E6274"/>
    <w:rsid w:val="003F5A94"/>
    <w:rsid w:val="003F72E9"/>
    <w:rsid w:val="00405CE8"/>
    <w:rsid w:val="004B1689"/>
    <w:rsid w:val="004C3E9E"/>
    <w:rsid w:val="004D0381"/>
    <w:rsid w:val="004E3035"/>
    <w:rsid w:val="004E662D"/>
    <w:rsid w:val="004F2CBD"/>
    <w:rsid w:val="004F5150"/>
    <w:rsid w:val="00553822"/>
    <w:rsid w:val="00596A22"/>
    <w:rsid w:val="005B0252"/>
    <w:rsid w:val="005C0701"/>
    <w:rsid w:val="005C7C98"/>
    <w:rsid w:val="005D0ECB"/>
    <w:rsid w:val="006059BB"/>
    <w:rsid w:val="006125FB"/>
    <w:rsid w:val="00622615"/>
    <w:rsid w:val="0063738D"/>
    <w:rsid w:val="006722B7"/>
    <w:rsid w:val="00683CC5"/>
    <w:rsid w:val="00694072"/>
    <w:rsid w:val="006A008B"/>
    <w:rsid w:val="006C1C5E"/>
    <w:rsid w:val="006C59CD"/>
    <w:rsid w:val="00735DA1"/>
    <w:rsid w:val="00737B03"/>
    <w:rsid w:val="007F198C"/>
    <w:rsid w:val="00801A4E"/>
    <w:rsid w:val="008150EC"/>
    <w:rsid w:val="00816C84"/>
    <w:rsid w:val="00830E48"/>
    <w:rsid w:val="00883264"/>
    <w:rsid w:val="008E2118"/>
    <w:rsid w:val="00925B9F"/>
    <w:rsid w:val="00982596"/>
    <w:rsid w:val="009F1F1B"/>
    <w:rsid w:val="00A001CE"/>
    <w:rsid w:val="00A4289D"/>
    <w:rsid w:val="00A46514"/>
    <w:rsid w:val="00A602E1"/>
    <w:rsid w:val="00A85E6C"/>
    <w:rsid w:val="00AC0483"/>
    <w:rsid w:val="00AE5D33"/>
    <w:rsid w:val="00B10D4A"/>
    <w:rsid w:val="00B1755C"/>
    <w:rsid w:val="00B667F8"/>
    <w:rsid w:val="00B80B76"/>
    <w:rsid w:val="00BC2EE8"/>
    <w:rsid w:val="00BD5903"/>
    <w:rsid w:val="00C126DB"/>
    <w:rsid w:val="00C34F76"/>
    <w:rsid w:val="00C3553C"/>
    <w:rsid w:val="00C56F92"/>
    <w:rsid w:val="00C56FBE"/>
    <w:rsid w:val="00C5705D"/>
    <w:rsid w:val="00C74BAF"/>
    <w:rsid w:val="00CC2151"/>
    <w:rsid w:val="00CC4BEA"/>
    <w:rsid w:val="00CE4780"/>
    <w:rsid w:val="00CF7265"/>
    <w:rsid w:val="00D81239"/>
    <w:rsid w:val="00E054A4"/>
    <w:rsid w:val="00E751A7"/>
    <w:rsid w:val="00E776CA"/>
    <w:rsid w:val="00EA062E"/>
    <w:rsid w:val="00EC6DB2"/>
    <w:rsid w:val="00ED3990"/>
    <w:rsid w:val="00F06382"/>
    <w:rsid w:val="00F12892"/>
    <w:rsid w:val="00F168AF"/>
    <w:rsid w:val="00F31663"/>
    <w:rsid w:val="00F33658"/>
    <w:rsid w:val="00F41E42"/>
    <w:rsid w:val="00F44FB4"/>
    <w:rsid w:val="00F50D30"/>
    <w:rsid w:val="00F77756"/>
    <w:rsid w:val="00F8129E"/>
    <w:rsid w:val="00F84813"/>
    <w:rsid w:val="00F935FC"/>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A073B"/>
  <w15:chartTrackingRefBased/>
  <w15:docId w15:val="{D3E61B22-81FB-4604-B13C-BD8C85445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5712"/>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paragraph" w:styleId="Heading1">
    <w:name w:val="heading 1"/>
    <w:basedOn w:val="Normal"/>
    <w:next w:val="Normal"/>
    <w:link w:val="Heading1Char"/>
    <w:uiPriority w:val="9"/>
    <w:qFormat/>
    <w:rsid w:val="00A4289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Heading1"/>
    <w:next w:val="Normal"/>
    <w:link w:val="Heading2Char"/>
    <w:qFormat/>
    <w:rsid w:val="00A4289D"/>
    <w:pPr>
      <w:spacing w:before="200"/>
      <w:ind w:left="1134" w:hanging="1134"/>
      <w:outlineLvl w:val="1"/>
    </w:pPr>
    <w:rPr>
      <w:rFonts w:ascii="Times New Roman" w:eastAsia="Times New Roman" w:hAnsi="Times New Roman" w:cs="Times New Roman"/>
      <w:b/>
      <w:color w:val="auto"/>
      <w:sz w:val="24"/>
      <w:szCs w:val="20"/>
    </w:rPr>
  </w:style>
  <w:style w:type="paragraph" w:styleId="Heading3">
    <w:name w:val="heading 3"/>
    <w:basedOn w:val="Normal"/>
    <w:next w:val="Normal"/>
    <w:link w:val="Heading3Char"/>
    <w:uiPriority w:val="9"/>
    <w:semiHidden/>
    <w:unhideWhenUsed/>
    <w:qFormat/>
    <w:rsid w:val="00A4289D"/>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
    <w:name w:val="Table"/>
    <w:basedOn w:val="Normal"/>
    <w:link w:val="TableChar"/>
    <w:autoRedefine/>
    <w:qFormat/>
    <w:rsid w:val="00C74BAF"/>
    <w:pPr>
      <w:tabs>
        <w:tab w:val="clear" w:pos="1134"/>
        <w:tab w:val="clear" w:pos="1871"/>
        <w:tab w:val="clear" w:pos="2268"/>
      </w:tabs>
      <w:overflowPunct/>
      <w:autoSpaceDE/>
      <w:autoSpaceDN/>
      <w:adjustRightInd/>
      <w:spacing w:before="0" w:line="360" w:lineRule="auto"/>
      <w:jc w:val="center"/>
      <w:textAlignment w:val="auto"/>
    </w:pPr>
    <w:rPr>
      <w:rFonts w:asciiTheme="minorHAnsi" w:hAnsiTheme="minorHAnsi"/>
      <w:sz w:val="16"/>
      <w:szCs w:val="24"/>
      <w:lang w:val="en-US"/>
    </w:rPr>
  </w:style>
  <w:style w:type="character" w:customStyle="1" w:styleId="TableChar">
    <w:name w:val="Table Char"/>
    <w:basedOn w:val="DefaultParagraphFont"/>
    <w:link w:val="Table"/>
    <w:rsid w:val="00C74BAF"/>
    <w:rPr>
      <w:rFonts w:eastAsia="Times New Roman" w:cs="Times New Roman"/>
      <w:sz w:val="16"/>
      <w:szCs w:val="24"/>
    </w:rPr>
  </w:style>
  <w:style w:type="paragraph" w:styleId="Caption">
    <w:name w:val="caption"/>
    <w:basedOn w:val="Normal"/>
    <w:next w:val="Normal"/>
    <w:uiPriority w:val="35"/>
    <w:unhideWhenUsed/>
    <w:qFormat/>
    <w:rsid w:val="005C7C98"/>
    <w:pPr>
      <w:tabs>
        <w:tab w:val="clear" w:pos="1134"/>
        <w:tab w:val="clear" w:pos="1871"/>
        <w:tab w:val="clear" w:pos="2268"/>
      </w:tabs>
      <w:overflowPunct/>
      <w:autoSpaceDE/>
      <w:autoSpaceDN/>
      <w:adjustRightInd/>
      <w:spacing w:before="200" w:after="200"/>
      <w:textAlignment w:val="auto"/>
    </w:pPr>
    <w:rPr>
      <w:b/>
      <w:bCs/>
      <w:color w:val="4472C4" w:themeColor="accent1"/>
      <w:sz w:val="18"/>
      <w:szCs w:val="18"/>
      <w:lang w:val="en-US"/>
    </w:rPr>
  </w:style>
  <w:style w:type="paragraph" w:customStyle="1" w:styleId="TabletitleBR">
    <w:name w:val="Table_title_BR"/>
    <w:basedOn w:val="Normal"/>
    <w:next w:val="Normal"/>
    <w:qFormat/>
    <w:rsid w:val="00175712"/>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styleId="Hyperlink">
    <w:name w:val="Hyperlink"/>
    <w:aliases w:val="CEO_Hyperlink,超级链接,ECC Hyperlink"/>
    <w:rsid w:val="00175712"/>
    <w:rPr>
      <w:rFonts w:cs="Times New Roman"/>
      <w:color w:val="0000FF"/>
      <w:u w:val="single"/>
    </w:rPr>
  </w:style>
  <w:style w:type="character" w:customStyle="1" w:styleId="Heading1Char">
    <w:name w:val="Heading 1 Char"/>
    <w:basedOn w:val="DefaultParagraphFont"/>
    <w:link w:val="Heading1"/>
    <w:uiPriority w:val="9"/>
    <w:rsid w:val="00A4289D"/>
    <w:rPr>
      <w:rFonts w:asciiTheme="majorHAnsi" w:eastAsiaTheme="majorEastAsia" w:hAnsiTheme="majorHAnsi" w:cstheme="majorBidi"/>
      <w:color w:val="2F5496" w:themeColor="accent1" w:themeShade="BF"/>
      <w:sz w:val="32"/>
      <w:szCs w:val="32"/>
      <w:lang w:val="en-GB"/>
    </w:rPr>
  </w:style>
  <w:style w:type="character" w:customStyle="1" w:styleId="Heading2Char">
    <w:name w:val="Heading 2 Char"/>
    <w:basedOn w:val="DefaultParagraphFont"/>
    <w:link w:val="Heading2"/>
    <w:rsid w:val="00A4289D"/>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uiPriority w:val="9"/>
    <w:semiHidden/>
    <w:rsid w:val="00A4289D"/>
    <w:rPr>
      <w:rFonts w:asciiTheme="majorHAnsi" w:eastAsiaTheme="majorEastAsia" w:hAnsiTheme="majorHAnsi" w:cstheme="majorBidi"/>
      <w:color w:val="1F3763" w:themeColor="accent1" w:themeShade="7F"/>
      <w:sz w:val="24"/>
      <w:szCs w:val="24"/>
      <w:lang w:val="en-GB"/>
    </w:rPr>
  </w:style>
  <w:style w:type="paragraph" w:customStyle="1" w:styleId="Tabletext">
    <w:name w:val="Table_text"/>
    <w:basedOn w:val="Normal"/>
    <w:link w:val="TabletextChar"/>
    <w:qFormat/>
    <w:rsid w:val="00A4289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head">
    <w:name w:val="Table_head"/>
    <w:basedOn w:val="Normal"/>
    <w:link w:val="TableheadChar"/>
    <w:qFormat/>
    <w:rsid w:val="00A4289D"/>
    <w:pPr>
      <w:keepNext/>
      <w:spacing w:before="80" w:after="80"/>
      <w:jc w:val="center"/>
    </w:pPr>
    <w:rPr>
      <w:rFonts w:ascii="Times New Roman Bold" w:hAnsi="Times New Roman Bold" w:cs="Times New Roman Bold"/>
      <w:b/>
      <w:sz w:val="20"/>
    </w:rPr>
  </w:style>
  <w:style w:type="paragraph" w:customStyle="1" w:styleId="TableNo">
    <w:name w:val="Table_No"/>
    <w:basedOn w:val="Normal"/>
    <w:next w:val="Normal"/>
    <w:uiPriority w:val="99"/>
    <w:rsid w:val="00A4289D"/>
    <w:pPr>
      <w:keepNext/>
      <w:spacing w:before="560" w:after="120"/>
      <w:jc w:val="center"/>
    </w:pPr>
    <w:rPr>
      <w:caps/>
      <w:sz w:val="20"/>
    </w:rPr>
  </w:style>
  <w:style w:type="paragraph" w:customStyle="1" w:styleId="Tabletitle">
    <w:name w:val="Table_title"/>
    <w:basedOn w:val="Normal"/>
    <w:next w:val="Tabletext"/>
    <w:uiPriority w:val="99"/>
    <w:rsid w:val="00A4289D"/>
    <w:pPr>
      <w:keepNext/>
      <w:keepLines/>
      <w:spacing w:before="0" w:after="120"/>
      <w:jc w:val="center"/>
    </w:pPr>
    <w:rPr>
      <w:rFonts w:ascii="Times New Roman Bold" w:hAnsi="Times New Roman Bold"/>
      <w:b/>
      <w:sz w:val="20"/>
    </w:rPr>
  </w:style>
  <w:style w:type="character" w:customStyle="1" w:styleId="TableheadChar">
    <w:name w:val="Table_head Char"/>
    <w:link w:val="Tablehead"/>
    <w:locked/>
    <w:rsid w:val="00A4289D"/>
    <w:rPr>
      <w:rFonts w:ascii="Times New Roman Bold" w:eastAsia="Times New Roman" w:hAnsi="Times New Roman Bold" w:cs="Times New Roman Bold"/>
      <w:b/>
      <w:sz w:val="20"/>
      <w:szCs w:val="20"/>
      <w:lang w:val="en-GB"/>
    </w:rPr>
  </w:style>
  <w:style w:type="character" w:customStyle="1" w:styleId="TabletextChar">
    <w:name w:val="Table_text Char"/>
    <w:link w:val="Tabletext"/>
    <w:qFormat/>
    <w:locked/>
    <w:rsid w:val="00A4289D"/>
    <w:rPr>
      <w:rFonts w:ascii="Times New Roman" w:eastAsia="Times New Roman" w:hAnsi="Times New Roman" w:cs="Times New Roman"/>
      <w:sz w:val="20"/>
      <w:szCs w:val="20"/>
      <w:lang w:val="en-GB"/>
    </w:rPr>
  </w:style>
  <w:style w:type="paragraph" w:customStyle="1" w:styleId="Equation">
    <w:name w:val="Equation"/>
    <w:basedOn w:val="Normal"/>
    <w:uiPriority w:val="99"/>
    <w:rsid w:val="00A4289D"/>
    <w:pPr>
      <w:tabs>
        <w:tab w:val="clear" w:pos="1871"/>
        <w:tab w:val="clear" w:pos="2268"/>
        <w:tab w:val="center" w:pos="4820"/>
        <w:tab w:val="right" w:pos="9639"/>
      </w:tabs>
    </w:pPr>
  </w:style>
  <w:style w:type="paragraph" w:customStyle="1" w:styleId="Equationlegend">
    <w:name w:val="Equation_legend"/>
    <w:basedOn w:val="NormalIndent"/>
    <w:link w:val="EquationlegendChar"/>
    <w:uiPriority w:val="99"/>
    <w:qFormat/>
    <w:rsid w:val="00A4289D"/>
    <w:pPr>
      <w:tabs>
        <w:tab w:val="clear" w:pos="1134"/>
        <w:tab w:val="clear" w:pos="2268"/>
        <w:tab w:val="right" w:pos="1871"/>
        <w:tab w:val="left" w:pos="2041"/>
      </w:tabs>
      <w:spacing w:before="80"/>
      <w:ind w:left="2041" w:hanging="2041"/>
    </w:pPr>
  </w:style>
  <w:style w:type="paragraph" w:customStyle="1" w:styleId="Figure">
    <w:name w:val="Figure"/>
    <w:basedOn w:val="Normal"/>
    <w:next w:val="Normal"/>
    <w:uiPriority w:val="99"/>
    <w:rsid w:val="00A4289D"/>
    <w:pPr>
      <w:spacing w:after="240"/>
      <w:jc w:val="center"/>
    </w:pPr>
    <w:rPr>
      <w:noProof/>
      <w:lang w:eastAsia="zh-CN"/>
    </w:rPr>
  </w:style>
  <w:style w:type="paragraph" w:customStyle="1" w:styleId="Figuretitle">
    <w:name w:val="Figure_title"/>
    <w:basedOn w:val="Normal"/>
    <w:next w:val="Normal"/>
    <w:link w:val="FiguretitleChar"/>
    <w:uiPriority w:val="99"/>
    <w:rsid w:val="00A4289D"/>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A4289D"/>
    <w:pPr>
      <w:keepNext/>
      <w:keepLines/>
      <w:spacing w:before="480" w:after="120"/>
      <w:jc w:val="center"/>
    </w:pPr>
    <w:rPr>
      <w:caps/>
      <w:sz w:val="20"/>
    </w:rPr>
  </w:style>
  <w:style w:type="character" w:customStyle="1" w:styleId="FiguretitleChar">
    <w:name w:val="Figure_title Char"/>
    <w:link w:val="Figuretitle"/>
    <w:uiPriority w:val="99"/>
    <w:rsid w:val="00A4289D"/>
    <w:rPr>
      <w:rFonts w:ascii="Times New Roman Bold" w:eastAsia="Times New Roman" w:hAnsi="Times New Roman Bold" w:cs="Times New Roman"/>
      <w:b/>
      <w:sz w:val="20"/>
      <w:szCs w:val="20"/>
      <w:lang w:val="en-GB"/>
    </w:rPr>
  </w:style>
  <w:style w:type="paragraph" w:customStyle="1" w:styleId="Tablefin">
    <w:name w:val="Table_fin"/>
    <w:basedOn w:val="Normal"/>
    <w:uiPriority w:val="99"/>
    <w:rsid w:val="00A4289D"/>
    <w:pPr>
      <w:tabs>
        <w:tab w:val="clear" w:pos="1134"/>
        <w:tab w:val="clear" w:pos="1871"/>
        <w:tab w:val="clear" w:pos="2268"/>
      </w:tabs>
      <w:spacing w:before="0"/>
    </w:pPr>
    <w:rPr>
      <w:sz w:val="20"/>
      <w:lang w:eastAsia="zh-CN"/>
    </w:rPr>
  </w:style>
  <w:style w:type="character" w:customStyle="1" w:styleId="FigureNoChar">
    <w:name w:val="Figure_No Char"/>
    <w:link w:val="FigureNo"/>
    <w:locked/>
    <w:rsid w:val="00A4289D"/>
    <w:rPr>
      <w:rFonts w:ascii="Times New Roman" w:eastAsia="Times New Roman" w:hAnsi="Times New Roman" w:cs="Times New Roman"/>
      <w:caps/>
      <w:sz w:val="20"/>
      <w:szCs w:val="20"/>
      <w:lang w:val="en-GB"/>
    </w:rPr>
  </w:style>
  <w:style w:type="character" w:customStyle="1" w:styleId="EquationlegendChar">
    <w:name w:val="Equation_legend Char"/>
    <w:link w:val="Equationlegend"/>
    <w:uiPriority w:val="99"/>
    <w:qFormat/>
    <w:locked/>
    <w:rsid w:val="00A4289D"/>
    <w:rPr>
      <w:rFonts w:ascii="Times New Roman" w:eastAsia="Times New Roman" w:hAnsi="Times New Roman" w:cs="Times New Roman"/>
      <w:sz w:val="24"/>
      <w:szCs w:val="20"/>
      <w:lang w:val="en-GB"/>
    </w:rPr>
  </w:style>
  <w:style w:type="paragraph" w:styleId="NormalIndent">
    <w:name w:val="Normal Indent"/>
    <w:basedOn w:val="Normal"/>
    <w:uiPriority w:val="99"/>
    <w:semiHidden/>
    <w:unhideWhenUsed/>
    <w:rsid w:val="00A4289D"/>
    <w:pPr>
      <w:ind w:left="720"/>
    </w:pPr>
  </w:style>
  <w:style w:type="paragraph" w:customStyle="1" w:styleId="enumlev1">
    <w:name w:val="enumlev1"/>
    <w:basedOn w:val="Normal"/>
    <w:link w:val="enumlev1Char"/>
    <w:rsid w:val="00A4289D"/>
    <w:pPr>
      <w:tabs>
        <w:tab w:val="clear" w:pos="2268"/>
        <w:tab w:val="left" w:pos="2608"/>
        <w:tab w:val="left" w:pos="3345"/>
      </w:tabs>
      <w:spacing w:before="80"/>
      <w:ind w:left="1134" w:hanging="1134"/>
    </w:pPr>
  </w:style>
  <w:style w:type="paragraph" w:styleId="ListParagraph">
    <w:name w:val="List Paragraph"/>
    <w:basedOn w:val="Normal"/>
    <w:uiPriority w:val="34"/>
    <w:qFormat/>
    <w:rsid w:val="00A4289D"/>
    <w:pPr>
      <w:tabs>
        <w:tab w:val="clear" w:pos="1134"/>
        <w:tab w:val="clear" w:pos="1871"/>
        <w:tab w:val="clear" w:pos="2268"/>
        <w:tab w:val="left" w:pos="794"/>
        <w:tab w:val="left" w:pos="1191"/>
        <w:tab w:val="left" w:pos="1588"/>
        <w:tab w:val="left" w:pos="1985"/>
      </w:tabs>
      <w:ind w:left="720"/>
      <w:contextualSpacing/>
      <w:jc w:val="both"/>
      <w:textAlignment w:val="auto"/>
    </w:pPr>
    <w:rPr>
      <w:lang w:val="fr-FR"/>
    </w:rPr>
  </w:style>
  <w:style w:type="character" w:customStyle="1" w:styleId="enumlev1Char">
    <w:name w:val="enumlev1 Char"/>
    <w:link w:val="enumlev1"/>
    <w:locked/>
    <w:rsid w:val="00A4289D"/>
    <w:rPr>
      <w:rFonts w:ascii="Times New Roman" w:eastAsia="Times New Roman" w:hAnsi="Times New Roman" w:cs="Times New Roman"/>
      <w:sz w:val="24"/>
      <w:szCs w:val="20"/>
      <w:lang w:val="en-GB"/>
    </w:rPr>
  </w:style>
  <w:style w:type="paragraph" w:customStyle="1" w:styleId="Rectitle">
    <w:name w:val="Rec_title"/>
    <w:basedOn w:val="Normal"/>
    <w:next w:val="Normal"/>
    <w:uiPriority w:val="99"/>
    <w:rsid w:val="005B0252"/>
    <w:pPr>
      <w:keepNext/>
      <w:keepLines/>
      <w:spacing w:before="240"/>
      <w:jc w:val="center"/>
    </w:pPr>
    <w:rPr>
      <w:rFonts w:ascii="Times New Roman Bold" w:hAnsi="Times New Roman Bold"/>
      <w:b/>
      <w:sz w:val="28"/>
    </w:rPr>
  </w:style>
  <w:style w:type="paragraph" w:customStyle="1" w:styleId="Recdate">
    <w:name w:val="Rec_date"/>
    <w:basedOn w:val="Normal"/>
    <w:next w:val="Normal"/>
    <w:uiPriority w:val="99"/>
    <w:rsid w:val="005B0252"/>
    <w:pPr>
      <w:keepNext/>
      <w:keepLines/>
      <w:jc w:val="right"/>
    </w:pPr>
    <w:rPr>
      <w:sz w:val="22"/>
    </w:rPr>
  </w:style>
  <w:style w:type="paragraph" w:customStyle="1" w:styleId="Source">
    <w:name w:val="Source"/>
    <w:basedOn w:val="Normal"/>
    <w:next w:val="Normal"/>
    <w:uiPriority w:val="99"/>
    <w:rsid w:val="005B0252"/>
    <w:pPr>
      <w:spacing w:before="840"/>
      <w:jc w:val="center"/>
    </w:pPr>
    <w:rPr>
      <w:b/>
      <w:sz w:val="28"/>
    </w:rPr>
  </w:style>
  <w:style w:type="paragraph" w:customStyle="1" w:styleId="Title1">
    <w:name w:val="Title 1"/>
    <w:basedOn w:val="Source"/>
    <w:next w:val="Normal"/>
    <w:link w:val="Title1Char"/>
    <w:rsid w:val="005B0252"/>
    <w:pPr>
      <w:tabs>
        <w:tab w:val="left" w:pos="567"/>
        <w:tab w:val="left" w:pos="1701"/>
        <w:tab w:val="left" w:pos="2835"/>
      </w:tabs>
      <w:spacing w:before="240"/>
    </w:pPr>
    <w:rPr>
      <w:b w:val="0"/>
      <w:caps/>
    </w:rPr>
  </w:style>
  <w:style w:type="character" w:customStyle="1" w:styleId="href">
    <w:name w:val="href"/>
    <w:basedOn w:val="DefaultParagraphFont"/>
    <w:rsid w:val="005B0252"/>
  </w:style>
  <w:style w:type="paragraph" w:customStyle="1" w:styleId="HeadingSum">
    <w:name w:val="Heading_Sum"/>
    <w:basedOn w:val="Normal"/>
    <w:next w:val="Normal"/>
    <w:autoRedefine/>
    <w:uiPriority w:val="99"/>
    <w:rsid w:val="005B0252"/>
    <w:pPr>
      <w:keepNext/>
      <w:keepLines/>
      <w:tabs>
        <w:tab w:val="clear" w:pos="1134"/>
        <w:tab w:val="clear" w:pos="1871"/>
        <w:tab w:val="clear" w:pos="2268"/>
        <w:tab w:val="left" w:pos="794"/>
        <w:tab w:val="left" w:pos="1191"/>
        <w:tab w:val="left" w:pos="1588"/>
        <w:tab w:val="left" w:pos="1985"/>
      </w:tabs>
      <w:spacing w:before="240"/>
      <w:jc w:val="both"/>
    </w:pPr>
    <w:rPr>
      <w:b/>
      <w:sz w:val="22"/>
      <w:lang w:val="es-ES_tradnl"/>
    </w:rPr>
  </w:style>
  <w:style w:type="paragraph" w:customStyle="1" w:styleId="Summary">
    <w:name w:val="Summary"/>
    <w:basedOn w:val="Normal"/>
    <w:next w:val="Normal"/>
    <w:autoRedefine/>
    <w:uiPriority w:val="99"/>
    <w:rsid w:val="005B0252"/>
    <w:pPr>
      <w:tabs>
        <w:tab w:val="clear" w:pos="1134"/>
        <w:tab w:val="clear" w:pos="1871"/>
        <w:tab w:val="clear" w:pos="2268"/>
        <w:tab w:val="left" w:pos="794"/>
        <w:tab w:val="left" w:pos="1191"/>
        <w:tab w:val="left" w:pos="1588"/>
        <w:tab w:val="left" w:pos="1985"/>
      </w:tabs>
      <w:spacing w:after="480"/>
      <w:jc w:val="both"/>
    </w:pPr>
    <w:rPr>
      <w:sz w:val="22"/>
      <w:lang w:val="es-ES_tradnl"/>
    </w:rPr>
  </w:style>
  <w:style w:type="character" w:customStyle="1" w:styleId="Title1Char">
    <w:name w:val="Title 1 Char"/>
    <w:link w:val="Title1"/>
    <w:locked/>
    <w:rsid w:val="005B0252"/>
    <w:rPr>
      <w:rFonts w:ascii="Times New Roman" w:eastAsia="Times New Roman" w:hAnsi="Times New Roman" w:cs="Times New Roman"/>
      <w:caps/>
      <w:sz w:val="28"/>
      <w:szCs w:val="20"/>
      <w:lang w:val="en-GB"/>
    </w:rPr>
  </w:style>
  <w:style w:type="character" w:customStyle="1" w:styleId="HeadingbChar">
    <w:name w:val="Heading_b Char"/>
    <w:basedOn w:val="DefaultParagraphFont"/>
    <w:link w:val="Headingb"/>
    <w:locked/>
    <w:rsid w:val="005B0252"/>
    <w:rPr>
      <w:rFonts w:ascii="Times New Roman Bold" w:hAnsi="Times New Roman Bold" w:cs="Times New Roman Bold"/>
      <w:b/>
      <w:sz w:val="24"/>
      <w:lang w:val="en-GB"/>
    </w:rPr>
  </w:style>
  <w:style w:type="paragraph" w:customStyle="1" w:styleId="Headingb">
    <w:name w:val="Heading_b"/>
    <w:basedOn w:val="Normal"/>
    <w:next w:val="Normal"/>
    <w:link w:val="HeadingbChar"/>
    <w:qFormat/>
    <w:rsid w:val="005B0252"/>
    <w:pPr>
      <w:keepNext/>
      <w:keepLines/>
      <w:spacing w:before="160"/>
      <w:textAlignment w:val="auto"/>
    </w:pPr>
    <w:rPr>
      <w:rFonts w:ascii="Times New Roman Bold" w:eastAsiaTheme="minorHAnsi" w:hAnsi="Times New Roman Bold" w:cs="Times New Roman Bold"/>
      <w:b/>
      <w:szCs w:val="22"/>
    </w:rPr>
  </w:style>
  <w:style w:type="character" w:styleId="Strong">
    <w:name w:val="Strong"/>
    <w:basedOn w:val="DefaultParagraphFont"/>
    <w:uiPriority w:val="22"/>
    <w:qFormat/>
    <w:rsid w:val="002B3DFD"/>
    <w:rPr>
      <w:b/>
      <w:bCs/>
    </w:rPr>
  </w:style>
  <w:style w:type="character" w:styleId="CommentReference">
    <w:name w:val="annotation reference"/>
    <w:basedOn w:val="DefaultParagraphFont"/>
    <w:uiPriority w:val="99"/>
    <w:semiHidden/>
    <w:unhideWhenUsed/>
    <w:rsid w:val="00F84813"/>
    <w:rPr>
      <w:sz w:val="16"/>
      <w:szCs w:val="16"/>
    </w:rPr>
  </w:style>
  <w:style w:type="paragraph" w:styleId="CommentText">
    <w:name w:val="annotation text"/>
    <w:basedOn w:val="Normal"/>
    <w:link w:val="CommentTextChar"/>
    <w:uiPriority w:val="99"/>
    <w:semiHidden/>
    <w:unhideWhenUsed/>
    <w:rsid w:val="00F84813"/>
    <w:rPr>
      <w:sz w:val="20"/>
    </w:rPr>
  </w:style>
  <w:style w:type="character" w:customStyle="1" w:styleId="CommentTextChar">
    <w:name w:val="Comment Text Char"/>
    <w:basedOn w:val="DefaultParagraphFont"/>
    <w:link w:val="CommentText"/>
    <w:uiPriority w:val="99"/>
    <w:semiHidden/>
    <w:rsid w:val="00F84813"/>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F84813"/>
    <w:rPr>
      <w:b/>
      <w:bCs/>
    </w:rPr>
  </w:style>
  <w:style w:type="character" w:customStyle="1" w:styleId="CommentSubjectChar">
    <w:name w:val="Comment Subject Char"/>
    <w:basedOn w:val="CommentTextChar"/>
    <w:link w:val="CommentSubject"/>
    <w:uiPriority w:val="99"/>
    <w:semiHidden/>
    <w:rsid w:val="00F84813"/>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F84813"/>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4813"/>
    <w:rPr>
      <w:rFonts w:ascii="Segoe UI" w:eastAsia="Times New Roman" w:hAnsi="Segoe UI" w:cs="Segoe UI"/>
      <w:sz w:val="18"/>
      <w:szCs w:val="18"/>
      <w:lang w:val="en-GB"/>
    </w:rPr>
  </w:style>
  <w:style w:type="paragraph" w:styleId="Header">
    <w:name w:val="header"/>
    <w:basedOn w:val="Normal"/>
    <w:link w:val="HeaderChar"/>
    <w:uiPriority w:val="99"/>
    <w:unhideWhenUsed/>
    <w:rsid w:val="00CF7265"/>
    <w:pPr>
      <w:tabs>
        <w:tab w:val="clear" w:pos="1134"/>
        <w:tab w:val="clear" w:pos="1871"/>
        <w:tab w:val="clear" w:pos="2268"/>
        <w:tab w:val="center" w:pos="4680"/>
        <w:tab w:val="right" w:pos="9360"/>
      </w:tabs>
      <w:spacing w:before="0"/>
    </w:pPr>
  </w:style>
  <w:style w:type="character" w:customStyle="1" w:styleId="HeaderChar">
    <w:name w:val="Header Char"/>
    <w:basedOn w:val="DefaultParagraphFont"/>
    <w:link w:val="Header"/>
    <w:uiPriority w:val="99"/>
    <w:rsid w:val="00CF7265"/>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CF7265"/>
    <w:pPr>
      <w:tabs>
        <w:tab w:val="clear" w:pos="1134"/>
        <w:tab w:val="clear" w:pos="1871"/>
        <w:tab w:val="clear" w:pos="2268"/>
        <w:tab w:val="center" w:pos="4680"/>
        <w:tab w:val="right" w:pos="9360"/>
      </w:tabs>
      <w:spacing w:before="0"/>
    </w:pPr>
  </w:style>
  <w:style w:type="character" w:customStyle="1" w:styleId="FooterChar">
    <w:name w:val="Footer Char"/>
    <w:basedOn w:val="DefaultParagraphFont"/>
    <w:link w:val="Footer"/>
    <w:uiPriority w:val="99"/>
    <w:rsid w:val="00CF7265"/>
    <w:rPr>
      <w:rFonts w:ascii="Times New Roman" w:eastAsia="Times New Roman" w:hAnsi="Times New Roman" w:cs="Times New Roman"/>
      <w:sz w:val="24"/>
      <w:szCs w:val="20"/>
      <w:lang w:val="en-GB"/>
    </w:rPr>
  </w:style>
  <w:style w:type="paragraph" w:styleId="Revision">
    <w:name w:val="Revision"/>
    <w:hidden/>
    <w:uiPriority w:val="99"/>
    <w:semiHidden/>
    <w:rsid w:val="007F198C"/>
    <w:pPr>
      <w:spacing w:after="0" w:line="240" w:lineRule="auto"/>
    </w:pPr>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801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5.wmf"/><Relationship Id="rId26"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oleObject" Target="embeddings/oleObject5.bin"/><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oleObject" Target="embeddings/oleObject3.bin"/><Relationship Id="rId25" Type="http://schemas.openxmlformats.org/officeDocument/2006/relationships/image" Target="media/image10.png"/><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rec/R-REC-M.1851/en" TargetMode="External"/><Relationship Id="rId24" Type="http://schemas.openxmlformats.org/officeDocument/2006/relationships/image" Target="media/image9.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image" Target="media/image8.png"/><Relationship Id="rId28" Type="http://schemas.openxmlformats.org/officeDocument/2006/relationships/image" Target="media/image13.png"/><Relationship Id="rId10" Type="http://schemas.openxmlformats.org/officeDocument/2006/relationships/image" Target="media/image1.png"/><Relationship Id="rId19" Type="http://schemas.openxmlformats.org/officeDocument/2006/relationships/oleObject" Target="embeddings/oleObject4.bin"/><Relationship Id="rId31" Type="http://schemas.openxmlformats.org/officeDocument/2006/relationships/image" Target="media/image16.png"/><Relationship Id="rId4" Type="http://schemas.openxmlformats.org/officeDocument/2006/relationships/settings" Target="settings.xml"/><Relationship Id="rId9" Type="http://schemas.openxmlformats.org/officeDocument/2006/relationships/hyperlink" Target="mailto:Raafat.Nasser@aces-inc.com" TargetMode="External"/><Relationship Id="rId14" Type="http://schemas.openxmlformats.org/officeDocument/2006/relationships/image" Target="media/image3.wmf"/><Relationship Id="rId22" Type="http://schemas.openxmlformats.org/officeDocument/2006/relationships/image" Target="media/image7.png"/><Relationship Id="rId27" Type="http://schemas.openxmlformats.org/officeDocument/2006/relationships/image" Target="media/image12.png"/><Relationship Id="rId30" Type="http://schemas.openxmlformats.org/officeDocument/2006/relationships/image" Target="media/image15.png"/><Relationship Id="rId8" Type="http://schemas.openxmlformats.org/officeDocument/2006/relationships/hyperlink" Target="mailto:Mohammed.Rahman@fa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E884FA-9D26-498F-A62D-ABC3052A7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13</Pages>
  <Words>2378</Words>
  <Characters>13560</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dc:creator>
  <cp:keywords/>
  <dc:description/>
  <cp:lastModifiedBy>FAA</cp:lastModifiedBy>
  <cp:revision>7</cp:revision>
  <dcterms:created xsi:type="dcterms:W3CDTF">2021-10-12T13:49:00Z</dcterms:created>
  <dcterms:modified xsi:type="dcterms:W3CDTF">2021-10-13T11:57:00Z</dcterms:modified>
</cp:coreProperties>
</file>