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41"/>
        <w:gridCol w:w="4950"/>
      </w:tblGrid>
      <w:tr w:rsidR="000D6DA7" w:rsidRPr="002C2391" w14:paraId="132ABE1D"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5C7EDC24"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09D0326A"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56400674" w14:textId="77777777" w:rsidTr="00BD4CF8">
        <w:trPr>
          <w:jc w:val="center"/>
        </w:trPr>
        <w:tc>
          <w:tcPr>
            <w:tcW w:w="4387" w:type="dxa"/>
            <w:tcBorders>
              <w:top w:val="single" w:sz="6" w:space="0" w:color="auto"/>
              <w:left w:val="double" w:sz="6" w:space="0" w:color="auto"/>
            </w:tcBorders>
          </w:tcPr>
          <w:p w14:paraId="69CC1B73"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4991" w:type="dxa"/>
            <w:gridSpan w:val="2"/>
            <w:tcBorders>
              <w:top w:val="single" w:sz="6" w:space="0" w:color="auto"/>
              <w:right w:val="double" w:sz="6" w:space="0" w:color="auto"/>
            </w:tcBorders>
          </w:tcPr>
          <w:p w14:paraId="5645FE77" w14:textId="1FA94F17" w:rsidR="000D6DA7" w:rsidRDefault="000D6DA7" w:rsidP="00972666">
            <w:pPr>
              <w:spacing w:after="120"/>
              <w:ind w:left="144" w:right="144"/>
              <w:rPr>
                <w:rFonts w:ascii="Arial" w:hAnsi="Arial"/>
              </w:rPr>
            </w:pPr>
            <w:r>
              <w:rPr>
                <w:rFonts w:ascii="Arial" w:hAnsi="Arial"/>
                <w:b/>
              </w:rPr>
              <w:t>Document No:</w:t>
            </w:r>
            <w:r w:rsidR="00EA1409">
              <w:rPr>
                <w:rFonts w:ascii="Arial" w:hAnsi="Arial"/>
              </w:rPr>
              <w:t xml:space="preserve">  USWP5B2</w:t>
            </w:r>
            <w:r w:rsidR="00E96CB8">
              <w:rPr>
                <w:rFonts w:ascii="Arial" w:hAnsi="Arial"/>
              </w:rPr>
              <w:t>7</w:t>
            </w:r>
            <w:r w:rsidR="00EA1409">
              <w:rPr>
                <w:rFonts w:ascii="Arial" w:hAnsi="Arial"/>
              </w:rPr>
              <w:t>-</w:t>
            </w:r>
            <w:r w:rsidR="005832F1">
              <w:rPr>
                <w:rFonts w:ascii="Arial" w:hAnsi="Arial"/>
              </w:rPr>
              <w:t>21</w:t>
            </w:r>
          </w:p>
        </w:tc>
      </w:tr>
      <w:tr w:rsidR="000D6DA7" w14:paraId="4FE1C411" w14:textId="77777777" w:rsidTr="00BD4CF8">
        <w:trPr>
          <w:jc w:val="center"/>
        </w:trPr>
        <w:tc>
          <w:tcPr>
            <w:tcW w:w="4387" w:type="dxa"/>
            <w:tcBorders>
              <w:left w:val="double" w:sz="6" w:space="0" w:color="auto"/>
            </w:tcBorders>
          </w:tcPr>
          <w:p w14:paraId="71446734" w14:textId="02188D0D"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466A51">
              <w:rPr>
                <w:rFonts w:ascii="Arial" w:hAnsi="Arial"/>
              </w:rPr>
              <w:t>5B/</w:t>
            </w:r>
            <w:r w:rsidR="00E96CB8">
              <w:rPr>
                <w:rFonts w:ascii="Arial" w:hAnsi="Arial"/>
              </w:rPr>
              <w:t>35</w:t>
            </w:r>
            <w:r w:rsidR="00ED6EBA">
              <w:rPr>
                <w:rFonts w:ascii="Arial" w:hAnsi="Arial"/>
              </w:rPr>
              <w:t>5</w:t>
            </w:r>
            <w:r w:rsidR="00466A51">
              <w:rPr>
                <w:rFonts w:ascii="Arial" w:hAnsi="Arial"/>
              </w:rPr>
              <w:t xml:space="preserve">-E Annex </w:t>
            </w:r>
            <w:r w:rsidR="003F7DD1">
              <w:rPr>
                <w:rFonts w:ascii="Arial" w:hAnsi="Arial"/>
              </w:rPr>
              <w:t>2</w:t>
            </w:r>
            <w:r w:rsidR="00E96CB8">
              <w:rPr>
                <w:rFonts w:ascii="Arial" w:hAnsi="Arial"/>
              </w:rPr>
              <w:t>5</w:t>
            </w:r>
          </w:p>
        </w:tc>
        <w:tc>
          <w:tcPr>
            <w:tcW w:w="4991" w:type="dxa"/>
            <w:gridSpan w:val="2"/>
            <w:tcBorders>
              <w:right w:val="double" w:sz="6" w:space="0" w:color="auto"/>
            </w:tcBorders>
          </w:tcPr>
          <w:p w14:paraId="683838A3" w14:textId="23E4120B" w:rsidR="000D6DA7" w:rsidRDefault="000D6DA7" w:rsidP="00767C25">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2D4CC2">
              <w:rPr>
                <w:rFonts w:ascii="Arial" w:hAnsi="Arial"/>
              </w:rPr>
              <w:t>October 12</w:t>
            </w:r>
            <w:r w:rsidR="006E3122">
              <w:rPr>
                <w:rFonts w:ascii="Arial" w:hAnsi="Arial"/>
              </w:rPr>
              <w:t>,</w:t>
            </w:r>
            <w:r w:rsidR="00D50482">
              <w:rPr>
                <w:rFonts w:ascii="Arial" w:hAnsi="Arial"/>
              </w:rPr>
              <w:t xml:space="preserve"> 20</w:t>
            </w:r>
            <w:r w:rsidR="003831C4">
              <w:rPr>
                <w:rFonts w:ascii="Arial" w:hAnsi="Arial"/>
              </w:rPr>
              <w:t>2</w:t>
            </w:r>
            <w:r w:rsidR="00ED6EBA">
              <w:rPr>
                <w:rFonts w:ascii="Arial" w:hAnsi="Arial"/>
              </w:rPr>
              <w:t>1</w:t>
            </w:r>
          </w:p>
        </w:tc>
      </w:tr>
      <w:tr w:rsidR="000D6DA7" w:rsidRPr="007349A7" w14:paraId="5DBA1ADA" w14:textId="77777777" w:rsidTr="00767C25">
        <w:trPr>
          <w:jc w:val="center"/>
        </w:trPr>
        <w:tc>
          <w:tcPr>
            <w:tcW w:w="9378" w:type="dxa"/>
            <w:gridSpan w:val="3"/>
            <w:tcBorders>
              <w:left w:val="double" w:sz="6" w:space="0" w:color="auto"/>
              <w:right w:val="double" w:sz="6" w:space="0" w:color="auto"/>
            </w:tcBorders>
          </w:tcPr>
          <w:p w14:paraId="232BADDF" w14:textId="1EA1A0AA" w:rsidR="000D6DA7" w:rsidRPr="007349A7" w:rsidRDefault="000D6DA7" w:rsidP="00F455BB">
            <w:pPr>
              <w:pStyle w:val="BodyTextIndent"/>
              <w:ind w:left="187"/>
              <w:jc w:val="left"/>
            </w:pPr>
            <w:r>
              <w:rPr>
                <w:rFonts w:ascii="Arial" w:hAnsi="Arial" w:cs="Arial"/>
                <w:b/>
                <w:bCs/>
              </w:rPr>
              <w:t>Document Title:</w:t>
            </w:r>
            <w:r>
              <w:rPr>
                <w:rFonts w:ascii="Arial" w:hAnsi="Arial" w:cs="Arial"/>
                <w:bCs/>
              </w:rPr>
              <w:t xml:space="preserve">  </w:t>
            </w:r>
            <w:r w:rsidR="00F455BB">
              <w:rPr>
                <w:rFonts w:ascii="Arial" w:hAnsi="Arial" w:cs="Arial"/>
                <w:bCs/>
              </w:rPr>
              <w:t>Working Document towards a Preliminary Draft New</w:t>
            </w:r>
            <w:r w:rsidR="00EA1409">
              <w:rPr>
                <w:rFonts w:ascii="Arial" w:hAnsi="Arial" w:cs="Arial"/>
                <w:bCs/>
              </w:rPr>
              <w:t xml:space="preserve"> </w:t>
            </w:r>
            <w:r w:rsidR="00B0581A">
              <w:rPr>
                <w:rFonts w:ascii="Arial" w:hAnsi="Arial" w:cs="Arial"/>
                <w:bCs/>
              </w:rPr>
              <w:t>[Report/</w:t>
            </w:r>
            <w:r w:rsidR="00F455BB">
              <w:rPr>
                <w:rFonts w:ascii="Arial" w:hAnsi="Arial" w:cs="Arial"/>
                <w:bCs/>
              </w:rPr>
              <w:t>Recommendation</w:t>
            </w:r>
            <w:r w:rsidR="00B0581A">
              <w:rPr>
                <w:rFonts w:ascii="Arial" w:hAnsi="Arial" w:cs="Arial"/>
                <w:bCs/>
              </w:rPr>
              <w:t>]</w:t>
            </w:r>
            <w:r w:rsidR="00EA1409">
              <w:rPr>
                <w:rFonts w:ascii="Arial" w:hAnsi="Arial" w:cs="Arial"/>
                <w:bCs/>
              </w:rPr>
              <w:t xml:space="preserve"> ITU-R </w:t>
            </w:r>
            <w:proofErr w:type="gramStart"/>
            <w:r w:rsidR="00EA1409">
              <w:rPr>
                <w:rFonts w:ascii="Arial" w:hAnsi="Arial" w:cs="Arial"/>
                <w:bCs/>
              </w:rPr>
              <w:t>M.[</w:t>
            </w:r>
            <w:proofErr w:type="gramEnd"/>
            <w:r w:rsidR="00EA1409">
              <w:rPr>
                <w:rFonts w:ascii="Arial" w:hAnsi="Arial" w:cs="Arial"/>
                <w:bCs/>
              </w:rPr>
              <w:t>AMRS-V</w:t>
            </w:r>
            <w:r w:rsidR="00EF0EF0">
              <w:rPr>
                <w:rFonts w:ascii="Arial" w:hAnsi="Arial" w:cs="Arial"/>
                <w:bCs/>
              </w:rPr>
              <w:t>DL</w:t>
            </w:r>
            <w:r w:rsidR="0054219C">
              <w:rPr>
                <w:rFonts w:ascii="Arial" w:hAnsi="Arial" w:cs="Arial"/>
                <w:bCs/>
              </w:rPr>
              <w:t>], “</w:t>
            </w:r>
            <w:r w:rsidR="00F455BB" w:rsidRPr="00F455BB">
              <w:rPr>
                <w:rFonts w:ascii="Arial" w:hAnsi="Arial" w:cs="Arial"/>
                <w:bCs/>
              </w:rPr>
              <w:t>Characteristics and protection criteria for the International Civil Aviation Organization standardized VHF datalink Mode 2 systems operating in the aeronautical mobile (route) service in the frequency band 136-137 MHz</w:t>
            </w:r>
            <w:r w:rsidR="00567B8B">
              <w:rPr>
                <w:rFonts w:ascii="Arial" w:hAnsi="Arial" w:cs="Arial"/>
                <w:bCs/>
              </w:rPr>
              <w:t>”</w:t>
            </w:r>
          </w:p>
        </w:tc>
      </w:tr>
      <w:tr w:rsidR="000D6DA7" w:rsidRPr="000B3AC1" w14:paraId="21B60F30" w14:textId="77777777" w:rsidTr="00767C25">
        <w:trPr>
          <w:jc w:val="center"/>
        </w:trPr>
        <w:tc>
          <w:tcPr>
            <w:tcW w:w="4428" w:type="dxa"/>
            <w:gridSpan w:val="2"/>
            <w:tcBorders>
              <w:left w:val="double" w:sz="6" w:space="0" w:color="auto"/>
            </w:tcBorders>
          </w:tcPr>
          <w:p w14:paraId="47A50B0A" w14:textId="77777777" w:rsidR="000D6DA7" w:rsidRDefault="000D6DA7" w:rsidP="00767C25">
            <w:pPr>
              <w:ind w:left="144" w:right="144"/>
              <w:rPr>
                <w:rFonts w:ascii="Arial" w:hAnsi="Arial"/>
                <w:b/>
              </w:rPr>
            </w:pPr>
            <w:r>
              <w:rPr>
                <w:rFonts w:ascii="Arial" w:hAnsi="Arial"/>
                <w:b/>
              </w:rPr>
              <w:t>Author(s)/Contributors(s):</w:t>
            </w:r>
          </w:p>
          <w:p w14:paraId="21A5636A" w14:textId="77777777" w:rsidR="000D6DA7" w:rsidRDefault="000D6DA7" w:rsidP="00767C25">
            <w:pPr>
              <w:spacing w:before="0"/>
              <w:ind w:left="144" w:right="144"/>
              <w:rPr>
                <w:rFonts w:ascii="Arial" w:hAnsi="Arial"/>
                <w:bCs/>
                <w:iCs/>
              </w:rPr>
            </w:pPr>
            <w:r>
              <w:rPr>
                <w:rFonts w:ascii="Arial" w:hAnsi="Arial"/>
                <w:bCs/>
                <w:iCs/>
              </w:rPr>
              <w:t xml:space="preserve">Chris </w:t>
            </w:r>
            <w:proofErr w:type="spellStart"/>
            <w:r>
              <w:rPr>
                <w:rFonts w:ascii="Arial" w:hAnsi="Arial"/>
                <w:bCs/>
                <w:iCs/>
              </w:rPr>
              <w:t>Tourigny</w:t>
            </w:r>
            <w:proofErr w:type="spellEnd"/>
          </w:p>
          <w:p w14:paraId="60E398BF"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15F7E15E" w14:textId="0E5367BA" w:rsidR="0056155A" w:rsidRDefault="0056155A" w:rsidP="00767C25">
            <w:pPr>
              <w:spacing w:before="0"/>
              <w:ind w:right="144"/>
              <w:rPr>
                <w:rFonts w:ascii="Arial" w:hAnsi="Arial"/>
                <w:bCs/>
                <w:iCs/>
              </w:rPr>
            </w:pPr>
          </w:p>
          <w:p w14:paraId="618D929C" w14:textId="749B8030" w:rsidR="000D6DA7" w:rsidRDefault="000D6DA7" w:rsidP="00767C25">
            <w:pPr>
              <w:spacing w:before="0"/>
              <w:ind w:left="144" w:right="144"/>
              <w:rPr>
                <w:rFonts w:ascii="Arial" w:hAnsi="Arial"/>
                <w:bCs/>
                <w:iCs/>
              </w:rPr>
            </w:pPr>
            <w:r>
              <w:rPr>
                <w:rFonts w:ascii="Arial" w:hAnsi="Arial"/>
                <w:bCs/>
                <w:iCs/>
              </w:rPr>
              <w:t>Michael Tran</w:t>
            </w:r>
          </w:p>
          <w:p w14:paraId="0F3E651C" w14:textId="77777777" w:rsidR="000D6DA7" w:rsidRDefault="000D6DA7" w:rsidP="0056155A">
            <w:pPr>
              <w:spacing w:before="0"/>
              <w:ind w:left="144" w:right="144"/>
              <w:rPr>
                <w:rFonts w:ascii="Arial" w:hAnsi="Arial"/>
                <w:bCs/>
                <w:iCs/>
              </w:rPr>
            </w:pPr>
            <w:r>
              <w:rPr>
                <w:rFonts w:ascii="Arial" w:hAnsi="Arial"/>
                <w:bCs/>
                <w:iCs/>
              </w:rPr>
              <w:t>MITRE</w:t>
            </w:r>
          </w:p>
          <w:p w14:paraId="67B98F01" w14:textId="77777777" w:rsidR="000D6DA7" w:rsidRPr="00F954FD" w:rsidRDefault="000D6DA7" w:rsidP="0056155A">
            <w:pPr>
              <w:spacing w:before="0"/>
              <w:ind w:right="144"/>
              <w:rPr>
                <w:rFonts w:ascii="Arial" w:hAnsi="Arial"/>
                <w:bCs/>
                <w:iCs/>
                <w:lang w:val="it-IT"/>
              </w:rPr>
            </w:pPr>
          </w:p>
        </w:tc>
        <w:tc>
          <w:tcPr>
            <w:tcW w:w="4950" w:type="dxa"/>
            <w:tcBorders>
              <w:right w:val="double" w:sz="6" w:space="0" w:color="auto"/>
            </w:tcBorders>
          </w:tcPr>
          <w:p w14:paraId="54AFFD2B" w14:textId="77777777" w:rsidR="000D6DA7" w:rsidRPr="00F954FD" w:rsidRDefault="000D6DA7" w:rsidP="00767C25">
            <w:pPr>
              <w:ind w:left="144" w:right="144"/>
              <w:rPr>
                <w:rFonts w:ascii="Arial" w:hAnsi="Arial"/>
                <w:bCs/>
                <w:lang w:val="it-IT"/>
              </w:rPr>
            </w:pPr>
          </w:p>
          <w:p w14:paraId="7E90325C"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7CE8E828" w14:textId="77777777" w:rsidR="000D6DA7" w:rsidRPr="002C24F7" w:rsidRDefault="0056155A" w:rsidP="00767C2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0E1F46BD" w14:textId="7BE5161A" w:rsidR="000D6DA7" w:rsidRDefault="000D6DA7" w:rsidP="00767C25">
            <w:pPr>
              <w:spacing w:before="0"/>
              <w:ind w:right="144"/>
              <w:rPr>
                <w:rFonts w:ascii="Arial" w:hAnsi="Arial"/>
                <w:bCs/>
                <w:lang w:val="fr-FR"/>
              </w:rPr>
            </w:pPr>
          </w:p>
          <w:p w14:paraId="161F0276" w14:textId="77777777"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703-983-1295</w:t>
            </w:r>
          </w:p>
          <w:p w14:paraId="3EAE384B" w14:textId="77777777"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 </w:t>
            </w:r>
            <w:r w:rsidR="000D6DA7">
              <w:rPr>
                <w:rFonts w:ascii="Arial" w:hAnsi="Arial"/>
                <w:bCs/>
                <w:lang w:val="fr-FR"/>
              </w:rPr>
              <w:t>mtran@mitre.org</w:t>
            </w:r>
          </w:p>
          <w:p w14:paraId="3CB25D67" w14:textId="77777777" w:rsidR="000D6DA7" w:rsidRPr="00F954FD" w:rsidRDefault="000D6DA7" w:rsidP="0056155A">
            <w:pPr>
              <w:spacing w:before="0"/>
              <w:ind w:right="144"/>
              <w:rPr>
                <w:rFonts w:ascii="Arial" w:hAnsi="Arial"/>
                <w:bCs/>
                <w:color w:val="000000"/>
                <w:lang w:val="fr-FR"/>
              </w:rPr>
            </w:pPr>
          </w:p>
        </w:tc>
      </w:tr>
      <w:tr w:rsidR="000D6DA7" w:rsidRPr="00001E89" w14:paraId="793AA72C" w14:textId="77777777" w:rsidTr="00767C25">
        <w:trPr>
          <w:jc w:val="center"/>
        </w:trPr>
        <w:tc>
          <w:tcPr>
            <w:tcW w:w="9378" w:type="dxa"/>
            <w:gridSpan w:val="3"/>
            <w:tcBorders>
              <w:left w:val="double" w:sz="6" w:space="0" w:color="auto"/>
              <w:right w:val="double" w:sz="6" w:space="0" w:color="auto"/>
            </w:tcBorders>
          </w:tcPr>
          <w:p w14:paraId="607164F3" w14:textId="4331B49F" w:rsidR="000D6DA7" w:rsidRPr="00001E89" w:rsidRDefault="000D6DA7" w:rsidP="00DF0287">
            <w:pPr>
              <w:spacing w:after="120"/>
              <w:ind w:left="187" w:right="144"/>
              <w:rPr>
                <w:rFonts w:ascii="Arial" w:hAnsi="Arial"/>
                <w:bCs/>
              </w:rPr>
            </w:pPr>
            <w:r>
              <w:rPr>
                <w:rFonts w:ascii="Arial" w:hAnsi="Arial"/>
                <w:b/>
              </w:rPr>
              <w:t>Purpose/Objective:</w:t>
            </w:r>
            <w:r>
              <w:rPr>
                <w:rFonts w:ascii="Arial" w:hAnsi="Arial"/>
                <w:bCs/>
              </w:rPr>
              <w:t xml:space="preserve">  </w:t>
            </w:r>
            <w:r w:rsidR="00466A51">
              <w:rPr>
                <w:rFonts w:ascii="Arial" w:hAnsi="Arial"/>
                <w:bCs/>
              </w:rPr>
              <w:t xml:space="preserve">The purpose of this contribution is to </w:t>
            </w:r>
            <w:bookmarkStart w:id="0" w:name="_Hlk518309834"/>
            <w:r w:rsidR="00466A51">
              <w:rPr>
                <w:rFonts w:ascii="Arial" w:hAnsi="Arial"/>
                <w:bCs/>
              </w:rPr>
              <w:t xml:space="preserve">provide updates to </w:t>
            </w:r>
            <w:r w:rsidR="00F455BB">
              <w:rPr>
                <w:rFonts w:ascii="Arial" w:hAnsi="Arial"/>
                <w:bCs/>
              </w:rPr>
              <w:t>D</w:t>
            </w:r>
            <w:r w:rsidR="00466A51">
              <w:rPr>
                <w:rFonts w:ascii="Arial" w:hAnsi="Arial"/>
                <w:bCs/>
              </w:rPr>
              <w:t>ocument 5B/</w:t>
            </w:r>
            <w:r w:rsidR="00E96CB8">
              <w:rPr>
                <w:rFonts w:ascii="Arial" w:hAnsi="Arial"/>
                <w:bCs/>
              </w:rPr>
              <w:t>35</w:t>
            </w:r>
            <w:r w:rsidR="00ED6EBA">
              <w:rPr>
                <w:rFonts w:ascii="Arial" w:hAnsi="Arial"/>
                <w:bCs/>
              </w:rPr>
              <w:t>5</w:t>
            </w:r>
            <w:r w:rsidR="00466A51">
              <w:rPr>
                <w:rFonts w:ascii="Arial" w:hAnsi="Arial"/>
                <w:bCs/>
              </w:rPr>
              <w:t xml:space="preserve"> Annex </w:t>
            </w:r>
            <w:r w:rsidR="00EF0EF0">
              <w:rPr>
                <w:rFonts w:ascii="Arial" w:hAnsi="Arial"/>
                <w:bCs/>
              </w:rPr>
              <w:t>2</w:t>
            </w:r>
            <w:r w:rsidR="00E96CB8">
              <w:rPr>
                <w:rFonts w:ascii="Arial" w:hAnsi="Arial"/>
                <w:bCs/>
              </w:rPr>
              <w:t>5</w:t>
            </w:r>
            <w:r w:rsidR="00466A51">
              <w:rPr>
                <w:rFonts w:ascii="Arial" w:hAnsi="Arial"/>
                <w:bCs/>
              </w:rPr>
              <w:t xml:space="preserve"> to mature the technical characteristics and protection criteria for the VHF datalink (VDL) systems operating in the frequency band 136 – 137 MHz, allocated to the aeronautical mobile (route) service. VDLM2 is internationally standardized by ICAO.</w:t>
            </w:r>
            <w:bookmarkEnd w:id="0"/>
          </w:p>
        </w:tc>
      </w:tr>
      <w:tr w:rsidR="000D6DA7" w:rsidRPr="000C4B2B" w14:paraId="70CF4686" w14:textId="77777777" w:rsidTr="00767C25">
        <w:trPr>
          <w:trHeight w:val="1776"/>
          <w:jc w:val="center"/>
        </w:trPr>
        <w:tc>
          <w:tcPr>
            <w:tcW w:w="9378" w:type="dxa"/>
            <w:gridSpan w:val="3"/>
            <w:tcBorders>
              <w:left w:val="double" w:sz="6" w:space="0" w:color="auto"/>
              <w:right w:val="double" w:sz="6" w:space="0" w:color="auto"/>
            </w:tcBorders>
          </w:tcPr>
          <w:p w14:paraId="5A2C4E93" w14:textId="7BD875FC" w:rsidR="000D6DA7" w:rsidRPr="00C65881" w:rsidRDefault="000D6DA7" w:rsidP="00DF0287">
            <w:pPr>
              <w:ind w:left="180" w:right="144"/>
              <w:rPr>
                <w:rFonts w:ascii="Arial" w:hAnsi="Arial"/>
                <w:bCs/>
              </w:rPr>
            </w:pPr>
            <w:r>
              <w:rPr>
                <w:rFonts w:ascii="Arial" w:hAnsi="Arial"/>
                <w:b/>
              </w:rPr>
              <w:t>Abstract:</w:t>
            </w:r>
            <w:r w:rsidR="00D30DE8">
              <w:rPr>
                <w:rFonts w:ascii="Arial" w:hAnsi="Arial"/>
                <w:bCs/>
              </w:rPr>
              <w:t xml:space="preserve">  </w:t>
            </w:r>
            <w:r w:rsidR="00466A51">
              <w:rPr>
                <w:rFonts w:ascii="Arial" w:hAnsi="Arial"/>
                <w:bCs/>
              </w:rPr>
              <w:t>This contribution provides updates to document 5B/</w:t>
            </w:r>
            <w:r w:rsidR="00E96CB8">
              <w:rPr>
                <w:rFonts w:ascii="Arial" w:hAnsi="Arial"/>
                <w:bCs/>
              </w:rPr>
              <w:t>35</w:t>
            </w:r>
            <w:r w:rsidR="00ED6EBA">
              <w:rPr>
                <w:rFonts w:ascii="Arial" w:hAnsi="Arial"/>
                <w:bCs/>
              </w:rPr>
              <w:t>5</w:t>
            </w:r>
            <w:r w:rsidR="00466A51">
              <w:rPr>
                <w:rFonts w:ascii="Arial" w:hAnsi="Arial"/>
                <w:bCs/>
              </w:rPr>
              <w:t xml:space="preserve"> Annex </w:t>
            </w:r>
            <w:r w:rsidR="00BA31E4">
              <w:rPr>
                <w:rFonts w:ascii="Arial" w:hAnsi="Arial"/>
                <w:bCs/>
              </w:rPr>
              <w:t>2</w:t>
            </w:r>
            <w:r w:rsidR="00E96CB8">
              <w:rPr>
                <w:rFonts w:ascii="Arial" w:hAnsi="Arial"/>
                <w:bCs/>
              </w:rPr>
              <w:t>5</w:t>
            </w:r>
            <w:r w:rsidR="00466A51">
              <w:rPr>
                <w:rFonts w:ascii="Arial" w:hAnsi="Arial"/>
                <w:bCs/>
              </w:rPr>
              <w:t xml:space="preserve"> on the technical characteristics and protection criteria for the VHF datalink Mode 2 (VDLM2) systems operating in the 136 – 137 MHz frequency band, allocated to the AM(R)S.</w:t>
            </w:r>
          </w:p>
        </w:tc>
      </w:tr>
    </w:tbl>
    <w:p w14:paraId="5AD17CD0" w14:textId="77777777" w:rsidR="00EF7702" w:rsidRDefault="00EF7702" w:rsidP="00192627"/>
    <w:p w14:paraId="31AE1466" w14:textId="77777777" w:rsidR="00EF7702" w:rsidRDefault="00EF7702" w:rsidP="00192627"/>
    <w:p w14:paraId="7E5168EA" w14:textId="77777777" w:rsidR="00EF7702" w:rsidRDefault="00EF7702" w:rsidP="00192627"/>
    <w:p w14:paraId="1432CD60" w14:textId="77777777" w:rsidR="004D7C86" w:rsidRDefault="004D7C86" w:rsidP="00192627"/>
    <w:p w14:paraId="7BFD92CB" w14:textId="77777777" w:rsidR="004D7C86" w:rsidRDefault="004D7C86" w:rsidP="00192627"/>
    <w:p w14:paraId="49F57B6B" w14:textId="77777777" w:rsidR="004D7C86" w:rsidRDefault="004D7C86" w:rsidP="00192627"/>
    <w:p w14:paraId="698C9382" w14:textId="77777777" w:rsidR="004D7C86" w:rsidRDefault="004D7C86" w:rsidP="00192627"/>
    <w:p w14:paraId="5103C1AF" w14:textId="77777777" w:rsidR="009B61C1" w:rsidRDefault="009B61C1" w:rsidP="00192627"/>
    <w:p w14:paraId="182A4027" w14:textId="77777777" w:rsidR="009B61C1" w:rsidRDefault="009B61C1" w:rsidP="00192627"/>
    <w:p w14:paraId="27EBC906" w14:textId="77777777" w:rsidR="009B61C1" w:rsidRDefault="009B61C1" w:rsidP="00192627"/>
    <w:p w14:paraId="1B8BAF24" w14:textId="77777777" w:rsidR="009B61C1" w:rsidRDefault="009B61C1" w:rsidP="00192627"/>
    <w:p w14:paraId="58CAC840" w14:textId="77777777" w:rsidR="009B61C1" w:rsidRDefault="009B61C1" w:rsidP="00192627"/>
    <w:p w14:paraId="767126B9" w14:textId="77777777" w:rsidR="009B61C1" w:rsidRDefault="009B61C1" w:rsidP="00192627"/>
    <w:p w14:paraId="655F8308" w14:textId="47D4FF48"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5E190E29" w14:textId="77777777" w:rsidTr="00C2563C">
        <w:trPr>
          <w:cantSplit/>
        </w:trPr>
        <w:tc>
          <w:tcPr>
            <w:tcW w:w="6487" w:type="dxa"/>
            <w:vAlign w:val="center"/>
          </w:tcPr>
          <w:p w14:paraId="1C32B608"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607E0880" w14:textId="3B52825E" w:rsidR="009F2ED2" w:rsidRDefault="00D0291B" w:rsidP="00C2563C">
            <w:pPr>
              <w:shd w:val="solid" w:color="FFFFFF" w:fill="FFFFFF"/>
              <w:spacing w:before="0" w:line="240" w:lineRule="atLeast"/>
            </w:pPr>
            <w:bookmarkStart w:id="1" w:name="ditulogo"/>
            <w:bookmarkEnd w:id="1"/>
            <w:r>
              <w:rPr>
                <w:noProof/>
                <w:lang w:eastAsia="en-GB"/>
              </w:rPr>
              <w:drawing>
                <wp:inline distT="0" distB="0" distL="0" distR="0" wp14:anchorId="67601D53" wp14:editId="6D51D670">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74C79600" w14:textId="77777777" w:rsidTr="00C2563C">
        <w:trPr>
          <w:cantSplit/>
        </w:trPr>
        <w:tc>
          <w:tcPr>
            <w:tcW w:w="6487" w:type="dxa"/>
            <w:tcBorders>
              <w:bottom w:val="single" w:sz="12" w:space="0" w:color="auto"/>
            </w:tcBorders>
          </w:tcPr>
          <w:p w14:paraId="024117CF"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63B1CAB" w14:textId="77777777" w:rsidR="009F2ED2" w:rsidRPr="0051782D" w:rsidRDefault="009F2ED2" w:rsidP="00C2563C">
            <w:pPr>
              <w:shd w:val="solid" w:color="FFFFFF" w:fill="FFFFFF"/>
              <w:spacing w:before="0" w:after="48" w:line="240" w:lineRule="atLeast"/>
              <w:rPr>
                <w:sz w:val="22"/>
                <w:szCs w:val="22"/>
                <w:lang w:val="en-US"/>
              </w:rPr>
            </w:pPr>
          </w:p>
        </w:tc>
      </w:tr>
      <w:tr w:rsidR="009F2ED2" w14:paraId="696FEAA6" w14:textId="77777777" w:rsidTr="00C2563C">
        <w:trPr>
          <w:cantSplit/>
        </w:trPr>
        <w:tc>
          <w:tcPr>
            <w:tcW w:w="6487" w:type="dxa"/>
            <w:tcBorders>
              <w:top w:val="single" w:sz="12" w:space="0" w:color="auto"/>
            </w:tcBorders>
          </w:tcPr>
          <w:p w14:paraId="27D27297"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4F82D69B" w14:textId="77777777" w:rsidR="009F2ED2" w:rsidRPr="00710D66" w:rsidRDefault="009F2ED2" w:rsidP="00C2563C">
            <w:pPr>
              <w:shd w:val="solid" w:color="FFFFFF" w:fill="FFFFFF"/>
              <w:spacing w:before="0" w:after="48" w:line="240" w:lineRule="atLeast"/>
              <w:rPr>
                <w:lang w:val="en-US"/>
              </w:rPr>
            </w:pPr>
          </w:p>
        </w:tc>
      </w:tr>
      <w:tr w:rsidR="009F2ED2" w14:paraId="115F4363" w14:textId="77777777" w:rsidTr="00C2563C">
        <w:trPr>
          <w:cantSplit/>
        </w:trPr>
        <w:tc>
          <w:tcPr>
            <w:tcW w:w="6487" w:type="dxa"/>
            <w:vMerge w:val="restart"/>
          </w:tcPr>
          <w:p w14:paraId="0589C331" w14:textId="34C6C346"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2" w:name="recibido"/>
            <w:bookmarkStart w:id="3" w:name="dnum" w:colFirst="1" w:colLast="1"/>
            <w:bookmarkEnd w:id="2"/>
            <w:r>
              <w:rPr>
                <w:rFonts w:ascii="Verdana" w:hAnsi="Verdana"/>
                <w:sz w:val="20"/>
              </w:rPr>
              <w:t>Source</w:t>
            </w:r>
            <w:r w:rsidR="009F2ED2">
              <w:rPr>
                <w:rFonts w:ascii="Verdana" w:hAnsi="Verdana"/>
                <w:sz w:val="20"/>
              </w:rPr>
              <w:t>:</w:t>
            </w:r>
            <w:r w:rsidR="009F2ED2">
              <w:rPr>
                <w:rFonts w:ascii="Verdana" w:hAnsi="Verdana"/>
                <w:sz w:val="20"/>
              </w:rPr>
              <w:tab/>
            </w:r>
            <w:r w:rsidR="00466A51">
              <w:rPr>
                <w:rFonts w:ascii="Verdana" w:hAnsi="Verdana"/>
                <w:sz w:val="20"/>
              </w:rPr>
              <w:t>5B/</w:t>
            </w:r>
            <w:r w:rsidR="00E96CB8">
              <w:rPr>
                <w:rFonts w:ascii="Verdana" w:hAnsi="Verdana"/>
                <w:sz w:val="20"/>
              </w:rPr>
              <w:t>35</w:t>
            </w:r>
            <w:r w:rsidR="00BA31E4">
              <w:rPr>
                <w:rFonts w:ascii="Verdana" w:hAnsi="Verdana"/>
                <w:sz w:val="20"/>
              </w:rPr>
              <w:t>5</w:t>
            </w:r>
            <w:r w:rsidR="00466A51">
              <w:rPr>
                <w:rFonts w:ascii="Verdana" w:hAnsi="Verdana"/>
                <w:sz w:val="20"/>
              </w:rPr>
              <w:t xml:space="preserve">-E Annex </w:t>
            </w:r>
            <w:r w:rsidR="00BA31E4">
              <w:rPr>
                <w:rFonts w:ascii="Verdana" w:hAnsi="Verdana"/>
                <w:sz w:val="20"/>
              </w:rPr>
              <w:t>2</w:t>
            </w:r>
            <w:r w:rsidR="00E96CB8">
              <w:rPr>
                <w:rFonts w:ascii="Verdana" w:hAnsi="Verdana"/>
                <w:sz w:val="20"/>
              </w:rPr>
              <w:t>5</w:t>
            </w:r>
          </w:p>
          <w:p w14:paraId="1111DCF6" w14:textId="790A532A"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ED6EBA">
              <w:rPr>
                <w:rFonts w:ascii="Verdana" w:hAnsi="Verdana"/>
                <w:sz w:val="20"/>
              </w:rPr>
              <w:t>AM(R)S</w:t>
            </w:r>
            <w:r w:rsidR="00BA31E4">
              <w:rPr>
                <w:rFonts w:ascii="Verdana" w:hAnsi="Verdana"/>
                <w:sz w:val="20"/>
              </w:rPr>
              <w:t xml:space="preserve"> VDLM2</w:t>
            </w:r>
            <w:r w:rsidR="00EA1409">
              <w:rPr>
                <w:rFonts w:ascii="Verdana" w:hAnsi="Verdana"/>
                <w:sz w:val="20"/>
              </w:rPr>
              <w:t xml:space="preserve"> in 1</w:t>
            </w:r>
            <w:r w:rsidR="00ED6EBA">
              <w:rPr>
                <w:rFonts w:ascii="Verdana" w:hAnsi="Verdana"/>
                <w:sz w:val="20"/>
              </w:rPr>
              <w:t>36</w:t>
            </w:r>
            <w:r w:rsidR="00EA1409">
              <w:rPr>
                <w:rFonts w:ascii="Verdana" w:hAnsi="Verdana"/>
                <w:sz w:val="20"/>
              </w:rPr>
              <w:t xml:space="preserve"> – 137 MHz</w:t>
            </w:r>
          </w:p>
        </w:tc>
        <w:tc>
          <w:tcPr>
            <w:tcW w:w="3402" w:type="dxa"/>
          </w:tcPr>
          <w:p w14:paraId="755678A5" w14:textId="017312B0"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6888DA28" w14:textId="77777777" w:rsidTr="00C2563C">
        <w:trPr>
          <w:cantSplit/>
        </w:trPr>
        <w:tc>
          <w:tcPr>
            <w:tcW w:w="6487" w:type="dxa"/>
            <w:vMerge/>
          </w:tcPr>
          <w:p w14:paraId="0EA8E0BE" w14:textId="77777777" w:rsidR="009F2ED2" w:rsidRDefault="009F2ED2" w:rsidP="00C2563C">
            <w:pPr>
              <w:spacing w:before="60"/>
              <w:jc w:val="center"/>
              <w:rPr>
                <w:b/>
                <w:smallCaps/>
                <w:sz w:val="32"/>
                <w:lang w:eastAsia="zh-CN"/>
              </w:rPr>
            </w:pPr>
            <w:bookmarkStart w:id="4" w:name="ddate" w:colFirst="1" w:colLast="1"/>
            <w:bookmarkEnd w:id="3"/>
          </w:p>
        </w:tc>
        <w:tc>
          <w:tcPr>
            <w:tcW w:w="3402" w:type="dxa"/>
          </w:tcPr>
          <w:p w14:paraId="7FC2A034" w14:textId="6D3D6EDC" w:rsidR="009F2ED2" w:rsidRPr="00801BBD" w:rsidRDefault="001E129B" w:rsidP="00C2563C">
            <w:pPr>
              <w:shd w:val="solid" w:color="FFFFFF" w:fill="FFFFFF"/>
              <w:spacing w:before="0" w:line="240" w:lineRule="atLeast"/>
              <w:rPr>
                <w:rFonts w:ascii="Verdana" w:hAnsi="Verdana"/>
                <w:sz w:val="20"/>
                <w:lang w:eastAsia="zh-CN"/>
              </w:rPr>
            </w:pPr>
            <w:r>
              <w:rPr>
                <w:rFonts w:ascii="Verdana" w:hAnsi="Verdana"/>
                <w:b/>
                <w:iCs/>
                <w:sz w:val="20"/>
                <w:lang w:eastAsia="zh-CN"/>
              </w:rPr>
              <w:t>29</w:t>
            </w:r>
            <w:r w:rsidR="00ED6EBA">
              <w:rPr>
                <w:rFonts w:ascii="Verdana" w:hAnsi="Verdana"/>
                <w:b/>
                <w:iCs/>
                <w:sz w:val="20"/>
                <w:lang w:eastAsia="zh-CN"/>
              </w:rPr>
              <w:t xml:space="preserve"> </w:t>
            </w:r>
            <w:r>
              <w:rPr>
                <w:rFonts w:ascii="Verdana" w:hAnsi="Verdana"/>
                <w:b/>
                <w:iCs/>
                <w:sz w:val="20"/>
                <w:lang w:eastAsia="zh-CN"/>
              </w:rPr>
              <w:t>November</w:t>
            </w:r>
            <w:r w:rsidR="00801BBD">
              <w:rPr>
                <w:rFonts w:ascii="Verdana" w:hAnsi="Verdana"/>
                <w:b/>
                <w:iCs/>
                <w:sz w:val="20"/>
                <w:lang w:eastAsia="zh-CN"/>
              </w:rPr>
              <w:t xml:space="preserve"> 20</w:t>
            </w:r>
            <w:r w:rsidR="003831C4">
              <w:rPr>
                <w:rFonts w:ascii="Verdana" w:hAnsi="Verdana"/>
                <w:b/>
                <w:iCs/>
                <w:sz w:val="20"/>
                <w:lang w:eastAsia="zh-CN"/>
              </w:rPr>
              <w:t>2</w:t>
            </w:r>
            <w:r w:rsidR="00BA31E4">
              <w:rPr>
                <w:rFonts w:ascii="Verdana" w:hAnsi="Verdana"/>
                <w:b/>
                <w:iCs/>
                <w:sz w:val="20"/>
                <w:lang w:eastAsia="zh-CN"/>
              </w:rPr>
              <w:t>1</w:t>
            </w:r>
          </w:p>
        </w:tc>
      </w:tr>
      <w:tr w:rsidR="009F2ED2" w14:paraId="42342F22" w14:textId="77777777" w:rsidTr="00C2563C">
        <w:trPr>
          <w:cantSplit/>
        </w:trPr>
        <w:tc>
          <w:tcPr>
            <w:tcW w:w="6487" w:type="dxa"/>
            <w:vMerge/>
          </w:tcPr>
          <w:p w14:paraId="652626B1" w14:textId="77777777" w:rsidR="009F2ED2" w:rsidRDefault="009F2ED2" w:rsidP="00C2563C">
            <w:pPr>
              <w:spacing w:before="60"/>
              <w:jc w:val="center"/>
              <w:rPr>
                <w:b/>
                <w:smallCaps/>
                <w:sz w:val="32"/>
                <w:lang w:eastAsia="zh-CN"/>
              </w:rPr>
            </w:pPr>
            <w:bookmarkStart w:id="5" w:name="dorlang" w:colFirst="1" w:colLast="1"/>
            <w:bookmarkEnd w:id="4"/>
          </w:p>
        </w:tc>
        <w:tc>
          <w:tcPr>
            <w:tcW w:w="3402" w:type="dxa"/>
          </w:tcPr>
          <w:p w14:paraId="03A73F4D"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2F6D00BD" w14:textId="77777777" w:rsidTr="00C2563C">
        <w:trPr>
          <w:cantSplit/>
        </w:trPr>
        <w:tc>
          <w:tcPr>
            <w:tcW w:w="9889" w:type="dxa"/>
            <w:gridSpan w:val="2"/>
          </w:tcPr>
          <w:p w14:paraId="67011419" w14:textId="77777777" w:rsidR="009F2ED2" w:rsidRDefault="009F2ED2" w:rsidP="00C2563C">
            <w:pPr>
              <w:pStyle w:val="Source"/>
              <w:rPr>
                <w:lang w:eastAsia="zh-CN"/>
              </w:rPr>
            </w:pPr>
            <w:bookmarkStart w:id="6" w:name="dsource" w:colFirst="0" w:colLast="0"/>
            <w:bookmarkEnd w:id="5"/>
            <w:r>
              <w:rPr>
                <w:lang w:eastAsia="zh-CN"/>
              </w:rPr>
              <w:t>United States of America</w:t>
            </w:r>
          </w:p>
        </w:tc>
      </w:tr>
      <w:tr w:rsidR="009F2ED2" w14:paraId="38E9C1C0" w14:textId="77777777" w:rsidTr="00C2563C">
        <w:trPr>
          <w:cantSplit/>
        </w:trPr>
        <w:tc>
          <w:tcPr>
            <w:tcW w:w="9889" w:type="dxa"/>
            <w:gridSpan w:val="2"/>
          </w:tcPr>
          <w:p w14:paraId="03C21D98" w14:textId="06894CC3" w:rsidR="009F2ED2" w:rsidRDefault="00EA1409" w:rsidP="00C2563C">
            <w:pPr>
              <w:pStyle w:val="Title1"/>
              <w:rPr>
                <w:lang w:val="en-US" w:eastAsia="zh-CN"/>
              </w:rPr>
            </w:pPr>
            <w:bookmarkStart w:id="7" w:name="drec" w:colFirst="0" w:colLast="0"/>
            <w:bookmarkEnd w:id="6"/>
            <w:r>
              <w:rPr>
                <w:lang w:val="en-US" w:eastAsia="zh-CN"/>
              </w:rPr>
              <w:t>w</w:t>
            </w:r>
            <w:r w:rsidR="00F455BB">
              <w:rPr>
                <w:lang w:val="en-US" w:eastAsia="zh-CN"/>
              </w:rPr>
              <w:t xml:space="preserve">orking document towards a preliminary draft neW </w:t>
            </w:r>
            <w:r w:rsidR="00B0581A">
              <w:rPr>
                <w:lang w:val="en-US" w:eastAsia="zh-CN"/>
              </w:rPr>
              <w:t>[report/</w:t>
            </w:r>
            <w:r>
              <w:rPr>
                <w:lang w:val="en-US" w:eastAsia="zh-CN"/>
              </w:rPr>
              <w:t>recommendation</w:t>
            </w:r>
            <w:r w:rsidR="00B0581A">
              <w:rPr>
                <w:lang w:val="en-US" w:eastAsia="zh-CN"/>
              </w:rPr>
              <w:t>]</w:t>
            </w:r>
            <w:r w:rsidR="00F455BB">
              <w:rPr>
                <w:lang w:val="en-US" w:eastAsia="zh-CN"/>
              </w:rPr>
              <w:t xml:space="preserve"> </w:t>
            </w:r>
            <w:r>
              <w:rPr>
                <w:lang w:val="en-US" w:eastAsia="zh-CN"/>
              </w:rPr>
              <w:t xml:space="preserve">itu-r </w:t>
            </w:r>
            <w:proofErr w:type="gramStart"/>
            <w:r>
              <w:rPr>
                <w:lang w:val="en-US" w:eastAsia="zh-CN"/>
              </w:rPr>
              <w:t>m.[</w:t>
            </w:r>
            <w:proofErr w:type="gramEnd"/>
            <w:r>
              <w:rPr>
                <w:lang w:val="en-US" w:eastAsia="zh-CN"/>
              </w:rPr>
              <w:t>am</w:t>
            </w:r>
            <w:r w:rsidR="00466A51">
              <w:rPr>
                <w:lang w:val="en-US" w:eastAsia="zh-CN"/>
              </w:rPr>
              <w:t>RS-V</w:t>
            </w:r>
            <w:r w:rsidR="00BA31E4">
              <w:rPr>
                <w:lang w:val="en-US" w:eastAsia="zh-CN"/>
              </w:rPr>
              <w:t>DL</w:t>
            </w:r>
            <w:r w:rsidR="00F608D0">
              <w:rPr>
                <w:lang w:val="en-US" w:eastAsia="zh-CN"/>
              </w:rPr>
              <w:t>]</w:t>
            </w:r>
          </w:p>
          <w:p w14:paraId="09FA0006" w14:textId="56DF94DC" w:rsidR="00801BBD" w:rsidRPr="00801BBD" w:rsidRDefault="00801BBD" w:rsidP="00801BBD">
            <w:pPr>
              <w:rPr>
                <w:lang w:val="en-US" w:eastAsia="zh-CN"/>
              </w:rPr>
            </w:pPr>
          </w:p>
          <w:p w14:paraId="368696B7" w14:textId="3C7172A8" w:rsidR="00801BBD" w:rsidRPr="00765DA1" w:rsidRDefault="0054219C" w:rsidP="00801BBD">
            <w:pPr>
              <w:tabs>
                <w:tab w:val="clear" w:pos="1134"/>
                <w:tab w:val="clear" w:pos="1871"/>
                <w:tab w:val="clear" w:pos="2268"/>
              </w:tabs>
              <w:overflowPunct/>
              <w:autoSpaceDE/>
              <w:autoSpaceDN/>
              <w:adjustRightInd/>
              <w:spacing w:before="0"/>
              <w:jc w:val="center"/>
              <w:textAlignment w:val="auto"/>
              <w:rPr>
                <w:sz w:val="28"/>
                <w:szCs w:val="28"/>
              </w:rPr>
            </w:pPr>
            <w:r>
              <w:rPr>
                <w:rFonts w:ascii="Times New Roman Bold" w:hAnsi="Times New Roman Bold"/>
                <w:b/>
                <w:sz w:val="28"/>
                <w:szCs w:val="28"/>
                <w:lang w:val="en-US"/>
              </w:rPr>
              <w:t>C</w:t>
            </w:r>
            <w:r w:rsidR="00EA1409">
              <w:rPr>
                <w:rFonts w:ascii="Times New Roman Bold" w:hAnsi="Times New Roman Bold"/>
                <w:b/>
                <w:sz w:val="28"/>
                <w:szCs w:val="28"/>
                <w:lang w:val="en-US"/>
              </w:rPr>
              <w:t>haracteristics</w:t>
            </w:r>
            <w:r w:rsidR="00EE6FA5">
              <w:rPr>
                <w:rFonts w:ascii="Times New Roman Bold" w:hAnsi="Times New Roman Bold"/>
                <w:b/>
                <w:sz w:val="28"/>
                <w:szCs w:val="28"/>
                <w:lang w:val="en-US"/>
              </w:rPr>
              <w:t xml:space="preserve"> </w:t>
            </w:r>
            <w:r w:rsidR="00EA1409">
              <w:rPr>
                <w:rFonts w:ascii="Times New Roman Bold" w:hAnsi="Times New Roman Bold"/>
                <w:b/>
                <w:sz w:val="28"/>
                <w:szCs w:val="28"/>
                <w:lang w:val="en-US"/>
              </w:rPr>
              <w:t>and protection criteria fo</w:t>
            </w:r>
            <w:r w:rsidR="004C41B3">
              <w:rPr>
                <w:rFonts w:ascii="Times New Roman Bold" w:hAnsi="Times New Roman Bold"/>
                <w:b/>
                <w:sz w:val="28"/>
                <w:szCs w:val="28"/>
                <w:lang w:val="en-US"/>
              </w:rPr>
              <w:t>r</w:t>
            </w:r>
            <w:r w:rsidR="00BA31E4">
              <w:rPr>
                <w:rFonts w:ascii="Times New Roman Bold" w:hAnsi="Times New Roman Bold"/>
                <w:b/>
                <w:sz w:val="28"/>
                <w:szCs w:val="28"/>
                <w:lang w:val="en-US"/>
              </w:rPr>
              <w:t xml:space="preserve"> the International Civil Aviation Organization </w:t>
            </w:r>
            <w:r w:rsidR="00F455BB">
              <w:rPr>
                <w:rFonts w:ascii="Times New Roman Bold" w:hAnsi="Times New Roman Bold"/>
                <w:b/>
                <w:sz w:val="28"/>
                <w:szCs w:val="28"/>
                <w:lang w:val="en-US"/>
              </w:rPr>
              <w:t>standardized</w:t>
            </w:r>
            <w:r w:rsidR="004C41B3">
              <w:rPr>
                <w:rFonts w:ascii="Times New Roman Bold" w:hAnsi="Times New Roman Bold"/>
                <w:b/>
                <w:sz w:val="28"/>
                <w:szCs w:val="28"/>
                <w:lang w:val="en-US"/>
              </w:rPr>
              <w:t xml:space="preserve"> </w:t>
            </w:r>
            <w:r w:rsidR="00F455BB">
              <w:rPr>
                <w:rFonts w:ascii="Times New Roman Bold" w:hAnsi="Times New Roman Bold"/>
                <w:b/>
                <w:sz w:val="28"/>
                <w:szCs w:val="28"/>
                <w:lang w:val="en-US"/>
              </w:rPr>
              <w:t xml:space="preserve">VHF datalink Mode 2 </w:t>
            </w:r>
            <w:r w:rsidR="004C41B3">
              <w:rPr>
                <w:rFonts w:ascii="Times New Roman Bold" w:hAnsi="Times New Roman Bold"/>
                <w:b/>
                <w:sz w:val="28"/>
                <w:szCs w:val="28"/>
                <w:lang w:val="en-US"/>
              </w:rPr>
              <w:t>systems operati</w:t>
            </w:r>
            <w:r>
              <w:rPr>
                <w:rFonts w:ascii="Times New Roman Bold" w:hAnsi="Times New Roman Bold"/>
                <w:b/>
                <w:sz w:val="28"/>
                <w:szCs w:val="28"/>
                <w:lang w:val="en-US"/>
              </w:rPr>
              <w:t>ng in the aeronautical mobile (route</w:t>
            </w:r>
            <w:r w:rsidR="00EA1409">
              <w:rPr>
                <w:rFonts w:ascii="Times New Roman Bold" w:hAnsi="Times New Roman Bold"/>
                <w:b/>
                <w:sz w:val="28"/>
                <w:szCs w:val="28"/>
                <w:lang w:val="en-US"/>
              </w:rPr>
              <w:t xml:space="preserve">) service </w:t>
            </w:r>
            <w:r w:rsidR="004C41B3">
              <w:rPr>
                <w:rFonts w:ascii="Times New Roman Bold" w:hAnsi="Times New Roman Bold"/>
                <w:b/>
                <w:sz w:val="28"/>
                <w:szCs w:val="28"/>
                <w:lang w:val="en-US"/>
              </w:rPr>
              <w:t>in the frequency band 1</w:t>
            </w:r>
            <w:r w:rsidR="007A5238">
              <w:rPr>
                <w:rFonts w:ascii="Times New Roman Bold" w:hAnsi="Times New Roman Bold"/>
                <w:b/>
                <w:sz w:val="28"/>
                <w:szCs w:val="28"/>
                <w:lang w:val="en-US"/>
              </w:rPr>
              <w:t>36</w:t>
            </w:r>
            <w:r w:rsidR="004C41B3">
              <w:rPr>
                <w:rFonts w:ascii="Times New Roman Bold" w:hAnsi="Times New Roman Bold"/>
                <w:b/>
                <w:sz w:val="28"/>
                <w:szCs w:val="28"/>
                <w:lang w:val="en-US"/>
              </w:rPr>
              <w:t xml:space="preserve"> – 137 MHz</w:t>
            </w:r>
          </w:p>
          <w:p w14:paraId="1EE7AD22" w14:textId="77777777" w:rsidR="009F2ED2" w:rsidRPr="009F2ED2" w:rsidRDefault="009F2ED2" w:rsidP="009F2ED2">
            <w:pPr>
              <w:pStyle w:val="Title3"/>
              <w:rPr>
                <w:lang w:val="en-US" w:eastAsia="zh-CN"/>
              </w:rPr>
            </w:pPr>
          </w:p>
        </w:tc>
      </w:tr>
      <w:tr w:rsidR="009F2ED2" w14:paraId="684F251F" w14:textId="77777777" w:rsidTr="00C2563C">
        <w:trPr>
          <w:cantSplit/>
        </w:trPr>
        <w:tc>
          <w:tcPr>
            <w:tcW w:w="9889" w:type="dxa"/>
            <w:gridSpan w:val="2"/>
          </w:tcPr>
          <w:p w14:paraId="7ABAB8C4" w14:textId="77777777" w:rsidR="009F2ED2" w:rsidRDefault="009F2ED2" w:rsidP="00C2563C">
            <w:pPr>
              <w:pStyle w:val="Title1"/>
              <w:rPr>
                <w:lang w:eastAsia="zh-CN"/>
              </w:rPr>
            </w:pPr>
            <w:bookmarkStart w:id="8" w:name="dtitle1" w:colFirst="0" w:colLast="0"/>
            <w:bookmarkEnd w:id="7"/>
          </w:p>
        </w:tc>
      </w:tr>
    </w:tbl>
    <w:p w14:paraId="3F500215" w14:textId="77777777" w:rsidR="009F2ED2" w:rsidRPr="00CF76AA" w:rsidRDefault="009F2ED2" w:rsidP="009F2ED2">
      <w:pPr>
        <w:rPr>
          <w:b/>
          <w:lang w:val="en-US" w:eastAsia="zh-CN"/>
        </w:rPr>
      </w:pPr>
      <w:bookmarkStart w:id="9" w:name="dbreak"/>
      <w:bookmarkEnd w:id="8"/>
      <w:bookmarkEnd w:id="9"/>
      <w:r w:rsidRPr="00CF76AA">
        <w:rPr>
          <w:b/>
          <w:lang w:val="en-US" w:eastAsia="zh-CN"/>
        </w:rPr>
        <w:t>Introduction</w:t>
      </w:r>
    </w:p>
    <w:p w14:paraId="3B4A6CD9" w14:textId="0BCB34EA" w:rsidR="009F2ED2" w:rsidRDefault="00466A51" w:rsidP="009F2ED2">
      <w:pPr>
        <w:rPr>
          <w:lang w:val="en-US" w:eastAsia="zh-CN"/>
        </w:rPr>
      </w:pPr>
      <w:r w:rsidRPr="002D4CC2">
        <w:rPr>
          <w:bCs/>
          <w:lang w:eastAsia="zh-CN"/>
        </w:rPr>
        <w:t xml:space="preserve">This contribution provides updates to </w:t>
      </w:r>
      <w:r w:rsidR="007A5238" w:rsidRPr="002D4CC2">
        <w:rPr>
          <w:bCs/>
          <w:lang w:eastAsia="zh-CN"/>
        </w:rPr>
        <w:t>D</w:t>
      </w:r>
      <w:r w:rsidRPr="002D4CC2">
        <w:rPr>
          <w:bCs/>
          <w:lang w:eastAsia="zh-CN"/>
        </w:rPr>
        <w:t>ocument 5B/</w:t>
      </w:r>
      <w:r w:rsidR="00E96CB8" w:rsidRPr="002D4CC2">
        <w:rPr>
          <w:bCs/>
          <w:lang w:eastAsia="zh-CN"/>
        </w:rPr>
        <w:t>35</w:t>
      </w:r>
      <w:r w:rsidR="00BA31E4" w:rsidRPr="002D4CC2">
        <w:rPr>
          <w:bCs/>
          <w:lang w:eastAsia="zh-CN"/>
        </w:rPr>
        <w:t>5</w:t>
      </w:r>
      <w:r w:rsidRPr="002D4CC2">
        <w:rPr>
          <w:bCs/>
          <w:lang w:eastAsia="zh-CN"/>
        </w:rPr>
        <w:t xml:space="preserve"> Annex </w:t>
      </w:r>
      <w:r w:rsidR="00BA31E4" w:rsidRPr="002D4CC2">
        <w:rPr>
          <w:bCs/>
          <w:lang w:eastAsia="zh-CN"/>
        </w:rPr>
        <w:t>2</w:t>
      </w:r>
      <w:r w:rsidR="00E96CB8" w:rsidRPr="002D4CC2">
        <w:rPr>
          <w:bCs/>
          <w:lang w:eastAsia="zh-CN"/>
        </w:rPr>
        <w:t>5</w:t>
      </w:r>
      <w:r w:rsidRPr="002D4CC2">
        <w:rPr>
          <w:bCs/>
          <w:lang w:eastAsia="zh-CN"/>
        </w:rPr>
        <w:t xml:space="preserve">, on the technical characteristics and protection criteria for </w:t>
      </w:r>
      <w:r w:rsidR="00BA31E4" w:rsidRPr="002D4CC2">
        <w:rPr>
          <w:bCs/>
          <w:lang w:eastAsia="zh-CN"/>
        </w:rPr>
        <w:t>ICAO</w:t>
      </w:r>
      <w:r w:rsidR="007A5238" w:rsidRPr="002D4CC2">
        <w:rPr>
          <w:bCs/>
          <w:lang w:eastAsia="zh-CN"/>
        </w:rPr>
        <w:t xml:space="preserve"> standardized</w:t>
      </w:r>
      <w:r w:rsidR="00BA31E4" w:rsidRPr="002D4CC2">
        <w:rPr>
          <w:bCs/>
          <w:lang w:eastAsia="zh-CN"/>
        </w:rPr>
        <w:t xml:space="preserve"> </w:t>
      </w:r>
      <w:r w:rsidRPr="002D4CC2">
        <w:rPr>
          <w:bCs/>
          <w:lang w:eastAsia="zh-CN"/>
        </w:rPr>
        <w:t>VHF datalink (VDL) Mode 2 (VDLM2) operating in the aeronautical mobile (route) service in the frequency band 136 - 137 MHz.</w:t>
      </w:r>
    </w:p>
    <w:p w14:paraId="7A92C0C6" w14:textId="77777777" w:rsidR="00801BBD" w:rsidRPr="00CF76AA" w:rsidRDefault="00801BBD" w:rsidP="009F2ED2">
      <w:pPr>
        <w:rPr>
          <w:lang w:val="en-US" w:eastAsia="zh-CN"/>
        </w:rPr>
      </w:pPr>
    </w:p>
    <w:p w14:paraId="313E925B" w14:textId="77777777" w:rsidR="009F2ED2" w:rsidRDefault="009F2ED2" w:rsidP="009F2ED2">
      <w:pPr>
        <w:pStyle w:val="Normalaftertitle"/>
        <w:rPr>
          <w:lang w:val="fr-FR" w:eastAsia="zh-CN"/>
        </w:rPr>
      </w:pPr>
      <w:r w:rsidRPr="00CF76AA">
        <w:rPr>
          <w:lang w:val="en-US" w:eastAsia="zh-CN"/>
        </w:rPr>
        <w:t>Attachment:  1</w:t>
      </w:r>
    </w:p>
    <w:p w14:paraId="48817883"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93AF540" w14:textId="77777777" w:rsidR="006400F6" w:rsidRDefault="009B61C1" w:rsidP="006400F6">
      <w:pPr>
        <w:pStyle w:val="Title1"/>
        <w:rPr>
          <w:lang w:val="en-US"/>
        </w:rPr>
      </w:pPr>
      <w:r>
        <w:br w:type="page"/>
      </w:r>
      <w:r w:rsidR="006400F6">
        <w:rPr>
          <w:lang w:val="en-US"/>
        </w:rPr>
        <w:t>ATTACHMENT</w:t>
      </w:r>
    </w:p>
    <w:p w14:paraId="1A65A039" w14:textId="7F3B4821" w:rsidR="00BD4CF8" w:rsidRPr="00BD4CF8" w:rsidRDefault="00BD4CF8" w:rsidP="00BD4CF8">
      <w:pPr>
        <w:keepNext/>
        <w:keepLines/>
        <w:spacing w:before="480"/>
        <w:jc w:val="center"/>
        <w:rPr>
          <w:caps/>
          <w:sz w:val="28"/>
          <w:lang w:val="en-US"/>
        </w:rPr>
      </w:pPr>
      <w:r w:rsidRPr="00BD4CF8">
        <w:rPr>
          <w:caps/>
          <w:sz w:val="28"/>
        </w:rPr>
        <w:t>Working document towards a preliminary draft new</w:t>
      </w:r>
      <w:r w:rsidRPr="00BD4CF8">
        <w:rPr>
          <w:caps/>
          <w:sz w:val="28"/>
          <w:lang w:val="en-US" w:eastAsia="zh-CN"/>
        </w:rPr>
        <w:t xml:space="preserve"> </w:t>
      </w:r>
      <w:del w:id="10" w:author="USA" w:date="2021-09-21T15:11:00Z">
        <w:r w:rsidR="00B0581A" w:rsidRPr="007C3B2B" w:rsidDel="009756B6">
          <w:rPr>
            <w:caps/>
            <w:sz w:val="28"/>
            <w:highlight w:val="cyan"/>
            <w:lang w:val="en-US" w:eastAsia="zh-CN"/>
            <w:rPrChange w:id="11" w:author="USA" w:date="2021-10-13T10:54:00Z">
              <w:rPr>
                <w:caps/>
                <w:sz w:val="28"/>
                <w:lang w:val="en-US" w:eastAsia="zh-CN"/>
              </w:rPr>
            </w:rPrChange>
          </w:rPr>
          <w:delText>[report/</w:delText>
        </w:r>
      </w:del>
      <w:r w:rsidRPr="00BD4CF8">
        <w:rPr>
          <w:caps/>
          <w:sz w:val="28"/>
          <w:lang w:val="en-US"/>
        </w:rPr>
        <w:t>recommendation</w:t>
      </w:r>
      <w:del w:id="12" w:author="USA" w:date="2021-09-21T15:11:00Z">
        <w:r w:rsidR="00B0581A" w:rsidRPr="007C3B2B" w:rsidDel="009756B6">
          <w:rPr>
            <w:caps/>
            <w:sz w:val="28"/>
            <w:highlight w:val="cyan"/>
            <w:lang w:val="en-US"/>
            <w:rPrChange w:id="13" w:author="USA" w:date="2021-10-13T10:55:00Z">
              <w:rPr>
                <w:caps/>
                <w:sz w:val="28"/>
                <w:lang w:val="en-US"/>
              </w:rPr>
            </w:rPrChange>
          </w:rPr>
          <w:delText>]</w:delText>
        </w:r>
      </w:del>
      <w:r w:rsidRPr="00BD4CF8">
        <w:rPr>
          <w:caps/>
          <w:sz w:val="28"/>
          <w:lang w:val="en-US"/>
        </w:rPr>
        <w:t xml:space="preserve"> ITU-r </w:t>
      </w:r>
      <w:proofErr w:type="gramStart"/>
      <w:r w:rsidRPr="00BD4CF8">
        <w:rPr>
          <w:caps/>
          <w:sz w:val="28"/>
          <w:lang w:val="en-US"/>
        </w:rPr>
        <w:t>m.[</w:t>
      </w:r>
      <w:proofErr w:type="gramEnd"/>
      <w:r w:rsidRPr="00BD4CF8">
        <w:rPr>
          <w:caps/>
          <w:sz w:val="28"/>
          <w:lang w:val="en-US"/>
        </w:rPr>
        <w:t>amrs-vDL]</w:t>
      </w:r>
    </w:p>
    <w:p w14:paraId="47C0793B" w14:textId="7BDDA52E" w:rsidR="00BD4CF8" w:rsidRPr="00BD4CF8" w:rsidRDefault="00BD4CF8" w:rsidP="00BD4CF8">
      <w:pPr>
        <w:keepNext/>
        <w:keepLines/>
        <w:spacing w:before="240"/>
        <w:jc w:val="center"/>
        <w:rPr>
          <w:rFonts w:ascii="Times New Roman Bold" w:hAnsi="Times New Roman Bold"/>
          <w:b/>
          <w:sz w:val="28"/>
          <w:lang w:val="en-US"/>
        </w:rPr>
      </w:pPr>
      <w:r w:rsidRPr="00BD4CF8">
        <w:rPr>
          <w:rFonts w:ascii="Times New Roman Bold" w:hAnsi="Times New Roman Bold"/>
          <w:b/>
          <w:sz w:val="28"/>
          <w:lang w:val="en-US"/>
        </w:rPr>
        <w:t>Characteristics and protection criteria for the International Civil Aviation Organization standardized VHF datalink Mode 2 systems operating in the aeronautical mobile (route) service in the frequency band 136-137 MHz</w:t>
      </w:r>
    </w:p>
    <w:p w14:paraId="44D58660" w14:textId="406CE5B2" w:rsidR="003831C4" w:rsidRDefault="003831C4" w:rsidP="006400F6">
      <w:pPr>
        <w:rPr>
          <w:bCs/>
          <w:lang w:val="en-US"/>
        </w:rPr>
      </w:pPr>
    </w:p>
    <w:p w14:paraId="575DD223" w14:textId="77777777" w:rsidR="0069466C" w:rsidRPr="003F78D7" w:rsidRDefault="0069466C" w:rsidP="0069466C">
      <w:pPr>
        <w:pStyle w:val="EditorsNote"/>
        <w:spacing w:after="0"/>
        <w:rPr>
          <w:color w:val="FF0000"/>
        </w:rPr>
      </w:pPr>
      <w:r w:rsidRPr="003F78D7">
        <w:rPr>
          <w:color w:val="FF0000"/>
        </w:rPr>
        <w:t xml:space="preserve">[Editor’s note: </w:t>
      </w:r>
    </w:p>
    <w:p w14:paraId="45536627" w14:textId="4D57C0E7" w:rsidR="0069466C" w:rsidRPr="00075780" w:rsidDel="002D4CC2" w:rsidRDefault="0069466C" w:rsidP="0069466C">
      <w:pPr>
        <w:pStyle w:val="EditorsNote"/>
        <w:spacing w:before="80" w:after="0"/>
        <w:ind w:left="1134" w:hanging="1134"/>
        <w:rPr>
          <w:del w:id="14" w:author="USA" w:date="2021-10-12T18:27:00Z"/>
          <w:color w:val="FF0000"/>
          <w:u w:val="single"/>
        </w:rPr>
      </w:pPr>
      <w:del w:id="15" w:author="USA" w:date="2021-10-12T18:27:00Z">
        <w:r w:rsidRPr="007C3B2B" w:rsidDel="002D4CC2">
          <w:rPr>
            <w:color w:val="FF0000"/>
            <w:highlight w:val="cyan"/>
          </w:rPr>
          <w:delText>–</w:delText>
        </w:r>
        <w:r w:rsidRPr="007C3B2B" w:rsidDel="002D4CC2">
          <w:rPr>
            <w:color w:val="FF0000"/>
            <w:highlight w:val="cyan"/>
          </w:rPr>
          <w:tab/>
          <w:delText>it has to not been decided if a Report or Recommendation would be appropriate,</w:delText>
        </w:r>
      </w:del>
    </w:p>
    <w:p w14:paraId="2B82AD0D" w14:textId="77777777" w:rsidR="0069466C" w:rsidRPr="003F78D7" w:rsidRDefault="0069466C" w:rsidP="0069466C">
      <w:pPr>
        <w:pStyle w:val="EditorsNote"/>
        <w:spacing w:before="80" w:after="0"/>
        <w:ind w:left="1134" w:hanging="1134"/>
        <w:rPr>
          <w:color w:val="FF0000"/>
        </w:rPr>
      </w:pPr>
      <w:r w:rsidRPr="003F78D7">
        <w:rPr>
          <w:color w:val="FF0000"/>
        </w:rPr>
        <w:t>–</w:t>
      </w:r>
      <w:r>
        <w:rPr>
          <w:color w:val="FF0000"/>
        </w:rPr>
        <w:tab/>
      </w:r>
      <w:r w:rsidRPr="003F78D7">
        <w:rPr>
          <w:color w:val="FF0000"/>
        </w:rPr>
        <w:t>views were expressed that this document is pursued under Question</w:t>
      </w:r>
      <w:r>
        <w:rPr>
          <w:color w:val="FF0000"/>
        </w:rPr>
        <w:t xml:space="preserve"> ITU-R</w:t>
      </w:r>
      <w:r w:rsidRPr="003F78D7">
        <w:rPr>
          <w:color w:val="FF0000"/>
        </w:rPr>
        <w:t xml:space="preserve"> 235/5 on the basis that a recommendation is missing on the aforementioned </w:t>
      </w:r>
      <w:proofErr w:type="gramStart"/>
      <w:r w:rsidRPr="003F78D7">
        <w:rPr>
          <w:color w:val="FF0000"/>
        </w:rPr>
        <w:t>band;</w:t>
      </w:r>
      <w:proofErr w:type="gramEnd"/>
    </w:p>
    <w:p w14:paraId="4F359F1E" w14:textId="2A03F107" w:rsidR="0069466C" w:rsidRPr="007C3B2B" w:rsidDel="002D4CC2" w:rsidRDefault="0069466C" w:rsidP="0069466C">
      <w:pPr>
        <w:pStyle w:val="EditorsNote"/>
        <w:spacing w:before="80" w:after="0"/>
        <w:ind w:left="1134" w:hanging="1134"/>
        <w:rPr>
          <w:del w:id="16" w:author="USA" w:date="2021-10-12T18:27:00Z"/>
          <w:color w:val="FF0000"/>
          <w:highlight w:val="cyan"/>
        </w:rPr>
      </w:pPr>
      <w:del w:id="17" w:author="USA" w:date="2021-10-12T18:27:00Z">
        <w:r w:rsidRPr="007C3B2B" w:rsidDel="002D4CC2">
          <w:rPr>
            <w:color w:val="FF0000"/>
            <w:highlight w:val="cyan"/>
          </w:rPr>
          <w:delText>–</w:delText>
        </w:r>
        <w:r w:rsidRPr="007C3B2B" w:rsidDel="002D4CC2">
          <w:rPr>
            <w:color w:val="FF0000"/>
            <w:highlight w:val="cyan"/>
          </w:rPr>
          <w:tab/>
          <w:delText>this document started on the basis of Annex 11 to May 2019 Doc. 5B/712 Chairman’s Report, which did not reach consensus at that time;</w:delText>
        </w:r>
      </w:del>
    </w:p>
    <w:p w14:paraId="5726221B" w14:textId="35A4BDB8" w:rsidR="0069466C" w:rsidRPr="003F78D7" w:rsidRDefault="0069466C" w:rsidP="0069466C">
      <w:pPr>
        <w:pStyle w:val="EditorsNote"/>
        <w:spacing w:before="80" w:after="0"/>
        <w:ind w:left="1134" w:hanging="1134"/>
        <w:rPr>
          <w:color w:val="FF0000"/>
        </w:rPr>
      </w:pPr>
      <w:del w:id="18" w:author="USA" w:date="2021-10-12T18:27:00Z">
        <w:r w:rsidRPr="007C3B2B" w:rsidDel="002D4CC2">
          <w:rPr>
            <w:color w:val="FF0000"/>
            <w:highlight w:val="cyan"/>
          </w:rPr>
          <w:delText>–</w:delText>
        </w:r>
        <w:r w:rsidRPr="007C3B2B" w:rsidDel="002D4CC2">
          <w:rPr>
            <w:color w:val="FF0000"/>
            <w:highlight w:val="cyan"/>
          </w:rPr>
          <w:tab/>
          <w:delText>Studies under AI 1.7 (WRC-19) are not intended to be reassessed;</w:delText>
        </w:r>
      </w:del>
      <w:r>
        <w:rPr>
          <w:color w:val="FF0000"/>
        </w:rPr>
        <w:t>]</w:t>
      </w:r>
      <w:r w:rsidRPr="003F78D7">
        <w:rPr>
          <w:color w:val="FF0000"/>
        </w:rPr>
        <w:t xml:space="preserve"> </w:t>
      </w:r>
    </w:p>
    <w:p w14:paraId="6CF74856" w14:textId="77777777" w:rsidR="0069466C" w:rsidRPr="003F78D7" w:rsidRDefault="0069466C" w:rsidP="0069466C">
      <w:pPr>
        <w:pStyle w:val="Headingb"/>
      </w:pPr>
      <w:r w:rsidRPr="003F78D7">
        <w:t>Scope</w:t>
      </w:r>
    </w:p>
    <w:p w14:paraId="659F05F9" w14:textId="77777777" w:rsidR="0069466C" w:rsidRPr="003F78D7" w:rsidRDefault="0069466C" w:rsidP="0069466C">
      <w:pPr>
        <w:jc w:val="both"/>
      </w:pPr>
      <w:r w:rsidRPr="003F78D7">
        <w:t>This Recommendation provides the technical characteristics and protection criteria for the International Civil Aviation Organization (ICAO) standardized VHF datalink (VDL) Mode 2 (VDL M2) communications systems operating in the aeronautical mobile (route) service (AM(R)S) in the frequency band 136-137 MHz. These technical characteristics and protection criteria should be used for compatibility studies with VDLM2 systems.</w:t>
      </w:r>
    </w:p>
    <w:p w14:paraId="20B50FAE" w14:textId="77777777" w:rsidR="0069466C" w:rsidRPr="003F78D7" w:rsidRDefault="0069466C" w:rsidP="0069466C">
      <w:pPr>
        <w:pStyle w:val="Headingb"/>
      </w:pPr>
      <w:r w:rsidRPr="003F78D7">
        <w:t>Keywords</w:t>
      </w:r>
    </w:p>
    <w:p w14:paraId="5D27411A" w14:textId="77777777" w:rsidR="0069466C" w:rsidRPr="003F78D7" w:rsidRDefault="0069466C" w:rsidP="0069466C">
      <w:r w:rsidRPr="003F78D7">
        <w:t>AM(R)S, VHF, VDL, protection criteria, air-to-ground communications, ground-to-air communications</w:t>
      </w:r>
    </w:p>
    <w:p w14:paraId="45F979CE" w14:textId="77777777" w:rsidR="0069466C" w:rsidRPr="003F78D7" w:rsidRDefault="0069466C" w:rsidP="0069466C">
      <w:pPr>
        <w:pStyle w:val="Headingb"/>
      </w:pPr>
      <w:r w:rsidRPr="003F78D7">
        <w:t>Abbreviations/Glossary</w:t>
      </w:r>
    </w:p>
    <w:p w14:paraId="0EC2BB3E" w14:textId="77777777" w:rsidR="0069466C" w:rsidRPr="003F78D7" w:rsidRDefault="0069466C" w:rsidP="0069466C">
      <w:pPr>
        <w:ind w:left="1814" w:hanging="1814"/>
      </w:pPr>
      <w:r w:rsidRPr="003F78D7">
        <w:t>AM(R)S:</w:t>
      </w:r>
      <w:r w:rsidRPr="003F78D7">
        <w:tab/>
        <w:t>Aeronautical mobile (route) service</w:t>
      </w:r>
    </w:p>
    <w:p w14:paraId="5F95E01C" w14:textId="77777777" w:rsidR="0069466C" w:rsidRPr="003F78D7" w:rsidRDefault="0069466C" w:rsidP="0069466C">
      <w:pPr>
        <w:spacing w:before="60"/>
        <w:ind w:left="1814" w:hanging="1814"/>
      </w:pPr>
      <w:r w:rsidRPr="003F78D7">
        <w:t>ICAO:</w:t>
      </w:r>
      <w:r w:rsidRPr="003F78D7">
        <w:tab/>
        <w:t>International Civil Aviation Organization</w:t>
      </w:r>
    </w:p>
    <w:p w14:paraId="13C380EB" w14:textId="77777777" w:rsidR="0069466C" w:rsidRPr="003F78D7" w:rsidRDefault="0069466C" w:rsidP="0069466C">
      <w:pPr>
        <w:spacing w:before="60"/>
        <w:ind w:left="1814" w:hanging="1814"/>
      </w:pPr>
      <w:r w:rsidRPr="003F78D7">
        <w:t>VDL:</w:t>
      </w:r>
      <w:r w:rsidRPr="003F78D7">
        <w:tab/>
        <w:t>VHF data link</w:t>
      </w:r>
    </w:p>
    <w:p w14:paraId="4E357CAE" w14:textId="77777777" w:rsidR="0069466C" w:rsidRPr="003F78D7" w:rsidRDefault="0069466C" w:rsidP="0069466C">
      <w:pPr>
        <w:spacing w:before="60"/>
        <w:ind w:left="1814" w:hanging="1814"/>
      </w:pPr>
      <w:r w:rsidRPr="003F78D7">
        <w:t>VDL</w:t>
      </w:r>
      <w:r>
        <w:t xml:space="preserve"> </w:t>
      </w:r>
      <w:r w:rsidRPr="003F78D7">
        <w:t>M2:</w:t>
      </w:r>
      <w:r w:rsidRPr="003F78D7">
        <w:tab/>
        <w:t>VHF data</w:t>
      </w:r>
      <w:r>
        <w:t xml:space="preserve"> </w:t>
      </w:r>
      <w:r w:rsidRPr="003F78D7">
        <w:t xml:space="preserve">link </w:t>
      </w:r>
      <w:r>
        <w:t>m</w:t>
      </w:r>
      <w:r w:rsidRPr="003F78D7">
        <w:t>ode 2</w:t>
      </w:r>
    </w:p>
    <w:p w14:paraId="74FCF9B9" w14:textId="77777777" w:rsidR="0069466C" w:rsidRPr="003F78D7" w:rsidRDefault="0069466C" w:rsidP="0069466C">
      <w:pPr>
        <w:spacing w:before="60"/>
        <w:ind w:left="1814" w:hanging="1814"/>
      </w:pPr>
      <w:r w:rsidRPr="003F78D7">
        <w:t>VHF:</w:t>
      </w:r>
      <w:r w:rsidRPr="003F78D7">
        <w:tab/>
        <w:t>Very high frequency</w:t>
      </w:r>
    </w:p>
    <w:p w14:paraId="2805183B" w14:textId="77777777" w:rsidR="0069466C" w:rsidRPr="003F78D7" w:rsidRDefault="0069466C" w:rsidP="0069466C">
      <w:pPr>
        <w:pStyle w:val="Headingb"/>
      </w:pPr>
      <w:r w:rsidRPr="003F78D7">
        <w:t xml:space="preserve">Related ITU Recommendations and Reports </w:t>
      </w:r>
    </w:p>
    <w:p w14:paraId="667F6A2B" w14:textId="77777777" w:rsidR="0069466C" w:rsidRPr="003F78D7" w:rsidRDefault="0069466C" w:rsidP="0069466C">
      <w:pPr>
        <w:pStyle w:val="Headingi"/>
      </w:pPr>
      <w:r w:rsidRPr="003F78D7">
        <w:t xml:space="preserve">Recommendation </w:t>
      </w:r>
    </w:p>
    <w:p w14:paraId="4118F28D" w14:textId="77777777" w:rsidR="0069466C" w:rsidRPr="003F78D7" w:rsidRDefault="0069466C" w:rsidP="0069466C">
      <w:pPr>
        <w:ind w:left="1814" w:hanging="1814"/>
      </w:pPr>
      <w:r w:rsidRPr="003F78D7">
        <w:t>ITU</w:t>
      </w:r>
      <w:r>
        <w:t xml:space="preserve">-R </w:t>
      </w:r>
      <w:hyperlink r:id="rId9" w:history="1">
        <w:r w:rsidRPr="003F78D7">
          <w:rPr>
            <w:rStyle w:val="Hyperlink"/>
          </w:rPr>
          <w:t>SM.1535</w:t>
        </w:r>
      </w:hyperlink>
      <w:r w:rsidRPr="003F78D7">
        <w:tab/>
        <w:t>The protection of safety services from unwanted emissions</w:t>
      </w:r>
    </w:p>
    <w:p w14:paraId="751DD985" w14:textId="77777777" w:rsidR="0069466C" w:rsidRPr="003F78D7" w:rsidRDefault="0069466C" w:rsidP="0069466C">
      <w:pPr>
        <w:spacing w:before="360"/>
      </w:pPr>
      <w:r w:rsidRPr="003F78D7">
        <w:t>The ITU Radiocommunication Assembly,</w:t>
      </w:r>
    </w:p>
    <w:p w14:paraId="152EBC67" w14:textId="77777777" w:rsidR="0069466C" w:rsidRPr="003F78D7" w:rsidRDefault="0069466C" w:rsidP="0069466C">
      <w:pPr>
        <w:pStyle w:val="Call"/>
      </w:pPr>
      <w:r w:rsidRPr="003F78D7">
        <w:t>considering</w:t>
      </w:r>
    </w:p>
    <w:p w14:paraId="3CFE8346" w14:textId="77777777" w:rsidR="0069466C" w:rsidRPr="003F78D7" w:rsidRDefault="0069466C" w:rsidP="0069466C">
      <w:pPr>
        <w:jc w:val="both"/>
        <w:rPr>
          <w:szCs w:val="24"/>
        </w:rPr>
      </w:pPr>
      <w:r w:rsidRPr="003F78D7">
        <w:rPr>
          <w:i/>
          <w:iCs/>
          <w:szCs w:val="24"/>
        </w:rPr>
        <w:t>a)</w:t>
      </w:r>
      <w:r w:rsidRPr="003F78D7">
        <w:rPr>
          <w:szCs w:val="24"/>
        </w:rPr>
        <w:tab/>
        <w:t xml:space="preserve">that </w:t>
      </w:r>
      <w:bookmarkStart w:id="19" w:name="_Hlk518318043"/>
      <w:r w:rsidRPr="003F78D7">
        <w:rPr>
          <w:szCs w:val="24"/>
        </w:rPr>
        <w:t>the frequency band</w:t>
      </w:r>
      <w:r>
        <w:rPr>
          <w:szCs w:val="24"/>
        </w:rPr>
        <w:t xml:space="preserve"> </w:t>
      </w:r>
      <w:r w:rsidRPr="003F78D7">
        <w:rPr>
          <w:szCs w:val="24"/>
        </w:rPr>
        <w:t xml:space="preserve">136-137 MHz is </w:t>
      </w:r>
      <w:bookmarkStart w:id="20" w:name="_Hlk518314001"/>
      <w:r w:rsidRPr="003F78D7">
        <w:rPr>
          <w:szCs w:val="24"/>
        </w:rPr>
        <w:t>currently used by International Civil Aviation Organization (ICAO)-standardized VHF data</w:t>
      </w:r>
      <w:r>
        <w:rPr>
          <w:szCs w:val="24"/>
        </w:rPr>
        <w:t xml:space="preserve"> </w:t>
      </w:r>
      <w:r w:rsidRPr="003F78D7">
        <w:rPr>
          <w:szCs w:val="24"/>
        </w:rPr>
        <w:t xml:space="preserve">link </w:t>
      </w:r>
      <w:r>
        <w:rPr>
          <w:szCs w:val="24"/>
        </w:rPr>
        <w:t xml:space="preserve">(VDL) </w:t>
      </w:r>
      <w:r w:rsidRPr="003F78D7">
        <w:rPr>
          <w:szCs w:val="24"/>
        </w:rPr>
        <w:t>Mode 2 (VDL</w:t>
      </w:r>
      <w:r>
        <w:rPr>
          <w:szCs w:val="24"/>
        </w:rPr>
        <w:t xml:space="preserve"> </w:t>
      </w:r>
      <w:r w:rsidRPr="003F78D7">
        <w:rPr>
          <w:szCs w:val="24"/>
        </w:rPr>
        <w:t xml:space="preserve">M2) data communications worldwide for air-to-ground, air-to-air, </w:t>
      </w:r>
      <w:r w:rsidRPr="003F78D7">
        <w:t xml:space="preserve">and ground-to-air aeronautical safety </w:t>
      </w:r>
      <w:proofErr w:type="gramStart"/>
      <w:r w:rsidRPr="003F78D7">
        <w:t>communication</w:t>
      </w:r>
      <w:bookmarkEnd w:id="19"/>
      <w:bookmarkEnd w:id="20"/>
      <w:r w:rsidRPr="003F78D7">
        <w:t>s</w:t>
      </w:r>
      <w:r>
        <w:t>;</w:t>
      </w:r>
      <w:proofErr w:type="gramEnd"/>
    </w:p>
    <w:p w14:paraId="0AFEF5B1" w14:textId="77777777" w:rsidR="0069466C" w:rsidRPr="003F78D7" w:rsidRDefault="0069466C" w:rsidP="0069466C">
      <w:pPr>
        <w:jc w:val="both"/>
      </w:pPr>
      <w:r w:rsidRPr="003F78D7">
        <w:rPr>
          <w:i/>
          <w:iCs/>
          <w:szCs w:val="24"/>
        </w:rPr>
        <w:t>b)</w:t>
      </w:r>
      <w:r w:rsidRPr="003F78D7">
        <w:rPr>
          <w:szCs w:val="24"/>
        </w:rPr>
        <w:tab/>
        <w:t>that</w:t>
      </w:r>
      <w:bookmarkStart w:id="21" w:name="_Hlk518318101"/>
      <w:bookmarkStart w:id="22" w:name="_Hlk518314239"/>
      <w:r w:rsidRPr="003F78D7">
        <w:rPr>
          <w:szCs w:val="24"/>
        </w:rPr>
        <w:t xml:space="preserve"> aeronautical safety communications are</w:t>
      </w:r>
      <w:r w:rsidRPr="003F78D7">
        <w:t xml:space="preserve"> used in all areas that aircraft operate and land, and in all phases of </w:t>
      </w:r>
      <w:proofErr w:type="gramStart"/>
      <w:r w:rsidRPr="003F78D7">
        <w:t>flight</w:t>
      </w:r>
      <w:bookmarkEnd w:id="21"/>
      <w:bookmarkEnd w:id="22"/>
      <w:r>
        <w:t>;</w:t>
      </w:r>
      <w:proofErr w:type="gramEnd"/>
    </w:p>
    <w:p w14:paraId="722431EF" w14:textId="77777777" w:rsidR="0069466C" w:rsidRPr="003F78D7" w:rsidRDefault="0069466C" w:rsidP="0069466C">
      <w:pPr>
        <w:jc w:val="both"/>
      </w:pPr>
      <w:r w:rsidRPr="003F78D7">
        <w:rPr>
          <w:i/>
          <w:iCs/>
        </w:rPr>
        <w:t>c)</w:t>
      </w:r>
      <w:r w:rsidRPr="003F78D7">
        <w:tab/>
        <w:t>that aircraft may be equipped with up to three aeronautical mobile (route) service (AM(R)S) radio stations utilizing a combination of voice and data radios,</w:t>
      </w:r>
    </w:p>
    <w:p w14:paraId="719C8539" w14:textId="77777777" w:rsidR="0069466C" w:rsidRPr="003F78D7" w:rsidRDefault="0069466C" w:rsidP="0069466C">
      <w:pPr>
        <w:pStyle w:val="Call"/>
        <w:jc w:val="both"/>
      </w:pPr>
      <w:r w:rsidRPr="003F78D7">
        <w:t>recognizing</w:t>
      </w:r>
    </w:p>
    <w:p w14:paraId="1CAFCF06" w14:textId="77777777" w:rsidR="0069466C" w:rsidRPr="003F78D7" w:rsidRDefault="0069466C" w:rsidP="0069466C">
      <w:pPr>
        <w:jc w:val="both"/>
      </w:pPr>
      <w:r w:rsidRPr="003F78D7">
        <w:rPr>
          <w:i/>
          <w:iCs/>
        </w:rPr>
        <w:t>a)</w:t>
      </w:r>
      <w:r w:rsidRPr="003F78D7">
        <w:tab/>
        <w:t xml:space="preserve">that in high aircraft density areas, such as in Europe and North America, the utilization of VHF channels in the 117.975-137 MHz is highly </w:t>
      </w:r>
      <w:proofErr w:type="gramStart"/>
      <w:r w:rsidRPr="003F78D7">
        <w:t>congested</w:t>
      </w:r>
      <w:r>
        <w:t>;</w:t>
      </w:r>
      <w:proofErr w:type="gramEnd"/>
    </w:p>
    <w:p w14:paraId="1FA5E1A3" w14:textId="77777777" w:rsidR="0069466C" w:rsidRPr="003F78D7" w:rsidRDefault="0069466C" w:rsidP="0069466C">
      <w:pPr>
        <w:jc w:val="both"/>
      </w:pPr>
      <w:r w:rsidRPr="003F78D7">
        <w:rPr>
          <w:i/>
          <w:iCs/>
        </w:rPr>
        <w:t>b)</w:t>
      </w:r>
      <w:r w:rsidRPr="003F78D7">
        <w:tab/>
        <w:t xml:space="preserve">that the ICAO develops standards and recommended practices for civil </w:t>
      </w:r>
      <w:proofErr w:type="gramStart"/>
      <w:r w:rsidRPr="003F78D7">
        <w:t>aviation</w:t>
      </w:r>
      <w:r>
        <w:t>;</w:t>
      </w:r>
      <w:proofErr w:type="gramEnd"/>
    </w:p>
    <w:p w14:paraId="39CDF67E" w14:textId="77777777" w:rsidR="0069466C" w:rsidRPr="003F78D7" w:rsidRDefault="0069466C" w:rsidP="0069466C">
      <w:pPr>
        <w:jc w:val="both"/>
      </w:pPr>
      <w:r w:rsidRPr="003F78D7">
        <w:rPr>
          <w:i/>
          <w:iCs/>
        </w:rPr>
        <w:t>c)</w:t>
      </w:r>
      <w:r w:rsidRPr="003F78D7">
        <w:tab/>
        <w:t xml:space="preserve">that Annex 10 to the Convention on International Civil Aviation contains standards and recommended practices for aeronautical radiocommunication systems used by civil </w:t>
      </w:r>
      <w:proofErr w:type="gramStart"/>
      <w:r w:rsidRPr="003F78D7">
        <w:t>aviation</w:t>
      </w:r>
      <w:r>
        <w:t>;</w:t>
      </w:r>
      <w:proofErr w:type="gramEnd"/>
    </w:p>
    <w:p w14:paraId="2D76162B" w14:textId="77777777" w:rsidR="0069466C" w:rsidRPr="003F78D7" w:rsidRDefault="0069466C" w:rsidP="0069466C">
      <w:pPr>
        <w:jc w:val="both"/>
      </w:pPr>
      <w:r w:rsidRPr="003F78D7">
        <w:rPr>
          <w:i/>
          <w:iCs/>
        </w:rPr>
        <w:t>d)</w:t>
      </w:r>
      <w:r w:rsidRPr="003F78D7">
        <w:tab/>
        <w:t xml:space="preserve">that the AM(R)S is a safety </w:t>
      </w:r>
      <w:proofErr w:type="gramStart"/>
      <w:r w:rsidRPr="003F78D7">
        <w:t>service</w:t>
      </w:r>
      <w:r>
        <w:t>;</w:t>
      </w:r>
      <w:proofErr w:type="gramEnd"/>
    </w:p>
    <w:p w14:paraId="263D33A8" w14:textId="77777777" w:rsidR="0069466C" w:rsidRPr="003F78D7" w:rsidRDefault="0069466C" w:rsidP="0069466C">
      <w:pPr>
        <w:jc w:val="both"/>
      </w:pPr>
      <w:r w:rsidRPr="003F78D7">
        <w:rPr>
          <w:i/>
          <w:iCs/>
        </w:rPr>
        <w:t>e)</w:t>
      </w:r>
      <w:r w:rsidRPr="003F78D7">
        <w:tab/>
        <w:t>that RR</w:t>
      </w:r>
      <w:r>
        <w:t xml:space="preserve"> No.</w:t>
      </w:r>
      <w:r w:rsidRPr="003F78D7">
        <w:t xml:space="preserve"> </w:t>
      </w:r>
      <w:r w:rsidRPr="003F78D7">
        <w:rPr>
          <w:b/>
          <w:bCs/>
        </w:rPr>
        <w:t>4.10</w:t>
      </w:r>
      <w:r w:rsidRPr="003F78D7">
        <w:t xml:space="preserve"> provides recognition that safety services require special measures to ensure their freedom from harmful </w:t>
      </w:r>
      <w:proofErr w:type="gramStart"/>
      <w:r w:rsidRPr="003F78D7">
        <w:t>interference</w:t>
      </w:r>
      <w:r>
        <w:t>;</w:t>
      </w:r>
      <w:proofErr w:type="gramEnd"/>
    </w:p>
    <w:p w14:paraId="14F38B2D" w14:textId="77777777" w:rsidR="0069466C" w:rsidRPr="003F78D7" w:rsidRDefault="0069466C" w:rsidP="0069466C">
      <w:pPr>
        <w:jc w:val="both"/>
      </w:pPr>
      <w:bookmarkStart w:id="23" w:name="_Hlk518317084"/>
      <w:r w:rsidRPr="003F78D7">
        <w:rPr>
          <w:i/>
          <w:iCs/>
        </w:rPr>
        <w:t>f)</w:t>
      </w:r>
      <w:r w:rsidRPr="003F78D7">
        <w:tab/>
        <w:t>that Recommendation ITU-R SM.1535 provides a guideline for the protection of safety services from unwanted emissions,</w:t>
      </w:r>
    </w:p>
    <w:bookmarkEnd w:id="23"/>
    <w:p w14:paraId="5E2EFA56" w14:textId="77777777" w:rsidR="0069466C" w:rsidRPr="003F78D7" w:rsidRDefault="0069466C" w:rsidP="0069466C">
      <w:pPr>
        <w:pStyle w:val="Call"/>
        <w:jc w:val="both"/>
      </w:pPr>
      <w:r w:rsidRPr="003F78D7">
        <w:t>recommends</w:t>
      </w:r>
    </w:p>
    <w:p w14:paraId="4B46AFE6" w14:textId="77777777" w:rsidR="0069466C" w:rsidRPr="003F78D7" w:rsidRDefault="0069466C" w:rsidP="0069466C">
      <w:pPr>
        <w:jc w:val="both"/>
        <w:rPr>
          <w:spacing w:val="-2"/>
          <w:szCs w:val="24"/>
        </w:rPr>
      </w:pPr>
      <w:r w:rsidRPr="003F78D7">
        <w:rPr>
          <w:spacing w:val="-2"/>
          <w:szCs w:val="24"/>
        </w:rPr>
        <w:t>1</w:t>
      </w:r>
      <w:r w:rsidRPr="003F78D7">
        <w:rPr>
          <w:spacing w:val="-2"/>
          <w:szCs w:val="24"/>
        </w:rPr>
        <w:tab/>
        <w:t xml:space="preserve">that the technical and operational characteristics of the VDL M2 systems operating in the 136-137 MHz frequency band, allocated to the AM(R)S and described in Annex 1, should be considered representative of those systems and should be used for compatibility studies with systems operating in other </w:t>
      </w:r>
      <w:proofErr w:type="gramStart"/>
      <w:r w:rsidRPr="003F78D7">
        <w:rPr>
          <w:spacing w:val="-2"/>
          <w:szCs w:val="24"/>
        </w:rPr>
        <w:t>services;</w:t>
      </w:r>
      <w:proofErr w:type="gramEnd"/>
    </w:p>
    <w:p w14:paraId="71D6F1A7" w14:textId="69B2EC48" w:rsidR="0069466C" w:rsidRDefault="0069466C" w:rsidP="0069466C">
      <w:pPr>
        <w:jc w:val="both"/>
        <w:rPr>
          <w:szCs w:val="24"/>
        </w:rPr>
      </w:pPr>
      <w:r w:rsidRPr="003F78D7">
        <w:rPr>
          <w:szCs w:val="24"/>
        </w:rPr>
        <w:t>2</w:t>
      </w:r>
      <w:r w:rsidRPr="003F78D7">
        <w:rPr>
          <w:szCs w:val="24"/>
        </w:rPr>
        <w:tab/>
        <w:t>that</w:t>
      </w:r>
      <w:del w:id="24" w:author="USA" w:date="2021-09-07T23:42:00Z">
        <w:r w:rsidDel="008B314B">
          <w:rPr>
            <w:szCs w:val="24"/>
          </w:rPr>
          <w:delText>,</w:delText>
        </w:r>
        <w:r w:rsidRPr="003F78D7" w:rsidDel="008B314B">
          <w:rPr>
            <w:szCs w:val="24"/>
          </w:rPr>
          <w:delText xml:space="preserve"> </w:delText>
        </w:r>
        <w:r w:rsidDel="008B314B">
          <w:rPr>
            <w:szCs w:val="24"/>
          </w:rPr>
          <w:delText>[in the absence of performance requirements],</w:delText>
        </w:r>
      </w:del>
      <w:r>
        <w:rPr>
          <w:szCs w:val="24"/>
        </w:rPr>
        <w:t xml:space="preserve"> </w:t>
      </w:r>
      <w:r w:rsidRPr="003F78D7">
        <w:rPr>
          <w:szCs w:val="24"/>
        </w:rPr>
        <w:t xml:space="preserve">the criterion of interfering signal power to receiver noise power level, </w:t>
      </w:r>
      <w:del w:id="25" w:author="USA" w:date="2021-09-07T23:42:00Z">
        <w:r w:rsidRPr="003F78D7" w:rsidDel="008B314B">
          <w:rPr>
            <w:szCs w:val="24"/>
          </w:rPr>
          <w:delText>[</w:delText>
        </w:r>
      </w:del>
      <w:r w:rsidRPr="003F78D7">
        <w:rPr>
          <w:i/>
          <w:iCs/>
          <w:szCs w:val="24"/>
        </w:rPr>
        <w:t>I</w:t>
      </w:r>
      <w:r w:rsidRPr="003F78D7">
        <w:rPr>
          <w:i/>
          <w:szCs w:val="24"/>
        </w:rPr>
        <w:t>/</w:t>
      </w:r>
      <w:r w:rsidRPr="003F78D7">
        <w:rPr>
          <w:i/>
          <w:iCs/>
          <w:szCs w:val="24"/>
        </w:rPr>
        <w:t>N</w:t>
      </w:r>
      <w:r w:rsidRPr="003F78D7">
        <w:rPr>
          <w:i/>
          <w:szCs w:val="24"/>
        </w:rPr>
        <w:t> = −10</w:t>
      </w:r>
      <w:del w:id="26" w:author="USA" w:date="2021-09-07T23:42:00Z">
        <w:r w:rsidDel="008B314B">
          <w:rPr>
            <w:i/>
            <w:szCs w:val="24"/>
          </w:rPr>
          <w:delText>/6</w:delText>
        </w:r>
      </w:del>
      <w:r w:rsidRPr="003F78D7">
        <w:rPr>
          <w:i/>
          <w:szCs w:val="24"/>
        </w:rPr>
        <w:t> dB</w:t>
      </w:r>
      <w:del w:id="27" w:author="USA" w:date="2021-09-07T23:42:00Z">
        <w:r w:rsidRPr="003F78D7" w:rsidDel="008B314B">
          <w:rPr>
            <w:i/>
            <w:szCs w:val="24"/>
          </w:rPr>
          <w:delText>]</w:delText>
        </w:r>
      </w:del>
      <w:r w:rsidRPr="003F78D7">
        <w:rPr>
          <w:szCs w:val="24"/>
        </w:rPr>
        <w:t xml:space="preserve">, should be used as the required protection level for the VDL M2 systems operating in the AM(R)S in the frequency range 136-137 MHz, and that </w:t>
      </w:r>
      <w:bookmarkStart w:id="28" w:name="_Hlk522610802"/>
      <w:r w:rsidRPr="003F78D7">
        <w:rPr>
          <w:szCs w:val="24"/>
        </w:rPr>
        <w:t>this represents the aggregate protection level if multiple interferers are present</w:t>
      </w:r>
      <w:r>
        <w:rPr>
          <w:szCs w:val="24"/>
        </w:rPr>
        <w:t>;</w:t>
      </w:r>
    </w:p>
    <w:p w14:paraId="5E019179" w14:textId="561B204C" w:rsidR="0069466C" w:rsidDel="008B314B" w:rsidRDefault="0069466C" w:rsidP="0069466C">
      <w:pPr>
        <w:jc w:val="both"/>
        <w:rPr>
          <w:del w:id="29" w:author="USA" w:date="2021-09-07T23:41:00Z"/>
          <w:szCs w:val="24"/>
        </w:rPr>
      </w:pPr>
      <w:del w:id="30" w:author="USA" w:date="2021-09-07T23:41:00Z">
        <w:r w:rsidDel="008B314B">
          <w:rPr>
            <w:szCs w:val="24"/>
          </w:rPr>
          <w:delText>[3</w:delText>
        </w:r>
        <w:r w:rsidDel="008B314B">
          <w:rPr>
            <w:szCs w:val="24"/>
          </w:rPr>
          <w:tab/>
          <w:delText>that an additional safety margin of 6dB should be applied as appropriate.]</w:delText>
        </w:r>
      </w:del>
    </w:p>
    <w:bookmarkEnd w:id="28"/>
    <w:p w14:paraId="7D36A7E5" w14:textId="77777777" w:rsidR="0069466C" w:rsidRPr="003F78D7" w:rsidRDefault="0069466C" w:rsidP="0069466C">
      <w:pPr>
        <w:pStyle w:val="AnnexNo"/>
      </w:pPr>
      <w:r w:rsidRPr="003F78D7">
        <w:t>Annex 1</w:t>
      </w:r>
    </w:p>
    <w:p w14:paraId="34D3ED56" w14:textId="77777777" w:rsidR="0069466C" w:rsidRPr="003F78D7" w:rsidRDefault="0069466C" w:rsidP="0069466C">
      <w:pPr>
        <w:pStyle w:val="Annextitle"/>
      </w:pPr>
      <w:r w:rsidRPr="003F78D7">
        <w:t xml:space="preserve">Technical and operational characteristics of the VHF datalink </w:t>
      </w:r>
      <w:r>
        <w:t>m</w:t>
      </w:r>
      <w:r w:rsidRPr="003F78D7">
        <w:t>ode 2 systems operating in the aeronautical mobile (route) service</w:t>
      </w:r>
      <w:r w:rsidRPr="003F78D7">
        <w:br/>
        <w:t>in the frequency band 136-137 MHz</w:t>
      </w:r>
    </w:p>
    <w:p w14:paraId="4144BA82" w14:textId="77777777" w:rsidR="0069466C" w:rsidRPr="003F78D7" w:rsidRDefault="0069466C" w:rsidP="0069466C">
      <w:pPr>
        <w:pStyle w:val="Heading1"/>
      </w:pPr>
      <w:r w:rsidRPr="003F78D7">
        <w:t>A1.1</w:t>
      </w:r>
      <w:r w:rsidRPr="003F78D7">
        <w:tab/>
        <w:t>Introduction</w:t>
      </w:r>
    </w:p>
    <w:p w14:paraId="04B3E4E6" w14:textId="77777777" w:rsidR="0069466C" w:rsidRPr="000247A4" w:rsidRDefault="0069466C" w:rsidP="0069466C">
      <w:pPr>
        <w:jc w:val="both"/>
      </w:pPr>
      <w:r w:rsidRPr="000247A4">
        <w:t xml:space="preserve">The frequency band 136-137 MHz is allocated to the AM(R)S and is the </w:t>
      </w:r>
      <w:proofErr w:type="gramStart"/>
      <w:r w:rsidRPr="000247A4">
        <w:t>principle</w:t>
      </w:r>
      <w:proofErr w:type="gramEnd"/>
      <w:r w:rsidRPr="000247A4">
        <w:t xml:space="preserve"> communications band for aeronautical safety data communications in the air-to-ground, air-to-air, and ground-to-air directions. These systems are internationally standardized by the ICAO for VDL M2. These communications are used in all airspaces where air traffic services are available and in all phases of flight.</w:t>
      </w:r>
    </w:p>
    <w:p w14:paraId="0460EC9A" w14:textId="77777777" w:rsidR="0069466C" w:rsidRPr="003F78D7" w:rsidRDefault="0069466C" w:rsidP="0069466C">
      <w:pPr>
        <w:pStyle w:val="Heading1"/>
      </w:pPr>
      <w:bookmarkStart w:id="31" w:name="_Hlk522609769"/>
      <w:r w:rsidRPr="003F78D7">
        <w:t>A1.2</w:t>
      </w:r>
      <w:r w:rsidRPr="003F78D7">
        <w:tab/>
      </w:r>
      <w:bookmarkStart w:id="32" w:name="_Hlk522609742"/>
      <w:r w:rsidRPr="003F78D7">
        <w:t xml:space="preserve">Technical characteristics of the VHF datalink </w:t>
      </w:r>
      <w:r>
        <w:t>m</w:t>
      </w:r>
      <w:r w:rsidRPr="003F78D7">
        <w:t>ode 2 systems operating in the aeronautical mobile (route) service in the frequency band</w:t>
      </w:r>
      <w:r>
        <w:t xml:space="preserve"> </w:t>
      </w:r>
      <w:r w:rsidRPr="003F78D7">
        <w:t>136</w:t>
      </w:r>
      <w:r w:rsidRPr="003F78D7">
        <w:noBreakHyphen/>
        <w:t>137 MHz</w:t>
      </w:r>
    </w:p>
    <w:bookmarkEnd w:id="31"/>
    <w:bookmarkEnd w:id="32"/>
    <w:p w14:paraId="15618765" w14:textId="77777777" w:rsidR="0069466C" w:rsidRPr="003F78D7" w:rsidRDefault="0069466C" w:rsidP="0069466C">
      <w:r w:rsidRPr="003F78D7">
        <w:t>The technical characteristics of representative VDL M2 systems operating in the frequency band 136-137 MHz are presented in Table A1</w:t>
      </w:r>
      <w:r>
        <w:t>-</w:t>
      </w:r>
      <w:r w:rsidRPr="003F78D7">
        <w:t>1. Some stations use different antennas to transmit and to receive signals.</w:t>
      </w:r>
    </w:p>
    <w:p w14:paraId="5993F10D" w14:textId="77777777" w:rsidR="0069466C" w:rsidRPr="003F78D7" w:rsidRDefault="0069466C" w:rsidP="0069466C">
      <w:pPr>
        <w:pStyle w:val="TableNo"/>
      </w:pPr>
      <w:r w:rsidRPr="003F78D7">
        <w:t>Table A1</w:t>
      </w:r>
      <w:r>
        <w:t>-</w:t>
      </w:r>
      <w:r w:rsidRPr="003F78D7">
        <w:t>1</w:t>
      </w:r>
    </w:p>
    <w:p w14:paraId="1B9364E1" w14:textId="77777777" w:rsidR="0069466C" w:rsidRDefault="0069466C" w:rsidP="0069466C">
      <w:pPr>
        <w:pStyle w:val="Tabletitle"/>
      </w:pPr>
      <w:r w:rsidRPr="003F78D7">
        <w:t>Characteristics of VHF data link mode 2 systems operating in the frequency band 136-137 MHz</w:t>
      </w:r>
    </w:p>
    <w:tbl>
      <w:tblPr>
        <w:tblStyle w:val="TableGrid"/>
        <w:tblW w:w="0" w:type="auto"/>
        <w:tblLayout w:type="fixed"/>
        <w:tblLook w:val="04A0" w:firstRow="1" w:lastRow="0" w:firstColumn="1" w:lastColumn="0" w:noHBand="0" w:noVBand="1"/>
      </w:tblPr>
      <w:tblGrid>
        <w:gridCol w:w="1838"/>
        <w:gridCol w:w="767"/>
        <w:gridCol w:w="3602"/>
        <w:gridCol w:w="3422"/>
      </w:tblGrid>
      <w:tr w:rsidR="0069466C" w:rsidRPr="002B55E9" w14:paraId="407AA226" w14:textId="77777777" w:rsidTr="007A2A94">
        <w:trPr>
          <w:tblHeader/>
        </w:trPr>
        <w:tc>
          <w:tcPr>
            <w:tcW w:w="1838" w:type="dxa"/>
          </w:tcPr>
          <w:p w14:paraId="0091C776" w14:textId="77777777" w:rsidR="0069466C" w:rsidRPr="002B55E9" w:rsidRDefault="0069466C" w:rsidP="007A2A94">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hAnsi="Times New Roman Bold"/>
                <w:b/>
                <w:sz w:val="20"/>
              </w:rPr>
            </w:pPr>
            <w:r w:rsidRPr="002B55E9">
              <w:rPr>
                <w:rFonts w:ascii="Times New Roman Bold" w:hAnsi="Times New Roman Bold"/>
                <w:b/>
                <w:sz w:val="20"/>
              </w:rPr>
              <w:t>Platform</w:t>
            </w:r>
          </w:p>
        </w:tc>
        <w:tc>
          <w:tcPr>
            <w:tcW w:w="767" w:type="dxa"/>
          </w:tcPr>
          <w:p w14:paraId="739DA46C" w14:textId="77777777" w:rsidR="0069466C" w:rsidRPr="002B55E9" w:rsidRDefault="0069466C" w:rsidP="007A2A94">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hAnsi="Times New Roman Bold"/>
                <w:b/>
                <w:sz w:val="20"/>
              </w:rPr>
            </w:pPr>
            <w:r w:rsidRPr="002B55E9">
              <w:rPr>
                <w:rFonts w:ascii="Times New Roman Bold" w:hAnsi="Times New Roman Bold"/>
                <w:b/>
                <w:sz w:val="20"/>
              </w:rPr>
              <w:t>Units</w:t>
            </w:r>
          </w:p>
        </w:tc>
        <w:tc>
          <w:tcPr>
            <w:tcW w:w="3602" w:type="dxa"/>
          </w:tcPr>
          <w:p w14:paraId="01B9CA09" w14:textId="77777777" w:rsidR="0069466C" w:rsidRPr="002B55E9" w:rsidRDefault="0069466C" w:rsidP="007A2A94">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hAnsi="Times New Roman Bold"/>
                <w:b/>
                <w:sz w:val="20"/>
              </w:rPr>
            </w:pPr>
            <w:r w:rsidRPr="002B55E9">
              <w:rPr>
                <w:rFonts w:ascii="Times New Roman Bold" w:hAnsi="Times New Roman Bold"/>
                <w:b/>
                <w:sz w:val="20"/>
              </w:rPr>
              <w:t>Aircraft</w:t>
            </w:r>
          </w:p>
        </w:tc>
        <w:tc>
          <w:tcPr>
            <w:tcW w:w="3422" w:type="dxa"/>
          </w:tcPr>
          <w:p w14:paraId="4F887198" w14:textId="77777777" w:rsidR="0069466C" w:rsidRPr="002B55E9" w:rsidRDefault="0069466C" w:rsidP="007A2A94">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hAnsi="Times New Roman Bold"/>
                <w:b/>
                <w:sz w:val="20"/>
              </w:rPr>
            </w:pPr>
            <w:r w:rsidRPr="002B55E9">
              <w:rPr>
                <w:rFonts w:ascii="Times New Roman Bold" w:hAnsi="Times New Roman Bold"/>
                <w:b/>
                <w:sz w:val="20"/>
              </w:rPr>
              <w:t>Base station</w:t>
            </w:r>
          </w:p>
        </w:tc>
      </w:tr>
      <w:tr w:rsidR="0069466C" w:rsidRPr="002B55E9" w14:paraId="3F52D50D" w14:textId="77777777" w:rsidTr="007A2A94">
        <w:tc>
          <w:tcPr>
            <w:tcW w:w="1838" w:type="dxa"/>
          </w:tcPr>
          <w:p w14:paraId="3BAB52B0"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2B55E9">
              <w:rPr>
                <w:sz w:val="20"/>
              </w:rPr>
              <w:t>Type of emission</w:t>
            </w:r>
          </w:p>
        </w:tc>
        <w:tc>
          <w:tcPr>
            <w:tcW w:w="767" w:type="dxa"/>
          </w:tcPr>
          <w:p w14:paraId="368FFD55"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602" w:type="dxa"/>
          </w:tcPr>
          <w:p w14:paraId="4CF68616"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Data</w:t>
            </w:r>
          </w:p>
        </w:tc>
        <w:tc>
          <w:tcPr>
            <w:tcW w:w="3422" w:type="dxa"/>
          </w:tcPr>
          <w:p w14:paraId="2882DC86"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Data</w:t>
            </w:r>
          </w:p>
        </w:tc>
      </w:tr>
      <w:tr w:rsidR="0069466C" w:rsidRPr="002B55E9" w14:paraId="7BC6D9F6" w14:textId="77777777" w:rsidTr="007A2A94">
        <w:tc>
          <w:tcPr>
            <w:tcW w:w="1838" w:type="dxa"/>
          </w:tcPr>
          <w:p w14:paraId="67C41B6D"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2B55E9">
              <w:rPr>
                <w:sz w:val="20"/>
              </w:rPr>
              <w:t>Modulation type</w:t>
            </w:r>
          </w:p>
        </w:tc>
        <w:tc>
          <w:tcPr>
            <w:tcW w:w="767" w:type="dxa"/>
          </w:tcPr>
          <w:p w14:paraId="695D1E47"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602" w:type="dxa"/>
          </w:tcPr>
          <w:p w14:paraId="345F8966"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D8PSK</w:t>
            </w:r>
          </w:p>
        </w:tc>
        <w:tc>
          <w:tcPr>
            <w:tcW w:w="3422" w:type="dxa"/>
          </w:tcPr>
          <w:p w14:paraId="5026CE58"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D8PSK</w:t>
            </w:r>
          </w:p>
        </w:tc>
      </w:tr>
      <w:tr w:rsidR="0069466C" w:rsidRPr="002B55E9" w14:paraId="1F5EC8F1" w14:textId="77777777" w:rsidTr="007A2A94">
        <w:tc>
          <w:tcPr>
            <w:tcW w:w="1838" w:type="dxa"/>
          </w:tcPr>
          <w:p w14:paraId="16A4A3F6"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2B55E9">
              <w:rPr>
                <w:sz w:val="20"/>
              </w:rPr>
              <w:t>Type of operation</w:t>
            </w:r>
          </w:p>
        </w:tc>
        <w:tc>
          <w:tcPr>
            <w:tcW w:w="767" w:type="dxa"/>
          </w:tcPr>
          <w:p w14:paraId="4532D5EE"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602" w:type="dxa"/>
          </w:tcPr>
          <w:p w14:paraId="4A45E2D4"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Simplex</w:t>
            </w:r>
          </w:p>
        </w:tc>
        <w:tc>
          <w:tcPr>
            <w:tcW w:w="3422" w:type="dxa"/>
          </w:tcPr>
          <w:p w14:paraId="761BB0E9"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Simplex</w:t>
            </w:r>
          </w:p>
        </w:tc>
      </w:tr>
      <w:tr w:rsidR="0069466C" w:rsidRPr="002B55E9" w14:paraId="04445287" w14:textId="77777777" w:rsidTr="007A2A94">
        <w:tc>
          <w:tcPr>
            <w:tcW w:w="1838" w:type="dxa"/>
          </w:tcPr>
          <w:p w14:paraId="124F876A"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2B55E9">
              <w:rPr>
                <w:sz w:val="20"/>
              </w:rPr>
              <w:t>Max antenna height</w:t>
            </w:r>
          </w:p>
        </w:tc>
        <w:tc>
          <w:tcPr>
            <w:tcW w:w="767" w:type="dxa"/>
          </w:tcPr>
          <w:p w14:paraId="100ABA63"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m</w:t>
            </w:r>
          </w:p>
        </w:tc>
        <w:tc>
          <w:tcPr>
            <w:tcW w:w="3602" w:type="dxa"/>
          </w:tcPr>
          <w:p w14:paraId="069D2962"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15 240 (MSL)</w:t>
            </w:r>
          </w:p>
        </w:tc>
        <w:tc>
          <w:tcPr>
            <w:tcW w:w="3422" w:type="dxa"/>
          </w:tcPr>
          <w:p w14:paraId="564937AB"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15 – 50 (AGL)</w:t>
            </w:r>
          </w:p>
          <w:p w14:paraId="51E97542"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(15 typical)</w:t>
            </w:r>
          </w:p>
        </w:tc>
      </w:tr>
      <w:tr w:rsidR="0069466C" w:rsidRPr="002B55E9" w14:paraId="4F0FF537" w14:textId="77777777" w:rsidTr="007A2A94">
        <w:tc>
          <w:tcPr>
            <w:tcW w:w="9629" w:type="dxa"/>
            <w:gridSpan w:val="4"/>
          </w:tcPr>
          <w:p w14:paraId="4C1EA796"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
                <w:bCs/>
                <w:sz w:val="20"/>
              </w:rPr>
            </w:pPr>
            <w:r w:rsidRPr="002B55E9">
              <w:rPr>
                <w:b/>
                <w:bCs/>
                <w:sz w:val="20"/>
              </w:rPr>
              <w:t>Transmitter</w:t>
            </w:r>
          </w:p>
        </w:tc>
      </w:tr>
      <w:tr w:rsidR="0069466C" w:rsidRPr="002B55E9" w14:paraId="41867A54" w14:textId="77777777" w:rsidTr="007A2A94">
        <w:tc>
          <w:tcPr>
            <w:tcW w:w="1838" w:type="dxa"/>
          </w:tcPr>
          <w:p w14:paraId="323F2303"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2B55E9">
              <w:rPr>
                <w:sz w:val="20"/>
              </w:rPr>
              <w:t>Power</w:t>
            </w:r>
          </w:p>
        </w:tc>
        <w:tc>
          <w:tcPr>
            <w:tcW w:w="767" w:type="dxa"/>
          </w:tcPr>
          <w:p w14:paraId="3B2EF060"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W</w:t>
            </w:r>
          </w:p>
        </w:tc>
        <w:tc>
          <w:tcPr>
            <w:tcW w:w="3602" w:type="dxa"/>
          </w:tcPr>
          <w:p w14:paraId="12C854E4"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18 to 25</w:t>
            </w:r>
          </w:p>
        </w:tc>
        <w:tc>
          <w:tcPr>
            <w:tcW w:w="3422" w:type="dxa"/>
          </w:tcPr>
          <w:p w14:paraId="2A6D6348" w14:textId="74CEC1EE"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25</w:t>
            </w:r>
            <w:del w:id="33" w:author="USA" w:date="2021-09-07T12:13:00Z">
              <w:r w:rsidRPr="002B55E9" w:rsidDel="001543B3">
                <w:rPr>
                  <w:sz w:val="20"/>
                </w:rPr>
                <w:delText xml:space="preserve"> </w:delText>
              </w:r>
              <w:r w:rsidDel="001543B3">
                <w:rPr>
                  <w:sz w:val="20"/>
                </w:rPr>
                <w:delText>[</w:delText>
              </w:r>
              <w:r w:rsidRPr="002B55E9" w:rsidDel="001543B3">
                <w:rPr>
                  <w:sz w:val="20"/>
                </w:rPr>
                <w:delText>to 100</w:delText>
              </w:r>
              <w:r w:rsidDel="001543B3">
                <w:rPr>
                  <w:sz w:val="20"/>
                </w:rPr>
                <w:delText>]</w:delText>
              </w:r>
            </w:del>
          </w:p>
        </w:tc>
      </w:tr>
      <w:tr w:rsidR="0069466C" w:rsidRPr="002B55E9" w14:paraId="2AF4C3DF" w14:textId="77777777" w:rsidTr="007A2A94">
        <w:tc>
          <w:tcPr>
            <w:tcW w:w="1838" w:type="dxa"/>
          </w:tcPr>
          <w:p w14:paraId="5F0FB2B1"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2B55E9">
              <w:rPr>
                <w:sz w:val="20"/>
              </w:rPr>
              <w:t>Coverage radius</w:t>
            </w:r>
          </w:p>
        </w:tc>
        <w:tc>
          <w:tcPr>
            <w:tcW w:w="767" w:type="dxa"/>
          </w:tcPr>
          <w:p w14:paraId="784729C2"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km</w:t>
            </w:r>
          </w:p>
        </w:tc>
        <w:tc>
          <w:tcPr>
            <w:tcW w:w="3602" w:type="dxa"/>
          </w:tcPr>
          <w:p w14:paraId="5D19E22C"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370</w:t>
            </w:r>
          </w:p>
        </w:tc>
        <w:tc>
          <w:tcPr>
            <w:tcW w:w="3422" w:type="dxa"/>
          </w:tcPr>
          <w:p w14:paraId="4506A500"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370</w:t>
            </w:r>
          </w:p>
        </w:tc>
      </w:tr>
      <w:tr w:rsidR="0069466C" w:rsidRPr="002B55E9" w14:paraId="0EED53E7" w14:textId="77777777" w:rsidTr="007A2A94">
        <w:tc>
          <w:tcPr>
            <w:tcW w:w="1838" w:type="dxa"/>
          </w:tcPr>
          <w:p w14:paraId="0B0B17CF"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2B55E9">
              <w:rPr>
                <w:sz w:val="20"/>
              </w:rPr>
              <w:t>Bandwidth</w:t>
            </w:r>
          </w:p>
        </w:tc>
        <w:tc>
          <w:tcPr>
            <w:tcW w:w="767" w:type="dxa"/>
          </w:tcPr>
          <w:p w14:paraId="439D12DA"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kHz</w:t>
            </w:r>
          </w:p>
        </w:tc>
        <w:tc>
          <w:tcPr>
            <w:tcW w:w="3602" w:type="dxa"/>
          </w:tcPr>
          <w:p w14:paraId="7BE906F0"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25</w:t>
            </w:r>
          </w:p>
        </w:tc>
        <w:tc>
          <w:tcPr>
            <w:tcW w:w="3422" w:type="dxa"/>
          </w:tcPr>
          <w:p w14:paraId="35BC2BE9"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25</w:t>
            </w:r>
          </w:p>
        </w:tc>
      </w:tr>
      <w:tr w:rsidR="0069466C" w:rsidRPr="002B55E9" w14:paraId="4B61C243" w14:textId="77777777" w:rsidTr="007A2A94">
        <w:tc>
          <w:tcPr>
            <w:tcW w:w="1838" w:type="dxa"/>
          </w:tcPr>
          <w:p w14:paraId="41B8789E"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2B55E9">
              <w:rPr>
                <w:sz w:val="20"/>
              </w:rPr>
              <w:t>Antenna gain</w:t>
            </w:r>
          </w:p>
        </w:tc>
        <w:tc>
          <w:tcPr>
            <w:tcW w:w="767" w:type="dxa"/>
          </w:tcPr>
          <w:p w14:paraId="5CF82BF9"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dBi</w:t>
            </w:r>
          </w:p>
        </w:tc>
        <w:tc>
          <w:tcPr>
            <w:tcW w:w="3602" w:type="dxa"/>
          </w:tcPr>
          <w:p w14:paraId="37BBE2D9"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0</w:t>
            </w:r>
          </w:p>
        </w:tc>
        <w:tc>
          <w:tcPr>
            <w:tcW w:w="3422" w:type="dxa"/>
          </w:tcPr>
          <w:p w14:paraId="3DFA6E2E"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2.2</w:t>
            </w:r>
          </w:p>
        </w:tc>
      </w:tr>
      <w:tr w:rsidR="0069466C" w:rsidRPr="002B55E9" w14:paraId="2F824289" w14:textId="77777777" w:rsidTr="007A2A94">
        <w:tc>
          <w:tcPr>
            <w:tcW w:w="1838" w:type="dxa"/>
          </w:tcPr>
          <w:p w14:paraId="00665F3B"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2B55E9">
              <w:rPr>
                <w:sz w:val="20"/>
              </w:rPr>
              <w:t>Radiation pattern</w:t>
            </w:r>
          </w:p>
        </w:tc>
        <w:tc>
          <w:tcPr>
            <w:tcW w:w="767" w:type="dxa"/>
          </w:tcPr>
          <w:p w14:paraId="72601A92"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602" w:type="dxa"/>
          </w:tcPr>
          <w:p w14:paraId="6BE83F76"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Omni</w:t>
            </w:r>
          </w:p>
        </w:tc>
        <w:tc>
          <w:tcPr>
            <w:tcW w:w="3422" w:type="dxa"/>
          </w:tcPr>
          <w:p w14:paraId="47D773CC"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Omni</w:t>
            </w:r>
          </w:p>
        </w:tc>
      </w:tr>
      <w:tr w:rsidR="0069466C" w:rsidRPr="002B55E9" w14:paraId="1D8FF083" w14:textId="77777777" w:rsidTr="007A2A94">
        <w:tc>
          <w:tcPr>
            <w:tcW w:w="1838" w:type="dxa"/>
          </w:tcPr>
          <w:p w14:paraId="333F4B0D"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2B55E9">
              <w:rPr>
                <w:sz w:val="20"/>
              </w:rPr>
              <w:t>Antenna polarization</w:t>
            </w:r>
          </w:p>
        </w:tc>
        <w:tc>
          <w:tcPr>
            <w:tcW w:w="767" w:type="dxa"/>
          </w:tcPr>
          <w:p w14:paraId="1E2EFDED"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602" w:type="dxa"/>
          </w:tcPr>
          <w:p w14:paraId="0BD03C86"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Vertical</w:t>
            </w:r>
          </w:p>
        </w:tc>
        <w:tc>
          <w:tcPr>
            <w:tcW w:w="3422" w:type="dxa"/>
          </w:tcPr>
          <w:p w14:paraId="4EAEA8D6"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Vertical</w:t>
            </w:r>
          </w:p>
        </w:tc>
      </w:tr>
      <w:tr w:rsidR="0069466C" w:rsidRPr="002B55E9" w14:paraId="54E771C8" w14:textId="77777777" w:rsidTr="007A2A94">
        <w:tc>
          <w:tcPr>
            <w:tcW w:w="1838" w:type="dxa"/>
          </w:tcPr>
          <w:p w14:paraId="360A921B"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2B55E9">
              <w:rPr>
                <w:sz w:val="20"/>
              </w:rPr>
              <w:t>Emission mask</w:t>
            </w:r>
          </w:p>
        </w:tc>
        <w:tc>
          <w:tcPr>
            <w:tcW w:w="767" w:type="dxa"/>
          </w:tcPr>
          <w:p w14:paraId="4E93D858"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602" w:type="dxa"/>
          </w:tcPr>
          <w:p w14:paraId="18DF8D33" w14:textId="6C314423" w:rsidR="0069466C" w:rsidDel="001543B3"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34" w:author="USA" w:date="2021-09-07T12:17:00Z"/>
                <w:sz w:val="20"/>
              </w:rPr>
            </w:pPr>
            <w:r w:rsidRPr="002B55E9">
              <w:rPr>
                <w:sz w:val="20"/>
              </w:rPr>
              <w:t>ICAO SARPs, Annex 10, Vol. III, Part1, Sections 6.3.3</w:t>
            </w:r>
            <w:ins w:id="35" w:author="USA" w:date="2021-09-08T08:19:00Z">
              <w:r w:rsidR="00B365E2">
                <w:rPr>
                  <w:sz w:val="20"/>
                </w:rPr>
                <w:t xml:space="preserve"> (Radio Regulations, Appendix 3)</w:t>
              </w:r>
            </w:ins>
            <w:r w:rsidRPr="002B55E9">
              <w:rPr>
                <w:sz w:val="20"/>
              </w:rPr>
              <w:t xml:space="preserve"> and 6.3.4</w:t>
            </w:r>
          </w:p>
          <w:p w14:paraId="5338A036" w14:textId="0F8CAC90"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del w:id="36" w:author="USA" w:date="2021-09-07T12:17:00Z">
              <w:r w:rsidDel="001543B3">
                <w:rPr>
                  <w:sz w:val="20"/>
                </w:rPr>
                <w:delText>[Editor’s note: providing details instead of reference to document not available within ITU]</w:delText>
              </w:r>
            </w:del>
          </w:p>
        </w:tc>
        <w:tc>
          <w:tcPr>
            <w:tcW w:w="3422" w:type="dxa"/>
          </w:tcPr>
          <w:p w14:paraId="3E672AC8" w14:textId="61E4AA07" w:rsidR="0069466C" w:rsidDel="001543B3"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37" w:author="USA" w:date="2021-09-07T12:18:00Z"/>
                <w:sz w:val="20"/>
              </w:rPr>
            </w:pPr>
            <w:r w:rsidRPr="002B55E9">
              <w:rPr>
                <w:sz w:val="20"/>
              </w:rPr>
              <w:t>ICAO SARPs, Annex 10, Vol. III, Part 1, Sections 6.2.3</w:t>
            </w:r>
            <w:ins w:id="38" w:author="USA" w:date="2021-09-08T08:18:00Z">
              <w:r w:rsidR="00B365E2">
                <w:rPr>
                  <w:sz w:val="20"/>
                </w:rPr>
                <w:t xml:space="preserve"> (Radio Regulations, Appendix 3)</w:t>
              </w:r>
            </w:ins>
            <w:r w:rsidRPr="002B55E9">
              <w:rPr>
                <w:sz w:val="20"/>
              </w:rPr>
              <w:t xml:space="preserve"> and 6.2.4</w:t>
            </w:r>
          </w:p>
          <w:p w14:paraId="16E11B77" w14:textId="5E4B432C"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del w:id="39" w:author="USA" w:date="2021-09-07T12:18:00Z">
              <w:r w:rsidDel="001543B3">
                <w:rPr>
                  <w:sz w:val="20"/>
                </w:rPr>
                <w:delText>[Editor’s note: providing details instead of reference to document not available within ITU]</w:delText>
              </w:r>
            </w:del>
          </w:p>
        </w:tc>
      </w:tr>
      <w:tr w:rsidR="0069466C" w:rsidRPr="002B55E9" w14:paraId="2BFBFCF0" w14:textId="77777777" w:rsidTr="007A2A94">
        <w:tc>
          <w:tcPr>
            <w:tcW w:w="9629" w:type="dxa"/>
            <w:gridSpan w:val="4"/>
          </w:tcPr>
          <w:p w14:paraId="4E04DF6B"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
                <w:bCs/>
                <w:sz w:val="20"/>
              </w:rPr>
            </w:pPr>
            <w:r w:rsidRPr="002B55E9">
              <w:rPr>
                <w:b/>
                <w:bCs/>
                <w:sz w:val="20"/>
              </w:rPr>
              <w:t>Receiver</w:t>
            </w:r>
          </w:p>
        </w:tc>
      </w:tr>
      <w:tr w:rsidR="0069466C" w:rsidRPr="002B55E9" w14:paraId="0410B563" w14:textId="77777777" w:rsidTr="007A2A94">
        <w:tc>
          <w:tcPr>
            <w:tcW w:w="1838" w:type="dxa"/>
          </w:tcPr>
          <w:p w14:paraId="7D2360B2"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2B55E9">
              <w:rPr>
                <w:sz w:val="20"/>
              </w:rPr>
              <w:t>Noise figure</w:t>
            </w:r>
          </w:p>
        </w:tc>
        <w:tc>
          <w:tcPr>
            <w:tcW w:w="767" w:type="dxa"/>
          </w:tcPr>
          <w:p w14:paraId="514180E1"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dB</w:t>
            </w:r>
          </w:p>
        </w:tc>
        <w:tc>
          <w:tcPr>
            <w:tcW w:w="3602" w:type="dxa"/>
          </w:tcPr>
          <w:p w14:paraId="58FA0716"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6</w:t>
            </w:r>
          </w:p>
        </w:tc>
        <w:tc>
          <w:tcPr>
            <w:tcW w:w="3422" w:type="dxa"/>
          </w:tcPr>
          <w:p w14:paraId="0AEEBE8C"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6</w:t>
            </w:r>
          </w:p>
        </w:tc>
      </w:tr>
      <w:tr w:rsidR="0069466C" w:rsidRPr="002B55E9" w14:paraId="434DB950" w14:textId="77777777" w:rsidTr="007A2A94">
        <w:tc>
          <w:tcPr>
            <w:tcW w:w="1838" w:type="dxa"/>
          </w:tcPr>
          <w:p w14:paraId="100B571B"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2B55E9">
              <w:rPr>
                <w:sz w:val="20"/>
              </w:rPr>
              <w:t>IF bandwidth</w:t>
            </w:r>
          </w:p>
        </w:tc>
        <w:tc>
          <w:tcPr>
            <w:tcW w:w="767" w:type="dxa"/>
          </w:tcPr>
          <w:p w14:paraId="1E196CDE"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kHz</w:t>
            </w:r>
          </w:p>
        </w:tc>
        <w:tc>
          <w:tcPr>
            <w:tcW w:w="3602" w:type="dxa"/>
          </w:tcPr>
          <w:p w14:paraId="5072541E"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25</w:t>
            </w:r>
          </w:p>
        </w:tc>
        <w:tc>
          <w:tcPr>
            <w:tcW w:w="3422" w:type="dxa"/>
          </w:tcPr>
          <w:p w14:paraId="4D11EA13"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25</w:t>
            </w:r>
          </w:p>
        </w:tc>
      </w:tr>
      <w:tr w:rsidR="0069466C" w:rsidRPr="002B55E9" w14:paraId="1489C233" w14:textId="77777777" w:rsidTr="007A2A94">
        <w:tc>
          <w:tcPr>
            <w:tcW w:w="1838" w:type="dxa"/>
          </w:tcPr>
          <w:p w14:paraId="17CB06CF"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2B55E9">
              <w:rPr>
                <w:sz w:val="20"/>
              </w:rPr>
              <w:t>Antenna gain</w:t>
            </w:r>
          </w:p>
        </w:tc>
        <w:tc>
          <w:tcPr>
            <w:tcW w:w="767" w:type="dxa"/>
          </w:tcPr>
          <w:p w14:paraId="62D0F762"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dBi</w:t>
            </w:r>
          </w:p>
        </w:tc>
        <w:tc>
          <w:tcPr>
            <w:tcW w:w="3602" w:type="dxa"/>
          </w:tcPr>
          <w:p w14:paraId="05AF4FAF"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0</w:t>
            </w:r>
          </w:p>
        </w:tc>
        <w:tc>
          <w:tcPr>
            <w:tcW w:w="3422" w:type="dxa"/>
          </w:tcPr>
          <w:p w14:paraId="3190A153"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2.2</w:t>
            </w:r>
          </w:p>
        </w:tc>
      </w:tr>
      <w:tr w:rsidR="0069466C" w:rsidRPr="002B55E9" w14:paraId="341EFC38" w14:textId="77777777" w:rsidTr="007A2A94">
        <w:tc>
          <w:tcPr>
            <w:tcW w:w="1838" w:type="dxa"/>
          </w:tcPr>
          <w:p w14:paraId="03EBD83A"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2B55E9">
              <w:rPr>
                <w:sz w:val="20"/>
              </w:rPr>
              <w:t>Radiation pattern</w:t>
            </w:r>
          </w:p>
        </w:tc>
        <w:tc>
          <w:tcPr>
            <w:tcW w:w="767" w:type="dxa"/>
          </w:tcPr>
          <w:p w14:paraId="09D2D74E"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602" w:type="dxa"/>
          </w:tcPr>
          <w:p w14:paraId="789A8195"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Omni</w:t>
            </w:r>
          </w:p>
        </w:tc>
        <w:tc>
          <w:tcPr>
            <w:tcW w:w="3422" w:type="dxa"/>
          </w:tcPr>
          <w:p w14:paraId="5A6A1E73"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Omni</w:t>
            </w:r>
          </w:p>
        </w:tc>
      </w:tr>
      <w:tr w:rsidR="0069466C" w:rsidRPr="002B55E9" w14:paraId="4569059B" w14:textId="77777777" w:rsidTr="007A2A94">
        <w:tc>
          <w:tcPr>
            <w:tcW w:w="1838" w:type="dxa"/>
            <w:tcBorders>
              <w:bottom w:val="single" w:sz="4" w:space="0" w:color="auto"/>
            </w:tcBorders>
            <w:tcMar>
              <w:left w:w="57" w:type="dxa"/>
              <w:right w:w="57" w:type="dxa"/>
            </w:tcMar>
          </w:tcPr>
          <w:p w14:paraId="23BEAD0A"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2B55E9">
              <w:rPr>
                <w:sz w:val="20"/>
              </w:rPr>
              <w:t>Antenna polarization</w:t>
            </w:r>
          </w:p>
        </w:tc>
        <w:tc>
          <w:tcPr>
            <w:tcW w:w="767" w:type="dxa"/>
            <w:tcBorders>
              <w:bottom w:val="single" w:sz="4" w:space="0" w:color="auto"/>
            </w:tcBorders>
          </w:tcPr>
          <w:p w14:paraId="6501110D"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602" w:type="dxa"/>
            <w:tcBorders>
              <w:bottom w:val="single" w:sz="4" w:space="0" w:color="auto"/>
            </w:tcBorders>
          </w:tcPr>
          <w:p w14:paraId="74F8174E"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Vertical</w:t>
            </w:r>
          </w:p>
        </w:tc>
        <w:tc>
          <w:tcPr>
            <w:tcW w:w="3422" w:type="dxa"/>
            <w:tcBorders>
              <w:bottom w:val="single" w:sz="4" w:space="0" w:color="auto"/>
            </w:tcBorders>
          </w:tcPr>
          <w:p w14:paraId="6CA307A4"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Vertical</w:t>
            </w:r>
          </w:p>
        </w:tc>
      </w:tr>
      <w:tr w:rsidR="0069466C" w:rsidRPr="002B55E9" w14:paraId="06A15AF8" w14:textId="77777777" w:rsidTr="007A2A94">
        <w:tc>
          <w:tcPr>
            <w:tcW w:w="1838" w:type="dxa"/>
            <w:tcBorders>
              <w:bottom w:val="single" w:sz="4" w:space="0" w:color="auto"/>
            </w:tcBorders>
            <w:tcMar>
              <w:left w:w="57" w:type="dxa"/>
              <w:right w:w="57" w:type="dxa"/>
            </w:tcMar>
          </w:tcPr>
          <w:p w14:paraId="6908DBDB" w14:textId="73F82931"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del w:id="40" w:author="USA" w:date="2021-09-07T12:11:00Z">
              <w:r w:rsidRPr="002B55E9" w:rsidDel="001543B3">
                <w:rPr>
                  <w:sz w:val="20"/>
                </w:rPr>
                <w:delText>Receiver selectivity</w:delText>
              </w:r>
            </w:del>
          </w:p>
        </w:tc>
        <w:tc>
          <w:tcPr>
            <w:tcW w:w="767" w:type="dxa"/>
            <w:tcBorders>
              <w:bottom w:val="single" w:sz="4" w:space="0" w:color="auto"/>
            </w:tcBorders>
          </w:tcPr>
          <w:p w14:paraId="13E74484"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602" w:type="dxa"/>
            <w:tcBorders>
              <w:bottom w:val="single" w:sz="4" w:space="0" w:color="auto"/>
            </w:tcBorders>
          </w:tcPr>
          <w:p w14:paraId="2A3C3B45" w14:textId="6A3E52B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del w:id="41" w:author="USA" w:date="2021-09-07T12:11:00Z">
              <w:r w:rsidRPr="002B55E9" w:rsidDel="001543B3">
                <w:rPr>
                  <w:sz w:val="20"/>
                </w:rPr>
                <w:delText>TBA</w:delText>
              </w:r>
            </w:del>
          </w:p>
        </w:tc>
        <w:tc>
          <w:tcPr>
            <w:tcW w:w="3422" w:type="dxa"/>
            <w:tcBorders>
              <w:bottom w:val="single" w:sz="4" w:space="0" w:color="auto"/>
            </w:tcBorders>
          </w:tcPr>
          <w:p w14:paraId="63BA8C33" w14:textId="6FD21A0D"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del w:id="42" w:author="USA" w:date="2021-09-07T12:11:00Z">
              <w:r w:rsidRPr="002B55E9" w:rsidDel="001543B3">
                <w:rPr>
                  <w:sz w:val="20"/>
                </w:rPr>
                <w:delText>TBA</w:delText>
              </w:r>
            </w:del>
          </w:p>
        </w:tc>
      </w:tr>
    </w:tbl>
    <w:p w14:paraId="772B98C8" w14:textId="4698D28C" w:rsidR="0069466C" w:rsidDel="001543B3" w:rsidRDefault="0069466C" w:rsidP="0069466C">
      <w:pPr>
        <w:pStyle w:val="EditorsNote"/>
        <w:rPr>
          <w:del w:id="43" w:author="USA" w:date="2021-09-07T12:11:00Z"/>
          <w:color w:val="FF0000"/>
        </w:rPr>
      </w:pPr>
      <w:del w:id="44" w:author="USA" w:date="2021-09-07T12:11:00Z">
        <w:r w:rsidRPr="000247A4" w:rsidDel="001543B3">
          <w:rPr>
            <w:color w:val="FF0000"/>
          </w:rPr>
          <w:delText>[Editor’s note: In order to carry out adjacent band studies, other characteristics may be required ‘e.g., blocking/receiver selectivity]</w:delText>
        </w:r>
      </w:del>
    </w:p>
    <w:p w14:paraId="5E9135CD" w14:textId="77777777" w:rsidR="0069466C" w:rsidRDefault="0069466C" w:rsidP="0069466C"/>
    <w:p w14:paraId="2CB4A885" w14:textId="77777777" w:rsidR="0069466C" w:rsidRPr="003831C4" w:rsidRDefault="0069466C" w:rsidP="006400F6">
      <w:pPr>
        <w:rPr>
          <w:bCs/>
          <w:lang w:val="en-US"/>
        </w:rPr>
      </w:pPr>
    </w:p>
    <w:sectPr w:rsidR="0069466C" w:rsidRPr="003831C4" w:rsidSect="007F4EC2">
      <w:headerReference w:type="first" r:id="rId10"/>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D406A" w14:textId="77777777" w:rsidR="00166F3C" w:rsidRDefault="00166F3C">
      <w:pPr>
        <w:spacing w:before="0"/>
      </w:pPr>
      <w:r>
        <w:separator/>
      </w:r>
    </w:p>
  </w:endnote>
  <w:endnote w:type="continuationSeparator" w:id="0">
    <w:p w14:paraId="18043ABB" w14:textId="77777777" w:rsidR="00166F3C" w:rsidRDefault="00166F3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80"/>
    <w:family w:val="auto"/>
    <w:notTrueType/>
    <w:pitch w:val="variable"/>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16961" w14:textId="77777777" w:rsidR="00166F3C" w:rsidRDefault="00166F3C">
      <w:pPr>
        <w:spacing w:before="0"/>
      </w:pPr>
      <w:r>
        <w:separator/>
      </w:r>
    </w:p>
  </w:footnote>
  <w:footnote w:type="continuationSeparator" w:id="0">
    <w:p w14:paraId="311AE3E0" w14:textId="77777777" w:rsidR="00166F3C" w:rsidRDefault="00166F3C">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3DA52" w14:textId="77777777" w:rsidR="00C34BCE" w:rsidRPr="003A2372" w:rsidRDefault="00C34BCE" w:rsidP="00C34BCE">
    <w:pPr>
      <w:pStyle w:val="Header"/>
      <w:rPr>
        <w:color w:val="FF0000"/>
      </w:rPr>
    </w:pPr>
    <w:r w:rsidRPr="006A41D4">
      <w:rPr>
        <w:color w:val="FF0000"/>
      </w:rPr>
      <w:t>THIS DOCUMENT IS NOT A U.S. POSITION AND IS SUBJECT TO CHANGE</w:t>
    </w:r>
  </w:p>
  <w:p w14:paraId="6CEB425E"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2"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6"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0"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2"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4"/>
  </w:num>
  <w:num w:numId="6">
    <w:abstractNumId w:val="6"/>
  </w:num>
  <w:num w:numId="7">
    <w:abstractNumId w:val="7"/>
  </w:num>
  <w:num w:numId="8">
    <w:abstractNumId w:val="1"/>
  </w:num>
  <w:num w:numId="9">
    <w:abstractNumId w:val="11"/>
  </w:num>
  <w:num w:numId="10">
    <w:abstractNumId w:val="8"/>
  </w:num>
  <w:num w:numId="11">
    <w:abstractNumId w:val="13"/>
  </w:num>
  <w:num w:numId="12">
    <w:abstractNumId w:val="17"/>
  </w:num>
  <w:num w:numId="13">
    <w:abstractNumId w:val="21"/>
  </w:num>
  <w:num w:numId="14">
    <w:abstractNumId w:val="10"/>
  </w:num>
  <w:num w:numId="15">
    <w:abstractNumId w:val="16"/>
  </w:num>
  <w:num w:numId="16">
    <w:abstractNumId w:val="15"/>
  </w:num>
  <w:num w:numId="17">
    <w:abstractNumId w:val="14"/>
  </w:num>
  <w:num w:numId="18">
    <w:abstractNumId w:val="18"/>
  </w:num>
  <w:num w:numId="19">
    <w:abstractNumId w:val="19"/>
  </w:num>
  <w:num w:numId="20">
    <w:abstractNumId w:val="0"/>
  </w:num>
  <w:num w:numId="21">
    <w:abstractNumId w:val="20"/>
  </w:num>
  <w:num w:numId="22">
    <w:abstractNumId w:val="3"/>
  </w:num>
  <w:num w:numId="2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4B8A"/>
    <w:rsid w:val="000073A8"/>
    <w:rsid w:val="00015B80"/>
    <w:rsid w:val="0002034C"/>
    <w:rsid w:val="00020576"/>
    <w:rsid w:val="00024699"/>
    <w:rsid w:val="00026A91"/>
    <w:rsid w:val="0002789D"/>
    <w:rsid w:val="00027ED3"/>
    <w:rsid w:val="0003444E"/>
    <w:rsid w:val="00040B25"/>
    <w:rsid w:val="00042634"/>
    <w:rsid w:val="0004613C"/>
    <w:rsid w:val="000563A7"/>
    <w:rsid w:val="000641FD"/>
    <w:rsid w:val="00066CA1"/>
    <w:rsid w:val="000769EC"/>
    <w:rsid w:val="0007740B"/>
    <w:rsid w:val="00077D30"/>
    <w:rsid w:val="00080D1E"/>
    <w:rsid w:val="00081475"/>
    <w:rsid w:val="00084229"/>
    <w:rsid w:val="000A18FA"/>
    <w:rsid w:val="000A1C94"/>
    <w:rsid w:val="000A5EBB"/>
    <w:rsid w:val="000A62BB"/>
    <w:rsid w:val="000B3AC1"/>
    <w:rsid w:val="000B3E5B"/>
    <w:rsid w:val="000B46C8"/>
    <w:rsid w:val="000B49C5"/>
    <w:rsid w:val="000C3D51"/>
    <w:rsid w:val="000C4DA3"/>
    <w:rsid w:val="000C65DF"/>
    <w:rsid w:val="000C7FD4"/>
    <w:rsid w:val="000D0093"/>
    <w:rsid w:val="000D0854"/>
    <w:rsid w:val="000D6DA7"/>
    <w:rsid w:val="000E4002"/>
    <w:rsid w:val="0010252A"/>
    <w:rsid w:val="00112096"/>
    <w:rsid w:val="00113304"/>
    <w:rsid w:val="00127648"/>
    <w:rsid w:val="001307CF"/>
    <w:rsid w:val="00141AC1"/>
    <w:rsid w:val="00142CFD"/>
    <w:rsid w:val="001461A4"/>
    <w:rsid w:val="0015083E"/>
    <w:rsid w:val="001543B3"/>
    <w:rsid w:val="00154DBA"/>
    <w:rsid w:val="00161DB2"/>
    <w:rsid w:val="00166F3C"/>
    <w:rsid w:val="00174EE9"/>
    <w:rsid w:val="001830FD"/>
    <w:rsid w:val="001844EC"/>
    <w:rsid w:val="00184B3D"/>
    <w:rsid w:val="00185383"/>
    <w:rsid w:val="00192627"/>
    <w:rsid w:val="001A2579"/>
    <w:rsid w:val="001A3CAE"/>
    <w:rsid w:val="001B22DE"/>
    <w:rsid w:val="001B4E65"/>
    <w:rsid w:val="001B7E13"/>
    <w:rsid w:val="001C6C50"/>
    <w:rsid w:val="001C6CCA"/>
    <w:rsid w:val="001D340A"/>
    <w:rsid w:val="001D3E09"/>
    <w:rsid w:val="001E129B"/>
    <w:rsid w:val="001E622E"/>
    <w:rsid w:val="001F3B60"/>
    <w:rsid w:val="001F7D07"/>
    <w:rsid w:val="002037D1"/>
    <w:rsid w:val="0021495D"/>
    <w:rsid w:val="0021502B"/>
    <w:rsid w:val="0021550A"/>
    <w:rsid w:val="002162DB"/>
    <w:rsid w:val="0022086C"/>
    <w:rsid w:val="00223136"/>
    <w:rsid w:val="00236A43"/>
    <w:rsid w:val="002409D5"/>
    <w:rsid w:val="00244FEF"/>
    <w:rsid w:val="00254261"/>
    <w:rsid w:val="00255ED1"/>
    <w:rsid w:val="00273D2C"/>
    <w:rsid w:val="00277E6A"/>
    <w:rsid w:val="00286AB4"/>
    <w:rsid w:val="00286D80"/>
    <w:rsid w:val="00286E48"/>
    <w:rsid w:val="002A0A0D"/>
    <w:rsid w:val="002B2229"/>
    <w:rsid w:val="002B5153"/>
    <w:rsid w:val="002B586F"/>
    <w:rsid w:val="002B6B62"/>
    <w:rsid w:val="002C13C9"/>
    <w:rsid w:val="002D2949"/>
    <w:rsid w:val="002D2AB7"/>
    <w:rsid w:val="002D4CC2"/>
    <w:rsid w:val="002E0D34"/>
    <w:rsid w:val="002E4A47"/>
    <w:rsid w:val="002E6813"/>
    <w:rsid w:val="00300408"/>
    <w:rsid w:val="00307401"/>
    <w:rsid w:val="00312258"/>
    <w:rsid w:val="00320E3B"/>
    <w:rsid w:val="00324A59"/>
    <w:rsid w:val="00325E95"/>
    <w:rsid w:val="00341991"/>
    <w:rsid w:val="00347DEB"/>
    <w:rsid w:val="00351D78"/>
    <w:rsid w:val="003529C0"/>
    <w:rsid w:val="00355F2D"/>
    <w:rsid w:val="00372CA6"/>
    <w:rsid w:val="0037379E"/>
    <w:rsid w:val="0037399D"/>
    <w:rsid w:val="00381920"/>
    <w:rsid w:val="003831C4"/>
    <w:rsid w:val="003934AB"/>
    <w:rsid w:val="003A21D7"/>
    <w:rsid w:val="003A2372"/>
    <w:rsid w:val="003B0273"/>
    <w:rsid w:val="003B27E2"/>
    <w:rsid w:val="003B544B"/>
    <w:rsid w:val="003C41FE"/>
    <w:rsid w:val="003D392D"/>
    <w:rsid w:val="003E1ABC"/>
    <w:rsid w:val="003E20B1"/>
    <w:rsid w:val="003E7A27"/>
    <w:rsid w:val="003F7DD1"/>
    <w:rsid w:val="004001B2"/>
    <w:rsid w:val="0040587A"/>
    <w:rsid w:val="004155CF"/>
    <w:rsid w:val="00416977"/>
    <w:rsid w:val="00424028"/>
    <w:rsid w:val="00425555"/>
    <w:rsid w:val="00427606"/>
    <w:rsid w:val="004368A3"/>
    <w:rsid w:val="00437A1A"/>
    <w:rsid w:val="00446074"/>
    <w:rsid w:val="00450D17"/>
    <w:rsid w:val="00456C5D"/>
    <w:rsid w:val="00460C77"/>
    <w:rsid w:val="004669B6"/>
    <w:rsid w:val="00466A51"/>
    <w:rsid w:val="00470E7F"/>
    <w:rsid w:val="004774C5"/>
    <w:rsid w:val="00487086"/>
    <w:rsid w:val="00487476"/>
    <w:rsid w:val="00493226"/>
    <w:rsid w:val="004961CD"/>
    <w:rsid w:val="00497840"/>
    <w:rsid w:val="004B1C37"/>
    <w:rsid w:val="004C1586"/>
    <w:rsid w:val="004C41B3"/>
    <w:rsid w:val="004C4257"/>
    <w:rsid w:val="004D7C86"/>
    <w:rsid w:val="004F7341"/>
    <w:rsid w:val="005001AD"/>
    <w:rsid w:val="0050288E"/>
    <w:rsid w:val="00514566"/>
    <w:rsid w:val="00514B40"/>
    <w:rsid w:val="005326E0"/>
    <w:rsid w:val="00534129"/>
    <w:rsid w:val="005346B6"/>
    <w:rsid w:val="0053489A"/>
    <w:rsid w:val="00534995"/>
    <w:rsid w:val="0053556F"/>
    <w:rsid w:val="0054219C"/>
    <w:rsid w:val="005421F6"/>
    <w:rsid w:val="00544305"/>
    <w:rsid w:val="00545D6D"/>
    <w:rsid w:val="0054603A"/>
    <w:rsid w:val="0055247E"/>
    <w:rsid w:val="0056155A"/>
    <w:rsid w:val="00565074"/>
    <w:rsid w:val="00567B8B"/>
    <w:rsid w:val="005711E4"/>
    <w:rsid w:val="00573B37"/>
    <w:rsid w:val="005751B6"/>
    <w:rsid w:val="005821ED"/>
    <w:rsid w:val="00582F1B"/>
    <w:rsid w:val="005832F1"/>
    <w:rsid w:val="005978BA"/>
    <w:rsid w:val="005A1E0E"/>
    <w:rsid w:val="005B0FF4"/>
    <w:rsid w:val="005B1BF2"/>
    <w:rsid w:val="005B2C4E"/>
    <w:rsid w:val="005C1A5C"/>
    <w:rsid w:val="005C1C59"/>
    <w:rsid w:val="005C2ECF"/>
    <w:rsid w:val="005D7961"/>
    <w:rsid w:val="005E12A2"/>
    <w:rsid w:val="005E2E64"/>
    <w:rsid w:val="005E667F"/>
    <w:rsid w:val="005F008A"/>
    <w:rsid w:val="005F3CA9"/>
    <w:rsid w:val="006005BF"/>
    <w:rsid w:val="00600981"/>
    <w:rsid w:val="006015B5"/>
    <w:rsid w:val="006023E9"/>
    <w:rsid w:val="00613B4E"/>
    <w:rsid w:val="006260DB"/>
    <w:rsid w:val="00630EAC"/>
    <w:rsid w:val="00631CC1"/>
    <w:rsid w:val="006400F6"/>
    <w:rsid w:val="00641212"/>
    <w:rsid w:val="00641FA1"/>
    <w:rsid w:val="00650E47"/>
    <w:rsid w:val="0065128A"/>
    <w:rsid w:val="00655603"/>
    <w:rsid w:val="006567E4"/>
    <w:rsid w:val="006662DA"/>
    <w:rsid w:val="00667104"/>
    <w:rsid w:val="00673E27"/>
    <w:rsid w:val="00685375"/>
    <w:rsid w:val="006873FD"/>
    <w:rsid w:val="006930E1"/>
    <w:rsid w:val="0069375A"/>
    <w:rsid w:val="0069466C"/>
    <w:rsid w:val="00696704"/>
    <w:rsid w:val="00697647"/>
    <w:rsid w:val="006A1C25"/>
    <w:rsid w:val="006A2038"/>
    <w:rsid w:val="006A41D4"/>
    <w:rsid w:val="006B49A2"/>
    <w:rsid w:val="006B651A"/>
    <w:rsid w:val="006B7DD5"/>
    <w:rsid w:val="006C05ED"/>
    <w:rsid w:val="006C463C"/>
    <w:rsid w:val="006C4847"/>
    <w:rsid w:val="006C60B9"/>
    <w:rsid w:val="006D4893"/>
    <w:rsid w:val="006D7CA5"/>
    <w:rsid w:val="006E3122"/>
    <w:rsid w:val="006E4EC6"/>
    <w:rsid w:val="006E4FF3"/>
    <w:rsid w:val="006F2A86"/>
    <w:rsid w:val="00702E74"/>
    <w:rsid w:val="00707EA4"/>
    <w:rsid w:val="00711BF9"/>
    <w:rsid w:val="007260C9"/>
    <w:rsid w:val="00733F80"/>
    <w:rsid w:val="007341F9"/>
    <w:rsid w:val="007575BD"/>
    <w:rsid w:val="00757939"/>
    <w:rsid w:val="00765DA1"/>
    <w:rsid w:val="007727BD"/>
    <w:rsid w:val="00773F03"/>
    <w:rsid w:val="00785D4A"/>
    <w:rsid w:val="007920E8"/>
    <w:rsid w:val="00794A43"/>
    <w:rsid w:val="007A2F31"/>
    <w:rsid w:val="007A5238"/>
    <w:rsid w:val="007B17F7"/>
    <w:rsid w:val="007B42CC"/>
    <w:rsid w:val="007B4610"/>
    <w:rsid w:val="007C3B2B"/>
    <w:rsid w:val="007C7417"/>
    <w:rsid w:val="007D1405"/>
    <w:rsid w:val="007D36E5"/>
    <w:rsid w:val="007D7E82"/>
    <w:rsid w:val="007E1BED"/>
    <w:rsid w:val="007F4513"/>
    <w:rsid w:val="007F4940"/>
    <w:rsid w:val="007F4A91"/>
    <w:rsid w:val="007F4EC2"/>
    <w:rsid w:val="00800CCB"/>
    <w:rsid w:val="00801BBD"/>
    <w:rsid w:val="00813813"/>
    <w:rsid w:val="00820B22"/>
    <w:rsid w:val="00822D0E"/>
    <w:rsid w:val="00830953"/>
    <w:rsid w:val="008358DE"/>
    <w:rsid w:val="008370CD"/>
    <w:rsid w:val="00841B4E"/>
    <w:rsid w:val="00841F90"/>
    <w:rsid w:val="0085009F"/>
    <w:rsid w:val="008538A0"/>
    <w:rsid w:val="008600CE"/>
    <w:rsid w:val="0086282C"/>
    <w:rsid w:val="00864C2D"/>
    <w:rsid w:val="008653F2"/>
    <w:rsid w:val="0089044C"/>
    <w:rsid w:val="00895C2D"/>
    <w:rsid w:val="00896F13"/>
    <w:rsid w:val="008A413C"/>
    <w:rsid w:val="008B314B"/>
    <w:rsid w:val="008B70BA"/>
    <w:rsid w:val="008B7348"/>
    <w:rsid w:val="008B7C41"/>
    <w:rsid w:val="008C0AD8"/>
    <w:rsid w:val="008C4E6E"/>
    <w:rsid w:val="008C5DF8"/>
    <w:rsid w:val="008D5C7D"/>
    <w:rsid w:val="008E189E"/>
    <w:rsid w:val="008F213E"/>
    <w:rsid w:val="008F36D2"/>
    <w:rsid w:val="008F6D61"/>
    <w:rsid w:val="009013D3"/>
    <w:rsid w:val="00901C4D"/>
    <w:rsid w:val="00914CB4"/>
    <w:rsid w:val="00921514"/>
    <w:rsid w:val="00927B0A"/>
    <w:rsid w:val="00931796"/>
    <w:rsid w:val="00931E4F"/>
    <w:rsid w:val="0093755F"/>
    <w:rsid w:val="00943976"/>
    <w:rsid w:val="00943E26"/>
    <w:rsid w:val="00951A03"/>
    <w:rsid w:val="00954185"/>
    <w:rsid w:val="009562FA"/>
    <w:rsid w:val="00967C7F"/>
    <w:rsid w:val="00972666"/>
    <w:rsid w:val="009736B1"/>
    <w:rsid w:val="00973BCC"/>
    <w:rsid w:val="009756B6"/>
    <w:rsid w:val="00982522"/>
    <w:rsid w:val="00995C96"/>
    <w:rsid w:val="009A5A43"/>
    <w:rsid w:val="009A5DE9"/>
    <w:rsid w:val="009B0A6B"/>
    <w:rsid w:val="009B0AEB"/>
    <w:rsid w:val="009B61C1"/>
    <w:rsid w:val="009B690E"/>
    <w:rsid w:val="009C6DE8"/>
    <w:rsid w:val="009D005B"/>
    <w:rsid w:val="009D47F3"/>
    <w:rsid w:val="009D726C"/>
    <w:rsid w:val="009E0B06"/>
    <w:rsid w:val="009F2ED2"/>
    <w:rsid w:val="00A05221"/>
    <w:rsid w:val="00A063EC"/>
    <w:rsid w:val="00A14C59"/>
    <w:rsid w:val="00A177BB"/>
    <w:rsid w:val="00A22C18"/>
    <w:rsid w:val="00A27041"/>
    <w:rsid w:val="00A36AD1"/>
    <w:rsid w:val="00A46CF0"/>
    <w:rsid w:val="00A5190A"/>
    <w:rsid w:val="00A54B54"/>
    <w:rsid w:val="00A61F0D"/>
    <w:rsid w:val="00A66659"/>
    <w:rsid w:val="00A73ECD"/>
    <w:rsid w:val="00A7673B"/>
    <w:rsid w:val="00A76D11"/>
    <w:rsid w:val="00A770B6"/>
    <w:rsid w:val="00A931DA"/>
    <w:rsid w:val="00A94D3B"/>
    <w:rsid w:val="00AA004A"/>
    <w:rsid w:val="00AA666A"/>
    <w:rsid w:val="00AC4F04"/>
    <w:rsid w:val="00AF0B78"/>
    <w:rsid w:val="00AF1AF0"/>
    <w:rsid w:val="00AF2503"/>
    <w:rsid w:val="00AF79C3"/>
    <w:rsid w:val="00AF7D8A"/>
    <w:rsid w:val="00B034A7"/>
    <w:rsid w:val="00B04BA7"/>
    <w:rsid w:val="00B0581A"/>
    <w:rsid w:val="00B06485"/>
    <w:rsid w:val="00B23168"/>
    <w:rsid w:val="00B30070"/>
    <w:rsid w:val="00B365E2"/>
    <w:rsid w:val="00B40DF3"/>
    <w:rsid w:val="00B40FB2"/>
    <w:rsid w:val="00B534A3"/>
    <w:rsid w:val="00B55EEC"/>
    <w:rsid w:val="00B60DB8"/>
    <w:rsid w:val="00B76DA7"/>
    <w:rsid w:val="00B836FD"/>
    <w:rsid w:val="00B87B27"/>
    <w:rsid w:val="00B9369D"/>
    <w:rsid w:val="00B94CB1"/>
    <w:rsid w:val="00BA06FE"/>
    <w:rsid w:val="00BA31E4"/>
    <w:rsid w:val="00BA353E"/>
    <w:rsid w:val="00BA46E6"/>
    <w:rsid w:val="00BB279C"/>
    <w:rsid w:val="00BB5E19"/>
    <w:rsid w:val="00BB6075"/>
    <w:rsid w:val="00BD4CF8"/>
    <w:rsid w:val="00BE76A1"/>
    <w:rsid w:val="00BE77E2"/>
    <w:rsid w:val="00BF0D3D"/>
    <w:rsid w:val="00BF5C04"/>
    <w:rsid w:val="00C02F17"/>
    <w:rsid w:val="00C03B2F"/>
    <w:rsid w:val="00C07511"/>
    <w:rsid w:val="00C10A1F"/>
    <w:rsid w:val="00C205A8"/>
    <w:rsid w:val="00C34BCE"/>
    <w:rsid w:val="00C360BB"/>
    <w:rsid w:val="00C50259"/>
    <w:rsid w:val="00C50F37"/>
    <w:rsid w:val="00C57C9F"/>
    <w:rsid w:val="00C6055E"/>
    <w:rsid w:val="00C64D0F"/>
    <w:rsid w:val="00C65881"/>
    <w:rsid w:val="00C66862"/>
    <w:rsid w:val="00C71C2D"/>
    <w:rsid w:val="00C71FB6"/>
    <w:rsid w:val="00C7679A"/>
    <w:rsid w:val="00C76C2D"/>
    <w:rsid w:val="00C811E0"/>
    <w:rsid w:val="00C8310E"/>
    <w:rsid w:val="00C864CC"/>
    <w:rsid w:val="00C95333"/>
    <w:rsid w:val="00C9550B"/>
    <w:rsid w:val="00C96287"/>
    <w:rsid w:val="00CA207A"/>
    <w:rsid w:val="00CA42A3"/>
    <w:rsid w:val="00CA61E4"/>
    <w:rsid w:val="00CA7DC7"/>
    <w:rsid w:val="00CB0A45"/>
    <w:rsid w:val="00CB3EA7"/>
    <w:rsid w:val="00CC0AC1"/>
    <w:rsid w:val="00CC4742"/>
    <w:rsid w:val="00CC7085"/>
    <w:rsid w:val="00CC7FA1"/>
    <w:rsid w:val="00CD0D5E"/>
    <w:rsid w:val="00CD5A31"/>
    <w:rsid w:val="00CE050B"/>
    <w:rsid w:val="00CE5AB9"/>
    <w:rsid w:val="00CE6BE3"/>
    <w:rsid w:val="00CF43B5"/>
    <w:rsid w:val="00CF556D"/>
    <w:rsid w:val="00CF63B4"/>
    <w:rsid w:val="00CF680E"/>
    <w:rsid w:val="00D0012D"/>
    <w:rsid w:val="00D001A2"/>
    <w:rsid w:val="00D0291B"/>
    <w:rsid w:val="00D1047E"/>
    <w:rsid w:val="00D10A8C"/>
    <w:rsid w:val="00D10F31"/>
    <w:rsid w:val="00D17983"/>
    <w:rsid w:val="00D207A2"/>
    <w:rsid w:val="00D2686C"/>
    <w:rsid w:val="00D30DE8"/>
    <w:rsid w:val="00D319AB"/>
    <w:rsid w:val="00D4122B"/>
    <w:rsid w:val="00D43503"/>
    <w:rsid w:val="00D43ECF"/>
    <w:rsid w:val="00D5012D"/>
    <w:rsid w:val="00D50482"/>
    <w:rsid w:val="00D56644"/>
    <w:rsid w:val="00D56CD9"/>
    <w:rsid w:val="00D640E8"/>
    <w:rsid w:val="00D65880"/>
    <w:rsid w:val="00D9194C"/>
    <w:rsid w:val="00D97409"/>
    <w:rsid w:val="00DA4F3F"/>
    <w:rsid w:val="00DB12C4"/>
    <w:rsid w:val="00DB1D03"/>
    <w:rsid w:val="00DC129E"/>
    <w:rsid w:val="00DC2182"/>
    <w:rsid w:val="00DE5B16"/>
    <w:rsid w:val="00DE62B3"/>
    <w:rsid w:val="00DF0287"/>
    <w:rsid w:val="00DF0C14"/>
    <w:rsid w:val="00DF5A8D"/>
    <w:rsid w:val="00DF7F1E"/>
    <w:rsid w:val="00E023E5"/>
    <w:rsid w:val="00E071B7"/>
    <w:rsid w:val="00E26674"/>
    <w:rsid w:val="00E27C39"/>
    <w:rsid w:val="00E33E9F"/>
    <w:rsid w:val="00E34100"/>
    <w:rsid w:val="00E4145A"/>
    <w:rsid w:val="00E46322"/>
    <w:rsid w:val="00E5130D"/>
    <w:rsid w:val="00E54568"/>
    <w:rsid w:val="00E64215"/>
    <w:rsid w:val="00E66F16"/>
    <w:rsid w:val="00E84D0F"/>
    <w:rsid w:val="00E87FB3"/>
    <w:rsid w:val="00E90E43"/>
    <w:rsid w:val="00E91E7A"/>
    <w:rsid w:val="00E965EA"/>
    <w:rsid w:val="00E96CB8"/>
    <w:rsid w:val="00E97A1E"/>
    <w:rsid w:val="00EA1408"/>
    <w:rsid w:val="00EA1409"/>
    <w:rsid w:val="00EA77CA"/>
    <w:rsid w:val="00EB355D"/>
    <w:rsid w:val="00EB63C9"/>
    <w:rsid w:val="00EC2A2E"/>
    <w:rsid w:val="00ED0532"/>
    <w:rsid w:val="00ED270C"/>
    <w:rsid w:val="00ED6EBA"/>
    <w:rsid w:val="00EE0324"/>
    <w:rsid w:val="00EE10BB"/>
    <w:rsid w:val="00EE6FA5"/>
    <w:rsid w:val="00EF0EF0"/>
    <w:rsid w:val="00EF24F9"/>
    <w:rsid w:val="00EF7702"/>
    <w:rsid w:val="00F125BF"/>
    <w:rsid w:val="00F16783"/>
    <w:rsid w:val="00F17B84"/>
    <w:rsid w:val="00F23AF1"/>
    <w:rsid w:val="00F26572"/>
    <w:rsid w:val="00F314EE"/>
    <w:rsid w:val="00F3430E"/>
    <w:rsid w:val="00F40002"/>
    <w:rsid w:val="00F455BB"/>
    <w:rsid w:val="00F46948"/>
    <w:rsid w:val="00F566C1"/>
    <w:rsid w:val="00F608D0"/>
    <w:rsid w:val="00F64620"/>
    <w:rsid w:val="00F70CBE"/>
    <w:rsid w:val="00F729B6"/>
    <w:rsid w:val="00F72D02"/>
    <w:rsid w:val="00F810D9"/>
    <w:rsid w:val="00F81503"/>
    <w:rsid w:val="00F86BB9"/>
    <w:rsid w:val="00F86C5B"/>
    <w:rsid w:val="00F92978"/>
    <w:rsid w:val="00F9766E"/>
    <w:rsid w:val="00FA70FF"/>
    <w:rsid w:val="00FB3A49"/>
    <w:rsid w:val="00FB4859"/>
    <w:rsid w:val="00FC009D"/>
    <w:rsid w:val="00FC0572"/>
    <w:rsid w:val="00FD34C2"/>
    <w:rsid w:val="00FD3AE3"/>
    <w:rsid w:val="00FD7905"/>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27323E"/>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4E6E"/>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uiPriority w:val="99"/>
    <w:rsid w:val="00696704"/>
    <w:pPr>
      <w:keepNext/>
      <w:keepLines/>
      <w:spacing w:before="480"/>
      <w:jc w:val="center"/>
    </w:pPr>
    <w:rPr>
      <w:caps/>
      <w:sz w:val="28"/>
    </w:rPr>
  </w:style>
  <w:style w:type="paragraph" w:customStyle="1" w:styleId="Arttitle">
    <w:name w:val="Art_title"/>
    <w:basedOn w:val="Normal"/>
    <w:next w:val="Normal"/>
    <w:uiPriority w:val="99"/>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rsid w:val="00696704"/>
    <w:rPr>
      <w:rFonts w:cs="Times New Roman"/>
      <w:position w:val="6"/>
      <w:sz w:val="18"/>
    </w:rPr>
  </w:style>
  <w:style w:type="paragraph" w:styleId="FootnoteText">
    <w:name w:val="footnote text"/>
    <w:aliases w:val="footnote text"/>
    <w:basedOn w:val="Normal"/>
    <w:link w:val="FootnoteTextChar"/>
    <w:rsid w:val="00696704"/>
    <w:pPr>
      <w:keepLines/>
      <w:tabs>
        <w:tab w:val="left" w:pos="255"/>
      </w:tabs>
    </w:pPr>
  </w:style>
  <w:style w:type="character" w:customStyle="1" w:styleId="FootnoteTextChar">
    <w:name w:val="Footnote Text Char"/>
    <w:aliases w:val="footnote text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uiPriority w:val="99"/>
    <w:rsid w:val="00696704"/>
  </w:style>
  <w:style w:type="paragraph" w:customStyle="1" w:styleId="Restitle">
    <w:name w:val="Res_title"/>
    <w:basedOn w:val="Rectitle"/>
    <w:next w:val="Resref"/>
    <w:uiPriority w:val="99"/>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uiPriority w:val="99"/>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uiPriority w:val="99"/>
    <w:rsid w:val="00696704"/>
    <w:pPr>
      <w:spacing w:after="480"/>
    </w:pPr>
  </w:style>
  <w:style w:type="paragraph" w:customStyle="1" w:styleId="FigureNo">
    <w:name w:val="Figure_No"/>
    <w:basedOn w:val="Normal"/>
    <w:next w:val="Figuretitle"/>
    <w:link w:val="FigureNoChar"/>
    <w:uiPriority w:val="99"/>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uiPriority w:val="99"/>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uiPriority w:val="99"/>
    <w:locked/>
    <w:rsid w:val="00696704"/>
    <w:rPr>
      <w:sz w:val="24"/>
      <w:lang w:val="en-GB"/>
    </w:rPr>
  </w:style>
  <w:style w:type="character" w:customStyle="1" w:styleId="TabletextChar">
    <w:name w:val="Table_text Char"/>
    <w:link w:val="Tabletext"/>
    <w:uiPriority w:val="99"/>
    <w:locked/>
    <w:rsid w:val="00696704"/>
    <w:rPr>
      <w:lang w:val="en-GB"/>
    </w:rPr>
  </w:style>
  <w:style w:type="character" w:customStyle="1" w:styleId="TableheadChar">
    <w:name w:val="Table_head Char"/>
    <w:link w:val="Tablehead"/>
    <w:uiPriority w:val="99"/>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locked/>
    <w:rsid w:val="00696704"/>
    <w:rPr>
      <w:caps/>
      <w:lang w:val="en-GB"/>
    </w:rPr>
  </w:style>
  <w:style w:type="character" w:customStyle="1" w:styleId="TabletitleChar">
    <w:name w:val="Table_title Char"/>
    <w:link w:val="Tabletitle"/>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uiPriority w:val="99"/>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uiPriority w:val="99"/>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EditorsNote">
    <w:name w:val="EditorsNote"/>
    <w:basedOn w:val="Normal"/>
    <w:rsid w:val="0069466C"/>
    <w:pPr>
      <w:spacing w:before="240" w:after="24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tu.int/rec/R-REC-SM.1535/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27742-C8CF-4C9D-B74A-520FB743F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5</Pages>
  <Words>1197</Words>
  <Characters>6826</Characters>
  <Application>Microsoft Office Word</Application>
  <DocSecurity>0</DocSecurity>
  <Lines>56</Lines>
  <Paragraphs>16</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A1.1	Introduction</vt:lpstr>
      <vt:lpstr>A1.2	Technical characteristics of the VHF datalink mode 2 systems operating in t</vt:lpstr>
    </vt:vector>
  </TitlesOfParts>
  <Manager/>
  <Company/>
  <LinksUpToDate>false</LinksUpToDate>
  <CharactersWithSpaces>8007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29</cp:revision>
  <dcterms:created xsi:type="dcterms:W3CDTF">2018-07-17T19:19:00Z</dcterms:created>
  <dcterms:modified xsi:type="dcterms:W3CDTF">2021-10-13T14:56:00Z</dcterms:modified>
</cp:coreProperties>
</file>