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6E2CF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6E2CFC">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6E2CFC">
            <w:pPr>
              <w:pStyle w:val="TabletitleBR"/>
              <w:rPr>
                <w:spacing w:val="-3"/>
                <w:szCs w:val="24"/>
                <w:lang w:val="en-US"/>
              </w:rPr>
            </w:pPr>
            <w:r>
              <w:rPr>
                <w:spacing w:val="-3"/>
                <w:szCs w:val="24"/>
                <w:lang w:val="en-US"/>
              </w:rPr>
              <w:t>Fact Sheet</w:t>
            </w:r>
          </w:p>
        </w:tc>
      </w:tr>
      <w:tr w:rsidR="00175712" w14:paraId="69F488F4" w14:textId="77777777" w:rsidTr="006E2CFC">
        <w:trPr>
          <w:trHeight w:val="951"/>
        </w:trPr>
        <w:tc>
          <w:tcPr>
            <w:tcW w:w="3984" w:type="dxa"/>
            <w:tcBorders>
              <w:left w:val="double" w:sz="6" w:space="0" w:color="auto"/>
            </w:tcBorders>
          </w:tcPr>
          <w:p w14:paraId="285CDB57" w14:textId="40BFF692" w:rsidR="00175712" w:rsidRDefault="00175712" w:rsidP="006E2CFC">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3B5B69B0" w:rsidR="00175712" w:rsidRDefault="00175712" w:rsidP="006E2CFC">
            <w:pPr>
              <w:spacing w:after="120"/>
              <w:ind w:left="144" w:right="144"/>
              <w:rPr>
                <w:lang w:val="en-US"/>
              </w:rPr>
            </w:pPr>
            <w:r>
              <w:rPr>
                <w:b/>
                <w:lang w:val="en-US"/>
              </w:rPr>
              <w:t>Document No:</w:t>
            </w:r>
            <w:r w:rsidR="008B38DC">
              <w:rPr>
                <w:lang w:val="en-US"/>
              </w:rPr>
              <w:t xml:space="preserve">  USWP5B27-17-FS</w:t>
            </w:r>
          </w:p>
        </w:tc>
      </w:tr>
      <w:tr w:rsidR="00175712" w14:paraId="3B992C5D" w14:textId="77777777" w:rsidTr="006E2CFC">
        <w:trPr>
          <w:trHeight w:val="378"/>
        </w:trPr>
        <w:tc>
          <w:tcPr>
            <w:tcW w:w="3984" w:type="dxa"/>
            <w:tcBorders>
              <w:left w:val="double" w:sz="6" w:space="0" w:color="auto"/>
            </w:tcBorders>
          </w:tcPr>
          <w:p w14:paraId="6536E19D" w14:textId="1E342A0A" w:rsidR="00175712" w:rsidRDefault="00667890" w:rsidP="006E2CFC">
            <w:pPr>
              <w:ind w:left="144" w:right="144"/>
              <w:rPr>
                <w:lang w:val="en-US"/>
              </w:rPr>
            </w:pPr>
            <w:r>
              <w:rPr>
                <w:b/>
                <w:lang w:val="en-US"/>
              </w:rPr>
              <w:t>Ref:</w:t>
            </w:r>
            <w:r w:rsidR="00175712">
              <w:rPr>
                <w:b/>
                <w:lang w:val="en-US"/>
              </w:rPr>
              <w:t xml:space="preserve"> </w:t>
            </w:r>
            <w:r w:rsidR="00175712" w:rsidRPr="00667890">
              <w:rPr>
                <w:lang w:val="en-US"/>
              </w:rPr>
              <w:t>WP-5</w:t>
            </w:r>
            <w:r w:rsidR="00F77756" w:rsidRPr="00667890">
              <w:rPr>
                <w:lang w:val="en-US"/>
              </w:rPr>
              <w:t>B</w:t>
            </w:r>
            <w:r w:rsidR="00175712" w:rsidRPr="00667890">
              <w:rPr>
                <w:lang w:val="en-US"/>
              </w:rPr>
              <w:t>/</w:t>
            </w:r>
            <w:r w:rsidR="00F77756" w:rsidRPr="00667890">
              <w:rPr>
                <w:lang w:val="en-US"/>
              </w:rPr>
              <w:t>355</w:t>
            </w:r>
            <w:r w:rsidR="00175712">
              <w:rPr>
                <w:b/>
                <w:lang w:val="en-US"/>
              </w:rPr>
              <w:t xml:space="preserve"> </w:t>
            </w:r>
            <w:r w:rsidR="00226228">
              <w:rPr>
                <w:bCs/>
                <w:lang w:val="en-US"/>
              </w:rPr>
              <w:t>Annex 16</w:t>
            </w:r>
          </w:p>
        </w:tc>
        <w:tc>
          <w:tcPr>
            <w:tcW w:w="5409" w:type="dxa"/>
            <w:tcBorders>
              <w:right w:val="double" w:sz="6" w:space="0" w:color="auto"/>
            </w:tcBorders>
          </w:tcPr>
          <w:p w14:paraId="057A303C" w14:textId="04C737B3" w:rsidR="00175712" w:rsidRDefault="00175712" w:rsidP="00D53DEE">
            <w:pPr>
              <w:tabs>
                <w:tab w:val="left" w:pos="162"/>
              </w:tabs>
              <w:ind w:left="612" w:right="144" w:hanging="468"/>
              <w:rPr>
                <w:lang w:val="en-US"/>
              </w:rPr>
            </w:pPr>
            <w:r>
              <w:rPr>
                <w:b/>
                <w:lang w:val="en-US"/>
              </w:rPr>
              <w:t>Date:</w:t>
            </w:r>
            <w:r>
              <w:rPr>
                <w:lang w:val="en-US"/>
              </w:rPr>
              <w:t xml:space="preserve"> </w:t>
            </w:r>
            <w:r w:rsidR="00CC2151">
              <w:rPr>
                <w:lang w:val="en-US"/>
              </w:rPr>
              <w:t>August</w:t>
            </w:r>
            <w:r>
              <w:rPr>
                <w:lang w:val="en-US"/>
              </w:rPr>
              <w:t xml:space="preserve"> </w:t>
            </w:r>
            <w:r w:rsidR="00D53DEE">
              <w:rPr>
                <w:lang w:val="en-US"/>
              </w:rPr>
              <w:t>10</w:t>
            </w:r>
            <w:r>
              <w:rPr>
                <w:lang w:val="en-US"/>
              </w:rPr>
              <w:t>, 2021</w:t>
            </w:r>
          </w:p>
        </w:tc>
      </w:tr>
      <w:tr w:rsidR="00175712" w14:paraId="3EF9F00D" w14:textId="77777777" w:rsidTr="006E2CFC">
        <w:trPr>
          <w:trHeight w:val="459"/>
        </w:trPr>
        <w:tc>
          <w:tcPr>
            <w:tcW w:w="9393" w:type="dxa"/>
            <w:gridSpan w:val="2"/>
            <w:tcBorders>
              <w:left w:val="double" w:sz="6" w:space="0" w:color="auto"/>
              <w:right w:val="double" w:sz="6" w:space="0" w:color="auto"/>
            </w:tcBorders>
          </w:tcPr>
          <w:p w14:paraId="7E47B8F5" w14:textId="612EB826" w:rsidR="00175712" w:rsidRDefault="00175712" w:rsidP="006E2CFC">
            <w:pPr>
              <w:rPr>
                <w:lang w:val="en-US" w:eastAsia="zh-CN"/>
              </w:rPr>
            </w:pPr>
            <w:r>
              <w:rPr>
                <w:b/>
                <w:bCs/>
                <w:szCs w:val="24"/>
                <w:lang w:val="en-US"/>
              </w:rPr>
              <w:t>Document Title:</w:t>
            </w:r>
            <w:r>
              <w:rPr>
                <w:bCs/>
                <w:szCs w:val="24"/>
                <w:lang w:val="en-US"/>
              </w:rPr>
              <w:t xml:space="preserve"> </w:t>
            </w:r>
            <w:r w:rsidR="00F77756">
              <w:t xml:space="preserve"> </w:t>
            </w:r>
            <w:r w:rsidR="00226228">
              <w:rPr>
                <w:lang w:val="en-US" w:eastAsia="zh-CN"/>
              </w:rPr>
              <w:t xml:space="preserve">WORKING DOCUMENT TOWARDS A </w:t>
            </w:r>
            <w:r w:rsidR="00214F94">
              <w:rPr>
                <w:lang w:val="en-US" w:eastAsia="zh-CN"/>
              </w:rPr>
              <w:t>P</w:t>
            </w:r>
            <w:r w:rsidR="00F77756" w:rsidRPr="00F77756">
              <w:rPr>
                <w:lang w:val="en-US" w:eastAsia="zh-CN"/>
              </w:rPr>
              <w:t>RELIMINARY DRAFT REVIS</w:t>
            </w:r>
            <w:r w:rsidR="00B86C50">
              <w:rPr>
                <w:lang w:val="en-US" w:eastAsia="zh-CN"/>
              </w:rPr>
              <w:t xml:space="preserve">ION </w:t>
            </w:r>
            <w:r w:rsidR="00226228">
              <w:rPr>
                <w:lang w:val="en-US" w:eastAsia="zh-CN"/>
              </w:rPr>
              <w:t>TO</w:t>
            </w:r>
            <w:r w:rsidR="00B86C50">
              <w:rPr>
                <w:lang w:val="en-US" w:eastAsia="zh-CN"/>
              </w:rPr>
              <w:t xml:space="preserve"> RECOMMENDATION ITU-R M.</w:t>
            </w:r>
            <w:r w:rsidR="00226228">
              <w:rPr>
                <w:lang w:val="en-US" w:eastAsia="zh-CN"/>
              </w:rPr>
              <w:t>2116-0</w:t>
            </w:r>
          </w:p>
          <w:p w14:paraId="6B6AA559" w14:textId="182E5C83" w:rsidR="00F77756" w:rsidRDefault="00226228" w:rsidP="006E2CFC">
            <w:pPr>
              <w:rPr>
                <w:b/>
                <w:lang w:val="en-US" w:eastAsia="zh-CN"/>
              </w:rPr>
            </w:pPr>
            <w:r>
              <w:rPr>
                <w:b/>
                <w:lang w:val="en-US" w:eastAsia="zh-CN"/>
              </w:rPr>
              <w:t>Technical c</w:t>
            </w:r>
            <w:r w:rsidR="00B86C50">
              <w:rPr>
                <w:b/>
                <w:lang w:val="en-US" w:eastAsia="zh-CN"/>
              </w:rPr>
              <w:t>haracteristics</w:t>
            </w:r>
            <w:r>
              <w:rPr>
                <w:b/>
                <w:lang w:val="en-US" w:eastAsia="zh-CN"/>
              </w:rPr>
              <w:t xml:space="preserve"> </w:t>
            </w:r>
            <w:r w:rsidR="00B86C50">
              <w:rPr>
                <w:b/>
                <w:lang w:val="en-US" w:eastAsia="zh-CN"/>
              </w:rPr>
              <w:t xml:space="preserve">and protection criteria for </w:t>
            </w:r>
            <w:r>
              <w:rPr>
                <w:b/>
                <w:lang w:val="en-US" w:eastAsia="zh-CN"/>
              </w:rPr>
              <w:t xml:space="preserve">the systems </w:t>
            </w:r>
            <w:r w:rsidR="00B86C50">
              <w:rPr>
                <w:b/>
                <w:lang w:val="en-US" w:eastAsia="zh-CN"/>
              </w:rPr>
              <w:t xml:space="preserve">operating in the </w:t>
            </w:r>
            <w:r>
              <w:rPr>
                <w:b/>
                <w:lang w:val="en-US" w:eastAsia="zh-CN"/>
              </w:rPr>
              <w:t>aeronautical mobile service and maritime mobile service within the 4 400-4 990</w:t>
            </w:r>
            <w:r w:rsidR="00B86C50">
              <w:rPr>
                <w:b/>
                <w:lang w:val="en-US" w:eastAsia="zh-CN"/>
              </w:rPr>
              <w:t xml:space="preserve"> </w:t>
            </w:r>
            <w:r w:rsidR="00667890">
              <w:rPr>
                <w:b/>
                <w:lang w:val="en-US" w:eastAsia="zh-CN"/>
              </w:rPr>
              <w:t>frequency range</w:t>
            </w:r>
            <w:r w:rsidR="00B86C50">
              <w:rPr>
                <w:b/>
                <w:lang w:val="en-US" w:eastAsia="zh-CN"/>
              </w:rPr>
              <w:t xml:space="preserve"> </w:t>
            </w:r>
          </w:p>
          <w:p w14:paraId="208F92A8" w14:textId="77777777" w:rsidR="00175712" w:rsidRDefault="00175712" w:rsidP="006E2CFC">
            <w:pPr>
              <w:rPr>
                <w:lang w:val="en-US" w:eastAsia="zh-CN"/>
              </w:rPr>
            </w:pPr>
          </w:p>
        </w:tc>
      </w:tr>
      <w:tr w:rsidR="00175712" w14:paraId="30B88F76" w14:textId="77777777" w:rsidTr="006E2CFC">
        <w:trPr>
          <w:trHeight w:val="1960"/>
        </w:trPr>
        <w:tc>
          <w:tcPr>
            <w:tcW w:w="3984" w:type="dxa"/>
            <w:tcBorders>
              <w:left w:val="double" w:sz="6" w:space="0" w:color="auto"/>
            </w:tcBorders>
          </w:tcPr>
          <w:p w14:paraId="157B0555" w14:textId="77777777" w:rsidR="00175712" w:rsidRDefault="00175712" w:rsidP="006E2CFC">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3121CEBF"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Fumie Wingo</w:t>
            </w:r>
          </w:p>
          <w:p w14:paraId="43755223" w14:textId="323B032A"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DON CIO</w:t>
            </w:r>
          </w:p>
          <w:p w14:paraId="06DCDE70"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B811B01"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Taylor King</w:t>
            </w:r>
          </w:p>
          <w:p w14:paraId="02F5E563"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DON CIO</w:t>
            </w:r>
          </w:p>
          <w:p w14:paraId="71EDF765"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D1D2FBE"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Carmelo Rivera</w:t>
            </w:r>
          </w:p>
          <w:p w14:paraId="661FF868"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DON CIO</w:t>
            </w:r>
          </w:p>
          <w:p w14:paraId="00EAB07F" w14:textId="77777777" w:rsid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4AB0B74" w14:textId="73899A20" w:rsidR="00D43DC7" w:rsidRP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D43DC7">
              <w:rPr>
                <w:bCs/>
                <w:iCs/>
                <w:szCs w:val="24"/>
                <w:lang w:val="en-US"/>
              </w:rPr>
              <w:t>Jerry Ulcek</w:t>
            </w:r>
          </w:p>
          <w:p w14:paraId="20E342ED" w14:textId="77777777" w:rsidR="00D43DC7" w:rsidRPr="00D43DC7" w:rsidRDefault="00D43DC7" w:rsidP="00D43DC7">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D43DC7">
              <w:rPr>
                <w:bCs/>
                <w:iCs/>
                <w:szCs w:val="24"/>
                <w:lang w:val="en-US"/>
              </w:rPr>
              <w:t>US Coast Guard</w:t>
            </w:r>
          </w:p>
          <w:p w14:paraId="1CF4A1BC" w14:textId="3BF097FA" w:rsidR="0093425A" w:rsidRDefault="0093425A" w:rsidP="00491EAF">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590350E7" w14:textId="77777777" w:rsidR="00491EAF" w:rsidRPr="00491EAF" w:rsidRDefault="00491EAF" w:rsidP="00491EA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91EAF">
              <w:rPr>
                <w:bCs/>
                <w:iCs/>
                <w:szCs w:val="24"/>
                <w:lang w:val="en-US"/>
              </w:rPr>
              <w:t>Ross Norsworthy</w:t>
            </w:r>
          </w:p>
          <w:p w14:paraId="6F43A4E7" w14:textId="77777777" w:rsidR="00491EAF" w:rsidRPr="00491EAF" w:rsidRDefault="00491EAF" w:rsidP="00491EAF">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491EAF">
              <w:rPr>
                <w:bCs/>
                <w:iCs/>
                <w:szCs w:val="24"/>
                <w:lang w:val="en-US"/>
              </w:rPr>
              <w:t>REC, Inc. for US Coast Guard</w:t>
            </w:r>
          </w:p>
          <w:p w14:paraId="02B34B16" w14:textId="77777777"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7215D39" w14:textId="77777777" w:rsidR="00175712" w:rsidRDefault="00175712" w:rsidP="006E2CFC">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6E2CFC">
            <w:pPr>
              <w:rPr>
                <w:lang w:val="en-US"/>
              </w:rPr>
            </w:pPr>
          </w:p>
          <w:p w14:paraId="6AC59A9C" w14:textId="77777777" w:rsidR="00175712" w:rsidRDefault="00175712" w:rsidP="006E2CFC">
            <w:pPr>
              <w:spacing w:before="0"/>
              <w:ind w:right="144"/>
              <w:rPr>
                <w:bCs/>
                <w:color w:val="000000"/>
                <w:szCs w:val="24"/>
                <w:lang w:val="en-US"/>
              </w:rPr>
            </w:pPr>
          </w:p>
          <w:p w14:paraId="39C93F9E" w14:textId="6176CCDE" w:rsidR="00175712" w:rsidRDefault="007E1602" w:rsidP="006E2CFC">
            <w:pPr>
              <w:spacing w:before="0"/>
              <w:ind w:right="144"/>
              <w:rPr>
                <w:bCs/>
                <w:color w:val="000000"/>
                <w:szCs w:val="24"/>
                <w:lang w:val="en-US"/>
              </w:rPr>
            </w:pPr>
            <w:r>
              <w:rPr>
                <w:bCs/>
                <w:color w:val="000000"/>
                <w:szCs w:val="24"/>
                <w:lang w:val="en-US"/>
              </w:rPr>
              <w:t>Phone: (571</w:t>
            </w:r>
            <w:r w:rsidR="00175712">
              <w:rPr>
                <w:bCs/>
                <w:color w:val="000000"/>
                <w:szCs w:val="24"/>
                <w:lang w:val="en-US"/>
              </w:rPr>
              <w:t xml:space="preserve">) </w:t>
            </w:r>
            <w:r>
              <w:rPr>
                <w:bCs/>
                <w:color w:val="000000"/>
                <w:szCs w:val="24"/>
                <w:lang w:val="en-US"/>
              </w:rPr>
              <w:t>521</w:t>
            </w:r>
            <w:r w:rsidR="00175712">
              <w:rPr>
                <w:bCs/>
                <w:color w:val="000000"/>
                <w:szCs w:val="24"/>
                <w:lang w:val="en-US"/>
              </w:rPr>
              <w:t>-</w:t>
            </w:r>
            <w:r>
              <w:rPr>
                <w:bCs/>
                <w:color w:val="000000"/>
                <w:szCs w:val="24"/>
                <w:lang w:val="en-US"/>
              </w:rPr>
              <w:t>9295</w:t>
            </w:r>
          </w:p>
          <w:p w14:paraId="789A6E6E" w14:textId="1583FA37" w:rsidR="00175712" w:rsidRDefault="00175712" w:rsidP="007E1602">
            <w:pPr>
              <w:spacing w:before="0"/>
              <w:rPr>
                <w:lang w:val="en-US"/>
              </w:rPr>
            </w:pPr>
            <w:r>
              <w:rPr>
                <w:bCs/>
                <w:color w:val="000000"/>
                <w:szCs w:val="24"/>
                <w:lang w:val="en-US"/>
              </w:rPr>
              <w:t xml:space="preserve">Email: </w:t>
            </w:r>
            <w:hyperlink r:id="rId7" w:history="1">
              <w:r w:rsidR="007E1602" w:rsidRPr="00757D7A">
                <w:rPr>
                  <w:rStyle w:val="Hyperlink"/>
                  <w:lang w:val="en-US"/>
                </w:rPr>
                <w:t>fumie.n.wingo.civ@us.navy.mil</w:t>
              </w:r>
            </w:hyperlink>
            <w:r w:rsidR="007E1602">
              <w:rPr>
                <w:lang w:val="en-US"/>
              </w:rPr>
              <w:t xml:space="preserve"> </w:t>
            </w:r>
          </w:p>
          <w:p w14:paraId="1B6B29CC" w14:textId="57BAC78D" w:rsidR="00175712" w:rsidRDefault="00175712" w:rsidP="006E2CFC">
            <w:pPr>
              <w:spacing w:before="0"/>
              <w:ind w:right="144"/>
              <w:rPr>
                <w:bCs/>
                <w:color w:val="000000"/>
                <w:szCs w:val="24"/>
                <w:lang w:val="en-US"/>
              </w:rPr>
            </w:pPr>
          </w:p>
          <w:p w14:paraId="3C951B46" w14:textId="77777777" w:rsidR="00D43DC7" w:rsidRDefault="00D43DC7" w:rsidP="00D43DC7">
            <w:pPr>
              <w:spacing w:before="0"/>
              <w:ind w:right="144"/>
              <w:rPr>
                <w:bCs/>
                <w:color w:val="000000"/>
                <w:szCs w:val="24"/>
                <w:lang w:val="en-US"/>
              </w:rPr>
            </w:pPr>
            <w:r>
              <w:rPr>
                <w:bCs/>
                <w:color w:val="000000"/>
                <w:szCs w:val="24"/>
                <w:lang w:val="en-US"/>
              </w:rPr>
              <w:t>Phone: (443) 966-0550</w:t>
            </w:r>
          </w:p>
          <w:p w14:paraId="3F44304F" w14:textId="3BB7CEC4" w:rsidR="00D43DC7" w:rsidRDefault="00491EAF" w:rsidP="00D43DC7">
            <w:pPr>
              <w:spacing w:before="0"/>
              <w:ind w:right="144"/>
              <w:rPr>
                <w:bCs/>
                <w:color w:val="000000"/>
                <w:szCs w:val="24"/>
                <w:lang w:val="en-US"/>
              </w:rPr>
            </w:pPr>
            <w:r>
              <w:rPr>
                <w:bCs/>
                <w:color w:val="000000"/>
                <w:szCs w:val="24"/>
                <w:lang w:val="en-US"/>
              </w:rPr>
              <w:t xml:space="preserve">Email: </w:t>
            </w:r>
            <w:hyperlink r:id="rId8" w:history="1">
              <w:r w:rsidR="00D43DC7" w:rsidRPr="00757D7A">
                <w:rPr>
                  <w:rStyle w:val="Hyperlink"/>
                  <w:bCs/>
                  <w:szCs w:val="24"/>
                  <w:lang w:val="en-US"/>
                </w:rPr>
                <w:t>taylor.king@aces-inc.com</w:t>
              </w:r>
            </w:hyperlink>
          </w:p>
          <w:p w14:paraId="74825BA8" w14:textId="77777777" w:rsidR="00D43DC7" w:rsidRDefault="00D43DC7" w:rsidP="006E2CFC">
            <w:pPr>
              <w:spacing w:before="0"/>
              <w:ind w:right="144"/>
              <w:rPr>
                <w:bCs/>
                <w:color w:val="000000"/>
                <w:szCs w:val="24"/>
                <w:lang w:val="en-US"/>
              </w:rPr>
            </w:pPr>
          </w:p>
          <w:p w14:paraId="792F41E2" w14:textId="16471F4B" w:rsidR="00175712" w:rsidRDefault="00D53DEE" w:rsidP="006E2CFC">
            <w:pPr>
              <w:spacing w:before="0"/>
              <w:ind w:right="144"/>
              <w:rPr>
                <w:bCs/>
                <w:color w:val="000000"/>
                <w:szCs w:val="24"/>
                <w:lang w:val="en-US"/>
              </w:rPr>
            </w:pPr>
            <w:r>
              <w:rPr>
                <w:bCs/>
                <w:color w:val="000000"/>
                <w:szCs w:val="24"/>
                <w:lang w:val="en-US"/>
              </w:rPr>
              <w:t>Phone: (</w:t>
            </w:r>
            <w:r w:rsidR="00D43DC7">
              <w:rPr>
                <w:bCs/>
                <w:color w:val="000000"/>
                <w:szCs w:val="24"/>
                <w:lang w:val="en-US"/>
              </w:rPr>
              <w:t>240</w:t>
            </w:r>
            <w:r w:rsidR="00175712">
              <w:rPr>
                <w:bCs/>
                <w:color w:val="000000"/>
                <w:szCs w:val="24"/>
                <w:lang w:val="en-US"/>
              </w:rPr>
              <w:t xml:space="preserve">) </w:t>
            </w:r>
            <w:r w:rsidR="00D43DC7">
              <w:rPr>
                <w:bCs/>
                <w:color w:val="000000"/>
                <w:szCs w:val="24"/>
                <w:lang w:val="en-US"/>
              </w:rPr>
              <w:t>818</w:t>
            </w:r>
            <w:r w:rsidR="00175712">
              <w:rPr>
                <w:bCs/>
                <w:color w:val="000000"/>
                <w:szCs w:val="24"/>
                <w:lang w:val="en-US"/>
              </w:rPr>
              <w:t>-</w:t>
            </w:r>
            <w:r w:rsidR="00D43DC7">
              <w:rPr>
                <w:bCs/>
                <w:color w:val="000000"/>
                <w:szCs w:val="24"/>
                <w:lang w:val="en-US"/>
              </w:rPr>
              <w:t>2766</w:t>
            </w:r>
          </w:p>
          <w:p w14:paraId="78E2A5E8" w14:textId="695D7DE7" w:rsidR="00D53DEE" w:rsidRDefault="00175712" w:rsidP="00D53DEE">
            <w:pPr>
              <w:spacing w:before="0"/>
              <w:rPr>
                <w:sz w:val="22"/>
                <w:lang w:val="en-US"/>
              </w:rPr>
            </w:pPr>
            <w:r>
              <w:rPr>
                <w:bCs/>
                <w:color w:val="000000"/>
                <w:szCs w:val="24"/>
                <w:lang w:val="en-US"/>
              </w:rPr>
              <w:t xml:space="preserve">Email: </w:t>
            </w:r>
            <w:hyperlink r:id="rId9" w:history="1">
              <w:r w:rsidR="00D43DC7" w:rsidRPr="00757D7A">
                <w:rPr>
                  <w:rStyle w:val="Hyperlink"/>
                  <w:bCs/>
                  <w:lang w:val="en-US"/>
                </w:rPr>
                <w:t>carmelo.rivera@aces-inc.com</w:t>
              </w:r>
            </w:hyperlink>
            <w:r w:rsidR="00D43DC7">
              <w:rPr>
                <w:bCs/>
                <w:lang w:val="en-US"/>
              </w:rPr>
              <w:t xml:space="preserve"> </w:t>
            </w:r>
            <w:r w:rsidR="0093425A">
              <w:t xml:space="preserve"> </w:t>
            </w:r>
          </w:p>
          <w:p w14:paraId="43B395C1" w14:textId="43D4C562" w:rsidR="00D53DEE" w:rsidRDefault="00D53DEE" w:rsidP="006E2CFC">
            <w:pPr>
              <w:spacing w:before="0"/>
              <w:ind w:right="144"/>
              <w:rPr>
                <w:bCs/>
                <w:color w:val="000000"/>
                <w:szCs w:val="24"/>
                <w:lang w:val="en-US"/>
              </w:rPr>
            </w:pPr>
          </w:p>
          <w:p w14:paraId="5B84F2F1" w14:textId="20ACEC50" w:rsidR="0093425A" w:rsidRDefault="0093425A" w:rsidP="0093425A">
            <w:pPr>
              <w:spacing w:before="0"/>
              <w:ind w:right="144"/>
              <w:rPr>
                <w:bCs/>
                <w:color w:val="000000"/>
                <w:szCs w:val="24"/>
                <w:lang w:val="en-US"/>
              </w:rPr>
            </w:pPr>
            <w:r>
              <w:rPr>
                <w:bCs/>
                <w:color w:val="000000"/>
                <w:szCs w:val="24"/>
                <w:lang w:val="en-US"/>
              </w:rPr>
              <w:t>Phone: (</w:t>
            </w:r>
            <w:r w:rsidR="00491EAF">
              <w:rPr>
                <w:bCs/>
                <w:color w:val="000000"/>
                <w:szCs w:val="24"/>
                <w:lang w:val="en-US"/>
              </w:rPr>
              <w:t>202</w:t>
            </w:r>
            <w:r>
              <w:rPr>
                <w:bCs/>
                <w:color w:val="000000"/>
                <w:szCs w:val="24"/>
                <w:lang w:val="en-US"/>
              </w:rPr>
              <w:t>)</w:t>
            </w:r>
            <w:r w:rsidR="009105F2">
              <w:rPr>
                <w:bCs/>
                <w:color w:val="000000"/>
                <w:szCs w:val="24"/>
                <w:lang w:val="en-US"/>
              </w:rPr>
              <w:t xml:space="preserve"> </w:t>
            </w:r>
            <w:r w:rsidR="00491EAF">
              <w:rPr>
                <w:bCs/>
                <w:color w:val="000000"/>
                <w:szCs w:val="24"/>
                <w:lang w:val="en-US"/>
              </w:rPr>
              <w:t>579-5924</w:t>
            </w:r>
            <w:r>
              <w:rPr>
                <w:bCs/>
                <w:color w:val="000000"/>
                <w:szCs w:val="24"/>
                <w:lang w:val="en-US"/>
              </w:rPr>
              <w:t xml:space="preserve"> </w:t>
            </w:r>
          </w:p>
          <w:p w14:paraId="1668DBA0" w14:textId="0F683A1B" w:rsidR="0093425A" w:rsidRDefault="00491EAF" w:rsidP="0093425A">
            <w:pPr>
              <w:spacing w:before="0"/>
              <w:ind w:right="144"/>
              <w:rPr>
                <w:bCs/>
                <w:color w:val="000000"/>
                <w:szCs w:val="24"/>
                <w:lang w:val="en-US"/>
              </w:rPr>
            </w:pPr>
            <w:r>
              <w:rPr>
                <w:bCs/>
                <w:color w:val="000000"/>
                <w:szCs w:val="24"/>
                <w:lang w:val="en-US"/>
              </w:rPr>
              <w:t>Email:</w:t>
            </w:r>
            <w:r w:rsidR="0093425A">
              <w:rPr>
                <w:bCs/>
                <w:color w:val="000000"/>
                <w:szCs w:val="24"/>
                <w:lang w:val="en-US"/>
              </w:rPr>
              <w:t xml:space="preserve"> </w:t>
            </w:r>
            <w:hyperlink r:id="rId10" w:history="1">
              <w:r w:rsidRPr="00757D7A">
                <w:rPr>
                  <w:rStyle w:val="Hyperlink"/>
                  <w:bCs/>
                  <w:szCs w:val="24"/>
                </w:rPr>
                <w:t>jerry.l.ulcek@uscg.mil</w:t>
              </w:r>
            </w:hyperlink>
            <w:r>
              <w:rPr>
                <w:bCs/>
                <w:szCs w:val="24"/>
              </w:rPr>
              <w:t xml:space="preserve"> </w:t>
            </w:r>
            <w:r w:rsidR="0093425A">
              <w:rPr>
                <w:bCs/>
                <w:color w:val="000000"/>
                <w:szCs w:val="24"/>
                <w:lang w:val="en-US"/>
              </w:rPr>
              <w:t xml:space="preserve"> </w:t>
            </w:r>
          </w:p>
          <w:p w14:paraId="0F02B336" w14:textId="77777777" w:rsidR="0093425A" w:rsidRDefault="0093425A" w:rsidP="006E2CFC">
            <w:pPr>
              <w:spacing w:before="0"/>
              <w:ind w:right="144"/>
              <w:rPr>
                <w:bCs/>
                <w:color w:val="000000"/>
                <w:szCs w:val="24"/>
                <w:lang w:val="en-US"/>
              </w:rPr>
            </w:pPr>
          </w:p>
          <w:p w14:paraId="75A1E7E5" w14:textId="756C801A" w:rsidR="00491EAF" w:rsidRDefault="00491EAF" w:rsidP="00491EAF">
            <w:pPr>
              <w:spacing w:before="0"/>
              <w:ind w:right="144"/>
              <w:rPr>
                <w:bCs/>
                <w:color w:val="000000"/>
                <w:szCs w:val="24"/>
                <w:lang w:val="en-US"/>
              </w:rPr>
            </w:pPr>
            <w:r>
              <w:rPr>
                <w:bCs/>
                <w:color w:val="000000"/>
                <w:szCs w:val="24"/>
                <w:lang w:val="en-US"/>
              </w:rPr>
              <w:t xml:space="preserve">Phone: (727) 515-8025 </w:t>
            </w:r>
          </w:p>
          <w:p w14:paraId="5F4A2EC1" w14:textId="79C77AA0" w:rsidR="00491EAF" w:rsidRDefault="00491EAF" w:rsidP="00491EAF">
            <w:pPr>
              <w:spacing w:before="0"/>
              <w:ind w:right="144"/>
              <w:rPr>
                <w:bCs/>
                <w:color w:val="000000"/>
                <w:szCs w:val="24"/>
                <w:lang w:val="en-US"/>
              </w:rPr>
            </w:pPr>
            <w:r>
              <w:rPr>
                <w:bCs/>
                <w:color w:val="000000"/>
                <w:szCs w:val="24"/>
                <w:lang w:val="en-US"/>
              </w:rPr>
              <w:t xml:space="preserve">Email: </w:t>
            </w:r>
            <w:hyperlink r:id="rId11" w:history="1">
              <w:r w:rsidRPr="00757D7A">
                <w:rPr>
                  <w:rStyle w:val="Hyperlink"/>
                  <w:bCs/>
                  <w:szCs w:val="24"/>
                  <w:lang w:val="fr-CH"/>
                </w:rPr>
                <w:t>Ross_Norsworthy@msn.com</w:t>
              </w:r>
            </w:hyperlink>
            <w:r>
              <w:rPr>
                <w:bCs/>
                <w:color w:val="000000"/>
                <w:szCs w:val="24"/>
                <w:lang w:val="fr-CH"/>
              </w:rPr>
              <w:t xml:space="preserve"> </w:t>
            </w:r>
            <w:r>
              <w:rPr>
                <w:bCs/>
                <w:szCs w:val="24"/>
              </w:rPr>
              <w:t xml:space="preserve"> </w:t>
            </w:r>
            <w:r>
              <w:rPr>
                <w:bCs/>
                <w:color w:val="000000"/>
                <w:szCs w:val="24"/>
                <w:lang w:val="en-US"/>
              </w:rPr>
              <w:t xml:space="preserve"> </w:t>
            </w:r>
          </w:p>
          <w:p w14:paraId="79C25EB7" w14:textId="2E15A25E" w:rsidR="00491EAF" w:rsidRDefault="00491EAF" w:rsidP="006E2CFC">
            <w:pPr>
              <w:spacing w:before="0"/>
              <w:ind w:right="144"/>
              <w:rPr>
                <w:bCs/>
                <w:color w:val="000000"/>
                <w:szCs w:val="24"/>
                <w:lang w:val="en-US"/>
              </w:rPr>
            </w:pPr>
          </w:p>
        </w:tc>
      </w:tr>
      <w:tr w:rsidR="00175712" w14:paraId="08CC584E" w14:textId="77777777" w:rsidTr="006E2CFC">
        <w:trPr>
          <w:trHeight w:val="810"/>
        </w:trPr>
        <w:tc>
          <w:tcPr>
            <w:tcW w:w="9393" w:type="dxa"/>
            <w:gridSpan w:val="2"/>
            <w:tcBorders>
              <w:left w:val="double" w:sz="6" w:space="0" w:color="auto"/>
              <w:right w:val="double" w:sz="6" w:space="0" w:color="auto"/>
            </w:tcBorders>
          </w:tcPr>
          <w:p w14:paraId="7FE4E70E" w14:textId="28B378C5" w:rsidR="006C59CD" w:rsidRDefault="00175712" w:rsidP="007E1602">
            <w:pPr>
              <w:spacing w:before="240"/>
              <w:rPr>
                <w:bCs/>
                <w:lang w:val="en-US"/>
              </w:rPr>
            </w:pPr>
            <w:r>
              <w:rPr>
                <w:b/>
                <w:lang w:val="en-US"/>
              </w:rPr>
              <w:t>Purpose/Objective:</w:t>
            </w:r>
            <w:r>
              <w:rPr>
                <w:bCs/>
                <w:lang w:val="en-US"/>
              </w:rPr>
              <w:t xml:space="preserve"> </w:t>
            </w:r>
            <w:r w:rsidR="00A126F3">
              <w:rPr>
                <w:bCs/>
                <w:szCs w:val="24"/>
              </w:rPr>
              <w:t xml:space="preserve"> Continue to revise Recommendation ITU-R M.2116-0</w:t>
            </w:r>
          </w:p>
          <w:p w14:paraId="30C821FB" w14:textId="7AC55899" w:rsidR="00D24AA4" w:rsidRPr="00D24AA4" w:rsidRDefault="00D24AA4" w:rsidP="007E1602">
            <w:pPr>
              <w:spacing w:before="240"/>
              <w:rPr>
                <w:bCs/>
                <w:lang w:val="en-US"/>
              </w:rPr>
            </w:pPr>
          </w:p>
        </w:tc>
      </w:tr>
      <w:tr w:rsidR="00175712" w14:paraId="11362B39" w14:textId="77777777" w:rsidTr="006E2CFC">
        <w:trPr>
          <w:trHeight w:val="1380"/>
        </w:trPr>
        <w:tc>
          <w:tcPr>
            <w:tcW w:w="9393" w:type="dxa"/>
            <w:gridSpan w:val="2"/>
            <w:tcBorders>
              <w:left w:val="double" w:sz="6" w:space="0" w:color="auto"/>
              <w:right w:val="double" w:sz="6" w:space="0" w:color="auto"/>
            </w:tcBorders>
          </w:tcPr>
          <w:p w14:paraId="617644B1" w14:textId="3C90C1D1" w:rsidR="00175712" w:rsidRPr="00491EAF" w:rsidRDefault="00175712" w:rsidP="00491EAF">
            <w:pPr>
              <w:rPr>
                <w:bCs/>
                <w:szCs w:val="24"/>
              </w:rPr>
            </w:pPr>
            <w:r>
              <w:rPr>
                <w:b/>
                <w:lang w:val="en-US"/>
              </w:rPr>
              <w:t>Abstract:</w:t>
            </w:r>
            <w:r>
              <w:rPr>
                <w:bCs/>
                <w:lang w:val="en-US"/>
              </w:rPr>
              <w:t xml:space="preserve"> </w:t>
            </w:r>
            <w:r w:rsidR="00D24AA4">
              <w:rPr>
                <w:bCs/>
                <w:lang w:val="en-US"/>
              </w:rPr>
              <w:t xml:space="preserve">This contribution </w:t>
            </w:r>
            <w:r w:rsidR="00A126F3">
              <w:rPr>
                <w:bCs/>
                <w:lang w:val="en-US"/>
              </w:rPr>
              <w:t xml:space="preserve">propose to make further </w:t>
            </w:r>
            <w:r w:rsidR="00A126F3">
              <w:rPr>
                <w:bCs/>
                <w:szCs w:val="24"/>
              </w:rPr>
              <w:t xml:space="preserve">update.   </w:t>
            </w:r>
          </w:p>
        </w:tc>
      </w:tr>
      <w:tr w:rsidR="00175712" w14:paraId="2DBC5777" w14:textId="77777777" w:rsidTr="006E2CFC">
        <w:trPr>
          <w:trHeight w:val="498"/>
        </w:trPr>
        <w:tc>
          <w:tcPr>
            <w:tcW w:w="9393" w:type="dxa"/>
            <w:gridSpan w:val="2"/>
            <w:tcBorders>
              <w:left w:val="double" w:sz="6" w:space="0" w:color="auto"/>
              <w:bottom w:val="single" w:sz="12" w:space="0" w:color="auto"/>
              <w:right w:val="double" w:sz="6" w:space="0" w:color="auto"/>
            </w:tcBorders>
          </w:tcPr>
          <w:p w14:paraId="6624D2EA" w14:textId="20DCC42C" w:rsidR="00175712" w:rsidRDefault="00175712" w:rsidP="00D53DEE">
            <w:pPr>
              <w:tabs>
                <w:tab w:val="left" w:pos="794"/>
                <w:tab w:val="left" w:pos="1191"/>
                <w:tab w:val="left" w:pos="1588"/>
                <w:tab w:val="left" w:pos="1985"/>
              </w:tabs>
              <w:suppressAutoHyphens/>
              <w:rPr>
                <w:bCs/>
                <w:lang w:val="en-US"/>
              </w:rPr>
            </w:pPr>
            <w:r>
              <w:rPr>
                <w:b/>
                <w:lang w:val="en-US"/>
              </w:rPr>
              <w:t>Fact Sheet Preparer:</w:t>
            </w:r>
            <w:r>
              <w:rPr>
                <w:lang w:val="en-US"/>
              </w:rPr>
              <w:t xml:space="preserve"> </w:t>
            </w:r>
            <w:r w:rsidR="00D53DEE">
              <w:rPr>
                <w:lang w:val="en-US"/>
              </w:rPr>
              <w:t>Fumie Wingo, DON CIO</w:t>
            </w:r>
          </w:p>
        </w:tc>
      </w:tr>
    </w:tbl>
    <w:p w14:paraId="2D743EC2" w14:textId="65C4BCE9" w:rsidR="008F7831" w:rsidRDefault="008F7831" w:rsidP="00175712"/>
    <w:p w14:paraId="47901AD3" w14:textId="77777777" w:rsidR="008F7831" w:rsidRDefault="008F783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F7831" w:rsidRPr="008F7831" w14:paraId="0CAEE1DC" w14:textId="77777777" w:rsidTr="008F7831">
        <w:trPr>
          <w:cantSplit/>
        </w:trPr>
        <w:tc>
          <w:tcPr>
            <w:tcW w:w="6487" w:type="dxa"/>
            <w:vAlign w:val="center"/>
            <w:hideMark/>
          </w:tcPr>
          <w:p w14:paraId="3CDC4203" w14:textId="77777777" w:rsidR="008F7831" w:rsidRPr="008F7831" w:rsidRDefault="008F7831" w:rsidP="008F7831">
            <w:pPr>
              <w:shd w:val="solid" w:color="FFFFFF" w:fill="FFFFFF"/>
              <w:spacing w:before="0"/>
              <w:textAlignment w:val="auto"/>
              <w:rPr>
                <w:rFonts w:ascii="Verdana" w:hAnsi="Verdana" w:cs="Times New Roman Bold"/>
                <w:b/>
                <w:bCs/>
                <w:sz w:val="26"/>
                <w:szCs w:val="26"/>
                <w:lang w:eastAsia="zh-CN"/>
              </w:rPr>
            </w:pPr>
            <w:r w:rsidRPr="008F7831">
              <w:rPr>
                <w:rFonts w:ascii="Verdana" w:hAnsi="Verdana" w:cs="Times New Roman Bold"/>
                <w:b/>
                <w:bCs/>
                <w:sz w:val="26"/>
                <w:szCs w:val="26"/>
                <w:lang w:eastAsia="zh-CN"/>
              </w:rPr>
              <w:lastRenderedPageBreak/>
              <w:t>Radiocommunication Study Groups</w:t>
            </w:r>
          </w:p>
        </w:tc>
        <w:tc>
          <w:tcPr>
            <w:tcW w:w="3402" w:type="dxa"/>
            <w:hideMark/>
          </w:tcPr>
          <w:p w14:paraId="68DD4BB9" w14:textId="77777777" w:rsidR="008F7831" w:rsidRPr="008F7831" w:rsidRDefault="008F7831" w:rsidP="008F7831">
            <w:pPr>
              <w:shd w:val="solid" w:color="FFFFFF" w:fill="FFFFFF"/>
              <w:spacing w:before="0" w:line="240" w:lineRule="atLeast"/>
              <w:textAlignment w:val="auto"/>
              <w:rPr>
                <w:lang w:eastAsia="zh-CN"/>
              </w:rPr>
            </w:pPr>
            <w:bookmarkStart w:id="0" w:name="ditulogo"/>
            <w:bookmarkEnd w:id="0"/>
            <w:r w:rsidRPr="008F7831">
              <w:rPr>
                <w:noProof/>
                <w:lang w:eastAsia="en-GB"/>
              </w:rPr>
              <w:drawing>
                <wp:inline distT="0" distB="0" distL="0" distR="0" wp14:anchorId="1497961D" wp14:editId="166692EE">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F7831" w:rsidRPr="008F7831" w14:paraId="117AD09F" w14:textId="77777777" w:rsidTr="008F7831">
        <w:trPr>
          <w:cantSplit/>
        </w:trPr>
        <w:tc>
          <w:tcPr>
            <w:tcW w:w="6487" w:type="dxa"/>
            <w:tcBorders>
              <w:top w:val="nil"/>
              <w:left w:val="nil"/>
              <w:bottom w:val="single" w:sz="12" w:space="0" w:color="auto"/>
              <w:right w:val="nil"/>
            </w:tcBorders>
          </w:tcPr>
          <w:p w14:paraId="2C1B6CBF" w14:textId="77777777" w:rsidR="008F7831" w:rsidRPr="008F7831" w:rsidRDefault="008F7831" w:rsidP="008F7831">
            <w:pPr>
              <w:shd w:val="solid" w:color="FFFFFF" w:fill="FFFFFF"/>
              <w:spacing w:before="0" w:after="48"/>
              <w:textAlignment w:val="auto"/>
              <w:rPr>
                <w:rFonts w:ascii="Verdana" w:hAnsi="Verdana" w:cs="Times New Roman Bold"/>
                <w:b/>
                <w:sz w:val="22"/>
                <w:szCs w:val="22"/>
                <w:lang w:eastAsia="zh-CN"/>
              </w:rPr>
            </w:pPr>
          </w:p>
        </w:tc>
        <w:tc>
          <w:tcPr>
            <w:tcW w:w="3402" w:type="dxa"/>
            <w:tcBorders>
              <w:top w:val="nil"/>
              <w:left w:val="nil"/>
              <w:bottom w:val="single" w:sz="12" w:space="0" w:color="auto"/>
              <w:right w:val="nil"/>
            </w:tcBorders>
          </w:tcPr>
          <w:p w14:paraId="33279B3A" w14:textId="77777777" w:rsidR="008F7831" w:rsidRPr="008F7831" w:rsidRDefault="008F7831" w:rsidP="008F7831">
            <w:pPr>
              <w:shd w:val="solid" w:color="FFFFFF" w:fill="FFFFFF"/>
              <w:spacing w:before="0" w:after="48" w:line="240" w:lineRule="atLeast"/>
              <w:textAlignment w:val="auto"/>
              <w:rPr>
                <w:sz w:val="22"/>
                <w:szCs w:val="22"/>
                <w:lang w:val="en-US" w:eastAsia="zh-CN"/>
              </w:rPr>
            </w:pPr>
          </w:p>
        </w:tc>
      </w:tr>
      <w:tr w:rsidR="008F7831" w:rsidRPr="008F7831" w14:paraId="15E5AC03" w14:textId="77777777" w:rsidTr="008F7831">
        <w:trPr>
          <w:cantSplit/>
        </w:trPr>
        <w:tc>
          <w:tcPr>
            <w:tcW w:w="6487" w:type="dxa"/>
            <w:tcBorders>
              <w:top w:val="single" w:sz="12" w:space="0" w:color="auto"/>
              <w:left w:val="nil"/>
              <w:bottom w:val="nil"/>
              <w:right w:val="nil"/>
            </w:tcBorders>
          </w:tcPr>
          <w:p w14:paraId="2FA2215B" w14:textId="77777777" w:rsidR="008F7831" w:rsidRPr="008F7831" w:rsidRDefault="008F7831" w:rsidP="008F7831">
            <w:pPr>
              <w:shd w:val="solid" w:color="FFFFFF" w:fill="FFFFFF"/>
              <w:spacing w:before="0" w:after="48"/>
              <w:textAlignment w:val="auto"/>
              <w:rPr>
                <w:rFonts w:ascii="Verdana" w:hAnsi="Verdana" w:cs="Times New Roman Bold"/>
                <w:bCs/>
                <w:sz w:val="22"/>
                <w:szCs w:val="22"/>
                <w:lang w:eastAsia="zh-CN"/>
              </w:rPr>
            </w:pPr>
          </w:p>
        </w:tc>
        <w:tc>
          <w:tcPr>
            <w:tcW w:w="3402" w:type="dxa"/>
            <w:tcBorders>
              <w:top w:val="single" w:sz="12" w:space="0" w:color="auto"/>
              <w:left w:val="nil"/>
              <w:bottom w:val="nil"/>
              <w:right w:val="nil"/>
            </w:tcBorders>
          </w:tcPr>
          <w:p w14:paraId="79E65F5F" w14:textId="77777777" w:rsidR="008F7831" w:rsidRPr="008F7831" w:rsidRDefault="008F7831" w:rsidP="008F7831">
            <w:pPr>
              <w:shd w:val="solid" w:color="FFFFFF" w:fill="FFFFFF"/>
              <w:spacing w:before="0" w:after="48" w:line="240" w:lineRule="atLeast"/>
              <w:textAlignment w:val="auto"/>
              <w:rPr>
                <w:lang w:val="en-US" w:eastAsia="zh-CN"/>
              </w:rPr>
            </w:pPr>
          </w:p>
        </w:tc>
      </w:tr>
      <w:tr w:rsidR="008F7831" w:rsidRPr="008F7831" w14:paraId="1C2B3222" w14:textId="77777777" w:rsidTr="008F7831">
        <w:trPr>
          <w:cantSplit/>
        </w:trPr>
        <w:tc>
          <w:tcPr>
            <w:tcW w:w="6487" w:type="dxa"/>
            <w:vMerge w:val="restart"/>
            <w:hideMark/>
          </w:tcPr>
          <w:p w14:paraId="2704A32B" w14:textId="35B9CE81" w:rsidR="008F7831" w:rsidRPr="008F7831" w:rsidRDefault="008F7831" w:rsidP="008F7831">
            <w:pPr>
              <w:shd w:val="solid" w:color="FFFFFF" w:fill="FFFFFF"/>
              <w:tabs>
                <w:tab w:val="left" w:pos="720"/>
              </w:tabs>
              <w:spacing w:after="240"/>
              <w:textAlignment w:val="auto"/>
              <w:rPr>
                <w:rFonts w:ascii="Verdana" w:hAnsi="Verdana"/>
                <w:sz w:val="20"/>
                <w:lang w:eastAsia="zh-CN"/>
              </w:rPr>
            </w:pPr>
            <w:bookmarkStart w:id="1" w:name="recibido"/>
            <w:bookmarkStart w:id="2" w:name="dnum" w:colFirst="1" w:colLast="1"/>
            <w:bookmarkEnd w:id="1"/>
            <w:r w:rsidRPr="008F7831">
              <w:rPr>
                <w:rFonts w:ascii="Verdana" w:hAnsi="Verdana"/>
                <w:sz w:val="20"/>
                <w:lang w:eastAsia="zh-CN"/>
              </w:rPr>
              <w:t>Received:</w:t>
            </w:r>
            <w:r w:rsidRPr="008F7831">
              <w:rPr>
                <w:rFonts w:ascii="Verdana" w:hAnsi="Verdana"/>
                <w:sz w:val="20"/>
                <w:lang w:eastAsia="zh-CN"/>
              </w:rPr>
              <w:tab/>
            </w:r>
          </w:p>
          <w:p w14:paraId="77F4654F" w14:textId="79BD644C" w:rsidR="008F7831" w:rsidRPr="008F7831" w:rsidRDefault="008F7831" w:rsidP="008F7831">
            <w:pPr>
              <w:shd w:val="solid" w:color="FFFFFF" w:fill="FFFFFF"/>
              <w:tabs>
                <w:tab w:val="left" w:pos="720"/>
              </w:tabs>
              <w:spacing w:before="0" w:after="240"/>
              <w:ind w:left="1134" w:hanging="1134"/>
              <w:textAlignment w:val="auto"/>
              <w:rPr>
                <w:rFonts w:ascii="Verdana" w:hAnsi="Verdana"/>
                <w:sz w:val="20"/>
                <w:lang w:eastAsia="zh-CN"/>
              </w:rPr>
            </w:pPr>
            <w:r w:rsidRPr="008F7831">
              <w:rPr>
                <w:rFonts w:ascii="Verdana" w:hAnsi="Verdana"/>
                <w:sz w:val="20"/>
                <w:lang w:eastAsia="zh-CN"/>
              </w:rPr>
              <w:t xml:space="preserve">Source: </w:t>
            </w:r>
            <w:r w:rsidRPr="008F7831">
              <w:rPr>
                <w:rFonts w:ascii="Verdana" w:hAnsi="Verdana"/>
                <w:sz w:val="20"/>
                <w:lang w:eastAsia="zh-CN"/>
              </w:rPr>
              <w:tab/>
              <w:t>Document 5B/</w:t>
            </w:r>
            <w:r>
              <w:rPr>
                <w:rFonts w:ascii="Verdana" w:hAnsi="Verdana"/>
                <w:sz w:val="20"/>
                <w:lang w:eastAsia="zh-CN"/>
              </w:rPr>
              <w:t>33</w:t>
            </w:r>
            <w:r w:rsidRPr="008F7831">
              <w:rPr>
                <w:rFonts w:ascii="Verdana" w:hAnsi="Verdana"/>
                <w:sz w:val="20"/>
                <w:lang w:eastAsia="zh-CN"/>
              </w:rPr>
              <w:t xml:space="preserve">5 (Annex </w:t>
            </w:r>
            <w:r>
              <w:rPr>
                <w:rFonts w:ascii="Verdana" w:hAnsi="Verdana"/>
                <w:sz w:val="20"/>
                <w:lang w:eastAsia="zh-CN"/>
              </w:rPr>
              <w:t>16</w:t>
            </w:r>
            <w:r w:rsidRPr="008F7831">
              <w:rPr>
                <w:rFonts w:ascii="Verdana" w:hAnsi="Verdana"/>
                <w:sz w:val="20"/>
                <w:lang w:eastAsia="zh-CN"/>
              </w:rPr>
              <w:t>)</w:t>
            </w:r>
          </w:p>
        </w:tc>
        <w:tc>
          <w:tcPr>
            <w:tcW w:w="3402" w:type="dxa"/>
            <w:hideMark/>
          </w:tcPr>
          <w:p w14:paraId="75DF8CD8" w14:textId="77777777" w:rsidR="008F7831" w:rsidRPr="008F7831" w:rsidRDefault="008F7831" w:rsidP="008F7831">
            <w:pPr>
              <w:shd w:val="solid" w:color="FFFFFF" w:fill="FFFFFF"/>
              <w:spacing w:before="0" w:line="240" w:lineRule="atLeast"/>
              <w:textAlignment w:val="auto"/>
              <w:rPr>
                <w:rFonts w:ascii="Verdana" w:hAnsi="Verdana"/>
                <w:sz w:val="20"/>
                <w:lang w:eastAsia="zh-CN"/>
              </w:rPr>
            </w:pPr>
            <w:r w:rsidRPr="008F7831">
              <w:rPr>
                <w:rFonts w:ascii="Verdana" w:hAnsi="Verdana"/>
                <w:b/>
                <w:sz w:val="20"/>
                <w:lang w:eastAsia="zh-CN"/>
              </w:rPr>
              <w:t>Document 5B/288-E</w:t>
            </w:r>
          </w:p>
        </w:tc>
      </w:tr>
      <w:tr w:rsidR="008F7831" w:rsidRPr="008F7831" w14:paraId="0AEA73BD" w14:textId="77777777" w:rsidTr="008F7831">
        <w:trPr>
          <w:cantSplit/>
        </w:trPr>
        <w:tc>
          <w:tcPr>
            <w:tcW w:w="9889" w:type="dxa"/>
            <w:vMerge/>
            <w:vAlign w:val="center"/>
            <w:hideMark/>
          </w:tcPr>
          <w:p w14:paraId="402EF8F9"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2" w:type="dxa"/>
            <w:hideMark/>
          </w:tcPr>
          <w:p w14:paraId="65125241" w14:textId="537BE46B" w:rsidR="008F7831" w:rsidRPr="008F7831" w:rsidRDefault="00CA501D" w:rsidP="008F7831">
            <w:pPr>
              <w:shd w:val="solid" w:color="FFFFFF" w:fill="FFFFFF"/>
              <w:spacing w:before="0" w:line="240" w:lineRule="atLeast"/>
              <w:textAlignment w:val="auto"/>
              <w:rPr>
                <w:rFonts w:ascii="Verdana" w:hAnsi="Verdana"/>
                <w:sz w:val="20"/>
                <w:lang w:eastAsia="zh-CN"/>
              </w:rPr>
            </w:pPr>
            <w:r>
              <w:rPr>
                <w:rFonts w:ascii="Verdana" w:hAnsi="Verdana"/>
                <w:b/>
                <w:sz w:val="20"/>
                <w:lang w:eastAsia="zh-CN"/>
              </w:rPr>
              <w:t>XX</w:t>
            </w:r>
            <w:r w:rsidR="008F7831" w:rsidRPr="008F7831">
              <w:rPr>
                <w:rFonts w:ascii="Verdana" w:hAnsi="Verdana"/>
                <w:b/>
                <w:sz w:val="20"/>
                <w:lang w:eastAsia="zh-CN"/>
              </w:rPr>
              <w:t xml:space="preserve"> </w:t>
            </w:r>
            <w:r>
              <w:rPr>
                <w:rFonts w:ascii="Verdana" w:hAnsi="Verdana"/>
                <w:b/>
                <w:sz w:val="20"/>
                <w:lang w:eastAsia="zh-CN"/>
              </w:rPr>
              <w:t>November</w:t>
            </w:r>
            <w:r w:rsidR="008F7831" w:rsidRPr="008F7831">
              <w:rPr>
                <w:rFonts w:ascii="Verdana" w:hAnsi="Verdana"/>
                <w:b/>
                <w:sz w:val="20"/>
                <w:lang w:eastAsia="zh-CN"/>
              </w:rPr>
              <w:t xml:space="preserve"> 2021</w:t>
            </w:r>
          </w:p>
        </w:tc>
      </w:tr>
      <w:tr w:rsidR="008F7831" w:rsidRPr="008F7831" w14:paraId="103C3458" w14:textId="77777777" w:rsidTr="008F7831">
        <w:trPr>
          <w:cantSplit/>
        </w:trPr>
        <w:tc>
          <w:tcPr>
            <w:tcW w:w="9889" w:type="dxa"/>
            <w:vMerge/>
            <w:vAlign w:val="center"/>
            <w:hideMark/>
          </w:tcPr>
          <w:p w14:paraId="5F66D141"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2" w:type="dxa"/>
            <w:hideMark/>
          </w:tcPr>
          <w:p w14:paraId="0676A247" w14:textId="77777777" w:rsidR="008F7831" w:rsidRPr="008F7831" w:rsidRDefault="008F7831" w:rsidP="008F7831">
            <w:pPr>
              <w:shd w:val="solid" w:color="FFFFFF" w:fill="FFFFFF"/>
              <w:spacing w:before="0" w:line="240" w:lineRule="atLeast"/>
              <w:textAlignment w:val="auto"/>
              <w:rPr>
                <w:rFonts w:ascii="Verdana" w:eastAsia="SimSun" w:hAnsi="Verdana"/>
                <w:sz w:val="20"/>
                <w:lang w:eastAsia="zh-CN"/>
              </w:rPr>
            </w:pPr>
            <w:r w:rsidRPr="008F7831">
              <w:rPr>
                <w:rFonts w:ascii="Verdana" w:eastAsia="SimSun" w:hAnsi="Verdana"/>
                <w:b/>
                <w:sz w:val="20"/>
                <w:lang w:eastAsia="zh-CN"/>
              </w:rPr>
              <w:t>English only</w:t>
            </w:r>
          </w:p>
        </w:tc>
      </w:tr>
      <w:tr w:rsidR="008F7831" w:rsidRPr="008F7831" w14:paraId="4A392291" w14:textId="77777777" w:rsidTr="008F7831">
        <w:trPr>
          <w:cantSplit/>
        </w:trPr>
        <w:tc>
          <w:tcPr>
            <w:tcW w:w="9889" w:type="dxa"/>
            <w:gridSpan w:val="2"/>
            <w:hideMark/>
          </w:tcPr>
          <w:p w14:paraId="70B0D06F" w14:textId="77777777" w:rsidR="008F7831" w:rsidRPr="008F7831" w:rsidRDefault="008F7831" w:rsidP="008F7831">
            <w:pPr>
              <w:spacing w:before="840"/>
              <w:jc w:val="center"/>
              <w:textAlignment w:val="auto"/>
              <w:rPr>
                <w:b/>
                <w:sz w:val="28"/>
                <w:lang w:eastAsia="zh-CN"/>
              </w:rPr>
            </w:pPr>
            <w:bookmarkStart w:id="5" w:name="dsource"/>
            <w:bookmarkEnd w:id="4"/>
            <w:r w:rsidRPr="008F7831">
              <w:rPr>
                <w:b/>
                <w:sz w:val="28"/>
                <w:lang w:eastAsia="zh-CN"/>
              </w:rPr>
              <w:t>United States of America</w:t>
            </w:r>
          </w:p>
        </w:tc>
        <w:bookmarkEnd w:id="5"/>
      </w:tr>
      <w:tr w:rsidR="008F7831" w:rsidRPr="008F7831" w14:paraId="6C3388E6" w14:textId="77777777" w:rsidTr="008F7831">
        <w:trPr>
          <w:cantSplit/>
        </w:trPr>
        <w:tc>
          <w:tcPr>
            <w:tcW w:w="9889" w:type="dxa"/>
            <w:gridSpan w:val="2"/>
            <w:hideMark/>
          </w:tcPr>
          <w:p w14:paraId="0CEFF26A" w14:textId="576F142B" w:rsidR="008F7831" w:rsidRPr="008F7831" w:rsidRDefault="008F7831" w:rsidP="008F7831">
            <w:pPr>
              <w:tabs>
                <w:tab w:val="left" w:pos="567"/>
                <w:tab w:val="left" w:pos="1701"/>
                <w:tab w:val="left" w:pos="2835"/>
              </w:tabs>
              <w:spacing w:before="240"/>
              <w:jc w:val="center"/>
              <w:textAlignment w:val="auto"/>
              <w:rPr>
                <w:caps/>
                <w:sz w:val="28"/>
                <w:lang w:eastAsia="zh-CN"/>
              </w:rPr>
            </w:pPr>
            <w:bookmarkStart w:id="6" w:name="drec"/>
            <w:r w:rsidRPr="008F7831">
              <w:rPr>
                <w:caps/>
                <w:sz w:val="28"/>
                <w:lang w:eastAsia="zh-CN"/>
              </w:rPr>
              <w:t>Working document for a Preliminary draft revision to Recommendation itu-r M.2116-0</w:t>
            </w:r>
          </w:p>
        </w:tc>
        <w:bookmarkEnd w:id="6"/>
      </w:tr>
      <w:tr w:rsidR="008F7831" w:rsidRPr="008F7831" w14:paraId="7B804ECB" w14:textId="77777777" w:rsidTr="008F7831">
        <w:trPr>
          <w:cantSplit/>
        </w:trPr>
        <w:tc>
          <w:tcPr>
            <w:tcW w:w="9889" w:type="dxa"/>
            <w:gridSpan w:val="2"/>
            <w:hideMark/>
          </w:tcPr>
          <w:p w14:paraId="1017C8D5" w14:textId="77777777" w:rsidR="008F7831" w:rsidRPr="008F7831" w:rsidRDefault="008F7831" w:rsidP="008F7831">
            <w:pPr>
              <w:overflowPunct/>
              <w:autoSpaceDE/>
              <w:autoSpaceDN/>
              <w:adjustRightInd/>
              <w:spacing w:before="240"/>
              <w:jc w:val="center"/>
              <w:textAlignment w:val="auto"/>
              <w:rPr>
                <w:b/>
                <w:sz w:val="28"/>
                <w:lang w:eastAsia="zh-CN"/>
              </w:rPr>
            </w:pPr>
            <w:bookmarkStart w:id="7" w:name="dtitle1"/>
            <w:r w:rsidRPr="008F7831">
              <w:rPr>
                <w:b/>
                <w:sz w:val="28"/>
                <w:lang w:eastAsia="zh-CN"/>
              </w:rPr>
              <w:t>Technical characteristics and protection criteria for the aeronautical mobile service systems operating within the 4 400-4 990 MHz frequency range</w:t>
            </w:r>
          </w:p>
        </w:tc>
      </w:tr>
    </w:tbl>
    <w:p w14:paraId="045BC387" w14:textId="77777777" w:rsidR="008F7831" w:rsidRPr="008F7831" w:rsidRDefault="008F7831" w:rsidP="008F7831">
      <w:pPr>
        <w:keepNext/>
        <w:keepLines/>
        <w:spacing w:before="360"/>
        <w:ind w:left="1134" w:hanging="1134"/>
        <w:textAlignment w:val="auto"/>
        <w:outlineLvl w:val="0"/>
        <w:rPr>
          <w:rFonts w:eastAsia="FangSong_GB2312"/>
          <w:b/>
          <w:sz w:val="28"/>
          <w:lang w:eastAsia="zh-CN"/>
        </w:rPr>
      </w:pPr>
      <w:bookmarkStart w:id="8" w:name="dbreak"/>
      <w:bookmarkEnd w:id="7"/>
      <w:bookmarkEnd w:id="8"/>
      <w:r w:rsidRPr="008F7831">
        <w:rPr>
          <w:rFonts w:eastAsia="FangSong_GB2312"/>
          <w:b/>
          <w:sz w:val="28"/>
          <w:lang w:eastAsia="zh-CN"/>
        </w:rPr>
        <w:t>1</w:t>
      </w:r>
      <w:r w:rsidRPr="008F7831">
        <w:rPr>
          <w:rFonts w:eastAsia="FangSong_GB2312"/>
          <w:b/>
          <w:sz w:val="28"/>
          <w:lang w:eastAsia="zh-CN"/>
        </w:rPr>
        <w:tab/>
        <w:t>Introduction</w:t>
      </w:r>
    </w:p>
    <w:p w14:paraId="4F68B63C" w14:textId="39197697" w:rsidR="008F7831" w:rsidRPr="008F7831" w:rsidRDefault="008F7831" w:rsidP="008F7831">
      <w:pPr>
        <w:tabs>
          <w:tab w:val="left" w:pos="794"/>
          <w:tab w:val="left" w:pos="1191"/>
          <w:tab w:val="left" w:pos="1588"/>
          <w:tab w:val="left" w:pos="1985"/>
        </w:tabs>
        <w:textAlignment w:val="auto"/>
        <w:rPr>
          <w:iCs/>
          <w:lang w:eastAsia="zh-CN"/>
        </w:rPr>
      </w:pPr>
      <w:r w:rsidRPr="008F7831">
        <w:rPr>
          <w:lang w:eastAsia="zh-CN"/>
        </w:rPr>
        <w:t>At the twenty-</w:t>
      </w:r>
      <w:r w:rsidR="00CA501D">
        <w:rPr>
          <w:lang w:eastAsia="zh-CN"/>
        </w:rPr>
        <w:t>sixth</w:t>
      </w:r>
      <w:r w:rsidRPr="008F7831">
        <w:rPr>
          <w:lang w:eastAsia="zh-CN"/>
        </w:rPr>
        <w:t xml:space="preserve"> meeting of Working Party 5B (e-meeting, </w:t>
      </w:r>
      <w:r w:rsidR="00CA501D">
        <w:rPr>
          <w:lang w:eastAsia="zh-CN"/>
        </w:rPr>
        <w:t xml:space="preserve">May </w:t>
      </w:r>
      <w:r w:rsidRPr="008F7831">
        <w:rPr>
          <w:lang w:eastAsia="zh-CN"/>
        </w:rPr>
        <w:t>202</w:t>
      </w:r>
      <w:r w:rsidR="00CA501D">
        <w:rPr>
          <w:lang w:eastAsia="zh-CN"/>
        </w:rPr>
        <w:t>1</w:t>
      </w:r>
      <w:r w:rsidRPr="008F7831">
        <w:rPr>
          <w:lang w:eastAsia="zh-CN"/>
        </w:rPr>
        <w:t xml:space="preserve">) the </w:t>
      </w:r>
      <w:r w:rsidR="00CA501D">
        <w:rPr>
          <w:lang w:eastAsia="zh-CN"/>
        </w:rPr>
        <w:t xml:space="preserve">meeting agreed to </w:t>
      </w:r>
      <w:r w:rsidRPr="008F7831">
        <w:rPr>
          <w:iCs/>
          <w:lang w:eastAsia="zh-CN"/>
        </w:rPr>
        <w:t xml:space="preserve">initiate a revision </w:t>
      </w:r>
      <w:r w:rsidR="00CA501D">
        <w:rPr>
          <w:iCs/>
          <w:lang w:eastAsia="zh-CN"/>
        </w:rPr>
        <w:t>to Recommendation ITU-R M.2116</w:t>
      </w:r>
      <w:r w:rsidRPr="008F7831">
        <w:rPr>
          <w:iCs/>
          <w:lang w:eastAsia="zh-CN"/>
        </w:rPr>
        <w:t xml:space="preserve">. This contribution </w:t>
      </w:r>
      <w:r w:rsidR="00CA501D">
        <w:rPr>
          <w:iCs/>
          <w:lang w:eastAsia="zh-CN"/>
        </w:rPr>
        <w:t xml:space="preserve">seeks to continue the development of this revision. </w:t>
      </w:r>
    </w:p>
    <w:p w14:paraId="7F23EB5E" w14:textId="77777777" w:rsidR="008F7831" w:rsidRPr="008F7831" w:rsidRDefault="008F7831" w:rsidP="008F7831">
      <w:pPr>
        <w:keepNext/>
        <w:keepLines/>
        <w:spacing w:before="280"/>
        <w:ind w:left="1134" w:hanging="1134"/>
        <w:textAlignment w:val="auto"/>
        <w:outlineLvl w:val="0"/>
        <w:rPr>
          <w:rFonts w:eastAsia="FangSong_GB2312"/>
          <w:b/>
          <w:sz w:val="28"/>
          <w:lang w:eastAsia="zh-CN"/>
        </w:rPr>
      </w:pPr>
      <w:r w:rsidRPr="008F7831">
        <w:rPr>
          <w:rFonts w:eastAsia="FangSong_GB2312"/>
          <w:b/>
          <w:sz w:val="28"/>
          <w:lang w:eastAsia="zh-CN"/>
        </w:rPr>
        <w:t>2</w:t>
      </w:r>
      <w:r w:rsidRPr="008F7831">
        <w:rPr>
          <w:rFonts w:eastAsia="FangSong_GB2312"/>
          <w:b/>
          <w:sz w:val="28"/>
          <w:lang w:eastAsia="zh-CN"/>
        </w:rPr>
        <w:tab/>
        <w:t>Proposal</w:t>
      </w:r>
    </w:p>
    <w:p w14:paraId="2009719B" w14:textId="51A676E3" w:rsidR="008F7831" w:rsidRPr="008F7831" w:rsidRDefault="008F7831" w:rsidP="008F7831">
      <w:pPr>
        <w:tabs>
          <w:tab w:val="left" w:pos="794"/>
          <w:tab w:val="left" w:pos="1191"/>
          <w:tab w:val="left" w:pos="1588"/>
          <w:tab w:val="left" w:pos="1985"/>
        </w:tabs>
        <w:textAlignment w:val="auto"/>
        <w:rPr>
          <w:lang w:eastAsia="zh-CN"/>
        </w:rPr>
      </w:pPr>
      <w:r w:rsidRPr="008F7831">
        <w:rPr>
          <w:lang w:eastAsia="zh-CN"/>
        </w:rPr>
        <w:t xml:space="preserve">The United States proposes </w:t>
      </w:r>
      <w:r w:rsidR="00CA501D">
        <w:rPr>
          <w:lang w:eastAsia="zh-CN"/>
        </w:rPr>
        <w:t xml:space="preserve">the following edits contained in Attachment 1. </w:t>
      </w:r>
      <w:r w:rsidRPr="008F7831">
        <w:rPr>
          <w:lang w:eastAsia="zh-CN"/>
        </w:rPr>
        <w:t xml:space="preserve"> </w:t>
      </w:r>
    </w:p>
    <w:p w14:paraId="255815E9" w14:textId="77777777" w:rsidR="008F7831" w:rsidRPr="008F7831" w:rsidRDefault="008F7831" w:rsidP="008F7831">
      <w:pPr>
        <w:tabs>
          <w:tab w:val="left" w:pos="794"/>
          <w:tab w:val="left" w:pos="1191"/>
          <w:tab w:val="left" w:pos="1588"/>
          <w:tab w:val="left" w:pos="1985"/>
        </w:tabs>
        <w:spacing w:before="600"/>
        <w:textAlignment w:val="auto"/>
        <w:rPr>
          <w:rFonts w:eastAsia="MS Mincho"/>
          <w:lang w:eastAsia="zh-CN"/>
        </w:rPr>
      </w:pPr>
      <w:r w:rsidRPr="008F7831">
        <w:rPr>
          <w:rFonts w:eastAsia="MS Mincho"/>
          <w:b/>
          <w:bCs/>
          <w:lang w:eastAsia="zh-CN"/>
        </w:rPr>
        <w:t>Attachment:</w:t>
      </w:r>
      <w:r w:rsidRPr="008F7831">
        <w:rPr>
          <w:rFonts w:eastAsia="MS Mincho"/>
          <w:lang w:eastAsia="zh-CN"/>
        </w:rPr>
        <w:t xml:space="preserve"> </w:t>
      </w:r>
      <w:r w:rsidRPr="008F7831">
        <w:rPr>
          <w:rFonts w:eastAsia="MS Mincho"/>
          <w:lang w:eastAsia="zh-CN"/>
        </w:rPr>
        <w:tab/>
        <w:t>1</w:t>
      </w:r>
    </w:p>
    <w:p w14:paraId="174C50CE" w14:textId="4E9ACED8" w:rsidR="008F7831" w:rsidRDefault="008F7831">
      <w:pPr>
        <w:tabs>
          <w:tab w:val="clear" w:pos="1134"/>
          <w:tab w:val="clear" w:pos="1871"/>
          <w:tab w:val="clear" w:pos="2268"/>
        </w:tabs>
        <w:overflowPunct/>
        <w:autoSpaceDE/>
        <w:autoSpaceDN/>
        <w:adjustRightInd/>
        <w:spacing w:before="0" w:after="160" w:line="259" w:lineRule="auto"/>
        <w:textAlignment w:val="auto"/>
        <w:rPr>
          <w:sz w:val="28"/>
          <w:szCs w:val="24"/>
        </w:rPr>
      </w:pPr>
      <w:r>
        <w:rPr>
          <w:sz w:val="28"/>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8F7831" w:rsidRPr="008F7831" w14:paraId="013F183C" w14:textId="77777777" w:rsidTr="00FF6CF9">
        <w:trPr>
          <w:cantSplit/>
        </w:trPr>
        <w:tc>
          <w:tcPr>
            <w:tcW w:w="9889" w:type="dxa"/>
          </w:tcPr>
          <w:p w14:paraId="4DD86247" w14:textId="3E09442B" w:rsidR="008F7831" w:rsidRPr="008F7831" w:rsidRDefault="00CA501D" w:rsidP="008F7831">
            <w:pPr>
              <w:spacing w:before="840"/>
              <w:jc w:val="center"/>
              <w:rPr>
                <w:b/>
                <w:sz w:val="28"/>
                <w:lang w:eastAsia="zh-CN"/>
              </w:rPr>
            </w:pPr>
            <w:r>
              <w:rPr>
                <w:b/>
                <w:sz w:val="28"/>
                <w:lang w:eastAsia="zh-CN"/>
              </w:rPr>
              <w:lastRenderedPageBreak/>
              <w:t>ATTACHMENT</w:t>
            </w:r>
          </w:p>
        </w:tc>
      </w:tr>
      <w:tr w:rsidR="008F7831" w:rsidRPr="008F7831" w14:paraId="22E20433" w14:textId="77777777" w:rsidTr="00FF6CF9">
        <w:trPr>
          <w:cantSplit/>
        </w:trPr>
        <w:tc>
          <w:tcPr>
            <w:tcW w:w="9889" w:type="dxa"/>
          </w:tcPr>
          <w:p w14:paraId="6C91727D" w14:textId="77777777" w:rsidR="008F7831" w:rsidRPr="008F7831" w:rsidRDefault="008F7831" w:rsidP="008F7831">
            <w:pPr>
              <w:tabs>
                <w:tab w:val="left" w:pos="567"/>
                <w:tab w:val="left" w:pos="1701"/>
                <w:tab w:val="left" w:pos="2835"/>
              </w:tabs>
              <w:spacing w:before="240"/>
              <w:jc w:val="center"/>
              <w:rPr>
                <w:caps/>
                <w:sz w:val="28"/>
              </w:rPr>
            </w:pPr>
            <w:r w:rsidRPr="008F7831">
              <w:rPr>
                <w:caps/>
                <w:sz w:val="28"/>
              </w:rPr>
              <w:t>WORKING DOCUMENT TOWARDS A PRELIMINARY DRAFT REVISION TO RECOMMENDATION ITU-R M.2116-0</w:t>
            </w:r>
          </w:p>
        </w:tc>
      </w:tr>
      <w:tr w:rsidR="008F7831" w:rsidRPr="008F7831" w14:paraId="335D0EDD" w14:textId="77777777" w:rsidTr="00FF6CF9">
        <w:trPr>
          <w:cantSplit/>
        </w:trPr>
        <w:tc>
          <w:tcPr>
            <w:tcW w:w="9889" w:type="dxa"/>
          </w:tcPr>
          <w:p w14:paraId="53C7CF00" w14:textId="77777777" w:rsidR="008F7831" w:rsidRPr="008F7831" w:rsidRDefault="008F7831" w:rsidP="008F7831">
            <w:pPr>
              <w:overflowPunct/>
              <w:autoSpaceDE/>
              <w:autoSpaceDN/>
              <w:adjustRightInd/>
              <w:spacing w:before="240"/>
              <w:jc w:val="center"/>
              <w:textAlignment w:val="auto"/>
              <w:rPr>
                <w:b/>
                <w:sz w:val="28"/>
                <w:lang w:eastAsia="zh-CN"/>
              </w:rPr>
            </w:pPr>
            <w:r w:rsidRPr="008F7831">
              <w:rPr>
                <w:b/>
                <w:sz w:val="28"/>
              </w:rPr>
              <w:t xml:space="preserve">Technical characteristics and protection criteria for the </w:t>
            </w:r>
            <w:ins w:id="9" w:author="Author">
              <w:r w:rsidRPr="008F7831">
                <w:rPr>
                  <w:b/>
                  <w:sz w:val="28"/>
                </w:rPr>
                <w:t xml:space="preserve">systems operating in the </w:t>
              </w:r>
            </w:ins>
            <w:r w:rsidRPr="008F7831">
              <w:rPr>
                <w:b/>
                <w:sz w:val="28"/>
              </w:rPr>
              <w:t xml:space="preserve">aeronautical </w:t>
            </w:r>
            <w:ins w:id="10" w:author="Author">
              <w:r w:rsidRPr="008F7831">
                <w:rPr>
                  <w:b/>
                  <w:sz w:val="28"/>
                </w:rPr>
                <w:t xml:space="preserve">mobile service and maritime </w:t>
              </w:r>
            </w:ins>
            <w:r w:rsidRPr="008F7831">
              <w:rPr>
                <w:b/>
                <w:sz w:val="28"/>
              </w:rPr>
              <w:t>mobile service</w:t>
            </w:r>
            <w:del w:id="11" w:author="Author">
              <w:r w:rsidRPr="008F7831" w:rsidDel="006A3978">
                <w:rPr>
                  <w:b/>
                  <w:sz w:val="28"/>
                </w:rPr>
                <w:delText xml:space="preserve"> systems operating</w:delText>
              </w:r>
            </w:del>
            <w:r w:rsidRPr="008F7831">
              <w:rPr>
                <w:b/>
                <w:sz w:val="28"/>
              </w:rPr>
              <w:t xml:space="preserve"> within the 4 400-4 990 MHz frequency range</w:t>
            </w:r>
          </w:p>
        </w:tc>
      </w:tr>
    </w:tbl>
    <w:p w14:paraId="1410024A" w14:textId="77777777" w:rsidR="008F7831" w:rsidRPr="008F7831" w:rsidRDefault="008F7831" w:rsidP="008F7831">
      <w:pPr>
        <w:keepNext/>
        <w:keepLines/>
        <w:jc w:val="right"/>
        <w:rPr>
          <w:sz w:val="22"/>
        </w:rPr>
      </w:pPr>
      <w:r w:rsidRPr="008F7831">
        <w:rPr>
          <w:sz w:val="22"/>
        </w:rPr>
        <w:t>(2018-</w:t>
      </w:r>
      <w:ins w:id="12" w:author="Author">
        <w:r w:rsidRPr="008F7831">
          <w:rPr>
            <w:sz w:val="22"/>
          </w:rPr>
          <w:t>20xx</w:t>
        </w:r>
      </w:ins>
      <w:r w:rsidRPr="008F7831">
        <w:rPr>
          <w:sz w:val="22"/>
        </w:rPr>
        <w:t>)</w:t>
      </w:r>
    </w:p>
    <w:p w14:paraId="453487BB" w14:textId="77777777" w:rsidR="008F7831" w:rsidRPr="008F7831" w:rsidRDefault="008F7831" w:rsidP="008F7831">
      <w:pPr>
        <w:spacing w:before="240" w:after="240"/>
        <w:rPr>
          <w:ins w:id="13" w:author="Author"/>
          <w:i/>
          <w:iCs/>
        </w:rPr>
      </w:pPr>
      <w:ins w:id="14" w:author="Author">
        <w:r w:rsidRPr="008F7831">
          <w:rPr>
            <w:i/>
            <w:iCs/>
          </w:rPr>
          <w:t xml:space="preserve">[Editor’s note: the following elements of main body of the Recommendation were not discussed nor agreed at WP 5B meeting in May 2021.] </w:t>
        </w:r>
      </w:ins>
    </w:p>
    <w:p w14:paraId="0B47E947" w14:textId="77777777" w:rsidR="008F7831" w:rsidRPr="008F7831" w:rsidRDefault="008F7831" w:rsidP="008F7831">
      <w:pPr>
        <w:spacing w:before="240" w:after="240"/>
        <w:rPr>
          <w:ins w:id="15" w:author="Author"/>
          <w:i/>
          <w:iCs/>
        </w:rPr>
      </w:pPr>
      <w:ins w:id="16" w:author="Author">
        <w:r w:rsidRPr="008F7831">
          <w:rPr>
            <w:i/>
            <w:iCs/>
          </w:rPr>
          <w:t>[Editor’s note: The scope of this recommendation may need to be reviewed not to be limited to the technical characteristics for sharing and compatibility studies but also for operations]</w:t>
        </w:r>
      </w:ins>
    </w:p>
    <w:p w14:paraId="60CD0230" w14:textId="496BB1FD" w:rsidR="008F7831" w:rsidRPr="008F7831" w:rsidRDefault="008F7831" w:rsidP="008F7831">
      <w:pPr>
        <w:keepNext/>
        <w:keepLines/>
        <w:tabs>
          <w:tab w:val="left" w:pos="794"/>
          <w:tab w:val="left" w:pos="1191"/>
          <w:tab w:val="left" w:pos="1588"/>
          <w:tab w:val="left" w:pos="1985"/>
        </w:tabs>
        <w:spacing w:before="240"/>
        <w:jc w:val="both"/>
        <w:rPr>
          <w:b/>
          <w:sz w:val="20"/>
          <w:szCs w:val="18"/>
        </w:rPr>
      </w:pPr>
      <w:ins w:id="17" w:author="Author">
        <w:del w:id="18" w:author="DON CIO " w:date="2021-10-13T13:59:00Z">
          <w:r w:rsidRPr="00EA6A33" w:rsidDel="00EA6A33">
            <w:rPr>
              <w:b/>
              <w:sz w:val="22"/>
              <w:szCs w:val="18"/>
              <w:highlight w:val="yellow"/>
              <w:rPrChange w:id="19" w:author="DON CIO " w:date="2021-10-13T13:59:00Z">
                <w:rPr>
                  <w:b/>
                  <w:sz w:val="22"/>
                  <w:szCs w:val="18"/>
                </w:rPr>
              </w:rPrChange>
            </w:rPr>
            <w:delText>[</w:delText>
          </w:r>
        </w:del>
      </w:ins>
      <w:r w:rsidRPr="008F7831">
        <w:rPr>
          <w:b/>
          <w:sz w:val="22"/>
          <w:szCs w:val="18"/>
        </w:rPr>
        <w:t>Scope</w:t>
      </w:r>
    </w:p>
    <w:p w14:paraId="33D9CA86" w14:textId="77777777" w:rsidR="008F7831" w:rsidRPr="008F7831" w:rsidRDefault="008F7831">
      <w:pPr>
        <w:tabs>
          <w:tab w:val="left" w:pos="794"/>
          <w:tab w:val="left" w:pos="1191"/>
          <w:tab w:val="left" w:pos="1588"/>
          <w:tab w:val="left" w:pos="1985"/>
        </w:tabs>
        <w:spacing w:after="480"/>
        <w:jc w:val="both"/>
        <w:rPr>
          <w:sz w:val="22"/>
          <w:szCs w:val="18"/>
        </w:rPr>
        <w:pPrChange w:id="20" w:author="Chamova, Alisa" w:date="2021-05-24T11:36:00Z">
          <w:pPr>
            <w:tabs>
              <w:tab w:val="left" w:pos="794"/>
              <w:tab w:val="left" w:pos="1191"/>
              <w:tab w:val="left" w:pos="1588"/>
              <w:tab w:val="left" w:pos="1985"/>
            </w:tabs>
            <w:spacing w:after="480"/>
          </w:pPr>
        </w:pPrChange>
      </w:pPr>
      <w:r w:rsidRPr="008F7831">
        <w:rPr>
          <w:sz w:val="22"/>
          <w:szCs w:val="18"/>
        </w:rPr>
        <w:t xml:space="preserve">This Recommendation provides information on the technical characteristics and protection criteria for systems operating in the aeronautical mobile service (AMS) </w:t>
      </w:r>
      <w:ins w:id="21" w:author="Author">
        <w:r w:rsidRPr="008F7831">
          <w:rPr>
            <w:sz w:val="22"/>
            <w:szCs w:val="18"/>
          </w:rPr>
          <w:t xml:space="preserve">and maritime mobile service (MMS) </w:t>
        </w:r>
      </w:ins>
      <w:r w:rsidRPr="008F7831">
        <w:rPr>
          <w:sz w:val="22"/>
          <w:szCs w:val="18"/>
        </w:rPr>
        <w:t>planned to or currently operating within the frequency range 4 400-4 990 MHz for use in sharing and compatibility studies as needed and does not contain any aeronautical mobile telemetry system.</w:t>
      </w:r>
    </w:p>
    <w:p w14:paraId="453B3D69" w14:textId="77777777" w:rsidR="008F7831" w:rsidRPr="008F7831" w:rsidRDefault="008F7831" w:rsidP="008F7831">
      <w:pPr>
        <w:keepNext/>
        <w:keepLines/>
        <w:spacing w:before="160"/>
        <w:rPr>
          <w:rFonts w:ascii="Times New Roman Bold" w:hAnsi="Times New Roman Bold" w:cs="Times New Roman Bold"/>
          <w:b/>
          <w:lang w:eastAsia="zh-CN"/>
        </w:rPr>
      </w:pPr>
      <w:r w:rsidRPr="008F7831">
        <w:rPr>
          <w:rFonts w:ascii="Times New Roman Bold" w:hAnsi="Times New Roman Bold" w:cs="Times New Roman Bold"/>
          <w:b/>
          <w:lang w:eastAsia="zh-CN"/>
        </w:rPr>
        <w:t>Keywords</w:t>
      </w:r>
    </w:p>
    <w:p w14:paraId="0CAFD0F8" w14:textId="77777777" w:rsidR="008F7831" w:rsidRPr="008F7831" w:rsidRDefault="008F7831" w:rsidP="008F7831">
      <w:pPr>
        <w:tabs>
          <w:tab w:val="left" w:pos="794"/>
          <w:tab w:val="left" w:pos="1191"/>
          <w:tab w:val="left" w:pos="1588"/>
          <w:tab w:val="left" w:pos="1985"/>
        </w:tabs>
      </w:pPr>
      <w:r w:rsidRPr="008F7831">
        <w:t xml:space="preserve">Aeronautical mobile service, </w:t>
      </w:r>
      <w:ins w:id="22" w:author="Author">
        <w:r w:rsidRPr="008F7831">
          <w:t xml:space="preserve">maritime mobile service, </w:t>
        </w:r>
      </w:ins>
      <w:r w:rsidRPr="008F7831">
        <w:t>technical characteristics, protection criteria</w:t>
      </w:r>
    </w:p>
    <w:p w14:paraId="4FF07C2E" w14:textId="77777777" w:rsidR="008F7831" w:rsidRPr="008F7831" w:rsidRDefault="008F7831" w:rsidP="008F7831">
      <w:pPr>
        <w:keepNext/>
        <w:keepLines/>
        <w:spacing w:before="160"/>
        <w:rPr>
          <w:rFonts w:ascii="Times New Roman Bold" w:hAnsi="Times New Roman Bold" w:cs="Times New Roman Bold"/>
          <w:b/>
          <w:lang w:eastAsia="zh-CN"/>
        </w:rPr>
      </w:pPr>
      <w:r w:rsidRPr="008F7831">
        <w:rPr>
          <w:rFonts w:ascii="Times New Roman Bold" w:hAnsi="Times New Roman Bold" w:cs="Times New Roman Bold"/>
          <w:b/>
          <w:lang w:eastAsia="zh-CN"/>
        </w:rPr>
        <w:t>Abbreviations/Glossary</w:t>
      </w:r>
    </w:p>
    <w:p w14:paraId="57D8D27E" w14:textId="77777777" w:rsidR="008F7831" w:rsidRPr="008F7831" w:rsidRDefault="008F7831" w:rsidP="008F7831">
      <w:pPr>
        <w:tabs>
          <w:tab w:val="left" w:pos="993"/>
          <w:tab w:val="left" w:pos="1191"/>
          <w:tab w:val="left" w:pos="1588"/>
          <w:tab w:val="left" w:pos="1985"/>
        </w:tabs>
        <w:jc w:val="both"/>
      </w:pPr>
      <w:r w:rsidRPr="008F7831">
        <w:t>ADL</w:t>
      </w:r>
      <w:r w:rsidRPr="008F7831">
        <w:tab/>
        <w:t>Aeronautical mobile service data link</w:t>
      </w:r>
    </w:p>
    <w:p w14:paraId="34100730" w14:textId="77777777" w:rsidR="008F7831" w:rsidRPr="008F7831" w:rsidRDefault="008F7831" w:rsidP="008F7831">
      <w:pPr>
        <w:tabs>
          <w:tab w:val="left" w:pos="993"/>
          <w:tab w:val="left" w:pos="1191"/>
          <w:tab w:val="left" w:pos="1588"/>
          <w:tab w:val="left" w:pos="1985"/>
        </w:tabs>
        <w:jc w:val="both"/>
        <w:rPr>
          <w:ins w:id="23" w:author="Author"/>
        </w:rPr>
      </w:pPr>
      <w:r w:rsidRPr="008F7831">
        <w:t>AMS</w:t>
      </w:r>
      <w:r w:rsidRPr="008F7831">
        <w:tab/>
        <w:t>Aeronautical mobile service</w:t>
      </w:r>
    </w:p>
    <w:p w14:paraId="65F086FD" w14:textId="5B4AED8C" w:rsidR="008F7831" w:rsidRPr="008F7831" w:rsidRDefault="008F7831" w:rsidP="008F7831">
      <w:pPr>
        <w:tabs>
          <w:tab w:val="left" w:pos="993"/>
          <w:tab w:val="left" w:pos="1191"/>
          <w:tab w:val="left" w:pos="1588"/>
          <w:tab w:val="left" w:pos="1985"/>
        </w:tabs>
        <w:jc w:val="both"/>
        <w:rPr>
          <w:ins w:id="24" w:author="Author"/>
        </w:rPr>
      </w:pPr>
      <w:bookmarkStart w:id="25" w:name="_Hlk54784060"/>
      <w:ins w:id="26" w:author="Author">
        <w:r w:rsidRPr="008F7831">
          <w:t>MDL</w:t>
        </w:r>
        <w:r w:rsidRPr="008F7831">
          <w:tab/>
          <w:t>Maritime mobile service data link</w:t>
        </w:r>
      </w:ins>
    </w:p>
    <w:p w14:paraId="57778DD9" w14:textId="77777777" w:rsidR="008F7831" w:rsidRPr="008F7831" w:rsidRDefault="008F7831" w:rsidP="008F7831">
      <w:pPr>
        <w:tabs>
          <w:tab w:val="left" w:pos="993"/>
          <w:tab w:val="left" w:pos="1191"/>
          <w:tab w:val="left" w:pos="1588"/>
          <w:tab w:val="left" w:pos="1985"/>
        </w:tabs>
        <w:jc w:val="both"/>
        <w:rPr>
          <w:ins w:id="27" w:author="Author"/>
        </w:rPr>
      </w:pPr>
      <w:ins w:id="28" w:author="Author">
        <w:r w:rsidRPr="008F7831">
          <w:t>MMS</w:t>
        </w:r>
        <w:r w:rsidRPr="008F7831">
          <w:tab/>
          <w:t>Maritime mobile service</w:t>
        </w:r>
      </w:ins>
    </w:p>
    <w:p w14:paraId="208993ED" w14:textId="77777777" w:rsidR="008F7831" w:rsidRPr="008F7831" w:rsidRDefault="008F7831">
      <w:pPr>
        <w:keepNext/>
        <w:keepLines/>
        <w:spacing w:before="160"/>
        <w:rPr>
          <w:ins w:id="29" w:author="Author"/>
          <w:rFonts w:ascii="Times New Roman Bold" w:hAnsi="Times New Roman Bold" w:cs="Times New Roman Bold"/>
          <w:b/>
          <w:lang w:eastAsia="zh-CN"/>
        </w:rPr>
        <w:pPrChange w:id="30" w:author="Chamova, Alisa" w:date="2021-05-24T11:36:00Z">
          <w:pPr>
            <w:keepNext/>
            <w:keepLines/>
            <w:tabs>
              <w:tab w:val="left" w:pos="794"/>
              <w:tab w:val="left" w:pos="1191"/>
              <w:tab w:val="left" w:pos="1588"/>
              <w:tab w:val="left" w:pos="1985"/>
            </w:tabs>
            <w:spacing w:before="160"/>
            <w:jc w:val="both"/>
          </w:pPr>
        </w:pPrChange>
      </w:pPr>
      <w:ins w:id="31" w:author="Author">
        <w:r w:rsidRPr="008F7831">
          <w:rPr>
            <w:rFonts w:ascii="Times New Roman Bold" w:hAnsi="Times New Roman Bold" w:cs="Times New Roman Bold"/>
            <w:b/>
            <w:lang w:eastAsia="zh-CN"/>
          </w:rPr>
          <w:t>Related ITU-R Recommendations and Reports</w:t>
        </w:r>
      </w:ins>
    </w:p>
    <w:p w14:paraId="58FCB99F" w14:textId="77777777" w:rsidR="008F7831" w:rsidRPr="008F7831" w:rsidRDefault="008F7831" w:rsidP="008F7831">
      <w:pPr>
        <w:tabs>
          <w:tab w:val="left" w:pos="993"/>
          <w:tab w:val="left" w:pos="1191"/>
          <w:tab w:val="left" w:pos="1588"/>
          <w:tab w:val="left" w:pos="1985"/>
        </w:tabs>
        <w:jc w:val="both"/>
        <w:rPr>
          <w:ins w:id="32" w:author="Author"/>
        </w:rPr>
      </w:pPr>
      <w:ins w:id="33" w:author="Author">
        <w:r w:rsidRPr="008F7831">
          <w:t xml:space="preserve">Recommendation ITU-R M.1851 – </w:t>
        </w:r>
        <w:r w:rsidRPr="008F7831">
          <w:rPr>
            <w:i/>
            <w:iCs/>
          </w:rPr>
          <w:t>Mathematical models for radiodetermination radar systems antenna patterns for use in interference analyses</w:t>
        </w:r>
      </w:ins>
    </w:p>
    <w:bookmarkEnd w:id="25"/>
    <w:p w14:paraId="7269F063" w14:textId="77777777" w:rsidR="008F7831" w:rsidRPr="008F7831" w:rsidRDefault="008F7831" w:rsidP="008F7831">
      <w:pPr>
        <w:keepNext/>
        <w:keepLines/>
        <w:spacing w:before="360"/>
      </w:pPr>
      <w:r w:rsidRPr="008F7831">
        <w:t>The ITU Radiocommunication Assembly,</w:t>
      </w:r>
    </w:p>
    <w:p w14:paraId="6537E7D2" w14:textId="77777777" w:rsidR="008F7831" w:rsidRPr="008F7831" w:rsidRDefault="008F7831" w:rsidP="008F7831">
      <w:pPr>
        <w:keepNext/>
        <w:keepLines/>
        <w:spacing w:before="160"/>
        <w:ind w:left="1134"/>
        <w:rPr>
          <w:i/>
        </w:rPr>
      </w:pPr>
      <w:r w:rsidRPr="008F7831">
        <w:rPr>
          <w:i/>
        </w:rPr>
        <w:t>considering</w:t>
      </w:r>
    </w:p>
    <w:p w14:paraId="2CC545D2" w14:textId="7F5E150A" w:rsidR="008F7831" w:rsidRPr="008F7831" w:rsidRDefault="008F7831" w:rsidP="008F7831">
      <w:pPr>
        <w:rPr>
          <w:ins w:id="34" w:author="Chamova, Alisa" w:date="2021-05-24T11:54:00Z"/>
        </w:rPr>
      </w:pPr>
      <w:r w:rsidRPr="008F7831">
        <w:rPr>
          <w:i/>
          <w:iCs/>
        </w:rPr>
        <w:t>a)</w:t>
      </w:r>
      <w:r w:rsidRPr="008F7831">
        <w:tab/>
        <w:t xml:space="preserve">that systems and networks operating in the aeronautical mobile service (AMS) </w:t>
      </w:r>
      <w:ins w:id="35" w:author="Author">
        <w:del w:id="36" w:author="DONCIO" w:date="2021-09-10T17:30:00Z">
          <w:r w:rsidRPr="008F7831" w:rsidDel="00CD594A">
            <w:delText xml:space="preserve">and in the maritime mobile service (MMS) </w:delText>
          </w:r>
        </w:del>
      </w:ins>
      <w:r w:rsidRPr="008F7831">
        <w:t xml:space="preserve">are used for broadband, </w:t>
      </w:r>
      <w:del w:id="37" w:author="Author">
        <w:r w:rsidRPr="008F7831">
          <w:delText xml:space="preserve">airborne </w:delText>
        </w:r>
      </w:del>
      <w:r w:rsidRPr="008F7831">
        <w:t xml:space="preserve">data-links </w:t>
      </w:r>
      <w:ins w:id="38" w:author="Author">
        <w:r w:rsidRPr="008F7831">
          <w:t xml:space="preserve">including aircraft to aircraft links, </w:t>
        </w:r>
      </w:ins>
      <w:r w:rsidRPr="008F7831">
        <w:t xml:space="preserve">to support </w:t>
      </w:r>
      <w:ins w:id="39" w:author="Author">
        <w:r w:rsidRPr="008F7831">
          <w:t xml:space="preserve">various applications as </w:t>
        </w:r>
      </w:ins>
      <w:r w:rsidRPr="008F7831">
        <w:t xml:space="preserve">remote sensing, e.g. earth sciences, land management, energy distribution, </w:t>
      </w:r>
      <w:del w:id="40" w:author="Author">
        <w:r w:rsidRPr="008F7831" w:rsidDel="003E2AC3">
          <w:delText>etc</w:delText>
        </w:r>
      </w:del>
      <w:ins w:id="41" w:author="Author">
        <w:del w:id="42" w:author="Author">
          <w:r w:rsidRPr="008F7831" w:rsidDel="003E2AC3">
            <w:delText>..</w:delText>
          </w:r>
        </w:del>
      </w:ins>
      <w:del w:id="43" w:author="Author">
        <w:r w:rsidRPr="008F7831" w:rsidDel="003E2AC3">
          <w:delText xml:space="preserve">., </w:delText>
        </w:r>
        <w:r w:rsidRPr="008F7831" w:rsidDel="00B14A5D">
          <w:delText>applications</w:delText>
        </w:r>
      </w:del>
      <w:ins w:id="44" w:author="Author">
        <w:del w:id="45" w:author="DONCIO" w:date="2021-09-10T17:30:00Z">
          <w:r w:rsidRPr="008F7831" w:rsidDel="00CD594A">
            <w:delText xml:space="preserve"> [including in international airspace in accordance with the radio regulations]</w:delText>
          </w:r>
        </w:del>
      </w:ins>
      <w:r w:rsidRPr="008F7831">
        <w:t>;</w:t>
      </w:r>
      <w:ins w:id="46" w:author="Author">
        <w:r w:rsidRPr="008F7831">
          <w:t xml:space="preserve"> </w:t>
        </w:r>
      </w:ins>
    </w:p>
    <w:p w14:paraId="27145DA9" w14:textId="4A14145D" w:rsidR="008F7831" w:rsidRPr="008F7831" w:rsidRDefault="008F7831" w:rsidP="008F7831">
      <w:ins w:id="47" w:author="Author">
        <w:r w:rsidRPr="008F7831">
          <w:rPr>
            <w:i/>
          </w:rPr>
          <w:t>b</w:t>
        </w:r>
        <w:del w:id="48" w:author="Author">
          <w:r w:rsidRPr="008F7831" w:rsidDel="00241557">
            <w:rPr>
              <w:i/>
            </w:rPr>
            <w:delText>c</w:delText>
          </w:r>
        </w:del>
        <w:r w:rsidRPr="008F7831">
          <w:rPr>
            <w:i/>
          </w:rPr>
          <w:t>)</w:t>
        </w:r>
        <w:r w:rsidRPr="008F7831">
          <w:rPr>
            <w:i/>
          </w:rPr>
          <w:tab/>
        </w:r>
        <w:r w:rsidRPr="008F7831">
          <w:t>that systems and networks operating in the maritime mobile service (MMS) are used, for broadband, maritime data-links including ship to aircraft links, to support various applications as remote sensing, e.g. earth sciences, land management, energy distribution</w:t>
        </w:r>
        <w:del w:id="49" w:author="DONCIO" w:date="2021-09-10T17:30:00Z">
          <w:r w:rsidRPr="008F7831" w:rsidDel="00CD594A">
            <w:delText xml:space="preserve"> [including in international waters in accordance with the radio regulations]</w:delText>
          </w:r>
        </w:del>
        <w:r w:rsidRPr="008F7831">
          <w:t>;</w:t>
        </w:r>
      </w:ins>
    </w:p>
    <w:p w14:paraId="5359E41A" w14:textId="77777777" w:rsidR="008F7831" w:rsidRPr="008F7831" w:rsidRDefault="008F7831" w:rsidP="008F7831">
      <w:ins w:id="50" w:author="Author">
        <w:r w:rsidRPr="008F7831">
          <w:rPr>
            <w:i/>
            <w:iCs/>
          </w:rPr>
          <w:lastRenderedPageBreak/>
          <w:t>c</w:t>
        </w:r>
      </w:ins>
      <w:del w:id="51" w:author="Author">
        <w:r w:rsidRPr="008F7831" w:rsidDel="00241557">
          <w:rPr>
            <w:i/>
            <w:iCs/>
          </w:rPr>
          <w:delText>b</w:delText>
        </w:r>
      </w:del>
      <w:r w:rsidRPr="008F7831">
        <w:rPr>
          <w:i/>
          <w:iCs/>
        </w:rPr>
        <w:t>)</w:t>
      </w:r>
      <w:r w:rsidRPr="008F7831">
        <w:tab/>
        <w:t xml:space="preserve">that systems and networks operating in </w:t>
      </w:r>
      <w:proofErr w:type="gramStart"/>
      <w:r w:rsidRPr="008F7831">
        <w:t>AMS</w:t>
      </w:r>
      <w:proofErr w:type="gramEnd"/>
      <w:r w:rsidRPr="008F7831">
        <w:t xml:space="preserve"> </w:t>
      </w:r>
      <w:ins w:id="52" w:author="Author">
        <w:r w:rsidRPr="008F7831">
          <w:t xml:space="preserve">and MMS </w:t>
        </w:r>
      </w:ins>
      <w:r w:rsidRPr="008F7831">
        <w:t>are also used for narrow-band, airborne data-links;</w:t>
      </w:r>
    </w:p>
    <w:p w14:paraId="3A908CC4" w14:textId="77777777" w:rsidR="008F7831" w:rsidRPr="008F7831" w:rsidRDefault="008F7831" w:rsidP="008F7831">
      <w:r w:rsidRPr="008F7831">
        <w:rPr>
          <w:i/>
        </w:rPr>
        <w:t>d)</w:t>
      </w:r>
      <w:r w:rsidRPr="008F7831">
        <w:tab/>
        <w:t>that the physics of the propagation of electromagnetic energy, the availability of hardware components, etc., within the 4 400</w:t>
      </w:r>
      <w:r w:rsidRPr="008F7831">
        <w:noBreakHyphen/>
        <w:t xml:space="preserve">4 990 MHz frequency range facilitates the use of current or planned operating systems and networks for </w:t>
      </w:r>
      <w:del w:id="53" w:author="Author">
        <w:r w:rsidRPr="008F7831" w:rsidDel="00241557">
          <w:delText xml:space="preserve">such </w:delText>
        </w:r>
      </w:del>
      <w:r w:rsidRPr="008F7831">
        <w:t>applications</w:t>
      </w:r>
      <w:ins w:id="54" w:author="Author">
        <w:r w:rsidRPr="008F7831">
          <w:t xml:space="preserve"> referenced in </w:t>
        </w:r>
        <w:r w:rsidRPr="008F7831">
          <w:rPr>
            <w:i/>
            <w:iCs/>
          </w:rPr>
          <w:t>considering</w:t>
        </w:r>
        <w:r w:rsidRPr="008F7831">
          <w:t xml:space="preserve"> </w:t>
        </w:r>
        <w:r w:rsidRPr="008F7831">
          <w:rPr>
            <w:i/>
            <w:iCs/>
          </w:rPr>
          <w:t>a)</w:t>
        </w:r>
        <w:r w:rsidRPr="008F7831">
          <w:t xml:space="preserve">, </w:t>
        </w:r>
        <w:r w:rsidRPr="008F7831">
          <w:rPr>
            <w:i/>
            <w:iCs/>
          </w:rPr>
          <w:t xml:space="preserve">b) </w:t>
        </w:r>
        <w:r w:rsidRPr="008F7831">
          <w:t xml:space="preserve">and </w:t>
        </w:r>
        <w:r w:rsidRPr="008F7831">
          <w:rPr>
            <w:i/>
            <w:iCs/>
          </w:rPr>
          <w:t>c)</w:t>
        </w:r>
      </w:ins>
      <w:r w:rsidRPr="008F7831">
        <w:t>,</w:t>
      </w:r>
    </w:p>
    <w:p w14:paraId="56751471" w14:textId="77777777" w:rsidR="008F7831" w:rsidRPr="008F7831" w:rsidRDefault="008F7831" w:rsidP="008F7831">
      <w:pPr>
        <w:keepNext/>
        <w:keepLines/>
        <w:spacing w:before="160"/>
        <w:ind w:left="1134"/>
        <w:rPr>
          <w:i/>
        </w:rPr>
      </w:pPr>
      <w:r w:rsidRPr="008F7831">
        <w:rPr>
          <w:i/>
        </w:rPr>
        <w:t>recognizing</w:t>
      </w:r>
    </w:p>
    <w:p w14:paraId="649E19B3" w14:textId="77777777" w:rsidR="008F7831" w:rsidRPr="008F7831" w:rsidRDefault="008F7831" w:rsidP="008F7831">
      <w:r w:rsidRPr="008F7831">
        <w:rPr>
          <w:i/>
          <w:iCs/>
        </w:rPr>
        <w:t>a)</w:t>
      </w:r>
      <w:r w:rsidRPr="008F7831">
        <w:tab/>
        <w:t xml:space="preserve">that the frequency range 4 400-4 990 MHz is allocated on a primary basis in all three ITU regions to the mobile </w:t>
      </w:r>
      <w:proofErr w:type="gramStart"/>
      <w:r w:rsidRPr="008F7831">
        <w:t>service;</w:t>
      </w:r>
      <w:proofErr w:type="gramEnd"/>
    </w:p>
    <w:p w14:paraId="204CE263" w14:textId="77777777" w:rsidR="008F7831" w:rsidRPr="008F7831" w:rsidRDefault="008F7831" w:rsidP="008F7831">
      <w:r w:rsidRPr="008F7831">
        <w:rPr>
          <w:i/>
          <w:iCs/>
        </w:rPr>
        <w:t>b)</w:t>
      </w:r>
      <w:r w:rsidRPr="008F7831">
        <w:tab/>
        <w:t xml:space="preserve">that other radio services are allocated on either a primary or secondary basis in all or parts of the frequency range 4 400-4 990 MHz all three ITU </w:t>
      </w:r>
      <w:ins w:id="55" w:author="Author">
        <w:r w:rsidRPr="008F7831">
          <w:t>R</w:t>
        </w:r>
      </w:ins>
      <w:del w:id="56" w:author="Author">
        <w:r w:rsidRPr="008F7831" w:rsidDel="003E2AC3">
          <w:delText>r</w:delText>
        </w:r>
      </w:del>
      <w:proofErr w:type="gramStart"/>
      <w:r w:rsidRPr="008F7831">
        <w:t>egions;</w:t>
      </w:r>
      <w:proofErr w:type="gramEnd"/>
    </w:p>
    <w:p w14:paraId="4095BB31" w14:textId="77777777" w:rsidR="008F7831" w:rsidRPr="008F7831" w:rsidRDefault="008F7831" w:rsidP="008F7831">
      <w:r w:rsidRPr="008F7831">
        <w:rPr>
          <w:i/>
          <w:iCs/>
        </w:rPr>
        <w:t>c)</w:t>
      </w:r>
      <w:r w:rsidRPr="008F7831">
        <w:tab/>
        <w:t xml:space="preserve">that the RR No. </w:t>
      </w:r>
      <w:r w:rsidRPr="008F7831">
        <w:rPr>
          <w:b/>
          <w:bCs/>
        </w:rPr>
        <w:t>5.442</w:t>
      </w:r>
      <w:r w:rsidRPr="008F7831">
        <w:t xml:space="preserve"> provides some restrictions for the use of AMS in parts of the frequency </w:t>
      </w:r>
      <w:proofErr w:type="gramStart"/>
      <w:r w:rsidRPr="008F7831">
        <w:t>band;</w:t>
      </w:r>
      <w:proofErr w:type="gramEnd"/>
    </w:p>
    <w:p w14:paraId="4B3B2EBA" w14:textId="4F0E63AB" w:rsidR="008F7831" w:rsidRPr="008F7831" w:rsidRDefault="008F7831" w:rsidP="008F7831">
      <w:r w:rsidRPr="008F7831">
        <w:rPr>
          <w:i/>
        </w:rPr>
        <w:t>d)</w:t>
      </w:r>
      <w:r w:rsidRPr="008F7831">
        <w:rPr>
          <w:i/>
        </w:rPr>
        <w:tab/>
      </w:r>
      <w:r w:rsidRPr="008F7831">
        <w:t xml:space="preserve">that technical characteristics and protection criteria for </w:t>
      </w:r>
      <w:ins w:id="57" w:author="Author">
        <w:del w:id="58" w:author="DONCIO" w:date="2021-09-10T17:36:00Z">
          <w:r w:rsidRPr="008F7831" w:rsidDel="00CD594A">
            <w:delText>[</w:delText>
          </w:r>
        </w:del>
      </w:ins>
      <w:r w:rsidRPr="008F7831">
        <w:t>aeronautical mobile telemetry</w:t>
      </w:r>
      <w:ins w:id="59" w:author="Author">
        <w:del w:id="60" w:author="DONCIO" w:date="2021-09-10T17:36:00Z">
          <w:r w:rsidRPr="008F7831" w:rsidDel="00CD594A">
            <w:delText>]</w:delText>
          </w:r>
        </w:del>
      </w:ins>
      <w:r w:rsidRPr="008F7831">
        <w:t xml:space="preserve"> </w:t>
      </w:r>
      <w:ins w:id="61" w:author="Author">
        <w:del w:id="62" w:author="DONCIO" w:date="2021-09-10T17:35:00Z">
          <w:r w:rsidRPr="008F7831" w:rsidDel="00CD594A">
            <w:delText xml:space="preserve">[and maritime mobile telemetry] </w:delText>
          </w:r>
        </w:del>
      </w:ins>
      <w:r w:rsidRPr="008F7831">
        <w:t>systems are not contained in this Recommendation,</w:t>
      </w:r>
    </w:p>
    <w:p w14:paraId="387C6CF0" w14:textId="77777777" w:rsidR="008F7831" w:rsidRPr="008F7831" w:rsidRDefault="008F7831" w:rsidP="008F7831">
      <w:pPr>
        <w:keepNext/>
        <w:keepLines/>
        <w:spacing w:before="160"/>
        <w:ind w:left="1134"/>
        <w:rPr>
          <w:i/>
        </w:rPr>
      </w:pPr>
      <w:r w:rsidRPr="008F7831">
        <w:rPr>
          <w:i/>
        </w:rPr>
        <w:t>recommends</w:t>
      </w:r>
    </w:p>
    <w:p w14:paraId="186C0516" w14:textId="77777777" w:rsidR="008F7831" w:rsidRPr="008F7831" w:rsidRDefault="008F7831">
      <w:pPr>
        <w:rPr>
          <w:ins w:id="63" w:author="Author"/>
        </w:rPr>
        <w:pPrChange w:id="64" w:author="Chamova, Alisa" w:date="2021-05-24T11:55:00Z">
          <w:pPr>
            <w:pStyle w:val="EditorsNote"/>
            <w:numPr>
              <w:numId w:val="1"/>
            </w:numPr>
            <w:tabs>
              <w:tab w:val="left" w:pos="1191"/>
              <w:tab w:val="left" w:pos="1588"/>
              <w:tab w:val="left" w:pos="1985"/>
            </w:tabs>
            <w:spacing w:before="120"/>
            <w:ind w:left="792" w:hanging="792"/>
            <w:jc w:val="both"/>
          </w:pPr>
        </w:pPrChange>
      </w:pPr>
      <w:r w:rsidRPr="008F7831">
        <w:rPr>
          <w:b/>
          <w:bCs/>
        </w:rPr>
        <w:t>1</w:t>
      </w:r>
      <w:r w:rsidRPr="008F7831">
        <w:tab/>
        <w:t>that the technical characteristics and protection criteria for systems operating in the AMS given in the Annex 1 should be used in performing sharing and compatibility analyses.</w:t>
      </w:r>
    </w:p>
    <w:p w14:paraId="030BE4ED" w14:textId="77777777" w:rsidR="008F7831" w:rsidRPr="008F7831" w:rsidRDefault="008F7831" w:rsidP="008F7831">
      <w:r w:rsidRPr="008F7831">
        <w:rPr>
          <w:b/>
          <w:bCs/>
        </w:rPr>
        <w:t>2</w:t>
      </w:r>
      <w:ins w:id="65" w:author="Author">
        <w:r w:rsidRPr="008F7831">
          <w:tab/>
          <w:t>that the technical characteristics and protection criteria for systems operating in the MMS given in Annex 2 should be used performing sharing and compatibility analyses.</w:t>
        </w:r>
      </w:ins>
    </w:p>
    <w:p w14:paraId="7A5A19F5" w14:textId="77777777" w:rsidR="008F7831" w:rsidRPr="008F7831" w:rsidRDefault="008F7831">
      <w:pPr>
        <w:tabs>
          <w:tab w:val="left" w:pos="794"/>
          <w:tab w:val="left" w:pos="1191"/>
          <w:tab w:val="left" w:pos="1588"/>
          <w:tab w:val="left" w:pos="1985"/>
        </w:tabs>
        <w:pPrChange w:id="66" w:author="Chamova, Alisa" w:date="2021-05-24T11:36:00Z">
          <w:pPr>
            <w:tabs>
              <w:tab w:val="left" w:pos="794"/>
              <w:tab w:val="left" w:pos="1191"/>
              <w:tab w:val="left" w:pos="1588"/>
              <w:tab w:val="left" w:pos="1985"/>
            </w:tabs>
            <w:jc w:val="both"/>
          </w:pPr>
        </w:pPrChange>
      </w:pPr>
      <w:ins w:id="67" w:author="Author">
        <w:r w:rsidRPr="008F7831">
          <w:rPr>
            <w:b/>
            <w:bCs/>
          </w:rPr>
          <w:t>3</w:t>
        </w:r>
      </w:ins>
      <w:del w:id="68" w:author="Author">
        <w:r w:rsidRPr="008F7831">
          <w:rPr>
            <w:b/>
            <w:bCs/>
          </w:rPr>
          <w:delText>2</w:delText>
        </w:r>
      </w:del>
      <w:r w:rsidRPr="008F7831">
        <w:tab/>
        <w:t>that the following Note is considered as part of this Recommendation.</w:t>
      </w:r>
    </w:p>
    <w:p w14:paraId="6DA2BF3E" w14:textId="7CF12029" w:rsidR="008F7831" w:rsidRPr="008F7831" w:rsidRDefault="008F7831">
      <w:pPr>
        <w:tabs>
          <w:tab w:val="left" w:pos="284"/>
        </w:tabs>
        <w:spacing w:before="80"/>
        <w:rPr>
          <w:sz w:val="22"/>
        </w:rPr>
        <w:pPrChange w:id="69" w:author="Chamova, Alisa" w:date="2021-05-24T11:55:00Z">
          <w:pPr>
            <w:tabs>
              <w:tab w:val="left" w:pos="794"/>
              <w:tab w:val="left" w:pos="1191"/>
              <w:tab w:val="left" w:pos="1588"/>
              <w:tab w:val="left" w:pos="1985"/>
            </w:tabs>
            <w:jc w:val="both"/>
          </w:pPr>
        </w:pPrChange>
      </w:pPr>
      <w:r w:rsidRPr="008F7831">
        <w:rPr>
          <w:sz w:val="22"/>
        </w:rPr>
        <w:t>NOTE – The characteristics and protection criteria should not have any adverse effect to Appendix </w:t>
      </w:r>
      <w:r w:rsidRPr="008F7831">
        <w:rPr>
          <w:b/>
          <w:bCs/>
          <w:sz w:val="22"/>
        </w:rPr>
        <w:t>30B</w:t>
      </w:r>
      <w:r w:rsidRPr="008F7831">
        <w:rPr>
          <w:sz w:val="22"/>
        </w:rPr>
        <w:t xml:space="preserve"> of the Radio Regulations</w:t>
      </w:r>
      <w:ins w:id="70" w:author="DON CIO " w:date="2021-10-13T13:59:00Z">
        <w:r w:rsidR="00EA6A33" w:rsidRPr="00EA6A33">
          <w:rPr>
            <w:sz w:val="22"/>
            <w:highlight w:val="yellow"/>
            <w:rPrChange w:id="71" w:author="DON CIO " w:date="2021-10-13T13:59:00Z">
              <w:rPr>
                <w:sz w:val="22"/>
              </w:rPr>
            </w:rPrChange>
          </w:rPr>
          <w:t>-</w:t>
        </w:r>
      </w:ins>
      <w:ins w:id="72" w:author="Author">
        <w:del w:id="73" w:author="DON CIO " w:date="2021-10-13T13:59:00Z">
          <w:r w:rsidRPr="00EA6A33" w:rsidDel="00EA6A33">
            <w:rPr>
              <w:sz w:val="22"/>
              <w:highlight w:val="yellow"/>
              <w:rPrChange w:id="74" w:author="DON CIO " w:date="2021-10-13T13:59:00Z">
                <w:rPr>
                  <w:sz w:val="22"/>
                </w:rPr>
              </w:rPrChange>
            </w:rPr>
            <w:delText>]</w:delText>
          </w:r>
        </w:del>
      </w:ins>
    </w:p>
    <w:p w14:paraId="178FAC61" w14:textId="77777777" w:rsidR="008F7831" w:rsidRPr="008F7831" w:rsidRDefault="008F7831">
      <w:pPr>
        <w:tabs>
          <w:tab w:val="left" w:pos="794"/>
          <w:tab w:val="left" w:pos="1191"/>
          <w:tab w:val="left" w:pos="1588"/>
          <w:tab w:val="left" w:pos="1985"/>
        </w:tabs>
        <w:pPrChange w:id="75" w:author="Chamova, Alisa" w:date="2021-05-24T11:36:00Z">
          <w:pPr>
            <w:tabs>
              <w:tab w:val="left" w:pos="794"/>
              <w:tab w:val="left" w:pos="1191"/>
              <w:tab w:val="left" w:pos="1588"/>
              <w:tab w:val="left" w:pos="1985"/>
            </w:tabs>
            <w:jc w:val="both"/>
          </w:pPr>
        </w:pPrChange>
      </w:pPr>
    </w:p>
    <w:p w14:paraId="7DD4CCA4" w14:textId="77777777" w:rsidR="008F7831" w:rsidRPr="008F7831" w:rsidRDefault="008F7831" w:rsidP="008F7831">
      <w:pPr>
        <w:tabs>
          <w:tab w:val="left" w:pos="794"/>
          <w:tab w:val="left" w:pos="1191"/>
          <w:tab w:val="left" w:pos="1588"/>
          <w:tab w:val="left" w:pos="1985"/>
        </w:tabs>
        <w:jc w:val="both"/>
      </w:pPr>
    </w:p>
    <w:p w14:paraId="67BBB3C0" w14:textId="77777777" w:rsidR="008F7831" w:rsidRPr="008F7831" w:rsidRDefault="008F7831" w:rsidP="008F7831">
      <w:pPr>
        <w:keepNext/>
        <w:keepLines/>
        <w:spacing w:before="240" w:after="280"/>
        <w:jc w:val="center"/>
        <w:rPr>
          <w:rFonts w:ascii="Times New Roman Bold" w:hAnsi="Times New Roman Bold"/>
          <w:b/>
          <w:sz w:val="28"/>
        </w:rPr>
      </w:pPr>
      <w:r w:rsidRPr="008F7831">
        <w:rPr>
          <w:rFonts w:ascii="Times New Roman Bold" w:hAnsi="Times New Roman Bold"/>
          <w:b/>
          <w:sz w:val="28"/>
        </w:rPr>
        <w:t>Annex 1</w:t>
      </w:r>
      <w:r w:rsidRPr="008F7831">
        <w:rPr>
          <w:rFonts w:ascii="Times New Roman Bold" w:hAnsi="Times New Roman Bold"/>
          <w:b/>
          <w:sz w:val="28"/>
        </w:rPr>
        <w:br/>
      </w:r>
      <w:r w:rsidRPr="008F7831">
        <w:rPr>
          <w:rFonts w:ascii="Times New Roman Bold" w:hAnsi="Times New Roman Bold"/>
          <w:b/>
          <w:sz w:val="28"/>
        </w:rPr>
        <w:br/>
        <w:t>Technical characteristics and protection criteria</w:t>
      </w:r>
      <w:ins w:id="76" w:author="Author">
        <w:r w:rsidRPr="008F7831">
          <w:rPr>
            <w:rFonts w:ascii="Times New Roman Bold" w:hAnsi="Times New Roman Bold"/>
            <w:b/>
            <w:sz w:val="28"/>
          </w:rPr>
          <w:t xml:space="preserve"> for systems operating in the aeronautical mobile service</w:t>
        </w:r>
      </w:ins>
    </w:p>
    <w:p w14:paraId="26EBB67A" w14:textId="77777777" w:rsidR="008F7831" w:rsidRPr="008F7831" w:rsidRDefault="008F7831" w:rsidP="008F7831">
      <w:pPr>
        <w:autoSpaceDE/>
        <w:autoSpaceDN/>
        <w:adjustRightInd/>
        <w:textAlignment w:val="auto"/>
        <w:rPr>
          <w:i/>
          <w:color w:val="FF0000"/>
        </w:rPr>
      </w:pPr>
      <w:r w:rsidRPr="008F7831">
        <w:rPr>
          <w:i/>
          <w:color w:val="FF0000"/>
        </w:rPr>
        <w:t>[Editor’s note: During WP 5B meeting, views were expressed regarding the implication of ICAO status of the band 4 800-4 990 MH as well as its usage by administrations.</w:t>
      </w:r>
    </w:p>
    <w:p w14:paraId="3BC4251C" w14:textId="77777777" w:rsidR="008F7831" w:rsidRPr="008F7831" w:rsidRDefault="008F7831" w:rsidP="008F7831">
      <w:pPr>
        <w:autoSpaceDE/>
        <w:autoSpaceDN/>
        <w:adjustRightInd/>
        <w:textAlignment w:val="auto"/>
        <w:rPr>
          <w:i/>
          <w:color w:val="FF0000"/>
          <w:lang w:eastAsia="zh-CN"/>
        </w:rPr>
      </w:pPr>
      <w:r w:rsidRPr="008F7831">
        <w:rPr>
          <w:i/>
          <w:color w:val="FF0000"/>
          <w:lang w:eastAsia="zh-CN"/>
        </w:rPr>
        <w:t>View 1: In this connection</w:t>
      </w:r>
      <w:r w:rsidRPr="008F7831">
        <w:rPr>
          <w:bCs/>
          <w:i/>
          <w:color w:val="FF0000"/>
          <w:lang w:eastAsia="zh-CN"/>
        </w:rPr>
        <w:t>,</w:t>
      </w:r>
      <w:r w:rsidRPr="008F7831">
        <w:rPr>
          <w:i/>
          <w:color w:val="FF0000"/>
          <w:lang w:eastAsia="zh-CN"/>
        </w:rPr>
        <w:t xml:space="preserve"> WP 5B would like to bring to the attention to WP 5D that in this frequency band AMS system are not standardised by ICAO however they are currently used by some administrations</w:t>
      </w:r>
      <w:r w:rsidRPr="008F7831">
        <w:rPr>
          <w:i/>
          <w:color w:val="FF0000"/>
          <w:sz w:val="36"/>
          <w:szCs w:val="36"/>
          <w:lang w:eastAsia="zh-CN"/>
        </w:rPr>
        <w:t>.</w:t>
      </w:r>
      <w:r w:rsidRPr="008F7831">
        <w:rPr>
          <w:i/>
          <w:color w:val="FF0000"/>
          <w:lang w:eastAsia="zh-CN"/>
        </w:rPr>
        <w:t xml:space="preserve"> There are instances where AMS stations operating in international space/waters do not require specific measures for protections.</w:t>
      </w:r>
    </w:p>
    <w:p w14:paraId="6ED08540" w14:textId="77777777" w:rsidR="008F7831" w:rsidRPr="008F7831" w:rsidRDefault="008F7831" w:rsidP="008F7831">
      <w:pPr>
        <w:autoSpaceDE/>
        <w:autoSpaceDN/>
        <w:adjustRightInd/>
        <w:textAlignment w:val="auto"/>
        <w:rPr>
          <w:i/>
          <w:iCs/>
          <w:color w:val="FF0000"/>
        </w:rPr>
      </w:pPr>
      <w:r w:rsidRPr="008F7831">
        <w:rPr>
          <w:i/>
          <w:color w:val="FF0000"/>
          <w:lang w:eastAsia="zh-CN"/>
        </w:rPr>
        <w:t xml:space="preserve">View 2: </w:t>
      </w:r>
      <w:r w:rsidRPr="008F7831">
        <w:rPr>
          <w:i/>
          <w:iCs/>
          <w:color w:val="FF0000"/>
        </w:rPr>
        <w:t>There are other instances where a WRC decided to define protection to aeronautical mobile stations operating in international areas in bands not standardized by ICAO e.g. RR No. </w:t>
      </w:r>
      <w:r w:rsidRPr="008F7831">
        <w:rPr>
          <w:b/>
          <w:bCs/>
          <w:i/>
          <w:iCs/>
          <w:color w:val="FF0000"/>
        </w:rPr>
        <w:t>5.509D</w:t>
      </w:r>
      <w:r w:rsidRPr="008F7831">
        <w:rPr>
          <w:i/>
          <w:iCs/>
          <w:color w:val="FF0000"/>
        </w:rPr>
        <w:t>. (end of View 2)</w:t>
      </w:r>
    </w:p>
    <w:p w14:paraId="5094DF89" w14:textId="77777777" w:rsidR="008F7831" w:rsidRPr="008F7831" w:rsidRDefault="008F7831" w:rsidP="008F7831">
      <w:pPr>
        <w:autoSpaceDE/>
        <w:autoSpaceDN/>
        <w:adjustRightInd/>
        <w:textAlignment w:val="auto"/>
        <w:rPr>
          <w:i/>
          <w:color w:val="FF0000"/>
          <w:lang w:eastAsia="zh-CN"/>
        </w:rPr>
      </w:pPr>
      <w:r w:rsidRPr="008F7831">
        <w:rPr>
          <w:i/>
          <w:color w:val="FF0000"/>
          <w:lang w:eastAsia="zh-CN"/>
        </w:rPr>
        <w:t xml:space="preserve">The current version revision of ITU-R Recommendation ITU-R </w:t>
      </w:r>
      <w:hyperlink r:id="rId13" w:history="1">
        <w:r w:rsidRPr="008F7831">
          <w:rPr>
            <w:i/>
            <w:color w:val="FF0000"/>
            <w:lang w:eastAsia="zh-CN"/>
          </w:rPr>
          <w:t>M.2116-0</w:t>
        </w:r>
      </w:hyperlink>
      <w:r w:rsidRPr="008F7831">
        <w:rPr>
          <w:i/>
          <w:color w:val="FF0000"/>
          <w:lang w:eastAsia="zh-CN"/>
        </w:rPr>
        <w:t xml:space="preserve"> and Report ITU-R </w:t>
      </w:r>
      <w:hyperlink r:id="rId14" w:history="1">
        <w:r w:rsidRPr="008F7831">
          <w:rPr>
            <w:i/>
            <w:color w:val="FF0000"/>
            <w:lang w:eastAsia="zh-CN"/>
          </w:rPr>
          <w:t>M.2119-0</w:t>
        </w:r>
      </w:hyperlink>
      <w:r w:rsidRPr="008F7831">
        <w:rPr>
          <w:i/>
          <w:color w:val="FF0000"/>
          <w:lang w:eastAsia="zh-CN"/>
        </w:rPr>
        <w:t xml:space="preserve"> contains characteristics as well as protection criteria for certain systems in the aeronautical mobile service in the frequency band 4 800-4 990 </w:t>
      </w:r>
      <w:proofErr w:type="spellStart"/>
      <w:r w:rsidRPr="008F7831">
        <w:rPr>
          <w:i/>
          <w:color w:val="FF0000"/>
          <w:lang w:eastAsia="zh-CN"/>
        </w:rPr>
        <w:t>MHz.</w:t>
      </w:r>
      <w:proofErr w:type="spellEnd"/>
      <w:r w:rsidRPr="008F7831">
        <w:rPr>
          <w:i/>
          <w:color w:val="FF0000"/>
          <w:lang w:eastAsia="zh-CN"/>
        </w:rPr>
        <w:t xml:space="preserve"> It should be checked if the </w:t>
      </w:r>
      <w:proofErr w:type="gramStart"/>
      <w:r w:rsidRPr="008F7831">
        <w:rPr>
          <w:i/>
          <w:color w:val="FF0000"/>
          <w:lang w:eastAsia="zh-CN"/>
        </w:rPr>
        <w:lastRenderedPageBreak/>
        <w:t>above mentioned</w:t>
      </w:r>
      <w:proofErr w:type="gramEnd"/>
      <w:r w:rsidRPr="008F7831">
        <w:rPr>
          <w:i/>
          <w:color w:val="FF0000"/>
          <w:lang w:eastAsia="zh-CN"/>
        </w:rPr>
        <w:t xml:space="preserve"> documents including their possible revisions contain necessary information (e.g. deployment parameters) for sharing studies of AMS and MMS stations located in the international airspace / waters.]</w:t>
      </w:r>
    </w:p>
    <w:p w14:paraId="7A506B33" w14:textId="77777777" w:rsidR="008F7831" w:rsidRPr="008F7831" w:rsidRDefault="008F7831" w:rsidP="008F7831">
      <w:pPr>
        <w:keepNext/>
        <w:keepLines/>
        <w:spacing w:before="280"/>
        <w:ind w:left="1134" w:hanging="1134"/>
        <w:outlineLvl w:val="0"/>
        <w:rPr>
          <w:b/>
          <w:sz w:val="28"/>
        </w:rPr>
      </w:pPr>
      <w:r w:rsidRPr="008F7831">
        <w:rPr>
          <w:b/>
          <w:sz w:val="28"/>
        </w:rPr>
        <w:t>1</w:t>
      </w:r>
      <w:r w:rsidRPr="008F7831">
        <w:rPr>
          <w:b/>
          <w:sz w:val="28"/>
        </w:rPr>
        <w:tab/>
        <w:t>Introduction</w:t>
      </w:r>
    </w:p>
    <w:p w14:paraId="7A2D7AF6" w14:textId="77777777" w:rsidR="008F7831" w:rsidRPr="008F7831" w:rsidRDefault="008F7831" w:rsidP="008F7831">
      <w:pPr>
        <w:rPr>
          <w:ins w:id="77" w:author="Author"/>
        </w:rPr>
      </w:pPr>
      <w:ins w:id="78" w:author="Author">
        <w:r w:rsidRPr="008F7831">
          <w:t>[</w:t>
        </w:r>
      </w:ins>
      <w:r w:rsidRPr="008F7831">
        <w:t xml:space="preserve">Systems and networks operating in the AMS are used for broadband, airborne </w:t>
      </w:r>
      <w:proofErr w:type="gramStart"/>
      <w:r w:rsidRPr="008F7831">
        <w:t>data-links</w:t>
      </w:r>
      <w:proofErr w:type="gramEnd"/>
      <w:r w:rsidRPr="008F7831">
        <w:t xml:space="preserve"> </w:t>
      </w:r>
      <w:ins w:id="79" w:author="Author">
        <w:r w:rsidRPr="008F7831">
          <w:t>including aircraft to aircraft, to support various applications as remote sensing, e.g. earth sciences, land management, energy distribution</w:t>
        </w:r>
      </w:ins>
      <w:del w:id="80" w:author="Author">
        <w:r w:rsidRPr="008F7831" w:rsidDel="00E00EB1">
          <w:delText xml:space="preserve"> to support remote sensing, etc., applications</w:delText>
        </w:r>
      </w:del>
      <w:r w:rsidRPr="008F7831">
        <w:t>.</w:t>
      </w:r>
    </w:p>
    <w:p w14:paraId="3DD31DE3" w14:textId="77777777" w:rsidR="008F7831" w:rsidRPr="008F7831" w:rsidRDefault="008F7831" w:rsidP="008F7831">
      <w:ins w:id="81" w:author="Author">
        <w:r w:rsidRPr="008F7831">
          <w:t>These</w:t>
        </w:r>
        <w:del w:id="82" w:author="Author">
          <w:r w:rsidRPr="008F7831" w:rsidDel="00BC3A0B">
            <w:delText xml:space="preserve"> </w:delText>
          </w:r>
        </w:del>
      </w:ins>
      <w:r w:rsidRPr="008F7831">
        <w:t xml:space="preserve"> </w:t>
      </w:r>
      <w:ins w:id="83" w:author="Author">
        <w:r w:rsidRPr="008F7831">
          <w:t xml:space="preserve">aeronautical mobile systems (uplink, </w:t>
        </w:r>
        <w:proofErr w:type="gramStart"/>
        <w:r w:rsidRPr="008F7831">
          <w:t>downlink</w:t>
        </w:r>
        <w:proofErr w:type="gramEnd"/>
        <w:r w:rsidRPr="008F7831">
          <w:t xml:space="preserve"> and air-air) operate on a 24/7 basis to support security, law enforcement, and humanitarian assistance efforts.</w:t>
        </w:r>
        <w:del w:id="84" w:author="Author">
          <w:r w:rsidRPr="008F7831" w:rsidDel="00960F9A">
            <w:delText xml:space="preserve"> </w:delText>
          </w:r>
        </w:del>
        <w:r w:rsidRPr="008F7831">
          <w:t>.]</w:t>
        </w:r>
      </w:ins>
    </w:p>
    <w:p w14:paraId="672E644E" w14:textId="77777777" w:rsidR="008F7831" w:rsidRPr="008F7831" w:rsidRDefault="008F7831" w:rsidP="008F7831">
      <w:pPr>
        <w:autoSpaceDE/>
        <w:autoSpaceDN/>
        <w:adjustRightInd/>
        <w:textAlignment w:val="auto"/>
        <w:rPr>
          <w:i/>
          <w:color w:val="00000A"/>
        </w:rPr>
      </w:pPr>
      <w:ins w:id="85" w:author="Author">
        <w:r w:rsidRPr="008F7831">
          <w:rPr>
            <w:i/>
            <w:color w:val="00000A"/>
          </w:rPr>
          <w:t>[Editor’s Note: the section needs to be specified taking into account the actual use of AMS, including use in international airspace]</w:t>
        </w:r>
      </w:ins>
    </w:p>
    <w:p w14:paraId="79CAF22D" w14:textId="77777777" w:rsidR="008F7831" w:rsidRPr="008F7831" w:rsidRDefault="008F7831" w:rsidP="008F7831">
      <w:pPr>
        <w:keepNext/>
        <w:keepLines/>
        <w:spacing w:before="280"/>
        <w:ind w:left="1134" w:hanging="1134"/>
        <w:outlineLvl w:val="0"/>
        <w:rPr>
          <w:b/>
          <w:sz w:val="28"/>
        </w:rPr>
      </w:pPr>
      <w:r w:rsidRPr="008F7831">
        <w:rPr>
          <w:b/>
          <w:sz w:val="28"/>
        </w:rPr>
        <w:t>2</w:t>
      </w:r>
      <w:r w:rsidRPr="008F7831">
        <w:rPr>
          <w:b/>
          <w:sz w:val="28"/>
        </w:rPr>
        <w:tab/>
        <w:t>Operational deployment</w:t>
      </w:r>
    </w:p>
    <w:p w14:paraId="79B9B37C" w14:textId="77777777" w:rsidR="008F7831" w:rsidRPr="008F7831" w:rsidRDefault="008F7831" w:rsidP="008F7831">
      <w:pPr>
        <w:rPr>
          <w:ins w:id="86" w:author="Author"/>
          <w:i/>
        </w:rPr>
      </w:pPr>
      <w:ins w:id="87" w:author="Author">
        <w:r w:rsidRPr="008F7831">
          <w:rPr>
            <w:i/>
          </w:rPr>
          <w:t>[Editor’s Note: in this section certain points should be considered further:</w:t>
        </w:r>
      </w:ins>
    </w:p>
    <w:p w14:paraId="6427A816" w14:textId="77777777" w:rsidR="008F7831" w:rsidRPr="008F7831" w:rsidRDefault="008F7831" w:rsidP="008F7831">
      <w:pPr>
        <w:tabs>
          <w:tab w:val="clear" w:pos="2268"/>
          <w:tab w:val="left" w:pos="2608"/>
          <w:tab w:val="left" w:pos="3345"/>
        </w:tabs>
        <w:spacing w:before="80"/>
        <w:ind w:left="1134" w:hanging="1134"/>
        <w:rPr>
          <w:ins w:id="88" w:author="Author"/>
          <w:i/>
          <w:iCs/>
        </w:rPr>
      </w:pPr>
      <w:ins w:id="89" w:author="Author">
        <w:r w:rsidRPr="008F7831">
          <w:rPr>
            <w:i/>
            <w:iCs/>
          </w:rPr>
          <w:t>a)</w:t>
        </w:r>
      </w:ins>
      <w:ins w:id="90" w:author="Chamova, Alisa" w:date="2021-05-24T11:34:00Z">
        <w:r w:rsidRPr="008F7831">
          <w:rPr>
            <w:i/>
            <w:iCs/>
          </w:rPr>
          <w:tab/>
        </w:r>
      </w:ins>
      <w:ins w:id="91" w:author="Author">
        <w:r w:rsidRPr="008F7831">
          <w:rPr>
            <w:i/>
            <w:iCs/>
          </w:rPr>
          <w:t>the tasks to be performed by AMS systems for all systems</w:t>
        </w:r>
      </w:ins>
    </w:p>
    <w:p w14:paraId="60684090" w14:textId="77777777" w:rsidR="008F7831" w:rsidRPr="008F7831" w:rsidRDefault="008F7831" w:rsidP="008F7831">
      <w:pPr>
        <w:tabs>
          <w:tab w:val="clear" w:pos="2268"/>
          <w:tab w:val="left" w:pos="2608"/>
          <w:tab w:val="left" w:pos="3345"/>
        </w:tabs>
        <w:spacing w:before="80"/>
        <w:ind w:left="1134" w:hanging="1134"/>
        <w:rPr>
          <w:ins w:id="92" w:author="Author"/>
          <w:i/>
          <w:iCs/>
        </w:rPr>
      </w:pPr>
      <w:ins w:id="93" w:author="Author">
        <w:r w:rsidRPr="008F7831">
          <w:rPr>
            <w:i/>
            <w:iCs/>
          </w:rPr>
          <w:t>b)</w:t>
        </w:r>
      </w:ins>
      <w:ins w:id="94" w:author="Chamova, Alisa" w:date="2021-05-24T11:34:00Z">
        <w:r w:rsidRPr="008F7831">
          <w:rPr>
            <w:i/>
            <w:iCs/>
          </w:rPr>
          <w:tab/>
        </w:r>
      </w:ins>
      <w:ins w:id="95" w:author="Author">
        <w:r w:rsidRPr="008F7831">
          <w:rPr>
            <w:i/>
            <w:iCs/>
          </w:rPr>
          <w:t>the geographical area of use for systems</w:t>
        </w:r>
      </w:ins>
    </w:p>
    <w:p w14:paraId="1A81B5B9" w14:textId="77777777" w:rsidR="008F7831" w:rsidRPr="008F7831" w:rsidRDefault="008F7831" w:rsidP="008F7831">
      <w:pPr>
        <w:tabs>
          <w:tab w:val="clear" w:pos="2268"/>
          <w:tab w:val="left" w:pos="2608"/>
          <w:tab w:val="left" w:pos="3345"/>
        </w:tabs>
        <w:spacing w:before="80"/>
        <w:ind w:left="1134" w:hanging="1134"/>
        <w:rPr>
          <w:ins w:id="96" w:author="Author"/>
          <w:i/>
          <w:iCs/>
        </w:rPr>
      </w:pPr>
      <w:ins w:id="97" w:author="Author">
        <w:r w:rsidRPr="008F7831">
          <w:rPr>
            <w:i/>
            <w:iCs/>
          </w:rPr>
          <w:t>c)</w:t>
        </w:r>
      </w:ins>
      <w:ins w:id="98" w:author="Chamova, Alisa" w:date="2021-05-24T11:35:00Z">
        <w:r w:rsidRPr="008F7831">
          <w:rPr>
            <w:i/>
            <w:iCs/>
          </w:rPr>
          <w:tab/>
        </w:r>
      </w:ins>
      <w:ins w:id="99" w:author="Author">
        <w:r w:rsidRPr="008F7831">
          <w:rPr>
            <w:i/>
            <w:iCs/>
          </w:rPr>
          <w:t xml:space="preserve"> the time utilization factors for the operations of the AMS systems</w:t>
        </w:r>
      </w:ins>
    </w:p>
    <w:p w14:paraId="7D2532C6" w14:textId="77777777" w:rsidR="008F7831" w:rsidRPr="008F7831" w:rsidRDefault="008F7831" w:rsidP="008F7831">
      <w:pPr>
        <w:rPr>
          <w:ins w:id="100" w:author="Author"/>
          <w:i/>
        </w:rPr>
      </w:pPr>
      <w:ins w:id="101" w:author="Author">
        <w:r w:rsidRPr="008F7831">
          <w:rPr>
            <w:i/>
          </w:rPr>
          <w:t>View 1 on a) b) and c): that the sentence (in section Introduction) “These aeronautical and maritime mobile systems (uplink, downlink and air-air) operate on a 24/7 basis to support security, law enforcement, and humanitarian assistance efforts throughout the 4 800</w:t>
        </w:r>
      </w:ins>
      <w:ins w:id="102" w:author="Chamova, Alisa" w:date="2021-05-24T11:35:00Z">
        <w:r w:rsidRPr="008F7831">
          <w:rPr>
            <w:i/>
          </w:rPr>
          <w:t>-</w:t>
        </w:r>
      </w:ins>
      <w:ins w:id="103" w:author="Author">
        <w:r w:rsidRPr="008F7831">
          <w:rPr>
            <w:i/>
          </w:rPr>
          <w:t>4 990 MHz frequency range” covers a) b) and c)</w:t>
        </w:r>
      </w:ins>
    </w:p>
    <w:p w14:paraId="1719DB74" w14:textId="77777777" w:rsidR="008F7831" w:rsidRPr="008F7831" w:rsidRDefault="008F7831" w:rsidP="008F7831">
      <w:pPr>
        <w:tabs>
          <w:tab w:val="clear" w:pos="2268"/>
          <w:tab w:val="left" w:pos="2608"/>
          <w:tab w:val="left" w:pos="3345"/>
        </w:tabs>
        <w:spacing w:before="80"/>
        <w:ind w:left="1134" w:hanging="1134"/>
        <w:rPr>
          <w:ins w:id="104" w:author="Author"/>
          <w:i/>
          <w:iCs/>
        </w:rPr>
      </w:pPr>
      <w:ins w:id="105" w:author="Author">
        <w:r w:rsidRPr="008F7831">
          <w:rPr>
            <w:i/>
            <w:iCs/>
          </w:rPr>
          <w:t>d)</w:t>
        </w:r>
      </w:ins>
      <w:ins w:id="106" w:author="Chamova, Alisa" w:date="2021-05-24T11:35:00Z">
        <w:r w:rsidRPr="008F7831">
          <w:rPr>
            <w:i/>
            <w:iCs/>
          </w:rPr>
          <w:tab/>
        </w:r>
      </w:ins>
      <w:ins w:id="107" w:author="Author">
        <w:r w:rsidRPr="008F7831">
          <w:rPr>
            <w:i/>
            <w:iCs/>
          </w:rPr>
          <w:t>the planned usage of the 4 800-4 990 MHz band (spectrum required, possibility of using only the selected parts of the 4 800-4 990 MHz band, frequency hopping and selection of the working channel, including moving to another band, e.g. 4 400-4 800 MHz, etc.)]</w:t>
        </w:r>
      </w:ins>
    </w:p>
    <w:p w14:paraId="5604BEFD" w14:textId="77777777" w:rsidR="008F7831" w:rsidRPr="008F7831" w:rsidRDefault="008F7831" w:rsidP="008F7831">
      <w:pPr>
        <w:rPr>
          <w:ins w:id="108" w:author="Author"/>
          <w:i/>
        </w:rPr>
      </w:pPr>
      <w:ins w:id="109" w:author="Author">
        <w:r w:rsidRPr="008F7831">
          <w:rPr>
            <w:i/>
          </w:rPr>
          <w:t xml:space="preserve">View 1 on d) that such information is not needed to undertake the sharing studies as the purpose of this Recommendation is not to identify “if” systems should move in frequency or not or should only occupy a certain portion of 4400-4990 </w:t>
        </w:r>
        <w:proofErr w:type="spellStart"/>
        <w:r w:rsidRPr="008F7831">
          <w:rPr>
            <w:i/>
          </w:rPr>
          <w:t>MHz.</w:t>
        </w:r>
        <w:proofErr w:type="spellEnd"/>
      </w:ins>
    </w:p>
    <w:p w14:paraId="0F1FE58D" w14:textId="77777777" w:rsidR="008F7831" w:rsidRPr="008F7831" w:rsidRDefault="008F7831" w:rsidP="008F7831">
      <w:pPr>
        <w:rPr>
          <w:ins w:id="110" w:author="Nozdrin, Vadim" w:date="2021-05-21T12:29:00Z"/>
          <w:i/>
        </w:rPr>
      </w:pPr>
      <w:ins w:id="111" w:author="Author">
        <w:r w:rsidRPr="008F7831">
          <w:rPr>
            <w:i/>
          </w:rPr>
          <w:t xml:space="preserve">View 2: </w:t>
        </w:r>
      </w:ins>
    </w:p>
    <w:p w14:paraId="55B60C71" w14:textId="77777777" w:rsidR="008F7831" w:rsidRPr="008F7831" w:rsidRDefault="008F7831" w:rsidP="008F7831">
      <w:pPr>
        <w:rPr>
          <w:ins w:id="112" w:author="Nozdrin, Vadim" w:date="2021-05-21T12:29:00Z"/>
          <w:i/>
        </w:rPr>
      </w:pPr>
      <w:ins w:id="113" w:author="Nozdrin, Vadim" w:date="2021-05-21T12:29:00Z">
        <w:r w:rsidRPr="008F7831">
          <w:rPr>
            <w:i/>
          </w:rPr>
          <w:t>It is necessary to specify in sufficient level of detail the actual operational profiles of the considered AMS and MSS systems, not least from the spectrum usage efficiency point of view. Non-registered in MIFR systems cannot “reserve” for their potential operation international space and waters, nor can they be granted protection on a 24/7 basis globally. Only actual operations could be considered for possible protection, not the potential availability. For example Rec ITU-R M.2114 describe operation of ADL as “The temporal duration of the link can span the entire flight duration, i.e. take off/landing, transit to/from the operational area, and the time used for data collection in the operational area..." It is therefore necessary to find a balanced solution which would be based on geographical, time or frequency separation between IMT and AMS/MMS applications, or on a combination thereof</w:t>
        </w:r>
      </w:ins>
      <w:ins w:id="114" w:author="Nozdrin, Vadim" w:date="2021-05-21T12:30:00Z">
        <w:r w:rsidRPr="008F7831">
          <w:rPr>
            <w:i/>
          </w:rPr>
          <w:t>]</w:t>
        </w:r>
      </w:ins>
    </w:p>
    <w:p w14:paraId="44082A0F" w14:textId="77777777" w:rsidR="008F7831" w:rsidRPr="008F7831" w:rsidRDefault="008F7831" w:rsidP="008F7831">
      <w:pPr>
        <w:spacing w:before="240" w:after="240"/>
        <w:rPr>
          <w:i/>
          <w:iCs/>
          <w:lang w:eastAsia="ja-JP"/>
        </w:rPr>
      </w:pPr>
      <w:ins w:id="115" w:author="Author">
        <w:r w:rsidRPr="008F7831">
          <w:rPr>
            <w:i/>
            <w:iCs/>
            <w:lang w:eastAsia="ja-JP"/>
          </w:rPr>
          <w:t>[Editor’s note: this paragraph requires further consideration, in particular authorization issue and its relevance to this Recommendation. It needs to be checked if the information is already covered in the following text]</w:t>
        </w:r>
      </w:ins>
    </w:p>
    <w:p w14:paraId="08426795" w14:textId="77777777" w:rsidR="008F7831" w:rsidRPr="008F7831" w:rsidDel="005178C2" w:rsidRDefault="008F7831" w:rsidP="008F7831">
      <w:pPr>
        <w:rPr>
          <w:del w:id="116" w:author="Author"/>
        </w:rPr>
      </w:pPr>
      <w:ins w:id="117" w:author="Author">
        <w:r w:rsidRPr="008F7831">
          <w:rPr>
            <w:lang w:eastAsia="ja-JP"/>
          </w:rPr>
          <w:t>[</w:t>
        </w:r>
      </w:ins>
      <w:r w:rsidRPr="008F7831">
        <w:rPr>
          <w:lang w:eastAsia="ja-JP"/>
        </w:rPr>
        <w:t xml:space="preserve">Aeronautical mobile data links </w:t>
      </w:r>
      <w:r w:rsidRPr="008F7831">
        <w:t xml:space="preserve">are operated between aeronautical stations and aircraft stations, or between aircraft stations </w:t>
      </w:r>
      <w:ins w:id="118" w:author="Author">
        <w:r w:rsidRPr="008F7831">
          <w:t xml:space="preserve">or ship stations </w:t>
        </w:r>
      </w:ins>
      <w:r w:rsidRPr="008F7831">
        <w:t xml:space="preserve">equipped with AMS data links (ADL) and can be deployed </w:t>
      </w:r>
      <w:r w:rsidRPr="008F7831">
        <w:lastRenderedPageBreak/>
        <w:t xml:space="preserve">anywhere </w:t>
      </w:r>
      <w:ins w:id="119" w:author="Author">
        <w:r w:rsidRPr="008F7831">
          <w:t xml:space="preserve">except </w:t>
        </w:r>
      </w:ins>
      <w:r w:rsidRPr="008F7831">
        <w:t xml:space="preserve">within </w:t>
      </w:r>
      <w:del w:id="120" w:author="Author">
        <w:r w:rsidRPr="008F7831" w:rsidDel="00C71FDD">
          <w:delText>a</w:delText>
        </w:r>
        <w:r w:rsidRPr="008F7831" w:rsidDel="000C359D">
          <w:delText xml:space="preserve"> </w:delText>
        </w:r>
      </w:del>
      <w:r w:rsidRPr="008F7831">
        <w:t>countr</w:t>
      </w:r>
      <w:ins w:id="121" w:author="Author">
        <w:r w:rsidRPr="008F7831">
          <w:t>ies</w:t>
        </w:r>
      </w:ins>
      <w:del w:id="122" w:author="Author">
        <w:r w:rsidRPr="008F7831" w:rsidDel="00C71FDD">
          <w:delText>y</w:delText>
        </w:r>
      </w:del>
      <w:r w:rsidRPr="008F7831">
        <w:t xml:space="preserve"> whose administration has </w:t>
      </w:r>
      <w:ins w:id="123" w:author="Author">
        <w:r w:rsidRPr="008F7831">
          <w:t xml:space="preserve">not </w:t>
        </w:r>
      </w:ins>
      <w:r w:rsidRPr="008F7831">
        <w:t>authorized their use</w:t>
      </w:r>
      <w:del w:id="124" w:author="Author">
        <w:r w:rsidRPr="008F7831" w:rsidDel="00C71FDD">
          <w:delText xml:space="preserve"> in accordance with regulations</w:delText>
        </w:r>
      </w:del>
      <w:r w:rsidRPr="008F7831">
        <w:t>.</w:t>
      </w:r>
      <w:ins w:id="125" w:author="Author">
        <w:r w:rsidRPr="008F7831">
          <w:t>]</w:t>
        </w:r>
      </w:ins>
    </w:p>
    <w:p w14:paraId="768C6258" w14:textId="77777777" w:rsidR="008F7831" w:rsidRPr="008F7831" w:rsidRDefault="008F7831" w:rsidP="008F7831">
      <w:r w:rsidRPr="008F7831">
        <w:t>ADL includes transmission from and to, either aircraft stations or a ground terminal considered as an aeronautical station. These transmissions could use bidirectional air</w:t>
      </w:r>
      <w:r w:rsidRPr="008F7831">
        <w:noBreakHyphen/>
        <w:t>to</w:t>
      </w:r>
      <w:r w:rsidRPr="008F7831">
        <w:noBreakHyphen/>
        <w:t>ground links, or relay through another airborne platform using an air</w:t>
      </w:r>
      <w:r w:rsidRPr="008F7831">
        <w:noBreakHyphen/>
        <w:t>to</w:t>
      </w:r>
      <w:r w:rsidRPr="008F7831">
        <w:noBreakHyphen/>
        <w:t>air data link. Links can be either simplex or duplex. The link lengths vary greatly in these applications. Although some of the link lengths may be relatively short, many of the link lengths approach the radio line</w:t>
      </w:r>
      <w:r w:rsidRPr="008F7831">
        <w:noBreakHyphen/>
        <w:t>of</w:t>
      </w:r>
      <w:r w:rsidRPr="008F7831">
        <w:noBreakHyphen/>
        <w:t xml:space="preserve">sight distance. The operational altitude of airborne platforms equipped with these ADLs can vary </w:t>
      </w:r>
      <w:ins w:id="126" w:author="Author">
        <w:r w:rsidRPr="008F7831">
          <w:t xml:space="preserve">from ground/sea level to </w:t>
        </w:r>
      </w:ins>
      <w:r w:rsidRPr="008F7831">
        <w:t>up to 20 000 m.</w:t>
      </w:r>
    </w:p>
    <w:p w14:paraId="02A5B20C" w14:textId="77777777" w:rsidR="008F7831" w:rsidRPr="008F7831" w:rsidRDefault="008F7831" w:rsidP="008F7831">
      <w:pPr>
        <w:spacing w:before="240" w:after="240"/>
        <w:rPr>
          <w:ins w:id="127" w:author="Author"/>
          <w:i/>
          <w:iCs/>
        </w:rPr>
      </w:pPr>
      <w:ins w:id="128" w:author="Author">
        <w:r w:rsidRPr="008F7831">
          <w:rPr>
            <w:i/>
            <w:iCs/>
          </w:rPr>
          <w:t>[Editor’s note: there are two views expressed with regard to length of ADL links: View 1: the maximum length of the ADL links need to be specified/View 2: the maximum length of the ADL links is not needed since the protection criterion is determined through I/N and specification of the maximum link length does not appear to serve a purpose to conduct studies.]</w:t>
        </w:r>
      </w:ins>
    </w:p>
    <w:p w14:paraId="29AC3560" w14:textId="77777777" w:rsidR="008F7831" w:rsidRPr="008F7831" w:rsidRDefault="008F7831" w:rsidP="008F7831">
      <w:pPr>
        <w:rPr>
          <w:ins w:id="129" w:author="Author"/>
        </w:rPr>
      </w:pPr>
      <w:r w:rsidRPr="008F7831">
        <w:t xml:space="preserve">The ground terminals may be at a permanent </w:t>
      </w:r>
      <w:proofErr w:type="gramStart"/>
      <w:r w:rsidRPr="008F7831">
        <w:t>location</w:t>
      </w:r>
      <w:proofErr w:type="gramEnd"/>
      <w:r w:rsidRPr="008F7831">
        <w:t xml:space="preserve"> or they may be transportable. Transportable ground terminals can be moved to meet operational needs and the duration of use while it remains at a particular location is dependent upon operational requirements. </w:t>
      </w:r>
      <w:ins w:id="130" w:author="Author">
        <w:r w:rsidRPr="008F7831">
          <w:t>In certain instances, an aeronautical station may be located, for example, on board ship or on a platform at sea.</w:t>
        </w:r>
      </w:ins>
    </w:p>
    <w:p w14:paraId="4E887480" w14:textId="77777777" w:rsidR="008F7831" w:rsidRPr="008F7831" w:rsidDel="008F554E" w:rsidRDefault="008F7831" w:rsidP="008F7831">
      <w:pPr>
        <w:spacing w:before="240" w:after="240"/>
        <w:rPr>
          <w:del w:id="131" w:author="Author"/>
          <w:i/>
          <w:iCs/>
        </w:rPr>
      </w:pPr>
      <w:ins w:id="132" w:author="Author">
        <w:r w:rsidRPr="008F7831">
          <w:rPr>
            <w:i/>
            <w:iCs/>
          </w:rPr>
          <w:t xml:space="preserve">[Editor’s note: It may also be discussed the alignment with terminology of the RR. For example we use different terms for aeronautical stations - ground station, ground terminal, ground terrestrial station; instead of aircraft stations we say </w:t>
        </w:r>
        <w:proofErr w:type="spellStart"/>
        <w:r w:rsidRPr="008F7831">
          <w:rPr>
            <w:i/>
            <w:iCs/>
          </w:rPr>
          <w:t>airborn</w:t>
        </w:r>
        <w:proofErr w:type="spellEnd"/>
        <w:r w:rsidRPr="008F7831">
          <w:rPr>
            <w:i/>
            <w:iCs/>
          </w:rPr>
          <w:t xml:space="preserve"> etc.]</w:t>
        </w:r>
      </w:ins>
    </w:p>
    <w:p w14:paraId="63EA2E0F" w14:textId="77777777" w:rsidR="008F7831" w:rsidRPr="008F7831" w:rsidRDefault="008F7831" w:rsidP="008F7831">
      <w:r w:rsidRPr="008F7831">
        <w:t>A single ground terminal may simultaneously support several aircraft stations at the same time via different links.</w:t>
      </w:r>
    </w:p>
    <w:p w14:paraId="29F5F44E" w14:textId="77777777" w:rsidR="008F7831" w:rsidRPr="008F7831" w:rsidRDefault="008F7831" w:rsidP="008F7831">
      <w:pPr>
        <w:rPr>
          <w:ins w:id="133" w:author="Author"/>
          <w:lang w:eastAsia="zh-CN"/>
        </w:rPr>
      </w:pPr>
      <w:ins w:id="134" w:author="Author">
        <w:r w:rsidRPr="008F7831">
          <w:rPr>
            <w:lang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8F7831">
          <w:rPr>
            <w:lang w:eastAsia="zh-CN"/>
          </w:rPr>
          <w:t>land based</w:t>
        </w:r>
        <w:proofErr w:type="gramEnd"/>
        <w:r w:rsidRPr="008F7831">
          <w:rPr>
            <w:lang w:eastAsia="zh-CN"/>
          </w:rPr>
          <w:t xml:space="preserve"> command and monitoring </w:t>
        </w:r>
        <w:proofErr w:type="spellStart"/>
        <w:r w:rsidRPr="008F7831">
          <w:rPr>
            <w:lang w:eastAsia="zh-CN"/>
          </w:rPr>
          <w:t>centers</w:t>
        </w:r>
        <w:proofErr w:type="spellEnd"/>
        <w:r w:rsidRPr="008F7831">
          <w:rPr>
            <w:lang w:eastAsia="zh-CN"/>
          </w:rPr>
          <w:t xml:space="preserve">. The received video data is used to identify objects of interest, such as, aircraft debris and distressed personnel. The frequency selection for individual UAVs depends on the number of UAVs participating in a task and their bandwidth requirements. The mesh network can be configured in multiple ways depending on the task requirements, either as a single network or multiple sub-networks assigned with dedicated frequency channels and bandwidths. Following figure depicts the </w:t>
        </w:r>
        <w:proofErr w:type="gramStart"/>
        <w:r w:rsidRPr="008F7831">
          <w:rPr>
            <w:lang w:eastAsia="zh-CN"/>
          </w:rPr>
          <w:t>above mentioned</w:t>
        </w:r>
        <w:proofErr w:type="gramEnd"/>
        <w:r w:rsidRPr="008F7831">
          <w:rPr>
            <w:lang w:eastAsia="zh-CN"/>
          </w:rPr>
          <w:t xml:space="preserve"> application. Table 1 contains the characteristics of the radio systems</w:t>
        </w:r>
        <w:del w:id="135" w:author="Author">
          <w:r w:rsidRPr="008F7831" w:rsidDel="003830FA">
            <w:rPr>
              <w:lang w:eastAsia="zh-CN"/>
            </w:rPr>
            <w:delText xml:space="preserve"> </w:delText>
          </w:r>
        </w:del>
      </w:ins>
      <w:r w:rsidRPr="008F7831">
        <w:rPr>
          <w:sz w:val="16"/>
          <w:szCs w:val="16"/>
        </w:rPr>
        <w:t xml:space="preserve"> </w:t>
      </w:r>
      <w:ins w:id="136" w:author="Author">
        <w:r w:rsidRPr="008F7831">
          <w:rPr>
            <w:lang w:eastAsia="zh-CN"/>
          </w:rPr>
          <w:t>used for payload communications. It should be noted that Table 1 only depicts radio systems used for payload communications as part of this application and those used for non-payload communications are not indicated in this table. In Table 1 for System 6, Airborne 1 and Airborne 2 represent two UAVs with similar radio system characteristics and are used to identify two ends of a single hop communication link within the mesh network.</w:t>
        </w:r>
      </w:ins>
    </w:p>
    <w:p w14:paraId="5BAA1BAB" w14:textId="77777777" w:rsidR="008F7831" w:rsidRPr="008F7831" w:rsidRDefault="008F7831" w:rsidP="008F7831">
      <w:pPr>
        <w:keepNext/>
        <w:keepLines/>
        <w:spacing w:before="480" w:after="120"/>
        <w:jc w:val="center"/>
        <w:rPr>
          <w:ins w:id="137" w:author="Author"/>
          <w:caps/>
          <w:sz w:val="20"/>
          <w:lang w:eastAsia="zh-CN"/>
        </w:rPr>
      </w:pPr>
      <w:ins w:id="138" w:author="Author">
        <w:r w:rsidRPr="008F7831">
          <w:rPr>
            <w:caps/>
            <w:sz w:val="20"/>
            <w:lang w:eastAsia="zh-CN"/>
          </w:rPr>
          <w:lastRenderedPageBreak/>
          <w:t>Figure 1</w:t>
        </w:r>
      </w:ins>
    </w:p>
    <w:p w14:paraId="27F445F7" w14:textId="77777777" w:rsidR="008F7831" w:rsidRPr="008F7831" w:rsidRDefault="008F7831" w:rsidP="008F7831">
      <w:pPr>
        <w:keepNext/>
        <w:keepLines/>
        <w:spacing w:before="0" w:after="120"/>
        <w:jc w:val="center"/>
        <w:rPr>
          <w:ins w:id="139" w:author="Author"/>
          <w:rFonts w:ascii="Times New Roman Bold" w:hAnsi="Times New Roman Bold"/>
          <w:b/>
          <w:sz w:val="20"/>
          <w:lang w:eastAsia="zh-CN"/>
        </w:rPr>
      </w:pPr>
      <w:ins w:id="140" w:author="Author">
        <w:r w:rsidRPr="008F7831">
          <w:rPr>
            <w:rFonts w:ascii="Times New Roman Bold" w:hAnsi="Times New Roman Bold"/>
            <w:b/>
            <w:sz w:val="20"/>
            <w:lang w:eastAsia="zh-CN"/>
          </w:rPr>
          <w:t>Operation of UAV based wide area ocean surface exploration system</w:t>
        </w:r>
      </w:ins>
    </w:p>
    <w:p w14:paraId="612CDC36" w14:textId="77777777" w:rsidR="008F7831" w:rsidRPr="008F7831" w:rsidRDefault="008F7831" w:rsidP="008F7831">
      <w:pPr>
        <w:spacing w:after="240"/>
        <w:jc w:val="center"/>
        <w:rPr>
          <w:ins w:id="141" w:author="Author"/>
          <w:lang w:eastAsia="zh-CN"/>
        </w:rPr>
      </w:pPr>
      <w:ins w:id="142" w:author="Author">
        <w:r w:rsidRPr="008F7831">
          <w:rPr>
            <w:noProof/>
          </w:rPr>
          <mc:AlternateContent>
            <mc:Choice Requires="wpg">
              <w:drawing>
                <wp:inline distT="0" distB="0" distL="0" distR="0" wp14:anchorId="745772B6" wp14:editId="59D89AF7">
                  <wp:extent cx="6107430" cy="1478280"/>
                  <wp:effectExtent l="0" t="0" r="7620" b="0"/>
                  <wp:docPr id="11" name="Group 6"/>
                  <wp:cNvGraphicFramePr/>
                  <a:graphic xmlns:a="http://schemas.openxmlformats.org/drawingml/2006/main">
                    <a:graphicData uri="http://schemas.microsoft.com/office/word/2010/wordprocessingGroup">
                      <wpg:wgp>
                        <wpg:cNvGrpSpPr/>
                        <wpg:grpSpPr>
                          <a:xfrm>
                            <a:off x="0" y="0"/>
                            <a:ext cx="6106680" cy="1477800"/>
                            <a:chOff x="0" y="0"/>
                            <a:chExt cx="6106680" cy="1880886"/>
                          </a:xfrm>
                        </wpg:grpSpPr>
                        <pic:pic xmlns:pic="http://schemas.openxmlformats.org/drawingml/2006/picture">
                          <pic:nvPicPr>
                            <pic:cNvPr id="12" name="Picture 2"/>
                            <pic:cNvPicPr/>
                          </pic:nvPicPr>
                          <pic:blipFill>
                            <a:blip r:embed="rId15"/>
                            <a:stretch/>
                          </pic:blipFill>
                          <pic:spPr>
                            <a:xfrm>
                              <a:off x="0" y="0"/>
                              <a:ext cx="6106680" cy="1477800"/>
                            </a:xfrm>
                            <a:prstGeom prst="rect">
                              <a:avLst/>
                            </a:prstGeom>
                            <a:ln>
                              <a:noFill/>
                            </a:ln>
                          </pic:spPr>
                        </pic:pic>
                        <wps:wsp>
                          <wps:cNvPr id="14" name="Straight Connector 14"/>
                          <wps:cNvCnPr/>
                          <wps:spPr>
                            <a:xfrm>
                              <a:off x="1773000" y="123120"/>
                              <a:ext cx="104760" cy="649440"/>
                            </a:xfrm>
                            <a:prstGeom prst="line">
                              <a:avLst/>
                            </a:prstGeom>
                            <a:noFill/>
                            <a:ln w="9525" cap="flat" cmpd="sng" algn="ctr">
                              <a:solidFill>
                                <a:srgbClr val="4A7EBB"/>
                              </a:solidFill>
                              <a:custDash>
                                <a:ds d="800000" sp="600000"/>
                              </a:custDash>
                              <a:round/>
                            </a:ln>
                            <a:effectLst/>
                          </wps:spPr>
                          <wps:bodyPr/>
                        </wps:wsp>
                      </wpg:wgp>
                    </a:graphicData>
                  </a:graphic>
                </wp:inline>
              </w:drawing>
            </mc:Choice>
            <mc:Fallback>
              <w:pict>
                <v:group w14:anchorId="680ADB45"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">
                    <v:imagedata r:id="rId16" o:title=""/>
                  </v:shape>
                  <v:line id="Straight Connector 1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" strokecolor="#4a7ebb"/>
                  <w10:anchorlock/>
                </v:group>
              </w:pict>
            </mc:Fallback>
          </mc:AlternateContent>
        </w:r>
        <w:r w:rsidRPr="008F7831">
          <w:rPr>
            <w:lang w:eastAsia="zh-CN"/>
          </w:rPr>
          <w:t xml:space="preserve"> </w:t>
        </w:r>
      </w:ins>
    </w:p>
    <w:p w14:paraId="1108E866" w14:textId="77777777" w:rsidR="008F7831" w:rsidRPr="008F7831" w:rsidRDefault="008F7831" w:rsidP="008F7831">
      <w:pPr>
        <w:spacing w:before="240" w:after="240"/>
        <w:rPr>
          <w:ins w:id="143" w:author="Author"/>
          <w:i/>
          <w:iCs/>
        </w:rPr>
      </w:pPr>
      <w:ins w:id="144" w:author="Author">
        <w:r w:rsidRPr="008F7831">
          <w:rPr>
            <w:i/>
            <w:iCs/>
            <w:lang w:eastAsia="zh-CN"/>
          </w:rPr>
          <w:t>[Editor’s note: with regards to operation of mesh networks two views were expressed: View 1 - it needs to be clarified how spectrum is managed in mesh networks (number of channels or one channel, overall spectrum used etc.) that is useful in the studies on agenda item 1.1 ; View 2 – There is no need in collecting information on spectrum management in mesh networks in a sharing studies involving an AMS or MMS receiver because protection criterion is set in terms of I/N and not using wanted carrier ]</w:t>
        </w:r>
      </w:ins>
    </w:p>
    <w:p w14:paraId="1DC8504C" w14:textId="77777777" w:rsidR="008F7831" w:rsidRPr="008F7831" w:rsidRDefault="008F7831" w:rsidP="008F7831">
      <w:pPr>
        <w:rPr>
          <w:ins w:id="145" w:author="Author"/>
          <w:lang w:eastAsia="ko-KR"/>
        </w:rPr>
      </w:pPr>
      <w:ins w:id="146" w:author="Author">
        <w:r w:rsidRPr="008F7831">
          <w:rPr>
            <w:rFonts w:eastAsia="Malgun Gothic"/>
            <w:lang w:eastAsia="ko-KR"/>
          </w:rPr>
          <w:t xml:space="preserve">The application of System 7 in Table </w:t>
        </w:r>
        <w:del w:id="147" w:author="Author">
          <w:r w:rsidRPr="008F7831" w:rsidDel="00DE20FB">
            <w:rPr>
              <w:rFonts w:eastAsia="Malgun Gothic"/>
              <w:lang w:eastAsia="ko-KR"/>
            </w:rPr>
            <w:delText>3</w:delText>
          </w:r>
        </w:del>
        <w:r w:rsidRPr="008F7831">
          <w:rPr>
            <w:rFonts w:eastAsia="Malgun Gothic"/>
            <w:lang w:eastAsia="ko-KR"/>
          </w:rPr>
          <w:t>1 is earth surface exploration system used to conduct or support activities including maritime search and rescue, disaster relief and rescue in national territories and international [airspace and]</w:t>
        </w:r>
      </w:ins>
      <w:r w:rsidRPr="008F7831">
        <w:rPr>
          <w:rFonts w:eastAsia="Malgun Gothic"/>
          <w:lang w:eastAsia="ko-KR"/>
        </w:rPr>
        <w:t xml:space="preserve"> </w:t>
      </w:r>
      <w:ins w:id="148" w:author="Author">
        <w:r w:rsidRPr="008F7831">
          <w:rPr>
            <w:rFonts w:eastAsia="Malgun Gothic"/>
            <w:lang w:eastAsia="ko-KR"/>
          </w:rPr>
          <w:t>waters. Once the visual monitoring results are taken by any aircraft, the captured video is delivered from one aircraft to the other by using 5 MHz aeronautical datalink (ADL) and any audio communication between aircrafts is delivered by using 8 kHz ADL as depicted in Figure 2. The details of technical characteristics are given in Table 1</w:t>
        </w:r>
        <w:del w:id="149" w:author="Author">
          <w:r w:rsidRPr="008F7831" w:rsidDel="00DE20FB">
            <w:rPr>
              <w:rFonts w:eastAsia="Malgun Gothic"/>
              <w:lang w:eastAsia="ko-KR"/>
            </w:rPr>
            <w:delText>3</w:delText>
          </w:r>
        </w:del>
        <w:r w:rsidRPr="008F7831">
          <w:rPr>
            <w:rFonts w:eastAsia="Malgun Gothic"/>
            <w:lang w:eastAsia="ko-KR"/>
          </w:rPr>
          <w:t xml:space="preserve">. The </w:t>
        </w:r>
        <w:proofErr w:type="spellStart"/>
        <w:r w:rsidRPr="008F7831">
          <w:rPr>
            <w:rFonts w:eastAsia="Malgun Gothic"/>
            <w:lang w:eastAsia="ko-KR"/>
          </w:rPr>
          <w:t>center</w:t>
        </w:r>
        <w:proofErr w:type="spellEnd"/>
        <w:r w:rsidRPr="008F7831">
          <w:rPr>
            <w:rFonts w:eastAsia="Malgun Gothic"/>
            <w:lang w:eastAsia="ko-KR"/>
          </w:rPr>
          <w:t xml:space="preserve"> frequency for two ADLs will be selected differently in the tuning range. In Figure 2 two aircrafts are operating in one set. There could be multiple sets.</w:t>
        </w:r>
      </w:ins>
    </w:p>
    <w:p w14:paraId="28BD32C7" w14:textId="77777777" w:rsidR="008F7831" w:rsidRPr="008F7831" w:rsidRDefault="008F7831" w:rsidP="008F7831">
      <w:pPr>
        <w:keepNext/>
        <w:keepLines/>
        <w:spacing w:before="480" w:after="120"/>
        <w:jc w:val="center"/>
        <w:rPr>
          <w:ins w:id="150" w:author="Author"/>
          <w:caps/>
          <w:sz w:val="20"/>
          <w:lang w:eastAsia="zh-CN"/>
        </w:rPr>
      </w:pPr>
      <w:ins w:id="151" w:author="Author">
        <w:r w:rsidRPr="008F7831">
          <w:rPr>
            <w:caps/>
            <w:sz w:val="20"/>
            <w:lang w:eastAsia="zh-CN"/>
          </w:rPr>
          <w:t>Figure 2</w:t>
        </w:r>
      </w:ins>
    </w:p>
    <w:p w14:paraId="7D51B47C" w14:textId="77777777" w:rsidR="008F7831" w:rsidRPr="008F7831" w:rsidRDefault="008F7831" w:rsidP="008F7831">
      <w:pPr>
        <w:keepNext/>
        <w:keepLines/>
        <w:spacing w:before="0" w:after="120"/>
        <w:jc w:val="center"/>
        <w:rPr>
          <w:ins w:id="152" w:author="Author"/>
          <w:rFonts w:ascii="Times New Roman Bold" w:eastAsia="Malgun Gothic" w:hAnsi="Times New Roman Bold"/>
          <w:b/>
          <w:sz w:val="20"/>
          <w:lang w:eastAsia="ko-KR"/>
        </w:rPr>
      </w:pPr>
      <w:ins w:id="153" w:author="Author">
        <w:r w:rsidRPr="008F7831">
          <w:rPr>
            <w:rFonts w:ascii="Times New Roman Bold" w:hAnsi="Times New Roman Bold"/>
            <w:b/>
            <w:sz w:val="20"/>
            <w:lang w:eastAsia="zh-CN"/>
          </w:rPr>
          <w:t>Example of configuration of two aeronautical datalinks by System 7</w:t>
        </w:r>
      </w:ins>
    </w:p>
    <w:p w14:paraId="42860217" w14:textId="77777777" w:rsidR="008F7831" w:rsidRPr="008F7831" w:rsidRDefault="008F7831" w:rsidP="008F7831">
      <w:pPr>
        <w:spacing w:after="240"/>
        <w:jc w:val="center"/>
        <w:rPr>
          <w:ins w:id="154" w:author="Author"/>
          <w:rFonts w:eastAsia="Malgun Gothic"/>
          <w:lang w:eastAsia="ko-KR"/>
        </w:rPr>
      </w:pPr>
      <w:ins w:id="155" w:author="Author">
        <w:r w:rsidRPr="008F7831">
          <w:rPr>
            <w:rFonts w:eastAsia="Malgun Gothic"/>
            <w:noProof/>
          </w:rPr>
          <w:drawing>
            <wp:inline distT="0" distB="0" distL="0" distR="0" wp14:anchorId="65BDD077" wp14:editId="3DF36429">
              <wp:extent cx="3683000" cy="1247260"/>
              <wp:effectExtent l="0" t="0" r="0" b="0"/>
              <wp:docPr id="13"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2A0B0EBD" w14:textId="77777777" w:rsidR="008F7831" w:rsidRPr="008F7831" w:rsidRDefault="008F7831" w:rsidP="008F7831">
      <w:pPr>
        <w:spacing w:before="240" w:after="240"/>
        <w:rPr>
          <w:ins w:id="156" w:author="Author"/>
          <w:rFonts w:eastAsia="Malgun Gothic"/>
          <w:i/>
          <w:iCs/>
          <w:lang w:eastAsia="ko-KR"/>
        </w:rPr>
      </w:pPr>
      <w:ins w:id="157" w:author="Author">
        <w:r w:rsidRPr="008F7831">
          <w:rPr>
            <w:rFonts w:eastAsia="Malgun Gothic"/>
            <w:i/>
            <w:iCs/>
            <w:lang w:eastAsia="ko-KR"/>
          </w:rPr>
          <w:t>[Editor’s note: some of the elements of the description of System 8 can be also reflected in section related to applications]</w:t>
        </w:r>
      </w:ins>
    </w:p>
    <w:p w14:paraId="05412F19" w14:textId="77777777" w:rsidR="008F7831" w:rsidRPr="008F7831" w:rsidRDefault="008F7831" w:rsidP="008F7831">
      <w:pPr>
        <w:spacing w:before="280"/>
        <w:rPr>
          <w:ins w:id="158" w:author="Author"/>
          <w:lang w:eastAsia="zh-CN"/>
        </w:rPr>
      </w:pPr>
      <w:ins w:id="159" w:author="Author">
        <w:r w:rsidRPr="008F7831">
          <w:rPr>
            <w:lang w:eastAsia="zh-CN"/>
          </w:rPr>
          <w:t>The System 8 is planned for use both on national territory and in international airspace and international waters.</w:t>
        </w:r>
      </w:ins>
    </w:p>
    <w:p w14:paraId="30B87BAB" w14:textId="77777777" w:rsidR="008F7831" w:rsidRPr="008F7831" w:rsidRDefault="008F7831" w:rsidP="008F7831">
      <w:pPr>
        <w:rPr>
          <w:ins w:id="160" w:author="Author"/>
          <w:lang w:eastAsia="zh-CN"/>
        </w:rPr>
      </w:pPr>
      <w:ins w:id="161" w:author="Author">
        <w:r w:rsidRPr="008F7831">
          <w:rPr>
            <w:lang w:eastAsia="zh-CN"/>
          </w:rPr>
          <w:t>The main application of this system:</w:t>
        </w:r>
      </w:ins>
    </w:p>
    <w:p w14:paraId="306D21B1" w14:textId="77777777" w:rsidR="008F7831" w:rsidRPr="008F7831" w:rsidRDefault="008F7831" w:rsidP="008F7831">
      <w:pPr>
        <w:tabs>
          <w:tab w:val="clear" w:pos="2268"/>
          <w:tab w:val="left" w:pos="2608"/>
          <w:tab w:val="left" w:pos="3345"/>
        </w:tabs>
        <w:spacing w:before="80"/>
        <w:ind w:left="1134" w:hanging="1134"/>
        <w:rPr>
          <w:ins w:id="162" w:author="Author"/>
          <w:lang w:eastAsia="zh-CN"/>
        </w:rPr>
      </w:pPr>
      <w:ins w:id="163" w:author="Author">
        <w:r w:rsidRPr="008F7831">
          <w:rPr>
            <w:lang w:eastAsia="zh-CN"/>
          </w:rPr>
          <w:t>–</w:t>
        </w:r>
        <w:r w:rsidRPr="008F7831">
          <w:rPr>
            <w:lang w:eastAsia="zh-CN"/>
          </w:rPr>
          <w:tab/>
          <w:t xml:space="preserve">exchange of various information, including the transfer of high-speed data, with aircraft and ships performing various commercial and science </w:t>
        </w:r>
        <w:proofErr w:type="gramStart"/>
        <w:r w:rsidRPr="008F7831">
          <w:rPr>
            <w:lang w:eastAsia="zh-CN"/>
          </w:rPr>
          <w:t>missions;</w:t>
        </w:r>
        <w:proofErr w:type="gramEnd"/>
      </w:ins>
    </w:p>
    <w:p w14:paraId="65B26395" w14:textId="77777777" w:rsidR="008F7831" w:rsidRPr="008F7831" w:rsidRDefault="008F7831" w:rsidP="008F7831">
      <w:pPr>
        <w:tabs>
          <w:tab w:val="clear" w:pos="2268"/>
          <w:tab w:val="left" w:pos="2608"/>
          <w:tab w:val="left" w:pos="3345"/>
        </w:tabs>
        <w:spacing w:before="80"/>
        <w:ind w:left="1134" w:hanging="1134"/>
        <w:rPr>
          <w:ins w:id="164" w:author="Author"/>
          <w:lang w:eastAsia="zh-CN"/>
        </w:rPr>
      </w:pPr>
      <w:ins w:id="165" w:author="Author">
        <w:r w:rsidRPr="008F7831">
          <w:rPr>
            <w:lang w:eastAsia="zh-CN"/>
          </w:rPr>
          <w:t>–</w:t>
        </w:r>
        <w:r w:rsidRPr="008F7831">
          <w:rPr>
            <w:lang w:eastAsia="zh-CN"/>
          </w:rPr>
          <w:tab/>
          <w:t>organization of monitoring of linear and area hazardous production facilities and areas.</w:t>
        </w:r>
      </w:ins>
    </w:p>
    <w:p w14:paraId="07A334A2" w14:textId="77777777" w:rsidR="008F7831" w:rsidRPr="008F7831" w:rsidRDefault="008F7831" w:rsidP="008F7831">
      <w:pPr>
        <w:rPr>
          <w:ins w:id="166" w:author="Author"/>
          <w:lang w:eastAsia="zh-CN"/>
        </w:rPr>
      </w:pPr>
      <w:ins w:id="167" w:author="Author">
        <w:r w:rsidRPr="008F7831">
          <w:rPr>
            <w:lang w:eastAsia="zh-CN"/>
          </w:rPr>
          <w:t>Direct communication between aircrafts and ships is also possible.</w:t>
        </w:r>
      </w:ins>
    </w:p>
    <w:p w14:paraId="1B26D4BD" w14:textId="77777777" w:rsidR="008F7831" w:rsidRPr="008F7831" w:rsidRDefault="008F7831" w:rsidP="008F7831">
      <w:pPr>
        <w:rPr>
          <w:ins w:id="168" w:author="Author"/>
          <w:lang w:eastAsia="zh-CN"/>
        </w:rPr>
      </w:pPr>
      <w:ins w:id="169" w:author="Author">
        <w:r w:rsidRPr="008F7831">
          <w:rPr>
            <w:lang w:eastAsia="zh-CN"/>
          </w:rPr>
          <w:lastRenderedPageBreak/>
          <w:t>With regard to international waters and international airspace, the use of this system is intended only in local areas for conducting pre-planned research missions, for example, scientific studies of the sea surface or the atmosphere.</w:t>
        </w:r>
      </w:ins>
    </w:p>
    <w:p w14:paraId="3BBC1EBE" w14:textId="77777777" w:rsidR="008F7831" w:rsidRPr="008F7831" w:rsidRDefault="008F7831" w:rsidP="008F7831">
      <w:pPr>
        <w:rPr>
          <w:ins w:id="170" w:author="Author"/>
          <w:lang w:eastAsia="zh-CN"/>
        </w:rPr>
      </w:pPr>
      <w:ins w:id="171" w:author="Author">
        <w:r w:rsidRPr="008F7831">
          <w:rPr>
            <w:lang w:eastAsia="zh-CN"/>
          </w:rPr>
          <w:t>The construction of this system is planned on the basis of modern commercially available state-of-art telecommunication equipment.</w:t>
        </w:r>
      </w:ins>
    </w:p>
    <w:p w14:paraId="3AF42ED3" w14:textId="77777777" w:rsidR="008F7831" w:rsidRPr="008F7831" w:rsidRDefault="008F7831" w:rsidP="008F7831">
      <w:pPr>
        <w:keepNext/>
        <w:keepLines/>
        <w:spacing w:before="280"/>
        <w:ind w:left="1134" w:hanging="1134"/>
        <w:outlineLvl w:val="0"/>
        <w:rPr>
          <w:b/>
          <w:sz w:val="28"/>
        </w:rPr>
      </w:pPr>
      <w:r w:rsidRPr="008F7831">
        <w:rPr>
          <w:b/>
          <w:sz w:val="28"/>
        </w:rPr>
        <w:t>3</w:t>
      </w:r>
      <w:r w:rsidRPr="008F7831">
        <w:rPr>
          <w:b/>
          <w:sz w:val="28"/>
        </w:rPr>
        <w:tab/>
        <w:t>Technical characteristics of aeronautical mobile systems</w:t>
      </w:r>
    </w:p>
    <w:p w14:paraId="44B51949" w14:textId="77777777" w:rsidR="008F7831" w:rsidRPr="008F7831" w:rsidRDefault="008F7831" w:rsidP="008F7831">
      <w:r w:rsidRPr="008F7831">
        <w:t xml:space="preserve">Typical technical characteristics for representative airborne data links for the frequency range </w:t>
      </w:r>
      <w:r w:rsidRPr="008F7831">
        <w:rPr>
          <w:lang w:eastAsia="ja-JP"/>
        </w:rPr>
        <w:t>4 400-4 990 MHz</w:t>
      </w:r>
      <w:r w:rsidRPr="008F7831">
        <w:t xml:space="preserve"> are provided in Table 1. </w:t>
      </w:r>
    </w:p>
    <w:p w14:paraId="7297EE0B" w14:textId="77777777" w:rsidR="008F7831" w:rsidRPr="008F7831" w:rsidRDefault="008F7831" w:rsidP="008F7831">
      <w:pPr>
        <w:keepNext/>
        <w:keepLines/>
        <w:spacing w:before="200"/>
        <w:ind w:left="1134" w:hanging="1134"/>
        <w:outlineLvl w:val="1"/>
        <w:rPr>
          <w:b/>
        </w:rPr>
      </w:pPr>
      <w:r w:rsidRPr="008F7831">
        <w:rPr>
          <w:b/>
        </w:rPr>
        <w:t>3.1</w:t>
      </w:r>
      <w:r w:rsidRPr="008F7831">
        <w:rPr>
          <w:b/>
        </w:rPr>
        <w:tab/>
        <w:t>Transmitter and receiver characteristics</w:t>
      </w:r>
    </w:p>
    <w:p w14:paraId="499404BF" w14:textId="27282E09" w:rsidR="008F7831" w:rsidRPr="008F7831" w:rsidRDefault="008F7831" w:rsidP="008F7831">
      <w:r w:rsidRPr="008F7831">
        <w:t xml:space="preserve">The aeronautical mobile systems operating or planned to operate within the frequency range </w:t>
      </w:r>
      <w:r w:rsidRPr="008F7831">
        <w:rPr>
          <w:lang w:eastAsia="ja-JP"/>
        </w:rPr>
        <w:t>4 400</w:t>
      </w:r>
      <w:r w:rsidRPr="008F7831">
        <w:rPr>
          <w:lang w:eastAsia="ja-JP"/>
        </w:rPr>
        <w:noBreakHyphen/>
        <w:t>4 990 MHz</w:t>
      </w:r>
      <w:r w:rsidRPr="008F7831">
        <w:t xml:space="preserve"> typically use digital modulations. A given transmitter may be capable of radiating more than one waveform.</w:t>
      </w:r>
      <w:ins w:id="172" w:author="Author" w:date="2021-10-20T19:23:00Z">
        <w:r w:rsidR="00DC118E" w:rsidRPr="00DC118E">
          <w:rPr>
            <w:highlight w:val="cyan"/>
          </w:rPr>
          <w:t xml:space="preserve"> </w:t>
        </w:r>
        <w:r w:rsidR="00DC118E" w:rsidRPr="00504FE1">
          <w:rPr>
            <w:highlight w:val="cyan"/>
          </w:rPr>
          <w:t xml:space="preserve">The out-of-band and spurious emissions of these </w:t>
        </w:r>
        <w:r w:rsidR="00DC118E">
          <w:rPr>
            <w:highlight w:val="cyan"/>
          </w:rPr>
          <w:t>aeronautical</w:t>
        </w:r>
        <w:r w:rsidR="00DC118E" w:rsidRPr="00504FE1">
          <w:rPr>
            <w:highlight w:val="cyan"/>
          </w:rPr>
          <w:t xml:space="preserve"> systems are compliant with ITU-R Recommendation SM.1541 (Annex 11) and ITU-R Recommendation SM.329 (Category A), respectively.</w:t>
        </w:r>
      </w:ins>
    </w:p>
    <w:p w14:paraId="4E86EAD4" w14:textId="77777777" w:rsidR="008F7831" w:rsidRPr="008F7831" w:rsidRDefault="008F7831" w:rsidP="008F7831">
      <w:pPr>
        <w:keepNext/>
        <w:keepLines/>
        <w:spacing w:before="200"/>
        <w:ind w:left="1134" w:hanging="1134"/>
        <w:outlineLvl w:val="1"/>
        <w:rPr>
          <w:b/>
        </w:rPr>
      </w:pPr>
      <w:r w:rsidRPr="008F7831">
        <w:rPr>
          <w:b/>
        </w:rPr>
        <w:t>3.2</w:t>
      </w:r>
      <w:r w:rsidRPr="008F7831">
        <w:rPr>
          <w:b/>
        </w:rPr>
        <w:tab/>
        <w:t>Antenna characteristics</w:t>
      </w:r>
    </w:p>
    <w:p w14:paraId="28EB9FE2" w14:textId="77777777" w:rsidR="008F7831" w:rsidRPr="008F7831" w:rsidRDefault="008F7831" w:rsidP="008F7831">
      <w:r w:rsidRPr="008F7831">
        <w:rPr>
          <w:spacing w:val="-2"/>
        </w:rPr>
        <w:t xml:space="preserve">A variety of different types of antennas are used by systems in the frequency range </w:t>
      </w:r>
      <w:r w:rsidRPr="008F7831">
        <w:rPr>
          <w:spacing w:val="-2"/>
          <w:lang w:eastAsia="ja-JP"/>
        </w:rPr>
        <w:t>4 400</w:t>
      </w:r>
      <w:r w:rsidRPr="008F7831">
        <w:rPr>
          <w:spacing w:val="-2"/>
          <w:lang w:eastAsia="ja-JP"/>
        </w:rPr>
        <w:noBreakHyphen/>
        <w:t>4 990 </w:t>
      </w:r>
      <w:proofErr w:type="spellStart"/>
      <w:r w:rsidRPr="008F7831">
        <w:rPr>
          <w:spacing w:val="-2"/>
          <w:lang w:eastAsia="ja-JP"/>
        </w:rPr>
        <w:t>MHz</w:t>
      </w:r>
      <w:r w:rsidRPr="008F7831">
        <w:t>.</w:t>
      </w:r>
      <w:proofErr w:type="spellEnd"/>
      <w:r w:rsidRPr="008F7831">
        <w:t xml:space="preserve"> Antennas in this range are generally of a variety of sizes and vary between the airborne component of the link and the </w:t>
      </w:r>
      <w:proofErr w:type="gramStart"/>
      <w:r w:rsidRPr="008F7831">
        <w:t>ground based</w:t>
      </w:r>
      <w:proofErr w:type="gramEnd"/>
      <w:r w:rsidRPr="008F7831">
        <w:t xml:space="preserve"> component of the link. The airborne antenna gains are typically between +3 </w:t>
      </w:r>
      <w:proofErr w:type="spellStart"/>
      <w:r w:rsidRPr="008F7831">
        <w:t>dBi</w:t>
      </w:r>
      <w:proofErr w:type="spellEnd"/>
      <w:r w:rsidRPr="008F7831">
        <w:t xml:space="preserve"> and 19 </w:t>
      </w:r>
      <w:proofErr w:type="spellStart"/>
      <w:r w:rsidRPr="008F7831">
        <w:t>dBi</w:t>
      </w:r>
      <w:proofErr w:type="spellEnd"/>
      <w:r w:rsidRPr="008F7831">
        <w:t xml:space="preserve">. The </w:t>
      </w:r>
      <w:proofErr w:type="gramStart"/>
      <w:r w:rsidRPr="008F7831">
        <w:t>ground based</w:t>
      </w:r>
      <w:proofErr w:type="gramEnd"/>
      <w:r w:rsidRPr="008F7831">
        <w:t xml:space="preserve"> antenna gain is typically between 3 </w:t>
      </w:r>
      <w:proofErr w:type="spellStart"/>
      <w:r w:rsidRPr="008F7831">
        <w:t>dBi</w:t>
      </w:r>
      <w:proofErr w:type="spellEnd"/>
      <w:r w:rsidRPr="008F7831">
        <w:t xml:space="preserve"> and 31 </w:t>
      </w:r>
      <w:proofErr w:type="spellStart"/>
      <w:r w:rsidRPr="008F7831">
        <w:t>dBi</w:t>
      </w:r>
      <w:proofErr w:type="spellEnd"/>
      <w:r w:rsidRPr="008F7831">
        <w:t>. Horizontal, and vertical polarizations could be used.</w:t>
      </w:r>
    </w:p>
    <w:p w14:paraId="726164E9" w14:textId="77777777" w:rsidR="008F7831" w:rsidRPr="008F7831" w:rsidRDefault="008F7831" w:rsidP="008F7831">
      <w:pPr>
        <w:tabs>
          <w:tab w:val="left" w:pos="794"/>
          <w:tab w:val="left" w:pos="1191"/>
          <w:tab w:val="left" w:pos="1588"/>
          <w:tab w:val="left" w:pos="1985"/>
        </w:tabs>
        <w:rPr>
          <w:szCs w:val="24"/>
        </w:rPr>
      </w:pPr>
      <w:r w:rsidRPr="008F7831">
        <w:t>Antenna characteristics available in</w:t>
      </w:r>
      <w:del w:id="173" w:author="Author">
        <w:r w:rsidRPr="008F7831">
          <w:delText xml:space="preserve"> the</w:delText>
        </w:r>
      </w:del>
      <w:r w:rsidRPr="008F7831">
        <w:t xml:space="preserve"> Table 1 should be used for studies unless measured data is available.</w:t>
      </w:r>
    </w:p>
    <w:p w14:paraId="1D69273F" w14:textId="77777777" w:rsidR="008F7831" w:rsidRPr="008F7831" w:rsidRDefault="008F7831" w:rsidP="008F7831">
      <w:pPr>
        <w:keepNext/>
        <w:keepLines/>
        <w:spacing w:before="280"/>
        <w:ind w:left="1134" w:hanging="1134"/>
        <w:outlineLvl w:val="0"/>
        <w:rPr>
          <w:b/>
          <w:sz w:val="28"/>
        </w:rPr>
      </w:pPr>
      <w:r w:rsidRPr="008F7831">
        <w:rPr>
          <w:b/>
          <w:sz w:val="28"/>
        </w:rPr>
        <w:t>4</w:t>
      </w:r>
      <w:r w:rsidRPr="008F7831">
        <w:rPr>
          <w:b/>
          <w:sz w:val="28"/>
        </w:rPr>
        <w:tab/>
        <w:t xml:space="preserve">Protection criteria </w:t>
      </w:r>
    </w:p>
    <w:p w14:paraId="6613653D" w14:textId="77777777" w:rsidR="008F7831" w:rsidRPr="008F7831" w:rsidRDefault="008F7831" w:rsidP="008F7831">
      <w:r w:rsidRPr="008F7831">
        <w:t>An increase in receiver effective noise of 1 dB would result in significant degradation in communication range.</w:t>
      </w:r>
    </w:p>
    <w:p w14:paraId="111FCEB2" w14:textId="77777777" w:rsidR="008F7831" w:rsidRPr="008F7831" w:rsidRDefault="008F7831" w:rsidP="008F7831">
      <w:r w:rsidRPr="008F7831">
        <w:t>Such an increase in effective receiver noise level corresponds to an (</w:t>
      </w:r>
      <w:r w:rsidRPr="008F7831">
        <w:rPr>
          <w:i/>
          <w:iCs/>
        </w:rPr>
        <w:t>I</w:t>
      </w:r>
      <w:r w:rsidRPr="008F7831">
        <w:t> + </w:t>
      </w:r>
      <w:r w:rsidRPr="008F7831">
        <w:rPr>
          <w:i/>
          <w:iCs/>
        </w:rPr>
        <w:t>N</w:t>
      </w:r>
      <w:r w:rsidRPr="008F7831">
        <w:t>)/</w:t>
      </w:r>
      <w:r w:rsidRPr="008F7831">
        <w:rPr>
          <w:i/>
          <w:iCs/>
        </w:rPr>
        <w:t>N</w:t>
      </w:r>
      <w:r w:rsidRPr="008F7831">
        <w:t xml:space="preserve"> ratio of 1.26, or an </w:t>
      </w:r>
      <w:r w:rsidRPr="008F7831">
        <w:rPr>
          <w:i/>
          <w:iCs/>
        </w:rPr>
        <w:t>I/N</w:t>
      </w:r>
      <w:r w:rsidRPr="008F7831">
        <w:t xml:space="preserve"> ratio of about −6 </w:t>
      </w:r>
      <w:proofErr w:type="spellStart"/>
      <w:r w:rsidRPr="008F7831">
        <w:t>dB.</w:t>
      </w:r>
      <w:proofErr w:type="spellEnd"/>
      <w:r w:rsidRPr="008F7831">
        <w:t xml:space="preserve"> This represents the required protection criterion for the AMS systems referenced herein from interference due to another radiocommunication service. If multiple potential interference sources are present, protection of the AMS and MMS systems requires that this criterion is not exceeded due to the aggregate interference from the multiple sources.</w:t>
      </w:r>
    </w:p>
    <w:p w14:paraId="0C494DF8" w14:textId="77777777" w:rsidR="008F7831" w:rsidRPr="008F7831" w:rsidRDefault="008F7831" w:rsidP="008F7831"/>
    <w:p w14:paraId="7340EB9F" w14:textId="77777777" w:rsidR="008F7831" w:rsidRPr="008F7831" w:rsidRDefault="008F7831" w:rsidP="008F7831">
      <w:pPr>
        <w:rPr>
          <w:caps/>
          <w:szCs w:val="24"/>
        </w:rPr>
        <w:sectPr w:rsidR="008F7831" w:rsidRPr="008F7831" w:rsidSect="00D674CF">
          <w:headerReference w:type="default" r:id="rId18"/>
          <w:footerReference w:type="default" r:id="rId19"/>
          <w:footerReference w:type="first" r:id="rId20"/>
          <w:pgSz w:w="11907" w:h="16834"/>
          <w:pgMar w:top="1418" w:right="1134" w:bottom="1134" w:left="1134" w:header="720" w:footer="482" w:gutter="0"/>
          <w:paperSrc w:first="15" w:other="15"/>
          <w:pgNumType w:start="1"/>
          <w:cols w:space="720"/>
          <w:titlePg/>
          <w:docGrid w:linePitch="326"/>
        </w:sectPr>
      </w:pPr>
    </w:p>
    <w:p w14:paraId="1C9C2C5F" w14:textId="77777777" w:rsidR="008F7831" w:rsidRPr="008F7831" w:rsidRDefault="008F7831" w:rsidP="008F7831">
      <w:pPr>
        <w:keepNext/>
        <w:spacing w:after="120"/>
        <w:jc w:val="center"/>
        <w:rPr>
          <w:caps/>
          <w:sz w:val="20"/>
        </w:rPr>
      </w:pPr>
      <w:r w:rsidRPr="008F7831">
        <w:rPr>
          <w:caps/>
          <w:sz w:val="20"/>
        </w:rPr>
        <w:lastRenderedPageBreak/>
        <w:t>TABLE 1</w:t>
      </w:r>
    </w:p>
    <w:p w14:paraId="2E5F0ADC" w14:textId="77777777" w:rsidR="008F7831" w:rsidRPr="008F7831" w:rsidRDefault="008F7831" w:rsidP="008F7831">
      <w:pPr>
        <w:keepNext/>
        <w:keepLines/>
        <w:spacing w:before="0" w:after="120"/>
        <w:jc w:val="center"/>
        <w:rPr>
          <w:rFonts w:ascii="Times New Roman Bold" w:hAnsi="Times New Roman Bold"/>
          <w:b/>
          <w:sz w:val="20"/>
          <w:lang w:eastAsia="ja-JP"/>
        </w:rPr>
      </w:pPr>
      <w:r w:rsidRPr="008F7831">
        <w:rPr>
          <w:rFonts w:ascii="Times New Roman Bold" w:hAnsi="Times New Roman Bold"/>
          <w:b/>
          <w:sz w:val="20"/>
        </w:rPr>
        <w:t xml:space="preserve">Typical technical characteristics of representative </w:t>
      </w:r>
      <w:ins w:id="174" w:author="Author">
        <w:r w:rsidRPr="008F7831">
          <w:rPr>
            <w:rFonts w:ascii="Times New Roman Bold" w:hAnsi="Times New Roman Bold"/>
            <w:b/>
            <w:sz w:val="20"/>
          </w:rPr>
          <w:t xml:space="preserve">systems operating in the </w:t>
        </w:r>
      </w:ins>
      <w:r w:rsidRPr="008F7831">
        <w:rPr>
          <w:rFonts w:ascii="Times New Roman Bold" w:hAnsi="Times New Roman Bold"/>
          <w:b/>
          <w:sz w:val="20"/>
        </w:rPr>
        <w:t xml:space="preserve">aeronautical mobile service </w:t>
      </w:r>
      <w:del w:id="175" w:author="Author">
        <w:r w:rsidRPr="008F7831" w:rsidDel="003531DF">
          <w:rPr>
            <w:rFonts w:ascii="Times New Roman Bold" w:hAnsi="Times New Roman Bold"/>
            <w:b/>
            <w:sz w:val="20"/>
          </w:rPr>
          <w:delText xml:space="preserve">systems operated </w:delText>
        </w:r>
      </w:del>
      <w:r w:rsidRPr="008F7831">
        <w:rPr>
          <w:rFonts w:ascii="Times New Roman Bold" w:hAnsi="Times New Roman Bold"/>
          <w:b/>
          <w:sz w:val="20"/>
        </w:rPr>
        <w:br/>
        <w:t xml:space="preserve">in the frequency range </w:t>
      </w:r>
      <w:r w:rsidRPr="008F7831">
        <w:rPr>
          <w:rFonts w:ascii="Times New Roman Bold" w:hAnsi="Times New Roman Bold"/>
          <w:b/>
          <w:sz w:val="20"/>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8F7831" w:rsidRPr="008F7831" w14:paraId="2876C4A2"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30654E"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AB0A79"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12BD9316"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1</w:t>
            </w:r>
          </w:p>
          <w:p w14:paraId="0DC05F47"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813E7A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1</w:t>
            </w:r>
          </w:p>
          <w:p w14:paraId="1EABE397"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4346E87A"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2</w:t>
            </w:r>
          </w:p>
          <w:p w14:paraId="12517B3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AF1DB1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2</w:t>
            </w:r>
          </w:p>
          <w:p w14:paraId="0B6E7B2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r>
      <w:tr w:rsidR="008F7831" w:rsidRPr="008F7831" w14:paraId="28A2EFA2"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F6249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Transmitter</w:t>
            </w:r>
          </w:p>
        </w:tc>
      </w:tr>
      <w:tr w:rsidR="008F7831" w:rsidRPr="008F7831" w14:paraId="552DBF0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0DCFD9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9DC4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5B9DE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CC53F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2494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46802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71B1322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70770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36089C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991EE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E8717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FA8949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15980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30-39</w:t>
            </w:r>
          </w:p>
        </w:tc>
      </w:tr>
      <w:tr w:rsidR="008F7831" w:rsidRPr="008F7831" w14:paraId="466001D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35DD6E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0AD528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E70F6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EBA7E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38790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2ACB3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r>
      <w:tr w:rsidR="008F7831" w:rsidRPr="008F7831" w14:paraId="1E8CF845"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C33E9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32A7365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211D343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86961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DD3E9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5A6703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D2CDA3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CBBFB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12D08B2C"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3DD793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280B8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F2F3D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62E1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66CFC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E0DCF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 / 10 / 20</w:t>
            </w:r>
          </w:p>
        </w:tc>
      </w:tr>
      <w:tr w:rsidR="008F7831" w:rsidRPr="008F7831" w14:paraId="2053ADC5"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577CA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F9EE2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D65A1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EF25FE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356130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8250C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r>
      <w:tr w:rsidR="008F7831" w:rsidRPr="008F7831" w14:paraId="0E9A5FD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53E33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E3AA8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B6440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03576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3C38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42D2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−103 to −98</w:t>
            </w:r>
          </w:p>
        </w:tc>
      </w:tr>
      <w:tr w:rsidR="008F7831" w:rsidRPr="008F7831" w14:paraId="7CF4C7FF" w14:textId="77777777" w:rsidTr="00FF6CF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35B9F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079C0DE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5A96A0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5F54CF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3BB905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D9C86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58D599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55EC82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031F8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48051FA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7096FFC4"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8CF292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E6A47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E4342B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5644F9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444D07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A1DF3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A11AB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2E243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D40D23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1ACE1F6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r>
      <w:tr w:rsidR="008F7831" w:rsidRPr="008F7831" w14:paraId="657DBB97"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BDEE4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0E2D5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92FFC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0FC3F7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281BF6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3D6E0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B74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650367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3E467D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142A9E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r>
      <w:tr w:rsidR="008F7831" w:rsidRPr="008F7831" w14:paraId="3270BD4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3928F8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89942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3A86D6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DC92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5EC105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3C828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86908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07CE52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3A31118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A19FC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41FF2E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5B8D9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F751B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5AA1E8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vertAlign w:val="superscript"/>
                <w:lang w:eastAsia="ja-JP"/>
              </w:rPr>
            </w:pPr>
            <w:r w:rsidRPr="008F7831">
              <w:rPr>
                <w:sz w:val="20"/>
                <w:lang w:eastAsia="ja-JP"/>
              </w:rPr>
              <w:t>Uniform distribution</w:t>
            </w:r>
            <w:r w:rsidRPr="008F7831">
              <w:rPr>
                <w:sz w:val="20"/>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05A55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48A17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70B711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r>
      <w:tr w:rsidR="008F7831" w:rsidRPr="008F7831" w14:paraId="14716BFE"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7A17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1E915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5F2D6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02E62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2E8E69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2883ED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84A10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C6431A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AD2E0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76FAF40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03BB5C5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E48BE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27AEC25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662A5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18073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7CEA7C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4E06C2B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468255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A6E66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586EB18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99CE9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bl>
    <w:p w14:paraId="45D25ECE" w14:textId="77777777" w:rsidR="008F7831" w:rsidRPr="008F7831" w:rsidRDefault="008F7831" w:rsidP="008F7831">
      <w:pPr>
        <w:tabs>
          <w:tab w:val="left" w:pos="794"/>
          <w:tab w:val="left" w:pos="1191"/>
          <w:tab w:val="left" w:pos="1588"/>
          <w:tab w:val="left" w:pos="1985"/>
        </w:tabs>
        <w:jc w:val="both"/>
        <w:rPr>
          <w:sz w:val="20"/>
          <w:lang w:eastAsia="ja-JP"/>
        </w:rPr>
      </w:pPr>
    </w:p>
    <w:p w14:paraId="328BDF93" w14:textId="77777777" w:rsidR="008F7831" w:rsidRPr="008F7831" w:rsidRDefault="008F7831" w:rsidP="008F7831">
      <w:pPr>
        <w:rPr>
          <w:sz w:val="20"/>
          <w:lang w:eastAsia="ja-JP"/>
        </w:rPr>
      </w:pPr>
      <w:r w:rsidRPr="008F7831">
        <w:rPr>
          <w:lang w:eastAsia="ja-JP"/>
        </w:rPr>
        <w:br w:type="page"/>
      </w:r>
    </w:p>
    <w:p w14:paraId="3B0CE2F8" w14:textId="77777777" w:rsidR="008F7831" w:rsidRPr="008F7831" w:rsidRDefault="008F7831" w:rsidP="008F7831">
      <w:pPr>
        <w:keepNext/>
        <w:spacing w:before="560" w:after="120"/>
        <w:jc w:val="center"/>
        <w:rPr>
          <w:caps/>
          <w:sz w:val="20"/>
        </w:rPr>
      </w:pPr>
      <w:r w:rsidRPr="008F7831">
        <w:rPr>
          <w:caps/>
          <w:sz w:val="20"/>
        </w:rPr>
        <w:lastRenderedPageBreak/>
        <w:t>TABLE 1 (</w:t>
      </w:r>
      <w:r w:rsidRPr="008F7831">
        <w:rPr>
          <w:i/>
          <w:iCs/>
          <w:sz w:val="20"/>
        </w:rPr>
        <w:t>Continued</w:t>
      </w:r>
      <w:r w:rsidRPr="008F7831">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8F7831" w:rsidRPr="008F7831" w14:paraId="6B69E3E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6C1264"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0A7F69"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C6CD5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3</w:t>
            </w:r>
          </w:p>
          <w:p w14:paraId="0BC14A0C"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4258F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3</w:t>
            </w:r>
          </w:p>
          <w:p w14:paraId="395CEFA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 xml:space="preserve">Ground </w:t>
            </w:r>
            <w:ins w:id="176" w:author="Author">
              <w:r w:rsidRPr="008F7831">
                <w:rPr>
                  <w:rFonts w:ascii="Times New Roman Bold" w:hAnsi="Times New Roman Bold" w:cs="Times New Roman Bold"/>
                  <w:b/>
                  <w:sz w:val="20"/>
                  <w:lang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D638CCD"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4</w:t>
            </w:r>
          </w:p>
          <w:p w14:paraId="2F1D5CDB"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48002D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4</w:t>
            </w:r>
          </w:p>
          <w:p w14:paraId="0DFAD92A"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p>
        </w:tc>
      </w:tr>
      <w:tr w:rsidR="008F7831" w:rsidRPr="008F7831" w14:paraId="7DEAF003"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859890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lang w:eastAsia="ja-JP"/>
              </w:rPr>
            </w:pPr>
            <w:r w:rsidRPr="008F7831">
              <w:rPr>
                <w:lang w:eastAsia="ja-JP"/>
              </w:rPr>
              <w:t>Transmitter</w:t>
            </w:r>
          </w:p>
        </w:tc>
      </w:tr>
      <w:tr w:rsidR="008F7831" w:rsidRPr="008F7831" w14:paraId="20F6BDD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3906A9D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FAD5A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881DD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92E19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8949D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868A1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r>
      <w:tr w:rsidR="008F7831" w:rsidRPr="008F7831" w14:paraId="60B9E0A1" w14:textId="77777777" w:rsidTr="00FF6CF9">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34DCFC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1CC330D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0735E1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90F4E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B3362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D6257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37</w:t>
            </w:r>
          </w:p>
        </w:tc>
      </w:tr>
      <w:tr w:rsidR="008F7831" w:rsidRPr="008F7831" w14:paraId="5DEA7CE4"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55EB6B0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43761D5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550BA7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50D7C7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16C74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8C08C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0.158 / 2.4 / 4.8 / 9.6</w:t>
            </w:r>
          </w:p>
        </w:tc>
      </w:tr>
      <w:tr w:rsidR="008F7831" w:rsidRPr="008F7831" w14:paraId="5765A02B"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7C6242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2E77EB67"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70BE6D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4839B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7F7733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0CEA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99FC11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0BFF07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4 400-4 940</w:t>
            </w:r>
            <w:r w:rsidRPr="008F7831">
              <w:rPr>
                <w:sz w:val="20"/>
                <w:vertAlign w:val="superscript"/>
                <w:lang w:eastAsia="ja-JP"/>
              </w:rPr>
              <w:t>(1)</w:t>
            </w:r>
          </w:p>
        </w:tc>
      </w:tr>
      <w:tr w:rsidR="008F7831" w:rsidRPr="008F7831" w14:paraId="23327B01"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98EAB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160D7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B3AD3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1AD2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445D0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55E06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0.2 / 2.6 / 5.0 / 10</w:t>
            </w:r>
          </w:p>
        </w:tc>
      </w:tr>
      <w:tr w:rsidR="008F7831" w:rsidRPr="008F7831" w14:paraId="532F94B9"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2A5A7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81CDCA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648B9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F0AA3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ins w:id="177" w:author="Author">
              <w:r w:rsidRPr="008F7831">
                <w:rPr>
                  <w:sz w:val="20"/>
                  <w:lang w:eastAsia="ja-JP"/>
                </w:rPr>
                <w:t xml:space="preserve"> </w:t>
              </w:r>
              <w:r w:rsidRPr="008F7831">
                <w:rPr>
                  <w:color w:val="00000A"/>
                  <w:sz w:val="20"/>
                  <w:lang w:eastAsia="ja-JP"/>
                </w:rPr>
                <w:t>(ground) /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6214B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68F2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r>
      <w:tr w:rsidR="008F7831" w:rsidRPr="008F7831" w14:paraId="1A2659B8"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3695F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C7F2A8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59015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38465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9386C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4B3A0A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 to </w:t>
            </w:r>
            <w:r w:rsidRPr="008F7831">
              <w:rPr>
                <w:sz w:val="20"/>
                <w:lang w:eastAsia="ja-JP"/>
              </w:rPr>
              <w:sym w:font="Symbol" w:char="F02D"/>
            </w:r>
            <w:r w:rsidRPr="008F7831">
              <w:rPr>
                <w:sz w:val="20"/>
                <w:lang w:eastAsia="ja-JP"/>
              </w:rPr>
              <w:t>101</w:t>
            </w:r>
          </w:p>
        </w:tc>
      </w:tr>
      <w:tr w:rsidR="008F7831" w:rsidRPr="008F7831" w14:paraId="348D2C54" w14:textId="77777777" w:rsidTr="00FF6CF9">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C4CAC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0A19874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EA6A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A0F537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09011F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B26DD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CFDB7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C6B9C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754C9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AD4D6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23041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058CF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46BFE066"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0674E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640A4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58F846B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7BCF9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7C8E15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307A216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860088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7338E3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FE39A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9B603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30</w:t>
            </w:r>
          </w:p>
        </w:tc>
      </w:tr>
      <w:tr w:rsidR="008F7831" w:rsidRPr="008F7831" w14:paraId="314C8F63"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A1087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71B55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6EB08D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6333D8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6CB4B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0133B8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CDFA3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A8A908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0D78D4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8535E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17</w:t>
            </w:r>
          </w:p>
        </w:tc>
      </w:tr>
      <w:tr w:rsidR="008F7831" w:rsidRPr="008F7831" w14:paraId="15F95422"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6125A1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7BAA0D1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45C530C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38EE15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0C1275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D1025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F7A9B7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DAB6F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4D646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6BE9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7650BED9"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91D50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4A9086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33B3E13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6D48C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329307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E35295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7F957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196E7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529D2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40862B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Uniform distribution</w:t>
            </w:r>
            <w:r w:rsidRPr="008F7831">
              <w:rPr>
                <w:sz w:val="20"/>
                <w:vertAlign w:val="superscript"/>
                <w:lang w:eastAsia="ja-JP"/>
              </w:rPr>
              <w:t>(3)</w:t>
            </w:r>
          </w:p>
        </w:tc>
      </w:tr>
      <w:tr w:rsidR="008F7831" w:rsidRPr="008F7831" w14:paraId="3C420D4C"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12B6862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7F45D2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4A938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AF4718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EB4213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F6ACD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F6B48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1C483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AE4BDC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451414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r>
      <w:tr w:rsidR="008F7831" w:rsidRPr="008F7831" w14:paraId="79ED884A" w14:textId="77777777" w:rsidTr="00FF6CF9">
        <w:trPr>
          <w:jc w:val="center"/>
        </w:trPr>
        <w:tc>
          <w:tcPr>
            <w:tcW w:w="2357" w:type="dxa"/>
            <w:tcBorders>
              <w:top w:val="single" w:sz="4" w:space="0" w:color="auto"/>
              <w:left w:val="single" w:sz="4" w:space="0" w:color="auto"/>
              <w:bottom w:val="single" w:sz="4" w:space="0" w:color="auto"/>
              <w:right w:val="single" w:sz="4" w:space="0" w:color="auto"/>
            </w:tcBorders>
            <w:hideMark/>
          </w:tcPr>
          <w:p w14:paraId="4D04E1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4F4D6F8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8BC8CA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246D7B4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171F0FA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DA7A6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3AE1E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9D06C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BD759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841A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4.4</w:t>
            </w:r>
          </w:p>
        </w:tc>
      </w:tr>
    </w:tbl>
    <w:p w14:paraId="28926B75" w14:textId="77777777" w:rsidR="008F7831" w:rsidRPr="008F7831" w:rsidRDefault="008F7831" w:rsidP="008F7831">
      <w:pPr>
        <w:keepNext/>
        <w:spacing w:before="560" w:after="120"/>
      </w:pPr>
      <w:r w:rsidRPr="008F7831">
        <w:br w:type="page"/>
      </w:r>
    </w:p>
    <w:p w14:paraId="143122A0" w14:textId="77777777" w:rsidR="008F7831" w:rsidRPr="008F7831" w:rsidRDefault="008F7831" w:rsidP="008F7831">
      <w:pPr>
        <w:keepNext/>
        <w:spacing w:before="560" w:after="120"/>
        <w:jc w:val="center"/>
        <w:rPr>
          <w:caps/>
          <w:sz w:val="20"/>
        </w:rPr>
      </w:pPr>
      <w:r w:rsidRPr="008F7831">
        <w:rPr>
          <w:caps/>
          <w:sz w:val="20"/>
        </w:rPr>
        <w:lastRenderedPageBreak/>
        <w:t xml:space="preserve">TABLE  1 </w:t>
      </w:r>
      <w:ins w:id="178" w:author="Author">
        <w:r w:rsidRPr="008F7831">
          <w:rPr>
            <w:caps/>
            <w:sz w:val="20"/>
          </w:rPr>
          <w:t>(</w:t>
        </w:r>
        <w:r w:rsidRPr="008F7831">
          <w:rPr>
            <w:i/>
            <w:iCs/>
            <w:sz w:val="20"/>
          </w:rPr>
          <w:t>Continued</w:t>
        </w:r>
        <w:r w:rsidRPr="008F7831">
          <w:rPr>
            <w:caps/>
            <w:sz w:val="20"/>
          </w:rPr>
          <w:t>)</w:t>
        </w:r>
        <w:r w:rsidRPr="008F7831" w:rsidDel="00DE20FB">
          <w:rPr>
            <w:caps/>
            <w:sz w:val="20"/>
          </w:rPr>
          <w:t xml:space="preserve"> </w:t>
        </w:r>
      </w:ins>
      <w:del w:id="179" w:author="Author">
        <w:r w:rsidRPr="008F7831" w:rsidDel="00DE20FB">
          <w:rPr>
            <w:caps/>
            <w:sz w:val="20"/>
          </w:rPr>
          <w:delText>(</w:delText>
        </w:r>
        <w:r w:rsidRPr="008F7831" w:rsidDel="00DE20FB">
          <w:rPr>
            <w:i/>
            <w:iCs/>
            <w:sz w:val="20"/>
          </w:rPr>
          <w:delText>End</w:delText>
        </w:r>
        <w:r w:rsidRPr="008F7831" w:rsidDel="00DE20FB">
          <w:rPr>
            <w:caps/>
            <w:sz w:val="20"/>
          </w:rPr>
          <w:delText>)</w:delText>
        </w:r>
      </w:del>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8"/>
        <w:gridCol w:w="1861"/>
        <w:gridCol w:w="2215"/>
        <w:gridCol w:w="2217"/>
        <w:gridCol w:w="2100"/>
        <w:gridCol w:w="1050"/>
        <w:gridCol w:w="1054"/>
      </w:tblGrid>
      <w:tr w:rsidR="008F7831" w:rsidRPr="008F7831" w14:paraId="4209BF27"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0A13AA" w14:textId="77777777" w:rsidR="008F7831" w:rsidRPr="008F7831" w:rsidRDefault="008F7831" w:rsidP="008F7831">
            <w:pPr>
              <w:keepNext/>
              <w:spacing w:before="80" w:after="80"/>
              <w:jc w:val="center"/>
              <w:rPr>
                <w:rFonts w:ascii="Times New Roman Bold" w:hAnsi="Times New Roman Bold" w:cs="Times New Roman Bold"/>
                <w:b/>
                <w:sz w:val="22"/>
                <w:lang w:eastAsia="ja-JP"/>
              </w:rPr>
            </w:pPr>
            <w:r w:rsidRPr="008F7831">
              <w:rPr>
                <w:rFonts w:ascii="Times New Roman Bold" w:hAnsi="Times New Roman Bold" w:cs="Times New Roman Bold"/>
                <w:b/>
                <w:sz w:val="20"/>
                <w:lang w:eastAsia="ja-JP"/>
              </w:rPr>
              <w:t>Parameter</w:t>
            </w:r>
          </w:p>
        </w:tc>
        <w:tc>
          <w:tcPr>
            <w:tcW w:w="1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A13BCB"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Units</w:t>
            </w:r>
          </w:p>
        </w:tc>
        <w:tc>
          <w:tcPr>
            <w:tcW w:w="319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97FCF2F"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5</w:t>
            </w:r>
          </w:p>
          <w:p w14:paraId="673C2240"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Airborne</w:t>
            </w:r>
          </w:p>
        </w:tc>
        <w:tc>
          <w:tcPr>
            <w:tcW w:w="302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8FAEBD6"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System 5</w:t>
            </w:r>
          </w:p>
          <w:p w14:paraId="1D362A84" w14:textId="77777777" w:rsidR="008F7831" w:rsidRPr="008F7831" w:rsidRDefault="008F7831" w:rsidP="008F7831">
            <w:pPr>
              <w:keepNext/>
              <w:spacing w:before="80" w:after="80"/>
              <w:jc w:val="center"/>
              <w:rPr>
                <w:rFonts w:ascii="Times New Roman Bold" w:hAnsi="Times New Roman Bold" w:cs="Times New Roman Bold"/>
                <w:b/>
                <w:sz w:val="20"/>
                <w:lang w:eastAsia="ja-JP"/>
              </w:rPr>
            </w:pPr>
            <w:r w:rsidRPr="008F7831">
              <w:rPr>
                <w:rFonts w:ascii="Times New Roman Bold" w:hAnsi="Times New Roman Bold" w:cs="Times New Roman Bold"/>
                <w:b/>
                <w:sz w:val="20"/>
                <w:lang w:eastAsia="ja-JP"/>
              </w:rPr>
              <w:t>Ground</w:t>
            </w:r>
            <w:ins w:id="180" w:author="Author">
              <w:r w:rsidRPr="008F7831">
                <w:rPr>
                  <w:rFonts w:ascii="Times New Roman Bold" w:hAnsi="Times New Roman Bold" w:cs="Times New Roman Bold"/>
                  <w:b/>
                  <w:sz w:val="20"/>
                  <w:lang w:eastAsia="ja-JP"/>
                </w:rPr>
                <w:t xml:space="preserve"> [and shipborne]</w:t>
              </w:r>
            </w:ins>
          </w:p>
        </w:tc>
      </w:tr>
      <w:tr w:rsidR="008F7831" w:rsidRPr="008F7831" w14:paraId="43BA01BA"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AF713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Transmitter</w:t>
            </w:r>
          </w:p>
        </w:tc>
      </w:tr>
      <w:tr w:rsidR="008F7831" w:rsidRPr="008F7831" w14:paraId="599A32A9"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1E113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42B290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7711E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9B32B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5A3FAAED" w14:textId="77777777" w:rsidTr="00FF6CF9">
        <w:trPr>
          <w:trHeight w:val="431"/>
          <w:jc w:val="center"/>
        </w:trPr>
        <w:tc>
          <w:tcPr>
            <w:tcW w:w="2648" w:type="dxa"/>
            <w:tcBorders>
              <w:top w:val="single" w:sz="4" w:space="0" w:color="auto"/>
              <w:left w:val="single" w:sz="4" w:space="0" w:color="auto"/>
              <w:bottom w:val="single" w:sz="4" w:space="0" w:color="auto"/>
              <w:right w:val="single" w:sz="4" w:space="0" w:color="auto"/>
            </w:tcBorders>
            <w:hideMark/>
          </w:tcPr>
          <w:p w14:paraId="0B965BF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Power output</w:t>
            </w:r>
          </w:p>
        </w:tc>
        <w:tc>
          <w:tcPr>
            <w:tcW w:w="1340" w:type="dxa"/>
            <w:tcBorders>
              <w:top w:val="single" w:sz="4" w:space="0" w:color="auto"/>
              <w:left w:val="single" w:sz="4" w:space="0" w:color="auto"/>
              <w:bottom w:val="single" w:sz="4" w:space="0" w:color="auto"/>
              <w:right w:val="single" w:sz="4" w:space="0" w:color="auto"/>
            </w:tcBorders>
            <w:hideMark/>
          </w:tcPr>
          <w:p w14:paraId="225282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25E66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0A7F8C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45</w:t>
            </w:r>
          </w:p>
        </w:tc>
      </w:tr>
      <w:tr w:rsidR="008F7831" w:rsidRPr="008F7831" w14:paraId="75FDDEEC"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78D3E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Bandwidth (3 dB)</w:t>
            </w:r>
          </w:p>
        </w:tc>
        <w:tc>
          <w:tcPr>
            <w:tcW w:w="1340" w:type="dxa"/>
            <w:tcBorders>
              <w:top w:val="single" w:sz="4" w:space="0" w:color="auto"/>
              <w:left w:val="single" w:sz="4" w:space="0" w:color="auto"/>
              <w:bottom w:val="single" w:sz="4" w:space="0" w:color="auto"/>
              <w:right w:val="single" w:sz="4" w:space="0" w:color="auto"/>
            </w:tcBorders>
            <w:hideMark/>
          </w:tcPr>
          <w:p w14:paraId="60A996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650C67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8.5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7EA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8.5</w:t>
            </w:r>
          </w:p>
        </w:tc>
      </w:tr>
      <w:tr w:rsidR="008F7831" w:rsidRPr="008F7831" w14:paraId="5979E602"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75DED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Receiver</w:t>
            </w:r>
          </w:p>
        </w:tc>
      </w:tr>
      <w:tr w:rsidR="008F7831" w:rsidRPr="008F7831" w14:paraId="5DFAFD1E"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3479CE9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3FF663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6A52E7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0992C0C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4 400-4 990</w:t>
            </w:r>
            <w:r w:rsidRPr="008F7831">
              <w:rPr>
                <w:sz w:val="20"/>
                <w:vertAlign w:val="superscript"/>
                <w:lang w:eastAsia="ja-JP"/>
              </w:rPr>
              <w:t>(1)</w:t>
            </w:r>
          </w:p>
        </w:tc>
      </w:tr>
      <w:tr w:rsidR="008F7831" w:rsidRPr="008F7831" w14:paraId="25628CBC"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00CD4B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Selectivity (3 dB)</w:t>
            </w:r>
          </w:p>
        </w:tc>
        <w:tc>
          <w:tcPr>
            <w:tcW w:w="1340" w:type="dxa"/>
            <w:tcBorders>
              <w:top w:val="single" w:sz="4" w:space="0" w:color="auto"/>
              <w:left w:val="single" w:sz="4" w:space="0" w:color="auto"/>
              <w:bottom w:val="single" w:sz="4" w:space="0" w:color="auto"/>
              <w:right w:val="single" w:sz="4" w:space="0" w:color="auto"/>
            </w:tcBorders>
            <w:hideMark/>
          </w:tcPr>
          <w:p w14:paraId="5EE0F0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766420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17</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7A4432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0.4 / 3 / 17</w:t>
            </w:r>
          </w:p>
        </w:tc>
      </w:tr>
      <w:tr w:rsidR="008F7831" w:rsidRPr="008F7831" w14:paraId="4AB99F93"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0BDCB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Noise figure</w:t>
            </w:r>
          </w:p>
        </w:tc>
        <w:tc>
          <w:tcPr>
            <w:tcW w:w="1340" w:type="dxa"/>
            <w:tcBorders>
              <w:top w:val="single" w:sz="4" w:space="0" w:color="auto"/>
              <w:left w:val="single" w:sz="4" w:space="0" w:color="auto"/>
              <w:bottom w:val="single" w:sz="4" w:space="0" w:color="auto"/>
              <w:right w:val="single" w:sz="4" w:space="0" w:color="auto"/>
            </w:tcBorders>
            <w:hideMark/>
          </w:tcPr>
          <w:p w14:paraId="1C3AD1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1777DA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6BF9017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color w:val="00000A"/>
                <w:sz w:val="20"/>
                <w:lang w:eastAsia="ja-JP"/>
              </w:rPr>
              <w:t>3.5</w:t>
            </w:r>
            <w:ins w:id="181" w:author="Author">
              <w:r w:rsidRPr="008F7831">
                <w:rPr>
                  <w:color w:val="00000A"/>
                  <w:sz w:val="20"/>
                  <w:lang w:eastAsia="ja-JP"/>
                </w:rPr>
                <w:t xml:space="preserve"> (ground) / [6 (shipborne)]</w:t>
              </w:r>
            </w:ins>
          </w:p>
        </w:tc>
      </w:tr>
      <w:tr w:rsidR="008F7831" w:rsidRPr="008F7831" w14:paraId="76EBA061"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4E2B9B8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Thermal noise level</w:t>
            </w:r>
          </w:p>
        </w:tc>
        <w:tc>
          <w:tcPr>
            <w:tcW w:w="1340" w:type="dxa"/>
            <w:tcBorders>
              <w:top w:val="single" w:sz="4" w:space="0" w:color="auto"/>
              <w:left w:val="single" w:sz="4" w:space="0" w:color="auto"/>
              <w:bottom w:val="single" w:sz="4" w:space="0" w:color="auto"/>
              <w:right w:val="single" w:sz="4" w:space="0" w:color="auto"/>
            </w:tcBorders>
            <w:hideMark/>
          </w:tcPr>
          <w:p w14:paraId="79FB3F3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6B44C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DDD89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sym w:font="Symbol" w:char="F02D"/>
            </w:r>
            <w:r w:rsidRPr="008F7831">
              <w:rPr>
                <w:sz w:val="20"/>
                <w:lang w:eastAsia="ja-JP"/>
              </w:rPr>
              <w:t xml:space="preserve">118.5 to </w:t>
            </w:r>
            <w:r w:rsidRPr="008F7831">
              <w:rPr>
                <w:sz w:val="20"/>
                <w:lang w:eastAsia="ja-JP"/>
              </w:rPr>
              <w:sym w:font="Symbol" w:char="F02D"/>
            </w:r>
            <w:r w:rsidRPr="008F7831">
              <w:rPr>
                <w:sz w:val="20"/>
                <w:lang w:eastAsia="ja-JP"/>
              </w:rPr>
              <w:t>105.0</w:t>
            </w:r>
          </w:p>
        </w:tc>
      </w:tr>
      <w:tr w:rsidR="008F7831" w:rsidRPr="008F7831" w14:paraId="3DA3B0A9" w14:textId="77777777" w:rsidTr="00FF6CF9">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4874A3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sz w:val="20"/>
                <w:lang w:eastAsia="ja-JP"/>
              </w:rPr>
            </w:pPr>
            <w:r w:rsidRPr="008F7831">
              <w:rPr>
                <w:b/>
                <w:bCs/>
                <w:sz w:val="20"/>
                <w:lang w:eastAsia="ja-JP"/>
              </w:rPr>
              <w:t>Antenna</w:t>
            </w:r>
          </w:p>
        </w:tc>
      </w:tr>
      <w:tr w:rsidR="008F7831" w:rsidRPr="008F7831" w14:paraId="523DF266"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vAlign w:val="center"/>
            <w:hideMark/>
          </w:tcPr>
          <w:p w14:paraId="4BBD24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type</w:t>
            </w:r>
          </w:p>
        </w:tc>
        <w:tc>
          <w:tcPr>
            <w:tcW w:w="1340" w:type="dxa"/>
            <w:tcBorders>
              <w:top w:val="single" w:sz="4" w:space="0" w:color="auto"/>
              <w:left w:val="single" w:sz="4" w:space="0" w:color="auto"/>
              <w:bottom w:val="single" w:sz="4" w:space="0" w:color="auto"/>
              <w:right w:val="single" w:sz="4" w:space="0" w:color="auto"/>
            </w:tcBorders>
            <w:vAlign w:val="center"/>
          </w:tcPr>
          <w:p w14:paraId="3233EBA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0CE4C02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3EACB1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022F9A3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Omni-directional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773BF54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Directional</w:t>
            </w:r>
          </w:p>
        </w:tc>
      </w:tr>
      <w:tr w:rsidR="008F7831" w:rsidRPr="008F7831" w14:paraId="0C05D9A4"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2D890D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Antenna gain </w:t>
            </w:r>
          </w:p>
        </w:tc>
        <w:tc>
          <w:tcPr>
            <w:tcW w:w="1340" w:type="dxa"/>
            <w:tcBorders>
              <w:top w:val="single" w:sz="4" w:space="0" w:color="auto"/>
              <w:left w:val="single" w:sz="4" w:space="0" w:color="auto"/>
              <w:bottom w:val="single" w:sz="4" w:space="0" w:color="auto"/>
              <w:right w:val="single" w:sz="4" w:space="0" w:color="auto"/>
            </w:tcBorders>
            <w:hideMark/>
          </w:tcPr>
          <w:p w14:paraId="7DE2FD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081CB4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040269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814F0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w:t>
            </w:r>
          </w:p>
        </w:tc>
        <w:tc>
          <w:tcPr>
            <w:tcW w:w="756" w:type="dxa"/>
            <w:tcBorders>
              <w:top w:val="single" w:sz="4" w:space="0" w:color="auto"/>
              <w:left w:val="single" w:sz="4" w:space="0" w:color="auto"/>
              <w:bottom w:val="single" w:sz="4" w:space="0" w:color="auto"/>
              <w:right w:val="single" w:sz="4" w:space="0" w:color="auto"/>
            </w:tcBorders>
            <w:vAlign w:val="center"/>
            <w:hideMark/>
          </w:tcPr>
          <w:p w14:paraId="666C9DC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19</w:t>
            </w:r>
          </w:p>
        </w:tc>
        <w:tc>
          <w:tcPr>
            <w:tcW w:w="759" w:type="dxa"/>
            <w:tcBorders>
              <w:top w:val="single" w:sz="4" w:space="0" w:color="auto"/>
              <w:left w:val="single" w:sz="4" w:space="0" w:color="auto"/>
              <w:bottom w:val="single" w:sz="4" w:space="0" w:color="auto"/>
              <w:right w:val="single" w:sz="4" w:space="0" w:color="auto"/>
            </w:tcBorders>
            <w:vAlign w:val="center"/>
            <w:hideMark/>
          </w:tcPr>
          <w:p w14:paraId="6FEDAC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31</w:t>
            </w:r>
          </w:p>
        </w:tc>
      </w:tr>
      <w:tr w:rsidR="008F7831" w:rsidRPr="008F7831" w14:paraId="23BC617B"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577B20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1</w:t>
            </w:r>
            <w:r w:rsidRPr="008F7831">
              <w:rPr>
                <w:sz w:val="20"/>
                <w:vertAlign w:val="superscript"/>
                <w:lang w:eastAsia="ja-JP"/>
              </w:rPr>
              <w:t xml:space="preserve">st </w:t>
            </w:r>
            <w:r w:rsidRPr="008F7831">
              <w:rPr>
                <w:sz w:val="20"/>
                <w:lang w:eastAsia="ja-JP"/>
              </w:rPr>
              <w:t>sidelobe</w:t>
            </w:r>
          </w:p>
        </w:tc>
        <w:tc>
          <w:tcPr>
            <w:tcW w:w="1340" w:type="dxa"/>
            <w:tcBorders>
              <w:top w:val="single" w:sz="4" w:space="0" w:color="auto"/>
              <w:left w:val="single" w:sz="4" w:space="0" w:color="auto"/>
              <w:bottom w:val="single" w:sz="4" w:space="0" w:color="auto"/>
              <w:right w:val="single" w:sz="4" w:space="0" w:color="auto"/>
            </w:tcBorders>
            <w:hideMark/>
          </w:tcPr>
          <w:p w14:paraId="29ADCE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roofErr w:type="spellStart"/>
            <w:r w:rsidRPr="008F7831">
              <w:rPr>
                <w:sz w:val="20"/>
                <w:lang w:eastAsia="ja-JP"/>
              </w:rPr>
              <w:t>dBi</w:t>
            </w:r>
            <w:proofErr w:type="spellEnd"/>
          </w:p>
        </w:tc>
        <w:tc>
          <w:tcPr>
            <w:tcW w:w="1595" w:type="dxa"/>
            <w:tcBorders>
              <w:top w:val="single" w:sz="4" w:space="0" w:color="auto"/>
              <w:left w:val="single" w:sz="4" w:space="0" w:color="auto"/>
              <w:bottom w:val="single" w:sz="4" w:space="0" w:color="auto"/>
              <w:right w:val="single" w:sz="4" w:space="0" w:color="auto"/>
            </w:tcBorders>
            <w:vAlign w:val="center"/>
            <w:hideMark/>
          </w:tcPr>
          <w:p w14:paraId="0BCD36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AB6654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2575E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756" w:type="dxa"/>
            <w:tcBorders>
              <w:top w:val="single" w:sz="4" w:space="0" w:color="auto"/>
              <w:left w:val="single" w:sz="4" w:space="0" w:color="auto"/>
              <w:bottom w:val="single" w:sz="4" w:space="0" w:color="auto"/>
              <w:right w:val="single" w:sz="4" w:space="0" w:color="auto"/>
            </w:tcBorders>
            <w:vAlign w:val="center"/>
            <w:hideMark/>
          </w:tcPr>
          <w:p w14:paraId="0CD075C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6</w:t>
            </w:r>
          </w:p>
        </w:tc>
        <w:tc>
          <w:tcPr>
            <w:tcW w:w="759" w:type="dxa"/>
            <w:tcBorders>
              <w:top w:val="single" w:sz="4" w:space="0" w:color="auto"/>
              <w:left w:val="single" w:sz="4" w:space="0" w:color="auto"/>
              <w:bottom w:val="single" w:sz="4" w:space="0" w:color="auto"/>
              <w:right w:val="single" w:sz="4" w:space="0" w:color="auto"/>
            </w:tcBorders>
            <w:vAlign w:val="center"/>
            <w:hideMark/>
          </w:tcPr>
          <w:p w14:paraId="3443AF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11</w:t>
            </w:r>
          </w:p>
        </w:tc>
      </w:tr>
      <w:tr w:rsidR="008F7831" w:rsidRPr="008F7831" w14:paraId="420E5638"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0CF477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Polarization</w:t>
            </w:r>
          </w:p>
        </w:tc>
        <w:tc>
          <w:tcPr>
            <w:tcW w:w="1340" w:type="dxa"/>
            <w:tcBorders>
              <w:top w:val="single" w:sz="4" w:space="0" w:color="auto"/>
              <w:left w:val="single" w:sz="4" w:space="0" w:color="auto"/>
              <w:bottom w:val="single" w:sz="4" w:space="0" w:color="auto"/>
              <w:right w:val="single" w:sz="4" w:space="0" w:color="auto"/>
            </w:tcBorders>
          </w:tcPr>
          <w:p w14:paraId="19A80E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5F5008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C7582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63151D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3C2A69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Vertical</w:t>
            </w:r>
          </w:p>
        </w:tc>
      </w:tr>
      <w:tr w:rsidR="008F7831" w:rsidRPr="008F7831" w14:paraId="47087802"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3B0E8B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Antenna pattern</w:t>
            </w:r>
          </w:p>
        </w:tc>
        <w:tc>
          <w:tcPr>
            <w:tcW w:w="1340" w:type="dxa"/>
            <w:tcBorders>
              <w:top w:val="single" w:sz="4" w:space="0" w:color="auto"/>
              <w:left w:val="single" w:sz="4" w:space="0" w:color="auto"/>
              <w:bottom w:val="single" w:sz="4" w:space="0" w:color="auto"/>
              <w:right w:val="single" w:sz="4" w:space="0" w:color="auto"/>
            </w:tcBorders>
          </w:tcPr>
          <w:p w14:paraId="38066E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69C9B8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7ABAF9A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ins w:id="182" w:author="Author">
              <w:r w:rsidRPr="008F7831">
                <w:rPr>
                  <w:sz w:val="20"/>
                  <w:lang w:eastAsia="ja-JP"/>
                </w:rPr>
                <w:t xml:space="preserve">see equation in </w:t>
              </w:r>
              <w:r w:rsidRPr="008F7831">
                <w:rPr>
                  <w:sz w:val="20"/>
                  <w:vertAlign w:val="superscript"/>
                  <w:lang w:eastAsia="ja-JP"/>
                </w:rPr>
                <w:t>(4</w:t>
              </w:r>
              <w:del w:id="183" w:author="Author">
                <w:r w:rsidRPr="008F7831" w:rsidDel="00A31852">
                  <w:rPr>
                    <w:sz w:val="20"/>
                    <w:vertAlign w:val="superscript"/>
                    <w:lang w:eastAsia="ja-JP"/>
                  </w:rPr>
                  <w:delText>3</w:delText>
                </w:r>
              </w:del>
              <w:r w:rsidRPr="008F7831">
                <w:rPr>
                  <w:sz w:val="20"/>
                  <w:vertAlign w:val="superscript"/>
                  <w:lang w:eastAsia="ja-JP"/>
                </w:rPr>
                <w:t>)</w:t>
              </w:r>
            </w:ins>
            <w:del w:id="184" w:author="Author">
              <w:r w:rsidRPr="008F7831" w:rsidDel="000A7C31">
                <w:rPr>
                  <w:sz w:val="20"/>
                  <w:lang w:eastAsia="ja-JP"/>
                </w:rPr>
                <w:delText>Uniform distribution</w:delText>
              </w:r>
              <w:r w:rsidRPr="008F7831" w:rsidDel="000A7C31">
                <w:rPr>
                  <w:sz w:val="20"/>
                  <w:vertAlign w:val="superscript"/>
                  <w:lang w:eastAsia="ja-JP"/>
                </w:rPr>
                <w:delText>(3)</w:delText>
              </w:r>
            </w:del>
          </w:p>
        </w:tc>
        <w:tc>
          <w:tcPr>
            <w:tcW w:w="1512" w:type="dxa"/>
            <w:tcBorders>
              <w:top w:val="single" w:sz="4" w:space="0" w:color="auto"/>
              <w:left w:val="single" w:sz="4" w:space="0" w:color="auto"/>
              <w:bottom w:val="single" w:sz="4" w:space="0" w:color="auto"/>
              <w:right w:val="single" w:sz="4" w:space="0" w:color="auto"/>
            </w:tcBorders>
            <w:vAlign w:val="center"/>
            <w:hideMark/>
          </w:tcPr>
          <w:p w14:paraId="720961F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N/A</w:t>
            </w:r>
            <w:r w:rsidRPr="008F7831">
              <w:rPr>
                <w:sz w:val="20"/>
                <w:vertAlign w:val="superscript"/>
                <w:lang w:eastAsia="ja-JP"/>
              </w:rPr>
              <w:t>(2)</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6D007E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ins w:id="185" w:author="Author">
              <w:r w:rsidRPr="008F7831">
                <w:rPr>
                  <w:sz w:val="20"/>
                  <w:lang w:eastAsia="ja-JP"/>
                </w:rPr>
                <w:t xml:space="preserve">[see equation in </w:t>
              </w:r>
              <w:r w:rsidRPr="008F7831">
                <w:rPr>
                  <w:sz w:val="20"/>
                  <w:vertAlign w:val="superscript"/>
                  <w:lang w:eastAsia="ja-JP"/>
                </w:rPr>
                <w:t>(4</w:t>
              </w:r>
              <w:del w:id="186" w:author="Author">
                <w:r w:rsidRPr="008F7831" w:rsidDel="00A31852">
                  <w:rPr>
                    <w:sz w:val="20"/>
                    <w:vertAlign w:val="superscript"/>
                    <w:lang w:eastAsia="ja-JP"/>
                  </w:rPr>
                  <w:delText>3</w:delText>
                </w:r>
              </w:del>
              <w:r w:rsidRPr="008F7831">
                <w:rPr>
                  <w:sz w:val="20"/>
                  <w:vertAlign w:val="superscript"/>
                  <w:lang w:eastAsia="ja-JP"/>
                </w:rPr>
                <w:t>)</w:t>
              </w:r>
            </w:ins>
            <w:r w:rsidRPr="008F7831">
              <w:rPr>
                <w:sz w:val="20"/>
                <w:vertAlign w:val="superscript"/>
                <w:lang w:eastAsia="ja-JP"/>
              </w:rPr>
              <w:t xml:space="preserve">  </w:t>
            </w:r>
            <w:ins w:id="187" w:author="Author">
              <w:r w:rsidRPr="008F7831">
                <w:rPr>
                  <w:color w:val="00000A"/>
                  <w:sz w:val="20"/>
                  <w:vertAlign w:val="superscript"/>
                  <w:lang w:eastAsia="ja-JP"/>
                </w:rPr>
                <w:t>(5)</w:t>
              </w:r>
              <w:r w:rsidRPr="008F7831">
                <w:rPr>
                  <w:sz w:val="20"/>
                  <w:lang w:eastAsia="ja-JP"/>
                </w:rPr>
                <w:t xml:space="preserve"> /</w:t>
              </w:r>
            </w:ins>
            <w:r w:rsidRPr="008F7831">
              <w:rPr>
                <w:sz w:val="20"/>
                <w:lang w:eastAsia="ja-JP"/>
              </w:rPr>
              <w:t>Uniform distribution</w:t>
            </w:r>
            <w:r w:rsidRPr="008F7831">
              <w:rPr>
                <w:sz w:val="20"/>
                <w:vertAlign w:val="superscript"/>
                <w:lang w:eastAsia="ja-JP"/>
              </w:rPr>
              <w:t xml:space="preserve">(3) </w:t>
            </w:r>
            <w:ins w:id="188" w:author="Author">
              <w:r w:rsidRPr="008F7831">
                <w:rPr>
                  <w:sz w:val="20"/>
                  <w:lang w:eastAsia="ja-JP"/>
                </w:rPr>
                <w:t>]</w:t>
              </w:r>
            </w:ins>
          </w:p>
        </w:tc>
      </w:tr>
      <w:tr w:rsidR="008F7831" w:rsidRPr="008F7831" w14:paraId="1B24D369"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2AF0B1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Horizontal beamwidth </w:t>
            </w:r>
          </w:p>
        </w:tc>
        <w:tc>
          <w:tcPr>
            <w:tcW w:w="1340" w:type="dxa"/>
            <w:tcBorders>
              <w:top w:val="single" w:sz="4" w:space="0" w:color="auto"/>
              <w:left w:val="single" w:sz="4" w:space="0" w:color="auto"/>
              <w:bottom w:val="single" w:sz="4" w:space="0" w:color="auto"/>
              <w:right w:val="single" w:sz="4" w:space="0" w:color="auto"/>
            </w:tcBorders>
            <w:hideMark/>
          </w:tcPr>
          <w:p w14:paraId="6ED1A9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7C516C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ACE18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F9B091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69B8277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58CF13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4ED5BAAE" w14:textId="77777777" w:rsidTr="00FF6CF9">
        <w:trPr>
          <w:jc w:val="center"/>
        </w:trPr>
        <w:tc>
          <w:tcPr>
            <w:tcW w:w="2648" w:type="dxa"/>
            <w:tcBorders>
              <w:top w:val="single" w:sz="4" w:space="0" w:color="auto"/>
              <w:left w:val="single" w:sz="4" w:space="0" w:color="auto"/>
              <w:bottom w:val="single" w:sz="4" w:space="0" w:color="auto"/>
              <w:right w:val="single" w:sz="4" w:space="0" w:color="auto"/>
            </w:tcBorders>
            <w:hideMark/>
          </w:tcPr>
          <w:p w14:paraId="6ECF13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 xml:space="preserve">Vertical beamwidth </w:t>
            </w:r>
          </w:p>
        </w:tc>
        <w:tc>
          <w:tcPr>
            <w:tcW w:w="1340" w:type="dxa"/>
            <w:tcBorders>
              <w:top w:val="single" w:sz="4" w:space="0" w:color="auto"/>
              <w:left w:val="single" w:sz="4" w:space="0" w:color="auto"/>
              <w:bottom w:val="single" w:sz="4" w:space="0" w:color="auto"/>
              <w:right w:val="single" w:sz="4" w:space="0" w:color="auto"/>
            </w:tcBorders>
            <w:hideMark/>
          </w:tcPr>
          <w:p w14:paraId="192AE8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1E3453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90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86CBC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5E7C6A0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65FBB0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03A0E74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8F7831">
              <w:rPr>
                <w:sz w:val="20"/>
                <w:lang w:eastAsia="ja-JP"/>
              </w:rPr>
              <w:t>3.3</w:t>
            </w:r>
          </w:p>
        </w:tc>
      </w:tr>
      <w:tr w:rsidR="008F7831" w:rsidRPr="008F7831" w14:paraId="5F5470BF" w14:textId="77777777" w:rsidTr="00FF6CF9">
        <w:trPr>
          <w:jc w:val="center"/>
        </w:trPr>
        <w:tc>
          <w:tcPr>
            <w:tcW w:w="10206" w:type="dxa"/>
            <w:gridSpan w:val="7"/>
            <w:tcBorders>
              <w:top w:val="single" w:sz="4" w:space="0" w:color="auto"/>
              <w:left w:val="nil"/>
              <w:bottom w:val="nil"/>
              <w:right w:val="nil"/>
            </w:tcBorders>
          </w:tcPr>
          <w:p w14:paraId="786772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8F7831">
              <w:rPr>
                <w:sz w:val="20"/>
                <w:lang w:eastAsia="ja-JP"/>
              </w:rPr>
              <w:t>Notes:</w:t>
            </w:r>
          </w:p>
          <w:p w14:paraId="33B03C59" w14:textId="77777777" w:rsidR="008F7831" w:rsidRPr="008F7831" w:rsidRDefault="008F7831" w:rsidP="008F7831">
            <w:pPr>
              <w:tabs>
                <w:tab w:val="left" w:pos="284"/>
                <w:tab w:val="left" w:pos="567"/>
                <w:tab w:val="left" w:pos="851"/>
              </w:tabs>
              <w:spacing w:before="40" w:after="40"/>
              <w:rPr>
                <w:sz w:val="18"/>
              </w:rPr>
            </w:pPr>
            <w:r w:rsidRPr="008F7831">
              <w:rPr>
                <w:sz w:val="18"/>
                <w:vertAlign w:val="superscript"/>
              </w:rPr>
              <w:t>(1)</w:t>
            </w:r>
            <w:r w:rsidRPr="008F7831">
              <w:rPr>
                <w:sz w:val="18"/>
              </w:rPr>
              <w:tab/>
              <w:t xml:space="preserve">RR No. </w:t>
            </w:r>
            <w:r w:rsidRPr="008F7831">
              <w:rPr>
                <w:b/>
                <w:bCs/>
                <w:sz w:val="18"/>
              </w:rPr>
              <w:t>5.442</w:t>
            </w:r>
            <w:r w:rsidRPr="008F7831">
              <w:rPr>
                <w:sz w:val="18"/>
              </w:rPr>
              <w:t xml:space="preserve"> applies.</w:t>
            </w:r>
          </w:p>
          <w:p w14:paraId="0B07E4CC" w14:textId="77777777" w:rsidR="008F7831" w:rsidRPr="008F7831" w:rsidRDefault="008F7831" w:rsidP="008F7831">
            <w:pPr>
              <w:tabs>
                <w:tab w:val="left" w:pos="284"/>
                <w:tab w:val="left" w:pos="567"/>
                <w:tab w:val="left" w:pos="851"/>
              </w:tabs>
              <w:spacing w:before="40" w:after="40"/>
              <w:rPr>
                <w:sz w:val="18"/>
                <w:lang w:eastAsia="ja-JP"/>
              </w:rPr>
            </w:pPr>
            <w:r w:rsidRPr="008F7831">
              <w:rPr>
                <w:sz w:val="18"/>
                <w:vertAlign w:val="superscript"/>
                <w:lang w:eastAsia="ja-JP"/>
              </w:rPr>
              <w:t>(2)</w:t>
            </w:r>
            <w:r w:rsidRPr="008F7831">
              <w:rPr>
                <w:sz w:val="18"/>
                <w:lang w:eastAsia="ja-JP"/>
              </w:rPr>
              <w:tab/>
              <w:t>N/A – Not applicable.</w:t>
            </w:r>
          </w:p>
          <w:p w14:paraId="48E11E01" w14:textId="77777777" w:rsidR="008F7831" w:rsidRPr="008F7831" w:rsidRDefault="008F7831" w:rsidP="008F7831">
            <w:pPr>
              <w:tabs>
                <w:tab w:val="left" w:pos="284"/>
                <w:tab w:val="left" w:pos="567"/>
                <w:tab w:val="left" w:pos="851"/>
              </w:tabs>
              <w:spacing w:before="40" w:after="40"/>
              <w:rPr>
                <w:ins w:id="189" w:author="Author"/>
                <w:sz w:val="18"/>
                <w:lang w:eastAsia="ja-JP"/>
              </w:rPr>
            </w:pPr>
            <w:r w:rsidRPr="008F7831">
              <w:rPr>
                <w:sz w:val="18"/>
                <w:vertAlign w:val="superscript"/>
              </w:rPr>
              <w:t>(3)</w:t>
            </w:r>
            <w:r w:rsidRPr="008F7831">
              <w:rPr>
                <w:sz w:val="18"/>
              </w:rPr>
              <w:tab/>
            </w:r>
            <w:r w:rsidRPr="008F7831">
              <w:rPr>
                <w:sz w:val="18"/>
                <w:lang w:eastAsia="ja-JP"/>
              </w:rPr>
              <w:t>Refer to Recommendation ITU-R M.1851.</w:t>
            </w:r>
          </w:p>
          <w:p w14:paraId="7F48F988" w14:textId="77777777" w:rsidR="008F7831" w:rsidRPr="008F7831" w:rsidRDefault="008F7831" w:rsidP="008F7831">
            <w:pPr>
              <w:tabs>
                <w:tab w:val="left" w:pos="284"/>
                <w:tab w:val="left" w:pos="567"/>
                <w:tab w:val="left" w:pos="851"/>
              </w:tabs>
              <w:spacing w:before="40" w:after="40"/>
              <w:rPr>
                <w:ins w:id="190" w:author="Author"/>
                <w:sz w:val="18"/>
                <w:lang w:eastAsia="ja-JP"/>
              </w:rPr>
            </w:pPr>
            <w:ins w:id="191" w:author="Author">
              <w:r w:rsidRPr="008F7831" w:rsidDel="0044406D">
                <w:rPr>
                  <w:sz w:val="18"/>
                  <w:vertAlign w:val="superscript"/>
                  <w:lang w:eastAsia="ja-JP"/>
                </w:rPr>
                <w:t xml:space="preserve"> </w:t>
              </w:r>
              <w:del w:id="192" w:author="Author">
                <w:r w:rsidRPr="008F7831" w:rsidDel="0044406D">
                  <w:rPr>
                    <w:sz w:val="18"/>
                    <w:vertAlign w:val="superscript"/>
                    <w:lang w:eastAsia="ja-JP"/>
                  </w:rPr>
                  <w:delText>(</w:delText>
                </w:r>
              </w:del>
            </w:ins>
            <w:r w:rsidRPr="008F7831">
              <w:rPr>
                <w:sz w:val="18"/>
                <w:vertAlign w:val="superscript"/>
                <w:lang w:eastAsia="ja-JP"/>
              </w:rPr>
              <w:t>(4)</w:t>
            </w:r>
            <w:r w:rsidRPr="008F7831">
              <w:rPr>
                <w:sz w:val="18"/>
                <w:lang w:eastAsia="ja-JP"/>
              </w:rPr>
              <w:t xml:space="preserve"> </w:t>
            </w:r>
            <w:ins w:id="193" w:author="Author">
              <w:r w:rsidRPr="008F7831">
                <w:rPr>
                  <w:spacing w:val="-4"/>
                  <w:sz w:val="18"/>
                  <w:lang w:eastAsia="ja-JP"/>
                  <w:rPrChange w:id="194" w:author="Chamova, Alisa" w:date="2021-05-24T11:33:00Z">
                    <w:rPr>
                      <w:lang w:eastAsia="ja-JP"/>
                    </w:rPr>
                  </w:rPrChange>
                </w:rPr>
                <w:t xml:space="preserve">For antenna gain 19 </w:t>
              </w:r>
              <w:proofErr w:type="spellStart"/>
              <w:r w:rsidRPr="008F7831">
                <w:rPr>
                  <w:spacing w:val="-4"/>
                  <w:sz w:val="18"/>
                  <w:lang w:eastAsia="ja-JP"/>
                  <w:rPrChange w:id="195" w:author="Chamova, Alisa" w:date="2021-05-24T11:33:00Z">
                    <w:rPr>
                      <w:lang w:eastAsia="ja-JP"/>
                    </w:rPr>
                  </w:rPrChange>
                </w:rPr>
                <w:t>dBi</w:t>
              </w:r>
              <w:proofErr w:type="spellEnd"/>
              <w:r w:rsidRPr="008F7831">
                <w:rPr>
                  <w:spacing w:val="-4"/>
                  <w:sz w:val="18"/>
                  <w:lang w:eastAsia="ja-JP"/>
                  <w:rPrChange w:id="196" w:author="Chamova, Alisa" w:date="2021-05-24T11:33:00Z">
                    <w:rPr>
                      <w:lang w:eastAsia="ja-JP"/>
                    </w:rPr>
                  </w:rPrChange>
                </w:rPr>
                <w:t>:</w:t>
              </w:r>
            </w:ins>
            <m:oMath>
              <m:r>
                <w:ins w:id="197" w:author="Author">
                  <w:rPr>
                    <w:rFonts w:ascii="Cambria Math" w:hAnsi="Cambria Math"/>
                    <w:spacing w:val="-4"/>
                    <w:sz w:val="18"/>
                    <w:rPrChange w:id="198" w:author="Chamova, Alisa" w:date="2021-05-24T11:33:00Z">
                      <w:rPr>
                        <w:rFonts w:ascii="Cambria Math" w:hAnsi="Cambria Math"/>
                      </w:rPr>
                    </w:rPrChange>
                  </w:rPr>
                  <m:t xml:space="preserve"> </m:t>
                </w:ins>
              </m:r>
              <m:r>
                <w:ins w:id="199" w:author="Author">
                  <m:rPr>
                    <m:sty m:val="p"/>
                  </m:rPr>
                  <w:rPr>
                    <w:rFonts w:ascii="Cambria Math" w:hAnsi="Cambria Math"/>
                    <w:spacing w:val="-4"/>
                    <w:sz w:val="18"/>
                    <w:lang w:eastAsia="ja-JP"/>
                    <w:rPrChange w:id="200" w:author="Chamova, Alisa" w:date="2021-05-24T11:33:00Z">
                      <w:rPr>
                        <w:rFonts w:ascii="Cambria Math" w:hAnsi="Cambria Math"/>
                        <w:lang w:eastAsia="ja-JP"/>
                      </w:rPr>
                    </w:rPrChange>
                  </w:rPr>
                  <m:t>G</m:t>
                </w:ins>
              </m:r>
              <m:d>
                <m:dPr>
                  <m:ctrlPr>
                    <w:ins w:id="201" w:author="Author">
                      <w:rPr>
                        <w:rFonts w:ascii="Cambria Math" w:hAnsi="Cambria Math"/>
                        <w:spacing w:val="-4"/>
                        <w:sz w:val="18"/>
                        <w:lang w:eastAsia="ja-JP"/>
                      </w:rPr>
                    </w:ins>
                  </m:ctrlPr>
                </m:dPr>
                <m:e>
                  <m:r>
                    <w:ins w:id="202" w:author="Author">
                      <m:rPr>
                        <m:sty m:val="p"/>
                      </m:rPr>
                      <w:rPr>
                        <w:rFonts w:ascii="Cambria Math" w:hAnsi="Cambria Math"/>
                        <w:spacing w:val="-4"/>
                        <w:sz w:val="18"/>
                        <w:lang w:eastAsia="ja-JP"/>
                        <w:rPrChange w:id="203" w:author="Chamova, Alisa" w:date="2021-05-24T11:33:00Z">
                          <w:rPr>
                            <w:rFonts w:ascii="Cambria Math" w:hAnsi="Cambria Math"/>
                            <w:lang w:eastAsia="ja-JP"/>
                          </w:rPr>
                        </w:rPrChange>
                      </w:rPr>
                      <m:t>ψ</m:t>
                    </w:ins>
                  </m:r>
                </m:e>
              </m:d>
              <m:r>
                <w:ins w:id="204" w:author="Author">
                  <m:rPr>
                    <m:sty m:val="p"/>
                  </m:rPr>
                  <w:rPr>
                    <w:rFonts w:ascii="Cambria Math" w:hAnsi="Cambria Math"/>
                    <w:spacing w:val="-4"/>
                    <w:sz w:val="18"/>
                    <w:lang w:eastAsia="ja-JP"/>
                    <w:rPrChange w:id="205" w:author="Chamova, Alisa" w:date="2021-05-24T11:33:00Z">
                      <w:rPr>
                        <w:rFonts w:ascii="Cambria Math" w:hAnsi="Cambria Math"/>
                        <w:lang w:eastAsia="ja-JP"/>
                      </w:rPr>
                    </w:rPrChange>
                  </w:rPr>
                  <m:t xml:space="preserve">= </m:t>
                </w:ins>
              </m:r>
              <m:r>
                <w:ins w:id="206" w:author="Author">
                  <w:rPr>
                    <w:rFonts w:ascii="Cambria Math" w:hAnsi="Cambria Math"/>
                    <w:spacing w:val="-4"/>
                    <w:sz w:val="18"/>
                    <w:rPrChange w:id="207" w:author="Chamova, Alisa" w:date="2021-05-24T11:33:00Z">
                      <w:rPr>
                        <w:rFonts w:ascii="Cambria Math" w:hAnsi="Cambria Math"/>
                      </w:rPr>
                    </w:rPrChange>
                  </w:rPr>
                  <m:t>20.</m:t>
                </w:ins>
              </m:r>
              <m:func>
                <m:funcPr>
                  <m:ctrlPr>
                    <w:ins w:id="208" w:author="Author">
                      <w:rPr>
                        <w:rFonts w:ascii="Cambria Math" w:hAnsi="Cambria Math"/>
                        <w:i/>
                        <w:spacing w:val="-4"/>
                        <w:sz w:val="18"/>
                      </w:rPr>
                    </w:ins>
                  </m:ctrlPr>
                </m:funcPr>
                <m:fName>
                  <m:sSub>
                    <m:sSubPr>
                      <m:ctrlPr>
                        <w:ins w:id="209" w:author="Author">
                          <w:rPr>
                            <w:rFonts w:ascii="Cambria Math" w:hAnsi="Cambria Math"/>
                            <w:i/>
                            <w:spacing w:val="-4"/>
                            <w:sz w:val="18"/>
                          </w:rPr>
                        </w:ins>
                      </m:ctrlPr>
                    </m:sSubPr>
                    <m:e>
                      <m:r>
                        <w:ins w:id="210" w:author="Author">
                          <m:rPr>
                            <m:sty m:val="p"/>
                          </m:rPr>
                          <w:rPr>
                            <w:rFonts w:ascii="Cambria Math" w:hAnsi="Cambria Math"/>
                            <w:spacing w:val="-4"/>
                            <w:sz w:val="18"/>
                            <w:rPrChange w:id="211" w:author="Chamova, Alisa" w:date="2021-05-24T11:33:00Z">
                              <w:rPr>
                                <w:rFonts w:ascii="Cambria Math" w:hAnsi="Cambria Math"/>
                              </w:rPr>
                            </w:rPrChange>
                          </w:rPr>
                          <m:t>log</m:t>
                        </w:ins>
                      </m:r>
                    </m:e>
                    <m:sub>
                      <m:r>
                        <w:ins w:id="212" w:author="Author">
                          <w:rPr>
                            <w:rFonts w:ascii="Cambria Math" w:hAnsi="Cambria Math"/>
                            <w:spacing w:val="-4"/>
                            <w:sz w:val="18"/>
                            <w:rPrChange w:id="213" w:author="Chamova, Alisa" w:date="2021-05-24T11:33:00Z">
                              <w:rPr>
                                <w:rFonts w:ascii="Cambria Math" w:hAnsi="Cambria Math"/>
                              </w:rPr>
                            </w:rPrChange>
                          </w:rPr>
                          <m:t>10</m:t>
                        </w:ins>
                      </m:r>
                    </m:sub>
                  </m:sSub>
                </m:fName>
                <m:e>
                  <m:d>
                    <m:dPr>
                      <m:ctrlPr>
                        <w:ins w:id="214" w:author="Author">
                          <w:rPr>
                            <w:rFonts w:ascii="Cambria Math" w:hAnsi="Cambria Math"/>
                            <w:i/>
                            <w:spacing w:val="-4"/>
                            <w:sz w:val="18"/>
                          </w:rPr>
                        </w:ins>
                      </m:ctrlPr>
                    </m:dPr>
                    <m:e>
                      <m:d>
                        <m:dPr>
                          <m:begChr m:val="|"/>
                          <m:endChr m:val="|"/>
                          <m:ctrlPr>
                            <w:ins w:id="215" w:author="Author">
                              <w:rPr>
                                <w:rFonts w:ascii="Cambria Math" w:hAnsi="Cambria Math"/>
                                <w:i/>
                                <w:spacing w:val="-4"/>
                                <w:sz w:val="18"/>
                              </w:rPr>
                            </w:ins>
                          </m:ctrlPr>
                        </m:dPr>
                        <m:e>
                          <m:r>
                            <w:ins w:id="216" w:author="Author">
                              <w:rPr>
                                <w:rFonts w:ascii="Cambria Math" w:hAnsi="Cambria Math"/>
                                <w:spacing w:val="-4"/>
                                <w:sz w:val="18"/>
                                <w:rPrChange w:id="217" w:author="Chamova, Alisa" w:date="2021-05-24T11:33:00Z">
                                  <w:rPr>
                                    <w:rFonts w:ascii="Cambria Math" w:hAnsi="Cambria Math"/>
                                  </w:rPr>
                                </w:rPrChange>
                              </w:rPr>
                              <m:t>sinc</m:t>
                            </w:ins>
                          </m:r>
                          <m:d>
                            <m:dPr>
                              <m:ctrlPr>
                                <w:ins w:id="218" w:author="Author">
                                  <w:rPr>
                                    <w:rFonts w:ascii="Cambria Math" w:hAnsi="Cambria Math"/>
                                    <w:i/>
                                    <w:spacing w:val="-4"/>
                                    <w:sz w:val="18"/>
                                  </w:rPr>
                                </w:ins>
                              </m:ctrlPr>
                            </m:dPr>
                            <m:e>
                              <m:r>
                                <w:ins w:id="219" w:author="Author">
                                  <w:rPr>
                                    <w:rFonts w:ascii="Cambria Math" w:hAnsi="Cambria Math"/>
                                    <w:spacing w:val="-4"/>
                                    <w:sz w:val="18"/>
                                    <w:rPrChange w:id="220" w:author="Chamova, Alisa" w:date="2021-05-24T11:33:00Z">
                                      <w:rPr>
                                        <w:rFonts w:ascii="Cambria Math" w:hAnsi="Cambria Math"/>
                                      </w:rPr>
                                    </w:rPrChange>
                                  </w:rPr>
                                  <m:t>3.19π</m:t>
                                </w:ins>
                              </m:r>
                              <m:func>
                                <m:funcPr>
                                  <m:ctrlPr>
                                    <w:ins w:id="221" w:author="Author">
                                      <w:rPr>
                                        <w:rFonts w:ascii="Cambria Math" w:hAnsi="Cambria Math"/>
                                        <w:i/>
                                        <w:spacing w:val="-4"/>
                                        <w:sz w:val="18"/>
                                      </w:rPr>
                                    </w:ins>
                                  </m:ctrlPr>
                                </m:funcPr>
                                <m:fName>
                                  <m:r>
                                    <w:ins w:id="222" w:author="Author">
                                      <m:rPr>
                                        <m:sty m:val="p"/>
                                      </m:rPr>
                                      <w:rPr>
                                        <w:rFonts w:ascii="Cambria Math" w:hAnsi="Cambria Math"/>
                                        <w:spacing w:val="-4"/>
                                        <w:sz w:val="18"/>
                                        <w:rPrChange w:id="223" w:author="Chamova, Alisa" w:date="2021-05-24T11:33:00Z">
                                          <w:rPr>
                                            <w:rFonts w:ascii="Cambria Math" w:hAnsi="Cambria Math"/>
                                          </w:rPr>
                                        </w:rPrChange>
                                      </w:rPr>
                                      <m:t>sin</m:t>
                                    </w:ins>
                                  </m:r>
                                </m:fName>
                                <m:e>
                                  <m:d>
                                    <m:dPr>
                                      <m:ctrlPr>
                                        <w:ins w:id="224" w:author="Author">
                                          <w:rPr>
                                            <w:rFonts w:ascii="Cambria Math" w:hAnsi="Cambria Math"/>
                                            <w:i/>
                                            <w:spacing w:val="-4"/>
                                            <w:sz w:val="18"/>
                                          </w:rPr>
                                        </w:ins>
                                      </m:ctrlPr>
                                    </m:dPr>
                                    <m:e>
                                      <m:r>
                                        <w:ins w:id="225" w:author="Author">
                                          <w:rPr>
                                            <w:rFonts w:ascii="Cambria Math" w:hAnsi="Cambria Math"/>
                                            <w:spacing w:val="-4"/>
                                            <w:sz w:val="18"/>
                                            <w:rPrChange w:id="226" w:author="Chamova, Alisa" w:date="2021-05-24T11:33:00Z">
                                              <w:rPr>
                                                <w:rFonts w:ascii="Cambria Math" w:hAnsi="Cambria Math"/>
                                              </w:rPr>
                                            </w:rPrChange>
                                          </w:rPr>
                                          <m:t>ψ</m:t>
                                        </w:ins>
                                      </m:r>
                                    </m:e>
                                  </m:d>
                                </m:e>
                              </m:func>
                            </m:e>
                          </m:d>
                        </m:e>
                      </m:d>
                    </m:e>
                  </m:d>
                  <m:r>
                    <w:ins w:id="227" w:author="Author">
                      <w:rPr>
                        <w:rFonts w:ascii="Cambria Math" w:hAnsi="Cambria Math"/>
                        <w:spacing w:val="-4"/>
                        <w:sz w:val="18"/>
                        <w:rPrChange w:id="228" w:author="Chamova, Alisa" w:date="2021-05-24T11:33:00Z">
                          <w:rPr>
                            <w:rFonts w:ascii="Cambria Math" w:hAnsi="Cambria Math"/>
                          </w:rPr>
                        </w:rPrChange>
                      </w:rPr>
                      <m:t>+19.0</m:t>
                    </w:ins>
                  </m:r>
                </m:e>
              </m:func>
              <m:r>
                <w:ins w:id="229" w:author="Author">
                  <m:rPr>
                    <m:sty m:val="p"/>
                  </m:rPr>
                  <w:rPr>
                    <w:rFonts w:ascii="Cambria Math" w:hAnsi="Cambria Math"/>
                    <w:spacing w:val="-4"/>
                    <w:sz w:val="18"/>
                    <w:lang w:eastAsia="ja-JP"/>
                    <w:rPrChange w:id="230" w:author="Chamova, Alisa" w:date="2021-05-24T11:33:00Z">
                      <w:rPr>
                        <w:rFonts w:ascii="Cambria Math" w:hAnsi="Cambria Math"/>
                        <w:lang w:eastAsia="ja-JP"/>
                      </w:rPr>
                    </w:rPrChange>
                  </w:rPr>
                  <m:t xml:space="preserve"> ∀ψ∈</m:t>
                </w:ins>
              </m:r>
              <m:d>
                <m:dPr>
                  <m:begChr m:val="["/>
                  <m:endChr m:val="]"/>
                  <m:ctrlPr>
                    <w:ins w:id="231" w:author="Author">
                      <w:rPr>
                        <w:rFonts w:ascii="Cambria Math" w:hAnsi="Cambria Math"/>
                        <w:spacing w:val="-4"/>
                        <w:sz w:val="18"/>
                        <w:lang w:eastAsia="ja-JP"/>
                      </w:rPr>
                    </w:ins>
                  </m:ctrlPr>
                </m:dPr>
                <m:e>
                  <m:r>
                    <w:ins w:id="232" w:author="Author">
                      <m:rPr>
                        <m:sty m:val="p"/>
                      </m:rPr>
                      <w:rPr>
                        <w:rFonts w:ascii="Cambria Math" w:hAnsi="Cambria Math"/>
                        <w:spacing w:val="-4"/>
                        <w:sz w:val="18"/>
                        <w:lang w:eastAsia="ja-JP"/>
                        <w:rPrChange w:id="233" w:author="Chamova, Alisa" w:date="2021-05-24T11:33:00Z">
                          <w:rPr>
                            <w:rFonts w:ascii="Cambria Math" w:hAnsi="Cambria Math"/>
                            <w:lang w:eastAsia="ja-JP"/>
                          </w:rPr>
                        </w:rPrChange>
                      </w:rPr>
                      <m:t>-68.43°,68.43°</m:t>
                    </w:ins>
                  </m:r>
                </m:e>
              </m:d>
            </m:oMath>
            <w:ins w:id="234" w:author="Author">
              <w:r w:rsidRPr="008F7831">
                <w:rPr>
                  <w:spacing w:val="-4"/>
                  <w:sz w:val="18"/>
                  <w:lang w:eastAsia="ja-JP"/>
                  <w:rPrChange w:id="235" w:author="Chamova, Alisa" w:date="2021-05-24T11:33:00Z">
                    <w:rPr>
                      <w:lang w:eastAsia="ja-JP"/>
                    </w:rPr>
                  </w:rPrChange>
                </w:rPr>
                <w:t xml:space="preserve"> and </w:t>
              </w:r>
            </w:ins>
            <m:oMath>
              <m:r>
                <w:ins w:id="236" w:author="Author">
                  <m:rPr>
                    <m:sty m:val="p"/>
                  </m:rPr>
                  <w:rPr>
                    <w:rFonts w:ascii="Cambria Math" w:hAnsi="Cambria Math"/>
                    <w:spacing w:val="-4"/>
                    <w:sz w:val="18"/>
                    <w:lang w:eastAsia="ja-JP"/>
                    <w:rPrChange w:id="237" w:author="Chamova, Alisa" w:date="2021-05-24T11:33:00Z">
                      <w:rPr>
                        <w:rFonts w:ascii="Cambria Math" w:hAnsi="Cambria Math"/>
                        <w:lang w:eastAsia="ja-JP"/>
                      </w:rPr>
                    </w:rPrChange>
                  </w:rPr>
                  <m:t>G</m:t>
                </w:ins>
              </m:r>
              <m:d>
                <m:dPr>
                  <m:ctrlPr>
                    <w:ins w:id="238" w:author="Author">
                      <w:rPr>
                        <w:rFonts w:ascii="Cambria Math" w:hAnsi="Cambria Math"/>
                        <w:spacing w:val="-4"/>
                        <w:sz w:val="18"/>
                        <w:lang w:eastAsia="ja-JP"/>
                      </w:rPr>
                    </w:ins>
                  </m:ctrlPr>
                </m:dPr>
                <m:e>
                  <m:r>
                    <w:ins w:id="239" w:author="Author">
                      <m:rPr>
                        <m:sty m:val="p"/>
                      </m:rPr>
                      <w:rPr>
                        <w:rFonts w:ascii="Cambria Math" w:hAnsi="Cambria Math"/>
                        <w:spacing w:val="-4"/>
                        <w:sz w:val="18"/>
                        <w:lang w:eastAsia="ja-JP"/>
                        <w:rPrChange w:id="240" w:author="Chamova, Alisa" w:date="2021-05-24T11:33:00Z">
                          <w:rPr>
                            <w:rFonts w:ascii="Cambria Math" w:hAnsi="Cambria Math"/>
                            <w:lang w:eastAsia="ja-JP"/>
                          </w:rPr>
                        </w:rPrChange>
                      </w:rPr>
                      <m:t>ψ</m:t>
                    </w:ins>
                  </m:r>
                </m:e>
              </m:d>
              <m:r>
                <w:ins w:id="241" w:author="Author">
                  <m:rPr>
                    <m:sty m:val="p"/>
                  </m:rPr>
                  <w:rPr>
                    <w:rFonts w:ascii="Cambria Math" w:hAnsi="Cambria Math"/>
                    <w:spacing w:val="-4"/>
                    <w:sz w:val="18"/>
                    <w:lang w:eastAsia="ja-JP"/>
                    <w:rPrChange w:id="242" w:author="Chamova, Alisa" w:date="2021-05-24T11:33:00Z">
                      <w:rPr>
                        <w:rFonts w:ascii="Cambria Math" w:hAnsi="Cambria Math"/>
                        <w:lang w:eastAsia="ja-JP"/>
                      </w:rPr>
                    </w:rPrChange>
                  </w:rPr>
                  <m:t>=-20</m:t>
                </w:ins>
              </m:r>
            </m:oMath>
            <w:ins w:id="243" w:author="Author">
              <w:r w:rsidRPr="008F7831">
                <w:rPr>
                  <w:spacing w:val="-4"/>
                  <w:sz w:val="18"/>
                  <w:lang w:eastAsia="ja-JP"/>
                  <w:rPrChange w:id="244" w:author="Chamova, Alisa" w:date="2021-05-24T11:33:00Z">
                    <w:rPr>
                      <w:lang w:eastAsia="ja-JP"/>
                    </w:rPr>
                  </w:rPrChange>
                </w:rPr>
                <w:t xml:space="preserve"> otherwise. Here, </w:t>
              </w:r>
            </w:ins>
            <m:oMath>
              <m:r>
                <w:ins w:id="245" w:author="Author">
                  <m:rPr>
                    <m:sty m:val="p"/>
                  </m:rPr>
                  <w:rPr>
                    <w:rFonts w:ascii="Cambria Math" w:hAnsi="Cambria Math"/>
                    <w:spacing w:val="-4"/>
                    <w:sz w:val="18"/>
                    <w:lang w:eastAsia="ja-JP"/>
                    <w:rPrChange w:id="246" w:author="Chamova, Alisa" w:date="2021-05-24T11:33:00Z">
                      <w:rPr>
                        <w:rFonts w:ascii="Cambria Math" w:hAnsi="Cambria Math"/>
                        <w:lang w:eastAsia="ja-JP"/>
                      </w:rPr>
                    </w:rPrChange>
                  </w:rPr>
                  <m:t>sinc</m:t>
                </w:ins>
              </m:r>
              <m:d>
                <m:dPr>
                  <m:ctrlPr>
                    <w:ins w:id="247" w:author="Author">
                      <w:rPr>
                        <w:rFonts w:ascii="Cambria Math" w:hAnsi="Cambria Math"/>
                        <w:spacing w:val="-4"/>
                        <w:sz w:val="18"/>
                        <w:lang w:eastAsia="ja-JP"/>
                      </w:rPr>
                    </w:ins>
                  </m:ctrlPr>
                </m:dPr>
                <m:e>
                  <m:r>
                    <w:ins w:id="248" w:author="Author">
                      <m:rPr>
                        <m:sty m:val="p"/>
                      </m:rPr>
                      <w:rPr>
                        <w:rFonts w:ascii="Cambria Math" w:hAnsi="Cambria Math"/>
                        <w:spacing w:val="-4"/>
                        <w:sz w:val="18"/>
                        <w:lang w:eastAsia="ja-JP"/>
                        <w:rPrChange w:id="249" w:author="Chamova, Alisa" w:date="2021-05-24T11:33:00Z">
                          <w:rPr>
                            <w:rFonts w:ascii="Cambria Math" w:hAnsi="Cambria Math"/>
                            <w:lang w:eastAsia="ja-JP"/>
                          </w:rPr>
                        </w:rPrChange>
                      </w:rPr>
                      <m:t>x</m:t>
                    </w:ins>
                  </m:r>
                </m:e>
              </m:d>
              <m:r>
                <w:ins w:id="250" w:author="Author">
                  <m:rPr>
                    <m:sty m:val="p"/>
                  </m:rPr>
                  <w:rPr>
                    <w:rFonts w:ascii="Cambria Math" w:hAnsi="Cambria Math"/>
                    <w:spacing w:val="-4"/>
                    <w:sz w:val="18"/>
                    <w:lang w:eastAsia="ja-JP"/>
                    <w:rPrChange w:id="251" w:author="Chamova, Alisa" w:date="2021-05-24T11:33:00Z">
                      <w:rPr>
                        <w:rFonts w:ascii="Cambria Math" w:hAnsi="Cambria Math"/>
                        <w:lang w:eastAsia="ja-JP"/>
                      </w:rPr>
                    </w:rPrChange>
                  </w:rPr>
                  <m:t>=</m:t>
                </w:ins>
              </m:r>
              <m:f>
                <m:fPr>
                  <m:ctrlPr>
                    <w:ins w:id="252" w:author="Author">
                      <w:rPr>
                        <w:rFonts w:ascii="Cambria Math" w:hAnsi="Cambria Math"/>
                        <w:spacing w:val="-4"/>
                        <w:sz w:val="18"/>
                        <w:lang w:eastAsia="ja-JP"/>
                      </w:rPr>
                    </w:ins>
                  </m:ctrlPr>
                </m:fPr>
                <m:num>
                  <m:func>
                    <m:funcPr>
                      <m:ctrlPr>
                        <w:ins w:id="253" w:author="Author">
                          <w:rPr>
                            <w:rFonts w:ascii="Cambria Math" w:hAnsi="Cambria Math"/>
                            <w:spacing w:val="-4"/>
                            <w:sz w:val="18"/>
                            <w:lang w:eastAsia="ja-JP"/>
                          </w:rPr>
                        </w:ins>
                      </m:ctrlPr>
                    </m:funcPr>
                    <m:fName>
                      <m:r>
                        <w:ins w:id="254" w:author="Author">
                          <m:rPr>
                            <m:sty m:val="p"/>
                          </m:rPr>
                          <w:rPr>
                            <w:rFonts w:ascii="Cambria Math" w:hAnsi="Cambria Math"/>
                            <w:spacing w:val="-4"/>
                            <w:sz w:val="18"/>
                            <w:lang w:eastAsia="ja-JP"/>
                            <w:rPrChange w:id="255" w:author="Chamova, Alisa" w:date="2021-05-24T11:33:00Z">
                              <w:rPr>
                                <w:rFonts w:ascii="Cambria Math" w:hAnsi="Cambria Math"/>
                                <w:lang w:eastAsia="ja-JP"/>
                              </w:rPr>
                            </w:rPrChange>
                          </w:rPr>
                          <m:t>sin</m:t>
                        </w:ins>
                      </m:r>
                    </m:fName>
                    <m:e>
                      <m:d>
                        <m:dPr>
                          <m:ctrlPr>
                            <w:ins w:id="256" w:author="Author">
                              <w:rPr>
                                <w:rFonts w:ascii="Cambria Math" w:hAnsi="Cambria Math"/>
                                <w:spacing w:val="-4"/>
                                <w:sz w:val="18"/>
                                <w:lang w:eastAsia="ja-JP"/>
                              </w:rPr>
                            </w:ins>
                          </m:ctrlPr>
                        </m:dPr>
                        <m:e>
                          <m:r>
                            <w:ins w:id="257" w:author="Author">
                              <m:rPr>
                                <m:sty m:val="p"/>
                              </m:rPr>
                              <w:rPr>
                                <w:rFonts w:ascii="Cambria Math" w:hAnsi="Cambria Math"/>
                                <w:spacing w:val="-4"/>
                                <w:sz w:val="18"/>
                                <w:lang w:eastAsia="ja-JP"/>
                                <w:rPrChange w:id="258" w:author="Chamova, Alisa" w:date="2021-05-24T11:33:00Z">
                                  <w:rPr>
                                    <w:rFonts w:ascii="Cambria Math" w:hAnsi="Cambria Math"/>
                                    <w:lang w:eastAsia="ja-JP"/>
                                  </w:rPr>
                                </w:rPrChange>
                              </w:rPr>
                              <m:t>x</m:t>
                            </w:ins>
                          </m:r>
                        </m:e>
                      </m:d>
                    </m:e>
                  </m:func>
                </m:num>
                <m:den>
                  <m:r>
                    <w:ins w:id="259" w:author="Author">
                      <m:rPr>
                        <m:sty m:val="p"/>
                      </m:rPr>
                      <w:rPr>
                        <w:rFonts w:ascii="Cambria Math" w:hAnsi="Cambria Math"/>
                        <w:spacing w:val="-4"/>
                        <w:sz w:val="18"/>
                        <w:lang w:eastAsia="ja-JP"/>
                        <w:rPrChange w:id="260" w:author="Chamova, Alisa" w:date="2021-05-24T11:33:00Z">
                          <w:rPr>
                            <w:rFonts w:ascii="Cambria Math" w:hAnsi="Cambria Math"/>
                            <w:lang w:eastAsia="ja-JP"/>
                          </w:rPr>
                        </w:rPrChange>
                      </w:rPr>
                      <m:t>x</m:t>
                    </w:ins>
                  </m:r>
                </m:den>
              </m:f>
              <m:r>
                <w:ins w:id="261" w:author="Author">
                  <m:rPr>
                    <m:sty m:val="p"/>
                  </m:rPr>
                  <w:rPr>
                    <w:rFonts w:ascii="Cambria Math" w:hAnsi="Cambria Math"/>
                    <w:spacing w:val="-4"/>
                    <w:sz w:val="18"/>
                    <w:lang w:eastAsia="ja-JP"/>
                    <w:rPrChange w:id="262" w:author="Chamova, Alisa" w:date="2021-05-24T11:33:00Z">
                      <w:rPr>
                        <w:rFonts w:ascii="Cambria Math" w:hAnsi="Cambria Math"/>
                        <w:lang w:eastAsia="ja-JP"/>
                      </w:rPr>
                    </w:rPrChange>
                  </w:rPr>
                  <m:t xml:space="preserve"> ∀ x≠0</m:t>
                </w:ins>
              </m:r>
            </m:oMath>
            <w:ins w:id="263" w:author="Author">
              <w:r w:rsidRPr="008F7831">
                <w:rPr>
                  <w:spacing w:val="-4"/>
                  <w:sz w:val="18"/>
                  <w:lang w:eastAsia="ja-JP"/>
                  <w:rPrChange w:id="264" w:author="Chamova, Alisa" w:date="2021-05-24T11:33:00Z">
                    <w:rPr>
                      <w:lang w:eastAsia="ja-JP"/>
                    </w:rPr>
                  </w:rPrChange>
                </w:rPr>
                <w:t xml:space="preserve"> (x in radians) and </w:t>
              </w:r>
            </w:ins>
            <m:oMath>
              <m:r>
                <w:ins w:id="265" w:author="Author">
                  <m:rPr>
                    <m:sty m:val="p"/>
                  </m:rPr>
                  <w:rPr>
                    <w:rFonts w:ascii="Cambria Math" w:hAnsi="Cambria Math"/>
                    <w:spacing w:val="-4"/>
                    <w:sz w:val="18"/>
                    <w:lang w:eastAsia="ja-JP"/>
                    <w:rPrChange w:id="266" w:author="Chamova, Alisa" w:date="2021-05-24T11:33:00Z">
                      <w:rPr>
                        <w:rFonts w:ascii="Cambria Math" w:hAnsi="Cambria Math"/>
                        <w:lang w:eastAsia="ja-JP"/>
                      </w:rPr>
                    </w:rPrChange>
                  </w:rPr>
                  <m:t>sinc</m:t>
                </w:ins>
              </m:r>
              <m:d>
                <m:dPr>
                  <m:ctrlPr>
                    <w:ins w:id="267" w:author="Author">
                      <w:rPr>
                        <w:rFonts w:ascii="Cambria Math" w:hAnsi="Cambria Math"/>
                        <w:spacing w:val="-4"/>
                        <w:sz w:val="18"/>
                        <w:lang w:eastAsia="ja-JP"/>
                      </w:rPr>
                    </w:ins>
                  </m:ctrlPr>
                </m:dPr>
                <m:e>
                  <m:r>
                    <w:ins w:id="268" w:author="Author">
                      <m:rPr>
                        <m:sty m:val="p"/>
                      </m:rPr>
                      <w:rPr>
                        <w:rFonts w:ascii="Cambria Math" w:hAnsi="Cambria Math"/>
                        <w:spacing w:val="-4"/>
                        <w:sz w:val="18"/>
                        <w:lang w:eastAsia="ja-JP"/>
                        <w:rPrChange w:id="269" w:author="Chamova, Alisa" w:date="2021-05-24T11:33:00Z">
                          <w:rPr>
                            <w:rFonts w:ascii="Cambria Math" w:hAnsi="Cambria Math"/>
                            <w:lang w:eastAsia="ja-JP"/>
                          </w:rPr>
                        </w:rPrChange>
                      </w:rPr>
                      <m:t>0</m:t>
                    </w:ins>
                  </m:r>
                </m:e>
              </m:d>
              <m:r>
                <w:ins w:id="270" w:author="Author">
                  <m:rPr>
                    <m:sty m:val="p"/>
                  </m:rPr>
                  <w:rPr>
                    <w:rFonts w:ascii="Cambria Math" w:hAnsi="Cambria Math"/>
                    <w:spacing w:val="-4"/>
                    <w:sz w:val="18"/>
                    <w:lang w:eastAsia="ja-JP"/>
                    <w:rPrChange w:id="271" w:author="Chamova, Alisa" w:date="2021-05-24T11:33:00Z">
                      <w:rPr>
                        <w:rFonts w:ascii="Cambria Math" w:hAnsi="Cambria Math"/>
                        <w:lang w:eastAsia="ja-JP"/>
                      </w:rPr>
                    </w:rPrChange>
                  </w:rPr>
                  <m:t>=1</m:t>
                </w:ins>
              </m:r>
            </m:oMath>
            <w:ins w:id="272" w:author="Author">
              <w:r w:rsidRPr="008F7831">
                <w:rPr>
                  <w:spacing w:val="-4"/>
                  <w:sz w:val="18"/>
                  <w:lang w:eastAsia="ja-JP"/>
                  <w:rPrChange w:id="273" w:author="Chamova, Alisa" w:date="2021-05-24T11:33:00Z">
                    <w:rPr>
                      <w:lang w:eastAsia="ja-JP"/>
                    </w:rPr>
                  </w:rPrChange>
                </w:rPr>
                <w:t>.</w:t>
              </w:r>
              <w:r w:rsidRPr="008F7831">
                <w:rPr>
                  <w:sz w:val="18"/>
                  <w:lang w:eastAsia="ja-JP"/>
                </w:rPr>
                <w:t xml:space="preserve"> </w:t>
              </w:r>
            </w:ins>
          </w:p>
          <w:p w14:paraId="2D99C933" w14:textId="77777777" w:rsidR="008F7831" w:rsidRPr="008F7831" w:rsidRDefault="008F7831" w:rsidP="008F7831">
            <w:pPr>
              <w:tabs>
                <w:tab w:val="left" w:pos="284"/>
                <w:tab w:val="left" w:pos="567"/>
                <w:tab w:val="left" w:pos="851"/>
              </w:tabs>
              <w:spacing w:before="40" w:after="40"/>
              <w:rPr>
                <w:ins w:id="274" w:author="Chamova, Alisa" w:date="2021-05-24T11:33:00Z"/>
                <w:sz w:val="18"/>
                <w:lang w:eastAsia="ja-JP"/>
              </w:rPr>
            </w:pPr>
            <w:ins w:id="275" w:author="Author">
              <w:r w:rsidRPr="008F7831">
                <w:rPr>
                  <w:sz w:val="18"/>
                  <w:vertAlign w:val="superscript"/>
                  <w:lang w:eastAsia="ja-JP"/>
                </w:rPr>
                <w:t>(5)</w:t>
              </w:r>
              <w:r w:rsidRPr="008F7831">
                <w:rPr>
                  <w:sz w:val="18"/>
                  <w:lang w:eastAsia="ja-JP"/>
                </w:rPr>
                <w:t xml:space="preserve"> For antenna gain 31 </w:t>
              </w:r>
              <w:proofErr w:type="spellStart"/>
              <w:r w:rsidRPr="008F7831">
                <w:rPr>
                  <w:sz w:val="18"/>
                  <w:lang w:eastAsia="ja-JP"/>
                </w:rPr>
                <w:t>dBi</w:t>
              </w:r>
              <w:proofErr w:type="spellEnd"/>
              <w:r w:rsidRPr="008F7831">
                <w:rPr>
                  <w:sz w:val="18"/>
                  <w:lang w:eastAsia="ja-JP"/>
                </w:rPr>
                <w:t>:</w:t>
              </w:r>
              <w:r w:rsidRPr="008F7831">
                <w:rPr>
                  <w:sz w:val="18"/>
                </w:rPr>
                <w:t xml:space="preserve"> </w:t>
              </w:r>
              <w:proofErr w:type="spellStart"/>
              <w:r w:rsidRPr="008F7831">
                <w:rPr>
                  <w:sz w:val="18"/>
                  <w:lang w:eastAsia="ja-JP"/>
                </w:rPr>
                <w:t>Gψ</w:t>
              </w:r>
              <w:proofErr w:type="spellEnd"/>
              <w:r w:rsidRPr="008F7831">
                <w:rPr>
                  <w:sz w:val="18"/>
                  <w:lang w:eastAsia="ja-JP"/>
                </w:rPr>
                <w:t xml:space="preserve">= </w:t>
              </w:r>
              <w:r w:rsidRPr="008F7831">
                <w:rPr>
                  <w:sz w:val="18"/>
                </w:rPr>
                <w:t>20.log10</w:t>
              </w:r>
              <w:r w:rsidRPr="008F7831">
                <w:rPr>
                  <w:rFonts w:ascii="Cambria Math" w:hAnsi="Cambria Math" w:cs="Cambria Math"/>
                  <w:sz w:val="18"/>
                </w:rPr>
                <w:t>𝑠𝑖𝑛𝑐</w:t>
              </w:r>
              <w:r w:rsidRPr="008F7831">
                <w:rPr>
                  <w:sz w:val="18"/>
                </w:rPr>
                <w:t>15.5</w:t>
              </w:r>
              <w:r w:rsidRPr="008F7831">
                <w:rPr>
                  <w:rFonts w:ascii="Cambria Math" w:hAnsi="Cambria Math" w:cs="Cambria Math"/>
                  <w:sz w:val="18"/>
                </w:rPr>
                <w:t>𝜋</w:t>
              </w:r>
              <w:r w:rsidRPr="008F7831">
                <w:rPr>
                  <w:sz w:val="18"/>
                </w:rPr>
                <w:t>sin</w:t>
              </w:r>
              <w:r w:rsidRPr="008F7831">
                <w:rPr>
                  <w:rFonts w:ascii="Cambria Math" w:hAnsi="Cambria Math" w:cs="Cambria Math"/>
                  <w:sz w:val="18"/>
                </w:rPr>
                <w:t>𝜓</w:t>
              </w:r>
              <w:r w:rsidRPr="008F7831">
                <w:rPr>
                  <w:sz w:val="18"/>
                </w:rPr>
                <w:t>+31.0</w:t>
              </w:r>
              <w:r w:rsidRPr="008F7831">
                <w:rPr>
                  <w:sz w:val="18"/>
                  <w:lang w:eastAsia="ja-JP"/>
                </w:rPr>
                <w:t xml:space="preserve"> </w:t>
              </w:r>
              <w:r w:rsidRPr="008F7831">
                <w:rPr>
                  <w:rFonts w:ascii="Cambria Math" w:hAnsi="Cambria Math" w:cs="Cambria Math"/>
                  <w:sz w:val="18"/>
                  <w:lang w:eastAsia="ja-JP"/>
                </w:rPr>
                <w:t>∀</w:t>
              </w:r>
              <w:r w:rsidRPr="008F7831">
                <w:rPr>
                  <w:sz w:val="18"/>
                  <w:lang w:eastAsia="ja-JP"/>
                </w:rPr>
                <w:t>ψ</w:t>
              </w:r>
              <w:r w:rsidRPr="008F7831">
                <w:rPr>
                  <w:rFonts w:ascii="Cambria Math" w:hAnsi="Cambria Math" w:cs="Cambria Math"/>
                  <w:sz w:val="18"/>
                  <w:lang w:eastAsia="ja-JP"/>
                </w:rPr>
                <w:t>∈</w:t>
              </w:r>
              <w:r w:rsidRPr="008F7831">
                <w:rPr>
                  <w:sz w:val="18"/>
                  <w:lang w:eastAsia="ja-JP"/>
                </w:rPr>
                <w:t xml:space="preserve">−64.25°,64.25° and </w:t>
              </w:r>
            </w:ins>
            <m:oMath>
              <m:r>
                <w:ins w:id="276" w:author="Author">
                  <m:rPr>
                    <m:sty m:val="p"/>
                  </m:rPr>
                  <w:rPr>
                    <w:rFonts w:ascii="Cambria Math" w:hAnsi="Cambria Math"/>
                    <w:sz w:val="18"/>
                    <w:lang w:eastAsia="ja-JP"/>
                  </w:rPr>
                  <m:t>G</m:t>
                </w:ins>
              </m:r>
              <m:d>
                <m:dPr>
                  <m:ctrlPr>
                    <w:ins w:id="277" w:author="Author">
                      <w:rPr>
                        <w:rFonts w:ascii="Cambria Math" w:hAnsi="Cambria Math"/>
                        <w:sz w:val="18"/>
                        <w:lang w:eastAsia="ja-JP"/>
                      </w:rPr>
                    </w:ins>
                  </m:ctrlPr>
                </m:dPr>
                <m:e>
                  <m:r>
                    <w:ins w:id="278" w:author="Author">
                      <m:rPr>
                        <m:sty m:val="p"/>
                      </m:rPr>
                      <w:rPr>
                        <w:rFonts w:ascii="Cambria Math" w:hAnsi="Cambria Math"/>
                        <w:sz w:val="18"/>
                        <w:lang w:eastAsia="ja-JP"/>
                      </w:rPr>
                      <m:t>ψ</m:t>
                    </w:ins>
                  </m:r>
                </m:e>
              </m:d>
              <m:r>
                <w:ins w:id="279" w:author="Author">
                  <m:rPr>
                    <m:sty m:val="p"/>
                  </m:rPr>
                  <w:rPr>
                    <w:rFonts w:ascii="Cambria Math" w:hAnsi="Cambria Math"/>
                    <w:sz w:val="18"/>
                    <w:lang w:eastAsia="ja-JP"/>
                  </w:rPr>
                  <m:t>=-20</m:t>
                </w:ins>
              </m:r>
            </m:oMath>
            <w:ins w:id="280" w:author="Author">
              <w:r w:rsidRPr="008F7831">
                <w:rPr>
                  <w:sz w:val="18"/>
                  <w:lang w:eastAsia="ja-JP"/>
                </w:rPr>
                <w:t xml:space="preserve"> otherwise. Here, </w:t>
              </w:r>
            </w:ins>
            <m:oMath>
              <m:r>
                <w:ins w:id="281" w:author="Author">
                  <m:rPr>
                    <m:sty m:val="p"/>
                  </m:rPr>
                  <w:rPr>
                    <w:rFonts w:ascii="Cambria Math" w:hAnsi="Cambria Math"/>
                    <w:sz w:val="18"/>
                    <w:lang w:eastAsia="ja-JP"/>
                  </w:rPr>
                  <m:t>sinc</m:t>
                </w:ins>
              </m:r>
              <m:d>
                <m:dPr>
                  <m:ctrlPr>
                    <w:ins w:id="282" w:author="Author">
                      <w:rPr>
                        <w:rFonts w:ascii="Cambria Math" w:hAnsi="Cambria Math"/>
                        <w:sz w:val="18"/>
                        <w:lang w:eastAsia="ja-JP"/>
                      </w:rPr>
                    </w:ins>
                  </m:ctrlPr>
                </m:dPr>
                <m:e>
                  <m:r>
                    <w:ins w:id="283" w:author="Author">
                      <m:rPr>
                        <m:sty m:val="p"/>
                      </m:rPr>
                      <w:rPr>
                        <w:rFonts w:ascii="Cambria Math" w:hAnsi="Cambria Math"/>
                        <w:sz w:val="18"/>
                        <w:lang w:eastAsia="ja-JP"/>
                      </w:rPr>
                      <m:t>x</m:t>
                    </w:ins>
                  </m:r>
                </m:e>
              </m:d>
              <m:r>
                <w:ins w:id="284" w:author="Author">
                  <m:rPr>
                    <m:sty m:val="p"/>
                  </m:rPr>
                  <w:rPr>
                    <w:rFonts w:ascii="Cambria Math" w:hAnsi="Cambria Math"/>
                    <w:sz w:val="18"/>
                    <w:lang w:eastAsia="ja-JP"/>
                  </w:rPr>
                  <m:t>=</m:t>
                </w:ins>
              </m:r>
              <m:f>
                <m:fPr>
                  <m:ctrlPr>
                    <w:ins w:id="285" w:author="Author">
                      <w:rPr>
                        <w:rFonts w:ascii="Cambria Math" w:hAnsi="Cambria Math"/>
                        <w:sz w:val="18"/>
                        <w:lang w:eastAsia="ja-JP"/>
                      </w:rPr>
                    </w:ins>
                  </m:ctrlPr>
                </m:fPr>
                <m:num>
                  <m:func>
                    <m:funcPr>
                      <m:ctrlPr>
                        <w:ins w:id="286" w:author="Author">
                          <w:rPr>
                            <w:rFonts w:ascii="Cambria Math" w:hAnsi="Cambria Math"/>
                            <w:sz w:val="18"/>
                            <w:lang w:eastAsia="ja-JP"/>
                          </w:rPr>
                        </w:ins>
                      </m:ctrlPr>
                    </m:funcPr>
                    <m:fName>
                      <m:r>
                        <w:ins w:id="287" w:author="Author">
                          <m:rPr>
                            <m:sty m:val="p"/>
                          </m:rPr>
                          <w:rPr>
                            <w:rFonts w:ascii="Cambria Math" w:hAnsi="Cambria Math"/>
                            <w:sz w:val="18"/>
                            <w:lang w:eastAsia="ja-JP"/>
                          </w:rPr>
                          <m:t>sin</m:t>
                        </w:ins>
                      </m:r>
                    </m:fName>
                    <m:e>
                      <m:d>
                        <m:dPr>
                          <m:ctrlPr>
                            <w:ins w:id="288" w:author="Author">
                              <w:rPr>
                                <w:rFonts w:ascii="Cambria Math" w:hAnsi="Cambria Math"/>
                                <w:sz w:val="18"/>
                                <w:lang w:eastAsia="ja-JP"/>
                              </w:rPr>
                            </w:ins>
                          </m:ctrlPr>
                        </m:dPr>
                        <m:e>
                          <m:r>
                            <w:ins w:id="289" w:author="Author">
                              <m:rPr>
                                <m:sty m:val="p"/>
                              </m:rPr>
                              <w:rPr>
                                <w:rFonts w:ascii="Cambria Math" w:hAnsi="Cambria Math"/>
                                <w:sz w:val="18"/>
                                <w:lang w:eastAsia="ja-JP"/>
                              </w:rPr>
                              <m:t>x</m:t>
                            </w:ins>
                          </m:r>
                        </m:e>
                      </m:d>
                    </m:e>
                  </m:func>
                </m:num>
                <m:den>
                  <m:r>
                    <w:ins w:id="290" w:author="Author">
                      <m:rPr>
                        <m:sty m:val="p"/>
                      </m:rPr>
                      <w:rPr>
                        <w:rFonts w:ascii="Cambria Math" w:hAnsi="Cambria Math"/>
                        <w:sz w:val="18"/>
                        <w:lang w:eastAsia="ja-JP"/>
                      </w:rPr>
                      <m:t>x</m:t>
                    </w:ins>
                  </m:r>
                </m:den>
              </m:f>
              <m:r>
                <w:ins w:id="291" w:author="Author">
                  <m:rPr>
                    <m:sty m:val="p"/>
                  </m:rPr>
                  <w:rPr>
                    <w:rFonts w:ascii="Cambria Math" w:hAnsi="Cambria Math"/>
                    <w:sz w:val="18"/>
                    <w:lang w:eastAsia="ja-JP"/>
                  </w:rPr>
                  <m:t xml:space="preserve"> ∀ x≠0</m:t>
                </w:ins>
              </m:r>
            </m:oMath>
            <w:ins w:id="292" w:author="Author">
              <w:r w:rsidRPr="008F7831">
                <w:rPr>
                  <w:sz w:val="18"/>
                  <w:lang w:eastAsia="ja-JP"/>
                </w:rPr>
                <w:t xml:space="preserve"> (x in radians) and </w:t>
              </w:r>
            </w:ins>
            <m:oMath>
              <m:r>
                <w:ins w:id="293" w:author="Author">
                  <m:rPr>
                    <m:sty m:val="p"/>
                  </m:rPr>
                  <w:rPr>
                    <w:rFonts w:ascii="Cambria Math" w:hAnsi="Cambria Math"/>
                    <w:sz w:val="18"/>
                    <w:lang w:eastAsia="ja-JP"/>
                  </w:rPr>
                  <m:t>sinc</m:t>
                </w:ins>
              </m:r>
              <m:d>
                <m:dPr>
                  <m:ctrlPr>
                    <w:ins w:id="294" w:author="Author">
                      <w:rPr>
                        <w:rFonts w:ascii="Cambria Math" w:hAnsi="Cambria Math"/>
                        <w:sz w:val="18"/>
                        <w:lang w:eastAsia="ja-JP"/>
                      </w:rPr>
                    </w:ins>
                  </m:ctrlPr>
                </m:dPr>
                <m:e>
                  <m:r>
                    <w:ins w:id="295" w:author="Author">
                      <m:rPr>
                        <m:sty m:val="p"/>
                      </m:rPr>
                      <w:rPr>
                        <w:rFonts w:ascii="Cambria Math" w:hAnsi="Cambria Math"/>
                        <w:sz w:val="18"/>
                        <w:lang w:eastAsia="ja-JP"/>
                      </w:rPr>
                      <m:t>0</m:t>
                    </w:ins>
                  </m:r>
                </m:e>
              </m:d>
              <m:r>
                <w:ins w:id="296" w:author="Author">
                  <m:rPr>
                    <m:sty m:val="p"/>
                  </m:rPr>
                  <w:rPr>
                    <w:rFonts w:ascii="Cambria Math" w:hAnsi="Cambria Math"/>
                    <w:sz w:val="18"/>
                    <w:lang w:eastAsia="ja-JP"/>
                  </w:rPr>
                  <m:t>=1</m:t>
                </w:ins>
              </m:r>
            </m:oMath>
            <w:ins w:id="297" w:author="Author">
              <w:r w:rsidRPr="008F7831">
                <w:rPr>
                  <w:sz w:val="18"/>
                  <w:lang w:eastAsia="ja-JP"/>
                </w:rPr>
                <w:t xml:space="preserve">. </w:t>
              </w:r>
            </w:ins>
          </w:p>
          <w:p w14:paraId="7FC8677D" w14:textId="77777777" w:rsidR="008F7831" w:rsidRPr="008F7831" w:rsidRDefault="008F7831" w:rsidP="008F7831">
            <w:pPr>
              <w:tabs>
                <w:tab w:val="left" w:pos="284"/>
                <w:tab w:val="left" w:pos="567"/>
                <w:tab w:val="left" w:pos="851"/>
              </w:tabs>
              <w:spacing w:before="40" w:after="40"/>
              <w:rPr>
                <w:sz w:val="18"/>
                <w:lang w:eastAsia="ja-JP"/>
              </w:rPr>
            </w:pPr>
            <w:ins w:id="298" w:author="Author">
              <w:r w:rsidRPr="008F7831">
                <w:rPr>
                  <w:i/>
                  <w:sz w:val="18"/>
                  <w:lang w:eastAsia="ja-JP"/>
                </w:rPr>
                <w:t>[Editor’s note: the need of this equation should be confirmed. One possible solution is to keep using footnote (3) in case of uniform distribution]</w:t>
              </w:r>
            </w:ins>
          </w:p>
          <w:p w14:paraId="46372EEE" w14:textId="77777777" w:rsidR="008F7831" w:rsidRPr="008F7831" w:rsidRDefault="008F7831">
            <w:pPr>
              <w:tabs>
                <w:tab w:val="left" w:pos="284"/>
                <w:tab w:val="left" w:pos="567"/>
                <w:tab w:val="left" w:pos="851"/>
              </w:tabs>
              <w:spacing w:before="40" w:after="40"/>
              <w:rPr>
                <w:ins w:id="299" w:author="Author"/>
                <w:sz w:val="18"/>
              </w:rPr>
              <w:pPrChange w:id="300" w:author="Chamova, Alisa" w:date="2021-05-24T11:33:00Z">
                <w:pPr>
                  <w:pStyle w:val="ChapNo"/>
                </w:pPr>
              </w:pPrChange>
            </w:pPr>
            <w:r w:rsidRPr="008F7831">
              <w:rPr>
                <w:sz w:val="18"/>
              </w:rPr>
              <w:lastRenderedPageBreak/>
              <w:t xml:space="preserve">In the Table “-“ means range of values, and “/” means discrete values. </w:t>
            </w:r>
          </w:p>
          <w:p w14:paraId="4E103880" w14:textId="77777777" w:rsidR="008F7831" w:rsidRPr="008F7831" w:rsidRDefault="008F7831">
            <w:pPr>
              <w:tabs>
                <w:tab w:val="left" w:pos="284"/>
                <w:tab w:val="left" w:pos="567"/>
                <w:tab w:val="left" w:pos="851"/>
              </w:tabs>
              <w:spacing w:before="40" w:after="40"/>
              <w:rPr>
                <w:i/>
                <w:iCs/>
                <w:sz w:val="18"/>
                <w:lang w:eastAsia="ja-JP"/>
                <w:rPrChange w:id="301" w:author="Chamova, Alisa" w:date="2021-05-24T11:33:00Z">
                  <w:rPr>
                    <w:lang w:val="pt-BR" w:eastAsia="ja-JP"/>
                  </w:rPr>
                </w:rPrChange>
              </w:rPr>
              <w:pPrChange w:id="302" w:author="Chamova, Alisa" w:date="2021-05-24T11:33:00Z">
                <w:pPr>
                  <w:pStyle w:val="ChapNo"/>
                </w:pPr>
              </w:pPrChange>
            </w:pPr>
            <w:ins w:id="303" w:author="Author">
              <w:r w:rsidRPr="008F7831">
                <w:rPr>
                  <w:i/>
                  <w:iCs/>
                  <w:sz w:val="18"/>
                  <w:rPrChange w:id="304" w:author="Chamova, Alisa" w:date="2021-05-24T11:33:00Z">
                    <w:rPr>
                      <w:b w:val="0"/>
                      <w:caps w:val="0"/>
                      <w:sz w:val="20"/>
                    </w:rPr>
                  </w:rPrChange>
                </w:rPr>
                <w:t xml:space="preserve">[Editor’s note: the noise figure in some parts of Table 1 needs to be further clarified] </w:t>
              </w:r>
            </w:ins>
          </w:p>
        </w:tc>
      </w:tr>
    </w:tbl>
    <w:p w14:paraId="45763EF4" w14:textId="77777777" w:rsidR="008F7831" w:rsidRPr="008F7831" w:rsidRDefault="008F7831" w:rsidP="008F7831">
      <w:pPr>
        <w:keepNext/>
        <w:spacing w:before="560" w:after="120"/>
        <w:jc w:val="center"/>
        <w:rPr>
          <w:caps/>
          <w:sz w:val="20"/>
        </w:rPr>
      </w:pPr>
      <w:ins w:id="305" w:author="Author">
        <w:r w:rsidRPr="008F7831">
          <w:rPr>
            <w:caps/>
            <w:sz w:val="20"/>
          </w:rPr>
          <w:lastRenderedPageBreak/>
          <w:t xml:space="preserve">TABLE  </w:t>
        </w:r>
        <w:del w:id="306" w:author="Author">
          <w:r w:rsidRPr="008F7831" w:rsidDel="00DE20FB">
            <w:rPr>
              <w:caps/>
              <w:sz w:val="20"/>
            </w:rPr>
            <w:delText>2</w:delText>
          </w:r>
        </w:del>
        <w:r w:rsidRPr="008F7831">
          <w:rPr>
            <w:caps/>
            <w:sz w:val="20"/>
          </w:rPr>
          <w:t>1 (</w:t>
        </w:r>
        <w:r w:rsidRPr="008F7831">
          <w:rPr>
            <w:i/>
            <w:iCs/>
            <w:sz w:val="20"/>
          </w:rPr>
          <w:t>Continued</w:t>
        </w:r>
        <w:r w:rsidRPr="008F7831">
          <w:rPr>
            <w:caps/>
            <w:sz w:val="20"/>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8F7831" w:rsidRPr="008F7831" w14:paraId="76912EBD" w14:textId="77777777" w:rsidTr="008F7831">
        <w:trPr>
          <w:jc w:val="center"/>
          <w:ins w:id="307" w:author="Author"/>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5A023C" w14:textId="77777777" w:rsidR="008F7831" w:rsidRPr="008F7831" w:rsidRDefault="008F7831" w:rsidP="008F7831">
            <w:pPr>
              <w:keepNext/>
              <w:spacing w:before="80" w:after="80"/>
              <w:jc w:val="center"/>
              <w:rPr>
                <w:ins w:id="308" w:author="Author"/>
                <w:rFonts w:ascii="Times New Roman Bold" w:hAnsi="Times New Roman Bold" w:cs="Times New Roman Bold"/>
                <w:sz w:val="28"/>
              </w:rPr>
            </w:pPr>
            <w:ins w:id="309" w:author="Author">
              <w:r w:rsidRPr="008F7831">
                <w:rPr>
                  <w:rFonts w:ascii="Times New Roman Bold" w:hAnsi="Times New Roman Bold" w:cs="Times New Roman Bold"/>
                  <w:sz w:val="28"/>
                </w:rPr>
                <w:br w:type="page"/>
              </w:r>
              <w:r w:rsidRPr="008F7831">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14B1B4" w14:textId="77777777" w:rsidR="008F7831" w:rsidRPr="008F7831" w:rsidRDefault="008F7831" w:rsidP="008F7831">
            <w:pPr>
              <w:keepNext/>
              <w:spacing w:before="80" w:after="80"/>
              <w:jc w:val="center"/>
              <w:rPr>
                <w:ins w:id="310" w:author="Author"/>
                <w:rFonts w:ascii="Times New Roman Bold" w:hAnsi="Times New Roman Bold" w:cs="Times New Roman Bold"/>
                <w:b/>
                <w:sz w:val="20"/>
                <w:lang w:eastAsia="ja-JP"/>
              </w:rPr>
            </w:pPr>
            <w:ins w:id="311" w:author="Author">
              <w:r w:rsidRPr="008F7831">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70F23488" w14:textId="77777777" w:rsidR="008F7831" w:rsidRPr="008F7831" w:rsidRDefault="008F7831" w:rsidP="008F7831">
            <w:pPr>
              <w:keepNext/>
              <w:spacing w:before="80" w:after="80"/>
              <w:jc w:val="center"/>
              <w:rPr>
                <w:ins w:id="312" w:author="Author"/>
                <w:rFonts w:ascii="Times New Roman Bold" w:hAnsi="Times New Roman Bold" w:cs="Times New Roman Bold"/>
                <w:b/>
                <w:sz w:val="20"/>
                <w:lang w:eastAsia="ja-JP"/>
              </w:rPr>
            </w:pPr>
            <w:ins w:id="313" w:author="Author">
              <w:r w:rsidRPr="008F7831">
                <w:rPr>
                  <w:rFonts w:ascii="Times New Roman Bold" w:hAnsi="Times New Roman Bold" w:cs="Times New Roman Bold"/>
                  <w:b/>
                  <w:sz w:val="20"/>
                  <w:lang w:eastAsia="ja-JP"/>
                </w:rPr>
                <w:t>System 6</w:t>
              </w:r>
            </w:ins>
          </w:p>
          <w:p w14:paraId="16D64636" w14:textId="77777777" w:rsidR="008F7831" w:rsidRPr="008F7831" w:rsidRDefault="008F7831" w:rsidP="008F7831">
            <w:pPr>
              <w:keepNext/>
              <w:spacing w:before="80" w:after="80"/>
              <w:jc w:val="center"/>
              <w:rPr>
                <w:ins w:id="314" w:author="Author"/>
                <w:rFonts w:ascii="Times New Roman Bold" w:hAnsi="Times New Roman Bold" w:cs="Times New Roman Bold"/>
                <w:b/>
                <w:sz w:val="20"/>
                <w:lang w:eastAsia="ja-JP"/>
              </w:rPr>
            </w:pPr>
            <w:ins w:id="315" w:author="Author">
              <w:r w:rsidRPr="008F7831">
                <w:rPr>
                  <w:rFonts w:ascii="Times New Roman Bold" w:hAnsi="Times New Roman Bold" w:cs="Times New Roman Bold"/>
                  <w:b/>
                  <w:sz w:val="20"/>
                  <w:lang w:eastAsia="ja-JP"/>
                </w:rP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35504263" w14:textId="77777777" w:rsidR="008F7831" w:rsidRPr="008F7831" w:rsidRDefault="008F7831" w:rsidP="008F7831">
            <w:pPr>
              <w:keepNext/>
              <w:spacing w:before="80" w:after="80"/>
              <w:jc w:val="center"/>
              <w:rPr>
                <w:ins w:id="316" w:author="Author"/>
                <w:rFonts w:ascii="Times New Roman Bold" w:hAnsi="Times New Roman Bold" w:cs="Times New Roman Bold"/>
                <w:b/>
                <w:sz w:val="20"/>
                <w:lang w:eastAsia="ja-JP"/>
              </w:rPr>
            </w:pPr>
            <w:ins w:id="317" w:author="Author">
              <w:r w:rsidRPr="008F7831">
                <w:rPr>
                  <w:rFonts w:ascii="Times New Roman Bold" w:hAnsi="Times New Roman Bold" w:cs="Times New Roman Bold"/>
                  <w:b/>
                  <w:sz w:val="20"/>
                  <w:lang w:eastAsia="ja-JP"/>
                </w:rPr>
                <w:t>System 6</w:t>
              </w:r>
            </w:ins>
          </w:p>
          <w:p w14:paraId="630F8F5A" w14:textId="77777777" w:rsidR="008F7831" w:rsidRPr="008F7831" w:rsidRDefault="008F7831" w:rsidP="008F7831">
            <w:pPr>
              <w:keepNext/>
              <w:spacing w:before="80" w:after="80"/>
              <w:jc w:val="center"/>
              <w:rPr>
                <w:ins w:id="318" w:author="Author"/>
                <w:rFonts w:ascii="Times New Roman Bold" w:hAnsi="Times New Roman Bold" w:cs="Times New Roman Bold"/>
                <w:b/>
                <w:sz w:val="20"/>
                <w:lang w:eastAsia="ja-JP"/>
              </w:rPr>
            </w:pPr>
            <w:ins w:id="319" w:author="Author">
              <w:r w:rsidRPr="008F7831">
                <w:rPr>
                  <w:rFonts w:ascii="Times New Roman Bold" w:hAnsi="Times New Roman Bold" w:cs="Times New Roman Bold"/>
                  <w:b/>
                  <w:sz w:val="20"/>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FB6328" w14:textId="77777777" w:rsidR="008F7831" w:rsidRPr="008F7831" w:rsidRDefault="008F7831" w:rsidP="008F7831">
            <w:pPr>
              <w:keepNext/>
              <w:spacing w:before="80" w:after="80"/>
              <w:jc w:val="center"/>
              <w:rPr>
                <w:ins w:id="320" w:author="Author"/>
                <w:rFonts w:ascii="Times New Roman Bold" w:hAnsi="Times New Roman Bold" w:cs="Times New Roman Bold"/>
                <w:b/>
                <w:sz w:val="20"/>
                <w:lang w:eastAsia="ja-JP"/>
              </w:rPr>
            </w:pPr>
            <w:ins w:id="321" w:author="Author">
              <w:r w:rsidRPr="008F7831">
                <w:rPr>
                  <w:rFonts w:ascii="Times New Roman Bold" w:hAnsi="Times New Roman Bold" w:cs="Times New Roman Bold"/>
                  <w:b/>
                  <w:sz w:val="20"/>
                  <w:lang w:eastAsia="ja-JP"/>
                </w:rPr>
                <w:t>System 6</w:t>
              </w:r>
            </w:ins>
          </w:p>
          <w:p w14:paraId="5517F236" w14:textId="77777777" w:rsidR="008F7831" w:rsidRPr="008F7831" w:rsidRDefault="008F7831" w:rsidP="008F7831">
            <w:pPr>
              <w:keepNext/>
              <w:spacing w:before="80" w:after="80"/>
              <w:jc w:val="center"/>
              <w:rPr>
                <w:ins w:id="322" w:author="Author"/>
                <w:rFonts w:ascii="Times New Roman Bold" w:hAnsi="Times New Roman Bold" w:cs="Times New Roman Bold"/>
                <w:b/>
                <w:sz w:val="20"/>
                <w:lang w:eastAsia="ja-JP"/>
              </w:rPr>
            </w:pPr>
            <w:ins w:id="323" w:author="Author">
              <w:r w:rsidRPr="008F7831">
                <w:rPr>
                  <w:rFonts w:ascii="Times New Roman Bold" w:hAnsi="Times New Roman Bold" w:cs="Times New Roman Bold"/>
                  <w:b/>
                  <w:sz w:val="20"/>
                  <w:lang w:eastAsia="ja-JP"/>
                </w:rP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2B3E50D" w14:textId="77777777" w:rsidR="008F7831" w:rsidRPr="008F7831" w:rsidRDefault="008F7831" w:rsidP="008F7831">
            <w:pPr>
              <w:keepNext/>
              <w:spacing w:before="80" w:after="80"/>
              <w:jc w:val="center"/>
              <w:rPr>
                <w:ins w:id="324" w:author="Author"/>
                <w:rFonts w:ascii="Times New Roman Bold" w:hAnsi="Times New Roman Bold" w:cs="Times New Roman Bold"/>
                <w:b/>
                <w:sz w:val="20"/>
                <w:lang w:eastAsia="ja-JP"/>
              </w:rPr>
            </w:pPr>
            <w:ins w:id="325" w:author="Author">
              <w:r w:rsidRPr="008F7831">
                <w:rPr>
                  <w:rFonts w:ascii="Times New Roman Bold" w:hAnsi="Times New Roman Bold" w:cs="Times New Roman Bold"/>
                  <w:b/>
                  <w:sz w:val="20"/>
                  <w:lang w:eastAsia="ja-JP"/>
                </w:rPr>
                <w:t>System 6</w:t>
              </w:r>
            </w:ins>
          </w:p>
          <w:p w14:paraId="1A66D8A0" w14:textId="77777777" w:rsidR="008F7831" w:rsidRPr="008F7831" w:rsidRDefault="008F7831" w:rsidP="008F7831">
            <w:pPr>
              <w:keepNext/>
              <w:spacing w:before="80" w:after="80"/>
              <w:jc w:val="center"/>
              <w:rPr>
                <w:ins w:id="326" w:author="Author"/>
                <w:rFonts w:ascii="Times New Roman Bold" w:hAnsi="Times New Roman Bold" w:cs="Times New Roman Bold"/>
                <w:b/>
                <w:sz w:val="20"/>
                <w:lang w:eastAsia="ja-JP"/>
              </w:rPr>
            </w:pPr>
            <w:ins w:id="327" w:author="Author">
              <w:r w:rsidRPr="008F7831">
                <w:rPr>
                  <w:rFonts w:ascii="Times New Roman Bold" w:hAnsi="Times New Roman Bold" w:cs="Times New Roman Bold"/>
                  <w:b/>
                  <w:sz w:val="20"/>
                  <w:lang w:eastAsia="ja-JP"/>
                </w:rPr>
                <w:t>Ground</w:t>
              </w:r>
            </w:ins>
          </w:p>
        </w:tc>
      </w:tr>
      <w:tr w:rsidR="008F7831" w:rsidRPr="008F7831" w14:paraId="34023B73" w14:textId="77777777" w:rsidTr="008F7831">
        <w:trPr>
          <w:jc w:val="center"/>
          <w:ins w:id="328"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ABB06D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9" w:author="Author"/>
                <w:sz w:val="20"/>
                <w:lang w:eastAsia="ja-JP"/>
              </w:rPr>
            </w:pPr>
            <w:ins w:id="330" w:author="Author">
              <w:r w:rsidRPr="008F7831">
                <w:rPr>
                  <w:sz w:val="20"/>
                  <w:lang w:eastAsia="ja-JP"/>
                </w:rPr>
                <w:t>Transmitter</w:t>
              </w:r>
            </w:ins>
          </w:p>
        </w:tc>
      </w:tr>
      <w:tr w:rsidR="008F7831" w:rsidRPr="008F7831" w14:paraId="732E92DE" w14:textId="77777777" w:rsidTr="00FF6CF9">
        <w:trPr>
          <w:jc w:val="center"/>
          <w:ins w:id="331"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4AF805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32" w:author="Author"/>
                <w:sz w:val="20"/>
                <w:lang w:eastAsia="ja-JP"/>
              </w:rPr>
            </w:pPr>
            <w:ins w:id="333"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BDB9A7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4" w:author="Author"/>
                <w:sz w:val="20"/>
                <w:lang w:eastAsia="ja-JP"/>
              </w:rPr>
            </w:pPr>
            <w:ins w:id="335"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0BF2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6" w:author="Author"/>
                <w:sz w:val="20"/>
                <w:lang w:eastAsia="ja-JP"/>
              </w:rPr>
            </w:pPr>
            <w:ins w:id="337" w:author="Author">
              <w:r w:rsidRPr="008F7831">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267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38" w:author="Author"/>
                <w:sz w:val="20"/>
                <w:lang w:eastAsia="ja-JP"/>
              </w:rPr>
            </w:pPr>
            <w:ins w:id="339" w:author="Author">
              <w:r w:rsidRPr="008F7831">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B31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0" w:author="Author"/>
                <w:sz w:val="20"/>
                <w:lang w:eastAsia="ja-JP"/>
              </w:rPr>
            </w:pPr>
            <w:ins w:id="341" w:author="Author">
              <w:r w:rsidRPr="008F7831">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CDD9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2" w:author="Author"/>
                <w:sz w:val="20"/>
                <w:lang w:eastAsia="ja-JP"/>
              </w:rPr>
            </w:pPr>
            <w:ins w:id="343" w:author="Author">
              <w:r w:rsidRPr="008F7831">
                <w:rPr>
                  <w:sz w:val="20"/>
                  <w:lang w:eastAsia="ja-JP"/>
                </w:rPr>
                <w:t>4 800-4 990</w:t>
              </w:r>
            </w:ins>
          </w:p>
        </w:tc>
      </w:tr>
      <w:tr w:rsidR="008F7831" w:rsidRPr="008F7831" w14:paraId="47CA204B" w14:textId="77777777" w:rsidTr="00FF6CF9">
        <w:trPr>
          <w:jc w:val="center"/>
          <w:ins w:id="344"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CC54F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45" w:author="Author"/>
                <w:sz w:val="20"/>
                <w:lang w:eastAsia="ja-JP"/>
              </w:rPr>
            </w:pPr>
            <w:ins w:id="346" w:author="Author">
              <w:r w:rsidRPr="008F7831">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89151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7" w:author="Author"/>
                <w:sz w:val="20"/>
                <w:lang w:eastAsia="ja-JP"/>
              </w:rPr>
            </w:pPr>
            <w:ins w:id="348"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C3E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49" w:author="Author"/>
                <w:sz w:val="20"/>
                <w:lang w:eastAsia="ja-JP"/>
              </w:rPr>
            </w:pPr>
            <w:ins w:id="350" w:author="Author">
              <w:r w:rsidRPr="008F7831">
                <w:rPr>
                  <w:sz w:val="20"/>
                  <w:lang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A422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1" w:author="Author"/>
                <w:sz w:val="20"/>
                <w:lang w:eastAsia="ja-JP"/>
              </w:rPr>
            </w:pPr>
            <w:ins w:id="352" w:author="Author">
              <w:r w:rsidRPr="008F7831">
                <w:rPr>
                  <w:sz w:val="20"/>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9CD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3" w:author="Author"/>
                <w:sz w:val="20"/>
                <w:lang w:eastAsia="ja-JP"/>
              </w:rPr>
            </w:pPr>
            <w:ins w:id="354" w:author="Author">
              <w:r w:rsidRPr="008F7831">
                <w:rPr>
                  <w:sz w:val="20"/>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607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55" w:author="Author"/>
                <w:sz w:val="20"/>
                <w:lang w:eastAsia="ja-JP"/>
              </w:rPr>
            </w:pPr>
            <w:ins w:id="356" w:author="Author">
              <w:r w:rsidRPr="008F7831">
                <w:rPr>
                  <w:sz w:val="20"/>
                  <w:lang w:eastAsia="ja-JP"/>
                </w:rPr>
                <w:t>35</w:t>
              </w:r>
            </w:ins>
          </w:p>
        </w:tc>
      </w:tr>
      <w:tr w:rsidR="008F7831" w:rsidRPr="008F7831" w14:paraId="2A17234F" w14:textId="77777777" w:rsidTr="00FF6CF9">
        <w:trPr>
          <w:jc w:val="center"/>
          <w:ins w:id="357"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045C6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58" w:author="Author"/>
                <w:sz w:val="20"/>
                <w:lang w:eastAsia="ja-JP"/>
              </w:rPr>
            </w:pPr>
            <w:ins w:id="359" w:author="Author">
              <w:r w:rsidRPr="008F7831">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FDDBE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0" w:author="Author"/>
                <w:sz w:val="20"/>
                <w:lang w:eastAsia="ja-JP"/>
              </w:rPr>
            </w:pPr>
            <w:ins w:id="361"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C0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2" w:author="Author"/>
                <w:sz w:val="20"/>
                <w:lang w:eastAsia="ja-JP"/>
              </w:rPr>
            </w:pPr>
            <w:ins w:id="363" w:author="Author">
              <w:r w:rsidRPr="008F7831">
                <w:rPr>
                  <w:sz w:val="20"/>
                  <w:lang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88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4" w:author="Author"/>
                <w:sz w:val="20"/>
                <w:lang w:eastAsia="ja-JP"/>
              </w:rPr>
            </w:pPr>
            <w:ins w:id="365" w:author="Author">
              <w:r w:rsidRPr="008F7831">
                <w:rPr>
                  <w:sz w:val="20"/>
                  <w:lang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8CF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6" w:author="Author"/>
                <w:sz w:val="20"/>
                <w:lang w:eastAsia="ja-JP"/>
              </w:rPr>
            </w:pPr>
            <w:ins w:id="367" w:author="Author">
              <w:r w:rsidRPr="008F7831">
                <w:rPr>
                  <w:sz w:val="20"/>
                  <w:lang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E1BC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68" w:author="Author"/>
                <w:sz w:val="20"/>
                <w:lang w:eastAsia="ja-JP"/>
              </w:rPr>
            </w:pPr>
            <w:ins w:id="369" w:author="Author">
              <w:r w:rsidRPr="008F7831">
                <w:rPr>
                  <w:sz w:val="20"/>
                  <w:lang w:eastAsia="ja-JP"/>
                </w:rPr>
                <w:t>5/10/20/40 (software configurable)</w:t>
              </w:r>
            </w:ins>
          </w:p>
        </w:tc>
      </w:tr>
      <w:tr w:rsidR="008F7831" w:rsidRPr="008F7831" w14:paraId="56CE5DC2" w14:textId="77777777" w:rsidTr="008F7831">
        <w:trPr>
          <w:jc w:val="center"/>
          <w:ins w:id="370"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54B24A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1" w:author="Author"/>
                <w:sz w:val="20"/>
                <w:lang w:eastAsia="ja-JP"/>
              </w:rPr>
            </w:pPr>
            <w:ins w:id="372" w:author="Author">
              <w:r w:rsidRPr="008F7831">
                <w:rPr>
                  <w:sz w:val="20"/>
                  <w:lang w:eastAsia="ja-JP"/>
                </w:rPr>
                <w:t>Receiver</w:t>
              </w:r>
            </w:ins>
          </w:p>
        </w:tc>
      </w:tr>
      <w:tr w:rsidR="008F7831" w:rsidRPr="008F7831" w14:paraId="71C28D09" w14:textId="77777777" w:rsidTr="00FF6CF9">
        <w:trPr>
          <w:jc w:val="center"/>
          <w:ins w:id="373"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5EFC1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74" w:author="Author"/>
                <w:sz w:val="20"/>
                <w:lang w:eastAsia="ja-JP"/>
              </w:rPr>
            </w:pPr>
            <w:ins w:id="375"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9D7A1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6" w:author="Author"/>
                <w:sz w:val="20"/>
                <w:lang w:eastAsia="ja-JP"/>
              </w:rPr>
            </w:pPr>
            <w:ins w:id="377"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E4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78" w:author="Author"/>
                <w:sz w:val="20"/>
                <w:lang w:eastAsia="ja-JP"/>
              </w:rPr>
            </w:pPr>
            <w:ins w:id="379" w:author="Author">
              <w:r w:rsidRPr="008F7831">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82EA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0" w:author="Author"/>
                <w:sz w:val="20"/>
                <w:lang w:eastAsia="ja-JP"/>
              </w:rPr>
            </w:pPr>
            <w:ins w:id="381" w:author="Author">
              <w:r w:rsidRPr="008F7831">
                <w:rPr>
                  <w:sz w:val="20"/>
                  <w:lang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187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2" w:author="Author"/>
                <w:sz w:val="20"/>
                <w:lang w:eastAsia="ja-JP"/>
              </w:rPr>
            </w:pPr>
            <w:ins w:id="383" w:author="Author">
              <w:r w:rsidRPr="008F7831">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62C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4" w:author="Author"/>
                <w:sz w:val="20"/>
                <w:lang w:eastAsia="ja-JP"/>
              </w:rPr>
            </w:pPr>
            <w:ins w:id="385" w:author="Author">
              <w:r w:rsidRPr="008F7831">
                <w:rPr>
                  <w:sz w:val="20"/>
                  <w:lang w:eastAsia="ja-JP"/>
                </w:rPr>
                <w:t>4 800-4 990</w:t>
              </w:r>
            </w:ins>
          </w:p>
        </w:tc>
      </w:tr>
      <w:tr w:rsidR="008F7831" w:rsidRPr="008F7831" w14:paraId="39E85627" w14:textId="77777777" w:rsidTr="00FF6CF9">
        <w:trPr>
          <w:jc w:val="center"/>
          <w:ins w:id="386"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FA98A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87" w:author="Author"/>
                <w:sz w:val="20"/>
                <w:lang w:eastAsia="ja-JP"/>
              </w:rPr>
            </w:pPr>
            <w:ins w:id="388" w:author="Author">
              <w:r w:rsidRPr="008F7831">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63CEAF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89" w:author="Author"/>
                <w:sz w:val="20"/>
                <w:lang w:eastAsia="ja-JP"/>
              </w:rPr>
            </w:pPr>
            <w:ins w:id="390"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E48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1" w:author="Author"/>
                <w:sz w:val="20"/>
                <w:lang w:eastAsia="ja-JP"/>
              </w:rPr>
            </w:pPr>
            <w:ins w:id="392" w:author="Author">
              <w:r w:rsidRPr="008F7831">
                <w:rPr>
                  <w:sz w:val="20"/>
                  <w:lang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25B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3" w:author="Author"/>
                <w:sz w:val="20"/>
                <w:lang w:eastAsia="ja-JP"/>
              </w:rPr>
            </w:pPr>
            <w:ins w:id="394" w:author="Author">
              <w:r w:rsidRPr="008F7831">
                <w:rPr>
                  <w:sz w:val="20"/>
                  <w:lang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CEB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5" w:author="Author"/>
                <w:sz w:val="20"/>
                <w:lang w:eastAsia="ja-JP"/>
              </w:rPr>
            </w:pPr>
            <w:ins w:id="396" w:author="Author">
              <w:r w:rsidRPr="008F7831">
                <w:rPr>
                  <w:sz w:val="20"/>
                  <w:lang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27FA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97" w:author="Author"/>
                <w:sz w:val="20"/>
                <w:lang w:eastAsia="ja-JP"/>
              </w:rPr>
            </w:pPr>
            <w:ins w:id="398" w:author="Author">
              <w:r w:rsidRPr="008F7831">
                <w:rPr>
                  <w:sz w:val="20"/>
                  <w:lang w:eastAsia="ja-JP"/>
                </w:rPr>
                <w:t>5/10/20/40</w:t>
              </w:r>
            </w:ins>
          </w:p>
        </w:tc>
      </w:tr>
      <w:tr w:rsidR="008F7831" w:rsidRPr="008F7831" w14:paraId="0B24770A" w14:textId="77777777" w:rsidTr="00FF6CF9">
        <w:trPr>
          <w:jc w:val="center"/>
          <w:ins w:id="399"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3DF54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00" w:author="Author"/>
                <w:sz w:val="20"/>
                <w:lang w:eastAsia="ja-JP"/>
              </w:rPr>
            </w:pPr>
            <w:ins w:id="401" w:author="Author">
              <w:r w:rsidRPr="008F7831">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0F6855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2" w:author="Author"/>
                <w:sz w:val="20"/>
                <w:lang w:eastAsia="ja-JP"/>
              </w:rPr>
            </w:pPr>
            <w:ins w:id="403" w:author="Author">
              <w:r w:rsidRPr="008F7831">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66C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4" w:author="Author"/>
                <w:sz w:val="20"/>
                <w:lang w:eastAsia="ja-JP"/>
              </w:rPr>
            </w:pPr>
            <w:ins w:id="405" w:author="Author">
              <w:r w:rsidRPr="008F7831">
                <w:rPr>
                  <w:sz w:val="20"/>
                  <w:lang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69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6" w:author="Author"/>
                <w:sz w:val="20"/>
                <w:lang w:eastAsia="ja-JP"/>
              </w:rPr>
            </w:pPr>
            <w:ins w:id="407" w:author="Author">
              <w:r w:rsidRPr="008F7831">
                <w:rPr>
                  <w:sz w:val="20"/>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0F2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08" w:author="Author"/>
                <w:sz w:val="20"/>
                <w:lang w:eastAsia="ja-JP"/>
              </w:rPr>
            </w:pPr>
            <w:del w:id="409" w:author="Author">
              <w:r w:rsidRPr="008F7831">
                <w:rPr>
                  <w:color w:val="00000A"/>
                  <w:sz w:val="20"/>
                  <w:highlight w:val="lightGray"/>
                  <w:lang w:eastAsia="ja-JP"/>
                </w:rPr>
                <w:delText>4</w:delText>
              </w:r>
            </w:del>
            <w:ins w:id="410" w:author="Author">
              <w:r w:rsidRPr="008F7831">
                <w:rPr>
                  <w:color w:val="00000A"/>
                  <w:sz w:val="20"/>
                  <w:highlight w:val="lightGray"/>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CAA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1" w:author="Author"/>
                <w:sz w:val="20"/>
                <w:lang w:eastAsia="ja-JP"/>
              </w:rPr>
            </w:pPr>
            <w:ins w:id="412" w:author="Author">
              <w:r w:rsidRPr="008F7831">
                <w:rPr>
                  <w:sz w:val="20"/>
                  <w:lang w:eastAsia="ja-JP"/>
                </w:rPr>
                <w:t>4</w:t>
              </w:r>
            </w:ins>
          </w:p>
        </w:tc>
      </w:tr>
      <w:tr w:rsidR="008F7831" w:rsidRPr="008F7831" w14:paraId="594CD5C5" w14:textId="77777777" w:rsidTr="00FF6CF9">
        <w:trPr>
          <w:jc w:val="center"/>
          <w:ins w:id="413"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0F7649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14" w:author="Author"/>
                <w:sz w:val="20"/>
                <w:lang w:eastAsia="ja-JP"/>
              </w:rPr>
            </w:pPr>
            <w:ins w:id="415" w:author="Author">
              <w:r w:rsidRPr="008F7831">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DDAEA4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6" w:author="Author"/>
                <w:sz w:val="20"/>
                <w:lang w:eastAsia="ja-JP"/>
              </w:rPr>
            </w:pPr>
            <w:ins w:id="417"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A24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18" w:author="Author"/>
                <w:sz w:val="20"/>
                <w:lang w:eastAsia="ja-JP"/>
              </w:rPr>
            </w:pPr>
            <w:ins w:id="419" w:author="Author">
              <w:r w:rsidRPr="008F7831">
                <w:rPr>
                  <w:sz w:val="20"/>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078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0" w:author="Author"/>
                <w:sz w:val="20"/>
                <w:lang w:eastAsia="ja-JP"/>
              </w:rPr>
            </w:pPr>
            <w:ins w:id="421" w:author="Author">
              <w:r w:rsidRPr="008F7831">
                <w:rPr>
                  <w:sz w:val="20"/>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D5F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2" w:author="Author"/>
                <w:sz w:val="20"/>
                <w:lang w:eastAsia="ja-JP"/>
              </w:rPr>
            </w:pPr>
            <w:ins w:id="423" w:author="Author">
              <w:r w:rsidRPr="008F7831">
                <w:rPr>
                  <w:sz w:val="20"/>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317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4" w:author="Author"/>
                <w:sz w:val="20"/>
                <w:lang w:eastAsia="ja-JP"/>
              </w:rPr>
            </w:pPr>
            <w:ins w:id="425" w:author="Author">
              <w:r w:rsidRPr="008F7831">
                <w:rPr>
                  <w:sz w:val="20"/>
                  <w:lang w:eastAsia="ja-JP"/>
                </w:rPr>
                <w:t>−103 to −94</w:t>
              </w:r>
            </w:ins>
          </w:p>
        </w:tc>
      </w:tr>
      <w:tr w:rsidR="008F7831" w:rsidRPr="008F7831" w14:paraId="05012987" w14:textId="77777777" w:rsidTr="008F7831">
        <w:trPr>
          <w:jc w:val="center"/>
          <w:ins w:id="426" w:author="Author"/>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73B1BF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27" w:author="Author"/>
                <w:sz w:val="20"/>
                <w:lang w:eastAsia="ja-JP"/>
              </w:rPr>
            </w:pPr>
            <w:ins w:id="428" w:author="Author">
              <w:r w:rsidRPr="008F7831">
                <w:rPr>
                  <w:sz w:val="20"/>
                  <w:lang w:eastAsia="ja-JP"/>
                </w:rPr>
                <w:t>Antenna</w:t>
              </w:r>
            </w:ins>
          </w:p>
        </w:tc>
      </w:tr>
      <w:tr w:rsidR="008F7831" w:rsidRPr="008F7831" w14:paraId="5D7508DC" w14:textId="77777777" w:rsidTr="00FF6CF9">
        <w:trPr>
          <w:jc w:val="center"/>
          <w:ins w:id="429"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2C86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30" w:author="Author"/>
                <w:sz w:val="20"/>
                <w:lang w:eastAsia="ja-JP"/>
              </w:rPr>
            </w:pPr>
            <w:ins w:id="431" w:author="Author">
              <w:r w:rsidRPr="008F7831">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7EFFA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2"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B99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3" w:author="Author"/>
                <w:sz w:val="20"/>
                <w:lang w:eastAsia="ja-JP"/>
              </w:rPr>
            </w:pPr>
            <w:ins w:id="434" w:author="Author">
              <w:r w:rsidRPr="008F7831">
                <w:rPr>
                  <w:sz w:val="20"/>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BE7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5" w:author="Author"/>
                <w:sz w:val="20"/>
                <w:lang w:eastAsia="ja-JP"/>
              </w:rPr>
            </w:pPr>
            <w:ins w:id="436" w:author="Author">
              <w:r w:rsidRPr="008F7831">
                <w:rPr>
                  <w:sz w:val="20"/>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0FEA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7" w:author="Author"/>
                <w:sz w:val="20"/>
                <w:lang w:eastAsia="ja-JP"/>
              </w:rPr>
            </w:pPr>
            <w:ins w:id="438" w:author="Author">
              <w:r w:rsidRPr="008F7831">
                <w:rPr>
                  <w:sz w:val="20"/>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6C4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39" w:author="Author"/>
                <w:sz w:val="20"/>
                <w:lang w:eastAsia="ja-JP"/>
              </w:rPr>
            </w:pPr>
            <w:ins w:id="440" w:author="Author">
              <w:r w:rsidRPr="008F7831">
                <w:rPr>
                  <w:sz w:val="20"/>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A9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1" w:author="Author"/>
                <w:sz w:val="20"/>
                <w:lang w:eastAsia="ja-JP"/>
              </w:rPr>
            </w:pPr>
            <w:ins w:id="442" w:author="Author">
              <w:r w:rsidRPr="008F7831">
                <w:rPr>
                  <w:sz w:val="20"/>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99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3" w:author="Author"/>
                <w:sz w:val="20"/>
                <w:lang w:eastAsia="ja-JP"/>
              </w:rPr>
            </w:pPr>
            <w:ins w:id="444" w:author="Author">
              <w:r w:rsidRPr="008F7831">
                <w:rPr>
                  <w:sz w:val="20"/>
                  <w:lang w:eastAsia="ja-JP"/>
                </w:rPr>
                <w:t>Directional</w:t>
              </w:r>
            </w:ins>
          </w:p>
        </w:tc>
      </w:tr>
      <w:tr w:rsidR="008F7831" w:rsidRPr="008F7831" w14:paraId="6B60D96C" w14:textId="77777777" w:rsidTr="00FF6CF9">
        <w:trPr>
          <w:jc w:val="center"/>
          <w:ins w:id="445"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1C8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46" w:author="Author"/>
                <w:sz w:val="20"/>
                <w:lang w:eastAsia="ja-JP"/>
              </w:rPr>
            </w:pPr>
            <w:ins w:id="447" w:author="Author">
              <w:r w:rsidRPr="008F7831">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9C826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48" w:author="Author"/>
                <w:sz w:val="20"/>
                <w:lang w:eastAsia="ja-JP"/>
              </w:rPr>
            </w:pPr>
            <w:proofErr w:type="spellStart"/>
            <w:ins w:id="449"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C9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0" w:author="Author"/>
                <w:sz w:val="20"/>
              </w:rPr>
            </w:pPr>
            <w:ins w:id="451" w:author="Author">
              <w:r w:rsidRPr="008F7831">
                <w:rPr>
                  <w:sz w:val="20"/>
                  <w:lang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1B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2" w:author="Author"/>
                <w:sz w:val="20"/>
              </w:rPr>
            </w:pPr>
            <w:ins w:id="453" w:author="Author">
              <w:r w:rsidRPr="008F7831">
                <w:rPr>
                  <w:sz w:val="20"/>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8C6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4" w:author="Author"/>
                <w:sz w:val="20"/>
              </w:rPr>
            </w:pPr>
            <w:ins w:id="455" w:author="Author">
              <w:r w:rsidRPr="008F7831">
                <w:rPr>
                  <w:sz w:val="20"/>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4F0F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6" w:author="Author"/>
                <w:sz w:val="20"/>
              </w:rPr>
            </w:pPr>
            <w:ins w:id="457" w:author="Author">
              <w:r w:rsidRPr="008F7831">
                <w:rPr>
                  <w:sz w:val="20"/>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68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58" w:author="Author"/>
                <w:sz w:val="20"/>
              </w:rPr>
            </w:pPr>
            <w:ins w:id="459" w:author="Author">
              <w:r w:rsidRPr="008F7831">
                <w:rPr>
                  <w:sz w:val="20"/>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5CE8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0" w:author="Author"/>
                <w:sz w:val="20"/>
                <w:lang w:eastAsia="ja-JP"/>
              </w:rPr>
            </w:pPr>
            <w:ins w:id="461" w:author="Author">
              <w:r w:rsidRPr="008F7831">
                <w:rPr>
                  <w:sz w:val="20"/>
                  <w:lang w:eastAsia="ja-JP"/>
                </w:rPr>
                <w:t>11.8</w:t>
              </w:r>
            </w:ins>
          </w:p>
        </w:tc>
      </w:tr>
      <w:tr w:rsidR="008F7831" w:rsidRPr="008F7831" w14:paraId="575495D6" w14:textId="77777777" w:rsidTr="00FF6CF9">
        <w:trPr>
          <w:trHeight w:val="287"/>
          <w:jc w:val="center"/>
          <w:ins w:id="462"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1F0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63" w:author="Author"/>
                <w:sz w:val="20"/>
                <w:lang w:eastAsia="ja-JP"/>
              </w:rPr>
            </w:pPr>
            <w:ins w:id="464"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E3319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5" w:author="Author"/>
                <w:sz w:val="20"/>
                <w:lang w:eastAsia="ja-JP"/>
              </w:rPr>
            </w:pPr>
            <w:proofErr w:type="spellStart"/>
            <w:ins w:id="466"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3167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7" w:author="Author"/>
                <w:sz w:val="20"/>
                <w:lang w:eastAsia="ja-JP"/>
              </w:rPr>
            </w:pPr>
            <w:ins w:id="468" w:author="Author">
              <w:r w:rsidRPr="008F7831">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2E4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69" w:author="Author"/>
                <w:sz w:val="20"/>
                <w:lang w:eastAsia="ja-JP"/>
              </w:rPr>
            </w:pPr>
            <w:ins w:id="470" w:author="Author">
              <w:r w:rsidRPr="008F7831">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3C3B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1" w:author="Author"/>
                <w:sz w:val="20"/>
                <w:lang w:eastAsia="ja-JP"/>
              </w:rPr>
            </w:pPr>
            <w:ins w:id="472" w:author="Author">
              <w:r w:rsidRPr="008F7831">
                <w:rPr>
                  <w:sz w:val="20"/>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CB9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3" w:author="Author"/>
                <w:sz w:val="20"/>
              </w:rPr>
            </w:pPr>
            <w:ins w:id="474" w:author="Author">
              <w:r w:rsidRPr="008F7831">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7B7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5" w:author="Author"/>
                <w:sz w:val="20"/>
                <w:lang w:eastAsia="ja-JP"/>
              </w:rPr>
            </w:pPr>
            <w:ins w:id="476" w:author="Author">
              <w:r w:rsidRPr="008F7831">
                <w:rPr>
                  <w:sz w:val="20"/>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D39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77" w:author="Author"/>
                <w:sz w:val="20"/>
              </w:rPr>
            </w:pPr>
            <w:ins w:id="478" w:author="Author">
              <w:r w:rsidRPr="008F7831">
                <w:rPr>
                  <w:sz w:val="20"/>
                  <w:lang w:eastAsia="ja-JP"/>
                </w:rPr>
                <w:t>Note 2</w:t>
              </w:r>
            </w:ins>
          </w:p>
        </w:tc>
      </w:tr>
      <w:tr w:rsidR="008F7831" w:rsidRPr="008F7831" w14:paraId="17684201" w14:textId="77777777" w:rsidTr="00FF6CF9">
        <w:trPr>
          <w:jc w:val="center"/>
          <w:ins w:id="479"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511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80" w:author="Author"/>
                <w:sz w:val="20"/>
                <w:lang w:eastAsia="ja-JP"/>
              </w:rPr>
            </w:pPr>
            <w:ins w:id="481" w:author="Author">
              <w:r w:rsidRPr="008F7831">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46CFA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2"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140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3" w:author="Author"/>
                <w:sz w:val="20"/>
                <w:lang w:eastAsia="ja-JP"/>
              </w:rPr>
            </w:pPr>
            <w:ins w:id="484" w:author="Author">
              <w:r w:rsidRPr="008F7831">
                <w:rPr>
                  <w:sz w:val="20"/>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CAEA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5" w:author="Author"/>
                <w:sz w:val="20"/>
                <w:lang w:eastAsia="ja-JP"/>
              </w:rPr>
            </w:pPr>
            <w:ins w:id="486" w:author="Author">
              <w:r w:rsidRPr="008F7831">
                <w:rPr>
                  <w:sz w:val="20"/>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017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7" w:author="Author"/>
                <w:sz w:val="20"/>
                <w:lang w:eastAsia="ja-JP"/>
              </w:rPr>
            </w:pPr>
            <w:ins w:id="488" w:author="Author">
              <w:r w:rsidRPr="008F7831">
                <w:rPr>
                  <w:sz w:val="20"/>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3B55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89" w:author="Author"/>
                <w:sz w:val="20"/>
                <w:lang w:eastAsia="ja-JP"/>
              </w:rPr>
            </w:pPr>
            <w:ins w:id="490" w:author="Author">
              <w:r w:rsidRPr="008F7831">
                <w:rPr>
                  <w:sz w:val="20"/>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5C1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1" w:author="Author"/>
                <w:sz w:val="20"/>
                <w:lang w:eastAsia="ja-JP"/>
              </w:rPr>
            </w:pPr>
            <w:ins w:id="492" w:author="Author">
              <w:r w:rsidRPr="008F7831">
                <w:rPr>
                  <w:sz w:val="20"/>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B8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3" w:author="Author"/>
                <w:sz w:val="20"/>
                <w:lang w:eastAsia="ja-JP"/>
              </w:rPr>
            </w:pPr>
            <w:ins w:id="494" w:author="Author">
              <w:r w:rsidRPr="008F7831">
                <w:rPr>
                  <w:sz w:val="20"/>
                  <w:lang w:eastAsia="ja-JP"/>
                </w:rPr>
                <w:t>Vertical</w:t>
              </w:r>
            </w:ins>
          </w:p>
        </w:tc>
      </w:tr>
      <w:tr w:rsidR="008F7831" w:rsidRPr="008F7831" w14:paraId="11C19559" w14:textId="77777777" w:rsidTr="00FF6CF9">
        <w:trPr>
          <w:jc w:val="center"/>
          <w:ins w:id="495"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DDF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496" w:author="Author"/>
                <w:sz w:val="20"/>
                <w:lang w:eastAsia="ja-JP"/>
              </w:rPr>
            </w:pPr>
            <w:ins w:id="497" w:author="Author">
              <w:r w:rsidRPr="008F7831">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27BF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8"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372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499" w:author="Author"/>
                <w:sz w:val="20"/>
                <w:lang w:eastAsia="ja-JP"/>
              </w:rPr>
            </w:pPr>
            <w:ins w:id="500" w:author="Author">
              <w:r w:rsidRPr="008F7831">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A22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1" w:author="Author"/>
                <w:sz w:val="20"/>
                <w:lang w:eastAsia="ja-JP"/>
              </w:rPr>
            </w:pPr>
            <w:ins w:id="502" w:author="Author">
              <w:r w:rsidRPr="008F7831">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6550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3" w:author="Author"/>
                <w:sz w:val="20"/>
                <w:lang w:eastAsia="ja-JP"/>
              </w:rPr>
            </w:pPr>
            <w:ins w:id="504" w:author="Author">
              <w:r w:rsidRPr="008F7831">
                <w:rPr>
                  <w:sz w:val="20"/>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3F6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5" w:author="Author"/>
                <w:sz w:val="20"/>
                <w:lang w:eastAsia="ja-JP"/>
              </w:rPr>
            </w:pPr>
            <w:ins w:id="506" w:author="Author">
              <w:r w:rsidRPr="008F7831">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2BD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7" w:author="Author"/>
                <w:sz w:val="20"/>
                <w:lang w:eastAsia="ja-JP"/>
              </w:rPr>
            </w:pPr>
            <w:ins w:id="508" w:author="Author">
              <w:r w:rsidRPr="008F7831">
                <w:rPr>
                  <w:sz w:val="20"/>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D17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09" w:author="Author"/>
                <w:sz w:val="20"/>
                <w:lang w:eastAsia="ja-JP"/>
              </w:rPr>
            </w:pPr>
            <w:ins w:id="510" w:author="Author">
              <w:r w:rsidRPr="008F7831">
                <w:rPr>
                  <w:sz w:val="20"/>
                  <w:lang w:eastAsia="ja-JP"/>
                </w:rPr>
                <w:t>Note 2</w:t>
              </w:r>
            </w:ins>
          </w:p>
        </w:tc>
      </w:tr>
      <w:tr w:rsidR="008F7831" w:rsidRPr="008F7831" w14:paraId="2956412C" w14:textId="77777777" w:rsidTr="00FF6CF9">
        <w:trPr>
          <w:jc w:val="center"/>
          <w:ins w:id="511"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B40D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12" w:author="Author"/>
                <w:sz w:val="20"/>
                <w:lang w:eastAsia="ja-JP"/>
              </w:rPr>
            </w:pPr>
            <w:ins w:id="513" w:author="Author">
              <w:r w:rsidRPr="008F7831">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B4332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4" w:author="Author"/>
                <w:sz w:val="20"/>
                <w:lang w:eastAsia="ja-JP"/>
              </w:rPr>
            </w:pPr>
            <w:ins w:id="515"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98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6" w:author="Author"/>
                <w:sz w:val="20"/>
                <w:lang w:eastAsia="ja-JP"/>
              </w:rPr>
            </w:pPr>
            <w:ins w:id="517" w:author="Author">
              <w:r w:rsidRPr="008F7831">
                <w:rPr>
                  <w:sz w:val="20"/>
                  <w:lang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7E5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8" w:author="Author"/>
                <w:sz w:val="20"/>
                <w:lang w:eastAsia="ja-JP"/>
              </w:rPr>
            </w:pPr>
            <w:ins w:id="519" w:author="Author">
              <w:r w:rsidRPr="008F7831">
                <w:rPr>
                  <w:sz w:val="20"/>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2E1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0" w:author="Author"/>
                <w:sz w:val="20"/>
                <w:lang w:eastAsia="ja-JP"/>
              </w:rPr>
            </w:pPr>
            <w:ins w:id="521" w:author="Author">
              <w:r w:rsidRPr="008F7831">
                <w:rPr>
                  <w:sz w:val="20"/>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571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2" w:author="Author"/>
                <w:sz w:val="20"/>
                <w:lang w:eastAsia="ja-JP"/>
              </w:rPr>
            </w:pPr>
            <w:ins w:id="523" w:author="Author">
              <w:r w:rsidRPr="008F7831">
                <w:rPr>
                  <w:sz w:val="20"/>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13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4" w:author="Author"/>
                <w:sz w:val="20"/>
                <w:lang w:eastAsia="ja-JP"/>
              </w:rPr>
            </w:pPr>
            <w:ins w:id="525" w:author="Author">
              <w:r w:rsidRPr="008F7831">
                <w:rPr>
                  <w:sz w:val="20"/>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28C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6" w:author="Author"/>
                <w:sz w:val="20"/>
                <w:lang w:eastAsia="ja-JP"/>
              </w:rPr>
            </w:pPr>
            <w:ins w:id="527" w:author="Author">
              <w:r w:rsidRPr="008F7831">
                <w:rPr>
                  <w:sz w:val="20"/>
                  <w:lang w:eastAsia="ja-JP"/>
                </w:rPr>
                <w:t>30</w:t>
              </w:r>
            </w:ins>
          </w:p>
        </w:tc>
      </w:tr>
      <w:tr w:rsidR="008F7831" w:rsidRPr="008F7831" w14:paraId="17FFF710" w14:textId="77777777" w:rsidTr="00FF6CF9">
        <w:trPr>
          <w:jc w:val="center"/>
          <w:ins w:id="528" w:author="Author"/>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EF78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9" w:author="Author"/>
                <w:sz w:val="20"/>
                <w:lang w:eastAsia="ja-JP"/>
              </w:rPr>
            </w:pPr>
            <w:ins w:id="530" w:author="Author">
              <w:r w:rsidRPr="008F7831">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3A8E8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1" w:author="Author"/>
                <w:sz w:val="20"/>
                <w:lang w:eastAsia="ja-JP"/>
              </w:rPr>
            </w:pPr>
            <w:ins w:id="532"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B539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3" w:author="Author"/>
                <w:sz w:val="20"/>
                <w:lang w:eastAsia="ja-JP"/>
              </w:rPr>
            </w:pPr>
            <w:ins w:id="534" w:author="Author">
              <w:r w:rsidRPr="008F7831">
                <w:rPr>
                  <w:sz w:val="20"/>
                  <w:lang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3CE9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5" w:author="Author"/>
                <w:sz w:val="20"/>
                <w:lang w:eastAsia="ja-JP"/>
              </w:rPr>
            </w:pPr>
            <w:ins w:id="536" w:author="Author">
              <w:r w:rsidRPr="008F7831">
                <w:rPr>
                  <w:sz w:val="20"/>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9F3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7" w:author="Author"/>
                <w:sz w:val="20"/>
                <w:lang w:eastAsia="ja-JP"/>
              </w:rPr>
            </w:pPr>
            <w:ins w:id="538" w:author="Author">
              <w:r w:rsidRPr="008F7831">
                <w:rPr>
                  <w:sz w:val="20"/>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114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9" w:author="Author"/>
                <w:sz w:val="20"/>
                <w:lang w:eastAsia="ja-JP"/>
              </w:rPr>
            </w:pPr>
            <w:ins w:id="540" w:author="Author">
              <w:r w:rsidRPr="008F7831">
                <w:rPr>
                  <w:sz w:val="20"/>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DA26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1" w:author="Author"/>
                <w:sz w:val="20"/>
                <w:lang w:eastAsia="ja-JP"/>
              </w:rPr>
            </w:pPr>
            <w:ins w:id="542" w:author="Author">
              <w:r w:rsidRPr="008F7831">
                <w:rPr>
                  <w:sz w:val="20"/>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B88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3" w:author="Author"/>
                <w:sz w:val="20"/>
                <w:lang w:eastAsia="ja-JP"/>
              </w:rPr>
            </w:pPr>
            <w:ins w:id="544" w:author="Author">
              <w:r w:rsidRPr="008F7831">
                <w:rPr>
                  <w:sz w:val="20"/>
                  <w:lang w:eastAsia="ja-JP"/>
                </w:rPr>
                <w:t>18</w:t>
              </w:r>
            </w:ins>
          </w:p>
        </w:tc>
      </w:tr>
    </w:tbl>
    <w:p w14:paraId="51B5DEED" w14:textId="77777777" w:rsidR="008F7831" w:rsidRPr="008F7831" w:rsidRDefault="008F7831" w:rsidP="008F7831">
      <w:pPr>
        <w:rPr>
          <w:ins w:id="545" w:author="Author"/>
          <w:b/>
          <w:sz w:val="28"/>
        </w:rPr>
      </w:pPr>
      <w:ins w:id="546" w:author="Author">
        <w:r w:rsidRPr="008F7831">
          <w:rPr>
            <w:b/>
            <w:sz w:val="28"/>
          </w:rPr>
          <w:br w:type="page"/>
        </w:r>
      </w:ins>
    </w:p>
    <w:p w14:paraId="49361A31" w14:textId="77777777" w:rsidR="008F7831" w:rsidRPr="008F7831" w:rsidRDefault="008F7831" w:rsidP="008F7831">
      <w:pPr>
        <w:keepNext/>
        <w:spacing w:before="560" w:after="120"/>
        <w:jc w:val="center"/>
        <w:rPr>
          <w:ins w:id="547" w:author="Author"/>
          <w:b/>
          <w:caps/>
          <w:sz w:val="28"/>
        </w:rPr>
      </w:pPr>
      <w:ins w:id="548" w:author="Author">
        <w:r w:rsidRPr="008F7831">
          <w:rPr>
            <w:caps/>
            <w:sz w:val="20"/>
          </w:rPr>
          <w:lastRenderedPageBreak/>
          <w:t>TABLE  1</w:t>
        </w:r>
        <w:del w:id="549" w:author="Author">
          <w:r w:rsidRPr="008F7831" w:rsidDel="00DE20FB">
            <w:rPr>
              <w:caps/>
              <w:sz w:val="20"/>
            </w:rPr>
            <w:delText>3</w:delText>
          </w:r>
        </w:del>
        <w:r w:rsidRPr="008F7831">
          <w:rPr>
            <w:caps/>
            <w:sz w:val="20"/>
          </w:rPr>
          <w:t xml:space="preserve"> (</w:t>
        </w:r>
        <w:r w:rsidRPr="008F7831">
          <w:rPr>
            <w:i/>
            <w:iCs/>
            <w:sz w:val="20"/>
          </w:rPr>
          <w:t>Continued</w:t>
        </w:r>
        <w:r w:rsidRPr="008F7831">
          <w:rPr>
            <w:caps/>
            <w:sz w:val="20"/>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8F7831" w:rsidRPr="008F7831" w14:paraId="03C52E69" w14:textId="77777777" w:rsidTr="008F7831">
        <w:trPr>
          <w:trHeight w:val="720"/>
          <w:tblHeader/>
          <w:jc w:val="center"/>
          <w:ins w:id="550" w:author="Author"/>
        </w:trPr>
        <w:tc>
          <w:tcPr>
            <w:tcW w:w="2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979973" w14:textId="77777777" w:rsidR="008F7831" w:rsidRPr="008F7831" w:rsidRDefault="008F7831" w:rsidP="008F7831">
            <w:pPr>
              <w:keepNext/>
              <w:spacing w:before="80" w:after="80"/>
              <w:jc w:val="center"/>
              <w:rPr>
                <w:ins w:id="551" w:author="Author"/>
                <w:rFonts w:ascii="Times New Roman Bold" w:hAnsi="Times New Roman Bold" w:cs="Times New Roman Bold"/>
                <w:b/>
                <w:sz w:val="20"/>
                <w:lang w:eastAsia="ja-JP"/>
              </w:rPr>
            </w:pPr>
            <w:ins w:id="552" w:author="Author">
              <w:r w:rsidRPr="008F7831">
                <w:rPr>
                  <w:rFonts w:ascii="Times New Roman Bold" w:hAnsi="Times New Roman Bold" w:cs="Times New Roman Bold"/>
                  <w:b/>
                  <w:sz w:val="20"/>
                  <w:lang w:eastAsia="ja-JP"/>
                </w:rPr>
                <w:t>Parameter</w:t>
              </w:r>
            </w:ins>
          </w:p>
        </w:tc>
        <w:tc>
          <w:tcPr>
            <w:tcW w:w="1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E6ADD7" w14:textId="77777777" w:rsidR="008F7831" w:rsidRPr="008F7831" w:rsidRDefault="008F7831" w:rsidP="008F7831">
            <w:pPr>
              <w:keepNext/>
              <w:spacing w:before="80" w:after="80"/>
              <w:jc w:val="center"/>
              <w:rPr>
                <w:ins w:id="553" w:author="Author"/>
                <w:rFonts w:ascii="Times New Roman Bold" w:hAnsi="Times New Roman Bold" w:cs="Times New Roman Bold"/>
                <w:b/>
                <w:sz w:val="20"/>
                <w:lang w:eastAsia="ja-JP"/>
              </w:rPr>
            </w:pPr>
            <w:ins w:id="554" w:author="Author">
              <w:r w:rsidRPr="008F7831">
                <w:rPr>
                  <w:rFonts w:ascii="Times New Roman Bold" w:hAnsi="Times New Roman Bold" w:cs="Times New Roman Bold"/>
                  <w:b/>
                  <w:sz w:val="20"/>
                  <w:lang w:eastAsia="ja-JP"/>
                </w:rPr>
                <w:t>Units</w:t>
              </w:r>
            </w:ins>
          </w:p>
        </w:tc>
        <w:tc>
          <w:tcPr>
            <w:tcW w:w="2530" w:type="dxa"/>
            <w:tcBorders>
              <w:top w:val="single" w:sz="4" w:space="0" w:color="auto"/>
              <w:left w:val="single" w:sz="4" w:space="0" w:color="auto"/>
              <w:bottom w:val="single" w:sz="4" w:space="0" w:color="auto"/>
              <w:right w:val="single" w:sz="4" w:space="0" w:color="auto"/>
            </w:tcBorders>
            <w:shd w:val="clear" w:color="auto" w:fill="D9D9D9"/>
            <w:hideMark/>
          </w:tcPr>
          <w:p w14:paraId="49A7DB82" w14:textId="77777777" w:rsidR="008F7831" w:rsidRPr="008F7831" w:rsidRDefault="008F7831" w:rsidP="008F7831">
            <w:pPr>
              <w:keepNext/>
              <w:spacing w:before="80" w:after="80"/>
              <w:jc w:val="center"/>
              <w:rPr>
                <w:ins w:id="555" w:author="Author"/>
                <w:rFonts w:ascii="Times New Roman Bold" w:hAnsi="Times New Roman Bold" w:cs="Times New Roman Bold"/>
                <w:b/>
                <w:sz w:val="20"/>
                <w:lang w:eastAsia="ja-JP"/>
              </w:rPr>
            </w:pPr>
            <w:ins w:id="556" w:author="Author">
              <w:r w:rsidRPr="008F7831">
                <w:rPr>
                  <w:rFonts w:ascii="Times New Roman Bold" w:hAnsi="Times New Roman Bold" w:cs="Times New Roman Bold"/>
                  <w:b/>
                  <w:sz w:val="20"/>
                  <w:lang w:eastAsia="ja-JP"/>
                </w:rPr>
                <w:t>System 7</w:t>
              </w:r>
            </w:ins>
          </w:p>
          <w:p w14:paraId="479CF23A" w14:textId="77777777" w:rsidR="008F7831" w:rsidRPr="008F7831" w:rsidRDefault="008F7831" w:rsidP="008F7831">
            <w:pPr>
              <w:keepNext/>
              <w:spacing w:before="80" w:after="80"/>
              <w:jc w:val="center"/>
              <w:rPr>
                <w:ins w:id="557" w:author="Author"/>
                <w:rFonts w:ascii="Times New Roman Bold" w:hAnsi="Times New Roman Bold" w:cs="Times New Roman Bold"/>
                <w:b/>
                <w:sz w:val="20"/>
                <w:lang w:eastAsia="ja-JP"/>
              </w:rPr>
            </w:pPr>
            <w:ins w:id="558" w:author="Author">
              <w:r w:rsidRPr="008F7831">
                <w:rPr>
                  <w:rFonts w:ascii="Times New Roman Bold" w:hAnsi="Times New Roman Bold" w:cs="Times New Roman Bold"/>
                  <w:b/>
                  <w:sz w:val="20"/>
                  <w:lang w:eastAsia="ja-JP"/>
                </w:rPr>
                <w:t>Airborne 1</w:t>
              </w:r>
            </w:ins>
          </w:p>
        </w:tc>
        <w:tc>
          <w:tcPr>
            <w:tcW w:w="2471" w:type="dxa"/>
            <w:tcBorders>
              <w:top w:val="single" w:sz="4" w:space="0" w:color="auto"/>
              <w:left w:val="single" w:sz="4" w:space="0" w:color="auto"/>
              <w:bottom w:val="single" w:sz="4" w:space="0" w:color="auto"/>
              <w:right w:val="single" w:sz="4" w:space="0" w:color="auto"/>
            </w:tcBorders>
            <w:shd w:val="clear" w:color="auto" w:fill="D9D9D9"/>
            <w:hideMark/>
          </w:tcPr>
          <w:p w14:paraId="6B057967" w14:textId="77777777" w:rsidR="008F7831" w:rsidRPr="008F7831" w:rsidRDefault="008F7831" w:rsidP="008F7831">
            <w:pPr>
              <w:keepNext/>
              <w:spacing w:before="80" w:after="80"/>
              <w:jc w:val="center"/>
              <w:rPr>
                <w:ins w:id="559" w:author="Author"/>
                <w:rFonts w:ascii="Times New Roman Bold" w:hAnsi="Times New Roman Bold" w:cs="Times New Roman Bold"/>
                <w:b/>
                <w:sz w:val="20"/>
                <w:lang w:eastAsia="ja-JP"/>
              </w:rPr>
            </w:pPr>
            <w:ins w:id="560" w:author="Author">
              <w:r w:rsidRPr="008F7831">
                <w:rPr>
                  <w:rFonts w:ascii="Times New Roman Bold" w:hAnsi="Times New Roman Bold" w:cs="Times New Roman Bold"/>
                  <w:b/>
                  <w:sz w:val="20"/>
                  <w:lang w:eastAsia="ja-JP"/>
                </w:rPr>
                <w:t>System 7</w:t>
              </w:r>
            </w:ins>
          </w:p>
          <w:p w14:paraId="4C0F588E" w14:textId="77777777" w:rsidR="008F7831" w:rsidRPr="008F7831" w:rsidRDefault="008F7831" w:rsidP="008F7831">
            <w:pPr>
              <w:keepNext/>
              <w:spacing w:before="80" w:after="80"/>
              <w:jc w:val="center"/>
              <w:rPr>
                <w:ins w:id="561" w:author="Author"/>
                <w:rFonts w:ascii="Times New Roman Bold" w:hAnsi="Times New Roman Bold" w:cs="Times New Roman Bold"/>
                <w:b/>
                <w:sz w:val="20"/>
                <w:lang w:eastAsia="ja-JP"/>
              </w:rPr>
            </w:pPr>
            <w:ins w:id="562" w:author="Author">
              <w:r w:rsidRPr="008F7831">
                <w:rPr>
                  <w:rFonts w:ascii="Times New Roman Bold" w:hAnsi="Times New Roman Bold" w:cs="Times New Roman Bold"/>
                  <w:b/>
                  <w:sz w:val="20"/>
                  <w:lang w:eastAsia="ja-JP"/>
                </w:rPr>
                <w:t>Airborne 2</w:t>
              </w:r>
            </w:ins>
          </w:p>
        </w:tc>
      </w:tr>
      <w:tr w:rsidR="008F7831" w:rsidRPr="008F7831" w14:paraId="05B1CDD8" w14:textId="77777777" w:rsidTr="008F7831">
        <w:trPr>
          <w:trHeight w:val="279"/>
          <w:jc w:val="center"/>
          <w:ins w:id="563"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E92180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4" w:author="Author"/>
                <w:sz w:val="20"/>
                <w:lang w:eastAsia="ja-JP"/>
              </w:rPr>
            </w:pPr>
            <w:ins w:id="565" w:author="Author">
              <w:r w:rsidRPr="008F7831">
                <w:rPr>
                  <w:sz w:val="20"/>
                  <w:lang w:eastAsia="ja-JP"/>
                </w:rPr>
                <w:t>Transmitter</w:t>
              </w:r>
            </w:ins>
          </w:p>
        </w:tc>
      </w:tr>
      <w:tr w:rsidR="008F7831" w:rsidRPr="008F7831" w14:paraId="409908D1" w14:textId="77777777" w:rsidTr="00FF6CF9">
        <w:trPr>
          <w:trHeight w:val="319"/>
          <w:jc w:val="center"/>
          <w:ins w:id="566" w:author="Author"/>
        </w:trPr>
        <w:tc>
          <w:tcPr>
            <w:tcW w:w="2130" w:type="dxa"/>
            <w:tcBorders>
              <w:top w:val="single" w:sz="4" w:space="0" w:color="auto"/>
              <w:left w:val="single" w:sz="4" w:space="0" w:color="auto"/>
              <w:bottom w:val="single" w:sz="4" w:space="0" w:color="auto"/>
              <w:right w:val="single" w:sz="4" w:space="0" w:color="auto"/>
            </w:tcBorders>
            <w:hideMark/>
          </w:tcPr>
          <w:p w14:paraId="11329B8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7" w:author="Author"/>
                <w:color w:val="000000"/>
                <w:sz w:val="20"/>
                <w:lang w:eastAsia="ja-JP"/>
              </w:rPr>
            </w:pPr>
            <w:ins w:id="568" w:author="Author">
              <w:r w:rsidRPr="008F7831">
                <w:rPr>
                  <w:color w:val="000000"/>
                  <w:sz w:val="20"/>
                  <w:lang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5D847B0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9" w:author="Author"/>
                <w:color w:val="000000"/>
                <w:sz w:val="20"/>
                <w:lang w:eastAsia="ja-JP"/>
              </w:rPr>
            </w:pPr>
            <w:ins w:id="570"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3E6FB8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1" w:author="Author"/>
                <w:color w:val="000000"/>
                <w:sz w:val="20"/>
                <w:lang w:eastAsia="ja-JP"/>
              </w:rPr>
            </w:pPr>
            <w:ins w:id="572" w:author="Author">
              <w:r w:rsidRPr="008F7831">
                <w:rPr>
                  <w:color w:val="000000"/>
                  <w:sz w:val="20"/>
                  <w:lang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5F0E3F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3" w:author="Author"/>
                <w:color w:val="000000"/>
                <w:sz w:val="20"/>
                <w:lang w:eastAsia="ja-JP"/>
              </w:rPr>
            </w:pPr>
            <w:ins w:id="574" w:author="Author">
              <w:r w:rsidRPr="008F7831">
                <w:rPr>
                  <w:color w:val="000000"/>
                  <w:sz w:val="20"/>
                  <w:lang w:eastAsia="ja-JP"/>
                </w:rPr>
                <w:t>4 400-4 990</w:t>
              </w:r>
            </w:ins>
          </w:p>
        </w:tc>
      </w:tr>
      <w:tr w:rsidR="008F7831" w:rsidRPr="008F7831" w14:paraId="1AF161E8" w14:textId="77777777" w:rsidTr="00FF6CF9">
        <w:trPr>
          <w:trHeight w:val="279"/>
          <w:jc w:val="center"/>
          <w:ins w:id="575" w:author="Author"/>
        </w:trPr>
        <w:tc>
          <w:tcPr>
            <w:tcW w:w="2130" w:type="dxa"/>
            <w:tcBorders>
              <w:top w:val="single" w:sz="4" w:space="0" w:color="auto"/>
              <w:left w:val="single" w:sz="4" w:space="0" w:color="auto"/>
              <w:bottom w:val="single" w:sz="4" w:space="0" w:color="auto"/>
              <w:right w:val="single" w:sz="4" w:space="0" w:color="auto"/>
            </w:tcBorders>
            <w:hideMark/>
          </w:tcPr>
          <w:p w14:paraId="49F411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76" w:author="Author"/>
                <w:color w:val="000000"/>
                <w:sz w:val="20"/>
                <w:lang w:eastAsia="ja-JP"/>
              </w:rPr>
            </w:pPr>
            <w:ins w:id="577" w:author="Author">
              <w:r w:rsidRPr="008F7831">
                <w:rPr>
                  <w:color w:val="000000"/>
                  <w:sz w:val="20"/>
                  <w:lang w:eastAsia="ja-JP"/>
                </w:rPr>
                <w:t>Power output</w:t>
              </w:r>
            </w:ins>
          </w:p>
        </w:tc>
        <w:tc>
          <w:tcPr>
            <w:tcW w:w="1079" w:type="dxa"/>
            <w:tcBorders>
              <w:top w:val="single" w:sz="4" w:space="0" w:color="auto"/>
              <w:left w:val="single" w:sz="4" w:space="0" w:color="auto"/>
              <w:bottom w:val="single" w:sz="4" w:space="0" w:color="auto"/>
              <w:right w:val="single" w:sz="4" w:space="0" w:color="auto"/>
            </w:tcBorders>
            <w:hideMark/>
          </w:tcPr>
          <w:p w14:paraId="334B1C0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8" w:author="Author"/>
                <w:color w:val="000000"/>
                <w:sz w:val="20"/>
                <w:lang w:eastAsia="ja-JP"/>
              </w:rPr>
            </w:pPr>
            <w:ins w:id="579" w:author="Author">
              <w:r w:rsidRPr="008F7831">
                <w:rPr>
                  <w:color w:val="000000"/>
                  <w:sz w:val="20"/>
                  <w:lang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37E89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0" w:author="Author"/>
                <w:color w:val="000000"/>
                <w:sz w:val="20"/>
                <w:lang w:eastAsia="ko-KR"/>
              </w:rPr>
            </w:pPr>
            <w:ins w:id="581" w:author="Author">
              <w:r w:rsidRPr="008F7831">
                <w:rPr>
                  <w:color w:val="000000"/>
                  <w:sz w:val="20"/>
                  <w:lang w:eastAsia="ko-KR"/>
                </w:rPr>
                <w:t>30-43</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0864B7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2" w:author="Author"/>
                <w:color w:val="000000"/>
                <w:sz w:val="20"/>
                <w:lang w:eastAsia="ko-KR"/>
              </w:rPr>
            </w:pPr>
            <w:ins w:id="583" w:author="Author">
              <w:r w:rsidRPr="008F7831">
                <w:rPr>
                  <w:color w:val="000000"/>
                  <w:sz w:val="20"/>
                  <w:lang w:eastAsia="ko-KR"/>
                </w:rPr>
                <w:t>30-43</w:t>
              </w:r>
            </w:ins>
          </w:p>
        </w:tc>
      </w:tr>
      <w:tr w:rsidR="008F7831" w:rsidRPr="008F7831" w14:paraId="0AFACC2B" w14:textId="77777777" w:rsidTr="00FF6CF9">
        <w:trPr>
          <w:trHeight w:val="319"/>
          <w:jc w:val="center"/>
          <w:ins w:id="584" w:author="Author"/>
        </w:trPr>
        <w:tc>
          <w:tcPr>
            <w:tcW w:w="2130" w:type="dxa"/>
            <w:tcBorders>
              <w:top w:val="single" w:sz="4" w:space="0" w:color="auto"/>
              <w:left w:val="single" w:sz="4" w:space="0" w:color="auto"/>
              <w:bottom w:val="single" w:sz="4" w:space="0" w:color="auto"/>
              <w:right w:val="single" w:sz="4" w:space="0" w:color="auto"/>
            </w:tcBorders>
            <w:hideMark/>
          </w:tcPr>
          <w:p w14:paraId="3945D47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85" w:author="Author"/>
                <w:color w:val="000000"/>
                <w:sz w:val="20"/>
                <w:lang w:eastAsia="ja-JP"/>
              </w:rPr>
            </w:pPr>
            <w:ins w:id="586" w:author="Author">
              <w:r w:rsidRPr="008F7831">
                <w:rPr>
                  <w:color w:val="000000"/>
                  <w:sz w:val="20"/>
                  <w:lang w:eastAsia="ja-JP"/>
                </w:rPr>
                <w:t>Bandwidth (3 dB)</w:t>
              </w:r>
            </w:ins>
          </w:p>
        </w:tc>
        <w:tc>
          <w:tcPr>
            <w:tcW w:w="1079" w:type="dxa"/>
            <w:tcBorders>
              <w:top w:val="single" w:sz="4" w:space="0" w:color="auto"/>
              <w:left w:val="single" w:sz="4" w:space="0" w:color="auto"/>
              <w:bottom w:val="single" w:sz="4" w:space="0" w:color="auto"/>
              <w:right w:val="single" w:sz="4" w:space="0" w:color="auto"/>
            </w:tcBorders>
            <w:hideMark/>
          </w:tcPr>
          <w:p w14:paraId="46F4317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7" w:author="Author"/>
                <w:color w:val="000000"/>
                <w:sz w:val="20"/>
                <w:lang w:eastAsia="ja-JP"/>
              </w:rPr>
            </w:pPr>
            <w:ins w:id="588"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2119AAF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9" w:author="Author"/>
                <w:color w:val="000000"/>
                <w:sz w:val="20"/>
                <w:lang w:eastAsia="ja-JP"/>
              </w:rPr>
            </w:pPr>
            <w:ins w:id="590" w:author="Author">
              <w:r w:rsidRPr="008F7831">
                <w:rPr>
                  <w:color w:val="000000"/>
                  <w:sz w:val="20"/>
                  <w:lang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70BFD9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1" w:author="Author"/>
                <w:color w:val="000000"/>
                <w:sz w:val="20"/>
                <w:lang w:eastAsia="ko-KR"/>
              </w:rPr>
            </w:pPr>
            <w:ins w:id="592" w:author="Author">
              <w:r w:rsidRPr="008F7831">
                <w:rPr>
                  <w:color w:val="000000"/>
                  <w:sz w:val="20"/>
                  <w:lang w:eastAsia="ja-JP"/>
                </w:rPr>
                <w:t xml:space="preserve">5 / </w:t>
              </w:r>
              <w:r w:rsidRPr="008F7831">
                <w:rPr>
                  <w:color w:val="000000"/>
                  <w:sz w:val="20"/>
                  <w:lang w:eastAsia="ko-KR"/>
                </w:rPr>
                <w:t>0.008</w:t>
              </w:r>
            </w:ins>
          </w:p>
        </w:tc>
      </w:tr>
      <w:tr w:rsidR="008F7831" w:rsidRPr="008F7831" w14:paraId="46989044" w14:textId="77777777" w:rsidTr="008F7831">
        <w:trPr>
          <w:trHeight w:val="279"/>
          <w:jc w:val="center"/>
          <w:ins w:id="593"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27752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4" w:author="Author"/>
                <w:color w:val="000000"/>
                <w:sz w:val="20"/>
                <w:lang w:eastAsia="ja-JP"/>
              </w:rPr>
            </w:pPr>
            <w:ins w:id="595" w:author="Author">
              <w:r w:rsidRPr="008F7831">
                <w:rPr>
                  <w:color w:val="000000"/>
                  <w:sz w:val="20"/>
                  <w:lang w:eastAsia="ja-JP"/>
                </w:rPr>
                <w:t>Receiver</w:t>
              </w:r>
            </w:ins>
          </w:p>
        </w:tc>
      </w:tr>
      <w:tr w:rsidR="008F7831" w:rsidRPr="008F7831" w14:paraId="7AD4D6E6" w14:textId="77777777" w:rsidTr="00FF6CF9">
        <w:trPr>
          <w:trHeight w:val="279"/>
          <w:jc w:val="center"/>
          <w:ins w:id="596" w:author="Author"/>
        </w:trPr>
        <w:tc>
          <w:tcPr>
            <w:tcW w:w="2130" w:type="dxa"/>
            <w:tcBorders>
              <w:top w:val="single" w:sz="4" w:space="0" w:color="auto"/>
              <w:left w:val="single" w:sz="4" w:space="0" w:color="auto"/>
              <w:bottom w:val="single" w:sz="4" w:space="0" w:color="auto"/>
              <w:right w:val="single" w:sz="4" w:space="0" w:color="auto"/>
            </w:tcBorders>
            <w:hideMark/>
          </w:tcPr>
          <w:p w14:paraId="65E36D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97" w:author="Author"/>
                <w:color w:val="000000"/>
                <w:sz w:val="20"/>
                <w:lang w:eastAsia="ja-JP"/>
              </w:rPr>
            </w:pPr>
            <w:ins w:id="598" w:author="Author">
              <w:r w:rsidRPr="008F7831">
                <w:rPr>
                  <w:color w:val="000000"/>
                  <w:sz w:val="20"/>
                  <w:lang w:eastAsia="ja-JP"/>
                </w:rPr>
                <w:t>Tuning range</w:t>
              </w:r>
            </w:ins>
          </w:p>
        </w:tc>
        <w:tc>
          <w:tcPr>
            <w:tcW w:w="1079" w:type="dxa"/>
            <w:tcBorders>
              <w:top w:val="single" w:sz="4" w:space="0" w:color="auto"/>
              <w:left w:val="single" w:sz="4" w:space="0" w:color="auto"/>
              <w:bottom w:val="single" w:sz="4" w:space="0" w:color="auto"/>
              <w:right w:val="single" w:sz="4" w:space="0" w:color="auto"/>
            </w:tcBorders>
            <w:hideMark/>
          </w:tcPr>
          <w:p w14:paraId="60EF77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9" w:author="Author"/>
                <w:color w:val="000000"/>
                <w:sz w:val="20"/>
                <w:lang w:eastAsia="ja-JP"/>
              </w:rPr>
            </w:pPr>
            <w:ins w:id="600"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DC153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1" w:author="Author"/>
                <w:color w:val="000000"/>
                <w:sz w:val="20"/>
                <w:lang w:eastAsia="ja-JP"/>
              </w:rPr>
            </w:pPr>
            <w:ins w:id="602" w:author="Author">
              <w:r w:rsidRPr="008F7831">
                <w:rPr>
                  <w:color w:val="000000"/>
                  <w:sz w:val="20"/>
                  <w:lang w:eastAsia="ja-JP"/>
                </w:rPr>
                <w:t>4 400-4 990</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5CA32B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3" w:author="Author"/>
                <w:color w:val="000000"/>
                <w:sz w:val="20"/>
                <w:lang w:eastAsia="ja-JP"/>
              </w:rPr>
            </w:pPr>
            <w:ins w:id="604" w:author="Author">
              <w:r w:rsidRPr="008F7831">
                <w:rPr>
                  <w:color w:val="000000"/>
                  <w:sz w:val="20"/>
                  <w:lang w:eastAsia="ja-JP"/>
                </w:rPr>
                <w:t>4 400-4 990</w:t>
              </w:r>
            </w:ins>
          </w:p>
        </w:tc>
      </w:tr>
      <w:tr w:rsidR="008F7831" w:rsidRPr="008F7831" w14:paraId="3F31F34D" w14:textId="77777777" w:rsidTr="00FF6CF9">
        <w:trPr>
          <w:trHeight w:val="319"/>
          <w:jc w:val="center"/>
          <w:ins w:id="605" w:author="Author"/>
        </w:trPr>
        <w:tc>
          <w:tcPr>
            <w:tcW w:w="2130" w:type="dxa"/>
            <w:tcBorders>
              <w:top w:val="single" w:sz="4" w:space="0" w:color="auto"/>
              <w:left w:val="single" w:sz="4" w:space="0" w:color="auto"/>
              <w:bottom w:val="single" w:sz="4" w:space="0" w:color="auto"/>
              <w:right w:val="single" w:sz="4" w:space="0" w:color="auto"/>
            </w:tcBorders>
            <w:hideMark/>
          </w:tcPr>
          <w:p w14:paraId="52453D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6" w:author="Author"/>
                <w:color w:val="000000"/>
                <w:sz w:val="20"/>
                <w:lang w:eastAsia="ja-JP"/>
              </w:rPr>
            </w:pPr>
            <w:ins w:id="607" w:author="Author">
              <w:r w:rsidRPr="008F7831">
                <w:rPr>
                  <w:color w:val="000000"/>
                  <w:sz w:val="20"/>
                  <w:lang w:eastAsia="ja-JP"/>
                </w:rPr>
                <w:t>Selectivity (3 dB)</w:t>
              </w:r>
            </w:ins>
          </w:p>
        </w:tc>
        <w:tc>
          <w:tcPr>
            <w:tcW w:w="1079" w:type="dxa"/>
            <w:tcBorders>
              <w:top w:val="single" w:sz="4" w:space="0" w:color="auto"/>
              <w:left w:val="single" w:sz="4" w:space="0" w:color="auto"/>
              <w:bottom w:val="single" w:sz="4" w:space="0" w:color="auto"/>
              <w:right w:val="single" w:sz="4" w:space="0" w:color="auto"/>
            </w:tcBorders>
            <w:hideMark/>
          </w:tcPr>
          <w:p w14:paraId="456577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8" w:author="Author"/>
                <w:color w:val="000000"/>
                <w:sz w:val="20"/>
                <w:lang w:eastAsia="ja-JP"/>
              </w:rPr>
            </w:pPr>
            <w:ins w:id="609" w:author="Author">
              <w:r w:rsidRPr="008F7831">
                <w:rPr>
                  <w:color w:val="000000"/>
                  <w:sz w:val="20"/>
                  <w:lang w:eastAsia="ja-JP"/>
                </w:rPr>
                <w:t>MHz</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095124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0" w:author="Author"/>
                <w:color w:val="000000"/>
                <w:sz w:val="20"/>
                <w:lang w:eastAsia="ja-JP"/>
              </w:rPr>
            </w:pPr>
            <w:ins w:id="611" w:author="Author">
              <w:r w:rsidRPr="008F7831">
                <w:rPr>
                  <w:color w:val="000000"/>
                  <w:sz w:val="20"/>
                  <w:lang w:eastAsia="ja-JP"/>
                </w:rPr>
                <w:t>5 / 0.008</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51EAFE7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2" w:author="Author"/>
                <w:color w:val="000000"/>
                <w:sz w:val="20"/>
                <w:lang w:eastAsia="ja-JP"/>
              </w:rPr>
            </w:pPr>
            <w:ins w:id="613" w:author="Author">
              <w:r w:rsidRPr="008F7831">
                <w:rPr>
                  <w:color w:val="000000"/>
                  <w:sz w:val="20"/>
                  <w:lang w:eastAsia="ja-JP"/>
                </w:rPr>
                <w:t>5 / 0.008</w:t>
              </w:r>
            </w:ins>
          </w:p>
        </w:tc>
      </w:tr>
      <w:tr w:rsidR="008F7831" w:rsidRPr="008F7831" w14:paraId="65CDA800" w14:textId="77777777" w:rsidTr="00FF6CF9">
        <w:trPr>
          <w:trHeight w:val="279"/>
          <w:jc w:val="center"/>
          <w:ins w:id="614" w:author="Author"/>
        </w:trPr>
        <w:tc>
          <w:tcPr>
            <w:tcW w:w="2130" w:type="dxa"/>
            <w:tcBorders>
              <w:top w:val="single" w:sz="4" w:space="0" w:color="auto"/>
              <w:left w:val="single" w:sz="4" w:space="0" w:color="auto"/>
              <w:bottom w:val="single" w:sz="4" w:space="0" w:color="auto"/>
              <w:right w:val="single" w:sz="4" w:space="0" w:color="auto"/>
            </w:tcBorders>
            <w:hideMark/>
          </w:tcPr>
          <w:p w14:paraId="7A4FAE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15" w:author="Author"/>
                <w:color w:val="000000"/>
                <w:sz w:val="20"/>
                <w:lang w:eastAsia="ja-JP"/>
              </w:rPr>
            </w:pPr>
            <w:ins w:id="616" w:author="Author">
              <w:r w:rsidRPr="008F7831">
                <w:rPr>
                  <w:color w:val="000000"/>
                  <w:sz w:val="20"/>
                  <w:lang w:eastAsia="ja-JP"/>
                </w:rPr>
                <w:t>Noise figure</w:t>
              </w:r>
            </w:ins>
          </w:p>
        </w:tc>
        <w:tc>
          <w:tcPr>
            <w:tcW w:w="1079" w:type="dxa"/>
            <w:tcBorders>
              <w:top w:val="single" w:sz="4" w:space="0" w:color="auto"/>
              <w:left w:val="single" w:sz="4" w:space="0" w:color="auto"/>
              <w:bottom w:val="single" w:sz="4" w:space="0" w:color="auto"/>
              <w:right w:val="single" w:sz="4" w:space="0" w:color="auto"/>
            </w:tcBorders>
            <w:hideMark/>
          </w:tcPr>
          <w:p w14:paraId="5DE2B9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7" w:author="Author"/>
                <w:color w:val="000000"/>
                <w:sz w:val="20"/>
                <w:lang w:eastAsia="ja-JP"/>
              </w:rPr>
            </w:pPr>
            <w:ins w:id="618" w:author="Author">
              <w:r w:rsidRPr="008F7831">
                <w:rPr>
                  <w:color w:val="000000"/>
                  <w:sz w:val="20"/>
                  <w:lang w:eastAsia="ja-JP"/>
                </w:rPr>
                <w:t>dB</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DE1151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9" w:author="Author"/>
                <w:color w:val="000000"/>
                <w:sz w:val="20"/>
                <w:highlight w:val="lightGray"/>
                <w:lang w:eastAsia="ja-JP"/>
              </w:rPr>
            </w:pPr>
            <w:ins w:id="620" w:author="Author">
              <w:r w:rsidRPr="008F7831">
                <w:rPr>
                  <w:color w:val="000000"/>
                  <w:sz w:val="20"/>
                  <w:lang w:eastAsia="ja-JP"/>
                </w:rPr>
                <w:t>[</w:t>
              </w:r>
            </w:ins>
            <w:del w:id="621" w:author="Author">
              <w:r w:rsidRPr="008F7831">
                <w:rPr>
                  <w:color w:val="000000"/>
                  <w:sz w:val="20"/>
                  <w:lang w:eastAsia="ja-JP"/>
                </w:rPr>
                <w:delText>4</w:delText>
              </w:r>
            </w:del>
            <w:ins w:id="622" w:author="Author">
              <w:r w:rsidRPr="008F7831">
                <w:rPr>
                  <w:color w:val="000000"/>
                  <w:sz w:val="20"/>
                  <w:lang w:eastAsia="ja-JP"/>
                </w:rPr>
                <w:t>6]</w:t>
              </w:r>
            </w:ins>
          </w:p>
        </w:tc>
        <w:tc>
          <w:tcPr>
            <w:tcW w:w="2471" w:type="dxa"/>
            <w:tcBorders>
              <w:top w:val="single" w:sz="4" w:space="0" w:color="auto"/>
              <w:left w:val="single" w:sz="4" w:space="0" w:color="auto"/>
              <w:bottom w:val="single" w:sz="4" w:space="0" w:color="auto"/>
              <w:right w:val="single" w:sz="4" w:space="0" w:color="auto"/>
            </w:tcBorders>
            <w:vAlign w:val="center"/>
            <w:hideMark/>
          </w:tcPr>
          <w:p w14:paraId="1EF2DB2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3" w:author="Author"/>
                <w:color w:val="000000"/>
                <w:sz w:val="20"/>
                <w:highlight w:val="lightGray"/>
                <w:lang w:eastAsia="ja-JP"/>
              </w:rPr>
            </w:pPr>
            <w:del w:id="624" w:author="Author">
              <w:r w:rsidRPr="008F7831">
                <w:rPr>
                  <w:color w:val="000000"/>
                  <w:sz w:val="20"/>
                  <w:lang w:eastAsia="ja-JP"/>
                </w:rPr>
                <w:delText>4</w:delText>
              </w:r>
            </w:del>
            <w:ins w:id="625" w:author="Author">
              <w:r w:rsidRPr="008F7831">
                <w:rPr>
                  <w:color w:val="000000"/>
                  <w:sz w:val="20"/>
                  <w:lang w:eastAsia="ja-JP"/>
                </w:rPr>
                <w:t>6</w:t>
              </w:r>
            </w:ins>
          </w:p>
        </w:tc>
      </w:tr>
      <w:tr w:rsidR="008F7831" w:rsidRPr="008F7831" w14:paraId="46BBACA5" w14:textId="77777777" w:rsidTr="00FF6CF9">
        <w:trPr>
          <w:trHeight w:val="319"/>
          <w:jc w:val="center"/>
          <w:ins w:id="626" w:author="Author"/>
        </w:trPr>
        <w:tc>
          <w:tcPr>
            <w:tcW w:w="2130" w:type="dxa"/>
            <w:tcBorders>
              <w:top w:val="single" w:sz="4" w:space="0" w:color="auto"/>
              <w:left w:val="single" w:sz="4" w:space="0" w:color="auto"/>
              <w:bottom w:val="single" w:sz="4" w:space="0" w:color="auto"/>
              <w:right w:val="single" w:sz="4" w:space="0" w:color="auto"/>
            </w:tcBorders>
            <w:hideMark/>
          </w:tcPr>
          <w:p w14:paraId="1DB303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27" w:author="Author"/>
                <w:color w:val="000000"/>
                <w:sz w:val="20"/>
                <w:lang w:eastAsia="ja-JP"/>
              </w:rPr>
            </w:pPr>
            <w:ins w:id="628" w:author="Author">
              <w:r w:rsidRPr="008F7831">
                <w:rPr>
                  <w:color w:val="000000"/>
                  <w:sz w:val="20"/>
                  <w:lang w:eastAsia="ja-JP"/>
                </w:rPr>
                <w:t>Thermal noise level</w:t>
              </w:r>
            </w:ins>
          </w:p>
        </w:tc>
        <w:tc>
          <w:tcPr>
            <w:tcW w:w="1079" w:type="dxa"/>
            <w:tcBorders>
              <w:top w:val="single" w:sz="4" w:space="0" w:color="auto"/>
              <w:left w:val="single" w:sz="4" w:space="0" w:color="auto"/>
              <w:bottom w:val="single" w:sz="4" w:space="0" w:color="auto"/>
              <w:right w:val="single" w:sz="4" w:space="0" w:color="auto"/>
            </w:tcBorders>
            <w:hideMark/>
          </w:tcPr>
          <w:p w14:paraId="77996C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9" w:author="Author"/>
                <w:color w:val="000000"/>
                <w:sz w:val="20"/>
                <w:lang w:eastAsia="ja-JP"/>
              </w:rPr>
            </w:pPr>
            <w:ins w:id="630" w:author="Author">
              <w:r w:rsidRPr="008F7831">
                <w:rPr>
                  <w:color w:val="000000"/>
                  <w:sz w:val="20"/>
                  <w:lang w:eastAsia="ja-JP"/>
                </w:rPr>
                <w:t>dBm</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53EC52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1" w:author="Author"/>
                <w:color w:val="000000"/>
                <w:sz w:val="20"/>
                <w:lang w:eastAsia="ja-JP"/>
              </w:rPr>
            </w:pPr>
            <w:ins w:id="632" w:author="Author">
              <w:r w:rsidRPr="008F7831">
                <w:rPr>
                  <w:color w:val="000000"/>
                  <w:sz w:val="20"/>
                  <w:lang w:eastAsia="ja-JP"/>
                </w:rPr>
                <w:t>-103 / −131</w:t>
              </w:r>
            </w:ins>
          </w:p>
        </w:tc>
        <w:tc>
          <w:tcPr>
            <w:tcW w:w="2471" w:type="dxa"/>
            <w:tcBorders>
              <w:top w:val="single" w:sz="4" w:space="0" w:color="auto"/>
              <w:left w:val="single" w:sz="4" w:space="0" w:color="auto"/>
              <w:bottom w:val="single" w:sz="4" w:space="0" w:color="auto"/>
              <w:right w:val="single" w:sz="2" w:space="0" w:color="000000"/>
            </w:tcBorders>
            <w:vAlign w:val="center"/>
            <w:hideMark/>
          </w:tcPr>
          <w:p w14:paraId="2C2947F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3" w:author="Author"/>
                <w:color w:val="000000"/>
                <w:sz w:val="20"/>
                <w:lang w:eastAsia="ja-JP"/>
              </w:rPr>
            </w:pPr>
            <w:ins w:id="634" w:author="Author">
              <w:r w:rsidRPr="008F7831">
                <w:rPr>
                  <w:color w:val="000000"/>
                  <w:sz w:val="20"/>
                  <w:lang w:eastAsia="ja-JP"/>
                </w:rPr>
                <w:t>-103</w:t>
              </w:r>
              <w:del w:id="635" w:author="Author">
                <w:r w:rsidRPr="008F7831" w:rsidDel="00020888">
                  <w:rPr>
                    <w:color w:val="000000"/>
                    <w:sz w:val="20"/>
                    <w:lang w:eastAsia="ja-JP"/>
                  </w:rPr>
                  <w:delText>.0</w:delText>
                </w:r>
              </w:del>
              <w:r w:rsidRPr="008F7831">
                <w:rPr>
                  <w:color w:val="000000"/>
                  <w:sz w:val="20"/>
                  <w:lang w:eastAsia="ja-JP"/>
                </w:rPr>
                <w:t>/ −131</w:t>
              </w:r>
            </w:ins>
          </w:p>
        </w:tc>
      </w:tr>
      <w:tr w:rsidR="008F7831" w:rsidRPr="008F7831" w14:paraId="787A6BFF" w14:textId="77777777" w:rsidTr="008F7831">
        <w:trPr>
          <w:trHeight w:val="279"/>
          <w:jc w:val="center"/>
          <w:ins w:id="636" w:author="Author"/>
        </w:trPr>
        <w:tc>
          <w:tcPr>
            <w:tcW w:w="8210"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8DB19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7" w:author="Author"/>
                <w:color w:val="000000"/>
                <w:sz w:val="20"/>
                <w:lang w:eastAsia="ja-JP"/>
              </w:rPr>
            </w:pPr>
            <w:ins w:id="638" w:author="Author">
              <w:r w:rsidRPr="008F7831">
                <w:rPr>
                  <w:color w:val="000000"/>
                  <w:sz w:val="20"/>
                  <w:lang w:eastAsia="ja-JP"/>
                </w:rPr>
                <w:t>Antenna</w:t>
              </w:r>
            </w:ins>
          </w:p>
        </w:tc>
      </w:tr>
      <w:tr w:rsidR="008F7831" w:rsidRPr="008F7831" w14:paraId="291AF7AE" w14:textId="77777777" w:rsidTr="00FF6CF9">
        <w:trPr>
          <w:trHeight w:val="319"/>
          <w:jc w:val="center"/>
          <w:ins w:id="639"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0B8E064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40" w:author="Author"/>
                <w:color w:val="000000"/>
                <w:sz w:val="20"/>
                <w:lang w:eastAsia="ja-JP"/>
              </w:rPr>
            </w:pPr>
            <w:ins w:id="641" w:author="Author">
              <w:r w:rsidRPr="008F7831">
                <w:rPr>
                  <w:color w:val="000000"/>
                  <w:sz w:val="20"/>
                  <w:lang w:eastAsia="ja-JP"/>
                </w:rPr>
                <w:t>Antenna type</w:t>
              </w:r>
            </w:ins>
          </w:p>
        </w:tc>
        <w:tc>
          <w:tcPr>
            <w:tcW w:w="1079" w:type="dxa"/>
            <w:tcBorders>
              <w:top w:val="single" w:sz="4" w:space="0" w:color="auto"/>
              <w:left w:val="single" w:sz="4" w:space="0" w:color="auto"/>
              <w:bottom w:val="single" w:sz="4" w:space="0" w:color="auto"/>
              <w:right w:val="single" w:sz="4" w:space="0" w:color="auto"/>
            </w:tcBorders>
          </w:tcPr>
          <w:p w14:paraId="6292C5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2"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tcPr>
          <w:p w14:paraId="33B944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3" w:author="Author"/>
                <w:color w:val="000000"/>
                <w:sz w:val="20"/>
                <w:lang w:eastAsia="ja-JP"/>
              </w:rPr>
            </w:pPr>
            <w:ins w:id="644" w:author="Author">
              <w:r w:rsidRPr="008F7831">
                <w:rPr>
                  <w:color w:val="000000"/>
                  <w:sz w:val="20"/>
                  <w:lang w:eastAsia="ja-JP"/>
                </w:rPr>
                <w:t>Directional</w:t>
              </w:r>
            </w:ins>
          </w:p>
        </w:tc>
        <w:tc>
          <w:tcPr>
            <w:tcW w:w="2471" w:type="dxa"/>
            <w:tcBorders>
              <w:top w:val="single" w:sz="4" w:space="0" w:color="auto"/>
              <w:left w:val="single" w:sz="4" w:space="0" w:color="auto"/>
              <w:bottom w:val="single" w:sz="4" w:space="0" w:color="auto"/>
              <w:right w:val="single" w:sz="2" w:space="0" w:color="000000"/>
            </w:tcBorders>
            <w:vAlign w:val="center"/>
          </w:tcPr>
          <w:p w14:paraId="657DE08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5" w:author="Author"/>
                <w:color w:val="000000"/>
                <w:sz w:val="20"/>
                <w:lang w:eastAsia="ja-JP"/>
              </w:rPr>
            </w:pPr>
            <w:ins w:id="646" w:author="Author">
              <w:r w:rsidRPr="008F7831">
                <w:rPr>
                  <w:color w:val="000000"/>
                  <w:sz w:val="20"/>
                  <w:lang w:eastAsia="ja-JP"/>
                </w:rPr>
                <w:t>Directional</w:t>
              </w:r>
            </w:ins>
          </w:p>
        </w:tc>
      </w:tr>
      <w:tr w:rsidR="008F7831" w:rsidRPr="008F7831" w14:paraId="55BA6991" w14:textId="77777777" w:rsidTr="00FF6CF9">
        <w:trPr>
          <w:trHeight w:val="279"/>
          <w:jc w:val="center"/>
          <w:ins w:id="647"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0A9C8B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48" w:author="Author"/>
                <w:color w:val="000000"/>
                <w:sz w:val="20"/>
                <w:lang w:eastAsia="ja-JP"/>
              </w:rPr>
            </w:pPr>
            <w:ins w:id="649" w:author="Author">
              <w:r w:rsidRPr="008F7831">
                <w:rPr>
                  <w:color w:val="000000"/>
                  <w:sz w:val="20"/>
                  <w:lang w:eastAsia="ja-JP"/>
                </w:rPr>
                <w:t>Antenna gain</w:t>
              </w:r>
            </w:ins>
          </w:p>
        </w:tc>
        <w:tc>
          <w:tcPr>
            <w:tcW w:w="1079" w:type="dxa"/>
            <w:tcBorders>
              <w:top w:val="single" w:sz="4" w:space="0" w:color="auto"/>
              <w:left w:val="single" w:sz="4" w:space="0" w:color="auto"/>
              <w:bottom w:val="single" w:sz="4" w:space="0" w:color="auto"/>
              <w:right w:val="single" w:sz="4" w:space="0" w:color="auto"/>
            </w:tcBorders>
            <w:hideMark/>
          </w:tcPr>
          <w:p w14:paraId="32AEFD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0" w:author="Author"/>
                <w:color w:val="000000"/>
                <w:sz w:val="20"/>
                <w:lang w:eastAsia="ja-JP"/>
              </w:rPr>
            </w:pPr>
            <w:proofErr w:type="spellStart"/>
            <w:ins w:id="651" w:author="Author">
              <w:r w:rsidRPr="008F7831">
                <w:rPr>
                  <w:color w:val="000000"/>
                  <w:sz w:val="20"/>
                  <w:lang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7E2D91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2" w:author="Author"/>
                <w:color w:val="000000"/>
                <w:sz w:val="20"/>
                <w:lang w:eastAsia="ko-KR"/>
              </w:rPr>
            </w:pPr>
            <w:ins w:id="653" w:author="Author">
              <w:r w:rsidRPr="008F7831">
                <w:rPr>
                  <w:color w:val="000000"/>
                  <w:sz w:val="20"/>
                  <w:lang w:eastAsia="ko-KR"/>
                </w:rPr>
                <w:t>14</w:t>
              </w:r>
            </w:ins>
          </w:p>
        </w:tc>
        <w:tc>
          <w:tcPr>
            <w:tcW w:w="2471" w:type="dxa"/>
            <w:tcBorders>
              <w:top w:val="single" w:sz="4" w:space="0" w:color="auto"/>
              <w:left w:val="single" w:sz="4" w:space="0" w:color="auto"/>
              <w:bottom w:val="single" w:sz="4" w:space="0" w:color="auto"/>
              <w:right w:val="single" w:sz="4" w:space="0" w:color="auto"/>
            </w:tcBorders>
            <w:vAlign w:val="center"/>
          </w:tcPr>
          <w:p w14:paraId="3527DF9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4" w:author="Author"/>
                <w:color w:val="000000"/>
                <w:sz w:val="20"/>
                <w:lang w:eastAsia="ja-JP"/>
              </w:rPr>
            </w:pPr>
            <w:ins w:id="655" w:author="Author">
              <w:r w:rsidRPr="008F7831">
                <w:rPr>
                  <w:color w:val="000000"/>
                  <w:sz w:val="20"/>
                  <w:lang w:eastAsia="ko-KR"/>
                </w:rPr>
                <w:t>14</w:t>
              </w:r>
            </w:ins>
          </w:p>
        </w:tc>
      </w:tr>
      <w:tr w:rsidR="008F7831" w:rsidRPr="008F7831" w14:paraId="4B253229" w14:textId="77777777" w:rsidTr="00FF6CF9">
        <w:trPr>
          <w:trHeight w:val="279"/>
          <w:jc w:val="center"/>
          <w:ins w:id="656"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6B70D0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57" w:author="Author"/>
                <w:color w:val="000000"/>
                <w:sz w:val="20"/>
                <w:lang w:eastAsia="ja-JP"/>
              </w:rPr>
            </w:pPr>
            <w:ins w:id="658" w:author="Author">
              <w:r w:rsidRPr="008F7831">
                <w:rPr>
                  <w:color w:val="000000"/>
                  <w:sz w:val="20"/>
                  <w:lang w:eastAsia="ja-JP"/>
                </w:rPr>
                <w:t>1</w:t>
              </w:r>
              <w:r w:rsidRPr="008F7831">
                <w:rPr>
                  <w:color w:val="000000"/>
                  <w:sz w:val="20"/>
                  <w:vertAlign w:val="superscript"/>
                  <w:lang w:eastAsia="ja-JP"/>
                </w:rPr>
                <w:t xml:space="preserve">st </w:t>
              </w:r>
              <w:r w:rsidRPr="008F7831">
                <w:rPr>
                  <w:color w:val="000000"/>
                  <w:sz w:val="20"/>
                  <w:lang w:eastAsia="ja-JP"/>
                </w:rPr>
                <w:t>sidelobe</w:t>
              </w:r>
            </w:ins>
          </w:p>
        </w:tc>
        <w:tc>
          <w:tcPr>
            <w:tcW w:w="1079" w:type="dxa"/>
            <w:tcBorders>
              <w:top w:val="single" w:sz="4" w:space="0" w:color="auto"/>
              <w:left w:val="single" w:sz="4" w:space="0" w:color="auto"/>
              <w:bottom w:val="single" w:sz="4" w:space="0" w:color="auto"/>
              <w:right w:val="single" w:sz="4" w:space="0" w:color="auto"/>
            </w:tcBorders>
            <w:hideMark/>
          </w:tcPr>
          <w:p w14:paraId="61F0C7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9" w:author="Author"/>
                <w:color w:val="000000"/>
                <w:sz w:val="20"/>
                <w:lang w:eastAsia="ja-JP"/>
              </w:rPr>
            </w:pPr>
            <w:proofErr w:type="spellStart"/>
            <w:ins w:id="660" w:author="Author">
              <w:r w:rsidRPr="008F7831">
                <w:rPr>
                  <w:color w:val="000000"/>
                  <w:sz w:val="20"/>
                  <w:lang w:eastAsia="ja-JP"/>
                </w:rPr>
                <w:t>dBi</w:t>
              </w:r>
              <w:proofErr w:type="spellEnd"/>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D1FFE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1" w:author="Author"/>
                <w:color w:val="000000"/>
                <w:sz w:val="20"/>
                <w:lang w:eastAsia="ja-JP"/>
              </w:rPr>
            </w:pPr>
            <w:ins w:id="662" w:author="Author">
              <w:r w:rsidRPr="008F7831">
                <w:rPr>
                  <w:color w:val="000000"/>
                  <w:sz w:val="20"/>
                  <w:lang w:eastAsia="ja-JP"/>
                </w:rPr>
                <w:t>-1</w:t>
              </w:r>
            </w:ins>
          </w:p>
        </w:tc>
        <w:tc>
          <w:tcPr>
            <w:tcW w:w="2471" w:type="dxa"/>
            <w:tcBorders>
              <w:top w:val="single" w:sz="4" w:space="0" w:color="auto"/>
              <w:left w:val="single" w:sz="4" w:space="0" w:color="auto"/>
              <w:bottom w:val="single" w:sz="4" w:space="0" w:color="auto"/>
              <w:right w:val="single" w:sz="4" w:space="0" w:color="auto"/>
            </w:tcBorders>
            <w:vAlign w:val="center"/>
          </w:tcPr>
          <w:p w14:paraId="7F71C87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3" w:author="Author"/>
                <w:color w:val="000000"/>
                <w:sz w:val="20"/>
                <w:lang w:eastAsia="ja-JP"/>
              </w:rPr>
            </w:pPr>
            <w:ins w:id="664" w:author="Author">
              <w:r w:rsidRPr="008F7831">
                <w:rPr>
                  <w:color w:val="000000"/>
                  <w:sz w:val="20"/>
                  <w:lang w:eastAsia="ja-JP"/>
                </w:rPr>
                <w:t>-1</w:t>
              </w:r>
            </w:ins>
          </w:p>
        </w:tc>
      </w:tr>
      <w:tr w:rsidR="008F7831" w:rsidRPr="008F7831" w14:paraId="315FA641" w14:textId="77777777" w:rsidTr="00FF6CF9">
        <w:trPr>
          <w:trHeight w:val="319"/>
          <w:jc w:val="center"/>
          <w:ins w:id="665"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6D0225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66" w:author="Author"/>
                <w:color w:val="000000"/>
                <w:sz w:val="20"/>
                <w:lang w:eastAsia="ja-JP"/>
              </w:rPr>
            </w:pPr>
            <w:ins w:id="667" w:author="Author">
              <w:r w:rsidRPr="008F7831">
                <w:rPr>
                  <w:color w:val="000000"/>
                  <w:sz w:val="20"/>
                  <w:lang w:eastAsia="ja-JP"/>
                </w:rPr>
                <w:t>Polarization</w:t>
              </w:r>
            </w:ins>
          </w:p>
        </w:tc>
        <w:tc>
          <w:tcPr>
            <w:tcW w:w="1079" w:type="dxa"/>
            <w:tcBorders>
              <w:top w:val="single" w:sz="4" w:space="0" w:color="auto"/>
              <w:left w:val="single" w:sz="4" w:space="0" w:color="auto"/>
              <w:bottom w:val="single" w:sz="4" w:space="0" w:color="auto"/>
              <w:right w:val="single" w:sz="4" w:space="0" w:color="auto"/>
            </w:tcBorders>
          </w:tcPr>
          <w:p w14:paraId="06578C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8"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hideMark/>
          </w:tcPr>
          <w:p w14:paraId="67A979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69" w:author="Author"/>
                <w:color w:val="000000"/>
                <w:sz w:val="20"/>
                <w:lang w:eastAsia="ja-JP"/>
              </w:rPr>
            </w:pPr>
            <w:ins w:id="670" w:author="Author">
              <w:r w:rsidRPr="008F7831">
                <w:rPr>
                  <w:color w:val="000000"/>
                  <w:sz w:val="20"/>
                  <w:lang w:eastAsia="ja-JP"/>
                </w:rPr>
                <w:t>Vertical</w:t>
              </w:r>
            </w:ins>
          </w:p>
        </w:tc>
        <w:tc>
          <w:tcPr>
            <w:tcW w:w="2471" w:type="dxa"/>
            <w:tcBorders>
              <w:top w:val="single" w:sz="4" w:space="0" w:color="auto"/>
              <w:left w:val="single" w:sz="4" w:space="0" w:color="auto"/>
              <w:bottom w:val="single" w:sz="4" w:space="0" w:color="auto"/>
              <w:right w:val="single" w:sz="4" w:space="0" w:color="auto"/>
            </w:tcBorders>
            <w:vAlign w:val="center"/>
          </w:tcPr>
          <w:p w14:paraId="6BB59D4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1" w:author="Author"/>
                <w:color w:val="000000"/>
                <w:sz w:val="20"/>
                <w:lang w:eastAsia="ja-JP"/>
              </w:rPr>
            </w:pPr>
            <w:ins w:id="672" w:author="Author">
              <w:r w:rsidRPr="008F7831">
                <w:rPr>
                  <w:color w:val="000000"/>
                  <w:sz w:val="20"/>
                  <w:lang w:eastAsia="ja-JP"/>
                </w:rPr>
                <w:t>Vertical</w:t>
              </w:r>
            </w:ins>
          </w:p>
        </w:tc>
      </w:tr>
      <w:tr w:rsidR="008F7831" w:rsidRPr="008F7831" w14:paraId="5B3E0466" w14:textId="77777777" w:rsidTr="00FF6CF9">
        <w:trPr>
          <w:trHeight w:val="279"/>
          <w:jc w:val="center"/>
          <w:ins w:id="673"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3D79D00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74" w:author="Author"/>
                <w:color w:val="000000"/>
                <w:sz w:val="20"/>
                <w:lang w:eastAsia="ja-JP"/>
              </w:rPr>
            </w:pPr>
            <w:ins w:id="675" w:author="Author">
              <w:r w:rsidRPr="008F7831">
                <w:rPr>
                  <w:color w:val="000000"/>
                  <w:sz w:val="20"/>
                  <w:lang w:eastAsia="ja-JP"/>
                </w:rPr>
                <w:t>Antenna pattern</w:t>
              </w:r>
            </w:ins>
          </w:p>
        </w:tc>
        <w:tc>
          <w:tcPr>
            <w:tcW w:w="1079" w:type="dxa"/>
            <w:tcBorders>
              <w:top w:val="single" w:sz="4" w:space="0" w:color="auto"/>
              <w:left w:val="single" w:sz="4" w:space="0" w:color="auto"/>
              <w:bottom w:val="single" w:sz="4" w:space="0" w:color="auto"/>
              <w:right w:val="single" w:sz="4" w:space="0" w:color="auto"/>
            </w:tcBorders>
          </w:tcPr>
          <w:p w14:paraId="052E49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6" w:author="Author"/>
                <w:color w:val="000000"/>
                <w:sz w:val="20"/>
                <w:lang w:eastAsia="ja-JP"/>
              </w:rPr>
            </w:pPr>
          </w:p>
        </w:tc>
        <w:tc>
          <w:tcPr>
            <w:tcW w:w="2530" w:type="dxa"/>
            <w:tcBorders>
              <w:top w:val="single" w:sz="4" w:space="0" w:color="auto"/>
              <w:left w:val="single" w:sz="4" w:space="0" w:color="auto"/>
              <w:bottom w:val="single" w:sz="4" w:space="0" w:color="auto"/>
              <w:right w:val="single" w:sz="4" w:space="0" w:color="auto"/>
            </w:tcBorders>
            <w:vAlign w:val="center"/>
          </w:tcPr>
          <w:p w14:paraId="5BD20C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7" w:author="Author"/>
                <w:color w:val="000000"/>
                <w:sz w:val="20"/>
                <w:lang w:eastAsia="ja-JP"/>
              </w:rPr>
            </w:pPr>
            <w:ins w:id="678" w:author="Author">
              <w:r w:rsidRPr="008F7831">
                <w:rPr>
                  <w:color w:val="000000"/>
                  <w:sz w:val="20"/>
                  <w:lang w:eastAsia="ja-JP"/>
                </w:rPr>
                <w:t xml:space="preserve">Uniform distribution </w:t>
              </w:r>
            </w:ins>
          </w:p>
          <w:p w14:paraId="242BBC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79" w:author="Author"/>
                <w:color w:val="000000"/>
                <w:sz w:val="20"/>
                <w:lang w:eastAsia="ja-JP"/>
              </w:rPr>
            </w:pPr>
            <w:ins w:id="680" w:author="Author">
              <w:r w:rsidRPr="008F7831">
                <w:rPr>
                  <w:color w:val="000000"/>
                  <w:sz w:val="20"/>
                  <w:lang w:eastAsia="ja-JP"/>
                </w:rPr>
                <w:t>(Refer to Rec. ITU-R M.1851)</w:t>
              </w:r>
            </w:ins>
          </w:p>
        </w:tc>
        <w:tc>
          <w:tcPr>
            <w:tcW w:w="2471" w:type="dxa"/>
            <w:tcBorders>
              <w:top w:val="single" w:sz="4" w:space="0" w:color="auto"/>
              <w:left w:val="single" w:sz="4" w:space="0" w:color="auto"/>
              <w:bottom w:val="single" w:sz="4" w:space="0" w:color="auto"/>
              <w:right w:val="single" w:sz="4" w:space="0" w:color="auto"/>
            </w:tcBorders>
            <w:vAlign w:val="center"/>
          </w:tcPr>
          <w:p w14:paraId="3CF9B2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1" w:author="Author"/>
                <w:color w:val="000000"/>
                <w:sz w:val="20"/>
                <w:lang w:eastAsia="ja-JP"/>
              </w:rPr>
            </w:pPr>
            <w:ins w:id="682" w:author="Author">
              <w:r w:rsidRPr="008F7831">
                <w:rPr>
                  <w:color w:val="000000"/>
                  <w:sz w:val="20"/>
                  <w:lang w:eastAsia="ja-JP"/>
                </w:rPr>
                <w:t>Uniform distribution</w:t>
              </w:r>
            </w:ins>
          </w:p>
          <w:p w14:paraId="524FD22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3" w:author="Author"/>
                <w:color w:val="000000"/>
                <w:sz w:val="20"/>
                <w:vertAlign w:val="superscript"/>
                <w:lang w:eastAsia="ja-JP"/>
              </w:rPr>
            </w:pPr>
            <w:ins w:id="684" w:author="Author">
              <w:r w:rsidRPr="008F7831">
                <w:rPr>
                  <w:color w:val="000000"/>
                  <w:sz w:val="20"/>
                  <w:lang w:eastAsia="ja-JP"/>
                </w:rPr>
                <w:t>(Refer to Rec. ITU-R M.1851)</w:t>
              </w:r>
            </w:ins>
          </w:p>
        </w:tc>
      </w:tr>
      <w:tr w:rsidR="008F7831" w:rsidRPr="008F7831" w14:paraId="412F6A45" w14:textId="77777777" w:rsidTr="00FF6CF9">
        <w:trPr>
          <w:trHeight w:val="319"/>
          <w:jc w:val="center"/>
          <w:ins w:id="685"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753B9BE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86" w:author="Author"/>
                <w:color w:val="000000"/>
                <w:sz w:val="20"/>
                <w:lang w:eastAsia="ja-JP"/>
              </w:rPr>
            </w:pPr>
            <w:ins w:id="687" w:author="Author">
              <w:r w:rsidRPr="008F7831">
                <w:rPr>
                  <w:color w:val="000000"/>
                  <w:sz w:val="20"/>
                  <w:lang w:eastAsia="ja-JP"/>
                </w:rPr>
                <w:t>Horizontal beamwidth</w:t>
              </w:r>
            </w:ins>
          </w:p>
        </w:tc>
        <w:tc>
          <w:tcPr>
            <w:tcW w:w="1079" w:type="dxa"/>
            <w:tcBorders>
              <w:top w:val="single" w:sz="4" w:space="0" w:color="auto"/>
              <w:left w:val="single" w:sz="4" w:space="0" w:color="auto"/>
              <w:bottom w:val="single" w:sz="4" w:space="0" w:color="auto"/>
              <w:right w:val="single" w:sz="4" w:space="0" w:color="auto"/>
            </w:tcBorders>
            <w:hideMark/>
          </w:tcPr>
          <w:p w14:paraId="0AD9383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88" w:author="Author"/>
                <w:color w:val="000000"/>
                <w:sz w:val="20"/>
                <w:lang w:eastAsia="ja-JP"/>
              </w:rPr>
            </w:pPr>
            <w:ins w:id="689" w:author="Author">
              <w:r w:rsidRPr="008F7831">
                <w:rPr>
                  <w:color w:val="000000"/>
                  <w:sz w:val="20"/>
                  <w:lang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4A4DCE6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0" w:author="Author"/>
                <w:color w:val="000000"/>
                <w:sz w:val="20"/>
                <w:lang w:eastAsia="ja-JP"/>
              </w:rPr>
            </w:pPr>
            <w:ins w:id="691" w:author="Author">
              <w:r w:rsidRPr="008F7831">
                <w:rPr>
                  <w:color w:val="000000"/>
                  <w:sz w:val="20"/>
                  <w:lang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tcPr>
          <w:p w14:paraId="25F4F38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2" w:author="Author"/>
                <w:color w:val="000000"/>
                <w:sz w:val="20"/>
                <w:lang w:eastAsia="ja-JP"/>
              </w:rPr>
            </w:pPr>
            <w:ins w:id="693" w:author="Author">
              <w:r w:rsidRPr="008F7831">
                <w:rPr>
                  <w:color w:val="000000"/>
                  <w:sz w:val="20"/>
                  <w:lang w:eastAsia="ja-JP"/>
                </w:rPr>
                <w:t>28</w:t>
              </w:r>
            </w:ins>
          </w:p>
        </w:tc>
      </w:tr>
      <w:tr w:rsidR="008F7831" w:rsidRPr="008F7831" w14:paraId="1FFC2B45" w14:textId="77777777" w:rsidTr="00FF6CF9">
        <w:trPr>
          <w:trHeight w:val="279"/>
          <w:jc w:val="center"/>
          <w:ins w:id="694" w:author="Author"/>
        </w:trPr>
        <w:tc>
          <w:tcPr>
            <w:tcW w:w="2130" w:type="dxa"/>
            <w:tcBorders>
              <w:top w:val="single" w:sz="4" w:space="0" w:color="auto"/>
              <w:left w:val="single" w:sz="4" w:space="0" w:color="auto"/>
              <w:bottom w:val="single" w:sz="4" w:space="0" w:color="auto"/>
              <w:right w:val="single" w:sz="4" w:space="0" w:color="auto"/>
            </w:tcBorders>
            <w:vAlign w:val="center"/>
            <w:hideMark/>
          </w:tcPr>
          <w:p w14:paraId="530CA5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95" w:author="Author"/>
                <w:color w:val="000000"/>
                <w:sz w:val="20"/>
                <w:lang w:eastAsia="ja-JP"/>
              </w:rPr>
            </w:pPr>
            <w:ins w:id="696" w:author="Author">
              <w:r w:rsidRPr="008F7831">
                <w:rPr>
                  <w:color w:val="000000"/>
                  <w:sz w:val="20"/>
                  <w:lang w:eastAsia="ja-JP"/>
                </w:rPr>
                <w:t>Vertical beamwidth</w:t>
              </w:r>
            </w:ins>
          </w:p>
        </w:tc>
        <w:tc>
          <w:tcPr>
            <w:tcW w:w="1079" w:type="dxa"/>
            <w:tcBorders>
              <w:top w:val="single" w:sz="4" w:space="0" w:color="auto"/>
              <w:left w:val="single" w:sz="4" w:space="0" w:color="auto"/>
              <w:bottom w:val="single" w:sz="4" w:space="0" w:color="auto"/>
              <w:right w:val="single" w:sz="4" w:space="0" w:color="auto"/>
            </w:tcBorders>
            <w:hideMark/>
          </w:tcPr>
          <w:p w14:paraId="2746F65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7" w:author="Author"/>
                <w:color w:val="000000"/>
                <w:sz w:val="20"/>
                <w:lang w:eastAsia="ja-JP"/>
              </w:rPr>
            </w:pPr>
            <w:ins w:id="698" w:author="Author">
              <w:r w:rsidRPr="008F7831">
                <w:rPr>
                  <w:color w:val="000000"/>
                  <w:sz w:val="20"/>
                  <w:lang w:eastAsia="ja-JP"/>
                </w:rPr>
                <w:t>Degrees</w:t>
              </w:r>
            </w:ins>
          </w:p>
        </w:tc>
        <w:tc>
          <w:tcPr>
            <w:tcW w:w="2530" w:type="dxa"/>
            <w:tcBorders>
              <w:top w:val="single" w:sz="4" w:space="0" w:color="auto"/>
              <w:left w:val="single" w:sz="4" w:space="0" w:color="auto"/>
              <w:bottom w:val="single" w:sz="4" w:space="0" w:color="auto"/>
              <w:right w:val="single" w:sz="4" w:space="0" w:color="auto"/>
            </w:tcBorders>
            <w:vAlign w:val="center"/>
            <w:hideMark/>
          </w:tcPr>
          <w:p w14:paraId="6864BD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99" w:author="Author"/>
                <w:color w:val="000000"/>
                <w:sz w:val="20"/>
                <w:lang w:eastAsia="ja-JP"/>
              </w:rPr>
            </w:pPr>
            <w:ins w:id="700" w:author="Author">
              <w:r w:rsidRPr="008F7831">
                <w:rPr>
                  <w:color w:val="000000"/>
                  <w:sz w:val="20"/>
                  <w:lang w:eastAsia="ja-JP"/>
                </w:rPr>
                <w:t>24</w:t>
              </w:r>
            </w:ins>
          </w:p>
        </w:tc>
        <w:tc>
          <w:tcPr>
            <w:tcW w:w="2471" w:type="dxa"/>
            <w:tcBorders>
              <w:top w:val="single" w:sz="4" w:space="0" w:color="auto"/>
              <w:left w:val="single" w:sz="4" w:space="0" w:color="auto"/>
              <w:bottom w:val="single" w:sz="4" w:space="0" w:color="auto"/>
              <w:right w:val="single" w:sz="4" w:space="0" w:color="auto"/>
            </w:tcBorders>
            <w:vAlign w:val="center"/>
          </w:tcPr>
          <w:p w14:paraId="7BD7C7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1" w:author="Author"/>
                <w:color w:val="000000"/>
                <w:sz w:val="20"/>
                <w:lang w:eastAsia="ja-JP"/>
              </w:rPr>
            </w:pPr>
            <w:ins w:id="702" w:author="Author">
              <w:r w:rsidRPr="008F7831">
                <w:rPr>
                  <w:color w:val="000000"/>
                  <w:sz w:val="20"/>
                  <w:lang w:eastAsia="ja-JP"/>
                </w:rPr>
                <w:t>28</w:t>
              </w:r>
            </w:ins>
          </w:p>
        </w:tc>
      </w:tr>
    </w:tbl>
    <w:p w14:paraId="2814BF20" w14:textId="77777777" w:rsidR="008F7831" w:rsidRPr="008F7831" w:rsidRDefault="008F7831" w:rsidP="008F7831">
      <w:pPr>
        <w:tabs>
          <w:tab w:val="clear" w:pos="1134"/>
          <w:tab w:val="clear" w:pos="1871"/>
          <w:tab w:val="clear" w:pos="2268"/>
        </w:tabs>
        <w:overflowPunct/>
        <w:autoSpaceDE/>
        <w:autoSpaceDN/>
        <w:adjustRightInd/>
        <w:spacing w:before="0"/>
        <w:textAlignment w:val="auto"/>
        <w:rPr>
          <w:ins w:id="703" w:author="Author"/>
          <w:szCs w:val="18"/>
          <w:highlight w:val="magenta"/>
        </w:rPr>
      </w:pPr>
      <w:ins w:id="704" w:author="Author">
        <w:r w:rsidRPr="008F7831">
          <w:rPr>
            <w:szCs w:val="18"/>
            <w:highlight w:val="magenta"/>
          </w:rPr>
          <w:br w:type="page"/>
        </w:r>
      </w:ins>
    </w:p>
    <w:p w14:paraId="3EF4E5EC" w14:textId="77777777" w:rsidR="008F7831" w:rsidRPr="008F7831" w:rsidRDefault="008F7831" w:rsidP="008F7831">
      <w:pPr>
        <w:keepNext/>
        <w:spacing w:before="560" w:after="120"/>
        <w:jc w:val="center"/>
        <w:rPr>
          <w:i/>
          <w:caps/>
          <w:sz w:val="20"/>
        </w:rPr>
      </w:pPr>
      <w:ins w:id="705" w:author="Author">
        <w:r w:rsidRPr="008F7831">
          <w:rPr>
            <w:caps/>
            <w:sz w:val="20"/>
          </w:rPr>
          <w:lastRenderedPageBreak/>
          <w:t xml:space="preserve">TABLE 1 </w:t>
        </w:r>
        <w:r w:rsidRPr="008F7831">
          <w:rPr>
            <w:i/>
            <w:caps/>
            <w:sz w:val="20"/>
          </w:rPr>
          <w:t>(End)</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8F7831" w:rsidRPr="008F7831" w14:paraId="0B5AC77E" w14:textId="77777777" w:rsidTr="008F7831">
        <w:trPr>
          <w:jc w:val="center"/>
          <w:ins w:id="706" w:author="Author"/>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4256A85" w14:textId="77777777" w:rsidR="008F7831" w:rsidRPr="008F7831" w:rsidRDefault="008F7831" w:rsidP="008F7831">
            <w:pPr>
              <w:keepNext/>
              <w:spacing w:before="80" w:after="80"/>
              <w:jc w:val="center"/>
              <w:rPr>
                <w:ins w:id="707" w:author="Author"/>
                <w:rFonts w:ascii="Times New Roman Bold" w:hAnsi="Times New Roman Bold" w:cs="Times New Roman Bold"/>
                <w:b/>
                <w:sz w:val="20"/>
                <w:lang w:eastAsia="ja-JP"/>
              </w:rPr>
            </w:pPr>
            <w:ins w:id="708" w:author="Author">
              <w:r w:rsidRPr="008F7831">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A745DB6" w14:textId="77777777" w:rsidR="008F7831" w:rsidRPr="008F7831" w:rsidRDefault="008F7831" w:rsidP="008F7831">
            <w:pPr>
              <w:keepNext/>
              <w:spacing w:before="80" w:after="80"/>
              <w:jc w:val="center"/>
              <w:rPr>
                <w:ins w:id="709" w:author="Author"/>
                <w:rFonts w:ascii="Times New Roman Bold" w:hAnsi="Times New Roman Bold" w:cs="Times New Roman Bold"/>
                <w:b/>
                <w:sz w:val="20"/>
                <w:lang w:eastAsia="ja-JP"/>
              </w:rPr>
            </w:pPr>
            <w:ins w:id="710" w:author="Author">
              <w:r w:rsidRPr="008F7831">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1D3BF074" w14:textId="77777777" w:rsidR="008F7831" w:rsidRPr="008F7831" w:rsidRDefault="008F7831" w:rsidP="008F7831">
            <w:pPr>
              <w:keepNext/>
              <w:spacing w:before="80" w:after="80"/>
              <w:jc w:val="center"/>
              <w:rPr>
                <w:ins w:id="711" w:author="Author"/>
                <w:rFonts w:ascii="Times New Roman Bold" w:hAnsi="Times New Roman Bold" w:cs="Times New Roman Bold"/>
                <w:b/>
                <w:sz w:val="20"/>
                <w:lang w:eastAsia="ja-JP"/>
              </w:rPr>
            </w:pPr>
            <w:ins w:id="712" w:author="Author">
              <w:r w:rsidRPr="008F7831">
                <w:rPr>
                  <w:rFonts w:ascii="Times New Roman Bold" w:hAnsi="Times New Roman Bold" w:cs="Times New Roman Bold"/>
                  <w:b/>
                  <w:sz w:val="20"/>
                  <w:lang w:eastAsia="ja-JP"/>
                </w:rPr>
                <w:t>System 8</w:t>
              </w:r>
            </w:ins>
          </w:p>
          <w:p w14:paraId="1F8443BF" w14:textId="77777777" w:rsidR="008F7831" w:rsidRPr="008F7831" w:rsidRDefault="008F7831" w:rsidP="008F7831">
            <w:pPr>
              <w:keepNext/>
              <w:spacing w:before="80" w:after="80"/>
              <w:jc w:val="center"/>
              <w:rPr>
                <w:ins w:id="713" w:author="Author"/>
                <w:rFonts w:ascii="Times New Roman Bold" w:hAnsi="Times New Roman Bold" w:cs="Times New Roman Bold"/>
                <w:b/>
                <w:sz w:val="20"/>
                <w:lang w:eastAsia="ja-JP"/>
              </w:rPr>
            </w:pPr>
            <w:ins w:id="714" w:author="Author">
              <w:r w:rsidRPr="008F7831">
                <w:rPr>
                  <w:rFonts w:ascii="Times New Roman Bold" w:hAnsi="Times New Roman Bold" w:cs="Times New Roman Bold"/>
                  <w:b/>
                  <w:sz w:val="20"/>
                  <w:lang w:eastAsia="ja-JP"/>
                </w:rPr>
                <w:t>Airborne</w:t>
              </w:r>
            </w:ins>
          </w:p>
        </w:tc>
        <w:tc>
          <w:tcPr>
            <w:tcW w:w="2849" w:type="dxa"/>
            <w:tcBorders>
              <w:top w:val="single" w:sz="4" w:space="0" w:color="000000"/>
              <w:left w:val="single" w:sz="4" w:space="0" w:color="000000"/>
              <w:bottom w:val="single" w:sz="4" w:space="0" w:color="000000"/>
              <w:right w:val="single" w:sz="4" w:space="0" w:color="000000"/>
            </w:tcBorders>
            <w:shd w:val="clear" w:color="auto" w:fill="D9D9D9"/>
            <w:hideMark/>
          </w:tcPr>
          <w:p w14:paraId="3027B34E" w14:textId="77777777" w:rsidR="008F7831" w:rsidRPr="008F7831" w:rsidRDefault="008F7831" w:rsidP="008F7831">
            <w:pPr>
              <w:keepNext/>
              <w:spacing w:before="80" w:after="80"/>
              <w:jc w:val="center"/>
              <w:rPr>
                <w:ins w:id="715" w:author="Author"/>
                <w:rFonts w:ascii="Times New Roman Bold" w:hAnsi="Times New Roman Bold" w:cs="Times New Roman Bold"/>
                <w:b/>
                <w:sz w:val="20"/>
                <w:lang w:eastAsia="ja-JP"/>
              </w:rPr>
            </w:pPr>
            <w:ins w:id="716" w:author="Author">
              <w:r w:rsidRPr="008F7831">
                <w:rPr>
                  <w:rFonts w:ascii="Times New Roman Bold" w:hAnsi="Times New Roman Bold" w:cs="Times New Roman Bold"/>
                  <w:b/>
                  <w:sz w:val="20"/>
                  <w:lang w:eastAsia="ja-JP"/>
                </w:rPr>
                <w:t>System 8</w:t>
              </w:r>
            </w:ins>
          </w:p>
          <w:p w14:paraId="7E1684A9" w14:textId="77777777" w:rsidR="008F7831" w:rsidRPr="008F7831" w:rsidRDefault="008F7831" w:rsidP="008F7831">
            <w:pPr>
              <w:keepNext/>
              <w:spacing w:before="80" w:after="80"/>
              <w:jc w:val="center"/>
              <w:rPr>
                <w:ins w:id="717" w:author="Author"/>
                <w:rFonts w:ascii="Times New Roman Bold" w:hAnsi="Times New Roman Bold" w:cs="Times New Roman Bold"/>
                <w:b/>
                <w:sz w:val="20"/>
                <w:lang w:eastAsia="ja-JP"/>
              </w:rPr>
            </w:pPr>
            <w:ins w:id="718" w:author="Author">
              <w:r w:rsidRPr="008F7831">
                <w:rPr>
                  <w:rFonts w:ascii="Times New Roman Bold" w:hAnsi="Times New Roman Bold" w:cs="Times New Roman Bold"/>
                  <w:b/>
                  <w:sz w:val="20"/>
                  <w:lang w:eastAsia="ja-JP"/>
                </w:rPr>
                <w:t>Ground</w:t>
              </w:r>
            </w:ins>
          </w:p>
        </w:tc>
        <w:tc>
          <w:tcPr>
            <w:tcW w:w="2835" w:type="dxa"/>
            <w:tcBorders>
              <w:top w:val="single" w:sz="4" w:space="0" w:color="000000"/>
              <w:left w:val="single" w:sz="4" w:space="0" w:color="000000"/>
              <w:bottom w:val="single" w:sz="4" w:space="0" w:color="000000"/>
              <w:right w:val="single" w:sz="4" w:space="0" w:color="auto"/>
            </w:tcBorders>
            <w:shd w:val="clear" w:color="auto" w:fill="D9D9D9"/>
            <w:hideMark/>
          </w:tcPr>
          <w:p w14:paraId="40EC329E" w14:textId="77777777" w:rsidR="008F7831" w:rsidRPr="008F7831" w:rsidRDefault="008F7831" w:rsidP="008F7831">
            <w:pPr>
              <w:keepNext/>
              <w:spacing w:before="80" w:after="80"/>
              <w:jc w:val="center"/>
              <w:rPr>
                <w:ins w:id="719" w:author="Author"/>
                <w:rFonts w:ascii="Times New Roman Bold" w:hAnsi="Times New Roman Bold" w:cs="Times New Roman Bold"/>
                <w:b/>
                <w:sz w:val="20"/>
                <w:lang w:eastAsia="ja-JP"/>
              </w:rPr>
            </w:pPr>
            <w:ins w:id="720" w:author="Author">
              <w:r w:rsidRPr="008F7831">
                <w:rPr>
                  <w:rFonts w:ascii="Times New Roman Bold" w:hAnsi="Times New Roman Bold" w:cs="Times New Roman Bold"/>
                  <w:b/>
                  <w:sz w:val="20"/>
                  <w:lang w:eastAsia="ja-JP"/>
                </w:rPr>
                <w:t>System 8</w:t>
              </w:r>
            </w:ins>
          </w:p>
          <w:p w14:paraId="405EAE8A" w14:textId="77777777" w:rsidR="008F7831" w:rsidRPr="008F7831" w:rsidRDefault="008F7831" w:rsidP="008F7831">
            <w:pPr>
              <w:keepNext/>
              <w:spacing w:before="80" w:after="80"/>
              <w:jc w:val="center"/>
              <w:rPr>
                <w:ins w:id="721" w:author="Author"/>
                <w:rFonts w:ascii="Times New Roman Bold" w:hAnsi="Times New Roman Bold" w:cs="Times New Roman Bold"/>
                <w:b/>
                <w:sz w:val="20"/>
                <w:lang w:eastAsia="ja-JP"/>
              </w:rPr>
            </w:pPr>
            <w:ins w:id="722" w:author="Author">
              <w:r w:rsidRPr="008F7831">
                <w:rPr>
                  <w:rFonts w:ascii="Times New Roman Bold" w:hAnsi="Times New Roman Bold" w:cs="Times New Roman Bold"/>
                  <w:b/>
                  <w:sz w:val="20"/>
                  <w:lang w:eastAsia="ja-JP"/>
                </w:rPr>
                <w:t>Shipborne</w:t>
              </w:r>
            </w:ins>
          </w:p>
        </w:tc>
      </w:tr>
      <w:tr w:rsidR="008F7831" w:rsidRPr="008F7831" w14:paraId="0D0A127F" w14:textId="77777777" w:rsidTr="008F7831">
        <w:trPr>
          <w:jc w:val="center"/>
          <w:ins w:id="723"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34A3DAB5" w14:textId="77777777" w:rsidR="008F7831" w:rsidRPr="008F7831" w:rsidRDefault="008F7831" w:rsidP="008F7831">
            <w:pPr>
              <w:keepNext/>
              <w:spacing w:before="80" w:after="80"/>
              <w:jc w:val="center"/>
              <w:rPr>
                <w:ins w:id="724" w:author="Author"/>
                <w:rFonts w:ascii="Times New Roman Bold" w:hAnsi="Times New Roman Bold" w:cs="Times New Roman Bold"/>
                <w:b/>
                <w:sz w:val="20"/>
                <w:lang w:eastAsia="ja-JP"/>
              </w:rPr>
            </w:pPr>
            <w:ins w:id="725" w:author="Author">
              <w:r w:rsidRPr="008F7831">
                <w:rPr>
                  <w:rFonts w:ascii="Times New Roman Bold" w:hAnsi="Times New Roman Bold" w:cs="Times New Roman Bold"/>
                  <w:b/>
                  <w:sz w:val="20"/>
                  <w:lang w:eastAsia="ja-JP"/>
                </w:rPr>
                <w:t>Transmitter</w:t>
              </w:r>
            </w:ins>
          </w:p>
        </w:tc>
      </w:tr>
      <w:tr w:rsidR="008F7831" w:rsidRPr="008F7831" w14:paraId="6B0D5658" w14:textId="77777777" w:rsidTr="00FF6CF9">
        <w:trPr>
          <w:jc w:val="center"/>
          <w:ins w:id="726" w:author="Author"/>
        </w:trPr>
        <w:tc>
          <w:tcPr>
            <w:tcW w:w="2357" w:type="dxa"/>
            <w:tcBorders>
              <w:top w:val="single" w:sz="4" w:space="0" w:color="000000"/>
              <w:left w:val="single" w:sz="4" w:space="0" w:color="000000"/>
              <w:bottom w:val="single" w:sz="4" w:space="0" w:color="000000"/>
              <w:right w:val="single" w:sz="4" w:space="0" w:color="000000"/>
            </w:tcBorders>
            <w:hideMark/>
          </w:tcPr>
          <w:p w14:paraId="5674433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27" w:author="Author"/>
                <w:sz w:val="20"/>
                <w:lang w:eastAsia="ja-JP"/>
              </w:rPr>
            </w:pPr>
            <w:ins w:id="728"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5436D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29" w:author="Author"/>
                <w:sz w:val="20"/>
                <w:lang w:eastAsia="ja-JP"/>
              </w:rPr>
            </w:pPr>
            <w:ins w:id="730"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6D9E1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1" w:author="Author"/>
                <w:sz w:val="20"/>
                <w:lang w:eastAsia="ja-JP"/>
              </w:rPr>
            </w:pPr>
            <w:ins w:id="732" w:author="Author">
              <w:r w:rsidRPr="008F7831">
                <w:rPr>
                  <w:sz w:val="20"/>
                  <w:lang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2FB2392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3" w:author="Author"/>
                <w:sz w:val="20"/>
                <w:lang w:eastAsia="ja-JP"/>
              </w:rPr>
            </w:pPr>
            <w:ins w:id="734" w:author="Author">
              <w:r w:rsidRPr="008F7831">
                <w:rPr>
                  <w:sz w:val="20"/>
                  <w:lang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348631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5" w:author="Author"/>
                <w:sz w:val="20"/>
                <w:lang w:eastAsia="ja-JP"/>
              </w:rPr>
            </w:pPr>
            <w:ins w:id="736" w:author="Author">
              <w:r w:rsidRPr="008F7831">
                <w:rPr>
                  <w:sz w:val="20"/>
                  <w:lang w:eastAsia="ja-JP"/>
                </w:rPr>
                <w:t>4 800-4 990</w:t>
              </w:r>
            </w:ins>
          </w:p>
        </w:tc>
      </w:tr>
      <w:tr w:rsidR="008F7831" w:rsidRPr="008F7831" w14:paraId="3E7EB776" w14:textId="77777777" w:rsidTr="00FF6CF9">
        <w:trPr>
          <w:jc w:val="center"/>
          <w:ins w:id="737" w:author="Author"/>
        </w:trPr>
        <w:tc>
          <w:tcPr>
            <w:tcW w:w="2357" w:type="dxa"/>
            <w:tcBorders>
              <w:top w:val="single" w:sz="4" w:space="0" w:color="000000"/>
              <w:left w:val="single" w:sz="4" w:space="0" w:color="000000"/>
              <w:bottom w:val="single" w:sz="4" w:space="0" w:color="000000"/>
              <w:right w:val="single" w:sz="4" w:space="0" w:color="000000"/>
            </w:tcBorders>
            <w:hideMark/>
          </w:tcPr>
          <w:p w14:paraId="79B65FA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38" w:author="Author"/>
                <w:sz w:val="20"/>
                <w:lang w:eastAsia="ja-JP"/>
              </w:rPr>
            </w:pPr>
            <w:ins w:id="739" w:author="Author">
              <w:r w:rsidRPr="008F7831">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647FB8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0" w:author="Author"/>
                <w:sz w:val="20"/>
                <w:lang w:eastAsia="ja-JP"/>
              </w:rPr>
            </w:pPr>
            <w:ins w:id="741"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E22A9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2" w:author="Author"/>
                <w:sz w:val="20"/>
                <w:lang w:eastAsia="ja-JP"/>
              </w:rPr>
            </w:pPr>
            <w:ins w:id="743" w:author="Author">
              <w:r w:rsidRPr="008F7831">
                <w:rPr>
                  <w:sz w:val="20"/>
                  <w:lang w:eastAsia="ja-JP"/>
                </w:rPr>
                <w:t>26</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98844E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4" w:author="Author"/>
                <w:sz w:val="20"/>
                <w:lang w:eastAsia="ja-JP"/>
              </w:rPr>
            </w:pPr>
            <w:ins w:id="745" w:author="Author">
              <w:r w:rsidRPr="008F7831">
                <w:rPr>
                  <w:sz w:val="20"/>
                  <w:lang w:eastAsia="ja-JP"/>
                </w:rPr>
                <w:t>46</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BC779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6" w:author="Author"/>
                <w:sz w:val="20"/>
                <w:lang w:eastAsia="ja-JP"/>
              </w:rPr>
            </w:pPr>
            <w:ins w:id="747" w:author="Author">
              <w:r w:rsidRPr="008F7831">
                <w:rPr>
                  <w:sz w:val="20"/>
                  <w:lang w:eastAsia="ja-JP"/>
                </w:rPr>
                <w:t>46</w:t>
              </w:r>
            </w:ins>
          </w:p>
        </w:tc>
      </w:tr>
      <w:tr w:rsidR="008F7831" w:rsidRPr="008F7831" w14:paraId="0E4984C5" w14:textId="77777777" w:rsidTr="00FF6CF9">
        <w:trPr>
          <w:jc w:val="center"/>
          <w:ins w:id="748" w:author="Author"/>
        </w:trPr>
        <w:tc>
          <w:tcPr>
            <w:tcW w:w="2357" w:type="dxa"/>
            <w:tcBorders>
              <w:top w:val="single" w:sz="4" w:space="0" w:color="000000"/>
              <w:left w:val="single" w:sz="4" w:space="0" w:color="000000"/>
              <w:bottom w:val="single" w:sz="4" w:space="0" w:color="000000"/>
              <w:right w:val="single" w:sz="4" w:space="0" w:color="000000"/>
            </w:tcBorders>
            <w:hideMark/>
          </w:tcPr>
          <w:p w14:paraId="1E5106D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9" w:author="Author"/>
                <w:sz w:val="20"/>
                <w:lang w:eastAsia="ja-JP"/>
              </w:rPr>
            </w:pPr>
            <w:ins w:id="750" w:author="Author">
              <w:r w:rsidRPr="008F7831">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2580C2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1" w:author="Author"/>
                <w:sz w:val="20"/>
                <w:lang w:eastAsia="ja-JP"/>
              </w:rPr>
            </w:pPr>
            <w:ins w:id="752"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C5766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3" w:author="Author"/>
                <w:sz w:val="20"/>
                <w:lang w:eastAsia="ja-JP"/>
              </w:rPr>
            </w:pPr>
            <w:ins w:id="754" w:author="Author">
              <w:r w:rsidRPr="008F7831">
                <w:rPr>
                  <w:sz w:val="20"/>
                  <w:lang w:eastAsia="ja-JP"/>
                </w:rPr>
                <w:t>40/50/60/80/100</w:t>
              </w:r>
            </w:ins>
          </w:p>
          <w:p w14:paraId="4D5BDEA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5" w:author="Author"/>
                <w:sz w:val="20"/>
                <w:lang w:eastAsia="ja-JP"/>
              </w:rPr>
            </w:pPr>
            <w:ins w:id="756"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8797DF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7" w:author="Author"/>
                <w:sz w:val="20"/>
                <w:lang w:eastAsia="ja-JP"/>
              </w:rPr>
            </w:pPr>
            <w:ins w:id="758" w:author="Author">
              <w:r w:rsidRPr="008F7831">
                <w:rPr>
                  <w:sz w:val="20"/>
                  <w:lang w:eastAsia="ja-JP"/>
                </w:rPr>
                <w:t>40/50/60/80/100</w:t>
              </w:r>
            </w:ins>
          </w:p>
          <w:p w14:paraId="47E249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9" w:author="Author"/>
                <w:sz w:val="20"/>
                <w:lang w:eastAsia="ja-JP"/>
              </w:rPr>
            </w:pPr>
            <w:ins w:id="760"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F2FFB6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1" w:author="Author"/>
                <w:sz w:val="20"/>
                <w:lang w:eastAsia="ja-JP"/>
              </w:rPr>
            </w:pPr>
            <w:ins w:id="762" w:author="Author">
              <w:r w:rsidRPr="008F7831">
                <w:rPr>
                  <w:sz w:val="20"/>
                  <w:lang w:eastAsia="ja-JP"/>
                </w:rPr>
                <w:t>40/50/60/80/100</w:t>
              </w:r>
            </w:ins>
          </w:p>
          <w:p w14:paraId="7ECCB5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3" w:author="Author"/>
                <w:sz w:val="20"/>
                <w:lang w:eastAsia="ja-JP"/>
              </w:rPr>
            </w:pPr>
            <w:ins w:id="764"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r>
      <w:tr w:rsidR="008F7831" w:rsidRPr="008F7831" w14:paraId="374A1934" w14:textId="77777777" w:rsidTr="008F7831">
        <w:trPr>
          <w:jc w:val="center"/>
          <w:ins w:id="765"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35772819" w14:textId="77777777" w:rsidR="008F7831" w:rsidRPr="008F7831" w:rsidRDefault="008F7831" w:rsidP="008F7831">
            <w:pPr>
              <w:keepNext/>
              <w:spacing w:before="80" w:after="80"/>
              <w:jc w:val="center"/>
              <w:rPr>
                <w:ins w:id="766" w:author="Author"/>
                <w:rFonts w:ascii="Times New Roman Bold" w:hAnsi="Times New Roman Bold" w:cs="Times New Roman Bold"/>
                <w:b/>
                <w:sz w:val="20"/>
                <w:lang w:eastAsia="ja-JP"/>
              </w:rPr>
            </w:pPr>
            <w:ins w:id="767" w:author="Author">
              <w:r w:rsidRPr="008F7831">
                <w:rPr>
                  <w:rFonts w:ascii="Times New Roman Bold" w:hAnsi="Times New Roman Bold" w:cs="Times New Roman Bold"/>
                  <w:b/>
                  <w:sz w:val="20"/>
                  <w:lang w:eastAsia="ja-JP"/>
                </w:rPr>
                <w:t>Receiver</w:t>
              </w:r>
            </w:ins>
          </w:p>
        </w:tc>
      </w:tr>
      <w:tr w:rsidR="008F7831" w:rsidRPr="008F7831" w14:paraId="7212AF61" w14:textId="77777777" w:rsidTr="00FF6CF9">
        <w:trPr>
          <w:jc w:val="center"/>
          <w:ins w:id="768" w:author="Author"/>
        </w:trPr>
        <w:tc>
          <w:tcPr>
            <w:tcW w:w="2357" w:type="dxa"/>
            <w:tcBorders>
              <w:top w:val="single" w:sz="4" w:space="0" w:color="000000"/>
              <w:left w:val="single" w:sz="4" w:space="0" w:color="000000"/>
              <w:bottom w:val="single" w:sz="4" w:space="0" w:color="000000"/>
              <w:right w:val="single" w:sz="4" w:space="0" w:color="000000"/>
            </w:tcBorders>
            <w:hideMark/>
          </w:tcPr>
          <w:p w14:paraId="30B5BCB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9" w:author="Author"/>
                <w:sz w:val="20"/>
                <w:lang w:eastAsia="ja-JP"/>
              </w:rPr>
            </w:pPr>
            <w:ins w:id="770" w:author="Author">
              <w:r w:rsidRPr="008F7831">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4716076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1" w:author="Author"/>
                <w:sz w:val="20"/>
                <w:lang w:eastAsia="ja-JP"/>
              </w:rPr>
            </w:pPr>
            <w:ins w:id="772"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327FB5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3" w:author="Author"/>
                <w:sz w:val="20"/>
                <w:lang w:eastAsia="ja-JP"/>
              </w:rPr>
            </w:pPr>
            <w:ins w:id="774" w:author="Author">
              <w:r w:rsidRPr="008F7831">
                <w:rPr>
                  <w:sz w:val="20"/>
                  <w:lang w:eastAsia="ja-JP"/>
                </w:rPr>
                <w:t>4 800-4 990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FE17C5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5" w:author="Author"/>
                <w:sz w:val="20"/>
                <w:lang w:eastAsia="ja-JP"/>
              </w:rPr>
            </w:pPr>
            <w:ins w:id="776" w:author="Author">
              <w:r w:rsidRPr="008F7831">
                <w:rPr>
                  <w:sz w:val="20"/>
                  <w:lang w:eastAsia="ja-JP"/>
                </w:rPr>
                <w:t>4 800-4 990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86CD4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7" w:author="Author"/>
                <w:sz w:val="20"/>
                <w:lang w:eastAsia="ja-JP"/>
              </w:rPr>
            </w:pPr>
            <w:ins w:id="778" w:author="Author">
              <w:r w:rsidRPr="008F7831">
                <w:rPr>
                  <w:sz w:val="20"/>
                  <w:lang w:eastAsia="ja-JP"/>
                </w:rPr>
                <w:t>4 800-4 990</w:t>
              </w:r>
            </w:ins>
          </w:p>
        </w:tc>
      </w:tr>
      <w:tr w:rsidR="008F7831" w:rsidRPr="008F7831" w14:paraId="5A316870" w14:textId="77777777" w:rsidTr="00FF6CF9">
        <w:trPr>
          <w:jc w:val="center"/>
          <w:ins w:id="779" w:author="Author"/>
        </w:trPr>
        <w:tc>
          <w:tcPr>
            <w:tcW w:w="2357" w:type="dxa"/>
            <w:tcBorders>
              <w:top w:val="single" w:sz="4" w:space="0" w:color="000000"/>
              <w:left w:val="single" w:sz="4" w:space="0" w:color="000000"/>
              <w:bottom w:val="single" w:sz="4" w:space="0" w:color="000000"/>
              <w:right w:val="single" w:sz="4" w:space="0" w:color="000000"/>
            </w:tcBorders>
            <w:hideMark/>
          </w:tcPr>
          <w:p w14:paraId="51DF21A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0" w:author="Author"/>
                <w:sz w:val="20"/>
                <w:lang w:eastAsia="ja-JP"/>
              </w:rPr>
            </w:pPr>
            <w:ins w:id="781" w:author="Author">
              <w:r w:rsidRPr="008F7831">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781C23B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2" w:author="Author"/>
                <w:sz w:val="20"/>
                <w:lang w:eastAsia="ja-JP"/>
              </w:rPr>
            </w:pPr>
            <w:ins w:id="783" w:author="Author">
              <w:r w:rsidRPr="008F7831">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A9422D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4" w:author="Author"/>
                <w:sz w:val="20"/>
                <w:lang w:eastAsia="ja-JP"/>
              </w:rPr>
            </w:pPr>
            <w:ins w:id="785" w:author="Author">
              <w:r w:rsidRPr="008F7831">
                <w:rPr>
                  <w:sz w:val="20"/>
                  <w:lang w:eastAsia="ja-JP"/>
                </w:rPr>
                <w:t>40/50/60/80/100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00869E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6" w:author="Author"/>
                <w:sz w:val="20"/>
                <w:lang w:eastAsia="ja-JP"/>
              </w:rPr>
            </w:pPr>
            <w:ins w:id="787" w:author="Author">
              <w:r w:rsidRPr="008F7831">
                <w:rPr>
                  <w:sz w:val="20"/>
                  <w:lang w:eastAsia="ja-JP"/>
                </w:rPr>
                <w:t>40/50/60/80/100</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DD331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8" w:author="Author"/>
                <w:sz w:val="20"/>
                <w:lang w:eastAsia="ja-JP"/>
              </w:rPr>
            </w:pPr>
            <w:ins w:id="789" w:author="Author">
              <w:r w:rsidRPr="008F7831">
                <w:rPr>
                  <w:sz w:val="20"/>
                  <w:lang w:eastAsia="ja-JP"/>
                </w:rPr>
                <w:t>40/50/60/80/100</w:t>
              </w:r>
            </w:ins>
          </w:p>
        </w:tc>
      </w:tr>
      <w:tr w:rsidR="008F7831" w:rsidRPr="008F7831" w14:paraId="12D09ACF" w14:textId="77777777" w:rsidTr="00FF6CF9">
        <w:trPr>
          <w:jc w:val="center"/>
          <w:ins w:id="790" w:author="Author"/>
        </w:trPr>
        <w:tc>
          <w:tcPr>
            <w:tcW w:w="2357" w:type="dxa"/>
            <w:tcBorders>
              <w:top w:val="single" w:sz="4" w:space="0" w:color="000000"/>
              <w:left w:val="single" w:sz="4" w:space="0" w:color="000000"/>
              <w:bottom w:val="single" w:sz="4" w:space="0" w:color="000000"/>
              <w:right w:val="single" w:sz="4" w:space="0" w:color="000000"/>
            </w:tcBorders>
            <w:hideMark/>
          </w:tcPr>
          <w:p w14:paraId="34806D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1" w:author="Author"/>
                <w:sz w:val="20"/>
                <w:lang w:eastAsia="ja-JP"/>
              </w:rPr>
            </w:pPr>
            <w:ins w:id="792" w:author="Author">
              <w:r w:rsidRPr="008F7831">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3DE54A5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3" w:author="Author"/>
                <w:sz w:val="20"/>
                <w:lang w:eastAsia="ja-JP"/>
              </w:rPr>
            </w:pPr>
            <w:ins w:id="794" w:author="Author">
              <w:r w:rsidRPr="008F7831">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060EC2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5" w:author="Author"/>
                <w:sz w:val="20"/>
                <w:lang w:eastAsia="ja-JP"/>
              </w:rPr>
            </w:pPr>
            <w:ins w:id="796" w:author="Author">
              <w:r w:rsidRPr="008F7831">
                <w:rPr>
                  <w:sz w:val="20"/>
                  <w:lang w:eastAsia="ja-JP"/>
                </w:rPr>
                <w:t>9</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41506F2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7" w:author="Author"/>
                <w:sz w:val="20"/>
                <w:lang w:eastAsia="ja-JP"/>
              </w:rPr>
            </w:pPr>
            <w:ins w:id="798" w:author="Author">
              <w:r w:rsidRPr="008F7831">
                <w:rPr>
                  <w:sz w:val="20"/>
                  <w:lang w:eastAsia="ja-JP"/>
                </w:rPr>
                <w:t>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5C4327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9" w:author="Author"/>
                <w:sz w:val="20"/>
                <w:lang w:eastAsia="ja-JP"/>
              </w:rPr>
            </w:pPr>
            <w:ins w:id="800" w:author="Author">
              <w:r w:rsidRPr="008F7831">
                <w:rPr>
                  <w:sz w:val="20"/>
                  <w:lang w:eastAsia="ja-JP"/>
                </w:rPr>
                <w:t>5</w:t>
              </w:r>
            </w:ins>
          </w:p>
        </w:tc>
      </w:tr>
      <w:tr w:rsidR="008F7831" w:rsidRPr="008F7831" w14:paraId="48951AA6" w14:textId="77777777" w:rsidTr="00FF6CF9">
        <w:trPr>
          <w:jc w:val="center"/>
          <w:ins w:id="801" w:author="Author"/>
        </w:trPr>
        <w:tc>
          <w:tcPr>
            <w:tcW w:w="2357" w:type="dxa"/>
            <w:tcBorders>
              <w:top w:val="single" w:sz="4" w:space="0" w:color="000000"/>
              <w:left w:val="single" w:sz="4" w:space="0" w:color="000000"/>
              <w:bottom w:val="single" w:sz="4" w:space="0" w:color="000000"/>
              <w:right w:val="single" w:sz="4" w:space="0" w:color="000000"/>
            </w:tcBorders>
            <w:hideMark/>
          </w:tcPr>
          <w:p w14:paraId="67CFA4A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2" w:author="Author"/>
                <w:sz w:val="20"/>
                <w:lang w:eastAsia="ja-JP"/>
              </w:rPr>
            </w:pPr>
            <w:ins w:id="803" w:author="Author">
              <w:r w:rsidRPr="008F7831">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23ED8AD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4" w:author="Author"/>
                <w:sz w:val="20"/>
                <w:lang w:eastAsia="ja-JP"/>
              </w:rPr>
            </w:pPr>
            <w:ins w:id="805" w:author="Author">
              <w:r w:rsidRPr="008F7831">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AF5307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6" w:author="Author"/>
                <w:sz w:val="20"/>
                <w:lang w:eastAsia="ja-JP"/>
              </w:rPr>
            </w:pPr>
            <w:ins w:id="807" w:author="Author">
              <w:r w:rsidRPr="008F7831">
                <w:rPr>
                  <w:sz w:val="20"/>
                  <w:lang w:eastAsia="ja-JP"/>
                </w:rPr>
                <w:t>−89 … -85</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B50A8C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8" w:author="Author"/>
                <w:sz w:val="20"/>
                <w:lang w:eastAsia="ja-JP"/>
              </w:rPr>
            </w:pPr>
            <w:ins w:id="809" w:author="Author">
              <w:r w:rsidRPr="008F7831">
                <w:rPr>
                  <w:sz w:val="20"/>
                  <w:lang w:eastAsia="ja-JP"/>
                </w:rPr>
                <w:t>−93 … -89</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066F3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0" w:author="Author"/>
                <w:sz w:val="20"/>
                <w:lang w:eastAsia="ja-JP"/>
              </w:rPr>
            </w:pPr>
            <w:ins w:id="811" w:author="Author">
              <w:r w:rsidRPr="008F7831">
                <w:rPr>
                  <w:sz w:val="20"/>
                  <w:lang w:eastAsia="ja-JP"/>
                </w:rPr>
                <w:t>−93 … -89</w:t>
              </w:r>
            </w:ins>
          </w:p>
        </w:tc>
      </w:tr>
      <w:tr w:rsidR="008F7831" w:rsidRPr="008F7831" w14:paraId="0A3E86C1" w14:textId="77777777" w:rsidTr="008F7831">
        <w:trPr>
          <w:jc w:val="center"/>
          <w:ins w:id="812" w:author="Author"/>
        </w:trPr>
        <w:tc>
          <w:tcPr>
            <w:tcW w:w="12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2C36C9" w14:textId="77777777" w:rsidR="008F7831" w:rsidRPr="008F7831" w:rsidRDefault="008F7831" w:rsidP="008F7831">
            <w:pPr>
              <w:keepNext/>
              <w:spacing w:before="80" w:after="80"/>
              <w:jc w:val="center"/>
              <w:rPr>
                <w:ins w:id="813" w:author="Author"/>
                <w:rFonts w:ascii="Times New Roman Bold" w:hAnsi="Times New Roman Bold" w:cs="Times New Roman Bold"/>
                <w:b/>
                <w:sz w:val="20"/>
                <w:lang w:eastAsia="ja-JP"/>
              </w:rPr>
            </w:pPr>
            <w:ins w:id="814" w:author="Author">
              <w:r w:rsidRPr="008F7831">
                <w:rPr>
                  <w:rFonts w:ascii="Times New Roman Bold" w:hAnsi="Times New Roman Bold" w:cs="Times New Roman Bold"/>
                  <w:b/>
                  <w:sz w:val="20"/>
                  <w:lang w:eastAsia="ja-JP"/>
                </w:rPr>
                <w:t>Antenna</w:t>
              </w:r>
            </w:ins>
          </w:p>
        </w:tc>
      </w:tr>
      <w:tr w:rsidR="008F7831" w:rsidRPr="008F7831" w14:paraId="58612285" w14:textId="77777777" w:rsidTr="00FF6CF9">
        <w:trPr>
          <w:jc w:val="center"/>
          <w:ins w:id="815"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BC4436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6" w:author="Author"/>
                <w:sz w:val="20"/>
                <w:lang w:eastAsia="ja-JP"/>
              </w:rPr>
            </w:pPr>
            <w:ins w:id="817" w:author="Author">
              <w:r w:rsidRPr="008F7831">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535A7D1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8"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17EB24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9" w:author="Author"/>
                <w:sz w:val="20"/>
                <w:lang w:eastAsia="ja-JP"/>
              </w:rPr>
            </w:pPr>
            <w:ins w:id="820" w:author="Author">
              <w:r w:rsidRPr="008F7831">
                <w:rPr>
                  <w:sz w:val="20"/>
                  <w:lang w:eastAsia="ja-JP"/>
                </w:rPr>
                <w:t>Omnidirectional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048B1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1" w:author="Author"/>
                <w:sz w:val="20"/>
                <w:lang w:eastAsia="ja-JP"/>
              </w:rPr>
            </w:pPr>
            <w:ins w:id="822" w:author="Author">
              <w:r w:rsidRPr="008F7831">
                <w:rPr>
                  <w:sz w:val="20"/>
                  <w:lang w:eastAsia="ja-JP"/>
                </w:rPr>
                <w:t>Directional (steerable, MIMO)</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67BCFDC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3" w:author="Author"/>
                <w:sz w:val="20"/>
                <w:lang w:eastAsia="ja-JP"/>
              </w:rPr>
            </w:pPr>
            <w:ins w:id="824" w:author="Author">
              <w:r w:rsidRPr="008F7831">
                <w:rPr>
                  <w:sz w:val="20"/>
                  <w:lang w:eastAsia="ja-JP"/>
                </w:rPr>
                <w:t>Directional (steerable, MIMO)</w:t>
              </w:r>
            </w:ins>
          </w:p>
        </w:tc>
      </w:tr>
      <w:tr w:rsidR="008F7831" w:rsidRPr="008F7831" w14:paraId="170B9C07" w14:textId="77777777" w:rsidTr="00FF6CF9">
        <w:trPr>
          <w:jc w:val="center"/>
          <w:ins w:id="825"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17636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26" w:author="Author"/>
                <w:sz w:val="20"/>
                <w:lang w:eastAsia="ja-JP"/>
              </w:rPr>
            </w:pPr>
            <w:ins w:id="827" w:author="Author">
              <w:r w:rsidRPr="008F7831">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F28464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8" w:author="Author"/>
                <w:sz w:val="20"/>
                <w:lang w:eastAsia="ja-JP"/>
              </w:rPr>
            </w:pPr>
            <w:proofErr w:type="spellStart"/>
            <w:ins w:id="829"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1BE3E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0" w:author="Author"/>
                <w:sz w:val="20"/>
              </w:rPr>
            </w:pPr>
            <w:ins w:id="831" w:author="Author">
              <w:r w:rsidRPr="008F7831">
                <w:rPr>
                  <w:sz w:val="20"/>
                  <w:lang w:eastAsia="ja-JP"/>
                </w:rPr>
                <w:t>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64023EC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2" w:author="Author"/>
                <w:sz w:val="20"/>
              </w:rPr>
            </w:pPr>
            <w:ins w:id="833" w:author="Author">
              <w:r w:rsidRPr="008F7831">
                <w:rPr>
                  <w:sz w:val="20"/>
                  <w:lang w:eastAsia="ja-JP"/>
                </w:rPr>
                <w:t>15</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452E29E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4" w:author="Author"/>
                <w:sz w:val="20"/>
              </w:rPr>
            </w:pPr>
            <w:ins w:id="835" w:author="Author">
              <w:r w:rsidRPr="008F7831">
                <w:rPr>
                  <w:sz w:val="20"/>
                  <w:lang w:eastAsia="ja-JP"/>
                </w:rPr>
                <w:t>15</w:t>
              </w:r>
            </w:ins>
          </w:p>
        </w:tc>
      </w:tr>
      <w:tr w:rsidR="008F7831" w:rsidRPr="008F7831" w14:paraId="40600955" w14:textId="77777777" w:rsidTr="00FF6CF9">
        <w:trPr>
          <w:trHeight w:val="287"/>
          <w:jc w:val="center"/>
          <w:ins w:id="836"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36D891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7" w:author="Author"/>
                <w:sz w:val="20"/>
                <w:lang w:eastAsia="ja-JP"/>
              </w:rPr>
            </w:pPr>
            <w:ins w:id="838"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0C311B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9" w:author="Author"/>
                <w:sz w:val="20"/>
                <w:lang w:eastAsia="ja-JP"/>
              </w:rPr>
            </w:pPr>
            <w:proofErr w:type="spellStart"/>
            <w:ins w:id="840" w:author="Author">
              <w:r w:rsidRPr="008F7831">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2F18B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1" w:author="Author"/>
                <w:sz w:val="20"/>
                <w:lang w:eastAsia="ja-JP"/>
              </w:rPr>
            </w:pPr>
            <w:ins w:id="842" w:author="Author">
              <w:r w:rsidRPr="008F7831">
                <w:rPr>
                  <w:sz w:val="20"/>
                  <w:lang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77CCE6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3" w:author="Author"/>
                <w:sz w:val="20"/>
                <w:lang w:eastAsia="ja-JP"/>
              </w:rPr>
            </w:pPr>
            <w:ins w:id="844" w:author="Author">
              <w:r w:rsidRPr="008F7831">
                <w:rPr>
                  <w:sz w:val="20"/>
                  <w:lang w:eastAsia="ja-JP"/>
                </w:rPr>
                <w:t>N/A</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2A05EC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5" w:author="Author"/>
                <w:sz w:val="20"/>
              </w:rPr>
            </w:pPr>
            <w:ins w:id="846" w:author="Author">
              <w:r w:rsidRPr="008F7831">
                <w:rPr>
                  <w:sz w:val="20"/>
                  <w:lang w:eastAsia="ja-JP"/>
                </w:rPr>
                <w:t>N/A</w:t>
              </w:r>
            </w:ins>
          </w:p>
        </w:tc>
      </w:tr>
      <w:tr w:rsidR="008F7831" w:rsidRPr="008F7831" w14:paraId="0FD9BE2D" w14:textId="77777777" w:rsidTr="00FF6CF9">
        <w:trPr>
          <w:jc w:val="center"/>
          <w:ins w:id="847"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F52E0A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8" w:author="Author"/>
                <w:sz w:val="20"/>
                <w:lang w:eastAsia="ja-JP"/>
              </w:rPr>
            </w:pPr>
            <w:ins w:id="849" w:author="Author">
              <w:r w:rsidRPr="008F7831">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6981AA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0"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E89352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1" w:author="Author"/>
                <w:sz w:val="20"/>
                <w:lang w:eastAsia="ja-JP"/>
              </w:rPr>
            </w:pPr>
            <w:ins w:id="852" w:author="Author">
              <w:r w:rsidRPr="008F7831">
                <w:rPr>
                  <w:sz w:val="20"/>
                  <w:lang w:eastAsia="ja-JP"/>
                </w:rPr>
                <w:t>Vertical</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60C7F39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3" w:author="Author"/>
                <w:sz w:val="20"/>
                <w:lang w:eastAsia="ja-JP"/>
              </w:rPr>
            </w:pPr>
            <w:ins w:id="854" w:author="Author">
              <w:r w:rsidRPr="008F7831">
                <w:rPr>
                  <w:sz w:val="20"/>
                  <w:lang w:eastAsia="ja-JP"/>
                </w:rPr>
                <w:t>Vertical</w:t>
              </w:r>
            </w:ins>
          </w:p>
        </w:tc>
        <w:tc>
          <w:tcPr>
            <w:tcW w:w="2835" w:type="dxa"/>
            <w:tcBorders>
              <w:top w:val="single" w:sz="4" w:space="0" w:color="000000"/>
              <w:left w:val="single" w:sz="4" w:space="0" w:color="000000"/>
              <w:bottom w:val="single" w:sz="4" w:space="0" w:color="000000"/>
              <w:right w:val="single" w:sz="4" w:space="0" w:color="auto"/>
            </w:tcBorders>
            <w:vAlign w:val="center"/>
            <w:hideMark/>
          </w:tcPr>
          <w:p w14:paraId="71D83E4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5" w:author="Author"/>
                <w:sz w:val="20"/>
                <w:lang w:eastAsia="ja-JP"/>
              </w:rPr>
            </w:pPr>
            <w:ins w:id="856" w:author="Author">
              <w:r w:rsidRPr="008F7831">
                <w:rPr>
                  <w:sz w:val="20"/>
                  <w:lang w:eastAsia="ja-JP"/>
                </w:rPr>
                <w:t>Vertical</w:t>
              </w:r>
            </w:ins>
          </w:p>
        </w:tc>
      </w:tr>
      <w:tr w:rsidR="008F7831" w:rsidRPr="008F7831" w14:paraId="261733E3" w14:textId="77777777" w:rsidTr="00FF6CF9">
        <w:trPr>
          <w:jc w:val="center"/>
          <w:ins w:id="857"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F6187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8" w:author="Author"/>
                <w:sz w:val="20"/>
                <w:lang w:eastAsia="ja-JP"/>
              </w:rPr>
            </w:pPr>
            <w:ins w:id="859" w:author="Author">
              <w:r w:rsidRPr="008F7831">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4B94906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0" w:author="Author"/>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D7571C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1" w:author="Author"/>
                <w:sz w:val="20"/>
                <w:lang w:eastAsia="ja-JP"/>
              </w:rPr>
            </w:pPr>
            <w:ins w:id="862" w:author="Author">
              <w:r w:rsidRPr="008F7831">
                <w:rPr>
                  <w:sz w:val="20"/>
                  <w:lang w:eastAsia="ja-JP"/>
                </w:rPr>
                <w:t>N/A</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3D9B94E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3" w:author="Author"/>
                <w:sz w:val="20"/>
                <w:lang w:eastAsia="ja-JP"/>
              </w:rPr>
            </w:pPr>
            <w:ins w:id="864" w:author="Author">
              <w:r w:rsidRPr="008F7831">
                <w:rPr>
                  <w:sz w:val="20"/>
                  <w:lang w:eastAsia="ja-JP"/>
                </w:rPr>
                <w:t>Rec ITU-R F.1336</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4AC03B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5" w:author="Author"/>
                <w:sz w:val="20"/>
                <w:lang w:eastAsia="ja-JP"/>
              </w:rPr>
            </w:pPr>
            <w:ins w:id="866" w:author="Author">
              <w:r w:rsidRPr="008F7831">
                <w:rPr>
                  <w:sz w:val="20"/>
                  <w:lang w:eastAsia="ja-JP"/>
                </w:rPr>
                <w:t>Rec ITU-R F.1336</w:t>
              </w:r>
            </w:ins>
          </w:p>
        </w:tc>
      </w:tr>
      <w:tr w:rsidR="008F7831" w:rsidRPr="008F7831" w14:paraId="572A0801" w14:textId="77777777" w:rsidTr="00FF6CF9">
        <w:trPr>
          <w:jc w:val="center"/>
          <w:ins w:id="867"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32E4B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8" w:author="Author"/>
                <w:sz w:val="20"/>
                <w:lang w:eastAsia="ja-JP"/>
              </w:rPr>
            </w:pPr>
            <w:ins w:id="869" w:author="Author">
              <w:r w:rsidRPr="008F7831">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02259EB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0" w:author="Author"/>
                <w:sz w:val="20"/>
                <w:lang w:eastAsia="ja-JP"/>
              </w:rPr>
            </w:pPr>
            <w:ins w:id="871"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846DE1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2" w:author="Author"/>
                <w:sz w:val="20"/>
                <w:lang w:eastAsia="ja-JP"/>
              </w:rPr>
            </w:pPr>
            <w:ins w:id="873" w:author="Author">
              <w:r w:rsidRPr="008F7831">
                <w:rPr>
                  <w:sz w:val="20"/>
                  <w:lang w:eastAsia="ja-JP"/>
                </w:rPr>
                <w:t>360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51C241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4" w:author="Author"/>
                <w:sz w:val="20"/>
                <w:lang w:eastAsia="ja-JP"/>
              </w:rPr>
            </w:pPr>
            <w:ins w:id="875" w:author="Author">
              <w:r w:rsidRPr="008F7831">
                <w:rPr>
                  <w:sz w:val="20"/>
                  <w:lang w:eastAsia="ja-JP"/>
                </w:rPr>
                <w:t>65</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45B21B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6" w:author="Author"/>
                <w:sz w:val="20"/>
                <w:lang w:eastAsia="ja-JP"/>
              </w:rPr>
            </w:pPr>
            <w:ins w:id="877" w:author="Author">
              <w:r w:rsidRPr="008F7831">
                <w:rPr>
                  <w:sz w:val="20"/>
                  <w:lang w:eastAsia="ja-JP"/>
                </w:rPr>
                <w:t>65</w:t>
              </w:r>
            </w:ins>
          </w:p>
        </w:tc>
      </w:tr>
      <w:tr w:rsidR="008F7831" w:rsidRPr="008F7831" w14:paraId="55616D02" w14:textId="77777777" w:rsidTr="00FF6CF9">
        <w:trPr>
          <w:jc w:val="center"/>
          <w:ins w:id="878" w:author="Author"/>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0281FE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79" w:author="Author"/>
                <w:sz w:val="20"/>
                <w:lang w:eastAsia="ja-JP"/>
              </w:rPr>
            </w:pPr>
            <w:ins w:id="880" w:author="Author">
              <w:r w:rsidRPr="008F7831">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501FBD3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1" w:author="Author"/>
                <w:sz w:val="20"/>
                <w:lang w:eastAsia="ja-JP"/>
              </w:rPr>
            </w:pPr>
            <w:ins w:id="882" w:author="Author">
              <w:r w:rsidRPr="008F7831">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CAC007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3" w:author="Author"/>
                <w:sz w:val="20"/>
                <w:lang w:eastAsia="ja-JP"/>
              </w:rPr>
            </w:pPr>
            <w:ins w:id="884" w:author="Author">
              <w:r w:rsidRPr="008F7831">
                <w:rPr>
                  <w:sz w:val="20"/>
                  <w:lang w:eastAsia="ja-JP"/>
                </w:rPr>
                <w:t>90</w:t>
              </w:r>
            </w:ins>
          </w:p>
        </w:tc>
        <w:tc>
          <w:tcPr>
            <w:tcW w:w="2849" w:type="dxa"/>
            <w:tcBorders>
              <w:top w:val="single" w:sz="4" w:space="0" w:color="000000"/>
              <w:left w:val="single" w:sz="4" w:space="0" w:color="000000"/>
              <w:bottom w:val="single" w:sz="4" w:space="0" w:color="000000"/>
              <w:right w:val="single" w:sz="4" w:space="0" w:color="000000"/>
            </w:tcBorders>
            <w:vAlign w:val="center"/>
            <w:hideMark/>
          </w:tcPr>
          <w:p w14:paraId="1D9AB9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5" w:author="Author"/>
                <w:sz w:val="20"/>
                <w:lang w:eastAsia="ja-JP"/>
              </w:rPr>
            </w:pPr>
            <w:ins w:id="886" w:author="Author">
              <w:r w:rsidRPr="008F7831">
                <w:rPr>
                  <w:sz w:val="20"/>
                  <w:lang w:eastAsia="ja-JP"/>
                </w:rPr>
                <w:t>90</w:t>
              </w:r>
            </w:ins>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3C205B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7" w:author="Author"/>
                <w:sz w:val="20"/>
                <w:lang w:eastAsia="ja-JP"/>
              </w:rPr>
            </w:pPr>
            <w:ins w:id="888" w:author="Author">
              <w:r w:rsidRPr="008F7831">
                <w:rPr>
                  <w:sz w:val="20"/>
                  <w:lang w:eastAsia="ja-JP"/>
                </w:rPr>
                <w:t>90</w:t>
              </w:r>
            </w:ins>
          </w:p>
        </w:tc>
      </w:tr>
    </w:tbl>
    <w:p w14:paraId="159FBC6C" w14:textId="77777777" w:rsidR="008F7831" w:rsidRPr="008F7831" w:rsidRDefault="008F7831" w:rsidP="008F7831">
      <w:pPr>
        <w:rPr>
          <w:b/>
          <w:sz w:val="28"/>
        </w:rPr>
      </w:pPr>
    </w:p>
    <w:p w14:paraId="2C0C34C8" w14:textId="77777777" w:rsidR="008F7831" w:rsidRPr="008F7831" w:rsidRDefault="008F7831" w:rsidP="008F7831">
      <w:pPr>
        <w:rPr>
          <w:b/>
          <w:sz w:val="28"/>
        </w:rPr>
      </w:pPr>
    </w:p>
    <w:p w14:paraId="6B51A350" w14:textId="77777777" w:rsidR="008F7831" w:rsidRPr="008F7831" w:rsidRDefault="008F7831" w:rsidP="008F7831">
      <w:pPr>
        <w:rPr>
          <w:ins w:id="889" w:author="Author"/>
          <w:b/>
          <w:sz w:val="28"/>
        </w:rPr>
        <w:sectPr w:rsidR="008F7831" w:rsidRPr="008F7831">
          <w:headerReference w:type="default" r:id="rId21"/>
          <w:pgSz w:w="15840" w:h="12240" w:orient="landscape"/>
          <w:pgMar w:top="1440" w:right="1440" w:bottom="1440" w:left="1440" w:header="720" w:footer="720" w:gutter="0"/>
          <w:cols w:space="720"/>
        </w:sectPr>
      </w:pPr>
    </w:p>
    <w:p w14:paraId="35F318EB" w14:textId="77777777" w:rsidR="008F7831" w:rsidRPr="008F7831" w:rsidRDefault="008F7831" w:rsidP="008F7831">
      <w:pPr>
        <w:keepNext/>
        <w:keepLines/>
        <w:spacing w:before="0" w:after="280"/>
        <w:jc w:val="center"/>
        <w:rPr>
          <w:ins w:id="890" w:author="Author"/>
          <w:rFonts w:ascii="Times New Roman Bold" w:hAnsi="Times New Roman Bold"/>
          <w:b/>
          <w:sz w:val="28"/>
        </w:rPr>
      </w:pPr>
      <w:ins w:id="891" w:author="Author">
        <w:r w:rsidRPr="008F7831">
          <w:rPr>
            <w:rFonts w:ascii="Times New Roman Bold" w:hAnsi="Times New Roman Bold"/>
            <w:b/>
            <w:sz w:val="28"/>
          </w:rPr>
          <w:lastRenderedPageBreak/>
          <w:t>Annex 2</w:t>
        </w:r>
        <w:r w:rsidRPr="008F7831">
          <w:rPr>
            <w:rFonts w:ascii="Times New Roman Bold" w:hAnsi="Times New Roman Bold"/>
            <w:b/>
            <w:sz w:val="28"/>
          </w:rPr>
          <w:br/>
        </w:r>
        <w:r w:rsidRPr="008F7831">
          <w:rPr>
            <w:rFonts w:ascii="Times New Roman Bold" w:hAnsi="Times New Roman Bold"/>
            <w:b/>
            <w:sz w:val="28"/>
          </w:rPr>
          <w:br/>
          <w:t>Technical characteristics and protection criteria for systems operating in the maritime mobile service</w:t>
        </w:r>
      </w:ins>
    </w:p>
    <w:p w14:paraId="4A0FB5BA" w14:textId="77777777" w:rsidR="008F7831" w:rsidRPr="008F7831" w:rsidRDefault="008F7831" w:rsidP="008F7831">
      <w:pPr>
        <w:keepNext/>
        <w:keepLines/>
        <w:spacing w:before="280"/>
        <w:ind w:left="1134" w:hanging="1134"/>
        <w:outlineLvl w:val="0"/>
        <w:rPr>
          <w:ins w:id="892" w:author="Author"/>
          <w:b/>
          <w:sz w:val="28"/>
        </w:rPr>
      </w:pPr>
      <w:ins w:id="893" w:author="Author">
        <w:r w:rsidRPr="008F7831">
          <w:rPr>
            <w:b/>
            <w:sz w:val="28"/>
          </w:rPr>
          <w:t>1</w:t>
        </w:r>
        <w:r w:rsidRPr="008F7831">
          <w:rPr>
            <w:b/>
            <w:sz w:val="28"/>
          </w:rPr>
          <w:tab/>
          <w:t>Introduction</w:t>
        </w:r>
      </w:ins>
    </w:p>
    <w:p w14:paraId="57BB8FEA" w14:textId="77777777" w:rsidR="008F7831" w:rsidRPr="008F7831" w:rsidRDefault="008F7831" w:rsidP="008F7831">
      <w:pPr>
        <w:rPr>
          <w:ins w:id="894" w:author="Author"/>
        </w:rPr>
      </w:pPr>
      <w:ins w:id="895" w:author="Author">
        <w:r w:rsidRPr="008F7831">
          <w:t xml:space="preserve">[Systems and networks operating in the MMS are used for broadband </w:t>
        </w:r>
        <w:proofErr w:type="gramStart"/>
        <w:r w:rsidRPr="008F7831">
          <w:t>data-links</w:t>
        </w:r>
        <w:proofErr w:type="gramEnd"/>
        <w:r w:rsidRPr="008F7831">
          <w:t xml:space="preserve"> to support various applications such as remote sensing, e.g. earth sciences, land management, energy distribution</w:t>
        </w:r>
      </w:ins>
      <w:r w:rsidRPr="008F7831">
        <w:t>.</w:t>
      </w:r>
    </w:p>
    <w:p w14:paraId="518CDAB3" w14:textId="77777777" w:rsidR="008F7831" w:rsidRPr="008F7831" w:rsidRDefault="008F7831" w:rsidP="008F7831">
      <w:pPr>
        <w:rPr>
          <w:ins w:id="896" w:author="Author"/>
        </w:rPr>
      </w:pPr>
      <w:ins w:id="897" w:author="Author">
        <w:r w:rsidRPr="008F7831">
          <w:t>These maritime mobile systems may operate on a 24/7 basis to support security, law enforcement, humanitarian assistance efforts and search and rescue.]</w:t>
        </w:r>
      </w:ins>
    </w:p>
    <w:p w14:paraId="23AEE4F0" w14:textId="77777777" w:rsidR="008F7831" w:rsidRPr="008F7831" w:rsidRDefault="008F7831" w:rsidP="008F7831">
      <w:pPr>
        <w:keepNext/>
        <w:keepLines/>
        <w:spacing w:before="280"/>
        <w:ind w:left="1134" w:hanging="1134"/>
        <w:outlineLvl w:val="0"/>
        <w:rPr>
          <w:ins w:id="898" w:author="Author"/>
          <w:b/>
          <w:sz w:val="28"/>
        </w:rPr>
      </w:pPr>
      <w:ins w:id="899" w:author="Author">
        <w:r w:rsidRPr="008F7831">
          <w:rPr>
            <w:b/>
            <w:sz w:val="28"/>
          </w:rPr>
          <w:t>2</w:t>
        </w:r>
        <w:r w:rsidRPr="008F7831">
          <w:rPr>
            <w:b/>
            <w:sz w:val="28"/>
          </w:rPr>
          <w:tab/>
          <w:t>Operational deployment</w:t>
        </w:r>
      </w:ins>
    </w:p>
    <w:p w14:paraId="079191D9" w14:textId="3DA22786" w:rsidR="008F7831" w:rsidRPr="008F7831" w:rsidDel="00DE54A9" w:rsidRDefault="008F7831" w:rsidP="008F7831">
      <w:pPr>
        <w:rPr>
          <w:ins w:id="900" w:author="Author"/>
          <w:del w:id="901" w:author="DONCIO" w:date="2021-09-10T18:16:00Z"/>
          <w:lang w:eastAsia="ja-JP"/>
        </w:rPr>
      </w:pPr>
      <w:ins w:id="902" w:author="Author">
        <w:del w:id="903" w:author="DONCIO" w:date="2021-09-10T18:14:00Z">
          <w:r w:rsidRPr="008F7831" w:rsidDel="00DE54A9">
            <w:rPr>
              <w:lang w:eastAsia="ja-JP"/>
            </w:rPr>
            <w:delText xml:space="preserve">The maritime mobile </w:delText>
          </w:r>
        </w:del>
      </w:ins>
      <w:ins w:id="904" w:author="DONCIO" w:date="2021-09-10T18:14:00Z">
        <w:r w:rsidR="00DE54A9">
          <w:rPr>
            <w:lang w:eastAsia="ja-JP"/>
          </w:rPr>
          <w:t>S</w:t>
        </w:r>
      </w:ins>
      <w:ins w:id="905" w:author="Author">
        <w:del w:id="906" w:author="DONCIO" w:date="2021-09-10T18:14:00Z">
          <w:r w:rsidRPr="008F7831" w:rsidDel="00DE54A9">
            <w:rPr>
              <w:lang w:eastAsia="ja-JP"/>
            </w:rPr>
            <w:delText>s</w:delText>
          </w:r>
        </w:del>
        <w:r w:rsidRPr="008F7831">
          <w:rPr>
            <w:lang w:eastAsia="ja-JP"/>
          </w:rPr>
          <w:t xml:space="preserve">ystem </w:t>
        </w:r>
      </w:ins>
      <w:ins w:id="907" w:author="DONCIO" w:date="2021-09-10T18:16:00Z">
        <w:r w:rsidR="00DE54A9">
          <w:rPr>
            <w:lang w:eastAsia="ja-JP"/>
          </w:rPr>
          <w:t xml:space="preserve">1 </w:t>
        </w:r>
      </w:ins>
      <w:ins w:id="908" w:author="Author">
        <w:r w:rsidRPr="008F7831">
          <w:rPr>
            <w:lang w:eastAsia="ja-JP"/>
          </w:rPr>
          <w:t>listed in Table 2 uses maritime mobile service data links (MDL) to create a mesh network radio system between ship stations and ground stations to transfer data between nodes. These transmissions could include ship-to-ship, ship-to-coast, or coast-to-ship datalinks. This system can be deployed near a coast or out in international waters.</w:t>
        </w:r>
      </w:ins>
      <w:ins w:id="909" w:author="DONCIO" w:date="2021-09-10T18:16:00Z">
        <w:r w:rsidR="00DE54A9">
          <w:rPr>
            <w:lang w:eastAsia="ja-JP"/>
          </w:rPr>
          <w:t xml:space="preserve"> </w:t>
        </w:r>
      </w:ins>
      <w:ins w:id="910" w:author="Author">
        <w:del w:id="911" w:author="DONCIO" w:date="2021-09-10T18:16:00Z">
          <w:r w:rsidRPr="008F7831" w:rsidDel="00DE54A9">
            <w:rPr>
              <w:lang w:eastAsia="ja-JP"/>
            </w:rPr>
            <w:delText xml:space="preserve"> </w:delText>
          </w:r>
        </w:del>
      </w:ins>
    </w:p>
    <w:p w14:paraId="7694F052" w14:textId="7DEC5F7C" w:rsidR="008F7831" w:rsidRDefault="008F7831" w:rsidP="008F7831">
      <w:pPr>
        <w:rPr>
          <w:ins w:id="912" w:author="DONCIO" w:date="2021-09-10T18:10:00Z"/>
          <w:lang w:eastAsia="ja-JP"/>
        </w:rPr>
      </w:pPr>
      <w:ins w:id="913" w:author="Author">
        <w:r w:rsidRPr="008F7831">
          <w:rPr>
            <w:lang w:eastAsia="ja-JP"/>
          </w:rPr>
          <w:t>The usage of this system supports several operations, such as maritime search and rescue, disaster relief, and surveillance. Th</w:t>
        </w:r>
      </w:ins>
      <w:ins w:id="914" w:author="DONCIO" w:date="2021-09-10T18:28:00Z">
        <w:r w:rsidR="009B0495">
          <w:rPr>
            <w:lang w:eastAsia="ja-JP"/>
          </w:rPr>
          <w:t>i</w:t>
        </w:r>
      </w:ins>
      <w:ins w:id="915" w:author="Author">
        <w:del w:id="916" w:author="DONCIO" w:date="2021-09-10T18:28:00Z">
          <w:r w:rsidRPr="008F7831" w:rsidDel="009B0495">
            <w:rPr>
              <w:lang w:eastAsia="ja-JP"/>
            </w:rPr>
            <w:delText>e</w:delText>
          </w:r>
        </w:del>
        <w:r w:rsidRPr="008F7831">
          <w:rPr>
            <w:lang w:eastAsia="ja-JP"/>
          </w:rPr>
          <w:t>s</w:t>
        </w:r>
        <w:del w:id="917" w:author="DONCIO" w:date="2021-09-10T18:28:00Z">
          <w:r w:rsidRPr="008F7831" w:rsidDel="009B0495">
            <w:rPr>
              <w:lang w:eastAsia="ja-JP"/>
            </w:rPr>
            <w:delText>e</w:delText>
          </w:r>
        </w:del>
        <w:r w:rsidRPr="008F7831">
          <w:rPr>
            <w:lang w:eastAsia="ja-JP"/>
          </w:rPr>
          <w:t xml:space="preserve"> radio system</w:t>
        </w:r>
        <w:del w:id="918" w:author="DONCIO" w:date="2021-09-10T18:28:00Z">
          <w:r w:rsidRPr="008F7831" w:rsidDel="009B0495">
            <w:rPr>
              <w:lang w:eastAsia="ja-JP"/>
            </w:rPr>
            <w:delText>s</w:delText>
          </w:r>
        </w:del>
        <w:r w:rsidRPr="008F7831">
          <w:rPr>
            <w:lang w:eastAsia="ja-JP"/>
          </w:rPr>
          <w:t xml:space="preserve"> </w:t>
        </w:r>
      </w:ins>
      <w:ins w:id="919" w:author="DONCIO" w:date="2021-09-10T18:29:00Z">
        <w:r w:rsidR="009B0495">
          <w:rPr>
            <w:lang w:eastAsia="ja-JP"/>
          </w:rPr>
          <w:t>is</w:t>
        </w:r>
      </w:ins>
      <w:ins w:id="920" w:author="Author">
        <w:del w:id="921" w:author="DONCIO" w:date="2021-09-10T18:28:00Z">
          <w:r w:rsidRPr="008F7831" w:rsidDel="009B0495">
            <w:rPr>
              <w:lang w:eastAsia="ja-JP"/>
            </w:rPr>
            <w:delText>are</w:delText>
          </w:r>
        </w:del>
        <w:r w:rsidRPr="008F7831">
          <w:rPr>
            <w:lang w:eastAsia="ja-JP"/>
          </w:rPr>
          <w:t xml:space="preserv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only extend to radio-line of sight, however there may be multiple nodes in the mesh network and the deployment is expected to cover an area larger (e.g. line-of-sight link) than any one individual desired link. </w:t>
        </w:r>
      </w:ins>
    </w:p>
    <w:p w14:paraId="0EC03BC8" w14:textId="77777777" w:rsidR="002203DC" w:rsidRPr="002203DC" w:rsidRDefault="002203DC" w:rsidP="002203DC">
      <w:pPr>
        <w:rPr>
          <w:ins w:id="922" w:author="Author" w:date="2021-10-19T09:55:00Z"/>
          <w:i/>
          <w:color w:val="00000A"/>
          <w:highlight w:val="yellow"/>
          <w:rPrChange w:id="923" w:author="Author" w:date="2021-10-19T09:55:00Z">
            <w:rPr>
              <w:ins w:id="924" w:author="Author" w:date="2021-10-19T09:55:00Z"/>
              <w:i/>
              <w:color w:val="00000A"/>
            </w:rPr>
          </w:rPrChange>
        </w:rPr>
      </w:pPr>
      <w:ins w:id="925" w:author="Author" w:date="2021-10-19T09:55:00Z">
        <w:r w:rsidRPr="002203DC">
          <w:rPr>
            <w:i/>
            <w:color w:val="00000A"/>
            <w:highlight w:val="yellow"/>
            <w:rPrChange w:id="926" w:author="Author" w:date="2021-10-19T09:55:00Z">
              <w:rPr>
                <w:i/>
                <w:color w:val="00000A"/>
              </w:rPr>
            </w:rPrChange>
          </w:rPr>
          <w:t>[Note: in this section certain points should be considered further:</w:t>
        </w:r>
      </w:ins>
    </w:p>
    <w:p w14:paraId="7FC22AB7" w14:textId="77777777" w:rsidR="002203DC" w:rsidRPr="002203DC" w:rsidRDefault="002203DC" w:rsidP="002203DC">
      <w:pPr>
        <w:tabs>
          <w:tab w:val="clear" w:pos="2268"/>
          <w:tab w:val="left" w:pos="2608"/>
          <w:tab w:val="left" w:pos="3345"/>
        </w:tabs>
        <w:spacing w:before="80"/>
        <w:ind w:left="1134" w:hanging="1134"/>
        <w:rPr>
          <w:ins w:id="927" w:author="Author" w:date="2021-10-19T09:55:00Z"/>
          <w:i/>
          <w:iCs/>
          <w:highlight w:val="yellow"/>
          <w:rPrChange w:id="928" w:author="Author" w:date="2021-10-19T09:55:00Z">
            <w:rPr>
              <w:ins w:id="929" w:author="Author" w:date="2021-10-19T09:55:00Z"/>
              <w:i/>
              <w:iCs/>
            </w:rPr>
          </w:rPrChange>
        </w:rPr>
      </w:pPr>
      <w:ins w:id="930" w:author="Author" w:date="2021-10-19T09:55:00Z">
        <w:r w:rsidRPr="002203DC">
          <w:rPr>
            <w:i/>
            <w:iCs/>
            <w:highlight w:val="yellow"/>
            <w:rPrChange w:id="931" w:author="Author" w:date="2021-10-19T09:55:00Z">
              <w:rPr>
                <w:i/>
                <w:iCs/>
              </w:rPr>
            </w:rPrChange>
          </w:rPr>
          <w:t>▪</w:t>
        </w:r>
        <w:r w:rsidRPr="002203DC">
          <w:rPr>
            <w:i/>
            <w:iCs/>
            <w:highlight w:val="yellow"/>
            <w:rPrChange w:id="932" w:author="Author" w:date="2021-10-19T09:55:00Z">
              <w:rPr>
                <w:i/>
                <w:iCs/>
              </w:rPr>
            </w:rPrChange>
          </w:rPr>
          <w:tab/>
          <w:t xml:space="preserve">the tasks to be performed by MMS systems for all </w:t>
        </w:r>
        <w:proofErr w:type="gramStart"/>
        <w:r w:rsidRPr="002203DC">
          <w:rPr>
            <w:i/>
            <w:iCs/>
            <w:highlight w:val="yellow"/>
            <w:rPrChange w:id="933" w:author="Author" w:date="2021-10-19T09:55:00Z">
              <w:rPr>
                <w:i/>
                <w:iCs/>
              </w:rPr>
            </w:rPrChange>
          </w:rPr>
          <w:t>systems;</w:t>
        </w:r>
        <w:proofErr w:type="gramEnd"/>
      </w:ins>
    </w:p>
    <w:p w14:paraId="56ED9E1F" w14:textId="77777777" w:rsidR="002203DC" w:rsidRPr="002203DC" w:rsidRDefault="002203DC" w:rsidP="002203DC">
      <w:pPr>
        <w:tabs>
          <w:tab w:val="clear" w:pos="2268"/>
          <w:tab w:val="left" w:pos="2608"/>
          <w:tab w:val="left" w:pos="3345"/>
        </w:tabs>
        <w:spacing w:before="80"/>
        <w:ind w:left="1134" w:hanging="1134"/>
        <w:rPr>
          <w:ins w:id="934" w:author="Author" w:date="2021-10-19T09:55:00Z"/>
          <w:i/>
          <w:iCs/>
          <w:highlight w:val="yellow"/>
          <w:rPrChange w:id="935" w:author="Author" w:date="2021-10-19T09:55:00Z">
            <w:rPr>
              <w:ins w:id="936" w:author="Author" w:date="2021-10-19T09:55:00Z"/>
              <w:i/>
              <w:iCs/>
            </w:rPr>
          </w:rPrChange>
        </w:rPr>
      </w:pPr>
      <w:ins w:id="937" w:author="Author" w:date="2021-10-19T09:55:00Z">
        <w:r w:rsidRPr="002203DC">
          <w:rPr>
            <w:i/>
            <w:iCs/>
            <w:highlight w:val="yellow"/>
            <w:rPrChange w:id="938" w:author="Author" w:date="2021-10-19T09:55:00Z">
              <w:rPr>
                <w:i/>
                <w:iCs/>
              </w:rPr>
            </w:rPrChange>
          </w:rPr>
          <w:t>▪</w:t>
        </w:r>
        <w:r w:rsidRPr="002203DC">
          <w:rPr>
            <w:i/>
            <w:iCs/>
            <w:highlight w:val="yellow"/>
            <w:rPrChange w:id="939" w:author="Author" w:date="2021-10-19T09:55:00Z">
              <w:rPr>
                <w:i/>
                <w:iCs/>
              </w:rPr>
            </w:rPrChange>
          </w:rPr>
          <w:tab/>
          <w:t xml:space="preserve">the geographical area of use for systems </w:t>
        </w:r>
      </w:ins>
    </w:p>
    <w:p w14:paraId="74D7FDF9" w14:textId="77777777" w:rsidR="002203DC" w:rsidRPr="002203DC" w:rsidRDefault="002203DC" w:rsidP="002203DC">
      <w:pPr>
        <w:tabs>
          <w:tab w:val="clear" w:pos="2268"/>
          <w:tab w:val="left" w:pos="2608"/>
          <w:tab w:val="left" w:pos="3345"/>
        </w:tabs>
        <w:spacing w:before="80"/>
        <w:ind w:left="1134" w:hanging="1134"/>
        <w:rPr>
          <w:ins w:id="940" w:author="Author" w:date="2021-10-19T09:55:00Z"/>
          <w:i/>
          <w:iCs/>
          <w:highlight w:val="yellow"/>
          <w:lang w:eastAsia="zh-CN"/>
          <w:rPrChange w:id="941" w:author="Author" w:date="2021-10-19T09:55:00Z">
            <w:rPr>
              <w:ins w:id="942" w:author="Author" w:date="2021-10-19T09:55:00Z"/>
              <w:i/>
              <w:iCs/>
              <w:lang w:eastAsia="zh-CN"/>
            </w:rPr>
          </w:rPrChange>
        </w:rPr>
      </w:pPr>
      <w:ins w:id="943" w:author="Author" w:date="2021-10-19T09:55:00Z">
        <w:r w:rsidRPr="002203DC">
          <w:rPr>
            <w:i/>
            <w:iCs/>
            <w:highlight w:val="yellow"/>
            <w:lang w:eastAsia="zh-CN"/>
            <w:rPrChange w:id="944" w:author="Author" w:date="2021-10-19T09:55:00Z">
              <w:rPr>
                <w:i/>
                <w:iCs/>
                <w:lang w:eastAsia="zh-CN"/>
              </w:rPr>
            </w:rPrChange>
          </w:rPr>
          <w:t>•</w:t>
        </w:r>
        <w:r w:rsidRPr="002203DC">
          <w:rPr>
            <w:i/>
            <w:iCs/>
            <w:highlight w:val="yellow"/>
            <w:lang w:eastAsia="zh-CN"/>
            <w:rPrChange w:id="945" w:author="Author" w:date="2021-10-19T09:55:00Z">
              <w:rPr>
                <w:i/>
                <w:iCs/>
                <w:lang w:eastAsia="zh-CN"/>
              </w:rPr>
            </w:rPrChange>
          </w:rPr>
          <w:tab/>
          <w:t>The time utilization factors for the operations of the MMS systems.</w:t>
        </w:r>
      </w:ins>
    </w:p>
    <w:p w14:paraId="1D373D2F" w14:textId="77777777" w:rsidR="002203DC" w:rsidRPr="008F7831" w:rsidRDefault="002203DC" w:rsidP="002203DC">
      <w:pPr>
        <w:tabs>
          <w:tab w:val="clear" w:pos="2268"/>
          <w:tab w:val="left" w:pos="2608"/>
          <w:tab w:val="left" w:pos="3345"/>
        </w:tabs>
        <w:spacing w:before="80"/>
        <w:ind w:left="1134" w:hanging="1134"/>
        <w:rPr>
          <w:ins w:id="946" w:author="Author" w:date="2021-10-19T09:55:00Z"/>
          <w:i/>
          <w:iCs/>
          <w:lang w:eastAsia="zh-CN"/>
        </w:rPr>
      </w:pPr>
      <w:ins w:id="947" w:author="Author" w:date="2021-10-19T09:55:00Z">
        <w:r w:rsidRPr="002203DC">
          <w:rPr>
            <w:i/>
            <w:iCs/>
            <w:highlight w:val="yellow"/>
            <w:rPrChange w:id="948" w:author="Author" w:date="2021-10-19T09:55:00Z">
              <w:rPr>
                <w:i/>
                <w:iCs/>
              </w:rPr>
            </w:rPrChange>
          </w:rPr>
          <w:t>▪</w:t>
        </w:r>
        <w:r w:rsidRPr="002203DC">
          <w:rPr>
            <w:i/>
            <w:iCs/>
            <w:highlight w:val="yellow"/>
            <w:rPrChange w:id="949" w:author="Author" w:date="2021-10-19T09:55:00Z">
              <w:rPr>
                <w:i/>
                <w:iCs/>
              </w:rPr>
            </w:rPrChange>
          </w:rPr>
          <w:tab/>
        </w:r>
        <w:r w:rsidRPr="002203DC">
          <w:rPr>
            <w:i/>
            <w:iCs/>
            <w:highlight w:val="yellow"/>
            <w:lang w:eastAsia="zh-CN"/>
            <w:rPrChange w:id="950" w:author="Author" w:date="2021-10-19T09:55:00Z">
              <w:rPr>
                <w:i/>
                <w:iCs/>
                <w:lang w:eastAsia="zh-CN"/>
              </w:rPr>
            </w:rPrChange>
          </w:rPr>
          <w:t>the planned usage of the 4 800-4 990 MHz band (spectrum required, possibility of using only the selected parts of the 4 800-4 990 MHz band, frequency hopping and selection of the working channel, including moving to another band, e.g. 4 400-4 800 MHz, etc.);]</w:t>
        </w:r>
      </w:ins>
    </w:p>
    <w:p w14:paraId="37D0EC91" w14:textId="77777777" w:rsidR="008F7831" w:rsidRPr="008F7831" w:rsidRDefault="008F7831" w:rsidP="008F7831">
      <w:pPr>
        <w:keepNext/>
        <w:keepLines/>
        <w:spacing w:before="280"/>
        <w:ind w:left="1134" w:hanging="1134"/>
        <w:outlineLvl w:val="0"/>
        <w:rPr>
          <w:ins w:id="951" w:author="Author"/>
          <w:b/>
          <w:sz w:val="28"/>
        </w:rPr>
      </w:pPr>
      <w:ins w:id="952" w:author="Author">
        <w:r w:rsidRPr="008F7831">
          <w:rPr>
            <w:b/>
            <w:sz w:val="28"/>
          </w:rPr>
          <w:t>3</w:t>
        </w:r>
        <w:r w:rsidRPr="008F7831">
          <w:rPr>
            <w:b/>
            <w:sz w:val="28"/>
          </w:rPr>
          <w:tab/>
          <w:t>Technical characteristics of systems operating in the maritime mobile service</w:t>
        </w:r>
      </w:ins>
    </w:p>
    <w:p w14:paraId="65103769" w14:textId="77777777" w:rsidR="008F7831" w:rsidRPr="008F7831" w:rsidRDefault="008F7831" w:rsidP="008F7831">
      <w:pPr>
        <w:rPr>
          <w:ins w:id="953" w:author="Author"/>
        </w:rPr>
      </w:pPr>
      <w:ins w:id="954" w:author="Author">
        <w:r w:rsidRPr="008F7831">
          <w:t xml:space="preserve">Typical technical characteristics for representative maritime data links for the frequency range </w:t>
        </w:r>
        <w:r w:rsidRPr="008F7831">
          <w:rPr>
            <w:lang w:eastAsia="ja-JP"/>
          </w:rPr>
          <w:t>4 400-4 990 MHz</w:t>
        </w:r>
        <w:r w:rsidRPr="008F7831">
          <w:t xml:space="preserve"> are provided in Table 2. </w:t>
        </w:r>
      </w:ins>
    </w:p>
    <w:p w14:paraId="3A2AB4F3" w14:textId="77777777" w:rsidR="008F7831" w:rsidRPr="008F7831" w:rsidRDefault="008F7831" w:rsidP="008F7831">
      <w:pPr>
        <w:keepNext/>
        <w:keepLines/>
        <w:spacing w:before="200"/>
        <w:ind w:left="1134" w:hanging="1134"/>
        <w:outlineLvl w:val="1"/>
        <w:rPr>
          <w:ins w:id="955" w:author="Author"/>
          <w:b/>
        </w:rPr>
      </w:pPr>
      <w:ins w:id="956" w:author="Author">
        <w:r w:rsidRPr="00535627">
          <w:rPr>
            <w:b/>
          </w:rPr>
          <w:lastRenderedPageBreak/>
          <w:t>3.1</w:t>
        </w:r>
        <w:r w:rsidRPr="00535627">
          <w:rPr>
            <w:b/>
          </w:rPr>
          <w:tab/>
          <w:t>Transmitter and receiver characteristics</w:t>
        </w:r>
      </w:ins>
    </w:p>
    <w:p w14:paraId="136CA725" w14:textId="5A8D2934" w:rsidR="008F7831" w:rsidRPr="008F7831" w:rsidRDefault="008F7831" w:rsidP="008F7831">
      <w:pPr>
        <w:rPr>
          <w:ins w:id="957" w:author="Author"/>
        </w:rPr>
      </w:pPr>
      <w:ins w:id="958" w:author="Author">
        <w:r w:rsidRPr="008F7831">
          <w:t xml:space="preserve">The maritime mobile systems operating or planned to operate within the frequency range </w:t>
        </w:r>
        <w:r w:rsidRPr="008F7831">
          <w:rPr>
            <w:lang w:eastAsia="ja-JP"/>
          </w:rPr>
          <w:t>4 400</w:t>
        </w:r>
        <w:r w:rsidRPr="008F7831">
          <w:rPr>
            <w:lang w:eastAsia="ja-JP"/>
          </w:rPr>
          <w:noBreakHyphen/>
          <w:t>4 990 MHz</w:t>
        </w:r>
        <w:r w:rsidRPr="008F7831">
          <w:t xml:space="preserve"> typically use digital modulations. A given transmitter may be capable of radiating more than one waveform.</w:t>
        </w:r>
      </w:ins>
      <w:ins w:id="959" w:author="DON CIO " w:date="2021-10-19T09:16:00Z">
        <w:r w:rsidR="00BE6114">
          <w:t xml:space="preserve"> </w:t>
        </w:r>
      </w:ins>
      <w:ins w:id="960" w:author="Author" w:date="2021-10-21T16:03:00Z">
        <w:r w:rsidR="00384E0E" w:rsidRPr="00660387">
          <w:rPr>
            <w:highlight w:val="cyan"/>
          </w:rPr>
          <w:t>The out-of-band and spurious emissions of these maritime systems are compliant with ITU-R Recommendation SM.1541 (Annex 11) and ITU-R Recommendation SM.329 (Category A), respectively.</w:t>
        </w:r>
      </w:ins>
    </w:p>
    <w:p w14:paraId="4A54FA40" w14:textId="77777777" w:rsidR="008F7831" w:rsidRPr="008F7831" w:rsidRDefault="008F7831" w:rsidP="008F7831">
      <w:pPr>
        <w:keepNext/>
        <w:keepLines/>
        <w:spacing w:before="200"/>
        <w:ind w:left="1134" w:hanging="1134"/>
        <w:outlineLvl w:val="1"/>
        <w:rPr>
          <w:ins w:id="961" w:author="Author"/>
          <w:b/>
        </w:rPr>
      </w:pPr>
      <w:ins w:id="962" w:author="Author">
        <w:r w:rsidRPr="008F7831">
          <w:rPr>
            <w:b/>
          </w:rPr>
          <w:t>3.2</w:t>
        </w:r>
        <w:r w:rsidRPr="008F7831">
          <w:rPr>
            <w:b/>
          </w:rPr>
          <w:tab/>
          <w:t>Antenna characteristics</w:t>
        </w:r>
      </w:ins>
    </w:p>
    <w:p w14:paraId="391151DA" w14:textId="395DB247" w:rsidR="008F7831" w:rsidRPr="008F7831" w:rsidRDefault="008F7831" w:rsidP="008F7831">
      <w:pPr>
        <w:rPr>
          <w:ins w:id="963" w:author="Author"/>
        </w:rPr>
      </w:pPr>
      <w:ins w:id="964" w:author="Author">
        <w:r w:rsidRPr="008F7831">
          <w:t>The maritime mobile system</w:t>
        </w:r>
      </w:ins>
      <w:ins w:id="965" w:author="DONCIO" w:date="2021-09-13T11:31:00Z">
        <w:r w:rsidR="00707267">
          <w:t>s</w:t>
        </w:r>
      </w:ins>
      <w:ins w:id="966" w:author="Author">
        <w:r w:rsidRPr="008F7831">
          <w:t xml:space="preserve"> listed in Table 2 may use </w:t>
        </w:r>
      </w:ins>
      <w:ins w:id="967" w:author="DONCIO" w:date="2021-09-13T11:31:00Z">
        <w:r w:rsidR="00707267">
          <w:t xml:space="preserve">a </w:t>
        </w:r>
      </w:ins>
      <w:ins w:id="968" w:author="Author">
        <w:r w:rsidRPr="008F7831">
          <w:t>vari</w:t>
        </w:r>
      </w:ins>
      <w:ins w:id="969" w:author="DONCIO" w:date="2021-09-13T11:31:00Z">
        <w:r w:rsidR="00707267">
          <w:t>ety</w:t>
        </w:r>
      </w:ins>
      <w:ins w:id="970" w:author="Author">
        <w:del w:id="971" w:author="DONCIO" w:date="2021-09-13T11:31:00Z">
          <w:r w:rsidRPr="008F7831" w:rsidDel="00707267">
            <w:delText>ous</w:delText>
          </w:r>
        </w:del>
        <w:r w:rsidRPr="008F7831">
          <w:t xml:space="preserve"> </w:t>
        </w:r>
      </w:ins>
      <w:ins w:id="972" w:author="DONCIO" w:date="2021-09-13T11:31:00Z">
        <w:r w:rsidR="00707267">
          <w:t xml:space="preserve">of </w:t>
        </w:r>
      </w:ins>
      <w:ins w:id="973" w:author="Author">
        <w:r w:rsidRPr="008F7831">
          <w:t xml:space="preserve">types of </w:t>
        </w:r>
        <w:del w:id="974" w:author="DONCIO" w:date="2021-09-13T11:31:00Z">
          <w:r w:rsidRPr="008F7831" w:rsidDel="00707267">
            <w:delText xml:space="preserve">omnidirectional </w:delText>
          </w:r>
        </w:del>
        <w:r w:rsidRPr="008F7831">
          <w:t xml:space="preserve">antennas that can be installed on either the ship station or ground station. These </w:t>
        </w:r>
        <w:del w:id="975" w:author="DONCIO" w:date="2021-09-13T11:32:00Z">
          <w:r w:rsidRPr="008F7831" w:rsidDel="00707267">
            <w:delText xml:space="preserve">omnidirectional </w:delText>
          </w:r>
        </w:del>
        <w:r w:rsidRPr="008F7831">
          <w:t xml:space="preserve">antenna gains are typically between 2.5 and </w:t>
        </w:r>
        <w:del w:id="976" w:author="DONCIO" w:date="2021-09-13T11:32:00Z">
          <w:r w:rsidRPr="008F7831" w:rsidDel="00707267">
            <w:delText>6</w:delText>
          </w:r>
        </w:del>
      </w:ins>
      <w:ins w:id="977" w:author="DONCIO" w:date="2021-09-13T11:32:00Z">
        <w:r w:rsidR="00707267">
          <w:t>15</w:t>
        </w:r>
      </w:ins>
      <w:ins w:id="978" w:author="Author">
        <w:r w:rsidRPr="008F7831">
          <w:t xml:space="preserve"> </w:t>
        </w:r>
        <w:proofErr w:type="spellStart"/>
        <w:r w:rsidRPr="008F7831">
          <w:t>dBi</w:t>
        </w:r>
        <w:proofErr w:type="spellEnd"/>
        <w:r w:rsidRPr="008F7831">
          <w:t>.</w:t>
        </w:r>
      </w:ins>
      <w:ins w:id="979" w:author="Author" w:date="2021-10-20T19:19:00Z">
        <w:r w:rsidR="00DC118E">
          <w:t xml:space="preserve"> </w:t>
        </w:r>
      </w:ins>
    </w:p>
    <w:p w14:paraId="687DE18C" w14:textId="77777777" w:rsidR="008F7831" w:rsidRPr="008F7831" w:rsidRDefault="008F7831" w:rsidP="008F7831">
      <w:pPr>
        <w:keepNext/>
        <w:keepLines/>
        <w:spacing w:before="280"/>
        <w:ind w:left="1134" w:hanging="1134"/>
        <w:outlineLvl w:val="0"/>
        <w:rPr>
          <w:ins w:id="980" w:author="Author"/>
          <w:b/>
          <w:sz w:val="28"/>
        </w:rPr>
      </w:pPr>
      <w:ins w:id="981" w:author="Author">
        <w:r w:rsidRPr="008F7831">
          <w:rPr>
            <w:b/>
            <w:sz w:val="28"/>
          </w:rPr>
          <w:t>4</w:t>
        </w:r>
        <w:r w:rsidRPr="008F7831">
          <w:rPr>
            <w:b/>
            <w:sz w:val="28"/>
          </w:rPr>
          <w:tab/>
          <w:t xml:space="preserve">Protection criteria </w:t>
        </w:r>
      </w:ins>
    </w:p>
    <w:p w14:paraId="4042B165" w14:textId="77777777" w:rsidR="008F7831" w:rsidRPr="008F7831" w:rsidRDefault="008F7831" w:rsidP="008F7831">
      <w:pPr>
        <w:rPr>
          <w:ins w:id="982" w:author="Author"/>
        </w:rPr>
      </w:pPr>
      <w:ins w:id="983" w:author="Author">
        <w:r w:rsidRPr="008F7831">
          <w:t>An increase in receiver effective noise of 1 dB would result in significant degradation in communication range.</w:t>
        </w:r>
      </w:ins>
    </w:p>
    <w:p w14:paraId="599C3AFE" w14:textId="77777777" w:rsidR="008F7831" w:rsidRPr="008F7831" w:rsidRDefault="008F7831" w:rsidP="008F7831">
      <w:pPr>
        <w:rPr>
          <w:ins w:id="984" w:author="Author"/>
        </w:rPr>
      </w:pPr>
      <w:ins w:id="985" w:author="Author">
        <w:r w:rsidRPr="008F7831">
          <w:t>Such an increase in effective receiver noise level corresponds to an (</w:t>
        </w:r>
        <w:r w:rsidRPr="008F7831">
          <w:rPr>
            <w:i/>
            <w:iCs/>
          </w:rPr>
          <w:t>I</w:t>
        </w:r>
        <w:r w:rsidRPr="008F7831">
          <w:t> + </w:t>
        </w:r>
        <w:r w:rsidRPr="008F7831">
          <w:rPr>
            <w:i/>
            <w:iCs/>
          </w:rPr>
          <w:t>N</w:t>
        </w:r>
        <w:r w:rsidRPr="008F7831">
          <w:t>)/</w:t>
        </w:r>
        <w:r w:rsidRPr="008F7831">
          <w:rPr>
            <w:i/>
            <w:iCs/>
          </w:rPr>
          <w:t>N</w:t>
        </w:r>
        <w:r w:rsidRPr="008F7831">
          <w:t xml:space="preserve"> ratio of 1.26, or an </w:t>
        </w:r>
        <w:r w:rsidRPr="008F7831">
          <w:rPr>
            <w:i/>
            <w:iCs/>
          </w:rPr>
          <w:t>I/N</w:t>
        </w:r>
        <w:r w:rsidRPr="008F7831">
          <w:t xml:space="preserve"> ratio of about −6 </w:t>
        </w:r>
        <w:proofErr w:type="spellStart"/>
        <w:r w:rsidRPr="008F7831">
          <w:t>dB.</w:t>
        </w:r>
        <w:proofErr w:type="spellEnd"/>
        <w:r w:rsidRPr="008F7831">
          <w:t xml:space="preserve"> This represents the required protection criterion for the MMS systems referenced herein from interference due to another radiocommunication service. If multiple potential interference sources are present, protection of the MMS systems requires that this criterion is not exceeded due to the aggregate interference from the multiple sources.</w:t>
        </w:r>
      </w:ins>
    </w:p>
    <w:p w14:paraId="5990112B" w14:textId="77777777" w:rsidR="008F7831" w:rsidRPr="008F7831" w:rsidRDefault="008F7831" w:rsidP="008F7831">
      <w:pPr>
        <w:tabs>
          <w:tab w:val="left" w:pos="794"/>
          <w:tab w:val="left" w:pos="1191"/>
          <w:tab w:val="left" w:pos="1588"/>
          <w:tab w:val="left" w:pos="1985"/>
        </w:tabs>
        <w:jc w:val="both"/>
        <w:rPr>
          <w:ins w:id="986" w:author="Author"/>
        </w:rPr>
      </w:pPr>
    </w:p>
    <w:p w14:paraId="06EF71DF" w14:textId="77777777" w:rsidR="008F7831" w:rsidRPr="008F7831" w:rsidRDefault="008F7831" w:rsidP="008F7831">
      <w:pPr>
        <w:keepNext/>
        <w:spacing w:before="560" w:after="120"/>
        <w:jc w:val="center"/>
        <w:rPr>
          <w:ins w:id="987" w:author="Author"/>
          <w:caps/>
          <w:sz w:val="20"/>
        </w:rPr>
        <w:sectPr w:rsidR="008F7831" w:rsidRPr="008F7831">
          <w:headerReference w:type="default" r:id="rId22"/>
          <w:pgSz w:w="12240" w:h="15840"/>
          <w:pgMar w:top="1440" w:right="1440" w:bottom="1440" w:left="1440" w:header="720" w:footer="720" w:gutter="0"/>
          <w:cols w:space="720"/>
          <w:docGrid w:linePitch="360"/>
        </w:sectPr>
      </w:pPr>
    </w:p>
    <w:p w14:paraId="2AF023EC" w14:textId="77777777" w:rsidR="008F7831" w:rsidRPr="008F7831" w:rsidRDefault="008F7831" w:rsidP="008F7831">
      <w:pPr>
        <w:keepNext/>
        <w:spacing w:before="560" w:after="120"/>
        <w:jc w:val="center"/>
        <w:rPr>
          <w:ins w:id="988" w:author="Author"/>
          <w:caps/>
          <w:sz w:val="20"/>
        </w:rPr>
      </w:pPr>
      <w:ins w:id="989" w:author="Author">
        <w:r w:rsidRPr="008F7831">
          <w:rPr>
            <w:caps/>
            <w:sz w:val="20"/>
          </w:rPr>
          <w:lastRenderedPageBreak/>
          <w:t>TABLE 2</w:t>
        </w:r>
      </w:ins>
    </w:p>
    <w:p w14:paraId="599ED925" w14:textId="77777777" w:rsidR="008F7831" w:rsidRPr="008F7831" w:rsidRDefault="008F7831" w:rsidP="008F7831">
      <w:pPr>
        <w:keepNext/>
        <w:keepLines/>
        <w:spacing w:before="0" w:after="120"/>
        <w:jc w:val="center"/>
        <w:rPr>
          <w:ins w:id="990" w:author="Author"/>
          <w:rFonts w:ascii="Times New Roman Bold" w:hAnsi="Times New Roman Bold"/>
          <w:b/>
          <w:sz w:val="20"/>
          <w:lang w:eastAsia="ja-JP"/>
        </w:rPr>
      </w:pPr>
      <w:ins w:id="991" w:author="Author">
        <w:r w:rsidRPr="008F7831">
          <w:rPr>
            <w:rFonts w:ascii="Times New Roman Bold" w:hAnsi="Times New Roman Bold"/>
            <w:b/>
            <w:sz w:val="20"/>
          </w:rPr>
          <w:t xml:space="preserve">Typical technical characteristics of representative systems operating in the maritime mobile service </w:t>
        </w:r>
        <w:r w:rsidRPr="008F7831">
          <w:rPr>
            <w:rFonts w:ascii="Times New Roman Bold" w:hAnsi="Times New Roman Bold"/>
            <w:b/>
            <w:sz w:val="20"/>
          </w:rPr>
          <w:br/>
          <w:t xml:space="preserve">in the frequency range </w:t>
        </w:r>
        <w:r w:rsidRPr="008F7831">
          <w:rPr>
            <w:rFonts w:ascii="Times New Roman Bold" w:hAnsi="Times New Roman Bold"/>
            <w:b/>
            <w:sz w:val="20"/>
            <w:lang w:eastAsia="ja-JP"/>
          </w:rPr>
          <w:t>4 400-4 990 MHz</w:t>
        </w:r>
      </w:ins>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185"/>
        <w:gridCol w:w="720"/>
        <w:gridCol w:w="990"/>
        <w:gridCol w:w="990"/>
        <w:gridCol w:w="810"/>
        <w:gridCol w:w="1080"/>
        <w:gridCol w:w="990"/>
        <w:gridCol w:w="2610"/>
        <w:gridCol w:w="2610"/>
      </w:tblGrid>
      <w:tr w:rsidR="008F7831" w:rsidRPr="008F7831" w14:paraId="04ECAEDD" w14:textId="77777777" w:rsidTr="008F7831">
        <w:trPr>
          <w:jc w:val="center"/>
          <w:ins w:id="992" w:author="Author"/>
        </w:trPr>
        <w:tc>
          <w:tcPr>
            <w:tcW w:w="25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FD3410" w14:textId="77777777" w:rsidR="008F7831" w:rsidRPr="008F7831" w:rsidRDefault="008F7831" w:rsidP="008F7831">
            <w:pPr>
              <w:keepNext/>
              <w:spacing w:before="80" w:after="80" w:line="252" w:lineRule="auto"/>
              <w:jc w:val="center"/>
              <w:rPr>
                <w:ins w:id="993" w:author="Author"/>
                <w:rFonts w:ascii="Times New Roman Bold" w:hAnsi="Times New Roman Bold" w:cs="Times New Roman Bold"/>
                <w:b/>
                <w:sz w:val="20"/>
                <w:lang w:eastAsia="ja-JP"/>
              </w:rPr>
            </w:pPr>
            <w:ins w:id="994" w:author="Author">
              <w:r w:rsidRPr="008F7831">
                <w:rPr>
                  <w:rFonts w:ascii="Times New Roman Bold" w:hAnsi="Times New Roman Bold" w:cs="Times New Roman Bold"/>
                  <w:b/>
                  <w:sz w:val="20"/>
                  <w:lang w:eastAsia="ja-JP"/>
                </w:rPr>
                <w:t>Parameter</w:t>
              </w:r>
            </w:ins>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C31890" w14:textId="77777777" w:rsidR="008F7831" w:rsidRPr="008F7831" w:rsidRDefault="008F7831" w:rsidP="008F7831">
            <w:pPr>
              <w:keepNext/>
              <w:spacing w:before="80" w:after="80" w:line="252" w:lineRule="auto"/>
              <w:jc w:val="center"/>
              <w:rPr>
                <w:ins w:id="995" w:author="Author"/>
                <w:rFonts w:ascii="Times New Roman Bold" w:hAnsi="Times New Roman Bold" w:cs="Times New Roman Bold"/>
                <w:b/>
                <w:sz w:val="20"/>
                <w:lang w:eastAsia="ja-JP"/>
              </w:rPr>
            </w:pPr>
            <w:ins w:id="996" w:author="Author">
              <w:r w:rsidRPr="008F7831">
                <w:rPr>
                  <w:rFonts w:ascii="Times New Roman Bold" w:hAnsi="Times New Roman Bold" w:cs="Times New Roman Bold"/>
                  <w:b/>
                  <w:sz w:val="20"/>
                  <w:lang w:eastAsia="ja-JP"/>
                </w:rPr>
                <w:t>Units</w:t>
              </w:r>
            </w:ins>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892227C" w14:textId="77777777" w:rsidR="008F7831" w:rsidRPr="008F7831" w:rsidRDefault="008F7831" w:rsidP="008F7831">
            <w:pPr>
              <w:keepNext/>
              <w:spacing w:before="80" w:after="80" w:line="252" w:lineRule="auto"/>
              <w:jc w:val="center"/>
              <w:rPr>
                <w:ins w:id="997" w:author="Author"/>
                <w:rFonts w:ascii="Times New Roman Bold" w:hAnsi="Times New Roman Bold" w:cs="Times New Roman Bold"/>
                <w:b/>
                <w:sz w:val="20"/>
                <w:lang w:eastAsia="ja-JP"/>
              </w:rPr>
            </w:pPr>
            <w:ins w:id="998" w:author="Author">
              <w:r w:rsidRPr="008F7831">
                <w:rPr>
                  <w:rFonts w:ascii="Times New Roman Bold" w:hAnsi="Times New Roman Bold" w:cs="Times New Roman Bold"/>
                  <w:b/>
                  <w:sz w:val="20"/>
                  <w:lang w:eastAsia="ja-JP"/>
                </w:rPr>
                <w:t>System 1</w:t>
              </w:r>
            </w:ins>
          </w:p>
          <w:p w14:paraId="39419E2D" w14:textId="77777777" w:rsidR="008F7831" w:rsidRPr="008F7831" w:rsidRDefault="008F7831" w:rsidP="008F7831">
            <w:pPr>
              <w:keepNext/>
              <w:spacing w:before="80" w:after="80" w:line="252" w:lineRule="auto"/>
              <w:jc w:val="center"/>
              <w:rPr>
                <w:ins w:id="999" w:author="Author"/>
                <w:rFonts w:ascii="Times New Roman Bold" w:hAnsi="Times New Roman Bold" w:cs="Times New Roman Bold"/>
                <w:b/>
                <w:sz w:val="20"/>
                <w:lang w:eastAsia="ja-JP"/>
              </w:rPr>
            </w:pPr>
            <w:ins w:id="1000" w:author="Author">
              <w:r w:rsidRPr="008F7831">
                <w:rPr>
                  <w:rFonts w:ascii="Times New Roman Bold" w:hAnsi="Times New Roman Bold" w:cs="Times New Roman Bold"/>
                  <w:b/>
                  <w:sz w:val="20"/>
                  <w:lang w:eastAsia="ja-JP"/>
                </w:rPr>
                <w:t>Shipborne</w:t>
              </w:r>
            </w:ins>
          </w:p>
        </w:tc>
        <w:tc>
          <w:tcPr>
            <w:tcW w:w="2880"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55E07DB" w14:textId="77777777" w:rsidR="008F7831" w:rsidRPr="008F7831" w:rsidRDefault="008F7831" w:rsidP="008F7831">
            <w:pPr>
              <w:keepNext/>
              <w:spacing w:before="80" w:after="80" w:line="252" w:lineRule="auto"/>
              <w:jc w:val="center"/>
              <w:rPr>
                <w:ins w:id="1001" w:author="Author"/>
                <w:rFonts w:ascii="Times New Roman Bold" w:hAnsi="Times New Roman Bold" w:cs="Times New Roman Bold"/>
                <w:b/>
                <w:sz w:val="20"/>
                <w:lang w:eastAsia="ja-JP"/>
              </w:rPr>
            </w:pPr>
            <w:ins w:id="1002" w:author="Author">
              <w:r w:rsidRPr="008F7831">
                <w:rPr>
                  <w:rFonts w:ascii="Times New Roman Bold" w:hAnsi="Times New Roman Bold" w:cs="Times New Roman Bold"/>
                  <w:b/>
                  <w:sz w:val="20"/>
                  <w:lang w:eastAsia="ja-JP"/>
                </w:rPr>
                <w:t>System 1</w:t>
              </w:r>
            </w:ins>
          </w:p>
          <w:p w14:paraId="2360186E" w14:textId="77777777" w:rsidR="008F7831" w:rsidRPr="008F7831" w:rsidRDefault="008F7831" w:rsidP="008F7831">
            <w:pPr>
              <w:keepNext/>
              <w:spacing w:before="80" w:after="80" w:line="252" w:lineRule="auto"/>
              <w:jc w:val="center"/>
              <w:rPr>
                <w:ins w:id="1003" w:author="Author"/>
                <w:rFonts w:ascii="Times New Roman Bold" w:hAnsi="Times New Roman Bold" w:cs="Times New Roman Bold"/>
                <w:b/>
                <w:sz w:val="20"/>
                <w:lang w:eastAsia="ja-JP"/>
              </w:rPr>
            </w:pPr>
            <w:ins w:id="1004" w:author="Author">
              <w:r w:rsidRPr="008F7831">
                <w:rPr>
                  <w:rFonts w:ascii="Times New Roman Bold" w:hAnsi="Times New Roman Bold" w:cs="Times New Roman Bold"/>
                  <w:b/>
                  <w:sz w:val="20"/>
                  <w:lang w:eastAsia="ja-JP"/>
                </w:rPr>
                <w:t>Ground</w:t>
              </w:r>
            </w:ins>
          </w:p>
        </w:tc>
        <w:tc>
          <w:tcPr>
            <w:tcW w:w="2610" w:type="dxa"/>
            <w:tcBorders>
              <w:top w:val="single" w:sz="4" w:space="0" w:color="auto"/>
              <w:left w:val="single" w:sz="4" w:space="0" w:color="auto"/>
              <w:bottom w:val="single" w:sz="4" w:space="0" w:color="auto"/>
              <w:right w:val="single" w:sz="4" w:space="0" w:color="auto"/>
            </w:tcBorders>
            <w:shd w:val="clear" w:color="auto" w:fill="D9D9D9"/>
          </w:tcPr>
          <w:p w14:paraId="3895EC75" w14:textId="77777777" w:rsidR="008F7831" w:rsidRPr="008F7831" w:rsidRDefault="008F7831" w:rsidP="008F7831">
            <w:pPr>
              <w:keepNext/>
              <w:spacing w:before="80" w:after="80" w:line="252" w:lineRule="auto"/>
              <w:jc w:val="center"/>
              <w:rPr>
                <w:ins w:id="1005" w:author="Author"/>
                <w:rFonts w:ascii="Times New Roman Bold" w:hAnsi="Times New Roman Bold" w:cs="Times New Roman Bold"/>
                <w:b/>
                <w:sz w:val="20"/>
                <w:lang w:eastAsia="ja-JP"/>
              </w:rPr>
            </w:pPr>
            <w:ins w:id="1006" w:author="Author">
              <w:r w:rsidRPr="008F7831">
                <w:rPr>
                  <w:rFonts w:ascii="Times New Roman Bold" w:hAnsi="Times New Roman Bold" w:cs="Times New Roman Bold"/>
                  <w:b/>
                  <w:sz w:val="20"/>
                  <w:lang w:eastAsia="ja-JP"/>
                </w:rPr>
                <w:t>System 2</w:t>
              </w:r>
            </w:ins>
          </w:p>
          <w:p w14:paraId="6A9D1CB1" w14:textId="77777777" w:rsidR="008F7831" w:rsidRPr="008F7831" w:rsidRDefault="008F7831" w:rsidP="008F7831">
            <w:pPr>
              <w:keepNext/>
              <w:spacing w:before="80" w:after="80" w:line="252" w:lineRule="auto"/>
              <w:jc w:val="center"/>
              <w:rPr>
                <w:ins w:id="1007" w:author="Author"/>
                <w:rFonts w:ascii="Times New Roman Bold" w:hAnsi="Times New Roman Bold" w:cs="Times New Roman Bold"/>
                <w:b/>
                <w:sz w:val="20"/>
                <w:lang w:eastAsia="ja-JP"/>
              </w:rPr>
            </w:pPr>
            <w:ins w:id="1008" w:author="Author">
              <w:r w:rsidRPr="008F7831">
                <w:rPr>
                  <w:rFonts w:ascii="Times New Roman Bold" w:hAnsi="Times New Roman Bold" w:cs="Times New Roman Bold"/>
                  <w:b/>
                  <w:sz w:val="20"/>
                  <w:lang w:eastAsia="ja-JP"/>
                </w:rPr>
                <w:t>Shipborne</w:t>
              </w:r>
            </w:ins>
          </w:p>
        </w:tc>
        <w:tc>
          <w:tcPr>
            <w:tcW w:w="2610" w:type="dxa"/>
            <w:tcBorders>
              <w:top w:val="single" w:sz="4" w:space="0" w:color="auto"/>
              <w:left w:val="single" w:sz="4" w:space="0" w:color="auto"/>
              <w:bottom w:val="single" w:sz="4" w:space="0" w:color="auto"/>
              <w:right w:val="single" w:sz="4" w:space="0" w:color="auto"/>
            </w:tcBorders>
            <w:shd w:val="clear" w:color="auto" w:fill="D9D9D9"/>
          </w:tcPr>
          <w:p w14:paraId="2862AA7D" w14:textId="77777777" w:rsidR="008F7831" w:rsidRPr="008F7831" w:rsidRDefault="008F7831" w:rsidP="008F7831">
            <w:pPr>
              <w:keepNext/>
              <w:spacing w:before="80" w:after="80" w:line="252" w:lineRule="auto"/>
              <w:jc w:val="center"/>
              <w:rPr>
                <w:ins w:id="1009" w:author="Author"/>
                <w:rFonts w:ascii="Times New Roman Bold" w:hAnsi="Times New Roman Bold" w:cs="Times New Roman Bold"/>
                <w:b/>
                <w:sz w:val="20"/>
                <w:lang w:eastAsia="ja-JP"/>
              </w:rPr>
            </w:pPr>
            <w:ins w:id="1010" w:author="Author">
              <w:r w:rsidRPr="008F7831">
                <w:rPr>
                  <w:rFonts w:ascii="Times New Roman Bold" w:hAnsi="Times New Roman Bold" w:cs="Times New Roman Bold"/>
                  <w:b/>
                  <w:sz w:val="20"/>
                  <w:lang w:eastAsia="ja-JP"/>
                </w:rPr>
                <w:t>System 2</w:t>
              </w:r>
            </w:ins>
          </w:p>
          <w:p w14:paraId="6C333E5F" w14:textId="77777777" w:rsidR="008F7831" w:rsidRPr="008F7831" w:rsidRDefault="008F7831" w:rsidP="008F7831">
            <w:pPr>
              <w:keepNext/>
              <w:spacing w:before="80" w:after="80" w:line="252" w:lineRule="auto"/>
              <w:jc w:val="center"/>
              <w:rPr>
                <w:ins w:id="1011" w:author="Author"/>
                <w:rFonts w:ascii="Times New Roman Bold" w:hAnsi="Times New Roman Bold" w:cs="Times New Roman Bold"/>
                <w:b/>
                <w:sz w:val="20"/>
                <w:lang w:eastAsia="ja-JP"/>
              </w:rPr>
            </w:pPr>
            <w:ins w:id="1012" w:author="Author">
              <w:r w:rsidRPr="008F7831">
                <w:rPr>
                  <w:rFonts w:ascii="Times New Roman Bold" w:hAnsi="Times New Roman Bold" w:cs="Times New Roman Bold"/>
                  <w:b/>
                  <w:sz w:val="20"/>
                  <w:lang w:eastAsia="ja-JP"/>
                </w:rPr>
                <w:t>Ground</w:t>
              </w:r>
            </w:ins>
          </w:p>
        </w:tc>
      </w:tr>
      <w:tr w:rsidR="008F7831" w:rsidRPr="008F7831" w14:paraId="3225AC46" w14:textId="77777777" w:rsidTr="008F7831">
        <w:trPr>
          <w:jc w:val="center"/>
          <w:ins w:id="1013"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6FCFA9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4" w:author="Author"/>
                <w:sz w:val="20"/>
                <w:lang w:eastAsia="ja-JP"/>
              </w:rPr>
            </w:pPr>
            <w:ins w:id="1015" w:author="Author">
              <w:r w:rsidRPr="008F7831">
                <w:rPr>
                  <w:sz w:val="20"/>
                  <w:lang w:eastAsia="ja-JP"/>
                </w:rPr>
                <w:t>Transmitter</w:t>
              </w:r>
            </w:ins>
          </w:p>
        </w:tc>
      </w:tr>
      <w:tr w:rsidR="008F7831" w:rsidRPr="008F7831" w14:paraId="64F281D8" w14:textId="77777777" w:rsidTr="00FF6CF9">
        <w:trPr>
          <w:jc w:val="center"/>
          <w:ins w:id="1016" w:author="Author"/>
        </w:trPr>
        <w:tc>
          <w:tcPr>
            <w:tcW w:w="2500" w:type="dxa"/>
            <w:tcBorders>
              <w:top w:val="single" w:sz="4" w:space="0" w:color="auto"/>
              <w:left w:val="single" w:sz="4" w:space="0" w:color="auto"/>
              <w:bottom w:val="single" w:sz="4" w:space="0" w:color="auto"/>
              <w:right w:val="single" w:sz="4" w:space="0" w:color="auto"/>
            </w:tcBorders>
            <w:hideMark/>
          </w:tcPr>
          <w:p w14:paraId="6A4ECF3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17" w:author="Author"/>
                <w:sz w:val="20"/>
                <w:lang w:eastAsia="ja-JP"/>
              </w:rPr>
            </w:pPr>
            <w:ins w:id="1018" w:author="Author">
              <w:r w:rsidRPr="008F7831">
                <w:rPr>
                  <w:sz w:val="20"/>
                  <w:lang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6C7096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19" w:author="Author"/>
                <w:sz w:val="20"/>
                <w:lang w:eastAsia="ja-JP"/>
              </w:rPr>
            </w:pPr>
            <w:ins w:id="1020"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65308F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1" w:author="Author"/>
                <w:sz w:val="20"/>
                <w:lang w:eastAsia="ja-JP"/>
              </w:rPr>
            </w:pPr>
            <w:ins w:id="1022" w:author="Author">
              <w:r w:rsidRPr="008F7831">
                <w:rPr>
                  <w:sz w:val="20"/>
                  <w:lang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A8B591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3" w:author="Author"/>
                <w:sz w:val="20"/>
                <w:lang w:eastAsia="ja-JP"/>
              </w:rPr>
            </w:pPr>
            <w:ins w:id="1024" w:author="Author">
              <w:r w:rsidRPr="008F7831">
                <w:rPr>
                  <w:sz w:val="20"/>
                  <w:lang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tcPr>
          <w:p w14:paraId="3EE4FEF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5" w:author="Author"/>
                <w:sz w:val="20"/>
                <w:lang w:eastAsia="ja-JP"/>
              </w:rPr>
            </w:pPr>
            <w:ins w:id="1026" w:author="Author">
              <w:r w:rsidRPr="008F7831">
                <w:rPr>
                  <w:sz w:val="20"/>
                  <w:lang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tcPr>
          <w:p w14:paraId="721684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27" w:author="Author"/>
                <w:sz w:val="20"/>
                <w:lang w:eastAsia="ja-JP"/>
              </w:rPr>
            </w:pPr>
            <w:ins w:id="1028" w:author="Author">
              <w:r w:rsidRPr="008F7831">
                <w:rPr>
                  <w:sz w:val="20"/>
                  <w:lang w:eastAsia="ja-JP"/>
                </w:rPr>
                <w:t>4 800-4 990</w:t>
              </w:r>
            </w:ins>
          </w:p>
        </w:tc>
      </w:tr>
      <w:tr w:rsidR="008F7831" w:rsidRPr="008F7831" w14:paraId="6EC178D3" w14:textId="77777777" w:rsidTr="00FF6CF9">
        <w:trPr>
          <w:jc w:val="center"/>
          <w:ins w:id="1029" w:author="Author"/>
        </w:trPr>
        <w:tc>
          <w:tcPr>
            <w:tcW w:w="2500" w:type="dxa"/>
            <w:tcBorders>
              <w:top w:val="single" w:sz="4" w:space="0" w:color="auto"/>
              <w:left w:val="single" w:sz="4" w:space="0" w:color="auto"/>
              <w:bottom w:val="single" w:sz="4" w:space="0" w:color="auto"/>
              <w:right w:val="single" w:sz="4" w:space="0" w:color="auto"/>
            </w:tcBorders>
            <w:hideMark/>
          </w:tcPr>
          <w:p w14:paraId="466C2A9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30" w:author="Author"/>
                <w:sz w:val="20"/>
                <w:lang w:eastAsia="ja-JP"/>
              </w:rPr>
            </w:pPr>
            <w:ins w:id="1031" w:author="Author">
              <w:r w:rsidRPr="008F7831">
                <w:rPr>
                  <w:sz w:val="20"/>
                  <w:lang w:eastAsia="ja-JP"/>
                </w:rPr>
                <w:t>Power output</w:t>
              </w:r>
            </w:ins>
          </w:p>
        </w:tc>
        <w:tc>
          <w:tcPr>
            <w:tcW w:w="1185" w:type="dxa"/>
            <w:tcBorders>
              <w:top w:val="single" w:sz="4" w:space="0" w:color="auto"/>
              <w:left w:val="single" w:sz="4" w:space="0" w:color="auto"/>
              <w:bottom w:val="single" w:sz="4" w:space="0" w:color="auto"/>
              <w:right w:val="single" w:sz="4" w:space="0" w:color="auto"/>
            </w:tcBorders>
            <w:hideMark/>
          </w:tcPr>
          <w:p w14:paraId="3EAAA4A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2" w:author="Author"/>
                <w:sz w:val="20"/>
                <w:lang w:eastAsia="ja-JP"/>
              </w:rPr>
            </w:pPr>
            <w:ins w:id="1033" w:author="Author">
              <w:r w:rsidRPr="008F7831">
                <w:rPr>
                  <w:sz w:val="20"/>
                  <w:lang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37B13D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4" w:author="Author"/>
                <w:sz w:val="20"/>
                <w:lang w:eastAsia="ja-JP"/>
              </w:rPr>
            </w:pPr>
            <w:ins w:id="1035" w:author="Author">
              <w:r w:rsidRPr="008F7831">
                <w:rPr>
                  <w:sz w:val="20"/>
                  <w:lang w:eastAsia="ja-JP"/>
                </w:rPr>
                <w:t>39</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13B557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6" w:author="Author"/>
                <w:sz w:val="20"/>
                <w:lang w:eastAsia="ja-JP"/>
              </w:rPr>
            </w:pPr>
            <w:ins w:id="1037" w:author="Author">
              <w:r w:rsidRPr="008F7831">
                <w:rPr>
                  <w:sz w:val="20"/>
                  <w:lang w:eastAsia="ja-JP"/>
                </w:rPr>
                <w:t>39</w:t>
              </w:r>
            </w:ins>
          </w:p>
        </w:tc>
        <w:tc>
          <w:tcPr>
            <w:tcW w:w="2610" w:type="dxa"/>
            <w:tcBorders>
              <w:top w:val="single" w:sz="4" w:space="0" w:color="auto"/>
              <w:left w:val="single" w:sz="4" w:space="0" w:color="auto"/>
              <w:bottom w:val="single" w:sz="4" w:space="0" w:color="auto"/>
              <w:right w:val="single" w:sz="4" w:space="0" w:color="auto"/>
            </w:tcBorders>
            <w:vAlign w:val="center"/>
          </w:tcPr>
          <w:p w14:paraId="2EF369F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38" w:author="Author"/>
                <w:sz w:val="20"/>
                <w:lang w:eastAsia="ja-JP"/>
              </w:rPr>
            </w:pPr>
            <w:ins w:id="1039" w:author="Author">
              <w:r w:rsidRPr="008F7831">
                <w:rPr>
                  <w:sz w:val="20"/>
                  <w:lang w:eastAsia="ja-JP"/>
                </w:rPr>
                <w:t>46</w:t>
              </w:r>
            </w:ins>
          </w:p>
        </w:tc>
        <w:tc>
          <w:tcPr>
            <w:tcW w:w="2610" w:type="dxa"/>
            <w:tcBorders>
              <w:top w:val="single" w:sz="4" w:space="0" w:color="auto"/>
              <w:left w:val="single" w:sz="4" w:space="0" w:color="auto"/>
              <w:bottom w:val="single" w:sz="4" w:space="0" w:color="auto"/>
              <w:right w:val="single" w:sz="4" w:space="0" w:color="auto"/>
            </w:tcBorders>
            <w:vAlign w:val="center"/>
          </w:tcPr>
          <w:p w14:paraId="4B35EC9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0" w:author="Author"/>
                <w:sz w:val="20"/>
                <w:lang w:eastAsia="ja-JP"/>
              </w:rPr>
            </w:pPr>
            <w:ins w:id="1041" w:author="Author">
              <w:r w:rsidRPr="008F7831">
                <w:rPr>
                  <w:sz w:val="20"/>
                  <w:lang w:eastAsia="ja-JP"/>
                </w:rPr>
                <w:t>46</w:t>
              </w:r>
            </w:ins>
          </w:p>
        </w:tc>
      </w:tr>
      <w:tr w:rsidR="008F7831" w:rsidRPr="008F7831" w14:paraId="1AB93B5B" w14:textId="77777777" w:rsidTr="00FF6CF9">
        <w:trPr>
          <w:jc w:val="center"/>
          <w:ins w:id="1042" w:author="Author"/>
        </w:trPr>
        <w:tc>
          <w:tcPr>
            <w:tcW w:w="2500" w:type="dxa"/>
            <w:tcBorders>
              <w:top w:val="single" w:sz="4" w:space="0" w:color="auto"/>
              <w:left w:val="single" w:sz="4" w:space="0" w:color="auto"/>
              <w:bottom w:val="single" w:sz="4" w:space="0" w:color="auto"/>
              <w:right w:val="single" w:sz="4" w:space="0" w:color="auto"/>
            </w:tcBorders>
            <w:hideMark/>
          </w:tcPr>
          <w:p w14:paraId="0F45240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43" w:author="Author"/>
                <w:sz w:val="20"/>
                <w:lang w:eastAsia="ja-JP"/>
              </w:rPr>
            </w:pPr>
            <w:ins w:id="1044" w:author="Author">
              <w:r w:rsidRPr="008F7831">
                <w:rPr>
                  <w:sz w:val="20"/>
                  <w:lang w:eastAsia="ja-JP"/>
                </w:rPr>
                <w:t>Bandwidth (3 dB)</w:t>
              </w:r>
            </w:ins>
          </w:p>
        </w:tc>
        <w:tc>
          <w:tcPr>
            <w:tcW w:w="1185" w:type="dxa"/>
            <w:tcBorders>
              <w:top w:val="single" w:sz="4" w:space="0" w:color="auto"/>
              <w:left w:val="single" w:sz="4" w:space="0" w:color="auto"/>
              <w:bottom w:val="single" w:sz="4" w:space="0" w:color="auto"/>
              <w:right w:val="single" w:sz="4" w:space="0" w:color="auto"/>
            </w:tcBorders>
            <w:hideMark/>
          </w:tcPr>
          <w:p w14:paraId="6A84C1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5" w:author="Author"/>
                <w:sz w:val="20"/>
                <w:lang w:eastAsia="ja-JP"/>
              </w:rPr>
            </w:pPr>
            <w:ins w:id="1046"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2077B4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7" w:author="Author"/>
                <w:sz w:val="20"/>
                <w:lang w:eastAsia="ja-JP"/>
              </w:rPr>
            </w:pPr>
            <w:ins w:id="1048" w:author="Author">
              <w:r w:rsidRPr="008F7831">
                <w:rPr>
                  <w:sz w:val="20"/>
                  <w:lang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10C2F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49" w:author="Author"/>
                <w:sz w:val="20"/>
                <w:lang w:eastAsia="ja-JP"/>
              </w:rPr>
            </w:pPr>
            <w:ins w:id="1050" w:author="Author">
              <w:r w:rsidRPr="008F7831">
                <w:rPr>
                  <w:sz w:val="20"/>
                  <w:lang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tcPr>
          <w:p w14:paraId="42150AE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51" w:author="Author"/>
                <w:sz w:val="20"/>
                <w:lang w:eastAsia="ja-JP"/>
              </w:rPr>
            </w:pPr>
            <w:ins w:id="1052" w:author="Author">
              <w:r w:rsidRPr="008F7831">
                <w:rPr>
                  <w:sz w:val="20"/>
                  <w:lang w:eastAsia="ja-JP"/>
                </w:rPr>
                <w:t>40/50/60/80/100</w:t>
              </w:r>
            </w:ins>
          </w:p>
          <w:p w14:paraId="3C4F0F5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3" w:author="Author"/>
                <w:sz w:val="20"/>
                <w:lang w:eastAsia="ja-JP"/>
              </w:rPr>
            </w:pPr>
            <w:ins w:id="1054"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c>
          <w:tcPr>
            <w:tcW w:w="2610" w:type="dxa"/>
            <w:tcBorders>
              <w:top w:val="single" w:sz="4" w:space="0" w:color="auto"/>
              <w:left w:val="single" w:sz="4" w:space="0" w:color="auto"/>
              <w:bottom w:val="single" w:sz="4" w:space="0" w:color="auto"/>
              <w:right w:val="single" w:sz="4" w:space="0" w:color="auto"/>
            </w:tcBorders>
            <w:vAlign w:val="center"/>
          </w:tcPr>
          <w:p w14:paraId="400B450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55" w:author="Author"/>
                <w:sz w:val="20"/>
                <w:lang w:eastAsia="ja-JP"/>
              </w:rPr>
            </w:pPr>
            <w:ins w:id="1056" w:author="Author">
              <w:r w:rsidRPr="008F7831">
                <w:rPr>
                  <w:sz w:val="20"/>
                  <w:lang w:eastAsia="ja-JP"/>
                </w:rPr>
                <w:t>40/50/60/80/100</w:t>
              </w:r>
            </w:ins>
          </w:p>
          <w:p w14:paraId="0B641D0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57" w:author="Author"/>
                <w:sz w:val="20"/>
                <w:lang w:eastAsia="ja-JP"/>
              </w:rPr>
            </w:pPr>
            <w:ins w:id="1058" w:author="Author">
              <w:r w:rsidRPr="008F7831">
                <w:rPr>
                  <w:sz w:val="20"/>
                  <w:lang w:eastAsia="ja-JP"/>
                </w:rPr>
                <w:t>(</w:t>
              </w:r>
              <w:proofErr w:type="gramStart"/>
              <w:r w:rsidRPr="008F7831">
                <w:rPr>
                  <w:sz w:val="20"/>
                  <w:lang w:eastAsia="ja-JP"/>
                </w:rPr>
                <w:t>software</w:t>
              </w:r>
              <w:proofErr w:type="gramEnd"/>
              <w:r w:rsidRPr="008F7831">
                <w:rPr>
                  <w:sz w:val="20"/>
                  <w:lang w:eastAsia="ja-JP"/>
                </w:rPr>
                <w:t xml:space="preserve"> configurable)</w:t>
              </w:r>
            </w:ins>
          </w:p>
        </w:tc>
      </w:tr>
      <w:tr w:rsidR="008F7831" w:rsidRPr="008F7831" w14:paraId="1DD0E64E" w14:textId="77777777" w:rsidTr="008F7831">
        <w:trPr>
          <w:jc w:val="center"/>
          <w:ins w:id="1059"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F26C7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0" w:author="Author"/>
                <w:sz w:val="20"/>
                <w:lang w:eastAsia="ja-JP"/>
              </w:rPr>
            </w:pPr>
            <w:ins w:id="1061" w:author="Author">
              <w:r w:rsidRPr="008F7831">
                <w:rPr>
                  <w:sz w:val="20"/>
                  <w:lang w:eastAsia="ja-JP"/>
                </w:rPr>
                <w:t>Receiver</w:t>
              </w:r>
            </w:ins>
          </w:p>
        </w:tc>
      </w:tr>
      <w:tr w:rsidR="008F7831" w:rsidRPr="008F7831" w14:paraId="17E324E6" w14:textId="77777777" w:rsidTr="00FF6CF9">
        <w:trPr>
          <w:jc w:val="center"/>
          <w:ins w:id="1062" w:author="Author"/>
        </w:trPr>
        <w:tc>
          <w:tcPr>
            <w:tcW w:w="2500" w:type="dxa"/>
            <w:tcBorders>
              <w:top w:val="single" w:sz="4" w:space="0" w:color="auto"/>
              <w:left w:val="single" w:sz="4" w:space="0" w:color="auto"/>
              <w:bottom w:val="single" w:sz="4" w:space="0" w:color="auto"/>
              <w:right w:val="single" w:sz="4" w:space="0" w:color="auto"/>
            </w:tcBorders>
            <w:hideMark/>
          </w:tcPr>
          <w:p w14:paraId="722006F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63" w:author="Author"/>
                <w:sz w:val="20"/>
                <w:lang w:eastAsia="ja-JP"/>
              </w:rPr>
            </w:pPr>
            <w:ins w:id="1064" w:author="Author">
              <w:r w:rsidRPr="008F7831">
                <w:rPr>
                  <w:sz w:val="20"/>
                  <w:lang w:eastAsia="ja-JP"/>
                </w:rPr>
                <w:t>Tuning range</w:t>
              </w:r>
            </w:ins>
          </w:p>
        </w:tc>
        <w:tc>
          <w:tcPr>
            <w:tcW w:w="1185" w:type="dxa"/>
            <w:tcBorders>
              <w:top w:val="single" w:sz="4" w:space="0" w:color="auto"/>
              <w:left w:val="single" w:sz="4" w:space="0" w:color="auto"/>
              <w:bottom w:val="single" w:sz="4" w:space="0" w:color="auto"/>
              <w:right w:val="single" w:sz="4" w:space="0" w:color="auto"/>
            </w:tcBorders>
            <w:hideMark/>
          </w:tcPr>
          <w:p w14:paraId="51B725C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5" w:author="Author"/>
                <w:sz w:val="20"/>
                <w:lang w:eastAsia="ja-JP"/>
              </w:rPr>
            </w:pPr>
            <w:ins w:id="1066"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A309E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7" w:author="Author"/>
                <w:sz w:val="20"/>
                <w:lang w:eastAsia="ja-JP"/>
              </w:rPr>
            </w:pPr>
            <w:ins w:id="1068" w:author="Author">
              <w:r w:rsidRPr="008F7831">
                <w:rPr>
                  <w:sz w:val="20"/>
                  <w:lang w:eastAsia="ja-JP"/>
                </w:rPr>
                <w:t>4 400-4 940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3637CDD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69" w:author="Author"/>
                <w:sz w:val="20"/>
                <w:lang w:eastAsia="ja-JP"/>
              </w:rPr>
            </w:pPr>
            <w:ins w:id="1070" w:author="Author">
              <w:r w:rsidRPr="008F7831">
                <w:rPr>
                  <w:sz w:val="20"/>
                  <w:lang w:eastAsia="ja-JP"/>
                </w:rPr>
                <w:t>4 400-4 940</w:t>
              </w:r>
            </w:ins>
          </w:p>
        </w:tc>
        <w:tc>
          <w:tcPr>
            <w:tcW w:w="2610" w:type="dxa"/>
            <w:tcBorders>
              <w:top w:val="single" w:sz="4" w:space="0" w:color="auto"/>
              <w:left w:val="single" w:sz="4" w:space="0" w:color="auto"/>
              <w:bottom w:val="single" w:sz="4" w:space="0" w:color="auto"/>
              <w:right w:val="single" w:sz="4" w:space="0" w:color="auto"/>
            </w:tcBorders>
            <w:vAlign w:val="center"/>
          </w:tcPr>
          <w:p w14:paraId="15E0A7B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1" w:author="Author"/>
                <w:sz w:val="20"/>
                <w:lang w:eastAsia="ja-JP"/>
              </w:rPr>
            </w:pPr>
            <w:ins w:id="1072" w:author="Author">
              <w:r w:rsidRPr="008F7831">
                <w:rPr>
                  <w:sz w:val="20"/>
                  <w:lang w:eastAsia="ja-JP"/>
                </w:rPr>
                <w:t>4 800-4 990</w:t>
              </w:r>
            </w:ins>
          </w:p>
        </w:tc>
        <w:tc>
          <w:tcPr>
            <w:tcW w:w="2610" w:type="dxa"/>
            <w:tcBorders>
              <w:top w:val="single" w:sz="4" w:space="0" w:color="auto"/>
              <w:left w:val="single" w:sz="4" w:space="0" w:color="auto"/>
              <w:bottom w:val="single" w:sz="4" w:space="0" w:color="auto"/>
              <w:right w:val="single" w:sz="4" w:space="0" w:color="auto"/>
            </w:tcBorders>
            <w:vAlign w:val="center"/>
          </w:tcPr>
          <w:p w14:paraId="668F05E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3" w:author="Author"/>
                <w:sz w:val="20"/>
                <w:lang w:eastAsia="ja-JP"/>
              </w:rPr>
            </w:pPr>
            <w:ins w:id="1074" w:author="Author">
              <w:r w:rsidRPr="008F7831">
                <w:rPr>
                  <w:sz w:val="20"/>
                  <w:lang w:eastAsia="ja-JP"/>
                </w:rPr>
                <w:t>4 800-4 990</w:t>
              </w:r>
            </w:ins>
          </w:p>
        </w:tc>
      </w:tr>
      <w:tr w:rsidR="008F7831" w:rsidRPr="008F7831" w14:paraId="63437F78" w14:textId="77777777" w:rsidTr="00FF6CF9">
        <w:trPr>
          <w:jc w:val="center"/>
          <w:ins w:id="1075" w:author="Author"/>
        </w:trPr>
        <w:tc>
          <w:tcPr>
            <w:tcW w:w="2500" w:type="dxa"/>
            <w:tcBorders>
              <w:top w:val="single" w:sz="4" w:space="0" w:color="auto"/>
              <w:left w:val="single" w:sz="4" w:space="0" w:color="auto"/>
              <w:bottom w:val="single" w:sz="4" w:space="0" w:color="auto"/>
              <w:right w:val="single" w:sz="4" w:space="0" w:color="auto"/>
            </w:tcBorders>
            <w:hideMark/>
          </w:tcPr>
          <w:p w14:paraId="000B50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76" w:author="Author"/>
                <w:sz w:val="20"/>
                <w:lang w:eastAsia="ja-JP"/>
              </w:rPr>
            </w:pPr>
            <w:ins w:id="1077" w:author="Author">
              <w:r w:rsidRPr="008F7831">
                <w:rPr>
                  <w:sz w:val="20"/>
                  <w:lang w:eastAsia="ja-JP"/>
                </w:rPr>
                <w:t>Selectivity (3 dB)</w:t>
              </w:r>
            </w:ins>
          </w:p>
        </w:tc>
        <w:tc>
          <w:tcPr>
            <w:tcW w:w="1185" w:type="dxa"/>
            <w:tcBorders>
              <w:top w:val="single" w:sz="4" w:space="0" w:color="auto"/>
              <w:left w:val="single" w:sz="4" w:space="0" w:color="auto"/>
              <w:bottom w:val="single" w:sz="4" w:space="0" w:color="auto"/>
              <w:right w:val="single" w:sz="4" w:space="0" w:color="auto"/>
            </w:tcBorders>
            <w:hideMark/>
          </w:tcPr>
          <w:p w14:paraId="4D1029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78" w:author="Author"/>
                <w:sz w:val="20"/>
                <w:lang w:eastAsia="ja-JP"/>
              </w:rPr>
            </w:pPr>
            <w:ins w:id="1079" w:author="Author">
              <w:r w:rsidRPr="008F7831">
                <w:rPr>
                  <w:sz w:val="20"/>
                  <w:lang w:eastAsia="ja-JP"/>
                </w:rPr>
                <w:t>MHz</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026AB1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0" w:author="Author"/>
                <w:sz w:val="20"/>
                <w:lang w:eastAsia="ja-JP"/>
              </w:rPr>
            </w:pPr>
            <w:ins w:id="1081" w:author="Author">
              <w:r w:rsidRPr="008F7831">
                <w:rPr>
                  <w:sz w:val="20"/>
                  <w:lang w:eastAsia="ja-JP"/>
                </w:rPr>
                <w:t>5.6/11.3/22.6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67F82D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2" w:author="Author"/>
                <w:sz w:val="20"/>
                <w:lang w:eastAsia="ja-JP"/>
              </w:rPr>
            </w:pPr>
            <w:ins w:id="1083" w:author="Author">
              <w:r w:rsidRPr="008F7831">
                <w:rPr>
                  <w:sz w:val="20"/>
                  <w:lang w:eastAsia="ja-JP"/>
                </w:rPr>
                <w:t>5.6/11.3/22.6</w:t>
              </w:r>
            </w:ins>
          </w:p>
        </w:tc>
        <w:tc>
          <w:tcPr>
            <w:tcW w:w="2610" w:type="dxa"/>
            <w:tcBorders>
              <w:top w:val="single" w:sz="4" w:space="0" w:color="auto"/>
              <w:left w:val="single" w:sz="4" w:space="0" w:color="auto"/>
              <w:bottom w:val="single" w:sz="4" w:space="0" w:color="auto"/>
              <w:right w:val="single" w:sz="4" w:space="0" w:color="auto"/>
            </w:tcBorders>
            <w:vAlign w:val="center"/>
          </w:tcPr>
          <w:p w14:paraId="44CACC3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4" w:author="Author"/>
                <w:sz w:val="20"/>
                <w:lang w:eastAsia="ja-JP"/>
              </w:rPr>
            </w:pPr>
            <w:ins w:id="1085" w:author="Author">
              <w:r w:rsidRPr="008F7831">
                <w:rPr>
                  <w:sz w:val="20"/>
                  <w:lang w:eastAsia="ja-JP"/>
                </w:rPr>
                <w:t>40/50/60/80/100</w:t>
              </w:r>
            </w:ins>
          </w:p>
        </w:tc>
        <w:tc>
          <w:tcPr>
            <w:tcW w:w="2610" w:type="dxa"/>
            <w:tcBorders>
              <w:top w:val="single" w:sz="4" w:space="0" w:color="auto"/>
              <w:left w:val="single" w:sz="4" w:space="0" w:color="auto"/>
              <w:bottom w:val="single" w:sz="4" w:space="0" w:color="auto"/>
              <w:right w:val="single" w:sz="4" w:space="0" w:color="auto"/>
            </w:tcBorders>
            <w:vAlign w:val="center"/>
          </w:tcPr>
          <w:p w14:paraId="33085F7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86" w:author="Author"/>
                <w:sz w:val="20"/>
                <w:lang w:eastAsia="ja-JP"/>
              </w:rPr>
            </w:pPr>
            <w:ins w:id="1087" w:author="Author">
              <w:r w:rsidRPr="008F7831">
                <w:rPr>
                  <w:sz w:val="20"/>
                  <w:lang w:eastAsia="ja-JP"/>
                </w:rPr>
                <w:t>40/50/60/80/100</w:t>
              </w:r>
            </w:ins>
          </w:p>
        </w:tc>
      </w:tr>
      <w:tr w:rsidR="008F7831" w:rsidRPr="008F7831" w14:paraId="082A7C53" w14:textId="77777777" w:rsidTr="00FF6CF9">
        <w:trPr>
          <w:jc w:val="center"/>
          <w:ins w:id="1088" w:author="Author"/>
        </w:trPr>
        <w:tc>
          <w:tcPr>
            <w:tcW w:w="2500" w:type="dxa"/>
            <w:tcBorders>
              <w:top w:val="single" w:sz="4" w:space="0" w:color="auto"/>
              <w:left w:val="single" w:sz="4" w:space="0" w:color="auto"/>
              <w:bottom w:val="single" w:sz="4" w:space="0" w:color="auto"/>
              <w:right w:val="single" w:sz="4" w:space="0" w:color="auto"/>
            </w:tcBorders>
            <w:hideMark/>
          </w:tcPr>
          <w:p w14:paraId="2F7E08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089" w:author="Author"/>
                <w:sz w:val="20"/>
                <w:lang w:eastAsia="ja-JP"/>
              </w:rPr>
            </w:pPr>
            <w:ins w:id="1090" w:author="Author">
              <w:r w:rsidRPr="008F7831">
                <w:rPr>
                  <w:sz w:val="20"/>
                  <w:lang w:eastAsia="ja-JP"/>
                </w:rPr>
                <w:t>Noise figure</w:t>
              </w:r>
            </w:ins>
          </w:p>
        </w:tc>
        <w:tc>
          <w:tcPr>
            <w:tcW w:w="1185" w:type="dxa"/>
            <w:tcBorders>
              <w:top w:val="single" w:sz="4" w:space="0" w:color="auto"/>
              <w:left w:val="single" w:sz="4" w:space="0" w:color="auto"/>
              <w:bottom w:val="single" w:sz="4" w:space="0" w:color="auto"/>
              <w:right w:val="single" w:sz="4" w:space="0" w:color="auto"/>
            </w:tcBorders>
            <w:hideMark/>
          </w:tcPr>
          <w:p w14:paraId="111D701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1" w:author="Author"/>
                <w:sz w:val="20"/>
                <w:lang w:eastAsia="ja-JP"/>
              </w:rPr>
            </w:pPr>
            <w:ins w:id="1092" w:author="Author">
              <w:r w:rsidRPr="008F7831">
                <w:rPr>
                  <w:sz w:val="20"/>
                  <w:lang w:eastAsia="ja-JP"/>
                </w:rPr>
                <w:t>dB</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3160E76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3" w:author="Author"/>
                <w:sz w:val="20"/>
                <w:lang w:eastAsia="ja-JP"/>
              </w:rPr>
            </w:pPr>
            <w:ins w:id="1094" w:author="Author">
              <w:r w:rsidRPr="008F7831">
                <w:rPr>
                  <w:sz w:val="20"/>
                  <w:lang w:eastAsia="ja-JP"/>
                </w:rPr>
                <w:t>6</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D9A799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5" w:author="Author"/>
                <w:sz w:val="20"/>
                <w:lang w:eastAsia="ja-JP"/>
              </w:rPr>
            </w:pPr>
            <w:ins w:id="1096" w:author="Author">
              <w:r w:rsidRPr="008F7831">
                <w:rPr>
                  <w:sz w:val="20"/>
                  <w:lang w:eastAsia="ja-JP"/>
                </w:rPr>
                <w:t>6</w:t>
              </w:r>
            </w:ins>
          </w:p>
        </w:tc>
        <w:tc>
          <w:tcPr>
            <w:tcW w:w="2610" w:type="dxa"/>
            <w:tcBorders>
              <w:top w:val="single" w:sz="4" w:space="0" w:color="auto"/>
              <w:left w:val="single" w:sz="4" w:space="0" w:color="auto"/>
              <w:bottom w:val="single" w:sz="4" w:space="0" w:color="auto"/>
              <w:right w:val="single" w:sz="4" w:space="0" w:color="auto"/>
            </w:tcBorders>
            <w:vAlign w:val="center"/>
          </w:tcPr>
          <w:p w14:paraId="5A36820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7" w:author="Author"/>
                <w:sz w:val="20"/>
                <w:lang w:eastAsia="ja-JP"/>
              </w:rPr>
            </w:pPr>
            <w:ins w:id="1098" w:author="Author">
              <w:r w:rsidRPr="008F7831">
                <w:rPr>
                  <w:sz w:val="20"/>
                  <w:lang w:eastAsia="ja-JP"/>
                </w:rPr>
                <w:t>5</w:t>
              </w:r>
            </w:ins>
          </w:p>
        </w:tc>
        <w:tc>
          <w:tcPr>
            <w:tcW w:w="2610" w:type="dxa"/>
            <w:tcBorders>
              <w:top w:val="single" w:sz="4" w:space="0" w:color="auto"/>
              <w:left w:val="single" w:sz="4" w:space="0" w:color="auto"/>
              <w:bottom w:val="single" w:sz="4" w:space="0" w:color="auto"/>
              <w:right w:val="single" w:sz="4" w:space="0" w:color="auto"/>
            </w:tcBorders>
            <w:vAlign w:val="center"/>
          </w:tcPr>
          <w:p w14:paraId="7826EBA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099" w:author="Author"/>
                <w:sz w:val="20"/>
                <w:lang w:eastAsia="ja-JP"/>
              </w:rPr>
            </w:pPr>
            <w:ins w:id="1100" w:author="Author">
              <w:r w:rsidRPr="008F7831">
                <w:rPr>
                  <w:sz w:val="20"/>
                  <w:lang w:eastAsia="ja-JP"/>
                </w:rPr>
                <w:t>5</w:t>
              </w:r>
            </w:ins>
          </w:p>
        </w:tc>
      </w:tr>
      <w:tr w:rsidR="008F7831" w:rsidRPr="008F7831" w14:paraId="1C08B0E6" w14:textId="77777777" w:rsidTr="00FF6CF9">
        <w:trPr>
          <w:jc w:val="center"/>
          <w:ins w:id="1101" w:author="Author"/>
        </w:trPr>
        <w:tc>
          <w:tcPr>
            <w:tcW w:w="2500" w:type="dxa"/>
            <w:tcBorders>
              <w:top w:val="single" w:sz="4" w:space="0" w:color="auto"/>
              <w:left w:val="single" w:sz="4" w:space="0" w:color="auto"/>
              <w:bottom w:val="single" w:sz="4" w:space="0" w:color="auto"/>
              <w:right w:val="single" w:sz="4" w:space="0" w:color="auto"/>
            </w:tcBorders>
            <w:hideMark/>
          </w:tcPr>
          <w:p w14:paraId="60F020F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02" w:author="Author"/>
                <w:sz w:val="20"/>
                <w:lang w:eastAsia="ja-JP"/>
              </w:rPr>
            </w:pPr>
            <w:ins w:id="1103" w:author="Author">
              <w:r w:rsidRPr="008F7831">
                <w:rPr>
                  <w:sz w:val="20"/>
                  <w:lang w:eastAsia="ja-JP"/>
                </w:rPr>
                <w:t>Thermal noise level</w:t>
              </w:r>
            </w:ins>
          </w:p>
        </w:tc>
        <w:tc>
          <w:tcPr>
            <w:tcW w:w="1185" w:type="dxa"/>
            <w:tcBorders>
              <w:top w:val="single" w:sz="4" w:space="0" w:color="auto"/>
              <w:left w:val="single" w:sz="4" w:space="0" w:color="auto"/>
              <w:bottom w:val="single" w:sz="4" w:space="0" w:color="auto"/>
              <w:right w:val="single" w:sz="4" w:space="0" w:color="auto"/>
            </w:tcBorders>
            <w:hideMark/>
          </w:tcPr>
          <w:p w14:paraId="772C9E8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4" w:author="Author"/>
                <w:sz w:val="20"/>
                <w:lang w:eastAsia="ja-JP"/>
              </w:rPr>
            </w:pPr>
            <w:ins w:id="1105" w:author="Author">
              <w:r w:rsidRPr="008F7831">
                <w:rPr>
                  <w:sz w:val="20"/>
                  <w:lang w:eastAsia="ja-JP"/>
                </w:rPr>
                <w:t>dBm</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05C9BCB8" w14:textId="49DE283B"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06" w:author="Author"/>
                <w:sz w:val="20"/>
                <w:lang w:eastAsia="ja-JP"/>
              </w:rPr>
            </w:pPr>
            <w:ins w:id="1107" w:author="Author">
              <w:r w:rsidRPr="008F7831">
                <w:rPr>
                  <w:sz w:val="20"/>
                  <w:lang w:eastAsia="ja-JP"/>
                </w:rPr>
                <w:t>-10</w:t>
              </w:r>
              <w:del w:id="1108" w:author="DON CIO " w:date="2021-10-13T13:49:00Z">
                <w:r w:rsidRPr="000B5A35" w:rsidDel="000B5A35">
                  <w:rPr>
                    <w:sz w:val="20"/>
                    <w:highlight w:val="yellow"/>
                    <w:lang w:eastAsia="ja-JP"/>
                    <w:rPrChange w:id="1109" w:author="DON CIO " w:date="2021-10-13T13:55:00Z">
                      <w:rPr>
                        <w:sz w:val="20"/>
                        <w:lang w:eastAsia="ja-JP"/>
                      </w:rPr>
                    </w:rPrChange>
                  </w:rPr>
                  <w:delText>1</w:delText>
                </w:r>
              </w:del>
            </w:ins>
            <w:ins w:id="1110" w:author="DON CIO " w:date="2021-10-13T13:49:00Z">
              <w:r w:rsidR="000B5A35" w:rsidRPr="000B5A35">
                <w:rPr>
                  <w:sz w:val="20"/>
                  <w:highlight w:val="yellow"/>
                  <w:lang w:eastAsia="ja-JP"/>
                  <w:rPrChange w:id="1111" w:author="DON CIO " w:date="2021-10-13T13:55:00Z">
                    <w:rPr>
                      <w:sz w:val="20"/>
                      <w:lang w:eastAsia="ja-JP"/>
                    </w:rPr>
                  </w:rPrChange>
                </w:rPr>
                <w:t>0.5</w:t>
              </w:r>
            </w:ins>
            <w:ins w:id="1112" w:author="Author">
              <w:r w:rsidRPr="008F7831">
                <w:rPr>
                  <w:sz w:val="20"/>
                  <w:lang w:eastAsia="ja-JP"/>
                </w:rPr>
                <w:t xml:space="preserve"> to -9</w:t>
              </w:r>
              <w:del w:id="1113" w:author="DON CIO " w:date="2021-10-13T13:50:00Z">
                <w:r w:rsidRPr="000B5A35" w:rsidDel="000B5A35">
                  <w:rPr>
                    <w:sz w:val="20"/>
                    <w:highlight w:val="yellow"/>
                    <w:lang w:eastAsia="ja-JP"/>
                    <w:rPrChange w:id="1114" w:author="DON CIO " w:date="2021-10-13T13:55:00Z">
                      <w:rPr>
                        <w:sz w:val="20"/>
                        <w:lang w:eastAsia="ja-JP"/>
                      </w:rPr>
                    </w:rPrChange>
                  </w:rPr>
                  <w:delText>3</w:delText>
                </w:r>
              </w:del>
            </w:ins>
            <w:ins w:id="1115" w:author="DON CIO " w:date="2021-10-13T13:50:00Z">
              <w:r w:rsidR="000B5A35" w:rsidRPr="000B5A35">
                <w:rPr>
                  <w:sz w:val="20"/>
                  <w:highlight w:val="yellow"/>
                  <w:lang w:eastAsia="ja-JP"/>
                  <w:rPrChange w:id="1116" w:author="DON CIO " w:date="2021-10-13T13:55:00Z">
                    <w:rPr>
                      <w:sz w:val="20"/>
                      <w:lang w:eastAsia="ja-JP"/>
                    </w:rPr>
                  </w:rPrChange>
                </w:rPr>
                <w:t>4.5</w:t>
              </w:r>
            </w:ins>
            <w:ins w:id="1117" w:author="Author">
              <w:r w:rsidRPr="008F7831">
                <w:rPr>
                  <w:sz w:val="20"/>
                  <w:lang w:eastAsia="ja-JP"/>
                </w:rPr>
                <w:t xml:space="preserve"> </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27598A14" w14:textId="0982F2D1"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18" w:author="Author"/>
                <w:sz w:val="20"/>
                <w:lang w:eastAsia="ja-JP"/>
              </w:rPr>
            </w:pPr>
            <w:ins w:id="1119" w:author="Author">
              <w:r w:rsidRPr="008F7831">
                <w:rPr>
                  <w:sz w:val="20"/>
                  <w:lang w:eastAsia="ja-JP"/>
                </w:rPr>
                <w:t>-10</w:t>
              </w:r>
              <w:del w:id="1120" w:author="DON CIO " w:date="2021-10-13T13:50:00Z">
                <w:r w:rsidRPr="000B5A35" w:rsidDel="000B5A35">
                  <w:rPr>
                    <w:sz w:val="20"/>
                    <w:highlight w:val="yellow"/>
                    <w:lang w:eastAsia="ja-JP"/>
                    <w:rPrChange w:id="1121" w:author="DON CIO " w:date="2021-10-13T13:55:00Z">
                      <w:rPr>
                        <w:sz w:val="20"/>
                        <w:lang w:eastAsia="ja-JP"/>
                      </w:rPr>
                    </w:rPrChange>
                  </w:rPr>
                  <w:delText>1</w:delText>
                </w:r>
              </w:del>
            </w:ins>
            <w:ins w:id="1122" w:author="DON CIO " w:date="2021-10-13T13:50:00Z">
              <w:r w:rsidR="000B5A35" w:rsidRPr="000B5A35">
                <w:rPr>
                  <w:sz w:val="20"/>
                  <w:highlight w:val="yellow"/>
                  <w:lang w:eastAsia="ja-JP"/>
                  <w:rPrChange w:id="1123" w:author="DON CIO " w:date="2021-10-13T13:55:00Z">
                    <w:rPr>
                      <w:sz w:val="20"/>
                      <w:lang w:eastAsia="ja-JP"/>
                    </w:rPr>
                  </w:rPrChange>
                </w:rPr>
                <w:t>0.5</w:t>
              </w:r>
            </w:ins>
            <w:ins w:id="1124" w:author="Author">
              <w:r w:rsidRPr="008F7831">
                <w:rPr>
                  <w:sz w:val="20"/>
                  <w:lang w:eastAsia="ja-JP"/>
                </w:rPr>
                <w:t xml:space="preserve"> to -9</w:t>
              </w:r>
              <w:del w:id="1125" w:author="DON CIO " w:date="2021-10-13T13:50:00Z">
                <w:r w:rsidRPr="000B5A35" w:rsidDel="000B5A35">
                  <w:rPr>
                    <w:sz w:val="20"/>
                    <w:highlight w:val="yellow"/>
                    <w:lang w:eastAsia="ja-JP"/>
                    <w:rPrChange w:id="1126" w:author="DON CIO " w:date="2021-10-13T13:55:00Z">
                      <w:rPr>
                        <w:sz w:val="20"/>
                        <w:lang w:eastAsia="ja-JP"/>
                      </w:rPr>
                    </w:rPrChange>
                  </w:rPr>
                  <w:delText>3</w:delText>
                </w:r>
              </w:del>
            </w:ins>
            <w:ins w:id="1127" w:author="DON CIO " w:date="2021-10-13T13:50:00Z">
              <w:r w:rsidR="000B5A35" w:rsidRPr="000B5A35">
                <w:rPr>
                  <w:sz w:val="20"/>
                  <w:highlight w:val="yellow"/>
                  <w:lang w:eastAsia="ja-JP"/>
                  <w:rPrChange w:id="1128" w:author="DON CIO " w:date="2021-10-13T13:55:00Z">
                    <w:rPr>
                      <w:sz w:val="20"/>
                      <w:lang w:eastAsia="ja-JP"/>
                    </w:rPr>
                  </w:rPrChange>
                </w:rPr>
                <w:t>4.5</w:t>
              </w:r>
            </w:ins>
          </w:p>
        </w:tc>
        <w:tc>
          <w:tcPr>
            <w:tcW w:w="2610" w:type="dxa"/>
            <w:tcBorders>
              <w:top w:val="single" w:sz="4" w:space="0" w:color="auto"/>
              <w:left w:val="single" w:sz="4" w:space="0" w:color="auto"/>
              <w:bottom w:val="single" w:sz="4" w:space="0" w:color="auto"/>
              <w:right w:val="single" w:sz="4" w:space="0" w:color="auto"/>
            </w:tcBorders>
            <w:vAlign w:val="center"/>
          </w:tcPr>
          <w:p w14:paraId="3112F3B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29" w:author="Author"/>
                <w:sz w:val="20"/>
                <w:lang w:eastAsia="ja-JP"/>
              </w:rPr>
            </w:pPr>
            <w:ins w:id="1130" w:author="Author">
              <w:r w:rsidRPr="008F7831">
                <w:rPr>
                  <w:sz w:val="20"/>
                  <w:lang w:eastAsia="ja-JP"/>
                </w:rPr>
                <w:t>−93 … -89</w:t>
              </w:r>
            </w:ins>
          </w:p>
        </w:tc>
        <w:tc>
          <w:tcPr>
            <w:tcW w:w="2610" w:type="dxa"/>
            <w:tcBorders>
              <w:top w:val="single" w:sz="4" w:space="0" w:color="auto"/>
              <w:left w:val="single" w:sz="4" w:space="0" w:color="auto"/>
              <w:bottom w:val="single" w:sz="4" w:space="0" w:color="auto"/>
              <w:right w:val="single" w:sz="4" w:space="0" w:color="auto"/>
            </w:tcBorders>
            <w:vAlign w:val="center"/>
          </w:tcPr>
          <w:p w14:paraId="3F1B794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1" w:author="Author"/>
                <w:sz w:val="20"/>
                <w:lang w:eastAsia="ja-JP"/>
              </w:rPr>
            </w:pPr>
            <w:ins w:id="1132" w:author="Author">
              <w:r w:rsidRPr="008F7831">
                <w:rPr>
                  <w:sz w:val="20"/>
                  <w:lang w:eastAsia="ja-JP"/>
                </w:rPr>
                <w:t>−93 … -89</w:t>
              </w:r>
            </w:ins>
          </w:p>
        </w:tc>
      </w:tr>
      <w:tr w:rsidR="008F7831" w:rsidRPr="008F7831" w14:paraId="3C87E336" w14:textId="77777777" w:rsidTr="008F7831">
        <w:trPr>
          <w:jc w:val="center"/>
          <w:ins w:id="1133" w:author="Author"/>
        </w:trPr>
        <w:tc>
          <w:tcPr>
            <w:tcW w:w="14485"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477370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4" w:author="Author"/>
                <w:sz w:val="20"/>
                <w:lang w:eastAsia="ja-JP"/>
              </w:rPr>
            </w:pPr>
            <w:ins w:id="1135" w:author="Author">
              <w:r w:rsidRPr="008F7831">
                <w:rPr>
                  <w:sz w:val="20"/>
                  <w:lang w:eastAsia="ja-JP"/>
                </w:rPr>
                <w:t>Antenna</w:t>
              </w:r>
            </w:ins>
          </w:p>
        </w:tc>
      </w:tr>
      <w:tr w:rsidR="008F7831" w:rsidRPr="008F7831" w14:paraId="41441CB7" w14:textId="77777777" w:rsidTr="00FF6CF9">
        <w:trPr>
          <w:jc w:val="center"/>
          <w:ins w:id="1136"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4424614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37" w:author="Author"/>
                <w:sz w:val="20"/>
                <w:lang w:eastAsia="ja-JP"/>
              </w:rPr>
            </w:pPr>
            <w:ins w:id="1138" w:author="Author">
              <w:r w:rsidRPr="008F7831">
                <w:rPr>
                  <w:sz w:val="20"/>
                  <w:lang w:eastAsia="ja-JP"/>
                </w:rPr>
                <w:t>Antenna type</w:t>
              </w:r>
            </w:ins>
          </w:p>
        </w:tc>
        <w:tc>
          <w:tcPr>
            <w:tcW w:w="1185" w:type="dxa"/>
            <w:tcBorders>
              <w:top w:val="single" w:sz="4" w:space="0" w:color="auto"/>
              <w:left w:val="single" w:sz="4" w:space="0" w:color="auto"/>
              <w:bottom w:val="single" w:sz="4" w:space="0" w:color="auto"/>
              <w:right w:val="single" w:sz="4" w:space="0" w:color="auto"/>
            </w:tcBorders>
          </w:tcPr>
          <w:p w14:paraId="42B42E9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39"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156C3C3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0" w:author="Author"/>
                <w:sz w:val="20"/>
                <w:lang w:eastAsia="ja-JP"/>
              </w:rPr>
            </w:pPr>
            <w:ins w:id="1141" w:author="Author">
              <w:r w:rsidRPr="008F7831">
                <w:rPr>
                  <w:sz w:val="20"/>
                  <w:lang w:eastAsia="ja-JP"/>
                </w:rPr>
                <w:t>Omnidirectional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4F9A6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2" w:author="Author"/>
                <w:sz w:val="20"/>
                <w:lang w:eastAsia="ja-JP"/>
              </w:rPr>
            </w:pPr>
            <w:ins w:id="1143" w:author="Author">
              <w:r w:rsidRPr="008F7831">
                <w:rPr>
                  <w:sz w:val="20"/>
                  <w:lang w:eastAsia="ja-JP"/>
                </w:rPr>
                <w:t>Omni-directional</w:t>
              </w:r>
            </w:ins>
          </w:p>
        </w:tc>
        <w:tc>
          <w:tcPr>
            <w:tcW w:w="2610" w:type="dxa"/>
            <w:tcBorders>
              <w:top w:val="single" w:sz="4" w:space="0" w:color="auto"/>
              <w:left w:val="single" w:sz="4" w:space="0" w:color="auto"/>
              <w:bottom w:val="single" w:sz="4" w:space="0" w:color="auto"/>
              <w:right w:val="single" w:sz="4" w:space="0" w:color="auto"/>
            </w:tcBorders>
            <w:vAlign w:val="center"/>
          </w:tcPr>
          <w:p w14:paraId="2CE3E5C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4" w:author="Author"/>
                <w:sz w:val="20"/>
                <w:lang w:eastAsia="ja-JP"/>
              </w:rPr>
            </w:pPr>
            <w:ins w:id="1145" w:author="Author">
              <w:r w:rsidRPr="008F7831">
                <w:rPr>
                  <w:sz w:val="20"/>
                  <w:lang w:eastAsia="ja-JP"/>
                </w:rPr>
                <w:t>Directional (steerable, MIMO)</w:t>
              </w:r>
            </w:ins>
          </w:p>
        </w:tc>
        <w:tc>
          <w:tcPr>
            <w:tcW w:w="2610" w:type="dxa"/>
            <w:tcBorders>
              <w:top w:val="single" w:sz="4" w:space="0" w:color="auto"/>
              <w:left w:val="single" w:sz="4" w:space="0" w:color="auto"/>
              <w:bottom w:val="single" w:sz="4" w:space="0" w:color="auto"/>
              <w:right w:val="single" w:sz="4" w:space="0" w:color="auto"/>
            </w:tcBorders>
            <w:vAlign w:val="center"/>
          </w:tcPr>
          <w:p w14:paraId="3DF37E6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46" w:author="Author"/>
                <w:sz w:val="20"/>
                <w:lang w:eastAsia="ja-JP"/>
              </w:rPr>
            </w:pPr>
            <w:ins w:id="1147" w:author="Author">
              <w:r w:rsidRPr="008F7831">
                <w:rPr>
                  <w:sz w:val="20"/>
                  <w:lang w:eastAsia="ja-JP"/>
                </w:rPr>
                <w:t>Directional (steerable, MIMO)</w:t>
              </w:r>
            </w:ins>
          </w:p>
        </w:tc>
      </w:tr>
      <w:tr w:rsidR="008F7831" w:rsidRPr="008F7831" w14:paraId="67EC35D6" w14:textId="77777777" w:rsidTr="00FF6CF9">
        <w:trPr>
          <w:jc w:val="center"/>
          <w:ins w:id="1148"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D0E6B4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49" w:author="Author"/>
                <w:sz w:val="20"/>
                <w:lang w:eastAsia="ja-JP"/>
              </w:rPr>
            </w:pPr>
            <w:ins w:id="1150" w:author="Author">
              <w:r w:rsidRPr="008F7831">
                <w:rPr>
                  <w:sz w:val="20"/>
                  <w:lang w:eastAsia="ja-JP"/>
                </w:rPr>
                <w:t>Antenna gain</w:t>
              </w:r>
            </w:ins>
          </w:p>
        </w:tc>
        <w:tc>
          <w:tcPr>
            <w:tcW w:w="1185" w:type="dxa"/>
            <w:tcBorders>
              <w:top w:val="single" w:sz="4" w:space="0" w:color="auto"/>
              <w:left w:val="single" w:sz="4" w:space="0" w:color="auto"/>
              <w:bottom w:val="single" w:sz="4" w:space="0" w:color="auto"/>
              <w:right w:val="single" w:sz="4" w:space="0" w:color="auto"/>
            </w:tcBorders>
            <w:hideMark/>
          </w:tcPr>
          <w:p w14:paraId="5D36519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1" w:author="Author"/>
                <w:sz w:val="20"/>
                <w:lang w:eastAsia="ja-JP"/>
              </w:rPr>
            </w:pPr>
            <w:proofErr w:type="spellStart"/>
            <w:ins w:id="1152" w:author="Author">
              <w:r w:rsidRPr="008F7831">
                <w:rPr>
                  <w:sz w:val="20"/>
                  <w:lang w:eastAsia="ja-JP"/>
                </w:rPr>
                <w:t>dBi</w:t>
              </w:r>
              <w:proofErr w:type="spellEnd"/>
            </w:ins>
          </w:p>
        </w:tc>
        <w:tc>
          <w:tcPr>
            <w:tcW w:w="720" w:type="dxa"/>
            <w:tcBorders>
              <w:top w:val="single" w:sz="4" w:space="0" w:color="auto"/>
              <w:left w:val="single" w:sz="4" w:space="0" w:color="auto"/>
              <w:bottom w:val="single" w:sz="4" w:space="0" w:color="auto"/>
              <w:right w:val="single" w:sz="4" w:space="0" w:color="auto"/>
            </w:tcBorders>
            <w:vAlign w:val="center"/>
            <w:hideMark/>
          </w:tcPr>
          <w:p w14:paraId="07E5F78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3" w:author="Author"/>
                <w:sz w:val="20"/>
                <w:lang w:eastAsia="ja-JP"/>
              </w:rPr>
            </w:pPr>
            <w:ins w:id="1154" w:author="Author">
              <w:r w:rsidRPr="008F7831">
                <w:rPr>
                  <w:sz w:val="20"/>
                  <w:lang w:eastAsia="ja-JP"/>
                </w:rPr>
                <w:t>6</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C56142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5" w:author="Author"/>
                <w:sz w:val="20"/>
                <w:lang w:eastAsia="ja-JP"/>
              </w:rPr>
            </w:pPr>
            <w:ins w:id="1156" w:author="Author">
              <w:r w:rsidRPr="008F7831">
                <w:rPr>
                  <w:sz w:val="20"/>
                  <w:lang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2D4F8CF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7" w:author="Author"/>
                <w:sz w:val="20"/>
                <w:lang w:eastAsia="ja-JP"/>
              </w:rPr>
            </w:pPr>
            <w:ins w:id="1158" w:author="Author">
              <w:r w:rsidRPr="008F7831">
                <w:rPr>
                  <w:sz w:val="20"/>
                  <w:lang w:eastAsia="ja-JP"/>
                </w:rPr>
                <w:t>2.5</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5FDF71B6"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59" w:author="Author"/>
                <w:sz w:val="20"/>
                <w:lang w:eastAsia="ja-JP"/>
              </w:rPr>
            </w:pPr>
            <w:ins w:id="1160" w:author="Author">
              <w:r w:rsidRPr="008F7831">
                <w:rPr>
                  <w:sz w:val="20"/>
                  <w:lang w:eastAsia="ja-JP"/>
                </w:rPr>
                <w:t>6</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1A1A43B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1" w:author="Author"/>
                <w:sz w:val="20"/>
                <w:lang w:eastAsia="ja-JP"/>
              </w:rPr>
            </w:pPr>
            <w:ins w:id="1162" w:author="Author">
              <w:r w:rsidRPr="008F7831">
                <w:rPr>
                  <w:sz w:val="20"/>
                  <w:lang w:eastAsia="ja-JP"/>
                </w:rPr>
                <w:t>4.2</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7CA55D5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3" w:author="Author"/>
                <w:sz w:val="20"/>
                <w:lang w:eastAsia="ja-JP"/>
              </w:rPr>
            </w:pPr>
            <w:ins w:id="1164" w:author="Author">
              <w:r w:rsidRPr="008F7831">
                <w:rPr>
                  <w:sz w:val="20"/>
                  <w:lang w:eastAsia="ja-JP"/>
                </w:rPr>
                <w:t>2.5</w:t>
              </w:r>
            </w:ins>
          </w:p>
        </w:tc>
        <w:tc>
          <w:tcPr>
            <w:tcW w:w="2610" w:type="dxa"/>
            <w:tcBorders>
              <w:top w:val="single" w:sz="4" w:space="0" w:color="auto"/>
              <w:left w:val="single" w:sz="4" w:space="0" w:color="auto"/>
              <w:bottom w:val="single" w:sz="4" w:space="0" w:color="auto"/>
              <w:right w:val="single" w:sz="4" w:space="0" w:color="auto"/>
            </w:tcBorders>
            <w:vAlign w:val="center"/>
          </w:tcPr>
          <w:p w14:paraId="6EFB78F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5" w:author="Author"/>
                <w:sz w:val="20"/>
                <w:lang w:eastAsia="ja-JP"/>
              </w:rPr>
            </w:pPr>
            <w:ins w:id="1166" w:author="Author">
              <w:r w:rsidRPr="008F7831">
                <w:rPr>
                  <w:sz w:val="20"/>
                  <w:lang w:eastAsia="ja-JP"/>
                </w:rPr>
                <w:t>15</w:t>
              </w:r>
            </w:ins>
          </w:p>
        </w:tc>
        <w:tc>
          <w:tcPr>
            <w:tcW w:w="2610" w:type="dxa"/>
            <w:tcBorders>
              <w:top w:val="single" w:sz="4" w:space="0" w:color="auto"/>
              <w:left w:val="single" w:sz="4" w:space="0" w:color="auto"/>
              <w:bottom w:val="single" w:sz="4" w:space="0" w:color="auto"/>
              <w:right w:val="single" w:sz="4" w:space="0" w:color="auto"/>
            </w:tcBorders>
            <w:vAlign w:val="center"/>
          </w:tcPr>
          <w:p w14:paraId="405DC21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67" w:author="Author"/>
                <w:sz w:val="20"/>
                <w:lang w:eastAsia="ja-JP"/>
              </w:rPr>
            </w:pPr>
            <w:ins w:id="1168" w:author="Author">
              <w:r w:rsidRPr="008F7831">
                <w:rPr>
                  <w:sz w:val="20"/>
                  <w:lang w:eastAsia="ja-JP"/>
                </w:rPr>
                <w:t>15</w:t>
              </w:r>
            </w:ins>
          </w:p>
        </w:tc>
      </w:tr>
      <w:tr w:rsidR="008F7831" w:rsidRPr="008F7831" w14:paraId="01DDE008" w14:textId="77777777" w:rsidTr="00FF6CF9">
        <w:trPr>
          <w:jc w:val="center"/>
          <w:ins w:id="1169"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BDA3D23"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70" w:author="Author"/>
                <w:sz w:val="20"/>
                <w:lang w:eastAsia="ja-JP"/>
              </w:rPr>
            </w:pPr>
            <w:ins w:id="1171" w:author="Author">
              <w:r w:rsidRPr="008F7831">
                <w:rPr>
                  <w:sz w:val="20"/>
                  <w:lang w:eastAsia="ja-JP"/>
                </w:rPr>
                <w:t>1</w:t>
              </w:r>
              <w:r w:rsidRPr="008F7831">
                <w:rPr>
                  <w:sz w:val="20"/>
                  <w:vertAlign w:val="superscript"/>
                  <w:lang w:eastAsia="ja-JP"/>
                </w:rPr>
                <w:t xml:space="preserve">st </w:t>
              </w:r>
              <w:r w:rsidRPr="008F7831">
                <w:rPr>
                  <w:sz w:val="20"/>
                  <w:lang w:eastAsia="ja-JP"/>
                </w:rPr>
                <w:t>sidelobe</w:t>
              </w:r>
            </w:ins>
          </w:p>
        </w:tc>
        <w:tc>
          <w:tcPr>
            <w:tcW w:w="1185" w:type="dxa"/>
            <w:tcBorders>
              <w:top w:val="single" w:sz="4" w:space="0" w:color="auto"/>
              <w:left w:val="single" w:sz="4" w:space="0" w:color="auto"/>
              <w:bottom w:val="single" w:sz="4" w:space="0" w:color="auto"/>
              <w:right w:val="single" w:sz="4" w:space="0" w:color="auto"/>
            </w:tcBorders>
            <w:hideMark/>
          </w:tcPr>
          <w:p w14:paraId="2E68653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2" w:author="Author"/>
                <w:sz w:val="20"/>
                <w:lang w:eastAsia="ja-JP"/>
              </w:rPr>
            </w:pPr>
            <w:proofErr w:type="spellStart"/>
            <w:ins w:id="1173" w:author="Author">
              <w:r w:rsidRPr="008F7831">
                <w:rPr>
                  <w:sz w:val="20"/>
                  <w:lang w:eastAsia="ja-JP"/>
                </w:rPr>
                <w:t>dBi</w:t>
              </w:r>
              <w:proofErr w:type="spellEnd"/>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75FFF8C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4" w:author="Author"/>
                <w:sz w:val="20"/>
                <w:lang w:eastAsia="ja-JP"/>
              </w:rPr>
            </w:pPr>
            <w:ins w:id="1175" w:author="Author">
              <w:r w:rsidRPr="008F7831">
                <w:rPr>
                  <w:sz w:val="20"/>
                  <w:lang w:eastAsia="ja-JP"/>
                </w:rPr>
                <w:t>N/A</w:t>
              </w:r>
              <w:r w:rsidRPr="008F7831">
                <w:rPr>
                  <w:sz w:val="20"/>
                  <w:vertAlign w:val="superscript"/>
                  <w:lang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7F79F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6" w:author="Author"/>
                <w:sz w:val="20"/>
                <w:lang w:eastAsia="ja-JP"/>
              </w:rPr>
            </w:pPr>
            <w:ins w:id="1177" w:author="Author">
              <w:r w:rsidRPr="008F7831">
                <w:rPr>
                  <w:sz w:val="20"/>
                  <w:lang w:eastAsia="ja-JP"/>
                </w:rPr>
                <w:t>N/A</w:t>
              </w:r>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71A2FDE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78" w:author="Author"/>
                <w:sz w:val="20"/>
                <w:lang w:eastAsia="ja-JP"/>
              </w:rPr>
            </w:pPr>
            <w:ins w:id="1179" w:author="Author">
              <w:r w:rsidRPr="008F7831">
                <w:rPr>
                  <w:sz w:val="20"/>
                  <w:lang w:eastAsia="ja-JP"/>
                </w:rPr>
                <w:t>N/A</w:t>
              </w:r>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14F4794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0" w:author="Author"/>
                <w:sz w:val="20"/>
                <w:lang w:eastAsia="ja-JP"/>
              </w:rPr>
            </w:pPr>
            <w:ins w:id="1181" w:author="Author">
              <w:r w:rsidRPr="008F7831">
                <w:rPr>
                  <w:sz w:val="20"/>
                  <w:lang w:eastAsia="ja-JP"/>
                </w:rPr>
                <w:t>N/A</w:t>
              </w:r>
              <w:r w:rsidRPr="008F7831">
                <w:rPr>
                  <w:sz w:val="20"/>
                  <w:vertAlign w:val="superscript"/>
                  <w:lang w:eastAsia="ja-JP"/>
                </w:rPr>
                <w:t>(1)</w:t>
              </w:r>
            </w:ins>
          </w:p>
        </w:tc>
      </w:tr>
      <w:tr w:rsidR="008F7831" w:rsidRPr="008F7831" w14:paraId="22C30CB6" w14:textId="77777777" w:rsidTr="00FF6CF9">
        <w:trPr>
          <w:jc w:val="center"/>
          <w:ins w:id="1182"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37E845B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83" w:author="Author"/>
                <w:sz w:val="20"/>
                <w:lang w:eastAsia="ja-JP"/>
              </w:rPr>
            </w:pPr>
            <w:ins w:id="1184" w:author="Author">
              <w:r w:rsidRPr="008F7831">
                <w:rPr>
                  <w:sz w:val="20"/>
                  <w:lang w:eastAsia="ja-JP"/>
                </w:rPr>
                <w:t>Polarization</w:t>
              </w:r>
            </w:ins>
          </w:p>
        </w:tc>
        <w:tc>
          <w:tcPr>
            <w:tcW w:w="1185" w:type="dxa"/>
            <w:tcBorders>
              <w:top w:val="single" w:sz="4" w:space="0" w:color="auto"/>
              <w:left w:val="single" w:sz="4" w:space="0" w:color="auto"/>
              <w:bottom w:val="single" w:sz="4" w:space="0" w:color="auto"/>
              <w:right w:val="single" w:sz="4" w:space="0" w:color="auto"/>
            </w:tcBorders>
          </w:tcPr>
          <w:p w14:paraId="64C710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5"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3CE87C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6" w:author="Author"/>
                <w:sz w:val="20"/>
                <w:lang w:eastAsia="ja-JP"/>
              </w:rPr>
            </w:pPr>
            <w:ins w:id="1187" w:author="Author">
              <w:r w:rsidRPr="008F7831">
                <w:rPr>
                  <w:sz w:val="20"/>
                  <w:lang w:eastAsia="ja-JP"/>
                </w:rPr>
                <w:t>Vertical</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653CD1F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88" w:author="Author"/>
                <w:sz w:val="20"/>
                <w:lang w:eastAsia="ja-JP"/>
              </w:rPr>
            </w:pPr>
            <w:ins w:id="1189" w:author="Author">
              <w:r w:rsidRPr="008F7831">
                <w:rPr>
                  <w:sz w:val="20"/>
                  <w:lang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tcPr>
          <w:p w14:paraId="69509CD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0" w:author="Author"/>
                <w:sz w:val="20"/>
                <w:lang w:eastAsia="ja-JP"/>
              </w:rPr>
            </w:pPr>
            <w:ins w:id="1191" w:author="Author">
              <w:r w:rsidRPr="008F7831">
                <w:rPr>
                  <w:sz w:val="20"/>
                  <w:lang w:eastAsia="ja-JP"/>
                </w:rPr>
                <w:t>Vertical</w:t>
              </w:r>
            </w:ins>
          </w:p>
        </w:tc>
        <w:tc>
          <w:tcPr>
            <w:tcW w:w="2610" w:type="dxa"/>
            <w:tcBorders>
              <w:top w:val="single" w:sz="4" w:space="0" w:color="auto"/>
              <w:left w:val="single" w:sz="4" w:space="0" w:color="auto"/>
              <w:bottom w:val="single" w:sz="4" w:space="0" w:color="auto"/>
              <w:right w:val="single" w:sz="4" w:space="0" w:color="auto"/>
            </w:tcBorders>
            <w:vAlign w:val="center"/>
          </w:tcPr>
          <w:p w14:paraId="549CE9D2"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2" w:author="Author"/>
                <w:sz w:val="20"/>
                <w:lang w:eastAsia="ja-JP"/>
              </w:rPr>
            </w:pPr>
            <w:ins w:id="1193" w:author="Author">
              <w:r w:rsidRPr="008F7831">
                <w:rPr>
                  <w:sz w:val="20"/>
                  <w:lang w:eastAsia="ja-JP"/>
                </w:rPr>
                <w:t>Vertical</w:t>
              </w:r>
            </w:ins>
          </w:p>
        </w:tc>
      </w:tr>
      <w:tr w:rsidR="008F7831" w:rsidRPr="008F7831" w14:paraId="2959EBB6" w14:textId="77777777" w:rsidTr="00FF6CF9">
        <w:trPr>
          <w:jc w:val="center"/>
          <w:ins w:id="1194"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2FCB596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195" w:author="Author"/>
                <w:sz w:val="20"/>
                <w:lang w:eastAsia="ja-JP"/>
              </w:rPr>
            </w:pPr>
            <w:ins w:id="1196" w:author="Author">
              <w:r w:rsidRPr="008F7831">
                <w:rPr>
                  <w:sz w:val="20"/>
                  <w:lang w:eastAsia="ja-JP"/>
                </w:rPr>
                <w:t>Antenna pattern</w:t>
              </w:r>
            </w:ins>
          </w:p>
        </w:tc>
        <w:tc>
          <w:tcPr>
            <w:tcW w:w="1185" w:type="dxa"/>
            <w:tcBorders>
              <w:top w:val="single" w:sz="4" w:space="0" w:color="auto"/>
              <w:left w:val="single" w:sz="4" w:space="0" w:color="auto"/>
              <w:bottom w:val="single" w:sz="4" w:space="0" w:color="auto"/>
              <w:right w:val="single" w:sz="4" w:space="0" w:color="auto"/>
            </w:tcBorders>
          </w:tcPr>
          <w:p w14:paraId="2732134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7" w:author="Author"/>
                <w:sz w:val="20"/>
                <w:lang w:eastAsia="ja-JP"/>
              </w:rPr>
            </w:pP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471B11A4"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198" w:author="Author"/>
                <w:sz w:val="20"/>
                <w:lang w:eastAsia="ja-JP"/>
              </w:rPr>
            </w:pPr>
            <w:ins w:id="1199" w:author="Author">
              <w:r w:rsidRPr="008F7831">
                <w:rPr>
                  <w:sz w:val="20"/>
                  <w:lang w:eastAsia="ja-JP"/>
                </w:rPr>
                <w:t>N/A</w:t>
              </w:r>
              <w:r w:rsidRPr="008F7831">
                <w:rPr>
                  <w:sz w:val="20"/>
                  <w:vertAlign w:val="superscript"/>
                  <w:lang w:eastAsia="ja-JP"/>
                </w:rPr>
                <w:t>(1)</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7480A1E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0" w:author="Author"/>
                <w:sz w:val="20"/>
                <w:lang w:eastAsia="ja-JP"/>
              </w:rPr>
            </w:pPr>
            <w:ins w:id="1201" w:author="Author">
              <w:r w:rsidRPr="008F7831">
                <w:rPr>
                  <w:sz w:val="20"/>
                  <w:lang w:eastAsia="ja-JP"/>
                </w:rPr>
                <w:t>N/A</w:t>
              </w:r>
              <w:r w:rsidRPr="008F7831">
                <w:rPr>
                  <w:sz w:val="20"/>
                  <w:vertAlign w:val="superscript"/>
                  <w:lang w:eastAsia="ja-JP"/>
                </w:rPr>
                <w:t>(1)</w:t>
              </w:r>
            </w:ins>
          </w:p>
        </w:tc>
        <w:tc>
          <w:tcPr>
            <w:tcW w:w="2610" w:type="dxa"/>
            <w:tcBorders>
              <w:top w:val="single" w:sz="4" w:space="0" w:color="auto"/>
              <w:left w:val="single" w:sz="4" w:space="0" w:color="auto"/>
              <w:bottom w:val="single" w:sz="4" w:space="0" w:color="auto"/>
              <w:right w:val="single" w:sz="4" w:space="0" w:color="auto"/>
            </w:tcBorders>
            <w:vAlign w:val="center"/>
          </w:tcPr>
          <w:p w14:paraId="05D03F9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2" w:author="Author"/>
                <w:sz w:val="20"/>
                <w:lang w:eastAsia="ja-JP"/>
              </w:rPr>
            </w:pPr>
            <w:ins w:id="1203" w:author="Author">
              <w:r w:rsidRPr="008F7831">
                <w:rPr>
                  <w:sz w:val="20"/>
                  <w:lang w:eastAsia="ja-JP"/>
                </w:rPr>
                <w:t>Rec ITU-R F.1336</w:t>
              </w:r>
            </w:ins>
          </w:p>
        </w:tc>
        <w:tc>
          <w:tcPr>
            <w:tcW w:w="2610" w:type="dxa"/>
            <w:tcBorders>
              <w:top w:val="single" w:sz="4" w:space="0" w:color="auto"/>
              <w:left w:val="single" w:sz="4" w:space="0" w:color="auto"/>
              <w:bottom w:val="single" w:sz="4" w:space="0" w:color="auto"/>
              <w:right w:val="single" w:sz="4" w:space="0" w:color="auto"/>
            </w:tcBorders>
            <w:vAlign w:val="center"/>
          </w:tcPr>
          <w:p w14:paraId="2125271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4" w:author="Author"/>
                <w:sz w:val="20"/>
                <w:lang w:eastAsia="ja-JP"/>
              </w:rPr>
            </w:pPr>
            <w:ins w:id="1205" w:author="Author">
              <w:r w:rsidRPr="008F7831">
                <w:rPr>
                  <w:sz w:val="20"/>
                  <w:lang w:eastAsia="ja-JP"/>
                </w:rPr>
                <w:t>Rec ITU-R F.1336</w:t>
              </w:r>
            </w:ins>
          </w:p>
        </w:tc>
      </w:tr>
      <w:tr w:rsidR="008F7831" w:rsidRPr="008F7831" w14:paraId="6546C1EE" w14:textId="77777777" w:rsidTr="00FF6CF9">
        <w:trPr>
          <w:jc w:val="center"/>
          <w:ins w:id="1206"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79B461BB"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207" w:author="Author"/>
                <w:sz w:val="20"/>
                <w:lang w:eastAsia="ja-JP"/>
              </w:rPr>
            </w:pPr>
            <w:ins w:id="1208" w:author="Author">
              <w:r w:rsidRPr="008F7831">
                <w:rPr>
                  <w:sz w:val="20"/>
                  <w:lang w:eastAsia="ja-JP"/>
                </w:rPr>
                <w:t>Horizontal beamwidth</w:t>
              </w:r>
            </w:ins>
          </w:p>
        </w:tc>
        <w:tc>
          <w:tcPr>
            <w:tcW w:w="1185" w:type="dxa"/>
            <w:tcBorders>
              <w:top w:val="single" w:sz="4" w:space="0" w:color="auto"/>
              <w:left w:val="single" w:sz="4" w:space="0" w:color="auto"/>
              <w:bottom w:val="single" w:sz="4" w:space="0" w:color="auto"/>
              <w:right w:val="single" w:sz="4" w:space="0" w:color="auto"/>
            </w:tcBorders>
            <w:hideMark/>
          </w:tcPr>
          <w:p w14:paraId="1816411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09" w:author="Author"/>
                <w:sz w:val="20"/>
                <w:lang w:eastAsia="ja-JP"/>
              </w:rPr>
            </w:pPr>
            <w:ins w:id="1210" w:author="Author">
              <w:r w:rsidRPr="008F7831">
                <w:rPr>
                  <w:sz w:val="20"/>
                  <w:lang w:eastAsia="ja-JP"/>
                </w:rPr>
                <w:t>Degrees</w:t>
              </w:r>
            </w:ins>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14:paraId="28CCCAE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11" w:author="Author"/>
                <w:sz w:val="20"/>
                <w:lang w:eastAsia="ja-JP"/>
              </w:rPr>
            </w:pPr>
            <w:ins w:id="1212" w:author="Author">
              <w:r w:rsidRPr="008F7831">
                <w:rPr>
                  <w:sz w:val="20"/>
                  <w:lang w:eastAsia="ja-JP"/>
                </w:rPr>
                <w:t>360</w:t>
              </w:r>
            </w:ins>
          </w:p>
        </w:tc>
        <w:tc>
          <w:tcPr>
            <w:tcW w:w="2880" w:type="dxa"/>
            <w:gridSpan w:val="3"/>
            <w:tcBorders>
              <w:top w:val="single" w:sz="4" w:space="0" w:color="auto"/>
              <w:left w:val="single" w:sz="4" w:space="0" w:color="auto"/>
              <w:bottom w:val="single" w:sz="4" w:space="0" w:color="auto"/>
              <w:right w:val="single" w:sz="4" w:space="0" w:color="auto"/>
            </w:tcBorders>
            <w:vAlign w:val="center"/>
            <w:hideMark/>
          </w:tcPr>
          <w:p w14:paraId="538FEF4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13" w:author="Author"/>
                <w:sz w:val="20"/>
                <w:lang w:eastAsia="ja-JP"/>
              </w:rPr>
            </w:pPr>
            <w:ins w:id="1214" w:author="Author">
              <w:r w:rsidRPr="008F7831">
                <w:rPr>
                  <w:sz w:val="20"/>
                  <w:lang w:eastAsia="ja-JP"/>
                </w:rPr>
                <w:t>360</w:t>
              </w:r>
            </w:ins>
          </w:p>
        </w:tc>
        <w:tc>
          <w:tcPr>
            <w:tcW w:w="2610" w:type="dxa"/>
            <w:tcBorders>
              <w:top w:val="single" w:sz="4" w:space="0" w:color="auto"/>
              <w:left w:val="single" w:sz="4" w:space="0" w:color="auto"/>
              <w:bottom w:val="single" w:sz="4" w:space="0" w:color="auto"/>
              <w:right w:val="single" w:sz="4" w:space="0" w:color="auto"/>
            </w:tcBorders>
            <w:vAlign w:val="center"/>
          </w:tcPr>
          <w:p w14:paraId="53DC6DC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15" w:author="Author"/>
                <w:sz w:val="20"/>
                <w:lang w:eastAsia="ja-JP"/>
              </w:rPr>
            </w:pPr>
            <w:ins w:id="1216" w:author="Author">
              <w:r w:rsidRPr="008F7831">
                <w:rPr>
                  <w:sz w:val="20"/>
                  <w:lang w:eastAsia="ja-JP"/>
                </w:rPr>
                <w:t>65</w:t>
              </w:r>
            </w:ins>
          </w:p>
        </w:tc>
        <w:tc>
          <w:tcPr>
            <w:tcW w:w="2610" w:type="dxa"/>
            <w:tcBorders>
              <w:top w:val="single" w:sz="4" w:space="0" w:color="auto"/>
              <w:left w:val="single" w:sz="4" w:space="0" w:color="auto"/>
              <w:bottom w:val="single" w:sz="4" w:space="0" w:color="auto"/>
              <w:right w:val="single" w:sz="4" w:space="0" w:color="auto"/>
            </w:tcBorders>
            <w:vAlign w:val="center"/>
          </w:tcPr>
          <w:p w14:paraId="4A6D7C4F"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17" w:author="Author"/>
                <w:sz w:val="20"/>
                <w:lang w:eastAsia="ja-JP"/>
              </w:rPr>
            </w:pPr>
            <w:ins w:id="1218" w:author="Author">
              <w:r w:rsidRPr="008F7831">
                <w:rPr>
                  <w:sz w:val="20"/>
                  <w:lang w:eastAsia="ja-JP"/>
                </w:rPr>
                <w:t>65</w:t>
              </w:r>
            </w:ins>
          </w:p>
        </w:tc>
      </w:tr>
      <w:tr w:rsidR="008F7831" w:rsidRPr="008F7831" w14:paraId="1774FA2F" w14:textId="77777777" w:rsidTr="00FF6CF9">
        <w:trPr>
          <w:jc w:val="center"/>
          <w:ins w:id="1219" w:author="Author"/>
        </w:trPr>
        <w:tc>
          <w:tcPr>
            <w:tcW w:w="2500" w:type="dxa"/>
            <w:tcBorders>
              <w:top w:val="single" w:sz="4" w:space="0" w:color="auto"/>
              <w:left w:val="single" w:sz="4" w:space="0" w:color="auto"/>
              <w:bottom w:val="single" w:sz="4" w:space="0" w:color="auto"/>
              <w:right w:val="single" w:sz="4" w:space="0" w:color="auto"/>
            </w:tcBorders>
            <w:vAlign w:val="center"/>
            <w:hideMark/>
          </w:tcPr>
          <w:p w14:paraId="668AC27E"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rPr>
                <w:ins w:id="1220" w:author="Author"/>
                <w:sz w:val="20"/>
                <w:lang w:eastAsia="ja-JP"/>
              </w:rPr>
            </w:pPr>
            <w:ins w:id="1221" w:author="Author">
              <w:r w:rsidRPr="008F7831">
                <w:rPr>
                  <w:sz w:val="20"/>
                  <w:lang w:eastAsia="ja-JP"/>
                </w:rPr>
                <w:t>Vertical beamwidth</w:t>
              </w:r>
            </w:ins>
          </w:p>
        </w:tc>
        <w:tc>
          <w:tcPr>
            <w:tcW w:w="1185" w:type="dxa"/>
            <w:tcBorders>
              <w:top w:val="single" w:sz="4" w:space="0" w:color="auto"/>
              <w:left w:val="single" w:sz="4" w:space="0" w:color="auto"/>
              <w:bottom w:val="single" w:sz="4" w:space="0" w:color="auto"/>
              <w:right w:val="single" w:sz="4" w:space="0" w:color="auto"/>
            </w:tcBorders>
            <w:hideMark/>
          </w:tcPr>
          <w:p w14:paraId="74543F5A"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22" w:author="Author"/>
                <w:sz w:val="20"/>
                <w:lang w:eastAsia="ja-JP"/>
              </w:rPr>
            </w:pPr>
            <w:ins w:id="1223" w:author="Author">
              <w:r w:rsidRPr="008F7831">
                <w:rPr>
                  <w:sz w:val="20"/>
                  <w:lang w:eastAsia="ja-JP"/>
                </w:rPr>
                <w:t>Degrees</w:t>
              </w:r>
            </w:ins>
          </w:p>
        </w:tc>
        <w:tc>
          <w:tcPr>
            <w:tcW w:w="720" w:type="dxa"/>
            <w:tcBorders>
              <w:top w:val="single" w:sz="4" w:space="0" w:color="auto"/>
              <w:left w:val="single" w:sz="4" w:space="0" w:color="auto"/>
              <w:bottom w:val="single" w:sz="4" w:space="0" w:color="auto"/>
              <w:right w:val="single" w:sz="4" w:space="0" w:color="auto"/>
            </w:tcBorders>
            <w:vAlign w:val="center"/>
            <w:hideMark/>
          </w:tcPr>
          <w:p w14:paraId="5F0F48E5"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24" w:author="Author"/>
                <w:sz w:val="20"/>
                <w:lang w:eastAsia="ja-JP"/>
              </w:rPr>
            </w:pPr>
            <w:ins w:id="1225" w:author="Author">
              <w:r w:rsidRPr="008F7831">
                <w:rPr>
                  <w:sz w:val="20"/>
                  <w:lang w:eastAsia="ja-JP"/>
                </w:rPr>
                <w:t>30</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86C53ED"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26" w:author="Author"/>
                <w:sz w:val="20"/>
                <w:lang w:eastAsia="ja-JP"/>
              </w:rPr>
            </w:pPr>
            <w:ins w:id="1227" w:author="Author">
              <w:r w:rsidRPr="008F7831">
                <w:rPr>
                  <w:sz w:val="20"/>
                  <w:lang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1EDCAA07"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28" w:author="Author"/>
                <w:sz w:val="20"/>
                <w:lang w:eastAsia="ja-JP"/>
              </w:rPr>
            </w:pPr>
            <w:ins w:id="1229" w:author="Author">
              <w:r w:rsidRPr="008F7831">
                <w:rPr>
                  <w:sz w:val="20"/>
                  <w:lang w:eastAsia="ja-JP"/>
                </w:rPr>
                <w:t>69</w:t>
              </w:r>
            </w:ins>
          </w:p>
        </w:tc>
        <w:tc>
          <w:tcPr>
            <w:tcW w:w="810" w:type="dxa"/>
            <w:tcBorders>
              <w:top w:val="single" w:sz="4" w:space="0" w:color="auto"/>
              <w:left w:val="single" w:sz="4" w:space="0" w:color="auto"/>
              <w:bottom w:val="single" w:sz="4" w:space="0" w:color="auto"/>
              <w:right w:val="single" w:sz="4" w:space="0" w:color="auto"/>
            </w:tcBorders>
            <w:vAlign w:val="center"/>
            <w:hideMark/>
          </w:tcPr>
          <w:p w14:paraId="12739CD9"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30" w:author="Author"/>
                <w:sz w:val="20"/>
                <w:lang w:eastAsia="ja-JP"/>
              </w:rPr>
            </w:pPr>
            <w:ins w:id="1231" w:author="Author">
              <w:r w:rsidRPr="008F7831">
                <w:rPr>
                  <w:sz w:val="20"/>
                  <w:lang w:eastAsia="ja-JP"/>
                </w:rPr>
                <w:t>30</w:t>
              </w:r>
            </w:ins>
          </w:p>
        </w:tc>
        <w:tc>
          <w:tcPr>
            <w:tcW w:w="1080" w:type="dxa"/>
            <w:tcBorders>
              <w:top w:val="single" w:sz="4" w:space="0" w:color="auto"/>
              <w:left w:val="single" w:sz="4" w:space="0" w:color="auto"/>
              <w:bottom w:val="single" w:sz="4" w:space="0" w:color="auto"/>
              <w:right w:val="single" w:sz="4" w:space="0" w:color="auto"/>
            </w:tcBorders>
            <w:vAlign w:val="center"/>
            <w:hideMark/>
          </w:tcPr>
          <w:p w14:paraId="7854DD3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32" w:author="Author"/>
                <w:sz w:val="20"/>
                <w:lang w:eastAsia="ja-JP"/>
              </w:rPr>
            </w:pPr>
            <w:ins w:id="1233" w:author="Author">
              <w:r w:rsidRPr="008F7831">
                <w:rPr>
                  <w:sz w:val="20"/>
                  <w:lang w:eastAsia="ja-JP"/>
                </w:rPr>
                <w:t>37</w:t>
              </w:r>
            </w:ins>
          </w:p>
        </w:tc>
        <w:tc>
          <w:tcPr>
            <w:tcW w:w="990" w:type="dxa"/>
            <w:tcBorders>
              <w:top w:val="single" w:sz="4" w:space="0" w:color="auto"/>
              <w:left w:val="single" w:sz="4" w:space="0" w:color="auto"/>
              <w:bottom w:val="single" w:sz="4" w:space="0" w:color="auto"/>
              <w:right w:val="single" w:sz="4" w:space="0" w:color="auto"/>
            </w:tcBorders>
            <w:vAlign w:val="center"/>
            <w:hideMark/>
          </w:tcPr>
          <w:p w14:paraId="6AB668A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34" w:author="Author"/>
                <w:sz w:val="20"/>
                <w:lang w:eastAsia="ja-JP"/>
              </w:rPr>
            </w:pPr>
            <w:ins w:id="1235" w:author="Author">
              <w:r w:rsidRPr="008F7831">
                <w:rPr>
                  <w:sz w:val="20"/>
                  <w:lang w:eastAsia="ja-JP"/>
                </w:rPr>
                <w:t>69</w:t>
              </w:r>
            </w:ins>
          </w:p>
        </w:tc>
        <w:tc>
          <w:tcPr>
            <w:tcW w:w="2610" w:type="dxa"/>
            <w:tcBorders>
              <w:top w:val="single" w:sz="4" w:space="0" w:color="auto"/>
              <w:left w:val="single" w:sz="4" w:space="0" w:color="auto"/>
              <w:bottom w:val="single" w:sz="4" w:space="0" w:color="auto"/>
              <w:right w:val="single" w:sz="4" w:space="0" w:color="auto"/>
            </w:tcBorders>
            <w:vAlign w:val="center"/>
          </w:tcPr>
          <w:p w14:paraId="72D9D65C"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36" w:author="Author"/>
                <w:sz w:val="20"/>
                <w:lang w:eastAsia="ja-JP"/>
              </w:rPr>
            </w:pPr>
            <w:ins w:id="1237" w:author="Author">
              <w:r w:rsidRPr="008F7831">
                <w:rPr>
                  <w:sz w:val="20"/>
                  <w:lang w:eastAsia="ja-JP"/>
                </w:rPr>
                <w:t>90</w:t>
              </w:r>
            </w:ins>
          </w:p>
        </w:tc>
        <w:tc>
          <w:tcPr>
            <w:tcW w:w="2610" w:type="dxa"/>
            <w:tcBorders>
              <w:top w:val="single" w:sz="4" w:space="0" w:color="auto"/>
              <w:left w:val="single" w:sz="4" w:space="0" w:color="auto"/>
              <w:bottom w:val="single" w:sz="4" w:space="0" w:color="auto"/>
              <w:right w:val="single" w:sz="4" w:space="0" w:color="auto"/>
            </w:tcBorders>
            <w:vAlign w:val="center"/>
          </w:tcPr>
          <w:p w14:paraId="2A0185C1"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2" w:lineRule="auto"/>
              <w:jc w:val="center"/>
              <w:rPr>
                <w:ins w:id="1238" w:author="Author"/>
                <w:sz w:val="20"/>
                <w:lang w:eastAsia="ja-JP"/>
              </w:rPr>
            </w:pPr>
            <w:ins w:id="1239" w:author="Author">
              <w:r w:rsidRPr="008F7831">
                <w:rPr>
                  <w:sz w:val="20"/>
                  <w:lang w:eastAsia="ja-JP"/>
                </w:rPr>
                <w:t>90</w:t>
              </w:r>
            </w:ins>
          </w:p>
        </w:tc>
      </w:tr>
      <w:tr w:rsidR="008F7831" w:rsidRPr="008F7831" w14:paraId="2E090094" w14:textId="77777777" w:rsidTr="00FF6CF9">
        <w:trPr>
          <w:jc w:val="center"/>
          <w:ins w:id="1240" w:author="Author"/>
        </w:trPr>
        <w:tc>
          <w:tcPr>
            <w:tcW w:w="14485" w:type="dxa"/>
            <w:gridSpan w:val="10"/>
            <w:tcBorders>
              <w:top w:val="single" w:sz="4" w:space="0" w:color="auto"/>
              <w:left w:val="single" w:sz="4" w:space="0" w:color="auto"/>
              <w:bottom w:val="single" w:sz="4" w:space="0" w:color="auto"/>
              <w:right w:val="single" w:sz="4" w:space="0" w:color="auto"/>
            </w:tcBorders>
            <w:vAlign w:val="center"/>
            <w:hideMark/>
          </w:tcPr>
          <w:p w14:paraId="7DAE91F8"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41" w:author="Author"/>
                <w:sz w:val="22"/>
                <w:lang w:eastAsia="ja-JP"/>
              </w:rPr>
            </w:pPr>
            <w:ins w:id="1242" w:author="Author">
              <w:r w:rsidRPr="008F7831">
                <w:rPr>
                  <w:sz w:val="20"/>
                  <w:lang w:eastAsia="ja-JP"/>
                </w:rPr>
                <w:t>Notes:</w:t>
              </w:r>
            </w:ins>
          </w:p>
          <w:p w14:paraId="2D22E070" w14:textId="77777777" w:rsidR="008F7831" w:rsidRPr="008F7831" w:rsidRDefault="008F7831" w:rsidP="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43" w:author="Author"/>
                <w:sz w:val="20"/>
                <w:lang w:eastAsia="ja-JP"/>
              </w:rPr>
            </w:pPr>
            <w:ins w:id="1244" w:author="Author">
              <w:r w:rsidRPr="008F7831">
                <w:rPr>
                  <w:sz w:val="18"/>
                  <w:vertAlign w:val="superscript"/>
                  <w:lang w:eastAsia="ja-JP"/>
                </w:rPr>
                <w:t>(1)</w:t>
              </w:r>
              <w:r w:rsidRPr="008F7831">
                <w:rPr>
                  <w:sz w:val="18"/>
                  <w:lang w:eastAsia="ja-JP"/>
                </w:rPr>
                <w:tab/>
                <w:t>N/A – Not applicable.</w:t>
              </w:r>
            </w:ins>
          </w:p>
        </w:tc>
      </w:tr>
    </w:tbl>
    <w:p w14:paraId="2A680A14" w14:textId="77777777" w:rsidR="008F7831" w:rsidRPr="008F7831" w:rsidDel="00707267" w:rsidRDefault="008F7831" w:rsidP="008F7831">
      <w:pPr>
        <w:jc w:val="center"/>
        <w:rPr>
          <w:del w:id="1245" w:author="DONCIO" w:date="2021-09-13T11:33:00Z"/>
          <w:lang w:eastAsia="zh-CN"/>
        </w:rPr>
      </w:pPr>
    </w:p>
    <w:p w14:paraId="31110FD5" w14:textId="77777777" w:rsidR="00707267" w:rsidRDefault="00707267" w:rsidP="008F7831">
      <w:pPr>
        <w:keepNext/>
        <w:keepLines/>
        <w:spacing w:before="480"/>
        <w:textAlignment w:val="auto"/>
        <w:rPr>
          <w:ins w:id="1246" w:author="DONCIO" w:date="2021-09-13T11:33:00Z"/>
          <w:caps/>
          <w:szCs w:val="24"/>
        </w:rPr>
        <w:sectPr w:rsidR="00707267" w:rsidSect="00707267">
          <w:pgSz w:w="15840" w:h="12240" w:orient="landscape"/>
          <w:pgMar w:top="1440" w:right="1440" w:bottom="1440" w:left="1440" w:header="720" w:footer="720" w:gutter="0"/>
          <w:cols w:space="720"/>
          <w:docGrid w:linePitch="360"/>
          <w:sectPrChange w:id="1247" w:author="DONCIO" w:date="2021-09-13T11:33:00Z">
            <w:sectPr w:rsidR="00707267" w:rsidSect="00707267">
              <w:pgSz w:w="12240" w:h="15840" w:orient="portrait"/>
              <w:pgMar w:top="1440" w:right="1440" w:bottom="1440" w:left="1440" w:header="720" w:footer="720" w:gutter="0"/>
            </w:sectPr>
          </w:sectPrChange>
        </w:sectPr>
      </w:pPr>
    </w:p>
    <w:p w14:paraId="23FE0DA3" w14:textId="372211C9" w:rsidR="00175712" w:rsidRPr="008F7831" w:rsidDel="00707267" w:rsidRDefault="00175712" w:rsidP="008F7831">
      <w:pPr>
        <w:keepNext/>
        <w:keepLines/>
        <w:spacing w:before="480"/>
        <w:textAlignment w:val="auto"/>
        <w:rPr>
          <w:del w:id="1248" w:author="DONCIO" w:date="2021-09-13T11:33:00Z"/>
          <w:caps/>
          <w:szCs w:val="24"/>
        </w:rPr>
      </w:pPr>
    </w:p>
    <w:p w14:paraId="362AD888" w14:textId="77777777" w:rsidR="001701A1" w:rsidRDefault="001701A1"/>
    <w:sectPr w:rsidR="001701A1"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897AF" w14:textId="77777777" w:rsidR="0033708B" w:rsidRDefault="0033708B">
      <w:pPr>
        <w:spacing w:before="0"/>
      </w:pPr>
      <w:r>
        <w:separator/>
      </w:r>
    </w:p>
  </w:endnote>
  <w:endnote w:type="continuationSeparator" w:id="0">
    <w:p w14:paraId="7784284C" w14:textId="77777777" w:rsidR="0033708B" w:rsidRDefault="0033708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7A0B" w14:textId="77777777" w:rsidR="008F7831" w:rsidRPr="00D674CF" w:rsidRDefault="008F7831" w:rsidP="00D674CF">
    <w:pPr>
      <w:pStyle w:val="Footer"/>
      <w:rPr>
        <w:szCs w:val="12"/>
        <w:lang w:val="en-US"/>
      </w:rPr>
    </w:pPr>
    <w:r w:rsidRPr="00137AA6">
      <w:rPr>
        <w:szCs w:val="12"/>
      </w:rPr>
      <w:fldChar w:fldCharType="begin"/>
    </w:r>
    <w:r w:rsidRPr="00137AA6">
      <w:rPr>
        <w:szCs w:val="12"/>
      </w:rPr>
      <w:instrText xml:space="preserve"> FILENAME \p \* MERGEFORMAT </w:instrText>
    </w:r>
    <w:r w:rsidRPr="00137AA6">
      <w:rPr>
        <w:szCs w:val="12"/>
      </w:rPr>
      <w:fldChar w:fldCharType="separate"/>
    </w:r>
    <w:r w:rsidRPr="0053312B">
      <w:rPr>
        <w:szCs w:val="12"/>
        <w:lang w:val="en-US"/>
      </w:rPr>
      <w:t>M</w:t>
    </w:r>
    <w:r>
      <w:rPr>
        <w:szCs w:val="12"/>
      </w:rPr>
      <w:t>:\BRSGD\TEXT2019\SG05\WP5B\300\355\355N16e.docx</w:t>
    </w:r>
    <w:r w:rsidRPr="00137AA6">
      <w:rPr>
        <w:szCs w:val="12"/>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5D88" w14:textId="77777777" w:rsidR="008F7831" w:rsidRPr="00D674CF" w:rsidRDefault="002D3DA7" w:rsidP="00D674CF">
    <w:pPr>
      <w:pStyle w:val="Footer"/>
      <w:rPr>
        <w:lang w:val="en-US"/>
      </w:rPr>
    </w:pPr>
    <w:fldSimple w:instr=" FILENAME \p \* MERGEFORMAT ">
      <w:r w:rsidR="008F7831" w:rsidRPr="0053312B">
        <w:rPr>
          <w:lang w:val="en-US"/>
        </w:rPr>
        <w:t>M</w:t>
      </w:r>
      <w:r w:rsidR="008F7831">
        <w:t>:\BRSGD\TEXT2019\SG05\WP5B\300\355\355N16e.docx</w:t>
      </w:r>
    </w:fldSimple>
    <w:r w:rsidR="008F783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69A05" w14:textId="77777777" w:rsidR="0033708B" w:rsidRDefault="0033708B">
      <w:pPr>
        <w:spacing w:before="0"/>
      </w:pPr>
      <w:r>
        <w:separator/>
      </w:r>
    </w:p>
  </w:footnote>
  <w:footnote w:type="continuationSeparator" w:id="0">
    <w:p w14:paraId="63A067F9" w14:textId="77777777" w:rsidR="0033708B" w:rsidRDefault="0033708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4732" w14:textId="77777777" w:rsidR="008F7831" w:rsidRDefault="008F7831" w:rsidP="00D674CF">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31F61BE3" w14:textId="77777777" w:rsidR="008F7831" w:rsidRPr="00FD18EE" w:rsidRDefault="008F7831">
    <w:pPr>
      <w:pStyle w:val="Header"/>
      <w:rPr>
        <w:lang w:val="fr-FR"/>
      </w:rPr>
    </w:pPr>
    <w:r>
      <w:rPr>
        <w:lang w:val="en-US"/>
      </w:rPr>
      <w:t>5B/355 (Annex 16)-E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5E8F" w14:textId="77777777" w:rsidR="008F7831" w:rsidRDefault="008F7831" w:rsidP="0053312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9E97FFF" w14:textId="77777777" w:rsidR="008F7831" w:rsidRPr="00FD18EE" w:rsidRDefault="008F7831" w:rsidP="0053312B">
    <w:pPr>
      <w:pStyle w:val="Header"/>
      <w:rPr>
        <w:lang w:val="fr-FR"/>
      </w:rPr>
    </w:pPr>
    <w:r>
      <w:rPr>
        <w:lang w:val="en-US"/>
      </w:rPr>
      <w:t>5B/355 (Annex 16)-E</w:t>
    </w:r>
  </w:p>
  <w:p w14:paraId="4DE030A1" w14:textId="77777777" w:rsidR="008F7831" w:rsidRPr="0053312B" w:rsidRDefault="008F7831" w:rsidP="00533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51D1" w14:textId="77777777" w:rsidR="008F7831" w:rsidRDefault="008F7831" w:rsidP="0053312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BFFA548" w14:textId="77777777" w:rsidR="008F7831" w:rsidRPr="00FD18EE" w:rsidRDefault="008F7831" w:rsidP="0053312B">
    <w:pPr>
      <w:pStyle w:val="Header"/>
      <w:rPr>
        <w:lang w:val="fr-FR"/>
      </w:rPr>
    </w:pPr>
    <w:r>
      <w:rPr>
        <w:lang w:val="en-US"/>
      </w:rPr>
      <w:t>5B/355 (Annex 16)-E</w:t>
    </w:r>
  </w:p>
  <w:p w14:paraId="0974736E" w14:textId="77777777" w:rsidR="008F7831" w:rsidRPr="0053312B" w:rsidRDefault="008F7831" w:rsidP="0053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DON CIO ">
    <w15:presenceInfo w15:providerId="None" w15:userId="DON CIO "/>
  </w15:person>
  <w15:person w15:author="Chamova, Alisa">
    <w15:presenceInfo w15:providerId="AD" w15:userId="S::alisa.chamova@itu.int::22d471ad-1704-47cb-acab-d70b801be3d5"/>
  </w15:person>
  <w15:person w15:author="DONCIO">
    <w15:presenceInfo w15:providerId="None" w15:userId="DONCIO"/>
  </w15:person>
  <w15:person w15:author="Nozdrin, Vadim">
    <w15:presenceInfo w15:providerId="AD" w15:userId="S::vadim.nozdrin@itu.int::a8238349-06bf-4c0c-ae1b-3c982b05b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01FCE"/>
    <w:rsid w:val="00006388"/>
    <w:rsid w:val="000B41DF"/>
    <w:rsid w:val="000B5A35"/>
    <w:rsid w:val="000D6960"/>
    <w:rsid w:val="00150532"/>
    <w:rsid w:val="001701A1"/>
    <w:rsid w:val="00175712"/>
    <w:rsid w:val="001C257C"/>
    <w:rsid w:val="001C3804"/>
    <w:rsid w:val="00214F94"/>
    <w:rsid w:val="002203DC"/>
    <w:rsid w:val="00226228"/>
    <w:rsid w:val="00252A10"/>
    <w:rsid w:val="002D3DA7"/>
    <w:rsid w:val="0033708B"/>
    <w:rsid w:val="00384E0E"/>
    <w:rsid w:val="00491EAF"/>
    <w:rsid w:val="004C3E9E"/>
    <w:rsid w:val="00535627"/>
    <w:rsid w:val="00565AF1"/>
    <w:rsid w:val="005B5F9B"/>
    <w:rsid w:val="005C7C98"/>
    <w:rsid w:val="006125FB"/>
    <w:rsid w:val="00615A5F"/>
    <w:rsid w:val="00667890"/>
    <w:rsid w:val="006722B7"/>
    <w:rsid w:val="0069784E"/>
    <w:rsid w:val="006C59CD"/>
    <w:rsid w:val="00707267"/>
    <w:rsid w:val="007A3578"/>
    <w:rsid w:val="007E1602"/>
    <w:rsid w:val="0081621C"/>
    <w:rsid w:val="008B38DC"/>
    <w:rsid w:val="008F7831"/>
    <w:rsid w:val="009105F2"/>
    <w:rsid w:val="0093425A"/>
    <w:rsid w:val="009A504E"/>
    <w:rsid w:val="009B0495"/>
    <w:rsid w:val="00A126F3"/>
    <w:rsid w:val="00A46514"/>
    <w:rsid w:val="00B86C50"/>
    <w:rsid w:val="00BA307A"/>
    <w:rsid w:val="00BE6114"/>
    <w:rsid w:val="00C74BAF"/>
    <w:rsid w:val="00CA501D"/>
    <w:rsid w:val="00CC2151"/>
    <w:rsid w:val="00CC4BEA"/>
    <w:rsid w:val="00CD594A"/>
    <w:rsid w:val="00CE4780"/>
    <w:rsid w:val="00D24AA4"/>
    <w:rsid w:val="00D310D0"/>
    <w:rsid w:val="00D43DC7"/>
    <w:rsid w:val="00D53DEE"/>
    <w:rsid w:val="00DC118E"/>
    <w:rsid w:val="00DE54A9"/>
    <w:rsid w:val="00DF3156"/>
    <w:rsid w:val="00EA6A33"/>
    <w:rsid w:val="00F12892"/>
    <w:rsid w:val="00F77756"/>
    <w:rsid w:val="00F8129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8F7831"/>
    <w:pPr>
      <w:keepNext/>
      <w:keepLines/>
      <w:spacing w:before="280"/>
      <w:ind w:left="1134" w:hanging="1134"/>
      <w:outlineLvl w:val="0"/>
    </w:pPr>
    <w:rPr>
      <w:b/>
      <w:sz w:val="28"/>
    </w:rPr>
  </w:style>
  <w:style w:type="paragraph" w:styleId="Heading2">
    <w:name w:val="heading 2"/>
    <w:basedOn w:val="Heading1"/>
    <w:next w:val="Normal"/>
    <w:link w:val="Heading2Char"/>
    <w:qFormat/>
    <w:rsid w:val="008F7831"/>
    <w:pPr>
      <w:spacing w:before="200"/>
      <w:outlineLvl w:val="1"/>
    </w:pPr>
    <w:rPr>
      <w:sz w:val="24"/>
    </w:rPr>
  </w:style>
  <w:style w:type="paragraph" w:styleId="Heading3">
    <w:name w:val="heading 3"/>
    <w:basedOn w:val="Heading1"/>
    <w:next w:val="Normal"/>
    <w:link w:val="Heading3Char"/>
    <w:qFormat/>
    <w:rsid w:val="008F7831"/>
    <w:pPr>
      <w:tabs>
        <w:tab w:val="clear" w:pos="1134"/>
      </w:tabs>
      <w:spacing w:before="200"/>
      <w:outlineLvl w:val="2"/>
    </w:pPr>
    <w:rPr>
      <w:sz w:val="24"/>
    </w:rPr>
  </w:style>
  <w:style w:type="paragraph" w:styleId="Heading4">
    <w:name w:val="heading 4"/>
    <w:basedOn w:val="Heading3"/>
    <w:next w:val="Normal"/>
    <w:link w:val="Heading4Char"/>
    <w:qFormat/>
    <w:rsid w:val="008F7831"/>
    <w:pPr>
      <w:outlineLvl w:val="3"/>
    </w:pPr>
  </w:style>
  <w:style w:type="paragraph" w:styleId="Heading5">
    <w:name w:val="heading 5"/>
    <w:basedOn w:val="Heading4"/>
    <w:next w:val="Normal"/>
    <w:link w:val="Heading5Char"/>
    <w:qFormat/>
    <w:rsid w:val="008F7831"/>
    <w:pPr>
      <w:outlineLvl w:val="4"/>
    </w:pPr>
  </w:style>
  <w:style w:type="paragraph" w:styleId="Heading6">
    <w:name w:val="heading 6"/>
    <w:basedOn w:val="Heading4"/>
    <w:next w:val="Normal"/>
    <w:link w:val="Heading6Char"/>
    <w:qFormat/>
    <w:rsid w:val="008F7831"/>
    <w:pPr>
      <w:outlineLvl w:val="5"/>
    </w:pPr>
  </w:style>
  <w:style w:type="paragraph" w:styleId="Heading7">
    <w:name w:val="heading 7"/>
    <w:basedOn w:val="Heading6"/>
    <w:next w:val="Normal"/>
    <w:link w:val="Heading7Char"/>
    <w:qFormat/>
    <w:rsid w:val="008F7831"/>
    <w:pPr>
      <w:outlineLvl w:val="6"/>
    </w:pPr>
  </w:style>
  <w:style w:type="paragraph" w:styleId="Heading8">
    <w:name w:val="heading 8"/>
    <w:basedOn w:val="Heading6"/>
    <w:next w:val="Normal"/>
    <w:link w:val="Heading8Char"/>
    <w:qFormat/>
    <w:rsid w:val="008F7831"/>
    <w:pPr>
      <w:outlineLvl w:val="7"/>
    </w:pPr>
  </w:style>
  <w:style w:type="paragraph" w:styleId="Heading9">
    <w:name w:val="heading 9"/>
    <w:basedOn w:val="Heading6"/>
    <w:next w:val="Normal"/>
    <w:link w:val="Heading9Char"/>
    <w:qFormat/>
    <w:rsid w:val="008F783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qFormat/>
    <w:rsid w:val="00175712"/>
    <w:rPr>
      <w:rFonts w:cs="Times New Roman"/>
      <w:color w:val="0000FF"/>
      <w:u w:val="single"/>
    </w:rPr>
  </w:style>
  <w:style w:type="character" w:customStyle="1" w:styleId="Heading1Char">
    <w:name w:val="Heading 1 Char"/>
    <w:basedOn w:val="DefaultParagraphFont"/>
    <w:link w:val="Heading1"/>
    <w:rsid w:val="008F7831"/>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8F7831"/>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F7831"/>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8F7831"/>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8F783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8F783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8F7831"/>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8F7831"/>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8F7831"/>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8F7831"/>
  </w:style>
  <w:style w:type="paragraph" w:customStyle="1" w:styleId="Normalaftertitle">
    <w:name w:val="Normal_after_title"/>
    <w:basedOn w:val="Normal"/>
    <w:next w:val="Normal"/>
    <w:rsid w:val="008F7831"/>
    <w:pPr>
      <w:spacing w:before="360"/>
    </w:pPr>
  </w:style>
  <w:style w:type="paragraph" w:customStyle="1" w:styleId="Artheading">
    <w:name w:val="Art_heading"/>
    <w:basedOn w:val="Normal"/>
    <w:next w:val="Normal"/>
    <w:rsid w:val="008F7831"/>
    <w:pPr>
      <w:keepNext/>
      <w:keepLines/>
      <w:spacing w:before="480"/>
      <w:jc w:val="center"/>
    </w:pPr>
    <w:rPr>
      <w:rFonts w:ascii="Times New Roman Bold" w:hAnsi="Times New Roman Bold"/>
      <w:b/>
      <w:sz w:val="28"/>
    </w:rPr>
  </w:style>
  <w:style w:type="paragraph" w:customStyle="1" w:styleId="ArtNo">
    <w:name w:val="Art_No"/>
    <w:basedOn w:val="Normal"/>
    <w:next w:val="Normal"/>
    <w:rsid w:val="008F7831"/>
    <w:pPr>
      <w:keepNext/>
      <w:keepLines/>
      <w:spacing w:before="480"/>
      <w:jc w:val="center"/>
    </w:pPr>
    <w:rPr>
      <w:caps/>
      <w:sz w:val="28"/>
    </w:rPr>
  </w:style>
  <w:style w:type="paragraph" w:customStyle="1" w:styleId="Arttitle">
    <w:name w:val="Art_title"/>
    <w:basedOn w:val="Normal"/>
    <w:next w:val="Normal"/>
    <w:rsid w:val="008F7831"/>
    <w:pPr>
      <w:keepNext/>
      <w:keepLines/>
      <w:spacing w:before="240"/>
      <w:jc w:val="center"/>
    </w:pPr>
    <w:rPr>
      <w:b/>
      <w:sz w:val="28"/>
    </w:rPr>
  </w:style>
  <w:style w:type="paragraph" w:customStyle="1" w:styleId="ASN1">
    <w:name w:val="ASN.1"/>
    <w:basedOn w:val="Normal"/>
    <w:rsid w:val="008F7831"/>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7831"/>
    <w:pPr>
      <w:keepNext/>
      <w:keepLines/>
      <w:spacing w:before="160"/>
      <w:ind w:left="1134"/>
    </w:pPr>
    <w:rPr>
      <w:i/>
    </w:rPr>
  </w:style>
  <w:style w:type="paragraph" w:customStyle="1" w:styleId="ChapNo">
    <w:name w:val="Chap_No"/>
    <w:basedOn w:val="ArtNo"/>
    <w:next w:val="Normal"/>
    <w:rsid w:val="008F7831"/>
    <w:rPr>
      <w:rFonts w:ascii="Times New Roman Bold" w:hAnsi="Times New Roman Bold"/>
      <w:b/>
    </w:rPr>
  </w:style>
  <w:style w:type="paragraph" w:customStyle="1" w:styleId="Chaptitle">
    <w:name w:val="Chap_title"/>
    <w:basedOn w:val="Arttitle"/>
    <w:next w:val="Normal"/>
    <w:rsid w:val="008F7831"/>
  </w:style>
  <w:style w:type="character" w:styleId="EndnoteReference">
    <w:name w:val="endnote reference"/>
    <w:basedOn w:val="DefaultParagraphFont"/>
    <w:rsid w:val="008F7831"/>
    <w:rPr>
      <w:vertAlign w:val="superscript"/>
    </w:rPr>
  </w:style>
  <w:style w:type="paragraph" w:customStyle="1" w:styleId="enumlev1">
    <w:name w:val="enumlev1"/>
    <w:basedOn w:val="Normal"/>
    <w:link w:val="enumlev1Char"/>
    <w:qFormat/>
    <w:rsid w:val="008F7831"/>
    <w:pPr>
      <w:tabs>
        <w:tab w:val="clear" w:pos="2268"/>
        <w:tab w:val="left" w:pos="2608"/>
        <w:tab w:val="left" w:pos="3345"/>
      </w:tabs>
      <w:spacing w:before="80"/>
      <w:ind w:left="1134" w:hanging="1134"/>
    </w:pPr>
  </w:style>
  <w:style w:type="paragraph" w:customStyle="1" w:styleId="enumlev2">
    <w:name w:val="enumlev2"/>
    <w:basedOn w:val="enumlev1"/>
    <w:rsid w:val="008F7831"/>
    <w:pPr>
      <w:ind w:left="1871" w:hanging="737"/>
    </w:pPr>
  </w:style>
  <w:style w:type="paragraph" w:customStyle="1" w:styleId="enumlev3">
    <w:name w:val="enumlev3"/>
    <w:basedOn w:val="enumlev2"/>
    <w:rsid w:val="008F7831"/>
    <w:pPr>
      <w:ind w:left="2268" w:hanging="397"/>
    </w:pPr>
  </w:style>
  <w:style w:type="paragraph" w:customStyle="1" w:styleId="Equation">
    <w:name w:val="Equation"/>
    <w:basedOn w:val="Normal"/>
    <w:rsid w:val="008F7831"/>
    <w:pPr>
      <w:tabs>
        <w:tab w:val="clear" w:pos="1871"/>
        <w:tab w:val="clear" w:pos="2268"/>
        <w:tab w:val="center" w:pos="4820"/>
        <w:tab w:val="right" w:pos="9639"/>
      </w:tabs>
    </w:pPr>
  </w:style>
  <w:style w:type="paragraph" w:customStyle="1" w:styleId="Equationlegend">
    <w:name w:val="Equation_legend"/>
    <w:basedOn w:val="NormalIndent"/>
    <w:rsid w:val="008F7831"/>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7831"/>
    <w:pPr>
      <w:spacing w:before="20" w:after="240"/>
    </w:pPr>
    <w:rPr>
      <w:sz w:val="18"/>
    </w:rPr>
  </w:style>
  <w:style w:type="paragraph" w:customStyle="1" w:styleId="Tabletext">
    <w:name w:val="Table_text"/>
    <w:basedOn w:val="Normal"/>
    <w:link w:val="TabletextChar"/>
    <w:qFormat/>
    <w:rsid w:val="008F783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7831"/>
    <w:pPr>
      <w:keepNext w:val="0"/>
    </w:pPr>
  </w:style>
  <w:style w:type="paragraph" w:styleId="Footer">
    <w:name w:val="footer"/>
    <w:basedOn w:val="Normal"/>
    <w:link w:val="FooterChar"/>
    <w:rsid w:val="008F783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8F7831"/>
    <w:rPr>
      <w:rFonts w:ascii="Times New Roman" w:eastAsia="Times New Roman" w:hAnsi="Times New Roman" w:cs="Times New Roman"/>
      <w:caps/>
      <w:noProof/>
      <w:sz w:val="16"/>
      <w:szCs w:val="20"/>
      <w:lang w:val="en-GB"/>
    </w:rPr>
  </w:style>
  <w:style w:type="paragraph" w:customStyle="1" w:styleId="FirstFooter">
    <w:name w:val="FirstFooter"/>
    <w:basedOn w:val="Footer"/>
    <w:rsid w:val="008F7831"/>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7831"/>
    <w:rPr>
      <w:position w:val="6"/>
      <w:sz w:val="18"/>
    </w:rPr>
  </w:style>
  <w:style w:type="paragraph" w:styleId="FootnoteText">
    <w:name w:val="footnote text"/>
    <w:basedOn w:val="Normal"/>
    <w:link w:val="FootnoteTextChar"/>
    <w:rsid w:val="008F7831"/>
    <w:pPr>
      <w:keepLines/>
      <w:tabs>
        <w:tab w:val="left" w:pos="255"/>
      </w:tabs>
    </w:pPr>
  </w:style>
  <w:style w:type="character" w:customStyle="1" w:styleId="FootnoteTextChar">
    <w:name w:val="Footnote Text Char"/>
    <w:basedOn w:val="DefaultParagraphFont"/>
    <w:link w:val="FootnoteText"/>
    <w:rsid w:val="008F7831"/>
    <w:rPr>
      <w:rFonts w:ascii="Times New Roman" w:eastAsia="Times New Roman" w:hAnsi="Times New Roman" w:cs="Times New Roman"/>
      <w:sz w:val="24"/>
      <w:szCs w:val="20"/>
      <w:lang w:val="en-GB"/>
    </w:rPr>
  </w:style>
  <w:style w:type="paragraph" w:customStyle="1" w:styleId="Note">
    <w:name w:val="Note"/>
    <w:basedOn w:val="Normal"/>
    <w:next w:val="Normal"/>
    <w:rsid w:val="008F7831"/>
    <w:pPr>
      <w:tabs>
        <w:tab w:val="left" w:pos="284"/>
      </w:tabs>
      <w:spacing w:before="80"/>
    </w:pPr>
    <w:rPr>
      <w:sz w:val="22"/>
    </w:rPr>
  </w:style>
  <w:style w:type="paragraph" w:styleId="Header">
    <w:name w:val="header"/>
    <w:aliases w:val="encabezado"/>
    <w:basedOn w:val="Normal"/>
    <w:link w:val="HeaderChar"/>
    <w:rsid w:val="008F7831"/>
    <w:pPr>
      <w:spacing w:before="0"/>
      <w:jc w:val="center"/>
    </w:pPr>
    <w:rPr>
      <w:sz w:val="18"/>
    </w:rPr>
  </w:style>
  <w:style w:type="character" w:customStyle="1" w:styleId="HeaderChar">
    <w:name w:val="Header Char"/>
    <w:aliases w:val="encabezado Char"/>
    <w:basedOn w:val="DefaultParagraphFont"/>
    <w:link w:val="Header"/>
    <w:rsid w:val="008F7831"/>
    <w:rPr>
      <w:rFonts w:ascii="Times New Roman" w:eastAsia="Times New Roman" w:hAnsi="Times New Roman" w:cs="Times New Roman"/>
      <w:sz w:val="18"/>
      <w:szCs w:val="20"/>
      <w:lang w:val="en-GB"/>
    </w:rPr>
  </w:style>
  <w:style w:type="paragraph" w:styleId="Index1">
    <w:name w:val="index 1"/>
    <w:basedOn w:val="Normal"/>
    <w:next w:val="Normal"/>
    <w:semiHidden/>
    <w:rsid w:val="008F7831"/>
  </w:style>
  <w:style w:type="paragraph" w:styleId="Index2">
    <w:name w:val="index 2"/>
    <w:basedOn w:val="Normal"/>
    <w:next w:val="Normal"/>
    <w:semiHidden/>
    <w:rsid w:val="008F7831"/>
    <w:pPr>
      <w:ind w:left="283"/>
    </w:pPr>
  </w:style>
  <w:style w:type="paragraph" w:styleId="Index3">
    <w:name w:val="index 3"/>
    <w:basedOn w:val="Normal"/>
    <w:next w:val="Normal"/>
    <w:semiHidden/>
    <w:rsid w:val="008F7831"/>
    <w:pPr>
      <w:ind w:left="566"/>
    </w:pPr>
  </w:style>
  <w:style w:type="paragraph" w:customStyle="1" w:styleId="PartNo">
    <w:name w:val="Part_No"/>
    <w:basedOn w:val="AnnexNo"/>
    <w:next w:val="Normal"/>
    <w:rsid w:val="008F7831"/>
  </w:style>
  <w:style w:type="paragraph" w:customStyle="1" w:styleId="Partref">
    <w:name w:val="Part_ref"/>
    <w:basedOn w:val="Annexref"/>
    <w:next w:val="Normal"/>
    <w:rsid w:val="008F7831"/>
  </w:style>
  <w:style w:type="paragraph" w:customStyle="1" w:styleId="Parttitle">
    <w:name w:val="Part_title"/>
    <w:basedOn w:val="Annextitle"/>
    <w:next w:val="Normalaftertitle0"/>
    <w:rsid w:val="008F7831"/>
  </w:style>
  <w:style w:type="paragraph" w:customStyle="1" w:styleId="RecNo">
    <w:name w:val="Rec_No"/>
    <w:basedOn w:val="Normal"/>
    <w:next w:val="Normal"/>
    <w:rsid w:val="008F7831"/>
    <w:pPr>
      <w:keepNext/>
      <w:keepLines/>
      <w:spacing w:before="480"/>
      <w:jc w:val="center"/>
    </w:pPr>
    <w:rPr>
      <w:caps/>
      <w:sz w:val="28"/>
    </w:rPr>
  </w:style>
  <w:style w:type="paragraph" w:customStyle="1" w:styleId="Rectitle">
    <w:name w:val="Rec_title"/>
    <w:basedOn w:val="RecNo"/>
    <w:next w:val="Normal"/>
    <w:rsid w:val="008F7831"/>
    <w:pPr>
      <w:spacing w:before="240"/>
    </w:pPr>
    <w:rPr>
      <w:rFonts w:ascii="Times New Roman Bold" w:hAnsi="Times New Roman Bold"/>
      <w:b/>
      <w:caps w:val="0"/>
    </w:rPr>
  </w:style>
  <w:style w:type="paragraph" w:customStyle="1" w:styleId="Recref">
    <w:name w:val="Rec_ref"/>
    <w:basedOn w:val="Rectitle"/>
    <w:next w:val="Recdate"/>
    <w:rsid w:val="008F7831"/>
    <w:pPr>
      <w:spacing w:before="120"/>
    </w:pPr>
    <w:rPr>
      <w:rFonts w:ascii="Times New Roman" w:hAnsi="Times New Roman"/>
      <w:b w:val="0"/>
      <w:sz w:val="24"/>
    </w:rPr>
  </w:style>
  <w:style w:type="paragraph" w:customStyle="1" w:styleId="Recdate">
    <w:name w:val="Rec_date"/>
    <w:basedOn w:val="Normal"/>
    <w:next w:val="Normalaftertitle0"/>
    <w:rsid w:val="008F7831"/>
    <w:pPr>
      <w:keepNext/>
      <w:keepLines/>
      <w:jc w:val="right"/>
    </w:pPr>
    <w:rPr>
      <w:sz w:val="22"/>
    </w:rPr>
  </w:style>
  <w:style w:type="paragraph" w:customStyle="1" w:styleId="Questiondate">
    <w:name w:val="Question_date"/>
    <w:basedOn w:val="Normal"/>
    <w:next w:val="Normalaftertitle0"/>
    <w:rsid w:val="008F7831"/>
    <w:pPr>
      <w:keepNext/>
      <w:keepLines/>
      <w:jc w:val="right"/>
    </w:pPr>
    <w:rPr>
      <w:sz w:val="22"/>
    </w:rPr>
  </w:style>
  <w:style w:type="paragraph" w:customStyle="1" w:styleId="QuestionNo">
    <w:name w:val="Question_No"/>
    <w:basedOn w:val="Normal"/>
    <w:next w:val="Normal"/>
    <w:rsid w:val="008F7831"/>
    <w:pPr>
      <w:keepNext/>
      <w:keepLines/>
      <w:spacing w:before="480"/>
      <w:jc w:val="center"/>
    </w:pPr>
    <w:rPr>
      <w:caps/>
      <w:sz w:val="28"/>
    </w:rPr>
  </w:style>
  <w:style w:type="paragraph" w:customStyle="1" w:styleId="Questiontitle">
    <w:name w:val="Question_title"/>
    <w:basedOn w:val="Normal"/>
    <w:next w:val="Normal"/>
    <w:rsid w:val="008F7831"/>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8F7831"/>
  </w:style>
  <w:style w:type="paragraph" w:customStyle="1" w:styleId="Reftext">
    <w:name w:val="Ref_text"/>
    <w:basedOn w:val="Normal"/>
    <w:rsid w:val="008F7831"/>
    <w:pPr>
      <w:ind w:left="1134" w:hanging="1134"/>
    </w:pPr>
  </w:style>
  <w:style w:type="paragraph" w:customStyle="1" w:styleId="Reftitle">
    <w:name w:val="Ref_title"/>
    <w:basedOn w:val="Normal"/>
    <w:next w:val="Reftext"/>
    <w:rsid w:val="008F7831"/>
    <w:pPr>
      <w:spacing w:before="480"/>
      <w:jc w:val="center"/>
    </w:pPr>
    <w:rPr>
      <w:caps/>
    </w:rPr>
  </w:style>
  <w:style w:type="paragraph" w:customStyle="1" w:styleId="Repdate">
    <w:name w:val="Rep_date"/>
    <w:basedOn w:val="Recdate"/>
    <w:next w:val="Normalaftertitle0"/>
    <w:rsid w:val="008F7831"/>
  </w:style>
  <w:style w:type="paragraph" w:customStyle="1" w:styleId="RepNo">
    <w:name w:val="Rep_No"/>
    <w:basedOn w:val="RecNo"/>
    <w:next w:val="Reptitle"/>
    <w:rsid w:val="008F7831"/>
  </w:style>
  <w:style w:type="paragraph" w:customStyle="1" w:styleId="Reptitle">
    <w:name w:val="Rep_title"/>
    <w:basedOn w:val="Rectitle"/>
    <w:next w:val="Repref"/>
    <w:rsid w:val="008F7831"/>
  </w:style>
  <w:style w:type="paragraph" w:customStyle="1" w:styleId="Repref">
    <w:name w:val="Rep_ref"/>
    <w:basedOn w:val="Recref"/>
    <w:next w:val="Repdate"/>
    <w:rsid w:val="008F7831"/>
  </w:style>
  <w:style w:type="paragraph" w:customStyle="1" w:styleId="Resdate">
    <w:name w:val="Res_date"/>
    <w:basedOn w:val="Recdate"/>
    <w:next w:val="Normalaftertitle0"/>
    <w:rsid w:val="008F7831"/>
  </w:style>
  <w:style w:type="paragraph" w:customStyle="1" w:styleId="ResNo">
    <w:name w:val="Res_No"/>
    <w:basedOn w:val="RecNo"/>
    <w:next w:val="Normal"/>
    <w:rsid w:val="008F7831"/>
  </w:style>
  <w:style w:type="paragraph" w:customStyle="1" w:styleId="Restitle">
    <w:name w:val="Res_title"/>
    <w:basedOn w:val="Rectitle"/>
    <w:next w:val="Normal"/>
    <w:rsid w:val="008F7831"/>
  </w:style>
  <w:style w:type="paragraph" w:customStyle="1" w:styleId="Resref">
    <w:name w:val="Res_ref"/>
    <w:basedOn w:val="Recref"/>
    <w:next w:val="Resdate"/>
    <w:rsid w:val="008F7831"/>
  </w:style>
  <w:style w:type="paragraph" w:customStyle="1" w:styleId="SectionNo">
    <w:name w:val="Section_No"/>
    <w:basedOn w:val="AnnexNo"/>
    <w:next w:val="Normal"/>
    <w:rsid w:val="008F7831"/>
  </w:style>
  <w:style w:type="paragraph" w:customStyle="1" w:styleId="Sectiontitle">
    <w:name w:val="Section_title"/>
    <w:basedOn w:val="Annextitle"/>
    <w:next w:val="Normalaftertitle0"/>
    <w:rsid w:val="008F7831"/>
  </w:style>
  <w:style w:type="paragraph" w:customStyle="1" w:styleId="Source">
    <w:name w:val="Source"/>
    <w:basedOn w:val="Normal"/>
    <w:next w:val="Normal"/>
    <w:rsid w:val="008F7831"/>
    <w:pPr>
      <w:spacing w:before="840"/>
      <w:jc w:val="center"/>
    </w:pPr>
    <w:rPr>
      <w:b/>
      <w:sz w:val="28"/>
    </w:rPr>
  </w:style>
  <w:style w:type="paragraph" w:customStyle="1" w:styleId="SpecialFooter">
    <w:name w:val="Special Footer"/>
    <w:basedOn w:val="Footer"/>
    <w:rsid w:val="008F7831"/>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7831"/>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7831"/>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8F7831"/>
    <w:pPr>
      <w:keepNext/>
      <w:spacing w:before="560" w:after="120"/>
      <w:jc w:val="center"/>
    </w:pPr>
    <w:rPr>
      <w:caps/>
      <w:sz w:val="20"/>
    </w:rPr>
  </w:style>
  <w:style w:type="paragraph" w:customStyle="1" w:styleId="Tabletitle">
    <w:name w:val="Table_title"/>
    <w:basedOn w:val="Normal"/>
    <w:next w:val="Tabletext"/>
    <w:link w:val="Tabletitle0"/>
    <w:rsid w:val="008F7831"/>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7831"/>
    <w:pPr>
      <w:keepNext/>
      <w:spacing w:before="560"/>
      <w:jc w:val="center"/>
    </w:pPr>
    <w:rPr>
      <w:sz w:val="20"/>
    </w:rPr>
  </w:style>
  <w:style w:type="paragraph" w:customStyle="1" w:styleId="Title1">
    <w:name w:val="Title 1"/>
    <w:basedOn w:val="Source"/>
    <w:next w:val="Normal"/>
    <w:rsid w:val="008F7831"/>
    <w:pPr>
      <w:tabs>
        <w:tab w:val="left" w:pos="567"/>
        <w:tab w:val="left" w:pos="1701"/>
        <w:tab w:val="left" w:pos="2835"/>
      </w:tabs>
      <w:spacing w:before="240"/>
    </w:pPr>
    <w:rPr>
      <w:b w:val="0"/>
      <w:caps/>
    </w:rPr>
  </w:style>
  <w:style w:type="paragraph" w:customStyle="1" w:styleId="Title2">
    <w:name w:val="Title 2"/>
    <w:basedOn w:val="Source"/>
    <w:next w:val="Normal"/>
    <w:rsid w:val="008F7831"/>
    <w:pPr>
      <w:overflowPunct/>
      <w:autoSpaceDE/>
      <w:autoSpaceDN/>
      <w:adjustRightInd/>
      <w:spacing w:before="480"/>
      <w:textAlignment w:val="auto"/>
    </w:pPr>
    <w:rPr>
      <w:b w:val="0"/>
      <w:caps/>
    </w:rPr>
  </w:style>
  <w:style w:type="paragraph" w:customStyle="1" w:styleId="Title3">
    <w:name w:val="Title 3"/>
    <w:basedOn w:val="Title2"/>
    <w:next w:val="Normal"/>
    <w:rsid w:val="008F7831"/>
    <w:pPr>
      <w:spacing w:before="240"/>
    </w:pPr>
    <w:rPr>
      <w:caps w:val="0"/>
    </w:rPr>
  </w:style>
  <w:style w:type="paragraph" w:customStyle="1" w:styleId="Title4">
    <w:name w:val="Title 4"/>
    <w:basedOn w:val="Title3"/>
    <w:next w:val="Heading1"/>
    <w:rsid w:val="008F7831"/>
    <w:rPr>
      <w:b/>
    </w:rPr>
  </w:style>
  <w:style w:type="paragraph" w:customStyle="1" w:styleId="toc0">
    <w:name w:val="toc 0"/>
    <w:basedOn w:val="Normal"/>
    <w:next w:val="TOC1"/>
    <w:rsid w:val="008F7831"/>
    <w:pPr>
      <w:tabs>
        <w:tab w:val="clear" w:pos="1134"/>
        <w:tab w:val="clear" w:pos="1871"/>
        <w:tab w:val="clear" w:pos="2268"/>
        <w:tab w:val="right" w:pos="9781"/>
      </w:tabs>
    </w:pPr>
    <w:rPr>
      <w:b/>
    </w:rPr>
  </w:style>
  <w:style w:type="paragraph" w:styleId="TOC1">
    <w:name w:val="toc 1"/>
    <w:basedOn w:val="Normal"/>
    <w:rsid w:val="008F7831"/>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7831"/>
    <w:pPr>
      <w:spacing w:before="120"/>
    </w:pPr>
  </w:style>
  <w:style w:type="paragraph" w:styleId="TOC3">
    <w:name w:val="toc 3"/>
    <w:basedOn w:val="TOC2"/>
    <w:rsid w:val="008F7831"/>
  </w:style>
  <w:style w:type="paragraph" w:styleId="TOC4">
    <w:name w:val="toc 4"/>
    <w:basedOn w:val="TOC3"/>
    <w:rsid w:val="008F7831"/>
  </w:style>
  <w:style w:type="paragraph" w:styleId="TOC5">
    <w:name w:val="toc 5"/>
    <w:basedOn w:val="TOC4"/>
    <w:rsid w:val="008F7831"/>
  </w:style>
  <w:style w:type="paragraph" w:styleId="TOC6">
    <w:name w:val="toc 6"/>
    <w:basedOn w:val="TOC4"/>
    <w:rsid w:val="008F7831"/>
  </w:style>
  <w:style w:type="paragraph" w:styleId="TOC7">
    <w:name w:val="toc 7"/>
    <w:basedOn w:val="TOC4"/>
    <w:rsid w:val="008F7831"/>
  </w:style>
  <w:style w:type="paragraph" w:styleId="TOC8">
    <w:name w:val="toc 8"/>
    <w:basedOn w:val="TOC4"/>
    <w:rsid w:val="008F7831"/>
  </w:style>
  <w:style w:type="character" w:customStyle="1" w:styleId="Appdef">
    <w:name w:val="App_def"/>
    <w:basedOn w:val="DefaultParagraphFont"/>
    <w:rsid w:val="008F7831"/>
    <w:rPr>
      <w:rFonts w:ascii="Times New Roman" w:hAnsi="Times New Roman"/>
      <w:b/>
    </w:rPr>
  </w:style>
  <w:style w:type="character" w:customStyle="1" w:styleId="Appref">
    <w:name w:val="App_ref"/>
    <w:basedOn w:val="DefaultParagraphFont"/>
    <w:rsid w:val="008F7831"/>
  </w:style>
  <w:style w:type="character" w:customStyle="1" w:styleId="Artdef">
    <w:name w:val="Art_def"/>
    <w:basedOn w:val="DefaultParagraphFont"/>
    <w:rsid w:val="008F7831"/>
    <w:rPr>
      <w:rFonts w:ascii="Times New Roman" w:hAnsi="Times New Roman"/>
      <w:b/>
    </w:rPr>
  </w:style>
  <w:style w:type="character" w:customStyle="1" w:styleId="Artref">
    <w:name w:val="Art_ref"/>
    <w:basedOn w:val="DefaultParagraphFont"/>
    <w:rsid w:val="008F7831"/>
  </w:style>
  <w:style w:type="character" w:customStyle="1" w:styleId="Tablefreq">
    <w:name w:val="Table_freq"/>
    <w:basedOn w:val="DefaultParagraphFont"/>
    <w:rsid w:val="008F7831"/>
    <w:rPr>
      <w:b/>
      <w:color w:val="auto"/>
      <w:sz w:val="20"/>
    </w:rPr>
  </w:style>
  <w:style w:type="paragraph" w:customStyle="1" w:styleId="Formal">
    <w:name w:val="Formal"/>
    <w:basedOn w:val="ASN1"/>
    <w:rsid w:val="008F7831"/>
    <w:rPr>
      <w:b w:val="0"/>
    </w:rPr>
  </w:style>
  <w:style w:type="paragraph" w:customStyle="1" w:styleId="Section1">
    <w:name w:val="Section_1"/>
    <w:basedOn w:val="Normal"/>
    <w:rsid w:val="008F7831"/>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7831"/>
    <w:rPr>
      <w:b w:val="0"/>
      <w:i/>
    </w:rPr>
  </w:style>
  <w:style w:type="paragraph" w:customStyle="1" w:styleId="Headingi">
    <w:name w:val="Heading_i"/>
    <w:basedOn w:val="Normal"/>
    <w:next w:val="Normal"/>
    <w:qFormat/>
    <w:rsid w:val="008F7831"/>
    <w:pPr>
      <w:keepNext/>
      <w:keepLines/>
      <w:spacing w:before="160"/>
    </w:pPr>
    <w:rPr>
      <w:i/>
    </w:rPr>
  </w:style>
  <w:style w:type="paragraph" w:customStyle="1" w:styleId="Headingb">
    <w:name w:val="Heading_b"/>
    <w:basedOn w:val="Normal"/>
    <w:next w:val="Normal"/>
    <w:qFormat/>
    <w:rsid w:val="008F7831"/>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8F7831"/>
    <w:pPr>
      <w:spacing w:after="240"/>
      <w:jc w:val="center"/>
    </w:pPr>
    <w:rPr>
      <w:noProof/>
      <w:lang w:eastAsia="zh-CN"/>
    </w:rPr>
  </w:style>
  <w:style w:type="character" w:styleId="PageNumber">
    <w:name w:val="page number"/>
    <w:basedOn w:val="DefaultParagraphFont"/>
    <w:rsid w:val="008F7831"/>
  </w:style>
  <w:style w:type="paragraph" w:customStyle="1" w:styleId="Figuretitle">
    <w:name w:val="Figure_title"/>
    <w:basedOn w:val="Normal"/>
    <w:next w:val="Normal"/>
    <w:link w:val="FiguretitleChar"/>
    <w:rsid w:val="008F7831"/>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7831"/>
    <w:pPr>
      <w:keepNext/>
      <w:keepLines/>
      <w:spacing w:before="480" w:after="120"/>
      <w:jc w:val="center"/>
    </w:pPr>
    <w:rPr>
      <w:caps/>
      <w:sz w:val="20"/>
    </w:rPr>
  </w:style>
  <w:style w:type="paragraph" w:customStyle="1" w:styleId="AnnexNo">
    <w:name w:val="Annex_No"/>
    <w:basedOn w:val="Normal"/>
    <w:next w:val="Normal"/>
    <w:rsid w:val="008F7831"/>
    <w:pPr>
      <w:keepNext/>
      <w:keepLines/>
      <w:spacing w:before="480" w:after="80"/>
      <w:jc w:val="center"/>
    </w:pPr>
    <w:rPr>
      <w:caps/>
      <w:sz w:val="28"/>
    </w:rPr>
  </w:style>
  <w:style w:type="paragraph" w:customStyle="1" w:styleId="Annexref">
    <w:name w:val="Annex_ref"/>
    <w:basedOn w:val="Normal"/>
    <w:next w:val="Normal"/>
    <w:rsid w:val="008F7831"/>
    <w:pPr>
      <w:keepNext/>
      <w:keepLines/>
      <w:spacing w:after="280"/>
      <w:jc w:val="center"/>
    </w:pPr>
  </w:style>
  <w:style w:type="paragraph" w:customStyle="1" w:styleId="Annextitle">
    <w:name w:val="Annex_title"/>
    <w:basedOn w:val="Normal"/>
    <w:next w:val="Normal"/>
    <w:rsid w:val="008F7831"/>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7831"/>
  </w:style>
  <w:style w:type="paragraph" w:customStyle="1" w:styleId="Appendixref">
    <w:name w:val="Appendix_ref"/>
    <w:basedOn w:val="Annexref"/>
    <w:next w:val="Annextitle"/>
    <w:rsid w:val="008F7831"/>
  </w:style>
  <w:style w:type="paragraph" w:customStyle="1" w:styleId="Appendixtitle">
    <w:name w:val="Appendix_title"/>
    <w:basedOn w:val="Annextitle"/>
    <w:next w:val="Normal"/>
    <w:rsid w:val="008F7831"/>
  </w:style>
  <w:style w:type="paragraph" w:customStyle="1" w:styleId="Border">
    <w:name w:val="Border"/>
    <w:basedOn w:val="Normal"/>
    <w:rsid w:val="008F7831"/>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7831"/>
    <w:pPr>
      <w:ind w:left="1134"/>
    </w:pPr>
  </w:style>
  <w:style w:type="paragraph" w:styleId="Index4">
    <w:name w:val="index 4"/>
    <w:basedOn w:val="Normal"/>
    <w:next w:val="Normal"/>
    <w:rsid w:val="008F7831"/>
    <w:pPr>
      <w:ind w:left="849"/>
    </w:pPr>
  </w:style>
  <w:style w:type="paragraph" w:styleId="Index5">
    <w:name w:val="index 5"/>
    <w:basedOn w:val="Normal"/>
    <w:next w:val="Normal"/>
    <w:rsid w:val="008F7831"/>
    <w:pPr>
      <w:ind w:left="1132"/>
    </w:pPr>
  </w:style>
  <w:style w:type="paragraph" w:styleId="Index6">
    <w:name w:val="index 6"/>
    <w:basedOn w:val="Normal"/>
    <w:next w:val="Normal"/>
    <w:rsid w:val="008F7831"/>
    <w:pPr>
      <w:ind w:left="1415"/>
    </w:pPr>
  </w:style>
  <w:style w:type="paragraph" w:styleId="Index7">
    <w:name w:val="index 7"/>
    <w:basedOn w:val="Normal"/>
    <w:next w:val="Normal"/>
    <w:rsid w:val="008F7831"/>
    <w:pPr>
      <w:ind w:left="1698"/>
    </w:pPr>
  </w:style>
  <w:style w:type="paragraph" w:styleId="IndexHeading">
    <w:name w:val="index heading"/>
    <w:basedOn w:val="Normal"/>
    <w:next w:val="Index1"/>
    <w:rsid w:val="008F7831"/>
  </w:style>
  <w:style w:type="character" w:styleId="LineNumber">
    <w:name w:val="line number"/>
    <w:basedOn w:val="DefaultParagraphFont"/>
    <w:rsid w:val="008F7831"/>
  </w:style>
  <w:style w:type="paragraph" w:customStyle="1" w:styleId="Normalaftertitle0">
    <w:name w:val="Normal after title"/>
    <w:basedOn w:val="Normal"/>
    <w:next w:val="Normal"/>
    <w:rsid w:val="008F7831"/>
    <w:pPr>
      <w:spacing w:before="280"/>
    </w:pPr>
  </w:style>
  <w:style w:type="paragraph" w:customStyle="1" w:styleId="Proposal">
    <w:name w:val="Proposal"/>
    <w:basedOn w:val="Normal"/>
    <w:next w:val="Normal"/>
    <w:rsid w:val="008F7831"/>
    <w:pPr>
      <w:keepNext/>
      <w:spacing w:before="240"/>
    </w:pPr>
    <w:rPr>
      <w:rFonts w:hAnsi="Times New Roman Bold"/>
      <w:b/>
    </w:rPr>
  </w:style>
  <w:style w:type="paragraph" w:customStyle="1" w:styleId="Reasons">
    <w:name w:val="Reasons"/>
    <w:basedOn w:val="Normal"/>
    <w:qFormat/>
    <w:rsid w:val="008F7831"/>
    <w:pPr>
      <w:tabs>
        <w:tab w:val="clear" w:pos="1871"/>
        <w:tab w:val="clear" w:pos="2268"/>
        <w:tab w:val="left" w:pos="1588"/>
        <w:tab w:val="left" w:pos="1985"/>
      </w:tabs>
    </w:pPr>
  </w:style>
  <w:style w:type="paragraph" w:customStyle="1" w:styleId="Section3">
    <w:name w:val="Section_3"/>
    <w:basedOn w:val="Section1"/>
    <w:rsid w:val="008F7831"/>
    <w:rPr>
      <w:b w:val="0"/>
    </w:rPr>
  </w:style>
  <w:style w:type="paragraph" w:customStyle="1" w:styleId="TableTextS5">
    <w:name w:val="Table_TextS5"/>
    <w:basedOn w:val="Normal"/>
    <w:rsid w:val="008F7831"/>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7831"/>
    <w:pPr>
      <w:overflowPunct/>
      <w:autoSpaceDE/>
      <w:autoSpaceDN/>
      <w:adjustRightInd/>
      <w:spacing w:before="240"/>
      <w:jc w:val="center"/>
      <w:textAlignment w:val="auto"/>
    </w:pPr>
    <w:rPr>
      <w:sz w:val="28"/>
    </w:rPr>
  </w:style>
  <w:style w:type="paragraph" w:customStyle="1" w:styleId="AppArtNo">
    <w:name w:val="App_Art_No"/>
    <w:basedOn w:val="ArtNo"/>
    <w:qFormat/>
    <w:rsid w:val="008F7831"/>
  </w:style>
  <w:style w:type="paragraph" w:customStyle="1" w:styleId="AppArttitle">
    <w:name w:val="App_Art_title"/>
    <w:basedOn w:val="Arttitle"/>
    <w:qFormat/>
    <w:rsid w:val="008F7831"/>
  </w:style>
  <w:style w:type="paragraph" w:customStyle="1" w:styleId="ApptoAnnex">
    <w:name w:val="App_to_Annex"/>
    <w:basedOn w:val="AppendixNo"/>
    <w:next w:val="Normal"/>
    <w:qFormat/>
    <w:rsid w:val="008F7831"/>
  </w:style>
  <w:style w:type="paragraph" w:customStyle="1" w:styleId="Committee">
    <w:name w:val="Committee"/>
    <w:basedOn w:val="Normal"/>
    <w:qFormat/>
    <w:rsid w:val="008F7831"/>
    <w:pPr>
      <w:framePr w:hSpace="180" w:wrap="around" w:hAnchor="margin" w:y="-675"/>
      <w:tabs>
        <w:tab w:val="left" w:pos="851"/>
      </w:tabs>
      <w:spacing w:before="0" w:line="240" w:lineRule="atLeast"/>
    </w:pPr>
    <w:rPr>
      <w:rFonts w:ascii="Calibri" w:hAnsi="Calibri" w:cs="Calibri"/>
      <w:b/>
      <w:szCs w:val="24"/>
    </w:rPr>
  </w:style>
  <w:style w:type="paragraph" w:customStyle="1" w:styleId="Normalend">
    <w:name w:val="Normal_end"/>
    <w:basedOn w:val="Normal"/>
    <w:next w:val="Normal"/>
    <w:qFormat/>
    <w:rsid w:val="008F7831"/>
    <w:rPr>
      <w:lang w:val="en-US"/>
    </w:rPr>
  </w:style>
  <w:style w:type="paragraph" w:customStyle="1" w:styleId="Part1">
    <w:name w:val="Part_1"/>
    <w:basedOn w:val="Section1"/>
    <w:next w:val="Section1"/>
    <w:qFormat/>
    <w:rsid w:val="008F7831"/>
    <w:pPr>
      <w:keepNext/>
      <w:keepLines/>
    </w:pPr>
  </w:style>
  <w:style w:type="paragraph" w:customStyle="1" w:styleId="Subsection1">
    <w:name w:val="Subsection_1"/>
    <w:basedOn w:val="Section1"/>
    <w:next w:val="Normalaftertitle0"/>
    <w:qFormat/>
    <w:rsid w:val="008F7831"/>
  </w:style>
  <w:style w:type="paragraph" w:customStyle="1" w:styleId="Volumetitle">
    <w:name w:val="Volume_title"/>
    <w:basedOn w:val="Normal"/>
    <w:qFormat/>
    <w:rsid w:val="008F7831"/>
    <w:pPr>
      <w:jc w:val="center"/>
    </w:pPr>
    <w:rPr>
      <w:b/>
      <w:bCs/>
      <w:sz w:val="28"/>
      <w:szCs w:val="28"/>
    </w:rPr>
  </w:style>
  <w:style w:type="paragraph" w:customStyle="1" w:styleId="Headingsplit">
    <w:name w:val="Heading_split"/>
    <w:basedOn w:val="Headingi"/>
    <w:qFormat/>
    <w:rsid w:val="008F7831"/>
    <w:rPr>
      <w:lang w:val="en-US"/>
    </w:rPr>
  </w:style>
  <w:style w:type="paragraph" w:customStyle="1" w:styleId="Normalsplit">
    <w:name w:val="Normal_split"/>
    <w:basedOn w:val="Normal"/>
    <w:qFormat/>
    <w:rsid w:val="008F7831"/>
  </w:style>
  <w:style w:type="character" w:customStyle="1" w:styleId="Provsplit">
    <w:name w:val="Prov_split"/>
    <w:basedOn w:val="DefaultParagraphFont"/>
    <w:qFormat/>
    <w:rsid w:val="008F7831"/>
    <w:rPr>
      <w:rFonts w:ascii="Times New Roman" w:hAnsi="Times New Roman"/>
      <w:b w:val="0"/>
    </w:rPr>
  </w:style>
  <w:style w:type="paragraph" w:customStyle="1" w:styleId="Tablesplit">
    <w:name w:val="Table_split"/>
    <w:basedOn w:val="Tabletext"/>
    <w:qFormat/>
    <w:rsid w:val="008F783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F7831"/>
  </w:style>
  <w:style w:type="paragraph" w:customStyle="1" w:styleId="Methodheading2">
    <w:name w:val="Method_heading2"/>
    <w:basedOn w:val="Heading2"/>
    <w:next w:val="Normal"/>
    <w:qFormat/>
    <w:rsid w:val="008F7831"/>
  </w:style>
  <w:style w:type="paragraph" w:customStyle="1" w:styleId="Methodheading3">
    <w:name w:val="Method_heading3"/>
    <w:basedOn w:val="Heading3"/>
    <w:next w:val="Normal"/>
    <w:qFormat/>
    <w:rsid w:val="008F7831"/>
  </w:style>
  <w:style w:type="paragraph" w:customStyle="1" w:styleId="Methodheading4">
    <w:name w:val="Method_heading4"/>
    <w:basedOn w:val="Heading4"/>
    <w:next w:val="Normal"/>
    <w:qFormat/>
    <w:rsid w:val="008F7831"/>
  </w:style>
  <w:style w:type="paragraph" w:customStyle="1" w:styleId="MethodHeadingb">
    <w:name w:val="Method_Headingb"/>
    <w:basedOn w:val="Headingb"/>
    <w:next w:val="Normal"/>
    <w:qFormat/>
    <w:rsid w:val="008F7831"/>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8F7831"/>
    <w:pPr>
      <w:spacing w:before="240" w:after="240"/>
    </w:pPr>
    <w:rPr>
      <w:i/>
      <w:iCs/>
    </w:rPr>
  </w:style>
  <w:style w:type="character" w:customStyle="1" w:styleId="FiguretitleChar">
    <w:name w:val="Figure_title Char"/>
    <w:basedOn w:val="DefaultParagraphFont"/>
    <w:link w:val="Figuretitle"/>
    <w:rsid w:val="008F7831"/>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8F7831"/>
  </w:style>
  <w:style w:type="paragraph" w:styleId="Signature">
    <w:name w:val="Signature"/>
    <w:basedOn w:val="Normal"/>
    <w:link w:val="SignatureChar"/>
    <w:unhideWhenUsed/>
    <w:rsid w:val="008F7831"/>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8F7831"/>
    <w:rPr>
      <w:rFonts w:ascii="Times New Roman" w:eastAsia="Times New Roman" w:hAnsi="Times New Roman" w:cs="Times New Roman"/>
      <w:sz w:val="24"/>
      <w:szCs w:val="20"/>
      <w:lang w:val="en-GB"/>
    </w:rPr>
  </w:style>
  <w:style w:type="paragraph" w:customStyle="1" w:styleId="Tablefin">
    <w:name w:val="Table_fin"/>
    <w:basedOn w:val="Normalaftertitle"/>
    <w:rsid w:val="008F7831"/>
    <w:pPr>
      <w:tabs>
        <w:tab w:val="clear" w:pos="1134"/>
        <w:tab w:val="clear" w:pos="1871"/>
        <w:tab w:val="clear" w:pos="2268"/>
      </w:tabs>
      <w:spacing w:before="0"/>
    </w:pPr>
    <w:rPr>
      <w:sz w:val="20"/>
      <w:lang w:eastAsia="zh-CN"/>
    </w:rPr>
  </w:style>
  <w:style w:type="character" w:customStyle="1" w:styleId="Recdef">
    <w:name w:val="Rec_def"/>
    <w:basedOn w:val="DefaultParagraphFont"/>
    <w:rsid w:val="008F7831"/>
    <w:rPr>
      <w:b/>
    </w:rPr>
  </w:style>
  <w:style w:type="character" w:customStyle="1" w:styleId="Resdef">
    <w:name w:val="Res_def"/>
    <w:basedOn w:val="DefaultParagraphFont"/>
    <w:rsid w:val="008F7831"/>
    <w:rPr>
      <w:rFonts w:ascii="Times New Roman" w:hAnsi="Times New Roman"/>
      <w:b/>
    </w:rPr>
  </w:style>
  <w:style w:type="paragraph" w:customStyle="1" w:styleId="ListParagraph1">
    <w:name w:val="List Paragraph1"/>
    <w:basedOn w:val="Normal"/>
    <w:next w:val="ListParagraph"/>
    <w:uiPriority w:val="34"/>
    <w:qFormat/>
    <w:rsid w:val="008F7831"/>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Calibri" w:eastAsia="Calibri" w:hAnsi="Calibri" w:cs="Arial"/>
      <w:sz w:val="22"/>
      <w:szCs w:val="22"/>
      <w:lang w:val="en-US"/>
    </w:rPr>
  </w:style>
  <w:style w:type="character" w:customStyle="1" w:styleId="TableheadChar">
    <w:name w:val="Table_head Char"/>
    <w:basedOn w:val="DefaultParagraphFont"/>
    <w:link w:val="Tablehead"/>
    <w:qFormat/>
    <w:locked/>
    <w:rsid w:val="008F7831"/>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8F7831"/>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locked/>
    <w:rsid w:val="008F7831"/>
    <w:rPr>
      <w:rFonts w:ascii="Times New Roman" w:eastAsia="Times New Roman" w:hAnsi="Times New Roman" w:cs="Times New Roman"/>
      <w:sz w:val="20"/>
      <w:szCs w:val="20"/>
      <w:lang w:val="en-GB"/>
    </w:rPr>
  </w:style>
  <w:style w:type="character" w:customStyle="1" w:styleId="Tabletitle0">
    <w:name w:val="Table_title Знак"/>
    <w:link w:val="Tabletitle"/>
    <w:locked/>
    <w:rsid w:val="008F7831"/>
    <w:rPr>
      <w:rFonts w:ascii="Times New Roman Bold" w:eastAsia="Times New Roman" w:hAnsi="Times New Roman Bold" w:cs="Times New Roman"/>
      <w:b/>
      <w:sz w:val="20"/>
      <w:szCs w:val="20"/>
      <w:lang w:val="en-GB"/>
    </w:rPr>
  </w:style>
  <w:style w:type="paragraph" w:customStyle="1" w:styleId="a">
    <w:name w:val="a"/>
    <w:basedOn w:val="RecNo"/>
    <w:rsid w:val="008F7831"/>
    <w:pPr>
      <w:tabs>
        <w:tab w:val="clear" w:pos="1134"/>
        <w:tab w:val="clear" w:pos="1871"/>
        <w:tab w:val="clear" w:pos="2268"/>
      </w:tabs>
      <w:textAlignment w:val="auto"/>
    </w:pPr>
    <w:rPr>
      <w:rFonts w:eastAsia="Batang"/>
      <w:caps w:val="0"/>
      <w:sz w:val="24"/>
      <w:szCs w:val="24"/>
    </w:rPr>
  </w:style>
  <w:style w:type="paragraph" w:customStyle="1" w:styleId="fy">
    <w:name w:val="fy"/>
    <w:rsid w:val="008F7831"/>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SimSun" w:hAnsi="Times New Roman" w:cs="Times New Roman"/>
      <w:sz w:val="24"/>
      <w:szCs w:val="20"/>
      <w:lang w:val="en-GB"/>
    </w:rPr>
  </w:style>
  <w:style w:type="paragraph" w:styleId="BalloonText">
    <w:name w:val="Balloon Text"/>
    <w:basedOn w:val="Normal"/>
    <w:link w:val="BalloonTextChar"/>
    <w:semiHidden/>
    <w:unhideWhenUsed/>
    <w:rsid w:val="008F7831"/>
    <w:pPr>
      <w:spacing w:before="0"/>
    </w:pPr>
    <w:rPr>
      <w:rFonts w:ascii="Tahoma" w:eastAsia="Batang" w:hAnsi="Tahoma" w:cs="Tahoma"/>
      <w:sz w:val="16"/>
      <w:szCs w:val="16"/>
    </w:rPr>
  </w:style>
  <w:style w:type="character" w:customStyle="1" w:styleId="BalloonTextChar">
    <w:name w:val="Balloon Text Char"/>
    <w:basedOn w:val="DefaultParagraphFont"/>
    <w:link w:val="BalloonText"/>
    <w:semiHidden/>
    <w:rsid w:val="008F7831"/>
    <w:rPr>
      <w:rFonts w:ascii="Tahoma" w:eastAsia="Batang" w:hAnsi="Tahoma" w:cs="Tahoma"/>
      <w:sz w:val="16"/>
      <w:szCs w:val="16"/>
      <w:lang w:val="en-GB"/>
    </w:rPr>
  </w:style>
  <w:style w:type="paragraph" w:customStyle="1" w:styleId="TableLegendNote">
    <w:name w:val="Table_Legend_Note"/>
    <w:basedOn w:val="Tablelegend"/>
    <w:next w:val="Tablelegend"/>
    <w:rsid w:val="008F783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8F7831"/>
    <w:rPr>
      <w:rFonts w:ascii="Times New Roman" w:eastAsia="Times New Roman" w:hAnsi="Times New Roman" w:cs="Times New Roman"/>
      <w:sz w:val="24"/>
      <w:szCs w:val="20"/>
      <w:lang w:val="en-GB"/>
    </w:rPr>
  </w:style>
  <w:style w:type="table" w:styleId="TableGrid">
    <w:name w:val="Table Grid"/>
    <w:basedOn w:val="TableNormal"/>
    <w:rsid w:val="008F7831"/>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8F7831"/>
    <w:rPr>
      <w:sz w:val="16"/>
      <w:szCs w:val="16"/>
    </w:rPr>
  </w:style>
  <w:style w:type="paragraph" w:styleId="CommentText">
    <w:name w:val="annotation text"/>
    <w:basedOn w:val="Normal"/>
    <w:link w:val="CommentTextChar"/>
    <w:unhideWhenUsed/>
    <w:rsid w:val="008F7831"/>
    <w:rPr>
      <w:sz w:val="20"/>
    </w:rPr>
  </w:style>
  <w:style w:type="character" w:customStyle="1" w:styleId="CommentTextChar">
    <w:name w:val="Comment Text Char"/>
    <w:basedOn w:val="DefaultParagraphFont"/>
    <w:link w:val="CommentText"/>
    <w:rsid w:val="008F783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8F7831"/>
    <w:rPr>
      <w:b/>
      <w:bCs/>
    </w:rPr>
  </w:style>
  <w:style w:type="character" w:customStyle="1" w:styleId="CommentSubjectChar">
    <w:name w:val="Comment Subject Char"/>
    <w:basedOn w:val="CommentTextChar"/>
    <w:link w:val="CommentSubject"/>
    <w:semiHidden/>
    <w:rsid w:val="008F7831"/>
    <w:rPr>
      <w:rFonts w:ascii="Times New Roman" w:eastAsia="Times New Roman" w:hAnsi="Times New Roman" w:cs="Times New Roman"/>
      <w:b/>
      <w:bCs/>
      <w:sz w:val="20"/>
      <w:szCs w:val="20"/>
      <w:lang w:val="en-GB"/>
    </w:rPr>
  </w:style>
  <w:style w:type="paragraph" w:styleId="Revision">
    <w:name w:val="Revision"/>
    <w:hidden/>
    <w:uiPriority w:val="99"/>
    <w:semiHidden/>
    <w:rsid w:val="008F7831"/>
    <w:pPr>
      <w:spacing w:after="0" w:line="240" w:lineRule="auto"/>
    </w:pPr>
    <w:rPr>
      <w:rFonts w:ascii="Times New Roman" w:eastAsia="Times New Roman" w:hAnsi="Times New Roman" w:cs="Times New Roman"/>
      <w:sz w:val="24"/>
      <w:szCs w:val="20"/>
      <w:lang w:val="en-GB"/>
    </w:rPr>
  </w:style>
  <w:style w:type="paragraph" w:customStyle="1" w:styleId="msolistparagraphmrcssattr">
    <w:name w:val="msolistparagraph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8F7831"/>
  </w:style>
  <w:style w:type="paragraph" w:customStyle="1" w:styleId="msonormalmrcssattr">
    <w:name w:val="msonormal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8F7831"/>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8F7831"/>
  </w:style>
  <w:style w:type="paragraph" w:styleId="ListParagraph">
    <w:name w:val="List Paragraph"/>
    <w:basedOn w:val="Normal"/>
    <w:uiPriority w:val="34"/>
    <w:qFormat/>
    <w:rsid w:val="008F7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41612">
      <w:bodyDiv w:val="1"/>
      <w:marLeft w:val="0"/>
      <w:marRight w:val="0"/>
      <w:marTop w:val="0"/>
      <w:marBottom w:val="0"/>
      <w:divBdr>
        <w:top w:val="none" w:sz="0" w:space="0" w:color="auto"/>
        <w:left w:val="none" w:sz="0" w:space="0" w:color="auto"/>
        <w:bottom w:val="none" w:sz="0" w:space="0" w:color="auto"/>
        <w:right w:val="none" w:sz="0" w:space="0" w:color="auto"/>
      </w:divBdr>
    </w:div>
    <w:div w:id="137311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hyperlink" Target="https://www.itu.int/rec/R-REC-M.2116-0-201801-I/e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ss_Norsworthy@msn.com"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mailto:jerry.l.ulcek@uscg.mi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armelo.rivera@aces-inc.com" TargetMode="External"/><Relationship Id="rId14" Type="http://schemas.openxmlformats.org/officeDocument/2006/relationships/hyperlink" Target="https://www.itu.int/pub/R-REP-M.2119-2007"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4427</Words>
  <Characters>25234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Author</cp:lastModifiedBy>
  <cp:revision>3</cp:revision>
  <dcterms:created xsi:type="dcterms:W3CDTF">2021-10-20T23:24:00Z</dcterms:created>
  <dcterms:modified xsi:type="dcterms:W3CDTF">2021-10-21T20:03:00Z</dcterms:modified>
</cp:coreProperties>
</file>