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0D6DA7" w:rsidRPr="002C2391" w14:paraId="430337B3" w14:textId="77777777" w:rsidTr="00767C25">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3013920E" w14:textId="77777777" w:rsidR="000D6DA7" w:rsidRPr="00460024" w:rsidRDefault="000D6DA7" w:rsidP="00767C25">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79D6DDAD" w14:textId="77777777" w:rsidR="000D6DA7" w:rsidRPr="002C2391" w:rsidRDefault="000D6DA7" w:rsidP="00767C25">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14:paraId="0703C036" w14:textId="77777777" w:rsidTr="00767C25">
        <w:trPr>
          <w:jc w:val="center"/>
        </w:trPr>
        <w:tc>
          <w:tcPr>
            <w:tcW w:w="4370" w:type="dxa"/>
            <w:tcBorders>
              <w:top w:val="single" w:sz="6" w:space="0" w:color="auto"/>
              <w:left w:val="double" w:sz="6" w:space="0" w:color="auto"/>
            </w:tcBorders>
          </w:tcPr>
          <w:p w14:paraId="6D7C9F9F" w14:textId="77777777" w:rsidR="000D6DA7" w:rsidRDefault="000D6DA7" w:rsidP="00767C25">
            <w:pPr>
              <w:spacing w:after="120"/>
              <w:ind w:left="900" w:right="144" w:hanging="756"/>
              <w:rPr>
                <w:rFonts w:ascii="Arial" w:hAnsi="Arial"/>
              </w:rPr>
            </w:pPr>
            <w:r>
              <w:rPr>
                <w:rFonts w:ascii="Arial" w:hAnsi="Arial"/>
                <w:b/>
              </w:rPr>
              <w:t>Working Party:</w:t>
            </w:r>
            <w:r>
              <w:rPr>
                <w:rFonts w:ascii="Arial" w:hAnsi="Arial"/>
              </w:rPr>
              <w:t xml:space="preserve">  ITU-R WP 5B</w:t>
            </w:r>
          </w:p>
        </w:tc>
        <w:tc>
          <w:tcPr>
            <w:tcW w:w="5008" w:type="dxa"/>
            <w:gridSpan w:val="2"/>
            <w:tcBorders>
              <w:top w:val="single" w:sz="6" w:space="0" w:color="auto"/>
              <w:right w:val="double" w:sz="6" w:space="0" w:color="auto"/>
            </w:tcBorders>
          </w:tcPr>
          <w:p w14:paraId="61048F8B" w14:textId="2C8AAA3E" w:rsidR="000D6DA7" w:rsidRDefault="000D6DA7" w:rsidP="002B3DCA">
            <w:pPr>
              <w:spacing w:after="120"/>
              <w:ind w:left="144" w:right="144"/>
              <w:rPr>
                <w:rFonts w:ascii="Arial" w:hAnsi="Arial"/>
              </w:rPr>
            </w:pPr>
            <w:r>
              <w:rPr>
                <w:rFonts w:ascii="Arial" w:hAnsi="Arial"/>
                <w:b/>
              </w:rPr>
              <w:t>Document No:</w:t>
            </w:r>
            <w:r w:rsidR="00EA1409">
              <w:rPr>
                <w:rFonts w:ascii="Arial" w:hAnsi="Arial"/>
              </w:rPr>
              <w:t xml:space="preserve">  USWP5B2</w:t>
            </w:r>
            <w:r w:rsidR="000A6ACF">
              <w:rPr>
                <w:rFonts w:ascii="Arial" w:hAnsi="Arial"/>
              </w:rPr>
              <w:t>7</w:t>
            </w:r>
            <w:r w:rsidR="00EA1409">
              <w:rPr>
                <w:rFonts w:ascii="Arial" w:hAnsi="Arial"/>
              </w:rPr>
              <w:t>-</w:t>
            </w:r>
            <w:r w:rsidR="00255D20">
              <w:rPr>
                <w:rFonts w:ascii="Arial" w:hAnsi="Arial"/>
              </w:rPr>
              <w:t>19</w:t>
            </w:r>
          </w:p>
        </w:tc>
      </w:tr>
      <w:tr w:rsidR="000D6DA7" w14:paraId="1FFDA5D2" w14:textId="77777777" w:rsidTr="00767C25">
        <w:trPr>
          <w:jc w:val="center"/>
        </w:trPr>
        <w:tc>
          <w:tcPr>
            <w:tcW w:w="4370" w:type="dxa"/>
            <w:tcBorders>
              <w:left w:val="double" w:sz="6" w:space="0" w:color="auto"/>
            </w:tcBorders>
          </w:tcPr>
          <w:p w14:paraId="35F17CA2" w14:textId="2F2F4733" w:rsidR="000D6DA7" w:rsidRDefault="000D6DA7" w:rsidP="00767C25">
            <w:pPr>
              <w:spacing w:before="0"/>
              <w:ind w:left="144" w:right="144"/>
              <w:rPr>
                <w:rFonts w:ascii="Arial" w:hAnsi="Arial"/>
              </w:rPr>
            </w:pPr>
            <w:r>
              <w:rPr>
                <w:rFonts w:ascii="Arial" w:hAnsi="Arial"/>
                <w:b/>
              </w:rPr>
              <w:t>Ref:</w:t>
            </w:r>
            <w:r>
              <w:rPr>
                <w:rFonts w:ascii="Arial" w:hAnsi="Arial"/>
              </w:rPr>
              <w:t xml:space="preserve">  </w:t>
            </w:r>
            <w:r w:rsidR="00A93B48">
              <w:rPr>
                <w:rFonts w:ascii="Arial" w:hAnsi="Arial"/>
              </w:rPr>
              <w:t>5B/</w:t>
            </w:r>
            <w:r w:rsidR="000A6ACF">
              <w:rPr>
                <w:rFonts w:ascii="Arial" w:hAnsi="Arial"/>
              </w:rPr>
              <w:t>35</w:t>
            </w:r>
            <w:r w:rsidR="00A93B48">
              <w:rPr>
                <w:rFonts w:ascii="Arial" w:hAnsi="Arial"/>
              </w:rPr>
              <w:t xml:space="preserve">5 Annex </w:t>
            </w:r>
            <w:r w:rsidR="000A6ACF">
              <w:rPr>
                <w:rFonts w:ascii="Arial" w:hAnsi="Arial"/>
              </w:rPr>
              <w:t>1</w:t>
            </w:r>
            <w:r w:rsidR="00FF3077">
              <w:rPr>
                <w:rFonts w:ascii="Arial" w:hAnsi="Arial"/>
              </w:rPr>
              <w:t xml:space="preserve"> on AI 1.6</w:t>
            </w:r>
          </w:p>
        </w:tc>
        <w:tc>
          <w:tcPr>
            <w:tcW w:w="5008" w:type="dxa"/>
            <w:gridSpan w:val="2"/>
            <w:tcBorders>
              <w:right w:val="double" w:sz="6" w:space="0" w:color="auto"/>
            </w:tcBorders>
          </w:tcPr>
          <w:p w14:paraId="0C47225B" w14:textId="1BE800F7" w:rsidR="000D6DA7" w:rsidRDefault="000D6DA7" w:rsidP="0017259F">
            <w:pPr>
              <w:tabs>
                <w:tab w:val="left" w:pos="162"/>
              </w:tabs>
              <w:spacing w:before="0"/>
              <w:ind w:left="612" w:right="144" w:hanging="468"/>
              <w:rPr>
                <w:rFonts w:ascii="Arial" w:hAnsi="Arial"/>
              </w:rPr>
            </w:pPr>
            <w:r>
              <w:rPr>
                <w:rFonts w:ascii="Arial" w:hAnsi="Arial"/>
                <w:b/>
              </w:rPr>
              <w:t>Date:</w:t>
            </w:r>
            <w:r w:rsidR="00650E47">
              <w:rPr>
                <w:rFonts w:ascii="Arial" w:hAnsi="Arial"/>
              </w:rPr>
              <w:t xml:space="preserve">  </w:t>
            </w:r>
            <w:r w:rsidR="00DB5FDB">
              <w:rPr>
                <w:rFonts w:ascii="Arial" w:hAnsi="Arial"/>
              </w:rPr>
              <w:t>October 12</w:t>
            </w:r>
            <w:r w:rsidR="0031401B">
              <w:rPr>
                <w:rFonts w:ascii="Arial" w:hAnsi="Arial"/>
              </w:rPr>
              <w:t>,</w:t>
            </w:r>
            <w:r w:rsidR="00D50482">
              <w:rPr>
                <w:rFonts w:ascii="Arial" w:hAnsi="Arial"/>
              </w:rPr>
              <w:t xml:space="preserve"> 20</w:t>
            </w:r>
            <w:r w:rsidR="003831C4">
              <w:rPr>
                <w:rFonts w:ascii="Arial" w:hAnsi="Arial"/>
              </w:rPr>
              <w:t>2</w:t>
            </w:r>
            <w:r w:rsidR="00D55B52">
              <w:rPr>
                <w:rFonts w:ascii="Arial" w:hAnsi="Arial"/>
              </w:rPr>
              <w:t>1</w:t>
            </w:r>
          </w:p>
        </w:tc>
      </w:tr>
      <w:tr w:rsidR="000D6DA7" w:rsidRPr="007349A7" w14:paraId="093B2714" w14:textId="77777777" w:rsidTr="00767C25">
        <w:trPr>
          <w:jc w:val="center"/>
        </w:trPr>
        <w:tc>
          <w:tcPr>
            <w:tcW w:w="9378" w:type="dxa"/>
            <w:gridSpan w:val="3"/>
            <w:tcBorders>
              <w:left w:val="double" w:sz="6" w:space="0" w:color="auto"/>
              <w:right w:val="double" w:sz="6" w:space="0" w:color="auto"/>
            </w:tcBorders>
          </w:tcPr>
          <w:p w14:paraId="60CF3BEF" w14:textId="553729C5" w:rsidR="000D6DA7" w:rsidRPr="007349A7" w:rsidRDefault="000D6DA7" w:rsidP="005E2BF1">
            <w:pPr>
              <w:pStyle w:val="BodyTextIndent"/>
              <w:ind w:left="187"/>
              <w:jc w:val="left"/>
            </w:pPr>
            <w:r>
              <w:rPr>
                <w:rFonts w:ascii="Arial" w:hAnsi="Arial" w:cs="Arial"/>
                <w:b/>
                <w:bCs/>
              </w:rPr>
              <w:t>Document Title:</w:t>
            </w:r>
            <w:r>
              <w:rPr>
                <w:rFonts w:ascii="Arial" w:hAnsi="Arial" w:cs="Arial"/>
                <w:bCs/>
              </w:rPr>
              <w:t xml:space="preserve">  </w:t>
            </w:r>
            <w:r w:rsidR="00EA1409">
              <w:rPr>
                <w:rFonts w:ascii="Arial" w:hAnsi="Arial" w:cs="Arial"/>
                <w:bCs/>
              </w:rPr>
              <w:t>W</w:t>
            </w:r>
            <w:r w:rsidR="00086EB8">
              <w:rPr>
                <w:rFonts w:ascii="Arial" w:hAnsi="Arial" w:cs="Arial"/>
                <w:bCs/>
              </w:rPr>
              <w:t>ork Plan for WRC-23 Agenda Item 1.6</w:t>
            </w:r>
          </w:p>
        </w:tc>
      </w:tr>
      <w:tr w:rsidR="000D6DA7" w:rsidRPr="000B3AC1" w14:paraId="588452E5" w14:textId="77777777" w:rsidTr="00767C25">
        <w:trPr>
          <w:jc w:val="center"/>
        </w:trPr>
        <w:tc>
          <w:tcPr>
            <w:tcW w:w="4428" w:type="dxa"/>
            <w:gridSpan w:val="2"/>
            <w:tcBorders>
              <w:left w:val="double" w:sz="6" w:space="0" w:color="auto"/>
            </w:tcBorders>
          </w:tcPr>
          <w:p w14:paraId="3D56E948" w14:textId="77777777" w:rsidR="000D6DA7" w:rsidRDefault="000D6DA7" w:rsidP="00767C25">
            <w:pPr>
              <w:ind w:left="144" w:right="144"/>
              <w:rPr>
                <w:rFonts w:ascii="Arial" w:hAnsi="Arial"/>
                <w:b/>
              </w:rPr>
            </w:pPr>
            <w:r>
              <w:rPr>
                <w:rFonts w:ascii="Arial" w:hAnsi="Arial"/>
                <w:b/>
              </w:rPr>
              <w:t>Author(s)/Contributors(s):</w:t>
            </w:r>
          </w:p>
          <w:p w14:paraId="4A403FC7" w14:textId="77777777" w:rsidR="000D6DA7" w:rsidRDefault="000D6DA7" w:rsidP="00767C25">
            <w:pPr>
              <w:spacing w:before="0"/>
              <w:ind w:left="144" w:right="144"/>
              <w:rPr>
                <w:rFonts w:ascii="Arial" w:hAnsi="Arial"/>
                <w:bCs/>
                <w:iCs/>
              </w:rPr>
            </w:pPr>
            <w:r>
              <w:rPr>
                <w:rFonts w:ascii="Arial" w:hAnsi="Arial"/>
                <w:bCs/>
                <w:iCs/>
              </w:rPr>
              <w:t xml:space="preserve">Chris </w:t>
            </w:r>
            <w:proofErr w:type="spellStart"/>
            <w:r>
              <w:rPr>
                <w:rFonts w:ascii="Arial" w:hAnsi="Arial"/>
                <w:bCs/>
                <w:iCs/>
              </w:rPr>
              <w:t>Tourigny</w:t>
            </w:r>
            <w:proofErr w:type="spellEnd"/>
          </w:p>
          <w:p w14:paraId="1DDBA038" w14:textId="77777777" w:rsidR="000D6DA7" w:rsidRDefault="000D6DA7" w:rsidP="00767C25">
            <w:pPr>
              <w:spacing w:before="0"/>
              <w:ind w:left="144" w:right="144"/>
              <w:rPr>
                <w:rFonts w:ascii="Arial" w:hAnsi="Arial"/>
                <w:bCs/>
                <w:iCs/>
              </w:rPr>
            </w:pPr>
            <w:r>
              <w:rPr>
                <w:rFonts w:ascii="Arial" w:hAnsi="Arial"/>
                <w:bCs/>
                <w:iCs/>
              </w:rPr>
              <w:t>FAA Spectrum Engineering Services</w:t>
            </w:r>
          </w:p>
          <w:p w14:paraId="0D9E3F8A" w14:textId="77777777" w:rsidR="00220766" w:rsidRDefault="00220766" w:rsidP="00647CCB">
            <w:pPr>
              <w:spacing w:before="0"/>
              <w:ind w:right="144"/>
              <w:rPr>
                <w:rFonts w:ascii="Arial" w:hAnsi="Arial"/>
                <w:bCs/>
                <w:iCs/>
              </w:rPr>
            </w:pPr>
          </w:p>
          <w:p w14:paraId="0AF857A5" w14:textId="77777777" w:rsidR="000D6DA7" w:rsidRDefault="000D6DA7" w:rsidP="00767C25">
            <w:pPr>
              <w:spacing w:before="0"/>
              <w:ind w:left="144" w:right="144"/>
              <w:rPr>
                <w:rFonts w:ascii="Arial" w:hAnsi="Arial"/>
                <w:bCs/>
                <w:iCs/>
              </w:rPr>
            </w:pPr>
            <w:r>
              <w:rPr>
                <w:rFonts w:ascii="Arial" w:hAnsi="Arial"/>
                <w:bCs/>
                <w:iCs/>
              </w:rPr>
              <w:t>Michael Tran</w:t>
            </w:r>
          </w:p>
          <w:p w14:paraId="7447057E" w14:textId="77777777" w:rsidR="000D6DA7" w:rsidRDefault="000D6DA7" w:rsidP="0056155A">
            <w:pPr>
              <w:spacing w:before="0"/>
              <w:ind w:left="144" w:right="144"/>
              <w:rPr>
                <w:rFonts w:ascii="Arial" w:hAnsi="Arial"/>
                <w:bCs/>
                <w:iCs/>
              </w:rPr>
            </w:pPr>
            <w:r>
              <w:rPr>
                <w:rFonts w:ascii="Arial" w:hAnsi="Arial"/>
                <w:bCs/>
                <w:iCs/>
              </w:rPr>
              <w:t>MITRE</w:t>
            </w:r>
          </w:p>
          <w:p w14:paraId="63AAA796" w14:textId="77777777" w:rsidR="000D6DA7" w:rsidRDefault="000D6DA7" w:rsidP="0056155A">
            <w:pPr>
              <w:spacing w:before="0"/>
              <w:ind w:right="144"/>
              <w:rPr>
                <w:rFonts w:ascii="Arial" w:hAnsi="Arial"/>
                <w:bCs/>
                <w:iCs/>
                <w:lang w:val="it-IT"/>
              </w:rPr>
            </w:pPr>
          </w:p>
          <w:p w14:paraId="24EC063A" w14:textId="77777777" w:rsidR="002B3DCA" w:rsidRDefault="002B3DCA" w:rsidP="002B3DCA">
            <w:pPr>
              <w:spacing w:before="0"/>
              <w:ind w:left="144" w:right="144"/>
              <w:rPr>
                <w:rFonts w:ascii="Arial" w:hAnsi="Arial"/>
                <w:bCs/>
                <w:iCs/>
              </w:rPr>
            </w:pPr>
            <w:r>
              <w:rPr>
                <w:rFonts w:ascii="Arial" w:hAnsi="Arial"/>
                <w:bCs/>
                <w:iCs/>
              </w:rPr>
              <w:t>Nader Damavandi</w:t>
            </w:r>
          </w:p>
          <w:p w14:paraId="0DB7A5A8" w14:textId="77777777" w:rsidR="002B3DCA" w:rsidRDefault="002B3DCA" w:rsidP="002B3DCA">
            <w:pPr>
              <w:spacing w:before="0"/>
              <w:ind w:left="144" w:right="144"/>
              <w:rPr>
                <w:rFonts w:ascii="Arial" w:hAnsi="Arial"/>
                <w:bCs/>
                <w:iCs/>
              </w:rPr>
            </w:pPr>
            <w:r w:rsidRPr="002B3DCA">
              <w:rPr>
                <w:rFonts w:ascii="Arial" w:hAnsi="Arial"/>
                <w:bCs/>
                <w:iCs/>
              </w:rPr>
              <w:t>Space Exploration Technologies</w:t>
            </w:r>
          </w:p>
          <w:p w14:paraId="595AD58D" w14:textId="77777777" w:rsidR="007B036F" w:rsidRDefault="007B036F" w:rsidP="002B3DCA">
            <w:pPr>
              <w:spacing w:before="0"/>
              <w:ind w:left="144" w:right="144"/>
              <w:rPr>
                <w:rFonts w:ascii="Arial" w:hAnsi="Arial"/>
                <w:bCs/>
                <w:iCs/>
              </w:rPr>
            </w:pPr>
          </w:p>
          <w:p w14:paraId="0CBF72EB" w14:textId="77777777" w:rsidR="007B036F" w:rsidRPr="00B55F77" w:rsidRDefault="007B036F" w:rsidP="007B036F">
            <w:pPr>
              <w:tabs>
                <w:tab w:val="clear" w:pos="1134"/>
                <w:tab w:val="clear" w:pos="1871"/>
                <w:tab w:val="clear" w:pos="2268"/>
                <w:tab w:val="left" w:pos="794"/>
                <w:tab w:val="left" w:pos="1191"/>
                <w:tab w:val="left" w:pos="1588"/>
                <w:tab w:val="left" w:pos="1985"/>
              </w:tabs>
              <w:spacing w:before="0"/>
              <w:ind w:left="144" w:right="144"/>
              <w:rPr>
                <w:rFonts w:ascii="Arial" w:hAnsi="Arial" w:cs="Arial"/>
                <w:bCs/>
                <w:iCs/>
                <w:szCs w:val="24"/>
                <w:lang w:val="en-US"/>
              </w:rPr>
            </w:pPr>
            <w:r w:rsidRPr="00B55F77">
              <w:rPr>
                <w:rFonts w:ascii="Arial" w:hAnsi="Arial" w:cs="Arial"/>
                <w:bCs/>
                <w:iCs/>
                <w:szCs w:val="24"/>
                <w:lang w:val="en-US"/>
              </w:rPr>
              <w:t>Damon Ladson</w:t>
            </w:r>
          </w:p>
          <w:p w14:paraId="27A85C0B" w14:textId="77777777" w:rsidR="007B036F" w:rsidRPr="007B036F" w:rsidRDefault="007B036F" w:rsidP="007B036F">
            <w:pPr>
              <w:spacing w:before="0"/>
              <w:ind w:left="144" w:right="144"/>
              <w:rPr>
                <w:rFonts w:ascii="Arial" w:hAnsi="Arial" w:cs="Arial"/>
                <w:bCs/>
                <w:iCs/>
              </w:rPr>
            </w:pPr>
            <w:r w:rsidRPr="00B55F77">
              <w:rPr>
                <w:rFonts w:ascii="Arial" w:hAnsi="Arial" w:cs="Arial"/>
                <w:bCs/>
                <w:iCs/>
                <w:szCs w:val="24"/>
                <w:lang w:val="en-US"/>
              </w:rPr>
              <w:t>Harris, Wiltshire &amp; Grannis</w:t>
            </w:r>
          </w:p>
          <w:p w14:paraId="5ADB5B2D" w14:textId="77777777" w:rsidR="002B3DCA" w:rsidRDefault="002B3DCA" w:rsidP="0056155A">
            <w:pPr>
              <w:spacing w:before="0"/>
              <w:ind w:right="144"/>
              <w:rPr>
                <w:rFonts w:ascii="Arial" w:hAnsi="Arial"/>
                <w:bCs/>
                <w:iCs/>
                <w:lang w:val="it-IT"/>
              </w:rPr>
            </w:pPr>
          </w:p>
          <w:p w14:paraId="2C45AD08" w14:textId="77777777" w:rsidR="004E415B" w:rsidRDefault="004E415B" w:rsidP="004E415B">
            <w:pPr>
              <w:spacing w:before="0"/>
              <w:ind w:left="144" w:right="144"/>
              <w:rPr>
                <w:rFonts w:ascii="Arial" w:hAnsi="Arial"/>
                <w:bCs/>
                <w:iCs/>
              </w:rPr>
            </w:pPr>
            <w:r>
              <w:rPr>
                <w:rFonts w:ascii="Arial" w:hAnsi="Arial"/>
                <w:bCs/>
                <w:iCs/>
              </w:rPr>
              <w:t>Donald Jansky</w:t>
            </w:r>
          </w:p>
          <w:p w14:paraId="6A2214A8" w14:textId="77777777" w:rsidR="004E415B" w:rsidRDefault="004E415B" w:rsidP="0056155A">
            <w:pPr>
              <w:spacing w:before="0"/>
              <w:ind w:right="144"/>
              <w:rPr>
                <w:rFonts w:ascii="Arial" w:hAnsi="Arial"/>
                <w:bCs/>
                <w:iCs/>
                <w:lang w:val="it-IT"/>
              </w:rPr>
            </w:pPr>
          </w:p>
          <w:p w14:paraId="0AD4ABBC" w14:textId="77777777" w:rsidR="00B8041E" w:rsidRDefault="00B8041E" w:rsidP="0056155A">
            <w:pPr>
              <w:spacing w:before="0"/>
              <w:ind w:right="144"/>
              <w:rPr>
                <w:rFonts w:ascii="Arial" w:hAnsi="Arial"/>
                <w:bCs/>
                <w:iCs/>
                <w:lang w:val="it-IT"/>
              </w:rPr>
            </w:pPr>
          </w:p>
          <w:p w14:paraId="24E144E2" w14:textId="77777777" w:rsidR="00B8041E" w:rsidRDefault="00B8041E" w:rsidP="00B8041E">
            <w:pPr>
              <w:spacing w:before="0"/>
              <w:ind w:left="144" w:right="144"/>
              <w:rPr>
                <w:rFonts w:ascii="Arial" w:hAnsi="Arial"/>
                <w:bCs/>
                <w:iCs/>
              </w:rPr>
            </w:pPr>
            <w:r>
              <w:rPr>
                <w:rFonts w:ascii="Arial" w:hAnsi="Arial"/>
                <w:bCs/>
                <w:iCs/>
              </w:rPr>
              <w:t>Joseph Cramer</w:t>
            </w:r>
          </w:p>
          <w:p w14:paraId="711C4666" w14:textId="77777777" w:rsidR="00B8041E" w:rsidRDefault="00B8041E" w:rsidP="00B8041E">
            <w:pPr>
              <w:spacing w:before="0"/>
              <w:ind w:left="144" w:right="144"/>
              <w:rPr>
                <w:rFonts w:ascii="Arial" w:hAnsi="Arial"/>
                <w:bCs/>
                <w:iCs/>
              </w:rPr>
            </w:pPr>
            <w:r>
              <w:rPr>
                <w:rFonts w:ascii="Arial" w:hAnsi="Arial"/>
                <w:bCs/>
                <w:iCs/>
              </w:rPr>
              <w:t>Boeing</w:t>
            </w:r>
          </w:p>
          <w:p w14:paraId="00DFCE18" w14:textId="387F6865" w:rsidR="00B8041E" w:rsidRPr="00F954FD" w:rsidRDefault="00B8041E" w:rsidP="0056155A">
            <w:pPr>
              <w:spacing w:before="0"/>
              <w:ind w:right="144"/>
              <w:rPr>
                <w:rFonts w:ascii="Arial" w:hAnsi="Arial"/>
                <w:bCs/>
                <w:iCs/>
                <w:lang w:val="it-IT"/>
              </w:rPr>
            </w:pPr>
          </w:p>
        </w:tc>
        <w:tc>
          <w:tcPr>
            <w:tcW w:w="4950" w:type="dxa"/>
            <w:tcBorders>
              <w:right w:val="double" w:sz="6" w:space="0" w:color="auto"/>
            </w:tcBorders>
          </w:tcPr>
          <w:p w14:paraId="24F215C2" w14:textId="77777777" w:rsidR="000D6DA7" w:rsidRPr="00F954FD" w:rsidRDefault="000D6DA7" w:rsidP="00767C25">
            <w:pPr>
              <w:ind w:left="144" w:right="144"/>
              <w:rPr>
                <w:rFonts w:ascii="Arial" w:hAnsi="Arial"/>
                <w:bCs/>
                <w:lang w:val="it-IT"/>
              </w:rPr>
            </w:pPr>
          </w:p>
          <w:p w14:paraId="76397F4D" w14:textId="77777777" w:rsidR="000D6DA7" w:rsidRPr="00BC78F5" w:rsidRDefault="0056155A" w:rsidP="00767C25">
            <w:pPr>
              <w:spacing w:before="0"/>
              <w:ind w:left="144" w:right="144"/>
              <w:rPr>
                <w:rFonts w:ascii="Arial" w:hAnsi="Arial"/>
                <w:bCs/>
                <w:lang w:val="fr-FR"/>
              </w:rPr>
            </w:pPr>
            <w:proofErr w:type="gramStart"/>
            <w:r>
              <w:rPr>
                <w:rFonts w:ascii="Arial" w:hAnsi="Arial"/>
                <w:bCs/>
                <w:lang w:val="fr-FR"/>
              </w:rPr>
              <w:t>Phone:</w:t>
            </w:r>
            <w:proofErr w:type="gramEnd"/>
            <w:r>
              <w:rPr>
                <w:rFonts w:ascii="Arial" w:hAnsi="Arial"/>
                <w:bCs/>
                <w:lang w:val="fr-FR"/>
              </w:rPr>
              <w:t xml:space="preserve"> </w:t>
            </w:r>
            <w:r w:rsidR="000D6DA7" w:rsidRPr="00BC78F5">
              <w:rPr>
                <w:rFonts w:ascii="Arial" w:hAnsi="Arial"/>
                <w:bCs/>
                <w:lang w:val="fr-FR"/>
              </w:rPr>
              <w:t>202-</w:t>
            </w:r>
            <w:r w:rsidR="000D6DA7">
              <w:rPr>
                <w:rFonts w:ascii="Arial" w:hAnsi="Arial"/>
                <w:bCs/>
                <w:lang w:val="fr-FR"/>
              </w:rPr>
              <w:t>267-3071</w:t>
            </w:r>
          </w:p>
          <w:p w14:paraId="16D5B1C9" w14:textId="77777777" w:rsidR="000D6DA7" w:rsidRPr="002C24F7" w:rsidRDefault="0056155A" w:rsidP="00767C25">
            <w:pPr>
              <w:spacing w:before="0"/>
              <w:ind w:left="144" w:right="144"/>
              <w:rPr>
                <w:rFonts w:ascii="Arial" w:hAnsi="Arial"/>
                <w:bCs/>
                <w:color w:val="000000"/>
                <w:lang w:val="fr-FR"/>
              </w:rPr>
            </w:pPr>
            <w:proofErr w:type="gramStart"/>
            <w:r>
              <w:rPr>
                <w:rFonts w:ascii="Arial" w:hAnsi="Arial"/>
                <w:bCs/>
                <w:color w:val="000000"/>
                <w:lang w:val="fr-FR"/>
              </w:rPr>
              <w:t>Email:</w:t>
            </w:r>
            <w:proofErr w:type="gramEnd"/>
            <w:r>
              <w:rPr>
                <w:rFonts w:ascii="Arial" w:hAnsi="Arial"/>
                <w:bCs/>
                <w:color w:val="000000"/>
                <w:lang w:val="fr-FR"/>
              </w:rPr>
              <w:t xml:space="preserve"> </w:t>
            </w:r>
            <w:r w:rsidR="000D6DA7">
              <w:rPr>
                <w:rFonts w:ascii="Arial" w:hAnsi="Arial"/>
                <w:bCs/>
                <w:color w:val="000000"/>
                <w:lang w:val="fr-FR"/>
              </w:rPr>
              <w:t>chris.tourigny</w:t>
            </w:r>
            <w:r w:rsidR="000D6DA7" w:rsidRPr="00BC78F5">
              <w:rPr>
                <w:rFonts w:ascii="Arial" w:hAnsi="Arial"/>
                <w:bCs/>
                <w:color w:val="000000"/>
                <w:lang w:val="fr-FR"/>
              </w:rPr>
              <w:t>@faa.gov</w:t>
            </w:r>
          </w:p>
          <w:p w14:paraId="1F12312E" w14:textId="77777777" w:rsidR="00220766" w:rsidRDefault="00220766" w:rsidP="00220766">
            <w:pPr>
              <w:spacing w:before="0"/>
              <w:ind w:right="144"/>
              <w:rPr>
                <w:rFonts w:ascii="Arial" w:hAnsi="Arial"/>
                <w:bCs/>
                <w:lang w:val="fr-FR"/>
              </w:rPr>
            </w:pPr>
          </w:p>
          <w:p w14:paraId="17F57E4A" w14:textId="77777777" w:rsidR="000D6DA7" w:rsidRPr="00C7252B" w:rsidRDefault="000D6DA7" w:rsidP="00767C25">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703-983-1295</w:t>
            </w:r>
          </w:p>
          <w:p w14:paraId="3FFAA8C9" w14:textId="77777777" w:rsidR="000D6DA7" w:rsidRDefault="0056155A" w:rsidP="00767C25">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w:t>
            </w:r>
            <w:r w:rsidR="000D6DA7">
              <w:rPr>
                <w:rFonts w:ascii="Arial" w:hAnsi="Arial"/>
                <w:bCs/>
                <w:lang w:val="fr-FR"/>
              </w:rPr>
              <w:t>mtran@mitre.org</w:t>
            </w:r>
          </w:p>
          <w:p w14:paraId="0E2A00F0" w14:textId="77777777" w:rsidR="000D6DA7" w:rsidRDefault="000D6DA7" w:rsidP="0056155A">
            <w:pPr>
              <w:spacing w:before="0"/>
              <w:ind w:right="144"/>
              <w:rPr>
                <w:rFonts w:ascii="Arial" w:hAnsi="Arial"/>
                <w:bCs/>
                <w:color w:val="000000"/>
                <w:lang w:val="fr-FR"/>
              </w:rPr>
            </w:pPr>
          </w:p>
          <w:p w14:paraId="7C72A976" w14:textId="77777777" w:rsidR="002B3DCA" w:rsidRPr="00C7252B" w:rsidRDefault="002B3DCA" w:rsidP="002B3DCA">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310</w:t>
            </w:r>
            <w:r w:rsidRPr="00C7252B">
              <w:rPr>
                <w:rFonts w:ascii="Arial" w:hAnsi="Arial"/>
                <w:bCs/>
                <w:lang w:val="fr-FR"/>
              </w:rPr>
              <w:t>-</w:t>
            </w:r>
            <w:r>
              <w:rPr>
                <w:rFonts w:ascii="Arial" w:hAnsi="Arial"/>
                <w:bCs/>
                <w:lang w:val="fr-FR"/>
              </w:rPr>
              <w:t>219</w:t>
            </w:r>
            <w:r w:rsidRPr="00C7252B">
              <w:rPr>
                <w:rFonts w:ascii="Arial" w:hAnsi="Arial"/>
                <w:bCs/>
                <w:lang w:val="fr-FR"/>
              </w:rPr>
              <w:t>-</w:t>
            </w:r>
            <w:r>
              <w:rPr>
                <w:rFonts w:ascii="Arial" w:hAnsi="Arial"/>
                <w:bCs/>
                <w:lang w:val="fr-FR"/>
              </w:rPr>
              <w:t>7854</w:t>
            </w:r>
          </w:p>
          <w:p w14:paraId="55DC0F7F" w14:textId="77777777" w:rsidR="002B3DCA" w:rsidRDefault="002B3DCA" w:rsidP="002B3DCA">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nader.damavandi@spacex.com</w:t>
            </w:r>
          </w:p>
          <w:p w14:paraId="764B703F" w14:textId="77777777" w:rsidR="002B3DCA" w:rsidRDefault="002B3DCA" w:rsidP="0056155A">
            <w:pPr>
              <w:spacing w:before="0"/>
              <w:ind w:right="144"/>
              <w:rPr>
                <w:rFonts w:ascii="Arial" w:hAnsi="Arial"/>
                <w:bCs/>
                <w:color w:val="000000"/>
                <w:lang w:val="fr-FR"/>
              </w:rPr>
            </w:pPr>
          </w:p>
          <w:p w14:paraId="471E1D6B" w14:textId="77777777" w:rsidR="007B036F" w:rsidRPr="007B036F" w:rsidRDefault="007B036F" w:rsidP="00B55F77">
            <w:pPr>
              <w:spacing w:before="0"/>
              <w:ind w:left="121" w:right="144"/>
              <w:rPr>
                <w:rFonts w:ascii="Arial" w:hAnsi="Arial"/>
                <w:bCs/>
                <w:color w:val="000000"/>
                <w:lang w:val="fr-FR"/>
              </w:rPr>
            </w:pPr>
            <w:proofErr w:type="gramStart"/>
            <w:r w:rsidRPr="007B036F">
              <w:rPr>
                <w:rFonts w:ascii="Arial" w:hAnsi="Arial"/>
                <w:bCs/>
                <w:color w:val="000000"/>
                <w:lang w:val="fr-FR"/>
              </w:rPr>
              <w:t>Phone:</w:t>
            </w:r>
            <w:proofErr w:type="gramEnd"/>
            <w:r w:rsidRPr="007B036F">
              <w:rPr>
                <w:rFonts w:ascii="Arial" w:hAnsi="Arial"/>
                <w:bCs/>
                <w:color w:val="000000"/>
                <w:lang w:val="fr-FR"/>
              </w:rPr>
              <w:t xml:space="preserve">    </w:t>
            </w:r>
            <w:r w:rsidRPr="007B036F">
              <w:rPr>
                <w:rFonts w:ascii="Arial" w:hAnsi="Arial"/>
                <w:bCs/>
                <w:color w:val="000000"/>
              </w:rPr>
              <w:t xml:space="preserve">(202) 730-1315 </w:t>
            </w:r>
          </w:p>
          <w:p w14:paraId="695B6783" w14:textId="77777777" w:rsidR="007B036F" w:rsidRPr="007B036F" w:rsidRDefault="007B036F" w:rsidP="00B55F77">
            <w:pPr>
              <w:spacing w:before="0"/>
              <w:ind w:left="121" w:right="144"/>
              <w:rPr>
                <w:rFonts w:ascii="Arial" w:hAnsi="Arial"/>
                <w:bCs/>
                <w:color w:val="000000"/>
                <w:lang w:val="fr-FR"/>
              </w:rPr>
            </w:pPr>
            <w:proofErr w:type="gramStart"/>
            <w:r w:rsidRPr="007B036F">
              <w:rPr>
                <w:rFonts w:ascii="Arial" w:hAnsi="Arial"/>
                <w:bCs/>
                <w:color w:val="000000"/>
                <w:lang w:val="fr-FR"/>
              </w:rPr>
              <w:t>Email:</w:t>
            </w:r>
            <w:proofErr w:type="gramEnd"/>
            <w:r w:rsidRPr="007B036F">
              <w:rPr>
                <w:rFonts w:ascii="Arial" w:hAnsi="Arial"/>
                <w:bCs/>
                <w:color w:val="000000"/>
                <w:lang w:val="fr-FR"/>
              </w:rPr>
              <w:t xml:space="preserve">    </w:t>
            </w:r>
            <w:hyperlink r:id="rId11" w:history="1">
              <w:r w:rsidRPr="007B036F">
                <w:rPr>
                  <w:rStyle w:val="Hyperlink"/>
                  <w:rFonts w:ascii="Arial" w:hAnsi="Arial"/>
                  <w:bCs/>
                </w:rPr>
                <w:t>dladson@hwglaw.com</w:t>
              </w:r>
            </w:hyperlink>
            <w:r w:rsidRPr="007B036F">
              <w:rPr>
                <w:rFonts w:ascii="Arial" w:hAnsi="Arial"/>
                <w:bCs/>
                <w:color w:val="000000"/>
                <w:lang w:val="fr-FR"/>
              </w:rPr>
              <w:t xml:space="preserve"> </w:t>
            </w:r>
          </w:p>
          <w:p w14:paraId="4E77BBAB" w14:textId="77777777" w:rsidR="007B036F" w:rsidRDefault="007B036F" w:rsidP="0056155A">
            <w:pPr>
              <w:spacing w:before="0"/>
              <w:ind w:right="144"/>
              <w:rPr>
                <w:rFonts w:ascii="Arial" w:hAnsi="Arial"/>
                <w:bCs/>
                <w:color w:val="000000"/>
                <w:lang w:val="fr-FR"/>
              </w:rPr>
            </w:pPr>
          </w:p>
          <w:p w14:paraId="21056459" w14:textId="77777777" w:rsidR="004E415B" w:rsidRPr="00C7252B" w:rsidRDefault="004E415B" w:rsidP="004E415B">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202-415-1834</w:t>
            </w:r>
          </w:p>
          <w:p w14:paraId="66E76DD7" w14:textId="77777777" w:rsidR="004E415B" w:rsidRPr="00375100" w:rsidRDefault="004E415B" w:rsidP="004E415B">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don@jansky-barmat.com</w:t>
            </w:r>
          </w:p>
          <w:p w14:paraId="6C175379" w14:textId="77777777" w:rsidR="004E415B" w:rsidRDefault="004E415B" w:rsidP="0056155A">
            <w:pPr>
              <w:spacing w:before="0"/>
              <w:ind w:right="144"/>
              <w:rPr>
                <w:rFonts w:ascii="Arial" w:hAnsi="Arial"/>
                <w:bCs/>
                <w:color w:val="000000"/>
                <w:lang w:val="fr-FR"/>
              </w:rPr>
            </w:pPr>
          </w:p>
          <w:p w14:paraId="5AD2FF59" w14:textId="77777777" w:rsidR="00B8041E" w:rsidRPr="00C7252B" w:rsidRDefault="00B8041E" w:rsidP="00B8041E">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703-465-3486</w:t>
            </w:r>
          </w:p>
          <w:p w14:paraId="6B9ADA36" w14:textId="77777777" w:rsidR="00B8041E" w:rsidRPr="00375100" w:rsidRDefault="00B8041E" w:rsidP="00B8041E">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joseph.cramer@boeing.com</w:t>
            </w:r>
          </w:p>
          <w:p w14:paraId="729EFE07" w14:textId="0F5C8998" w:rsidR="00B8041E" w:rsidRPr="00F954FD" w:rsidRDefault="00B8041E" w:rsidP="0056155A">
            <w:pPr>
              <w:spacing w:before="0"/>
              <w:ind w:right="144"/>
              <w:rPr>
                <w:rFonts w:ascii="Arial" w:hAnsi="Arial"/>
                <w:bCs/>
                <w:color w:val="000000"/>
                <w:lang w:val="fr-FR"/>
              </w:rPr>
            </w:pPr>
          </w:p>
        </w:tc>
      </w:tr>
      <w:tr w:rsidR="000D6DA7" w:rsidRPr="00001E89" w14:paraId="5AE13B7D" w14:textId="77777777" w:rsidTr="00767C25">
        <w:trPr>
          <w:jc w:val="center"/>
        </w:trPr>
        <w:tc>
          <w:tcPr>
            <w:tcW w:w="9378" w:type="dxa"/>
            <w:gridSpan w:val="3"/>
            <w:tcBorders>
              <w:left w:val="double" w:sz="6" w:space="0" w:color="auto"/>
              <w:right w:val="double" w:sz="6" w:space="0" w:color="auto"/>
            </w:tcBorders>
          </w:tcPr>
          <w:p w14:paraId="676CFADF" w14:textId="1AD3B771" w:rsidR="000D6DA7" w:rsidRPr="00001E89" w:rsidRDefault="000D6DA7" w:rsidP="00647CCB">
            <w:pPr>
              <w:spacing w:after="120"/>
              <w:ind w:left="187" w:right="144"/>
              <w:rPr>
                <w:rFonts w:ascii="Arial" w:hAnsi="Arial"/>
                <w:bCs/>
              </w:rPr>
            </w:pPr>
            <w:r>
              <w:rPr>
                <w:rFonts w:ascii="Arial" w:hAnsi="Arial"/>
                <w:b/>
              </w:rPr>
              <w:t>Purpose/Objective:</w:t>
            </w:r>
            <w:r>
              <w:rPr>
                <w:rFonts w:ascii="Arial" w:hAnsi="Arial"/>
                <w:bCs/>
              </w:rPr>
              <w:t xml:space="preserve">  </w:t>
            </w:r>
            <w:bookmarkStart w:id="0" w:name="_Hlk30001984"/>
            <w:r w:rsidR="00647CCB">
              <w:rPr>
                <w:rFonts w:ascii="Arial" w:hAnsi="Arial"/>
                <w:bCs/>
              </w:rPr>
              <w:t>This contribution</w:t>
            </w:r>
            <w:r w:rsidR="00D55B52">
              <w:rPr>
                <w:rFonts w:ascii="Arial" w:hAnsi="Arial"/>
                <w:bCs/>
              </w:rPr>
              <w:t xml:space="preserve"> provides</w:t>
            </w:r>
            <w:r w:rsidR="00086EB8">
              <w:rPr>
                <w:rFonts w:ascii="Arial" w:hAnsi="Arial"/>
                <w:bCs/>
              </w:rPr>
              <w:t xml:space="preserve"> updates to the Work Plan for WRC-23 Agenda Item 1.6</w:t>
            </w:r>
            <w:bookmarkEnd w:id="0"/>
            <w:r w:rsidR="00086EB8">
              <w:rPr>
                <w:rFonts w:ascii="Arial" w:hAnsi="Arial"/>
                <w:bCs/>
              </w:rPr>
              <w:t>.</w:t>
            </w:r>
          </w:p>
        </w:tc>
      </w:tr>
      <w:tr w:rsidR="000D6DA7" w:rsidRPr="000C4B2B" w14:paraId="5194B492" w14:textId="77777777" w:rsidTr="00767C25">
        <w:trPr>
          <w:trHeight w:val="1776"/>
          <w:jc w:val="center"/>
        </w:trPr>
        <w:tc>
          <w:tcPr>
            <w:tcW w:w="9378" w:type="dxa"/>
            <w:gridSpan w:val="3"/>
            <w:tcBorders>
              <w:left w:val="double" w:sz="6" w:space="0" w:color="auto"/>
              <w:right w:val="double" w:sz="6" w:space="0" w:color="auto"/>
            </w:tcBorders>
          </w:tcPr>
          <w:p w14:paraId="0DB41BA1" w14:textId="12BF6E62" w:rsidR="000D6DA7" w:rsidRPr="00DB736D" w:rsidRDefault="000D6DA7" w:rsidP="00DB736D">
            <w:pPr>
              <w:spacing w:after="120"/>
              <w:ind w:left="187" w:right="144"/>
              <w:rPr>
                <w:rFonts w:ascii="Arial" w:hAnsi="Arial"/>
                <w:bCs/>
                <w:lang w:val="en-US"/>
              </w:rPr>
            </w:pPr>
            <w:r>
              <w:rPr>
                <w:rFonts w:ascii="Arial" w:hAnsi="Arial"/>
                <w:b/>
              </w:rPr>
              <w:t>Abstract:</w:t>
            </w:r>
            <w:r w:rsidR="00D30DE8">
              <w:rPr>
                <w:rFonts w:ascii="Arial" w:hAnsi="Arial"/>
                <w:bCs/>
              </w:rPr>
              <w:t xml:space="preserve">  </w:t>
            </w:r>
            <w:r w:rsidR="00647CCB" w:rsidRPr="00647CCB">
              <w:rPr>
                <w:rFonts w:ascii="Arial" w:hAnsi="Arial"/>
                <w:bCs/>
              </w:rPr>
              <w:t xml:space="preserve">This contribution </w:t>
            </w:r>
            <w:r w:rsidR="00D55B52">
              <w:rPr>
                <w:rFonts w:ascii="Arial" w:hAnsi="Arial"/>
                <w:bCs/>
              </w:rPr>
              <w:t>provides</w:t>
            </w:r>
            <w:r w:rsidR="00DB736D">
              <w:rPr>
                <w:rFonts w:ascii="Arial" w:hAnsi="Arial"/>
                <w:bCs/>
              </w:rPr>
              <w:t xml:space="preserve"> </w:t>
            </w:r>
            <w:r w:rsidR="00086EB8">
              <w:rPr>
                <w:rFonts w:ascii="Arial" w:hAnsi="Arial"/>
                <w:bCs/>
              </w:rPr>
              <w:t>updates to the Work Plan for WRC-23 Agenda Item 1.6.</w:t>
            </w:r>
          </w:p>
        </w:tc>
      </w:tr>
    </w:tbl>
    <w:p w14:paraId="50E03103" w14:textId="77777777" w:rsidR="00EF7702" w:rsidRDefault="00EF7702" w:rsidP="00192627"/>
    <w:p w14:paraId="43C5101D" w14:textId="77777777" w:rsidR="00EF7702" w:rsidRDefault="00EF7702" w:rsidP="00192627"/>
    <w:p w14:paraId="7A080212" w14:textId="77777777" w:rsidR="00EF7702" w:rsidRDefault="00EF7702" w:rsidP="00192627"/>
    <w:p w14:paraId="20446F11" w14:textId="77777777" w:rsidR="004D7C86" w:rsidRDefault="004D7C86" w:rsidP="00192627"/>
    <w:p w14:paraId="7C65A2D5" w14:textId="77777777" w:rsidR="004D7C86" w:rsidRDefault="004D7C86" w:rsidP="00192627"/>
    <w:p w14:paraId="6224C667" w14:textId="77777777" w:rsidR="004D7C86" w:rsidRDefault="004D7C86" w:rsidP="00192627"/>
    <w:p w14:paraId="37DC5587" w14:textId="77777777" w:rsidR="004D7C86" w:rsidRDefault="004D7C86" w:rsidP="00192627"/>
    <w:p w14:paraId="1AC9FC67" w14:textId="77777777" w:rsidR="009B61C1" w:rsidRDefault="009B61C1" w:rsidP="00192627"/>
    <w:p w14:paraId="51E4C585" w14:textId="77777777" w:rsidR="009B61C1" w:rsidRDefault="009B61C1" w:rsidP="00192627"/>
    <w:p w14:paraId="507A71CE" w14:textId="77777777" w:rsidR="009F2ED2" w:rsidRDefault="009F2ED2">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2ED2" w14:paraId="17434C18" w14:textId="77777777" w:rsidTr="00C2563C">
        <w:trPr>
          <w:cantSplit/>
        </w:trPr>
        <w:tc>
          <w:tcPr>
            <w:tcW w:w="6487" w:type="dxa"/>
            <w:vAlign w:val="center"/>
          </w:tcPr>
          <w:p w14:paraId="046CDAA9" w14:textId="77777777" w:rsidR="009F2ED2" w:rsidRPr="00D8032B" w:rsidRDefault="009F2ED2" w:rsidP="00C2563C">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5F0D2B4F" w14:textId="6351DC6F" w:rsidR="009F2ED2" w:rsidRDefault="003F21BD" w:rsidP="00C2563C">
            <w:pPr>
              <w:shd w:val="solid" w:color="FFFFFF" w:fill="FFFFFF"/>
              <w:spacing w:before="0" w:line="240" w:lineRule="atLeast"/>
            </w:pPr>
            <w:bookmarkStart w:id="1" w:name="ditulogo"/>
            <w:bookmarkEnd w:id="1"/>
            <w:r>
              <w:rPr>
                <w:noProof/>
                <w:lang w:eastAsia="en-GB"/>
              </w:rPr>
              <w:drawing>
                <wp:inline distT="0" distB="0" distL="0" distR="0" wp14:anchorId="568289E1" wp14:editId="68F06ABB">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9F2ED2" w:rsidRPr="0051782D" w14:paraId="4FA92FF8" w14:textId="77777777" w:rsidTr="00C2563C">
        <w:trPr>
          <w:cantSplit/>
        </w:trPr>
        <w:tc>
          <w:tcPr>
            <w:tcW w:w="6487" w:type="dxa"/>
            <w:tcBorders>
              <w:bottom w:val="single" w:sz="12" w:space="0" w:color="auto"/>
            </w:tcBorders>
          </w:tcPr>
          <w:p w14:paraId="0BCAF8C2" w14:textId="77777777" w:rsidR="009F2ED2" w:rsidRPr="00163271" w:rsidRDefault="009F2ED2" w:rsidP="00C256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4B5DB42" w14:textId="77777777" w:rsidR="009F2ED2" w:rsidRPr="0051782D" w:rsidRDefault="009F2ED2" w:rsidP="00C2563C">
            <w:pPr>
              <w:shd w:val="solid" w:color="FFFFFF" w:fill="FFFFFF"/>
              <w:spacing w:before="0" w:after="48" w:line="240" w:lineRule="atLeast"/>
              <w:rPr>
                <w:sz w:val="22"/>
                <w:szCs w:val="22"/>
                <w:lang w:val="en-US"/>
              </w:rPr>
            </w:pPr>
          </w:p>
        </w:tc>
      </w:tr>
      <w:tr w:rsidR="009F2ED2" w14:paraId="4EFD659E" w14:textId="77777777" w:rsidTr="00C2563C">
        <w:trPr>
          <w:cantSplit/>
        </w:trPr>
        <w:tc>
          <w:tcPr>
            <w:tcW w:w="6487" w:type="dxa"/>
            <w:tcBorders>
              <w:top w:val="single" w:sz="12" w:space="0" w:color="auto"/>
            </w:tcBorders>
          </w:tcPr>
          <w:p w14:paraId="28A21164" w14:textId="77777777" w:rsidR="009F2ED2" w:rsidRPr="0051782D" w:rsidRDefault="009F2ED2" w:rsidP="00C256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C81EA10" w14:textId="77777777" w:rsidR="009F2ED2" w:rsidRPr="00710D66" w:rsidRDefault="009F2ED2" w:rsidP="00C2563C">
            <w:pPr>
              <w:shd w:val="solid" w:color="FFFFFF" w:fill="FFFFFF"/>
              <w:spacing w:before="0" w:after="48" w:line="240" w:lineRule="atLeast"/>
              <w:rPr>
                <w:lang w:val="en-US"/>
              </w:rPr>
            </w:pPr>
          </w:p>
        </w:tc>
      </w:tr>
      <w:tr w:rsidR="009F2ED2" w14:paraId="23C13A5C" w14:textId="77777777" w:rsidTr="00C2563C">
        <w:trPr>
          <w:cantSplit/>
        </w:trPr>
        <w:tc>
          <w:tcPr>
            <w:tcW w:w="6487" w:type="dxa"/>
            <w:vMerge w:val="restart"/>
          </w:tcPr>
          <w:p w14:paraId="6A303756" w14:textId="1D56E9AE" w:rsidR="009F2ED2" w:rsidRPr="00801BBD" w:rsidRDefault="00801BBD" w:rsidP="00C2563C">
            <w:pPr>
              <w:shd w:val="solid" w:color="FFFFFF" w:fill="FFFFFF"/>
              <w:tabs>
                <w:tab w:val="clear" w:pos="1134"/>
                <w:tab w:val="clear" w:pos="1871"/>
                <w:tab w:val="clear" w:pos="2268"/>
              </w:tabs>
              <w:spacing w:before="0" w:after="240"/>
              <w:ind w:left="1134" w:hanging="1134"/>
              <w:rPr>
                <w:rFonts w:ascii="Verdana" w:hAnsi="Verdana"/>
                <w:sz w:val="20"/>
              </w:rPr>
            </w:pPr>
            <w:bookmarkStart w:id="2" w:name="recibido"/>
            <w:bookmarkStart w:id="3" w:name="dnum" w:colFirst="1" w:colLast="1"/>
            <w:bookmarkEnd w:id="2"/>
            <w:r>
              <w:rPr>
                <w:rFonts w:ascii="Verdana" w:hAnsi="Verdana"/>
                <w:sz w:val="20"/>
              </w:rPr>
              <w:t>Source</w:t>
            </w:r>
            <w:r w:rsidR="009F2ED2">
              <w:rPr>
                <w:rFonts w:ascii="Verdana" w:hAnsi="Verdana"/>
                <w:sz w:val="20"/>
              </w:rPr>
              <w:t>:</w:t>
            </w:r>
            <w:r w:rsidR="009F2ED2">
              <w:rPr>
                <w:rFonts w:ascii="Verdana" w:hAnsi="Verdana"/>
                <w:sz w:val="20"/>
              </w:rPr>
              <w:tab/>
            </w:r>
            <w:r w:rsidR="00086EB8">
              <w:rPr>
                <w:rFonts w:ascii="Verdana" w:hAnsi="Verdana"/>
                <w:sz w:val="20"/>
              </w:rPr>
              <w:t>Document 5B/</w:t>
            </w:r>
            <w:r w:rsidR="000A6ACF">
              <w:rPr>
                <w:rFonts w:ascii="Verdana" w:hAnsi="Verdana"/>
                <w:sz w:val="20"/>
              </w:rPr>
              <w:t>35</w:t>
            </w:r>
            <w:r w:rsidR="00086EB8">
              <w:rPr>
                <w:rFonts w:ascii="Verdana" w:hAnsi="Verdana"/>
                <w:sz w:val="20"/>
              </w:rPr>
              <w:t xml:space="preserve">5 – Annex </w:t>
            </w:r>
            <w:r w:rsidR="000A6ACF">
              <w:rPr>
                <w:rFonts w:ascii="Verdana" w:hAnsi="Verdana"/>
                <w:sz w:val="20"/>
              </w:rPr>
              <w:t>1</w:t>
            </w:r>
          </w:p>
          <w:p w14:paraId="56C7CF62" w14:textId="634BF75B" w:rsidR="009F2ED2" w:rsidRPr="00982084" w:rsidRDefault="009F2ED2" w:rsidP="00C2563C">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009F037B">
              <w:rPr>
                <w:rFonts w:ascii="Verdana" w:hAnsi="Verdana"/>
                <w:sz w:val="20"/>
              </w:rPr>
              <w:t>WRC-23 AI 1.</w:t>
            </w:r>
            <w:r w:rsidR="00717FFD">
              <w:rPr>
                <w:rFonts w:ascii="Verdana" w:hAnsi="Verdana"/>
                <w:sz w:val="20"/>
              </w:rPr>
              <w:t>6</w:t>
            </w:r>
            <w:r w:rsidR="00086EB8">
              <w:rPr>
                <w:rFonts w:ascii="Verdana" w:hAnsi="Verdana"/>
                <w:sz w:val="20"/>
              </w:rPr>
              <w:t xml:space="preserve"> Work Plan</w:t>
            </w:r>
          </w:p>
        </w:tc>
        <w:tc>
          <w:tcPr>
            <w:tcW w:w="3402" w:type="dxa"/>
          </w:tcPr>
          <w:p w14:paraId="4A6BC715" w14:textId="77777777" w:rsidR="009F2ED2" w:rsidRPr="001D3C46" w:rsidRDefault="00801BBD" w:rsidP="00C2563C">
            <w:pPr>
              <w:shd w:val="solid" w:color="FFFFFF" w:fill="FFFFFF"/>
              <w:spacing w:before="0" w:line="240" w:lineRule="atLeast"/>
              <w:rPr>
                <w:rFonts w:ascii="Verdana" w:hAnsi="Verdana"/>
                <w:sz w:val="20"/>
                <w:lang w:eastAsia="zh-CN"/>
              </w:rPr>
            </w:pPr>
            <w:r>
              <w:rPr>
                <w:rFonts w:ascii="Verdana" w:hAnsi="Verdana"/>
                <w:b/>
                <w:sz w:val="20"/>
                <w:lang w:eastAsia="zh-CN"/>
              </w:rPr>
              <w:t>Document 5B/</w:t>
            </w:r>
          </w:p>
        </w:tc>
      </w:tr>
      <w:tr w:rsidR="009F2ED2" w14:paraId="46F21459" w14:textId="77777777" w:rsidTr="00C2563C">
        <w:trPr>
          <w:cantSplit/>
        </w:trPr>
        <w:tc>
          <w:tcPr>
            <w:tcW w:w="6487" w:type="dxa"/>
            <w:vMerge/>
          </w:tcPr>
          <w:p w14:paraId="46E8AB12" w14:textId="77777777" w:rsidR="009F2ED2" w:rsidRDefault="009F2ED2" w:rsidP="00C2563C">
            <w:pPr>
              <w:spacing w:before="60"/>
              <w:jc w:val="center"/>
              <w:rPr>
                <w:b/>
                <w:smallCaps/>
                <w:sz w:val="32"/>
                <w:lang w:eastAsia="zh-CN"/>
              </w:rPr>
            </w:pPr>
            <w:bookmarkStart w:id="4" w:name="ddate" w:colFirst="1" w:colLast="1"/>
            <w:bookmarkEnd w:id="3"/>
          </w:p>
        </w:tc>
        <w:tc>
          <w:tcPr>
            <w:tcW w:w="3402" w:type="dxa"/>
          </w:tcPr>
          <w:p w14:paraId="66F7AE99" w14:textId="0DC481D7" w:rsidR="009F2ED2" w:rsidRPr="00801BBD" w:rsidRDefault="000A6ACF" w:rsidP="00C2563C">
            <w:pPr>
              <w:shd w:val="solid" w:color="FFFFFF" w:fill="FFFFFF"/>
              <w:spacing w:before="0" w:line="240" w:lineRule="atLeast"/>
              <w:rPr>
                <w:rFonts w:ascii="Verdana" w:hAnsi="Verdana"/>
                <w:sz w:val="20"/>
                <w:lang w:eastAsia="zh-CN"/>
              </w:rPr>
            </w:pPr>
            <w:r>
              <w:rPr>
                <w:rFonts w:ascii="Verdana" w:hAnsi="Verdana"/>
                <w:b/>
                <w:iCs/>
                <w:sz w:val="20"/>
                <w:lang w:eastAsia="zh-CN"/>
              </w:rPr>
              <w:t>29 November</w:t>
            </w:r>
            <w:r w:rsidR="00801BBD">
              <w:rPr>
                <w:rFonts w:ascii="Verdana" w:hAnsi="Verdana"/>
                <w:b/>
                <w:iCs/>
                <w:sz w:val="20"/>
                <w:lang w:eastAsia="zh-CN"/>
              </w:rPr>
              <w:t xml:space="preserve"> 20</w:t>
            </w:r>
            <w:r w:rsidR="003831C4">
              <w:rPr>
                <w:rFonts w:ascii="Verdana" w:hAnsi="Verdana"/>
                <w:b/>
                <w:iCs/>
                <w:sz w:val="20"/>
                <w:lang w:eastAsia="zh-CN"/>
              </w:rPr>
              <w:t>2</w:t>
            </w:r>
            <w:r w:rsidR="00086EB8">
              <w:rPr>
                <w:rFonts w:ascii="Verdana" w:hAnsi="Verdana"/>
                <w:b/>
                <w:iCs/>
                <w:sz w:val="20"/>
                <w:lang w:eastAsia="zh-CN"/>
              </w:rPr>
              <w:t>1</w:t>
            </w:r>
          </w:p>
        </w:tc>
      </w:tr>
      <w:tr w:rsidR="009F2ED2" w14:paraId="281F6CC2" w14:textId="77777777" w:rsidTr="00C2563C">
        <w:trPr>
          <w:cantSplit/>
        </w:trPr>
        <w:tc>
          <w:tcPr>
            <w:tcW w:w="6487" w:type="dxa"/>
            <w:vMerge/>
          </w:tcPr>
          <w:p w14:paraId="50038255" w14:textId="77777777" w:rsidR="009F2ED2" w:rsidRDefault="009F2ED2" w:rsidP="00C2563C">
            <w:pPr>
              <w:spacing w:before="60"/>
              <w:jc w:val="center"/>
              <w:rPr>
                <w:b/>
                <w:smallCaps/>
                <w:sz w:val="32"/>
                <w:lang w:eastAsia="zh-CN"/>
              </w:rPr>
            </w:pPr>
            <w:bookmarkStart w:id="5" w:name="dorlang" w:colFirst="1" w:colLast="1"/>
            <w:bookmarkEnd w:id="4"/>
          </w:p>
        </w:tc>
        <w:tc>
          <w:tcPr>
            <w:tcW w:w="3402" w:type="dxa"/>
          </w:tcPr>
          <w:p w14:paraId="31ABD537" w14:textId="77777777" w:rsidR="009F2ED2" w:rsidRPr="001D3C46" w:rsidRDefault="009F2ED2" w:rsidP="00C256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9F2ED2" w14:paraId="7722DB5B" w14:textId="77777777" w:rsidTr="00C2563C">
        <w:trPr>
          <w:cantSplit/>
        </w:trPr>
        <w:tc>
          <w:tcPr>
            <w:tcW w:w="9889" w:type="dxa"/>
            <w:gridSpan w:val="2"/>
          </w:tcPr>
          <w:p w14:paraId="589C16C8" w14:textId="77777777" w:rsidR="009F2ED2" w:rsidRDefault="009F2ED2" w:rsidP="00C2563C">
            <w:pPr>
              <w:pStyle w:val="Source"/>
              <w:rPr>
                <w:lang w:eastAsia="zh-CN"/>
              </w:rPr>
            </w:pPr>
            <w:bookmarkStart w:id="6" w:name="dsource" w:colFirst="0" w:colLast="0"/>
            <w:bookmarkEnd w:id="5"/>
            <w:r>
              <w:rPr>
                <w:lang w:eastAsia="zh-CN"/>
              </w:rPr>
              <w:t>United States of America</w:t>
            </w:r>
          </w:p>
        </w:tc>
      </w:tr>
      <w:tr w:rsidR="009F2ED2" w14:paraId="4C6405C7" w14:textId="77777777" w:rsidTr="00C2563C">
        <w:trPr>
          <w:cantSplit/>
        </w:trPr>
        <w:tc>
          <w:tcPr>
            <w:tcW w:w="9889" w:type="dxa"/>
            <w:gridSpan w:val="2"/>
          </w:tcPr>
          <w:p w14:paraId="0F46370F" w14:textId="34C28AB1" w:rsidR="009F2ED2" w:rsidRDefault="00EA1409" w:rsidP="00C2563C">
            <w:pPr>
              <w:pStyle w:val="Title1"/>
              <w:rPr>
                <w:lang w:val="en-US" w:eastAsia="zh-CN"/>
              </w:rPr>
            </w:pPr>
            <w:bookmarkStart w:id="7" w:name="drec" w:colFirst="0" w:colLast="0"/>
            <w:bookmarkEnd w:id="6"/>
            <w:r>
              <w:rPr>
                <w:lang w:val="en-US" w:eastAsia="zh-CN"/>
              </w:rPr>
              <w:t>w</w:t>
            </w:r>
            <w:r w:rsidR="00086EB8">
              <w:rPr>
                <w:lang w:val="en-US" w:eastAsia="zh-CN"/>
              </w:rPr>
              <w:t>ork plan for wrc-23 agenda item 1.6</w:t>
            </w:r>
          </w:p>
          <w:p w14:paraId="13BAFDD0" w14:textId="77777777" w:rsidR="00801BBD" w:rsidRPr="00801BBD" w:rsidRDefault="00801BBD" w:rsidP="00801BBD">
            <w:pPr>
              <w:rPr>
                <w:lang w:val="en-US" w:eastAsia="zh-CN"/>
              </w:rPr>
            </w:pPr>
          </w:p>
          <w:p w14:paraId="07A7D35B" w14:textId="264F7A0D" w:rsidR="009F2ED2" w:rsidRPr="00647CCB" w:rsidRDefault="009F2ED2" w:rsidP="009F2ED2">
            <w:pPr>
              <w:pStyle w:val="Title3"/>
              <w:rPr>
                <w:b/>
                <w:lang w:val="en-US" w:eastAsia="zh-CN"/>
              </w:rPr>
            </w:pPr>
          </w:p>
        </w:tc>
      </w:tr>
      <w:tr w:rsidR="009F2ED2" w14:paraId="5AFD4269" w14:textId="77777777" w:rsidTr="00C2563C">
        <w:trPr>
          <w:cantSplit/>
        </w:trPr>
        <w:tc>
          <w:tcPr>
            <w:tcW w:w="9889" w:type="dxa"/>
            <w:gridSpan w:val="2"/>
          </w:tcPr>
          <w:p w14:paraId="343E7437" w14:textId="77777777" w:rsidR="009F2ED2" w:rsidRDefault="009F2ED2" w:rsidP="00C2563C">
            <w:pPr>
              <w:pStyle w:val="Title1"/>
              <w:rPr>
                <w:lang w:eastAsia="zh-CN"/>
              </w:rPr>
            </w:pPr>
            <w:bookmarkStart w:id="8" w:name="dtitle1" w:colFirst="0" w:colLast="0"/>
            <w:bookmarkEnd w:id="7"/>
          </w:p>
        </w:tc>
      </w:tr>
    </w:tbl>
    <w:p w14:paraId="40E9AD95" w14:textId="77777777" w:rsidR="009F2ED2" w:rsidRPr="00CF76AA" w:rsidRDefault="009F2ED2" w:rsidP="009F2ED2">
      <w:pPr>
        <w:rPr>
          <w:b/>
          <w:lang w:val="en-US" w:eastAsia="zh-CN"/>
        </w:rPr>
      </w:pPr>
      <w:bookmarkStart w:id="9" w:name="dbreak"/>
      <w:bookmarkEnd w:id="8"/>
      <w:bookmarkEnd w:id="9"/>
      <w:r w:rsidRPr="00CF76AA">
        <w:rPr>
          <w:b/>
          <w:lang w:val="en-US" w:eastAsia="zh-CN"/>
        </w:rPr>
        <w:t>Introduction</w:t>
      </w:r>
    </w:p>
    <w:p w14:paraId="5FB4F522" w14:textId="1F138008" w:rsidR="00801BBD" w:rsidRPr="00CF76AA" w:rsidRDefault="00DB736D" w:rsidP="009F2ED2">
      <w:pPr>
        <w:rPr>
          <w:lang w:val="en-US" w:eastAsia="zh-CN"/>
        </w:rPr>
      </w:pPr>
      <w:r w:rsidRPr="00DB736D">
        <w:rPr>
          <w:bCs/>
          <w:lang w:eastAsia="zh-CN"/>
        </w:rPr>
        <w:t xml:space="preserve">Resolution </w:t>
      </w:r>
      <w:r w:rsidRPr="00DB736D">
        <w:rPr>
          <w:b/>
          <w:bCs/>
          <w:lang w:eastAsia="zh-CN"/>
        </w:rPr>
        <w:t>772</w:t>
      </w:r>
      <w:r w:rsidRPr="00DB736D">
        <w:rPr>
          <w:bCs/>
          <w:lang w:eastAsia="zh-CN"/>
        </w:rPr>
        <w:t xml:space="preserve"> (</w:t>
      </w:r>
      <w:r w:rsidRPr="00DB736D">
        <w:rPr>
          <w:b/>
          <w:bCs/>
          <w:lang w:eastAsia="zh-CN"/>
        </w:rPr>
        <w:t>WRC-19</w:t>
      </w:r>
      <w:r w:rsidRPr="00DB736D">
        <w:rPr>
          <w:bCs/>
          <w:lang w:eastAsia="zh-CN"/>
        </w:rPr>
        <w:t>), in preparation for Agenda Item 1.6 (</w:t>
      </w:r>
      <w:r w:rsidRPr="00DB736D">
        <w:rPr>
          <w:b/>
          <w:bCs/>
          <w:lang w:eastAsia="zh-CN"/>
        </w:rPr>
        <w:t>WRC-23</w:t>
      </w:r>
      <w:r w:rsidRPr="00DB736D">
        <w:rPr>
          <w:bCs/>
          <w:lang w:eastAsia="zh-CN"/>
        </w:rPr>
        <w:t xml:space="preserve">), invites the ITU-R to study the spectrum needs for stations on board sub-orbital vehicles, </w:t>
      </w:r>
      <w:r w:rsidRPr="00DB736D">
        <w:rPr>
          <w:bCs/>
          <w:lang w:val="en-US" w:eastAsia="zh-CN"/>
        </w:rPr>
        <w:t xml:space="preserve">any appropriate modification to the Radio Regulations, excluding any new allocations or changes to the existing allocations in Article </w:t>
      </w:r>
      <w:r w:rsidRPr="00DB736D">
        <w:rPr>
          <w:b/>
          <w:bCs/>
          <w:lang w:val="en-US" w:eastAsia="zh-CN"/>
        </w:rPr>
        <w:t>5</w:t>
      </w:r>
      <w:r w:rsidRPr="00DB736D">
        <w:rPr>
          <w:bCs/>
          <w:lang w:val="en-US" w:eastAsia="zh-CN"/>
        </w:rPr>
        <w:t>, and to identify whether there is a need for access to additional spectrum that should be addressed after WRC-23 by a future competent conference</w:t>
      </w:r>
      <w:r w:rsidRPr="00DB736D">
        <w:rPr>
          <w:bCs/>
          <w:lang w:eastAsia="zh-CN"/>
        </w:rPr>
        <w:t xml:space="preserve">. </w:t>
      </w:r>
      <w:r w:rsidR="00086EB8" w:rsidRPr="00086EB8">
        <w:rPr>
          <w:bCs/>
          <w:lang w:eastAsia="zh-CN"/>
        </w:rPr>
        <w:t>This contribution provides updates to the Work Plan for WRC-23 Agenda Item 1.6</w:t>
      </w:r>
      <w:r w:rsidRPr="00DB736D">
        <w:rPr>
          <w:bCs/>
          <w:lang w:eastAsia="zh-CN"/>
        </w:rPr>
        <w:t>.</w:t>
      </w:r>
    </w:p>
    <w:p w14:paraId="3C2D088C" w14:textId="77777777" w:rsidR="009F2ED2" w:rsidRDefault="009F2ED2" w:rsidP="009F2ED2">
      <w:pPr>
        <w:pStyle w:val="Normalaftertitle"/>
        <w:rPr>
          <w:lang w:val="fr-FR" w:eastAsia="zh-CN"/>
        </w:rPr>
      </w:pPr>
      <w:r w:rsidRPr="00CF76AA">
        <w:rPr>
          <w:lang w:val="en-US" w:eastAsia="zh-CN"/>
        </w:rPr>
        <w:t>Attachment:  1</w:t>
      </w:r>
    </w:p>
    <w:p w14:paraId="26ADAB9E" w14:textId="77777777" w:rsidR="009F2ED2" w:rsidRDefault="009F2ED2" w:rsidP="009F2ED2">
      <w:pPr>
        <w:tabs>
          <w:tab w:val="clear" w:pos="1134"/>
          <w:tab w:val="clear" w:pos="1871"/>
          <w:tab w:val="clear" w:pos="2268"/>
        </w:tabs>
        <w:overflowPunct/>
        <w:autoSpaceDE/>
        <w:autoSpaceDN/>
        <w:adjustRightInd/>
        <w:spacing w:before="0"/>
        <w:textAlignment w:val="auto"/>
        <w:rPr>
          <w:lang w:val="fr-FR" w:eastAsia="zh-CN"/>
        </w:rPr>
      </w:pPr>
    </w:p>
    <w:p w14:paraId="6F9D8E2F" w14:textId="77777777" w:rsidR="006400F6" w:rsidRDefault="009B61C1" w:rsidP="006400F6">
      <w:pPr>
        <w:pStyle w:val="Title1"/>
        <w:rPr>
          <w:lang w:val="en-US"/>
        </w:rPr>
      </w:pPr>
      <w:r>
        <w:br w:type="page"/>
      </w:r>
      <w:r w:rsidR="006400F6">
        <w:rPr>
          <w:lang w:val="en-US"/>
        </w:rPr>
        <w:t>ATTACHMENT</w:t>
      </w:r>
    </w:p>
    <w:p w14:paraId="0A648D59" w14:textId="24F19575" w:rsidR="006400F6" w:rsidRDefault="004C41B3" w:rsidP="006400F6">
      <w:pPr>
        <w:pStyle w:val="Title2"/>
        <w:rPr>
          <w:lang w:val="en-US"/>
        </w:rPr>
      </w:pPr>
      <w:r>
        <w:rPr>
          <w:lang w:val="en-US"/>
        </w:rPr>
        <w:t>w</w:t>
      </w:r>
      <w:r w:rsidR="00086EB8">
        <w:rPr>
          <w:lang w:val="en-US"/>
        </w:rPr>
        <w:t>ork plan for wrc-23 agenda item 1.6</w:t>
      </w:r>
    </w:p>
    <w:p w14:paraId="7B9039FE" w14:textId="707B3BB5" w:rsidR="003140EB" w:rsidRPr="00C056FD" w:rsidRDefault="003140EB" w:rsidP="003140EB">
      <w:pPr>
        <w:pStyle w:val="Normalaftertitle"/>
      </w:pPr>
      <w:r w:rsidRPr="00C056FD">
        <w:t>Below is a proposed work plan for the work to be conducted under this agenda item. This work plan is a “living document” and would need to be revised and updated, as appropriate, at every Working</w:t>
      </w:r>
      <w:r>
        <w:t> </w:t>
      </w:r>
      <w:r w:rsidRPr="00C056FD">
        <w:t>Party 5B meeting.</w:t>
      </w:r>
    </w:p>
    <w:p w14:paraId="670DD116" w14:textId="77777777" w:rsidR="003140EB" w:rsidRPr="00C056FD" w:rsidRDefault="003140EB" w:rsidP="003140EB">
      <w:r w:rsidRPr="00C056FD">
        <w:rPr>
          <w:lang w:eastAsia="zh-CN"/>
        </w:rPr>
        <w:t>This work plan is provided to guide the work and the timelines associated are provided for information and are dependent on the availability of active service characteristics and status of sharing studies.</w:t>
      </w:r>
    </w:p>
    <w:p w14:paraId="181B3719" w14:textId="77777777" w:rsidR="003140EB" w:rsidRPr="00C056FD" w:rsidRDefault="003140EB" w:rsidP="003140EB">
      <w:pPr>
        <w:pStyle w:val="EditorsNote"/>
      </w:pPr>
      <w:r w:rsidRPr="00C056FD">
        <w:t>Note: The finalization date is of indicative nature as it will depend on the progress of work and the extent of any possible contributions. This work plan may therefore be adjusted at each meeting. Furthermore, the prevailing situation and circumstances might impact the work plan.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1"/>
        <w:gridCol w:w="7408"/>
      </w:tblGrid>
      <w:tr w:rsidR="003140EB" w:rsidRPr="00C056FD" w14:paraId="7308CA31" w14:textId="77777777" w:rsidTr="00DA6A73">
        <w:trPr>
          <w:cantSplit/>
          <w:jc w:val="center"/>
        </w:trPr>
        <w:tc>
          <w:tcPr>
            <w:tcW w:w="9629" w:type="dxa"/>
            <w:gridSpan w:val="2"/>
          </w:tcPr>
          <w:p w14:paraId="671D8874" w14:textId="77777777" w:rsidR="003140EB" w:rsidRPr="00C056FD" w:rsidRDefault="003140EB" w:rsidP="00DA6A73">
            <w:pPr>
              <w:pStyle w:val="Tablehead"/>
              <w:rPr>
                <w:rFonts w:eastAsia="SimSun"/>
                <w:sz w:val="22"/>
                <w:szCs w:val="22"/>
              </w:rPr>
            </w:pPr>
            <w:r w:rsidRPr="00C056FD">
              <w:rPr>
                <w:rFonts w:eastAsia="SimSun"/>
                <w:sz w:val="22"/>
                <w:szCs w:val="22"/>
              </w:rPr>
              <w:t>2021</w:t>
            </w:r>
          </w:p>
        </w:tc>
      </w:tr>
      <w:tr w:rsidR="003140EB" w:rsidRPr="00C056FD" w14:paraId="15420F80" w14:textId="77777777" w:rsidTr="00DA6A73">
        <w:trPr>
          <w:cantSplit/>
          <w:jc w:val="center"/>
        </w:trPr>
        <w:tc>
          <w:tcPr>
            <w:tcW w:w="2221" w:type="dxa"/>
          </w:tcPr>
          <w:p w14:paraId="3341A3E6" w14:textId="77777777" w:rsidR="003140EB" w:rsidRPr="00A3607E" w:rsidRDefault="003140EB" w:rsidP="00DA6A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SimSun"/>
                <w:iCs/>
                <w:sz w:val="22"/>
                <w:szCs w:val="22"/>
              </w:rPr>
            </w:pPr>
            <w:r w:rsidRPr="00C056FD">
              <w:rPr>
                <w:rFonts w:eastAsia="SimSun"/>
                <w:sz w:val="22"/>
                <w:szCs w:val="22"/>
              </w:rPr>
              <w:t>WP 5</w:t>
            </w:r>
            <w:r w:rsidRPr="00C056FD">
              <w:rPr>
                <w:rFonts w:eastAsia="SimSun"/>
                <w:sz w:val="22"/>
                <w:szCs w:val="22"/>
                <w:lang w:eastAsia="zh-CN"/>
              </w:rPr>
              <w:t>B</w:t>
            </w:r>
            <w:r w:rsidRPr="00C056FD">
              <w:rPr>
                <w:rFonts w:eastAsia="SimSun"/>
                <w:sz w:val="22"/>
                <w:szCs w:val="22"/>
              </w:rPr>
              <w:t xml:space="preserve"> meeting</w:t>
            </w:r>
            <w:r>
              <w:rPr>
                <w:rFonts w:eastAsia="SimSun"/>
                <w:sz w:val="22"/>
                <w:szCs w:val="22"/>
              </w:rPr>
              <w:br/>
            </w:r>
            <w:r w:rsidRPr="00C056FD">
              <w:rPr>
                <w:rFonts w:eastAsia="SimSun"/>
                <w:sz w:val="22"/>
                <w:szCs w:val="22"/>
              </w:rPr>
              <w:t>(November 2021)</w:t>
            </w:r>
          </w:p>
        </w:tc>
        <w:tc>
          <w:tcPr>
            <w:tcW w:w="7408" w:type="dxa"/>
          </w:tcPr>
          <w:p w14:paraId="7839902F" w14:textId="4182EAD3" w:rsidR="003140EB" w:rsidRPr="00C056FD" w:rsidRDefault="003140EB" w:rsidP="00DA6A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rPr>
                <w:rFonts w:eastAsia="SimSun"/>
                <w:sz w:val="22"/>
                <w:szCs w:val="22"/>
              </w:rPr>
            </w:pPr>
            <w:r w:rsidRPr="00C056FD">
              <w:rPr>
                <w:rFonts w:eastAsia="SimSun"/>
                <w:sz w:val="22"/>
                <w:szCs w:val="22"/>
              </w:rPr>
              <w:t>−</w:t>
            </w:r>
            <w:r w:rsidRPr="00C056FD">
              <w:rPr>
                <w:rFonts w:eastAsia="SimSun"/>
                <w:sz w:val="22"/>
                <w:szCs w:val="22"/>
              </w:rPr>
              <w:tab/>
              <w:t xml:space="preserve">Continue collection of propagation models and technical information of WP 3M, WP 4C, WP 4A, and WP </w:t>
            </w:r>
            <w:proofErr w:type="gramStart"/>
            <w:r w:rsidRPr="00C056FD">
              <w:rPr>
                <w:rFonts w:eastAsia="SimSun"/>
                <w:sz w:val="22"/>
                <w:szCs w:val="22"/>
              </w:rPr>
              <w:t>7B;</w:t>
            </w:r>
            <w:proofErr w:type="gramEnd"/>
            <w:r w:rsidRPr="00C056FD">
              <w:rPr>
                <w:rFonts w:eastAsia="SimSun"/>
                <w:sz w:val="22"/>
                <w:szCs w:val="22"/>
              </w:rPr>
              <w:t xml:space="preserve"> </w:t>
            </w:r>
          </w:p>
          <w:p w14:paraId="535D4EEA" w14:textId="77777777" w:rsidR="003140EB" w:rsidRPr="00C056FD" w:rsidRDefault="003140EB" w:rsidP="00DA6A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rPr>
                <w:rFonts w:eastAsia="SimSun"/>
                <w:sz w:val="22"/>
                <w:szCs w:val="22"/>
              </w:rPr>
            </w:pPr>
            <w:r w:rsidRPr="00C056FD">
              <w:rPr>
                <w:rFonts w:eastAsia="SimSun"/>
                <w:sz w:val="22"/>
                <w:szCs w:val="22"/>
              </w:rPr>
              <w:t>−</w:t>
            </w:r>
            <w:r w:rsidRPr="00C056FD">
              <w:rPr>
                <w:rFonts w:eastAsia="SimSun"/>
                <w:sz w:val="22"/>
                <w:szCs w:val="22"/>
              </w:rPr>
              <w:tab/>
              <w:t xml:space="preserve">Review </w:t>
            </w:r>
            <w:proofErr w:type="gramStart"/>
            <w:r w:rsidRPr="00C056FD">
              <w:rPr>
                <w:rFonts w:eastAsia="SimSun"/>
                <w:sz w:val="22"/>
                <w:szCs w:val="22"/>
              </w:rPr>
              <w:t>reply</w:t>
            </w:r>
            <w:proofErr w:type="gramEnd"/>
            <w:r w:rsidRPr="00C056FD">
              <w:rPr>
                <w:rFonts w:eastAsia="SimSun"/>
                <w:sz w:val="22"/>
                <w:szCs w:val="22"/>
              </w:rPr>
              <w:t xml:space="preserve"> LS from WP 3M, WP 4C, WP 4A, and WP 7B;</w:t>
            </w:r>
          </w:p>
          <w:p w14:paraId="3DA939F4" w14:textId="77777777" w:rsidR="003140EB" w:rsidRPr="00C056FD" w:rsidRDefault="003140EB" w:rsidP="00DA6A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330" w:hangingChars="150" w:hanging="330"/>
              <w:rPr>
                <w:rFonts w:eastAsia="SimSun"/>
                <w:sz w:val="22"/>
                <w:szCs w:val="22"/>
              </w:rPr>
            </w:pPr>
            <w:r w:rsidRPr="00C056FD">
              <w:rPr>
                <w:rFonts w:eastAsia="SimSun"/>
                <w:sz w:val="22"/>
                <w:szCs w:val="22"/>
              </w:rPr>
              <w:t>−</w:t>
            </w:r>
            <w:r w:rsidRPr="00C056FD">
              <w:rPr>
                <w:rFonts w:eastAsia="SimSun"/>
                <w:sz w:val="22"/>
                <w:szCs w:val="22"/>
              </w:rPr>
              <w:tab/>
              <w:t xml:space="preserve">LS to </w:t>
            </w:r>
            <w:del w:id="10" w:author="USA" w:date="2021-09-07T20:59:00Z">
              <w:r w:rsidRPr="00C056FD" w:rsidDel="00483C6F">
                <w:rPr>
                  <w:rFonts w:eastAsia="SimSun"/>
                  <w:sz w:val="22"/>
                  <w:szCs w:val="22"/>
                </w:rPr>
                <w:delText xml:space="preserve">the WP 3M, </w:delText>
              </w:r>
            </w:del>
            <w:r w:rsidRPr="00C056FD">
              <w:rPr>
                <w:rFonts w:eastAsia="SimSun"/>
                <w:sz w:val="22"/>
                <w:szCs w:val="22"/>
              </w:rPr>
              <w:t xml:space="preserve">WP 4C, WP 4A, and WP 7B on the draft sharing Report for agenda item (AI) </w:t>
            </w:r>
            <w:proofErr w:type="gramStart"/>
            <w:r w:rsidRPr="00C056FD">
              <w:rPr>
                <w:rFonts w:eastAsia="SimSun"/>
                <w:sz w:val="22"/>
                <w:szCs w:val="22"/>
              </w:rPr>
              <w:t>1.6;</w:t>
            </w:r>
            <w:proofErr w:type="gramEnd"/>
          </w:p>
          <w:p w14:paraId="20212267" w14:textId="77777777" w:rsidR="003140EB" w:rsidRPr="00C056FD" w:rsidRDefault="003140EB" w:rsidP="00DA6A73">
            <w:pPr>
              <w:pStyle w:val="Tabletext"/>
              <w:ind w:left="284" w:hanging="284"/>
              <w:rPr>
                <w:sz w:val="22"/>
                <w:szCs w:val="22"/>
              </w:rPr>
            </w:pPr>
            <w:r w:rsidRPr="00C056FD">
              <w:rPr>
                <w:sz w:val="22"/>
                <w:szCs w:val="22"/>
              </w:rPr>
              <w:t>−</w:t>
            </w:r>
            <w:r w:rsidRPr="00C056FD">
              <w:rPr>
                <w:sz w:val="22"/>
                <w:szCs w:val="22"/>
              </w:rPr>
              <w:tab/>
              <w:t xml:space="preserve">Continue to study the spectrum </w:t>
            </w:r>
            <w:proofErr w:type="gramStart"/>
            <w:r w:rsidRPr="00C056FD">
              <w:rPr>
                <w:sz w:val="22"/>
                <w:szCs w:val="22"/>
              </w:rPr>
              <w:t>needs;</w:t>
            </w:r>
            <w:proofErr w:type="gramEnd"/>
          </w:p>
          <w:p w14:paraId="32319E50" w14:textId="77777777" w:rsidR="003140EB" w:rsidRPr="00C056FD" w:rsidRDefault="003140EB" w:rsidP="00DA6A73">
            <w:pPr>
              <w:pStyle w:val="Tabletext"/>
              <w:ind w:left="284" w:hanging="284"/>
              <w:rPr>
                <w:sz w:val="22"/>
                <w:szCs w:val="22"/>
              </w:rPr>
            </w:pPr>
            <w:r w:rsidRPr="00C056FD">
              <w:rPr>
                <w:sz w:val="22"/>
                <w:szCs w:val="22"/>
              </w:rPr>
              <w:t>−</w:t>
            </w:r>
            <w:r w:rsidRPr="00C056FD">
              <w:rPr>
                <w:sz w:val="22"/>
                <w:szCs w:val="22"/>
              </w:rPr>
              <w:tab/>
              <w:t xml:space="preserve">Study corresponding regulatory provisions to determine which existing radiocommunication services can be used by stations on suborbital </w:t>
            </w:r>
            <w:proofErr w:type="gramStart"/>
            <w:r w:rsidRPr="00C056FD">
              <w:rPr>
                <w:sz w:val="22"/>
                <w:szCs w:val="22"/>
              </w:rPr>
              <w:t>vehicles;</w:t>
            </w:r>
            <w:proofErr w:type="gramEnd"/>
          </w:p>
          <w:p w14:paraId="3493352F" w14:textId="77777777" w:rsidR="003140EB" w:rsidRPr="00C056FD" w:rsidRDefault="003140EB" w:rsidP="00DA6A73">
            <w:pPr>
              <w:pStyle w:val="Tabletext"/>
              <w:ind w:left="284" w:hanging="284"/>
              <w:rPr>
                <w:sz w:val="22"/>
                <w:szCs w:val="22"/>
              </w:rPr>
            </w:pPr>
            <w:r w:rsidRPr="00C056FD">
              <w:rPr>
                <w:sz w:val="22"/>
                <w:szCs w:val="22"/>
              </w:rPr>
              <w:t>−</w:t>
            </w:r>
            <w:r w:rsidRPr="00C056FD">
              <w:rPr>
                <w:sz w:val="22"/>
                <w:szCs w:val="22"/>
              </w:rPr>
              <w:tab/>
              <w:t xml:space="preserve">Conduct sharing and compatibility studies with incumbent services that are allocated on a primary basis in the same and adjacent frequency </w:t>
            </w:r>
            <w:proofErr w:type="gramStart"/>
            <w:r w:rsidRPr="00C056FD">
              <w:rPr>
                <w:sz w:val="22"/>
                <w:szCs w:val="22"/>
              </w:rPr>
              <w:t>bands;</w:t>
            </w:r>
            <w:proofErr w:type="gramEnd"/>
          </w:p>
          <w:p w14:paraId="0E6C28EA" w14:textId="77777777" w:rsidR="003140EB" w:rsidRPr="00C056FD" w:rsidRDefault="003140EB" w:rsidP="00DA6A73">
            <w:pPr>
              <w:pStyle w:val="Tabletext"/>
              <w:ind w:left="284" w:hanging="284"/>
              <w:rPr>
                <w:sz w:val="22"/>
                <w:szCs w:val="22"/>
              </w:rPr>
            </w:pPr>
            <w:r w:rsidRPr="00C056FD">
              <w:rPr>
                <w:sz w:val="22"/>
                <w:szCs w:val="22"/>
              </w:rPr>
              <w:t>−</w:t>
            </w:r>
            <w:r w:rsidRPr="00C056FD">
              <w:rPr>
                <w:sz w:val="22"/>
                <w:szCs w:val="22"/>
              </w:rPr>
              <w:tab/>
              <w:t xml:space="preserve">Define the relevant technical characteristics and protection criteria relevant for the studies to be </w:t>
            </w:r>
            <w:proofErr w:type="gramStart"/>
            <w:r w:rsidRPr="00C056FD">
              <w:rPr>
                <w:sz w:val="22"/>
                <w:szCs w:val="22"/>
              </w:rPr>
              <w:t>undertaken;</w:t>
            </w:r>
            <w:proofErr w:type="gramEnd"/>
            <w:r w:rsidRPr="00C056FD">
              <w:rPr>
                <w:sz w:val="22"/>
                <w:szCs w:val="22"/>
              </w:rPr>
              <w:t xml:space="preserve"> </w:t>
            </w:r>
          </w:p>
          <w:p w14:paraId="666A4E81" w14:textId="77777777" w:rsidR="003140EB" w:rsidRPr="00C056FD" w:rsidRDefault="003140EB" w:rsidP="00DA6A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330" w:hangingChars="150" w:hanging="330"/>
              <w:rPr>
                <w:rFonts w:eastAsia="SimSun"/>
                <w:sz w:val="22"/>
                <w:szCs w:val="22"/>
                <w:lang w:eastAsia="zh-CN"/>
              </w:rPr>
            </w:pPr>
            <w:r w:rsidRPr="00C056FD">
              <w:rPr>
                <w:rFonts w:eastAsia="SimSun"/>
                <w:sz w:val="22"/>
                <w:szCs w:val="22"/>
              </w:rPr>
              <w:t>−</w:t>
            </w:r>
            <w:r w:rsidRPr="00C056FD">
              <w:rPr>
                <w:rFonts w:eastAsia="SimSun"/>
                <w:sz w:val="22"/>
                <w:szCs w:val="22"/>
              </w:rPr>
              <w:tab/>
              <w:t xml:space="preserve">Continue to develop the draft Report/Elements of a </w:t>
            </w:r>
            <w:proofErr w:type="gramStart"/>
            <w:r w:rsidRPr="00C056FD">
              <w:rPr>
                <w:rFonts w:eastAsia="SimSun"/>
                <w:sz w:val="22"/>
                <w:szCs w:val="22"/>
              </w:rPr>
              <w:t>Report</w:t>
            </w:r>
            <w:r w:rsidRPr="00C056FD">
              <w:rPr>
                <w:sz w:val="22"/>
                <w:szCs w:val="22"/>
              </w:rPr>
              <w:t>;</w:t>
            </w:r>
            <w:proofErr w:type="gramEnd"/>
          </w:p>
          <w:p w14:paraId="17529F3B" w14:textId="77777777" w:rsidR="003140EB" w:rsidRPr="00C056FD" w:rsidRDefault="003140EB" w:rsidP="00DA6A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rPr>
                <w:rFonts w:eastAsia="SimSun"/>
                <w:sz w:val="22"/>
                <w:szCs w:val="22"/>
                <w:lang w:eastAsia="zh-CN"/>
              </w:rPr>
            </w:pPr>
            <w:r w:rsidRPr="00C056FD">
              <w:rPr>
                <w:rFonts w:eastAsia="SimSun"/>
                <w:sz w:val="22"/>
                <w:szCs w:val="22"/>
              </w:rPr>
              <w:t>−</w:t>
            </w:r>
            <w:r w:rsidRPr="00C056FD">
              <w:rPr>
                <w:rFonts w:eastAsia="SimSun"/>
                <w:sz w:val="22"/>
                <w:szCs w:val="22"/>
              </w:rPr>
              <w:tab/>
              <w:t>Continue to develop the draft CPM Report for AI 1.6 to WRC-</w:t>
            </w:r>
            <w:proofErr w:type="gramStart"/>
            <w:r w:rsidRPr="00C056FD">
              <w:rPr>
                <w:rFonts w:eastAsia="SimSun"/>
                <w:sz w:val="22"/>
                <w:szCs w:val="22"/>
              </w:rPr>
              <w:t>23;</w:t>
            </w:r>
            <w:proofErr w:type="gramEnd"/>
          </w:p>
          <w:p w14:paraId="57B35148" w14:textId="77777777" w:rsidR="003140EB" w:rsidRPr="00C056FD" w:rsidRDefault="003140EB" w:rsidP="00DA6A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rPr>
                <w:rFonts w:eastAsia="SimSun"/>
                <w:sz w:val="22"/>
                <w:szCs w:val="22"/>
                <w:lang w:eastAsia="zh-CN"/>
              </w:rPr>
            </w:pPr>
            <w:r w:rsidRPr="00C056FD">
              <w:rPr>
                <w:rFonts w:eastAsia="SimSun"/>
                <w:sz w:val="22"/>
                <w:szCs w:val="22"/>
              </w:rPr>
              <w:t>−</w:t>
            </w:r>
            <w:r w:rsidRPr="00C056FD">
              <w:rPr>
                <w:rFonts w:eastAsia="SimSun"/>
                <w:sz w:val="22"/>
                <w:szCs w:val="22"/>
              </w:rPr>
              <w:tab/>
              <w:t>Revise the work plan.</w:t>
            </w:r>
          </w:p>
        </w:tc>
      </w:tr>
      <w:tr w:rsidR="003140EB" w:rsidRPr="00C056FD" w14:paraId="5900E246" w14:textId="77777777" w:rsidTr="00DA6A73">
        <w:trPr>
          <w:cantSplit/>
          <w:jc w:val="center"/>
        </w:trPr>
        <w:tc>
          <w:tcPr>
            <w:tcW w:w="9629" w:type="dxa"/>
            <w:gridSpan w:val="2"/>
          </w:tcPr>
          <w:p w14:paraId="22595AE6" w14:textId="77777777" w:rsidR="003140EB" w:rsidRPr="00A3607E" w:rsidRDefault="003140EB" w:rsidP="00DA6A73">
            <w:pPr>
              <w:tabs>
                <w:tab w:val="left" w:pos="567"/>
                <w:tab w:val="left" w:pos="596"/>
                <w:tab w:val="left" w:pos="851"/>
                <w:tab w:val="left" w:pos="1418"/>
                <w:tab w:val="left" w:pos="1701"/>
                <w:tab w:val="left" w:pos="1985"/>
                <w:tab w:val="left" w:pos="2552"/>
                <w:tab w:val="left" w:pos="2835"/>
                <w:tab w:val="left" w:pos="3119"/>
                <w:tab w:val="left" w:pos="3402"/>
                <w:tab w:val="left" w:pos="3686"/>
                <w:tab w:val="left" w:pos="3969"/>
              </w:tabs>
              <w:spacing w:before="40" w:after="40"/>
              <w:ind w:left="29" w:hangingChars="13" w:hanging="29"/>
              <w:rPr>
                <w:rFonts w:eastAsia="SimSun"/>
                <w:iCs/>
                <w:sz w:val="22"/>
                <w:szCs w:val="22"/>
              </w:rPr>
            </w:pPr>
            <w:r w:rsidRPr="00C056FD">
              <w:rPr>
                <w:rFonts w:eastAsia="SimSun"/>
                <w:iCs/>
                <w:sz w:val="22"/>
                <w:szCs w:val="22"/>
              </w:rPr>
              <w:t>The work plan is just indicative after this point. This work plan should be adjusted accordingly in the future.</w:t>
            </w:r>
          </w:p>
        </w:tc>
      </w:tr>
      <w:tr w:rsidR="003140EB" w:rsidRPr="00C056FD" w14:paraId="12E9F481" w14:textId="77777777" w:rsidTr="00DA6A73">
        <w:trPr>
          <w:cantSplit/>
          <w:jc w:val="center"/>
        </w:trPr>
        <w:tc>
          <w:tcPr>
            <w:tcW w:w="9629" w:type="dxa"/>
            <w:gridSpan w:val="2"/>
          </w:tcPr>
          <w:p w14:paraId="11F58487" w14:textId="77777777" w:rsidR="003140EB" w:rsidRPr="00C056FD" w:rsidRDefault="003140EB" w:rsidP="00DA6A73">
            <w:pPr>
              <w:pStyle w:val="Tablehead"/>
              <w:rPr>
                <w:rFonts w:eastAsia="SimSun"/>
                <w:sz w:val="22"/>
                <w:szCs w:val="22"/>
              </w:rPr>
            </w:pPr>
            <w:r w:rsidRPr="00C056FD">
              <w:rPr>
                <w:rFonts w:eastAsia="SimSun"/>
                <w:sz w:val="22"/>
                <w:szCs w:val="22"/>
              </w:rPr>
              <w:t>2022</w:t>
            </w:r>
          </w:p>
        </w:tc>
      </w:tr>
      <w:tr w:rsidR="003140EB" w:rsidRPr="00C056FD" w14:paraId="2D44C15D" w14:textId="77777777" w:rsidTr="00DA6A73">
        <w:trPr>
          <w:cantSplit/>
          <w:jc w:val="center"/>
        </w:trPr>
        <w:tc>
          <w:tcPr>
            <w:tcW w:w="2221" w:type="dxa"/>
          </w:tcPr>
          <w:p w14:paraId="3455BAF3" w14:textId="77777777" w:rsidR="003140EB" w:rsidRPr="00C056FD" w:rsidRDefault="003140EB" w:rsidP="00DA6A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SimSun"/>
                <w:sz w:val="22"/>
                <w:szCs w:val="22"/>
                <w:lang w:eastAsia="zh-CN"/>
              </w:rPr>
            </w:pPr>
            <w:r w:rsidRPr="00C056FD">
              <w:rPr>
                <w:rFonts w:eastAsia="SimSun"/>
                <w:sz w:val="22"/>
                <w:szCs w:val="22"/>
              </w:rPr>
              <w:t>WP 5</w:t>
            </w:r>
            <w:r w:rsidRPr="00C056FD">
              <w:rPr>
                <w:rFonts w:eastAsia="SimSun"/>
                <w:sz w:val="22"/>
                <w:szCs w:val="22"/>
                <w:lang w:eastAsia="zh-CN"/>
              </w:rPr>
              <w:t>B</w:t>
            </w:r>
            <w:r w:rsidRPr="00C056FD">
              <w:rPr>
                <w:rFonts w:eastAsia="SimSun"/>
                <w:sz w:val="22"/>
                <w:szCs w:val="22"/>
              </w:rPr>
              <w:t xml:space="preserve"> meeting</w:t>
            </w:r>
            <w:r>
              <w:rPr>
                <w:rFonts w:eastAsia="SimSun"/>
                <w:sz w:val="22"/>
                <w:szCs w:val="22"/>
              </w:rPr>
              <w:br/>
            </w:r>
            <w:r w:rsidRPr="00C056FD">
              <w:rPr>
                <w:rFonts w:eastAsia="SimSun"/>
                <w:sz w:val="22"/>
                <w:szCs w:val="22"/>
              </w:rPr>
              <w:t>(May 2022)</w:t>
            </w:r>
          </w:p>
        </w:tc>
        <w:tc>
          <w:tcPr>
            <w:tcW w:w="7408" w:type="dxa"/>
          </w:tcPr>
          <w:p w14:paraId="57F1DE0F" w14:textId="567779E4" w:rsidR="003140EB" w:rsidRPr="00C056FD" w:rsidRDefault="003140EB" w:rsidP="00DA6A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330" w:hangingChars="150" w:hanging="330"/>
              <w:rPr>
                <w:rFonts w:eastAsia="SimSun"/>
                <w:sz w:val="22"/>
                <w:szCs w:val="22"/>
              </w:rPr>
            </w:pPr>
            <w:r w:rsidRPr="00C056FD">
              <w:rPr>
                <w:rFonts w:eastAsia="SimSun"/>
                <w:sz w:val="22"/>
                <w:szCs w:val="22"/>
              </w:rPr>
              <w:t>−</w:t>
            </w:r>
            <w:r w:rsidRPr="00C056FD">
              <w:rPr>
                <w:rFonts w:eastAsia="SimSun"/>
                <w:sz w:val="22"/>
                <w:szCs w:val="22"/>
              </w:rPr>
              <w:tab/>
            </w:r>
            <w:del w:id="11" w:author="USA" w:date="2021-09-07T21:02:00Z">
              <w:r w:rsidRPr="00C056FD" w:rsidDel="00483C6F">
                <w:rPr>
                  <w:rFonts w:eastAsia="SimSun"/>
                  <w:sz w:val="22"/>
                  <w:szCs w:val="22"/>
                </w:rPr>
                <w:delText>Continue sharing and compatibility studies;</w:delText>
              </w:r>
            </w:del>
          </w:p>
          <w:p w14:paraId="74E0C0DC" w14:textId="77777777" w:rsidR="003140EB" w:rsidRPr="00C056FD" w:rsidRDefault="003140EB" w:rsidP="00DA6A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330" w:hangingChars="150" w:hanging="330"/>
              <w:rPr>
                <w:rFonts w:eastAsia="SimSun"/>
                <w:sz w:val="22"/>
                <w:szCs w:val="22"/>
                <w:lang w:eastAsia="zh-CN"/>
              </w:rPr>
            </w:pPr>
            <w:r w:rsidRPr="00C056FD">
              <w:rPr>
                <w:rFonts w:eastAsia="SimSun"/>
                <w:sz w:val="22"/>
                <w:szCs w:val="22"/>
              </w:rPr>
              <w:t>−</w:t>
            </w:r>
            <w:r w:rsidRPr="00C056FD">
              <w:rPr>
                <w:rFonts w:eastAsia="SimSun"/>
                <w:sz w:val="22"/>
                <w:szCs w:val="22"/>
              </w:rPr>
              <w:tab/>
              <w:t xml:space="preserve">Continue to develop the draft Report/Elements of a </w:t>
            </w:r>
            <w:proofErr w:type="gramStart"/>
            <w:r w:rsidRPr="00C056FD">
              <w:rPr>
                <w:rFonts w:eastAsia="SimSun"/>
                <w:sz w:val="22"/>
                <w:szCs w:val="22"/>
              </w:rPr>
              <w:t>Report;</w:t>
            </w:r>
            <w:proofErr w:type="gramEnd"/>
          </w:p>
          <w:p w14:paraId="6D53A8D6" w14:textId="77777777" w:rsidR="003140EB" w:rsidRPr="00C056FD" w:rsidRDefault="003140EB" w:rsidP="00DA6A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rPr>
                <w:rFonts w:eastAsia="SimSun"/>
                <w:sz w:val="22"/>
                <w:szCs w:val="22"/>
              </w:rPr>
            </w:pPr>
            <w:r w:rsidRPr="00C056FD">
              <w:rPr>
                <w:rFonts w:eastAsia="SimSun"/>
                <w:sz w:val="22"/>
                <w:szCs w:val="22"/>
              </w:rPr>
              <w:t>−</w:t>
            </w:r>
            <w:r w:rsidRPr="00C056FD">
              <w:rPr>
                <w:rFonts w:eastAsia="SimSun"/>
                <w:sz w:val="22"/>
                <w:szCs w:val="22"/>
              </w:rPr>
              <w:tab/>
              <w:t xml:space="preserve">Identify, as a result of the studies above, whether there is a need for access to additional </w:t>
            </w:r>
            <w:proofErr w:type="gramStart"/>
            <w:r w:rsidRPr="00C056FD">
              <w:rPr>
                <w:rFonts w:eastAsia="SimSun"/>
                <w:sz w:val="22"/>
                <w:szCs w:val="22"/>
              </w:rPr>
              <w:t>spectrum;</w:t>
            </w:r>
            <w:proofErr w:type="gramEnd"/>
          </w:p>
          <w:p w14:paraId="3D810FC1" w14:textId="77777777" w:rsidR="003140EB" w:rsidRPr="00C056FD" w:rsidRDefault="003140EB" w:rsidP="00DA6A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rPr>
                <w:rFonts w:eastAsia="SimSun"/>
                <w:sz w:val="22"/>
                <w:szCs w:val="22"/>
              </w:rPr>
            </w:pPr>
            <w:r w:rsidRPr="00C056FD">
              <w:rPr>
                <w:rFonts w:eastAsia="SimSun"/>
                <w:sz w:val="22"/>
                <w:szCs w:val="22"/>
              </w:rPr>
              <w:t>−</w:t>
            </w:r>
            <w:r w:rsidRPr="00C056FD">
              <w:rPr>
                <w:rFonts w:eastAsia="SimSun"/>
                <w:sz w:val="22"/>
                <w:szCs w:val="22"/>
              </w:rPr>
              <w:tab/>
              <w:t xml:space="preserve">LS to concerned and interested WPs if </w:t>
            </w:r>
            <w:proofErr w:type="gramStart"/>
            <w:r w:rsidRPr="00C056FD">
              <w:rPr>
                <w:rFonts w:eastAsia="SimSun"/>
                <w:sz w:val="22"/>
                <w:szCs w:val="22"/>
              </w:rPr>
              <w:t>necessary;</w:t>
            </w:r>
            <w:proofErr w:type="gramEnd"/>
          </w:p>
          <w:p w14:paraId="1B463C40" w14:textId="77777777" w:rsidR="003140EB" w:rsidRPr="00C056FD" w:rsidRDefault="003140EB" w:rsidP="00DA6A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rPr>
                <w:rFonts w:eastAsia="SimSun"/>
                <w:sz w:val="22"/>
                <w:szCs w:val="22"/>
              </w:rPr>
            </w:pPr>
            <w:r w:rsidRPr="00C056FD">
              <w:rPr>
                <w:rFonts w:eastAsia="SimSun"/>
                <w:sz w:val="22"/>
                <w:szCs w:val="22"/>
              </w:rPr>
              <w:t>−</w:t>
            </w:r>
            <w:r w:rsidRPr="00C056FD">
              <w:rPr>
                <w:rFonts w:eastAsia="SimSun"/>
                <w:sz w:val="22"/>
                <w:szCs w:val="22"/>
              </w:rPr>
              <w:tab/>
              <w:t xml:space="preserve">Continue corresponding regulatory provisions </w:t>
            </w:r>
            <w:proofErr w:type="gramStart"/>
            <w:r w:rsidRPr="00C056FD">
              <w:rPr>
                <w:rFonts w:eastAsia="SimSun"/>
                <w:sz w:val="22"/>
                <w:szCs w:val="22"/>
              </w:rPr>
              <w:t>studies;</w:t>
            </w:r>
            <w:proofErr w:type="gramEnd"/>
          </w:p>
          <w:p w14:paraId="7082349F" w14:textId="77777777" w:rsidR="003140EB" w:rsidRPr="00C056FD" w:rsidRDefault="003140EB" w:rsidP="00DA6A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rPr>
                <w:rFonts w:eastAsia="SimSun"/>
                <w:sz w:val="22"/>
                <w:szCs w:val="22"/>
              </w:rPr>
            </w:pPr>
            <w:r w:rsidRPr="00C056FD">
              <w:rPr>
                <w:rFonts w:eastAsia="SimSun"/>
                <w:sz w:val="22"/>
                <w:szCs w:val="22"/>
              </w:rPr>
              <w:t>−</w:t>
            </w:r>
            <w:r w:rsidRPr="00C056FD">
              <w:rPr>
                <w:rFonts w:eastAsia="SimSun"/>
                <w:sz w:val="22"/>
                <w:szCs w:val="22"/>
              </w:rPr>
              <w:tab/>
              <w:t>Continue to develop the draft CPM Report for AI 1.6 to WRC-</w:t>
            </w:r>
            <w:proofErr w:type="gramStart"/>
            <w:r w:rsidRPr="00C056FD">
              <w:rPr>
                <w:rFonts w:eastAsia="SimSun"/>
                <w:sz w:val="22"/>
                <w:szCs w:val="22"/>
              </w:rPr>
              <w:t>23;</w:t>
            </w:r>
            <w:proofErr w:type="gramEnd"/>
          </w:p>
          <w:p w14:paraId="4E299BA4" w14:textId="77777777" w:rsidR="003140EB" w:rsidRPr="00C056FD" w:rsidRDefault="003140EB" w:rsidP="00DA6A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rPr>
                <w:rFonts w:eastAsia="SimSun"/>
                <w:sz w:val="22"/>
                <w:szCs w:val="22"/>
                <w:lang w:eastAsia="zh-CN"/>
              </w:rPr>
            </w:pPr>
            <w:r w:rsidRPr="00C056FD">
              <w:rPr>
                <w:rFonts w:eastAsia="SimSun"/>
                <w:sz w:val="22"/>
                <w:szCs w:val="22"/>
              </w:rPr>
              <w:t>−</w:t>
            </w:r>
            <w:r w:rsidRPr="00C056FD">
              <w:rPr>
                <w:rFonts w:eastAsia="SimSun"/>
                <w:sz w:val="22"/>
                <w:szCs w:val="22"/>
              </w:rPr>
              <w:tab/>
              <w:t>Revise the work plan.</w:t>
            </w:r>
          </w:p>
        </w:tc>
      </w:tr>
      <w:tr w:rsidR="003140EB" w:rsidRPr="00C056FD" w14:paraId="15962F13" w14:textId="77777777" w:rsidTr="00DA6A73">
        <w:trPr>
          <w:cantSplit/>
          <w:jc w:val="center"/>
        </w:trPr>
        <w:tc>
          <w:tcPr>
            <w:tcW w:w="2221" w:type="dxa"/>
          </w:tcPr>
          <w:p w14:paraId="41BADE02" w14:textId="77777777" w:rsidR="003140EB" w:rsidRPr="00C056FD" w:rsidRDefault="003140EB" w:rsidP="00DA6A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SimSun"/>
                <w:sz w:val="22"/>
                <w:szCs w:val="22"/>
              </w:rPr>
            </w:pPr>
            <w:r w:rsidRPr="00C056FD">
              <w:rPr>
                <w:rFonts w:eastAsia="SimSun"/>
                <w:sz w:val="22"/>
                <w:szCs w:val="22"/>
              </w:rPr>
              <w:t>WP 5</w:t>
            </w:r>
            <w:r w:rsidRPr="00C056FD">
              <w:rPr>
                <w:rFonts w:eastAsia="SimSun"/>
                <w:sz w:val="22"/>
                <w:szCs w:val="22"/>
                <w:lang w:eastAsia="zh-CN"/>
              </w:rPr>
              <w:t>B</w:t>
            </w:r>
            <w:r w:rsidRPr="00C056FD">
              <w:rPr>
                <w:rFonts w:eastAsia="SimSun"/>
                <w:sz w:val="22"/>
                <w:szCs w:val="22"/>
              </w:rPr>
              <w:t xml:space="preserve"> meeting</w:t>
            </w:r>
            <w:r>
              <w:rPr>
                <w:rFonts w:eastAsia="SimSun"/>
                <w:sz w:val="22"/>
                <w:szCs w:val="22"/>
              </w:rPr>
              <w:br/>
            </w:r>
            <w:r w:rsidRPr="00C056FD">
              <w:rPr>
                <w:rFonts w:eastAsia="SimSun"/>
                <w:sz w:val="22"/>
                <w:szCs w:val="22"/>
              </w:rPr>
              <w:t>(November 2022)</w:t>
            </w:r>
          </w:p>
        </w:tc>
        <w:tc>
          <w:tcPr>
            <w:tcW w:w="7408" w:type="dxa"/>
          </w:tcPr>
          <w:p w14:paraId="56E170AD" w14:textId="204586FB" w:rsidR="003140EB" w:rsidRDefault="003140EB" w:rsidP="00DA6A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2" w:author="USA" w:date="2021-09-07T21:04:00Z"/>
                <w:rFonts w:eastAsia="SimSun"/>
                <w:sz w:val="22"/>
                <w:szCs w:val="22"/>
              </w:rPr>
            </w:pPr>
            <w:r w:rsidRPr="00C056FD">
              <w:rPr>
                <w:rFonts w:eastAsia="SimSun"/>
                <w:sz w:val="22"/>
                <w:szCs w:val="22"/>
              </w:rPr>
              <w:t>−</w:t>
            </w:r>
            <w:r w:rsidRPr="00C056FD">
              <w:rPr>
                <w:rFonts w:eastAsia="SimSun"/>
                <w:sz w:val="22"/>
                <w:szCs w:val="22"/>
              </w:rPr>
              <w:tab/>
            </w:r>
            <w:ins w:id="13" w:author="USA" w:date="2021-09-15T08:20:00Z">
              <w:r w:rsidR="00764036" w:rsidRPr="00383A8C">
                <w:rPr>
                  <w:rFonts w:eastAsia="SimSun"/>
                  <w:sz w:val="22"/>
                  <w:szCs w:val="22"/>
                </w:rPr>
                <w:t>Contin</w:t>
              </w:r>
            </w:ins>
            <w:ins w:id="14" w:author="USA" w:date="2021-09-15T08:21:00Z">
              <w:r w:rsidR="00764036" w:rsidRPr="00383A8C">
                <w:rPr>
                  <w:rFonts w:eastAsia="SimSun"/>
                  <w:sz w:val="22"/>
                  <w:szCs w:val="22"/>
                </w:rPr>
                <w:t>ue to develop</w:t>
              </w:r>
            </w:ins>
            <w:del w:id="15" w:author="USA" w:date="2021-09-15T08:20:00Z">
              <w:r w:rsidRPr="00383A8C" w:rsidDel="00764036">
                <w:rPr>
                  <w:rFonts w:eastAsia="SimSun"/>
                  <w:sz w:val="22"/>
                  <w:szCs w:val="22"/>
                </w:rPr>
                <w:delText>Finalize</w:delText>
              </w:r>
            </w:del>
            <w:r w:rsidRPr="00C056FD">
              <w:rPr>
                <w:rFonts w:eastAsia="SimSun"/>
                <w:sz w:val="22"/>
                <w:szCs w:val="22"/>
              </w:rPr>
              <w:t xml:space="preserve"> the Report/Elements of a Report</w:t>
            </w:r>
          </w:p>
          <w:p w14:paraId="38E3C8AC" w14:textId="76039A3C" w:rsidR="00483C6F" w:rsidRPr="00C056FD" w:rsidRDefault="00483C6F" w:rsidP="00DA6A7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SimSun"/>
                <w:sz w:val="22"/>
                <w:szCs w:val="22"/>
              </w:rPr>
            </w:pPr>
            <w:ins w:id="16" w:author="USA" w:date="2021-09-07T21:04:00Z">
              <w:r w:rsidRPr="00C056FD">
                <w:rPr>
                  <w:rFonts w:eastAsia="SimSun"/>
                  <w:sz w:val="22"/>
                  <w:szCs w:val="22"/>
                </w:rPr>
                <w:t>−</w:t>
              </w:r>
              <w:r w:rsidRPr="00C056FD">
                <w:rPr>
                  <w:rFonts w:eastAsia="SimSun"/>
                  <w:sz w:val="22"/>
                  <w:szCs w:val="22"/>
                </w:rPr>
                <w:tab/>
                <w:t>Finalize</w:t>
              </w:r>
            </w:ins>
            <w:ins w:id="17" w:author="USA" w:date="2021-09-07T21:05:00Z">
              <w:r>
                <w:rPr>
                  <w:rFonts w:eastAsia="SimSun"/>
                  <w:sz w:val="22"/>
                  <w:szCs w:val="22"/>
                </w:rPr>
                <w:t xml:space="preserve"> draft</w:t>
              </w:r>
            </w:ins>
            <w:ins w:id="18" w:author="USA" w:date="2021-09-07T21:04:00Z">
              <w:r w:rsidRPr="00C056FD">
                <w:rPr>
                  <w:rFonts w:eastAsia="SimSun"/>
                  <w:sz w:val="22"/>
                  <w:szCs w:val="22"/>
                </w:rPr>
                <w:t xml:space="preserve"> </w:t>
              </w:r>
              <w:r>
                <w:rPr>
                  <w:rFonts w:eastAsia="SimSun"/>
                  <w:sz w:val="22"/>
                  <w:szCs w:val="22"/>
                </w:rPr>
                <w:t>CPM</w:t>
              </w:r>
            </w:ins>
            <w:ins w:id="19" w:author="USA" w:date="2021-09-07T21:05:00Z">
              <w:r>
                <w:rPr>
                  <w:rFonts w:eastAsia="SimSun"/>
                  <w:sz w:val="22"/>
                  <w:szCs w:val="22"/>
                </w:rPr>
                <w:t xml:space="preserve"> Report for AI 1.6 to WRC-23</w:t>
              </w:r>
            </w:ins>
          </w:p>
        </w:tc>
      </w:tr>
      <w:tr w:rsidR="00764036" w:rsidRPr="00C056FD" w14:paraId="0E7C6334" w14:textId="77777777" w:rsidTr="00DA6A73">
        <w:trPr>
          <w:cantSplit/>
          <w:jc w:val="center"/>
          <w:ins w:id="20" w:author="USA" w:date="2021-09-15T08:20:00Z"/>
        </w:trPr>
        <w:tc>
          <w:tcPr>
            <w:tcW w:w="2221" w:type="dxa"/>
          </w:tcPr>
          <w:p w14:paraId="4ED411D3" w14:textId="77777777" w:rsidR="00764036" w:rsidRPr="00383A8C" w:rsidRDefault="00764036" w:rsidP="0076403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1" w:author="USA" w:date="2021-09-15T08:20:00Z"/>
                <w:rFonts w:eastAsia="SimSun"/>
                <w:sz w:val="22"/>
                <w:szCs w:val="22"/>
              </w:rPr>
            </w:pPr>
            <w:ins w:id="22" w:author="USA" w:date="2021-09-15T08:20:00Z">
              <w:r w:rsidRPr="00383A8C">
                <w:rPr>
                  <w:rFonts w:eastAsia="SimSun"/>
                  <w:sz w:val="22"/>
                  <w:szCs w:val="22"/>
                </w:rPr>
                <w:t>WP 5B meeting</w:t>
              </w:r>
            </w:ins>
          </w:p>
          <w:p w14:paraId="6CC99CCB" w14:textId="138878B3" w:rsidR="00764036" w:rsidRPr="00383A8C" w:rsidRDefault="00764036" w:rsidP="0076403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3" w:author="USA" w:date="2021-09-15T08:20:00Z"/>
                <w:rFonts w:eastAsia="SimSun"/>
                <w:sz w:val="22"/>
                <w:szCs w:val="22"/>
              </w:rPr>
            </w:pPr>
            <w:ins w:id="24" w:author="USA" w:date="2021-09-15T08:20:00Z">
              <w:r w:rsidRPr="00383A8C">
                <w:rPr>
                  <w:rFonts w:eastAsia="SimSun"/>
                  <w:sz w:val="22"/>
                  <w:szCs w:val="22"/>
                </w:rPr>
                <w:t>(May 2023)</w:t>
              </w:r>
            </w:ins>
          </w:p>
        </w:tc>
        <w:tc>
          <w:tcPr>
            <w:tcW w:w="7408" w:type="dxa"/>
          </w:tcPr>
          <w:p w14:paraId="0D90FE67" w14:textId="2B0B1F7F" w:rsidR="00764036" w:rsidRPr="00383A8C" w:rsidRDefault="00764036" w:rsidP="0076403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5" w:author="USA" w:date="2021-09-15T08:20:00Z"/>
                <w:rFonts w:eastAsia="SimSun"/>
                <w:sz w:val="22"/>
                <w:szCs w:val="22"/>
              </w:rPr>
            </w:pPr>
            <w:ins w:id="26" w:author="USA" w:date="2021-09-15T08:22:00Z">
              <w:r w:rsidRPr="00383A8C">
                <w:rPr>
                  <w:rFonts w:eastAsia="SimSun"/>
                  <w:sz w:val="22"/>
                  <w:szCs w:val="22"/>
                </w:rPr>
                <w:t>−</w:t>
              </w:r>
              <w:r w:rsidRPr="00383A8C">
                <w:rPr>
                  <w:rFonts w:eastAsia="SimSun"/>
                  <w:sz w:val="22"/>
                  <w:szCs w:val="22"/>
                </w:rPr>
                <w:tab/>
                <w:t>Finalize the Report</w:t>
              </w:r>
            </w:ins>
            <w:ins w:id="27" w:author="USA" w:date="2021-09-15T08:23:00Z">
              <w:r w:rsidRPr="00383A8C">
                <w:rPr>
                  <w:rFonts w:eastAsia="SimSun"/>
                  <w:sz w:val="22"/>
                  <w:szCs w:val="22"/>
                </w:rPr>
                <w:t>/Elements of a Report</w:t>
              </w:r>
            </w:ins>
            <w:ins w:id="28" w:author="USA" w:date="2021-09-15T08:22:00Z">
              <w:r w:rsidRPr="00383A8C">
                <w:rPr>
                  <w:rFonts w:eastAsia="SimSun"/>
                  <w:sz w:val="22"/>
                  <w:szCs w:val="22"/>
                </w:rPr>
                <w:t xml:space="preserve"> for AI 1.6 to WRC-23</w:t>
              </w:r>
            </w:ins>
          </w:p>
        </w:tc>
      </w:tr>
    </w:tbl>
    <w:p w14:paraId="2DEC12CA" w14:textId="77777777" w:rsidR="0012231F" w:rsidRDefault="0012231F" w:rsidP="006400F6">
      <w:pPr>
        <w:rPr>
          <w:b/>
          <w:lang w:val="en-US"/>
        </w:rPr>
      </w:pPr>
    </w:p>
    <w:sectPr w:rsidR="0012231F" w:rsidSect="007F4EC2">
      <w:headerReference w:type="first" r:id="rId13"/>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54C67B" w14:textId="77777777" w:rsidR="003B2A7B" w:rsidRDefault="003B2A7B">
      <w:pPr>
        <w:spacing w:before="0"/>
      </w:pPr>
      <w:r>
        <w:separator/>
      </w:r>
    </w:p>
  </w:endnote>
  <w:endnote w:type="continuationSeparator" w:id="0">
    <w:p w14:paraId="238E04B4" w14:textId="77777777" w:rsidR="003B2A7B" w:rsidRDefault="003B2A7B">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altName w:val="Sylfae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0970D7" w14:textId="77777777" w:rsidR="003B2A7B" w:rsidRDefault="003B2A7B">
      <w:pPr>
        <w:spacing w:before="0"/>
      </w:pPr>
      <w:r>
        <w:separator/>
      </w:r>
    </w:p>
  </w:footnote>
  <w:footnote w:type="continuationSeparator" w:id="0">
    <w:p w14:paraId="75B035E5" w14:textId="77777777" w:rsidR="003B2A7B" w:rsidRDefault="003B2A7B">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204E2" w14:textId="77777777" w:rsidR="00C34BCE" w:rsidRPr="003A2372" w:rsidRDefault="00C34BCE" w:rsidP="00C34BCE">
    <w:pPr>
      <w:pStyle w:val="Header"/>
      <w:rPr>
        <w:color w:val="FF0000"/>
      </w:rPr>
    </w:pPr>
    <w:r w:rsidRPr="006A41D4">
      <w:rPr>
        <w:color w:val="FF0000"/>
      </w:rPr>
      <w:t>THIS DOCUMENT IS NOT A U.S. POSITION AND IS SUBJECT TO CHANGE</w:t>
    </w:r>
  </w:p>
  <w:p w14:paraId="09523C34"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F3331"/>
    <w:multiLevelType w:val="hybridMultilevel"/>
    <w:tmpl w:val="18E69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F35A85"/>
    <w:multiLevelType w:val="hybridMultilevel"/>
    <w:tmpl w:val="F92CC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1C3B65"/>
    <w:multiLevelType w:val="hybridMultilevel"/>
    <w:tmpl w:val="BBEE13F2"/>
    <w:lvl w:ilvl="0" w:tplc="7668CE58">
      <w:numFmt w:val="bullet"/>
      <w:lvlText w:val=""/>
      <w:lvlJc w:val="left"/>
      <w:pPr>
        <w:ind w:left="1211" w:hanging="360"/>
      </w:pPr>
      <w:rPr>
        <w:rFonts w:ascii="Symbol" w:eastAsia="Times New Roman" w:hAnsi="Symbol" w:hint="default"/>
      </w:rPr>
    </w:lvl>
    <w:lvl w:ilvl="1" w:tplc="04070003">
      <w:start w:val="1"/>
      <w:numFmt w:val="bullet"/>
      <w:lvlText w:val="o"/>
      <w:lvlJc w:val="left"/>
      <w:pPr>
        <w:ind w:left="1931" w:hanging="360"/>
      </w:pPr>
      <w:rPr>
        <w:rFonts w:ascii="Courier New" w:hAnsi="Courier New" w:hint="default"/>
      </w:rPr>
    </w:lvl>
    <w:lvl w:ilvl="2" w:tplc="04070005">
      <w:start w:val="1"/>
      <w:numFmt w:val="bullet"/>
      <w:lvlText w:val=""/>
      <w:lvlJc w:val="left"/>
      <w:pPr>
        <w:ind w:left="2651" w:hanging="360"/>
      </w:pPr>
      <w:rPr>
        <w:rFonts w:ascii="Wingdings" w:hAnsi="Wingdings" w:hint="default"/>
      </w:rPr>
    </w:lvl>
    <w:lvl w:ilvl="3" w:tplc="04070001">
      <w:start w:val="1"/>
      <w:numFmt w:val="bullet"/>
      <w:lvlText w:val=""/>
      <w:lvlJc w:val="left"/>
      <w:pPr>
        <w:ind w:left="3371" w:hanging="360"/>
      </w:pPr>
      <w:rPr>
        <w:rFonts w:ascii="Symbol" w:hAnsi="Symbol" w:hint="default"/>
      </w:rPr>
    </w:lvl>
    <w:lvl w:ilvl="4" w:tplc="04070003">
      <w:start w:val="1"/>
      <w:numFmt w:val="bullet"/>
      <w:lvlText w:val="o"/>
      <w:lvlJc w:val="left"/>
      <w:pPr>
        <w:ind w:left="4091" w:hanging="360"/>
      </w:pPr>
      <w:rPr>
        <w:rFonts w:ascii="Courier New" w:hAnsi="Courier New" w:hint="default"/>
      </w:rPr>
    </w:lvl>
    <w:lvl w:ilvl="5" w:tplc="04070005">
      <w:start w:val="1"/>
      <w:numFmt w:val="bullet"/>
      <w:lvlText w:val=""/>
      <w:lvlJc w:val="left"/>
      <w:pPr>
        <w:ind w:left="4811" w:hanging="360"/>
      </w:pPr>
      <w:rPr>
        <w:rFonts w:ascii="Wingdings" w:hAnsi="Wingdings" w:hint="default"/>
      </w:rPr>
    </w:lvl>
    <w:lvl w:ilvl="6" w:tplc="04070001">
      <w:start w:val="1"/>
      <w:numFmt w:val="bullet"/>
      <w:lvlText w:val=""/>
      <w:lvlJc w:val="left"/>
      <w:pPr>
        <w:ind w:left="5531" w:hanging="360"/>
      </w:pPr>
      <w:rPr>
        <w:rFonts w:ascii="Symbol" w:hAnsi="Symbol" w:hint="default"/>
      </w:rPr>
    </w:lvl>
    <w:lvl w:ilvl="7" w:tplc="04070003">
      <w:start w:val="1"/>
      <w:numFmt w:val="bullet"/>
      <w:lvlText w:val="o"/>
      <w:lvlJc w:val="left"/>
      <w:pPr>
        <w:ind w:left="6251" w:hanging="360"/>
      </w:pPr>
      <w:rPr>
        <w:rFonts w:ascii="Courier New" w:hAnsi="Courier New" w:hint="default"/>
      </w:rPr>
    </w:lvl>
    <w:lvl w:ilvl="8" w:tplc="04070005">
      <w:start w:val="1"/>
      <w:numFmt w:val="bullet"/>
      <w:lvlText w:val=""/>
      <w:lvlJc w:val="left"/>
      <w:pPr>
        <w:ind w:left="6971" w:hanging="360"/>
      </w:pPr>
      <w:rPr>
        <w:rFonts w:ascii="Wingdings" w:hAnsi="Wingdings" w:hint="default"/>
      </w:rPr>
    </w:lvl>
  </w:abstractNum>
  <w:abstractNum w:abstractNumId="3" w15:restartNumberingAfterBreak="0">
    <w:nsid w:val="1DDE7349"/>
    <w:multiLevelType w:val="hybridMultilevel"/>
    <w:tmpl w:val="FFD2EA3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A3D20FC"/>
    <w:multiLevelType w:val="hybridMultilevel"/>
    <w:tmpl w:val="7924CB6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B266EA"/>
    <w:multiLevelType w:val="hybridMultilevel"/>
    <w:tmpl w:val="687A8012"/>
    <w:lvl w:ilvl="0" w:tplc="B176822C">
      <w:start w:val="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48322A"/>
    <w:multiLevelType w:val="hybridMultilevel"/>
    <w:tmpl w:val="83A25414"/>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7" w15:restartNumberingAfterBreak="0">
    <w:nsid w:val="30C775D5"/>
    <w:multiLevelType w:val="hybridMultilevel"/>
    <w:tmpl w:val="99806002"/>
    <w:lvl w:ilvl="0" w:tplc="E3AE3696">
      <w:start w:val="4"/>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5A661F9"/>
    <w:multiLevelType w:val="hybridMultilevel"/>
    <w:tmpl w:val="9A72A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E02421"/>
    <w:multiLevelType w:val="hybridMultilevel"/>
    <w:tmpl w:val="A1329B24"/>
    <w:lvl w:ilvl="0" w:tplc="A4283CC4">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FF84ED5"/>
    <w:multiLevelType w:val="hybridMultilevel"/>
    <w:tmpl w:val="62A497C0"/>
    <w:lvl w:ilvl="0" w:tplc="324043F4">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425D1F9E"/>
    <w:multiLevelType w:val="hybridMultilevel"/>
    <w:tmpl w:val="EAC4FAF0"/>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12" w15:restartNumberingAfterBreak="0">
    <w:nsid w:val="42BA2A19"/>
    <w:multiLevelType w:val="multilevel"/>
    <w:tmpl w:val="F680384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A23697D"/>
    <w:multiLevelType w:val="hybridMultilevel"/>
    <w:tmpl w:val="82127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DF05C1"/>
    <w:multiLevelType w:val="hybridMultilevel"/>
    <w:tmpl w:val="B4A6E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3D0F4D"/>
    <w:multiLevelType w:val="hybridMultilevel"/>
    <w:tmpl w:val="D7AA20C6"/>
    <w:lvl w:ilvl="0" w:tplc="656C4EF8">
      <w:start w:val="1"/>
      <w:numFmt w:val="decimal"/>
      <w:lvlText w:val="%1"/>
      <w:lvlJc w:val="left"/>
      <w:pPr>
        <w:ind w:left="1500" w:hanging="114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6" w15:restartNumberingAfterBreak="0">
    <w:nsid w:val="5DBC2F4C"/>
    <w:multiLevelType w:val="hybridMultilevel"/>
    <w:tmpl w:val="6172CD6A"/>
    <w:lvl w:ilvl="0" w:tplc="711EF4E4">
      <w:start w:val="1"/>
      <w:numFmt w:val="decimal"/>
      <w:lvlText w:val="%1"/>
      <w:lvlJc w:val="left"/>
      <w:pPr>
        <w:tabs>
          <w:tab w:val="num" w:pos="1500"/>
        </w:tabs>
        <w:ind w:left="1500" w:hanging="114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6C4F736C"/>
    <w:multiLevelType w:val="hybridMultilevel"/>
    <w:tmpl w:val="A54E1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EFB572F"/>
    <w:multiLevelType w:val="hybridMultilevel"/>
    <w:tmpl w:val="19B69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F16745E"/>
    <w:multiLevelType w:val="hybridMultilevel"/>
    <w:tmpl w:val="1F067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F531F72"/>
    <w:multiLevelType w:val="hybridMultilevel"/>
    <w:tmpl w:val="0FE66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19E1CDA"/>
    <w:multiLevelType w:val="hybridMultilevel"/>
    <w:tmpl w:val="43A0A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4EA034E"/>
    <w:multiLevelType w:val="hybridMultilevel"/>
    <w:tmpl w:val="101C3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6A971AE"/>
    <w:multiLevelType w:val="hybridMultilevel"/>
    <w:tmpl w:val="D6868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A501FF4"/>
    <w:multiLevelType w:val="hybridMultilevel"/>
    <w:tmpl w:val="3A541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A8474AD"/>
    <w:multiLevelType w:val="hybridMultilevel"/>
    <w:tmpl w:val="0FA8D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D236980"/>
    <w:multiLevelType w:val="hybridMultilevel"/>
    <w:tmpl w:val="86085F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EDE5D57"/>
    <w:multiLevelType w:val="hybridMultilevel"/>
    <w:tmpl w:val="47F85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FF24578"/>
    <w:multiLevelType w:val="hybridMultilevel"/>
    <w:tmpl w:val="674067CE"/>
    <w:lvl w:ilvl="0" w:tplc="4140A3E8">
      <w:start w:val="1"/>
      <w:numFmt w:val="decimal"/>
      <w:lvlText w:val="%1"/>
      <w:lvlJc w:val="left"/>
      <w:pPr>
        <w:ind w:left="360" w:hanging="360"/>
      </w:pPr>
      <w:rPr>
        <w:rFonts w:cs="Times New Roman"/>
      </w:rPr>
    </w:lvl>
    <w:lvl w:ilvl="1" w:tplc="04070019">
      <w:start w:val="1"/>
      <w:numFmt w:val="lowerLetter"/>
      <w:lvlText w:val="%2."/>
      <w:lvlJc w:val="left"/>
      <w:pPr>
        <w:ind w:left="1080" w:hanging="360"/>
      </w:pPr>
      <w:rPr>
        <w:rFonts w:cs="Times New Roman"/>
      </w:rPr>
    </w:lvl>
    <w:lvl w:ilvl="2" w:tplc="0407001B">
      <w:start w:val="1"/>
      <w:numFmt w:val="lowerRoman"/>
      <w:lvlText w:val="%3."/>
      <w:lvlJc w:val="right"/>
      <w:pPr>
        <w:ind w:left="1800" w:hanging="180"/>
      </w:pPr>
      <w:rPr>
        <w:rFonts w:cs="Times New Roman"/>
      </w:rPr>
    </w:lvl>
    <w:lvl w:ilvl="3" w:tplc="0407000F">
      <w:start w:val="1"/>
      <w:numFmt w:val="decimal"/>
      <w:lvlText w:val="%4."/>
      <w:lvlJc w:val="left"/>
      <w:pPr>
        <w:ind w:left="2520" w:hanging="360"/>
      </w:pPr>
      <w:rPr>
        <w:rFonts w:cs="Times New Roman"/>
      </w:rPr>
    </w:lvl>
    <w:lvl w:ilvl="4" w:tplc="04070019">
      <w:start w:val="1"/>
      <w:numFmt w:val="lowerLetter"/>
      <w:lvlText w:val="%5."/>
      <w:lvlJc w:val="left"/>
      <w:pPr>
        <w:ind w:left="3240" w:hanging="360"/>
      </w:pPr>
      <w:rPr>
        <w:rFonts w:cs="Times New Roman"/>
      </w:rPr>
    </w:lvl>
    <w:lvl w:ilvl="5" w:tplc="0407001B">
      <w:start w:val="1"/>
      <w:numFmt w:val="lowerRoman"/>
      <w:lvlText w:val="%6."/>
      <w:lvlJc w:val="right"/>
      <w:pPr>
        <w:ind w:left="3960" w:hanging="180"/>
      </w:pPr>
      <w:rPr>
        <w:rFonts w:cs="Times New Roman"/>
      </w:rPr>
    </w:lvl>
    <w:lvl w:ilvl="6" w:tplc="0407000F">
      <w:start w:val="1"/>
      <w:numFmt w:val="decimal"/>
      <w:lvlText w:val="%7."/>
      <w:lvlJc w:val="left"/>
      <w:pPr>
        <w:ind w:left="4680" w:hanging="360"/>
      </w:pPr>
      <w:rPr>
        <w:rFonts w:cs="Times New Roman"/>
      </w:rPr>
    </w:lvl>
    <w:lvl w:ilvl="7" w:tplc="04070019">
      <w:start w:val="1"/>
      <w:numFmt w:val="lowerLetter"/>
      <w:lvlText w:val="%8."/>
      <w:lvlJc w:val="left"/>
      <w:pPr>
        <w:ind w:left="5400" w:hanging="360"/>
      </w:pPr>
      <w:rPr>
        <w:rFonts w:cs="Times New Roman"/>
      </w:rPr>
    </w:lvl>
    <w:lvl w:ilvl="8" w:tplc="0407001B">
      <w:start w:val="1"/>
      <w:numFmt w:val="lowerRoman"/>
      <w:lvlText w:val="%9."/>
      <w:lvlJc w:val="right"/>
      <w:pPr>
        <w:ind w:left="6120" w:hanging="180"/>
      </w:pPr>
      <w:rPr>
        <w:rFonts w:cs="Times New Roman"/>
      </w:rPr>
    </w:lvl>
  </w:abstractNum>
  <w:num w:numId="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5"/>
  </w:num>
  <w:num w:numId="6">
    <w:abstractNumId w:val="7"/>
  </w:num>
  <w:num w:numId="7">
    <w:abstractNumId w:val="9"/>
  </w:num>
  <w:num w:numId="8">
    <w:abstractNumId w:val="2"/>
  </w:num>
  <w:num w:numId="9">
    <w:abstractNumId w:val="15"/>
  </w:num>
  <w:num w:numId="10">
    <w:abstractNumId w:val="10"/>
  </w:num>
  <w:num w:numId="11">
    <w:abstractNumId w:val="17"/>
  </w:num>
  <w:num w:numId="12">
    <w:abstractNumId w:val="22"/>
  </w:num>
  <w:num w:numId="13">
    <w:abstractNumId w:val="27"/>
  </w:num>
  <w:num w:numId="14">
    <w:abstractNumId w:val="12"/>
  </w:num>
  <w:num w:numId="15">
    <w:abstractNumId w:val="20"/>
  </w:num>
  <w:num w:numId="16">
    <w:abstractNumId w:val="19"/>
  </w:num>
  <w:num w:numId="17">
    <w:abstractNumId w:val="18"/>
  </w:num>
  <w:num w:numId="18">
    <w:abstractNumId w:val="23"/>
  </w:num>
  <w:num w:numId="19">
    <w:abstractNumId w:val="25"/>
  </w:num>
  <w:num w:numId="20">
    <w:abstractNumId w:val="1"/>
  </w:num>
  <w:num w:numId="21">
    <w:abstractNumId w:val="26"/>
  </w:num>
  <w:num w:numId="22">
    <w:abstractNumId w:val="4"/>
  </w:num>
  <w:num w:numId="23">
    <w:abstractNumId w:val="3"/>
  </w:num>
  <w:num w:numId="24">
    <w:abstractNumId w:val="14"/>
  </w:num>
  <w:num w:numId="25">
    <w:abstractNumId w:val="8"/>
  </w:num>
  <w:num w:numId="26">
    <w:abstractNumId w:val="13"/>
  </w:num>
  <w:num w:numId="27">
    <w:abstractNumId w:val="0"/>
  </w:num>
  <w:num w:numId="28">
    <w:abstractNumId w:val="24"/>
  </w:num>
  <w:num w:numId="29">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AU"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E6E"/>
    <w:rsid w:val="00001E89"/>
    <w:rsid w:val="000023E9"/>
    <w:rsid w:val="00004B8A"/>
    <w:rsid w:val="000073A8"/>
    <w:rsid w:val="00015AC1"/>
    <w:rsid w:val="00015B80"/>
    <w:rsid w:val="0002034C"/>
    <w:rsid w:val="00020576"/>
    <w:rsid w:val="000241AD"/>
    <w:rsid w:val="00024699"/>
    <w:rsid w:val="00026A91"/>
    <w:rsid w:val="0002789D"/>
    <w:rsid w:val="00027ED3"/>
    <w:rsid w:val="0003444E"/>
    <w:rsid w:val="00040B25"/>
    <w:rsid w:val="00042634"/>
    <w:rsid w:val="0004613C"/>
    <w:rsid w:val="000563A7"/>
    <w:rsid w:val="000568C7"/>
    <w:rsid w:val="000641FD"/>
    <w:rsid w:val="00066CA1"/>
    <w:rsid w:val="000710CF"/>
    <w:rsid w:val="00072535"/>
    <w:rsid w:val="000769EC"/>
    <w:rsid w:val="0007740B"/>
    <w:rsid w:val="00077D30"/>
    <w:rsid w:val="00077F30"/>
    <w:rsid w:val="00080D1E"/>
    <w:rsid w:val="00081475"/>
    <w:rsid w:val="00084229"/>
    <w:rsid w:val="00086EB8"/>
    <w:rsid w:val="000A18FA"/>
    <w:rsid w:val="000A1C94"/>
    <w:rsid w:val="000A5EBB"/>
    <w:rsid w:val="000A60FD"/>
    <w:rsid w:val="000A62BB"/>
    <w:rsid w:val="000A6ACF"/>
    <w:rsid w:val="000B3AC1"/>
    <w:rsid w:val="000B3E5B"/>
    <w:rsid w:val="000B46C8"/>
    <w:rsid w:val="000B49C5"/>
    <w:rsid w:val="000B73D0"/>
    <w:rsid w:val="000C3D51"/>
    <w:rsid w:val="000C4DA3"/>
    <w:rsid w:val="000C65DF"/>
    <w:rsid w:val="000C75EE"/>
    <w:rsid w:val="000C7FD4"/>
    <w:rsid w:val="000D0093"/>
    <w:rsid w:val="000D6DA7"/>
    <w:rsid w:val="000E4002"/>
    <w:rsid w:val="000E6C65"/>
    <w:rsid w:val="0010252A"/>
    <w:rsid w:val="00112096"/>
    <w:rsid w:val="00112475"/>
    <w:rsid w:val="00113304"/>
    <w:rsid w:val="0012231F"/>
    <w:rsid w:val="00127648"/>
    <w:rsid w:val="001307CF"/>
    <w:rsid w:val="00141AC1"/>
    <w:rsid w:val="00142CFD"/>
    <w:rsid w:val="001461A4"/>
    <w:rsid w:val="0015083E"/>
    <w:rsid w:val="00154DBA"/>
    <w:rsid w:val="00155E5B"/>
    <w:rsid w:val="00161DB2"/>
    <w:rsid w:val="0017259F"/>
    <w:rsid w:val="00174EE9"/>
    <w:rsid w:val="001830FD"/>
    <w:rsid w:val="001844EC"/>
    <w:rsid w:val="00184B3D"/>
    <w:rsid w:val="00185383"/>
    <w:rsid w:val="00191794"/>
    <w:rsid w:val="00192627"/>
    <w:rsid w:val="001A3CAE"/>
    <w:rsid w:val="001A5572"/>
    <w:rsid w:val="001B22DE"/>
    <w:rsid w:val="001B4E65"/>
    <w:rsid w:val="001B7E13"/>
    <w:rsid w:val="001C693C"/>
    <w:rsid w:val="001C6C50"/>
    <w:rsid w:val="001C6CCA"/>
    <w:rsid w:val="001D3030"/>
    <w:rsid w:val="001D340A"/>
    <w:rsid w:val="001D3E09"/>
    <w:rsid w:val="001D5A87"/>
    <w:rsid w:val="001E266E"/>
    <w:rsid w:val="001E26AF"/>
    <w:rsid w:val="001E622E"/>
    <w:rsid w:val="001F2335"/>
    <w:rsid w:val="001F3B60"/>
    <w:rsid w:val="001F6968"/>
    <w:rsid w:val="001F7D07"/>
    <w:rsid w:val="002037D1"/>
    <w:rsid w:val="002055AB"/>
    <w:rsid w:val="0021495D"/>
    <w:rsid w:val="0021502B"/>
    <w:rsid w:val="0021550A"/>
    <w:rsid w:val="002162DB"/>
    <w:rsid w:val="00220766"/>
    <w:rsid w:val="0022086C"/>
    <w:rsid w:val="00223136"/>
    <w:rsid w:val="00236A43"/>
    <w:rsid w:val="002409D5"/>
    <w:rsid w:val="00244FEF"/>
    <w:rsid w:val="00254261"/>
    <w:rsid w:val="00255D20"/>
    <w:rsid w:val="00255ED1"/>
    <w:rsid w:val="00272245"/>
    <w:rsid w:val="00273D2C"/>
    <w:rsid w:val="00277E6A"/>
    <w:rsid w:val="00286AB4"/>
    <w:rsid w:val="00286D80"/>
    <w:rsid w:val="00286E48"/>
    <w:rsid w:val="002A0A0D"/>
    <w:rsid w:val="002B1AE4"/>
    <w:rsid w:val="002B2229"/>
    <w:rsid w:val="002B3DCA"/>
    <w:rsid w:val="002B5153"/>
    <w:rsid w:val="002B586F"/>
    <w:rsid w:val="002B6B62"/>
    <w:rsid w:val="002C13C9"/>
    <w:rsid w:val="002D2949"/>
    <w:rsid w:val="002D2AB7"/>
    <w:rsid w:val="002D6C5B"/>
    <w:rsid w:val="002D7A5F"/>
    <w:rsid w:val="002E0B54"/>
    <w:rsid w:val="002E0D34"/>
    <w:rsid w:val="002E4A47"/>
    <w:rsid w:val="002E6813"/>
    <w:rsid w:val="002F0D58"/>
    <w:rsid w:val="002F4E54"/>
    <w:rsid w:val="0030527A"/>
    <w:rsid w:val="00307401"/>
    <w:rsid w:val="0031401B"/>
    <w:rsid w:val="003140EB"/>
    <w:rsid w:val="00320E3B"/>
    <w:rsid w:val="00324A59"/>
    <w:rsid w:val="00325E95"/>
    <w:rsid w:val="00337B04"/>
    <w:rsid w:val="00341991"/>
    <w:rsid w:val="00351D78"/>
    <w:rsid w:val="003529C0"/>
    <w:rsid w:val="00355F2D"/>
    <w:rsid w:val="00364DAD"/>
    <w:rsid w:val="0037379E"/>
    <w:rsid w:val="0037399D"/>
    <w:rsid w:val="00374930"/>
    <w:rsid w:val="00381920"/>
    <w:rsid w:val="003831C4"/>
    <w:rsid w:val="00383A8C"/>
    <w:rsid w:val="0038728A"/>
    <w:rsid w:val="003934AB"/>
    <w:rsid w:val="003A2372"/>
    <w:rsid w:val="003B0273"/>
    <w:rsid w:val="003B27E2"/>
    <w:rsid w:val="003B2A7B"/>
    <w:rsid w:val="003B40A8"/>
    <w:rsid w:val="003B544B"/>
    <w:rsid w:val="003C41FE"/>
    <w:rsid w:val="003D1F2B"/>
    <w:rsid w:val="003D392D"/>
    <w:rsid w:val="003E1111"/>
    <w:rsid w:val="003E1ABC"/>
    <w:rsid w:val="003E20B1"/>
    <w:rsid w:val="003E6D35"/>
    <w:rsid w:val="003E7A27"/>
    <w:rsid w:val="003F21BD"/>
    <w:rsid w:val="004001B2"/>
    <w:rsid w:val="0040587A"/>
    <w:rsid w:val="004155CF"/>
    <w:rsid w:val="00416977"/>
    <w:rsid w:val="00424028"/>
    <w:rsid w:val="0042410B"/>
    <w:rsid w:val="00425555"/>
    <w:rsid w:val="004368A3"/>
    <w:rsid w:val="00437A1A"/>
    <w:rsid w:val="00445F28"/>
    <w:rsid w:val="00446074"/>
    <w:rsid w:val="00450D17"/>
    <w:rsid w:val="004533DB"/>
    <w:rsid w:val="00456C5D"/>
    <w:rsid w:val="00460C77"/>
    <w:rsid w:val="004669B6"/>
    <w:rsid w:val="00470E7F"/>
    <w:rsid w:val="004774C5"/>
    <w:rsid w:val="00483C6F"/>
    <w:rsid w:val="00487086"/>
    <w:rsid w:val="00487476"/>
    <w:rsid w:val="00492536"/>
    <w:rsid w:val="00493226"/>
    <w:rsid w:val="004961CD"/>
    <w:rsid w:val="00497840"/>
    <w:rsid w:val="004B1C37"/>
    <w:rsid w:val="004B7A10"/>
    <w:rsid w:val="004C065B"/>
    <w:rsid w:val="004C1586"/>
    <w:rsid w:val="004C41B3"/>
    <w:rsid w:val="004C4257"/>
    <w:rsid w:val="004D64F4"/>
    <w:rsid w:val="004D7C86"/>
    <w:rsid w:val="004E415B"/>
    <w:rsid w:val="004E5C22"/>
    <w:rsid w:val="004F445B"/>
    <w:rsid w:val="004F7341"/>
    <w:rsid w:val="005001AD"/>
    <w:rsid w:val="0050288E"/>
    <w:rsid w:val="0050619A"/>
    <w:rsid w:val="00514566"/>
    <w:rsid w:val="00523BD3"/>
    <w:rsid w:val="005326E0"/>
    <w:rsid w:val="00534129"/>
    <w:rsid w:val="005346B6"/>
    <w:rsid w:val="0053489A"/>
    <w:rsid w:val="00534995"/>
    <w:rsid w:val="0053556F"/>
    <w:rsid w:val="0054219C"/>
    <w:rsid w:val="005421F6"/>
    <w:rsid w:val="00543598"/>
    <w:rsid w:val="00544305"/>
    <w:rsid w:val="00545D6D"/>
    <w:rsid w:val="0054603A"/>
    <w:rsid w:val="0055247E"/>
    <w:rsid w:val="0056155A"/>
    <w:rsid w:val="00564AA6"/>
    <w:rsid w:val="00565074"/>
    <w:rsid w:val="00567B8B"/>
    <w:rsid w:val="005711E4"/>
    <w:rsid w:val="00573B37"/>
    <w:rsid w:val="005751B6"/>
    <w:rsid w:val="005821ED"/>
    <w:rsid w:val="00582F1B"/>
    <w:rsid w:val="0059588D"/>
    <w:rsid w:val="005978BA"/>
    <w:rsid w:val="005979C2"/>
    <w:rsid w:val="005A1E0E"/>
    <w:rsid w:val="005B0FF4"/>
    <w:rsid w:val="005B1A8A"/>
    <w:rsid w:val="005B1BF2"/>
    <w:rsid w:val="005B2C4E"/>
    <w:rsid w:val="005B3CBF"/>
    <w:rsid w:val="005B7536"/>
    <w:rsid w:val="005C1A5C"/>
    <w:rsid w:val="005C1C59"/>
    <w:rsid w:val="005C2ECF"/>
    <w:rsid w:val="005C42EB"/>
    <w:rsid w:val="005C5B74"/>
    <w:rsid w:val="005D7961"/>
    <w:rsid w:val="005E12A2"/>
    <w:rsid w:val="005E2BF1"/>
    <w:rsid w:val="005E2E64"/>
    <w:rsid w:val="005E667F"/>
    <w:rsid w:val="005F008A"/>
    <w:rsid w:val="005F3CA9"/>
    <w:rsid w:val="006005BF"/>
    <w:rsid w:val="00600981"/>
    <w:rsid w:val="006015B5"/>
    <w:rsid w:val="006023E9"/>
    <w:rsid w:val="00605BC9"/>
    <w:rsid w:val="00613937"/>
    <w:rsid w:val="00613B4E"/>
    <w:rsid w:val="00621140"/>
    <w:rsid w:val="006260DB"/>
    <w:rsid w:val="00630EAC"/>
    <w:rsid w:val="00631CC1"/>
    <w:rsid w:val="006400F6"/>
    <w:rsid w:val="006410FA"/>
    <w:rsid w:val="00641212"/>
    <w:rsid w:val="00641FA1"/>
    <w:rsid w:val="00647CCB"/>
    <w:rsid w:val="00650E47"/>
    <w:rsid w:val="0065128A"/>
    <w:rsid w:val="00655603"/>
    <w:rsid w:val="006567E4"/>
    <w:rsid w:val="0066180A"/>
    <w:rsid w:val="00667104"/>
    <w:rsid w:val="00667B53"/>
    <w:rsid w:val="00673E27"/>
    <w:rsid w:val="00685375"/>
    <w:rsid w:val="006873FD"/>
    <w:rsid w:val="0069375A"/>
    <w:rsid w:val="0069398C"/>
    <w:rsid w:val="00696704"/>
    <w:rsid w:val="00697647"/>
    <w:rsid w:val="006A1C25"/>
    <w:rsid w:val="006A2038"/>
    <w:rsid w:val="006A41D4"/>
    <w:rsid w:val="006A7215"/>
    <w:rsid w:val="006B49A2"/>
    <w:rsid w:val="006B7DD5"/>
    <w:rsid w:val="006C05ED"/>
    <w:rsid w:val="006C463C"/>
    <w:rsid w:val="006C4847"/>
    <w:rsid w:val="006C60B9"/>
    <w:rsid w:val="006D4893"/>
    <w:rsid w:val="006D7CA5"/>
    <w:rsid w:val="006E4EC6"/>
    <w:rsid w:val="006E4FF3"/>
    <w:rsid w:val="006F2A86"/>
    <w:rsid w:val="00702E74"/>
    <w:rsid w:val="00707EA4"/>
    <w:rsid w:val="00711BF9"/>
    <w:rsid w:val="00717FFD"/>
    <w:rsid w:val="007260C9"/>
    <w:rsid w:val="00733F80"/>
    <w:rsid w:val="007341F9"/>
    <w:rsid w:val="00747ADF"/>
    <w:rsid w:val="00751527"/>
    <w:rsid w:val="00753420"/>
    <w:rsid w:val="007575BD"/>
    <w:rsid w:val="00757939"/>
    <w:rsid w:val="00764036"/>
    <w:rsid w:val="00765DA1"/>
    <w:rsid w:val="007727BD"/>
    <w:rsid w:val="00773F03"/>
    <w:rsid w:val="00785D4A"/>
    <w:rsid w:val="007920E8"/>
    <w:rsid w:val="00794A43"/>
    <w:rsid w:val="0079704B"/>
    <w:rsid w:val="007A2F31"/>
    <w:rsid w:val="007B036F"/>
    <w:rsid w:val="007B17F7"/>
    <w:rsid w:val="007B42CC"/>
    <w:rsid w:val="007B4610"/>
    <w:rsid w:val="007C7417"/>
    <w:rsid w:val="007D1405"/>
    <w:rsid w:val="007D577F"/>
    <w:rsid w:val="007D7E82"/>
    <w:rsid w:val="007E1BED"/>
    <w:rsid w:val="007F4513"/>
    <w:rsid w:val="007F4940"/>
    <w:rsid w:val="007F4A91"/>
    <w:rsid w:val="007F4EC2"/>
    <w:rsid w:val="00800CCB"/>
    <w:rsid w:val="00801BBD"/>
    <w:rsid w:val="00813813"/>
    <w:rsid w:val="00820B22"/>
    <w:rsid w:val="00822E16"/>
    <w:rsid w:val="00823585"/>
    <w:rsid w:val="00830953"/>
    <w:rsid w:val="008358DE"/>
    <w:rsid w:val="008370CD"/>
    <w:rsid w:val="00841B4E"/>
    <w:rsid w:val="00841F90"/>
    <w:rsid w:val="008473AA"/>
    <w:rsid w:val="008538A0"/>
    <w:rsid w:val="008600CE"/>
    <w:rsid w:val="00860DDB"/>
    <w:rsid w:val="0086282C"/>
    <w:rsid w:val="0086360B"/>
    <w:rsid w:val="00864C2D"/>
    <w:rsid w:val="008653F2"/>
    <w:rsid w:val="00875856"/>
    <w:rsid w:val="0089044C"/>
    <w:rsid w:val="00893925"/>
    <w:rsid w:val="00895C2D"/>
    <w:rsid w:val="00896F13"/>
    <w:rsid w:val="008A413C"/>
    <w:rsid w:val="008A41B1"/>
    <w:rsid w:val="008A69E5"/>
    <w:rsid w:val="008B658D"/>
    <w:rsid w:val="008B70BA"/>
    <w:rsid w:val="008B7348"/>
    <w:rsid w:val="008B7C41"/>
    <w:rsid w:val="008C0AD8"/>
    <w:rsid w:val="008C4E6E"/>
    <w:rsid w:val="008C5DF8"/>
    <w:rsid w:val="008D5C7D"/>
    <w:rsid w:val="008E189E"/>
    <w:rsid w:val="008F213E"/>
    <w:rsid w:val="008F2648"/>
    <w:rsid w:val="008F36D2"/>
    <w:rsid w:val="008F6D01"/>
    <w:rsid w:val="008F6D61"/>
    <w:rsid w:val="009013D3"/>
    <w:rsid w:val="00901C4D"/>
    <w:rsid w:val="00912199"/>
    <w:rsid w:val="00914CB4"/>
    <w:rsid w:val="00921514"/>
    <w:rsid w:val="00927B0A"/>
    <w:rsid w:val="00931E4F"/>
    <w:rsid w:val="0093755F"/>
    <w:rsid w:val="00942667"/>
    <w:rsid w:val="00943976"/>
    <w:rsid w:val="00943E26"/>
    <w:rsid w:val="00951A03"/>
    <w:rsid w:val="00954185"/>
    <w:rsid w:val="009562FA"/>
    <w:rsid w:val="00963A96"/>
    <w:rsid w:val="009663B9"/>
    <w:rsid w:val="00967C7F"/>
    <w:rsid w:val="00972666"/>
    <w:rsid w:val="009736B1"/>
    <w:rsid w:val="00973BCC"/>
    <w:rsid w:val="00982522"/>
    <w:rsid w:val="00995C96"/>
    <w:rsid w:val="009A1E66"/>
    <w:rsid w:val="009A5A43"/>
    <w:rsid w:val="009A5DE9"/>
    <w:rsid w:val="009B0A6B"/>
    <w:rsid w:val="009B0AEB"/>
    <w:rsid w:val="009B61C1"/>
    <w:rsid w:val="009B690E"/>
    <w:rsid w:val="009C5505"/>
    <w:rsid w:val="009C6DE8"/>
    <w:rsid w:val="009D005B"/>
    <w:rsid w:val="009D16FA"/>
    <w:rsid w:val="009D47F3"/>
    <w:rsid w:val="009D726C"/>
    <w:rsid w:val="009E0597"/>
    <w:rsid w:val="009E0B06"/>
    <w:rsid w:val="009F037B"/>
    <w:rsid w:val="009F13C7"/>
    <w:rsid w:val="009F2ED2"/>
    <w:rsid w:val="009F552C"/>
    <w:rsid w:val="00A05221"/>
    <w:rsid w:val="00A14C59"/>
    <w:rsid w:val="00A177BB"/>
    <w:rsid w:val="00A22C18"/>
    <w:rsid w:val="00A27041"/>
    <w:rsid w:val="00A31AB5"/>
    <w:rsid w:val="00A36AD1"/>
    <w:rsid w:val="00A46CF0"/>
    <w:rsid w:val="00A5190A"/>
    <w:rsid w:val="00A54B54"/>
    <w:rsid w:val="00A64CD1"/>
    <w:rsid w:val="00A66659"/>
    <w:rsid w:val="00A73ECD"/>
    <w:rsid w:val="00A7673B"/>
    <w:rsid w:val="00A76D11"/>
    <w:rsid w:val="00A770B6"/>
    <w:rsid w:val="00A86200"/>
    <w:rsid w:val="00A931DA"/>
    <w:rsid w:val="00A93B48"/>
    <w:rsid w:val="00A94D3B"/>
    <w:rsid w:val="00AA004A"/>
    <w:rsid w:val="00AA666A"/>
    <w:rsid w:val="00AC4F04"/>
    <w:rsid w:val="00AE759B"/>
    <w:rsid w:val="00AF0B78"/>
    <w:rsid w:val="00AF1AF0"/>
    <w:rsid w:val="00AF2503"/>
    <w:rsid w:val="00AF79C3"/>
    <w:rsid w:val="00AF7D8A"/>
    <w:rsid w:val="00B034A7"/>
    <w:rsid w:val="00B04BA7"/>
    <w:rsid w:val="00B06485"/>
    <w:rsid w:val="00B23168"/>
    <w:rsid w:val="00B30070"/>
    <w:rsid w:val="00B404D5"/>
    <w:rsid w:val="00B40DF3"/>
    <w:rsid w:val="00B40FB2"/>
    <w:rsid w:val="00B534A3"/>
    <w:rsid w:val="00B55EEC"/>
    <w:rsid w:val="00B55F77"/>
    <w:rsid w:val="00B60DB8"/>
    <w:rsid w:val="00B64453"/>
    <w:rsid w:val="00B76DA7"/>
    <w:rsid w:val="00B8041E"/>
    <w:rsid w:val="00B82D2E"/>
    <w:rsid w:val="00B836FD"/>
    <w:rsid w:val="00B87B27"/>
    <w:rsid w:val="00B9369D"/>
    <w:rsid w:val="00B94CB1"/>
    <w:rsid w:val="00BA06FE"/>
    <w:rsid w:val="00BA353E"/>
    <w:rsid w:val="00BA46E6"/>
    <w:rsid w:val="00BB279C"/>
    <w:rsid w:val="00BB5E19"/>
    <w:rsid w:val="00BB6075"/>
    <w:rsid w:val="00BC3E2C"/>
    <w:rsid w:val="00BE395E"/>
    <w:rsid w:val="00BE76A1"/>
    <w:rsid w:val="00BE77E2"/>
    <w:rsid w:val="00BF0D3D"/>
    <w:rsid w:val="00BF5C04"/>
    <w:rsid w:val="00C02F17"/>
    <w:rsid w:val="00C03B2F"/>
    <w:rsid w:val="00C07511"/>
    <w:rsid w:val="00C10A1F"/>
    <w:rsid w:val="00C205A8"/>
    <w:rsid w:val="00C32697"/>
    <w:rsid w:val="00C34BCE"/>
    <w:rsid w:val="00C360BB"/>
    <w:rsid w:val="00C50259"/>
    <w:rsid w:val="00C50F37"/>
    <w:rsid w:val="00C52769"/>
    <w:rsid w:val="00C535EA"/>
    <w:rsid w:val="00C57C9F"/>
    <w:rsid w:val="00C6055E"/>
    <w:rsid w:val="00C64D0F"/>
    <w:rsid w:val="00C65881"/>
    <w:rsid w:val="00C66862"/>
    <w:rsid w:val="00C71C2D"/>
    <w:rsid w:val="00C71FB6"/>
    <w:rsid w:val="00C76C2D"/>
    <w:rsid w:val="00C811E0"/>
    <w:rsid w:val="00C8310E"/>
    <w:rsid w:val="00C8445F"/>
    <w:rsid w:val="00C864CC"/>
    <w:rsid w:val="00C95333"/>
    <w:rsid w:val="00C9550B"/>
    <w:rsid w:val="00C96287"/>
    <w:rsid w:val="00CA207A"/>
    <w:rsid w:val="00CA42A3"/>
    <w:rsid w:val="00CA5D18"/>
    <w:rsid w:val="00CA61E4"/>
    <w:rsid w:val="00CA7DC7"/>
    <w:rsid w:val="00CB0A45"/>
    <w:rsid w:val="00CB330B"/>
    <w:rsid w:val="00CB3EA7"/>
    <w:rsid w:val="00CC0AC1"/>
    <w:rsid w:val="00CC4742"/>
    <w:rsid w:val="00CC7085"/>
    <w:rsid w:val="00CC7FA1"/>
    <w:rsid w:val="00CD5A31"/>
    <w:rsid w:val="00CE050B"/>
    <w:rsid w:val="00CE5AB9"/>
    <w:rsid w:val="00CE6BE3"/>
    <w:rsid w:val="00CF43B5"/>
    <w:rsid w:val="00CF556D"/>
    <w:rsid w:val="00CF63B4"/>
    <w:rsid w:val="00CF680E"/>
    <w:rsid w:val="00D0012D"/>
    <w:rsid w:val="00D001A2"/>
    <w:rsid w:val="00D1047E"/>
    <w:rsid w:val="00D10A8C"/>
    <w:rsid w:val="00D10F31"/>
    <w:rsid w:val="00D14550"/>
    <w:rsid w:val="00D17983"/>
    <w:rsid w:val="00D207A2"/>
    <w:rsid w:val="00D2686C"/>
    <w:rsid w:val="00D30DE8"/>
    <w:rsid w:val="00D345EF"/>
    <w:rsid w:val="00D401D9"/>
    <w:rsid w:val="00D4122B"/>
    <w:rsid w:val="00D43ECF"/>
    <w:rsid w:val="00D450BE"/>
    <w:rsid w:val="00D5012D"/>
    <w:rsid w:val="00D50482"/>
    <w:rsid w:val="00D5323F"/>
    <w:rsid w:val="00D55B52"/>
    <w:rsid w:val="00D56CD9"/>
    <w:rsid w:val="00D640E8"/>
    <w:rsid w:val="00D65880"/>
    <w:rsid w:val="00D72EFA"/>
    <w:rsid w:val="00D766D2"/>
    <w:rsid w:val="00D9194C"/>
    <w:rsid w:val="00D91C1E"/>
    <w:rsid w:val="00D94395"/>
    <w:rsid w:val="00D97409"/>
    <w:rsid w:val="00DA13AA"/>
    <w:rsid w:val="00DA4F3F"/>
    <w:rsid w:val="00DA74C0"/>
    <w:rsid w:val="00DB12C4"/>
    <w:rsid w:val="00DB1D03"/>
    <w:rsid w:val="00DB32B1"/>
    <w:rsid w:val="00DB5FDB"/>
    <w:rsid w:val="00DB6037"/>
    <w:rsid w:val="00DB736D"/>
    <w:rsid w:val="00DB7C4C"/>
    <w:rsid w:val="00DC129E"/>
    <w:rsid w:val="00DC2182"/>
    <w:rsid w:val="00DE5B16"/>
    <w:rsid w:val="00DE62B3"/>
    <w:rsid w:val="00DF0287"/>
    <w:rsid w:val="00DF0C14"/>
    <w:rsid w:val="00DF3EE7"/>
    <w:rsid w:val="00DF41B1"/>
    <w:rsid w:val="00DF5A8D"/>
    <w:rsid w:val="00DF7F1E"/>
    <w:rsid w:val="00E023E5"/>
    <w:rsid w:val="00E071B7"/>
    <w:rsid w:val="00E26674"/>
    <w:rsid w:val="00E27C39"/>
    <w:rsid w:val="00E33E9F"/>
    <w:rsid w:val="00E34100"/>
    <w:rsid w:val="00E4145A"/>
    <w:rsid w:val="00E43C14"/>
    <w:rsid w:val="00E46322"/>
    <w:rsid w:val="00E5130D"/>
    <w:rsid w:val="00E54568"/>
    <w:rsid w:val="00E578A6"/>
    <w:rsid w:val="00E64215"/>
    <w:rsid w:val="00E66F16"/>
    <w:rsid w:val="00E7525A"/>
    <w:rsid w:val="00E82765"/>
    <w:rsid w:val="00E84D0F"/>
    <w:rsid w:val="00E87C18"/>
    <w:rsid w:val="00E87FB3"/>
    <w:rsid w:val="00E90E43"/>
    <w:rsid w:val="00E91E7A"/>
    <w:rsid w:val="00E965EA"/>
    <w:rsid w:val="00E96821"/>
    <w:rsid w:val="00E97A1E"/>
    <w:rsid w:val="00EA1408"/>
    <w:rsid w:val="00EA1409"/>
    <w:rsid w:val="00EA77CA"/>
    <w:rsid w:val="00EB355D"/>
    <w:rsid w:val="00EB63C9"/>
    <w:rsid w:val="00EC2A2E"/>
    <w:rsid w:val="00EC63D7"/>
    <w:rsid w:val="00ED0532"/>
    <w:rsid w:val="00ED23B8"/>
    <w:rsid w:val="00ED270C"/>
    <w:rsid w:val="00ED634F"/>
    <w:rsid w:val="00EE0324"/>
    <w:rsid w:val="00EE0AC9"/>
    <w:rsid w:val="00EE10BB"/>
    <w:rsid w:val="00EE6FA5"/>
    <w:rsid w:val="00EF24F9"/>
    <w:rsid w:val="00EF7702"/>
    <w:rsid w:val="00F125BF"/>
    <w:rsid w:val="00F16783"/>
    <w:rsid w:val="00F17B84"/>
    <w:rsid w:val="00F23AF1"/>
    <w:rsid w:val="00F26572"/>
    <w:rsid w:val="00F314EE"/>
    <w:rsid w:val="00F3430E"/>
    <w:rsid w:val="00F40002"/>
    <w:rsid w:val="00F44EC9"/>
    <w:rsid w:val="00F46948"/>
    <w:rsid w:val="00F562DD"/>
    <w:rsid w:val="00F566C1"/>
    <w:rsid w:val="00F608D0"/>
    <w:rsid w:val="00F64620"/>
    <w:rsid w:val="00F70CBE"/>
    <w:rsid w:val="00F729B6"/>
    <w:rsid w:val="00F72D02"/>
    <w:rsid w:val="00F810D9"/>
    <w:rsid w:val="00F81503"/>
    <w:rsid w:val="00F86BB9"/>
    <w:rsid w:val="00F86C5B"/>
    <w:rsid w:val="00F92978"/>
    <w:rsid w:val="00F9766E"/>
    <w:rsid w:val="00FA70FF"/>
    <w:rsid w:val="00FB3A49"/>
    <w:rsid w:val="00FB4859"/>
    <w:rsid w:val="00FC009D"/>
    <w:rsid w:val="00FC0572"/>
    <w:rsid w:val="00FD34C2"/>
    <w:rsid w:val="00FD3AE3"/>
    <w:rsid w:val="00FD7905"/>
    <w:rsid w:val="00FE5FE9"/>
    <w:rsid w:val="00FF3077"/>
    <w:rsid w:val="00FF4696"/>
    <w:rsid w:val="00FF4D37"/>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E6D262"/>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nhideWhenUsed="1"/>
    <w:lsdException w:name="index 9" w:semiHidden="1" w:unhideWhenUsed="1"/>
    <w:lsdException w:name="toc 1" w:semiHidden="1" w:uiPriority="99" w:unhideWhenUsed="1"/>
    <w:lsdException w:name="toc 2" w:semiHidden="1" w:uiPriority="9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2697"/>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uiPriority w:val="99"/>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uiPriority w:val="99"/>
    <w:qFormat/>
    <w:rsid w:val="00696704"/>
    <w:pPr>
      <w:spacing w:before="200"/>
      <w:outlineLvl w:val="1"/>
    </w:pPr>
    <w:rPr>
      <w:sz w:val="24"/>
    </w:rPr>
  </w:style>
  <w:style w:type="paragraph" w:styleId="Heading3">
    <w:name w:val="heading 3"/>
    <w:aliases w:val="ECC Heading 3"/>
    <w:basedOn w:val="Heading1"/>
    <w:next w:val="Normal"/>
    <w:link w:val="Heading3Char"/>
    <w:uiPriority w:val="99"/>
    <w:qFormat/>
    <w:rsid w:val="00696704"/>
    <w:pPr>
      <w:tabs>
        <w:tab w:val="clear" w:pos="1134"/>
      </w:tabs>
      <w:spacing w:before="200"/>
      <w:outlineLvl w:val="2"/>
    </w:pPr>
    <w:rPr>
      <w:sz w:val="24"/>
    </w:rPr>
  </w:style>
  <w:style w:type="paragraph" w:styleId="Heading4">
    <w:name w:val="heading 4"/>
    <w:basedOn w:val="Heading3"/>
    <w:next w:val="Normal"/>
    <w:link w:val="Heading4Char"/>
    <w:uiPriority w:val="99"/>
    <w:qFormat/>
    <w:rsid w:val="00696704"/>
    <w:pPr>
      <w:outlineLvl w:val="3"/>
    </w:pPr>
  </w:style>
  <w:style w:type="paragraph" w:styleId="Heading5">
    <w:name w:val="heading 5"/>
    <w:basedOn w:val="Heading4"/>
    <w:next w:val="Normal"/>
    <w:link w:val="Heading5Char"/>
    <w:uiPriority w:val="99"/>
    <w:qFormat/>
    <w:rsid w:val="00696704"/>
    <w:pPr>
      <w:outlineLvl w:val="4"/>
    </w:pPr>
  </w:style>
  <w:style w:type="paragraph" w:styleId="Heading6">
    <w:name w:val="heading 6"/>
    <w:basedOn w:val="Heading4"/>
    <w:next w:val="Normal"/>
    <w:link w:val="Heading6Char"/>
    <w:uiPriority w:val="99"/>
    <w:qFormat/>
    <w:rsid w:val="00696704"/>
    <w:pPr>
      <w:outlineLvl w:val="5"/>
    </w:pPr>
  </w:style>
  <w:style w:type="paragraph" w:styleId="Heading7">
    <w:name w:val="heading 7"/>
    <w:basedOn w:val="Heading6"/>
    <w:next w:val="Normal"/>
    <w:link w:val="Heading7Char"/>
    <w:uiPriority w:val="99"/>
    <w:qFormat/>
    <w:rsid w:val="00696704"/>
    <w:pPr>
      <w:outlineLvl w:val="6"/>
    </w:pPr>
  </w:style>
  <w:style w:type="paragraph" w:styleId="Heading8">
    <w:name w:val="heading 8"/>
    <w:basedOn w:val="Heading6"/>
    <w:next w:val="Normal"/>
    <w:link w:val="Heading8Char"/>
    <w:uiPriority w:val="99"/>
    <w:qFormat/>
    <w:rsid w:val="00696704"/>
    <w:pPr>
      <w:outlineLvl w:val="7"/>
    </w:pPr>
  </w:style>
  <w:style w:type="paragraph" w:styleId="Heading9">
    <w:name w:val="heading 9"/>
    <w:basedOn w:val="Heading6"/>
    <w:next w:val="Normal"/>
    <w:link w:val="Heading9Char"/>
    <w:uiPriority w:val="99"/>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uiPriority w:val="99"/>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uiPriority w:val="99"/>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rsid w:val="00696704"/>
    <w:pPr>
      <w:spacing w:before="360"/>
    </w:pPr>
  </w:style>
  <w:style w:type="paragraph" w:customStyle="1" w:styleId="Artheading">
    <w:name w:val="Art_heading"/>
    <w:basedOn w:val="Normal"/>
    <w:next w:val="Normal"/>
    <w:uiPriority w:val="99"/>
    <w:rsid w:val="00696704"/>
    <w:pPr>
      <w:spacing w:before="480"/>
      <w:jc w:val="center"/>
    </w:pPr>
    <w:rPr>
      <w:rFonts w:ascii="Times New Roman Bold" w:hAnsi="Times New Roman Bold"/>
      <w:b/>
      <w:sz w:val="28"/>
    </w:rPr>
  </w:style>
  <w:style w:type="paragraph" w:customStyle="1" w:styleId="ArtNo">
    <w:name w:val="Art_No"/>
    <w:basedOn w:val="Normal"/>
    <w:next w:val="Arttitle"/>
    <w:uiPriority w:val="99"/>
    <w:rsid w:val="00696704"/>
    <w:pPr>
      <w:keepNext/>
      <w:keepLines/>
      <w:spacing w:before="480"/>
      <w:jc w:val="center"/>
    </w:pPr>
    <w:rPr>
      <w:caps/>
      <w:sz w:val="28"/>
    </w:rPr>
  </w:style>
  <w:style w:type="paragraph" w:customStyle="1" w:styleId="Arttitle">
    <w:name w:val="Art_title"/>
    <w:basedOn w:val="Normal"/>
    <w:next w:val="Normal"/>
    <w:uiPriority w:val="99"/>
    <w:rsid w:val="00696704"/>
    <w:pPr>
      <w:keepNext/>
      <w:keepLines/>
      <w:spacing w:before="240"/>
      <w:jc w:val="center"/>
    </w:pPr>
    <w:rPr>
      <w:b/>
      <w:sz w:val="28"/>
    </w:rPr>
  </w:style>
  <w:style w:type="paragraph" w:customStyle="1" w:styleId="ASN1">
    <w:name w:val="ASN.1"/>
    <w:basedOn w:val="Normal"/>
    <w:uiPriority w:val="99"/>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uiPriority w:val="99"/>
    <w:rsid w:val="00696704"/>
    <w:rPr>
      <w:rFonts w:ascii="Times New Roman Bold" w:hAnsi="Times New Roman Bold"/>
      <w:b/>
    </w:rPr>
  </w:style>
  <w:style w:type="paragraph" w:customStyle="1" w:styleId="Chaptitle">
    <w:name w:val="Chap_title"/>
    <w:basedOn w:val="Arttitle"/>
    <w:next w:val="Normal"/>
    <w:uiPriority w:val="99"/>
    <w:rsid w:val="00696704"/>
  </w:style>
  <w:style w:type="character" w:styleId="EndnoteReference">
    <w:name w:val="endnote reference"/>
    <w:uiPriority w:val="99"/>
    <w:rsid w:val="00696704"/>
    <w:rPr>
      <w:rFonts w:cs="Times New Roman"/>
      <w:vertAlign w:val="superscript"/>
    </w:rPr>
  </w:style>
  <w:style w:type="paragraph" w:customStyle="1" w:styleId="enumlev1">
    <w:name w:val="enumlev1"/>
    <w:basedOn w:val="Normal"/>
    <w:link w:val="enumlev1Char"/>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uiPriority w:val="99"/>
    <w:rsid w:val="00696704"/>
    <w:pPr>
      <w:ind w:left="2268" w:hanging="397"/>
    </w:pPr>
  </w:style>
  <w:style w:type="paragraph" w:customStyle="1" w:styleId="Equationlegend">
    <w:name w:val="Equation_legend"/>
    <w:basedOn w:val="NormalIndent"/>
    <w:uiPriority w:val="99"/>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uiPriority w:val="99"/>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uiPriority w:val="99"/>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uiPriority w:val="99"/>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rsid w:val="00696704"/>
    <w:rPr>
      <w:rFonts w:cs="Times New Roman"/>
      <w:position w:val="6"/>
      <w:sz w:val="18"/>
    </w:rPr>
  </w:style>
  <w:style w:type="paragraph" w:styleId="FootnoteText">
    <w:name w:val="footnote text"/>
    <w:aliases w:val="footnote text"/>
    <w:basedOn w:val="Normal"/>
    <w:link w:val="FootnoteTextChar"/>
    <w:rsid w:val="00696704"/>
    <w:pPr>
      <w:keepLines/>
      <w:tabs>
        <w:tab w:val="left" w:pos="255"/>
      </w:tabs>
    </w:pPr>
  </w:style>
  <w:style w:type="character" w:customStyle="1" w:styleId="FootnoteTextChar">
    <w:name w:val="Footnote Text Char"/>
    <w:aliases w:val="footnote text Char"/>
    <w:basedOn w:val="DefaultParagraphFont"/>
    <w:link w:val="FootnoteText"/>
    <w:rsid w:val="00696704"/>
    <w:rPr>
      <w:sz w:val="24"/>
      <w:lang w:val="en-GB"/>
    </w:rPr>
  </w:style>
  <w:style w:type="paragraph" w:customStyle="1" w:styleId="Note">
    <w:name w:val="Note"/>
    <w:basedOn w:val="Normal"/>
    <w:uiPriority w:val="99"/>
    <w:rsid w:val="00696704"/>
    <w:pPr>
      <w:tabs>
        <w:tab w:val="left" w:pos="284"/>
      </w:tabs>
      <w:spacing w:before="80"/>
    </w:pPr>
  </w:style>
  <w:style w:type="paragraph" w:styleId="Header">
    <w:name w:val="header"/>
    <w:aliases w:val="ho"/>
    <w:basedOn w:val="Normal"/>
    <w:link w:val="HeaderChar"/>
    <w:uiPriority w:val="99"/>
    <w:rsid w:val="00696704"/>
    <w:pPr>
      <w:spacing w:before="0"/>
      <w:jc w:val="center"/>
    </w:pPr>
    <w:rPr>
      <w:sz w:val="18"/>
    </w:rPr>
  </w:style>
  <w:style w:type="character" w:customStyle="1" w:styleId="HeaderChar">
    <w:name w:val="Header Char"/>
    <w:aliases w:val="ho Char"/>
    <w:basedOn w:val="DefaultParagraphFont"/>
    <w:link w:val="Header"/>
    <w:uiPriority w:val="99"/>
    <w:rsid w:val="00696704"/>
    <w:rPr>
      <w:sz w:val="18"/>
      <w:lang w:val="en-GB"/>
    </w:rPr>
  </w:style>
  <w:style w:type="paragraph" w:styleId="Index1">
    <w:name w:val="index 1"/>
    <w:basedOn w:val="Normal"/>
    <w:next w:val="Normal"/>
    <w:uiPriority w:val="99"/>
    <w:rsid w:val="00696704"/>
  </w:style>
  <w:style w:type="paragraph" w:styleId="Index2">
    <w:name w:val="index 2"/>
    <w:basedOn w:val="Normal"/>
    <w:next w:val="Normal"/>
    <w:uiPriority w:val="99"/>
    <w:rsid w:val="00696704"/>
    <w:pPr>
      <w:ind w:left="283"/>
    </w:pPr>
  </w:style>
  <w:style w:type="paragraph" w:styleId="Index3">
    <w:name w:val="index 3"/>
    <w:basedOn w:val="Normal"/>
    <w:next w:val="Normal"/>
    <w:uiPriority w:val="99"/>
    <w:rsid w:val="00696704"/>
    <w:pPr>
      <w:ind w:left="566"/>
    </w:pPr>
  </w:style>
  <w:style w:type="paragraph" w:customStyle="1" w:styleId="PartNo">
    <w:name w:val="Part_No"/>
    <w:basedOn w:val="AnnexNo"/>
    <w:next w:val="Partref"/>
    <w:uiPriority w:val="99"/>
    <w:rsid w:val="00696704"/>
  </w:style>
  <w:style w:type="paragraph" w:customStyle="1" w:styleId="Partref">
    <w:name w:val="Part_ref"/>
    <w:basedOn w:val="Annexref"/>
    <w:next w:val="Parttitle"/>
    <w:uiPriority w:val="99"/>
    <w:rsid w:val="00696704"/>
  </w:style>
  <w:style w:type="paragraph" w:customStyle="1" w:styleId="Parttitle">
    <w:name w:val="Part_title"/>
    <w:basedOn w:val="Annextitle"/>
    <w:next w:val="Normalaftertitle0"/>
    <w:uiPriority w:val="99"/>
    <w:rsid w:val="00696704"/>
  </w:style>
  <w:style w:type="paragraph" w:customStyle="1" w:styleId="RecNo">
    <w:name w:val="Rec_No"/>
    <w:basedOn w:val="Normal"/>
    <w:next w:val="Rectitle"/>
    <w:uiPriority w:val="99"/>
    <w:rsid w:val="00696704"/>
    <w:pPr>
      <w:keepNext/>
      <w:keepLines/>
      <w:spacing w:before="480"/>
      <w:jc w:val="center"/>
    </w:pPr>
    <w:rPr>
      <w:caps/>
      <w:sz w:val="28"/>
    </w:rPr>
  </w:style>
  <w:style w:type="paragraph" w:customStyle="1" w:styleId="Rectitle">
    <w:name w:val="Rec_title"/>
    <w:basedOn w:val="RecNo"/>
    <w:next w:val="Recref"/>
    <w:uiPriority w:val="99"/>
    <w:rsid w:val="00696704"/>
    <w:pPr>
      <w:spacing w:before="240"/>
    </w:pPr>
    <w:rPr>
      <w:rFonts w:ascii="Times New Roman Bold" w:hAnsi="Times New Roman Bold"/>
      <w:b/>
      <w:caps w:val="0"/>
    </w:rPr>
  </w:style>
  <w:style w:type="paragraph" w:customStyle="1" w:styleId="Recref">
    <w:name w:val="Rec_ref"/>
    <w:basedOn w:val="Rectitle"/>
    <w:next w:val="Recdate"/>
    <w:uiPriority w:val="99"/>
    <w:rsid w:val="00696704"/>
    <w:pPr>
      <w:spacing w:before="120"/>
    </w:pPr>
    <w:rPr>
      <w:rFonts w:ascii="Times New Roman" w:hAnsi="Times New Roman"/>
      <w:b w:val="0"/>
      <w:sz w:val="24"/>
    </w:rPr>
  </w:style>
  <w:style w:type="paragraph" w:customStyle="1" w:styleId="Recdate">
    <w:name w:val="Rec_date"/>
    <w:basedOn w:val="Recref"/>
    <w:next w:val="Normalaftertitle0"/>
    <w:uiPriority w:val="99"/>
    <w:rsid w:val="00696704"/>
    <w:pPr>
      <w:jc w:val="right"/>
    </w:pPr>
    <w:rPr>
      <w:sz w:val="22"/>
    </w:rPr>
  </w:style>
  <w:style w:type="paragraph" w:customStyle="1" w:styleId="Questiondate">
    <w:name w:val="Question_date"/>
    <w:basedOn w:val="Recdate"/>
    <w:next w:val="Normalaftertitle0"/>
    <w:uiPriority w:val="99"/>
    <w:rsid w:val="00696704"/>
  </w:style>
  <w:style w:type="paragraph" w:customStyle="1" w:styleId="QuestionNo">
    <w:name w:val="Question_No"/>
    <w:basedOn w:val="RecNo"/>
    <w:next w:val="Questiontitle"/>
    <w:uiPriority w:val="99"/>
    <w:rsid w:val="00696704"/>
  </w:style>
  <w:style w:type="paragraph" w:customStyle="1" w:styleId="Questiontitle">
    <w:name w:val="Question_title"/>
    <w:basedOn w:val="Rectitle"/>
    <w:next w:val="Questionref"/>
    <w:uiPriority w:val="99"/>
    <w:rsid w:val="00696704"/>
  </w:style>
  <w:style w:type="paragraph" w:customStyle="1" w:styleId="Questionref">
    <w:name w:val="Question_ref"/>
    <w:basedOn w:val="Recref"/>
    <w:next w:val="Questiondate"/>
    <w:uiPriority w:val="99"/>
    <w:rsid w:val="00696704"/>
  </w:style>
  <w:style w:type="paragraph" w:customStyle="1" w:styleId="Reftext">
    <w:name w:val="Ref_text"/>
    <w:basedOn w:val="Normal"/>
    <w:uiPriority w:val="99"/>
    <w:rsid w:val="00696704"/>
    <w:pPr>
      <w:ind w:left="1134" w:hanging="1134"/>
    </w:pPr>
  </w:style>
  <w:style w:type="paragraph" w:customStyle="1" w:styleId="Reftitle">
    <w:name w:val="Ref_title"/>
    <w:basedOn w:val="Normal"/>
    <w:next w:val="Reftext"/>
    <w:uiPriority w:val="99"/>
    <w:rsid w:val="00696704"/>
    <w:pPr>
      <w:spacing w:before="480"/>
      <w:jc w:val="center"/>
    </w:pPr>
    <w:rPr>
      <w:caps/>
    </w:rPr>
  </w:style>
  <w:style w:type="paragraph" w:customStyle="1" w:styleId="Repdate">
    <w:name w:val="Rep_date"/>
    <w:basedOn w:val="Recdate"/>
    <w:next w:val="Normalaftertitle0"/>
    <w:uiPriority w:val="99"/>
    <w:rsid w:val="00696704"/>
  </w:style>
  <w:style w:type="paragraph" w:customStyle="1" w:styleId="RepNo">
    <w:name w:val="Rep_No"/>
    <w:basedOn w:val="RecNo"/>
    <w:next w:val="Reptitle"/>
    <w:uiPriority w:val="99"/>
    <w:rsid w:val="00696704"/>
  </w:style>
  <w:style w:type="paragraph" w:customStyle="1" w:styleId="Reptitle">
    <w:name w:val="Rep_title"/>
    <w:basedOn w:val="Rectitle"/>
    <w:next w:val="Repref"/>
    <w:uiPriority w:val="99"/>
    <w:rsid w:val="00696704"/>
  </w:style>
  <w:style w:type="paragraph" w:customStyle="1" w:styleId="Repref">
    <w:name w:val="Rep_ref"/>
    <w:basedOn w:val="Recref"/>
    <w:next w:val="Repdate"/>
    <w:uiPriority w:val="99"/>
    <w:rsid w:val="00696704"/>
  </w:style>
  <w:style w:type="paragraph" w:customStyle="1" w:styleId="Resdate">
    <w:name w:val="Res_date"/>
    <w:basedOn w:val="Recdate"/>
    <w:next w:val="Normalaftertitle0"/>
    <w:uiPriority w:val="99"/>
    <w:rsid w:val="00696704"/>
  </w:style>
  <w:style w:type="paragraph" w:customStyle="1" w:styleId="ResNo">
    <w:name w:val="Res_No"/>
    <w:basedOn w:val="RecNo"/>
    <w:next w:val="Restitle"/>
    <w:uiPriority w:val="99"/>
    <w:rsid w:val="00696704"/>
  </w:style>
  <w:style w:type="paragraph" w:customStyle="1" w:styleId="Restitle">
    <w:name w:val="Res_title"/>
    <w:basedOn w:val="Rectitle"/>
    <w:next w:val="Resref"/>
    <w:uiPriority w:val="99"/>
    <w:rsid w:val="00696704"/>
  </w:style>
  <w:style w:type="paragraph" w:customStyle="1" w:styleId="Resref">
    <w:name w:val="Res_ref"/>
    <w:basedOn w:val="Recref"/>
    <w:next w:val="Resdate"/>
    <w:uiPriority w:val="99"/>
    <w:rsid w:val="00696704"/>
  </w:style>
  <w:style w:type="paragraph" w:customStyle="1" w:styleId="SectionNo">
    <w:name w:val="Section_No"/>
    <w:basedOn w:val="AnnexNo"/>
    <w:next w:val="Sectiontitle"/>
    <w:uiPriority w:val="99"/>
    <w:rsid w:val="00696704"/>
  </w:style>
  <w:style w:type="paragraph" w:customStyle="1" w:styleId="Sectiontitle">
    <w:name w:val="Section_title"/>
    <w:basedOn w:val="Annextitle"/>
    <w:next w:val="Normalaftertitle0"/>
    <w:uiPriority w:val="99"/>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uiPriority w:val="99"/>
    <w:rsid w:val="00696704"/>
    <w:pPr>
      <w:tabs>
        <w:tab w:val="clear" w:pos="284"/>
      </w:tabs>
      <w:spacing w:before="120"/>
    </w:pPr>
  </w:style>
  <w:style w:type="paragraph" w:customStyle="1" w:styleId="TableNo">
    <w:name w:val="Table_No"/>
    <w:basedOn w:val="Normal"/>
    <w:next w:val="Tabletitle"/>
    <w:link w:val="TableNoChar"/>
    <w:uiPriority w:val="99"/>
    <w:rsid w:val="00696704"/>
    <w:pPr>
      <w:keepNext/>
      <w:spacing w:before="560" w:after="120"/>
      <w:jc w:val="center"/>
    </w:pPr>
    <w:rPr>
      <w:caps/>
      <w:sz w:val="20"/>
    </w:rPr>
  </w:style>
  <w:style w:type="paragraph" w:customStyle="1" w:styleId="Tabletitle">
    <w:name w:val="Table_title"/>
    <w:basedOn w:val="Normal"/>
    <w:next w:val="Tabletext"/>
    <w:link w:val="TabletitleChar"/>
    <w:uiPriority w:val="99"/>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uiPriority w:val="99"/>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uiPriority w:val="99"/>
    <w:rsid w:val="00696704"/>
    <w:pPr>
      <w:overflowPunct/>
      <w:autoSpaceDE/>
      <w:autoSpaceDN/>
      <w:adjustRightInd/>
      <w:spacing w:before="480"/>
      <w:textAlignment w:val="auto"/>
    </w:pPr>
    <w:rPr>
      <w:b w:val="0"/>
      <w:caps/>
    </w:rPr>
  </w:style>
  <w:style w:type="paragraph" w:customStyle="1" w:styleId="Title3">
    <w:name w:val="Title 3"/>
    <w:basedOn w:val="Title2"/>
    <w:next w:val="Title4"/>
    <w:uiPriority w:val="99"/>
    <w:rsid w:val="00696704"/>
    <w:pPr>
      <w:spacing w:before="240"/>
    </w:pPr>
    <w:rPr>
      <w:caps w:val="0"/>
    </w:rPr>
  </w:style>
  <w:style w:type="paragraph" w:customStyle="1" w:styleId="Title4">
    <w:name w:val="Title 4"/>
    <w:basedOn w:val="Title3"/>
    <w:next w:val="Heading1"/>
    <w:uiPriority w:val="99"/>
    <w:rsid w:val="00696704"/>
    <w:rPr>
      <w:b/>
    </w:rPr>
  </w:style>
  <w:style w:type="paragraph" w:customStyle="1" w:styleId="toc0">
    <w:name w:val="toc 0"/>
    <w:basedOn w:val="Normal"/>
    <w:next w:val="TOC1"/>
    <w:uiPriority w:val="99"/>
    <w:rsid w:val="00696704"/>
    <w:pPr>
      <w:tabs>
        <w:tab w:val="clear" w:pos="1134"/>
        <w:tab w:val="clear" w:pos="1871"/>
        <w:tab w:val="clear" w:pos="2268"/>
        <w:tab w:val="right" w:pos="9781"/>
      </w:tabs>
    </w:pPr>
    <w:rPr>
      <w:b/>
    </w:rPr>
  </w:style>
  <w:style w:type="paragraph" w:styleId="TOC1">
    <w:name w:val="toc 1"/>
    <w:basedOn w:val="Normal"/>
    <w:uiPriority w:val="99"/>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99"/>
    <w:rsid w:val="00696704"/>
    <w:pPr>
      <w:spacing w:before="120"/>
    </w:pPr>
  </w:style>
  <w:style w:type="paragraph" w:styleId="TOC3">
    <w:name w:val="toc 3"/>
    <w:basedOn w:val="TOC2"/>
    <w:uiPriority w:val="99"/>
    <w:rsid w:val="00696704"/>
  </w:style>
  <w:style w:type="paragraph" w:styleId="TOC4">
    <w:name w:val="toc 4"/>
    <w:basedOn w:val="TOC3"/>
    <w:uiPriority w:val="99"/>
    <w:rsid w:val="00696704"/>
  </w:style>
  <w:style w:type="paragraph" w:styleId="TOC5">
    <w:name w:val="toc 5"/>
    <w:basedOn w:val="TOC4"/>
    <w:uiPriority w:val="99"/>
    <w:rsid w:val="00696704"/>
  </w:style>
  <w:style w:type="paragraph" w:styleId="TOC6">
    <w:name w:val="toc 6"/>
    <w:basedOn w:val="TOC4"/>
    <w:uiPriority w:val="99"/>
    <w:rsid w:val="00696704"/>
  </w:style>
  <w:style w:type="paragraph" w:styleId="TOC7">
    <w:name w:val="toc 7"/>
    <w:basedOn w:val="TOC4"/>
    <w:uiPriority w:val="99"/>
    <w:rsid w:val="00696704"/>
  </w:style>
  <w:style w:type="paragraph" w:styleId="TOC8">
    <w:name w:val="toc 8"/>
    <w:basedOn w:val="TOC4"/>
    <w:uiPriority w:val="99"/>
    <w:rsid w:val="00696704"/>
  </w:style>
  <w:style w:type="character" w:customStyle="1" w:styleId="Appdef">
    <w:name w:val="App_def"/>
    <w:uiPriority w:val="99"/>
    <w:rsid w:val="00696704"/>
    <w:rPr>
      <w:rFonts w:ascii="Times New Roman" w:hAnsi="Times New Roman" w:cs="Times New Roman"/>
      <w:b/>
    </w:rPr>
  </w:style>
  <w:style w:type="character" w:customStyle="1" w:styleId="Appref">
    <w:name w:val="App_ref"/>
    <w:uiPriority w:val="99"/>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uiPriority w:val="99"/>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uiPriority w:val="99"/>
    <w:rsid w:val="00696704"/>
    <w:rPr>
      <w:rFonts w:cs="Times New Roman"/>
      <w:b/>
      <w:color w:val="auto"/>
      <w:sz w:val="20"/>
    </w:rPr>
  </w:style>
  <w:style w:type="paragraph" w:customStyle="1" w:styleId="Formal">
    <w:name w:val="Formal"/>
    <w:basedOn w:val="ASN1"/>
    <w:uiPriority w:val="99"/>
    <w:rsid w:val="00696704"/>
    <w:rPr>
      <w:b w:val="0"/>
    </w:rPr>
  </w:style>
  <w:style w:type="paragraph" w:customStyle="1" w:styleId="Section1">
    <w:name w:val="Section_1"/>
    <w:basedOn w:val="Normal"/>
    <w:uiPriority w:val="99"/>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uiPriority w:val="99"/>
    <w:rsid w:val="00696704"/>
    <w:rPr>
      <w:b w:val="0"/>
      <w:i/>
    </w:rPr>
  </w:style>
  <w:style w:type="paragraph" w:customStyle="1" w:styleId="Headingi">
    <w:name w:val="Heading_i"/>
    <w:basedOn w:val="Normal"/>
    <w:next w:val="Normal"/>
    <w:uiPriority w:val="99"/>
    <w:rsid w:val="00696704"/>
    <w:pPr>
      <w:keepNext/>
      <w:spacing w:before="160"/>
    </w:pPr>
    <w:rPr>
      <w:rFonts w:ascii="Times" w:hAnsi="Times"/>
      <w:i/>
    </w:rPr>
  </w:style>
  <w:style w:type="paragraph" w:customStyle="1" w:styleId="Headingb">
    <w:name w:val="Heading_b"/>
    <w:basedOn w:val="Normal"/>
    <w:next w:val="Normal"/>
    <w:link w:val="HeadingbChar"/>
    <w:uiPriority w:val="99"/>
    <w:rsid w:val="00696704"/>
    <w:pPr>
      <w:keepNext/>
      <w:spacing w:before="160"/>
    </w:pPr>
    <w:rPr>
      <w:rFonts w:ascii="Times" w:hAnsi="Times"/>
      <w:b/>
    </w:rPr>
  </w:style>
  <w:style w:type="paragraph" w:customStyle="1" w:styleId="Figure">
    <w:name w:val="Figure"/>
    <w:aliases w:val="fig"/>
    <w:basedOn w:val="Normal"/>
    <w:next w:val="Figuretitle"/>
    <w:uiPriority w:val="99"/>
    <w:rsid w:val="00696704"/>
    <w:pPr>
      <w:keepNext/>
      <w:keepLines/>
      <w:jc w:val="center"/>
    </w:pPr>
  </w:style>
  <w:style w:type="character" w:styleId="PageNumber">
    <w:name w:val="page number"/>
    <w:uiPriority w:val="99"/>
    <w:rsid w:val="00696704"/>
    <w:rPr>
      <w:rFonts w:cs="Times New Roman"/>
    </w:rPr>
  </w:style>
  <w:style w:type="paragraph" w:customStyle="1" w:styleId="Figuretitle">
    <w:name w:val="Figure_title"/>
    <w:basedOn w:val="Tabletitle"/>
    <w:next w:val="Normal"/>
    <w:link w:val="FiguretitleChar"/>
    <w:uiPriority w:val="99"/>
    <w:rsid w:val="00696704"/>
    <w:pPr>
      <w:spacing w:after="480"/>
    </w:pPr>
  </w:style>
  <w:style w:type="paragraph" w:customStyle="1" w:styleId="FigureNo">
    <w:name w:val="Figure_No"/>
    <w:basedOn w:val="Normal"/>
    <w:next w:val="Figuretitle"/>
    <w:link w:val="FigureNoChar"/>
    <w:uiPriority w:val="99"/>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uiPriority w:val="99"/>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uiPriority w:val="99"/>
    <w:rsid w:val="00696704"/>
  </w:style>
  <w:style w:type="paragraph" w:customStyle="1" w:styleId="Appendixref">
    <w:name w:val="Appendix_ref"/>
    <w:basedOn w:val="Annexref"/>
    <w:next w:val="Annextitle"/>
    <w:uiPriority w:val="99"/>
    <w:rsid w:val="00696704"/>
  </w:style>
  <w:style w:type="paragraph" w:customStyle="1" w:styleId="Appendixtitle">
    <w:name w:val="Appendix_title"/>
    <w:basedOn w:val="Annextitle"/>
    <w:next w:val="Normal"/>
    <w:uiPriority w:val="99"/>
    <w:rsid w:val="00696704"/>
  </w:style>
  <w:style w:type="paragraph" w:customStyle="1" w:styleId="Border">
    <w:name w:val="Border"/>
    <w:basedOn w:val="Tabletext"/>
    <w:uiPriority w:val="99"/>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uiPriority w:val="99"/>
    <w:rsid w:val="00696704"/>
    <w:pPr>
      <w:ind w:left="1134"/>
    </w:pPr>
  </w:style>
  <w:style w:type="paragraph" w:styleId="Index4">
    <w:name w:val="index 4"/>
    <w:basedOn w:val="Normal"/>
    <w:next w:val="Normal"/>
    <w:uiPriority w:val="99"/>
    <w:rsid w:val="00696704"/>
    <w:pPr>
      <w:ind w:left="849"/>
    </w:pPr>
  </w:style>
  <w:style w:type="paragraph" w:styleId="Index5">
    <w:name w:val="index 5"/>
    <w:basedOn w:val="Normal"/>
    <w:next w:val="Normal"/>
    <w:uiPriority w:val="99"/>
    <w:rsid w:val="00696704"/>
    <w:pPr>
      <w:ind w:left="1132"/>
    </w:pPr>
  </w:style>
  <w:style w:type="paragraph" w:styleId="Index6">
    <w:name w:val="index 6"/>
    <w:basedOn w:val="Normal"/>
    <w:next w:val="Normal"/>
    <w:uiPriority w:val="99"/>
    <w:rsid w:val="00696704"/>
    <w:pPr>
      <w:ind w:left="1415"/>
    </w:pPr>
  </w:style>
  <w:style w:type="paragraph" w:styleId="Index7">
    <w:name w:val="index 7"/>
    <w:basedOn w:val="Normal"/>
    <w:next w:val="Normal"/>
    <w:uiPriority w:val="99"/>
    <w:rsid w:val="00696704"/>
    <w:pPr>
      <w:ind w:left="1698"/>
    </w:pPr>
  </w:style>
  <w:style w:type="paragraph" w:styleId="IndexHeading">
    <w:name w:val="index heading"/>
    <w:basedOn w:val="Normal"/>
    <w:next w:val="Index1"/>
    <w:uiPriority w:val="99"/>
    <w:rsid w:val="00696704"/>
  </w:style>
  <w:style w:type="character" w:styleId="LineNumber">
    <w:name w:val="line number"/>
    <w:uiPriority w:val="99"/>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uiPriority w:val="99"/>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uiPriority w:val="99"/>
    <w:rsid w:val="00696704"/>
    <w:rPr>
      <w:b w:val="0"/>
    </w:rPr>
  </w:style>
  <w:style w:type="paragraph" w:customStyle="1" w:styleId="TableTextS5">
    <w:name w:val="Table_TextS5"/>
    <w:basedOn w:val="Normal"/>
    <w:uiPriority w:val="99"/>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uiPriority w:val="99"/>
    <w:locked/>
    <w:rsid w:val="00696704"/>
    <w:rPr>
      <w:sz w:val="24"/>
      <w:lang w:val="en-GB"/>
    </w:rPr>
  </w:style>
  <w:style w:type="character" w:customStyle="1" w:styleId="TabletextChar">
    <w:name w:val="Table_text Char"/>
    <w:link w:val="Tabletext"/>
    <w:locked/>
    <w:rsid w:val="00696704"/>
    <w:rPr>
      <w:lang w:val="en-GB"/>
    </w:rPr>
  </w:style>
  <w:style w:type="character" w:customStyle="1" w:styleId="TableheadChar">
    <w:name w:val="Table_head Char"/>
    <w:link w:val="Tablehead"/>
    <w:locked/>
    <w:rsid w:val="00696704"/>
    <w:rPr>
      <w:rFonts w:ascii="Times New Roman Bold" w:hAnsi="Times New Roman Bold"/>
      <w:b/>
      <w:lang w:val="en-GB"/>
    </w:rPr>
  </w:style>
  <w:style w:type="character" w:customStyle="1" w:styleId="HeadingbChar">
    <w:name w:val="Heading_b Char"/>
    <w:link w:val="Headingb"/>
    <w:uiPriority w:val="99"/>
    <w:locked/>
    <w:rsid w:val="00696704"/>
    <w:rPr>
      <w:rFonts w:ascii="Times" w:hAnsi="Times"/>
      <w:b/>
      <w:sz w:val="24"/>
      <w:lang w:val="en-GB"/>
    </w:rPr>
  </w:style>
  <w:style w:type="character" w:styleId="Hyperlink">
    <w:name w:val="Hyperlink"/>
    <w:uiPriority w:val="99"/>
    <w:rsid w:val="00696704"/>
    <w:rPr>
      <w:rFonts w:cs="Times New Roman"/>
      <w:color w:val="0000FF"/>
      <w:u w:val="single"/>
    </w:rPr>
  </w:style>
  <w:style w:type="paragraph" w:styleId="BalloonText">
    <w:name w:val="Balloon Text"/>
    <w:basedOn w:val="Normal"/>
    <w:link w:val="BalloonTextChar"/>
    <w:uiPriority w:val="99"/>
    <w:rsid w:val="008B7C41"/>
    <w:rPr>
      <w:sz w:val="20"/>
    </w:rPr>
  </w:style>
  <w:style w:type="character" w:customStyle="1" w:styleId="BalloonTextChar">
    <w:name w:val="Balloon Text Char"/>
    <w:basedOn w:val="DefaultParagraphFont"/>
    <w:link w:val="BalloonText"/>
    <w:uiPriority w:val="99"/>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uiPriority w:val="99"/>
    <w:locked/>
    <w:rsid w:val="00696704"/>
    <w:rPr>
      <w:caps/>
      <w:lang w:val="en-GB"/>
    </w:rPr>
  </w:style>
  <w:style w:type="character" w:customStyle="1" w:styleId="TabletitleChar">
    <w:name w:val="Table_title Char"/>
    <w:link w:val="Tabletitle"/>
    <w:uiPriority w:val="99"/>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uiPriority w:val="99"/>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uiPriority w:val="99"/>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uiPriority w:val="99"/>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semiHidden/>
    <w:unhideWhenUsed/>
    <w:rsid w:val="000E4002"/>
    <w:rPr>
      <w:sz w:val="20"/>
    </w:rPr>
  </w:style>
  <w:style w:type="character" w:customStyle="1" w:styleId="CommentTextChar">
    <w:name w:val="Comment Text Char"/>
    <w:basedOn w:val="DefaultParagraphFont"/>
    <w:link w:val="CommentText"/>
    <w:semiHidden/>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EditorsNote">
    <w:name w:val="EditorsNote"/>
    <w:basedOn w:val="Normal"/>
    <w:rsid w:val="003140EB"/>
    <w:pPr>
      <w:spacing w:before="240" w:after="24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ladson@hwglaw.com" TargetMode="Externa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C3FFBB2D66ED4EB6949DF71F814434" ma:contentTypeVersion="13" ma:contentTypeDescription="Create a new document." ma:contentTypeScope="" ma:versionID="5061963ad62110e9c43b3ebb9528c8ef">
  <xsd:schema xmlns:xsd="http://www.w3.org/2001/XMLSchema" xmlns:xs="http://www.w3.org/2001/XMLSchema" xmlns:p="http://schemas.microsoft.com/office/2006/metadata/properties" xmlns:ns3="71f32d46-6d44-42df-9bf9-b69fba183449" xmlns:ns4="e4df6fb9-7f5d-4876-9a99-8ab4fa680755" targetNamespace="http://schemas.microsoft.com/office/2006/metadata/properties" ma:root="true" ma:fieldsID="630ed6cb61b8dc3e1cc7f71ca7552026" ns3:_="" ns4:_="">
    <xsd:import namespace="71f32d46-6d44-42df-9bf9-b69fba183449"/>
    <xsd:import namespace="e4df6fb9-7f5d-4876-9a99-8ab4fa68075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f32d46-6d44-42df-9bf9-b69fba1834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df6fb9-7f5d-4876-9a99-8ab4fa68075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62C3B09-9D05-474F-92B6-584056BA01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f32d46-6d44-42df-9bf9-b69fba183449"/>
    <ds:schemaRef ds:uri="e4df6fb9-7f5d-4876-9a99-8ab4fa6807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B138912-6C6B-4CDF-9D12-2DF89D925170}">
  <ds:schemaRefs>
    <ds:schemaRef ds:uri="http://schemas.microsoft.com/sharepoint/v3/contenttype/forms"/>
  </ds:schemaRefs>
</ds:datastoreItem>
</file>

<file path=customXml/itemProps3.xml><?xml version="1.0" encoding="utf-8"?>
<ds:datastoreItem xmlns:ds="http://schemas.openxmlformats.org/officeDocument/2006/customXml" ds:itemID="{DD01FBDD-59E0-4C19-98B2-6AEB753D9BAE}">
  <ds:schemaRefs>
    <ds:schemaRef ds:uri="http://schemas.openxmlformats.org/officeDocument/2006/bibliography"/>
  </ds:schemaRefs>
</ds:datastoreItem>
</file>

<file path=customXml/itemProps4.xml><?xml version="1.0" encoding="utf-8"?>
<ds:datastoreItem xmlns:ds="http://schemas.openxmlformats.org/officeDocument/2006/customXml" ds:itemID="{543D6A8A-8831-4DB6-AC86-D47E1E4B904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628</Words>
  <Characters>3583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USA</cp:lastModifiedBy>
  <cp:revision>2</cp:revision>
  <dcterms:created xsi:type="dcterms:W3CDTF">2021-10-21T13:52:00Z</dcterms:created>
  <dcterms:modified xsi:type="dcterms:W3CDTF">2021-10-21T13:52:00Z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0x010100FCC3FFBB2D66ED4EB6949DF71F814434</vt:lpwstr>
  </property>
</Properties>
</file>