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7F8F889C" w14:textId="77777777"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6707F87E" w14:textId="77777777"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37D4F388" w14:textId="77777777"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8027FEF" w14:textId="77777777" w:rsidTr="00F3072F">
        <w:trPr>
          <w:jc w:val="center"/>
        </w:trPr>
        <w:tc>
          <w:tcPr>
            <w:tcW w:w="4370" w:type="dxa"/>
            <w:tcBorders>
              <w:top w:val="single" w:sz="6" w:space="0" w:color="auto"/>
              <w:left w:val="double" w:sz="6" w:space="0" w:color="auto"/>
            </w:tcBorders>
          </w:tcPr>
          <w:p w14:paraId="4078D191" w14:textId="77777777"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760C7C1E" w14:textId="03401A76"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0F1E16">
              <w:rPr>
                <w:rFonts w:ascii="Arial" w:hAnsi="Arial"/>
              </w:rPr>
              <w:t>7</w:t>
            </w:r>
            <w:r w:rsidR="00515BFD">
              <w:rPr>
                <w:rFonts w:ascii="Arial" w:hAnsi="Arial"/>
              </w:rPr>
              <w:t>-</w:t>
            </w:r>
            <w:r w:rsidR="008F2F80">
              <w:rPr>
                <w:rFonts w:ascii="Arial" w:hAnsi="Arial"/>
              </w:rPr>
              <w:t>22</w:t>
            </w:r>
          </w:p>
        </w:tc>
      </w:tr>
      <w:tr w:rsidR="000D6DA7" w14:paraId="5A7668D3" w14:textId="77777777" w:rsidTr="00F3072F">
        <w:trPr>
          <w:jc w:val="center"/>
        </w:trPr>
        <w:tc>
          <w:tcPr>
            <w:tcW w:w="4370" w:type="dxa"/>
            <w:tcBorders>
              <w:left w:val="double" w:sz="6" w:space="0" w:color="auto"/>
            </w:tcBorders>
          </w:tcPr>
          <w:p w14:paraId="72F2E989" w14:textId="3F3BE478"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0209D5">
              <w:rPr>
                <w:rFonts w:ascii="Arial" w:hAnsi="Arial"/>
              </w:rPr>
              <w:t>35</w:t>
            </w:r>
            <w:r w:rsidR="00F92186">
              <w:rPr>
                <w:rFonts w:ascii="Arial" w:hAnsi="Arial"/>
              </w:rPr>
              <w:t>5</w:t>
            </w:r>
            <w:r w:rsidR="0056155A">
              <w:rPr>
                <w:rFonts w:ascii="Arial" w:hAnsi="Arial"/>
              </w:rPr>
              <w:t xml:space="preserve">-E Annex </w:t>
            </w:r>
            <w:r w:rsidR="008970C3">
              <w:rPr>
                <w:rFonts w:ascii="Arial" w:hAnsi="Arial"/>
              </w:rPr>
              <w:t>2</w:t>
            </w:r>
            <w:r w:rsidR="000209D5">
              <w:rPr>
                <w:rFonts w:ascii="Arial" w:hAnsi="Arial"/>
              </w:rPr>
              <w:t>6</w:t>
            </w:r>
          </w:p>
        </w:tc>
        <w:tc>
          <w:tcPr>
            <w:tcW w:w="5008" w:type="dxa"/>
            <w:gridSpan w:val="2"/>
            <w:tcBorders>
              <w:right w:val="double" w:sz="6" w:space="0" w:color="auto"/>
            </w:tcBorders>
          </w:tcPr>
          <w:p w14:paraId="6BF61451" w14:textId="5B2FC9AE"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106381">
              <w:rPr>
                <w:rFonts w:ascii="Arial" w:hAnsi="Arial"/>
              </w:rPr>
              <w:t>October 12</w:t>
            </w:r>
            <w:r w:rsidR="003C38F0">
              <w:rPr>
                <w:rFonts w:ascii="Arial" w:hAnsi="Arial"/>
              </w:rPr>
              <w:t>, 20</w:t>
            </w:r>
            <w:r w:rsidR="00E14E04">
              <w:rPr>
                <w:rFonts w:ascii="Arial" w:hAnsi="Arial"/>
              </w:rPr>
              <w:t>2</w:t>
            </w:r>
            <w:r w:rsidR="00F4099F">
              <w:rPr>
                <w:rFonts w:ascii="Arial" w:hAnsi="Arial"/>
              </w:rPr>
              <w:t>1</w:t>
            </w:r>
          </w:p>
        </w:tc>
      </w:tr>
      <w:tr w:rsidR="000D6DA7" w:rsidRPr="007349A7" w14:paraId="21D64568" w14:textId="77777777" w:rsidTr="00F3072F">
        <w:trPr>
          <w:jc w:val="center"/>
        </w:trPr>
        <w:tc>
          <w:tcPr>
            <w:tcW w:w="9378" w:type="dxa"/>
            <w:gridSpan w:val="3"/>
            <w:tcBorders>
              <w:left w:val="double" w:sz="6" w:space="0" w:color="auto"/>
              <w:right w:val="double" w:sz="6" w:space="0" w:color="auto"/>
            </w:tcBorders>
          </w:tcPr>
          <w:p w14:paraId="0BA05B2B" w14:textId="04BDE507"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 xml:space="preserve">Proposed updates to Working </w:t>
            </w:r>
            <w:r w:rsidR="00B4005F">
              <w:rPr>
                <w:rFonts w:ascii="Arial" w:hAnsi="Arial" w:cs="Arial"/>
                <w:bCs/>
              </w:rPr>
              <w:t>D</w:t>
            </w:r>
            <w:r w:rsidR="0056155A">
              <w:rPr>
                <w:rFonts w:ascii="Arial" w:hAnsi="Arial" w:cs="Arial"/>
                <w:bCs/>
              </w:rPr>
              <w:t xml:space="preserve">ocument towards a </w:t>
            </w:r>
            <w:r w:rsidR="00B4005F">
              <w:rPr>
                <w:rFonts w:ascii="Arial" w:hAnsi="Arial" w:cs="Arial"/>
                <w:bCs/>
              </w:rPr>
              <w:t>P</w:t>
            </w:r>
            <w:r w:rsidR="0056155A">
              <w:rPr>
                <w:rFonts w:ascii="Arial" w:hAnsi="Arial" w:cs="Arial"/>
                <w:bCs/>
              </w:rPr>
              <w:t xml:space="preserve">reliminary </w:t>
            </w:r>
            <w:r w:rsidR="00B4005F">
              <w:rPr>
                <w:rFonts w:ascii="Arial" w:hAnsi="Arial" w:cs="Arial"/>
                <w:bCs/>
              </w:rPr>
              <w:t>D</w:t>
            </w:r>
            <w:r w:rsidR="0056155A">
              <w:rPr>
                <w:rFonts w:ascii="Arial" w:hAnsi="Arial" w:cs="Arial"/>
                <w:bCs/>
              </w:rPr>
              <w:t xml:space="preserve">raft </w:t>
            </w:r>
            <w:r w:rsidR="00B4005F">
              <w:rPr>
                <w:rFonts w:ascii="Arial" w:hAnsi="Arial" w:cs="Arial"/>
                <w:bCs/>
              </w:rPr>
              <w:t>N</w:t>
            </w:r>
            <w:r w:rsidR="0056155A">
              <w:rPr>
                <w:rFonts w:ascii="Arial" w:hAnsi="Arial" w:cs="Arial"/>
                <w:bCs/>
              </w:rPr>
              <w:t>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w:t>
            </w:r>
            <w:proofErr w:type="gramStart"/>
            <w:r w:rsidR="00C65881">
              <w:rPr>
                <w:rFonts w:ascii="Arial" w:hAnsi="Arial" w:cs="Arial"/>
                <w:bCs/>
              </w:rPr>
              <w:t>M.[</w:t>
            </w:r>
            <w:proofErr w:type="gramEnd"/>
            <w:r w:rsidR="00C65881">
              <w:rPr>
                <w:rFonts w:ascii="Arial" w:hAnsi="Arial" w:cs="Arial"/>
                <w:bCs/>
              </w:rPr>
              <w:t>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14:paraId="5963E988" w14:textId="77777777" w:rsidTr="00F3072F">
        <w:trPr>
          <w:jc w:val="center"/>
        </w:trPr>
        <w:tc>
          <w:tcPr>
            <w:tcW w:w="4428" w:type="dxa"/>
            <w:gridSpan w:val="2"/>
            <w:tcBorders>
              <w:left w:val="double" w:sz="6" w:space="0" w:color="auto"/>
            </w:tcBorders>
          </w:tcPr>
          <w:p w14:paraId="343176E1" w14:textId="77777777" w:rsidR="000D6DA7" w:rsidRDefault="000D6DA7" w:rsidP="00F3072F">
            <w:pPr>
              <w:ind w:left="144" w:right="144"/>
              <w:rPr>
                <w:rFonts w:ascii="Arial" w:hAnsi="Arial"/>
                <w:b/>
              </w:rPr>
            </w:pPr>
            <w:r>
              <w:rPr>
                <w:rFonts w:ascii="Arial" w:hAnsi="Arial"/>
                <w:b/>
              </w:rPr>
              <w:t>Author(s)/Contributors(s):</w:t>
            </w:r>
          </w:p>
          <w:p w14:paraId="28F9E50F" w14:textId="77777777" w:rsidR="0038175F" w:rsidRDefault="0038175F" w:rsidP="0038175F">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5D52D12" w14:textId="77777777" w:rsidR="0038175F" w:rsidRDefault="0038175F" w:rsidP="0038175F">
            <w:pPr>
              <w:spacing w:before="0"/>
              <w:ind w:left="144" w:right="144"/>
              <w:rPr>
                <w:rFonts w:ascii="Arial" w:hAnsi="Arial"/>
                <w:bCs/>
                <w:iCs/>
              </w:rPr>
            </w:pPr>
            <w:r>
              <w:rPr>
                <w:rFonts w:ascii="Arial" w:hAnsi="Arial"/>
                <w:bCs/>
                <w:iCs/>
              </w:rPr>
              <w:t>FAA Spectrum Engineering Services</w:t>
            </w:r>
          </w:p>
          <w:p w14:paraId="2E2EBCFE" w14:textId="77777777" w:rsidR="0038175F" w:rsidRDefault="0038175F" w:rsidP="0038175F">
            <w:pPr>
              <w:spacing w:before="0"/>
              <w:ind w:right="144"/>
              <w:rPr>
                <w:rFonts w:ascii="Arial" w:hAnsi="Arial"/>
                <w:bCs/>
                <w:iCs/>
              </w:rPr>
            </w:pPr>
          </w:p>
          <w:p w14:paraId="5215319E" w14:textId="77777777" w:rsidR="0038175F" w:rsidRDefault="0038175F" w:rsidP="0038175F">
            <w:pPr>
              <w:spacing w:before="0"/>
              <w:ind w:left="144" w:right="144"/>
              <w:rPr>
                <w:rFonts w:ascii="Arial" w:hAnsi="Arial"/>
                <w:bCs/>
                <w:iCs/>
              </w:rPr>
            </w:pPr>
            <w:r>
              <w:rPr>
                <w:rFonts w:ascii="Arial" w:hAnsi="Arial"/>
                <w:bCs/>
                <w:iCs/>
              </w:rPr>
              <w:t>Dave Franc</w:t>
            </w:r>
          </w:p>
          <w:p w14:paraId="121D4FF8" w14:textId="77777777" w:rsidR="0038175F" w:rsidRDefault="0038175F" w:rsidP="0038175F">
            <w:pPr>
              <w:spacing w:before="0"/>
              <w:ind w:left="144" w:right="144"/>
              <w:rPr>
                <w:rFonts w:ascii="Arial" w:hAnsi="Arial"/>
                <w:bCs/>
                <w:iCs/>
              </w:rPr>
            </w:pPr>
            <w:r>
              <w:rPr>
                <w:rFonts w:ascii="Arial" w:hAnsi="Arial"/>
                <w:bCs/>
                <w:iCs/>
              </w:rPr>
              <w:t>Department of Commerce</w:t>
            </w:r>
          </w:p>
          <w:p w14:paraId="0991A135" w14:textId="77777777" w:rsidR="0038175F" w:rsidRDefault="0038175F" w:rsidP="0038175F">
            <w:pPr>
              <w:spacing w:before="0"/>
              <w:ind w:left="144" w:right="144"/>
              <w:rPr>
                <w:rFonts w:ascii="Arial" w:hAnsi="Arial"/>
                <w:bCs/>
                <w:iCs/>
              </w:rPr>
            </w:pPr>
          </w:p>
          <w:p w14:paraId="32E22600" w14:textId="77777777" w:rsidR="0038175F" w:rsidRDefault="0038175F" w:rsidP="0038175F">
            <w:pPr>
              <w:spacing w:before="0"/>
              <w:ind w:left="144" w:right="144"/>
              <w:rPr>
                <w:rFonts w:ascii="Arial" w:hAnsi="Arial"/>
                <w:bCs/>
                <w:iCs/>
              </w:rPr>
            </w:pPr>
            <w:r>
              <w:rPr>
                <w:rFonts w:ascii="Arial" w:hAnsi="Arial"/>
                <w:bCs/>
                <w:iCs/>
              </w:rPr>
              <w:t>Robert Leck</w:t>
            </w:r>
          </w:p>
          <w:p w14:paraId="28D8AD3C" w14:textId="77777777" w:rsidR="0038175F" w:rsidRDefault="0038175F" w:rsidP="0038175F">
            <w:pPr>
              <w:spacing w:before="0"/>
              <w:ind w:left="144" w:right="144"/>
              <w:rPr>
                <w:rFonts w:ascii="Arial" w:hAnsi="Arial"/>
                <w:bCs/>
                <w:iCs/>
              </w:rPr>
            </w:pPr>
            <w:r>
              <w:rPr>
                <w:rFonts w:ascii="Arial" w:hAnsi="Arial"/>
                <w:bCs/>
                <w:iCs/>
              </w:rPr>
              <w:t>ACES Inc.</w:t>
            </w:r>
          </w:p>
          <w:p w14:paraId="1B7AAB78" w14:textId="77777777" w:rsidR="0038175F" w:rsidRDefault="0038175F" w:rsidP="0038175F">
            <w:pPr>
              <w:spacing w:before="0"/>
              <w:ind w:right="144"/>
              <w:rPr>
                <w:rFonts w:ascii="Arial" w:hAnsi="Arial"/>
                <w:bCs/>
                <w:iCs/>
              </w:rPr>
            </w:pPr>
          </w:p>
          <w:p w14:paraId="4C10D7CF" w14:textId="77777777" w:rsidR="0038175F" w:rsidRDefault="0038175F" w:rsidP="0038175F">
            <w:pPr>
              <w:spacing w:before="0"/>
              <w:ind w:left="144" w:right="144"/>
              <w:rPr>
                <w:rFonts w:ascii="Arial" w:hAnsi="Arial"/>
                <w:bCs/>
                <w:iCs/>
              </w:rPr>
            </w:pPr>
            <w:r>
              <w:rPr>
                <w:rFonts w:ascii="Arial" w:hAnsi="Arial"/>
                <w:bCs/>
                <w:iCs/>
              </w:rPr>
              <w:t>Michael Tran</w:t>
            </w:r>
          </w:p>
          <w:p w14:paraId="3D340966" w14:textId="77777777" w:rsidR="0038175F" w:rsidRDefault="0038175F" w:rsidP="0038175F">
            <w:pPr>
              <w:spacing w:before="0"/>
              <w:ind w:left="144" w:right="144"/>
              <w:rPr>
                <w:rFonts w:ascii="Arial" w:hAnsi="Arial"/>
                <w:bCs/>
                <w:iCs/>
              </w:rPr>
            </w:pPr>
            <w:r>
              <w:rPr>
                <w:rFonts w:ascii="Arial" w:hAnsi="Arial"/>
                <w:bCs/>
                <w:iCs/>
              </w:rPr>
              <w:t>MITRE</w:t>
            </w:r>
          </w:p>
          <w:p w14:paraId="26150093"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0EC3DD93" w14:textId="77777777" w:rsidR="000D6DA7" w:rsidRPr="00F954FD" w:rsidRDefault="000D6DA7" w:rsidP="00F3072F">
            <w:pPr>
              <w:ind w:left="144" w:right="144"/>
              <w:rPr>
                <w:rFonts w:ascii="Arial" w:hAnsi="Arial"/>
                <w:bCs/>
                <w:lang w:val="it-IT"/>
              </w:rPr>
            </w:pPr>
          </w:p>
          <w:p w14:paraId="2ADF5040" w14:textId="77777777" w:rsidR="0038175F" w:rsidRPr="00BC78F5" w:rsidRDefault="0038175F" w:rsidP="0038175F">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5416643E" w14:textId="77777777" w:rsidR="0038175F" w:rsidRPr="002C24F7" w:rsidRDefault="0038175F" w:rsidP="0038175F">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7A1072D1" w14:textId="77777777" w:rsidR="0038175F" w:rsidRDefault="0038175F" w:rsidP="0038175F">
            <w:pPr>
              <w:spacing w:before="0"/>
              <w:ind w:right="144"/>
              <w:rPr>
                <w:rFonts w:ascii="Arial" w:hAnsi="Arial"/>
                <w:bCs/>
                <w:lang w:val="fr-FR"/>
              </w:rPr>
            </w:pPr>
          </w:p>
          <w:p w14:paraId="6411A306" w14:textId="77777777" w:rsidR="0038175F" w:rsidRDefault="0038175F" w:rsidP="0038175F">
            <w:pPr>
              <w:spacing w:before="0"/>
              <w:ind w:left="144" w:right="144"/>
              <w:rPr>
                <w:rFonts w:ascii="Arial" w:hAnsi="Arial"/>
                <w:bCs/>
                <w:lang w:val="fr-FR"/>
              </w:rPr>
            </w:pPr>
            <w:r>
              <w:rPr>
                <w:rFonts w:ascii="Arial" w:hAnsi="Arial"/>
                <w:bCs/>
                <w:lang w:val="fr-FR"/>
              </w:rPr>
              <w:t>Phone : 301-628-5647</w:t>
            </w:r>
          </w:p>
          <w:p w14:paraId="13A81AFD"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david.franc@noaa.gov</w:t>
            </w:r>
          </w:p>
          <w:p w14:paraId="33200E6A" w14:textId="77777777" w:rsidR="0038175F" w:rsidRDefault="0038175F" w:rsidP="0038175F">
            <w:pPr>
              <w:spacing w:before="0"/>
              <w:ind w:right="144"/>
              <w:rPr>
                <w:rFonts w:ascii="Arial" w:hAnsi="Arial"/>
                <w:bCs/>
                <w:lang w:val="fr-FR"/>
              </w:rPr>
            </w:pPr>
          </w:p>
          <w:p w14:paraId="6FD5BC51" w14:textId="77777777" w:rsidR="0038175F" w:rsidRDefault="0038175F" w:rsidP="0038175F">
            <w:pPr>
              <w:spacing w:before="0"/>
              <w:ind w:left="144" w:right="144"/>
              <w:rPr>
                <w:rFonts w:ascii="Arial" w:hAnsi="Arial"/>
                <w:bCs/>
                <w:lang w:val="fr-FR"/>
              </w:rPr>
            </w:pPr>
            <w:r>
              <w:rPr>
                <w:rFonts w:ascii="Arial" w:hAnsi="Arial"/>
                <w:bCs/>
                <w:lang w:val="fr-FR"/>
              </w:rPr>
              <w:t>Phone : 321-246-2987</w:t>
            </w:r>
          </w:p>
          <w:p w14:paraId="75A65806"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robert.leck@aces-inc.com</w:t>
            </w:r>
          </w:p>
          <w:p w14:paraId="098BCDE7" w14:textId="77777777" w:rsidR="0038175F" w:rsidRDefault="0038175F" w:rsidP="0038175F">
            <w:pPr>
              <w:spacing w:before="0"/>
              <w:ind w:right="144"/>
              <w:rPr>
                <w:rFonts w:ascii="Arial" w:hAnsi="Arial"/>
                <w:bCs/>
                <w:lang w:val="fr-FR"/>
              </w:rPr>
            </w:pPr>
          </w:p>
          <w:p w14:paraId="5366C3CD" w14:textId="77777777" w:rsidR="0038175F" w:rsidRPr="00C7252B" w:rsidRDefault="0038175F" w:rsidP="0038175F">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287261BF" w14:textId="77777777" w:rsidR="0038175F" w:rsidRDefault="0038175F" w:rsidP="0038175F">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303E1978" w14:textId="77777777" w:rsidR="000D6DA7" w:rsidRPr="00F954FD" w:rsidRDefault="000D6DA7" w:rsidP="0056155A">
            <w:pPr>
              <w:spacing w:before="0"/>
              <w:ind w:right="144"/>
              <w:rPr>
                <w:rFonts w:ascii="Arial" w:hAnsi="Arial"/>
                <w:bCs/>
                <w:color w:val="000000"/>
                <w:lang w:val="fr-FR"/>
              </w:rPr>
            </w:pPr>
          </w:p>
        </w:tc>
      </w:tr>
      <w:tr w:rsidR="000D6DA7" w:rsidRPr="00001E89" w14:paraId="31DF9A57" w14:textId="77777777" w:rsidTr="00F3072F">
        <w:trPr>
          <w:jc w:val="center"/>
        </w:trPr>
        <w:tc>
          <w:tcPr>
            <w:tcW w:w="9378" w:type="dxa"/>
            <w:gridSpan w:val="3"/>
            <w:tcBorders>
              <w:left w:val="double" w:sz="6" w:space="0" w:color="auto"/>
              <w:right w:val="double" w:sz="6" w:space="0" w:color="auto"/>
            </w:tcBorders>
          </w:tcPr>
          <w:p w14:paraId="6902F78C" w14:textId="3C16819C" w:rsidR="000D6DA7" w:rsidRPr="00001E89" w:rsidRDefault="000D6DA7" w:rsidP="002B2229">
            <w:pPr>
              <w:spacing w:after="120"/>
              <w:ind w:left="187" w:right="144"/>
              <w:rPr>
                <w:rFonts w:ascii="Arial" w:hAnsi="Arial"/>
                <w:bCs/>
              </w:rPr>
            </w:pPr>
            <w:r>
              <w:rPr>
                <w:rFonts w:ascii="Arial" w:hAnsi="Arial"/>
                <w:b/>
              </w:rPr>
              <w:t>Purpose/Objective:</w:t>
            </w:r>
            <w:r>
              <w:rPr>
                <w:rFonts w:ascii="Arial" w:hAnsi="Arial"/>
                <w:bCs/>
              </w:rPr>
              <w:t xml:space="preserve">  </w:t>
            </w:r>
            <w:r w:rsidR="0038175F" w:rsidRPr="00000766">
              <w:rPr>
                <w:rFonts w:ascii="Arial" w:hAnsi="Arial"/>
                <w:bCs/>
              </w:rPr>
              <w:t xml:space="preserve">This contribution provides updates to </w:t>
            </w:r>
            <w:r w:rsidR="00B4005F">
              <w:rPr>
                <w:rFonts w:ascii="Arial" w:hAnsi="Arial"/>
                <w:bCs/>
              </w:rPr>
              <w:t>annex 1 of D</w:t>
            </w:r>
            <w:r w:rsidR="0038175F" w:rsidRPr="00000766">
              <w:rPr>
                <w:rFonts w:ascii="Arial" w:hAnsi="Arial"/>
                <w:bCs/>
              </w:rPr>
              <w:t>ocument 5B/</w:t>
            </w:r>
            <w:r w:rsidR="000209D5">
              <w:rPr>
                <w:rFonts w:ascii="Arial" w:hAnsi="Arial"/>
                <w:bCs/>
              </w:rPr>
              <w:t>35</w:t>
            </w:r>
            <w:r w:rsidR="00F92186">
              <w:rPr>
                <w:rFonts w:ascii="Arial" w:hAnsi="Arial"/>
                <w:bCs/>
              </w:rPr>
              <w:t>5</w:t>
            </w:r>
            <w:r w:rsidR="0038175F" w:rsidRPr="00000766">
              <w:rPr>
                <w:rFonts w:ascii="Arial" w:hAnsi="Arial"/>
                <w:bCs/>
              </w:rPr>
              <w:t xml:space="preserve"> annex </w:t>
            </w:r>
            <w:r w:rsidR="008970C3">
              <w:rPr>
                <w:rFonts w:ascii="Arial" w:hAnsi="Arial"/>
                <w:bCs/>
              </w:rPr>
              <w:t>2</w:t>
            </w:r>
            <w:r w:rsidR="000209D5">
              <w:rPr>
                <w:rFonts w:ascii="Arial" w:hAnsi="Arial"/>
                <w:bCs/>
              </w:rPr>
              <w:t>6</w:t>
            </w:r>
            <w:r w:rsidR="0038175F" w:rsidRPr="00000766">
              <w:rPr>
                <w:rFonts w:ascii="Arial" w:hAnsi="Arial"/>
                <w:bCs/>
              </w:rPr>
              <w:t xml:space="preserve"> to include simulation results of the impact</w:t>
            </w:r>
            <w:r w:rsidR="0038175F">
              <w:rPr>
                <w:rFonts w:ascii="Arial" w:hAnsi="Arial"/>
                <w:bCs/>
              </w:rPr>
              <w:t xml:space="preserve"> on radar due to</w:t>
            </w:r>
            <w:r w:rsidR="0038175F" w:rsidRPr="00000766">
              <w:rPr>
                <w:rFonts w:ascii="Arial" w:hAnsi="Arial"/>
                <w:bCs/>
              </w:rPr>
              <w:t xml:space="preserve"> </w:t>
            </w:r>
            <w:r w:rsidR="0038175F">
              <w:rPr>
                <w:rFonts w:ascii="Arial" w:hAnsi="Arial"/>
                <w:bCs/>
              </w:rPr>
              <w:t xml:space="preserve">pulsed </w:t>
            </w:r>
            <w:r w:rsidR="00B4005F">
              <w:rPr>
                <w:rFonts w:ascii="Arial" w:hAnsi="Arial"/>
                <w:bCs/>
              </w:rPr>
              <w:t xml:space="preserve">and broadband signal </w:t>
            </w:r>
            <w:r w:rsidR="0038175F">
              <w:rPr>
                <w:rFonts w:ascii="Arial" w:hAnsi="Arial"/>
                <w:bCs/>
              </w:rPr>
              <w:t>interference</w:t>
            </w:r>
            <w:r w:rsidR="0038175F" w:rsidRPr="00000766">
              <w:rPr>
                <w:rFonts w:ascii="Arial" w:hAnsi="Arial"/>
                <w:bCs/>
              </w:rPr>
              <w:t>.</w:t>
            </w:r>
          </w:p>
        </w:tc>
      </w:tr>
      <w:tr w:rsidR="000D6DA7" w:rsidRPr="000C4B2B" w14:paraId="6C0F43E3" w14:textId="77777777" w:rsidTr="00F3072F">
        <w:trPr>
          <w:trHeight w:val="1776"/>
          <w:jc w:val="center"/>
        </w:trPr>
        <w:tc>
          <w:tcPr>
            <w:tcW w:w="9378" w:type="dxa"/>
            <w:gridSpan w:val="3"/>
            <w:tcBorders>
              <w:left w:val="double" w:sz="6" w:space="0" w:color="auto"/>
              <w:right w:val="double" w:sz="6" w:space="0" w:color="auto"/>
            </w:tcBorders>
          </w:tcPr>
          <w:p w14:paraId="6A30C555" w14:textId="463352E7" w:rsidR="000D6DA7" w:rsidRPr="00C65881" w:rsidRDefault="000D6DA7" w:rsidP="0009073B">
            <w:pPr>
              <w:ind w:left="180" w:right="144"/>
              <w:rPr>
                <w:rFonts w:ascii="Arial" w:hAnsi="Arial"/>
                <w:bCs/>
              </w:rPr>
            </w:pPr>
            <w:r>
              <w:rPr>
                <w:rFonts w:ascii="Arial" w:hAnsi="Arial"/>
                <w:b/>
              </w:rPr>
              <w:t>Abstract:</w:t>
            </w:r>
            <w:r w:rsidR="00D30DE8">
              <w:rPr>
                <w:rFonts w:ascii="Arial" w:hAnsi="Arial"/>
                <w:bCs/>
              </w:rPr>
              <w:t xml:space="preserve">  </w:t>
            </w:r>
            <w:r w:rsidR="0056155A">
              <w:rPr>
                <w:rFonts w:ascii="Arial" w:hAnsi="Arial"/>
                <w:bCs/>
              </w:rPr>
              <w:t>This contribution provides upd</w:t>
            </w:r>
            <w:r w:rsidR="00C65881">
              <w:rPr>
                <w:rFonts w:ascii="Arial" w:hAnsi="Arial"/>
                <w:bCs/>
              </w:rPr>
              <w:t>a</w:t>
            </w:r>
            <w:r w:rsidR="004C7A0A">
              <w:rPr>
                <w:rFonts w:ascii="Arial" w:hAnsi="Arial"/>
                <w:bCs/>
              </w:rPr>
              <w:t>t</w:t>
            </w:r>
            <w:r w:rsidR="0069797D">
              <w:rPr>
                <w:rFonts w:ascii="Arial" w:hAnsi="Arial"/>
                <w:bCs/>
              </w:rPr>
              <w:t xml:space="preserve">es to </w:t>
            </w:r>
            <w:r w:rsidR="0038175F">
              <w:rPr>
                <w:rFonts w:ascii="Arial" w:hAnsi="Arial"/>
                <w:bCs/>
              </w:rPr>
              <w:t xml:space="preserve">annex 1 of </w:t>
            </w:r>
            <w:r w:rsidR="00B4005F">
              <w:rPr>
                <w:rFonts w:ascii="Arial" w:hAnsi="Arial"/>
                <w:bCs/>
              </w:rPr>
              <w:t>D</w:t>
            </w:r>
            <w:r w:rsidR="0069797D">
              <w:rPr>
                <w:rFonts w:ascii="Arial" w:hAnsi="Arial"/>
                <w:bCs/>
              </w:rPr>
              <w:t>ocument 5B/</w:t>
            </w:r>
            <w:r w:rsidR="000209D5">
              <w:rPr>
                <w:rFonts w:ascii="Arial" w:hAnsi="Arial"/>
                <w:bCs/>
              </w:rPr>
              <w:t>35</w:t>
            </w:r>
            <w:r w:rsidR="00F92186">
              <w:rPr>
                <w:rFonts w:ascii="Arial" w:hAnsi="Arial"/>
                <w:bCs/>
              </w:rPr>
              <w:t>5</w:t>
            </w:r>
            <w:r w:rsidR="0038175F">
              <w:rPr>
                <w:rFonts w:ascii="Arial" w:hAnsi="Arial"/>
                <w:bCs/>
              </w:rPr>
              <w:t xml:space="preserve"> annex </w:t>
            </w:r>
            <w:r w:rsidR="008970C3">
              <w:rPr>
                <w:rFonts w:ascii="Arial" w:hAnsi="Arial"/>
                <w:bCs/>
              </w:rPr>
              <w:t>2</w:t>
            </w:r>
            <w:r w:rsidR="000209D5">
              <w:rPr>
                <w:rFonts w:ascii="Arial" w:hAnsi="Arial"/>
                <w:bCs/>
              </w:rPr>
              <w:t>6</w:t>
            </w:r>
            <w:r w:rsidR="00AC5259">
              <w:t xml:space="preserve">, </w:t>
            </w:r>
            <w:r w:rsidR="00AC5259" w:rsidRPr="00AC5259">
              <w:rPr>
                <w:rFonts w:ascii="Arial" w:hAnsi="Arial"/>
                <w:bCs/>
              </w:rPr>
              <w:t xml:space="preserve">Table A1-1 and Table A1-2 to include the max antenna gain and other minor edits. There </w:t>
            </w:r>
            <w:proofErr w:type="gramStart"/>
            <w:r w:rsidR="00AC5259" w:rsidRPr="00AC5259">
              <w:rPr>
                <w:rFonts w:ascii="Arial" w:hAnsi="Arial"/>
                <w:bCs/>
              </w:rPr>
              <w:t>is</w:t>
            </w:r>
            <w:proofErr w:type="gramEnd"/>
            <w:r w:rsidR="00AC5259" w:rsidRPr="00AC5259">
              <w:rPr>
                <w:rFonts w:ascii="Arial" w:hAnsi="Arial"/>
                <w:bCs/>
              </w:rPr>
              <w:t xml:space="preserve"> no proposed changes to annex 2 of Document 5B/355 Annex 26.</w:t>
            </w:r>
          </w:p>
        </w:tc>
      </w:tr>
    </w:tbl>
    <w:p w14:paraId="20AC5EE4" w14:textId="77777777" w:rsidR="00696704" w:rsidRDefault="00696704" w:rsidP="00696704"/>
    <w:p w14:paraId="0FC11B63" w14:textId="77777777"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14:paraId="1C69BFA7" w14:textId="77777777" w:rsidTr="008746DC">
        <w:trPr>
          <w:cantSplit/>
        </w:trPr>
        <w:tc>
          <w:tcPr>
            <w:tcW w:w="6487" w:type="dxa"/>
            <w:vAlign w:val="center"/>
          </w:tcPr>
          <w:p w14:paraId="7E444E2C" w14:textId="77777777" w:rsidR="007B32DD" w:rsidRPr="00D8032B" w:rsidRDefault="007B32DD" w:rsidP="008746D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D77EA71" w14:textId="351B9AA5" w:rsidR="007B32DD" w:rsidRDefault="00F86195" w:rsidP="008746DC">
            <w:pPr>
              <w:shd w:val="solid" w:color="FFFFFF" w:fill="FFFFFF"/>
              <w:spacing w:before="0" w:line="240" w:lineRule="atLeast"/>
            </w:pPr>
            <w:bookmarkStart w:id="0" w:name="ditulogo"/>
            <w:bookmarkEnd w:id="0"/>
            <w:r>
              <w:rPr>
                <w:noProof/>
                <w:lang w:eastAsia="en-GB"/>
              </w:rPr>
              <w:drawing>
                <wp:inline distT="0" distB="0" distL="0" distR="0" wp14:anchorId="7F088B19" wp14:editId="05CD32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B32DD" w:rsidRPr="0051782D" w14:paraId="05F553A4" w14:textId="77777777" w:rsidTr="008746DC">
        <w:trPr>
          <w:cantSplit/>
        </w:trPr>
        <w:tc>
          <w:tcPr>
            <w:tcW w:w="6487" w:type="dxa"/>
            <w:tcBorders>
              <w:bottom w:val="single" w:sz="12" w:space="0" w:color="auto"/>
            </w:tcBorders>
          </w:tcPr>
          <w:p w14:paraId="1FEA31E7" w14:textId="77777777" w:rsidR="007B32DD" w:rsidRPr="00163271" w:rsidRDefault="007B32DD" w:rsidP="008746D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6892249" w14:textId="77777777" w:rsidR="007B32DD" w:rsidRPr="0051782D" w:rsidRDefault="007B32DD" w:rsidP="008746DC">
            <w:pPr>
              <w:shd w:val="solid" w:color="FFFFFF" w:fill="FFFFFF"/>
              <w:spacing w:before="0" w:after="48" w:line="240" w:lineRule="atLeast"/>
              <w:rPr>
                <w:sz w:val="22"/>
                <w:szCs w:val="22"/>
                <w:lang w:val="en-US"/>
              </w:rPr>
            </w:pPr>
          </w:p>
        </w:tc>
      </w:tr>
      <w:tr w:rsidR="007B32DD" w:rsidRPr="00710D66" w14:paraId="3DD95520" w14:textId="77777777" w:rsidTr="008746DC">
        <w:trPr>
          <w:cantSplit/>
        </w:trPr>
        <w:tc>
          <w:tcPr>
            <w:tcW w:w="6487" w:type="dxa"/>
            <w:tcBorders>
              <w:top w:val="single" w:sz="12" w:space="0" w:color="auto"/>
            </w:tcBorders>
          </w:tcPr>
          <w:p w14:paraId="2F967DA4" w14:textId="77777777" w:rsidR="007B32DD" w:rsidRPr="0051782D" w:rsidRDefault="007B32DD" w:rsidP="008746D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5EC5DC" w14:textId="77777777" w:rsidR="007B32DD" w:rsidRPr="00710D66" w:rsidRDefault="007B32DD" w:rsidP="008746DC">
            <w:pPr>
              <w:shd w:val="solid" w:color="FFFFFF" w:fill="FFFFFF"/>
              <w:spacing w:before="0" w:after="48" w:line="240" w:lineRule="atLeast"/>
              <w:rPr>
                <w:lang w:val="en-US"/>
              </w:rPr>
            </w:pPr>
          </w:p>
        </w:tc>
      </w:tr>
      <w:tr w:rsidR="007B32DD" w:rsidRPr="001D3C46" w14:paraId="611147E3" w14:textId="77777777" w:rsidTr="008746DC">
        <w:trPr>
          <w:cantSplit/>
        </w:trPr>
        <w:tc>
          <w:tcPr>
            <w:tcW w:w="6487" w:type="dxa"/>
            <w:vMerge w:val="restart"/>
          </w:tcPr>
          <w:p w14:paraId="55A37C0C" w14:textId="2237E199" w:rsidR="007B32DD"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0209D5">
              <w:rPr>
                <w:rFonts w:ascii="Verdana" w:hAnsi="Verdana"/>
                <w:bCs/>
                <w:sz w:val="20"/>
                <w:lang w:eastAsia="zh-CN"/>
              </w:rPr>
              <w:t>35</w:t>
            </w:r>
            <w:r w:rsidR="00F92186">
              <w:rPr>
                <w:rFonts w:ascii="Verdana" w:hAnsi="Verdana"/>
                <w:bCs/>
                <w:sz w:val="20"/>
                <w:lang w:eastAsia="zh-CN"/>
              </w:rPr>
              <w:t>5</w:t>
            </w:r>
            <w:r w:rsidR="0069797D">
              <w:rPr>
                <w:rFonts w:ascii="Verdana" w:hAnsi="Verdana"/>
                <w:bCs/>
                <w:sz w:val="20"/>
                <w:lang w:eastAsia="zh-CN"/>
              </w:rPr>
              <w:t xml:space="preserve"> Annex </w:t>
            </w:r>
            <w:r w:rsidR="008970C3">
              <w:rPr>
                <w:rFonts w:ascii="Verdana" w:hAnsi="Verdana"/>
                <w:bCs/>
                <w:sz w:val="20"/>
                <w:lang w:eastAsia="zh-CN"/>
              </w:rPr>
              <w:t>2</w:t>
            </w:r>
            <w:r w:rsidR="000209D5">
              <w:rPr>
                <w:rFonts w:ascii="Verdana" w:hAnsi="Verdana"/>
                <w:bCs/>
                <w:sz w:val="20"/>
                <w:lang w:eastAsia="zh-CN"/>
              </w:rPr>
              <w:t>6</w:t>
            </w:r>
          </w:p>
          <w:p w14:paraId="7BDAC6E0" w14:textId="7123F940" w:rsidR="007B32DD" w:rsidRPr="00982084"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B4005F">
              <w:rPr>
                <w:rFonts w:ascii="Verdana" w:hAnsi="Verdana"/>
                <w:sz w:val="20"/>
              </w:rPr>
              <w:t xml:space="preserve">New Report ITU-R </w:t>
            </w:r>
            <w:proofErr w:type="gramStart"/>
            <w:r w:rsidR="00B4005F">
              <w:rPr>
                <w:rFonts w:ascii="Verdana" w:hAnsi="Verdana"/>
                <w:sz w:val="20"/>
              </w:rPr>
              <w:t>M.[</w:t>
            </w:r>
            <w:proofErr w:type="gramEnd"/>
            <w:r w:rsidR="00B4005F">
              <w:rPr>
                <w:rFonts w:ascii="Verdana" w:hAnsi="Verdana"/>
                <w:sz w:val="20"/>
              </w:rPr>
              <w:t>RADAR SIMULATIONS]</w:t>
            </w:r>
          </w:p>
        </w:tc>
        <w:tc>
          <w:tcPr>
            <w:tcW w:w="3402" w:type="dxa"/>
          </w:tcPr>
          <w:p w14:paraId="130C7C82" w14:textId="77777777" w:rsidR="007B32DD" w:rsidRPr="001D3C46" w:rsidRDefault="007B32DD" w:rsidP="008746D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14:paraId="483324E1" w14:textId="77777777" w:rsidTr="008746DC">
        <w:trPr>
          <w:cantSplit/>
        </w:trPr>
        <w:tc>
          <w:tcPr>
            <w:tcW w:w="6487" w:type="dxa"/>
            <w:vMerge/>
          </w:tcPr>
          <w:p w14:paraId="6EFFC64C" w14:textId="77777777" w:rsidR="007B32DD" w:rsidRDefault="007B32DD" w:rsidP="008746DC">
            <w:pPr>
              <w:spacing w:before="60"/>
              <w:jc w:val="center"/>
              <w:rPr>
                <w:b/>
                <w:smallCaps/>
                <w:sz w:val="32"/>
                <w:lang w:eastAsia="zh-CN"/>
              </w:rPr>
            </w:pPr>
          </w:p>
        </w:tc>
        <w:tc>
          <w:tcPr>
            <w:tcW w:w="3402" w:type="dxa"/>
          </w:tcPr>
          <w:p w14:paraId="656754F5" w14:textId="0FF337E0" w:rsidR="007B32DD" w:rsidRPr="007B32DD" w:rsidRDefault="00AE6DDB" w:rsidP="008746D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F92186">
              <w:rPr>
                <w:rFonts w:ascii="Verdana" w:hAnsi="Verdana"/>
                <w:b/>
                <w:iCs/>
                <w:sz w:val="20"/>
                <w:lang w:eastAsia="zh-CN"/>
              </w:rPr>
              <w:t xml:space="preserve"> </w:t>
            </w:r>
            <w:r>
              <w:rPr>
                <w:rFonts w:ascii="Verdana" w:hAnsi="Verdana"/>
                <w:b/>
                <w:iCs/>
                <w:sz w:val="20"/>
                <w:lang w:eastAsia="zh-CN"/>
              </w:rPr>
              <w:t>November</w:t>
            </w:r>
            <w:r w:rsidR="003C38F0">
              <w:rPr>
                <w:rFonts w:ascii="Verdana" w:hAnsi="Verdana"/>
                <w:b/>
                <w:iCs/>
                <w:sz w:val="20"/>
                <w:lang w:eastAsia="zh-CN"/>
              </w:rPr>
              <w:t xml:space="preserve"> 20</w:t>
            </w:r>
            <w:r w:rsidR="00E14E04">
              <w:rPr>
                <w:rFonts w:ascii="Verdana" w:hAnsi="Verdana"/>
                <w:b/>
                <w:iCs/>
                <w:sz w:val="20"/>
                <w:lang w:eastAsia="zh-CN"/>
              </w:rPr>
              <w:t>2</w:t>
            </w:r>
            <w:r w:rsidR="00F92186">
              <w:rPr>
                <w:rFonts w:ascii="Verdana" w:hAnsi="Verdana"/>
                <w:b/>
                <w:iCs/>
                <w:sz w:val="20"/>
                <w:lang w:eastAsia="zh-CN"/>
              </w:rPr>
              <w:t>1</w:t>
            </w:r>
          </w:p>
        </w:tc>
      </w:tr>
      <w:tr w:rsidR="007B32DD" w:rsidRPr="001D3C46" w14:paraId="37486F49" w14:textId="77777777" w:rsidTr="008746DC">
        <w:trPr>
          <w:cantSplit/>
        </w:trPr>
        <w:tc>
          <w:tcPr>
            <w:tcW w:w="6487" w:type="dxa"/>
            <w:vMerge/>
          </w:tcPr>
          <w:p w14:paraId="6D1A9876" w14:textId="77777777" w:rsidR="007B32DD" w:rsidRDefault="007B32DD" w:rsidP="008746DC">
            <w:pPr>
              <w:spacing w:before="60"/>
              <w:jc w:val="center"/>
              <w:rPr>
                <w:b/>
                <w:smallCaps/>
                <w:sz w:val="32"/>
                <w:lang w:eastAsia="zh-CN"/>
              </w:rPr>
            </w:pPr>
          </w:p>
        </w:tc>
        <w:tc>
          <w:tcPr>
            <w:tcW w:w="3402" w:type="dxa"/>
          </w:tcPr>
          <w:p w14:paraId="3057E712" w14:textId="77777777" w:rsidR="007B32DD" w:rsidRPr="001D3C46" w:rsidRDefault="007B32DD" w:rsidP="008746D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14:paraId="2E8738D8" w14:textId="77777777" w:rsidTr="008746DC">
        <w:trPr>
          <w:cantSplit/>
        </w:trPr>
        <w:tc>
          <w:tcPr>
            <w:tcW w:w="9889" w:type="dxa"/>
            <w:gridSpan w:val="2"/>
          </w:tcPr>
          <w:p w14:paraId="70E223E0" w14:textId="77777777" w:rsidR="007B32DD" w:rsidRDefault="007B32DD" w:rsidP="008746DC">
            <w:pPr>
              <w:pStyle w:val="Source"/>
              <w:rPr>
                <w:lang w:eastAsia="zh-CN"/>
              </w:rPr>
            </w:pPr>
            <w:r>
              <w:rPr>
                <w:lang w:eastAsia="zh-CN"/>
              </w:rPr>
              <w:t>United States of America</w:t>
            </w:r>
          </w:p>
        </w:tc>
      </w:tr>
      <w:tr w:rsidR="007B32DD" w:rsidRPr="009F2ED2" w14:paraId="184BC0EA" w14:textId="77777777" w:rsidTr="008746DC">
        <w:trPr>
          <w:cantSplit/>
        </w:trPr>
        <w:tc>
          <w:tcPr>
            <w:tcW w:w="9889" w:type="dxa"/>
            <w:gridSpan w:val="2"/>
          </w:tcPr>
          <w:p w14:paraId="149C82AC" w14:textId="52B2325B" w:rsidR="003465ED" w:rsidRPr="003465ED" w:rsidRDefault="007B32DD" w:rsidP="003465ED">
            <w:pPr>
              <w:pStyle w:val="Title1"/>
              <w:rPr>
                <w:lang w:val="en-US" w:eastAsia="zh-CN"/>
              </w:rPr>
            </w:pPr>
            <w:r>
              <w:rPr>
                <w:lang w:val="en-US" w:eastAsia="zh-CN"/>
              </w:rPr>
              <w:t xml:space="preserve">Proposed updates to </w:t>
            </w:r>
            <w:r w:rsidR="00B4005F">
              <w:rPr>
                <w:lang w:val="en-US" w:eastAsia="zh-CN"/>
              </w:rPr>
              <w:t>working document towards a preliminary draft new</w:t>
            </w:r>
            <w:r w:rsidRPr="00AC644A">
              <w:rPr>
                <w:lang w:val="en-US" w:eastAsia="zh-CN"/>
              </w:rPr>
              <w:t xml:space="preserve"> report</w:t>
            </w:r>
            <w:r w:rsidR="00B4005F">
              <w:rPr>
                <w:lang w:val="en-US" w:eastAsia="zh-CN"/>
              </w:rPr>
              <w:t xml:space="preserve"> </w:t>
            </w:r>
            <w:r w:rsidRPr="00AC644A">
              <w:rPr>
                <w:lang w:val="en-US" w:eastAsia="zh-CN"/>
              </w:rPr>
              <w:t>i</w:t>
            </w:r>
            <w:r>
              <w:rPr>
                <w:lang w:val="en-US" w:eastAsia="zh-CN"/>
              </w:rPr>
              <w:t xml:space="preserve">tu-r </w:t>
            </w:r>
            <w:proofErr w:type="gramStart"/>
            <w:r w:rsidRPr="0009073B">
              <w:rPr>
                <w:lang w:val="en-US" w:eastAsia="zh-CN"/>
              </w:rPr>
              <w:t>M.[</w:t>
            </w:r>
            <w:proofErr w:type="gramEnd"/>
            <w:r w:rsidRPr="0009073B">
              <w:rPr>
                <w:lang w:val="en-US" w:eastAsia="zh-CN"/>
              </w:rPr>
              <w:t>radar simulations]</w:t>
            </w:r>
          </w:p>
          <w:p w14:paraId="534DCFE8" w14:textId="77777777"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6B2DE5CC" w14:textId="77777777"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5AD5C03D" w14:textId="77777777"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14:paraId="553CCB30" w14:textId="77777777" w:rsidR="007B32DD" w:rsidRPr="009F2ED2" w:rsidRDefault="007B32DD" w:rsidP="008746DC">
            <w:pPr>
              <w:pStyle w:val="Title3"/>
              <w:rPr>
                <w:lang w:val="en-US" w:eastAsia="zh-CN"/>
              </w:rPr>
            </w:pPr>
          </w:p>
        </w:tc>
      </w:tr>
      <w:tr w:rsidR="007B32DD" w14:paraId="53441549" w14:textId="77777777" w:rsidTr="008746DC">
        <w:trPr>
          <w:cantSplit/>
        </w:trPr>
        <w:tc>
          <w:tcPr>
            <w:tcW w:w="9889" w:type="dxa"/>
            <w:gridSpan w:val="2"/>
          </w:tcPr>
          <w:p w14:paraId="2D3487A2" w14:textId="77777777" w:rsidR="007B32DD" w:rsidRDefault="007B32DD" w:rsidP="008746DC">
            <w:pPr>
              <w:pStyle w:val="Title1"/>
              <w:rPr>
                <w:lang w:eastAsia="zh-CN"/>
              </w:rPr>
            </w:pPr>
          </w:p>
        </w:tc>
      </w:tr>
    </w:tbl>
    <w:p w14:paraId="75F17DA3" w14:textId="77777777" w:rsidR="003465ED" w:rsidRPr="00CF76AA" w:rsidRDefault="003465ED" w:rsidP="003465ED">
      <w:pPr>
        <w:rPr>
          <w:b/>
          <w:lang w:val="en-US" w:eastAsia="zh-CN"/>
        </w:rPr>
      </w:pPr>
      <w:r w:rsidRPr="00CF76AA">
        <w:rPr>
          <w:b/>
          <w:lang w:val="en-US" w:eastAsia="zh-CN"/>
        </w:rPr>
        <w:t>Introduction</w:t>
      </w:r>
    </w:p>
    <w:p w14:paraId="4C6DDA8A" w14:textId="1A07AEFA" w:rsidR="003465ED" w:rsidRPr="00CF76AA" w:rsidRDefault="0038175F" w:rsidP="003465ED">
      <w:pPr>
        <w:rPr>
          <w:bCs/>
          <w:lang w:eastAsia="zh-CN"/>
        </w:rPr>
      </w:pPr>
      <w:r w:rsidRPr="0038175F">
        <w:rPr>
          <w:bCs/>
          <w:lang w:eastAsia="zh-CN"/>
        </w:rPr>
        <w:t xml:space="preserve">This contribution provides updates to annex 1 of </w:t>
      </w:r>
      <w:r w:rsidR="00B4005F">
        <w:rPr>
          <w:bCs/>
          <w:lang w:eastAsia="zh-CN"/>
        </w:rPr>
        <w:t>D</w:t>
      </w:r>
      <w:r w:rsidRPr="0038175F">
        <w:rPr>
          <w:bCs/>
          <w:lang w:eastAsia="zh-CN"/>
        </w:rPr>
        <w:t>ocument 5B/</w:t>
      </w:r>
      <w:r w:rsidR="000209D5">
        <w:rPr>
          <w:bCs/>
          <w:lang w:eastAsia="zh-CN"/>
        </w:rPr>
        <w:t>35</w:t>
      </w:r>
      <w:r w:rsidR="00F92186">
        <w:rPr>
          <w:bCs/>
          <w:lang w:eastAsia="zh-CN"/>
        </w:rPr>
        <w:t>5</w:t>
      </w:r>
      <w:r w:rsidRPr="0038175F">
        <w:rPr>
          <w:bCs/>
          <w:lang w:eastAsia="zh-CN"/>
        </w:rPr>
        <w:t xml:space="preserve"> </w:t>
      </w:r>
      <w:r w:rsidR="00B4005F">
        <w:rPr>
          <w:bCs/>
          <w:lang w:eastAsia="zh-CN"/>
        </w:rPr>
        <w:t>A</w:t>
      </w:r>
      <w:r w:rsidRPr="0038175F">
        <w:rPr>
          <w:bCs/>
          <w:lang w:eastAsia="zh-CN"/>
        </w:rPr>
        <w:t xml:space="preserve">nnex </w:t>
      </w:r>
      <w:r w:rsidR="008970C3">
        <w:rPr>
          <w:bCs/>
          <w:lang w:eastAsia="zh-CN"/>
        </w:rPr>
        <w:t>2</w:t>
      </w:r>
      <w:r w:rsidR="000209D5">
        <w:rPr>
          <w:bCs/>
          <w:lang w:eastAsia="zh-CN"/>
        </w:rPr>
        <w:t>6</w:t>
      </w:r>
      <w:r w:rsidR="00AC5259">
        <w:rPr>
          <w:bCs/>
          <w:lang w:eastAsia="zh-CN"/>
        </w:rPr>
        <w:t>,</w:t>
      </w:r>
      <w:r w:rsidRPr="0038175F">
        <w:rPr>
          <w:bCs/>
          <w:lang w:eastAsia="zh-CN"/>
        </w:rPr>
        <w:t xml:space="preserve"> </w:t>
      </w:r>
      <w:r w:rsidR="00BA58D6" w:rsidRPr="00CC1C43">
        <w:rPr>
          <w:bCs/>
          <w:lang w:eastAsia="zh-CN"/>
        </w:rPr>
        <w:t>Table A1-</w:t>
      </w:r>
      <w:proofErr w:type="gramStart"/>
      <w:r w:rsidR="00BA58D6" w:rsidRPr="00CC1C43">
        <w:rPr>
          <w:bCs/>
          <w:lang w:eastAsia="zh-CN"/>
        </w:rPr>
        <w:t>1</w:t>
      </w:r>
      <w:proofErr w:type="gramEnd"/>
      <w:r w:rsidR="00BA58D6" w:rsidRPr="00CC1C43">
        <w:rPr>
          <w:bCs/>
          <w:lang w:eastAsia="zh-CN"/>
        </w:rPr>
        <w:t xml:space="preserve"> and Table A1-2</w:t>
      </w:r>
      <w:r w:rsidR="00FE6F4F" w:rsidRPr="00CC1C43">
        <w:rPr>
          <w:bCs/>
          <w:lang w:eastAsia="zh-CN"/>
        </w:rPr>
        <w:t xml:space="preserve"> to include the max antenna gain and other minor edits</w:t>
      </w:r>
      <w:r w:rsidRPr="0038175F">
        <w:rPr>
          <w:bCs/>
          <w:lang w:eastAsia="zh-CN"/>
        </w:rPr>
        <w:t>.</w:t>
      </w:r>
      <w:r w:rsidR="00B4005F">
        <w:rPr>
          <w:bCs/>
          <w:lang w:eastAsia="zh-CN"/>
        </w:rPr>
        <w:t xml:space="preserve"> There is no proposed change to annex 2 of Document 5B/</w:t>
      </w:r>
      <w:r w:rsidR="000209D5">
        <w:rPr>
          <w:bCs/>
          <w:lang w:eastAsia="zh-CN"/>
        </w:rPr>
        <w:t>35</w:t>
      </w:r>
      <w:r w:rsidR="00B4005F">
        <w:rPr>
          <w:bCs/>
          <w:lang w:eastAsia="zh-CN"/>
        </w:rPr>
        <w:t>5 Annex 2</w:t>
      </w:r>
      <w:r w:rsidR="000209D5">
        <w:rPr>
          <w:bCs/>
          <w:lang w:eastAsia="zh-CN"/>
        </w:rPr>
        <w:t>6</w:t>
      </w:r>
      <w:r w:rsidR="00B4005F">
        <w:rPr>
          <w:bCs/>
          <w:lang w:eastAsia="zh-CN"/>
        </w:rPr>
        <w:t>.</w:t>
      </w:r>
    </w:p>
    <w:p w14:paraId="2D65B195" w14:textId="77777777" w:rsidR="003465ED" w:rsidRPr="00CF76AA" w:rsidRDefault="003465ED" w:rsidP="003465ED">
      <w:pPr>
        <w:rPr>
          <w:bCs/>
          <w:lang w:eastAsia="zh-CN"/>
        </w:rPr>
      </w:pPr>
    </w:p>
    <w:p w14:paraId="315A659D" w14:textId="77777777" w:rsidR="003465ED" w:rsidRDefault="003465ED" w:rsidP="003465ED">
      <w:pPr>
        <w:rPr>
          <w:lang w:val="en-US" w:eastAsia="zh-CN"/>
        </w:rPr>
      </w:pPr>
    </w:p>
    <w:p w14:paraId="73F9129F" w14:textId="77777777" w:rsidR="003465ED" w:rsidRPr="00CF76AA" w:rsidRDefault="003465ED" w:rsidP="003465ED">
      <w:pPr>
        <w:rPr>
          <w:lang w:val="en-US" w:eastAsia="zh-CN"/>
        </w:rPr>
      </w:pPr>
    </w:p>
    <w:p w14:paraId="354C4EC1" w14:textId="77777777"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14:paraId="4B7618A8" w14:textId="77777777" w:rsidR="0009073B" w:rsidRDefault="0009073B" w:rsidP="0009073B">
      <w:pPr>
        <w:pStyle w:val="Title1"/>
        <w:rPr>
          <w:lang w:val="en-US"/>
        </w:rPr>
      </w:pPr>
      <w:r>
        <w:rPr>
          <w:lang w:val="en-US"/>
        </w:rPr>
        <w:t>ATTACHMENT</w:t>
      </w:r>
    </w:p>
    <w:p w14:paraId="0C9CB702" w14:textId="07867792" w:rsidR="0009073B" w:rsidRPr="00B9369D" w:rsidRDefault="00F64001" w:rsidP="0009073B">
      <w:pPr>
        <w:pStyle w:val="Title2"/>
        <w:rPr>
          <w:lang w:val="en-US"/>
        </w:rPr>
      </w:pPr>
      <w:r w:rsidRPr="00F64001">
        <w:rPr>
          <w:lang w:val="en-US"/>
        </w:rPr>
        <w:t>proposed updates to w</w:t>
      </w:r>
      <w:r w:rsidR="00B4005F">
        <w:rPr>
          <w:lang w:val="en-US"/>
        </w:rPr>
        <w:t>orking document towards a preliminary draft new</w:t>
      </w:r>
      <w:r w:rsidRPr="00F64001">
        <w:rPr>
          <w:lang w:val="en-US"/>
        </w:rPr>
        <w:t xml:space="preserve"> report</w:t>
      </w:r>
      <w:r w:rsidR="00B4005F">
        <w:rPr>
          <w:lang w:val="en-US"/>
        </w:rPr>
        <w:t xml:space="preserve"> </w:t>
      </w:r>
      <w:r w:rsidRPr="00F64001">
        <w:rPr>
          <w:lang w:val="en-US"/>
        </w:rPr>
        <w:t xml:space="preserve">itu-r </w:t>
      </w:r>
      <w:proofErr w:type="gramStart"/>
      <w:r w:rsidRPr="00F64001">
        <w:rPr>
          <w:lang w:val="en-US"/>
        </w:rPr>
        <w:t>M.[</w:t>
      </w:r>
      <w:proofErr w:type="gramEnd"/>
      <w:r w:rsidRPr="00F64001">
        <w:rPr>
          <w:lang w:val="en-US"/>
        </w:rPr>
        <w:t>radar simulations]</w:t>
      </w:r>
    </w:p>
    <w:p w14:paraId="73257043" w14:textId="77777777" w:rsidR="0009073B" w:rsidRPr="00864C2D" w:rsidRDefault="00F64001" w:rsidP="0009073B">
      <w:pPr>
        <w:pStyle w:val="Title3"/>
        <w:rPr>
          <w:b/>
          <w:lang w:val="en-US"/>
        </w:rPr>
      </w:pPr>
      <w:r w:rsidRPr="00F64001">
        <w:rPr>
          <w:b/>
          <w:lang w:val="en-US"/>
        </w:rPr>
        <w:t>Simulations of performance for specific primary surveillance radars</w:t>
      </w:r>
    </w:p>
    <w:p w14:paraId="7E509E71" w14:textId="2FAF279E" w:rsidR="0009073B" w:rsidRDefault="0009073B" w:rsidP="0009073B">
      <w:pPr>
        <w:rPr>
          <w:lang w:val="en-US"/>
        </w:rPr>
      </w:pPr>
    </w:p>
    <w:p w14:paraId="009298ED" w14:textId="77777777" w:rsidR="00476AEA" w:rsidRPr="00A44562" w:rsidRDefault="00476AEA" w:rsidP="00476AEA">
      <w:pPr>
        <w:keepNext/>
        <w:spacing w:before="360"/>
        <w:rPr>
          <w:rFonts w:ascii="Times" w:hAnsi="Times"/>
          <w:b/>
        </w:rPr>
      </w:pPr>
      <w:r w:rsidRPr="00A44562">
        <w:rPr>
          <w:rFonts w:ascii="Times" w:hAnsi="Times"/>
          <w:b/>
        </w:rPr>
        <w:t>Scope</w:t>
      </w:r>
    </w:p>
    <w:p w14:paraId="130165C3" w14:textId="77777777" w:rsidR="00476AEA" w:rsidRPr="00A44562" w:rsidRDefault="00476AEA" w:rsidP="00476AEA"/>
    <w:p w14:paraId="37A99D05" w14:textId="77777777" w:rsidR="00476AEA" w:rsidRPr="00A44562" w:rsidRDefault="00476AEA" w:rsidP="00476AEA">
      <w:pPr>
        <w:keepNext/>
        <w:spacing w:before="160"/>
        <w:rPr>
          <w:rFonts w:ascii="Times" w:hAnsi="Times"/>
          <w:b/>
        </w:rPr>
      </w:pPr>
      <w:r w:rsidRPr="00A44562">
        <w:rPr>
          <w:rFonts w:ascii="Times" w:hAnsi="Times"/>
          <w:b/>
        </w:rPr>
        <w:t>Keywords</w:t>
      </w:r>
    </w:p>
    <w:p w14:paraId="00F98A1F" w14:textId="77777777" w:rsidR="00476AEA" w:rsidRPr="00A44562" w:rsidRDefault="00476AEA" w:rsidP="00476AEA">
      <w:pPr>
        <w:rPr>
          <w:bCs/>
        </w:rPr>
      </w:pPr>
      <w:r w:rsidRPr="00A44562">
        <w:t>Radar, pulse compression filter, probability of detection, wideband communication signals.</w:t>
      </w:r>
    </w:p>
    <w:p w14:paraId="00347306" w14:textId="77777777" w:rsidR="00476AEA" w:rsidRPr="00A44562" w:rsidRDefault="00476AEA" w:rsidP="00476AEA">
      <w:pPr>
        <w:keepNext/>
        <w:spacing w:before="160"/>
        <w:rPr>
          <w:rFonts w:ascii="Times" w:hAnsi="Times"/>
          <w:b/>
        </w:rPr>
      </w:pPr>
      <w:r w:rsidRPr="00A44562">
        <w:rPr>
          <w:rFonts w:ascii="Times" w:hAnsi="Times"/>
          <w:b/>
        </w:rPr>
        <w:t>Glossary / Abbreviations</w:t>
      </w:r>
    </w:p>
    <w:p w14:paraId="772D63A7" w14:textId="77777777" w:rsidR="00476AEA" w:rsidRPr="00A44562" w:rsidRDefault="00476AEA" w:rsidP="00476AEA">
      <w:pPr>
        <w:tabs>
          <w:tab w:val="clear" w:pos="1134"/>
          <w:tab w:val="left" w:pos="1701"/>
        </w:tabs>
        <w:spacing w:before="60"/>
        <w:rPr>
          <w:bCs/>
        </w:rPr>
      </w:pPr>
      <w:r w:rsidRPr="00A44562">
        <w:rPr>
          <w:bCs/>
        </w:rPr>
        <w:t>A/D:</w:t>
      </w:r>
      <w:r w:rsidRPr="00A44562">
        <w:rPr>
          <w:bCs/>
        </w:rPr>
        <w:tab/>
        <w:t>Analog-to-digital converters</w:t>
      </w:r>
    </w:p>
    <w:p w14:paraId="2354E508" w14:textId="77777777" w:rsidR="00476AEA" w:rsidRPr="00A44562" w:rsidRDefault="00476AEA" w:rsidP="00476AEA">
      <w:pPr>
        <w:tabs>
          <w:tab w:val="clear" w:pos="1134"/>
          <w:tab w:val="left" w:pos="1701"/>
        </w:tabs>
        <w:spacing w:before="60"/>
        <w:rPr>
          <w:bCs/>
        </w:rPr>
      </w:pPr>
      <w:r w:rsidRPr="00A44562">
        <w:rPr>
          <w:bCs/>
        </w:rPr>
        <w:t>ATC:</w:t>
      </w:r>
      <w:r w:rsidRPr="00A44562">
        <w:rPr>
          <w:bCs/>
        </w:rPr>
        <w:tab/>
        <w:t xml:space="preserve">Air traffic control </w:t>
      </w:r>
    </w:p>
    <w:p w14:paraId="0AE32C84" w14:textId="77777777" w:rsidR="00476AEA" w:rsidRPr="00A44562" w:rsidRDefault="00476AEA" w:rsidP="00476AEA">
      <w:pPr>
        <w:tabs>
          <w:tab w:val="clear" w:pos="1134"/>
          <w:tab w:val="left" w:pos="1701"/>
        </w:tabs>
        <w:spacing w:before="60"/>
        <w:rPr>
          <w:bCs/>
        </w:rPr>
      </w:pPr>
      <w:r w:rsidRPr="00A44562">
        <w:rPr>
          <w:bCs/>
        </w:rPr>
        <w:t>BPF:</w:t>
      </w:r>
      <w:r w:rsidRPr="00A44562">
        <w:rPr>
          <w:bCs/>
        </w:rPr>
        <w:tab/>
        <w:t>Bandpass filter</w:t>
      </w:r>
    </w:p>
    <w:p w14:paraId="482F77CE" w14:textId="77777777" w:rsidR="00476AEA" w:rsidRPr="00A44562" w:rsidRDefault="00476AEA" w:rsidP="00476AEA">
      <w:pPr>
        <w:tabs>
          <w:tab w:val="clear" w:pos="1134"/>
          <w:tab w:val="left" w:pos="1701"/>
        </w:tabs>
        <w:spacing w:before="60"/>
        <w:rPr>
          <w:bCs/>
        </w:rPr>
      </w:pPr>
      <w:r w:rsidRPr="00A44562">
        <w:rPr>
          <w:bCs/>
        </w:rPr>
        <w:t>CA-CFAR:</w:t>
      </w:r>
      <w:r w:rsidRPr="00A44562">
        <w:rPr>
          <w:bCs/>
        </w:rPr>
        <w:tab/>
        <w:t>Cell averaging CFAR</w:t>
      </w:r>
    </w:p>
    <w:p w14:paraId="6013E7FC" w14:textId="77777777" w:rsidR="00476AEA" w:rsidRPr="00A44562" w:rsidRDefault="00476AEA" w:rsidP="00476AEA">
      <w:pPr>
        <w:tabs>
          <w:tab w:val="clear" w:pos="1134"/>
          <w:tab w:val="left" w:pos="1701"/>
        </w:tabs>
        <w:spacing w:before="60"/>
        <w:rPr>
          <w:bCs/>
        </w:rPr>
      </w:pPr>
      <w:r w:rsidRPr="00A44562">
        <w:rPr>
          <w:bCs/>
        </w:rPr>
        <w:t>CIC:</w:t>
      </w:r>
      <w:r w:rsidRPr="00A44562">
        <w:rPr>
          <w:bCs/>
        </w:rPr>
        <w:tab/>
        <w:t>Cascaded integrator comb</w:t>
      </w:r>
    </w:p>
    <w:p w14:paraId="76B799B1" w14:textId="77777777" w:rsidR="00476AEA" w:rsidRPr="00A44562" w:rsidRDefault="00476AEA" w:rsidP="00476AEA">
      <w:pPr>
        <w:tabs>
          <w:tab w:val="clear" w:pos="1134"/>
          <w:tab w:val="left" w:pos="1701"/>
        </w:tabs>
        <w:spacing w:before="60"/>
        <w:rPr>
          <w:bCs/>
        </w:rPr>
      </w:pPr>
      <w:r w:rsidRPr="00A44562">
        <w:rPr>
          <w:bCs/>
        </w:rPr>
        <w:t>CFAR:</w:t>
      </w:r>
      <w:r w:rsidRPr="00A44562">
        <w:rPr>
          <w:bCs/>
        </w:rPr>
        <w:tab/>
        <w:t>Constant false alarm rate</w:t>
      </w:r>
    </w:p>
    <w:p w14:paraId="7C9011C2" w14:textId="77777777" w:rsidR="00476AEA" w:rsidRPr="00A44562" w:rsidRDefault="00476AEA" w:rsidP="00476AEA">
      <w:pPr>
        <w:tabs>
          <w:tab w:val="clear" w:pos="1134"/>
          <w:tab w:val="left" w:pos="1701"/>
        </w:tabs>
        <w:spacing w:before="60"/>
        <w:rPr>
          <w:bCs/>
        </w:rPr>
      </w:pPr>
      <w:r w:rsidRPr="00A44562">
        <w:rPr>
          <w:bCs/>
        </w:rPr>
        <w:t>CPI:</w:t>
      </w:r>
      <w:r w:rsidRPr="00A44562">
        <w:rPr>
          <w:bCs/>
        </w:rPr>
        <w:tab/>
        <w:t>Coherent processing interval</w:t>
      </w:r>
    </w:p>
    <w:p w14:paraId="3E06466C" w14:textId="77777777" w:rsidR="00476AEA" w:rsidRPr="00A44562" w:rsidRDefault="00476AEA" w:rsidP="00476AEA">
      <w:pPr>
        <w:tabs>
          <w:tab w:val="clear" w:pos="1134"/>
          <w:tab w:val="left" w:pos="1701"/>
        </w:tabs>
        <w:spacing w:before="60"/>
        <w:rPr>
          <w:bCs/>
        </w:rPr>
      </w:pPr>
      <w:r w:rsidRPr="00A44562">
        <w:rPr>
          <w:bCs/>
        </w:rPr>
        <w:t>CUT:</w:t>
      </w:r>
      <w:r w:rsidRPr="00A44562">
        <w:rPr>
          <w:bCs/>
        </w:rPr>
        <w:tab/>
        <w:t>Cell under test</w:t>
      </w:r>
    </w:p>
    <w:p w14:paraId="11C87C52"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DFT:</w:t>
      </w:r>
      <w:r w:rsidRPr="00A44562">
        <w:tab/>
      </w:r>
      <w:r w:rsidRPr="00A44562">
        <w:tab/>
        <w:t>Discrete Fourier transform</w:t>
      </w:r>
    </w:p>
    <w:p w14:paraId="53561C85"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DSP:</w:t>
      </w:r>
      <w:r w:rsidRPr="00A44562">
        <w:tab/>
      </w:r>
      <w:r w:rsidRPr="00A44562">
        <w:tab/>
        <w:t>Digital signal processing</w:t>
      </w:r>
    </w:p>
    <w:p w14:paraId="29910624"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FFT:</w:t>
      </w:r>
      <w:r w:rsidRPr="00A44562">
        <w:tab/>
      </w:r>
      <w:r w:rsidRPr="00A44562">
        <w:tab/>
        <w:t>Fast Fourier transform</w:t>
      </w:r>
    </w:p>
    <w:p w14:paraId="3BA5552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IF:</w:t>
      </w:r>
      <w:r w:rsidRPr="00A44562">
        <w:tab/>
      </w:r>
      <w:r w:rsidRPr="00A44562">
        <w:tab/>
        <w:t>Intermediate frequency</w:t>
      </w:r>
    </w:p>
    <w:p w14:paraId="50C10E0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rPr>
          <w:i/>
          <w:iCs/>
        </w:rPr>
        <w:t>I/N:</w:t>
      </w:r>
      <w:r w:rsidRPr="00A44562">
        <w:tab/>
      </w:r>
      <w:r w:rsidRPr="00A44562">
        <w:tab/>
        <w:t>Interference to noise ratio</w:t>
      </w:r>
    </w:p>
    <w:p w14:paraId="1944710C" w14:textId="77777777" w:rsidR="00476AEA" w:rsidRPr="00A44562" w:rsidRDefault="00476AEA" w:rsidP="00476AEA">
      <w:pPr>
        <w:tabs>
          <w:tab w:val="clear" w:pos="1134"/>
          <w:tab w:val="left" w:pos="1701"/>
        </w:tabs>
        <w:spacing w:before="60"/>
        <w:rPr>
          <w:bCs/>
        </w:rPr>
      </w:pPr>
      <w:r w:rsidRPr="00A44562">
        <w:rPr>
          <w:bCs/>
        </w:rPr>
        <w:t>LFM:</w:t>
      </w:r>
      <w:r w:rsidRPr="00A44562">
        <w:rPr>
          <w:bCs/>
        </w:rPr>
        <w:tab/>
        <w:t>Linear frequency modulation</w:t>
      </w:r>
    </w:p>
    <w:p w14:paraId="71B1A3E9" w14:textId="77777777" w:rsidR="00476AEA" w:rsidRPr="00A44562" w:rsidRDefault="00476AEA" w:rsidP="00476AEA">
      <w:pPr>
        <w:tabs>
          <w:tab w:val="clear" w:pos="1134"/>
          <w:tab w:val="left" w:pos="1701"/>
        </w:tabs>
        <w:spacing w:before="60"/>
        <w:rPr>
          <w:bCs/>
        </w:rPr>
      </w:pPr>
      <w:r w:rsidRPr="00A44562">
        <w:rPr>
          <w:bCs/>
        </w:rPr>
        <w:t>LNA:</w:t>
      </w:r>
      <w:r w:rsidRPr="00A44562">
        <w:rPr>
          <w:bCs/>
        </w:rPr>
        <w:tab/>
        <w:t>Low-noise amplifier</w:t>
      </w:r>
    </w:p>
    <w:p w14:paraId="46EA1795" w14:textId="77777777" w:rsidR="00476AEA" w:rsidRPr="00A44562" w:rsidRDefault="00476AEA" w:rsidP="00476AEA">
      <w:pPr>
        <w:tabs>
          <w:tab w:val="clear" w:pos="1134"/>
          <w:tab w:val="left" w:pos="1701"/>
        </w:tabs>
        <w:spacing w:before="60"/>
        <w:rPr>
          <w:bCs/>
        </w:rPr>
      </w:pPr>
      <w:r w:rsidRPr="00A44562">
        <w:rPr>
          <w:bCs/>
        </w:rPr>
        <w:t>LP:</w:t>
      </w:r>
      <w:r w:rsidRPr="00A44562">
        <w:rPr>
          <w:bCs/>
        </w:rPr>
        <w:tab/>
        <w:t>Long pulse</w:t>
      </w:r>
    </w:p>
    <w:p w14:paraId="1D978560" w14:textId="77777777" w:rsidR="00476AEA" w:rsidRPr="00A44562" w:rsidRDefault="00476AEA" w:rsidP="00476AEA">
      <w:pPr>
        <w:tabs>
          <w:tab w:val="clear" w:pos="1134"/>
          <w:tab w:val="left" w:pos="1701"/>
        </w:tabs>
        <w:spacing w:before="60"/>
        <w:rPr>
          <w:bCs/>
        </w:rPr>
      </w:pPr>
      <w:r w:rsidRPr="00A44562">
        <w:rPr>
          <w:bCs/>
        </w:rPr>
        <w:t>MP:</w:t>
      </w:r>
      <w:r w:rsidRPr="00A44562">
        <w:rPr>
          <w:bCs/>
        </w:rPr>
        <w:tab/>
        <w:t>Medium pulse</w:t>
      </w:r>
    </w:p>
    <w:p w14:paraId="58E469F9" w14:textId="77777777" w:rsidR="00476AEA" w:rsidRDefault="00476AEA" w:rsidP="00476AEA">
      <w:pPr>
        <w:tabs>
          <w:tab w:val="clear" w:pos="1134"/>
          <w:tab w:val="left" w:pos="1701"/>
        </w:tabs>
        <w:spacing w:before="60"/>
        <w:rPr>
          <w:bCs/>
        </w:rPr>
      </w:pPr>
      <w:r w:rsidRPr="00A44562">
        <w:rPr>
          <w:bCs/>
        </w:rPr>
        <w:t>NLFM:</w:t>
      </w:r>
      <w:r w:rsidRPr="00A44562">
        <w:rPr>
          <w:bCs/>
        </w:rPr>
        <w:tab/>
        <w:t>Non-linear frequency modulation</w:t>
      </w:r>
    </w:p>
    <w:p w14:paraId="4DC254D7" w14:textId="77777777" w:rsidR="00476AEA" w:rsidRPr="00A44562" w:rsidRDefault="00476AEA" w:rsidP="00476AEA">
      <w:pPr>
        <w:tabs>
          <w:tab w:val="clear" w:pos="1134"/>
          <w:tab w:val="left" w:pos="1701"/>
        </w:tabs>
        <w:spacing w:before="60"/>
        <w:rPr>
          <w:bCs/>
        </w:rPr>
      </w:pPr>
      <w:r>
        <w:rPr>
          <w:bCs/>
        </w:rPr>
        <w:t>NM:</w:t>
      </w:r>
      <w:r>
        <w:rPr>
          <w:bCs/>
        </w:rPr>
        <w:tab/>
        <w:t>Nautical mile</w:t>
      </w:r>
    </w:p>
    <w:p w14:paraId="333D9EB6" w14:textId="77777777" w:rsidR="00476AEA" w:rsidRPr="00A44562" w:rsidRDefault="00476AEA" w:rsidP="00476AEA">
      <w:pPr>
        <w:tabs>
          <w:tab w:val="clear" w:pos="1134"/>
          <w:tab w:val="left" w:pos="1701"/>
        </w:tabs>
        <w:spacing w:before="60"/>
        <w:rPr>
          <w:bCs/>
        </w:rPr>
      </w:pPr>
      <w:r w:rsidRPr="00A44562">
        <w:rPr>
          <w:bCs/>
        </w:rPr>
        <w:t>OFDM:</w:t>
      </w:r>
      <w:r w:rsidRPr="00A44562">
        <w:rPr>
          <w:bCs/>
        </w:rPr>
        <w:tab/>
        <w:t>Orthogonal frequency-division multiplexing</w:t>
      </w:r>
    </w:p>
    <w:p w14:paraId="5DFE8774" w14:textId="77777777" w:rsidR="00476AEA" w:rsidRDefault="00476AEA" w:rsidP="00476AEA">
      <w:pPr>
        <w:tabs>
          <w:tab w:val="clear" w:pos="1134"/>
          <w:tab w:val="left" w:pos="1701"/>
        </w:tabs>
        <w:spacing w:before="60"/>
        <w:rPr>
          <w:bCs/>
        </w:rPr>
      </w:pPr>
      <w:r w:rsidRPr="00A44562">
        <w:rPr>
          <w:bCs/>
        </w:rPr>
        <w:t>OOB:</w:t>
      </w:r>
      <w:r w:rsidRPr="00A44562">
        <w:rPr>
          <w:bCs/>
        </w:rPr>
        <w:tab/>
        <w:t>Out-of-band</w:t>
      </w:r>
    </w:p>
    <w:p w14:paraId="089F5718" w14:textId="77777777" w:rsidR="00476AEA" w:rsidRDefault="00476AEA" w:rsidP="00476AEA">
      <w:pPr>
        <w:tabs>
          <w:tab w:val="clear" w:pos="1134"/>
          <w:tab w:val="left" w:pos="1701"/>
        </w:tabs>
        <w:spacing w:before="60"/>
        <w:rPr>
          <w:bCs/>
        </w:rPr>
      </w:pPr>
      <w:r>
        <w:rPr>
          <w:bCs/>
        </w:rPr>
        <w:t>P</w:t>
      </w:r>
      <w:r>
        <w:rPr>
          <w:bCs/>
          <w:vertAlign w:val="subscript"/>
        </w:rPr>
        <w:t>D</w:t>
      </w:r>
      <w:r>
        <w:rPr>
          <w:bCs/>
        </w:rPr>
        <w:t>:</w:t>
      </w:r>
      <w:r>
        <w:rPr>
          <w:bCs/>
        </w:rPr>
        <w:tab/>
        <w:t>Probability of detection</w:t>
      </w:r>
    </w:p>
    <w:p w14:paraId="63DCE10C" w14:textId="77777777" w:rsidR="00476AEA" w:rsidRPr="000914A4" w:rsidRDefault="00476AEA" w:rsidP="00476AEA">
      <w:pPr>
        <w:tabs>
          <w:tab w:val="clear" w:pos="1134"/>
          <w:tab w:val="left" w:pos="1701"/>
        </w:tabs>
        <w:spacing w:before="60"/>
        <w:rPr>
          <w:bCs/>
        </w:rPr>
      </w:pPr>
      <w:r>
        <w:rPr>
          <w:bCs/>
        </w:rPr>
        <w:t>P</w:t>
      </w:r>
      <w:r>
        <w:rPr>
          <w:bCs/>
          <w:vertAlign w:val="subscript"/>
        </w:rPr>
        <w:t>FA</w:t>
      </w:r>
      <w:r>
        <w:rPr>
          <w:bCs/>
        </w:rPr>
        <w:t>:</w:t>
      </w:r>
      <w:r>
        <w:rPr>
          <w:bCs/>
        </w:rPr>
        <w:tab/>
        <w:t>Probability of false alarm</w:t>
      </w:r>
    </w:p>
    <w:p w14:paraId="2BB28571" w14:textId="77777777" w:rsidR="00476AEA" w:rsidRPr="00A44562" w:rsidRDefault="00476AEA" w:rsidP="00476AEA">
      <w:pPr>
        <w:tabs>
          <w:tab w:val="clear" w:pos="1134"/>
          <w:tab w:val="left" w:pos="1701"/>
        </w:tabs>
        <w:spacing w:before="60"/>
        <w:rPr>
          <w:bCs/>
        </w:rPr>
      </w:pPr>
      <w:r w:rsidRPr="00A44562">
        <w:rPr>
          <w:bCs/>
        </w:rPr>
        <w:t>PRF:</w:t>
      </w:r>
      <w:r w:rsidRPr="00A44562">
        <w:rPr>
          <w:bCs/>
        </w:rPr>
        <w:tab/>
        <w:t>Pulse repetition frequency</w:t>
      </w:r>
    </w:p>
    <w:p w14:paraId="7AB61218" w14:textId="77777777" w:rsidR="00476AEA" w:rsidRPr="00A44562" w:rsidRDefault="00476AEA" w:rsidP="00476AEA">
      <w:pPr>
        <w:tabs>
          <w:tab w:val="clear" w:pos="1134"/>
          <w:tab w:val="left" w:pos="1701"/>
        </w:tabs>
        <w:spacing w:before="60"/>
        <w:rPr>
          <w:bCs/>
        </w:rPr>
      </w:pPr>
      <w:r w:rsidRPr="00A44562">
        <w:rPr>
          <w:bCs/>
        </w:rPr>
        <w:t>PRI:</w:t>
      </w:r>
      <w:r w:rsidRPr="00A44562">
        <w:rPr>
          <w:bCs/>
        </w:rPr>
        <w:tab/>
        <w:t>Pulse repetition interval</w:t>
      </w:r>
    </w:p>
    <w:p w14:paraId="35E11EF3" w14:textId="77777777" w:rsidR="00476AEA" w:rsidRPr="00A44562" w:rsidRDefault="00476AEA" w:rsidP="00476AEA">
      <w:pPr>
        <w:tabs>
          <w:tab w:val="clear" w:pos="1134"/>
          <w:tab w:val="left" w:pos="1701"/>
        </w:tabs>
        <w:spacing w:before="60"/>
        <w:rPr>
          <w:bCs/>
        </w:rPr>
      </w:pPr>
      <w:r w:rsidRPr="00A44562">
        <w:rPr>
          <w:bCs/>
        </w:rPr>
        <w:t>PSR:</w:t>
      </w:r>
      <w:r w:rsidRPr="00A44562">
        <w:rPr>
          <w:bCs/>
        </w:rPr>
        <w:tab/>
        <w:t>Primary surveillance radar</w:t>
      </w:r>
    </w:p>
    <w:p w14:paraId="186D306A" w14:textId="77777777" w:rsidR="00476AEA" w:rsidRPr="00A44562" w:rsidRDefault="00476AEA" w:rsidP="00476AEA">
      <w:pPr>
        <w:tabs>
          <w:tab w:val="clear" w:pos="1134"/>
          <w:tab w:val="left" w:pos="1701"/>
        </w:tabs>
        <w:spacing w:before="60"/>
        <w:rPr>
          <w:bCs/>
        </w:rPr>
      </w:pPr>
      <w:r w:rsidRPr="00A44562">
        <w:rPr>
          <w:bCs/>
        </w:rPr>
        <w:t>QPSK:</w:t>
      </w:r>
      <w:r w:rsidRPr="00A44562">
        <w:rPr>
          <w:bCs/>
        </w:rPr>
        <w:tab/>
        <w:t>Quadrature phase shift keying</w:t>
      </w:r>
    </w:p>
    <w:p w14:paraId="2FE707B5" w14:textId="77777777" w:rsidR="00476AEA" w:rsidRPr="00A44562" w:rsidRDefault="00476AEA" w:rsidP="00476AEA">
      <w:pPr>
        <w:tabs>
          <w:tab w:val="clear" w:pos="1134"/>
          <w:tab w:val="left" w:pos="1701"/>
        </w:tabs>
        <w:spacing w:before="60"/>
        <w:rPr>
          <w:bCs/>
        </w:rPr>
      </w:pPr>
      <w:r w:rsidRPr="00A44562">
        <w:rPr>
          <w:bCs/>
        </w:rPr>
        <w:t>RF:</w:t>
      </w:r>
      <w:r w:rsidRPr="00A44562">
        <w:rPr>
          <w:bCs/>
        </w:rPr>
        <w:tab/>
        <w:t xml:space="preserve">Radio frequency </w:t>
      </w:r>
    </w:p>
    <w:p w14:paraId="4D1F833E" w14:textId="77777777" w:rsidR="00476AEA" w:rsidRPr="00A44562" w:rsidRDefault="00476AEA" w:rsidP="00476AEA">
      <w:pPr>
        <w:tabs>
          <w:tab w:val="clear" w:pos="1134"/>
          <w:tab w:val="left" w:pos="1701"/>
        </w:tabs>
        <w:spacing w:before="60"/>
        <w:rPr>
          <w:bCs/>
        </w:rPr>
      </w:pPr>
      <w:r w:rsidRPr="00A44562">
        <w:rPr>
          <w:bCs/>
        </w:rPr>
        <w:t>RCS:</w:t>
      </w:r>
      <w:r w:rsidRPr="00A44562">
        <w:rPr>
          <w:bCs/>
        </w:rPr>
        <w:tab/>
        <w:t>Radar cross-section</w:t>
      </w:r>
    </w:p>
    <w:p w14:paraId="4CFACF38" w14:textId="77777777" w:rsidR="00476AEA" w:rsidRPr="00A44562" w:rsidRDefault="00476AEA" w:rsidP="00476AEA">
      <w:pPr>
        <w:tabs>
          <w:tab w:val="clear" w:pos="1134"/>
          <w:tab w:val="left" w:pos="1701"/>
        </w:tabs>
        <w:spacing w:before="60"/>
        <w:rPr>
          <w:bCs/>
        </w:rPr>
      </w:pPr>
      <w:r w:rsidRPr="00A44562">
        <w:rPr>
          <w:bCs/>
        </w:rPr>
        <w:t>SNR:</w:t>
      </w:r>
      <w:r w:rsidRPr="00A44562">
        <w:rPr>
          <w:bCs/>
        </w:rPr>
        <w:tab/>
        <w:t>Signal to noise ratio</w:t>
      </w:r>
    </w:p>
    <w:p w14:paraId="4CEC6E2F" w14:textId="77777777" w:rsidR="00476AEA" w:rsidRPr="00A44562" w:rsidRDefault="00476AEA" w:rsidP="00476AEA">
      <w:pPr>
        <w:tabs>
          <w:tab w:val="clear" w:pos="1134"/>
          <w:tab w:val="left" w:pos="1701"/>
        </w:tabs>
        <w:spacing w:before="60"/>
        <w:rPr>
          <w:bCs/>
        </w:rPr>
      </w:pPr>
      <w:r w:rsidRPr="00A44562">
        <w:rPr>
          <w:bCs/>
        </w:rPr>
        <w:t>SP:</w:t>
      </w:r>
      <w:r w:rsidRPr="00A44562">
        <w:rPr>
          <w:bCs/>
        </w:rPr>
        <w:tab/>
        <w:t>Short pulse</w:t>
      </w:r>
    </w:p>
    <w:p w14:paraId="254BEEEC" w14:textId="77777777" w:rsidR="00476AEA" w:rsidRPr="00A44562" w:rsidRDefault="00476AEA" w:rsidP="00476AEA">
      <w:pPr>
        <w:tabs>
          <w:tab w:val="clear" w:pos="1134"/>
          <w:tab w:val="left" w:pos="1701"/>
        </w:tabs>
        <w:spacing w:before="60"/>
        <w:rPr>
          <w:bCs/>
        </w:rPr>
      </w:pPr>
      <w:r w:rsidRPr="00A44562">
        <w:rPr>
          <w:bCs/>
        </w:rPr>
        <w:t>WCSS:</w:t>
      </w:r>
      <w:r w:rsidRPr="00A44562">
        <w:rPr>
          <w:bCs/>
        </w:rPr>
        <w:tab/>
        <w:t xml:space="preserve">Wideband communication system signal </w:t>
      </w:r>
    </w:p>
    <w:p w14:paraId="6D199226" w14:textId="77777777" w:rsidR="00476AEA" w:rsidRPr="00A44562" w:rsidRDefault="00476AEA" w:rsidP="00476AEA">
      <w:pPr>
        <w:keepNext/>
        <w:spacing w:before="160"/>
        <w:rPr>
          <w:rFonts w:ascii="Times" w:hAnsi="Times"/>
          <w:b/>
        </w:rPr>
      </w:pPr>
      <w:r w:rsidRPr="00A44562">
        <w:rPr>
          <w:rFonts w:ascii="Times" w:hAnsi="Times"/>
          <w:b/>
        </w:rPr>
        <w:t>Related ITU Recommendations and Reports</w:t>
      </w:r>
    </w:p>
    <w:p w14:paraId="0908A169" w14:textId="77777777" w:rsidR="00476AEA" w:rsidRPr="00A44562" w:rsidRDefault="00476AEA" w:rsidP="00476AEA">
      <w:pPr>
        <w:spacing w:before="160"/>
        <w:rPr>
          <w:i/>
        </w:rPr>
      </w:pPr>
      <w:r w:rsidRPr="00A44562">
        <w:rPr>
          <w:i/>
        </w:rPr>
        <w:t>Recommendations</w:t>
      </w:r>
    </w:p>
    <w:p w14:paraId="2B24F850"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2" w:history="1">
        <w:r w:rsidRPr="00A44562">
          <w:rPr>
            <w:color w:val="0000FF"/>
            <w:u w:val="single"/>
          </w:rPr>
          <w:t>M.1461-2</w:t>
        </w:r>
      </w:hyperlink>
      <w:r w:rsidRPr="00A44562">
        <w:tab/>
        <w:t>Procedures for determining the potential for interference between radars operating in the radiodetermination service and systems in other services</w:t>
      </w:r>
    </w:p>
    <w:p w14:paraId="4456CD42"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3" w:history="1">
        <w:r w:rsidRPr="00A44562">
          <w:rPr>
            <w:color w:val="0000FF"/>
            <w:szCs w:val="24"/>
            <w:u w:val="single"/>
          </w:rPr>
          <w:t>M.1463-3</w:t>
        </w:r>
      </w:hyperlink>
      <w:r w:rsidRPr="00A44562">
        <w:t>:</w:t>
      </w:r>
      <w:r w:rsidRPr="00A44562">
        <w:tab/>
        <w:t>Characteristics of and protection criteria for radars operating in the radiodetermination service in the frequency band 1 215-1 400 MHz</w:t>
      </w:r>
    </w:p>
    <w:p w14:paraId="510D3FA8"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4" w:history="1">
        <w:r w:rsidRPr="00A44562">
          <w:rPr>
            <w:color w:val="0000FF"/>
            <w:szCs w:val="24"/>
            <w:u w:val="single"/>
          </w:rPr>
          <w:t>M.1464-2</w:t>
        </w:r>
      </w:hyperlink>
      <w:r w:rsidRPr="00A44562">
        <w:t>:</w:t>
      </w:r>
      <w:r w:rsidRPr="00A44562">
        <w:tab/>
        <w:t>Characteristics of radiolocation radars, and characteristics and protection criteria for sharing studies for aeronautical radionavigation and meteorological radars in the radiodetermination service operating in the frequency band 2 700-2 900 MHz</w:t>
      </w:r>
    </w:p>
    <w:p w14:paraId="044FF257"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5" w:history="1">
        <w:r w:rsidRPr="00A44562">
          <w:rPr>
            <w:color w:val="0000FF"/>
            <w:u w:val="single"/>
          </w:rPr>
          <w:t>M.1465-3</w:t>
        </w:r>
      </w:hyperlink>
      <w:r w:rsidRPr="00A44562">
        <w:t>:</w:t>
      </w:r>
      <w:r w:rsidRPr="00A44562">
        <w:tab/>
        <w:t>Characteristics of and protection criteria for radars operating in the radiodetermination service in the frequency range 3 100-3 700 MHz</w:t>
      </w:r>
    </w:p>
    <w:p w14:paraId="0A10B313" w14:textId="77777777" w:rsidR="00476AEA" w:rsidRPr="00A44562" w:rsidRDefault="00476AEA" w:rsidP="00476AEA">
      <w:pPr>
        <w:keepNext/>
        <w:spacing w:before="160"/>
        <w:rPr>
          <w:rFonts w:ascii="Times" w:hAnsi="Times"/>
          <w:b/>
        </w:rPr>
      </w:pPr>
      <w:r w:rsidRPr="00A44562">
        <w:rPr>
          <w:rFonts w:ascii="Times" w:hAnsi="Times"/>
          <w:b/>
        </w:rPr>
        <w:t>Introduction</w:t>
      </w:r>
    </w:p>
    <w:p w14:paraId="3DB28D9C" w14:textId="77777777" w:rsidR="00476AEA" w:rsidRPr="00A44562" w:rsidRDefault="00476AEA" w:rsidP="00476AEA">
      <w:pPr>
        <w:jc w:val="both"/>
      </w:pPr>
      <w:r w:rsidRPr="00A44562">
        <w:t xml:space="preserve">Primary surveillance radars (PSR) are used in an extensive range of applications, including air traffic control, weather monitoring and emergency search and rescue operations. Many PSRs are </w:t>
      </w:r>
      <w:proofErr w:type="gramStart"/>
      <w:r w:rsidRPr="00A44562">
        <w:t>fixed</w:t>
      </w:r>
      <w:proofErr w:type="gramEnd"/>
      <w:r w:rsidRPr="00A44562">
        <w:t xml:space="preserve"> and ground based, while those that are used for search and rescue activities are typically mounted on mobile platforms such as ships and aircraft. </w:t>
      </w:r>
    </w:p>
    <w:p w14:paraId="05EF6BDF" w14:textId="77777777" w:rsidR="00476AEA" w:rsidRPr="00A44562" w:rsidRDefault="00476AEA" w:rsidP="00476AEA">
      <w:pPr>
        <w:jc w:val="both"/>
      </w:pPr>
      <w:r w:rsidRPr="00A44562">
        <w:t>Although the principles of operation of all PSRs are the same, there is a high level of diversity in radio frequency (RF) pulse generation (transmit chain) and detection algorithms (receive chain). Therefore, detailed analysis of both the transmit and receive chains, including differences in signal processing algorithms is required to obtain a measure of system performance.</w:t>
      </w:r>
    </w:p>
    <w:p w14:paraId="4D0A0774" w14:textId="77777777" w:rsidR="00476AEA" w:rsidRPr="00A44562" w:rsidRDefault="00476AEA" w:rsidP="00476AEA">
      <w:pPr>
        <w:jc w:val="both"/>
      </w:pPr>
      <w:r w:rsidRPr="00A44562">
        <w:t>Modern PSRs are typically designed using software models of electronic components. Since there is a high level of diversity between PSR transmit and receive chains, radar performance under different interference scenarios can be effectively modelled in a software environment.</w:t>
      </w:r>
    </w:p>
    <w:p w14:paraId="14CCC4E2" w14:textId="77777777" w:rsidR="00476AEA" w:rsidRPr="00A44562" w:rsidRDefault="00476AEA" w:rsidP="00476AEA">
      <w:pPr>
        <w:jc w:val="both"/>
      </w:pPr>
      <w:r w:rsidRPr="00A44562">
        <w:t xml:space="preserve">The software modelling approaches that are demonstrated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0EA9E07B" w14:textId="77777777" w:rsidR="00476AEA" w:rsidRPr="00A44562" w:rsidRDefault="00476AEA" w:rsidP="00476AEA">
      <w:pPr>
        <w:jc w:val="both"/>
      </w:pPr>
      <w:r w:rsidRPr="00A44562">
        <w:t>This report demonstrates and provides examples for the:</w:t>
      </w:r>
    </w:p>
    <w:p w14:paraId="26158203"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 xml:space="preserve">simulation of radar </w:t>
      </w:r>
      <w:proofErr w:type="gramStart"/>
      <w:r w:rsidRPr="00A44562">
        <w:t>transmit</w:t>
      </w:r>
      <w:proofErr w:type="gramEnd"/>
      <w:r w:rsidRPr="00A44562">
        <w:t xml:space="preserve"> pulses;</w:t>
      </w:r>
    </w:p>
    <w:p w14:paraId="222970D4"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 xml:space="preserve">simulation of receiver chain signal processing </w:t>
      </w:r>
      <w:proofErr w:type="gramStart"/>
      <w:r w:rsidRPr="00A44562">
        <w:t>steps;</w:t>
      </w:r>
      <w:proofErr w:type="gramEnd"/>
    </w:p>
    <w:p w14:paraId="2ADA3049"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simulation of various interference sources; and</w:t>
      </w:r>
    </w:p>
    <w:p w14:paraId="0F7B2E00"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prediction of PSR performance when affected by a selected set of interference sources.</w:t>
      </w:r>
    </w:p>
    <w:p w14:paraId="03A06270" w14:textId="77777777" w:rsidR="00476AEA" w:rsidRPr="00A44562" w:rsidRDefault="00476AEA" w:rsidP="00476AEA">
      <w:pPr>
        <w:jc w:val="both"/>
      </w:pPr>
      <w:r w:rsidRPr="00A44562">
        <w:t>Given the diversity of radar types, the impact on a PSR from a given interference source is application dependent. For example, the performance criteria of interest for weather radars can be different to that of air traffic control radar.  The weather radars are not modelled in this report.</w:t>
      </w:r>
    </w:p>
    <w:p w14:paraId="3AED0B26" w14:textId="77777777" w:rsidR="00476AEA" w:rsidRPr="00A44562" w:rsidRDefault="00476AEA" w:rsidP="00476AEA">
      <w:pPr>
        <w:jc w:val="both"/>
      </w:pPr>
      <w:r w:rsidRPr="00A44562">
        <w:t>It is noted that each radar deployed has its own contract of performance and all of them cannot be addressed or studied at ITU-R level.  This report is specific and uses some architecture of one or two designs of PSR since not all radar processing blocks are modelled due to their unavailability.  Hence, the simulation results can’t be generalized to other radars in the same band or in different frequency bands.</w:t>
      </w:r>
    </w:p>
    <w:p w14:paraId="32D18DF1" w14:textId="77777777" w:rsidR="00476AEA" w:rsidRPr="00A44562" w:rsidRDefault="00476AEA" w:rsidP="00476AEA">
      <w:pPr>
        <w:jc w:val="both"/>
      </w:pPr>
      <w:r w:rsidRPr="00A44562">
        <w:t>Example results from software simulation are presented in one or more of the following formats:</w:t>
      </w:r>
    </w:p>
    <w:p w14:paraId="2C3F27ED"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probability of detection as a function of signal-to-noise ratio at various interference signal levels</w:t>
      </w:r>
      <w:r w:rsidRPr="00A44562">
        <w:noBreakHyphen/>
        <w:t>expressed with respect to receiver noise floor.</w:t>
      </w:r>
    </w:p>
    <w:p w14:paraId="0DEB6C9E"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probability of detection as a function of signal-to-interference ratio for a given radar receiver.</w:t>
      </w:r>
    </w:p>
    <w:p w14:paraId="1BB2A1BF"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maximum range of detection as a function of interference level, expressed with respect to receiver noise floor, for a given constant radar cross section; and</w:t>
      </w:r>
    </w:p>
    <w:p w14:paraId="2EF3E6A4"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minimum detectable (at a given probability of detection) radar cross-section at a fixed distance as a function of the level of interference.</w:t>
      </w:r>
    </w:p>
    <w:p w14:paraId="5DE3FBA4" w14:textId="77777777" w:rsidR="00476AEA" w:rsidRPr="00A44562" w:rsidRDefault="00476AEA" w:rsidP="00476AEA">
      <w:pPr>
        <w:jc w:val="both"/>
      </w:pPr>
      <w:r w:rsidRPr="00A44562">
        <w:t>Furthermore, simulation of transmit chain can be particularly useful for studying performance of other systems that could be impacted by radars.</w:t>
      </w:r>
    </w:p>
    <w:p w14:paraId="0E39A929" w14:textId="77777777" w:rsidR="00476AEA" w:rsidRPr="00A44562" w:rsidRDefault="00476AEA" w:rsidP="00476AEA">
      <w:pPr>
        <w:jc w:val="both"/>
      </w:pPr>
      <w:r w:rsidRPr="00A44562">
        <w:t xml:space="preserve">This report provides examples of simulated results of select radars that are in operation in some administrations in the presence of various interference sources based on various software implementations and a range of relevant parameters (e.g., probability of detection, frequency range, radar type, etc.).  </w:t>
      </w:r>
      <w:r w:rsidRPr="001E3CAC">
        <w:t>This report is not intended to initiate changes to the established radar protection criteria in ITU-R Recommendations.</w:t>
      </w:r>
    </w:p>
    <w:p w14:paraId="551B308E" w14:textId="77777777" w:rsidR="00476AEA" w:rsidRPr="00A44562" w:rsidRDefault="00476AEA" w:rsidP="00476AEA">
      <w:pPr>
        <w:jc w:val="both"/>
      </w:pPr>
      <w:r w:rsidRPr="00A44562">
        <w:t>This Report contains two Annexes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p>
    <w:p w14:paraId="0F22AD4D" w14:textId="77777777" w:rsidR="00476AEA" w:rsidRPr="00A44562" w:rsidRDefault="00476AEA" w:rsidP="00476AEA">
      <w:pPr>
        <w:jc w:val="both"/>
      </w:pPr>
      <w:r w:rsidRPr="00A44562">
        <w:rPr>
          <w:b/>
        </w:rPr>
        <w:t>Annex 1</w:t>
      </w:r>
      <w:r w:rsidRPr="00A44562">
        <w:t xml:space="preserve"> presents simulations of the radar performance for several air traffic control PSRs in the presence of various example interference sources (pulsed and continuous). </w:t>
      </w:r>
      <w:r w:rsidRPr="00A44562">
        <w:rPr>
          <w:bCs/>
        </w:rPr>
        <w:t xml:space="preserve">PSRs are used worldwide to separate and control air traffic in the airport terminal areas, in </w:t>
      </w:r>
      <w:proofErr w:type="spellStart"/>
      <w:r w:rsidRPr="00A44562">
        <w:rPr>
          <w:bCs/>
        </w:rPr>
        <w:t>en</w:t>
      </w:r>
      <w:proofErr w:type="spellEnd"/>
      <w:r w:rsidRPr="00A44562">
        <w:rPr>
          <w:bCs/>
        </w:rPr>
        <w:t>-route airspace between airports, and on the surface of airport runways. Many of the PSRs also provide weather data that can be used to assist pilots with navigating around storms; however, the weather applications are not modelled in this Annex.</w:t>
      </w:r>
    </w:p>
    <w:p w14:paraId="405F2429" w14:textId="77777777" w:rsidR="00476AEA" w:rsidRPr="00A44562" w:rsidRDefault="00476AEA" w:rsidP="00476AEA">
      <w:pPr>
        <w:jc w:val="both"/>
      </w:pPr>
      <w:r w:rsidRPr="00A44562">
        <w:rPr>
          <w:b/>
        </w:rPr>
        <w:t>Annex 2</w:t>
      </w:r>
      <w:r w:rsidRPr="00A44562">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1CFB13C9"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8"/>
        </w:rPr>
      </w:pPr>
      <w:r w:rsidRPr="00A44562">
        <w:br w:type="page"/>
      </w:r>
    </w:p>
    <w:p w14:paraId="6732C628" w14:textId="77777777" w:rsidR="00476AEA" w:rsidRPr="00A44562" w:rsidRDefault="00476AEA" w:rsidP="00476AEA">
      <w:pPr>
        <w:keepNext/>
        <w:keepLines/>
        <w:spacing w:before="480" w:after="80"/>
        <w:jc w:val="center"/>
        <w:rPr>
          <w:caps/>
          <w:sz w:val="28"/>
        </w:rPr>
      </w:pPr>
      <w:r w:rsidRPr="00A44562">
        <w:rPr>
          <w:caps/>
          <w:sz w:val="28"/>
        </w:rPr>
        <w:t>Annex 1</w:t>
      </w:r>
    </w:p>
    <w:p w14:paraId="21E8D8F4" w14:textId="77777777" w:rsidR="00476AEA" w:rsidRPr="00A44562" w:rsidRDefault="00476AEA" w:rsidP="00476AEA">
      <w:pPr>
        <w:keepNext/>
        <w:keepLines/>
        <w:spacing w:before="240" w:after="280"/>
        <w:jc w:val="center"/>
        <w:rPr>
          <w:rFonts w:ascii="Times New Roman Bold" w:hAnsi="Times New Roman Bold"/>
          <w:b/>
          <w:sz w:val="28"/>
        </w:rPr>
      </w:pPr>
      <w:r w:rsidRPr="00A44562">
        <w:rPr>
          <w:rFonts w:ascii="Times New Roman Bold" w:hAnsi="Times New Roman Bold"/>
          <w:b/>
          <w:sz w:val="28"/>
        </w:rPr>
        <w:t xml:space="preserve">Example simulations of performance for </w:t>
      </w:r>
      <w:proofErr w:type="gramStart"/>
      <w:r w:rsidRPr="00A44562">
        <w:rPr>
          <w:rFonts w:ascii="Times New Roman Bold" w:hAnsi="Times New Roman Bold"/>
          <w:b/>
          <w:sz w:val="28"/>
        </w:rPr>
        <w:t>particular primary</w:t>
      </w:r>
      <w:proofErr w:type="gramEnd"/>
      <w:r w:rsidRPr="00A44562">
        <w:rPr>
          <w:rFonts w:ascii="Times New Roman Bold" w:hAnsi="Times New Roman Bold"/>
          <w:b/>
          <w:sz w:val="28"/>
        </w:rPr>
        <w:t xml:space="preserve"> surveillance radar</w:t>
      </w:r>
    </w:p>
    <w:p w14:paraId="7CD7DC1B" w14:textId="77777777" w:rsidR="00476AEA" w:rsidRPr="00A44562" w:rsidRDefault="00476AEA" w:rsidP="00476AEA">
      <w:pPr>
        <w:keepNext/>
        <w:keepLines/>
        <w:spacing w:before="280"/>
        <w:ind w:left="1134" w:hanging="1134"/>
        <w:outlineLvl w:val="0"/>
        <w:rPr>
          <w:b/>
          <w:sz w:val="28"/>
        </w:rPr>
      </w:pPr>
      <w:r w:rsidRPr="00A44562">
        <w:rPr>
          <w:b/>
          <w:sz w:val="28"/>
        </w:rPr>
        <w:t>A1.1</w:t>
      </w:r>
      <w:r w:rsidRPr="00A44562">
        <w:rPr>
          <w:b/>
          <w:sz w:val="28"/>
        </w:rPr>
        <w:tab/>
        <w:t>Introduction</w:t>
      </w:r>
    </w:p>
    <w:p w14:paraId="0024055A" w14:textId="77777777" w:rsidR="00476AEA" w:rsidRPr="00A44562" w:rsidRDefault="00476AEA" w:rsidP="00476AEA">
      <w:pPr>
        <w:jc w:val="both"/>
      </w:pPr>
      <w:r w:rsidRPr="00A44562">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00EE05D2" w14:textId="77777777" w:rsidR="00476AEA" w:rsidRPr="00A44562" w:rsidRDefault="00476AEA" w:rsidP="00476AEA">
      <w:pPr>
        <w:keepNext/>
        <w:keepLines/>
        <w:spacing w:before="480" w:after="120"/>
        <w:jc w:val="center"/>
        <w:rPr>
          <w:caps/>
          <w:sz w:val="20"/>
        </w:rPr>
      </w:pPr>
      <w:r w:rsidRPr="00A44562">
        <w:rPr>
          <w:caps/>
          <w:sz w:val="20"/>
        </w:rPr>
        <w:t>Figure A1-1</w:t>
      </w:r>
    </w:p>
    <w:p w14:paraId="4661FEA4"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A simplified block diagram of a modern primary surveillance radar</w:t>
      </w:r>
    </w:p>
    <w:p w14:paraId="3872A804" w14:textId="77777777" w:rsidR="00476AEA" w:rsidRPr="00A44562" w:rsidRDefault="00476AEA" w:rsidP="00476AEA">
      <w:pPr>
        <w:keepNext/>
        <w:keepLines/>
        <w:jc w:val="center"/>
      </w:pPr>
      <w:r w:rsidRPr="00A44562">
        <w:rPr>
          <w:noProof/>
          <w:lang w:val="en-US"/>
        </w:rPr>
        <w:drawing>
          <wp:inline distT="0" distB="0" distL="0" distR="0" wp14:anchorId="3135068F" wp14:editId="5A496DC5">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1A476B9" w14:textId="77777777" w:rsidR="00476AEA" w:rsidRPr="00A44562" w:rsidRDefault="00476AEA" w:rsidP="00476AEA">
      <w:pPr>
        <w:jc w:val="both"/>
      </w:pPr>
      <w:proofErr w:type="spellStart"/>
      <w:r w:rsidRPr="00A44562">
        <w:t>En</w:t>
      </w:r>
      <w:proofErr w:type="spellEnd"/>
      <w:r w:rsidRPr="00A44562">
        <w:t>-route air traffic control (ATC) PSRs currently use the frequency band 1 215-1 350 MHz (up to 1 370 MHz in some Countries) and the airport-area ATC PSRs use the frequency band 2 700</w:t>
      </w:r>
      <w:r w:rsidRPr="00A44562">
        <w:noBreakHyphen/>
        <w:t xml:space="preserve">2 900 MHz. The system characteristics and protection criteria for the </w:t>
      </w:r>
      <w:proofErr w:type="spellStart"/>
      <w:r w:rsidRPr="00A44562">
        <w:t>en</w:t>
      </w:r>
      <w:proofErr w:type="spellEnd"/>
      <w:r w:rsidRPr="00A44562">
        <w:t xml:space="preserve">-route ATC PSRs are found in Recommendation </w:t>
      </w:r>
      <w:r w:rsidRPr="00A44562">
        <w:rPr>
          <w:szCs w:val="24"/>
        </w:rPr>
        <w:t>ITU-R M.1463</w:t>
      </w:r>
      <w:r>
        <w:rPr>
          <w:szCs w:val="24"/>
        </w:rPr>
        <w:t>-3</w:t>
      </w:r>
      <w:r w:rsidRPr="00A44562">
        <w:t xml:space="preserve"> and the airport-area ATC PSRs are found in Recommendation </w:t>
      </w:r>
      <w:r w:rsidRPr="00A44562">
        <w:rPr>
          <w:szCs w:val="24"/>
        </w:rPr>
        <w:t>ITU-R M.1464</w:t>
      </w:r>
      <w:r>
        <w:rPr>
          <w:szCs w:val="24"/>
        </w:rPr>
        <w:t>-2</w:t>
      </w:r>
      <w:r w:rsidRPr="00A44562">
        <w:t>. PSRs may be located at other locations than at airports according to the operational requirement.</w:t>
      </w:r>
    </w:p>
    <w:p w14:paraId="3D6B65CF" w14:textId="77777777" w:rsidR="00476AEA" w:rsidRPr="00A44562" w:rsidRDefault="00476AEA" w:rsidP="00476AEA">
      <w:pPr>
        <w:keepNext/>
        <w:keepLines/>
        <w:spacing w:before="280"/>
        <w:ind w:left="1134" w:hanging="1134"/>
        <w:outlineLvl w:val="0"/>
        <w:rPr>
          <w:b/>
          <w:sz w:val="28"/>
        </w:rPr>
      </w:pPr>
      <w:bookmarkStart w:id="1" w:name="_Toc451440026"/>
      <w:r w:rsidRPr="00A44562">
        <w:rPr>
          <w:b/>
          <w:sz w:val="28"/>
        </w:rPr>
        <w:t>A1.2</w:t>
      </w:r>
      <w:r w:rsidRPr="00A44562">
        <w:rPr>
          <w:b/>
          <w:sz w:val="28"/>
        </w:rPr>
        <w:tab/>
        <w:t>Transmitters</w:t>
      </w:r>
      <w:bookmarkEnd w:id="1"/>
    </w:p>
    <w:p w14:paraId="5C2D7E6E" w14:textId="77777777" w:rsidR="00476AEA" w:rsidRPr="00A44562" w:rsidRDefault="00476AEA" w:rsidP="00476AEA">
      <w:pPr>
        <w:jc w:val="both"/>
        <w:rPr>
          <w:bCs/>
        </w:rPr>
      </w:pPr>
      <w:r w:rsidRPr="00A44562">
        <w:rPr>
          <w:bCs/>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58581FB2" w14:textId="77777777" w:rsidR="00476AEA" w:rsidRPr="00A44562" w:rsidRDefault="00476AEA" w:rsidP="00476AEA">
      <w:pPr>
        <w:jc w:val="both"/>
        <w:rPr>
          <w:bCs/>
          <w:spacing w:val="-2"/>
        </w:rPr>
      </w:pPr>
      <w:r w:rsidRPr="00A44562">
        <w:rPr>
          <w:bCs/>
          <w:spacing w:val="-2"/>
        </w:rPr>
        <w:t xml:space="preserve">A subset of the system characteristics for three sample ATC </w:t>
      </w:r>
      <w:proofErr w:type="spellStart"/>
      <w:r w:rsidRPr="00A44562">
        <w:rPr>
          <w:bCs/>
          <w:spacing w:val="-2"/>
        </w:rPr>
        <w:t>en</w:t>
      </w:r>
      <w:proofErr w:type="spellEnd"/>
      <w:r w:rsidRPr="00A44562">
        <w:rPr>
          <w:bCs/>
          <w:spacing w:val="-2"/>
        </w:rPr>
        <w:t>-route PSRs operating in the frequency band 1 215</w:t>
      </w:r>
      <w:r w:rsidRPr="00A44562">
        <w:rPr>
          <w:bCs/>
          <w:spacing w:val="-2"/>
        </w:rPr>
        <w:noBreakHyphen/>
        <w:t xml:space="preserve">1 390 MHz, found in Recommendation </w:t>
      </w:r>
      <w:r w:rsidRPr="00A44562">
        <w:rPr>
          <w:spacing w:val="-2"/>
          <w:szCs w:val="24"/>
        </w:rPr>
        <w:t>ITU-R M.1463</w:t>
      </w:r>
      <w:r>
        <w:rPr>
          <w:spacing w:val="-2"/>
          <w:szCs w:val="24"/>
        </w:rPr>
        <w:t>-3</w:t>
      </w:r>
      <w:r w:rsidRPr="00A44562">
        <w:rPr>
          <w:bCs/>
          <w:spacing w:val="-2"/>
        </w:rPr>
        <w:t>, are provided in Table A1-1:</w:t>
      </w:r>
    </w:p>
    <w:p w14:paraId="47C4D26B"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0"/>
        </w:rPr>
      </w:pPr>
      <w:r w:rsidRPr="00A44562">
        <w:br w:type="page"/>
      </w:r>
    </w:p>
    <w:p w14:paraId="64C93C25" w14:textId="77777777" w:rsidR="00476AEA" w:rsidRPr="00A44562" w:rsidRDefault="00476AEA" w:rsidP="00476AEA">
      <w:pPr>
        <w:keepNext/>
        <w:spacing w:before="560" w:after="120"/>
        <w:jc w:val="center"/>
        <w:rPr>
          <w:caps/>
          <w:sz w:val="20"/>
        </w:rPr>
      </w:pPr>
      <w:r w:rsidRPr="00A44562">
        <w:rPr>
          <w:caps/>
          <w:sz w:val="20"/>
        </w:rPr>
        <w:t>Table A1-1</w:t>
      </w:r>
    </w:p>
    <w:p w14:paraId="17153927"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of Characteristics of air traffic control, </w:t>
      </w:r>
      <w:proofErr w:type="spellStart"/>
      <w:r w:rsidRPr="00A44562">
        <w:rPr>
          <w:rFonts w:ascii="Times New Roman Bold" w:hAnsi="Times New Roman Bold"/>
          <w:b/>
          <w:sz w:val="20"/>
        </w:rPr>
        <w:t>en</w:t>
      </w:r>
      <w:proofErr w:type="spellEnd"/>
      <w:r w:rsidRPr="00A44562">
        <w:rPr>
          <w:rFonts w:ascii="Times New Roman Bold" w:hAnsi="Times New Roman Bold"/>
          <w:b/>
          <w:sz w:val="20"/>
        </w:rPr>
        <w:t xml:space="preserve">-route primary surveillance radars </w:t>
      </w:r>
      <w:r w:rsidRPr="00A44562">
        <w:rPr>
          <w:rFonts w:ascii="Times New Roman Bold" w:hAnsi="Times New Roman Bold"/>
          <w:b/>
          <w:sz w:val="20"/>
        </w:rPr>
        <w:br/>
        <w:t>operation in the frequency band 1 215-1 390 MHz</w:t>
      </w:r>
    </w:p>
    <w:tbl>
      <w:tblPr>
        <w:tblStyle w:val="TableGrid1"/>
        <w:tblW w:w="9639" w:type="dxa"/>
        <w:jc w:val="center"/>
        <w:tblLayout w:type="fixed"/>
        <w:tblCellMar>
          <w:left w:w="57" w:type="dxa"/>
          <w:right w:w="57" w:type="dxa"/>
        </w:tblCellMar>
        <w:tblLook w:val="04A0" w:firstRow="1" w:lastRow="0" w:firstColumn="1" w:lastColumn="0" w:noHBand="0" w:noVBand="1"/>
      </w:tblPr>
      <w:tblGrid>
        <w:gridCol w:w="2536"/>
        <w:gridCol w:w="1014"/>
        <w:gridCol w:w="3044"/>
        <w:gridCol w:w="3045"/>
      </w:tblGrid>
      <w:tr w:rsidR="00476AEA" w:rsidRPr="00A44562" w14:paraId="450CFCD7" w14:textId="77777777" w:rsidTr="00346C5E">
        <w:trPr>
          <w:tblHeader/>
          <w:jc w:val="center"/>
        </w:trPr>
        <w:tc>
          <w:tcPr>
            <w:tcW w:w="2536" w:type="dxa"/>
          </w:tcPr>
          <w:p w14:paraId="243E3B40"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Parameter</w:t>
            </w:r>
          </w:p>
        </w:tc>
        <w:tc>
          <w:tcPr>
            <w:tcW w:w="1014" w:type="dxa"/>
          </w:tcPr>
          <w:p w14:paraId="0273D4EE"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Units</w:t>
            </w:r>
          </w:p>
        </w:tc>
        <w:tc>
          <w:tcPr>
            <w:tcW w:w="3044" w:type="dxa"/>
          </w:tcPr>
          <w:p w14:paraId="30BC574C"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2</w:t>
            </w:r>
          </w:p>
        </w:tc>
        <w:tc>
          <w:tcPr>
            <w:tcW w:w="3045" w:type="dxa"/>
          </w:tcPr>
          <w:p w14:paraId="446DD83A"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8</w:t>
            </w:r>
          </w:p>
        </w:tc>
      </w:tr>
      <w:tr w:rsidR="00476AEA" w:rsidRPr="00A44562" w14:paraId="1390772A" w14:textId="77777777" w:rsidTr="00346C5E">
        <w:trPr>
          <w:jc w:val="center"/>
        </w:trPr>
        <w:tc>
          <w:tcPr>
            <w:tcW w:w="2536" w:type="dxa"/>
          </w:tcPr>
          <w:p w14:paraId="1E4CA0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 into antenna</w:t>
            </w:r>
          </w:p>
        </w:tc>
        <w:tc>
          <w:tcPr>
            <w:tcW w:w="1014" w:type="dxa"/>
          </w:tcPr>
          <w:p w14:paraId="7CC159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dBm</w:t>
            </w:r>
          </w:p>
        </w:tc>
        <w:tc>
          <w:tcPr>
            <w:tcW w:w="3044" w:type="dxa"/>
          </w:tcPr>
          <w:p w14:paraId="2099F1B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80</w:t>
            </w:r>
          </w:p>
        </w:tc>
        <w:tc>
          <w:tcPr>
            <w:tcW w:w="3045" w:type="dxa"/>
          </w:tcPr>
          <w:p w14:paraId="4CDB491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w:t>
            </w:r>
          </w:p>
        </w:tc>
      </w:tr>
      <w:tr w:rsidR="00476AEA" w:rsidRPr="00A44562" w14:paraId="65EA3E0F" w14:textId="77777777" w:rsidTr="00346C5E">
        <w:trPr>
          <w:jc w:val="center"/>
        </w:trPr>
        <w:tc>
          <w:tcPr>
            <w:tcW w:w="2536" w:type="dxa"/>
          </w:tcPr>
          <w:p w14:paraId="28383E6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Frequency range</w:t>
            </w:r>
          </w:p>
        </w:tc>
        <w:tc>
          <w:tcPr>
            <w:tcW w:w="1014" w:type="dxa"/>
          </w:tcPr>
          <w:p w14:paraId="10BDEA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60EB52B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1215-1390</w:t>
            </w:r>
          </w:p>
        </w:tc>
        <w:tc>
          <w:tcPr>
            <w:tcW w:w="3045" w:type="dxa"/>
          </w:tcPr>
          <w:p w14:paraId="3ED0A8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1240-1350</w:t>
            </w:r>
          </w:p>
        </w:tc>
      </w:tr>
      <w:tr w:rsidR="00476AEA" w:rsidRPr="00A44562" w14:paraId="0729AAF4" w14:textId="77777777" w:rsidTr="00346C5E">
        <w:trPr>
          <w:jc w:val="center"/>
        </w:trPr>
        <w:tc>
          <w:tcPr>
            <w:tcW w:w="2536" w:type="dxa"/>
          </w:tcPr>
          <w:p w14:paraId="665BAC4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014" w:type="dxa"/>
          </w:tcPr>
          <w:p w14:paraId="65EBF5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3044" w:type="dxa"/>
          </w:tcPr>
          <w:p w14:paraId="2829CF1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88.8; 58.8 (Note 1)</w:t>
            </w:r>
          </w:p>
        </w:tc>
        <w:tc>
          <w:tcPr>
            <w:tcW w:w="3045" w:type="dxa"/>
          </w:tcPr>
          <w:p w14:paraId="66F95B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115.5; 17.5 (Note 2)</w:t>
            </w:r>
          </w:p>
        </w:tc>
      </w:tr>
      <w:tr w:rsidR="00476AEA" w:rsidRPr="00A44562" w14:paraId="14A65110" w14:textId="77777777" w:rsidTr="00346C5E">
        <w:trPr>
          <w:jc w:val="center"/>
        </w:trPr>
        <w:tc>
          <w:tcPr>
            <w:tcW w:w="2536" w:type="dxa"/>
          </w:tcPr>
          <w:p w14:paraId="648FFB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014" w:type="dxa"/>
          </w:tcPr>
          <w:p w14:paraId="02A9913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3044" w:type="dxa"/>
          </w:tcPr>
          <w:p w14:paraId="3E33F0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291.5 or 312.5 average</w:t>
            </w:r>
          </w:p>
        </w:tc>
        <w:tc>
          <w:tcPr>
            <w:tcW w:w="3045" w:type="dxa"/>
          </w:tcPr>
          <w:p w14:paraId="6991ACF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 xml:space="preserve">319 </w:t>
            </w:r>
            <w:proofErr w:type="gramStart"/>
            <w:r w:rsidRPr="00A44562">
              <w:rPr>
                <w:sz w:val="20"/>
              </w:rPr>
              <w:t>average</w:t>
            </w:r>
            <w:proofErr w:type="gramEnd"/>
          </w:p>
        </w:tc>
      </w:tr>
      <w:tr w:rsidR="00476AEA" w:rsidRPr="00A44562" w14:paraId="7ADC5924" w14:textId="77777777" w:rsidTr="00346C5E">
        <w:trPr>
          <w:jc w:val="center"/>
        </w:trPr>
        <w:tc>
          <w:tcPr>
            <w:tcW w:w="2536" w:type="dxa"/>
          </w:tcPr>
          <w:p w14:paraId="4B807C8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014" w:type="dxa"/>
          </w:tcPr>
          <w:p w14:paraId="1B36E75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2456D93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0.77</w:t>
            </w:r>
          </w:p>
        </w:tc>
        <w:tc>
          <w:tcPr>
            <w:tcW w:w="3045" w:type="dxa"/>
          </w:tcPr>
          <w:p w14:paraId="32D6F0B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0AF26AE6" w14:textId="77777777" w:rsidTr="00346C5E">
        <w:trPr>
          <w:jc w:val="center"/>
        </w:trPr>
        <w:tc>
          <w:tcPr>
            <w:tcW w:w="2536" w:type="dxa"/>
          </w:tcPr>
          <w:p w14:paraId="7254A5A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014" w:type="dxa"/>
          </w:tcPr>
          <w:p w14:paraId="3464B1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Pr>
          <w:p w14:paraId="15F6378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68.3:1 and 45.2:1</w:t>
            </w:r>
          </w:p>
        </w:tc>
        <w:tc>
          <w:tcPr>
            <w:tcW w:w="3045" w:type="dxa"/>
          </w:tcPr>
          <w:p w14:paraId="21BDD71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150:1; 23:1</w:t>
            </w:r>
          </w:p>
        </w:tc>
      </w:tr>
      <w:tr w:rsidR="00476AEA" w:rsidRPr="00A44562" w14:paraId="55231004" w14:textId="77777777" w:rsidTr="00346C5E">
        <w:trPr>
          <w:jc w:val="center"/>
        </w:trPr>
        <w:tc>
          <w:tcPr>
            <w:tcW w:w="2536" w:type="dxa"/>
          </w:tcPr>
          <w:p w14:paraId="10FBBA9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RF emission bandwidth (3 dB)</w:t>
            </w:r>
          </w:p>
        </w:tc>
        <w:tc>
          <w:tcPr>
            <w:tcW w:w="1014" w:type="dxa"/>
          </w:tcPr>
          <w:p w14:paraId="243226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32EF2E5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1.09</w:t>
            </w:r>
          </w:p>
        </w:tc>
        <w:tc>
          <w:tcPr>
            <w:tcW w:w="3045" w:type="dxa"/>
          </w:tcPr>
          <w:p w14:paraId="1CD2917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98603A" w:rsidRPr="00A44562" w14:paraId="4AC523AA" w14:textId="77777777" w:rsidTr="00346C5E">
        <w:trPr>
          <w:jc w:val="center"/>
          <w:ins w:id="2" w:author="USA" w:date="2021-09-09T12:12:00Z"/>
        </w:trPr>
        <w:tc>
          <w:tcPr>
            <w:tcW w:w="2536" w:type="dxa"/>
          </w:tcPr>
          <w:p w14:paraId="164352FB" w14:textId="26D4D352"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 w:author="USA" w:date="2021-09-09T12:12:00Z"/>
                <w:sz w:val="20"/>
              </w:rPr>
            </w:pPr>
            <w:ins w:id="4" w:author="USA" w:date="2021-09-09T12:12:00Z">
              <w:r>
                <w:rPr>
                  <w:sz w:val="20"/>
                </w:rPr>
                <w:t>Antenna maximum gain</w:t>
              </w:r>
            </w:ins>
          </w:p>
        </w:tc>
        <w:tc>
          <w:tcPr>
            <w:tcW w:w="1014" w:type="dxa"/>
          </w:tcPr>
          <w:p w14:paraId="2FD3248D" w14:textId="4C3DD3C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 w:author="USA" w:date="2021-09-09T12:12:00Z"/>
                <w:sz w:val="20"/>
              </w:rPr>
            </w:pPr>
            <w:ins w:id="6" w:author="USA" w:date="2021-09-09T12:12:00Z">
              <w:r>
                <w:rPr>
                  <w:sz w:val="20"/>
                </w:rPr>
                <w:t>dBi</w:t>
              </w:r>
            </w:ins>
          </w:p>
        </w:tc>
        <w:tc>
          <w:tcPr>
            <w:tcW w:w="3044" w:type="dxa"/>
          </w:tcPr>
          <w:p w14:paraId="08954298" w14:textId="77777777" w:rsidR="0098603A"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 w:author="USA" w:date="2021-09-09T12:13:00Z"/>
                <w:sz w:val="20"/>
              </w:rPr>
            </w:pPr>
            <w:ins w:id="8" w:author="USA" w:date="2021-09-09T12:12:00Z">
              <w:r>
                <w:rPr>
                  <w:sz w:val="20"/>
                </w:rPr>
                <w:t>32.4-34.2, tr</w:t>
              </w:r>
            </w:ins>
            <w:ins w:id="9" w:author="USA" w:date="2021-09-09T12:13:00Z">
              <w:r>
                <w:rPr>
                  <w:sz w:val="20"/>
                </w:rPr>
                <w:t>ansmit</w:t>
              </w:r>
            </w:ins>
          </w:p>
          <w:p w14:paraId="522E05FF" w14:textId="65FC1BDC"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 w:author="USA" w:date="2021-09-09T12:12:00Z"/>
                <w:sz w:val="20"/>
              </w:rPr>
            </w:pPr>
            <w:ins w:id="11" w:author="USA" w:date="2021-09-09T12:13:00Z">
              <w:r>
                <w:rPr>
                  <w:sz w:val="20"/>
                </w:rPr>
                <w:t>33.8-40.9, receive</w:t>
              </w:r>
            </w:ins>
          </w:p>
        </w:tc>
        <w:tc>
          <w:tcPr>
            <w:tcW w:w="3045" w:type="dxa"/>
          </w:tcPr>
          <w:p w14:paraId="4AA8DA22" w14:textId="0CD39A5D"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 w:author="USA" w:date="2021-09-09T12:12:00Z"/>
                <w:sz w:val="20"/>
              </w:rPr>
            </w:pPr>
            <w:ins w:id="13" w:author="USA" w:date="2021-09-09T12:13:00Z">
              <w:r>
                <w:rPr>
                  <w:sz w:val="20"/>
                </w:rPr>
                <w:t>34.5</w:t>
              </w:r>
            </w:ins>
          </w:p>
        </w:tc>
      </w:tr>
      <w:tr w:rsidR="00476AEA" w:rsidRPr="00A44562" w14:paraId="3F7E23A2" w14:textId="77777777" w:rsidTr="00346C5E">
        <w:trPr>
          <w:jc w:val="center"/>
        </w:trPr>
        <w:tc>
          <w:tcPr>
            <w:tcW w:w="2536" w:type="dxa"/>
          </w:tcPr>
          <w:p w14:paraId="3D2A537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014" w:type="dxa"/>
          </w:tcPr>
          <w:p w14:paraId="1BD149F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3044" w:type="dxa"/>
          </w:tcPr>
          <w:p w14:paraId="47101A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w:t>
            </w:r>
          </w:p>
        </w:tc>
        <w:tc>
          <w:tcPr>
            <w:tcW w:w="3045" w:type="dxa"/>
          </w:tcPr>
          <w:p w14:paraId="4FC7CFD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74A33EFC" w14:textId="77777777" w:rsidTr="00346C5E">
        <w:trPr>
          <w:jc w:val="center"/>
        </w:trPr>
        <w:tc>
          <w:tcPr>
            <w:tcW w:w="2536" w:type="dxa"/>
          </w:tcPr>
          <w:p w14:paraId="6529C93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014" w:type="dxa"/>
          </w:tcPr>
          <w:p w14:paraId="0F19AB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rpm</w:t>
            </w:r>
          </w:p>
        </w:tc>
        <w:tc>
          <w:tcPr>
            <w:tcW w:w="3044" w:type="dxa"/>
          </w:tcPr>
          <w:p w14:paraId="66E5BE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c>
          <w:tcPr>
            <w:tcW w:w="3045" w:type="dxa"/>
          </w:tcPr>
          <w:p w14:paraId="16DB42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r>
      <w:tr w:rsidR="00476AEA" w:rsidRPr="00A44562" w14:paraId="588FE68D" w14:textId="77777777" w:rsidTr="00346C5E">
        <w:trPr>
          <w:jc w:val="center"/>
        </w:trPr>
        <w:tc>
          <w:tcPr>
            <w:tcW w:w="2536" w:type="dxa"/>
            <w:tcBorders>
              <w:bottom w:val="single" w:sz="4" w:space="0" w:color="auto"/>
            </w:tcBorders>
          </w:tcPr>
          <w:p w14:paraId="35B42E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 bandwidth</w:t>
            </w:r>
          </w:p>
        </w:tc>
        <w:tc>
          <w:tcPr>
            <w:tcW w:w="1014" w:type="dxa"/>
            <w:tcBorders>
              <w:bottom w:val="single" w:sz="4" w:space="0" w:color="auto"/>
            </w:tcBorders>
          </w:tcPr>
          <w:p w14:paraId="5C790A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kHz</w:t>
            </w:r>
          </w:p>
        </w:tc>
        <w:tc>
          <w:tcPr>
            <w:tcW w:w="3044" w:type="dxa"/>
            <w:tcBorders>
              <w:bottom w:val="single" w:sz="4" w:space="0" w:color="auto"/>
            </w:tcBorders>
          </w:tcPr>
          <w:p w14:paraId="2A9FFFA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690</w:t>
            </w:r>
          </w:p>
        </w:tc>
        <w:tc>
          <w:tcPr>
            <w:tcW w:w="3045" w:type="dxa"/>
            <w:tcBorders>
              <w:bottom w:val="single" w:sz="4" w:space="0" w:color="auto"/>
            </w:tcBorders>
          </w:tcPr>
          <w:p w14:paraId="571EEDA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1 200</w:t>
            </w:r>
          </w:p>
        </w:tc>
      </w:tr>
      <w:tr w:rsidR="00476AEA" w:rsidRPr="00A44562" w14:paraId="212D4B07" w14:textId="77777777" w:rsidTr="00346C5E">
        <w:trPr>
          <w:jc w:val="center"/>
        </w:trPr>
        <w:tc>
          <w:tcPr>
            <w:tcW w:w="2536" w:type="dxa"/>
            <w:tcBorders>
              <w:bottom w:val="single" w:sz="4" w:space="0" w:color="auto"/>
            </w:tcBorders>
          </w:tcPr>
          <w:p w14:paraId="238C829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014" w:type="dxa"/>
            <w:tcBorders>
              <w:bottom w:val="single" w:sz="4" w:space="0" w:color="auto"/>
            </w:tcBorders>
          </w:tcPr>
          <w:p w14:paraId="607BC7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3044" w:type="dxa"/>
            <w:tcBorders>
              <w:bottom w:val="single" w:sz="4" w:space="0" w:color="auto"/>
            </w:tcBorders>
          </w:tcPr>
          <w:p w14:paraId="07A567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c>
          <w:tcPr>
            <w:tcW w:w="3045" w:type="dxa"/>
            <w:tcBorders>
              <w:bottom w:val="single" w:sz="4" w:space="0" w:color="auto"/>
            </w:tcBorders>
          </w:tcPr>
          <w:p w14:paraId="6F8D77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3.2</w:t>
            </w:r>
          </w:p>
        </w:tc>
      </w:tr>
      <w:tr w:rsidR="00476AEA" w:rsidRPr="00A44562" w14:paraId="359BC7EB" w14:textId="77777777" w:rsidTr="00346C5E">
        <w:trPr>
          <w:jc w:val="center"/>
        </w:trPr>
        <w:tc>
          <w:tcPr>
            <w:tcW w:w="2536" w:type="dxa"/>
            <w:tcBorders>
              <w:bottom w:val="single" w:sz="4" w:space="0" w:color="000000"/>
            </w:tcBorders>
          </w:tcPr>
          <w:p w14:paraId="61A41E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w:t>
            </w:r>
          </w:p>
        </w:tc>
        <w:tc>
          <w:tcPr>
            <w:tcW w:w="1014" w:type="dxa"/>
            <w:tcBorders>
              <w:bottom w:val="single" w:sz="4" w:space="0" w:color="000000"/>
            </w:tcBorders>
          </w:tcPr>
          <w:p w14:paraId="7043BD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Borders>
              <w:bottom w:val="single" w:sz="4" w:space="0" w:color="000000"/>
            </w:tcBorders>
          </w:tcPr>
          <w:p w14:paraId="71C5AE3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c>
          <w:tcPr>
            <w:tcW w:w="3045" w:type="dxa"/>
            <w:tcBorders>
              <w:bottom w:val="single" w:sz="4" w:space="0" w:color="000000"/>
            </w:tcBorders>
          </w:tcPr>
          <w:p w14:paraId="47B9952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r>
      <w:tr w:rsidR="00476AEA" w:rsidRPr="00A44562" w14:paraId="39998CA1" w14:textId="77777777" w:rsidTr="00346C5E">
        <w:trPr>
          <w:jc w:val="center"/>
        </w:trPr>
        <w:tc>
          <w:tcPr>
            <w:tcW w:w="9639" w:type="dxa"/>
            <w:gridSpan w:val="4"/>
            <w:tcBorders>
              <w:left w:val="nil"/>
              <w:bottom w:val="nil"/>
              <w:right w:val="nil"/>
            </w:tcBorders>
          </w:tcPr>
          <w:p w14:paraId="345158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NOTE 1 – The radar has 44 RF channel pairs with one of 44 RF channel pairs selected in normal mode. The transmitted waveform consists of an 88.8 µs pulse at frequency f1 followed by a 58.8 µs pulse at frequency f2. Separation of f1 and f2 is 82.854 MHz.</w:t>
            </w:r>
          </w:p>
          <w:p w14:paraId="2FBE7BA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 xml:space="preserve">NOTE 2 – This radar utilizes two fundamental carriers, F1 and F2, with two sub-pulses each, one for medium range detection and one for long range detection. The carriers are </w:t>
            </w:r>
            <w:proofErr w:type="spellStart"/>
            <w:r w:rsidRPr="00A44562">
              <w:rPr>
                <w:sz w:val="20"/>
              </w:rPr>
              <w:t>tunable</w:t>
            </w:r>
            <w:proofErr w:type="spellEnd"/>
            <w:r w:rsidRPr="00A44562">
              <w:rPr>
                <w:sz w:val="20"/>
              </w:rPr>
              <w:t xml:space="preserve"> in 0.1 MHz increments with a minimum separation of 26 MHz between F1 (below 1 300 MHz) and F2 (above 1 300 MHz). The carrier sub-pulses are separated by a fixed value of 5.18 MHz. The pulse sequence is as follows: 115.5 </w:t>
            </w:r>
            <w:proofErr w:type="spellStart"/>
            <w:r w:rsidRPr="00A44562">
              <w:rPr>
                <w:sz w:val="20"/>
              </w:rPr>
              <w:t>μs</w:t>
            </w:r>
            <w:proofErr w:type="spellEnd"/>
            <w:r w:rsidRPr="00A44562">
              <w:rPr>
                <w:sz w:val="20"/>
              </w:rPr>
              <w:t xml:space="preserve"> pulse at F1 + 2.59 MHz, then a 115.5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F1 – 2.59 MHz. All four pulses are transmitted within a single pulse repetition interval.</w:t>
            </w:r>
          </w:p>
        </w:tc>
      </w:tr>
    </w:tbl>
    <w:p w14:paraId="52B4DEB8"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7FD117B3" w14:textId="77777777" w:rsidR="00476AEA" w:rsidRPr="00A44562" w:rsidRDefault="00476AEA" w:rsidP="00476AEA">
      <w:pPr>
        <w:jc w:val="both"/>
        <w:rPr>
          <w:bCs/>
        </w:rPr>
      </w:pPr>
      <w:r w:rsidRPr="00A44562">
        <w:rPr>
          <w:bCs/>
        </w:rPr>
        <w:t>A subset of the system characteristics for three sample ATC airport PSRs operating in the frequency band 2 700</w:t>
      </w:r>
      <w:r w:rsidRPr="00A44562">
        <w:rPr>
          <w:bCs/>
        </w:rPr>
        <w:noBreakHyphen/>
        <w:t xml:space="preserve">2 900 MHz, found in Recommendation </w:t>
      </w:r>
      <w:r w:rsidRPr="00A44562">
        <w:rPr>
          <w:szCs w:val="24"/>
        </w:rPr>
        <w:t>ITU-R M.1464</w:t>
      </w:r>
      <w:r>
        <w:rPr>
          <w:szCs w:val="24"/>
        </w:rPr>
        <w:t>-2</w:t>
      </w:r>
      <w:r w:rsidRPr="00A44562">
        <w:rPr>
          <w:bCs/>
        </w:rPr>
        <w:t>, are provided in Table A1-2:</w:t>
      </w:r>
    </w:p>
    <w:p w14:paraId="13872C9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43C62207" w14:textId="77777777" w:rsidR="00476AEA" w:rsidRPr="00A44562" w:rsidRDefault="00476AEA" w:rsidP="00476AEA">
      <w:pPr>
        <w:keepNext/>
        <w:spacing w:before="560" w:after="120"/>
        <w:jc w:val="center"/>
        <w:rPr>
          <w:caps/>
          <w:sz w:val="20"/>
        </w:rPr>
      </w:pPr>
      <w:r w:rsidRPr="00A44562">
        <w:rPr>
          <w:caps/>
          <w:sz w:val="20"/>
        </w:rPr>
        <w:t>Table A1-2</w:t>
      </w:r>
    </w:p>
    <w:p w14:paraId="23142E7A"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Characteristics of air traffic control airport primary surveillance radar </w:t>
      </w:r>
      <w:r w:rsidRPr="00A44562">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63"/>
        <w:gridCol w:w="1134"/>
        <w:gridCol w:w="2127"/>
        <w:gridCol w:w="1842"/>
        <w:gridCol w:w="2320"/>
      </w:tblGrid>
      <w:tr w:rsidR="00476AEA" w:rsidRPr="00A44562" w14:paraId="2FA78CE7" w14:textId="77777777" w:rsidTr="00346C5E">
        <w:trPr>
          <w:tblHeader/>
          <w:jc w:val="center"/>
        </w:trPr>
        <w:tc>
          <w:tcPr>
            <w:tcW w:w="2263" w:type="dxa"/>
          </w:tcPr>
          <w:p w14:paraId="5847C02E"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Parameter</w:t>
            </w:r>
          </w:p>
        </w:tc>
        <w:tc>
          <w:tcPr>
            <w:tcW w:w="1134" w:type="dxa"/>
          </w:tcPr>
          <w:p w14:paraId="53A497F3"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Units</w:t>
            </w:r>
          </w:p>
        </w:tc>
        <w:tc>
          <w:tcPr>
            <w:tcW w:w="2127" w:type="dxa"/>
          </w:tcPr>
          <w:p w14:paraId="6C662D0D"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A</w:t>
            </w:r>
          </w:p>
        </w:tc>
        <w:tc>
          <w:tcPr>
            <w:tcW w:w="1842" w:type="dxa"/>
          </w:tcPr>
          <w:p w14:paraId="26DB3B84"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B</w:t>
            </w:r>
          </w:p>
        </w:tc>
        <w:tc>
          <w:tcPr>
            <w:tcW w:w="2320" w:type="dxa"/>
          </w:tcPr>
          <w:p w14:paraId="43871118"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C</w:t>
            </w:r>
          </w:p>
        </w:tc>
      </w:tr>
      <w:tr w:rsidR="00476AEA" w:rsidRPr="00A44562" w14:paraId="26F1E6C1" w14:textId="77777777" w:rsidTr="00346C5E">
        <w:trPr>
          <w:jc w:val="center"/>
        </w:trPr>
        <w:tc>
          <w:tcPr>
            <w:tcW w:w="2263" w:type="dxa"/>
          </w:tcPr>
          <w:p w14:paraId="49D542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 (airborne, shipborne, ground)</w:t>
            </w:r>
          </w:p>
        </w:tc>
        <w:tc>
          <w:tcPr>
            <w:tcW w:w="1134" w:type="dxa"/>
          </w:tcPr>
          <w:p w14:paraId="1571686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ABE0E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1842" w:type="dxa"/>
          </w:tcPr>
          <w:p w14:paraId="284EA09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2320" w:type="dxa"/>
          </w:tcPr>
          <w:p w14:paraId="6B729CA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r>
      <w:tr w:rsidR="00476AEA" w:rsidRPr="00A44562" w14:paraId="26DE3473" w14:textId="77777777" w:rsidTr="00346C5E">
        <w:trPr>
          <w:jc w:val="center"/>
        </w:trPr>
        <w:tc>
          <w:tcPr>
            <w:tcW w:w="2263" w:type="dxa"/>
          </w:tcPr>
          <w:p w14:paraId="292E334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w:t>
            </w:r>
          </w:p>
        </w:tc>
        <w:tc>
          <w:tcPr>
            <w:tcW w:w="1134" w:type="dxa"/>
          </w:tcPr>
          <w:p w14:paraId="6C7241B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kW</w:t>
            </w:r>
          </w:p>
        </w:tc>
        <w:tc>
          <w:tcPr>
            <w:tcW w:w="2127" w:type="dxa"/>
          </w:tcPr>
          <w:p w14:paraId="764F43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1 400</w:t>
            </w:r>
          </w:p>
        </w:tc>
        <w:tc>
          <w:tcPr>
            <w:tcW w:w="1842" w:type="dxa"/>
          </w:tcPr>
          <w:p w14:paraId="59CEE7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1 320</w:t>
            </w:r>
          </w:p>
        </w:tc>
        <w:tc>
          <w:tcPr>
            <w:tcW w:w="2320" w:type="dxa"/>
          </w:tcPr>
          <w:p w14:paraId="718217F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25</w:t>
            </w:r>
          </w:p>
        </w:tc>
      </w:tr>
      <w:tr w:rsidR="00476AEA" w:rsidRPr="00A44562" w14:paraId="4FE1E602" w14:textId="77777777" w:rsidTr="00346C5E">
        <w:trPr>
          <w:jc w:val="center"/>
        </w:trPr>
        <w:tc>
          <w:tcPr>
            <w:tcW w:w="2263" w:type="dxa"/>
          </w:tcPr>
          <w:p w14:paraId="358EF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134" w:type="dxa"/>
          </w:tcPr>
          <w:p w14:paraId="47E001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2127" w:type="dxa"/>
          </w:tcPr>
          <w:p w14:paraId="77A72B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1842" w:type="dxa"/>
          </w:tcPr>
          <w:p w14:paraId="6334F69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1.03</w:t>
            </w:r>
          </w:p>
        </w:tc>
        <w:tc>
          <w:tcPr>
            <w:tcW w:w="2320" w:type="dxa"/>
          </w:tcPr>
          <w:p w14:paraId="01E52C5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1.0, 89.0</w:t>
            </w:r>
            <w:proofErr w:type="gramStart"/>
            <w:r w:rsidRPr="00A44562">
              <w:rPr>
                <w:sz w:val="20"/>
              </w:rPr>
              <w:t>;  (</w:t>
            </w:r>
            <w:proofErr w:type="gramEnd"/>
            <w:r w:rsidRPr="00A44562">
              <w:rPr>
                <w:sz w:val="20"/>
              </w:rPr>
              <w:t>note 1)</w:t>
            </w:r>
          </w:p>
        </w:tc>
      </w:tr>
      <w:tr w:rsidR="00476AEA" w:rsidRPr="00A44562" w14:paraId="27E3DF6E" w14:textId="77777777" w:rsidTr="00346C5E">
        <w:trPr>
          <w:jc w:val="center"/>
        </w:trPr>
        <w:tc>
          <w:tcPr>
            <w:tcW w:w="2263" w:type="dxa"/>
          </w:tcPr>
          <w:p w14:paraId="2841B89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134" w:type="dxa"/>
          </w:tcPr>
          <w:p w14:paraId="7C54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2127" w:type="dxa"/>
          </w:tcPr>
          <w:p w14:paraId="47362E1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973-1 040 (selectable)</w:t>
            </w:r>
          </w:p>
        </w:tc>
        <w:tc>
          <w:tcPr>
            <w:tcW w:w="1842" w:type="dxa"/>
          </w:tcPr>
          <w:p w14:paraId="0493F1F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1 059-1 172</w:t>
            </w:r>
          </w:p>
        </w:tc>
        <w:tc>
          <w:tcPr>
            <w:tcW w:w="2320" w:type="dxa"/>
          </w:tcPr>
          <w:p w14:paraId="3AB66B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722-935 (short impulse)</w:t>
            </w:r>
          </w:p>
          <w:p w14:paraId="0359D2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788-1 050 (long impulse)</w:t>
            </w:r>
          </w:p>
        </w:tc>
      </w:tr>
      <w:tr w:rsidR="00476AEA" w:rsidRPr="00A44562" w14:paraId="54EEA8E2" w14:textId="77777777" w:rsidTr="00346C5E">
        <w:trPr>
          <w:jc w:val="center"/>
        </w:trPr>
        <w:tc>
          <w:tcPr>
            <w:tcW w:w="2263" w:type="dxa"/>
          </w:tcPr>
          <w:p w14:paraId="6BFF544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Duty cycle</w:t>
            </w:r>
          </w:p>
        </w:tc>
        <w:tc>
          <w:tcPr>
            <w:tcW w:w="1134" w:type="dxa"/>
          </w:tcPr>
          <w:p w14:paraId="3D5209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w:t>
            </w:r>
          </w:p>
        </w:tc>
        <w:tc>
          <w:tcPr>
            <w:tcW w:w="2127" w:type="dxa"/>
          </w:tcPr>
          <w:p w14:paraId="0F52CD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0.07 max</w:t>
            </w:r>
          </w:p>
        </w:tc>
        <w:tc>
          <w:tcPr>
            <w:tcW w:w="1842" w:type="dxa"/>
          </w:tcPr>
          <w:p w14:paraId="76A4132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0.14 max</w:t>
            </w:r>
          </w:p>
        </w:tc>
        <w:tc>
          <w:tcPr>
            <w:tcW w:w="2320" w:type="dxa"/>
          </w:tcPr>
          <w:p w14:paraId="0F80A2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9.34 max</w:t>
            </w:r>
          </w:p>
        </w:tc>
      </w:tr>
      <w:tr w:rsidR="00476AEA" w:rsidRPr="00A44562" w14:paraId="04D55A0D" w14:textId="77777777" w:rsidTr="00346C5E">
        <w:trPr>
          <w:jc w:val="center"/>
        </w:trPr>
        <w:tc>
          <w:tcPr>
            <w:tcW w:w="2263" w:type="dxa"/>
          </w:tcPr>
          <w:p w14:paraId="62D1C9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134" w:type="dxa"/>
          </w:tcPr>
          <w:p w14:paraId="253021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28389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4B51AD7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1778800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r>
      <w:tr w:rsidR="00476AEA" w:rsidRPr="00A44562" w14:paraId="04439E1D" w14:textId="77777777" w:rsidTr="00346C5E">
        <w:trPr>
          <w:jc w:val="center"/>
        </w:trPr>
        <w:tc>
          <w:tcPr>
            <w:tcW w:w="2263" w:type="dxa"/>
          </w:tcPr>
          <w:p w14:paraId="07EC6A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134" w:type="dxa"/>
          </w:tcPr>
          <w:p w14:paraId="13C66E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E809E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675D2E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7CD4A1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89</w:t>
            </w:r>
          </w:p>
        </w:tc>
      </w:tr>
      <w:tr w:rsidR="00476AEA" w:rsidRPr="00A44562" w14:paraId="7F07C5C8" w14:textId="77777777" w:rsidTr="00346C5E">
        <w:trPr>
          <w:jc w:val="center"/>
        </w:trPr>
        <w:tc>
          <w:tcPr>
            <w:tcW w:w="2263" w:type="dxa"/>
          </w:tcPr>
          <w:p w14:paraId="31157B7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RF emission bandwidth (-20 dB)</w:t>
            </w:r>
          </w:p>
          <w:p w14:paraId="202DDE7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(-3 dB)</w:t>
            </w:r>
          </w:p>
        </w:tc>
        <w:tc>
          <w:tcPr>
            <w:tcW w:w="1134" w:type="dxa"/>
          </w:tcPr>
          <w:p w14:paraId="1ABC667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8B3473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w:t>
            </w:r>
          </w:p>
        </w:tc>
        <w:tc>
          <w:tcPr>
            <w:tcW w:w="1842" w:type="dxa"/>
          </w:tcPr>
          <w:p w14:paraId="20BF98A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w:t>
            </w:r>
          </w:p>
          <w:p w14:paraId="714FA3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14:paraId="17532E0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2320" w:type="dxa"/>
          </w:tcPr>
          <w:p w14:paraId="6D1891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2.6 (short impulse)</w:t>
            </w:r>
          </w:p>
          <w:p w14:paraId="6280FA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5.6 (long impulse)</w:t>
            </w:r>
          </w:p>
          <w:p w14:paraId="091ED61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1.9</w:t>
            </w:r>
          </w:p>
        </w:tc>
      </w:tr>
      <w:tr w:rsidR="0098603A" w:rsidRPr="00A44562" w14:paraId="28273801" w14:textId="77777777" w:rsidTr="00346C5E">
        <w:trPr>
          <w:jc w:val="center"/>
          <w:ins w:id="14" w:author="USA" w:date="2021-09-09T12:17:00Z"/>
        </w:trPr>
        <w:tc>
          <w:tcPr>
            <w:tcW w:w="2263" w:type="dxa"/>
          </w:tcPr>
          <w:p w14:paraId="6DB063E3" w14:textId="0D34CA54"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 w:author="USA" w:date="2021-09-09T12:17:00Z"/>
                <w:sz w:val="20"/>
                <w:lang w:val="de-DE"/>
              </w:rPr>
            </w:pPr>
            <w:ins w:id="16" w:author="USA" w:date="2021-09-09T12:17:00Z">
              <w:r>
                <w:rPr>
                  <w:sz w:val="20"/>
                  <w:lang w:val="de-DE"/>
                </w:rPr>
                <w:t>Antenna main beam gain</w:t>
              </w:r>
            </w:ins>
          </w:p>
        </w:tc>
        <w:tc>
          <w:tcPr>
            <w:tcW w:w="1134" w:type="dxa"/>
          </w:tcPr>
          <w:p w14:paraId="22F4FED1" w14:textId="46C7964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 w:author="USA" w:date="2021-09-09T12:17:00Z"/>
                <w:sz w:val="20"/>
              </w:rPr>
            </w:pPr>
            <w:ins w:id="18" w:author="USA" w:date="2021-09-09T12:17:00Z">
              <w:r>
                <w:rPr>
                  <w:sz w:val="20"/>
                </w:rPr>
                <w:t>dBi</w:t>
              </w:r>
            </w:ins>
          </w:p>
        </w:tc>
        <w:tc>
          <w:tcPr>
            <w:tcW w:w="2127" w:type="dxa"/>
          </w:tcPr>
          <w:p w14:paraId="2BE05B70" w14:textId="21123FCA"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 w:author="USA" w:date="2021-09-09T12:17:00Z"/>
                <w:sz w:val="20"/>
              </w:rPr>
            </w:pPr>
            <w:ins w:id="20" w:author="USA" w:date="2021-09-09T12:18:00Z">
              <w:r>
                <w:rPr>
                  <w:sz w:val="20"/>
                </w:rPr>
                <w:t>33.5</w:t>
              </w:r>
            </w:ins>
          </w:p>
        </w:tc>
        <w:tc>
          <w:tcPr>
            <w:tcW w:w="1842" w:type="dxa"/>
          </w:tcPr>
          <w:p w14:paraId="5920A46A" w14:textId="1FB5A626"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 w:author="USA" w:date="2021-09-09T12:17:00Z"/>
                <w:sz w:val="20"/>
              </w:rPr>
            </w:pPr>
            <w:ins w:id="22" w:author="USA" w:date="2021-09-09T12:18:00Z">
              <w:r>
                <w:rPr>
                  <w:sz w:val="20"/>
                </w:rPr>
                <w:t>33.5</w:t>
              </w:r>
            </w:ins>
          </w:p>
        </w:tc>
        <w:tc>
          <w:tcPr>
            <w:tcW w:w="2320" w:type="dxa"/>
          </w:tcPr>
          <w:p w14:paraId="54505059" w14:textId="071FA0C3"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 w:author="USA" w:date="2021-09-09T12:17:00Z"/>
                <w:sz w:val="20"/>
              </w:rPr>
            </w:pPr>
            <w:ins w:id="24" w:author="USA" w:date="2021-09-09T12:18:00Z">
              <w:r>
                <w:rPr>
                  <w:sz w:val="20"/>
                </w:rPr>
                <w:t>34</w:t>
              </w:r>
            </w:ins>
          </w:p>
        </w:tc>
      </w:tr>
      <w:tr w:rsidR="00476AEA" w:rsidRPr="00A44562" w14:paraId="517E31A1" w14:textId="77777777" w:rsidTr="00346C5E">
        <w:trPr>
          <w:jc w:val="center"/>
        </w:trPr>
        <w:tc>
          <w:tcPr>
            <w:tcW w:w="2263" w:type="dxa"/>
          </w:tcPr>
          <w:p w14:paraId="683B87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134" w:type="dxa"/>
          </w:tcPr>
          <w:p w14:paraId="4ED9D20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2127" w:type="dxa"/>
          </w:tcPr>
          <w:p w14:paraId="155B55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1.35</w:t>
            </w:r>
          </w:p>
        </w:tc>
        <w:tc>
          <w:tcPr>
            <w:tcW w:w="1842" w:type="dxa"/>
          </w:tcPr>
          <w:p w14:paraId="6BE511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2320" w:type="dxa"/>
          </w:tcPr>
          <w:p w14:paraId="4DDDCFE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1.45</w:t>
            </w:r>
          </w:p>
        </w:tc>
      </w:tr>
      <w:tr w:rsidR="00476AEA" w:rsidRPr="00A44562" w14:paraId="77D3BB6A" w14:textId="77777777" w:rsidTr="00346C5E">
        <w:trPr>
          <w:jc w:val="center"/>
        </w:trPr>
        <w:tc>
          <w:tcPr>
            <w:tcW w:w="2263" w:type="dxa"/>
          </w:tcPr>
          <w:p w14:paraId="7142BD5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134" w:type="dxa"/>
          </w:tcPr>
          <w:p w14:paraId="2867646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degrees/s</w:t>
            </w:r>
          </w:p>
        </w:tc>
        <w:tc>
          <w:tcPr>
            <w:tcW w:w="2127" w:type="dxa"/>
          </w:tcPr>
          <w:p w14:paraId="21830E7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1842" w:type="dxa"/>
          </w:tcPr>
          <w:p w14:paraId="3BCDF5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2320" w:type="dxa"/>
          </w:tcPr>
          <w:p w14:paraId="67425C1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r>
      <w:tr w:rsidR="00476AEA" w:rsidRPr="00A44562" w14:paraId="223FC34B" w14:textId="77777777" w:rsidTr="00346C5E">
        <w:trPr>
          <w:jc w:val="center"/>
        </w:trPr>
        <w:tc>
          <w:tcPr>
            <w:tcW w:w="2263" w:type="dxa"/>
            <w:tcBorders>
              <w:bottom w:val="single" w:sz="4" w:space="0" w:color="000000"/>
            </w:tcBorders>
          </w:tcPr>
          <w:p w14:paraId="10C9C247" w14:textId="1ABE0CC0"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w:t>
            </w:r>
            <w:ins w:id="25" w:author="USA" w:date="2021-09-09T12:18:00Z">
              <w:r w:rsidR="0098603A">
                <w:rPr>
                  <w:sz w:val="20"/>
                </w:rPr>
                <w:t xml:space="preserve"> 3 dB</w:t>
              </w:r>
            </w:ins>
            <w:r w:rsidRPr="00A44562">
              <w:rPr>
                <w:sz w:val="20"/>
              </w:rPr>
              <w:t xml:space="preserve"> bandwidth</w:t>
            </w:r>
          </w:p>
        </w:tc>
        <w:tc>
          <w:tcPr>
            <w:tcW w:w="1134" w:type="dxa"/>
            <w:tcBorders>
              <w:bottom w:val="single" w:sz="4" w:space="0" w:color="000000"/>
            </w:tcBorders>
          </w:tcPr>
          <w:p w14:paraId="272EDF8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Borders>
              <w:bottom w:val="single" w:sz="4" w:space="0" w:color="000000"/>
            </w:tcBorders>
          </w:tcPr>
          <w:p w14:paraId="4C413D2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1842" w:type="dxa"/>
            <w:tcBorders>
              <w:bottom w:val="single" w:sz="4" w:space="0" w:color="000000"/>
            </w:tcBorders>
          </w:tcPr>
          <w:p w14:paraId="7DD4644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w:t>
            </w:r>
          </w:p>
        </w:tc>
        <w:tc>
          <w:tcPr>
            <w:tcW w:w="2320" w:type="dxa"/>
            <w:tcBorders>
              <w:bottom w:val="single" w:sz="4" w:space="0" w:color="000000"/>
            </w:tcBorders>
          </w:tcPr>
          <w:p w14:paraId="5817C0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w:t>
            </w:r>
          </w:p>
        </w:tc>
      </w:tr>
      <w:tr w:rsidR="00476AEA" w:rsidRPr="00A44562" w14:paraId="2E7374CF" w14:textId="77777777" w:rsidTr="00346C5E">
        <w:trPr>
          <w:jc w:val="center"/>
        </w:trPr>
        <w:tc>
          <w:tcPr>
            <w:tcW w:w="2263" w:type="dxa"/>
            <w:tcBorders>
              <w:bottom w:val="single" w:sz="4" w:space="0" w:color="000000"/>
            </w:tcBorders>
          </w:tcPr>
          <w:p w14:paraId="0333C5D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134" w:type="dxa"/>
            <w:tcBorders>
              <w:bottom w:val="single" w:sz="4" w:space="0" w:color="000000"/>
            </w:tcBorders>
          </w:tcPr>
          <w:p w14:paraId="7439F91C" w14:textId="77777777" w:rsidR="00476AEA" w:rsidRPr="00A44562" w:rsidDel="009E36EA"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2127" w:type="dxa"/>
            <w:tcBorders>
              <w:bottom w:val="single" w:sz="4" w:space="0" w:color="000000"/>
            </w:tcBorders>
          </w:tcPr>
          <w:p w14:paraId="6F169ADC" w14:textId="6C87C0F1"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26" w:author="USA" w:date="2021-09-09T12:20:00Z">
              <w:r w:rsidR="0098603A">
                <w:rPr>
                  <w:sz w:val="20"/>
                </w:rPr>
                <w:t xml:space="preserve"> </w:t>
              </w:r>
              <w:proofErr w:type="gramStart"/>
              <w:r w:rsidR="0098603A">
                <w:rPr>
                  <w:sz w:val="20"/>
                </w:rPr>
                <w:t>maximum</w:t>
              </w:r>
            </w:ins>
            <w:proofErr w:type="gramEnd"/>
          </w:p>
        </w:tc>
        <w:tc>
          <w:tcPr>
            <w:tcW w:w="1842" w:type="dxa"/>
            <w:tcBorders>
              <w:bottom w:val="single" w:sz="4" w:space="0" w:color="000000"/>
            </w:tcBorders>
          </w:tcPr>
          <w:p w14:paraId="513FEC39" w14:textId="362A738C"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27" w:author="USA" w:date="2021-09-09T12:20:00Z">
              <w:r w:rsidR="0098603A">
                <w:rPr>
                  <w:sz w:val="20"/>
                </w:rPr>
                <w:t xml:space="preserve"> </w:t>
              </w:r>
              <w:proofErr w:type="gramStart"/>
              <w:r w:rsidR="0098603A">
                <w:rPr>
                  <w:sz w:val="20"/>
                </w:rPr>
                <w:t>maximum</w:t>
              </w:r>
            </w:ins>
            <w:proofErr w:type="gramEnd"/>
          </w:p>
        </w:tc>
        <w:tc>
          <w:tcPr>
            <w:tcW w:w="2320" w:type="dxa"/>
            <w:tcBorders>
              <w:bottom w:val="single" w:sz="4" w:space="0" w:color="000000"/>
            </w:tcBorders>
          </w:tcPr>
          <w:p w14:paraId="1C561BC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3.3</w:t>
            </w:r>
          </w:p>
        </w:tc>
      </w:tr>
      <w:tr w:rsidR="00476AEA" w:rsidRPr="00A44562" w14:paraId="3D99315C" w14:textId="77777777" w:rsidTr="00346C5E">
        <w:trPr>
          <w:jc w:val="center"/>
        </w:trPr>
        <w:tc>
          <w:tcPr>
            <w:tcW w:w="9686" w:type="dxa"/>
            <w:gridSpan w:val="5"/>
            <w:tcBorders>
              <w:left w:val="nil"/>
              <w:bottom w:val="nil"/>
              <w:right w:val="nil"/>
            </w:tcBorders>
          </w:tcPr>
          <w:p w14:paraId="1E54FDCC" w14:textId="159FA19F"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vertAlign w:val="superscript"/>
              </w:rPr>
              <w:t>(1)</w:t>
            </w:r>
            <w:r w:rsidRPr="00A44562">
              <w:rPr>
                <w:sz w:val="20"/>
                <w:vertAlign w:val="superscript"/>
              </w:rPr>
              <w:tab/>
            </w:r>
            <w:r w:rsidRPr="00A44562">
              <w:rPr>
                <w:sz w:val="20"/>
              </w:rPr>
              <w:t>This radar utilizes two fundamental carriers with a minimum separation of 30 MHz</w:t>
            </w:r>
            <w:ins w:id="28" w:author="USA" w:date="2021-09-09T12:21:00Z">
              <w:r w:rsidR="0098603A">
                <w:rPr>
                  <w:sz w:val="20"/>
                </w:rPr>
                <w:t>.</w:t>
              </w:r>
            </w:ins>
          </w:p>
        </w:tc>
      </w:tr>
    </w:tbl>
    <w:p w14:paraId="39075D61"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6A962C99" w14:textId="77777777" w:rsidR="00476AEA" w:rsidRPr="00A44562" w:rsidRDefault="00476AEA" w:rsidP="00476AEA">
      <w:pPr>
        <w:keepNext/>
        <w:spacing w:before="160"/>
        <w:rPr>
          <w:rFonts w:ascii="Times" w:hAnsi="Times"/>
          <w:b/>
        </w:rPr>
      </w:pPr>
      <w:r w:rsidRPr="00A44562">
        <w:rPr>
          <w:rFonts w:ascii="Times" w:hAnsi="Times"/>
          <w:b/>
        </w:rPr>
        <w:t>Modelling primary surveillance radar transmitter signals</w:t>
      </w:r>
    </w:p>
    <w:p w14:paraId="1E39EC09" w14:textId="77777777" w:rsidR="00476AEA" w:rsidRPr="00A44562" w:rsidRDefault="00476AEA" w:rsidP="00476AEA">
      <w:r w:rsidRPr="00A44562">
        <w:t xml:space="preserve">The </w:t>
      </w:r>
      <w:r>
        <w:t>received</w:t>
      </w:r>
      <w:r w:rsidRPr="00A44562">
        <w:t xml:space="preserve"> electromagnetic signal can be expressed as:</w:t>
      </w:r>
    </w:p>
    <w:p w14:paraId="2F20D1D0" w14:textId="77777777" w:rsidR="00476AEA" w:rsidRPr="00A44562" w:rsidRDefault="00476AEA" w:rsidP="00476AEA">
      <w:pPr>
        <w:tabs>
          <w:tab w:val="clear" w:pos="1134"/>
          <w:tab w:val="clear" w:pos="1871"/>
          <w:tab w:val="clear" w:pos="2268"/>
          <w:tab w:val="left" w:pos="794"/>
          <w:tab w:val="center" w:pos="4820"/>
          <w:tab w:val="right" w:pos="9639"/>
        </w:tabs>
        <w:rPr>
          <w:lang w:val="fr-CH"/>
        </w:rPr>
      </w:pPr>
      <w:r w:rsidRPr="00A44562">
        <w:tab/>
      </w:r>
      <w:r w:rsidRPr="00A44562">
        <w:tab/>
      </w:r>
      <w:proofErr w:type="gramStart"/>
      <w:r w:rsidRPr="00A44562">
        <w:rPr>
          <w:i/>
          <w:iCs/>
          <w:lang w:val="fr-CH"/>
        </w:rPr>
        <w:t>s</w:t>
      </w:r>
      <w:proofErr w:type="gramEnd"/>
      <w:r w:rsidRPr="00A44562">
        <w:rPr>
          <w:lang w:val="fr-CH"/>
        </w:rPr>
        <w:t>(</w:t>
      </w:r>
      <w:r w:rsidRPr="00A44562">
        <w:rPr>
          <w:i/>
          <w:iCs/>
          <w:lang w:val="fr-CH"/>
        </w:rPr>
        <w:t>t</w:t>
      </w:r>
      <w:r w:rsidRPr="00A44562">
        <w:rPr>
          <w:lang w:val="fr-CH"/>
        </w:rPr>
        <w:t xml:space="preserve">) = </w:t>
      </w:r>
      <w:r w:rsidRPr="00A44562">
        <w:rPr>
          <w:i/>
          <w:iCs/>
          <w:lang w:val="fr-CH"/>
        </w:rPr>
        <w:t>A</w:t>
      </w:r>
      <w:r w:rsidRPr="00A44562">
        <w:rPr>
          <w:lang w:val="fr-CH"/>
        </w:rPr>
        <w:t>(</w:t>
      </w:r>
      <w:r w:rsidRPr="00A44562">
        <w:rPr>
          <w:i/>
          <w:iCs/>
          <w:lang w:val="fr-CH"/>
        </w:rPr>
        <w:t>t</w:t>
      </w:r>
      <w:r w:rsidRPr="00A44562">
        <w:rPr>
          <w:lang w:val="fr-CH"/>
        </w:rPr>
        <w:t>) sin (2</w:t>
      </w:r>
      <w:r w:rsidRPr="00A44562">
        <w:sym w:font="Symbol" w:char="F070"/>
      </w:r>
      <w:proofErr w:type="spellStart"/>
      <w:r w:rsidRPr="00A44562">
        <w:rPr>
          <w:i/>
          <w:iCs/>
          <w:lang w:val="fr-CH"/>
        </w:rPr>
        <w:t>f</w:t>
      </w:r>
      <w:r w:rsidRPr="00A44562">
        <w:rPr>
          <w:vertAlign w:val="subscript"/>
          <w:lang w:val="fr-CH"/>
        </w:rPr>
        <w:t>o</w:t>
      </w:r>
      <w:r w:rsidRPr="00A44562">
        <w:rPr>
          <w:i/>
          <w:iCs/>
          <w:lang w:val="fr-CH"/>
        </w:rPr>
        <w:t>t</w:t>
      </w:r>
      <w:proofErr w:type="spellEnd"/>
      <w:r w:rsidRPr="00A44562">
        <w:rPr>
          <w:i/>
          <w:iCs/>
          <w:lang w:val="fr-CH"/>
        </w:rPr>
        <w:t xml:space="preserve"> </w:t>
      </w:r>
      <w:r w:rsidRPr="00A44562">
        <w:rPr>
          <w:lang w:val="fr-CH"/>
        </w:rPr>
        <w:t xml:space="preserve">+ </w:t>
      </w:r>
      <w:r w:rsidRPr="00A44562">
        <w:sym w:font="Symbol" w:char="F071"/>
      </w:r>
      <w:r w:rsidRPr="00A44562">
        <w:rPr>
          <w:lang w:val="fr-CH"/>
        </w:rPr>
        <w:t>(</w:t>
      </w:r>
      <w:r w:rsidRPr="00A44562">
        <w:rPr>
          <w:i/>
          <w:iCs/>
          <w:lang w:val="fr-CH"/>
        </w:rPr>
        <w:t>t</w:t>
      </w:r>
      <w:r w:rsidRPr="00A44562">
        <w:rPr>
          <w:lang w:val="fr-CH"/>
        </w:rPr>
        <w:t>))</w:t>
      </w:r>
      <w:r w:rsidRPr="00A44562">
        <w:rPr>
          <w:lang w:val="fr-CH"/>
        </w:rPr>
        <w:tab/>
        <w:t>(1)</w:t>
      </w:r>
    </w:p>
    <w:p w14:paraId="191DE96A" w14:textId="77777777" w:rsidR="00476AEA" w:rsidRPr="00A44562" w:rsidRDefault="00476AEA" w:rsidP="00476AEA">
      <w:pPr>
        <w:jc w:val="both"/>
      </w:pPr>
      <w:r w:rsidRPr="00A44562">
        <w:t>where:</w:t>
      </w:r>
    </w:p>
    <w:p w14:paraId="2B903A9C"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f</w:t>
      </w:r>
      <w:r w:rsidRPr="00A44562">
        <w:rPr>
          <w:vertAlign w:val="subscript"/>
        </w:rPr>
        <w:t>0</w:t>
      </w:r>
      <w:r w:rsidRPr="00A44562">
        <w:t>=</w:t>
      </w:r>
      <w:r w:rsidRPr="00A44562">
        <w:tab/>
        <w:t>radar transmit carrier frequency (Hz</w:t>
      </w:r>
      <w:proofErr w:type="gramStart"/>
      <w:r w:rsidRPr="00A44562">
        <w:t>);</w:t>
      </w:r>
      <w:proofErr w:type="gramEnd"/>
    </w:p>
    <w:p w14:paraId="572547DD"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A</w:t>
      </w:r>
      <w:r w:rsidRPr="00A44562">
        <w:t>(</w:t>
      </w:r>
      <w:r w:rsidRPr="00A44562">
        <w:rPr>
          <w:i/>
          <w:iCs/>
        </w:rPr>
        <w:t>t</w:t>
      </w:r>
      <w:r w:rsidRPr="00A44562">
        <w:t>)=</w:t>
      </w:r>
      <w:r w:rsidRPr="00A44562">
        <w:tab/>
        <w:t xml:space="preserve">signal amplitude (Volts) as a function of </w:t>
      </w:r>
      <w:proofErr w:type="spellStart"/>
      <w:r w:rsidRPr="00A44562">
        <w:t>Swerling</w:t>
      </w:r>
      <w:proofErr w:type="spellEnd"/>
      <w:r w:rsidRPr="00A44562">
        <w:t xml:space="preserve"> I distribution (varying from scan to scan) and the fixed signal amplitude at a specified </w:t>
      </w:r>
      <w:proofErr w:type="gramStart"/>
      <w:r w:rsidRPr="00A44562">
        <w:t>distance;</w:t>
      </w:r>
      <w:proofErr w:type="gramEnd"/>
    </w:p>
    <w:p w14:paraId="4C42D748"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bookmarkStart w:id="29" w:name="_Hlk65632464"/>
      <w:r w:rsidRPr="00A44562">
        <w:sym w:font="Symbol" w:char="F071"/>
      </w:r>
      <w:r w:rsidRPr="00A44562">
        <w:t>(</w:t>
      </w:r>
      <w:r w:rsidRPr="00A44562">
        <w:rPr>
          <w:i/>
          <w:iCs/>
        </w:rPr>
        <w:t>t</w:t>
      </w:r>
      <w:r w:rsidRPr="00A44562">
        <w:t>)</w:t>
      </w:r>
      <w:bookmarkEnd w:id="29"/>
      <w:r w:rsidRPr="00A44562">
        <w:t>=</w:t>
      </w:r>
      <w:r w:rsidRPr="00A44562">
        <w:tab/>
        <w:t>signal down-chirp instantaneous phase (rad) = 2</w:t>
      </w:r>
      <w:r w:rsidRPr="00A44562">
        <w:sym w:font="Symbol" w:char="F070"/>
      </w:r>
      <w:r w:rsidRPr="00A44562">
        <w:t>(f</w:t>
      </w:r>
      <w:r w:rsidRPr="00A44562">
        <w:rPr>
          <w:vertAlign w:val="subscript"/>
        </w:rPr>
        <w:t>0</w:t>
      </w:r>
      <w:r w:rsidRPr="00A44562">
        <w:t>t – (</w:t>
      </w:r>
      <w:r w:rsidRPr="00A44562">
        <w:sym w:font="Symbol" w:char="F070"/>
      </w:r>
      <w:r w:rsidRPr="00A44562">
        <w:t>*df/</w:t>
      </w:r>
      <w:r w:rsidRPr="00A44562">
        <w:sym w:font="Symbol" w:char="F074"/>
      </w:r>
      <w:proofErr w:type="gramStart"/>
      <w:r w:rsidRPr="00A44562">
        <w:rPr>
          <w:vertAlign w:val="subscript"/>
        </w:rPr>
        <w:t>0</w:t>
      </w:r>
      <w:r w:rsidRPr="00A44562">
        <w:t>)t</w:t>
      </w:r>
      <w:proofErr w:type="gramEnd"/>
      <w:r w:rsidRPr="00A44562">
        <w:rPr>
          <w:vertAlign w:val="superscript"/>
        </w:rPr>
        <w:t>2</w:t>
      </w:r>
      <w:r w:rsidRPr="00A44562">
        <w:t>) for -</w:t>
      </w:r>
      <w:r w:rsidRPr="00A44562">
        <w:sym w:font="Symbol" w:char="F074"/>
      </w:r>
      <w:r w:rsidRPr="00A44562">
        <w:rPr>
          <w:vertAlign w:val="subscript"/>
        </w:rPr>
        <w:t>0</w:t>
      </w:r>
      <w:r w:rsidRPr="00A44562">
        <w:t xml:space="preserve">/2 ≤ t ≤ </w:t>
      </w:r>
      <w:r w:rsidRPr="00A44562">
        <w:sym w:font="Symbol" w:char="F074"/>
      </w:r>
      <w:r w:rsidRPr="00A44562">
        <w:rPr>
          <w:vertAlign w:val="subscript"/>
        </w:rPr>
        <w:t>0</w:t>
      </w:r>
      <w:r w:rsidRPr="00A44562">
        <w:t>/2, where f</w:t>
      </w:r>
      <w:r w:rsidRPr="00A44562">
        <w:rPr>
          <w:vertAlign w:val="subscript"/>
        </w:rPr>
        <w:t>0</w:t>
      </w:r>
      <w:r w:rsidRPr="00A44562">
        <w:t xml:space="preserve"> = radar </w:t>
      </w:r>
      <w:proofErr w:type="spellStart"/>
      <w:r w:rsidRPr="00A44562">
        <w:t>center</w:t>
      </w:r>
      <w:proofErr w:type="spellEnd"/>
      <w:r w:rsidRPr="00A44562">
        <w:t xml:space="preserve"> frequency, </w:t>
      </w:r>
      <w:r w:rsidRPr="00A44562">
        <w:sym w:font="Symbol" w:char="F074"/>
      </w:r>
      <w:r w:rsidRPr="00A44562">
        <w:rPr>
          <w:vertAlign w:val="subscript"/>
        </w:rPr>
        <w:t>0</w:t>
      </w:r>
      <w:r w:rsidRPr="00A44562">
        <w:t xml:space="preserve"> = radar pulse width, and df = radar chirp frequency </w:t>
      </w:r>
    </w:p>
    <w:p w14:paraId="3B49B182" w14:textId="77777777" w:rsidR="00476AEA" w:rsidRDefault="00476AEA" w:rsidP="00476AEA">
      <w:pPr>
        <w:jc w:val="both"/>
      </w:pPr>
      <w:r w:rsidRPr="00A44562">
        <w:t xml:space="preserve">The phase of the transmitting signal, </w:t>
      </w:r>
      <w:r w:rsidRPr="00A44562">
        <w:sym w:font="Symbol" w:char="F071"/>
      </w:r>
      <w:r w:rsidRPr="00A44562">
        <w:t>(</w:t>
      </w:r>
      <w:r w:rsidRPr="00A44562">
        <w:rPr>
          <w:i/>
          <w:iCs/>
        </w:rPr>
        <w:t>t</w:t>
      </w:r>
      <w:r w:rsidRPr="00A44562">
        <w:t xml:space="preserve">), can be modelled for unmodulated narrow pulse or linear frequency modulated (LFM) long pulse. </w:t>
      </w:r>
    </w:p>
    <w:p w14:paraId="152BA597" w14:textId="77777777" w:rsidR="00476AEA" w:rsidRDefault="00476AEA" w:rsidP="00476AEA">
      <w:pPr>
        <w:jc w:val="both"/>
      </w:pPr>
      <w:r w:rsidRPr="00A44562">
        <w:t>It is important that the software model of the ATC PSRs match closely to the actual systems. A comparison of modelled signal spectrum with the measured spectrum is necessary to validate the model.</w:t>
      </w:r>
    </w:p>
    <w:p w14:paraId="467C51C5"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b/>
        </w:rPr>
      </w:pPr>
      <w:r>
        <w:br w:type="column"/>
      </w:r>
      <w:bookmarkStart w:id="30" w:name="_Toc451440027"/>
      <w:r w:rsidRPr="00A44562">
        <w:rPr>
          <w:b/>
        </w:rPr>
        <w:t>A1.2.1</w:t>
      </w:r>
      <w:r w:rsidRPr="00A44562">
        <w:rPr>
          <w:b/>
        </w:rPr>
        <w:tab/>
        <w:t>Model</w:t>
      </w:r>
      <w:r>
        <w:rPr>
          <w:b/>
        </w:rPr>
        <w:t>l</w:t>
      </w:r>
      <w:r w:rsidRPr="00A44562">
        <w:rPr>
          <w:b/>
        </w:rPr>
        <w:t>ing radar C</w:t>
      </w:r>
    </w:p>
    <w:p w14:paraId="2A59CA16" w14:textId="77777777" w:rsidR="00476AEA" w:rsidRPr="00A44562" w:rsidRDefault="00476AEA" w:rsidP="00476AEA">
      <w:pPr>
        <w:jc w:val="both"/>
        <w:rPr>
          <w:spacing w:val="-2"/>
        </w:rPr>
      </w:pPr>
      <w:r w:rsidRPr="00A44562">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w:t>
      </w:r>
      <w:proofErr w:type="gramStart"/>
      <w:r w:rsidRPr="00A44562">
        <w:rPr>
          <w:spacing w:val="-2"/>
        </w:rPr>
        <w:t>MHz</w:t>
      </w:r>
      <w:proofErr w:type="gramEnd"/>
      <w:r w:rsidRPr="00A44562">
        <w:rPr>
          <w:spacing w:val="-2"/>
        </w:rPr>
        <w:t xml:space="preserve"> and F2 ± 0.5 MHz, as shown on Figure A1-2.</w:t>
      </w:r>
    </w:p>
    <w:p w14:paraId="51AA6776" w14:textId="77777777" w:rsidR="00476AEA" w:rsidRPr="00A44562" w:rsidRDefault="00476AEA" w:rsidP="00476AEA">
      <w:pPr>
        <w:keepNext/>
        <w:keepLines/>
        <w:spacing w:before="480" w:after="120"/>
        <w:jc w:val="center"/>
        <w:rPr>
          <w:caps/>
          <w:sz w:val="20"/>
        </w:rPr>
      </w:pPr>
      <w:r w:rsidRPr="00A44562">
        <w:rPr>
          <w:caps/>
          <w:sz w:val="20"/>
        </w:rPr>
        <w:t>Figure A1-2</w:t>
      </w:r>
    </w:p>
    <w:p w14:paraId="114FFFEC"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C transmitting sequence</w:t>
      </w:r>
    </w:p>
    <w:p w14:paraId="4519C358" w14:textId="77777777" w:rsidR="00476AEA" w:rsidRPr="00A44562" w:rsidRDefault="00476AEA" w:rsidP="00476AEA">
      <w:pPr>
        <w:keepNext/>
        <w:keepLines/>
        <w:jc w:val="center"/>
      </w:pPr>
      <w:r w:rsidRPr="00A44562">
        <w:rPr>
          <w:noProof/>
          <w:lang w:val="en-US"/>
        </w:rPr>
        <w:drawing>
          <wp:inline distT="0" distB="0" distL="0" distR="0" wp14:anchorId="4E0505E4" wp14:editId="31BFE82D">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867F32B" w14:textId="77777777" w:rsidR="00476AEA" w:rsidRPr="00A44562" w:rsidRDefault="00476AEA" w:rsidP="00476AEA">
      <w:pPr>
        <w:keepNext/>
        <w:keepLines/>
        <w:spacing w:before="200"/>
        <w:ind w:left="1134" w:hanging="1134"/>
        <w:outlineLvl w:val="1"/>
        <w:rPr>
          <w:b/>
        </w:rPr>
      </w:pPr>
      <w:r w:rsidRPr="00A44562">
        <w:rPr>
          <w:b/>
        </w:rPr>
        <w:t>A1.2.2</w:t>
      </w:r>
      <w:r w:rsidRPr="00A44562">
        <w:rPr>
          <w:b/>
        </w:rPr>
        <w:tab/>
        <w:t>Mode</w:t>
      </w:r>
      <w:r>
        <w:rPr>
          <w:b/>
        </w:rPr>
        <w:t>l</w:t>
      </w:r>
      <w:r w:rsidRPr="00A44562">
        <w:rPr>
          <w:b/>
        </w:rPr>
        <w:t>ling radar system 8</w:t>
      </w:r>
    </w:p>
    <w:p w14:paraId="16E87730" w14:textId="77777777" w:rsidR="00476AEA" w:rsidRPr="00A44562" w:rsidRDefault="00476AEA" w:rsidP="00476AEA">
      <w:r w:rsidRPr="00A44562">
        <w:t>Figure A1-3 shows the complex baseband chirp signal with 2 long pulses (modulated with F1 + 2.59 MHz and with F2 + 2.59 MHz, respectively) and 2 medium pulses (modulated with F2 – 2.59 MHz and with F1 – 2.59 MHz, respectively) with a gap of 4 µs between each pulse.</w:t>
      </w:r>
    </w:p>
    <w:p w14:paraId="6F31399C" w14:textId="77777777" w:rsidR="00476AEA" w:rsidRPr="00A44562" w:rsidRDefault="00476AEA" w:rsidP="00476AEA">
      <w:pPr>
        <w:keepNext/>
        <w:keepLines/>
        <w:spacing w:before="480" w:after="120"/>
        <w:jc w:val="center"/>
        <w:rPr>
          <w:caps/>
          <w:sz w:val="20"/>
        </w:rPr>
      </w:pPr>
      <w:r w:rsidRPr="00A44562">
        <w:rPr>
          <w:caps/>
          <w:sz w:val="20"/>
        </w:rPr>
        <w:t>Figure A1-3</w:t>
      </w:r>
    </w:p>
    <w:p w14:paraId="4E7C195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system 8 normalized baseband chirp pulses</w:t>
      </w:r>
    </w:p>
    <w:p w14:paraId="09E43E2D" w14:textId="77777777" w:rsidR="00476AEA" w:rsidRPr="00A44562" w:rsidRDefault="00476AEA" w:rsidP="00476AEA">
      <w:pPr>
        <w:keepNext/>
        <w:keepLines/>
        <w:jc w:val="center"/>
      </w:pPr>
      <w:r w:rsidRPr="00A44562">
        <w:rPr>
          <w:noProof/>
          <w:lang w:val="en-US"/>
        </w:rPr>
        <w:drawing>
          <wp:inline distT="0" distB="0" distL="0" distR="0" wp14:anchorId="2A3AD2DA" wp14:editId="2DB7BA21">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30"/>
    <w:p w14:paraId="14320098" w14:textId="77777777" w:rsidR="00476AEA" w:rsidRPr="00A44562" w:rsidRDefault="00476AEA" w:rsidP="00476AEA">
      <w:pPr>
        <w:keepNext/>
        <w:keepLines/>
        <w:spacing w:before="280"/>
        <w:ind w:left="1134" w:hanging="1134"/>
        <w:outlineLvl w:val="0"/>
        <w:rPr>
          <w:b/>
          <w:sz w:val="28"/>
        </w:rPr>
      </w:pPr>
      <w:r w:rsidRPr="00A44562">
        <w:rPr>
          <w:b/>
          <w:sz w:val="28"/>
        </w:rPr>
        <w:t>A1.3</w:t>
      </w:r>
      <w:r w:rsidRPr="00A44562">
        <w:rPr>
          <w:b/>
          <w:sz w:val="28"/>
        </w:rPr>
        <w:tab/>
        <w:t>General descriptions of radar receivers</w:t>
      </w:r>
    </w:p>
    <w:p w14:paraId="5D4D7C31" w14:textId="77777777" w:rsidR="00476AEA" w:rsidRPr="00A44562" w:rsidRDefault="00476AEA" w:rsidP="00476AEA">
      <w:pPr>
        <w:jc w:val="both"/>
      </w:pPr>
      <w:r w:rsidRPr="00A44562">
        <w:t>The general radar architecture and values can be different from other manufacturers, depending on the type and application of the radar.</w:t>
      </w:r>
    </w:p>
    <w:p w14:paraId="00A24DC1" w14:textId="77777777" w:rsidR="00476AEA" w:rsidRPr="00A44562" w:rsidRDefault="00476AEA" w:rsidP="00476AEA">
      <w:pPr>
        <w:jc w:val="both"/>
      </w:pPr>
      <w:r w:rsidRPr="00A44562">
        <w:t xml:space="preserve">In modern solid-state PSRs, reflected radar signals are received and processed through a chain of electronic components such as RF filters, low-noise amplifiers (LNA), beamformers, RF down-converters, </w:t>
      </w:r>
      <w:proofErr w:type="spellStart"/>
      <w:r w:rsidRPr="00A44562">
        <w:t>analog</w:t>
      </w:r>
      <w:proofErr w:type="spellEnd"/>
      <w:r w:rsidRPr="00A44562">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A1-4 shows a simplified block diagram of a modern PSR receiver.</w:t>
      </w:r>
    </w:p>
    <w:p w14:paraId="6D8D9271" w14:textId="77777777" w:rsidR="00476AEA" w:rsidRPr="00A44562" w:rsidRDefault="00476AEA" w:rsidP="00476AEA">
      <w:pPr>
        <w:keepNext/>
        <w:keepLines/>
        <w:spacing w:before="480" w:after="120"/>
        <w:jc w:val="center"/>
        <w:rPr>
          <w:caps/>
          <w:sz w:val="20"/>
        </w:rPr>
      </w:pPr>
      <w:r w:rsidRPr="00A44562">
        <w:rPr>
          <w:caps/>
          <w:sz w:val="20"/>
        </w:rPr>
        <w:t>Figure A1-4</w:t>
      </w:r>
    </w:p>
    <w:p w14:paraId="6B37F52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modern primary surveillance radar receiver</w:t>
      </w:r>
    </w:p>
    <w:p w14:paraId="5CC3F6F0" w14:textId="77777777" w:rsidR="00476AEA" w:rsidRPr="00A44562" w:rsidRDefault="00476AEA" w:rsidP="00476AEA">
      <w:pPr>
        <w:keepNext/>
        <w:keepLines/>
        <w:jc w:val="center"/>
      </w:pPr>
      <w:r w:rsidRPr="00A44562">
        <w:rPr>
          <w:noProof/>
          <w:lang w:val="en-US"/>
        </w:rPr>
        <w:drawing>
          <wp:inline distT="0" distB="0" distL="0" distR="0" wp14:anchorId="7C6C6205" wp14:editId="64F95871">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64E52A14" w14:textId="77777777" w:rsidR="00476AEA" w:rsidRPr="00A44562" w:rsidRDefault="00476AEA" w:rsidP="00476AEA">
      <w:pPr>
        <w:keepNext/>
        <w:spacing w:before="160"/>
        <w:rPr>
          <w:rFonts w:ascii="Times" w:hAnsi="Times"/>
          <w:b/>
        </w:rPr>
      </w:pPr>
      <w:r w:rsidRPr="00A44562">
        <w:rPr>
          <w:rFonts w:ascii="Times" w:hAnsi="Times"/>
          <w:b/>
        </w:rPr>
        <w:t>RF down converter</w:t>
      </w:r>
    </w:p>
    <w:p w14:paraId="468C39C0" w14:textId="77777777" w:rsidR="00476AEA" w:rsidRPr="00A44562" w:rsidRDefault="00476AEA" w:rsidP="00476AEA">
      <w:pPr>
        <w:jc w:val="both"/>
      </w:pPr>
      <w:r w:rsidRPr="00A44562">
        <w:t xml:space="preserve">The RF signal received from the radar antenna goes to a RF filter and to a wideband LNA amplifier that operates over a large dynamic range (&gt; 90 dB) and can accept signals up to –20 dBm without saturation.  The noise figure of the LNA is typically less than 3 </w:t>
      </w:r>
      <w:proofErr w:type="spellStart"/>
      <w:r w:rsidRPr="00A44562">
        <w:t>dB.</w:t>
      </w:r>
      <w:proofErr w:type="spellEnd"/>
      <w:r w:rsidRPr="00A44562">
        <w:t xml:space="preserve">  This effectively establishes the system noise figure for a radar. This received RF signal is routed into the F1 bandpass-filter (BPF) and the F2 BPF before down-converting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A1-4.</w:t>
      </w:r>
    </w:p>
    <w:p w14:paraId="0C905797" w14:textId="77777777" w:rsidR="00476AEA" w:rsidRPr="00A44562" w:rsidRDefault="00476AEA" w:rsidP="00476AEA">
      <w:pPr>
        <w:keepNext/>
        <w:spacing w:before="160"/>
        <w:rPr>
          <w:rFonts w:ascii="Times" w:hAnsi="Times"/>
          <w:b/>
        </w:rPr>
      </w:pPr>
      <w:r w:rsidRPr="00A44562">
        <w:rPr>
          <w:rFonts w:ascii="Times" w:hAnsi="Times"/>
          <w:b/>
        </w:rPr>
        <w:t>Pulse compression</w:t>
      </w:r>
    </w:p>
    <w:p w14:paraId="187CF15B" w14:textId="77777777" w:rsidR="00476AEA" w:rsidRPr="00A44562" w:rsidRDefault="00476AEA" w:rsidP="00476AEA">
      <w:pPr>
        <w:jc w:val="both"/>
      </w:pPr>
      <w:r w:rsidRPr="00A44562">
        <w:t>Radar range resolution depends on the bandwidth of the received signal, which is inversely proportional to the pulse duration.  So,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14:paraId="0C43FE10" w14:textId="77777777" w:rsidR="00476AEA" w:rsidRPr="00A44562" w:rsidRDefault="00476AEA" w:rsidP="00476AEA">
      <w:pPr>
        <w:jc w:val="both"/>
      </w:pPr>
      <w:r w:rsidRPr="00A44562">
        <w:t>Figure A1-5 provides the details of the generation of the discrete complex signal to be input to the pulse compression block.</w:t>
      </w:r>
    </w:p>
    <w:p w14:paraId="277662A9" w14:textId="77777777" w:rsidR="00476AEA" w:rsidRPr="00A44562" w:rsidRDefault="00476AEA" w:rsidP="00476AEA">
      <w:pPr>
        <w:keepNext/>
        <w:keepLines/>
        <w:spacing w:before="480" w:after="120"/>
        <w:jc w:val="center"/>
        <w:rPr>
          <w:caps/>
          <w:sz w:val="20"/>
        </w:rPr>
      </w:pPr>
      <w:r w:rsidRPr="00A44562">
        <w:rPr>
          <w:caps/>
          <w:sz w:val="20"/>
        </w:rPr>
        <w:t xml:space="preserve">Figure A1-5 </w:t>
      </w:r>
    </w:p>
    <w:p w14:paraId="03B3C5B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last IF stage receiver</w:t>
      </w:r>
    </w:p>
    <w:p w14:paraId="22B59D0F" w14:textId="77777777" w:rsidR="00476AEA" w:rsidRPr="00A44562" w:rsidRDefault="00476AEA" w:rsidP="00476AEA">
      <w:pPr>
        <w:keepNext/>
        <w:keepLines/>
        <w:jc w:val="center"/>
      </w:pPr>
      <w:r w:rsidRPr="00A44562">
        <w:rPr>
          <w:noProof/>
          <w:lang w:val="en-US"/>
        </w:rPr>
        <w:drawing>
          <wp:inline distT="0" distB="0" distL="0" distR="0" wp14:anchorId="4CC2E65A" wp14:editId="6C0BFBD6">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2C57012C" w14:textId="77777777" w:rsidR="00476AEA" w:rsidRPr="00A44562" w:rsidRDefault="00476AEA" w:rsidP="00476AEA">
      <w:pPr>
        <w:jc w:val="both"/>
      </w:pPr>
      <w:r w:rsidRPr="00A44562">
        <w:t xml:space="preserve">Let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xml:space="preserve">, the received complex samples, be the inputs to the pulse compression block and </w:t>
      </w:r>
      <w:proofErr w:type="spellStart"/>
      <w:r w:rsidRPr="00A44562">
        <w:rPr>
          <w:i/>
          <w:iCs/>
        </w:rPr>
        <w:t>y</w:t>
      </w:r>
      <w:r w:rsidRPr="00A44562">
        <w:rPr>
          <w:i/>
          <w:iCs/>
          <w:vertAlign w:val="subscript"/>
        </w:rPr>
        <w:t>k</w:t>
      </w:r>
      <w:proofErr w:type="spellEnd"/>
      <w:r w:rsidRPr="00A44562">
        <w:t xml:space="preserve"> be the replica waveform samples, then the correlation of </w:t>
      </w:r>
      <w:proofErr w:type="spellStart"/>
      <w:r w:rsidRPr="00A44562">
        <w:rPr>
          <w:i/>
          <w:iCs/>
        </w:rPr>
        <w:t>x</w:t>
      </w:r>
      <w:r w:rsidRPr="00A44562">
        <w:rPr>
          <w:i/>
          <w:iCs/>
          <w:vertAlign w:val="subscript"/>
        </w:rPr>
        <w:t>k</w:t>
      </w:r>
      <w:proofErr w:type="spellEnd"/>
      <w:r w:rsidRPr="00A44562">
        <w:t xml:space="preserve"> and </w:t>
      </w:r>
      <w:proofErr w:type="spellStart"/>
      <w:r w:rsidRPr="00A44562">
        <w:rPr>
          <w:i/>
          <w:iCs/>
        </w:rPr>
        <w:t>y</w:t>
      </w:r>
      <w:r w:rsidRPr="00A44562">
        <w:rPr>
          <w:i/>
          <w:iCs/>
          <w:vertAlign w:val="subscript"/>
        </w:rPr>
        <w:t>k</w:t>
      </w:r>
      <w:proofErr w:type="spellEnd"/>
      <w:r w:rsidRPr="00A44562">
        <w:t xml:space="preserve"> is given below:</w:t>
      </w:r>
    </w:p>
    <w:p w14:paraId="20D4BBB8" w14:textId="77777777" w:rsidR="00476AEA" w:rsidRPr="00A44562" w:rsidRDefault="00476AEA" w:rsidP="00476AEA">
      <w:pPr>
        <w:tabs>
          <w:tab w:val="clear" w:pos="1134"/>
          <w:tab w:val="clear" w:pos="1871"/>
          <w:tab w:val="clear" w:pos="2268"/>
          <w:tab w:val="left" w:pos="794"/>
          <w:tab w:val="center" w:pos="4820"/>
          <w:tab w:val="right" w:pos="9639"/>
        </w:tabs>
        <w:jc w:val="both"/>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14:paraId="1C32474E" w14:textId="77777777" w:rsidR="00476AEA" w:rsidRPr="00A44562" w:rsidRDefault="00476AEA" w:rsidP="00476AEA">
      <w:pPr>
        <w:jc w:val="both"/>
      </w:pPr>
      <w:r w:rsidRPr="00A44562">
        <w:t xml:space="preserve">for </w:t>
      </w:r>
      <w:r w:rsidRPr="00A44562">
        <w:rPr>
          <w:i/>
          <w:iCs/>
        </w:rPr>
        <w:t xml:space="preserve">n </w:t>
      </w:r>
      <w:r w:rsidRPr="00A44562">
        <w:t xml:space="preserve">= 0, 1, 2, …, </w:t>
      </w:r>
      <w:r w:rsidRPr="00A44562">
        <w:rPr>
          <w:i/>
          <w:iCs/>
        </w:rPr>
        <w:t>M</w:t>
      </w:r>
      <w:r w:rsidRPr="00A44562">
        <w:t>-1, where M is the number of samples covering the entire radar pulse.</w:t>
      </w:r>
    </w:p>
    <w:p w14:paraId="4FE63D6C" w14:textId="77777777" w:rsidR="00476AEA" w:rsidRPr="00A44562" w:rsidRDefault="00476AEA" w:rsidP="00476AEA">
      <w:pPr>
        <w:jc w:val="both"/>
        <w:rPr>
          <w:i/>
        </w:rPr>
      </w:pPr>
      <w:r w:rsidRPr="00A44562">
        <w:t xml:space="preserve">Figure A1-6 shows a simplified block diagram for radar pulse compression using a fast convolution technique, where the complex waveform samples,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i/>
          <w:iCs/>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are used as the inputs.</w:t>
      </w:r>
    </w:p>
    <w:p w14:paraId="4ECF3A04" w14:textId="77777777" w:rsidR="00476AEA" w:rsidRPr="00A44562" w:rsidRDefault="00476AEA" w:rsidP="00476AEA">
      <w:pPr>
        <w:keepNext/>
        <w:keepLines/>
        <w:spacing w:before="480" w:after="120"/>
        <w:jc w:val="center"/>
        <w:rPr>
          <w:caps/>
          <w:sz w:val="20"/>
        </w:rPr>
      </w:pPr>
      <w:r w:rsidRPr="00A44562">
        <w:rPr>
          <w:caps/>
          <w:sz w:val="20"/>
        </w:rPr>
        <w:t>Figure A1-6</w:t>
      </w:r>
    </w:p>
    <w:p w14:paraId="7EF186D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radar pulse compression using fast Fourier transform technique</w:t>
      </w:r>
    </w:p>
    <w:p w14:paraId="12CFBD35" w14:textId="77777777" w:rsidR="00476AEA" w:rsidRPr="00A44562" w:rsidRDefault="00476AEA" w:rsidP="00476AEA">
      <w:pPr>
        <w:keepNext/>
        <w:keepLines/>
        <w:jc w:val="center"/>
      </w:pPr>
      <w:r w:rsidRPr="00A44562">
        <w:rPr>
          <w:noProof/>
          <w:lang w:val="en-US"/>
        </w:rPr>
        <w:drawing>
          <wp:inline distT="0" distB="0" distL="0" distR="0" wp14:anchorId="22C92539" wp14:editId="19A5C584">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469A438A" w14:textId="77777777" w:rsidR="00476AEA" w:rsidRPr="00A44562" w:rsidRDefault="00476AEA" w:rsidP="00476AEA">
      <w:pPr>
        <w:jc w:val="both"/>
      </w:pPr>
      <w:r w:rsidRPr="00A44562">
        <w:t>Fast convolution is used to implement the correlator. Taking the discrete Fourier transform (DFT), which can be efficiently computed using FFT algorithms, on both sides of the above equation, we have:</w:t>
      </w:r>
    </w:p>
    <w:p w14:paraId="271DE232"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14:paraId="407B6291"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58813CAD" w14:textId="77777777" w:rsidR="00476AEA" w:rsidRPr="00A44562" w:rsidRDefault="00476AEA" w:rsidP="00476AEA">
      <w:pPr>
        <w:rPr>
          <w:snapToGrid w:val="0"/>
        </w:rPr>
      </w:pPr>
      <w:r w:rsidRPr="00A44562">
        <w:t xml:space="preserve">for </w:t>
      </w:r>
      <w:r w:rsidRPr="00A44562">
        <w:rPr>
          <w:i/>
          <w:iCs/>
        </w:rPr>
        <w:t>k</w:t>
      </w:r>
      <w:r w:rsidRPr="00A44562">
        <w:t xml:space="preserve"> = 0, 1, 2, …, </w:t>
      </w:r>
      <w:r w:rsidRPr="00A44562">
        <w:rPr>
          <w:i/>
          <w:iCs/>
        </w:rPr>
        <w:t>M</w:t>
      </w:r>
      <w:r w:rsidRPr="00A44562">
        <w:t>-1.</w:t>
      </w:r>
    </w:p>
    <w:p w14:paraId="7101972E" w14:textId="77777777" w:rsidR="00476AEA" w:rsidRPr="00A44562" w:rsidRDefault="00476AEA" w:rsidP="00476AEA">
      <w:r w:rsidRPr="00A44562">
        <w:t>Rearranging the above equation, we have:</w:t>
      </w:r>
    </w:p>
    <w:p w14:paraId="6511B3D9"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732D7AA6" w14:textId="77777777" w:rsidR="00476AEA" w:rsidRPr="00A44562" w:rsidRDefault="00476AEA" w:rsidP="00476AEA">
      <w:pPr>
        <w:tabs>
          <w:tab w:val="clear" w:pos="1871"/>
          <w:tab w:val="clear" w:pos="2268"/>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2C724F2" w14:textId="77777777" w:rsidR="00476AEA" w:rsidRPr="00A44562" w:rsidRDefault="00476AEA" w:rsidP="00476AEA">
      <w:pPr>
        <w:keepNext/>
        <w:keepLines/>
        <w:rPr>
          <w:snapToGrid w:val="0"/>
        </w:rPr>
      </w:pPr>
      <w:r w:rsidRPr="00A44562">
        <w:rPr>
          <w:snapToGrid w:val="0"/>
        </w:rPr>
        <w:t>where:</w:t>
      </w:r>
    </w:p>
    <w:p w14:paraId="1CE12E75" w14:textId="77777777" w:rsidR="00476AEA" w:rsidRPr="00A44562" w:rsidRDefault="00476AEA" w:rsidP="00476AEA">
      <w:pPr>
        <w:keepNext/>
        <w:keepLines/>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14:paraId="05C0107B"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444E739" w14:textId="77777777" w:rsidR="00476AEA" w:rsidRPr="00A44562" w:rsidRDefault="00476AEA" w:rsidP="00476AEA">
      <w:r w:rsidRPr="00A44562">
        <w:t xml:space="preserve">Now, the time-domain correlation sequence can be computed by taking the inverse </w:t>
      </w:r>
      <w:r w:rsidRPr="00A44562">
        <w:rPr>
          <w:i/>
          <w:iCs/>
        </w:rPr>
        <w:t>DFT</w:t>
      </w:r>
      <w:r w:rsidRPr="00A44562">
        <w:t xml:space="preserve"> of </w:t>
      </w:r>
      <w:r w:rsidRPr="00A44562">
        <w:rPr>
          <w:i/>
          <w:iCs/>
        </w:rPr>
        <w:t>Z</w:t>
      </w:r>
      <w:r w:rsidRPr="00A44562">
        <w:t>(</w:t>
      </w:r>
      <w:r w:rsidRPr="00A44562">
        <w:rPr>
          <w:i/>
          <w:iCs/>
        </w:rPr>
        <w:t>k</w:t>
      </w:r>
      <w:r w:rsidRPr="00A44562">
        <w:t>):</w:t>
      </w:r>
    </w:p>
    <w:p w14:paraId="52673372"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5C2D9007" w14:textId="77777777" w:rsidR="00476AEA" w:rsidRPr="00A44562" w:rsidRDefault="00476AEA" w:rsidP="00476AEA">
      <w:r w:rsidRPr="00A44562">
        <w:t xml:space="preserve">for </w:t>
      </w:r>
      <w:r w:rsidRPr="00A44562">
        <w:rPr>
          <w:i/>
          <w:iCs/>
        </w:rPr>
        <w:t>n</w:t>
      </w:r>
      <w:r w:rsidRPr="00A44562">
        <w:t xml:space="preserve"> = 0, 1, 2, …, </w:t>
      </w:r>
      <w:r w:rsidRPr="00A44562">
        <w:rPr>
          <w:i/>
          <w:iCs/>
        </w:rPr>
        <w:t>M</w:t>
      </w:r>
      <w:r w:rsidRPr="00A44562">
        <w:t>-1.</w:t>
      </w:r>
    </w:p>
    <w:p w14:paraId="5AFB40CC" w14:textId="77777777" w:rsidR="00476AEA" w:rsidRPr="00A44562" w:rsidRDefault="00476AEA" w:rsidP="00476AEA">
      <w:pPr>
        <w:keepNext/>
        <w:keepLines/>
        <w:spacing w:before="280"/>
        <w:ind w:left="1134" w:hanging="1134"/>
        <w:outlineLvl w:val="0"/>
        <w:rPr>
          <w:b/>
          <w:sz w:val="28"/>
        </w:rPr>
      </w:pPr>
      <w:bookmarkStart w:id="31" w:name="_Toc451440028"/>
      <w:r w:rsidRPr="00A44562">
        <w:rPr>
          <w:b/>
          <w:sz w:val="28"/>
        </w:rPr>
        <w:t>A1.4</w:t>
      </w:r>
      <w:r w:rsidRPr="00A44562">
        <w:rPr>
          <w:b/>
          <w:sz w:val="28"/>
        </w:rPr>
        <w:tab/>
        <w:t>Example simulated performance in various noise environments</w:t>
      </w:r>
      <w:bookmarkEnd w:id="31"/>
    </w:p>
    <w:p w14:paraId="73F1AD4B" w14:textId="77777777" w:rsidR="00476AEA" w:rsidRPr="00A44562" w:rsidRDefault="00476AEA" w:rsidP="00476AEA">
      <w:pPr>
        <w:keepNext/>
        <w:keepLines/>
        <w:spacing w:before="200"/>
        <w:ind w:left="1134" w:hanging="1134"/>
        <w:outlineLvl w:val="1"/>
        <w:rPr>
          <w:b/>
        </w:rPr>
      </w:pPr>
      <w:r w:rsidRPr="00A44562">
        <w:rPr>
          <w:b/>
        </w:rPr>
        <w:t>A1.4.1</w:t>
      </w:r>
      <w:r w:rsidRPr="00A44562">
        <w:rPr>
          <w:b/>
        </w:rPr>
        <w:tab/>
        <w:t>Radar system 8 analysis and simulation</w:t>
      </w:r>
    </w:p>
    <w:p w14:paraId="199218A0" w14:textId="77777777" w:rsidR="00476AEA" w:rsidRPr="00A44562" w:rsidRDefault="00476AEA" w:rsidP="00476AEA">
      <w:pPr>
        <w:jc w:val="both"/>
      </w:pPr>
      <w:bookmarkStart w:id="32" w:name="_Hlk523151803"/>
      <w:r w:rsidRPr="00A44562">
        <w:t>Figure A1-7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32"/>
    </w:p>
    <w:p w14:paraId="14C767B4" w14:textId="77777777" w:rsidR="00476AEA" w:rsidRPr="00A44562" w:rsidRDefault="00476AEA" w:rsidP="00476AEA">
      <w:pPr>
        <w:keepNext/>
        <w:keepLines/>
        <w:spacing w:before="480" w:after="120"/>
        <w:jc w:val="center"/>
        <w:rPr>
          <w:caps/>
          <w:sz w:val="20"/>
        </w:rPr>
      </w:pPr>
      <w:bookmarkStart w:id="33" w:name="_Hlk523151277"/>
      <w:r w:rsidRPr="00A44562">
        <w:rPr>
          <w:caps/>
          <w:sz w:val="20"/>
        </w:rPr>
        <w:t>Figure A1-7</w:t>
      </w:r>
    </w:p>
    <w:p w14:paraId="40E212FF"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476AEA" w:rsidRPr="00A44562" w14:paraId="7AD6C5C1" w14:textId="77777777" w:rsidTr="00346C5E">
        <w:tc>
          <w:tcPr>
            <w:tcW w:w="4927" w:type="dxa"/>
          </w:tcPr>
          <w:bookmarkEnd w:id="33"/>
          <w:p w14:paraId="3BFF99BA" w14:textId="77777777" w:rsidR="00476AEA" w:rsidRPr="00A44562" w:rsidRDefault="00476AEA" w:rsidP="00346C5E">
            <w:pPr>
              <w:keepNext/>
              <w:keepLines/>
              <w:jc w:val="center"/>
            </w:pPr>
            <w:r w:rsidRPr="00A44562">
              <w:rPr>
                <w:noProof/>
                <w:lang w:val="en-US"/>
              </w:rPr>
              <w:drawing>
                <wp:inline distT="0" distB="0" distL="0" distR="0" wp14:anchorId="07970936" wp14:editId="48490F32">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57B94D49" w14:textId="77777777" w:rsidR="00476AEA" w:rsidRPr="00A44562" w:rsidRDefault="00476AEA" w:rsidP="00346C5E">
            <w:pPr>
              <w:keepNext/>
              <w:keepLines/>
              <w:jc w:val="center"/>
            </w:pPr>
            <w:r w:rsidRPr="00A44562">
              <w:rPr>
                <w:noProof/>
                <w:lang w:val="en-US"/>
              </w:rPr>
              <w:drawing>
                <wp:inline distT="0" distB="0" distL="0" distR="0" wp14:anchorId="35D8BBF2" wp14:editId="56AEF107">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C6D6DF5" w14:textId="77777777" w:rsidR="00476AEA" w:rsidRPr="00A44562" w:rsidRDefault="00476AEA" w:rsidP="00476AEA">
      <w:pPr>
        <w:jc w:val="both"/>
      </w:pPr>
      <w:r w:rsidRPr="00A44562">
        <w:t>The following assumptions are made for the purpose of this example: the System 8 radar is required to meet a probability of detection (P</w:t>
      </w:r>
      <w:r w:rsidRPr="00A44562">
        <w:rPr>
          <w:vertAlign w:val="subscript"/>
        </w:rPr>
        <w:t>D</w:t>
      </w:r>
      <w:r w:rsidRPr="00A44562">
        <w:t xml:space="preserve">) of 80%, the target is a </w:t>
      </w:r>
      <w:proofErr w:type="spellStart"/>
      <w:r w:rsidRPr="00A44562">
        <w:t>Swerling</w:t>
      </w:r>
      <w:proofErr w:type="spellEnd"/>
      <w:r w:rsidRPr="00A44562">
        <w:t xml:space="preserve"> I with radar cross section of 2.2 m</w:t>
      </w:r>
      <w:r w:rsidRPr="00A44562">
        <w:rPr>
          <w:vertAlign w:val="superscript"/>
        </w:rPr>
        <w:t>2</w:t>
      </w:r>
      <w:r w:rsidRPr="00A44562">
        <w:t xml:space="preserve"> at 200 NM, and the probability of false alarm (P</w:t>
      </w:r>
      <w:r w:rsidRPr="00A44562">
        <w:rPr>
          <w:vertAlign w:val="subscript"/>
        </w:rPr>
        <w:t>FA</w:t>
      </w:r>
      <w:r w:rsidRPr="00A44562">
        <w:t>) is 1x10</w:t>
      </w:r>
      <w:r w:rsidRPr="00A44562">
        <w:rPr>
          <w:vertAlign w:val="superscript"/>
        </w:rPr>
        <w:t>-6</w:t>
      </w:r>
      <w:r w:rsidRPr="00A44562">
        <w:t>.  Table A1-3 shows the derivation of the single-pulse (LP) received signal-to-noise from a target radar cross section of 2.2 m</w:t>
      </w:r>
      <w:r w:rsidRPr="00A44562">
        <w:rPr>
          <w:vertAlign w:val="superscript"/>
        </w:rPr>
        <w:t>2</w:t>
      </w:r>
      <w:r w:rsidRPr="00A44562">
        <w:t xml:space="preserve"> at 200 NM, based on the equation below:</w:t>
      </w:r>
    </w:p>
    <w:p w14:paraId="2D2018C3" w14:textId="77777777" w:rsidR="00476AEA" w:rsidRPr="00A44562" w:rsidRDefault="00476AEA" w:rsidP="00476AEA">
      <m:oMathPara>
        <m:oMath>
          <m:r>
            <w:rPr>
              <w:rFonts w:ascii="Cambria Math" w:hAnsi="Cambria Math"/>
            </w:rPr>
            <m:t>SNR=</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t</m:t>
                  </m:r>
                </m:sub>
              </m:sSub>
              <m:sSup>
                <m:sSupPr>
                  <m:ctrlPr>
                    <w:rPr>
                      <w:rFonts w:ascii="Cambria Math" w:hAnsi="Cambria Math"/>
                      <w:i/>
                    </w:rPr>
                  </m:ctrlPr>
                </m:sSupPr>
                <m:e>
                  <m:r>
                    <w:rPr>
                      <w:rFonts w:ascii="Cambria Math" w:hAnsi="Cambria Math"/>
                    </w:rPr>
                    <m:t>G</m:t>
                  </m:r>
                </m:e>
                <m:sup>
                  <m:r>
                    <w:rPr>
                      <w:rFonts w:ascii="Cambria Math" w:hAnsi="Cambria Math"/>
                    </w:rPr>
                    <m:t>2</m:t>
                  </m:r>
                </m:sup>
              </m:sSup>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σ</m:t>
              </m:r>
            </m:num>
            <m:den>
              <m:sSup>
                <m:sSupPr>
                  <m:ctrlPr>
                    <w:rPr>
                      <w:rFonts w:ascii="Cambria Math" w:hAnsi="Cambria Math"/>
                      <w:i/>
                    </w:rPr>
                  </m:ctrlPr>
                </m:sSupPr>
                <m:e>
                  <m:r>
                    <w:rPr>
                      <w:rFonts w:ascii="Cambria Math" w:hAnsi="Cambria Math"/>
                    </w:rPr>
                    <m:t>(4π)</m:t>
                  </m:r>
                </m:e>
                <m:sup>
                  <m:r>
                    <w:rPr>
                      <w:rFonts w:ascii="Cambria Math" w:hAnsi="Cambria Math"/>
                    </w:rPr>
                    <m:t>3</m:t>
                  </m:r>
                </m:sup>
              </m:sSup>
              <m:r>
                <w:rPr>
                  <w:rFonts w:ascii="Cambria Math" w:hAnsi="Cambria Math"/>
                </w:rPr>
                <m:t>k</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BFL</m:t>
              </m:r>
              <m:sSup>
                <m:sSupPr>
                  <m:ctrlPr>
                    <w:rPr>
                      <w:rFonts w:ascii="Cambria Math" w:hAnsi="Cambria Math"/>
                      <w:i/>
                    </w:rPr>
                  </m:ctrlPr>
                </m:sSupPr>
                <m:e>
                  <m:r>
                    <w:rPr>
                      <w:rFonts w:ascii="Cambria Math" w:hAnsi="Cambria Math"/>
                    </w:rPr>
                    <m:t>R</m:t>
                  </m:r>
                </m:e>
                <m:sup>
                  <m:r>
                    <w:rPr>
                      <w:rFonts w:ascii="Cambria Math" w:hAnsi="Cambria Math"/>
                    </w:rPr>
                    <m:t>4</m:t>
                  </m:r>
                </m:sup>
              </m:sSup>
            </m:den>
          </m:f>
        </m:oMath>
      </m:oMathPara>
    </w:p>
    <w:p w14:paraId="4362B2A1" w14:textId="77777777" w:rsidR="00476AEA" w:rsidRPr="00A44562" w:rsidRDefault="00476AEA" w:rsidP="00476AEA">
      <w:pPr>
        <w:rPr>
          <w:iCs/>
          <w:lang w:val="en-US"/>
        </w:rPr>
      </w:pPr>
      <w:r w:rsidRPr="00A44562">
        <w:rPr>
          <w:iCs/>
          <w:lang w:val="en-US"/>
        </w:rPr>
        <w:t>The above assumptions are not strictly link to System 8 and some applications may have other performances, sometimes even more stringent.</w:t>
      </w:r>
    </w:p>
    <w:p w14:paraId="3C6B906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058F5E98" w14:textId="77777777" w:rsidR="00476AEA" w:rsidRPr="00A44562" w:rsidRDefault="00476AEA" w:rsidP="00476AEA">
      <w:pPr>
        <w:keepNext/>
        <w:spacing w:before="560" w:after="120"/>
        <w:jc w:val="center"/>
        <w:rPr>
          <w:caps/>
          <w:sz w:val="20"/>
        </w:rPr>
      </w:pPr>
      <w:r w:rsidRPr="00A44562">
        <w:rPr>
          <w:caps/>
          <w:sz w:val="20"/>
        </w:rPr>
        <w:t>Table A1-3</w:t>
      </w:r>
    </w:p>
    <w:p w14:paraId="682C8FE9"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Derived single-pulse received signal-to-noise for a 2.2 m</w:t>
      </w:r>
      <w:r w:rsidRPr="00A44562">
        <w:rPr>
          <w:rFonts w:ascii="Times New Roman Bold" w:hAnsi="Times New Roman Bold"/>
          <w:b/>
          <w:sz w:val="20"/>
          <w:vertAlign w:val="superscript"/>
        </w:rPr>
        <w:t>2</w:t>
      </w:r>
      <w:r w:rsidRPr="00A44562">
        <w:rPr>
          <w:rFonts w:ascii="Times New Roman Bold" w:hAnsi="Times New Roman Bold"/>
          <w:b/>
          <w:sz w:val="20"/>
        </w:rPr>
        <w:t xml:space="preserve"> radar cross-section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76AEA" w:rsidRPr="00A44562" w14:paraId="2630E6C1" w14:textId="77777777" w:rsidTr="00346C5E">
        <w:trPr>
          <w:trHeight w:val="300"/>
          <w:tblHeader/>
        </w:trPr>
        <w:tc>
          <w:tcPr>
            <w:tcW w:w="4590" w:type="dxa"/>
            <w:shd w:val="clear" w:color="auto" w:fill="auto"/>
            <w:noWrap/>
            <w:vAlign w:val="center"/>
            <w:hideMark/>
          </w:tcPr>
          <w:p w14:paraId="1099BB4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Parameters</w:t>
            </w:r>
          </w:p>
        </w:tc>
        <w:tc>
          <w:tcPr>
            <w:tcW w:w="1620" w:type="dxa"/>
            <w:vAlign w:val="center"/>
          </w:tcPr>
          <w:p w14:paraId="74B37B1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Units</w:t>
            </w:r>
          </w:p>
        </w:tc>
        <w:tc>
          <w:tcPr>
            <w:tcW w:w="1710" w:type="dxa"/>
            <w:shd w:val="clear" w:color="auto" w:fill="auto"/>
            <w:noWrap/>
            <w:vAlign w:val="center"/>
            <w:hideMark/>
          </w:tcPr>
          <w:p w14:paraId="248741A9"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(113 µs)</w:t>
            </w:r>
          </w:p>
        </w:tc>
        <w:tc>
          <w:tcPr>
            <w:tcW w:w="1710" w:type="dxa"/>
            <w:shd w:val="clear" w:color="auto" w:fill="auto"/>
            <w:noWrap/>
            <w:vAlign w:val="center"/>
            <w:hideMark/>
          </w:tcPr>
          <w:p w14:paraId="73EEAB5C"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(115.5 µs)</w:t>
            </w:r>
          </w:p>
        </w:tc>
      </w:tr>
      <w:tr w:rsidR="00476AEA" w:rsidRPr="00A44562" w14:paraId="5B7DF735" w14:textId="77777777" w:rsidTr="00346C5E">
        <w:trPr>
          <w:trHeight w:val="300"/>
        </w:trPr>
        <w:tc>
          <w:tcPr>
            <w:tcW w:w="4590" w:type="dxa"/>
            <w:shd w:val="clear" w:color="auto" w:fill="auto"/>
            <w:noWrap/>
            <w:vAlign w:val="bottom"/>
            <w:hideMark/>
          </w:tcPr>
          <w:p w14:paraId="3D1137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P</w:t>
            </w:r>
            <w:r w:rsidRPr="00A44562">
              <w:rPr>
                <w:sz w:val="20"/>
                <w:vertAlign w:val="subscript"/>
                <w:lang w:val="en-US"/>
              </w:rPr>
              <w:t>t</w:t>
            </w:r>
            <w:r w:rsidRPr="00A44562">
              <w:rPr>
                <w:sz w:val="20"/>
                <w:lang w:val="en-US"/>
              </w:rPr>
              <w:t xml:space="preserve"> = Transmit power, (50kW LP)</w:t>
            </w:r>
          </w:p>
        </w:tc>
        <w:tc>
          <w:tcPr>
            <w:tcW w:w="1620" w:type="dxa"/>
          </w:tcPr>
          <w:p w14:paraId="587EBAF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w:t>
            </w:r>
          </w:p>
        </w:tc>
        <w:tc>
          <w:tcPr>
            <w:tcW w:w="1710" w:type="dxa"/>
            <w:shd w:val="clear" w:color="auto" w:fill="auto"/>
            <w:noWrap/>
            <w:vAlign w:val="bottom"/>
            <w:hideMark/>
          </w:tcPr>
          <w:p w14:paraId="10D7C5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c>
          <w:tcPr>
            <w:tcW w:w="1710" w:type="dxa"/>
            <w:shd w:val="clear" w:color="auto" w:fill="auto"/>
            <w:noWrap/>
            <w:vAlign w:val="bottom"/>
            <w:hideMark/>
          </w:tcPr>
          <w:p w14:paraId="40BE318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r>
      <w:tr w:rsidR="00476AEA" w:rsidRPr="00A44562" w14:paraId="66367C42" w14:textId="77777777" w:rsidTr="00346C5E">
        <w:trPr>
          <w:trHeight w:val="300"/>
        </w:trPr>
        <w:tc>
          <w:tcPr>
            <w:tcW w:w="4590" w:type="dxa"/>
            <w:shd w:val="clear" w:color="auto" w:fill="auto"/>
            <w:noWrap/>
            <w:vAlign w:val="bottom"/>
            <w:hideMark/>
          </w:tcPr>
          <w:p w14:paraId="0A818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G = Max antenna gain</w:t>
            </w:r>
          </w:p>
        </w:tc>
        <w:tc>
          <w:tcPr>
            <w:tcW w:w="1620" w:type="dxa"/>
          </w:tcPr>
          <w:p w14:paraId="255E3FC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dBi</w:t>
            </w:r>
          </w:p>
        </w:tc>
        <w:tc>
          <w:tcPr>
            <w:tcW w:w="1710" w:type="dxa"/>
            <w:shd w:val="clear" w:color="auto" w:fill="auto"/>
            <w:noWrap/>
            <w:vAlign w:val="bottom"/>
            <w:hideMark/>
          </w:tcPr>
          <w:p w14:paraId="2BC0F9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c>
          <w:tcPr>
            <w:tcW w:w="1710" w:type="dxa"/>
            <w:shd w:val="clear" w:color="auto" w:fill="auto"/>
            <w:noWrap/>
            <w:vAlign w:val="bottom"/>
            <w:hideMark/>
          </w:tcPr>
          <w:p w14:paraId="2541BE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r>
      <w:tr w:rsidR="00476AEA" w:rsidRPr="00A44562" w14:paraId="6812874B" w14:textId="77777777" w:rsidTr="00346C5E">
        <w:trPr>
          <w:trHeight w:val="300"/>
        </w:trPr>
        <w:tc>
          <w:tcPr>
            <w:tcW w:w="4590" w:type="dxa"/>
            <w:shd w:val="clear" w:color="auto" w:fill="auto"/>
            <w:noWrap/>
            <w:vAlign w:val="bottom"/>
            <w:hideMark/>
          </w:tcPr>
          <w:p w14:paraId="5349D3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Carrier frequency (1 240-1 350 MHz)</w:t>
            </w:r>
          </w:p>
        </w:tc>
        <w:tc>
          <w:tcPr>
            <w:tcW w:w="1620" w:type="dxa"/>
          </w:tcPr>
          <w:p w14:paraId="5245D7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MHz</w:t>
            </w:r>
          </w:p>
        </w:tc>
        <w:tc>
          <w:tcPr>
            <w:tcW w:w="1710" w:type="dxa"/>
            <w:shd w:val="clear" w:color="auto" w:fill="auto"/>
            <w:noWrap/>
            <w:vAlign w:val="bottom"/>
            <w:hideMark/>
          </w:tcPr>
          <w:p w14:paraId="5C7414C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c>
          <w:tcPr>
            <w:tcW w:w="1710" w:type="dxa"/>
            <w:shd w:val="clear" w:color="auto" w:fill="auto"/>
            <w:noWrap/>
            <w:vAlign w:val="bottom"/>
            <w:hideMark/>
          </w:tcPr>
          <w:p w14:paraId="6C4D2F0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r>
      <w:tr w:rsidR="00476AEA" w:rsidRPr="00A44562" w14:paraId="76F3A4E5" w14:textId="77777777" w:rsidTr="00346C5E">
        <w:trPr>
          <w:trHeight w:val="300"/>
        </w:trPr>
        <w:tc>
          <w:tcPr>
            <w:tcW w:w="4590" w:type="dxa"/>
            <w:shd w:val="clear" w:color="auto" w:fill="auto"/>
            <w:noWrap/>
            <w:vAlign w:val="bottom"/>
            <w:hideMark/>
          </w:tcPr>
          <w:p w14:paraId="29DD416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Wavelength, </w:t>
            </w:r>
            <w:r w:rsidRPr="00A44562">
              <w:rPr>
                <w:sz w:val="20"/>
                <w:lang w:val="en-US"/>
              </w:rPr>
              <w:sym w:font="Symbol" w:char="F06C"/>
            </w:r>
          </w:p>
        </w:tc>
        <w:tc>
          <w:tcPr>
            <w:tcW w:w="1620" w:type="dxa"/>
          </w:tcPr>
          <w:p w14:paraId="2823019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p>
        </w:tc>
        <w:tc>
          <w:tcPr>
            <w:tcW w:w="1710" w:type="dxa"/>
            <w:shd w:val="clear" w:color="auto" w:fill="auto"/>
            <w:noWrap/>
            <w:vAlign w:val="bottom"/>
            <w:hideMark/>
          </w:tcPr>
          <w:p w14:paraId="620174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c>
          <w:tcPr>
            <w:tcW w:w="1710" w:type="dxa"/>
            <w:shd w:val="clear" w:color="auto" w:fill="auto"/>
            <w:noWrap/>
            <w:vAlign w:val="bottom"/>
            <w:hideMark/>
          </w:tcPr>
          <w:p w14:paraId="6CDD0A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r>
      <w:tr w:rsidR="00476AEA" w:rsidRPr="00A44562" w14:paraId="5DDE799A" w14:textId="77777777" w:rsidTr="00346C5E">
        <w:trPr>
          <w:trHeight w:val="300"/>
        </w:trPr>
        <w:tc>
          <w:tcPr>
            <w:tcW w:w="4590" w:type="dxa"/>
            <w:shd w:val="clear" w:color="auto" w:fill="auto"/>
            <w:noWrap/>
            <w:vAlign w:val="bottom"/>
            <w:hideMark/>
          </w:tcPr>
          <w:p w14:paraId="7C09EA5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Target cross section area, </w:t>
            </w:r>
            <w:r w:rsidRPr="00A44562">
              <w:rPr>
                <w:sz w:val="20"/>
                <w:lang w:val="en-US"/>
              </w:rPr>
              <w:sym w:font="Symbol" w:char="F073"/>
            </w:r>
          </w:p>
        </w:tc>
        <w:tc>
          <w:tcPr>
            <w:tcW w:w="1620" w:type="dxa"/>
          </w:tcPr>
          <w:p w14:paraId="236FDC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r w:rsidRPr="00A44562">
              <w:rPr>
                <w:sz w:val="20"/>
                <w:vertAlign w:val="superscript"/>
                <w:lang w:val="en-US"/>
              </w:rPr>
              <w:t>2</w:t>
            </w:r>
          </w:p>
        </w:tc>
        <w:tc>
          <w:tcPr>
            <w:tcW w:w="1710" w:type="dxa"/>
            <w:shd w:val="clear" w:color="auto" w:fill="auto"/>
            <w:noWrap/>
            <w:vAlign w:val="bottom"/>
            <w:hideMark/>
          </w:tcPr>
          <w:p w14:paraId="157A6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c>
          <w:tcPr>
            <w:tcW w:w="1710" w:type="dxa"/>
            <w:shd w:val="clear" w:color="auto" w:fill="auto"/>
            <w:noWrap/>
            <w:vAlign w:val="bottom"/>
            <w:hideMark/>
          </w:tcPr>
          <w:p w14:paraId="13CA95B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r>
      <w:tr w:rsidR="00476AEA" w:rsidRPr="00A44562" w14:paraId="25559918" w14:textId="77777777" w:rsidTr="00346C5E">
        <w:trPr>
          <w:trHeight w:val="300"/>
        </w:trPr>
        <w:tc>
          <w:tcPr>
            <w:tcW w:w="4590" w:type="dxa"/>
            <w:shd w:val="clear" w:color="auto" w:fill="auto"/>
            <w:noWrap/>
            <w:vAlign w:val="bottom"/>
            <w:hideMark/>
          </w:tcPr>
          <w:p w14:paraId="3AEBE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Transmit pulse width (115.5+/−2.5 µs), </w:t>
            </w:r>
            <w:r w:rsidRPr="00A44562">
              <w:rPr>
                <w:sz w:val="20"/>
                <w:lang w:val="en-US"/>
              </w:rPr>
              <w:sym w:font="Symbol" w:char="F074"/>
            </w:r>
          </w:p>
        </w:tc>
        <w:tc>
          <w:tcPr>
            <w:tcW w:w="1620" w:type="dxa"/>
          </w:tcPr>
          <w:p w14:paraId="0706239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s</w:t>
            </w:r>
          </w:p>
        </w:tc>
        <w:tc>
          <w:tcPr>
            <w:tcW w:w="1710" w:type="dxa"/>
            <w:shd w:val="clear" w:color="auto" w:fill="auto"/>
            <w:noWrap/>
            <w:vAlign w:val="bottom"/>
            <w:hideMark/>
          </w:tcPr>
          <w:p w14:paraId="118FC1A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1.130E-04</w:t>
            </w:r>
          </w:p>
        </w:tc>
        <w:tc>
          <w:tcPr>
            <w:tcW w:w="1710" w:type="dxa"/>
            <w:shd w:val="clear" w:color="auto" w:fill="auto"/>
            <w:noWrap/>
            <w:vAlign w:val="bottom"/>
            <w:hideMark/>
          </w:tcPr>
          <w:p w14:paraId="5305EC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1.155E-04</w:t>
            </w:r>
          </w:p>
        </w:tc>
      </w:tr>
      <w:tr w:rsidR="00476AEA" w:rsidRPr="00A44562" w14:paraId="4C8F56F8" w14:textId="77777777" w:rsidTr="00346C5E">
        <w:trPr>
          <w:trHeight w:val="300"/>
        </w:trPr>
        <w:tc>
          <w:tcPr>
            <w:tcW w:w="4590" w:type="dxa"/>
            <w:shd w:val="clear" w:color="auto" w:fill="auto"/>
            <w:noWrap/>
            <w:vAlign w:val="bottom"/>
            <w:hideMark/>
          </w:tcPr>
          <w:p w14:paraId="5FDEE4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val="en-US"/>
              </w:rPr>
            </w:pPr>
            <w:r w:rsidRPr="00A44562">
              <w:rPr>
                <w:b/>
                <w:bCs/>
                <w:i/>
                <w:iCs/>
                <w:sz w:val="20"/>
                <w:lang w:val="en-US"/>
              </w:rPr>
              <w:t>Receiver</w:t>
            </w:r>
          </w:p>
        </w:tc>
        <w:tc>
          <w:tcPr>
            <w:tcW w:w="1620" w:type="dxa"/>
          </w:tcPr>
          <w:p w14:paraId="0501C66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3023F5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6E945B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r>
      <w:tr w:rsidR="00476AEA" w:rsidRPr="00A44562" w14:paraId="0FDCCCBC" w14:textId="77777777" w:rsidTr="00346C5E">
        <w:trPr>
          <w:trHeight w:val="300"/>
        </w:trPr>
        <w:tc>
          <w:tcPr>
            <w:tcW w:w="4590" w:type="dxa"/>
            <w:shd w:val="clear" w:color="auto" w:fill="auto"/>
            <w:noWrap/>
            <w:vAlign w:val="bottom"/>
            <w:hideMark/>
          </w:tcPr>
          <w:p w14:paraId="320839B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vertAlign w:val="subscript"/>
                <w:lang w:val="en-US"/>
              </w:rPr>
            </w:pPr>
            <w:r w:rsidRPr="00A44562">
              <w:rPr>
                <w:sz w:val="20"/>
                <w:lang w:val="en-US"/>
              </w:rPr>
              <w:t>Thermal noise, No = kT</w:t>
            </w:r>
            <w:r w:rsidRPr="00A44562">
              <w:rPr>
                <w:sz w:val="20"/>
                <w:vertAlign w:val="subscript"/>
                <w:lang w:val="en-US"/>
              </w:rPr>
              <w:t>0</w:t>
            </w:r>
          </w:p>
        </w:tc>
        <w:tc>
          <w:tcPr>
            <w:tcW w:w="1620" w:type="dxa"/>
          </w:tcPr>
          <w:p w14:paraId="009A0DB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310D44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c>
          <w:tcPr>
            <w:tcW w:w="1710" w:type="dxa"/>
            <w:shd w:val="clear" w:color="auto" w:fill="auto"/>
            <w:noWrap/>
            <w:vAlign w:val="bottom"/>
            <w:hideMark/>
          </w:tcPr>
          <w:p w14:paraId="650BC6F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r>
      <w:tr w:rsidR="00476AEA" w:rsidRPr="00A44562" w14:paraId="07011BFB" w14:textId="77777777" w:rsidTr="00346C5E">
        <w:trPr>
          <w:trHeight w:val="300"/>
        </w:trPr>
        <w:tc>
          <w:tcPr>
            <w:tcW w:w="4590" w:type="dxa"/>
            <w:shd w:val="clear" w:color="auto" w:fill="auto"/>
            <w:noWrap/>
            <w:vAlign w:val="bottom"/>
            <w:hideMark/>
          </w:tcPr>
          <w:p w14:paraId="24A6FF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figure, F</w:t>
            </w:r>
          </w:p>
        </w:tc>
        <w:tc>
          <w:tcPr>
            <w:tcW w:w="1620" w:type="dxa"/>
          </w:tcPr>
          <w:p w14:paraId="35AE05C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701F55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c>
          <w:tcPr>
            <w:tcW w:w="1710" w:type="dxa"/>
            <w:shd w:val="clear" w:color="auto" w:fill="auto"/>
            <w:noWrap/>
            <w:vAlign w:val="bottom"/>
            <w:hideMark/>
          </w:tcPr>
          <w:p w14:paraId="7D21713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r>
      <w:tr w:rsidR="00476AEA" w:rsidRPr="00A44562" w14:paraId="30B223C6" w14:textId="77777777" w:rsidTr="00346C5E">
        <w:trPr>
          <w:trHeight w:val="300"/>
        </w:trPr>
        <w:tc>
          <w:tcPr>
            <w:tcW w:w="4590" w:type="dxa"/>
            <w:shd w:val="clear" w:color="auto" w:fill="auto"/>
            <w:noWrap/>
            <w:vAlign w:val="bottom"/>
            <w:hideMark/>
          </w:tcPr>
          <w:p w14:paraId="509B2D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No + F</w:t>
            </w:r>
          </w:p>
        </w:tc>
        <w:tc>
          <w:tcPr>
            <w:tcW w:w="1620" w:type="dxa"/>
          </w:tcPr>
          <w:p w14:paraId="6C25908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782675A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c>
          <w:tcPr>
            <w:tcW w:w="1710" w:type="dxa"/>
            <w:shd w:val="clear" w:color="auto" w:fill="auto"/>
            <w:noWrap/>
            <w:vAlign w:val="bottom"/>
            <w:hideMark/>
          </w:tcPr>
          <w:p w14:paraId="767CE6E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r>
      <w:tr w:rsidR="00476AEA" w:rsidRPr="00A44562" w14:paraId="290B5B27" w14:textId="77777777" w:rsidTr="00346C5E">
        <w:trPr>
          <w:trHeight w:val="300"/>
        </w:trPr>
        <w:tc>
          <w:tcPr>
            <w:tcW w:w="4590" w:type="dxa"/>
            <w:shd w:val="clear" w:color="auto" w:fill="auto"/>
            <w:noWrap/>
            <w:vAlign w:val="bottom"/>
            <w:hideMark/>
          </w:tcPr>
          <w:p w14:paraId="3D133B4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bandwidth, (1/</w:t>
            </w:r>
            <w:r w:rsidRPr="00A44562">
              <w:rPr>
                <w:sz w:val="20"/>
                <w:lang w:val="en-US"/>
              </w:rPr>
              <w:sym w:font="Symbol" w:char="F074"/>
            </w:r>
            <w:r w:rsidRPr="00A44562">
              <w:rPr>
                <w:sz w:val="20"/>
                <w:lang w:val="en-US"/>
              </w:rPr>
              <w:t>)</w:t>
            </w:r>
          </w:p>
        </w:tc>
        <w:tc>
          <w:tcPr>
            <w:tcW w:w="1620" w:type="dxa"/>
          </w:tcPr>
          <w:p w14:paraId="25D5A5D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Hz</w:t>
            </w:r>
          </w:p>
        </w:tc>
        <w:tc>
          <w:tcPr>
            <w:tcW w:w="1710" w:type="dxa"/>
            <w:shd w:val="clear" w:color="auto" w:fill="auto"/>
            <w:noWrap/>
            <w:vAlign w:val="bottom"/>
            <w:hideMark/>
          </w:tcPr>
          <w:p w14:paraId="10476EB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8 849.56</w:t>
            </w:r>
          </w:p>
        </w:tc>
        <w:tc>
          <w:tcPr>
            <w:tcW w:w="1710" w:type="dxa"/>
            <w:shd w:val="clear" w:color="auto" w:fill="auto"/>
            <w:noWrap/>
            <w:vAlign w:val="bottom"/>
            <w:hideMark/>
          </w:tcPr>
          <w:p w14:paraId="1F700F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8 658.01</w:t>
            </w:r>
          </w:p>
        </w:tc>
      </w:tr>
      <w:tr w:rsidR="00476AEA" w:rsidRPr="00A44562" w14:paraId="2CA2FF5C" w14:textId="77777777" w:rsidTr="00346C5E">
        <w:trPr>
          <w:trHeight w:val="300"/>
        </w:trPr>
        <w:tc>
          <w:tcPr>
            <w:tcW w:w="4590" w:type="dxa"/>
            <w:shd w:val="clear" w:color="auto" w:fill="auto"/>
            <w:noWrap/>
            <w:vAlign w:val="bottom"/>
            <w:hideMark/>
          </w:tcPr>
          <w:p w14:paraId="33B4A94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System implementation Loss, L</w:t>
            </w:r>
          </w:p>
        </w:tc>
        <w:tc>
          <w:tcPr>
            <w:tcW w:w="1620" w:type="dxa"/>
          </w:tcPr>
          <w:p w14:paraId="34CE04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5E8B721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c>
          <w:tcPr>
            <w:tcW w:w="1710" w:type="dxa"/>
            <w:shd w:val="clear" w:color="auto" w:fill="auto"/>
            <w:noWrap/>
            <w:vAlign w:val="bottom"/>
            <w:hideMark/>
          </w:tcPr>
          <w:p w14:paraId="26A5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r>
      <w:tr w:rsidR="00476AEA" w:rsidRPr="00A44562" w14:paraId="57638FF2" w14:textId="77777777" w:rsidTr="00346C5E">
        <w:trPr>
          <w:trHeight w:val="300"/>
        </w:trPr>
        <w:tc>
          <w:tcPr>
            <w:tcW w:w="4590" w:type="dxa"/>
            <w:shd w:val="clear" w:color="auto" w:fill="auto"/>
            <w:noWrap/>
            <w:vAlign w:val="bottom"/>
            <w:hideMark/>
          </w:tcPr>
          <w:p w14:paraId="042B42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Range, R = 200 NM, in dB</w:t>
            </w:r>
          </w:p>
        </w:tc>
        <w:tc>
          <w:tcPr>
            <w:tcW w:w="1620" w:type="dxa"/>
          </w:tcPr>
          <w:p w14:paraId="0AA3907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EA7F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c>
          <w:tcPr>
            <w:tcW w:w="1710" w:type="dxa"/>
            <w:shd w:val="clear" w:color="auto" w:fill="auto"/>
            <w:noWrap/>
            <w:vAlign w:val="bottom"/>
            <w:hideMark/>
          </w:tcPr>
          <w:p w14:paraId="223B48C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r>
      <w:tr w:rsidR="00476AEA" w:rsidRPr="00A44562" w14:paraId="0A2A7BA0" w14:textId="77777777" w:rsidTr="00346C5E">
        <w:trPr>
          <w:trHeight w:val="300"/>
        </w:trPr>
        <w:tc>
          <w:tcPr>
            <w:tcW w:w="4590" w:type="dxa"/>
            <w:shd w:val="clear" w:color="auto" w:fill="auto"/>
            <w:noWrap/>
            <w:vAlign w:val="bottom"/>
            <w:hideMark/>
          </w:tcPr>
          <w:p w14:paraId="219623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Received single-pulse S/N from 200 NM</w:t>
            </w:r>
          </w:p>
        </w:tc>
        <w:tc>
          <w:tcPr>
            <w:tcW w:w="1620" w:type="dxa"/>
          </w:tcPr>
          <w:p w14:paraId="17E4CD1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9BD7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11.93</w:t>
            </w:r>
          </w:p>
        </w:tc>
        <w:tc>
          <w:tcPr>
            <w:tcW w:w="1710" w:type="dxa"/>
            <w:shd w:val="clear" w:color="auto" w:fill="auto"/>
            <w:noWrap/>
            <w:vAlign w:val="bottom"/>
            <w:hideMark/>
          </w:tcPr>
          <w:p w14:paraId="58B09A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12.03</w:t>
            </w:r>
          </w:p>
        </w:tc>
      </w:tr>
    </w:tbl>
    <w:p w14:paraId="1AD55303"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04DE622D" w14:textId="77777777" w:rsidR="00476AEA" w:rsidRPr="00A44562" w:rsidRDefault="00476AEA" w:rsidP="00476AEA">
      <w:pPr>
        <w:jc w:val="both"/>
      </w:pPr>
      <w:r w:rsidRPr="00A44562">
        <w:t xml:space="preserve">The received signal level from the target fluctuates due to reflections that occur due to complex formed surfaces across the target’s radar cross-section (RCS). The </w:t>
      </w:r>
      <w:proofErr w:type="spellStart"/>
      <w:r w:rsidRPr="00A44562">
        <w:t>Swerling</w:t>
      </w:r>
      <w:proofErr w:type="spellEnd"/>
      <w:r w:rsidRPr="00A44562">
        <w:t xml:space="preserve"> models (I – V), based on the Chi-square probability distribution with specific degrees of freedom, are used to describe the statistical properties of the radar cross-section of complex objects:</w:t>
      </w:r>
    </w:p>
    <w:p w14:paraId="626901C8"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proofErr w:type="gramStart"/>
      <w:r w:rsidRPr="00A44562">
        <w:t>Swerling</w:t>
      </w:r>
      <w:proofErr w:type="spellEnd"/>
      <w:proofErr w:type="gramEnd"/>
      <w:r w:rsidRPr="00A44562">
        <w:t xml:space="preserve">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w:t>
      </w:r>
      <w:proofErr w:type="spellStart"/>
      <w:r w:rsidRPr="00A44562">
        <w:t>Swerling</w:t>
      </w:r>
      <w:proofErr w:type="spellEnd"/>
      <w:r w:rsidRPr="00A44562">
        <w:t xml:space="preserve"> I model is a good model to use for a surveillance radar.</w:t>
      </w:r>
    </w:p>
    <w:p w14:paraId="717640A7"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 model is </w:t>
      </w:r>
      <w:proofErr w:type="gramStart"/>
      <w:r w:rsidRPr="00A44562">
        <w:t>similar to</w:t>
      </w:r>
      <w:proofErr w:type="gramEnd"/>
      <w:r w:rsidRPr="00A44562">
        <w:t xml:space="preserve"> </w:t>
      </w:r>
      <w:proofErr w:type="spellStart"/>
      <w:r w:rsidRPr="00A44562">
        <w:t>Swerling</w:t>
      </w:r>
      <w:proofErr w:type="spellEnd"/>
      <w:r w:rsidRPr="00A44562">
        <w:t xml:space="preserve"> I model, except the RCS values are independent and vary from pulse to pulse.  The </w:t>
      </w:r>
      <w:proofErr w:type="spellStart"/>
      <w:r w:rsidRPr="00A44562">
        <w:t>Swerling</w:t>
      </w:r>
      <w:proofErr w:type="spellEnd"/>
      <w:r w:rsidRPr="00A44562">
        <w:t xml:space="preserve"> II model is a good model for a target tracking radar.</w:t>
      </w:r>
    </w:p>
    <w:p w14:paraId="609B2F31"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3C6E53A0"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IV model is like the </w:t>
      </w:r>
      <w:proofErr w:type="spellStart"/>
      <w:r w:rsidRPr="00A44562">
        <w:t>Swerling</w:t>
      </w:r>
      <w:proofErr w:type="spellEnd"/>
      <w:r w:rsidRPr="00A44562">
        <w:t xml:space="preserve"> III model, except the RCS varies from pulse to pulse, rather than from scan to scan.  Examples include some helicopters and propeller driven aircraft.</w:t>
      </w:r>
    </w:p>
    <w:p w14:paraId="6F8AFF62"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V model, also known as </w:t>
      </w:r>
      <w:proofErr w:type="spellStart"/>
      <w:r w:rsidRPr="00A44562">
        <w:t>Swerling</w:t>
      </w:r>
      <w:proofErr w:type="spellEnd"/>
      <w:r w:rsidRPr="00A44562">
        <w:t xml:space="preserve"> 0, applies to the targets (without any fluctuation) with a constant RCS.</w:t>
      </w:r>
    </w:p>
    <w:p w14:paraId="42743FC6" w14:textId="77777777" w:rsidR="00476AEA" w:rsidRPr="00A44562" w:rsidRDefault="00476AEA" w:rsidP="00476AEA">
      <w:pPr>
        <w:jc w:val="both"/>
      </w:pPr>
      <w:r w:rsidRPr="00A44562">
        <w:t xml:space="preserve">The radar simulation models the received amplitude variations from only RCS fluctuation </w:t>
      </w:r>
      <w:proofErr w:type="gramStart"/>
      <w:r w:rsidRPr="00A44562">
        <w:t>in order to</w:t>
      </w:r>
      <w:proofErr w:type="gramEnd"/>
      <w:r w:rsidRPr="00A44562">
        <w:t xml:space="preserve"> compare with the previous measured radar tests, for comparison purpose.  Hence, the simulation didn’t take into the received signal power variations due to atmospheric, clutter, diffraction, ducting, etc.</w:t>
      </w:r>
    </w:p>
    <w:p w14:paraId="00BF5B70" w14:textId="77777777" w:rsidR="00476AEA" w:rsidRPr="00A44562" w:rsidRDefault="00476AEA" w:rsidP="00476AEA">
      <w:pPr>
        <w:jc w:val="both"/>
      </w:pPr>
      <w:r w:rsidRPr="00A44562">
        <w:t>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is built to provide a 5-pulse non-coherent processing technique to improve the probability of target detection.  Utilizing 5-pulse non-coherent processing and assuming the P</w:t>
      </w:r>
      <w:r w:rsidRPr="00A44562">
        <w:rPr>
          <w:vertAlign w:val="subscript"/>
        </w:rPr>
        <w:t>FA</w:t>
      </w:r>
      <w:r w:rsidRPr="00A44562">
        <w:t xml:space="preserve"> of 1x10</w:t>
      </w:r>
      <w:r w:rsidRPr="00A44562">
        <w:rPr>
          <w:vertAlign w:val="superscript"/>
        </w:rPr>
        <w:t>-6</w:t>
      </w:r>
      <w:r w:rsidRPr="00A44562">
        <w:t>, Figure A1-8 plots the System 8 P</w:t>
      </w:r>
      <w:r w:rsidRPr="00A44562">
        <w:rPr>
          <w:vertAlign w:val="subscript"/>
        </w:rPr>
        <w:t>D</w:t>
      </w:r>
      <w:r w:rsidRPr="00A44562">
        <w:t>, as a function of a single-pulse signal power to noise power ratio (S/N in dB).  Figure A1-8 also include the case of P</w:t>
      </w:r>
      <w:r w:rsidRPr="00A44562">
        <w:rPr>
          <w:vertAlign w:val="subscript"/>
        </w:rPr>
        <w:t>FA</w:t>
      </w:r>
      <w:r w:rsidRPr="00A44562">
        <w:t xml:space="preserve"> = 3.5x10</w:t>
      </w:r>
      <w:r w:rsidRPr="00A44562">
        <w:rPr>
          <w:vertAlign w:val="superscript"/>
        </w:rPr>
        <w:t>-6</w:t>
      </w:r>
      <w:r w:rsidRPr="00A44562">
        <w:t xml:space="preserve"> and the case where the number of pulses for non-coherent processing is reduced by 1, keeping P</w:t>
      </w:r>
      <w:r w:rsidRPr="00A44562">
        <w:rPr>
          <w:vertAlign w:val="subscript"/>
        </w:rPr>
        <w:t>FA</w:t>
      </w:r>
      <w:r w:rsidRPr="00A44562">
        <w:t xml:space="preserve"> at 1x10</w:t>
      </w:r>
      <w:r w:rsidRPr="00A44562">
        <w:rPr>
          <w:vertAlign w:val="superscript"/>
        </w:rPr>
        <w:t>-6</w:t>
      </w:r>
      <w:r w:rsidRPr="00A44562">
        <w:t>.</w:t>
      </w:r>
    </w:p>
    <w:p w14:paraId="48237642" w14:textId="77777777" w:rsidR="00476AEA" w:rsidRPr="00A44562" w:rsidRDefault="00476AEA" w:rsidP="00476AEA">
      <w:pPr>
        <w:keepNext/>
        <w:keepLines/>
        <w:spacing w:before="480" w:after="120"/>
        <w:jc w:val="center"/>
        <w:rPr>
          <w:caps/>
          <w:sz w:val="20"/>
        </w:rPr>
      </w:pPr>
      <w:r w:rsidRPr="00A44562">
        <w:rPr>
          <w:caps/>
          <w:sz w:val="20"/>
        </w:rPr>
        <w:t xml:space="preserve">Figure A1-8 </w:t>
      </w:r>
    </w:p>
    <w:p w14:paraId="137CA004" w14:textId="77777777" w:rsidR="00476AEA" w:rsidRPr="00A44562" w:rsidRDefault="00476AEA" w:rsidP="00476AEA">
      <w:pPr>
        <w:keepNext/>
        <w:keepLines/>
        <w:spacing w:before="0" w:after="240"/>
        <w:jc w:val="center"/>
        <w:rPr>
          <w:rFonts w:ascii="Times New Roman Bold" w:hAnsi="Times New Roman Bold"/>
          <w:b/>
          <w:sz w:val="20"/>
        </w:rPr>
      </w:pPr>
      <w:r w:rsidRPr="00A44562">
        <w:rPr>
          <w:rFonts w:ascii="Times New Roman Bold" w:hAnsi="Times New Roman Bold"/>
          <w:b/>
          <w:sz w:val="20"/>
        </w:rPr>
        <w:t>System 8 radar: Single-pulse signal to noise ratio as a function of</w:t>
      </w:r>
      <w:r>
        <w:rPr>
          <w:rFonts w:ascii="Times New Roman Bold" w:hAnsi="Times New Roman Bold"/>
          <w:b/>
          <w:sz w:val="20"/>
        </w:rPr>
        <w:br/>
      </w:r>
      <w:r w:rsidRPr="00A44562">
        <w:rPr>
          <w:rFonts w:ascii="Times New Roman Bold" w:hAnsi="Times New Roman Bold"/>
          <w:b/>
          <w:sz w:val="20"/>
        </w:rPr>
        <w:t xml:space="preserve"> </w:t>
      </w:r>
      <w:r>
        <w:rPr>
          <w:rFonts w:ascii="Times New Roman Bold" w:hAnsi="Times New Roman Bold"/>
          <w:b/>
          <w:sz w:val="20"/>
        </w:rPr>
        <w:t>probability of detection</w:t>
      </w:r>
      <w:r w:rsidRPr="00A44562">
        <w:rPr>
          <w:rFonts w:ascii="Times New Roman Bold" w:hAnsi="Times New Roman Bold"/>
          <w:b/>
          <w:sz w:val="20"/>
        </w:rPr>
        <w:t xml:space="preserve"> and </w:t>
      </w:r>
      <w:r>
        <w:rPr>
          <w:rFonts w:ascii="Times New Roman Bold" w:hAnsi="Times New Roman Bold"/>
          <w:b/>
          <w:sz w:val="20"/>
        </w:rPr>
        <w:t>probability of false alarm</w:t>
      </w:r>
    </w:p>
    <w:p w14:paraId="2F1376D2" w14:textId="77777777" w:rsidR="00476AEA" w:rsidRPr="00A44562" w:rsidRDefault="00476AEA" w:rsidP="00476AEA">
      <w:pPr>
        <w:keepNext/>
        <w:keepLines/>
        <w:jc w:val="center"/>
      </w:pPr>
      <w:r w:rsidRPr="00A44562">
        <w:rPr>
          <w:noProof/>
          <w:lang w:val="en-US"/>
        </w:rPr>
        <w:drawing>
          <wp:inline distT="0" distB="0" distL="0" distR="0" wp14:anchorId="106189A4" wp14:editId="08EA01DE">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18C22711" w14:textId="77777777" w:rsidR="00476AEA" w:rsidRPr="00A44562" w:rsidRDefault="00476AEA" w:rsidP="00476AEA">
      <w:pPr>
        <w:jc w:val="both"/>
      </w:pPr>
      <w:r w:rsidRPr="00A44562">
        <w:t xml:space="preserve">From Figure A1-8, the single pulse S/N of 11.9 dB is required to meet a </w:t>
      </w:r>
      <w:proofErr w:type="spellStart"/>
      <w:r w:rsidRPr="00A44562">
        <w:t>Swerling</w:t>
      </w:r>
      <w:proofErr w:type="spellEnd"/>
      <w:r w:rsidRPr="00A44562">
        <w:t>-I probability of detection, P</w:t>
      </w:r>
      <w:r w:rsidRPr="00A44562">
        <w:rPr>
          <w:vertAlign w:val="subscript"/>
        </w:rPr>
        <w:t>D</w:t>
      </w:r>
      <w:r w:rsidRPr="00A44562">
        <w:t xml:space="preserve"> = 80% with a probability of false alarm, P</w:t>
      </w:r>
      <w:r w:rsidRPr="00A44562">
        <w:rPr>
          <w:vertAlign w:val="subscript"/>
        </w:rPr>
        <w:t>FA</w:t>
      </w:r>
      <w:r w:rsidRPr="00A44562">
        <w:t xml:space="preserve"> = 1x10</w:t>
      </w:r>
      <w:r w:rsidRPr="00A44562">
        <w:rPr>
          <w:vertAlign w:val="superscript"/>
        </w:rPr>
        <w:t>-6</w:t>
      </w:r>
      <w:r w:rsidRPr="00A44562">
        <w:t>.  Hence, the single-pulse (long pulse) received S/N of 11.93 dB in Table A1-3 meets the required single-pulse S/N from Figure A1</w:t>
      </w:r>
      <w:r w:rsidRPr="00A44562">
        <w:noBreakHyphen/>
        <w:t xml:space="preserve">8. </w:t>
      </w:r>
    </w:p>
    <w:p w14:paraId="6B61634E" w14:textId="77777777" w:rsidR="00476AEA" w:rsidRPr="00A44562" w:rsidRDefault="00476AEA" w:rsidP="00476AEA">
      <w:pPr>
        <w:jc w:val="both"/>
      </w:pPr>
      <w:r w:rsidRPr="00A44562">
        <w:t xml:space="preserve">Cascaded integrator comb (CIC) decimation filter is a computationally efficient, linear phase, narrowband low-pass filter, which is used to filter out the signals at the 5.18 MHz offset.  When the received RF signal is </w:t>
      </w:r>
      <w:proofErr w:type="gramStart"/>
      <w:r w:rsidRPr="00A44562">
        <w:t>down-converted</w:t>
      </w:r>
      <w:proofErr w:type="gramEnd"/>
      <w:r w:rsidRPr="00A44562">
        <w:t xml:space="preserve"> to IF and then from IF to baseband, the resulting signal will have a combination of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signal at 5.18 MHz.  CIC decimation filter designed with very deep null at 5.18 MHz is used to filter out the undesired signal in each chain and has the following transfer function:</w:t>
      </w:r>
    </w:p>
    <w:p w14:paraId="122BA704" w14:textId="77777777" w:rsidR="00476AEA" w:rsidRPr="00A44562" w:rsidRDefault="00476AEA" w:rsidP="00476AEA">
      <w:pPr>
        <w:tabs>
          <w:tab w:val="clear" w:pos="1134"/>
          <w:tab w:val="clear" w:pos="1871"/>
          <w:tab w:val="clear" w:pos="2268"/>
          <w:tab w:val="left" w:pos="794"/>
          <w:tab w:val="center" w:pos="4820"/>
          <w:tab w:val="right" w:pos="9639"/>
        </w:tabs>
        <w:jc w:val="both"/>
      </w:pPr>
      <m:oMathPara>
        <m:oMath>
          <m:r>
            <w:rPr>
              <w:rFonts w:ascii="Cambria Math" w:hAnsi="Cambria Math"/>
            </w:rPr>
            <m:t>H</m:t>
          </m:r>
          <m:d>
            <m:dPr>
              <m:ctrlPr>
                <w:rPr>
                  <w:rFonts w:ascii="Cambria Math" w:hAnsi="Cambria Math"/>
                </w:rPr>
              </m:ctrlPr>
            </m:dPr>
            <m:e>
              <m:r>
                <w:rPr>
                  <w:rFonts w:ascii="Cambria Math" w:hAnsi="Cambria Math"/>
                </w:rPr>
                <m:t>z</m:t>
              </m:r>
            </m:e>
          </m:d>
          <m:r>
            <m:rPr>
              <m:sty m:val="p"/>
            </m:rPr>
            <w:rPr>
              <w:rFonts w:ascii="Cambria Math" w:hAnsi="Cambria Math"/>
            </w:rPr>
            <m:t>=</m:t>
          </m:r>
          <m:f>
            <m:fPr>
              <m:ctrlPr>
                <w:rPr>
                  <w:rFonts w:ascii="Cambria Math" w:hAnsi="Cambria Math"/>
                </w:rPr>
              </m:ctrlPr>
            </m:fPr>
            <m:num>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-16</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-32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-48</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-64</m:t>
                  </m:r>
                </m:sup>
              </m:sSup>
            </m:num>
            <m:den>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-4</m:t>
                  </m:r>
                </m:sup>
              </m:sSup>
            </m:den>
          </m:f>
        </m:oMath>
      </m:oMathPara>
    </w:p>
    <w:p w14:paraId="2FB30BB6" w14:textId="77777777" w:rsidR="00476AEA" w:rsidRPr="00A44562" w:rsidRDefault="00476AEA" w:rsidP="00476AEA">
      <w:pPr>
        <w:jc w:val="both"/>
      </w:pPr>
      <w:r w:rsidRPr="00A44562">
        <w:t>Figure A1-9 shows the CIC filter frequency response, where the signal at the baseband will pass through and the signal with spectrum around 5.18 MHz will be filtered out.</w:t>
      </w:r>
    </w:p>
    <w:p w14:paraId="02D514FF" w14:textId="77777777" w:rsidR="00476AEA" w:rsidRPr="00A44562" w:rsidRDefault="00476AEA" w:rsidP="00476AEA">
      <w:pPr>
        <w:keepNext/>
        <w:keepLines/>
        <w:spacing w:before="480" w:after="120"/>
        <w:jc w:val="center"/>
        <w:rPr>
          <w:caps/>
          <w:sz w:val="20"/>
        </w:rPr>
      </w:pPr>
      <w:bookmarkStart w:id="34" w:name="_Hlk35607002"/>
      <w:r w:rsidRPr="00A44562">
        <w:rPr>
          <w:caps/>
          <w:sz w:val="20"/>
        </w:rPr>
        <w:t xml:space="preserve">Figure A1-9 </w:t>
      </w:r>
    </w:p>
    <w:p w14:paraId="43931FE0" w14:textId="77777777" w:rsidR="00476AEA" w:rsidRPr="00A44562" w:rsidRDefault="00476AEA" w:rsidP="00476AEA">
      <w:pPr>
        <w:keepNext/>
        <w:keepLines/>
        <w:spacing w:before="0" w:after="360"/>
        <w:jc w:val="center"/>
        <w:rPr>
          <w:rFonts w:ascii="Times New Roman Bold" w:hAnsi="Times New Roman Bold"/>
          <w:b/>
          <w:sz w:val="20"/>
        </w:rPr>
      </w:pPr>
      <w:r w:rsidRPr="00A44562">
        <w:rPr>
          <w:rFonts w:ascii="Times New Roman Bold" w:hAnsi="Times New Roman Bold"/>
          <w:b/>
          <w:sz w:val="20"/>
        </w:rPr>
        <w:t xml:space="preserve">Cascaded integrator comb filter magnitude frequency response </w:t>
      </w:r>
    </w:p>
    <w:bookmarkEnd w:id="34"/>
    <w:p w14:paraId="7E3AB8C7" w14:textId="77777777" w:rsidR="00476AEA" w:rsidRPr="00A44562" w:rsidRDefault="00476AEA" w:rsidP="00476AEA">
      <w:pPr>
        <w:keepNext/>
        <w:keepLines/>
        <w:jc w:val="center"/>
      </w:pPr>
      <w:r w:rsidRPr="00A44562">
        <w:rPr>
          <w:noProof/>
          <w:lang w:val="en-US"/>
        </w:rPr>
        <w:drawing>
          <wp:inline distT="0" distB="0" distL="0" distR="0" wp14:anchorId="14565859" wp14:editId="4F8818BC">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2DCFAA6C" w14:textId="77777777" w:rsidR="00476AEA" w:rsidRPr="00A44562" w:rsidRDefault="00476AEA" w:rsidP="00476AEA">
      <w:pPr>
        <w:jc w:val="both"/>
      </w:pPr>
      <w:r w:rsidRPr="00A44562">
        <w:t>Figure A1-10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  The normalized compressed (I – Q) provides an enhanced signal detection (the presence of a peak clearly shown the presence of the LP signal from noise), as compared to the use of normalized compressed I alone or Q alone.</w:t>
      </w:r>
    </w:p>
    <w:p w14:paraId="12C9BC17" w14:textId="77777777" w:rsidR="00476AEA" w:rsidRPr="00A44562" w:rsidRDefault="00476AEA" w:rsidP="00476AEA">
      <w:pPr>
        <w:keepNext/>
        <w:keepLines/>
        <w:spacing w:before="480" w:after="120"/>
        <w:jc w:val="center"/>
        <w:rPr>
          <w:caps/>
          <w:sz w:val="20"/>
        </w:rPr>
      </w:pPr>
      <w:r w:rsidRPr="00A44562">
        <w:rPr>
          <w:caps/>
          <w:sz w:val="20"/>
        </w:rPr>
        <w:t xml:space="preserve">Figure A1-10 </w:t>
      </w:r>
    </w:p>
    <w:p w14:paraId="60418370"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Example of radar processing from the received IF signal to the pulse compressed signal</w:t>
      </w:r>
    </w:p>
    <w:tbl>
      <w:tblPr>
        <w:tblStyle w:val="TableGrid"/>
        <w:tblW w:w="0" w:type="auto"/>
        <w:tblLook w:val="04A0" w:firstRow="1" w:lastRow="0" w:firstColumn="1" w:lastColumn="0" w:noHBand="0" w:noVBand="1"/>
      </w:tblPr>
      <w:tblGrid>
        <w:gridCol w:w="4824"/>
        <w:gridCol w:w="4824"/>
      </w:tblGrid>
      <w:tr w:rsidR="00476AEA" w:rsidRPr="00A44562" w14:paraId="2DFF7C69" w14:textId="77777777" w:rsidTr="00346C5E">
        <w:tc>
          <w:tcPr>
            <w:tcW w:w="4814" w:type="dxa"/>
          </w:tcPr>
          <w:p w14:paraId="4C5C4BA9" w14:textId="77777777" w:rsidR="00476AEA" w:rsidRPr="00A44562" w:rsidRDefault="00476AEA" w:rsidP="00346C5E">
            <w:pPr>
              <w:keepNext/>
              <w:keepLines/>
              <w:jc w:val="center"/>
            </w:pPr>
            <w:r w:rsidRPr="00A44562">
              <w:rPr>
                <w:noProof/>
                <w:lang w:val="en-US"/>
              </w:rPr>
              <w:drawing>
                <wp:inline distT="0" distB="0" distL="0" distR="0" wp14:anchorId="3329CC4C" wp14:editId="658F5DF1">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0BCF626C" w14:textId="77777777" w:rsidR="00476AEA" w:rsidRPr="00A44562" w:rsidRDefault="00476AEA" w:rsidP="00346C5E">
            <w:pPr>
              <w:keepNext/>
              <w:keepLines/>
              <w:jc w:val="center"/>
            </w:pPr>
            <w:r w:rsidRPr="00A44562">
              <w:rPr>
                <w:noProof/>
                <w:lang w:val="en-US"/>
              </w:rPr>
              <w:drawing>
                <wp:inline distT="0" distB="0" distL="0" distR="0" wp14:anchorId="4813DAB1" wp14:editId="3CB9809B">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1A699A59" w14:textId="77777777" w:rsidTr="00346C5E">
        <w:tc>
          <w:tcPr>
            <w:tcW w:w="4814" w:type="dxa"/>
          </w:tcPr>
          <w:p w14:paraId="3D54A44F" w14:textId="77777777" w:rsidR="00476AEA" w:rsidRPr="00A44562" w:rsidRDefault="00476AEA" w:rsidP="00346C5E">
            <w:pPr>
              <w:keepNext/>
              <w:keepLines/>
              <w:jc w:val="center"/>
            </w:pPr>
            <w:r w:rsidRPr="00A44562">
              <w:rPr>
                <w:noProof/>
                <w:lang w:val="en-US"/>
              </w:rPr>
              <w:drawing>
                <wp:inline distT="0" distB="0" distL="0" distR="0" wp14:anchorId="33879F03" wp14:editId="74EC14B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73302E35" w14:textId="77777777" w:rsidR="00476AEA" w:rsidRPr="00A44562" w:rsidRDefault="00476AEA" w:rsidP="00346C5E">
            <w:pPr>
              <w:keepNext/>
              <w:keepLines/>
              <w:jc w:val="center"/>
            </w:pPr>
            <w:r w:rsidRPr="00A44562">
              <w:rPr>
                <w:noProof/>
                <w:lang w:val="en-US"/>
              </w:rPr>
              <w:drawing>
                <wp:inline distT="0" distB="0" distL="0" distR="0" wp14:anchorId="1FE3E6DC" wp14:editId="051C3DE6">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052FBCE" w14:textId="77777777" w:rsidR="00476AEA" w:rsidRPr="00A44562" w:rsidRDefault="00476AEA" w:rsidP="00476AEA">
      <w:pPr>
        <w:jc w:val="both"/>
      </w:pPr>
      <w:r w:rsidRPr="00A44562">
        <w:t>Using the required probability of false alarm, P</w:t>
      </w:r>
      <w:r w:rsidRPr="00A44562">
        <w:rPr>
          <w:vertAlign w:val="subscript"/>
        </w:rPr>
        <w:t>FA</w:t>
      </w:r>
      <w:r w:rsidRPr="00A44562">
        <w:t xml:space="preserve"> = 1x10</w:t>
      </w:r>
      <w:r w:rsidRPr="00A44562">
        <w:rPr>
          <w:vertAlign w:val="superscript"/>
        </w:rPr>
        <w:t>-6</w:t>
      </w:r>
      <w:r w:rsidRPr="00A44562">
        <w:t xml:space="preserve"> and a required radar cross section of 2.2 m</w:t>
      </w:r>
      <w:r w:rsidRPr="00A44562">
        <w:rPr>
          <w:vertAlign w:val="superscript"/>
        </w:rPr>
        <w:t>2</w:t>
      </w:r>
      <w:r w:rsidRPr="00A44562">
        <w:t xml:space="preserve"> at 200 NM, Figure A1-11 shows that the </w:t>
      </w:r>
      <w:proofErr w:type="spellStart"/>
      <w:r w:rsidRPr="00A44562">
        <w:t>Swerling</w:t>
      </w:r>
      <w:proofErr w:type="spellEnd"/>
      <w:r w:rsidRPr="00A44562">
        <w:t xml:space="preserve"> I simulated probability of detection (P</w:t>
      </w:r>
      <w:r w:rsidRPr="00A44562">
        <w:rPr>
          <w:vertAlign w:val="subscript"/>
        </w:rPr>
        <w:t>D</w:t>
      </w:r>
      <w:r w:rsidRPr="00A44562">
        <w:t xml:space="preserve">) with the integration of 5 pulses from the I-component, as a function of single pulse S/N (dB), closely matches the </w:t>
      </w:r>
      <w:proofErr w:type="spellStart"/>
      <w:r w:rsidRPr="00A44562">
        <w:t>Swerling</w:t>
      </w:r>
      <w:proofErr w:type="spellEnd"/>
      <w:r w:rsidRPr="00A44562">
        <w:t xml:space="preserve"> I theoretical P</w:t>
      </w:r>
      <w:r w:rsidRPr="00A44562">
        <w:rPr>
          <w:vertAlign w:val="subscript"/>
        </w:rPr>
        <w:t>D</w:t>
      </w:r>
      <w:r w:rsidRPr="00A44562">
        <w:t xml:space="preserve"> with the integration of 5 pulses.  For each S/N value, each P</w:t>
      </w:r>
      <w:r w:rsidRPr="00A44562">
        <w:rPr>
          <w:vertAlign w:val="subscript"/>
        </w:rPr>
        <w:t>D</w:t>
      </w:r>
      <w:r w:rsidRPr="00A44562">
        <w:t xml:space="preserve"> in Figure A1-11 is the average of 11 P</w:t>
      </w:r>
      <w:r w:rsidRPr="00A44562">
        <w:rPr>
          <w:vertAlign w:val="subscript"/>
        </w:rPr>
        <w:t>D</w:t>
      </w:r>
      <w:r w:rsidRPr="00A44562">
        <w:t xml:space="preserve"> from 11 runs, each run of 50,000 long pulses (sampling at 82.88 MHz).</w:t>
      </w:r>
    </w:p>
    <w:p w14:paraId="6A9305DE" w14:textId="77777777" w:rsidR="00476AEA" w:rsidRPr="00A44562" w:rsidRDefault="00476AEA" w:rsidP="00476AEA">
      <w:pPr>
        <w:keepNext/>
        <w:keepLines/>
        <w:spacing w:before="480" w:after="120"/>
        <w:jc w:val="center"/>
        <w:rPr>
          <w:caps/>
          <w:sz w:val="20"/>
        </w:rPr>
      </w:pPr>
      <w:bookmarkStart w:id="35" w:name="_Hlk52930188"/>
      <w:r w:rsidRPr="00A44562">
        <w:rPr>
          <w:caps/>
          <w:sz w:val="20"/>
        </w:rPr>
        <w:t xml:space="preserve">Figure A1-11 </w:t>
      </w:r>
    </w:p>
    <w:p w14:paraId="2555156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w:t>
      </w:r>
      <w:r>
        <w:rPr>
          <w:rFonts w:ascii="Times New Roman Bold" w:hAnsi="Times New Roman Bold"/>
          <w:b/>
          <w:sz w:val="20"/>
        </w:rPr>
        <w:t>d</w:t>
      </w:r>
      <w:r w:rsidRPr="00A44562">
        <w:rPr>
          <w:rFonts w:ascii="Times New Roman Bold" w:hAnsi="Times New Roman Bold"/>
          <w:b/>
          <w:sz w:val="20"/>
        </w:rPr>
        <w:t>etection (integration of 5 pulses)</w:t>
      </w:r>
      <w:bookmarkEnd w:id="35"/>
    </w:p>
    <w:p w14:paraId="4C22DEA5" w14:textId="77777777" w:rsidR="00476AEA" w:rsidRPr="00A44562" w:rsidRDefault="00476AEA" w:rsidP="00476AEA">
      <w:pPr>
        <w:keepNext/>
        <w:keepLines/>
        <w:jc w:val="center"/>
      </w:pPr>
      <w:r w:rsidRPr="00A44562">
        <w:rPr>
          <w:noProof/>
          <w:lang w:val="en-US"/>
        </w:rPr>
        <w:drawing>
          <wp:inline distT="0" distB="0" distL="0" distR="0" wp14:anchorId="277F47F8" wp14:editId="58F8BD66">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p>
    <w:p w14:paraId="70C42BB1" w14:textId="77777777" w:rsidR="00476AEA" w:rsidRPr="00A44562" w:rsidRDefault="00476AEA" w:rsidP="00476AEA">
      <w:pPr>
        <w:jc w:val="both"/>
      </w:pPr>
      <w:r w:rsidRPr="00A44562">
        <w:t xml:space="preserve">Figure A1-12 shows the simulated </w:t>
      </w:r>
      <w:proofErr w:type="spellStart"/>
      <w:r w:rsidRPr="00A44562">
        <w:t>Swerling</w:t>
      </w:r>
      <w:proofErr w:type="spellEnd"/>
      <w:r w:rsidRPr="00A44562">
        <w:t xml:space="preserve"> I probability of detection as a function of I/N under pulsed interference with various pulse widths and duty cycles with no frequency offset. Each point ‘o’ is based on 8,000 scans of 5 pulses, sampling at 82.88 MHz.  Note that in Figure A1-12, the I/N represents the peak pulse interference power over the receiver average noise power.  The simulation includes the Doppler effects of aircraft traveling away from the radar, which results in pulses delaying at the radar receiver.  The blue horizontal line represents the desired </w:t>
      </w:r>
      <w:r>
        <w:t>signal to noise ratio (</w:t>
      </w:r>
      <w:r w:rsidRPr="00A44562">
        <w:t>SNR</w:t>
      </w:r>
      <w:r>
        <w:t>)</w:t>
      </w:r>
      <w:r w:rsidRPr="00A44562">
        <w:t xml:space="preserve"> with P</w:t>
      </w:r>
      <w:r w:rsidRPr="00A44562">
        <w:rPr>
          <w:vertAlign w:val="subscript"/>
        </w:rPr>
        <w:t>D</w:t>
      </w:r>
      <w:r w:rsidRPr="00A44562">
        <w:t xml:space="preserve"> = 80%. The red horizontal line is the probability of detection when the desired SNR is reduced by 1 dB from interference (see Figure A1-11). From Figure</w:t>
      </w:r>
      <w:r>
        <w:t> </w:t>
      </w:r>
      <w:r w:rsidRPr="00A44562">
        <w:t>A1</w:t>
      </w:r>
      <w:r>
        <w:noBreakHyphen/>
      </w:r>
      <w:r w:rsidRPr="00A44562">
        <w:t>12, the radars can tolerate a high level of I/N up to +30 dB for pulsed signals with low duty cycles up to 0.4%.</w:t>
      </w:r>
    </w:p>
    <w:p w14:paraId="30CD17A5" w14:textId="77777777" w:rsidR="00476AEA" w:rsidRPr="00A44562" w:rsidRDefault="00476AEA" w:rsidP="00476AEA">
      <w:pPr>
        <w:keepNext/>
        <w:keepLines/>
        <w:spacing w:before="480" w:after="120"/>
        <w:jc w:val="center"/>
        <w:rPr>
          <w:caps/>
          <w:sz w:val="20"/>
        </w:rPr>
      </w:pPr>
      <w:bookmarkStart w:id="36" w:name="_Hlk67436330"/>
      <w:r w:rsidRPr="00A44562">
        <w:rPr>
          <w:caps/>
          <w:sz w:val="20"/>
        </w:rPr>
        <w:t xml:space="preserve">Figure A1-12 </w:t>
      </w:r>
    </w:p>
    <w:p w14:paraId="4710CF9C"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with on-tune peak pulse interference</w:t>
      </w:r>
    </w:p>
    <w:bookmarkEnd w:id="36"/>
    <w:p w14:paraId="6AF97620" w14:textId="77777777" w:rsidR="00476AEA" w:rsidRPr="00A44562" w:rsidRDefault="00476AEA" w:rsidP="00476AEA">
      <w:pPr>
        <w:jc w:val="center"/>
      </w:pPr>
    </w:p>
    <w:p w14:paraId="7F359D63" w14:textId="77777777" w:rsidR="00476AEA" w:rsidRPr="00A44562" w:rsidRDefault="00476AEA" w:rsidP="00476AEA">
      <w:pPr>
        <w:jc w:val="center"/>
      </w:pPr>
      <w:r w:rsidRPr="00A44562">
        <w:rPr>
          <w:noProof/>
          <w:lang w:val="en-US"/>
        </w:rPr>
        <w:drawing>
          <wp:inline distT="0" distB="0" distL="0" distR="0" wp14:anchorId="5986D6C2" wp14:editId="24E9AF1D">
            <wp:extent cx="5331460" cy="39985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31460" cy="3998595"/>
                    </a:xfrm>
                    <a:prstGeom prst="rect">
                      <a:avLst/>
                    </a:prstGeom>
                    <a:noFill/>
                    <a:ln>
                      <a:noFill/>
                    </a:ln>
                  </pic:spPr>
                </pic:pic>
              </a:graphicData>
            </a:graphic>
          </wp:inline>
        </w:drawing>
      </w:r>
    </w:p>
    <w:p w14:paraId="46E3D13B" w14:textId="77777777" w:rsidR="00476AEA" w:rsidRPr="00A44562" w:rsidRDefault="00476AEA" w:rsidP="00476AEA">
      <w:pPr>
        <w:jc w:val="both"/>
      </w:pPr>
      <w:r w:rsidRPr="00A44562">
        <w:t xml:space="preserve">Figure A1-13 shows the simulated </w:t>
      </w:r>
      <w:proofErr w:type="spellStart"/>
      <w:r w:rsidRPr="00A44562">
        <w:t>Swerling</w:t>
      </w:r>
      <w:proofErr w:type="spellEnd"/>
      <w:r w:rsidRPr="00A44562">
        <w:t xml:space="preserve"> I probability of detection as a function of I/N under the broadband LTE signal interference and under white noise interference. Each point ‘o’ is based on 10,000 scans of 5 pulses, sampling at 82.88 MHz. The simulation includes the Doppler effects of aircraft traveling away from the radar, which results in pulses delaying at the radar receiver.  The blue horizontal line represents the desired SNR (P</w:t>
      </w:r>
      <w:r w:rsidRPr="00A44562">
        <w:rPr>
          <w:vertAlign w:val="subscript"/>
        </w:rPr>
        <w:t>D</w:t>
      </w:r>
      <w:r w:rsidRPr="00A44562">
        <w:t xml:space="preserve"> around 80%) and no interference. From Figure A1-13, the broadband LTE signals have somewhat higher interference effects on the radar, compared to the interference effects of the white noise for several high levels of I/N.</w:t>
      </w:r>
    </w:p>
    <w:p w14:paraId="2CDE9E6D" w14:textId="77777777" w:rsidR="00476AEA" w:rsidRPr="00A44562" w:rsidRDefault="00476AEA" w:rsidP="00476AEA">
      <w:pPr>
        <w:keepNext/>
        <w:keepLines/>
        <w:spacing w:before="480" w:after="120"/>
        <w:jc w:val="center"/>
        <w:rPr>
          <w:caps/>
          <w:sz w:val="20"/>
        </w:rPr>
      </w:pPr>
      <w:r w:rsidRPr="00A44562">
        <w:rPr>
          <w:caps/>
          <w:sz w:val="20"/>
        </w:rPr>
        <w:t xml:space="preserve">Figure A1-13 </w:t>
      </w:r>
    </w:p>
    <w:p w14:paraId="737074D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in the broadband LTE signal interference</w:t>
      </w:r>
    </w:p>
    <w:tbl>
      <w:tblPr>
        <w:tblStyle w:val="TableGrid"/>
        <w:tblW w:w="0" w:type="auto"/>
        <w:tblLook w:val="04A0" w:firstRow="1" w:lastRow="0" w:firstColumn="1" w:lastColumn="0" w:noHBand="0" w:noVBand="1"/>
      </w:tblPr>
      <w:tblGrid>
        <w:gridCol w:w="4927"/>
        <w:gridCol w:w="4928"/>
      </w:tblGrid>
      <w:tr w:rsidR="00476AEA" w:rsidRPr="00A44562" w14:paraId="5CC63E74" w14:textId="77777777" w:rsidTr="00346C5E">
        <w:tc>
          <w:tcPr>
            <w:tcW w:w="4927" w:type="dxa"/>
          </w:tcPr>
          <w:p w14:paraId="3C3F539E" w14:textId="77777777" w:rsidR="00476AEA" w:rsidRPr="00A44562" w:rsidRDefault="00476AEA" w:rsidP="00346C5E">
            <w:r w:rsidRPr="00A44562">
              <w:rPr>
                <w:noProof/>
                <w:lang w:val="en-US"/>
              </w:rPr>
              <w:drawing>
                <wp:inline distT="0" distB="0" distL="0" distR="0" wp14:anchorId="33EFAED2" wp14:editId="0D128C7A">
                  <wp:extent cx="2926079" cy="2286000"/>
                  <wp:effectExtent l="0" t="0" r="825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477A372" w14:textId="77777777" w:rsidR="00476AEA" w:rsidRPr="00A44562" w:rsidRDefault="00476AEA" w:rsidP="00346C5E">
            <w:r w:rsidRPr="00A44562">
              <w:rPr>
                <w:noProof/>
                <w:lang w:val="en-US"/>
              </w:rPr>
              <w:drawing>
                <wp:inline distT="0" distB="0" distL="0" distR="0" wp14:anchorId="1BA3E429" wp14:editId="7974C970">
                  <wp:extent cx="2926080" cy="2286000"/>
                  <wp:effectExtent l="0" t="0" r="762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30CAF45D" w14:textId="77777777" w:rsidTr="00346C5E">
        <w:tc>
          <w:tcPr>
            <w:tcW w:w="4927" w:type="dxa"/>
          </w:tcPr>
          <w:p w14:paraId="3C56D383" w14:textId="77777777" w:rsidR="00476AEA" w:rsidRPr="00A44562" w:rsidRDefault="00476AEA" w:rsidP="00346C5E">
            <w:r w:rsidRPr="00A44562">
              <w:rPr>
                <w:noProof/>
                <w:lang w:val="en-US"/>
              </w:rPr>
              <w:drawing>
                <wp:inline distT="0" distB="0" distL="0" distR="0" wp14:anchorId="1060D802" wp14:editId="6E4B8430">
                  <wp:extent cx="2926079" cy="2286000"/>
                  <wp:effectExtent l="0" t="0" r="825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9FD2D97" w14:textId="77777777" w:rsidR="00476AEA" w:rsidRPr="00A44562" w:rsidRDefault="00476AEA" w:rsidP="00346C5E">
            <w:r w:rsidRPr="00A44562">
              <w:rPr>
                <w:noProof/>
                <w:lang w:val="en-US"/>
              </w:rPr>
              <w:drawing>
                <wp:inline distT="0" distB="0" distL="0" distR="0" wp14:anchorId="621B1FDE" wp14:editId="45A2805C">
                  <wp:extent cx="2926080" cy="2286000"/>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50D6CF2" w14:textId="77777777" w:rsidR="00476AEA" w:rsidRPr="00A44562" w:rsidRDefault="00476AEA" w:rsidP="00476AEA"/>
    <w:p w14:paraId="1F1985F7" w14:textId="77777777" w:rsidR="00476AEA" w:rsidRPr="00A44562" w:rsidRDefault="00476AEA" w:rsidP="00476AEA">
      <w:pPr>
        <w:tabs>
          <w:tab w:val="clear" w:pos="2268"/>
          <w:tab w:val="left" w:pos="2608"/>
          <w:tab w:val="left" w:pos="3345"/>
        </w:tabs>
        <w:spacing w:before="80"/>
        <w:ind w:left="1134" w:hanging="1134"/>
      </w:pPr>
    </w:p>
    <w:p w14:paraId="6D8F9F0E" w14:textId="77777777" w:rsidR="00114929" w:rsidRDefault="00114929" w:rsidP="0009073B">
      <w:pPr>
        <w:rPr>
          <w:lang w:val="en-US"/>
        </w:rPr>
      </w:pPr>
    </w:p>
    <w:sectPr w:rsidR="00114929" w:rsidSect="007F4EC2">
      <w:headerReference w:type="first" r:id="rId3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F1606" w14:textId="77777777" w:rsidR="005A3AB6" w:rsidRDefault="005A3AB6">
      <w:pPr>
        <w:spacing w:before="0"/>
      </w:pPr>
      <w:r>
        <w:separator/>
      </w:r>
    </w:p>
  </w:endnote>
  <w:endnote w:type="continuationSeparator" w:id="0">
    <w:p w14:paraId="31FFC219" w14:textId="77777777" w:rsidR="005A3AB6" w:rsidRDefault="005A3A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AE64" w14:textId="77777777" w:rsidR="005A3AB6" w:rsidRDefault="005A3AB6">
      <w:pPr>
        <w:spacing w:before="0"/>
      </w:pPr>
      <w:r>
        <w:separator/>
      </w:r>
    </w:p>
  </w:footnote>
  <w:footnote w:type="continuationSeparator" w:id="0">
    <w:p w14:paraId="05E6AEC2" w14:textId="77777777" w:rsidR="005A3AB6" w:rsidRDefault="005A3A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96B9" w14:textId="77777777" w:rsidR="00833481" w:rsidRPr="003A2372" w:rsidRDefault="00833481" w:rsidP="00833481">
    <w:pPr>
      <w:pStyle w:val="Header"/>
      <w:rPr>
        <w:color w:val="FF0000"/>
      </w:rPr>
    </w:pPr>
    <w:r w:rsidRPr="006A41D4">
      <w:rPr>
        <w:color w:val="FF0000"/>
      </w:rPr>
      <w:t>THIS DOCUMENT IS NOT A U.S. POSITION AND IS SUBJECT TO CHANGE</w:t>
    </w:r>
  </w:p>
  <w:p w14:paraId="62F7195C" w14:textId="77777777" w:rsidR="00833481" w:rsidRDefault="00833481">
    <w:pPr>
      <w:pStyle w:val="Header"/>
    </w:pPr>
  </w:p>
  <w:p w14:paraId="3C94DCAD" w14:textId="77777777" w:rsidR="000C565A" w:rsidRPr="000C7FD4" w:rsidRDefault="000C565A"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E6E"/>
    <w:rsid w:val="00001E89"/>
    <w:rsid w:val="000024D8"/>
    <w:rsid w:val="00004B8A"/>
    <w:rsid w:val="000073A8"/>
    <w:rsid w:val="00013F8E"/>
    <w:rsid w:val="0002034C"/>
    <w:rsid w:val="00020576"/>
    <w:rsid w:val="000209D5"/>
    <w:rsid w:val="00026A91"/>
    <w:rsid w:val="0002789D"/>
    <w:rsid w:val="00027ED3"/>
    <w:rsid w:val="00040B25"/>
    <w:rsid w:val="0004613C"/>
    <w:rsid w:val="000563A7"/>
    <w:rsid w:val="0006303B"/>
    <w:rsid w:val="00066CA1"/>
    <w:rsid w:val="00071E9F"/>
    <w:rsid w:val="0007740B"/>
    <w:rsid w:val="00077D30"/>
    <w:rsid w:val="00080D1E"/>
    <w:rsid w:val="0009073B"/>
    <w:rsid w:val="000A18FA"/>
    <w:rsid w:val="000A1C94"/>
    <w:rsid w:val="000A5EBB"/>
    <w:rsid w:val="000A62BB"/>
    <w:rsid w:val="000B3E5B"/>
    <w:rsid w:val="000B60B3"/>
    <w:rsid w:val="000C3D51"/>
    <w:rsid w:val="000C4DA3"/>
    <w:rsid w:val="000C565A"/>
    <w:rsid w:val="000C7FD4"/>
    <w:rsid w:val="000D0093"/>
    <w:rsid w:val="000D6DA7"/>
    <w:rsid w:val="000F1E16"/>
    <w:rsid w:val="0010252A"/>
    <w:rsid w:val="00106381"/>
    <w:rsid w:val="0011302D"/>
    <w:rsid w:val="00114929"/>
    <w:rsid w:val="00127648"/>
    <w:rsid w:val="001307CF"/>
    <w:rsid w:val="00142CFD"/>
    <w:rsid w:val="001461A4"/>
    <w:rsid w:val="0015083E"/>
    <w:rsid w:val="00154DBA"/>
    <w:rsid w:val="00161DB2"/>
    <w:rsid w:val="00174EE9"/>
    <w:rsid w:val="00192627"/>
    <w:rsid w:val="001A03D4"/>
    <w:rsid w:val="001A3CAE"/>
    <w:rsid w:val="001B22DE"/>
    <w:rsid w:val="001B4E65"/>
    <w:rsid w:val="001B7E13"/>
    <w:rsid w:val="001C6C50"/>
    <w:rsid w:val="001D340A"/>
    <w:rsid w:val="001D3E09"/>
    <w:rsid w:val="001E622E"/>
    <w:rsid w:val="001F3B60"/>
    <w:rsid w:val="001F7D07"/>
    <w:rsid w:val="002037D1"/>
    <w:rsid w:val="0021495D"/>
    <w:rsid w:val="0021502B"/>
    <w:rsid w:val="0021550A"/>
    <w:rsid w:val="0022086C"/>
    <w:rsid w:val="00220A0B"/>
    <w:rsid w:val="00223136"/>
    <w:rsid w:val="002409D5"/>
    <w:rsid w:val="00254261"/>
    <w:rsid w:val="00255ED1"/>
    <w:rsid w:val="00273D2C"/>
    <w:rsid w:val="00277E6A"/>
    <w:rsid w:val="00286AB4"/>
    <w:rsid w:val="002A0A0D"/>
    <w:rsid w:val="002B0939"/>
    <w:rsid w:val="002B2229"/>
    <w:rsid w:val="002B5153"/>
    <w:rsid w:val="002B586F"/>
    <w:rsid w:val="002D2949"/>
    <w:rsid w:val="002D2AB7"/>
    <w:rsid w:val="002E0D34"/>
    <w:rsid w:val="002E4A47"/>
    <w:rsid w:val="002E58D7"/>
    <w:rsid w:val="002E6813"/>
    <w:rsid w:val="00307401"/>
    <w:rsid w:val="00310DF2"/>
    <w:rsid w:val="003200D7"/>
    <w:rsid w:val="00320E3B"/>
    <w:rsid w:val="00324A59"/>
    <w:rsid w:val="0033198B"/>
    <w:rsid w:val="00341991"/>
    <w:rsid w:val="003419A4"/>
    <w:rsid w:val="003465ED"/>
    <w:rsid w:val="00351D78"/>
    <w:rsid w:val="003529C0"/>
    <w:rsid w:val="00355F2D"/>
    <w:rsid w:val="0038175F"/>
    <w:rsid w:val="00381920"/>
    <w:rsid w:val="003A0902"/>
    <w:rsid w:val="003A2372"/>
    <w:rsid w:val="003A28B3"/>
    <w:rsid w:val="003B0273"/>
    <w:rsid w:val="003B27E2"/>
    <w:rsid w:val="003B544B"/>
    <w:rsid w:val="003C38F0"/>
    <w:rsid w:val="003C41FE"/>
    <w:rsid w:val="003C7178"/>
    <w:rsid w:val="003D392D"/>
    <w:rsid w:val="003E1ABC"/>
    <w:rsid w:val="003E20B1"/>
    <w:rsid w:val="003F6A1A"/>
    <w:rsid w:val="003F7A63"/>
    <w:rsid w:val="004001B2"/>
    <w:rsid w:val="0040587A"/>
    <w:rsid w:val="004155CF"/>
    <w:rsid w:val="00416977"/>
    <w:rsid w:val="00424028"/>
    <w:rsid w:val="00425555"/>
    <w:rsid w:val="004368A3"/>
    <w:rsid w:val="00436DA3"/>
    <w:rsid w:val="00437A1A"/>
    <w:rsid w:val="00441BA1"/>
    <w:rsid w:val="00442B1A"/>
    <w:rsid w:val="00443BCD"/>
    <w:rsid w:val="00460C77"/>
    <w:rsid w:val="004615C0"/>
    <w:rsid w:val="004669B6"/>
    <w:rsid w:val="0047074C"/>
    <w:rsid w:val="00470E7F"/>
    <w:rsid w:val="00476AEA"/>
    <w:rsid w:val="004774C5"/>
    <w:rsid w:val="00487086"/>
    <w:rsid w:val="00487476"/>
    <w:rsid w:val="004961CD"/>
    <w:rsid w:val="00497840"/>
    <w:rsid w:val="004A2849"/>
    <w:rsid w:val="004C4257"/>
    <w:rsid w:val="004C7A0A"/>
    <w:rsid w:val="004D3DAA"/>
    <w:rsid w:val="004E6929"/>
    <w:rsid w:val="00514566"/>
    <w:rsid w:val="00515BFD"/>
    <w:rsid w:val="005260F0"/>
    <w:rsid w:val="005326E0"/>
    <w:rsid w:val="005346B6"/>
    <w:rsid w:val="0053489A"/>
    <w:rsid w:val="005421F6"/>
    <w:rsid w:val="00544DE8"/>
    <w:rsid w:val="00545D6D"/>
    <w:rsid w:val="0054603A"/>
    <w:rsid w:val="0055247E"/>
    <w:rsid w:val="005574EE"/>
    <w:rsid w:val="0055754D"/>
    <w:rsid w:val="0056155A"/>
    <w:rsid w:val="005626B0"/>
    <w:rsid w:val="00565074"/>
    <w:rsid w:val="005711E4"/>
    <w:rsid w:val="00573B37"/>
    <w:rsid w:val="005751B6"/>
    <w:rsid w:val="005821ED"/>
    <w:rsid w:val="00583A7B"/>
    <w:rsid w:val="00584C04"/>
    <w:rsid w:val="00591CAE"/>
    <w:rsid w:val="005928BE"/>
    <w:rsid w:val="005978BA"/>
    <w:rsid w:val="005A1E0E"/>
    <w:rsid w:val="005A3AB6"/>
    <w:rsid w:val="005A48C6"/>
    <w:rsid w:val="005A4D4C"/>
    <w:rsid w:val="005B0FF4"/>
    <w:rsid w:val="005B1BF2"/>
    <w:rsid w:val="005B2C4E"/>
    <w:rsid w:val="005C15DD"/>
    <w:rsid w:val="005C1A5C"/>
    <w:rsid w:val="005C2ECF"/>
    <w:rsid w:val="005E12A2"/>
    <w:rsid w:val="005E667F"/>
    <w:rsid w:val="005F008A"/>
    <w:rsid w:val="005F1C4A"/>
    <w:rsid w:val="006005BF"/>
    <w:rsid w:val="006015B5"/>
    <w:rsid w:val="006023E9"/>
    <w:rsid w:val="00604A5C"/>
    <w:rsid w:val="006064B4"/>
    <w:rsid w:val="00613B4E"/>
    <w:rsid w:val="006244FC"/>
    <w:rsid w:val="006260DB"/>
    <w:rsid w:val="00630EAC"/>
    <w:rsid w:val="00631CC1"/>
    <w:rsid w:val="00641212"/>
    <w:rsid w:val="00641FA1"/>
    <w:rsid w:val="0065128A"/>
    <w:rsid w:val="00655603"/>
    <w:rsid w:val="006567E4"/>
    <w:rsid w:val="006608E8"/>
    <w:rsid w:val="00683284"/>
    <w:rsid w:val="00685375"/>
    <w:rsid w:val="0069375A"/>
    <w:rsid w:val="00696704"/>
    <w:rsid w:val="00697647"/>
    <w:rsid w:val="0069797D"/>
    <w:rsid w:val="006A1762"/>
    <w:rsid w:val="006A1C25"/>
    <w:rsid w:val="006A2038"/>
    <w:rsid w:val="006A41D4"/>
    <w:rsid w:val="006B49A2"/>
    <w:rsid w:val="006B7DD5"/>
    <w:rsid w:val="006C05ED"/>
    <w:rsid w:val="006C463C"/>
    <w:rsid w:val="006C4847"/>
    <w:rsid w:val="006D0E00"/>
    <w:rsid w:val="006F2A86"/>
    <w:rsid w:val="006F2FBD"/>
    <w:rsid w:val="006F42A8"/>
    <w:rsid w:val="00707EA4"/>
    <w:rsid w:val="00711BF9"/>
    <w:rsid w:val="007260C9"/>
    <w:rsid w:val="00733F80"/>
    <w:rsid w:val="007341F9"/>
    <w:rsid w:val="0074479D"/>
    <w:rsid w:val="007575BD"/>
    <w:rsid w:val="00757939"/>
    <w:rsid w:val="007727BD"/>
    <w:rsid w:val="00773725"/>
    <w:rsid w:val="00785D4A"/>
    <w:rsid w:val="007920E8"/>
    <w:rsid w:val="00794A43"/>
    <w:rsid w:val="007A05FF"/>
    <w:rsid w:val="007A2F31"/>
    <w:rsid w:val="007B17F7"/>
    <w:rsid w:val="007B32DD"/>
    <w:rsid w:val="007B42CC"/>
    <w:rsid w:val="007B4610"/>
    <w:rsid w:val="007B6D80"/>
    <w:rsid w:val="007C7417"/>
    <w:rsid w:val="007C74AC"/>
    <w:rsid w:val="007D7E82"/>
    <w:rsid w:val="007E1BED"/>
    <w:rsid w:val="007E5711"/>
    <w:rsid w:val="007F4940"/>
    <w:rsid w:val="007F4A91"/>
    <w:rsid w:val="007F4EC2"/>
    <w:rsid w:val="00800CCB"/>
    <w:rsid w:val="00810C50"/>
    <w:rsid w:val="00813813"/>
    <w:rsid w:val="00820B22"/>
    <w:rsid w:val="00830953"/>
    <w:rsid w:val="008330BB"/>
    <w:rsid w:val="00833481"/>
    <w:rsid w:val="008370CD"/>
    <w:rsid w:val="00841F90"/>
    <w:rsid w:val="0085267E"/>
    <w:rsid w:val="008538A0"/>
    <w:rsid w:val="008600CE"/>
    <w:rsid w:val="0086282C"/>
    <w:rsid w:val="00864C2D"/>
    <w:rsid w:val="0089044C"/>
    <w:rsid w:val="0089586F"/>
    <w:rsid w:val="008970C3"/>
    <w:rsid w:val="008A14CC"/>
    <w:rsid w:val="008A413C"/>
    <w:rsid w:val="008B70BA"/>
    <w:rsid w:val="008B7348"/>
    <w:rsid w:val="008C4E6E"/>
    <w:rsid w:val="008D5C7D"/>
    <w:rsid w:val="008E2FAA"/>
    <w:rsid w:val="008E5D6A"/>
    <w:rsid w:val="008F2F80"/>
    <w:rsid w:val="008F36D2"/>
    <w:rsid w:val="00901C4D"/>
    <w:rsid w:val="00914CB4"/>
    <w:rsid w:val="00921514"/>
    <w:rsid w:val="00931E4F"/>
    <w:rsid w:val="00935EEC"/>
    <w:rsid w:val="00943976"/>
    <w:rsid w:val="00954185"/>
    <w:rsid w:val="009562FA"/>
    <w:rsid w:val="0095764E"/>
    <w:rsid w:val="0096026C"/>
    <w:rsid w:val="009736B1"/>
    <w:rsid w:val="0098603A"/>
    <w:rsid w:val="009A5A43"/>
    <w:rsid w:val="009B690E"/>
    <w:rsid w:val="009C6DE8"/>
    <w:rsid w:val="009D005B"/>
    <w:rsid w:val="009D19FB"/>
    <w:rsid w:val="009D47F3"/>
    <w:rsid w:val="009D726C"/>
    <w:rsid w:val="00A05221"/>
    <w:rsid w:val="00A14C59"/>
    <w:rsid w:val="00A16AF0"/>
    <w:rsid w:val="00A177BB"/>
    <w:rsid w:val="00A22C18"/>
    <w:rsid w:val="00A30069"/>
    <w:rsid w:val="00A46CF0"/>
    <w:rsid w:val="00A47E25"/>
    <w:rsid w:val="00A5190A"/>
    <w:rsid w:val="00A54B54"/>
    <w:rsid w:val="00A66659"/>
    <w:rsid w:val="00A71F53"/>
    <w:rsid w:val="00A73ECD"/>
    <w:rsid w:val="00A7673B"/>
    <w:rsid w:val="00A76D11"/>
    <w:rsid w:val="00A94D3B"/>
    <w:rsid w:val="00AA004A"/>
    <w:rsid w:val="00AA666A"/>
    <w:rsid w:val="00AB6198"/>
    <w:rsid w:val="00AC0B07"/>
    <w:rsid w:val="00AC5259"/>
    <w:rsid w:val="00AD50B8"/>
    <w:rsid w:val="00AE282B"/>
    <w:rsid w:val="00AE43A2"/>
    <w:rsid w:val="00AE6DDB"/>
    <w:rsid w:val="00AE7A50"/>
    <w:rsid w:val="00AF0B78"/>
    <w:rsid w:val="00AF1AF0"/>
    <w:rsid w:val="00AF2503"/>
    <w:rsid w:val="00AF79C3"/>
    <w:rsid w:val="00AF7D8A"/>
    <w:rsid w:val="00B034A7"/>
    <w:rsid w:val="00B04BA7"/>
    <w:rsid w:val="00B1358C"/>
    <w:rsid w:val="00B23168"/>
    <w:rsid w:val="00B27936"/>
    <w:rsid w:val="00B30070"/>
    <w:rsid w:val="00B4005F"/>
    <w:rsid w:val="00B40FB2"/>
    <w:rsid w:val="00B534A3"/>
    <w:rsid w:val="00B76DA7"/>
    <w:rsid w:val="00B9369D"/>
    <w:rsid w:val="00B94CB1"/>
    <w:rsid w:val="00BA46E6"/>
    <w:rsid w:val="00BA581C"/>
    <w:rsid w:val="00BA58D6"/>
    <w:rsid w:val="00BB279C"/>
    <w:rsid w:val="00BB5E19"/>
    <w:rsid w:val="00BB6075"/>
    <w:rsid w:val="00BE77E2"/>
    <w:rsid w:val="00BF0D3D"/>
    <w:rsid w:val="00BF5C04"/>
    <w:rsid w:val="00C02F17"/>
    <w:rsid w:val="00C03B2F"/>
    <w:rsid w:val="00C10A1F"/>
    <w:rsid w:val="00C1256B"/>
    <w:rsid w:val="00C205A8"/>
    <w:rsid w:val="00C21206"/>
    <w:rsid w:val="00C222E9"/>
    <w:rsid w:val="00C360BB"/>
    <w:rsid w:val="00C37AD8"/>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C0AC1"/>
    <w:rsid w:val="00CC1C43"/>
    <w:rsid w:val="00CC4742"/>
    <w:rsid w:val="00CC7085"/>
    <w:rsid w:val="00CC7FA1"/>
    <w:rsid w:val="00CD3557"/>
    <w:rsid w:val="00CD5A31"/>
    <w:rsid w:val="00CE050B"/>
    <w:rsid w:val="00CE6BE3"/>
    <w:rsid w:val="00CF43B5"/>
    <w:rsid w:val="00CF680E"/>
    <w:rsid w:val="00D0012D"/>
    <w:rsid w:val="00D001A2"/>
    <w:rsid w:val="00D004C8"/>
    <w:rsid w:val="00D10A8C"/>
    <w:rsid w:val="00D10F31"/>
    <w:rsid w:val="00D17983"/>
    <w:rsid w:val="00D2686C"/>
    <w:rsid w:val="00D30DE8"/>
    <w:rsid w:val="00D43ECF"/>
    <w:rsid w:val="00D4425D"/>
    <w:rsid w:val="00D45A2A"/>
    <w:rsid w:val="00D56CD9"/>
    <w:rsid w:val="00D60D0C"/>
    <w:rsid w:val="00D65880"/>
    <w:rsid w:val="00D6791F"/>
    <w:rsid w:val="00D67B3D"/>
    <w:rsid w:val="00D83BBA"/>
    <w:rsid w:val="00D8695F"/>
    <w:rsid w:val="00D9194C"/>
    <w:rsid w:val="00DA7888"/>
    <w:rsid w:val="00DB1D03"/>
    <w:rsid w:val="00DC129E"/>
    <w:rsid w:val="00DC2182"/>
    <w:rsid w:val="00DC7D98"/>
    <w:rsid w:val="00DD3690"/>
    <w:rsid w:val="00DE5B16"/>
    <w:rsid w:val="00DE62B3"/>
    <w:rsid w:val="00DF5A8D"/>
    <w:rsid w:val="00DF7F1E"/>
    <w:rsid w:val="00E071B7"/>
    <w:rsid w:val="00E13112"/>
    <w:rsid w:val="00E14E04"/>
    <w:rsid w:val="00E20DAF"/>
    <w:rsid w:val="00E26674"/>
    <w:rsid w:val="00E27C39"/>
    <w:rsid w:val="00E33BBE"/>
    <w:rsid w:val="00E34100"/>
    <w:rsid w:val="00E4145A"/>
    <w:rsid w:val="00E46322"/>
    <w:rsid w:val="00E54568"/>
    <w:rsid w:val="00E66F16"/>
    <w:rsid w:val="00E75512"/>
    <w:rsid w:val="00E84D0F"/>
    <w:rsid w:val="00E90E43"/>
    <w:rsid w:val="00E91E7A"/>
    <w:rsid w:val="00E965EA"/>
    <w:rsid w:val="00EA77CA"/>
    <w:rsid w:val="00EB355D"/>
    <w:rsid w:val="00EB63C9"/>
    <w:rsid w:val="00EC2A2E"/>
    <w:rsid w:val="00ED0532"/>
    <w:rsid w:val="00ED270C"/>
    <w:rsid w:val="00ED53D8"/>
    <w:rsid w:val="00EE0324"/>
    <w:rsid w:val="00EE10BB"/>
    <w:rsid w:val="00EE5088"/>
    <w:rsid w:val="00EF24F9"/>
    <w:rsid w:val="00EF543C"/>
    <w:rsid w:val="00EF5618"/>
    <w:rsid w:val="00EF7702"/>
    <w:rsid w:val="00F11A7E"/>
    <w:rsid w:val="00F16783"/>
    <w:rsid w:val="00F17B84"/>
    <w:rsid w:val="00F2343B"/>
    <w:rsid w:val="00F23779"/>
    <w:rsid w:val="00F23AF1"/>
    <w:rsid w:val="00F26572"/>
    <w:rsid w:val="00F3072F"/>
    <w:rsid w:val="00F314EE"/>
    <w:rsid w:val="00F3430E"/>
    <w:rsid w:val="00F4099F"/>
    <w:rsid w:val="00F46948"/>
    <w:rsid w:val="00F64001"/>
    <w:rsid w:val="00F64892"/>
    <w:rsid w:val="00F72186"/>
    <w:rsid w:val="00F729B6"/>
    <w:rsid w:val="00F72D02"/>
    <w:rsid w:val="00F810D9"/>
    <w:rsid w:val="00F81503"/>
    <w:rsid w:val="00F86195"/>
    <w:rsid w:val="00F86BB9"/>
    <w:rsid w:val="00F86C5B"/>
    <w:rsid w:val="00F91011"/>
    <w:rsid w:val="00F92186"/>
    <w:rsid w:val="00F92978"/>
    <w:rsid w:val="00F9766E"/>
    <w:rsid w:val="00FB3A49"/>
    <w:rsid w:val="00FB3EBD"/>
    <w:rsid w:val="00FC009D"/>
    <w:rsid w:val="00FC0572"/>
    <w:rsid w:val="00FD34C2"/>
    <w:rsid w:val="00FD3AE3"/>
    <w:rsid w:val="00FD3C19"/>
    <w:rsid w:val="00FD4B62"/>
    <w:rsid w:val="00FD7905"/>
    <w:rsid w:val="00FE2D33"/>
    <w:rsid w:val="00FE6F4F"/>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A8FBA"/>
  <w15:docId w15:val="{297E1A7F-E1D8-409F-B362-EB133CED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696704"/>
    <w:rPr>
      <w:sz w:val="2"/>
    </w:rPr>
  </w:style>
  <w:style w:type="character" w:customStyle="1" w:styleId="BalloonTextChar">
    <w:name w:val="Balloon Text Char"/>
    <w:basedOn w:val="DefaultParagraphFont"/>
    <w:link w:val="BalloonText"/>
    <w:uiPriority w:val="99"/>
    <w:rsid w:val="00696704"/>
    <w:rPr>
      <w:sz w:val="2"/>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476AEA"/>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63-3-201502-I/en" TargetMode="Externa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image" Target="media/image20.emf"/><Relationship Id="rId7" Type="http://schemas.openxmlformats.org/officeDocument/2006/relationships/settings" Target="settings.xml"/><Relationship Id="rId12" Type="http://schemas.openxmlformats.org/officeDocument/2006/relationships/hyperlink" Target="https://www.itu.int/rec/R-REC-M.1461-2-201801-I/en" TargetMode="External"/><Relationship Id="rId17" Type="http://schemas.openxmlformats.org/officeDocument/2006/relationships/image" Target="media/image3.png"/><Relationship Id="rId25" Type="http://schemas.openxmlformats.org/officeDocument/2006/relationships/image" Target="media/image11.emf"/><Relationship Id="rId33" Type="http://schemas.openxmlformats.org/officeDocument/2006/relationships/image" Target="media/image19.e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u.int/rec/R-REC-M.1465-3-201801-I/en" TargetMode="Externa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464-2-201502-I/en" TargetMode="Externa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052F43A173C640B4BD3A870AC3D57C" ma:contentTypeVersion="15" ma:contentTypeDescription="Create a new document." ma:contentTypeScope="" ma:versionID="11ce9f09d46946aa0b718522edd1ef93">
  <xsd:schema xmlns:xsd="http://www.w3.org/2001/XMLSchema" xmlns:p="http://schemas.microsoft.com/office/2006/metadata/properties" xmlns:ns2="e5d5a93e-815e-44ca-811a-e51b4741160a" targetNamespace="http://schemas.microsoft.com/office/2006/metadata/properties" ma:root="true" ma:fieldsID="b1c9cd91dfa479ca7c57b98f20e4358e" ns2:_="">
    <xsd:import namespace="e5d5a93e-815e-44ca-811a-e51b4741160a"/>
    <xsd:element name="properties">
      <xsd:complexType>
        <xsd:sequence>
          <xsd:element name="documentManagement">
            <xsd:complexType>
              <xsd:all>
                <xsd:element ref="ns2:Document_x0020_Title"/>
                <xsd:element ref="ns2:Publish_x0020_Date"/>
                <xsd:element ref="ns2:Document_x0020_Type" minOccurs="0"/>
                <xsd:element ref="ns2:Document_x0020_Status"/>
                <xsd:element ref="ns2:Author_x0028_s_x0029_" minOccurs="0"/>
                <xsd:element ref="ns2:Working_x0020_Parties" minOccurs="0"/>
              </xsd:all>
            </xsd:complexType>
          </xsd:element>
        </xsd:sequence>
      </xsd:complexType>
    </xsd:element>
  </xsd:schema>
  <xsd:schema xmlns:xsd="http://www.w3.org/2001/XMLSchema" xmlns:dms="http://schemas.microsoft.com/office/2006/documentManagement/types" targetNamespace="e5d5a93e-815e-44ca-811a-e51b4741160a" elementFormDefault="qualified">
    <xsd:import namespace="http://schemas.microsoft.com/office/2006/documentManagement/types"/>
    <xsd:element name="Document_x0020_Title" ma:index="1" ma:displayName="Document Title" ma:internalName="Document_x0020_Title">
      <xsd:simpleType>
        <xsd:restriction base="dms:Text">
          <xsd:maxLength value="255"/>
        </xsd:restriction>
      </xsd:simpleType>
    </xsd:element>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1eae3f00-c7b8-4a33-9b86-8b106136311b}" ma:internalName="Author_x0028_s_x0029_" ma:showField="testcolumn" ma:web="e5d5a93e-815e-44ca-811a-e51b4741160a">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ma:readOnly="tru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ument_x0020_Title xmlns="e5d5a93e-815e-44ca-811a-e51b4741160a">Proposed Draft LS to WP 5B on WRC-15 AI 1.12</Document_x0020_Title>
    <Publish_x0020_Date xmlns="e5d5a93e-815e-44ca-811a-e51b4741160a">2014-02-03T05:00:00+00:00</Publish_x0020_Date>
    <Working_x0020_Parties xmlns="e5d5a93e-815e-44ca-811a-e51b4741160a">
      <Value>WP 7C</Value>
    </Working_x0020_Parties>
    <Document_x0020_Type xmlns="e5d5a93e-815e-44ca-811a-e51b4741160a">Input Document</Document_x0020_Type>
    <Author_x0028_s_x0029_ xmlns="e5d5a93e-815e-44ca-811a-e51b4741160a">
      <Value>460</Value>
      <Value>451</Value>
    </Author_x0028_s_x0029_>
    <Document_x0020_Status xmlns="e5d5a93e-815e-44ca-811a-e51b4741160a">Working</Document_x0020_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A2FA2B-492A-43F4-B267-B015B9F2F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5a93e-815e-44ca-811a-e51b4741160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8727EA-9798-4F4C-8AFB-9A9EB5F01F2F}">
  <ds:schemaRefs>
    <ds:schemaRef ds:uri="http://schemas.microsoft.com/office/2006/metadata/properties"/>
    <ds:schemaRef ds:uri="e5d5a93e-815e-44ca-811a-e51b4741160a"/>
  </ds:schemaRefs>
</ds:datastoreItem>
</file>

<file path=customXml/itemProps3.xml><?xml version="1.0" encoding="utf-8"?>
<ds:datastoreItem xmlns:ds="http://schemas.openxmlformats.org/officeDocument/2006/customXml" ds:itemID="{A2FC0898-C17D-422E-9189-2081CE8CAB55}">
  <ds:schemaRefs>
    <ds:schemaRef ds:uri="http://schemas.openxmlformats.org/officeDocument/2006/bibliography"/>
  </ds:schemaRefs>
</ds:datastoreItem>
</file>

<file path=customXml/itemProps4.xml><?xml version="1.0" encoding="utf-8"?>
<ds:datastoreItem xmlns:ds="http://schemas.openxmlformats.org/officeDocument/2006/customXml" ds:itemID="{23489903-40AB-4EC6-BDF6-4F8F95D343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4321</Words>
  <Characters>24633</Characters>
  <Application>Microsoft Office Word</Application>
  <DocSecurity>0</DocSecurity>
  <Lines>205</Lines>
  <Paragraphs>57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A1.1	Introduction</vt:lpstr>
      <vt:lpstr>A1.2	Transmitters</vt:lpstr>
      <vt:lpstr>    A1.2.2	Modelling radar system 8</vt:lpstr>
      <vt:lpstr>A1.3	General descriptions of radar receivers</vt:lpstr>
      <vt:lpstr>A1.4	Example simulated performance in various noise environments</vt:lpstr>
      <vt:lpstr>    A1.4.1	Radar system 8 analysis and simulation</vt:lpstr>
    </vt:vector>
  </TitlesOfParts>
  <Company>The MITRE Corporation</Company>
  <LinksUpToDate>false</LinksUpToDate>
  <CharactersWithSpaces>28897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mtran</dc:creator>
  <cp:keywords/>
  <dc:description/>
  <cp:lastModifiedBy>USA</cp:lastModifiedBy>
  <cp:revision>2</cp:revision>
  <cp:lastPrinted>2013-08-01T12:40:00Z</cp:lastPrinted>
  <dcterms:created xsi:type="dcterms:W3CDTF">2021-10-21T13:55:00Z</dcterms:created>
  <dcterms:modified xsi:type="dcterms:W3CDTF">2021-10-21T13:55:00Z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Proposed Draft LS to WP 5B on WRC-15 AI 1.12</vt:lpwstr>
  </property>
  <property fmtid="{D5CDD505-2E9C-101B-9397-08002B2CF9AE}" pid="3" name="ContentTypeId">
    <vt:lpwstr>0x0101008F052F43A173C640B4BD3A870AC3D57C</vt:lpwstr>
  </property>
</Properties>
</file>