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634E5C" w14:textId="77777777" w:rsidR="00FC5277" w:rsidRDefault="00FC5277" w:rsidP="00FC5277"/>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FC5277" w14:paraId="3B4C7E1A" w14:textId="77777777" w:rsidTr="00FC5277">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CC1F525" w14:textId="77777777" w:rsidR="00FC5277" w:rsidRDefault="00FC5277">
            <w:pPr>
              <w:overflowPunct/>
              <w:autoSpaceDE/>
              <w:adjustRightInd/>
              <w:spacing w:before="0" w:line="256" w:lineRule="auto"/>
              <w:ind w:left="144" w:right="144"/>
              <w:jc w:val="center"/>
              <w:rPr>
                <w:b/>
                <w:szCs w:val="24"/>
                <w:lang w:val="en-US" w:eastAsia="zh-CN"/>
              </w:rPr>
            </w:pPr>
            <w:r>
              <w:rPr>
                <w:lang w:val="en-US"/>
              </w:rPr>
              <w:br w:type="page"/>
            </w:r>
            <w:r>
              <w:br w:type="page"/>
            </w:r>
          </w:p>
          <w:p w14:paraId="07E63821" w14:textId="77777777" w:rsidR="00FC5277" w:rsidRDefault="00FC5277">
            <w:pPr>
              <w:overflowPunct/>
              <w:autoSpaceDE/>
              <w:adjustRightInd/>
              <w:spacing w:before="0" w:line="256" w:lineRule="auto"/>
              <w:ind w:left="144" w:right="144"/>
              <w:jc w:val="center"/>
              <w:rPr>
                <w:b/>
                <w:szCs w:val="24"/>
                <w:lang w:val="en-US" w:eastAsia="zh-CN"/>
              </w:rPr>
            </w:pPr>
            <w:r>
              <w:rPr>
                <w:b/>
                <w:szCs w:val="24"/>
                <w:lang w:val="en-US" w:eastAsia="zh-CN"/>
              </w:rPr>
              <w:t>US Radiocommunications Sector</w:t>
            </w:r>
          </w:p>
          <w:p w14:paraId="2603F97F" w14:textId="77777777" w:rsidR="00FC5277" w:rsidRDefault="00FC5277">
            <w:pPr>
              <w:overflowPunct/>
              <w:autoSpaceDE/>
              <w:adjustRightInd/>
              <w:spacing w:before="0" w:line="256" w:lineRule="auto"/>
              <w:ind w:left="144" w:right="144"/>
              <w:jc w:val="center"/>
              <w:rPr>
                <w:b/>
                <w:szCs w:val="24"/>
                <w:lang w:val="en-US" w:eastAsia="zh-CN"/>
              </w:rPr>
            </w:pPr>
            <w:r>
              <w:rPr>
                <w:b/>
                <w:szCs w:val="24"/>
                <w:lang w:val="en-US" w:eastAsia="zh-CN"/>
              </w:rPr>
              <w:t>Fact Sheet</w:t>
            </w:r>
          </w:p>
          <w:p w14:paraId="018736C3" w14:textId="77777777" w:rsidR="00FC5277" w:rsidRDefault="00FC5277">
            <w:pPr>
              <w:overflowPunct/>
              <w:autoSpaceDE/>
              <w:adjustRightInd/>
              <w:spacing w:before="0" w:line="256" w:lineRule="auto"/>
              <w:ind w:left="144" w:right="144"/>
              <w:rPr>
                <w:b/>
                <w:szCs w:val="24"/>
                <w:lang w:val="en-US" w:eastAsia="zh-CN"/>
              </w:rPr>
            </w:pPr>
          </w:p>
        </w:tc>
      </w:tr>
      <w:tr w:rsidR="00FC5277" w14:paraId="7F9EF258" w14:textId="77777777" w:rsidTr="00FC5277">
        <w:trPr>
          <w:jc w:val="center"/>
        </w:trPr>
        <w:tc>
          <w:tcPr>
            <w:tcW w:w="4657" w:type="dxa"/>
            <w:tcBorders>
              <w:top w:val="single" w:sz="6" w:space="0" w:color="auto"/>
              <w:left w:val="double" w:sz="6" w:space="0" w:color="auto"/>
              <w:bottom w:val="single" w:sz="6" w:space="0" w:color="auto"/>
              <w:right w:val="single" w:sz="6" w:space="0" w:color="auto"/>
            </w:tcBorders>
            <w:hideMark/>
          </w:tcPr>
          <w:p w14:paraId="008E8C2F" w14:textId="77777777" w:rsidR="00FC5277" w:rsidRDefault="00FC5277">
            <w:pPr>
              <w:overflowPunct/>
              <w:autoSpaceDE/>
              <w:adjustRightInd/>
              <w:spacing w:before="0" w:line="256" w:lineRule="auto"/>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77A492C1" w14:textId="77777777" w:rsidR="00FC5277" w:rsidRDefault="00FC5277">
            <w:pPr>
              <w:overflowPunct/>
              <w:autoSpaceDE/>
              <w:adjustRightInd/>
              <w:spacing w:before="0" w:line="256" w:lineRule="auto"/>
              <w:ind w:left="144" w:right="144"/>
              <w:rPr>
                <w:szCs w:val="24"/>
                <w:lang w:val="en-US" w:eastAsia="zh-CN"/>
              </w:rPr>
            </w:pPr>
            <w:r>
              <w:rPr>
                <w:b/>
                <w:szCs w:val="24"/>
                <w:lang w:val="en-US" w:eastAsia="zh-CN"/>
              </w:rPr>
              <w:t>Document No:</w:t>
            </w:r>
            <w:r>
              <w:rPr>
                <w:szCs w:val="24"/>
                <w:lang w:val="en-US" w:eastAsia="zh-CN"/>
              </w:rPr>
              <w:t xml:space="preserve">  USWP5B27-23-FD</w:t>
            </w:r>
          </w:p>
        </w:tc>
      </w:tr>
      <w:tr w:rsidR="00FC5277" w14:paraId="3EFF791E" w14:textId="77777777" w:rsidTr="00FC5277">
        <w:trPr>
          <w:jc w:val="center"/>
        </w:trPr>
        <w:tc>
          <w:tcPr>
            <w:tcW w:w="4657" w:type="dxa"/>
            <w:tcBorders>
              <w:top w:val="single" w:sz="6" w:space="0" w:color="auto"/>
              <w:left w:val="double" w:sz="6" w:space="0" w:color="auto"/>
              <w:bottom w:val="single" w:sz="6" w:space="0" w:color="auto"/>
              <w:right w:val="single" w:sz="6" w:space="0" w:color="auto"/>
            </w:tcBorders>
          </w:tcPr>
          <w:p w14:paraId="0FC4057E" w14:textId="77777777" w:rsidR="00FC5277" w:rsidRDefault="00FC5277">
            <w:pPr>
              <w:spacing w:before="0" w:line="256" w:lineRule="auto"/>
              <w:ind w:left="144" w:right="144"/>
              <w:rPr>
                <w:szCs w:val="24"/>
                <w:lang w:val="en-CA" w:eastAsia="zh-CN"/>
              </w:rPr>
            </w:pPr>
            <w:r>
              <w:rPr>
                <w:b/>
                <w:szCs w:val="24"/>
                <w:lang w:val="en-CA" w:eastAsia="zh-CN"/>
              </w:rPr>
              <w:t>Ref:</w:t>
            </w:r>
            <w:r>
              <w:rPr>
                <w:szCs w:val="24"/>
                <w:lang w:val="en-CA" w:eastAsia="zh-CN"/>
              </w:rPr>
              <w:t xml:space="preserve"> Annex 7 to Document 5B/355-E</w:t>
            </w:r>
          </w:p>
          <w:p w14:paraId="6E137F6C" w14:textId="77777777" w:rsidR="00FC5277" w:rsidRDefault="00FC5277">
            <w:pPr>
              <w:overflowPunct/>
              <w:autoSpaceDE/>
              <w:adjustRightInd/>
              <w:spacing w:before="0" w:line="256" w:lineRule="auto"/>
              <w:ind w:left="144" w:right="144"/>
              <w:rPr>
                <w:bCs/>
                <w:szCs w:val="24"/>
                <w:lang w:val="en-CA" w:eastAsia="zh-CN"/>
              </w:rPr>
            </w:pPr>
            <w:r>
              <w:rPr>
                <w:b/>
                <w:szCs w:val="24"/>
                <w:lang w:val="en-CA" w:eastAsia="zh-CN"/>
              </w:rPr>
              <w:t xml:space="preserve">        </w:t>
            </w:r>
          </w:p>
          <w:p w14:paraId="7D0C4B77" w14:textId="77777777" w:rsidR="00FC5277" w:rsidRDefault="00FC5277">
            <w:pPr>
              <w:overflowPunct/>
              <w:autoSpaceDE/>
              <w:adjustRightInd/>
              <w:spacing w:before="0" w:line="256" w:lineRule="auto"/>
              <w:ind w:left="144" w:right="144"/>
              <w:rPr>
                <w:bCs/>
                <w:szCs w:val="24"/>
                <w:lang w:val="en-CA" w:eastAsia="zh-CN"/>
              </w:rPr>
            </w:pPr>
          </w:p>
          <w:p w14:paraId="5BB81089" w14:textId="77777777" w:rsidR="00FC5277" w:rsidRDefault="00FC5277">
            <w:pPr>
              <w:overflowPunct/>
              <w:autoSpaceDE/>
              <w:adjustRightInd/>
              <w:spacing w:before="0" w:line="256" w:lineRule="auto"/>
              <w:ind w:left="144" w:right="144"/>
              <w:rPr>
                <w:szCs w:val="24"/>
                <w:lang w:val="en-CA" w:eastAsia="zh-CN"/>
              </w:rPr>
            </w:pPr>
          </w:p>
        </w:tc>
        <w:tc>
          <w:tcPr>
            <w:tcW w:w="4721" w:type="dxa"/>
            <w:tcBorders>
              <w:top w:val="single" w:sz="6" w:space="0" w:color="auto"/>
              <w:left w:val="single" w:sz="6" w:space="0" w:color="auto"/>
              <w:bottom w:val="single" w:sz="6" w:space="0" w:color="auto"/>
              <w:right w:val="double" w:sz="6" w:space="0" w:color="auto"/>
            </w:tcBorders>
          </w:tcPr>
          <w:p w14:paraId="3F5F3ECC" w14:textId="77777777" w:rsidR="00FC5277" w:rsidRDefault="00FC5277">
            <w:pPr>
              <w:tabs>
                <w:tab w:val="left" w:pos="162"/>
              </w:tabs>
              <w:overflowPunct/>
              <w:autoSpaceDE/>
              <w:adjustRightInd/>
              <w:spacing w:before="0" w:line="256" w:lineRule="auto"/>
              <w:ind w:left="612" w:right="144" w:hanging="468"/>
              <w:rPr>
                <w:szCs w:val="24"/>
                <w:lang w:val="en-US" w:eastAsia="zh-CN"/>
              </w:rPr>
            </w:pPr>
            <w:r>
              <w:rPr>
                <w:b/>
                <w:szCs w:val="24"/>
                <w:lang w:val="en-US" w:eastAsia="zh-CN"/>
              </w:rPr>
              <w:t>Date:</w:t>
            </w:r>
            <w:r>
              <w:rPr>
                <w:szCs w:val="24"/>
                <w:lang w:val="en-US" w:eastAsia="zh-CN"/>
              </w:rPr>
              <w:t xml:space="preserve">   14 September 2021</w:t>
            </w:r>
          </w:p>
          <w:p w14:paraId="43F8E895" w14:textId="77777777" w:rsidR="00FC5277" w:rsidRDefault="00FC5277">
            <w:pPr>
              <w:overflowPunct/>
              <w:autoSpaceDE/>
              <w:adjustRightInd/>
              <w:spacing w:before="0" w:line="256" w:lineRule="auto"/>
              <w:ind w:left="882" w:right="144" w:hanging="738"/>
              <w:rPr>
                <w:szCs w:val="24"/>
                <w:lang w:val="en-US" w:eastAsia="zh-CN"/>
              </w:rPr>
            </w:pPr>
          </w:p>
        </w:tc>
      </w:tr>
      <w:tr w:rsidR="00FC5277" w14:paraId="68BDBBAA" w14:textId="77777777" w:rsidTr="00FC5277">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69D63755" w14:textId="77777777" w:rsidR="00FC5277" w:rsidRDefault="00FC5277">
            <w:pPr>
              <w:overflowPunct/>
              <w:autoSpaceDE/>
              <w:adjustRightInd/>
              <w:spacing w:before="0" w:line="256" w:lineRule="auto"/>
              <w:ind w:left="2160" w:right="144" w:hanging="2016"/>
              <w:rPr>
                <w:b/>
                <w:szCs w:val="24"/>
                <w:lang w:val="en-US" w:eastAsia="zh-CN"/>
              </w:rPr>
            </w:pPr>
          </w:p>
          <w:p w14:paraId="5A15A400" w14:textId="77777777" w:rsidR="00FC5277" w:rsidRDefault="00FC5277">
            <w:pPr>
              <w:keepNext/>
              <w:keepLines/>
              <w:spacing w:before="0" w:line="256" w:lineRule="auto"/>
              <w:rPr>
                <w:bCs/>
                <w:szCs w:val="24"/>
                <w:lang w:val="en-US" w:eastAsia="zh-CN"/>
              </w:rPr>
            </w:pPr>
            <w:r>
              <w:rPr>
                <w:b/>
                <w:szCs w:val="24"/>
                <w:lang w:val="en-US" w:eastAsia="zh-CN"/>
              </w:rPr>
              <w:t xml:space="preserve">Document Title: </w:t>
            </w:r>
            <w:r>
              <w:rPr>
                <w:bCs/>
                <w:szCs w:val="24"/>
                <w:lang w:val="en-US" w:eastAsia="zh-CN"/>
              </w:rPr>
              <w:t>REVISION OF RECOMMENDATION ITU-R M.585-8, Assignment and use of identities in the maritime mobile service</w:t>
            </w:r>
          </w:p>
          <w:p w14:paraId="0B4171F7" w14:textId="77777777" w:rsidR="00FC5277" w:rsidRDefault="00FC5277">
            <w:pPr>
              <w:keepNext/>
              <w:keepLines/>
              <w:spacing w:before="0" w:line="256" w:lineRule="auto"/>
              <w:jc w:val="center"/>
              <w:rPr>
                <w:bCs/>
                <w:szCs w:val="24"/>
                <w:lang w:val="en-US" w:eastAsia="zh-CN"/>
              </w:rPr>
            </w:pPr>
          </w:p>
        </w:tc>
      </w:tr>
      <w:tr w:rsidR="00FC5277" w14:paraId="491526C5" w14:textId="77777777" w:rsidTr="00FC5277">
        <w:trPr>
          <w:jc w:val="center"/>
        </w:trPr>
        <w:tc>
          <w:tcPr>
            <w:tcW w:w="4657" w:type="dxa"/>
            <w:tcBorders>
              <w:top w:val="single" w:sz="6" w:space="0" w:color="auto"/>
              <w:left w:val="double" w:sz="6" w:space="0" w:color="auto"/>
              <w:bottom w:val="single" w:sz="6" w:space="0" w:color="auto"/>
              <w:right w:val="single" w:sz="6" w:space="0" w:color="auto"/>
            </w:tcBorders>
          </w:tcPr>
          <w:p w14:paraId="51D545AB" w14:textId="77777777" w:rsidR="00FC5277" w:rsidRDefault="00FC5277">
            <w:pPr>
              <w:overflowPunct/>
              <w:autoSpaceDE/>
              <w:adjustRightInd/>
              <w:spacing w:before="0" w:line="256" w:lineRule="auto"/>
              <w:rPr>
                <w:b/>
                <w:szCs w:val="24"/>
                <w:lang w:val="en-US" w:eastAsia="zh-CN"/>
              </w:rPr>
            </w:pPr>
          </w:p>
          <w:p w14:paraId="7DDE93F3" w14:textId="77777777" w:rsidR="00FC5277" w:rsidRDefault="00FC5277">
            <w:pPr>
              <w:overflowPunct/>
              <w:autoSpaceDE/>
              <w:adjustRightInd/>
              <w:spacing w:before="0" w:line="256" w:lineRule="auto"/>
              <w:rPr>
                <w:b/>
                <w:szCs w:val="24"/>
                <w:lang w:val="en-US" w:eastAsia="zh-CN"/>
              </w:rPr>
            </w:pPr>
            <w:r>
              <w:rPr>
                <w:b/>
                <w:szCs w:val="24"/>
                <w:lang w:val="en-US" w:eastAsia="zh-CN"/>
              </w:rPr>
              <w:t>Author(s)/Contributors(s):</w:t>
            </w:r>
          </w:p>
          <w:p w14:paraId="5EDEC185" w14:textId="77777777" w:rsidR="00FC5277" w:rsidRDefault="00FC5277">
            <w:pPr>
              <w:overflowPunct/>
              <w:autoSpaceDE/>
              <w:adjustRightInd/>
              <w:spacing w:before="0" w:line="256" w:lineRule="auto"/>
              <w:rPr>
                <w:b/>
                <w:szCs w:val="24"/>
                <w:lang w:val="en-US" w:eastAsia="zh-CN"/>
              </w:rPr>
            </w:pPr>
          </w:p>
          <w:p w14:paraId="22B2E90E" w14:textId="77777777" w:rsidR="00FC5277" w:rsidRDefault="00FC5277">
            <w:pPr>
              <w:spacing w:before="0" w:line="256" w:lineRule="auto"/>
              <w:ind w:right="144"/>
              <w:rPr>
                <w:bCs/>
                <w:iCs/>
                <w:szCs w:val="24"/>
                <w:lang w:val="en-US" w:eastAsia="zh-CN"/>
              </w:rPr>
            </w:pPr>
            <w:r>
              <w:rPr>
                <w:bCs/>
                <w:iCs/>
                <w:szCs w:val="24"/>
                <w:lang w:val="en-US" w:eastAsia="zh-CN"/>
              </w:rPr>
              <w:t>Jerry Ulcek</w:t>
            </w:r>
          </w:p>
          <w:p w14:paraId="44A37A7A" w14:textId="77777777" w:rsidR="00FC5277" w:rsidRDefault="00FC5277">
            <w:pPr>
              <w:spacing w:before="0" w:line="256" w:lineRule="auto"/>
              <w:ind w:right="144"/>
              <w:rPr>
                <w:bCs/>
                <w:iCs/>
                <w:szCs w:val="24"/>
                <w:lang w:val="en-US" w:eastAsia="zh-CN"/>
              </w:rPr>
            </w:pPr>
            <w:r>
              <w:rPr>
                <w:bCs/>
                <w:iCs/>
                <w:szCs w:val="24"/>
                <w:lang w:val="en-US" w:eastAsia="zh-CN"/>
              </w:rPr>
              <w:t>US Coast Guard, Washington DC</w:t>
            </w:r>
          </w:p>
          <w:p w14:paraId="4E9E8398" w14:textId="77777777" w:rsidR="00FC5277" w:rsidRDefault="00FC5277">
            <w:pPr>
              <w:spacing w:before="0" w:line="256" w:lineRule="auto"/>
              <w:ind w:right="144"/>
              <w:rPr>
                <w:bCs/>
                <w:iCs/>
                <w:szCs w:val="24"/>
                <w:lang w:val="en-US" w:eastAsia="zh-CN"/>
              </w:rPr>
            </w:pPr>
          </w:p>
          <w:p w14:paraId="322B3FED" w14:textId="77777777" w:rsidR="00FC5277" w:rsidRDefault="00FC5277">
            <w:pPr>
              <w:spacing w:before="0" w:line="256" w:lineRule="auto"/>
              <w:ind w:right="144"/>
              <w:rPr>
                <w:bCs/>
                <w:iCs/>
                <w:szCs w:val="24"/>
                <w:lang w:val="en-US" w:eastAsia="zh-CN"/>
              </w:rPr>
            </w:pPr>
            <w:r>
              <w:rPr>
                <w:bCs/>
                <w:iCs/>
                <w:szCs w:val="24"/>
                <w:lang w:val="en-US" w:eastAsia="zh-CN"/>
              </w:rPr>
              <w:t>Johnny Schultz</w:t>
            </w:r>
          </w:p>
          <w:p w14:paraId="40403B8B" w14:textId="77777777" w:rsidR="00FC5277" w:rsidRDefault="00FC5277">
            <w:pPr>
              <w:spacing w:before="0" w:line="256" w:lineRule="auto"/>
              <w:ind w:right="144"/>
              <w:rPr>
                <w:bCs/>
                <w:iCs/>
                <w:szCs w:val="24"/>
                <w:lang w:val="en-US" w:eastAsia="zh-CN"/>
              </w:rPr>
            </w:pPr>
            <w:r>
              <w:rPr>
                <w:bCs/>
                <w:iCs/>
                <w:szCs w:val="24"/>
                <w:lang w:val="en-US" w:eastAsia="zh-CN"/>
              </w:rPr>
              <w:t>Sev1Tech, Inc.</w:t>
            </w:r>
          </w:p>
          <w:p w14:paraId="7B39122B" w14:textId="77777777" w:rsidR="00FC5277" w:rsidRDefault="00FC5277">
            <w:pPr>
              <w:spacing w:before="0" w:line="256" w:lineRule="auto"/>
              <w:ind w:right="144"/>
              <w:rPr>
                <w:bCs/>
                <w:iCs/>
                <w:szCs w:val="24"/>
                <w:lang w:val="en-US" w:eastAsia="zh-CN"/>
              </w:rPr>
            </w:pPr>
          </w:p>
          <w:p w14:paraId="577AF12F" w14:textId="77777777" w:rsidR="00FC5277" w:rsidRDefault="00FC5277">
            <w:pPr>
              <w:spacing w:before="0" w:line="256" w:lineRule="auto"/>
              <w:ind w:right="144"/>
              <w:rPr>
                <w:bCs/>
                <w:iCs/>
                <w:szCs w:val="24"/>
                <w:lang w:val="en-US" w:eastAsia="zh-CN"/>
              </w:rPr>
            </w:pPr>
            <w:r>
              <w:rPr>
                <w:bCs/>
                <w:iCs/>
                <w:szCs w:val="24"/>
                <w:lang w:val="en-US" w:eastAsia="zh-CN"/>
              </w:rPr>
              <w:t>Ross Norsworthy</w:t>
            </w:r>
          </w:p>
          <w:p w14:paraId="228371C4" w14:textId="77777777" w:rsidR="00FC5277" w:rsidRDefault="00FC5277">
            <w:pPr>
              <w:spacing w:before="0" w:line="256" w:lineRule="auto"/>
              <w:ind w:right="144"/>
              <w:rPr>
                <w:bCs/>
                <w:iCs/>
                <w:szCs w:val="24"/>
                <w:lang w:val="en-US" w:eastAsia="zh-CN"/>
              </w:rPr>
            </w:pPr>
            <w:r>
              <w:rPr>
                <w:bCs/>
                <w:iCs/>
                <w:szCs w:val="24"/>
                <w:lang w:val="en-US" w:eastAsia="zh-CN"/>
              </w:rPr>
              <w:t>REC, Inc.</w:t>
            </w:r>
          </w:p>
          <w:p w14:paraId="27B02FF1" w14:textId="77777777" w:rsidR="00FC5277" w:rsidRDefault="00FC5277">
            <w:pPr>
              <w:spacing w:before="0" w:line="256" w:lineRule="auto"/>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2D2BEBD2" w14:textId="77777777" w:rsidR="00FC5277" w:rsidRDefault="00FC5277">
            <w:pPr>
              <w:overflowPunct/>
              <w:autoSpaceDE/>
              <w:adjustRightInd/>
              <w:spacing w:before="0" w:line="256" w:lineRule="auto"/>
              <w:rPr>
                <w:b/>
                <w:szCs w:val="24"/>
                <w:lang w:val="en-CA" w:eastAsia="zh-CN"/>
              </w:rPr>
            </w:pPr>
          </w:p>
          <w:p w14:paraId="0902A4C5" w14:textId="77777777" w:rsidR="00FC5277" w:rsidRDefault="00FC5277">
            <w:pPr>
              <w:overflowPunct/>
              <w:autoSpaceDE/>
              <w:adjustRightInd/>
              <w:spacing w:before="0" w:line="256" w:lineRule="auto"/>
              <w:rPr>
                <w:b/>
                <w:szCs w:val="24"/>
                <w:lang w:val="en-CA" w:eastAsia="zh-CN"/>
              </w:rPr>
            </w:pPr>
          </w:p>
          <w:p w14:paraId="4577C600" w14:textId="77777777" w:rsidR="00FC5277" w:rsidRDefault="00FC5277">
            <w:pPr>
              <w:overflowPunct/>
              <w:autoSpaceDE/>
              <w:adjustRightInd/>
              <w:spacing w:before="0" w:line="256" w:lineRule="auto"/>
              <w:rPr>
                <w:b/>
                <w:szCs w:val="24"/>
                <w:lang w:val="en-CA" w:eastAsia="zh-CN"/>
              </w:rPr>
            </w:pPr>
          </w:p>
          <w:p w14:paraId="1EF3BCD4" w14:textId="77777777" w:rsidR="00FC5277" w:rsidRDefault="00FC5277">
            <w:pPr>
              <w:spacing w:before="0" w:line="256" w:lineRule="auto"/>
              <w:ind w:right="144"/>
              <w:rPr>
                <w:bCs/>
                <w:color w:val="000000"/>
                <w:szCs w:val="24"/>
                <w:lang w:val="fr-CH" w:eastAsia="zh-CN"/>
              </w:rPr>
            </w:pPr>
            <w:r>
              <w:rPr>
                <w:bCs/>
                <w:color w:val="000000"/>
                <w:szCs w:val="24"/>
                <w:lang w:val="fr-CH" w:eastAsia="zh-CN"/>
              </w:rPr>
              <w:t>Phone : (202) 475-3607</w:t>
            </w:r>
          </w:p>
          <w:p w14:paraId="079FC7CB" w14:textId="77777777" w:rsidR="00FC5277" w:rsidRDefault="00FC5277">
            <w:pPr>
              <w:spacing w:before="0" w:line="256" w:lineRule="auto"/>
              <w:ind w:right="144"/>
              <w:rPr>
                <w:bCs/>
                <w:color w:val="000000"/>
                <w:szCs w:val="24"/>
                <w:lang w:val="fr-CH" w:eastAsia="zh-CN"/>
              </w:rPr>
            </w:pPr>
            <w:r>
              <w:rPr>
                <w:bCs/>
                <w:color w:val="000000"/>
                <w:szCs w:val="24"/>
                <w:lang w:val="fr-CH" w:eastAsia="zh-CN"/>
              </w:rPr>
              <w:t>E-mail: Jerry.l.Ulcek@uscg.mil</w:t>
            </w:r>
          </w:p>
          <w:p w14:paraId="17C061C2" w14:textId="77777777" w:rsidR="00FC5277" w:rsidRDefault="00FC5277">
            <w:pPr>
              <w:spacing w:before="0" w:line="256" w:lineRule="auto"/>
              <w:ind w:right="144"/>
              <w:rPr>
                <w:bCs/>
                <w:color w:val="000000"/>
                <w:szCs w:val="24"/>
                <w:lang w:val="fr-CH" w:eastAsia="zh-CN"/>
              </w:rPr>
            </w:pPr>
          </w:p>
          <w:p w14:paraId="4A730CFE" w14:textId="77777777" w:rsidR="00FC5277" w:rsidRDefault="00FC5277">
            <w:pPr>
              <w:spacing w:before="0" w:line="256" w:lineRule="auto"/>
              <w:ind w:right="144"/>
              <w:rPr>
                <w:bCs/>
                <w:color w:val="000000"/>
                <w:szCs w:val="24"/>
                <w:lang w:val="fr-CH" w:eastAsia="zh-CN"/>
              </w:rPr>
            </w:pPr>
            <w:r>
              <w:rPr>
                <w:bCs/>
                <w:color w:val="000000"/>
                <w:szCs w:val="24"/>
                <w:lang w:val="fr-CH" w:eastAsia="zh-CN"/>
              </w:rPr>
              <w:t>Phone : (727) 403-4029</w:t>
            </w:r>
          </w:p>
          <w:p w14:paraId="3AC64AFC" w14:textId="77777777" w:rsidR="00FC5277" w:rsidRDefault="00FC5277">
            <w:pPr>
              <w:spacing w:before="0" w:line="256" w:lineRule="auto"/>
              <w:ind w:right="144"/>
              <w:rPr>
                <w:bCs/>
                <w:color w:val="000000"/>
                <w:szCs w:val="24"/>
                <w:lang w:val="fr-CH" w:eastAsia="zh-CN"/>
              </w:rPr>
            </w:pPr>
            <w:r>
              <w:rPr>
                <w:bCs/>
                <w:color w:val="000000"/>
                <w:szCs w:val="24"/>
                <w:lang w:val="fr-CH" w:eastAsia="zh-CN"/>
              </w:rPr>
              <w:t xml:space="preserve">E-mail: johnny.schultz@sev1tech.com </w:t>
            </w:r>
          </w:p>
          <w:p w14:paraId="64376FCD" w14:textId="77777777" w:rsidR="00FC5277" w:rsidRDefault="00FC5277">
            <w:pPr>
              <w:spacing w:before="0" w:line="256" w:lineRule="auto"/>
              <w:ind w:right="144"/>
              <w:rPr>
                <w:bCs/>
                <w:color w:val="000000"/>
                <w:szCs w:val="24"/>
                <w:lang w:val="fr-CH" w:eastAsia="zh-CN"/>
              </w:rPr>
            </w:pPr>
          </w:p>
          <w:p w14:paraId="3DC8E589" w14:textId="77777777" w:rsidR="00FC5277" w:rsidRDefault="00FC5277">
            <w:pPr>
              <w:spacing w:before="0" w:line="256" w:lineRule="auto"/>
              <w:ind w:right="144"/>
              <w:rPr>
                <w:bCs/>
                <w:color w:val="000000"/>
                <w:szCs w:val="24"/>
                <w:lang w:val="fr-CH" w:eastAsia="zh-CN"/>
              </w:rPr>
            </w:pPr>
            <w:r>
              <w:rPr>
                <w:bCs/>
                <w:color w:val="000000"/>
                <w:szCs w:val="24"/>
                <w:lang w:val="fr-CH" w:eastAsia="zh-CN"/>
              </w:rPr>
              <w:t>Phone : (727) 515-8025</w:t>
            </w:r>
          </w:p>
          <w:p w14:paraId="5F1A9F58" w14:textId="77777777" w:rsidR="00FC5277" w:rsidRDefault="00FC5277">
            <w:pPr>
              <w:spacing w:before="0" w:line="256" w:lineRule="auto"/>
              <w:ind w:right="144"/>
              <w:rPr>
                <w:bCs/>
                <w:color w:val="000000"/>
                <w:szCs w:val="24"/>
                <w:lang w:val="fr-CH" w:eastAsia="zh-CN"/>
              </w:rPr>
            </w:pPr>
            <w:r>
              <w:rPr>
                <w:bCs/>
                <w:color w:val="000000"/>
                <w:szCs w:val="24"/>
                <w:lang w:val="fr-CH" w:eastAsia="zh-CN"/>
              </w:rPr>
              <w:t>E-mail: Ross_Norsworthy@msn.com</w:t>
            </w:r>
          </w:p>
          <w:p w14:paraId="1B5FE65C" w14:textId="77777777" w:rsidR="00FC5277" w:rsidRDefault="00FC5277">
            <w:pPr>
              <w:spacing w:before="0" w:line="256" w:lineRule="auto"/>
              <w:ind w:right="144"/>
              <w:rPr>
                <w:bCs/>
                <w:color w:val="000000"/>
                <w:szCs w:val="24"/>
                <w:lang w:val="fr-CH" w:eastAsia="zh-CN"/>
              </w:rPr>
            </w:pPr>
          </w:p>
        </w:tc>
      </w:tr>
      <w:tr w:rsidR="00FC5277" w14:paraId="1E51C8CA" w14:textId="77777777" w:rsidTr="00FC5277">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4B7D3B1E" w14:textId="77777777" w:rsidR="00FC5277" w:rsidRDefault="00FC5277">
            <w:pPr>
              <w:spacing w:after="160" w:line="254" w:lineRule="auto"/>
              <w:rPr>
                <w:lang w:eastAsia="zh-CN"/>
              </w:rPr>
            </w:pPr>
            <w:r>
              <w:rPr>
                <w:b/>
                <w:lang w:val="en-US" w:eastAsia="zh-CN"/>
              </w:rPr>
              <w:t>Purpose/Objective:</w:t>
            </w:r>
            <w:r>
              <w:rPr>
                <w:lang w:val="en-US" w:eastAsia="zh-CN"/>
              </w:rPr>
              <w:t xml:space="preserve">  The purpose of this document is to propose a modified numbering scheme for the AMRD Group B devices. </w:t>
            </w:r>
          </w:p>
        </w:tc>
      </w:tr>
      <w:tr w:rsidR="00FC5277" w14:paraId="7CC52D20" w14:textId="77777777" w:rsidTr="00FC5277">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4290AD86" w14:textId="77777777" w:rsidR="00FC5277" w:rsidRDefault="00FC5277">
            <w:pPr>
              <w:overflowPunct/>
              <w:autoSpaceDE/>
              <w:adjustRightInd/>
              <w:spacing w:before="0" w:line="256" w:lineRule="auto"/>
              <w:ind w:left="144" w:right="144"/>
              <w:rPr>
                <w:b/>
                <w:szCs w:val="24"/>
                <w:lang w:val="en-US" w:eastAsia="zh-CN"/>
              </w:rPr>
            </w:pPr>
          </w:p>
          <w:p w14:paraId="435DB3BD" w14:textId="77777777" w:rsidR="00FC5277" w:rsidRDefault="00FC5277">
            <w:pPr>
              <w:overflowPunct/>
              <w:autoSpaceDE/>
              <w:adjustRightInd/>
              <w:spacing w:before="0" w:line="256" w:lineRule="auto"/>
              <w:ind w:right="144"/>
              <w:rPr>
                <w:szCs w:val="24"/>
                <w:lang w:val="en-US" w:eastAsia="zh-CN"/>
              </w:rPr>
            </w:pPr>
            <w:r>
              <w:rPr>
                <w:b/>
                <w:szCs w:val="24"/>
                <w:lang w:val="en-US" w:eastAsia="zh-CN"/>
              </w:rPr>
              <w:t>Abstract:</w:t>
            </w:r>
            <w:r>
              <w:rPr>
                <w:szCs w:val="24"/>
                <w:lang w:val="en-US" w:eastAsia="zh-CN"/>
              </w:rPr>
              <w:t xml:space="preserve">  This document proposed a modified number scheme for the AMRD Group B devices that can be used to uniquely identify the device, and to provide some editorial corrections.</w:t>
            </w:r>
          </w:p>
        </w:tc>
      </w:tr>
    </w:tbl>
    <w:p w14:paraId="3361322A" w14:textId="77777777" w:rsidR="00FC5277" w:rsidRDefault="00FC5277" w:rsidP="00FC5277"/>
    <w:p w14:paraId="143999F8" w14:textId="77777777" w:rsidR="00C04553" w:rsidRDefault="00C04553" w:rsidP="00C04553">
      <w:bookmarkStart w:id="0" w:name="_GoBack"/>
      <w:bookmarkEnd w:id="0"/>
    </w:p>
    <w:p w14:paraId="5D046779" w14:textId="2CC55898" w:rsidR="006D3E67" w:rsidRDefault="006D3E67" w:rsidP="006D3E67">
      <w:pPr>
        <w:tabs>
          <w:tab w:val="clear" w:pos="1134"/>
          <w:tab w:val="clear" w:pos="1871"/>
          <w:tab w:val="clear" w:pos="2268"/>
        </w:tabs>
        <w:overflowPunct/>
        <w:autoSpaceDE/>
        <w:autoSpaceDN/>
        <w:adjustRightInd/>
        <w:spacing w:before="0" w:after="160" w:line="259" w:lineRule="auto"/>
      </w:pPr>
    </w:p>
    <w:p w14:paraId="3168FF96" w14:textId="77777777" w:rsidR="00FC5277" w:rsidRDefault="00FC5277">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6D3E67" w14:paraId="6FC8116B" w14:textId="77777777" w:rsidTr="004E023C">
        <w:trPr>
          <w:cantSplit/>
        </w:trPr>
        <w:tc>
          <w:tcPr>
            <w:tcW w:w="6487" w:type="dxa"/>
            <w:vAlign w:val="center"/>
          </w:tcPr>
          <w:p w14:paraId="0D028646" w14:textId="5709E37C" w:rsidR="006D3E67" w:rsidRPr="00D8032B" w:rsidRDefault="006D3E67" w:rsidP="004E02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34E5D278" w14:textId="77777777" w:rsidR="006D3E67" w:rsidRDefault="006D3E67" w:rsidP="004E023C">
            <w:pPr>
              <w:shd w:val="solid" w:color="FFFFFF" w:fill="FFFFFF"/>
              <w:spacing w:before="0" w:line="240" w:lineRule="atLeast"/>
            </w:pPr>
            <w:bookmarkStart w:id="1" w:name="ditulogo"/>
            <w:bookmarkEnd w:id="1"/>
            <w:r w:rsidRPr="00E8501D">
              <w:rPr>
                <w:b/>
                <w:bCs/>
                <w:noProof/>
                <w:sz w:val="20"/>
                <w:lang w:val="en-US" w:eastAsia="zh-TW"/>
              </w:rPr>
              <w:drawing>
                <wp:inline distT="0" distB="0" distL="0" distR="0" wp14:anchorId="47AB66A7" wp14:editId="158E00B8">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6D3E67" w:rsidRPr="0051782D" w14:paraId="1165DABA" w14:textId="77777777" w:rsidTr="004E023C">
        <w:trPr>
          <w:cantSplit/>
        </w:trPr>
        <w:tc>
          <w:tcPr>
            <w:tcW w:w="6487" w:type="dxa"/>
            <w:tcBorders>
              <w:bottom w:val="single" w:sz="12" w:space="0" w:color="auto"/>
            </w:tcBorders>
          </w:tcPr>
          <w:p w14:paraId="69512F2E" w14:textId="77777777" w:rsidR="006D3E67" w:rsidRPr="00163271" w:rsidRDefault="006D3E67" w:rsidP="004E02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A8BD48B" w14:textId="77777777" w:rsidR="006D3E67" w:rsidRPr="0051782D" w:rsidRDefault="006D3E67" w:rsidP="004E023C">
            <w:pPr>
              <w:shd w:val="solid" w:color="FFFFFF" w:fill="FFFFFF"/>
              <w:spacing w:before="0" w:after="48" w:line="240" w:lineRule="atLeast"/>
              <w:rPr>
                <w:sz w:val="22"/>
                <w:szCs w:val="22"/>
                <w:lang w:val="en-US"/>
              </w:rPr>
            </w:pPr>
          </w:p>
        </w:tc>
      </w:tr>
      <w:tr w:rsidR="006D3E67" w14:paraId="170BC493" w14:textId="77777777" w:rsidTr="004E023C">
        <w:trPr>
          <w:cantSplit/>
        </w:trPr>
        <w:tc>
          <w:tcPr>
            <w:tcW w:w="6487" w:type="dxa"/>
            <w:tcBorders>
              <w:top w:val="single" w:sz="12" w:space="0" w:color="auto"/>
            </w:tcBorders>
          </w:tcPr>
          <w:p w14:paraId="0B84B936" w14:textId="77777777" w:rsidR="006D3E67" w:rsidRPr="0051782D" w:rsidRDefault="006D3E67" w:rsidP="004E02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DC20376" w14:textId="77777777" w:rsidR="006D3E67" w:rsidRPr="00710D66" w:rsidRDefault="006D3E67" w:rsidP="004E023C">
            <w:pPr>
              <w:shd w:val="solid" w:color="FFFFFF" w:fill="FFFFFF"/>
              <w:spacing w:before="0" w:after="48" w:line="240" w:lineRule="atLeast"/>
              <w:rPr>
                <w:lang w:val="en-US"/>
              </w:rPr>
            </w:pPr>
          </w:p>
        </w:tc>
      </w:tr>
      <w:tr w:rsidR="006D3E67" w14:paraId="279DBE38" w14:textId="77777777" w:rsidTr="004E023C">
        <w:trPr>
          <w:cantSplit/>
        </w:trPr>
        <w:tc>
          <w:tcPr>
            <w:tcW w:w="6487" w:type="dxa"/>
            <w:vMerge w:val="restart"/>
          </w:tcPr>
          <w:p w14:paraId="75F3EF87" w14:textId="2AD912FB" w:rsidR="00596312" w:rsidRPr="004722B0" w:rsidRDefault="00596312" w:rsidP="00596312">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sidRPr="004722B0">
              <w:rPr>
                <w:rFonts w:ascii="Verdana" w:hAnsi="Verdana"/>
                <w:sz w:val="20"/>
              </w:rPr>
              <w:t>Source:</w:t>
            </w:r>
            <w:r w:rsidRPr="004722B0">
              <w:rPr>
                <w:rFonts w:ascii="Verdana" w:hAnsi="Verdana"/>
                <w:sz w:val="20"/>
              </w:rPr>
              <w:tab/>
              <w:t>Document</w:t>
            </w:r>
            <w:r>
              <w:rPr>
                <w:rFonts w:ascii="Verdana" w:hAnsi="Verdana"/>
                <w:sz w:val="20"/>
              </w:rPr>
              <w:t xml:space="preserve"> 5B/355/Annex 7</w:t>
            </w:r>
          </w:p>
          <w:p w14:paraId="233EF511" w14:textId="006EA24D" w:rsidR="006D3E67" w:rsidRPr="00982084" w:rsidRDefault="006D3E67" w:rsidP="004E02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Revision of ITU-R M.585-</w:t>
            </w:r>
            <w:r w:rsidR="00B605F8">
              <w:rPr>
                <w:rFonts w:ascii="Verdana" w:hAnsi="Verdana"/>
                <w:sz w:val="20"/>
              </w:rPr>
              <w:t>8</w:t>
            </w:r>
          </w:p>
        </w:tc>
        <w:tc>
          <w:tcPr>
            <w:tcW w:w="3402" w:type="dxa"/>
          </w:tcPr>
          <w:p w14:paraId="414C4FCA" w14:textId="4F68BDCD" w:rsidR="006D3E67" w:rsidRPr="001D3C46" w:rsidRDefault="00596312" w:rsidP="004E023C">
            <w:pPr>
              <w:shd w:val="solid" w:color="FFFFFF" w:fill="FFFFFF"/>
              <w:spacing w:before="0" w:line="240" w:lineRule="atLeast"/>
              <w:rPr>
                <w:rFonts w:ascii="Verdana" w:hAnsi="Verdana"/>
                <w:sz w:val="20"/>
                <w:lang w:eastAsia="zh-CN"/>
              </w:rPr>
            </w:pPr>
            <w:r w:rsidRPr="004722B0">
              <w:rPr>
                <w:rFonts w:ascii="Verdana" w:hAnsi="Verdana"/>
                <w:b/>
                <w:sz w:val="20"/>
                <w:lang w:eastAsia="zh-CN"/>
              </w:rPr>
              <w:t xml:space="preserve">Document </w:t>
            </w:r>
            <w:r>
              <w:rPr>
                <w:rFonts w:ascii="Verdana" w:hAnsi="Verdana"/>
                <w:b/>
                <w:sz w:val="20"/>
                <w:lang w:eastAsia="zh-CN"/>
              </w:rPr>
              <w:t>USWP5B27-23</w:t>
            </w:r>
          </w:p>
        </w:tc>
      </w:tr>
      <w:tr w:rsidR="006D3E67" w14:paraId="68E23893" w14:textId="77777777" w:rsidTr="004E023C">
        <w:trPr>
          <w:cantSplit/>
        </w:trPr>
        <w:tc>
          <w:tcPr>
            <w:tcW w:w="6487" w:type="dxa"/>
            <w:vMerge/>
          </w:tcPr>
          <w:p w14:paraId="699728E8" w14:textId="77777777" w:rsidR="006D3E67" w:rsidRDefault="006D3E67" w:rsidP="004E023C">
            <w:pPr>
              <w:spacing w:before="60"/>
              <w:jc w:val="center"/>
              <w:rPr>
                <w:b/>
                <w:smallCaps/>
                <w:sz w:val="32"/>
                <w:lang w:eastAsia="zh-CN"/>
              </w:rPr>
            </w:pPr>
            <w:bookmarkStart w:id="4" w:name="ddate" w:colFirst="1" w:colLast="1"/>
            <w:bookmarkEnd w:id="3"/>
          </w:p>
        </w:tc>
        <w:tc>
          <w:tcPr>
            <w:tcW w:w="3402" w:type="dxa"/>
          </w:tcPr>
          <w:p w14:paraId="67093FD2" w14:textId="5CC0984B" w:rsidR="006D3E67" w:rsidRPr="001D3C46" w:rsidRDefault="00BB203B" w:rsidP="004E023C">
            <w:pPr>
              <w:shd w:val="solid" w:color="FFFFFF" w:fill="FFFFFF"/>
              <w:spacing w:before="0" w:line="240" w:lineRule="atLeast"/>
              <w:rPr>
                <w:rFonts w:ascii="Verdana" w:hAnsi="Verdana"/>
                <w:sz w:val="20"/>
                <w:lang w:eastAsia="zh-CN"/>
              </w:rPr>
            </w:pPr>
            <w:r>
              <w:rPr>
                <w:rFonts w:ascii="Verdana" w:hAnsi="Verdana"/>
                <w:b/>
                <w:i/>
                <w:iCs/>
                <w:sz w:val="20"/>
                <w:lang w:eastAsia="zh-CN"/>
              </w:rPr>
              <w:t>14</w:t>
            </w:r>
            <w:r w:rsidR="006D3E67">
              <w:rPr>
                <w:rFonts w:ascii="Verdana" w:hAnsi="Verdana"/>
                <w:b/>
                <w:i/>
                <w:iCs/>
                <w:sz w:val="20"/>
                <w:lang w:eastAsia="zh-CN"/>
              </w:rPr>
              <w:t xml:space="preserve"> </w:t>
            </w:r>
            <w:r w:rsidR="00B605F8">
              <w:rPr>
                <w:rFonts w:ascii="Verdana" w:hAnsi="Verdana"/>
                <w:b/>
                <w:i/>
                <w:iCs/>
                <w:sz w:val="20"/>
                <w:lang w:eastAsia="zh-CN"/>
              </w:rPr>
              <w:t>September</w:t>
            </w:r>
            <w:r w:rsidR="006D3E67">
              <w:rPr>
                <w:rFonts w:ascii="Verdana" w:hAnsi="Verdana"/>
                <w:b/>
                <w:i/>
                <w:iCs/>
                <w:sz w:val="20"/>
                <w:lang w:eastAsia="zh-CN"/>
              </w:rPr>
              <w:t xml:space="preserve"> </w:t>
            </w:r>
            <w:r w:rsidR="006D3E67">
              <w:rPr>
                <w:rFonts w:ascii="Verdana" w:hAnsi="Verdana"/>
                <w:b/>
                <w:sz w:val="20"/>
                <w:lang w:eastAsia="zh-CN"/>
              </w:rPr>
              <w:t>20</w:t>
            </w:r>
            <w:r w:rsidR="00B605F8">
              <w:rPr>
                <w:rFonts w:ascii="Verdana" w:hAnsi="Verdana"/>
                <w:b/>
                <w:sz w:val="20"/>
                <w:lang w:eastAsia="zh-CN"/>
              </w:rPr>
              <w:t>21</w:t>
            </w:r>
          </w:p>
        </w:tc>
      </w:tr>
      <w:tr w:rsidR="006D3E67" w14:paraId="0A037693" w14:textId="77777777" w:rsidTr="004E023C">
        <w:trPr>
          <w:cantSplit/>
        </w:trPr>
        <w:tc>
          <w:tcPr>
            <w:tcW w:w="6487" w:type="dxa"/>
            <w:vMerge/>
          </w:tcPr>
          <w:p w14:paraId="49A13EB6" w14:textId="77777777" w:rsidR="006D3E67" w:rsidRDefault="006D3E67" w:rsidP="004E023C">
            <w:pPr>
              <w:spacing w:before="60"/>
              <w:jc w:val="center"/>
              <w:rPr>
                <w:b/>
                <w:smallCaps/>
                <w:sz w:val="32"/>
                <w:lang w:eastAsia="zh-CN"/>
              </w:rPr>
            </w:pPr>
            <w:bookmarkStart w:id="5" w:name="dorlang" w:colFirst="1" w:colLast="1"/>
            <w:bookmarkEnd w:id="4"/>
          </w:p>
        </w:tc>
        <w:tc>
          <w:tcPr>
            <w:tcW w:w="3402" w:type="dxa"/>
          </w:tcPr>
          <w:p w14:paraId="49EFA7C1" w14:textId="77777777" w:rsidR="006D3E67" w:rsidRPr="001D3C46" w:rsidRDefault="006D3E67" w:rsidP="004E02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6D3E67" w:rsidRPr="00AE4865" w14:paraId="15996641" w14:textId="77777777" w:rsidTr="004E023C">
        <w:trPr>
          <w:cantSplit/>
        </w:trPr>
        <w:tc>
          <w:tcPr>
            <w:tcW w:w="9889" w:type="dxa"/>
            <w:gridSpan w:val="2"/>
          </w:tcPr>
          <w:p w14:paraId="41E8A89D" w14:textId="77777777" w:rsidR="006D3E67" w:rsidRPr="00AE4865" w:rsidRDefault="006D3E67" w:rsidP="004E023C">
            <w:pPr>
              <w:pStyle w:val="Source"/>
              <w:rPr>
                <w:lang w:val="en-US" w:eastAsia="zh-CN"/>
              </w:rPr>
            </w:pPr>
            <w:bookmarkStart w:id="6" w:name="dsource" w:colFirst="0" w:colLast="0"/>
            <w:bookmarkEnd w:id="5"/>
            <w:r w:rsidRPr="00AE4865">
              <w:rPr>
                <w:lang w:val="en-US" w:eastAsia="zh-CN"/>
              </w:rPr>
              <w:t>United States of America</w:t>
            </w:r>
          </w:p>
        </w:tc>
      </w:tr>
      <w:tr w:rsidR="006D3E67" w:rsidRPr="00AE4865" w14:paraId="1934CA94" w14:textId="77777777" w:rsidTr="004E023C">
        <w:trPr>
          <w:cantSplit/>
        </w:trPr>
        <w:tc>
          <w:tcPr>
            <w:tcW w:w="9889" w:type="dxa"/>
            <w:gridSpan w:val="2"/>
          </w:tcPr>
          <w:p w14:paraId="38F48F93" w14:textId="5A050C8C" w:rsidR="006D3E67" w:rsidRPr="00AE4865" w:rsidRDefault="00B605F8" w:rsidP="004E023C">
            <w:pPr>
              <w:pStyle w:val="Title1"/>
              <w:rPr>
                <w:lang w:val="en-US" w:eastAsia="zh-CN"/>
              </w:rPr>
            </w:pPr>
            <w:bookmarkStart w:id="7" w:name="drec" w:colFirst="0" w:colLast="0"/>
            <w:bookmarkEnd w:id="6"/>
            <w:r w:rsidRPr="00AE4865">
              <w:rPr>
                <w:lang w:val="en-US" w:eastAsia="zh-CN"/>
              </w:rPr>
              <w:t xml:space="preserve">PRELIMINARY </w:t>
            </w:r>
            <w:r w:rsidR="006D3E67" w:rsidRPr="00AE4865">
              <w:rPr>
                <w:lang w:val="en-US" w:eastAsia="zh-CN"/>
              </w:rPr>
              <w:t>Draft revision</w:t>
            </w:r>
            <w:r w:rsidRPr="00AE4865">
              <w:rPr>
                <w:lang w:val="en-US" w:eastAsia="zh-CN"/>
              </w:rPr>
              <w:t xml:space="preserve"> OF RECOMMENDATION ITU-R M.</w:t>
            </w:r>
            <w:r w:rsidR="006D3E67" w:rsidRPr="00AE4865">
              <w:rPr>
                <w:lang w:val="en-US" w:eastAsia="zh-CN"/>
              </w:rPr>
              <w:t>585-</w:t>
            </w:r>
            <w:r w:rsidRPr="00AE4865">
              <w:rPr>
                <w:lang w:val="en-US" w:eastAsia="zh-CN"/>
              </w:rPr>
              <w:t>8</w:t>
            </w:r>
          </w:p>
        </w:tc>
      </w:tr>
      <w:tr w:rsidR="006D3E67" w:rsidRPr="00AE4865" w14:paraId="1FC79BA9" w14:textId="77777777" w:rsidTr="004E023C">
        <w:trPr>
          <w:cantSplit/>
        </w:trPr>
        <w:tc>
          <w:tcPr>
            <w:tcW w:w="9889" w:type="dxa"/>
            <w:gridSpan w:val="2"/>
          </w:tcPr>
          <w:p w14:paraId="194C50E2" w14:textId="77777777" w:rsidR="006D3E67" w:rsidRPr="00AE4865" w:rsidRDefault="006D3E67" w:rsidP="004E023C">
            <w:pPr>
              <w:pStyle w:val="Title1"/>
              <w:rPr>
                <w:lang w:val="en-US" w:eastAsia="zh-CN"/>
              </w:rPr>
            </w:pPr>
            <w:bookmarkStart w:id="8" w:name="dtitle1" w:colFirst="0" w:colLast="0"/>
            <w:bookmarkEnd w:id="7"/>
          </w:p>
        </w:tc>
      </w:tr>
    </w:tbl>
    <w:bookmarkEnd w:id="8"/>
    <w:p w14:paraId="35FD53ED" w14:textId="77777777" w:rsidR="006D3E67" w:rsidRPr="00AE4865" w:rsidRDefault="006D3E67" w:rsidP="006D3E67">
      <w:pPr>
        <w:keepNext/>
        <w:keepLines/>
        <w:numPr>
          <w:ilvl w:val="0"/>
          <w:numId w:val="1"/>
        </w:numPr>
        <w:spacing w:before="280"/>
        <w:textAlignment w:val="baseline"/>
        <w:outlineLvl w:val="0"/>
        <w:rPr>
          <w:b/>
          <w:sz w:val="28"/>
          <w:lang w:val="en-US"/>
        </w:rPr>
      </w:pPr>
      <w:r w:rsidRPr="00AE4865">
        <w:rPr>
          <w:b/>
          <w:sz w:val="28"/>
          <w:lang w:val="en-US"/>
        </w:rPr>
        <w:t>Introduction</w:t>
      </w:r>
    </w:p>
    <w:p w14:paraId="12E61FBE" w14:textId="4ADCFE76" w:rsidR="00B605F8" w:rsidRPr="00AE4865" w:rsidRDefault="00B605F8" w:rsidP="006D3E67">
      <w:pPr>
        <w:rPr>
          <w:szCs w:val="24"/>
          <w:lang w:val="en-US"/>
        </w:rPr>
      </w:pPr>
      <w:r w:rsidRPr="00AE4865">
        <w:rPr>
          <w:szCs w:val="24"/>
          <w:lang w:val="en-US"/>
        </w:rPr>
        <w:t xml:space="preserve">Working Party 5B at its May 2021 meeting discussed </w:t>
      </w:r>
      <w:r w:rsidR="00E34EA5">
        <w:rPr>
          <w:szCs w:val="24"/>
          <w:lang w:val="en-US"/>
        </w:rPr>
        <w:t>the</w:t>
      </w:r>
      <w:r w:rsidRPr="00AE4865">
        <w:rPr>
          <w:szCs w:val="24"/>
          <w:lang w:val="en-US"/>
        </w:rPr>
        <w:t xml:space="preserve"> revision of Recommendation ITU-R M.585-8 to provide a numbering scheme for AMRD Group B devices, but no consensus was reached. This proposal addresses many of the issues that were identified during the last meeting while providing a</w:t>
      </w:r>
      <w:r w:rsidR="00E34EA5">
        <w:rPr>
          <w:szCs w:val="24"/>
          <w:lang w:val="en-US"/>
        </w:rPr>
        <w:t>n</w:t>
      </w:r>
      <w:r w:rsidRPr="00AE4865">
        <w:rPr>
          <w:szCs w:val="24"/>
          <w:lang w:val="en-US"/>
        </w:rPr>
        <w:t xml:space="preserve"> identity numbering scheme for AMRD Group B devices.</w:t>
      </w:r>
    </w:p>
    <w:p w14:paraId="4B345F2B" w14:textId="4E9CDFA5" w:rsidR="006D3E67" w:rsidRPr="00AE4865" w:rsidRDefault="00B605F8" w:rsidP="006D3E67">
      <w:pPr>
        <w:keepNext/>
        <w:keepLines/>
        <w:numPr>
          <w:ilvl w:val="0"/>
          <w:numId w:val="1"/>
        </w:numPr>
        <w:spacing w:before="280"/>
        <w:textAlignment w:val="baseline"/>
        <w:outlineLvl w:val="0"/>
        <w:rPr>
          <w:b/>
          <w:sz w:val="28"/>
          <w:lang w:val="en-US"/>
        </w:rPr>
      </w:pPr>
      <w:r w:rsidRPr="00AE4865">
        <w:rPr>
          <w:b/>
          <w:sz w:val="28"/>
          <w:lang w:val="en-US"/>
        </w:rPr>
        <w:t>Proposal</w:t>
      </w:r>
    </w:p>
    <w:p w14:paraId="5FE2226F" w14:textId="1E632AF0" w:rsidR="006D3E67" w:rsidRPr="00AE4865" w:rsidRDefault="00B605F8" w:rsidP="00B605F8">
      <w:pPr>
        <w:rPr>
          <w:szCs w:val="24"/>
          <w:lang w:val="en-US"/>
        </w:rPr>
      </w:pPr>
      <w:r w:rsidRPr="00AE4865">
        <w:rPr>
          <w:szCs w:val="24"/>
          <w:lang w:val="en-US"/>
        </w:rPr>
        <w:t>This document proposes revisions to Recommendation ITU-R M.585-</w:t>
      </w:r>
      <w:r w:rsidR="00506BB5">
        <w:rPr>
          <w:szCs w:val="24"/>
          <w:lang w:val="en-US"/>
        </w:rPr>
        <w:t>8</w:t>
      </w:r>
      <w:r w:rsidR="00E34EA5">
        <w:rPr>
          <w:szCs w:val="24"/>
          <w:lang w:val="en-US"/>
        </w:rPr>
        <w:t>, including both editorial</w:t>
      </w:r>
      <w:r w:rsidRPr="00AE4865">
        <w:rPr>
          <w:szCs w:val="24"/>
          <w:lang w:val="en-US"/>
        </w:rPr>
        <w:t xml:space="preserve"> and technical changes. The primary goal of this proposal is to provide a numbering scheme for the AMRD Group B devices that are clearly distinguish</w:t>
      </w:r>
      <w:r w:rsidR="00E34EA5">
        <w:rPr>
          <w:szCs w:val="24"/>
          <w:lang w:val="en-US"/>
        </w:rPr>
        <w:t>ed</w:t>
      </w:r>
      <w:r w:rsidRPr="00AE4865">
        <w:rPr>
          <w:szCs w:val="24"/>
          <w:lang w:val="en-US"/>
        </w:rPr>
        <w:t xml:space="preserve"> from other craft (98MIDxxxx) and safety of navigation (99MIDxxxx)</w:t>
      </w:r>
      <w:r w:rsidR="00E34EA5">
        <w:rPr>
          <w:szCs w:val="24"/>
          <w:lang w:val="en-US"/>
        </w:rPr>
        <w:t>,</w:t>
      </w:r>
      <w:r w:rsidRPr="00AE4865">
        <w:rPr>
          <w:szCs w:val="24"/>
          <w:lang w:val="en-US"/>
        </w:rPr>
        <w:t xml:space="preserve"> and safety of life (97Xxxyyyy).  This proposal also recognizes that the Manufacture ID is a limited resource</w:t>
      </w:r>
      <w:r w:rsidR="00E34EA5">
        <w:rPr>
          <w:szCs w:val="24"/>
          <w:lang w:val="en-US"/>
        </w:rPr>
        <w:t>,</w:t>
      </w:r>
      <w:r w:rsidRPr="00AE4865">
        <w:rPr>
          <w:szCs w:val="24"/>
          <w:lang w:val="en-US"/>
        </w:rPr>
        <w:t xml:space="preserve"> and as such</w:t>
      </w:r>
      <w:r w:rsidR="00E34EA5">
        <w:rPr>
          <w:szCs w:val="24"/>
          <w:lang w:val="en-US"/>
        </w:rPr>
        <w:t>,</w:t>
      </w:r>
      <w:r w:rsidRPr="00AE4865">
        <w:rPr>
          <w:szCs w:val="24"/>
          <w:lang w:val="en-US"/>
        </w:rPr>
        <w:t xml:space="preserve"> we propose a new Manufacturer Model ID number that associates the manufacture with the type of AMRD.  This new scheme can support up to 999 Manufacture Model IDs.</w:t>
      </w:r>
    </w:p>
    <w:p w14:paraId="014FE8D3" w14:textId="0084515F" w:rsidR="006D3E67" w:rsidRPr="00AE4865" w:rsidRDefault="006D3E67" w:rsidP="006D3E67">
      <w:pPr>
        <w:tabs>
          <w:tab w:val="clear" w:pos="1134"/>
          <w:tab w:val="clear" w:pos="1871"/>
          <w:tab w:val="clear" w:pos="2268"/>
        </w:tabs>
        <w:overflowPunct/>
        <w:autoSpaceDE/>
        <w:autoSpaceDN/>
        <w:adjustRightInd/>
        <w:spacing w:before="0"/>
        <w:rPr>
          <w:ins w:id="9" w:author="USA 2021-11" w:date="2021-09-01T11:23:00Z"/>
          <w:lang w:val="en-US" w:eastAsia="zh-CN"/>
        </w:rPr>
      </w:pPr>
    </w:p>
    <w:p w14:paraId="6F3257AA" w14:textId="6FD135A6" w:rsidR="00AE4865" w:rsidRDefault="00AE4865" w:rsidP="006D3E67">
      <w:pPr>
        <w:tabs>
          <w:tab w:val="clear" w:pos="1134"/>
          <w:tab w:val="clear" w:pos="1871"/>
          <w:tab w:val="clear" w:pos="2268"/>
        </w:tabs>
        <w:overflowPunct/>
        <w:autoSpaceDE/>
        <w:autoSpaceDN/>
        <w:adjustRightInd/>
        <w:spacing w:before="0"/>
        <w:rPr>
          <w:lang w:val="en-US" w:eastAsia="zh-CN"/>
        </w:rPr>
      </w:pPr>
      <w:r w:rsidRPr="00AE4865">
        <w:rPr>
          <w:lang w:val="en-US" w:eastAsia="zh-CN"/>
        </w:rPr>
        <w:t>AIS-MOB devices have been in the marketplace for a long time</w:t>
      </w:r>
      <w:r>
        <w:rPr>
          <w:lang w:val="en-US" w:eastAsia="zh-CN"/>
        </w:rPr>
        <w:t xml:space="preserve"> and have been using the number</w:t>
      </w:r>
      <w:r w:rsidR="00E34EA5">
        <w:rPr>
          <w:lang w:val="en-US" w:eastAsia="zh-CN"/>
        </w:rPr>
        <w:t>ing</w:t>
      </w:r>
      <w:r>
        <w:rPr>
          <w:lang w:val="en-US" w:eastAsia="zh-CN"/>
        </w:rPr>
        <w:t xml:space="preserve"> scheme specified by </w:t>
      </w:r>
      <w:r w:rsidR="00E34EA5">
        <w:rPr>
          <w:lang w:val="en-US" w:eastAsia="zh-CN"/>
        </w:rPr>
        <w:t xml:space="preserve">Recommendation ITU-R </w:t>
      </w:r>
      <w:r>
        <w:rPr>
          <w:lang w:val="en-US" w:eastAsia="zh-CN"/>
        </w:rPr>
        <w:t>M.585.  A new numbering scheme is proposed for the Class M MOB devices.</w:t>
      </w:r>
    </w:p>
    <w:p w14:paraId="71A39ABA" w14:textId="5BF6D5B2" w:rsidR="006D3E67" w:rsidRDefault="006D3E67" w:rsidP="006D3E67">
      <w:pPr>
        <w:tabs>
          <w:tab w:val="clear" w:pos="1134"/>
          <w:tab w:val="clear" w:pos="1871"/>
          <w:tab w:val="clear" w:pos="2268"/>
        </w:tabs>
        <w:overflowPunct/>
        <w:autoSpaceDE/>
        <w:autoSpaceDN/>
        <w:adjustRightInd/>
        <w:spacing w:before="0"/>
        <w:rPr>
          <w:lang w:val="en-US" w:eastAsia="zh-CN"/>
        </w:rPr>
      </w:pPr>
    </w:p>
    <w:p w14:paraId="7BB7B0E4" w14:textId="034400E9" w:rsidR="00AE4865" w:rsidRDefault="00AE4865" w:rsidP="006D3E67">
      <w:pPr>
        <w:tabs>
          <w:tab w:val="clear" w:pos="1134"/>
          <w:tab w:val="clear" w:pos="1871"/>
          <w:tab w:val="clear" w:pos="2268"/>
        </w:tabs>
        <w:overflowPunct/>
        <w:autoSpaceDE/>
        <w:autoSpaceDN/>
        <w:adjustRightInd/>
        <w:spacing w:before="0"/>
        <w:rPr>
          <w:lang w:val="en-US" w:eastAsia="zh-CN"/>
        </w:rPr>
      </w:pPr>
      <w:r>
        <w:rPr>
          <w:lang w:val="en-US" w:eastAsia="zh-CN"/>
        </w:rPr>
        <w:t>A designation for AIS base stations is proposed.</w:t>
      </w:r>
    </w:p>
    <w:p w14:paraId="62E393B4" w14:textId="4FA64EE9" w:rsidR="00AE4865" w:rsidRDefault="00AE4865" w:rsidP="006D3E67">
      <w:pPr>
        <w:tabs>
          <w:tab w:val="clear" w:pos="1134"/>
          <w:tab w:val="clear" w:pos="1871"/>
          <w:tab w:val="clear" w:pos="2268"/>
        </w:tabs>
        <w:overflowPunct/>
        <w:autoSpaceDE/>
        <w:autoSpaceDN/>
        <w:adjustRightInd/>
        <w:spacing w:before="0"/>
        <w:rPr>
          <w:lang w:val="en-US" w:eastAsia="zh-CN"/>
        </w:rPr>
      </w:pPr>
    </w:p>
    <w:p w14:paraId="3A2E2E6A" w14:textId="4E83BEFF" w:rsidR="00AE4865" w:rsidRPr="00AE4865" w:rsidRDefault="00AE4865" w:rsidP="006D3E67">
      <w:pPr>
        <w:tabs>
          <w:tab w:val="clear" w:pos="1134"/>
          <w:tab w:val="clear" w:pos="1871"/>
          <w:tab w:val="clear" w:pos="2268"/>
        </w:tabs>
        <w:overflowPunct/>
        <w:autoSpaceDE/>
        <w:autoSpaceDN/>
        <w:adjustRightInd/>
        <w:spacing w:before="0"/>
        <w:rPr>
          <w:lang w:val="en-US" w:eastAsia="zh-CN"/>
        </w:rPr>
      </w:pPr>
      <w:r>
        <w:rPr>
          <w:lang w:val="en-US" w:eastAsia="zh-CN"/>
        </w:rPr>
        <w:t>Some minor editorial corrections are proposed.</w:t>
      </w:r>
    </w:p>
    <w:p w14:paraId="2C73B4A1" w14:textId="77777777" w:rsidR="006D3E67" w:rsidRPr="00AE4865" w:rsidRDefault="006D3E67" w:rsidP="006D3E67">
      <w:pPr>
        <w:keepNext/>
        <w:keepLines/>
        <w:numPr>
          <w:ilvl w:val="0"/>
          <w:numId w:val="1"/>
        </w:numPr>
        <w:spacing w:before="280"/>
        <w:textAlignment w:val="baseline"/>
        <w:outlineLvl w:val="0"/>
        <w:rPr>
          <w:b/>
          <w:sz w:val="28"/>
          <w:lang w:val="en-US"/>
        </w:rPr>
      </w:pPr>
      <w:r w:rsidRPr="00AE4865">
        <w:rPr>
          <w:b/>
          <w:sz w:val="28"/>
          <w:lang w:val="en-US"/>
        </w:rPr>
        <w:t>Attachments</w:t>
      </w:r>
    </w:p>
    <w:p w14:paraId="6DE54872" w14:textId="205FDF04" w:rsidR="006D3E67" w:rsidRPr="00AE4865" w:rsidRDefault="006D3E67" w:rsidP="006D3E67">
      <w:pPr>
        <w:rPr>
          <w:szCs w:val="24"/>
          <w:lang w:val="en-US"/>
        </w:rPr>
      </w:pPr>
      <w:r w:rsidRPr="00AE4865">
        <w:rPr>
          <w:szCs w:val="24"/>
          <w:lang w:val="en-US"/>
        </w:rPr>
        <w:t xml:space="preserve">The following attachment contains the proposed changes to Annex </w:t>
      </w:r>
      <w:r w:rsidR="00B605F8" w:rsidRPr="00AE4865">
        <w:rPr>
          <w:szCs w:val="24"/>
          <w:lang w:val="en-US"/>
        </w:rPr>
        <w:t>7</w:t>
      </w:r>
      <w:r w:rsidRPr="00AE4865">
        <w:rPr>
          <w:szCs w:val="24"/>
          <w:lang w:val="en-US"/>
        </w:rPr>
        <w:t xml:space="preserve"> of the chairman</w:t>
      </w:r>
      <w:r w:rsidR="00E34EA5">
        <w:rPr>
          <w:szCs w:val="24"/>
          <w:lang w:val="en-US"/>
        </w:rPr>
        <w:t>'</w:t>
      </w:r>
      <w:r w:rsidRPr="00AE4865">
        <w:rPr>
          <w:szCs w:val="24"/>
          <w:lang w:val="en-US"/>
        </w:rPr>
        <w:t>s report with track changes</w:t>
      </w:r>
      <w:r w:rsidR="00B605F8" w:rsidRPr="00AE4865">
        <w:rPr>
          <w:szCs w:val="24"/>
          <w:lang w:val="en-US"/>
        </w:rPr>
        <w:t xml:space="preserve">, highlighted in </w:t>
      </w:r>
      <w:r w:rsidR="00B605F8" w:rsidRPr="00AE4865">
        <w:rPr>
          <w:szCs w:val="24"/>
          <w:highlight w:val="cyan"/>
          <w:lang w:val="en-US"/>
        </w:rPr>
        <w:t>blue</w:t>
      </w:r>
      <w:r w:rsidRPr="00AE4865">
        <w:rPr>
          <w:szCs w:val="24"/>
          <w:lang w:val="en-US"/>
        </w:rPr>
        <w:t xml:space="preserve">. </w:t>
      </w:r>
    </w:p>
    <w:p w14:paraId="12CD7DEF" w14:textId="6547C193" w:rsidR="00B605F8" w:rsidRDefault="00B605F8">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605F8" w:rsidRPr="00AD3D9C" w14:paraId="0B943A34" w14:textId="77777777" w:rsidTr="00876A8A">
        <w:trPr>
          <w:cantSplit/>
        </w:trPr>
        <w:tc>
          <w:tcPr>
            <w:tcW w:w="6487" w:type="dxa"/>
            <w:vAlign w:val="center"/>
          </w:tcPr>
          <w:p w14:paraId="48EB2A00" w14:textId="77777777" w:rsidR="00B605F8" w:rsidRPr="00AD3D9C" w:rsidRDefault="00B605F8" w:rsidP="009F6520">
            <w:pPr>
              <w:shd w:val="solid" w:color="FFFFFF" w:fill="FFFFFF"/>
              <w:spacing w:before="0"/>
              <w:rPr>
                <w:rFonts w:ascii="Verdana" w:hAnsi="Verdana" w:cs="Times New Roman Bold"/>
                <w:b/>
                <w:bCs/>
                <w:sz w:val="26"/>
                <w:szCs w:val="26"/>
              </w:rPr>
            </w:pPr>
            <w:r w:rsidRPr="00AD3D9C">
              <w:rPr>
                <w:rFonts w:ascii="Verdana" w:hAnsi="Verdana" w:cs="Times New Roman Bold"/>
                <w:b/>
                <w:bCs/>
                <w:sz w:val="26"/>
                <w:szCs w:val="26"/>
              </w:rPr>
              <w:lastRenderedPageBreak/>
              <w:t>Radiocommunication Study Groups</w:t>
            </w:r>
          </w:p>
        </w:tc>
        <w:tc>
          <w:tcPr>
            <w:tcW w:w="3402" w:type="dxa"/>
          </w:tcPr>
          <w:p w14:paraId="00B71B05" w14:textId="77777777" w:rsidR="00B605F8" w:rsidRPr="00AD3D9C" w:rsidRDefault="00B605F8" w:rsidP="009A46DF">
            <w:pPr>
              <w:shd w:val="solid" w:color="FFFFFF" w:fill="FFFFFF"/>
              <w:spacing w:before="0" w:line="240" w:lineRule="atLeast"/>
            </w:pPr>
            <w:r w:rsidRPr="00AD3D9C">
              <w:rPr>
                <w:noProof/>
                <w:lang w:val="en-US" w:eastAsia="zh-TW"/>
              </w:rPr>
              <w:drawing>
                <wp:inline distT="0" distB="0" distL="0" distR="0" wp14:anchorId="38CF5BF2" wp14:editId="06072C4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605F8" w:rsidRPr="00AD3D9C" w14:paraId="2935855B" w14:textId="77777777" w:rsidTr="00876A8A">
        <w:trPr>
          <w:cantSplit/>
        </w:trPr>
        <w:tc>
          <w:tcPr>
            <w:tcW w:w="6487" w:type="dxa"/>
            <w:tcBorders>
              <w:bottom w:val="single" w:sz="12" w:space="0" w:color="auto"/>
            </w:tcBorders>
          </w:tcPr>
          <w:p w14:paraId="508996E3" w14:textId="77777777" w:rsidR="00B605F8" w:rsidRPr="00AD3D9C" w:rsidRDefault="00B605F8"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96E5812" w14:textId="77777777" w:rsidR="00B605F8" w:rsidRPr="00AD3D9C" w:rsidRDefault="00B605F8" w:rsidP="00A5173C">
            <w:pPr>
              <w:shd w:val="solid" w:color="FFFFFF" w:fill="FFFFFF"/>
              <w:spacing w:before="0" w:after="48" w:line="240" w:lineRule="atLeast"/>
              <w:rPr>
                <w:sz w:val="22"/>
                <w:szCs w:val="22"/>
              </w:rPr>
            </w:pPr>
          </w:p>
        </w:tc>
      </w:tr>
      <w:tr w:rsidR="00B605F8" w:rsidRPr="00AD3D9C" w14:paraId="4677AC21" w14:textId="77777777" w:rsidTr="00876A8A">
        <w:trPr>
          <w:cantSplit/>
        </w:trPr>
        <w:tc>
          <w:tcPr>
            <w:tcW w:w="6487" w:type="dxa"/>
            <w:tcBorders>
              <w:top w:val="single" w:sz="12" w:space="0" w:color="auto"/>
            </w:tcBorders>
          </w:tcPr>
          <w:p w14:paraId="0549AD3C" w14:textId="77777777" w:rsidR="00B605F8" w:rsidRPr="00AD3D9C" w:rsidRDefault="00B605F8"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6877A9C" w14:textId="77777777" w:rsidR="00B605F8" w:rsidRPr="00AD3D9C" w:rsidRDefault="00B605F8" w:rsidP="00A5173C">
            <w:pPr>
              <w:shd w:val="solid" w:color="FFFFFF" w:fill="FFFFFF"/>
              <w:spacing w:before="0" w:after="48" w:line="240" w:lineRule="atLeast"/>
            </w:pPr>
          </w:p>
        </w:tc>
      </w:tr>
      <w:tr w:rsidR="00B605F8" w:rsidRPr="00AD3D9C" w14:paraId="4BC61091" w14:textId="77777777" w:rsidTr="00876A8A">
        <w:trPr>
          <w:cantSplit/>
        </w:trPr>
        <w:tc>
          <w:tcPr>
            <w:tcW w:w="6487" w:type="dxa"/>
            <w:vMerge w:val="restart"/>
          </w:tcPr>
          <w:p w14:paraId="781358C2" w14:textId="77777777" w:rsidR="00B605F8" w:rsidRPr="00F009CE" w:rsidRDefault="00B605F8" w:rsidP="009A46DF">
            <w:pPr>
              <w:shd w:val="solid" w:color="FFFFFF" w:fill="FFFFFF"/>
              <w:tabs>
                <w:tab w:val="clear" w:pos="1134"/>
                <w:tab w:val="clear" w:pos="1871"/>
                <w:tab w:val="clear" w:pos="2268"/>
              </w:tabs>
              <w:spacing w:before="0" w:after="240"/>
              <w:ind w:left="1134" w:hanging="1134"/>
              <w:rPr>
                <w:rFonts w:ascii="Verdana" w:hAnsi="Verdana"/>
                <w:sz w:val="20"/>
              </w:rPr>
            </w:pPr>
            <w:r w:rsidRPr="00F009CE">
              <w:rPr>
                <w:rFonts w:ascii="Verdana" w:hAnsi="Verdana"/>
                <w:sz w:val="20"/>
              </w:rPr>
              <w:t>Source:</w:t>
            </w:r>
            <w:r w:rsidRPr="00F009CE">
              <w:rPr>
                <w:rFonts w:ascii="Verdana" w:hAnsi="Verdana"/>
                <w:sz w:val="20"/>
              </w:rPr>
              <w:tab/>
              <w:t>Document 5B/TEMP/149</w:t>
            </w:r>
          </w:p>
          <w:p w14:paraId="19410476" w14:textId="77777777" w:rsidR="00B605F8" w:rsidRPr="00F009CE" w:rsidRDefault="00B605F8" w:rsidP="009A46DF">
            <w:pPr>
              <w:shd w:val="solid" w:color="FFFFFF" w:fill="FFFFFF"/>
              <w:tabs>
                <w:tab w:val="clear" w:pos="1134"/>
                <w:tab w:val="clear" w:pos="1871"/>
                <w:tab w:val="clear" w:pos="2268"/>
              </w:tabs>
              <w:spacing w:before="0" w:after="240"/>
              <w:ind w:left="1134" w:hanging="1134"/>
              <w:rPr>
                <w:rFonts w:ascii="Verdana" w:hAnsi="Verdana"/>
                <w:sz w:val="20"/>
              </w:rPr>
            </w:pPr>
            <w:r w:rsidRPr="00F009CE">
              <w:rPr>
                <w:rFonts w:ascii="Verdana" w:hAnsi="Verdana"/>
                <w:sz w:val="20"/>
              </w:rPr>
              <w:t>Subject:</w:t>
            </w:r>
            <w:r w:rsidRPr="00F009CE">
              <w:rPr>
                <w:rFonts w:ascii="Verdana" w:hAnsi="Verdana"/>
                <w:sz w:val="20"/>
              </w:rPr>
              <w:tab/>
              <w:t xml:space="preserve">Revision of Recommendation </w:t>
            </w:r>
            <w:hyperlink r:id="rId9" w:history="1">
              <w:r w:rsidRPr="00F009CE">
                <w:rPr>
                  <w:rStyle w:val="Hyperlink"/>
                  <w:rFonts w:ascii="Verdana" w:hAnsi="Verdana"/>
                  <w:sz w:val="20"/>
                </w:rPr>
                <w:t>ITU-R M.585-8</w:t>
              </w:r>
            </w:hyperlink>
          </w:p>
        </w:tc>
        <w:tc>
          <w:tcPr>
            <w:tcW w:w="3402" w:type="dxa"/>
          </w:tcPr>
          <w:p w14:paraId="6E54F19D" w14:textId="77777777" w:rsidR="00B605F8" w:rsidRPr="00AD3D9C" w:rsidRDefault="00B605F8" w:rsidP="00A5173C">
            <w:pPr>
              <w:shd w:val="solid" w:color="FFFFFF" w:fill="FFFFFF"/>
              <w:spacing w:before="0" w:line="240" w:lineRule="atLeast"/>
              <w:rPr>
                <w:rFonts w:ascii="Verdana" w:hAnsi="Verdana"/>
                <w:sz w:val="20"/>
                <w:lang w:eastAsia="zh-CN"/>
              </w:rPr>
            </w:pPr>
            <w:r w:rsidRPr="00AD3D9C">
              <w:rPr>
                <w:rFonts w:ascii="Verdana" w:hAnsi="Verdana"/>
                <w:b/>
                <w:sz w:val="20"/>
                <w:lang w:eastAsia="zh-CN"/>
              </w:rPr>
              <w:t>Annex 7 to</w:t>
            </w:r>
            <w:r w:rsidRPr="00AD3D9C">
              <w:rPr>
                <w:rFonts w:ascii="Verdana" w:hAnsi="Verdana"/>
                <w:b/>
                <w:sz w:val="20"/>
                <w:lang w:eastAsia="zh-CN"/>
              </w:rPr>
              <w:br/>
              <w:t>Document 5B/355-E</w:t>
            </w:r>
          </w:p>
        </w:tc>
      </w:tr>
      <w:tr w:rsidR="00B605F8" w:rsidRPr="00AD3D9C" w14:paraId="5613C2A3" w14:textId="77777777" w:rsidTr="00876A8A">
        <w:trPr>
          <w:cantSplit/>
        </w:trPr>
        <w:tc>
          <w:tcPr>
            <w:tcW w:w="6487" w:type="dxa"/>
            <w:vMerge/>
          </w:tcPr>
          <w:p w14:paraId="08766053" w14:textId="77777777" w:rsidR="00B605F8" w:rsidRPr="00AD3D9C" w:rsidRDefault="00B605F8" w:rsidP="00A5173C">
            <w:pPr>
              <w:spacing w:before="60"/>
              <w:jc w:val="center"/>
              <w:rPr>
                <w:b/>
                <w:smallCaps/>
                <w:sz w:val="32"/>
                <w:lang w:eastAsia="zh-CN"/>
              </w:rPr>
            </w:pPr>
          </w:p>
        </w:tc>
        <w:tc>
          <w:tcPr>
            <w:tcW w:w="3402" w:type="dxa"/>
          </w:tcPr>
          <w:p w14:paraId="4059F4DE" w14:textId="77777777" w:rsidR="00B605F8" w:rsidRPr="00AD3D9C" w:rsidRDefault="00B605F8"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9 </w:t>
            </w:r>
            <w:r w:rsidRPr="00AD3D9C">
              <w:rPr>
                <w:rFonts w:ascii="Verdana" w:hAnsi="Verdana"/>
                <w:b/>
                <w:sz w:val="20"/>
                <w:lang w:eastAsia="zh-CN"/>
              </w:rPr>
              <w:t>June 2021</w:t>
            </w:r>
          </w:p>
        </w:tc>
      </w:tr>
      <w:tr w:rsidR="00B605F8" w:rsidRPr="00AD3D9C" w14:paraId="24215073" w14:textId="77777777" w:rsidTr="00876A8A">
        <w:trPr>
          <w:cantSplit/>
        </w:trPr>
        <w:tc>
          <w:tcPr>
            <w:tcW w:w="6487" w:type="dxa"/>
            <w:vMerge/>
          </w:tcPr>
          <w:p w14:paraId="4F1EC6D3" w14:textId="77777777" w:rsidR="00B605F8" w:rsidRPr="00AD3D9C" w:rsidRDefault="00B605F8" w:rsidP="00A5173C">
            <w:pPr>
              <w:spacing w:before="60"/>
              <w:jc w:val="center"/>
              <w:rPr>
                <w:b/>
                <w:smallCaps/>
                <w:sz w:val="32"/>
                <w:lang w:eastAsia="zh-CN"/>
              </w:rPr>
            </w:pPr>
          </w:p>
        </w:tc>
        <w:tc>
          <w:tcPr>
            <w:tcW w:w="3402" w:type="dxa"/>
          </w:tcPr>
          <w:p w14:paraId="6ABE5DCC" w14:textId="77777777" w:rsidR="00B605F8" w:rsidRPr="00AD3D9C" w:rsidRDefault="00B605F8" w:rsidP="00A5173C">
            <w:pPr>
              <w:shd w:val="solid" w:color="FFFFFF" w:fill="FFFFFF"/>
              <w:spacing w:before="0" w:line="240" w:lineRule="atLeast"/>
              <w:rPr>
                <w:rFonts w:ascii="Verdana" w:eastAsia="SimSun" w:hAnsi="Verdana"/>
                <w:sz w:val="20"/>
                <w:lang w:eastAsia="zh-CN"/>
              </w:rPr>
            </w:pPr>
            <w:r w:rsidRPr="00AD3D9C">
              <w:rPr>
                <w:rFonts w:ascii="Verdana" w:eastAsia="SimSun" w:hAnsi="Verdana"/>
                <w:b/>
                <w:sz w:val="20"/>
                <w:lang w:eastAsia="zh-CN"/>
              </w:rPr>
              <w:t>English only</w:t>
            </w:r>
          </w:p>
        </w:tc>
      </w:tr>
      <w:tr w:rsidR="00B605F8" w:rsidRPr="00AD3D9C" w14:paraId="0F3D548B" w14:textId="77777777" w:rsidTr="00D046A7">
        <w:trPr>
          <w:cantSplit/>
        </w:trPr>
        <w:tc>
          <w:tcPr>
            <w:tcW w:w="9889" w:type="dxa"/>
            <w:gridSpan w:val="2"/>
          </w:tcPr>
          <w:p w14:paraId="2D18107D" w14:textId="00D679DB" w:rsidR="00B605F8" w:rsidRPr="00AD3D9C" w:rsidRDefault="00B605F8" w:rsidP="009A46DF">
            <w:pPr>
              <w:pStyle w:val="Source"/>
              <w:rPr>
                <w:lang w:eastAsia="zh-CN"/>
              </w:rPr>
            </w:pPr>
            <w:del w:id="10" w:author="USA 2021-11" w:date="2021-09-01T11:02:00Z">
              <w:r w:rsidRPr="005466FA" w:rsidDel="005466FA">
                <w:rPr>
                  <w:highlight w:val="cyan"/>
                  <w:lang w:eastAsia="zh-CN"/>
                </w:rPr>
                <w:delText>Annex 7 to Working Party 5B Chairman</w:delText>
              </w:r>
            </w:del>
            <w:r w:rsidR="00E34EA5">
              <w:rPr>
                <w:highlight w:val="cyan"/>
                <w:lang w:eastAsia="zh-CN"/>
              </w:rPr>
              <w:t>'</w:t>
            </w:r>
            <w:del w:id="11" w:author="USA 2021-11" w:date="2021-09-01T11:02:00Z">
              <w:r w:rsidRPr="005466FA" w:rsidDel="005466FA">
                <w:rPr>
                  <w:highlight w:val="cyan"/>
                  <w:lang w:eastAsia="zh-CN"/>
                </w:rPr>
                <w:delText>s Report</w:delText>
              </w:r>
              <w:r w:rsidDel="005466FA">
                <w:rPr>
                  <w:lang w:eastAsia="zh-CN"/>
                </w:rPr>
                <w:delText xml:space="preserve"> </w:delText>
              </w:r>
            </w:del>
          </w:p>
        </w:tc>
      </w:tr>
      <w:tr w:rsidR="00B605F8" w:rsidRPr="00AD3D9C" w14:paraId="5C330E81" w14:textId="77777777" w:rsidTr="00D046A7">
        <w:trPr>
          <w:cantSplit/>
        </w:trPr>
        <w:tc>
          <w:tcPr>
            <w:tcW w:w="9889" w:type="dxa"/>
            <w:gridSpan w:val="2"/>
          </w:tcPr>
          <w:p w14:paraId="3EE116C3" w14:textId="77777777" w:rsidR="00B605F8" w:rsidRPr="00AD3D9C" w:rsidRDefault="00B605F8" w:rsidP="00A5173C">
            <w:pPr>
              <w:pStyle w:val="Title1"/>
              <w:rPr>
                <w:lang w:eastAsia="zh-CN"/>
              </w:rPr>
            </w:pPr>
            <w:ins w:id="12" w:author="USA 2021-11" w:date="2021-08-25T17:17:00Z">
              <w:r w:rsidRPr="00411B26">
                <w:rPr>
                  <w:highlight w:val="cyan"/>
                </w:rPr>
                <w:t>PReliminary Draft</w:t>
              </w:r>
              <w:r>
                <w:t xml:space="preserve"> </w:t>
              </w:r>
            </w:ins>
            <w:r>
              <w:t xml:space="preserve">revision of </w:t>
            </w:r>
            <w:r w:rsidRPr="00AD3D9C">
              <w:t xml:space="preserve">RECOMMENDATION </w:t>
            </w:r>
            <w:r w:rsidRPr="00AD3D9C">
              <w:rPr>
                <w:rStyle w:val="href"/>
              </w:rPr>
              <w:t>ITU-R M.585-8</w:t>
            </w:r>
            <w:r w:rsidRPr="00AD3D9C">
              <w:rPr>
                <w:rStyle w:val="FootnoteReference"/>
              </w:rPr>
              <w:footnoteReference w:customMarkFollows="1" w:id="1"/>
              <w:t>*</w:t>
            </w:r>
          </w:p>
        </w:tc>
      </w:tr>
      <w:tr w:rsidR="00B605F8" w:rsidRPr="00AD3D9C" w14:paraId="47151CA9" w14:textId="77777777" w:rsidTr="00D046A7">
        <w:trPr>
          <w:cantSplit/>
        </w:trPr>
        <w:tc>
          <w:tcPr>
            <w:tcW w:w="9889" w:type="dxa"/>
            <w:gridSpan w:val="2"/>
          </w:tcPr>
          <w:p w14:paraId="2DC058A2" w14:textId="77777777" w:rsidR="00B605F8" w:rsidRPr="00AD3D9C" w:rsidRDefault="00B605F8" w:rsidP="00B25F47">
            <w:pPr>
              <w:pStyle w:val="Title4"/>
              <w:rPr>
                <w:lang w:eastAsia="zh-CN"/>
              </w:rPr>
            </w:pPr>
            <w:r w:rsidRPr="00AD3D9C">
              <w:t>Assignment and use of identities in the maritime mobile service</w:t>
            </w:r>
          </w:p>
        </w:tc>
      </w:tr>
    </w:tbl>
    <w:p w14:paraId="0FF9691F" w14:textId="77777777" w:rsidR="00B605F8" w:rsidRPr="00AD3D9C" w:rsidRDefault="00B605F8" w:rsidP="00AD3D9C">
      <w:pPr>
        <w:pStyle w:val="Recdate"/>
      </w:pPr>
      <w:r w:rsidRPr="00AD3D9C">
        <w:t>(1982-1986-1990-2003-2007-2009-2012-2015-2019</w:t>
      </w:r>
      <w:ins w:id="13" w:author="Chairman" w:date="2021-05-31T18:21:00Z">
        <w:r w:rsidRPr="00AD3D9C">
          <w:t>-202X</w:t>
        </w:r>
      </w:ins>
      <w:r w:rsidRPr="00AD3D9C">
        <w:t>)</w:t>
      </w:r>
    </w:p>
    <w:p w14:paraId="6E42890D" w14:textId="77777777" w:rsidR="00B605F8" w:rsidRPr="00AD3D9C" w:rsidRDefault="00B605F8" w:rsidP="00AD3D9C">
      <w:pPr>
        <w:pStyle w:val="Headingb"/>
        <w:rPr>
          <w:ins w:id="14" w:author="Chairman" w:date="2021-05-31T18:21:00Z"/>
        </w:rPr>
      </w:pPr>
      <w:bookmarkStart w:id="15" w:name="_Hlk73380280"/>
      <w:ins w:id="16" w:author="Chairman" w:date="2021-05-31T18:21:00Z">
        <w:r w:rsidRPr="00AD3D9C">
          <w:t>Summary of revision</w:t>
        </w:r>
      </w:ins>
    </w:p>
    <w:p w14:paraId="6EAA68E1" w14:textId="6FABFFCA" w:rsidR="00506BB5" w:rsidRDefault="00506BB5" w:rsidP="00AD3D9C">
      <w:pPr>
        <w:rPr>
          <w:lang w:eastAsia="zh-CN"/>
        </w:rPr>
      </w:pPr>
      <w:r>
        <w:rPr>
          <w:highlight w:val="cyan"/>
          <w:lang w:eastAsia="zh-CN"/>
        </w:rPr>
        <w:t xml:space="preserve">This revision </w:t>
      </w:r>
      <w:ins w:id="17" w:author="Chairman" w:date="2021-05-31T18:21:00Z">
        <w:del w:id="18" w:author="USA 2021-11" w:date="2021-09-01T11:14:00Z">
          <w:r w:rsidR="00B605F8" w:rsidRPr="005466FA" w:rsidDel="005466FA">
            <w:rPr>
              <w:highlight w:val="cyan"/>
              <w:lang w:eastAsia="zh-CN"/>
              <w:rPrChange w:id="19" w:author="USA 2021-11" w:date="2021-09-01T11:14:00Z">
                <w:rPr>
                  <w:lang w:eastAsia="zh-CN"/>
                </w:rPr>
              </w:rPrChange>
            </w:rPr>
            <w:delText>To p</w:delText>
          </w:r>
        </w:del>
      </w:ins>
      <w:r>
        <w:rPr>
          <w:highlight w:val="cyan"/>
          <w:lang w:eastAsia="zh-CN"/>
        </w:rPr>
        <w:t>p</w:t>
      </w:r>
      <w:ins w:id="20" w:author="Chairman" w:date="2021-05-31T18:21:00Z">
        <w:r w:rsidR="00B605F8" w:rsidRPr="00237469">
          <w:rPr>
            <w:highlight w:val="cyan"/>
            <w:lang w:eastAsia="zh-CN"/>
          </w:rPr>
          <w:t>rovide</w:t>
        </w:r>
      </w:ins>
      <w:ins w:id="21" w:author="USA 2021-11" w:date="2021-09-01T11:14:00Z">
        <w:r w:rsidR="005466FA" w:rsidRPr="00237469">
          <w:rPr>
            <w:highlight w:val="cyan"/>
            <w:lang w:eastAsia="zh-CN"/>
          </w:rPr>
          <w:t>s</w:t>
        </w:r>
      </w:ins>
    </w:p>
    <w:p w14:paraId="4F5AF63A" w14:textId="164007CF" w:rsidR="00506BB5" w:rsidRPr="00237469" w:rsidRDefault="00506BB5" w:rsidP="00506BB5">
      <w:pPr>
        <w:pStyle w:val="ListParagraph"/>
        <w:numPr>
          <w:ilvl w:val="0"/>
          <w:numId w:val="3"/>
        </w:numPr>
        <w:rPr>
          <w:highlight w:val="cyan"/>
          <w:lang w:eastAsia="zh-CN"/>
        </w:rPr>
      </w:pPr>
      <w:r w:rsidRPr="00237469">
        <w:rPr>
          <w:highlight w:val="cyan"/>
          <w:lang w:eastAsia="zh-CN"/>
        </w:rPr>
        <w:t xml:space="preserve">A new </w:t>
      </w:r>
      <w:ins w:id="22" w:author="USA 2021-11" w:date="2021-09-01T11:21:00Z">
        <w:r w:rsidRPr="00237469">
          <w:rPr>
            <w:highlight w:val="cyan"/>
            <w:lang w:eastAsia="zh-CN"/>
          </w:rPr>
          <w:t>designation for AIS Base Stations in Annex 1</w:t>
        </w:r>
      </w:ins>
    </w:p>
    <w:p w14:paraId="5011581E" w14:textId="2238691B" w:rsidR="00506BB5" w:rsidRPr="00237469" w:rsidRDefault="00B605F8" w:rsidP="00506BB5">
      <w:pPr>
        <w:pStyle w:val="ListParagraph"/>
        <w:numPr>
          <w:ilvl w:val="0"/>
          <w:numId w:val="3"/>
        </w:numPr>
        <w:rPr>
          <w:highlight w:val="cyan"/>
          <w:lang w:eastAsia="zh-CN"/>
        </w:rPr>
      </w:pPr>
      <w:ins w:id="23" w:author="Chairman" w:date="2021-05-31T18:21:00Z">
        <w:r w:rsidRPr="00237469">
          <w:rPr>
            <w:highlight w:val="cyan"/>
            <w:lang w:eastAsia="zh-CN"/>
          </w:rPr>
          <w:t>a numbering scheme for autonomous maritime radio device (AMRD) Group B</w:t>
        </w:r>
      </w:ins>
      <w:ins w:id="24" w:author="USA 2021-11" w:date="2021-10-12T09:34:00Z">
        <w:r w:rsidR="00237469" w:rsidRPr="00237469">
          <w:rPr>
            <w:highlight w:val="cyan"/>
            <w:lang w:eastAsia="zh-CN"/>
          </w:rPr>
          <w:t xml:space="preserve"> that implement AIS technology</w:t>
        </w:r>
      </w:ins>
      <w:r w:rsidR="00506BB5" w:rsidRPr="00237469">
        <w:rPr>
          <w:highlight w:val="cyan"/>
          <w:lang w:eastAsia="zh-CN"/>
        </w:rPr>
        <w:t>.</w:t>
      </w:r>
    </w:p>
    <w:p w14:paraId="4710C807" w14:textId="5790D1B4" w:rsidR="00506BB5" w:rsidRPr="00237469" w:rsidRDefault="005466FA" w:rsidP="00506BB5">
      <w:pPr>
        <w:pStyle w:val="ListParagraph"/>
        <w:numPr>
          <w:ilvl w:val="0"/>
          <w:numId w:val="3"/>
        </w:numPr>
        <w:rPr>
          <w:highlight w:val="cyan"/>
          <w:lang w:eastAsia="zh-CN"/>
        </w:rPr>
      </w:pPr>
      <w:ins w:id="25" w:author="USA 2021-11" w:date="2021-09-01T11:18:00Z">
        <w:r w:rsidRPr="00237469">
          <w:rPr>
            <w:highlight w:val="cyan"/>
            <w:lang w:eastAsia="zh-CN"/>
          </w:rPr>
          <w:t xml:space="preserve">a numbering scheme for the Class M MOB </w:t>
        </w:r>
      </w:ins>
      <w:ins w:id="26" w:author="Chairman" w:date="2021-05-31T18:21:00Z">
        <w:r w:rsidR="00B605F8" w:rsidRPr="00237469">
          <w:rPr>
            <w:highlight w:val="cyan"/>
            <w:lang w:eastAsia="zh-CN"/>
          </w:rPr>
          <w:t>in Annex 2.</w:t>
        </w:r>
      </w:ins>
      <w:ins w:id="27" w:author="USA 2021-11" w:date="2021-09-01T11:14:00Z">
        <w:r w:rsidRPr="00237469">
          <w:rPr>
            <w:highlight w:val="cyan"/>
            <w:lang w:eastAsia="zh-CN"/>
          </w:rPr>
          <w:t xml:space="preserve"> </w:t>
        </w:r>
      </w:ins>
    </w:p>
    <w:p w14:paraId="099099CF" w14:textId="77DF280F" w:rsidR="00B605F8" w:rsidRPr="00237469" w:rsidRDefault="00B605F8" w:rsidP="00506BB5">
      <w:pPr>
        <w:pStyle w:val="ListParagraph"/>
        <w:numPr>
          <w:ilvl w:val="0"/>
          <w:numId w:val="3"/>
        </w:numPr>
        <w:rPr>
          <w:ins w:id="28" w:author="Chairman" w:date="2021-05-31T18:21:00Z"/>
          <w:highlight w:val="cyan"/>
          <w:lang w:eastAsia="zh-CN"/>
        </w:rPr>
      </w:pPr>
      <w:ins w:id="29" w:author="Chairman" w:date="2021-05-31T18:21:00Z">
        <w:r w:rsidRPr="00237469">
          <w:rPr>
            <w:highlight w:val="cyan"/>
            <w:lang w:eastAsia="zh-CN"/>
          </w:rPr>
          <w:t xml:space="preserve">Rules on use of manufacturer IDs </w:t>
        </w:r>
      </w:ins>
      <w:ins w:id="30" w:author="USA 2021-11" w:date="2021-09-01T11:16:00Z">
        <w:r w:rsidR="005466FA" w:rsidRPr="00237469">
          <w:rPr>
            <w:highlight w:val="cyan"/>
            <w:lang w:eastAsia="zh-CN"/>
          </w:rPr>
          <w:t xml:space="preserve">and manufacture model IDs </w:t>
        </w:r>
      </w:ins>
      <w:ins w:id="31" w:author="Chairman" w:date="2021-05-31T18:21:00Z">
        <w:r w:rsidRPr="00237469">
          <w:rPr>
            <w:highlight w:val="cyan"/>
            <w:lang w:eastAsia="zh-CN"/>
          </w:rPr>
          <w:t>for devices using a freeform number identity are amended in Annex 3.</w:t>
        </w:r>
      </w:ins>
      <w:ins w:id="32" w:author="USA 2021-11" w:date="2021-09-01T11:06:00Z">
        <w:r w:rsidR="005466FA" w:rsidRPr="00237469">
          <w:rPr>
            <w:highlight w:val="cyan"/>
            <w:lang w:eastAsia="zh-CN"/>
          </w:rPr>
          <w:t xml:space="preserve"> </w:t>
        </w:r>
      </w:ins>
    </w:p>
    <w:p w14:paraId="0B6944D6" w14:textId="45D5D207" w:rsidR="00B605F8" w:rsidRPr="00AD3D9C" w:rsidDel="005466FA" w:rsidRDefault="00B605F8" w:rsidP="00AD3D9C">
      <w:pPr>
        <w:rPr>
          <w:ins w:id="33" w:author="Chairman" w:date="2021-05-31T18:21:00Z"/>
          <w:del w:id="34" w:author="USA 2021-11" w:date="2021-09-01T11:05:00Z"/>
          <w:rFonts w:eastAsia="Batang"/>
          <w:lang w:eastAsia="zh-CN"/>
        </w:rPr>
      </w:pPr>
      <w:ins w:id="35" w:author="Chairman" w:date="2021-05-31T18:21:00Z">
        <w:del w:id="36" w:author="USA 2021-11" w:date="2021-09-01T11:05:00Z">
          <w:r w:rsidRPr="005466FA" w:rsidDel="005466FA">
            <w:rPr>
              <w:rFonts w:eastAsia="Batang"/>
              <w:highlight w:val="cyan"/>
              <w:lang w:eastAsia="zh-CN"/>
            </w:rPr>
            <w:delText>To provide a numbering scheme for autonomous maritime radio device (AMRD) Group B in Annex 2 and amend rules on use of manufacturer IDs for devices using a freeform number identity in Annex 3.</w:delText>
          </w:r>
        </w:del>
      </w:ins>
    </w:p>
    <w:p w14:paraId="608286C7" w14:textId="77777777" w:rsidR="00B605F8" w:rsidRPr="00AD3D9C" w:rsidRDefault="00B605F8" w:rsidP="00AD3D9C">
      <w:pPr>
        <w:pStyle w:val="HeadingSum"/>
        <w:rPr>
          <w:lang w:val="en-GB"/>
        </w:rPr>
      </w:pPr>
      <w:r w:rsidRPr="00AD3D9C">
        <w:rPr>
          <w:lang w:val="en-GB"/>
        </w:rPr>
        <w:t>Scope</w:t>
      </w:r>
    </w:p>
    <w:p w14:paraId="0A79739C" w14:textId="77777777" w:rsidR="00B605F8" w:rsidRPr="00AD3D9C" w:rsidRDefault="00B605F8" w:rsidP="00AD3D9C">
      <w:pPr>
        <w:pStyle w:val="Summary"/>
        <w:rPr>
          <w:lang w:val="en-GB"/>
        </w:rPr>
      </w:pPr>
      <w:r w:rsidRPr="00AD3D9C">
        <w:rPr>
          <w:lang w:val="en-GB"/>
        </w:rPr>
        <w:t>This Recommendation provides guidance to administrations for the assignment and conservation of identity resources for the maritime mobile service. The limitations which constrain assignments for ships which utilize the satellite services of the global maritime distress and safety system (GMDSS) are described in this Recommendation.</w:t>
      </w:r>
    </w:p>
    <w:p w14:paraId="7054F00D" w14:textId="77777777" w:rsidR="00B605F8" w:rsidRPr="00AD3D9C" w:rsidRDefault="00B605F8" w:rsidP="00AD3D9C">
      <w:pPr>
        <w:pStyle w:val="Summary"/>
        <w:rPr>
          <w:lang w:val="en-GB"/>
        </w:rPr>
      </w:pPr>
      <w:r w:rsidRPr="00AD3D9C">
        <w:rPr>
          <w:lang w:val="en-GB"/>
        </w:rPr>
        <w:t xml:space="preserve">Annex 1 describes formats for maritime mobile service identities (MMSI) of ship stations, coast stations, aircraft participating in search and rescue operations and other safety-related communications, automatic identification system (AIS) aids to navigation, and craft associated with a parent ship. </w:t>
      </w:r>
    </w:p>
    <w:p w14:paraId="058A0E66" w14:textId="77777777" w:rsidR="00B605F8" w:rsidRPr="00AD3D9C" w:rsidRDefault="00B605F8" w:rsidP="00AD3D9C">
      <w:pPr>
        <w:pStyle w:val="Summary"/>
        <w:rPr>
          <w:lang w:val="en-GB"/>
        </w:rPr>
      </w:pPr>
      <w:r w:rsidRPr="00AD3D9C">
        <w:rPr>
          <w:lang w:val="en-GB"/>
        </w:rPr>
        <w:lastRenderedPageBreak/>
        <w:t xml:space="preserve">Annex 2 describes formats for identification of other maritime devices, such as handheld VHF transceivers with digital selective calling (DSC) and </w:t>
      </w:r>
      <w:ins w:id="37" w:author="Chairman" w:date="2021-05-31T18:22:00Z">
        <w:r w:rsidRPr="00AD3D9C">
          <w:rPr>
            <w:lang w:val="en-GB"/>
          </w:rPr>
          <w:t xml:space="preserve">integrated </w:t>
        </w:r>
      </w:ins>
      <w:r w:rsidRPr="00AD3D9C">
        <w:rPr>
          <w:lang w:val="en-GB"/>
        </w:rPr>
        <w:t>global navigation satellite system (GNSS)</w:t>
      </w:r>
      <w:ins w:id="38" w:author="Chairman" w:date="2021-05-31T18:22:00Z">
        <w:r w:rsidRPr="00AD3D9C">
          <w:rPr>
            <w:lang w:val="en-GB"/>
          </w:rPr>
          <w:t xml:space="preserve"> receiver</w:t>
        </w:r>
      </w:ins>
      <w:r w:rsidRPr="00AD3D9C">
        <w:rPr>
          <w:lang w:val="en-GB"/>
        </w:rPr>
        <w:t>, AIS-search and rescue transmitter (AIS-SART), man overboard (MOB) and emergency position indicating radio beacon (EPIRB)</w:t>
      </w:r>
      <w:r w:rsidRPr="00AD3D9C">
        <w:rPr>
          <w:lang w:val="en-GB"/>
        </w:rPr>
        <w:noBreakHyphen/>
        <w:t>AIS</w:t>
      </w:r>
      <w:ins w:id="39" w:author="Chairman" w:date="2021-05-31T18:22:00Z">
        <w:r w:rsidRPr="00AD3D9C">
          <w:rPr>
            <w:lang w:val="en-GB"/>
          </w:rPr>
          <w:t xml:space="preserve"> and autonomous marit</w:t>
        </w:r>
      </w:ins>
      <w:ins w:id="40" w:author="Chairman" w:date="2021-05-31T18:23:00Z">
        <w:r w:rsidRPr="00AD3D9C">
          <w:rPr>
            <w:lang w:val="en-GB"/>
          </w:rPr>
          <w:t>ime radio devices (AMRD)</w:t>
        </w:r>
      </w:ins>
      <w:r w:rsidRPr="00AD3D9C">
        <w:rPr>
          <w:lang w:val="en-GB"/>
        </w:rPr>
        <w:t>.</w:t>
      </w:r>
    </w:p>
    <w:p w14:paraId="1C571348" w14:textId="77777777" w:rsidR="00B605F8" w:rsidRPr="00AD3D9C" w:rsidRDefault="00B605F8" w:rsidP="00AD3D9C">
      <w:pPr>
        <w:pStyle w:val="Summary"/>
        <w:rPr>
          <w:lang w:val="en-GB"/>
        </w:rPr>
      </w:pPr>
      <w:r w:rsidRPr="00AD3D9C">
        <w:rPr>
          <w:lang w:val="en-GB"/>
        </w:rPr>
        <w:t xml:space="preserve">Annex 3 provides specific guidance to administrations for the assignment, management and conservation of identity resources for the maritime mobile service. This guidance further instructs administrations on methods for the reuse of MMSI assignments, </w:t>
      </w:r>
      <w:del w:id="41" w:author="Chairman" w:date="2021-05-31T18:23:00Z">
        <w:r w:rsidRPr="00AD3D9C" w:rsidDel="00E9387A">
          <w:rPr>
            <w:lang w:val="en-GB"/>
          </w:rPr>
          <w:delText>particularly for the reuse of those with three trailing zeroes</w:delText>
        </w:r>
      </w:del>
      <w:ins w:id="42" w:author="Chairman" w:date="2021-05-31T18:23:00Z">
        <w:r w:rsidRPr="00AD3D9C">
          <w:rPr>
            <w:lang w:val="en-GB"/>
          </w:rPr>
          <w:t>and devices using a freeform number identity</w:t>
        </w:r>
      </w:ins>
      <w:r w:rsidRPr="00AD3D9C">
        <w:rPr>
          <w:lang w:val="en-GB"/>
        </w:rPr>
        <w:t>.</w:t>
      </w:r>
    </w:p>
    <w:p w14:paraId="538B7BC9" w14:textId="77777777" w:rsidR="00B605F8" w:rsidRPr="002C2990" w:rsidRDefault="00B605F8" w:rsidP="00AD3D9C">
      <w:pPr>
        <w:pStyle w:val="Headingb"/>
        <w:spacing w:before="240"/>
        <w:rPr>
          <w:lang w:val="fr-FR"/>
        </w:rPr>
      </w:pPr>
      <w:r w:rsidRPr="002C2990">
        <w:rPr>
          <w:lang w:val="fr-FR"/>
        </w:rPr>
        <w:t>Keywords</w:t>
      </w:r>
    </w:p>
    <w:p w14:paraId="2918A490" w14:textId="77777777" w:rsidR="00B605F8" w:rsidRPr="002C2990" w:rsidRDefault="00B605F8" w:rsidP="00AD3D9C">
      <w:pPr>
        <w:rPr>
          <w:lang w:val="fr-FR"/>
        </w:rPr>
      </w:pPr>
      <w:r w:rsidRPr="002C2990">
        <w:rPr>
          <w:lang w:val="fr-FR"/>
        </w:rPr>
        <w:t>MMSI, identities, maritime mobile service</w:t>
      </w:r>
    </w:p>
    <w:p w14:paraId="316DFA49" w14:textId="77777777" w:rsidR="00B605F8" w:rsidRPr="00AD3D9C" w:rsidRDefault="00B605F8" w:rsidP="00AD3D9C">
      <w:pPr>
        <w:pStyle w:val="Headingb"/>
        <w:spacing w:before="240"/>
      </w:pPr>
      <w:r w:rsidRPr="00AD3D9C">
        <w:t>List of Abbreviations/Glossary</w:t>
      </w:r>
    </w:p>
    <w:p w14:paraId="6327916B" w14:textId="77777777" w:rsidR="00B605F8" w:rsidRPr="00AD3D9C" w:rsidRDefault="00B605F8" w:rsidP="00753CB4">
      <w:pPr>
        <w:spacing w:before="60"/>
        <w:rPr>
          <w:ins w:id="43" w:author="Chairman" w:date="2021-05-31T18:24:00Z"/>
        </w:rPr>
      </w:pPr>
      <w:r w:rsidRPr="00AD3D9C">
        <w:t>AIS</w:t>
      </w:r>
      <w:ins w:id="44" w:author="Chairman" w:date="2021-05-31T18:24:00Z">
        <w:r w:rsidRPr="00AD3D9C">
          <w:t>:</w:t>
        </w:r>
      </w:ins>
      <w:r w:rsidRPr="00AD3D9C">
        <w:tab/>
        <w:t>Automatic identification system</w:t>
      </w:r>
    </w:p>
    <w:p w14:paraId="000299FB" w14:textId="77777777" w:rsidR="00B605F8" w:rsidRPr="00AD3D9C" w:rsidRDefault="00B605F8" w:rsidP="00753CB4">
      <w:pPr>
        <w:spacing w:before="60"/>
      </w:pPr>
      <w:ins w:id="45" w:author="Chairman" w:date="2021-05-31T18:24:00Z">
        <w:r w:rsidRPr="00AD3D9C">
          <w:t>AMRD:</w:t>
        </w:r>
        <w:r w:rsidRPr="00AD3D9C">
          <w:tab/>
          <w:t>Autonomous maritime radio devices</w:t>
        </w:r>
      </w:ins>
    </w:p>
    <w:p w14:paraId="7ED9D911" w14:textId="77777777" w:rsidR="00B605F8" w:rsidRPr="00AD3D9C" w:rsidRDefault="00B605F8" w:rsidP="00AD3D9C">
      <w:pPr>
        <w:spacing w:before="60"/>
      </w:pPr>
      <w:r w:rsidRPr="00AD3D9C">
        <w:t>AtoN:</w:t>
      </w:r>
      <w:r w:rsidRPr="00AD3D9C">
        <w:tab/>
        <w:t>Aids to navigation</w:t>
      </w:r>
    </w:p>
    <w:p w14:paraId="06696BCC" w14:textId="77777777" w:rsidR="00B605F8" w:rsidRPr="00AD3D9C" w:rsidRDefault="00B605F8" w:rsidP="00753CB4">
      <w:pPr>
        <w:spacing w:before="60"/>
      </w:pPr>
      <w:r w:rsidRPr="00AD3D9C">
        <w:t>DSC</w:t>
      </w:r>
      <w:ins w:id="46" w:author="Chairman" w:date="2021-05-31T18:24:00Z">
        <w:r w:rsidRPr="00AD3D9C">
          <w:t>:</w:t>
        </w:r>
      </w:ins>
      <w:r w:rsidRPr="00AD3D9C">
        <w:tab/>
        <w:t>Digital selective calling</w:t>
      </w:r>
    </w:p>
    <w:p w14:paraId="155933E0" w14:textId="77777777" w:rsidR="00B605F8" w:rsidRPr="00AD3D9C" w:rsidRDefault="00B605F8" w:rsidP="00753CB4">
      <w:pPr>
        <w:spacing w:before="60"/>
      </w:pPr>
      <w:r w:rsidRPr="00AD3D9C">
        <w:t>EPIRB</w:t>
      </w:r>
      <w:ins w:id="47" w:author="Chairman" w:date="2021-05-31T18:24:00Z">
        <w:r w:rsidRPr="00AD3D9C">
          <w:t>:</w:t>
        </w:r>
      </w:ins>
      <w:r w:rsidRPr="00AD3D9C">
        <w:tab/>
        <w:t>Emergency position indicating radio beacon</w:t>
      </w:r>
    </w:p>
    <w:p w14:paraId="1A27C5C9" w14:textId="77777777" w:rsidR="00B605F8" w:rsidRPr="00AD3D9C" w:rsidRDefault="00B605F8" w:rsidP="00753CB4">
      <w:pPr>
        <w:spacing w:before="60"/>
      </w:pPr>
      <w:r w:rsidRPr="00AD3D9C">
        <w:t>GMDSS</w:t>
      </w:r>
      <w:ins w:id="48" w:author="Chairman" w:date="2021-05-31T18:24:00Z">
        <w:r w:rsidRPr="00AD3D9C">
          <w:t>:</w:t>
        </w:r>
      </w:ins>
      <w:r w:rsidRPr="00AD3D9C">
        <w:tab/>
        <w:t>Global maritime distress and safety system</w:t>
      </w:r>
    </w:p>
    <w:p w14:paraId="02DB6659" w14:textId="77777777" w:rsidR="00B605F8" w:rsidRPr="00AD3D9C" w:rsidRDefault="00B605F8" w:rsidP="00753CB4">
      <w:pPr>
        <w:spacing w:before="60"/>
      </w:pPr>
      <w:r w:rsidRPr="00AD3D9C">
        <w:t>GNSS:</w:t>
      </w:r>
      <w:r w:rsidRPr="00AD3D9C">
        <w:tab/>
        <w:t xml:space="preserve">Global navigation satellite system </w:t>
      </w:r>
    </w:p>
    <w:p w14:paraId="35F20BE5" w14:textId="77777777" w:rsidR="00B605F8" w:rsidRPr="00AD3D9C" w:rsidRDefault="00B605F8" w:rsidP="00753CB4">
      <w:pPr>
        <w:spacing w:before="60"/>
      </w:pPr>
      <w:r w:rsidRPr="00AD3D9C">
        <w:t>IALA:</w:t>
      </w:r>
      <w:r w:rsidRPr="00AD3D9C">
        <w:tab/>
      </w:r>
      <w:r w:rsidRPr="00AD3D9C">
        <w:rPr>
          <w:rFonts w:eastAsia="SimSun"/>
        </w:rPr>
        <w:t>International Association of Marine Aids to Navigation and Lighthouse Authorities</w:t>
      </w:r>
    </w:p>
    <w:p w14:paraId="21BF2670" w14:textId="77777777" w:rsidR="00B605F8" w:rsidRPr="00AD3D9C" w:rsidRDefault="00B605F8" w:rsidP="00AD3D9C">
      <w:pPr>
        <w:spacing w:before="60"/>
        <w:rPr>
          <w:ins w:id="49" w:author="Chairman" w:date="2021-05-31T21:12:00Z"/>
        </w:rPr>
      </w:pPr>
      <w:ins w:id="50" w:author="Chairman" w:date="2021-05-31T21:12:00Z">
        <w:r w:rsidRPr="00AD3D9C">
          <w:t>MARS:</w:t>
        </w:r>
        <w:r w:rsidRPr="00AD3D9C">
          <w:tab/>
        </w:r>
      </w:ins>
      <w:ins w:id="51" w:author="Chairman" w:date="2021-05-31T21:13:00Z">
        <w:r w:rsidRPr="00AD3D9C">
          <w:t>Maritime mobile access and retrieval system</w:t>
        </w:r>
      </w:ins>
    </w:p>
    <w:p w14:paraId="3D3263CA" w14:textId="77777777" w:rsidR="00B605F8" w:rsidRPr="00753CB4" w:rsidRDefault="00B605F8">
      <w:pPr>
        <w:spacing w:before="60"/>
        <w:rPr>
          <w:lang w:val="fr-FR"/>
        </w:rPr>
      </w:pPr>
      <w:r w:rsidRPr="00753CB4">
        <w:rPr>
          <w:lang w:val="fr-FR"/>
        </w:rPr>
        <w:t>MID</w:t>
      </w:r>
      <w:ins w:id="52" w:author="Fernandez Jimenez, Virginia" w:date="2021-06-10T11:51:00Z">
        <w:r w:rsidRPr="00753CB4">
          <w:rPr>
            <w:lang w:val="fr-FR"/>
          </w:rPr>
          <w:t>:</w:t>
        </w:r>
      </w:ins>
      <w:r w:rsidRPr="00753CB4">
        <w:rPr>
          <w:lang w:val="fr-FR"/>
        </w:rPr>
        <w:tab/>
        <w:t xml:space="preserve">Maritime </w:t>
      </w:r>
      <w:del w:id="53" w:author="Chairman" w:date="2021-05-31T18:24:00Z">
        <w:r w:rsidRPr="00753CB4" w:rsidDel="00E9387A">
          <w:rPr>
            <w:lang w:val="fr-FR"/>
          </w:rPr>
          <w:delText xml:space="preserve">indication </w:delText>
        </w:r>
      </w:del>
      <w:ins w:id="54" w:author="Chairman" w:date="2021-05-31T18:24:00Z">
        <w:r w:rsidRPr="00753CB4">
          <w:rPr>
            <w:lang w:val="fr-FR"/>
          </w:rPr>
          <w:t xml:space="preserve">identification </w:t>
        </w:r>
      </w:ins>
      <w:r w:rsidRPr="00753CB4">
        <w:rPr>
          <w:lang w:val="fr-FR"/>
        </w:rPr>
        <w:t>digit</w:t>
      </w:r>
    </w:p>
    <w:p w14:paraId="512B12B3" w14:textId="77777777" w:rsidR="00B605F8" w:rsidRPr="00753CB4" w:rsidRDefault="00B605F8">
      <w:pPr>
        <w:spacing w:before="60"/>
        <w:rPr>
          <w:ins w:id="55" w:author="Fernandez Jimenez, Virginia" w:date="2021-06-10T11:51:00Z"/>
          <w:lang w:val="fr-FR"/>
        </w:rPr>
      </w:pPr>
      <w:ins w:id="56" w:author="Chairman" w:date="2021-05-31T18:39:00Z">
        <w:r w:rsidRPr="00753CB4">
          <w:rPr>
            <w:lang w:val="fr-FR"/>
          </w:rPr>
          <w:t>MMS:</w:t>
        </w:r>
        <w:r w:rsidRPr="00753CB4">
          <w:rPr>
            <w:lang w:val="fr-FR"/>
          </w:rPr>
          <w:tab/>
          <w:t>Maritime mobile service</w:t>
        </w:r>
      </w:ins>
    </w:p>
    <w:p w14:paraId="7C794074" w14:textId="77777777" w:rsidR="00B605F8" w:rsidRPr="00F009CE" w:rsidRDefault="00B605F8" w:rsidP="00753CB4">
      <w:pPr>
        <w:spacing w:before="60"/>
        <w:rPr>
          <w:lang w:val="fr-FR"/>
        </w:rPr>
      </w:pPr>
      <w:r w:rsidRPr="00F009CE">
        <w:rPr>
          <w:lang w:val="fr-FR"/>
        </w:rPr>
        <w:t>MMSI</w:t>
      </w:r>
      <w:ins w:id="57" w:author="Chairman" w:date="2021-05-31T18:39:00Z">
        <w:r w:rsidRPr="00F009CE">
          <w:rPr>
            <w:lang w:val="fr-FR"/>
          </w:rPr>
          <w:t>:</w:t>
        </w:r>
      </w:ins>
      <w:r w:rsidRPr="00F009CE">
        <w:rPr>
          <w:lang w:val="fr-FR"/>
        </w:rPr>
        <w:tab/>
        <w:t>Maritime mobile service identity</w:t>
      </w:r>
    </w:p>
    <w:p w14:paraId="52AAA3C4" w14:textId="77777777" w:rsidR="00B605F8" w:rsidRDefault="00B605F8" w:rsidP="00753CB4">
      <w:pPr>
        <w:spacing w:before="60"/>
        <w:rPr>
          <w:ins w:id="58" w:author="USA 2021-11" w:date="2021-08-24T11:37:00Z"/>
        </w:rPr>
      </w:pPr>
      <w:ins w:id="59" w:author="USA 2021-11" w:date="2021-08-17T12:29:00Z">
        <w:r w:rsidRPr="003E31A1">
          <w:rPr>
            <w:highlight w:val="cyan"/>
          </w:rPr>
          <w:t>MOB</w:t>
        </w:r>
        <w:r w:rsidRPr="003E31A1">
          <w:rPr>
            <w:highlight w:val="cyan"/>
          </w:rPr>
          <w:tab/>
          <w:t>Man overboard</w:t>
        </w:r>
        <w:r>
          <w:t xml:space="preserve"> </w:t>
        </w:r>
      </w:ins>
    </w:p>
    <w:p w14:paraId="77597955" w14:textId="77777777" w:rsidR="00B605F8" w:rsidRPr="00AD3D9C" w:rsidDel="000920F2" w:rsidRDefault="00B605F8" w:rsidP="00753CB4">
      <w:pPr>
        <w:spacing w:before="60"/>
        <w:rPr>
          <w:del w:id="60" w:author="Chairman" w:date="2021-05-31T18:51:00Z"/>
        </w:rPr>
      </w:pPr>
      <w:del w:id="61" w:author="Chairman" w:date="2021-05-31T18:51:00Z">
        <w:r w:rsidRPr="00AD3D9C" w:rsidDel="000920F2">
          <w:delText>MOB</w:delText>
        </w:r>
        <w:r w:rsidRPr="00AD3D9C" w:rsidDel="000920F2">
          <w:tab/>
          <w:delText>Man overboard</w:delText>
        </w:r>
      </w:del>
    </w:p>
    <w:p w14:paraId="3E9097A2" w14:textId="77777777" w:rsidR="00B605F8" w:rsidRPr="00AD3D9C" w:rsidRDefault="00B605F8" w:rsidP="00753CB4">
      <w:pPr>
        <w:spacing w:before="60"/>
      </w:pPr>
      <w:r w:rsidRPr="00AD3D9C">
        <w:t>RCC</w:t>
      </w:r>
      <w:ins w:id="62" w:author="Chairman" w:date="2021-05-31T18:39:00Z">
        <w:r w:rsidRPr="00AD3D9C">
          <w:t>:</w:t>
        </w:r>
      </w:ins>
      <w:r w:rsidRPr="00AD3D9C">
        <w:tab/>
        <w:t>Rescue coordination centre</w:t>
      </w:r>
    </w:p>
    <w:p w14:paraId="4C15EF1A" w14:textId="77777777" w:rsidR="00B605F8" w:rsidRPr="00AD3D9C" w:rsidRDefault="00B605F8" w:rsidP="00753CB4">
      <w:pPr>
        <w:spacing w:before="60"/>
        <w:rPr>
          <w:rFonts w:ascii="Times" w:hAnsi="Times"/>
          <w:b/>
        </w:rPr>
      </w:pPr>
      <w:r w:rsidRPr="00AD3D9C">
        <w:t>SART</w:t>
      </w:r>
      <w:ins w:id="63" w:author="Chairman" w:date="2021-05-31T18:39:00Z">
        <w:r w:rsidRPr="00AD3D9C">
          <w:t>:</w:t>
        </w:r>
      </w:ins>
      <w:r w:rsidRPr="00AD3D9C">
        <w:tab/>
        <w:t>Search and rescue transmitter</w:t>
      </w:r>
    </w:p>
    <w:p w14:paraId="00829CB4" w14:textId="77777777" w:rsidR="00B605F8" w:rsidRPr="00AD3D9C" w:rsidRDefault="00B605F8" w:rsidP="00AD3D9C">
      <w:pPr>
        <w:pStyle w:val="Headingb"/>
        <w:rPr>
          <w:ins w:id="64" w:author="Chairman" w:date="2021-05-31T18:25:00Z"/>
        </w:rPr>
      </w:pPr>
      <w:r w:rsidRPr="00AD3D9C">
        <w:t xml:space="preserve">Related ITU </w:t>
      </w:r>
      <w:ins w:id="65" w:author="Chairman" w:date="2021-05-31T18:33:00Z">
        <w:r w:rsidRPr="00AD3D9C">
          <w:t xml:space="preserve">Resolutions, </w:t>
        </w:r>
      </w:ins>
      <w:r w:rsidRPr="00AD3D9C">
        <w:t>Recommendations</w:t>
      </w:r>
      <w:ins w:id="66" w:author="Chairman" w:date="2021-05-31T18:34:00Z">
        <w:r w:rsidRPr="00AD3D9C">
          <w:t xml:space="preserve"> and</w:t>
        </w:r>
      </w:ins>
      <w:del w:id="67" w:author="Chairman" w:date="2021-05-31T18:34:00Z">
        <w:r w:rsidRPr="00AD3D9C" w:rsidDel="0027794F">
          <w:delText>,</w:delText>
        </w:r>
      </w:del>
      <w:r w:rsidRPr="00AD3D9C">
        <w:t xml:space="preserve"> Reports</w:t>
      </w:r>
      <w:del w:id="68" w:author="Chairman" w:date="2021-05-31T18:34:00Z">
        <w:r w:rsidRPr="00AD3D9C" w:rsidDel="0027794F">
          <w:delText xml:space="preserve"> and Resolutions</w:delText>
        </w:r>
      </w:del>
    </w:p>
    <w:p w14:paraId="2DC25A37" w14:textId="77777777" w:rsidR="00B605F8" w:rsidRPr="00AD3D9C" w:rsidRDefault="00B605F8" w:rsidP="00753CB4">
      <w:pPr>
        <w:spacing w:before="240"/>
        <w:rPr>
          <w:ins w:id="69" w:author="Chairman" w:date="2021-05-31T18:34:00Z"/>
          <w:i/>
          <w:iCs/>
        </w:rPr>
      </w:pPr>
      <w:ins w:id="70" w:author="Chairman" w:date="2021-05-31T18:34:00Z">
        <w:r w:rsidRPr="00AD3D9C">
          <w:rPr>
            <w:i/>
            <w:iCs/>
          </w:rPr>
          <w:t>Resolutions</w:t>
        </w:r>
      </w:ins>
    </w:p>
    <w:p w14:paraId="140BCBFF" w14:textId="77777777" w:rsidR="00B605F8" w:rsidRPr="00753CB4" w:rsidRDefault="00B605F8" w:rsidP="00753CB4">
      <w:pPr>
        <w:ind w:left="1985" w:hanging="1985"/>
        <w:rPr>
          <w:ins w:id="71" w:author="Chairman" w:date="2021-05-31T18:34:00Z"/>
        </w:rPr>
      </w:pPr>
      <w:ins w:id="72" w:author="Chairman" w:date="2021-05-31T18:34:00Z">
        <w:r w:rsidRPr="00AD3D9C">
          <w:rPr>
            <w:b/>
          </w:rPr>
          <w:t>344 (Rev.WRC-12</w:t>
        </w:r>
        <w:r w:rsidRPr="00AD3D9C">
          <w:t>):</w:t>
        </w:r>
      </w:ins>
      <w:ins w:id="73" w:author="Chairman" w:date="2021-05-31T18:36:00Z">
        <w:r w:rsidRPr="00AD3D9C">
          <w:tab/>
        </w:r>
      </w:ins>
      <w:ins w:id="74" w:author="Chairman" w:date="2021-05-31T18:34:00Z">
        <w:r w:rsidRPr="00AD3D9C">
          <w:t>Management of the maritime identity numbering resource</w:t>
        </w:r>
      </w:ins>
    </w:p>
    <w:p w14:paraId="239DB6B7" w14:textId="77777777" w:rsidR="00B605F8" w:rsidRPr="00753CB4" w:rsidRDefault="00B605F8" w:rsidP="00753CB4">
      <w:pPr>
        <w:spacing w:before="240"/>
        <w:ind w:left="1985" w:hanging="1985"/>
        <w:rPr>
          <w:i/>
          <w:iCs/>
        </w:rPr>
      </w:pPr>
      <w:ins w:id="75" w:author="Chairman" w:date="2021-05-31T18:25:00Z">
        <w:r w:rsidRPr="00753CB4">
          <w:rPr>
            <w:i/>
            <w:iCs/>
          </w:rPr>
          <w:t>Recommendations</w:t>
        </w:r>
      </w:ins>
    </w:p>
    <w:p w14:paraId="747747BB" w14:textId="77777777" w:rsidR="00B605F8" w:rsidRPr="00AD3D9C" w:rsidRDefault="00B605F8" w:rsidP="00753CB4">
      <w:pPr>
        <w:pStyle w:val="Reftext"/>
        <w:tabs>
          <w:tab w:val="clear" w:pos="1871"/>
          <w:tab w:val="left" w:pos="1985"/>
        </w:tabs>
        <w:ind w:left="1985" w:hanging="1985"/>
        <w:rPr>
          <w:bCs/>
          <w:szCs w:val="24"/>
        </w:rPr>
      </w:pPr>
      <w:del w:id="76" w:author="Chairman" w:date="2021-05-31T18:25:00Z">
        <w:r w:rsidRPr="00AD3D9C" w:rsidDel="00E9387A">
          <w:delText xml:space="preserve">Recommendation </w:delText>
        </w:r>
      </w:del>
      <w:r w:rsidRPr="00AD3D9C">
        <w:t xml:space="preserve">ITU-R </w:t>
      </w:r>
      <w:hyperlink r:id="rId10" w:history="1">
        <w:r w:rsidRPr="00613ECA">
          <w:rPr>
            <w:rStyle w:val="Hyperlink"/>
          </w:rPr>
          <w:t>M.493</w:t>
        </w:r>
      </w:hyperlink>
      <w:del w:id="77" w:author="Chairman" w:date="2021-05-31T18:25:00Z">
        <w:r w:rsidRPr="00AD3D9C" w:rsidDel="00E9387A">
          <w:delText>-15</w:delText>
        </w:r>
      </w:del>
      <w:r w:rsidRPr="00AD3D9C">
        <w:t>:</w:t>
      </w:r>
      <w:ins w:id="78" w:author="Chairman" w:date="2021-05-31T18:36:00Z">
        <w:r w:rsidRPr="00AD3D9C">
          <w:tab/>
        </w:r>
      </w:ins>
      <w:del w:id="79" w:author="Chairman" w:date="2021-05-31T18:36:00Z">
        <w:r w:rsidRPr="00AD3D9C" w:rsidDel="0027794F">
          <w:delText xml:space="preserve"> </w:delText>
        </w:r>
      </w:del>
      <w:r w:rsidRPr="00AD3D9C">
        <w:t>Digital selective-calling system for use in the maritime mobile service</w:t>
      </w:r>
    </w:p>
    <w:p w14:paraId="1F07D0CD" w14:textId="77777777" w:rsidR="00B605F8" w:rsidRPr="00AD3D9C" w:rsidRDefault="00B605F8" w:rsidP="00753CB4">
      <w:pPr>
        <w:pStyle w:val="Reftext"/>
        <w:tabs>
          <w:tab w:val="clear" w:pos="1871"/>
          <w:tab w:val="left" w:pos="1985"/>
        </w:tabs>
        <w:ind w:left="1985" w:hanging="1985"/>
        <w:rPr>
          <w:bCs/>
          <w:szCs w:val="24"/>
        </w:rPr>
      </w:pPr>
      <w:del w:id="80" w:author="Chairman" w:date="2021-05-31T18:25:00Z">
        <w:r w:rsidRPr="00AD3D9C" w:rsidDel="00E9387A">
          <w:delText xml:space="preserve">Recommendation </w:delText>
        </w:r>
      </w:del>
      <w:r w:rsidRPr="00AD3D9C">
        <w:t xml:space="preserve">ITU-R </w:t>
      </w:r>
      <w:hyperlink r:id="rId11" w:history="1">
        <w:r w:rsidRPr="00613ECA">
          <w:rPr>
            <w:rStyle w:val="Hyperlink"/>
          </w:rPr>
          <w:t>M.1080</w:t>
        </w:r>
      </w:hyperlink>
      <w:del w:id="81" w:author="Chairman" w:date="2021-05-31T18:25:00Z">
        <w:r w:rsidRPr="00AD3D9C" w:rsidDel="00E9387A">
          <w:delText>-0</w:delText>
        </w:r>
      </w:del>
      <w:r w:rsidRPr="00AD3D9C">
        <w:t>:</w:t>
      </w:r>
      <w:del w:id="82" w:author="Chairman" w:date="2021-05-31T18:36:00Z">
        <w:r w:rsidRPr="00AD3D9C" w:rsidDel="0027794F">
          <w:delText xml:space="preserve"> </w:delText>
        </w:r>
      </w:del>
      <w:ins w:id="83" w:author="Chairman" w:date="2021-05-31T18:36:00Z">
        <w:r w:rsidRPr="00AD3D9C">
          <w:tab/>
        </w:r>
      </w:ins>
      <w:r w:rsidRPr="00AD3D9C">
        <w:t>Digital selective calling system enhancement for multiple equipment installations</w:t>
      </w:r>
    </w:p>
    <w:p w14:paraId="09E20E16" w14:textId="77777777" w:rsidR="00B605F8" w:rsidRPr="00AD3D9C" w:rsidRDefault="00B605F8" w:rsidP="00753CB4">
      <w:pPr>
        <w:pStyle w:val="Reftext"/>
        <w:tabs>
          <w:tab w:val="clear" w:pos="1871"/>
          <w:tab w:val="left" w:pos="1985"/>
        </w:tabs>
        <w:ind w:left="1985" w:hanging="1985"/>
        <w:rPr>
          <w:ins w:id="84" w:author="Chairman" w:date="2021-05-31T18:54:00Z"/>
        </w:rPr>
      </w:pPr>
      <w:del w:id="85" w:author="Chairman" w:date="2021-05-31T18:25:00Z">
        <w:r w:rsidRPr="00AD3D9C" w:rsidDel="00E9387A">
          <w:lastRenderedPageBreak/>
          <w:delText xml:space="preserve">Recommendation </w:delText>
        </w:r>
      </w:del>
      <w:r w:rsidRPr="00AD3D9C">
        <w:t xml:space="preserve">ITU-R </w:t>
      </w:r>
      <w:hyperlink r:id="rId12" w:history="1">
        <w:r w:rsidRPr="00613ECA">
          <w:rPr>
            <w:rStyle w:val="Hyperlink"/>
          </w:rPr>
          <w:t>M.1371</w:t>
        </w:r>
      </w:hyperlink>
      <w:del w:id="86" w:author="Chairman" w:date="2021-06-01T15:29:00Z">
        <w:r w:rsidRPr="00AD3D9C" w:rsidDel="00613ECA">
          <w:delText>-5</w:delText>
        </w:r>
      </w:del>
      <w:r w:rsidRPr="00AD3D9C">
        <w:t>:</w:t>
      </w:r>
      <w:ins w:id="87" w:author="Chairman" w:date="2021-05-31T18:36:00Z">
        <w:r w:rsidRPr="00AD3D9C">
          <w:tab/>
        </w:r>
      </w:ins>
      <w:del w:id="88" w:author="Chairman" w:date="2021-05-31T18:36:00Z">
        <w:r w:rsidRPr="00AD3D9C" w:rsidDel="0027794F">
          <w:delText xml:space="preserve"> </w:delText>
        </w:r>
      </w:del>
      <w:r w:rsidRPr="00AD3D9C">
        <w:t>Technical characteristics for an automatic identification system using time-division multiple access in the VHF maritime mobile band</w:t>
      </w:r>
    </w:p>
    <w:p w14:paraId="40430BA7" w14:textId="77777777" w:rsidR="00B605F8" w:rsidRPr="00AD3D9C" w:rsidRDefault="00B605F8" w:rsidP="00753CB4">
      <w:pPr>
        <w:pStyle w:val="Reftext"/>
        <w:tabs>
          <w:tab w:val="clear" w:pos="1871"/>
          <w:tab w:val="left" w:pos="1985"/>
        </w:tabs>
        <w:ind w:left="1985" w:hanging="1985"/>
      </w:pPr>
      <w:ins w:id="89" w:author="Chairman" w:date="2021-05-31T18:54:00Z">
        <w:r w:rsidRPr="00AD3D9C">
          <w:t xml:space="preserve">ITU-R </w:t>
        </w:r>
      </w:ins>
      <w:r>
        <w:fldChar w:fldCharType="begin"/>
      </w:r>
      <w:r>
        <w:instrText xml:space="preserve"> HYPERLINK "https://www.itu.int/rec/R-REC-M.2135/en" </w:instrText>
      </w:r>
      <w:r>
        <w:fldChar w:fldCharType="separate"/>
      </w:r>
      <w:ins w:id="90" w:author="Chairman" w:date="2021-05-31T18:54:00Z">
        <w:r w:rsidRPr="00613ECA">
          <w:rPr>
            <w:rStyle w:val="Hyperlink"/>
          </w:rPr>
          <w:t>M.2135</w:t>
        </w:r>
      </w:ins>
      <w:r>
        <w:fldChar w:fldCharType="end"/>
      </w:r>
      <w:ins w:id="91" w:author="Chairman" w:date="2021-05-31T18:54:00Z">
        <w:r w:rsidRPr="00AD3D9C">
          <w:t>:</w:t>
        </w:r>
        <w:r w:rsidRPr="00AD3D9C">
          <w:tab/>
          <w:t>Technical characteristics of autonomous maritime radio devices operating in the frequency band 156-162.05 MHz</w:t>
        </w:r>
      </w:ins>
    </w:p>
    <w:p w14:paraId="6722DF35" w14:textId="77777777" w:rsidR="00B605F8" w:rsidRPr="002C2990" w:rsidRDefault="00B605F8" w:rsidP="00753CB4">
      <w:pPr>
        <w:pStyle w:val="Reftext"/>
        <w:tabs>
          <w:tab w:val="clear" w:pos="1871"/>
          <w:tab w:val="left" w:pos="1985"/>
        </w:tabs>
        <w:ind w:left="1985" w:hanging="1985"/>
        <w:rPr>
          <w:bCs/>
          <w:szCs w:val="24"/>
          <w:lang w:val="fr-FR"/>
        </w:rPr>
      </w:pPr>
      <w:del w:id="92" w:author="Chairman" w:date="2021-05-31T18:25:00Z">
        <w:r w:rsidRPr="002C2990" w:rsidDel="00E9387A">
          <w:rPr>
            <w:lang w:val="fr-FR"/>
          </w:rPr>
          <w:delText xml:space="preserve">Recommendation </w:delText>
        </w:r>
      </w:del>
      <w:r w:rsidRPr="002C2990">
        <w:rPr>
          <w:lang w:val="fr-FR"/>
        </w:rPr>
        <w:t xml:space="preserve">ITU-T </w:t>
      </w:r>
      <w:hyperlink r:id="rId13" w:history="1">
        <w:r w:rsidRPr="002C2990">
          <w:rPr>
            <w:rStyle w:val="Hyperlink"/>
            <w:lang w:val="fr-FR"/>
          </w:rPr>
          <w:t>E.217(02/19)</w:t>
        </w:r>
      </w:hyperlink>
      <w:r w:rsidRPr="002C2990">
        <w:rPr>
          <w:lang w:val="fr-FR"/>
        </w:rPr>
        <w:t>:</w:t>
      </w:r>
      <w:ins w:id="93" w:author="Chairman" w:date="2021-05-31T18:37:00Z">
        <w:r w:rsidRPr="002C2990">
          <w:rPr>
            <w:lang w:val="fr-FR"/>
          </w:rPr>
          <w:tab/>
        </w:r>
      </w:ins>
      <w:del w:id="94" w:author="Chairman" w:date="2021-05-31T18:37:00Z">
        <w:r w:rsidRPr="002C2990" w:rsidDel="0027794F">
          <w:rPr>
            <w:lang w:val="fr-FR"/>
          </w:rPr>
          <w:delText xml:space="preserve"> </w:delText>
        </w:r>
      </w:del>
      <w:r w:rsidRPr="002C2990">
        <w:rPr>
          <w:szCs w:val="24"/>
          <w:lang w:val="fr-FR"/>
        </w:rPr>
        <w:t>Maritime communications – Ship station identity</w:t>
      </w:r>
    </w:p>
    <w:p w14:paraId="3FD9D06B" w14:textId="77777777" w:rsidR="00B605F8" w:rsidRPr="00753CB4" w:rsidRDefault="00B605F8" w:rsidP="00753CB4">
      <w:pPr>
        <w:pStyle w:val="Reftext"/>
        <w:spacing w:before="240"/>
        <w:ind w:left="1985" w:hanging="1985"/>
        <w:rPr>
          <w:ins w:id="95" w:author="Chairman" w:date="2021-05-31T18:31:00Z"/>
          <w:i/>
          <w:iCs/>
        </w:rPr>
      </w:pPr>
      <w:ins w:id="96" w:author="Chairman" w:date="2021-05-31T18:31:00Z">
        <w:r w:rsidRPr="00753CB4">
          <w:rPr>
            <w:i/>
            <w:iCs/>
          </w:rPr>
          <w:t>Report</w:t>
        </w:r>
      </w:ins>
    </w:p>
    <w:p w14:paraId="221D5C62" w14:textId="77777777" w:rsidR="00B605F8" w:rsidRPr="00AD3D9C" w:rsidRDefault="00B605F8" w:rsidP="00753CB4">
      <w:pPr>
        <w:pStyle w:val="Reftext"/>
        <w:ind w:left="1985" w:hanging="1985"/>
      </w:pPr>
      <w:del w:id="97" w:author="Chairman" w:date="2021-05-31T18:31:00Z">
        <w:r w:rsidRPr="00AD3D9C" w:rsidDel="0027794F">
          <w:delText>Report</w:delText>
        </w:r>
      </w:del>
      <w:r w:rsidRPr="00AD3D9C">
        <w:t xml:space="preserve"> ITU-R </w:t>
      </w:r>
      <w:hyperlink r:id="rId14" w:history="1">
        <w:r w:rsidRPr="00613ECA">
          <w:rPr>
            <w:rStyle w:val="Hyperlink"/>
          </w:rPr>
          <w:t>M.2285</w:t>
        </w:r>
      </w:hyperlink>
      <w:r w:rsidRPr="00AD3D9C">
        <w:t>:</w:t>
      </w:r>
      <w:ins w:id="98" w:author="Chairman" w:date="2021-05-31T18:37:00Z">
        <w:r w:rsidRPr="00AD3D9C">
          <w:tab/>
        </w:r>
      </w:ins>
      <w:del w:id="99" w:author="Chairman" w:date="2021-05-31T18:37:00Z">
        <w:r w:rsidRPr="00AD3D9C" w:rsidDel="0027794F">
          <w:delText xml:space="preserve"> </w:delText>
        </w:r>
      </w:del>
      <w:r w:rsidRPr="00AD3D9C">
        <w:t>Maritime Survivor Locating Systems and Devices (Man Overboard systems) – An overview of systems and their mode of operation</w:t>
      </w:r>
    </w:p>
    <w:p w14:paraId="5B6DE854" w14:textId="77777777" w:rsidR="00B605F8" w:rsidRPr="00AD3D9C" w:rsidRDefault="00B605F8" w:rsidP="00AD3D9C">
      <w:pPr>
        <w:pStyle w:val="Reftext"/>
      </w:pPr>
      <w:del w:id="100" w:author="Chairman" w:date="2021-05-31T18:34:00Z">
        <w:r w:rsidRPr="00AD3D9C" w:rsidDel="0027794F">
          <w:delText>Resolution</w:delText>
        </w:r>
        <w:r w:rsidRPr="00AD3D9C" w:rsidDel="0027794F">
          <w:rPr>
            <w:b/>
          </w:rPr>
          <w:delText xml:space="preserve"> 344 (Rev.WRC-12</w:delText>
        </w:r>
        <w:r w:rsidRPr="00AD3D9C" w:rsidDel="0027794F">
          <w:delText>): Management of the maritime identity numbering resource</w:delText>
        </w:r>
      </w:del>
    </w:p>
    <w:p w14:paraId="2276B85B" w14:textId="77777777" w:rsidR="00B605F8" w:rsidRDefault="00B605F8">
      <w:pPr>
        <w:tabs>
          <w:tab w:val="clear" w:pos="1134"/>
          <w:tab w:val="clear" w:pos="1871"/>
          <w:tab w:val="clear" w:pos="2268"/>
        </w:tabs>
        <w:overflowPunct/>
        <w:autoSpaceDE/>
        <w:autoSpaceDN/>
        <w:adjustRightInd/>
        <w:spacing w:before="0"/>
        <w:rPr>
          <w:noProof/>
        </w:rPr>
      </w:pPr>
      <w:r>
        <w:rPr>
          <w:noProof/>
        </w:rPr>
        <w:br w:type="page"/>
      </w:r>
    </w:p>
    <w:p w14:paraId="3F8B4CBB" w14:textId="77777777" w:rsidR="00B605F8" w:rsidRPr="00AD3D9C" w:rsidRDefault="00B605F8" w:rsidP="00AD3D9C">
      <w:pPr>
        <w:pStyle w:val="Normalaftertitle"/>
        <w:rPr>
          <w:noProof/>
        </w:rPr>
      </w:pPr>
      <w:r w:rsidRPr="00AD3D9C">
        <w:rPr>
          <w:noProof/>
        </w:rPr>
        <w:lastRenderedPageBreak/>
        <w:t>The ITU Radiocommunication Assembly,</w:t>
      </w:r>
    </w:p>
    <w:p w14:paraId="5E0B7B52" w14:textId="77777777" w:rsidR="00B605F8" w:rsidRPr="00AD3D9C" w:rsidRDefault="00B605F8" w:rsidP="00AD3D9C">
      <w:pPr>
        <w:pStyle w:val="Call"/>
      </w:pPr>
      <w:r w:rsidRPr="00AD3D9C">
        <w:t>considering</w:t>
      </w:r>
    </w:p>
    <w:p w14:paraId="7986ED60" w14:textId="77777777" w:rsidR="00B605F8" w:rsidRPr="00AD3D9C" w:rsidRDefault="00B605F8" w:rsidP="00AD3D9C">
      <w:r w:rsidRPr="00AD3D9C">
        <w:rPr>
          <w:i/>
        </w:rPr>
        <w:t>a)</w:t>
      </w:r>
      <w:r w:rsidRPr="00AD3D9C">
        <w:tab/>
        <w:t>the need for structured identities for safety and telecommunication purposes in the maritime mobile service</w:t>
      </w:r>
      <w:ins w:id="101" w:author="Chairman" w:date="2021-05-31T18:38:00Z">
        <w:r w:rsidRPr="00AD3D9C">
          <w:t xml:space="preserve"> </w:t>
        </w:r>
      </w:ins>
      <w:ins w:id="102" w:author="Chairman" w:date="2021-05-31T18:39:00Z">
        <w:r w:rsidRPr="00AD3D9C">
          <w:t>(MMS)</w:t>
        </w:r>
      </w:ins>
      <w:r w:rsidRPr="00AD3D9C">
        <w:t>;</w:t>
      </w:r>
    </w:p>
    <w:p w14:paraId="484D6DFE" w14:textId="77777777" w:rsidR="00B605F8" w:rsidRPr="00AD3D9C" w:rsidRDefault="00B605F8" w:rsidP="00AD3D9C">
      <w:r w:rsidRPr="00AD3D9C">
        <w:rPr>
          <w:i/>
          <w:iCs/>
        </w:rPr>
        <w:t>b)</w:t>
      </w:r>
      <w:r w:rsidRPr="00AD3D9C">
        <w:tab/>
        <w:t xml:space="preserve">that the maritime identifier in the </w:t>
      </w:r>
      <w:del w:id="103" w:author="Chairman" w:date="2021-05-31T18:40:00Z">
        <w:r w:rsidRPr="00AD3D9C" w:rsidDel="00EC6317">
          <w:delText>maritime mobile service</w:delText>
        </w:r>
      </w:del>
      <w:ins w:id="104" w:author="Chairman" w:date="2021-05-31T18:40:00Z">
        <w:r w:rsidRPr="00AD3D9C">
          <w:t>MMS</w:t>
        </w:r>
      </w:ins>
      <w:r w:rsidRPr="00AD3D9C">
        <w:t xml:space="preserve"> is based on a 9-digit structure;</w:t>
      </w:r>
    </w:p>
    <w:p w14:paraId="5D817553" w14:textId="77777777" w:rsidR="00B605F8" w:rsidRPr="00AD3D9C" w:rsidRDefault="00B605F8" w:rsidP="00AD3D9C">
      <w:r w:rsidRPr="00AD3D9C">
        <w:rPr>
          <w:i/>
          <w:iCs/>
        </w:rPr>
        <w:t>c)</w:t>
      </w:r>
      <w:r w:rsidRPr="00AD3D9C">
        <w:tab/>
        <w:t xml:space="preserve">that the maritime mobile service identity (MMSI) is one type of 9-digit identifier; </w:t>
      </w:r>
    </w:p>
    <w:p w14:paraId="4A7ED901" w14:textId="77777777" w:rsidR="00B605F8" w:rsidRPr="00AD3D9C" w:rsidRDefault="00B605F8" w:rsidP="00AD3D9C">
      <w:r w:rsidRPr="00AD3D9C">
        <w:rPr>
          <w:i/>
          <w:iCs/>
        </w:rPr>
        <w:t>d)</w:t>
      </w:r>
      <w:r w:rsidRPr="00AD3D9C">
        <w:tab/>
        <w:t>that the identities designated for devices for special purposes consist of a second type of 9</w:t>
      </w:r>
      <w:r w:rsidRPr="00AD3D9C">
        <w:noBreakHyphen/>
        <w:t>digit identifier;</w:t>
      </w:r>
    </w:p>
    <w:p w14:paraId="7F57CBC2" w14:textId="77777777" w:rsidR="00B605F8" w:rsidRPr="00AD3D9C" w:rsidRDefault="00B605F8" w:rsidP="00AD3D9C">
      <w:r w:rsidRPr="00AD3D9C">
        <w:rPr>
          <w:i/>
        </w:rPr>
        <w:t>e)</w:t>
      </w:r>
      <w:r w:rsidRPr="00AD3D9C">
        <w:tab/>
        <w:t>that the unique identity assigned to stations indicated in Annex 1 to this Recommendation should be the MMSI;</w:t>
      </w:r>
    </w:p>
    <w:p w14:paraId="6630CDDB" w14:textId="77777777" w:rsidR="00B605F8" w:rsidRPr="00AD3D9C" w:rsidRDefault="00B605F8" w:rsidP="00AD3D9C">
      <w:r w:rsidRPr="00AD3D9C">
        <w:rPr>
          <w:i/>
          <w:iCs/>
        </w:rPr>
        <w:t>f)</w:t>
      </w:r>
      <w:r w:rsidRPr="00AD3D9C">
        <w:tab/>
        <w:t>that the identities used for other maritime devices for special purposes indicated in Annex 2 to this Recommendation are not necessarily unique and are not MMSI assignments;</w:t>
      </w:r>
    </w:p>
    <w:p w14:paraId="7956387A" w14:textId="77777777" w:rsidR="00B605F8" w:rsidRPr="00AD3D9C" w:rsidRDefault="00B605F8" w:rsidP="00AD3D9C">
      <w:r w:rsidRPr="00AD3D9C">
        <w:rPr>
          <w:i/>
        </w:rPr>
        <w:t>g)</w:t>
      </w:r>
      <w:r w:rsidRPr="00AD3D9C">
        <w:tab/>
        <w:t>the need for all maritime identities to be usable with automated radiocommunication systems;</w:t>
      </w:r>
    </w:p>
    <w:p w14:paraId="7BC18C10" w14:textId="77777777" w:rsidR="00B605F8" w:rsidRPr="00AD3D9C" w:rsidRDefault="00B605F8" w:rsidP="00AD3D9C">
      <w:r w:rsidRPr="00AD3D9C">
        <w:rPr>
          <w:i/>
        </w:rPr>
        <w:t>h)</w:t>
      </w:r>
      <w:r w:rsidRPr="00AD3D9C">
        <w:tab/>
        <w:t>that the identities assigned to ship stations, coast stations, aircraft participating in search and rescue operations and other safety-related communications, aids to navigation, craft associated with a parent ship, and used for establishing group calls should be of a similar nature;</w:t>
      </w:r>
    </w:p>
    <w:p w14:paraId="4B2749CF" w14:textId="77777777" w:rsidR="00B605F8" w:rsidRPr="00AD3D9C" w:rsidRDefault="00B605F8" w:rsidP="00AD3D9C">
      <w:r w:rsidRPr="00AD3D9C">
        <w:rPr>
          <w:i/>
        </w:rPr>
        <w:t>i)</w:t>
      </w:r>
      <w:r w:rsidRPr="00AD3D9C">
        <w:tab/>
        <w:t>that it is possible to use the MMSI to establish a telephone call to a ship after routing through the public switched networks to an appropriate coast station;</w:t>
      </w:r>
    </w:p>
    <w:p w14:paraId="3D4757C0" w14:textId="77777777" w:rsidR="00B605F8" w:rsidRPr="00AD3D9C" w:rsidRDefault="00B605F8" w:rsidP="00AD3D9C">
      <w:r w:rsidRPr="00AD3D9C">
        <w:rPr>
          <w:i/>
        </w:rPr>
        <w:t>j)</w:t>
      </w:r>
      <w:r w:rsidRPr="00AD3D9C">
        <w:tab/>
        <w:t>that mobile-satellite systems enable the maritime community to participate in or interwork with international public correspondence telecommunication systems on a fully automatic basis, utilizing the identities, naming and addressing scheme;</w:t>
      </w:r>
    </w:p>
    <w:p w14:paraId="74FE3A83" w14:textId="77777777" w:rsidR="00B605F8" w:rsidRPr="00AD3D9C" w:rsidRDefault="00B605F8" w:rsidP="00AD3D9C">
      <w:r w:rsidRPr="00AD3D9C">
        <w:rPr>
          <w:i/>
        </w:rPr>
        <w:t>k)</w:t>
      </w:r>
      <w:r w:rsidRPr="00AD3D9C">
        <w:tab/>
        <w:t>that the numbering scheme specified for existing generations of mobile-satellite systems participating in the global maritime distress and safety system (GMDSS) is compatible with the international public correspondence service,</w:t>
      </w:r>
    </w:p>
    <w:p w14:paraId="5817A4A8" w14:textId="77777777" w:rsidR="00B605F8" w:rsidRPr="00AD3D9C" w:rsidRDefault="00B605F8" w:rsidP="00AD3D9C">
      <w:pPr>
        <w:pStyle w:val="Call"/>
      </w:pPr>
      <w:r w:rsidRPr="00AD3D9C">
        <w:t>recommends</w:t>
      </w:r>
    </w:p>
    <w:p w14:paraId="1E149E9E" w14:textId="77777777" w:rsidR="00B605F8" w:rsidRPr="00AD3D9C" w:rsidRDefault="00B605F8" w:rsidP="00AD3D9C">
      <w:r w:rsidRPr="00F009CE">
        <w:t>1</w:t>
      </w:r>
      <w:r w:rsidRPr="00AD3D9C">
        <w:tab/>
        <w:t xml:space="preserve">that ships complying with the International Convention for the Safety of Life at Sea, 1974, as amended, and other ships equipped with automated radiocommunication systems, including automatic identification system (AIS), digital selective calling (DSC), and/or carrying alerting devices of the GMDSS should be assigned maritime mobile service identities in accordance with Annex </w:t>
      </w:r>
      <w:r w:rsidRPr="00AD3D9C">
        <w:rPr>
          <w:bCs/>
        </w:rPr>
        <w:t>1</w:t>
      </w:r>
      <w:r w:rsidRPr="00AD3D9C">
        <w:t xml:space="preserve"> to this Recommendation;</w:t>
      </w:r>
    </w:p>
    <w:p w14:paraId="1815E838" w14:textId="77777777" w:rsidR="00B605F8" w:rsidRPr="00AD3D9C" w:rsidRDefault="00B605F8" w:rsidP="00AD3D9C">
      <w:r w:rsidRPr="00F009CE">
        <w:t>2</w:t>
      </w:r>
      <w:r w:rsidRPr="00AD3D9C">
        <w:tab/>
        <w:t>that maritime identities used for other maritime devices for special purposes should be assigned as specified in Annex 2;</w:t>
      </w:r>
    </w:p>
    <w:p w14:paraId="1B7A7780" w14:textId="77777777" w:rsidR="00B605F8" w:rsidRPr="00AD3D9C" w:rsidRDefault="00B605F8" w:rsidP="00AD3D9C">
      <w:pPr>
        <w:keepNext/>
        <w:keepLines/>
      </w:pPr>
      <w:r w:rsidRPr="00F009CE">
        <w:rPr>
          <w:bCs/>
        </w:rPr>
        <w:lastRenderedPageBreak/>
        <w:t>3</w:t>
      </w:r>
      <w:r w:rsidRPr="00AD3D9C">
        <w:tab/>
        <w:t xml:space="preserve">that ship stations, including handheld VHF transceivers with DSC and </w:t>
      </w:r>
      <w:ins w:id="105" w:author="Chairman" w:date="2021-05-31T18:40:00Z">
        <w:r w:rsidRPr="00AD3D9C">
          <w:t xml:space="preserve">integrated </w:t>
        </w:r>
      </w:ins>
      <w:r w:rsidRPr="00AD3D9C">
        <w:t>global navigation satellite system (GNSS)</w:t>
      </w:r>
      <w:ins w:id="106" w:author="Chairman" w:date="2021-05-31T18:41:00Z">
        <w:r w:rsidRPr="00AD3D9C">
          <w:t xml:space="preserve"> receiver</w:t>
        </w:r>
      </w:ins>
      <w:r w:rsidRPr="00AD3D9C">
        <w:t>, coast stations, and aircraft participating in search and rescue operations using digital selective calling equipment in accordance with Recommendation ITU-R M.493 should use their 9-digit numerical identities transmitted as a 10-digit address/self-identity, normally with a digit 0 added at the end of the identity (see also Recommendation ITU-R M.1080);</w:t>
      </w:r>
    </w:p>
    <w:p w14:paraId="44472418" w14:textId="77777777" w:rsidR="00B605F8" w:rsidRPr="00AD3D9C" w:rsidRDefault="00B605F8" w:rsidP="00AD3D9C">
      <w:r w:rsidRPr="00F009CE">
        <w:rPr>
          <w:bCs/>
        </w:rPr>
        <w:t>4</w:t>
      </w:r>
      <w:r w:rsidRPr="00AD3D9C">
        <w:tab/>
        <w:t xml:space="preserve">that ship stations, coast stations, and non-shipborne stations using AIS equipment </w:t>
      </w:r>
      <w:ins w:id="107" w:author="USA 2021-11" w:date="2021-08-17T12:32:00Z">
        <w:r w:rsidRPr="003E31A1">
          <w:rPr>
            <w:highlight w:val="cyan"/>
          </w:rPr>
          <w:t xml:space="preserve">should use their 9-digit numerical </w:t>
        </w:r>
        <w:r w:rsidRPr="001207E9">
          <w:rPr>
            <w:highlight w:val="cyan"/>
          </w:rPr>
          <w:t xml:space="preserve">identities </w:t>
        </w:r>
      </w:ins>
      <w:r w:rsidRPr="001207E9">
        <w:rPr>
          <w:highlight w:val="cyan"/>
        </w:rPr>
        <w:t>in accordance with Recommendation ITU-R M.1371</w:t>
      </w:r>
      <w:del w:id="108" w:author="USA 2021-11" w:date="2021-08-17T12:32:00Z">
        <w:r w:rsidRPr="00AD3D9C" w:rsidDel="00753CB4">
          <w:delText xml:space="preserve"> </w:delText>
        </w:r>
        <w:r w:rsidRPr="003E31A1" w:rsidDel="00753CB4">
          <w:rPr>
            <w:highlight w:val="cyan"/>
            <w:rPrChange w:id="109" w:author="USA 2021-11" w:date="2021-08-18T11:21:00Z">
              <w:rPr/>
            </w:rPrChange>
          </w:rPr>
          <w:delText>should use their 9-digit numerical identities</w:delText>
        </w:r>
      </w:del>
      <w:r w:rsidRPr="00AD3D9C">
        <w:t>;</w:t>
      </w:r>
    </w:p>
    <w:p w14:paraId="78408834" w14:textId="77777777" w:rsidR="00B605F8" w:rsidRPr="00AD3D9C" w:rsidRDefault="00B605F8" w:rsidP="00AD3D9C">
      <w:r w:rsidRPr="00F009CE">
        <w:rPr>
          <w:bCs/>
        </w:rPr>
        <w:t>5</w:t>
      </w:r>
      <w:r w:rsidRPr="00AD3D9C">
        <w:tab/>
        <w:t>for the purpose of ensuring compatibility with the GMDSS, the numbers, names and addresses of ship earth stations participating in international telecommunication services should be made readily available to all authorized entities by the telecommunication service providers concerned;</w:t>
      </w:r>
    </w:p>
    <w:p w14:paraId="5EB62AC6" w14:textId="77777777" w:rsidR="00B605F8" w:rsidRPr="00AD3D9C" w:rsidRDefault="00B605F8" w:rsidP="00AD3D9C">
      <w:r w:rsidRPr="00F009CE">
        <w:rPr>
          <w:bCs/>
        </w:rPr>
        <w:t>6</w:t>
      </w:r>
      <w:r w:rsidRPr="00AD3D9C">
        <w:rPr>
          <w:b/>
        </w:rPr>
        <w:tab/>
      </w:r>
      <w:r w:rsidRPr="00AD3D9C">
        <w:t xml:space="preserve">that the guidance given in Annex </w:t>
      </w:r>
      <w:r w:rsidRPr="00AD3D9C">
        <w:rPr>
          <w:bCs/>
        </w:rPr>
        <w:t xml:space="preserve">3 </w:t>
      </w:r>
      <w:r w:rsidRPr="00AD3D9C">
        <w:t>to this Recommendation should be consulted for the assignment, management and conservation of identities in the maritime mobile service.</w:t>
      </w:r>
    </w:p>
    <w:p w14:paraId="0D93DFC0" w14:textId="77777777" w:rsidR="00B605F8" w:rsidRPr="00AD3D9C" w:rsidRDefault="00B605F8" w:rsidP="00AD3D9C"/>
    <w:p w14:paraId="7CFB78DA" w14:textId="77777777" w:rsidR="00B605F8" w:rsidRPr="00AD3D9C" w:rsidRDefault="00B605F8" w:rsidP="00AD3D9C"/>
    <w:p w14:paraId="56583490" w14:textId="77777777" w:rsidR="00B605F8" w:rsidRPr="00AD3D9C" w:rsidRDefault="00B605F8">
      <w:pPr>
        <w:tabs>
          <w:tab w:val="clear" w:pos="1134"/>
          <w:tab w:val="clear" w:pos="1871"/>
          <w:tab w:val="clear" w:pos="2268"/>
        </w:tabs>
        <w:overflowPunct/>
        <w:autoSpaceDE/>
        <w:autoSpaceDN/>
        <w:adjustRightInd/>
        <w:spacing w:before="0"/>
        <w:rPr>
          <w:b/>
          <w:sz w:val="28"/>
        </w:rPr>
      </w:pPr>
      <w:r w:rsidRPr="00AD3D9C">
        <w:br w:type="page"/>
      </w:r>
    </w:p>
    <w:p w14:paraId="10E54B69" w14:textId="77777777" w:rsidR="00B605F8" w:rsidRPr="00AD3D9C" w:rsidRDefault="00B605F8" w:rsidP="00AD3D9C">
      <w:pPr>
        <w:pStyle w:val="AnnexNoTitle"/>
        <w:rPr>
          <w:lang w:val="en-GB"/>
        </w:rPr>
      </w:pPr>
      <w:r w:rsidRPr="00AD3D9C">
        <w:rPr>
          <w:lang w:val="en-GB"/>
        </w:rPr>
        <w:lastRenderedPageBreak/>
        <w:t>Annex 1</w:t>
      </w:r>
      <w:r w:rsidRPr="00AD3D9C">
        <w:rPr>
          <w:lang w:val="en-GB"/>
        </w:rPr>
        <w:br/>
      </w:r>
      <w:r w:rsidRPr="00AD3D9C">
        <w:rPr>
          <w:lang w:val="en-GB"/>
        </w:rPr>
        <w:br/>
        <w:t>Maritime mobile service identities</w:t>
      </w:r>
    </w:p>
    <w:p w14:paraId="478ABF7B" w14:textId="77777777" w:rsidR="00B605F8" w:rsidRPr="00AD3D9C" w:rsidRDefault="00B605F8" w:rsidP="00AD3D9C">
      <w:pPr>
        <w:pStyle w:val="Section1"/>
      </w:pPr>
      <w:r w:rsidRPr="00AD3D9C">
        <w:t>Section 1</w:t>
      </w:r>
      <w:r w:rsidRPr="00AD3D9C">
        <w:br/>
      </w:r>
      <w:r w:rsidRPr="00AD3D9C">
        <w:br/>
        <w:t xml:space="preserve">Assignment of identification to ship station </w:t>
      </w:r>
    </w:p>
    <w:p w14:paraId="30E09E56" w14:textId="77777777" w:rsidR="00B605F8" w:rsidRPr="00AD3D9C" w:rsidRDefault="00B605F8" w:rsidP="00AD3D9C">
      <w:pPr>
        <w:spacing w:before="320"/>
      </w:pPr>
      <w:r w:rsidRPr="00AD3D9C">
        <w:rPr>
          <w:b/>
          <w:bCs/>
        </w:rPr>
        <w:t>1</w:t>
      </w:r>
      <w:r w:rsidRPr="00AD3D9C">
        <w:tab/>
        <w:t>Ships participating in the maritime radio services mentioned in recommends 1 should be assigned a nine digit unique ship station identity in the format M</w:t>
      </w:r>
      <w:r w:rsidRPr="00AD3D9C">
        <w:rPr>
          <w:vertAlign w:val="subscript"/>
        </w:rPr>
        <w:t>1</w:t>
      </w:r>
      <w:r w:rsidRPr="00AD3D9C">
        <w:t>I</w:t>
      </w:r>
      <w:r w:rsidRPr="00AD3D9C">
        <w:rPr>
          <w:vertAlign w:val="subscript"/>
        </w:rPr>
        <w:t>2</w:t>
      </w:r>
      <w:r w:rsidRPr="00AD3D9C">
        <w:t>D</w:t>
      </w:r>
      <w:r w:rsidRPr="00AD3D9C">
        <w:rPr>
          <w:vertAlign w:val="subscript"/>
        </w:rPr>
        <w:t>3</w:t>
      </w:r>
      <w:r w:rsidRPr="00AD3D9C">
        <w:t>X</w:t>
      </w:r>
      <w:r w:rsidRPr="00AD3D9C">
        <w:rPr>
          <w:vertAlign w:val="subscript"/>
        </w:rPr>
        <w:t>4</w:t>
      </w:r>
      <w:r w:rsidRPr="00AD3D9C">
        <w:t>X</w:t>
      </w:r>
      <w:r w:rsidRPr="00AD3D9C">
        <w:rPr>
          <w:vertAlign w:val="subscript"/>
        </w:rPr>
        <w:t>5</w:t>
      </w:r>
      <w:r w:rsidRPr="00AD3D9C">
        <w:t>X</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r w:rsidRPr="00AD3D9C">
        <w:t xml:space="preserve"> where in the first three digits represent the maritime identification digits (MID) and X is any figure from 0 to 9. The MID </w:t>
      </w:r>
      <w:r w:rsidRPr="00AD3D9C">
        <w:rPr>
          <w:rFonts w:eastAsia="Batang"/>
        </w:rPr>
        <w:t>denotes the administration having jurisdiction over the ship station so identified</w:t>
      </w:r>
      <w:r w:rsidRPr="00AD3D9C">
        <w:t>.</w:t>
      </w:r>
    </w:p>
    <w:p w14:paraId="34271C1D" w14:textId="77777777" w:rsidR="00B605F8" w:rsidRPr="00AD3D9C" w:rsidRDefault="00B605F8" w:rsidP="00AD3D9C">
      <w:r w:rsidRPr="00AD3D9C">
        <w:rPr>
          <w:b/>
        </w:rPr>
        <w:t>2</w:t>
      </w:r>
      <w:r w:rsidRPr="00AD3D9C">
        <w:tab/>
        <w:t>Restrictions may apply with respect to the maximum number of digits, which can be transmitted on some national telex and/or telephone networks for the purpose of ship station identification.</w:t>
      </w:r>
    </w:p>
    <w:p w14:paraId="5B6E5A54" w14:textId="77777777" w:rsidR="00B605F8" w:rsidRPr="00AD3D9C" w:rsidRDefault="00B605F8" w:rsidP="00AD3D9C">
      <w:pPr>
        <w:keepNext/>
        <w:keepLines/>
        <w:tabs>
          <w:tab w:val="left" w:pos="1843"/>
        </w:tabs>
      </w:pPr>
      <w:r w:rsidRPr="00AD3D9C">
        <w:rPr>
          <w:b/>
        </w:rPr>
        <w:t>3</w:t>
      </w:r>
      <w:r w:rsidRPr="00AD3D9C">
        <w:tab/>
        <w:t xml:space="preserve">The maximum number of digits that could be transmitted over the national networks of many countries for the purpose of determining ship station identity was six. The digits carried on the network to represent the ship station identity are referred to as the «ship station number» in this text and in the relevant ITU-R Recommendations. </w:t>
      </w:r>
    </w:p>
    <w:p w14:paraId="338C2188" w14:textId="77777777" w:rsidR="00B605F8" w:rsidRPr="00AD3D9C" w:rsidRDefault="00B605F8" w:rsidP="00AD3D9C">
      <w:pPr>
        <w:keepNext/>
        <w:keepLines/>
        <w:tabs>
          <w:tab w:val="left" w:pos="1843"/>
        </w:tabs>
      </w:pPr>
      <w:r w:rsidRPr="00AD3D9C">
        <w:rPr>
          <w:b/>
        </w:rPr>
        <w:t>4</w:t>
      </w:r>
      <w:r w:rsidRPr="00AD3D9C">
        <w:tab/>
        <w:t>Group ship station call identities for calling simultaneously more than one ship are formed as follows:</w:t>
      </w:r>
    </w:p>
    <w:p w14:paraId="21EF3028" w14:textId="77777777" w:rsidR="00B605F8" w:rsidRPr="00AD3D9C" w:rsidRDefault="00B605F8" w:rsidP="00AD3D9C">
      <w:pPr>
        <w:tabs>
          <w:tab w:val="center" w:pos="4820"/>
          <w:tab w:val="right" w:pos="9639"/>
        </w:tabs>
        <w:spacing w:after="120"/>
        <w:jc w:val="center"/>
        <w:rPr>
          <w:color w:val="000000"/>
        </w:rPr>
      </w:pPr>
      <w:r w:rsidRPr="00AD3D9C">
        <w:t>0</w:t>
      </w:r>
      <w:r w:rsidRPr="00AD3D9C">
        <w:rPr>
          <w:vertAlign w:val="subscript"/>
        </w:rPr>
        <w:t>1</w:t>
      </w:r>
      <w:r w:rsidRPr="00AD3D9C">
        <w:t>M</w:t>
      </w:r>
      <w:r w:rsidRPr="00AD3D9C">
        <w:rPr>
          <w:vertAlign w:val="subscript"/>
        </w:rPr>
        <w:t>2</w:t>
      </w:r>
      <w:r w:rsidRPr="00AD3D9C">
        <w:t>I</w:t>
      </w:r>
      <w:r w:rsidRPr="00AD3D9C">
        <w:rPr>
          <w:vertAlign w:val="subscript"/>
        </w:rPr>
        <w:t>3</w:t>
      </w:r>
      <w:r w:rsidRPr="00AD3D9C">
        <w:t>D</w:t>
      </w:r>
      <w:r w:rsidRPr="00AD3D9C">
        <w:rPr>
          <w:vertAlign w:val="subscript"/>
        </w:rPr>
        <w:t>4</w:t>
      </w:r>
      <w:r w:rsidRPr="00AD3D9C">
        <w:t>X</w:t>
      </w:r>
      <w:r w:rsidRPr="00AD3D9C">
        <w:rPr>
          <w:vertAlign w:val="subscript"/>
        </w:rPr>
        <w:t>5</w:t>
      </w:r>
      <w:r w:rsidRPr="00AD3D9C">
        <w:t>X</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p>
    <w:p w14:paraId="70172886" w14:textId="77777777" w:rsidR="00B605F8" w:rsidRPr="00AD3D9C" w:rsidRDefault="00B605F8" w:rsidP="00AD3D9C">
      <w:r w:rsidRPr="00AD3D9C">
        <w:t>where the first figure is zero and X is any figure from 0 to 9. The MID represents only the territory or geographical area of the administration assigning the group ship station call identity and does not therefore prevent group calls to fleets containing more than one ship nationality.</w:t>
      </w:r>
    </w:p>
    <w:p w14:paraId="437A8D26" w14:textId="77777777" w:rsidR="00B605F8" w:rsidRPr="00AD3D9C" w:rsidRDefault="00B605F8" w:rsidP="00AD3D9C">
      <w:pPr>
        <w:tabs>
          <w:tab w:val="left" w:pos="1843"/>
        </w:tabs>
      </w:pPr>
      <w:r w:rsidRPr="00AD3D9C">
        <w:rPr>
          <w:b/>
        </w:rPr>
        <w:t>5</w:t>
      </w:r>
      <w:r w:rsidRPr="00AD3D9C">
        <w:tab/>
        <w:t xml:space="preserve">With the evolution of global mobile-satellite systems, ships' earth stations are able to participate in international public correspondence telecommunication services. Ship earth stations having this functionality may be assigned international telecommunication numbers that have no direct correspondence with the ship station MMSI. Those authorized to assign the numbers, names and addresses associated with such ship earth stations should maintain a record of the </w:t>
      </w:r>
      <w:del w:id="110" w:author="USA 2021-11" w:date="2021-08-18T11:48:00Z">
        <w:r w:rsidRPr="001207E9" w:rsidDel="001207E9">
          <w:rPr>
            <w:highlight w:val="cyan"/>
            <w:rPrChange w:id="111" w:author="USA 2021-11" w:date="2021-08-18T11:48:00Z">
              <w:rPr/>
            </w:rPrChange>
          </w:rPr>
          <w:delText>cross reference</w:delText>
        </w:r>
      </w:del>
      <w:ins w:id="112" w:author="USA 2021-11" w:date="2021-08-18T11:48:00Z">
        <w:r w:rsidRPr="001207E9">
          <w:rPr>
            <w:highlight w:val="cyan"/>
            <w:rPrChange w:id="113" w:author="USA 2021-11" w:date="2021-08-18T11:48:00Z">
              <w:rPr/>
            </w:rPrChange>
          </w:rPr>
          <w:t>cross-reference</w:t>
        </w:r>
      </w:ins>
      <w:r w:rsidRPr="00AD3D9C">
        <w:t xml:space="preserve"> relationships with the MMSI, for example in an appropriate database. For the purposes of GMDSS the details of these relationships should be made available to authorized entities such as but not limited to the rescue coordination centres (RCCs)</w:t>
      </w:r>
      <w:r w:rsidRPr="00AD3D9C">
        <w:rPr>
          <w:position w:val="6"/>
          <w:sz w:val="18"/>
        </w:rPr>
        <w:footnoteReference w:id="2"/>
      </w:r>
      <w:r w:rsidRPr="00AD3D9C">
        <w:t>. Such availability should be on an automatic basis, 24 hours per day 365 days per year.</w:t>
      </w:r>
    </w:p>
    <w:p w14:paraId="4F85B702" w14:textId="77777777" w:rsidR="00B605F8" w:rsidRPr="00AD3D9C" w:rsidRDefault="00B605F8" w:rsidP="00AD3D9C">
      <w:pPr>
        <w:tabs>
          <w:tab w:val="left" w:pos="1843"/>
        </w:tabs>
      </w:pPr>
    </w:p>
    <w:p w14:paraId="57CA9726" w14:textId="77777777" w:rsidR="00B605F8" w:rsidRPr="00AD3D9C" w:rsidRDefault="00B605F8" w:rsidP="00AD3D9C">
      <w:pPr>
        <w:tabs>
          <w:tab w:val="left" w:pos="1843"/>
        </w:tabs>
      </w:pPr>
    </w:p>
    <w:p w14:paraId="12157B54" w14:textId="77777777" w:rsidR="00B605F8" w:rsidRDefault="00B605F8">
      <w:pPr>
        <w:tabs>
          <w:tab w:val="clear" w:pos="1134"/>
          <w:tab w:val="clear" w:pos="1871"/>
          <w:tab w:val="clear" w:pos="2268"/>
        </w:tabs>
        <w:overflowPunct/>
        <w:autoSpaceDE/>
        <w:autoSpaceDN/>
        <w:adjustRightInd/>
        <w:spacing w:before="0"/>
        <w:rPr>
          <w:b/>
        </w:rPr>
      </w:pPr>
      <w:r>
        <w:br w:type="page"/>
      </w:r>
    </w:p>
    <w:p w14:paraId="5D28F5EB" w14:textId="77777777" w:rsidR="00B605F8" w:rsidRPr="00AD3D9C" w:rsidRDefault="00B605F8" w:rsidP="00AD3D9C">
      <w:pPr>
        <w:pStyle w:val="Section1"/>
      </w:pPr>
      <w:r w:rsidRPr="00AD3D9C">
        <w:lastRenderedPageBreak/>
        <w:t>Section 2</w:t>
      </w:r>
      <w:r w:rsidRPr="00AD3D9C">
        <w:br/>
      </w:r>
      <w:r w:rsidRPr="00AD3D9C">
        <w:br/>
        <w:t>Assignment of identification to coast station</w:t>
      </w:r>
    </w:p>
    <w:p w14:paraId="076F1F40" w14:textId="77777777" w:rsidR="00B605F8" w:rsidRPr="00AD3D9C" w:rsidRDefault="00B605F8" w:rsidP="00AD3D9C">
      <w:pPr>
        <w:spacing w:before="320"/>
      </w:pPr>
      <w:r w:rsidRPr="00AD3D9C">
        <w:rPr>
          <w:b/>
          <w:bCs/>
        </w:rPr>
        <w:t>1</w:t>
      </w:r>
      <w:r w:rsidRPr="00AD3D9C">
        <w:tab/>
        <w:t xml:space="preserve">Coast stations and other stations on land participating in the maritime radio services mentioned in </w:t>
      </w:r>
      <w:r w:rsidRPr="00AD3D9C">
        <w:rPr>
          <w:i/>
          <w:iCs/>
        </w:rPr>
        <w:t>recommends</w:t>
      </w:r>
      <w:r w:rsidRPr="00AD3D9C">
        <w:t xml:space="preserve"> 3 should be assigned a nine-digit unique coast station identity in the format 0</w:t>
      </w:r>
      <w:r w:rsidRPr="00AD3D9C">
        <w:rPr>
          <w:vertAlign w:val="subscript"/>
        </w:rPr>
        <w:t>1</w:t>
      </w:r>
      <w:r w:rsidRPr="00AD3D9C">
        <w:t>0</w:t>
      </w:r>
      <w:r w:rsidRPr="00AD3D9C">
        <w:rPr>
          <w:vertAlign w:val="subscript"/>
        </w:rPr>
        <w:t>2</w:t>
      </w:r>
      <w:r w:rsidRPr="00AD3D9C">
        <w:t>M</w:t>
      </w:r>
      <w:r w:rsidRPr="00AD3D9C">
        <w:rPr>
          <w:vertAlign w:val="subscript"/>
        </w:rPr>
        <w:t>3</w:t>
      </w:r>
      <w:r w:rsidRPr="00AD3D9C">
        <w:t>I</w:t>
      </w:r>
      <w:r w:rsidRPr="00AD3D9C">
        <w:rPr>
          <w:vertAlign w:val="subscript"/>
        </w:rPr>
        <w:t>4</w:t>
      </w:r>
      <w:r w:rsidRPr="00AD3D9C">
        <w:t>D</w:t>
      </w:r>
      <w:r w:rsidRPr="00AD3D9C">
        <w:rPr>
          <w:vertAlign w:val="subscript"/>
        </w:rPr>
        <w:t>5</w:t>
      </w:r>
      <w:r w:rsidRPr="00AD3D9C">
        <w:t>X</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r w:rsidRPr="00AD3D9C">
        <w:t xml:space="preserve"> where the digits 3, 4 and 5 represent the MID and X is any figure from 0 to 9. </w:t>
      </w:r>
      <w:r w:rsidRPr="00AD3D9C">
        <w:rPr>
          <w:color w:val="000000"/>
        </w:rPr>
        <w:t>The MID reflects the administration having jurisdiction over the coast station or coast earth station</w:t>
      </w:r>
      <w:r w:rsidRPr="00AD3D9C">
        <w:t>.</w:t>
      </w:r>
    </w:p>
    <w:p w14:paraId="4D0E9CC9" w14:textId="77777777" w:rsidR="00B605F8" w:rsidRPr="00AD3D9C" w:rsidRDefault="00B605F8" w:rsidP="00AD3D9C">
      <w:r w:rsidRPr="00AD3D9C">
        <w:rPr>
          <w:b/>
          <w:bCs/>
        </w:rPr>
        <w:t>2</w:t>
      </w:r>
      <w:r w:rsidRPr="00AD3D9C">
        <w:tab/>
        <w:t>As the number of coast stations decreases in many countries, an administration may wish to assign MMSI of the format above to harbour radio stations, pilot stations, system identities and other stations participating in the maritime radio services. The stations concerned should be located on land or on an island in order to use the 00MIDXXXX format.</w:t>
      </w:r>
    </w:p>
    <w:p w14:paraId="44A1B03F" w14:textId="77777777" w:rsidR="00B605F8" w:rsidRPr="00AD3D9C" w:rsidRDefault="00B605F8" w:rsidP="00AD3D9C">
      <w:r w:rsidRPr="00AD3D9C">
        <w:rPr>
          <w:b/>
        </w:rPr>
        <w:t>3</w:t>
      </w:r>
      <w:r w:rsidRPr="00AD3D9C">
        <w:tab/>
        <w:t xml:space="preserve">The administration may use the sixth digit to further differentiate between certain specific uses of this class of MMSI, as shown in the example applications below: </w:t>
      </w:r>
    </w:p>
    <w:p w14:paraId="09F349F1" w14:textId="77777777" w:rsidR="00B605F8" w:rsidRPr="00AD3D9C" w:rsidRDefault="00B605F8" w:rsidP="00AD3D9C">
      <w:pPr>
        <w:pStyle w:val="enumlev1"/>
      </w:pPr>
      <w:r w:rsidRPr="00AD3D9C">
        <w:t>a)</w:t>
      </w:r>
      <w:r w:rsidRPr="00AD3D9C">
        <w:tab/>
        <w:t>00MID1XXX</w:t>
      </w:r>
      <w:r w:rsidRPr="00AD3D9C">
        <w:tab/>
      </w:r>
      <w:r w:rsidRPr="00AD3D9C">
        <w:tab/>
        <w:t xml:space="preserve">Coast </w:t>
      </w:r>
      <w:del w:id="114" w:author="Chairman" w:date="2021-05-31T18:43:00Z">
        <w:r w:rsidRPr="00AD3D9C" w:rsidDel="00EC6317">
          <w:delText xml:space="preserve">radio </w:delText>
        </w:r>
      </w:del>
      <w:r w:rsidRPr="00AD3D9C">
        <w:t>stations</w:t>
      </w:r>
    </w:p>
    <w:p w14:paraId="556848FD" w14:textId="77777777" w:rsidR="00B605F8" w:rsidRPr="00AD3D9C" w:rsidRDefault="00B605F8" w:rsidP="00AD3D9C">
      <w:pPr>
        <w:pStyle w:val="enumlev1"/>
      </w:pPr>
      <w:r w:rsidRPr="00AD3D9C">
        <w:t>b)</w:t>
      </w:r>
      <w:r w:rsidRPr="00AD3D9C">
        <w:tab/>
        <w:t>00MID2XXX</w:t>
      </w:r>
      <w:r w:rsidRPr="00AD3D9C">
        <w:tab/>
      </w:r>
      <w:r w:rsidRPr="00AD3D9C">
        <w:tab/>
      </w:r>
      <w:ins w:id="115" w:author="Chairman" w:date="2021-05-31T18:43:00Z">
        <w:r w:rsidRPr="00AD3D9C">
          <w:t>Port stations (</w:t>
        </w:r>
      </w:ins>
      <w:del w:id="116" w:author="Chairman" w:date="2021-05-31T18:43:00Z">
        <w:r w:rsidRPr="00AD3D9C" w:rsidDel="00EC6317">
          <w:delText>H</w:delText>
        </w:r>
      </w:del>
      <w:ins w:id="117" w:author="Chairman" w:date="2021-05-31T18:43:00Z">
        <w:r w:rsidRPr="00AD3D9C">
          <w:t>h</w:t>
        </w:r>
      </w:ins>
      <w:r w:rsidRPr="00AD3D9C">
        <w:t>arbour radio stations</w:t>
      </w:r>
      <w:ins w:id="118" w:author="Chairman" w:date="2021-05-31T18:43:00Z">
        <w:r w:rsidRPr="00AD3D9C">
          <w:t>)</w:t>
        </w:r>
      </w:ins>
    </w:p>
    <w:p w14:paraId="1CC4F2B8" w14:textId="77777777" w:rsidR="00B605F8" w:rsidRPr="00AD3D9C" w:rsidRDefault="00B605F8" w:rsidP="00AD3D9C">
      <w:pPr>
        <w:pStyle w:val="enumlev1"/>
      </w:pPr>
      <w:r w:rsidRPr="00AD3D9C">
        <w:t>c)</w:t>
      </w:r>
      <w:r w:rsidRPr="00AD3D9C">
        <w:tab/>
        <w:t>00MID3XXX</w:t>
      </w:r>
      <w:r w:rsidRPr="00AD3D9C">
        <w:tab/>
      </w:r>
      <w:r w:rsidRPr="00AD3D9C">
        <w:tab/>
        <w:t>Pilot stations, etc.</w:t>
      </w:r>
    </w:p>
    <w:p w14:paraId="4AA04A65" w14:textId="77777777" w:rsidR="00B605F8" w:rsidRDefault="00B605F8" w:rsidP="00AD3D9C">
      <w:pPr>
        <w:pStyle w:val="enumlev1"/>
        <w:rPr>
          <w:ins w:id="119" w:author="USA 2021-11" w:date="2021-08-19T13:30:00Z"/>
        </w:rPr>
      </w:pPr>
      <w:r w:rsidRPr="00AD3D9C">
        <w:t>d)</w:t>
      </w:r>
      <w:r w:rsidRPr="00AD3D9C">
        <w:tab/>
        <w:t>00MID4XXX</w:t>
      </w:r>
      <w:r w:rsidRPr="00AD3D9C">
        <w:tab/>
      </w:r>
      <w:r w:rsidRPr="00AD3D9C">
        <w:tab/>
        <w:t>AIS repeater stations</w:t>
      </w:r>
    </w:p>
    <w:p w14:paraId="0252DE76" w14:textId="77777777" w:rsidR="00B605F8" w:rsidRPr="00AD3D9C" w:rsidRDefault="00B605F8" w:rsidP="00AD3D9C">
      <w:pPr>
        <w:pStyle w:val="enumlev1"/>
      </w:pPr>
      <w:ins w:id="120" w:author="USA 2021-11" w:date="2021-08-19T13:30:00Z">
        <w:r w:rsidRPr="00CA0716">
          <w:rPr>
            <w:highlight w:val="cyan"/>
          </w:rPr>
          <w:t>e)</w:t>
        </w:r>
        <w:r w:rsidRPr="00CA0716">
          <w:rPr>
            <w:highlight w:val="cyan"/>
          </w:rPr>
          <w:tab/>
          <w:t>00MID5XXX</w:t>
        </w:r>
        <w:r w:rsidRPr="00CA0716">
          <w:rPr>
            <w:highlight w:val="cyan"/>
          </w:rPr>
          <w:tab/>
        </w:r>
        <w:r w:rsidRPr="00CA0716">
          <w:rPr>
            <w:highlight w:val="cyan"/>
          </w:rPr>
          <w:tab/>
          <w:t>AIS base stations</w:t>
        </w:r>
      </w:ins>
    </w:p>
    <w:p w14:paraId="402CF935" w14:textId="77777777" w:rsidR="00B605F8" w:rsidRPr="00AD3D9C" w:rsidRDefault="00B605F8" w:rsidP="00AD3D9C">
      <w:r w:rsidRPr="00AD3D9C">
        <w:rPr>
          <w:b/>
          <w:bCs/>
        </w:rPr>
        <w:t>4</w:t>
      </w:r>
      <w:r w:rsidRPr="00AD3D9C">
        <w:tab/>
        <w:t>This format scheme creates blocks of 999 numbers for each category of station, however the method is optional and should be used only as a guidance. Many other possibilities exist if the administration concerned wishes to augment the scheme.</w:t>
      </w:r>
    </w:p>
    <w:p w14:paraId="186143C5" w14:textId="77777777" w:rsidR="00B605F8" w:rsidRPr="00AD3D9C" w:rsidRDefault="00B605F8" w:rsidP="00AD3D9C">
      <w:pPr>
        <w:rPr>
          <w:color w:val="000000"/>
        </w:rPr>
      </w:pPr>
      <w:r w:rsidRPr="00AD3D9C">
        <w:rPr>
          <w:b/>
          <w:bCs/>
        </w:rPr>
        <w:t>5</w:t>
      </w:r>
      <w:r w:rsidRPr="00AD3D9C">
        <w:tab/>
      </w:r>
      <w:r w:rsidRPr="00AD3D9C">
        <w:rPr>
          <w:color w:val="000000"/>
        </w:rPr>
        <w:t>Group coast station call identities for calling simultaneously more than one coast station are formed as a subset of coast station identities, as follows:</w:t>
      </w:r>
    </w:p>
    <w:p w14:paraId="66719B0E" w14:textId="77777777" w:rsidR="00B605F8" w:rsidRPr="00AD3D9C" w:rsidRDefault="00B605F8" w:rsidP="00AD3D9C">
      <w:pPr>
        <w:tabs>
          <w:tab w:val="center" w:pos="4820"/>
          <w:tab w:val="right" w:pos="9639"/>
        </w:tabs>
        <w:spacing w:before="360" w:after="240"/>
        <w:jc w:val="center"/>
        <w:rPr>
          <w:color w:val="000000"/>
        </w:rPr>
      </w:pPr>
      <w:r w:rsidRPr="00AD3D9C">
        <w:t>0</w:t>
      </w:r>
      <w:r w:rsidRPr="00AD3D9C">
        <w:rPr>
          <w:vertAlign w:val="subscript"/>
        </w:rPr>
        <w:t>1</w:t>
      </w:r>
      <w:r w:rsidRPr="00AD3D9C">
        <w:t>0</w:t>
      </w:r>
      <w:r w:rsidRPr="00AD3D9C">
        <w:rPr>
          <w:vertAlign w:val="subscript"/>
        </w:rPr>
        <w:t>2</w:t>
      </w:r>
      <w:r w:rsidRPr="00AD3D9C">
        <w:t>M</w:t>
      </w:r>
      <w:r w:rsidRPr="00AD3D9C">
        <w:rPr>
          <w:vertAlign w:val="subscript"/>
        </w:rPr>
        <w:t>3</w:t>
      </w:r>
      <w:r w:rsidRPr="00AD3D9C">
        <w:t>I</w:t>
      </w:r>
      <w:r w:rsidRPr="00AD3D9C">
        <w:rPr>
          <w:vertAlign w:val="subscript"/>
        </w:rPr>
        <w:t>4</w:t>
      </w:r>
      <w:r w:rsidRPr="00AD3D9C">
        <w:t>D</w:t>
      </w:r>
      <w:r w:rsidRPr="00AD3D9C">
        <w:rPr>
          <w:vertAlign w:val="subscript"/>
        </w:rPr>
        <w:t>5</w:t>
      </w:r>
      <w:r w:rsidRPr="00AD3D9C">
        <w:t>X</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p>
    <w:p w14:paraId="2F5654A9" w14:textId="77777777" w:rsidR="00B605F8" w:rsidRPr="00AD3D9C" w:rsidRDefault="00B605F8" w:rsidP="00AD3D9C">
      <w:r w:rsidRPr="00AD3D9C">
        <w:rPr>
          <w:color w:val="000000"/>
        </w:rPr>
        <w:t>where the first two figures are zeroes and X is any figure from 0 to 9. The MID represents only the territory or geographical area of the administration assigning the group coast station call identity. The identity may be assigned to stations of one administration which are located in only one geographical region as indicated in the relevant ITU</w:t>
      </w:r>
      <w:r w:rsidRPr="00AD3D9C">
        <w:rPr>
          <w:color w:val="000000"/>
        </w:rPr>
        <w:noBreakHyphen/>
        <w:t>T Recommendations.</w:t>
      </w:r>
    </w:p>
    <w:p w14:paraId="1DFA9271" w14:textId="77777777" w:rsidR="00B605F8" w:rsidRPr="00AD3D9C" w:rsidRDefault="00B605F8" w:rsidP="00AD3D9C">
      <w:r w:rsidRPr="00AD3D9C">
        <w:rPr>
          <w:b/>
          <w:bCs/>
        </w:rPr>
        <w:t>6</w:t>
      </w:r>
      <w:r w:rsidRPr="00AD3D9C">
        <w:tab/>
        <w:t>The combination 0</w:t>
      </w:r>
      <w:r w:rsidRPr="00AD3D9C">
        <w:rPr>
          <w:vertAlign w:val="subscript"/>
        </w:rPr>
        <w:t>1</w:t>
      </w:r>
      <w:r w:rsidRPr="00AD3D9C">
        <w:t>0</w:t>
      </w:r>
      <w:r w:rsidRPr="00AD3D9C">
        <w:rPr>
          <w:vertAlign w:val="subscript"/>
        </w:rPr>
        <w:t>2</w:t>
      </w:r>
      <w:r w:rsidRPr="00AD3D9C">
        <w:t>M</w:t>
      </w:r>
      <w:r w:rsidRPr="00AD3D9C">
        <w:rPr>
          <w:vertAlign w:val="subscript"/>
        </w:rPr>
        <w:t>3</w:t>
      </w:r>
      <w:r w:rsidRPr="00AD3D9C">
        <w:t>I</w:t>
      </w:r>
      <w:r w:rsidRPr="00AD3D9C">
        <w:rPr>
          <w:vertAlign w:val="subscript"/>
        </w:rPr>
        <w:t>4</w:t>
      </w:r>
      <w:r w:rsidRPr="00AD3D9C">
        <w:t>D</w:t>
      </w:r>
      <w:r w:rsidRPr="00AD3D9C">
        <w:rPr>
          <w:vertAlign w:val="subscript"/>
        </w:rPr>
        <w:t>5</w:t>
      </w:r>
      <w:r w:rsidRPr="00AD3D9C">
        <w:t>0</w:t>
      </w:r>
      <w:r w:rsidRPr="00AD3D9C">
        <w:rPr>
          <w:vertAlign w:val="subscript"/>
        </w:rPr>
        <w:t>6</w:t>
      </w:r>
      <w:r w:rsidRPr="00AD3D9C">
        <w:t>0</w:t>
      </w:r>
      <w:r w:rsidRPr="00AD3D9C">
        <w:rPr>
          <w:vertAlign w:val="subscript"/>
        </w:rPr>
        <w:t>7</w:t>
      </w:r>
      <w:r w:rsidRPr="00AD3D9C">
        <w:t>0</w:t>
      </w:r>
      <w:r w:rsidRPr="00AD3D9C">
        <w:rPr>
          <w:vertAlign w:val="subscript"/>
        </w:rPr>
        <w:t>8</w:t>
      </w:r>
      <w:r w:rsidRPr="00AD3D9C">
        <w:t>0</w:t>
      </w:r>
      <w:r w:rsidRPr="00AD3D9C">
        <w:rPr>
          <w:vertAlign w:val="subscript"/>
        </w:rPr>
        <w:t>9</w:t>
      </w:r>
      <w:r w:rsidRPr="00AD3D9C">
        <w:t xml:space="preserve"> should be reserved for a Group Coast Station Identity and should address all 00MIDXXXX stations within the administration. The administration may further augment this use with additional group call identities, i.e. 00MID1111, etc.</w:t>
      </w:r>
    </w:p>
    <w:p w14:paraId="30D0B19F" w14:textId="77777777" w:rsidR="00B605F8" w:rsidRPr="00AD3D9C" w:rsidRDefault="00B605F8" w:rsidP="00AD3D9C">
      <w:r w:rsidRPr="00AD3D9C">
        <w:rPr>
          <w:b/>
          <w:bCs/>
        </w:rPr>
        <w:t>7</w:t>
      </w:r>
      <w:r w:rsidRPr="00AD3D9C">
        <w:tab/>
        <w:t>For the purpose of the GMDSS the details of these MMSI assignments should be made available to authorized entities such as, but not limited to, RCC. Such availability should be on an automatic basis, 24 hours per day 365 days per year.</w:t>
      </w:r>
    </w:p>
    <w:p w14:paraId="513AFFEC" w14:textId="77777777" w:rsidR="00B605F8" w:rsidRPr="00AD3D9C" w:rsidRDefault="00B605F8" w:rsidP="00AD3D9C">
      <w:r w:rsidRPr="00AD3D9C">
        <w:rPr>
          <w:b/>
          <w:bCs/>
        </w:rPr>
        <w:t>8</w:t>
      </w:r>
      <w:r w:rsidRPr="00AD3D9C">
        <w:tab/>
        <w:t>The combination 0</w:t>
      </w:r>
      <w:r w:rsidRPr="00AD3D9C">
        <w:rPr>
          <w:vertAlign w:val="subscript"/>
        </w:rPr>
        <w:t>1</w:t>
      </w:r>
      <w:r w:rsidRPr="00AD3D9C">
        <w:t>0</w:t>
      </w:r>
      <w:r w:rsidRPr="00AD3D9C">
        <w:rPr>
          <w:vertAlign w:val="subscript"/>
        </w:rPr>
        <w:t>2</w:t>
      </w:r>
      <w:r w:rsidRPr="00AD3D9C">
        <w:t>9</w:t>
      </w:r>
      <w:r w:rsidRPr="00AD3D9C">
        <w:rPr>
          <w:vertAlign w:val="subscript"/>
        </w:rPr>
        <w:t>3</w:t>
      </w:r>
      <w:r w:rsidRPr="00AD3D9C">
        <w:t>9</w:t>
      </w:r>
      <w:r w:rsidRPr="00AD3D9C">
        <w:rPr>
          <w:vertAlign w:val="subscript"/>
        </w:rPr>
        <w:t>4</w:t>
      </w:r>
      <w:r w:rsidRPr="00AD3D9C">
        <w:t>9</w:t>
      </w:r>
      <w:r w:rsidRPr="00AD3D9C">
        <w:rPr>
          <w:vertAlign w:val="subscript"/>
        </w:rPr>
        <w:t>5</w:t>
      </w:r>
      <w:r w:rsidRPr="00AD3D9C">
        <w:t>0</w:t>
      </w:r>
      <w:r w:rsidRPr="00AD3D9C">
        <w:rPr>
          <w:vertAlign w:val="subscript"/>
        </w:rPr>
        <w:t>6</w:t>
      </w:r>
      <w:r w:rsidRPr="00AD3D9C">
        <w:t>0</w:t>
      </w:r>
      <w:r w:rsidRPr="00AD3D9C">
        <w:rPr>
          <w:vertAlign w:val="subscript"/>
        </w:rPr>
        <w:t>7</w:t>
      </w:r>
      <w:r w:rsidRPr="00AD3D9C">
        <w:t>0</w:t>
      </w:r>
      <w:r w:rsidRPr="00AD3D9C">
        <w:rPr>
          <w:vertAlign w:val="subscript"/>
        </w:rPr>
        <w:t>8</w:t>
      </w:r>
      <w:r w:rsidRPr="00AD3D9C">
        <w:t>0</w:t>
      </w:r>
      <w:r w:rsidRPr="00AD3D9C">
        <w:rPr>
          <w:vertAlign w:val="subscript"/>
        </w:rPr>
        <w:t>9</w:t>
      </w:r>
      <w:r w:rsidRPr="00AD3D9C">
        <w:t xml:space="preserve"> is reserved for the all coast stations identity and should address all VHF 00XXXXXXX stations. It is not applicable to MF or HF coast stations.</w:t>
      </w:r>
    </w:p>
    <w:p w14:paraId="2F34AF01" w14:textId="29E48820" w:rsidR="00B605F8" w:rsidRDefault="00B605F8">
      <w:pPr>
        <w:tabs>
          <w:tab w:val="clear" w:pos="1134"/>
          <w:tab w:val="clear" w:pos="1871"/>
          <w:tab w:val="clear" w:pos="2268"/>
        </w:tabs>
        <w:overflowPunct/>
        <w:autoSpaceDE/>
        <w:autoSpaceDN/>
        <w:adjustRightInd/>
        <w:spacing w:before="0"/>
        <w:rPr>
          <w:b/>
        </w:rPr>
      </w:pPr>
    </w:p>
    <w:p w14:paraId="132A97A0" w14:textId="77777777" w:rsidR="00B605F8" w:rsidRPr="00AD3D9C" w:rsidRDefault="00B605F8" w:rsidP="00AD3D9C">
      <w:pPr>
        <w:pStyle w:val="Section1"/>
      </w:pPr>
      <w:r w:rsidRPr="00AD3D9C">
        <w:lastRenderedPageBreak/>
        <w:t>Section 3</w:t>
      </w:r>
      <w:r w:rsidRPr="00AD3D9C">
        <w:br/>
      </w:r>
      <w:r w:rsidRPr="00AD3D9C">
        <w:br/>
        <w:t>Assignment of identification to aircraft</w:t>
      </w:r>
    </w:p>
    <w:p w14:paraId="64079BEE" w14:textId="77777777" w:rsidR="00B605F8" w:rsidRPr="00AD3D9C" w:rsidRDefault="00B605F8" w:rsidP="00AD3D9C">
      <w:pPr>
        <w:spacing w:before="320"/>
      </w:pPr>
      <w:r w:rsidRPr="00AD3D9C">
        <w:rPr>
          <w:b/>
        </w:rPr>
        <w:t>1</w:t>
      </w:r>
      <w:r w:rsidRPr="00AD3D9C">
        <w:tab/>
        <w:t>When an aircraft is required to use maritime mobile service identities for the purposes of search and rescue operations and other safety-related communications with stations in the maritime mobile service, the responsible administration should assign a nine-digit unique aircraft identity, in the format 1</w:t>
      </w:r>
      <w:r w:rsidRPr="00AD3D9C">
        <w:rPr>
          <w:vertAlign w:val="subscript"/>
        </w:rPr>
        <w:t>1</w:t>
      </w:r>
      <w:r w:rsidRPr="00AD3D9C">
        <w:t>1</w:t>
      </w:r>
      <w:r w:rsidRPr="00AD3D9C">
        <w:rPr>
          <w:vertAlign w:val="subscript"/>
        </w:rPr>
        <w:t>2</w:t>
      </w:r>
      <w:r w:rsidRPr="00AD3D9C">
        <w:t>1</w:t>
      </w:r>
      <w:r w:rsidRPr="00AD3D9C">
        <w:rPr>
          <w:vertAlign w:val="subscript"/>
        </w:rPr>
        <w:t>3</w:t>
      </w:r>
      <w:r w:rsidRPr="00AD3D9C">
        <w:t>M</w:t>
      </w:r>
      <w:r w:rsidRPr="00AD3D9C">
        <w:rPr>
          <w:vertAlign w:val="subscript"/>
        </w:rPr>
        <w:t>4</w:t>
      </w:r>
      <w:r w:rsidRPr="00AD3D9C">
        <w:t>I</w:t>
      </w:r>
      <w:r w:rsidRPr="00AD3D9C">
        <w:rPr>
          <w:vertAlign w:val="subscript"/>
        </w:rPr>
        <w:t>5</w:t>
      </w:r>
      <w:r w:rsidRPr="00AD3D9C">
        <w:t>D</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r w:rsidRPr="00AD3D9C">
        <w:t xml:space="preserve"> where the digits 4, 5 and 6 represent the MID and X is any figure from 0 to 9. The MID represents the administration having jurisdiction over the aircraft call identity.</w:t>
      </w:r>
    </w:p>
    <w:p w14:paraId="12F5EC41" w14:textId="77777777" w:rsidR="00B605F8" w:rsidRPr="00AD3D9C" w:rsidRDefault="00B605F8" w:rsidP="00AD3D9C">
      <w:r w:rsidRPr="00AD3D9C">
        <w:rPr>
          <w:b/>
          <w:bCs/>
        </w:rPr>
        <w:t>2</w:t>
      </w:r>
      <w:r w:rsidRPr="00AD3D9C">
        <w:tab/>
        <w:t>The format shown above will accommodate 999 aircraft per MID. If the administration concerned has more search and rescue (SAR) aircraft than 999 they may use an additional country code (MID) if it is already assigned by the ITU.</w:t>
      </w:r>
    </w:p>
    <w:p w14:paraId="7F753793" w14:textId="77777777" w:rsidR="00B605F8" w:rsidRPr="00AD3D9C" w:rsidRDefault="00B605F8" w:rsidP="00AD3D9C">
      <w:r w:rsidRPr="00AD3D9C">
        <w:rPr>
          <w:b/>
          <w:bCs/>
        </w:rPr>
        <w:t>3</w:t>
      </w:r>
      <w:r w:rsidRPr="00AD3D9C">
        <w:tab/>
        <w:t>The administration may use the seventh digit to differentiate between certain specific uses of this class of MMSI, as shown in the example applications below:</w:t>
      </w:r>
    </w:p>
    <w:p w14:paraId="4EE20AEC" w14:textId="77777777" w:rsidR="00B605F8" w:rsidRPr="00AD3D9C" w:rsidRDefault="00B605F8" w:rsidP="00AD3D9C">
      <w:pPr>
        <w:pStyle w:val="enumlev1"/>
        <w:spacing w:before="120"/>
      </w:pPr>
      <w:r w:rsidRPr="00AD3D9C">
        <w:t>a)</w:t>
      </w:r>
      <w:r w:rsidRPr="00AD3D9C">
        <w:tab/>
        <w:t>111MID1XX</w:t>
      </w:r>
      <w:r w:rsidRPr="00AD3D9C">
        <w:tab/>
      </w:r>
      <w:r w:rsidRPr="00AD3D9C">
        <w:tab/>
        <w:t>Fixed-wing aircraft</w:t>
      </w:r>
    </w:p>
    <w:p w14:paraId="50C9D7C6" w14:textId="77777777" w:rsidR="00B605F8" w:rsidRPr="00AD3D9C" w:rsidRDefault="00B605F8" w:rsidP="00AD3D9C">
      <w:pPr>
        <w:pStyle w:val="enumlev1"/>
      </w:pPr>
      <w:r w:rsidRPr="00AD3D9C">
        <w:t>b)</w:t>
      </w:r>
      <w:r w:rsidRPr="00AD3D9C">
        <w:tab/>
        <w:t>111MID5XX</w:t>
      </w:r>
      <w:r w:rsidRPr="00AD3D9C">
        <w:tab/>
      </w:r>
      <w:r w:rsidRPr="00AD3D9C">
        <w:tab/>
        <w:t>Helicopters</w:t>
      </w:r>
    </w:p>
    <w:p w14:paraId="6A67B12D" w14:textId="77777777" w:rsidR="00B605F8" w:rsidRPr="00AD3D9C" w:rsidRDefault="00B605F8" w:rsidP="00AD3D9C">
      <w:r w:rsidRPr="00AD3D9C">
        <w:rPr>
          <w:b/>
          <w:bCs/>
        </w:rPr>
        <w:t>4</w:t>
      </w:r>
      <w:r w:rsidRPr="00AD3D9C">
        <w:tab/>
        <w:t>This format scheme creates blocks of 99 numbers for each of the category of stations, however, the method shown here is optional.</w:t>
      </w:r>
    </w:p>
    <w:p w14:paraId="2704FAEB" w14:textId="77777777" w:rsidR="00B605F8" w:rsidRPr="00AD3D9C" w:rsidRDefault="00B605F8" w:rsidP="00AD3D9C">
      <w:r w:rsidRPr="00AD3D9C">
        <w:rPr>
          <w:b/>
          <w:bCs/>
        </w:rPr>
        <w:t>5</w:t>
      </w:r>
      <w:r w:rsidRPr="00AD3D9C">
        <w:tab/>
        <w:t>The combination 1</w:t>
      </w:r>
      <w:r w:rsidRPr="00AD3D9C">
        <w:rPr>
          <w:vertAlign w:val="subscript"/>
        </w:rPr>
        <w:t>1</w:t>
      </w:r>
      <w:r w:rsidRPr="00AD3D9C">
        <w:t>1</w:t>
      </w:r>
      <w:r w:rsidRPr="00AD3D9C">
        <w:rPr>
          <w:vertAlign w:val="subscript"/>
        </w:rPr>
        <w:t>2</w:t>
      </w:r>
      <w:r w:rsidRPr="00AD3D9C">
        <w:t>1</w:t>
      </w:r>
      <w:r w:rsidRPr="00AD3D9C">
        <w:rPr>
          <w:vertAlign w:val="subscript"/>
        </w:rPr>
        <w:t>3</w:t>
      </w:r>
      <w:r w:rsidRPr="00AD3D9C">
        <w:t>M</w:t>
      </w:r>
      <w:r w:rsidRPr="00AD3D9C">
        <w:rPr>
          <w:vertAlign w:val="subscript"/>
        </w:rPr>
        <w:t>4</w:t>
      </w:r>
      <w:r w:rsidRPr="00AD3D9C">
        <w:t>I</w:t>
      </w:r>
      <w:r w:rsidRPr="00AD3D9C">
        <w:rPr>
          <w:vertAlign w:val="subscript"/>
        </w:rPr>
        <w:t>5</w:t>
      </w:r>
      <w:r w:rsidRPr="00AD3D9C">
        <w:t>D</w:t>
      </w:r>
      <w:r w:rsidRPr="00AD3D9C">
        <w:rPr>
          <w:vertAlign w:val="subscript"/>
        </w:rPr>
        <w:t>6</w:t>
      </w:r>
      <w:r w:rsidRPr="00AD3D9C">
        <w:t>0</w:t>
      </w:r>
      <w:r w:rsidRPr="00AD3D9C">
        <w:rPr>
          <w:vertAlign w:val="subscript"/>
        </w:rPr>
        <w:t>7</w:t>
      </w:r>
      <w:r w:rsidRPr="00AD3D9C">
        <w:t>0</w:t>
      </w:r>
      <w:r w:rsidRPr="00AD3D9C">
        <w:rPr>
          <w:vertAlign w:val="subscript"/>
        </w:rPr>
        <w:t>8</w:t>
      </w:r>
      <w:r w:rsidRPr="00AD3D9C">
        <w:t>0</w:t>
      </w:r>
      <w:r w:rsidRPr="00AD3D9C">
        <w:rPr>
          <w:vertAlign w:val="subscript"/>
        </w:rPr>
        <w:t>9</w:t>
      </w:r>
      <w:r w:rsidRPr="00AD3D9C">
        <w:t xml:space="preserve"> should be reserved for a Group Aircraft Identity and should address all 111MIDXXX stations within the administration. The administration may further augment this with additional Group Call identities, i.e. 111MID111, etc.</w:t>
      </w:r>
    </w:p>
    <w:p w14:paraId="051ACE9C" w14:textId="77777777" w:rsidR="00B605F8" w:rsidRPr="00AD3D9C" w:rsidRDefault="00B605F8" w:rsidP="00AD3D9C">
      <w:r w:rsidRPr="00AD3D9C">
        <w:rPr>
          <w:b/>
          <w:bCs/>
        </w:rPr>
        <w:t>6</w:t>
      </w:r>
      <w:r w:rsidRPr="00AD3D9C">
        <w:tab/>
        <w:t>For the purpose of search and rescue the details of these MMSI assignments should be made available to authorized entities such as, but not limited to, RCC. Such availability should be on an automatic basis, 24 hours per day 365 days per year.</w:t>
      </w:r>
    </w:p>
    <w:p w14:paraId="7074E3DA" w14:textId="77777777" w:rsidR="00B605F8" w:rsidRPr="00AD3D9C" w:rsidRDefault="00B605F8" w:rsidP="00AD3D9C">
      <w:r w:rsidRPr="00AD3D9C">
        <w:rPr>
          <w:b/>
          <w:bCs/>
        </w:rPr>
        <w:t>7</w:t>
      </w:r>
      <w:r w:rsidRPr="00AD3D9C">
        <w:tab/>
        <w:t xml:space="preserve">The MMSI assigned to aircraft should also be available from the ITU </w:t>
      </w:r>
      <w:ins w:id="121" w:author="Chairman" w:date="2021-05-31T21:12:00Z">
        <w:r w:rsidRPr="00AD3D9C">
          <w:t>maritime mobile access and retrieval system (</w:t>
        </w:r>
      </w:ins>
      <w:r w:rsidRPr="00AD3D9C">
        <w:t>MARS</w:t>
      </w:r>
      <w:ins w:id="122" w:author="Chairman" w:date="2021-05-31T21:12:00Z">
        <w:r w:rsidRPr="00AD3D9C">
          <w:t>)</w:t>
        </w:r>
      </w:ins>
      <w:r w:rsidRPr="00AD3D9C">
        <w:t xml:space="preserve"> database (see RR No. </w:t>
      </w:r>
      <w:r w:rsidRPr="00AD3D9C">
        <w:rPr>
          <w:b/>
          <w:bCs/>
        </w:rPr>
        <w:t>20.16</w:t>
      </w:r>
      <w:r w:rsidRPr="00AD3D9C">
        <w:t>).</w:t>
      </w:r>
    </w:p>
    <w:p w14:paraId="4F561057" w14:textId="77777777" w:rsidR="00B605F8" w:rsidRPr="00AD3D9C" w:rsidRDefault="00B605F8" w:rsidP="00AD3D9C"/>
    <w:p w14:paraId="33BDB40C" w14:textId="77777777" w:rsidR="00B605F8" w:rsidRDefault="00B605F8" w:rsidP="00AD3D9C">
      <w:pPr>
        <w:pStyle w:val="Section1"/>
      </w:pPr>
      <w:del w:id="123" w:author="Chairman" w:date="2021-05-31T18:44:00Z">
        <w:r w:rsidRPr="00AD3D9C" w:rsidDel="00EC6317">
          <w:br w:type="page"/>
        </w:r>
      </w:del>
    </w:p>
    <w:p w14:paraId="0FB0ED0E" w14:textId="77777777" w:rsidR="00B605F8" w:rsidRPr="00AD3D9C" w:rsidRDefault="00B605F8" w:rsidP="00AD3D9C">
      <w:pPr>
        <w:pStyle w:val="Section1"/>
        <w:rPr>
          <w:bCs/>
        </w:rPr>
      </w:pPr>
      <w:r w:rsidRPr="00AD3D9C">
        <w:lastRenderedPageBreak/>
        <w:t>Section 4</w:t>
      </w:r>
      <w:r w:rsidRPr="00AD3D9C">
        <w:br/>
      </w:r>
      <w:r w:rsidRPr="00AD3D9C">
        <w:br/>
        <w:t xml:space="preserve">Assignment of identification to automatic identification </w:t>
      </w:r>
      <w:r w:rsidRPr="00AD3D9C">
        <w:br/>
        <w:t>systems aids to navigation</w:t>
      </w:r>
    </w:p>
    <w:p w14:paraId="1182EA83" w14:textId="77777777" w:rsidR="00B605F8" w:rsidRPr="00AD3D9C" w:rsidRDefault="00B605F8" w:rsidP="00AD3D9C">
      <w:pPr>
        <w:spacing w:before="320"/>
      </w:pPr>
      <w:r w:rsidRPr="00AD3D9C">
        <w:rPr>
          <w:b/>
        </w:rPr>
        <w:t>1</w:t>
      </w:r>
      <w:r w:rsidRPr="00AD3D9C">
        <w:tab/>
        <w:t>When a means of automatic identification is required for a station aiding navigation at sea, the responsible administration should assign a nine-digit unique number in the format 9</w:t>
      </w:r>
      <w:r w:rsidRPr="00AD3D9C">
        <w:rPr>
          <w:vertAlign w:val="subscript"/>
        </w:rPr>
        <w:t>1</w:t>
      </w:r>
      <w:r w:rsidRPr="00AD3D9C">
        <w:t>9</w:t>
      </w:r>
      <w:r w:rsidRPr="00AD3D9C">
        <w:rPr>
          <w:vertAlign w:val="subscript"/>
        </w:rPr>
        <w:t>2</w:t>
      </w:r>
      <w:r w:rsidRPr="00AD3D9C">
        <w:t>M</w:t>
      </w:r>
      <w:r w:rsidRPr="00AD3D9C">
        <w:rPr>
          <w:vertAlign w:val="subscript"/>
        </w:rPr>
        <w:t>3</w:t>
      </w:r>
      <w:r w:rsidRPr="00AD3D9C">
        <w:t>I</w:t>
      </w:r>
      <w:r w:rsidRPr="00AD3D9C">
        <w:rPr>
          <w:vertAlign w:val="subscript"/>
        </w:rPr>
        <w:t>4</w:t>
      </w:r>
      <w:r w:rsidRPr="00AD3D9C">
        <w:t>D</w:t>
      </w:r>
      <w:r w:rsidRPr="00AD3D9C">
        <w:rPr>
          <w:vertAlign w:val="subscript"/>
        </w:rPr>
        <w:t>5</w:t>
      </w:r>
      <w:r w:rsidRPr="00AD3D9C">
        <w:t>X</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r w:rsidRPr="00AD3D9C">
        <w:t xml:space="preserve"> where the digits 3, 4 and 5 represent the MID and X is any figure from 0 to 9. The MID represents the administration having jurisdiction over the call identity for the navigational aid.</w:t>
      </w:r>
    </w:p>
    <w:p w14:paraId="666B4E72" w14:textId="54C73602" w:rsidR="00B605F8" w:rsidRPr="00AD3D9C" w:rsidRDefault="00B605F8" w:rsidP="00AD3D9C">
      <w:r w:rsidRPr="00AD3D9C">
        <w:rPr>
          <w:b/>
          <w:bCs/>
        </w:rPr>
        <w:t>2</w:t>
      </w:r>
      <w:r w:rsidRPr="00AD3D9C">
        <w:tab/>
        <w:t xml:space="preserve">The format shown above applies to all types of aid to navigation (AtoN) as listed in the most recent version of Recommendation ITU-R M.1371, see AIS Message 21 parameter </w:t>
      </w:r>
      <w:r w:rsidR="00E34EA5">
        <w:t>"</w:t>
      </w:r>
      <w:r w:rsidRPr="00AD3D9C">
        <w:t>Type of aids to navigation</w:t>
      </w:r>
      <w:r w:rsidR="00E34EA5">
        <w:t>"</w:t>
      </w:r>
      <w:r w:rsidRPr="00AD3D9C">
        <w:t xml:space="preserve"> and the associated table for this parameter. This format is used for all AIS stations for the transmission of messages that relate to AtoN. In the case where an AIS base station is collocated with an AIS AtoN station the messages related to the base station operation should be assigned an identification number in the format given in Annex 2.</w:t>
      </w:r>
    </w:p>
    <w:p w14:paraId="3DAD67B8" w14:textId="77777777" w:rsidR="00B605F8" w:rsidRPr="00AD3D9C" w:rsidRDefault="00B605F8" w:rsidP="00AD3D9C">
      <w:r w:rsidRPr="00AD3D9C">
        <w:rPr>
          <w:b/>
          <w:bCs/>
        </w:rPr>
        <w:t>3</w:t>
      </w:r>
      <w:r w:rsidRPr="00AD3D9C">
        <w:tab/>
        <w:t>The format scheme shown above will accommodate 10 000 AtoN per MID. If the administration concerned has more than 10 000 they may use an additional country code (MID) if it is already assigned by the ITU giving a further 10 000 identities.</w:t>
      </w:r>
    </w:p>
    <w:p w14:paraId="4070E4CC" w14:textId="77777777" w:rsidR="00B605F8" w:rsidRPr="00AD3D9C" w:rsidRDefault="00B605F8" w:rsidP="00AD3D9C">
      <w:r w:rsidRPr="00AD3D9C">
        <w:rPr>
          <w:b/>
          <w:bCs/>
        </w:rPr>
        <w:t>4</w:t>
      </w:r>
      <w:r w:rsidRPr="00AD3D9C">
        <w:tab/>
        <w:t>The administration may use the sixth digit to differentiate between certain specific uses of the MMSI, as shown in the example applications below:</w:t>
      </w:r>
    </w:p>
    <w:p w14:paraId="46062F9D" w14:textId="77777777" w:rsidR="00B605F8" w:rsidRPr="00AD3D9C" w:rsidRDefault="00B605F8" w:rsidP="00AD3D9C">
      <w:pPr>
        <w:pStyle w:val="enumlev1"/>
        <w:spacing w:before="120"/>
      </w:pPr>
      <w:r w:rsidRPr="00AD3D9C">
        <w:t>a)</w:t>
      </w:r>
      <w:r w:rsidRPr="00AD3D9C">
        <w:tab/>
        <w:t>99MID1XXX</w:t>
      </w:r>
      <w:r w:rsidRPr="00AD3D9C">
        <w:tab/>
      </w:r>
      <w:r w:rsidRPr="00AD3D9C">
        <w:tab/>
        <w:t>Physical AIS AtoN</w:t>
      </w:r>
    </w:p>
    <w:p w14:paraId="765D7B24" w14:textId="77777777" w:rsidR="00B605F8" w:rsidRPr="00AD3D9C" w:rsidRDefault="00B605F8" w:rsidP="00AD3D9C">
      <w:pPr>
        <w:pStyle w:val="enumlev1"/>
      </w:pPr>
      <w:r w:rsidRPr="00AD3D9C">
        <w:t>b)</w:t>
      </w:r>
      <w:r w:rsidRPr="00AD3D9C">
        <w:tab/>
        <w:t>99MID6XXX</w:t>
      </w:r>
      <w:r w:rsidRPr="00AD3D9C">
        <w:tab/>
      </w:r>
      <w:r w:rsidRPr="00AD3D9C">
        <w:tab/>
        <w:t>Virtual AIS AtoN</w:t>
      </w:r>
    </w:p>
    <w:p w14:paraId="7B49FD80" w14:textId="77777777" w:rsidR="00B605F8" w:rsidRPr="00AD3D9C" w:rsidRDefault="00B605F8" w:rsidP="00AD3D9C">
      <w:pPr>
        <w:pStyle w:val="enumlev1"/>
      </w:pPr>
      <w:r w:rsidRPr="00AD3D9C">
        <w:t>c)</w:t>
      </w:r>
      <w:r w:rsidRPr="00AD3D9C">
        <w:tab/>
        <w:t>99MID8XXX</w:t>
      </w:r>
      <w:r w:rsidRPr="00AD3D9C">
        <w:tab/>
      </w:r>
      <w:r w:rsidRPr="00AD3D9C">
        <w:tab/>
        <w:t>Mobile AtoN</w:t>
      </w:r>
    </w:p>
    <w:p w14:paraId="608F0737" w14:textId="77777777" w:rsidR="00B605F8" w:rsidRPr="00AD3D9C" w:rsidRDefault="00B605F8" w:rsidP="00AD3D9C">
      <w:r w:rsidRPr="00AD3D9C">
        <w:rPr>
          <w:b/>
          <w:bCs/>
        </w:rPr>
        <w:t>5</w:t>
      </w:r>
      <w:r w:rsidRPr="00AD3D9C">
        <w:tab/>
        <w:t>This format scheme creates blocks of 999 numbers for each category of station, however the method shown here is optional and should be used only as a guidance.</w:t>
      </w:r>
    </w:p>
    <w:p w14:paraId="6A14C296" w14:textId="77777777" w:rsidR="00B605F8" w:rsidRPr="00AD3D9C" w:rsidRDefault="00B605F8" w:rsidP="00AD3D9C">
      <w:r w:rsidRPr="00AD3D9C">
        <w:rPr>
          <w:b/>
          <w:bCs/>
        </w:rPr>
        <w:t>6</w:t>
      </w:r>
      <w:r w:rsidRPr="00AD3D9C">
        <w:tab/>
        <w:t>In addition to the use of the sixth digit to differentiate between specific navigational aids as explained above, the seventh digit may be used for national purposes, to define areas where the AIS AtoN are located or types of AIS AtoN to the discretion of the administration concerned.</w:t>
      </w:r>
    </w:p>
    <w:p w14:paraId="3979ED21" w14:textId="77777777" w:rsidR="00B605F8" w:rsidRPr="00AD3D9C" w:rsidRDefault="00B605F8" w:rsidP="00AD3D9C">
      <w:r w:rsidRPr="00AD3D9C">
        <w:rPr>
          <w:b/>
          <w:bCs/>
        </w:rPr>
        <w:t>7</w:t>
      </w:r>
      <w:r w:rsidRPr="00AD3D9C">
        <w:tab/>
        <w:t>The details of these MMSI assignments should be made available but not limited to the International Association of Marine Aids to Navigation and Lighthouse Authorities (IALA) and appropriate national authorities.</w:t>
      </w:r>
    </w:p>
    <w:p w14:paraId="158ACF67" w14:textId="77777777" w:rsidR="00B605F8" w:rsidRPr="00AD3D9C" w:rsidRDefault="00B605F8" w:rsidP="00AD3D9C">
      <w:r w:rsidRPr="00AD3D9C">
        <w:rPr>
          <w:b/>
        </w:rPr>
        <w:t>8</w:t>
      </w:r>
      <w:r w:rsidRPr="00AD3D9C">
        <w:tab/>
        <w:t xml:space="preserve">The assigned MMSI to aids of navigation should also be available from the ITU MARS database (see RR No. </w:t>
      </w:r>
      <w:r w:rsidRPr="00AD3D9C">
        <w:rPr>
          <w:b/>
          <w:bCs/>
        </w:rPr>
        <w:t>20.16</w:t>
      </w:r>
      <w:r w:rsidRPr="00AD3D9C">
        <w:t>).</w:t>
      </w:r>
    </w:p>
    <w:p w14:paraId="09434FAE" w14:textId="77777777" w:rsidR="00B605F8" w:rsidRPr="00AD3D9C" w:rsidRDefault="00B605F8" w:rsidP="00AD3D9C"/>
    <w:p w14:paraId="76546E98" w14:textId="77777777" w:rsidR="00B605F8" w:rsidRPr="00AD3D9C" w:rsidRDefault="00B605F8" w:rsidP="00AD3D9C"/>
    <w:p w14:paraId="2023B9C0" w14:textId="77777777" w:rsidR="00B605F8" w:rsidRDefault="00B605F8">
      <w:pPr>
        <w:tabs>
          <w:tab w:val="clear" w:pos="1134"/>
          <w:tab w:val="clear" w:pos="1871"/>
          <w:tab w:val="clear" w:pos="2268"/>
        </w:tabs>
        <w:overflowPunct/>
        <w:autoSpaceDE/>
        <w:autoSpaceDN/>
        <w:adjustRightInd/>
        <w:spacing w:before="0"/>
        <w:rPr>
          <w:b/>
        </w:rPr>
      </w:pPr>
      <w:r>
        <w:br w:type="page"/>
      </w:r>
    </w:p>
    <w:p w14:paraId="1599D065" w14:textId="77777777" w:rsidR="00B605F8" w:rsidRPr="00AD3D9C" w:rsidRDefault="00B605F8" w:rsidP="00AD3D9C">
      <w:pPr>
        <w:pStyle w:val="Section1"/>
      </w:pPr>
      <w:r w:rsidRPr="00AD3D9C">
        <w:lastRenderedPageBreak/>
        <w:t>Section 5</w:t>
      </w:r>
      <w:r w:rsidRPr="00AD3D9C">
        <w:br/>
      </w:r>
      <w:r w:rsidRPr="00AD3D9C">
        <w:br/>
        <w:t xml:space="preserve">Assignment of identification to craft associated with a parent ship </w:t>
      </w:r>
    </w:p>
    <w:p w14:paraId="48DC7DC5" w14:textId="77777777" w:rsidR="00B605F8" w:rsidRPr="00AD3D9C" w:rsidRDefault="00B605F8" w:rsidP="00AD3D9C">
      <w:pPr>
        <w:spacing w:before="320"/>
      </w:pPr>
      <w:r w:rsidRPr="00AD3D9C">
        <w:rPr>
          <w:b/>
          <w:bCs/>
        </w:rPr>
        <w:t>1</w:t>
      </w:r>
      <w:r w:rsidRPr="00AD3D9C">
        <w:tab/>
        <w:t>Craft associated with a parent ship, need unique identification. These crafts which participate in the maritime mobile service should be assigned a nine-digit unique number in the format 9</w:t>
      </w:r>
      <w:r w:rsidRPr="00AD3D9C">
        <w:rPr>
          <w:vertAlign w:val="subscript"/>
        </w:rPr>
        <w:t>1</w:t>
      </w:r>
      <w:r w:rsidRPr="00AD3D9C">
        <w:t>8</w:t>
      </w:r>
      <w:r w:rsidRPr="00AD3D9C">
        <w:rPr>
          <w:vertAlign w:val="subscript"/>
        </w:rPr>
        <w:t>2</w:t>
      </w:r>
      <w:r w:rsidRPr="00AD3D9C">
        <w:t>M</w:t>
      </w:r>
      <w:r w:rsidRPr="00AD3D9C">
        <w:rPr>
          <w:vertAlign w:val="subscript"/>
        </w:rPr>
        <w:t>3</w:t>
      </w:r>
      <w:r w:rsidRPr="00AD3D9C">
        <w:t>I</w:t>
      </w:r>
      <w:r w:rsidRPr="00AD3D9C">
        <w:rPr>
          <w:vertAlign w:val="subscript"/>
        </w:rPr>
        <w:t>4</w:t>
      </w:r>
      <w:r w:rsidRPr="00AD3D9C">
        <w:t>D</w:t>
      </w:r>
      <w:r w:rsidRPr="00AD3D9C">
        <w:rPr>
          <w:vertAlign w:val="subscript"/>
        </w:rPr>
        <w:t>5</w:t>
      </w:r>
      <w:r w:rsidRPr="00AD3D9C">
        <w:t>X</w:t>
      </w:r>
      <w:r w:rsidRPr="00AD3D9C">
        <w:rPr>
          <w:vertAlign w:val="subscript"/>
        </w:rPr>
        <w:t>6</w:t>
      </w:r>
      <w:r w:rsidRPr="00AD3D9C">
        <w:t>X</w:t>
      </w:r>
      <w:r w:rsidRPr="00AD3D9C">
        <w:rPr>
          <w:vertAlign w:val="subscript"/>
        </w:rPr>
        <w:t>7</w:t>
      </w:r>
      <w:r w:rsidRPr="00AD3D9C">
        <w:t>X</w:t>
      </w:r>
      <w:r w:rsidRPr="00AD3D9C">
        <w:rPr>
          <w:vertAlign w:val="subscript"/>
        </w:rPr>
        <w:t>8</w:t>
      </w:r>
      <w:r w:rsidRPr="00AD3D9C">
        <w:t>X</w:t>
      </w:r>
      <w:r w:rsidRPr="00AD3D9C">
        <w:rPr>
          <w:vertAlign w:val="subscript"/>
        </w:rPr>
        <w:t>9</w:t>
      </w:r>
      <w:r w:rsidRPr="00AD3D9C">
        <w:t xml:space="preserve"> where the digits 3, 4 and 5 represent the MID and X is any figure from 0 to 9. The MID represents the administration having jurisdiction over the call identity for the craft associated with a parent ship.</w:t>
      </w:r>
    </w:p>
    <w:p w14:paraId="4DD1C88E" w14:textId="77777777" w:rsidR="00B605F8" w:rsidRPr="00AD3D9C" w:rsidRDefault="00B605F8" w:rsidP="00AD3D9C">
      <w:r w:rsidRPr="00AD3D9C">
        <w:rPr>
          <w:b/>
          <w:bCs/>
        </w:rPr>
        <w:t>2</w:t>
      </w:r>
      <w:r w:rsidRPr="00AD3D9C">
        <w:tab/>
        <w:t>This numbering format is only valid for devices on board craft associated with a parent ship. A craft may carry multiple devices which would be identified by the MMSI assigned to the craft. These devices may be located in lifeboats, life-rafts, rescue-boats or other craft belonging to a parent ship</w:t>
      </w:r>
      <w:ins w:id="124" w:author="USA 2021-11" w:date="2021-08-18T11:50:00Z">
        <w:r>
          <w:t xml:space="preserve"> </w:t>
        </w:r>
        <w:r w:rsidRPr="001207E9">
          <w:rPr>
            <w:highlight w:val="cyan"/>
          </w:rPr>
          <w:t>but separate of Search and Rescue Transmitters (SART)</w:t>
        </w:r>
      </w:ins>
      <w:r w:rsidRPr="001207E9">
        <w:rPr>
          <w:highlight w:val="cyan"/>
        </w:rPr>
        <w:t>.</w:t>
      </w:r>
    </w:p>
    <w:p w14:paraId="0407CF33" w14:textId="77777777" w:rsidR="00B605F8" w:rsidRPr="00AD3D9C" w:rsidRDefault="00B605F8" w:rsidP="00AD3D9C">
      <w:r w:rsidRPr="00AD3D9C">
        <w:rPr>
          <w:b/>
          <w:bCs/>
        </w:rPr>
        <w:t>3</w:t>
      </w:r>
      <w:r w:rsidRPr="00AD3D9C">
        <w:tab/>
        <w:t>A unique MMSI should be assigned for each craft associated with a parent ship and will have to be separately registered and linked to the MMSI of the parent ship.</w:t>
      </w:r>
    </w:p>
    <w:p w14:paraId="3AA48250" w14:textId="77777777" w:rsidR="00B605F8" w:rsidRPr="00AD3D9C" w:rsidRDefault="00B605F8" w:rsidP="00AD3D9C">
      <w:r w:rsidRPr="00AD3D9C">
        <w:rPr>
          <w:b/>
          <w:bCs/>
        </w:rPr>
        <w:t>4</w:t>
      </w:r>
      <w:r w:rsidRPr="00AD3D9C">
        <w:tab/>
        <w:t>The format scheme shown above will accommodate 10 000 crafts associated with parent ships per MID. If the administration concerned has more than 10 000 they may use an additional country code (MID) if it is already assigned by the ITU giving a further 10 000 identities.</w:t>
      </w:r>
    </w:p>
    <w:p w14:paraId="54280609" w14:textId="77777777" w:rsidR="00B605F8" w:rsidRPr="00AD3D9C" w:rsidRDefault="00B605F8" w:rsidP="00AD3D9C">
      <w:r w:rsidRPr="00AD3D9C">
        <w:rPr>
          <w:b/>
          <w:bCs/>
        </w:rPr>
        <w:t>5</w:t>
      </w:r>
      <w:r w:rsidRPr="00AD3D9C">
        <w:tab/>
        <w:t xml:space="preserve">The assigned MMSI to these craft associated with a parent ship should also be available from the ITU MARS database (see RR No. </w:t>
      </w:r>
      <w:r w:rsidRPr="00AD3D9C">
        <w:rPr>
          <w:b/>
          <w:bCs/>
        </w:rPr>
        <w:t>20.16</w:t>
      </w:r>
      <w:r w:rsidRPr="00AD3D9C">
        <w:t xml:space="preserve">). </w:t>
      </w:r>
    </w:p>
    <w:p w14:paraId="1E7C7258" w14:textId="77777777" w:rsidR="00B605F8" w:rsidRPr="00AD3D9C" w:rsidRDefault="00B605F8" w:rsidP="00AD3D9C"/>
    <w:p w14:paraId="273B631A" w14:textId="77777777" w:rsidR="00B605F8" w:rsidRPr="00AD3D9C" w:rsidRDefault="00B605F8" w:rsidP="00AD3D9C"/>
    <w:p w14:paraId="2C559AB6" w14:textId="77777777" w:rsidR="00B605F8" w:rsidRDefault="00B605F8">
      <w:pPr>
        <w:tabs>
          <w:tab w:val="clear" w:pos="1134"/>
          <w:tab w:val="clear" w:pos="1871"/>
          <w:tab w:val="clear" w:pos="2268"/>
        </w:tabs>
        <w:overflowPunct/>
        <w:autoSpaceDE/>
        <w:autoSpaceDN/>
        <w:adjustRightInd/>
        <w:spacing w:before="0"/>
        <w:rPr>
          <w:b/>
          <w:sz w:val="28"/>
        </w:rPr>
      </w:pPr>
      <w:r>
        <w:br w:type="page"/>
      </w:r>
    </w:p>
    <w:p w14:paraId="6B1D0FC8" w14:textId="77777777" w:rsidR="00B605F8" w:rsidRPr="00AD3D9C" w:rsidRDefault="00B605F8" w:rsidP="00AD3D9C">
      <w:pPr>
        <w:pStyle w:val="AnnexNoTitle"/>
        <w:rPr>
          <w:lang w:val="en-GB"/>
        </w:rPr>
      </w:pPr>
      <w:r w:rsidRPr="00AD3D9C">
        <w:rPr>
          <w:lang w:val="en-GB"/>
        </w:rPr>
        <w:lastRenderedPageBreak/>
        <w:t>Annex 2</w:t>
      </w:r>
      <w:r w:rsidRPr="00AD3D9C">
        <w:rPr>
          <w:lang w:val="en-GB"/>
        </w:rPr>
        <w:br/>
      </w:r>
      <w:r w:rsidRPr="00AD3D9C">
        <w:rPr>
          <w:lang w:val="en-GB"/>
        </w:rPr>
        <w:br/>
        <w:t xml:space="preserve">Maritime identities </w:t>
      </w:r>
      <w:ins w:id="125" w:author="USA 2021-11" w:date="2021-08-18T11:51:00Z">
        <w:r w:rsidRPr="001207E9">
          <w:rPr>
            <w:highlight w:val="cyan"/>
            <w:lang w:val="en-GB"/>
          </w:rPr>
          <w:t xml:space="preserve">designated </w:t>
        </w:r>
      </w:ins>
      <w:del w:id="126" w:author="USA 2021-11" w:date="2021-08-18T11:51:00Z">
        <w:r w:rsidRPr="001207E9" w:rsidDel="001207E9">
          <w:rPr>
            <w:highlight w:val="cyan"/>
            <w:lang w:val="en-GB"/>
          </w:rPr>
          <w:delText>used for other maritime devices</w:delText>
        </w:r>
        <w:r w:rsidRPr="00AD3D9C" w:rsidDel="001207E9">
          <w:rPr>
            <w:lang w:val="en-GB"/>
          </w:rPr>
          <w:delText xml:space="preserve"> </w:delText>
        </w:r>
      </w:del>
      <w:r w:rsidRPr="00AD3D9C">
        <w:rPr>
          <w:lang w:val="en-GB"/>
        </w:rPr>
        <w:t xml:space="preserve">for </w:t>
      </w:r>
      <w:ins w:id="127" w:author="USA 2021-11" w:date="2021-08-18T11:52:00Z">
        <w:r w:rsidRPr="001207E9">
          <w:rPr>
            <w:highlight w:val="cyan"/>
            <w:lang w:val="en-GB"/>
          </w:rPr>
          <w:t>devices for</w:t>
        </w:r>
        <w:r w:rsidRPr="001207E9">
          <w:rPr>
            <w:lang w:val="en-GB"/>
          </w:rPr>
          <w:t xml:space="preserve"> </w:t>
        </w:r>
      </w:ins>
      <w:r w:rsidRPr="00AD3D9C">
        <w:rPr>
          <w:lang w:val="en-GB"/>
        </w:rPr>
        <w:t>special purposes</w:t>
      </w:r>
    </w:p>
    <w:p w14:paraId="54F3596D" w14:textId="77777777" w:rsidR="00B605F8" w:rsidRPr="00AD3D9C" w:rsidRDefault="00B605F8" w:rsidP="00AD3D9C">
      <w:pPr>
        <w:spacing w:before="360"/>
      </w:pPr>
      <w:r w:rsidRPr="00AD3D9C">
        <w:t>These identities use MID numbering resources, but have special uses defined in each of the sections below.</w:t>
      </w:r>
    </w:p>
    <w:p w14:paraId="16BA887C" w14:textId="77777777" w:rsidR="00B605F8" w:rsidRPr="00AD3D9C" w:rsidRDefault="00B605F8" w:rsidP="00AD3D9C">
      <w:pPr>
        <w:pStyle w:val="Section1"/>
      </w:pPr>
      <w:r w:rsidRPr="00AD3D9C">
        <w:t>Section 1</w:t>
      </w:r>
      <w:r w:rsidRPr="00AD3D9C">
        <w:br/>
      </w:r>
      <w:r w:rsidRPr="00AD3D9C">
        <w:br/>
        <w:t>Assignment of identities for handheld VHF transceivers with digital selective calling and global navigation satellite system</w:t>
      </w:r>
    </w:p>
    <w:p w14:paraId="0D12C761" w14:textId="77777777" w:rsidR="00B605F8" w:rsidRPr="00AD3D9C" w:rsidRDefault="00B605F8" w:rsidP="00AD3D9C">
      <w:pPr>
        <w:spacing w:before="360"/>
      </w:pPr>
      <w:r w:rsidRPr="00AD3D9C">
        <w:rPr>
          <w:b/>
          <w:bCs/>
        </w:rPr>
        <w:t>1</w:t>
      </w:r>
      <w:r w:rsidRPr="00AD3D9C">
        <w:tab/>
        <w:t xml:space="preserve">A handheld VHF transceiver with DSC and </w:t>
      </w:r>
      <w:ins w:id="128" w:author="Chairman" w:date="2021-05-31T18:49:00Z">
        <w:r w:rsidRPr="00AD3D9C">
          <w:t xml:space="preserve">integrated </w:t>
        </w:r>
      </w:ins>
      <w:r w:rsidRPr="00AD3D9C">
        <w:t xml:space="preserve">GNSS </w:t>
      </w:r>
      <w:ins w:id="129" w:author="Chairman" w:date="2021-05-31T18:49:00Z">
        <w:r w:rsidRPr="00AD3D9C">
          <w:t xml:space="preserve">receiver </w:t>
        </w:r>
      </w:ins>
      <w:r w:rsidRPr="00AD3D9C">
        <w:t>may require a unique identification showing that this device has restricted battery capacity and restricted coverage area. This may give additional information in an emergency case.</w:t>
      </w:r>
    </w:p>
    <w:p w14:paraId="24778EE9" w14:textId="77777777" w:rsidR="00B605F8" w:rsidRPr="00AD3D9C" w:rsidRDefault="00B605F8" w:rsidP="00AD3D9C">
      <w:pPr>
        <w:spacing w:after="120"/>
        <w:rPr>
          <w:szCs w:val="24"/>
        </w:rPr>
      </w:pPr>
      <w:r w:rsidRPr="00AD3D9C">
        <w:rPr>
          <w:b/>
          <w:szCs w:val="24"/>
        </w:rPr>
        <w:t>2</w:t>
      </w:r>
      <w:r w:rsidRPr="00AD3D9C">
        <w:rPr>
          <w:szCs w:val="24"/>
        </w:rPr>
        <w:tab/>
        <w:t xml:space="preserve">The handheld VHF transceiver with DSC and </w:t>
      </w:r>
      <w:ins w:id="130" w:author="Chairman" w:date="2021-05-31T18:49:00Z">
        <w:r w:rsidRPr="00AD3D9C">
          <w:rPr>
            <w:szCs w:val="24"/>
          </w:rPr>
          <w:t xml:space="preserve">integrated </w:t>
        </w:r>
      </w:ins>
      <w:r w:rsidRPr="00AD3D9C">
        <w:rPr>
          <w:szCs w:val="24"/>
        </w:rPr>
        <w:t xml:space="preserve">GNSS </w:t>
      </w:r>
      <w:ins w:id="131" w:author="Chairman" w:date="2021-05-31T18:49:00Z">
        <w:r w:rsidRPr="00AD3D9C">
          <w:rPr>
            <w:szCs w:val="24"/>
          </w:rPr>
          <w:t xml:space="preserve">receiver </w:t>
        </w:r>
      </w:ins>
      <w:r w:rsidRPr="00AD3D9C">
        <w:rPr>
          <w:szCs w:val="24"/>
        </w:rPr>
        <w:t>should be used exclusively in the maritime mobile service.</w:t>
      </w:r>
    </w:p>
    <w:p w14:paraId="19B23CBD" w14:textId="77777777" w:rsidR="00B605F8" w:rsidRPr="00AD3D9C" w:rsidRDefault="00B605F8" w:rsidP="00AD3D9C">
      <w:pPr>
        <w:overflowPunct/>
        <w:autoSpaceDE/>
        <w:autoSpaceDN/>
        <w:adjustRightInd/>
        <w:spacing w:before="0"/>
        <w:rPr>
          <w:szCs w:val="24"/>
        </w:rPr>
      </w:pPr>
      <w:r w:rsidRPr="00AD3D9C">
        <w:rPr>
          <w:b/>
          <w:bCs/>
          <w:szCs w:val="24"/>
        </w:rPr>
        <w:t>3</w:t>
      </w:r>
      <w:r w:rsidRPr="00AD3D9C">
        <w:rPr>
          <w:szCs w:val="24"/>
        </w:rPr>
        <w:tab/>
        <w:t xml:space="preserve">Handheld VHF transceiver with DSC and </w:t>
      </w:r>
      <w:ins w:id="132" w:author="Chairman" w:date="2021-05-31T18:50:00Z">
        <w:r w:rsidRPr="00AD3D9C">
          <w:rPr>
            <w:szCs w:val="24"/>
          </w:rPr>
          <w:t xml:space="preserve">integrated </w:t>
        </w:r>
      </w:ins>
      <w:r w:rsidRPr="00AD3D9C">
        <w:rPr>
          <w:szCs w:val="24"/>
        </w:rPr>
        <w:t xml:space="preserve">GNSS </w:t>
      </w:r>
      <w:ins w:id="133" w:author="Chairman" w:date="2021-05-31T18:50:00Z">
        <w:r w:rsidRPr="00AD3D9C">
          <w:rPr>
            <w:szCs w:val="24"/>
          </w:rPr>
          <w:t xml:space="preserve">receiver </w:t>
        </w:r>
      </w:ins>
      <w:r w:rsidRPr="00AD3D9C">
        <w:rPr>
          <w:szCs w:val="24"/>
        </w:rPr>
        <w:t>participating in the maritime mobile service should be assigned a unique 9-digit number in the format 8</w:t>
      </w:r>
      <w:r w:rsidRPr="00AD3D9C">
        <w:rPr>
          <w:szCs w:val="24"/>
          <w:vertAlign w:val="subscript"/>
        </w:rPr>
        <w:t>1</w:t>
      </w:r>
      <w:r w:rsidRPr="00AD3D9C">
        <w:rPr>
          <w:szCs w:val="24"/>
        </w:rPr>
        <w:t>M</w:t>
      </w:r>
      <w:r w:rsidRPr="00AD3D9C">
        <w:rPr>
          <w:szCs w:val="24"/>
          <w:vertAlign w:val="subscript"/>
        </w:rPr>
        <w:t>2</w:t>
      </w:r>
      <w:r w:rsidRPr="00AD3D9C">
        <w:rPr>
          <w:szCs w:val="24"/>
        </w:rPr>
        <w:t>I</w:t>
      </w:r>
      <w:r w:rsidRPr="00AD3D9C">
        <w:rPr>
          <w:szCs w:val="24"/>
          <w:vertAlign w:val="subscript"/>
        </w:rPr>
        <w:t>3</w:t>
      </w:r>
      <w:r w:rsidRPr="00AD3D9C">
        <w:rPr>
          <w:szCs w:val="24"/>
        </w:rPr>
        <w:t>D</w:t>
      </w:r>
      <w:r w:rsidRPr="00AD3D9C">
        <w:rPr>
          <w:szCs w:val="24"/>
          <w:vertAlign w:val="subscript"/>
        </w:rPr>
        <w:t>4</w:t>
      </w:r>
      <w:r w:rsidRPr="00AD3D9C">
        <w:rPr>
          <w:szCs w:val="24"/>
        </w:rPr>
        <w:t>X</w:t>
      </w:r>
      <w:r w:rsidRPr="00AD3D9C">
        <w:rPr>
          <w:szCs w:val="24"/>
          <w:vertAlign w:val="subscript"/>
        </w:rPr>
        <w:t>5</w:t>
      </w:r>
      <w:r w:rsidRPr="00AD3D9C">
        <w:rPr>
          <w:szCs w:val="24"/>
        </w:rPr>
        <w:t>X</w:t>
      </w:r>
      <w:r w:rsidRPr="00AD3D9C">
        <w:rPr>
          <w:szCs w:val="24"/>
          <w:vertAlign w:val="subscript"/>
        </w:rPr>
        <w:t>6</w:t>
      </w:r>
      <w:r w:rsidRPr="00AD3D9C">
        <w:rPr>
          <w:szCs w:val="24"/>
        </w:rPr>
        <w:t>X</w:t>
      </w:r>
      <w:r w:rsidRPr="00AD3D9C">
        <w:rPr>
          <w:szCs w:val="24"/>
          <w:vertAlign w:val="subscript"/>
        </w:rPr>
        <w:t>7</w:t>
      </w:r>
      <w:r w:rsidRPr="00AD3D9C">
        <w:rPr>
          <w:szCs w:val="24"/>
        </w:rPr>
        <w:t>X</w:t>
      </w:r>
      <w:r w:rsidRPr="00AD3D9C">
        <w:rPr>
          <w:szCs w:val="24"/>
          <w:vertAlign w:val="subscript"/>
        </w:rPr>
        <w:t>8</w:t>
      </w:r>
      <w:r w:rsidRPr="00AD3D9C">
        <w:rPr>
          <w:szCs w:val="24"/>
        </w:rPr>
        <w:t>X</w:t>
      </w:r>
      <w:r w:rsidRPr="00AD3D9C">
        <w:rPr>
          <w:szCs w:val="24"/>
          <w:vertAlign w:val="subscript"/>
        </w:rPr>
        <w:t>9</w:t>
      </w:r>
      <w:r w:rsidRPr="00AD3D9C">
        <w:rPr>
          <w:szCs w:val="24"/>
        </w:rPr>
        <w:t xml:space="preserve"> where digits 2, 3 and 4 represents the MID and X is any figure from 0 to 9. </w:t>
      </w:r>
      <w:r w:rsidRPr="00AD3D9C">
        <w:t>The MID represents the administration assigning the identity to the handheld transceiver.</w:t>
      </w:r>
    </w:p>
    <w:p w14:paraId="65D0EC0F" w14:textId="77777777" w:rsidR="00B605F8" w:rsidRPr="00AD3D9C" w:rsidRDefault="00B605F8" w:rsidP="00AD3D9C">
      <w:pPr>
        <w:pStyle w:val="Equation"/>
      </w:pPr>
      <w:r w:rsidRPr="00AD3D9C">
        <w:tab/>
      </w:r>
      <w:r w:rsidRPr="00AD3D9C">
        <w:tab/>
        <w:t>8</w:t>
      </w:r>
      <w:r w:rsidRPr="00AD3D9C">
        <w:rPr>
          <w:rFonts w:ascii="Times New Roman Bold" w:hAnsi="Times New Roman Bold"/>
          <w:vertAlign w:val="subscript"/>
        </w:rPr>
        <w:t>1</w:t>
      </w:r>
      <w:r w:rsidRPr="00AD3D9C">
        <w:t>M</w:t>
      </w:r>
      <w:r w:rsidRPr="00AD3D9C">
        <w:rPr>
          <w:rFonts w:ascii="Times New Roman Bold" w:hAnsi="Times New Roman Bold"/>
          <w:vertAlign w:val="subscript"/>
        </w:rPr>
        <w:t>2</w:t>
      </w:r>
      <w:r w:rsidRPr="00AD3D9C">
        <w:t>I</w:t>
      </w:r>
      <w:r w:rsidRPr="00AD3D9C">
        <w:rPr>
          <w:rFonts w:ascii="Times New Roman Bold" w:hAnsi="Times New Roman Bold"/>
          <w:vertAlign w:val="subscript"/>
        </w:rPr>
        <w:t>3</w:t>
      </w:r>
      <w:r w:rsidRPr="00AD3D9C">
        <w:t>D</w:t>
      </w:r>
      <w:r w:rsidRPr="00AD3D9C">
        <w:rPr>
          <w:rFonts w:ascii="Times New Roman Bold" w:hAnsi="Times New Roman Bold"/>
          <w:vertAlign w:val="subscript"/>
        </w:rPr>
        <w:t>4</w:t>
      </w:r>
      <w:r w:rsidRPr="00AD3D9C">
        <w:t>X</w:t>
      </w:r>
      <w:r w:rsidRPr="00AD3D9C">
        <w:rPr>
          <w:rFonts w:ascii="Times New Roman Bold" w:hAnsi="Times New Roman Bold"/>
          <w:vertAlign w:val="subscript"/>
        </w:rPr>
        <w:t>5</w:t>
      </w:r>
      <w:r w:rsidRPr="00AD3D9C">
        <w:t>X</w:t>
      </w:r>
      <w:r w:rsidRPr="00AD3D9C">
        <w:rPr>
          <w:rFonts w:ascii="Times New Roman Bold" w:hAnsi="Times New Roman Bold"/>
          <w:vertAlign w:val="subscript"/>
        </w:rPr>
        <w:t>6</w:t>
      </w:r>
      <w:r w:rsidRPr="00AD3D9C">
        <w:t>X</w:t>
      </w:r>
      <w:r w:rsidRPr="00AD3D9C">
        <w:rPr>
          <w:rFonts w:ascii="Times New Roman Bold" w:hAnsi="Times New Roman Bold"/>
          <w:vertAlign w:val="subscript"/>
        </w:rPr>
        <w:t>7</w:t>
      </w:r>
      <w:r w:rsidRPr="00AD3D9C">
        <w:t>X</w:t>
      </w:r>
      <w:r w:rsidRPr="00AD3D9C">
        <w:rPr>
          <w:rFonts w:ascii="Times New Roman Bold" w:hAnsi="Times New Roman Bold"/>
          <w:vertAlign w:val="subscript"/>
        </w:rPr>
        <w:t>8</w:t>
      </w:r>
      <w:r w:rsidRPr="00AD3D9C">
        <w:t>X</w:t>
      </w:r>
      <w:r w:rsidRPr="00AD3D9C">
        <w:rPr>
          <w:rFonts w:ascii="Times New Roman Bold" w:hAnsi="Times New Roman Bold"/>
          <w:vertAlign w:val="subscript"/>
        </w:rPr>
        <w:t>9</w:t>
      </w:r>
    </w:p>
    <w:p w14:paraId="1AFCEDA4" w14:textId="77777777" w:rsidR="00B605F8" w:rsidRPr="00AD3D9C" w:rsidRDefault="00B605F8" w:rsidP="00AD3D9C">
      <w:pPr>
        <w:rPr>
          <w:szCs w:val="24"/>
        </w:rPr>
      </w:pPr>
      <w:r w:rsidRPr="00AD3D9C">
        <w:rPr>
          <w:b/>
          <w:bCs/>
          <w:szCs w:val="24"/>
        </w:rPr>
        <w:t>4</w:t>
      </w:r>
      <w:r w:rsidRPr="00AD3D9C">
        <w:rPr>
          <w:szCs w:val="24"/>
        </w:rPr>
        <w:tab/>
        <w:t>The procedure and criteria for assignment and registration of these identities should be left to the administration concerned.</w:t>
      </w:r>
    </w:p>
    <w:p w14:paraId="74357F85" w14:textId="77777777" w:rsidR="00B605F8" w:rsidRPr="00AD3D9C" w:rsidRDefault="00B605F8" w:rsidP="00AD3D9C">
      <w:pPr>
        <w:rPr>
          <w:szCs w:val="24"/>
        </w:rPr>
      </w:pPr>
      <w:r w:rsidRPr="00AD3D9C">
        <w:rPr>
          <w:b/>
          <w:bCs/>
          <w:szCs w:val="24"/>
        </w:rPr>
        <w:t>5</w:t>
      </w:r>
      <w:r w:rsidRPr="00AD3D9C">
        <w:rPr>
          <w:szCs w:val="24"/>
        </w:rPr>
        <w:tab/>
        <w:t>Some minimum of procedures for registration of this identity should be observed:</w:t>
      </w:r>
    </w:p>
    <w:p w14:paraId="436A1471" w14:textId="77777777" w:rsidR="00B605F8" w:rsidRPr="00AD3D9C" w:rsidRDefault="00B605F8" w:rsidP="00AD3D9C">
      <w:pPr>
        <w:pStyle w:val="enumlev1"/>
      </w:pPr>
      <w:r w:rsidRPr="00AD3D9C">
        <w:t>a)</w:t>
      </w:r>
      <w:r w:rsidRPr="00AD3D9C">
        <w:tab/>
        <w:t>all identities in this category should be registered by the national authority concerned, and the local RCC or MRCC should be able to access the data on a 24 hour-per-day, 7 days-per-week basis. In systems that have automatic distress priority, this information should be automatically forwarded to an RCC;</w:t>
      </w:r>
    </w:p>
    <w:p w14:paraId="579F0818" w14:textId="77777777" w:rsidR="00B605F8" w:rsidRPr="00AD3D9C" w:rsidRDefault="00B605F8" w:rsidP="00AD3D9C">
      <w:pPr>
        <w:pStyle w:val="enumlev1"/>
      </w:pPr>
      <w:r w:rsidRPr="00AD3D9C">
        <w:t>b)</w:t>
      </w:r>
      <w:r w:rsidRPr="00AD3D9C">
        <w:tab/>
        <w:t>the reuse of this identity should follow the guidance of Annex 3 of this Recommendation.</w:t>
      </w:r>
    </w:p>
    <w:p w14:paraId="0B0660C8" w14:textId="77777777" w:rsidR="00B605F8" w:rsidRPr="00AD3D9C" w:rsidRDefault="00B605F8" w:rsidP="00AD3D9C">
      <w:pPr>
        <w:rPr>
          <w:szCs w:val="24"/>
        </w:rPr>
      </w:pPr>
      <w:r w:rsidRPr="00AD3D9C">
        <w:rPr>
          <w:b/>
          <w:bCs/>
          <w:szCs w:val="24"/>
        </w:rPr>
        <w:t>6</w:t>
      </w:r>
      <w:r w:rsidRPr="00AD3D9C">
        <w:rPr>
          <w:szCs w:val="24"/>
        </w:rPr>
        <w:tab/>
        <w:t>The administration may use the 5th digit to differentiate between certain specific uses/users of the maritime identity. However, this method is optional and for national use only.</w:t>
      </w:r>
    </w:p>
    <w:p w14:paraId="0EBB86E4" w14:textId="77777777" w:rsidR="00B605F8" w:rsidRPr="00AD3D9C" w:rsidDel="00D71AE0" w:rsidRDefault="00B605F8" w:rsidP="00AD3D9C">
      <w:pPr>
        <w:rPr>
          <w:del w:id="134" w:author="USA 2021-11" w:date="2021-08-23T13:10:00Z"/>
          <w:szCs w:val="24"/>
        </w:rPr>
      </w:pPr>
    </w:p>
    <w:p w14:paraId="4B328F13" w14:textId="77777777" w:rsidR="00B605F8" w:rsidRDefault="00B605F8">
      <w:pPr>
        <w:tabs>
          <w:tab w:val="clear" w:pos="1134"/>
          <w:tab w:val="clear" w:pos="1871"/>
          <w:tab w:val="clear" w:pos="2268"/>
        </w:tabs>
        <w:overflowPunct/>
        <w:autoSpaceDE/>
        <w:autoSpaceDN/>
        <w:adjustRightInd/>
        <w:spacing w:before="0"/>
        <w:rPr>
          <w:ins w:id="135" w:author="USA 2021-11" w:date="2021-08-23T13:10:00Z"/>
          <w:b/>
          <w:szCs w:val="24"/>
        </w:rPr>
      </w:pPr>
      <w:ins w:id="136" w:author="USA 2021-11" w:date="2021-08-23T13:10:00Z">
        <w:r>
          <w:rPr>
            <w:szCs w:val="24"/>
          </w:rPr>
          <w:br w:type="page"/>
        </w:r>
      </w:ins>
    </w:p>
    <w:p w14:paraId="6DA7B938" w14:textId="77777777" w:rsidR="00B605F8" w:rsidRPr="00AD3D9C" w:rsidDel="00DD24E7" w:rsidRDefault="00B605F8" w:rsidP="00AD3D9C">
      <w:pPr>
        <w:rPr>
          <w:del w:id="137" w:author="USA 2021-11" w:date="2021-08-23T13:08:00Z"/>
          <w:szCs w:val="24"/>
        </w:rPr>
      </w:pPr>
    </w:p>
    <w:p w14:paraId="56799A12" w14:textId="77777777" w:rsidR="00B605F8" w:rsidRPr="00AD3D9C" w:rsidRDefault="00B605F8" w:rsidP="00AD3D9C">
      <w:pPr>
        <w:pStyle w:val="Section1"/>
        <w:rPr>
          <w:u w:val="single"/>
        </w:rPr>
      </w:pPr>
      <w:r w:rsidRPr="00AD3D9C">
        <w:t>Section 2</w:t>
      </w:r>
      <w:r w:rsidRPr="00AD3D9C">
        <w:br/>
      </w:r>
      <w:r w:rsidRPr="00AD3D9C">
        <w:br/>
      </w:r>
      <w:ins w:id="138" w:author="USA 2021-11" w:date="2021-08-19T13:32:00Z">
        <w:r w:rsidRPr="00CA0716">
          <w:rPr>
            <w:highlight w:val="cyan"/>
          </w:rPr>
          <w:t>Assignment of identities to maritime life-saving devices</w:t>
        </w:r>
      </w:ins>
      <w:del w:id="139" w:author="USA 2021-11" w:date="2021-08-18T11:53:00Z">
        <w:r w:rsidRPr="00CA0716" w:rsidDel="001207E9">
          <w:rPr>
            <w:highlight w:val="cyan"/>
          </w:rPr>
          <w:delText>Devices using a freeform number identity</w:delText>
        </w:r>
      </w:del>
    </w:p>
    <w:p w14:paraId="121880C7" w14:textId="77777777" w:rsidR="00B605F8" w:rsidRPr="00AD3D9C" w:rsidRDefault="00B605F8" w:rsidP="00AD3D9C">
      <w:pPr>
        <w:spacing w:before="360"/>
      </w:pPr>
      <w:r w:rsidRPr="00AD3D9C">
        <w:t xml:space="preserve">These identities, which use the 3-digit prefix </w:t>
      </w:r>
      <w:del w:id="140" w:author="USA 2021-11" w:date="2021-08-23T12:47:00Z">
        <w:r w:rsidRPr="008C0548" w:rsidDel="008C0548">
          <w:rPr>
            <w:highlight w:val="cyan"/>
            <w:rPrChange w:id="141" w:author="USA 2021-11" w:date="2021-08-23T12:48:00Z">
              <w:rPr/>
            </w:rPrChange>
          </w:rPr>
          <w:delText>(allocated from the table of maritime identification digits)</w:delText>
        </w:r>
      </w:del>
      <w:ins w:id="142" w:author="USA 2021-11" w:date="2021-08-18T11:55:00Z">
        <w:r w:rsidRPr="008C0548">
          <w:rPr>
            <w:highlight w:val="cyan"/>
          </w:rPr>
          <w:t xml:space="preserve">beginning </w:t>
        </w:r>
        <w:r w:rsidRPr="001207E9">
          <w:rPr>
            <w:highlight w:val="cyan"/>
          </w:rPr>
          <w:t>with 9</w:t>
        </w:r>
      </w:ins>
      <w:ins w:id="143" w:author="USA 2021-11" w:date="2021-08-19T13:32:00Z">
        <w:r w:rsidRPr="00CA0716">
          <w:rPr>
            <w:highlight w:val="cyan"/>
          </w:rPr>
          <w:t>7</w:t>
        </w:r>
      </w:ins>
      <w:r w:rsidRPr="00AD3D9C">
        <w:t>, are used to identify maritime radio equipment like the AIS-search and rescue transponder (SART), man overboard (MOB) and emergency positioning indicating radio beacon (EPIRB)-AIS and similar equipment needing identification.</w:t>
      </w:r>
    </w:p>
    <w:p w14:paraId="51111CC5" w14:textId="77777777" w:rsidR="00B605F8" w:rsidRPr="00AD3D9C" w:rsidRDefault="00B605F8" w:rsidP="00AD3D9C">
      <w:pPr>
        <w:pStyle w:val="Heading1"/>
      </w:pPr>
      <w:r w:rsidRPr="00CA0716">
        <w:rPr>
          <w:sz w:val="24"/>
          <w:szCs w:val="24"/>
        </w:rPr>
        <w:t>1</w:t>
      </w:r>
      <w:r w:rsidRPr="00CA0716">
        <w:rPr>
          <w:sz w:val="24"/>
          <w:szCs w:val="24"/>
        </w:rPr>
        <w:tab/>
        <w:t>Automatic identification system-search and rescue transmitter</w:t>
      </w:r>
      <w:ins w:id="144" w:author="USA 2021-11" w:date="2021-08-18T11:54:00Z">
        <w:r w:rsidRPr="00CA0716">
          <w:rPr>
            <w:sz w:val="24"/>
            <w:szCs w:val="24"/>
          </w:rPr>
          <w:t xml:space="preserve"> </w:t>
        </w:r>
        <w:r w:rsidRPr="00CA0716">
          <w:rPr>
            <w:sz w:val="24"/>
            <w:szCs w:val="24"/>
            <w:highlight w:val="cyan"/>
          </w:rPr>
          <w:t>(AIS-SART)</w:t>
        </w:r>
      </w:ins>
    </w:p>
    <w:p w14:paraId="1889A08A" w14:textId="77777777" w:rsidR="00B605F8" w:rsidRPr="00AD3D9C" w:rsidRDefault="00B605F8" w:rsidP="00AD3D9C">
      <w:r w:rsidRPr="00AD3D9C">
        <w:t>The AIS-SART s</w:t>
      </w:r>
      <w:r w:rsidRPr="00AD3D9C">
        <w:rPr>
          <w:lang w:eastAsia="ja-JP"/>
        </w:rPr>
        <w:t xml:space="preserve">hould </w:t>
      </w:r>
      <w:r w:rsidRPr="00AD3D9C">
        <w:t>use an identity:</w:t>
      </w:r>
    </w:p>
    <w:p w14:paraId="72E081FB" w14:textId="77777777" w:rsidR="00B605F8" w:rsidRPr="00AD3D9C" w:rsidRDefault="00B605F8" w:rsidP="00AD3D9C">
      <w:pPr>
        <w:tabs>
          <w:tab w:val="center" w:pos="4820"/>
          <w:tab w:val="right" w:pos="9639"/>
        </w:tabs>
        <w:spacing w:before="240" w:after="120"/>
        <w:jc w:val="center"/>
        <w:rPr>
          <w:rFonts w:ascii="Times New Roman Bold" w:hAnsi="Times New Roman Bold"/>
          <w:vertAlign w:val="subscript"/>
        </w:rPr>
      </w:pPr>
      <w:r w:rsidRPr="00AD3D9C">
        <w:t>9</w:t>
      </w:r>
      <w:r w:rsidRPr="00AD3D9C">
        <w:rPr>
          <w:rFonts w:ascii="Times New Roman Bold" w:hAnsi="Times New Roman Bold"/>
          <w:vertAlign w:val="subscript"/>
        </w:rPr>
        <w:t>1</w:t>
      </w:r>
      <w:r w:rsidRPr="00AD3D9C">
        <w:t>7</w:t>
      </w:r>
      <w:r w:rsidRPr="00AD3D9C">
        <w:rPr>
          <w:rFonts w:ascii="Times New Roman Bold" w:hAnsi="Times New Roman Bold"/>
          <w:vertAlign w:val="subscript"/>
        </w:rPr>
        <w:t>2</w:t>
      </w:r>
      <w:r w:rsidRPr="00AD3D9C">
        <w:t>0</w:t>
      </w:r>
      <w:r w:rsidRPr="00AD3D9C">
        <w:rPr>
          <w:rFonts w:ascii="Times New Roman Bold" w:hAnsi="Times New Roman Bold"/>
          <w:vertAlign w:val="subscript"/>
        </w:rPr>
        <w:t>3</w:t>
      </w:r>
      <w:r w:rsidRPr="00AD3D9C">
        <w:t>X</w:t>
      </w:r>
      <w:r w:rsidRPr="00AD3D9C">
        <w:rPr>
          <w:rFonts w:ascii="Times New Roman Bold" w:hAnsi="Times New Roman Bold"/>
          <w:vertAlign w:val="subscript"/>
        </w:rPr>
        <w:t>4</w:t>
      </w:r>
      <w:r w:rsidRPr="00AD3D9C">
        <w:t>X</w:t>
      </w:r>
      <w:r w:rsidRPr="00AD3D9C">
        <w:rPr>
          <w:rFonts w:ascii="Times New Roman Bold" w:hAnsi="Times New Roman Bold"/>
          <w:vertAlign w:val="subscript"/>
        </w:rPr>
        <w:t>5</w:t>
      </w:r>
      <w:r w:rsidRPr="00AD3D9C">
        <w:t>Y</w:t>
      </w:r>
      <w:r w:rsidRPr="00AD3D9C">
        <w:rPr>
          <w:rFonts w:ascii="Times New Roman Bold" w:hAnsi="Times New Roman Bold"/>
          <w:vertAlign w:val="subscript"/>
        </w:rPr>
        <w:t>6</w:t>
      </w:r>
      <w:r w:rsidRPr="00AD3D9C">
        <w:t>Y</w:t>
      </w:r>
      <w:r w:rsidRPr="00AD3D9C">
        <w:rPr>
          <w:rFonts w:ascii="Times New Roman Bold" w:hAnsi="Times New Roman Bold"/>
          <w:vertAlign w:val="subscript"/>
        </w:rPr>
        <w:t>7</w:t>
      </w:r>
      <w:r w:rsidRPr="00AD3D9C">
        <w:t>Y</w:t>
      </w:r>
      <w:r w:rsidRPr="00AD3D9C">
        <w:rPr>
          <w:rFonts w:ascii="Times New Roman Bold" w:hAnsi="Times New Roman Bold"/>
          <w:vertAlign w:val="subscript"/>
        </w:rPr>
        <w:t>8</w:t>
      </w:r>
      <w:r w:rsidRPr="00AD3D9C">
        <w:t>Y</w:t>
      </w:r>
      <w:r w:rsidRPr="00AD3D9C">
        <w:rPr>
          <w:rFonts w:ascii="Times New Roman Bold" w:hAnsi="Times New Roman Bold"/>
          <w:vertAlign w:val="subscript"/>
        </w:rPr>
        <w:t>9</w:t>
      </w:r>
    </w:p>
    <w:p w14:paraId="29E76EB3" w14:textId="77777777" w:rsidR="00B605F8" w:rsidRPr="00AD3D9C" w:rsidRDefault="00B605F8" w:rsidP="00AD3D9C">
      <w:pPr>
        <w:spacing w:before="240"/>
      </w:pPr>
      <w:r w:rsidRPr="00AD3D9C">
        <w:rPr>
          <w:lang w:eastAsia="ja-JP"/>
        </w:rPr>
        <w:t xml:space="preserve">(where </w:t>
      </w:r>
      <w:r w:rsidRPr="00AD3D9C">
        <w:rPr>
          <w:bCs/>
        </w:rPr>
        <w:t>X</w:t>
      </w:r>
      <w:r w:rsidRPr="00AD3D9C">
        <w:rPr>
          <w:rFonts w:ascii="Times New Roman Bold" w:hAnsi="Times New Roman Bold"/>
          <w:bCs/>
          <w:vertAlign w:val="subscript"/>
        </w:rPr>
        <w:t>4</w:t>
      </w:r>
      <w:r w:rsidRPr="00AD3D9C">
        <w:rPr>
          <w:bCs/>
        </w:rPr>
        <w:t>X</w:t>
      </w:r>
      <w:r w:rsidRPr="00AD3D9C">
        <w:rPr>
          <w:rFonts w:ascii="Times New Roman Bold" w:hAnsi="Times New Roman Bold"/>
          <w:bCs/>
          <w:vertAlign w:val="subscript"/>
        </w:rPr>
        <w:t>5</w:t>
      </w:r>
      <w:r w:rsidRPr="00AD3D9C">
        <w:rPr>
          <w:lang w:eastAsia="ja-JP"/>
        </w:rPr>
        <w:t xml:space="preserve"> = manufacturer ID 01 to 99; </w:t>
      </w:r>
      <w:r w:rsidRPr="00AD3D9C">
        <w:rPr>
          <w:bCs/>
        </w:rPr>
        <w:t>Y</w:t>
      </w:r>
      <w:r w:rsidRPr="00AD3D9C">
        <w:rPr>
          <w:rFonts w:ascii="Times New Roman Bold" w:hAnsi="Times New Roman Bold"/>
          <w:bCs/>
          <w:vertAlign w:val="subscript"/>
        </w:rPr>
        <w:t>6</w:t>
      </w:r>
      <w:r w:rsidRPr="00AD3D9C">
        <w:rPr>
          <w:bCs/>
        </w:rPr>
        <w:t>Y</w:t>
      </w:r>
      <w:r w:rsidRPr="00AD3D9C">
        <w:rPr>
          <w:rFonts w:ascii="Times New Roman Bold" w:hAnsi="Times New Roman Bold"/>
          <w:bCs/>
          <w:vertAlign w:val="subscript"/>
        </w:rPr>
        <w:t>7</w:t>
      </w:r>
      <w:r w:rsidRPr="00AD3D9C">
        <w:rPr>
          <w:bCs/>
        </w:rPr>
        <w:t>Y</w:t>
      </w:r>
      <w:r w:rsidRPr="00AD3D9C">
        <w:rPr>
          <w:rFonts w:ascii="Times New Roman Bold" w:hAnsi="Times New Roman Bold"/>
          <w:bCs/>
          <w:vertAlign w:val="subscript"/>
        </w:rPr>
        <w:t>8</w:t>
      </w:r>
      <w:r w:rsidRPr="00AD3D9C">
        <w:rPr>
          <w:bCs/>
        </w:rPr>
        <w:t>Y</w:t>
      </w:r>
      <w:r w:rsidRPr="00AD3D9C">
        <w:rPr>
          <w:rFonts w:ascii="Times New Roman Bold" w:hAnsi="Times New Roman Bold"/>
          <w:bCs/>
          <w:vertAlign w:val="subscript"/>
        </w:rPr>
        <w:t>9</w:t>
      </w:r>
      <w:r w:rsidRPr="00AD3D9C">
        <w:rPr>
          <w:lang w:eastAsia="ja-JP"/>
        </w:rPr>
        <w:t xml:space="preserve"> = the sequence number 0000 to 9999. When reaching 9999 the manufacturer should restart the sequence numbering at 0000.)</w:t>
      </w:r>
    </w:p>
    <w:p w14:paraId="2E8E8DE3" w14:textId="77777777" w:rsidR="00B605F8" w:rsidRPr="00AD3D9C" w:rsidRDefault="00B605F8" w:rsidP="00AD3D9C">
      <w:pPr>
        <w:pStyle w:val="Heading1"/>
      </w:pPr>
      <w:r w:rsidRPr="00CA0716">
        <w:rPr>
          <w:sz w:val="24"/>
          <w:szCs w:val="24"/>
        </w:rPr>
        <w:t>2</w:t>
      </w:r>
      <w:r w:rsidRPr="00CA0716">
        <w:rPr>
          <w:sz w:val="24"/>
          <w:szCs w:val="24"/>
        </w:rPr>
        <w:tab/>
        <w:t>Man overboard</w:t>
      </w:r>
      <w:ins w:id="145" w:author="USA 2021-11" w:date="2021-08-18T11:56:00Z">
        <w:r w:rsidRPr="00CA0716">
          <w:rPr>
            <w:sz w:val="24"/>
            <w:szCs w:val="24"/>
          </w:rPr>
          <w:t xml:space="preserve"> </w:t>
        </w:r>
      </w:ins>
      <w:ins w:id="146" w:author="USA 2021-11" w:date="2021-08-19T13:47:00Z">
        <w:r w:rsidRPr="00481357">
          <w:rPr>
            <w:sz w:val="24"/>
            <w:szCs w:val="24"/>
            <w:highlight w:val="cyan"/>
          </w:rPr>
          <w:t xml:space="preserve"> devices</w:t>
        </w:r>
      </w:ins>
    </w:p>
    <w:p w14:paraId="2DE61488" w14:textId="77777777" w:rsidR="00B605F8" w:rsidRPr="00AD3D9C" w:rsidRDefault="00B605F8" w:rsidP="00AD3D9C">
      <w:pPr>
        <w:rPr>
          <w:szCs w:val="24"/>
        </w:rPr>
      </w:pPr>
      <w:ins w:id="147" w:author="USA 2021-11" w:date="2021-08-19T13:57:00Z">
        <w:r w:rsidRPr="001C100B">
          <w:rPr>
            <w:szCs w:val="24"/>
            <w:highlight w:val="cyan"/>
          </w:rPr>
          <w:t xml:space="preserve">2.1 </w:t>
        </w:r>
      </w:ins>
      <w:r w:rsidRPr="001C100B">
        <w:rPr>
          <w:szCs w:val="24"/>
          <w:highlight w:val="cyan"/>
        </w:rPr>
        <w:t xml:space="preserve">The </w:t>
      </w:r>
      <w:ins w:id="148" w:author="USA 2021-11" w:date="2021-08-23T11:54:00Z">
        <w:r>
          <w:rPr>
            <w:szCs w:val="24"/>
            <w:highlight w:val="cyan"/>
          </w:rPr>
          <w:t xml:space="preserve">AIS </w:t>
        </w:r>
      </w:ins>
      <w:ins w:id="149" w:author="USA 2021-11" w:date="2021-08-19T14:01:00Z">
        <w:r w:rsidRPr="001C100B">
          <w:rPr>
            <w:szCs w:val="24"/>
            <w:highlight w:val="cyan"/>
          </w:rPr>
          <w:t>MOB</w:t>
        </w:r>
      </w:ins>
      <w:del w:id="150" w:author="USA 2021-11" w:date="2021-08-19T14:01:00Z">
        <w:r w:rsidRPr="001C100B" w:rsidDel="001C100B">
          <w:rPr>
            <w:szCs w:val="24"/>
            <w:highlight w:val="cyan"/>
          </w:rPr>
          <w:delText xml:space="preserve">MOB </w:delText>
        </w:r>
      </w:del>
      <w:ins w:id="151" w:author="Chairman" w:date="2021-05-31T18:51:00Z">
        <w:del w:id="152" w:author="USA 2021-11" w:date="2021-08-19T14:01:00Z">
          <w:r w:rsidRPr="001C100B" w:rsidDel="001C100B">
            <w:rPr>
              <w:szCs w:val="24"/>
              <w:highlight w:val="cyan"/>
            </w:rPr>
            <w:delText>man overboard</w:delText>
          </w:r>
        </w:del>
        <w:r w:rsidRPr="001C100B">
          <w:rPr>
            <w:szCs w:val="24"/>
            <w:highlight w:val="cyan"/>
          </w:rPr>
          <w:t xml:space="preserve"> </w:t>
        </w:r>
      </w:ins>
      <w:r w:rsidRPr="001C100B">
        <w:rPr>
          <w:szCs w:val="24"/>
          <w:highlight w:val="cyan"/>
        </w:rPr>
        <w:t>device</w:t>
      </w:r>
      <w:ins w:id="153" w:author="Chairman" w:date="2021-05-31T18:52:00Z">
        <w:r w:rsidRPr="001C100B">
          <w:rPr>
            <w:szCs w:val="24"/>
            <w:highlight w:val="cyan"/>
          </w:rPr>
          <w:t xml:space="preserve"> </w:t>
        </w:r>
        <w:del w:id="154" w:author="USA 2021-11" w:date="2021-08-19T14:01:00Z">
          <w:r w:rsidRPr="001C100B" w:rsidDel="001C100B">
            <w:rPr>
              <w:rFonts w:eastAsia="Batang"/>
              <w:szCs w:val="24"/>
              <w:highlight w:val="cyan"/>
            </w:rPr>
            <w:delText>which is classified as AMRD Group A according to the most recent version of Recommendation ITU-R M.2135</w:delText>
          </w:r>
        </w:del>
      </w:ins>
      <w:del w:id="155" w:author="USA 2021-11" w:date="2021-08-19T14:01:00Z">
        <w:r w:rsidRPr="00AD3D9C" w:rsidDel="001C100B">
          <w:rPr>
            <w:szCs w:val="24"/>
          </w:rPr>
          <w:delText xml:space="preserve"> </w:delText>
        </w:r>
      </w:del>
      <w:del w:id="156" w:author="Chairman" w:date="2021-05-31T18:53:00Z">
        <w:r w:rsidRPr="00AD3D9C" w:rsidDel="000920F2">
          <w:rPr>
            <w:szCs w:val="24"/>
          </w:rPr>
          <w:delText xml:space="preserve">that transmits DSC and/or AIS </w:delText>
        </w:r>
      </w:del>
      <w:r w:rsidRPr="00AD3D9C">
        <w:rPr>
          <w:szCs w:val="24"/>
        </w:rPr>
        <w:t>s</w:t>
      </w:r>
      <w:r w:rsidRPr="00AD3D9C">
        <w:rPr>
          <w:szCs w:val="24"/>
          <w:lang w:eastAsia="ja-JP"/>
        </w:rPr>
        <w:t xml:space="preserve">hould </w:t>
      </w:r>
      <w:r w:rsidRPr="00AD3D9C">
        <w:rPr>
          <w:szCs w:val="24"/>
        </w:rPr>
        <w:t>use an identity</w:t>
      </w:r>
      <w:r w:rsidRPr="00AD3D9C">
        <w:t>:</w:t>
      </w:r>
    </w:p>
    <w:p w14:paraId="6EAE81CA" w14:textId="77777777" w:rsidR="00B605F8" w:rsidRPr="00AD3D9C" w:rsidRDefault="00B605F8" w:rsidP="00AD3D9C">
      <w:pPr>
        <w:spacing w:before="240" w:after="120"/>
        <w:jc w:val="center"/>
        <w:rPr>
          <w:bCs/>
          <w:szCs w:val="24"/>
        </w:rPr>
      </w:pPr>
      <w:r w:rsidRPr="00AD3D9C">
        <w:rPr>
          <w:bCs/>
          <w:szCs w:val="24"/>
        </w:rPr>
        <w:t>9</w:t>
      </w:r>
      <w:r w:rsidRPr="00AD3D9C">
        <w:rPr>
          <w:rFonts w:ascii="Times New Roman Bold" w:hAnsi="Times New Roman Bold"/>
          <w:bCs/>
          <w:szCs w:val="24"/>
          <w:vertAlign w:val="subscript"/>
        </w:rPr>
        <w:t>1</w:t>
      </w:r>
      <w:r w:rsidRPr="00AD3D9C">
        <w:rPr>
          <w:bCs/>
          <w:szCs w:val="24"/>
        </w:rPr>
        <w:t>7</w:t>
      </w:r>
      <w:r w:rsidRPr="00AD3D9C">
        <w:rPr>
          <w:rFonts w:ascii="Times New Roman Bold" w:hAnsi="Times New Roman Bold"/>
          <w:bCs/>
          <w:szCs w:val="24"/>
          <w:vertAlign w:val="subscript"/>
        </w:rPr>
        <w:t>2</w:t>
      </w:r>
      <w:r w:rsidRPr="00AD3D9C">
        <w:rPr>
          <w:bCs/>
          <w:szCs w:val="24"/>
        </w:rPr>
        <w:t>2</w:t>
      </w:r>
      <w:r w:rsidRPr="00AD3D9C">
        <w:rPr>
          <w:rFonts w:ascii="Times New Roman Bold" w:hAnsi="Times New Roman Bold"/>
          <w:bCs/>
          <w:szCs w:val="24"/>
          <w:vertAlign w:val="subscript"/>
        </w:rPr>
        <w:t>3</w:t>
      </w:r>
      <w:r w:rsidRPr="00AD3D9C">
        <w:rPr>
          <w:bCs/>
          <w:szCs w:val="24"/>
        </w:rPr>
        <w:t>X</w:t>
      </w:r>
      <w:r w:rsidRPr="00AD3D9C">
        <w:rPr>
          <w:rFonts w:ascii="Times New Roman Bold" w:hAnsi="Times New Roman Bold"/>
          <w:bCs/>
          <w:szCs w:val="24"/>
          <w:vertAlign w:val="subscript"/>
        </w:rPr>
        <w:t>4</w:t>
      </w:r>
      <w:r w:rsidRPr="00AD3D9C">
        <w:rPr>
          <w:bCs/>
          <w:szCs w:val="24"/>
        </w:rPr>
        <w:t>X</w:t>
      </w:r>
      <w:r w:rsidRPr="00AD3D9C">
        <w:rPr>
          <w:rFonts w:ascii="Times New Roman Bold" w:hAnsi="Times New Roman Bold"/>
          <w:bCs/>
          <w:szCs w:val="24"/>
          <w:vertAlign w:val="subscript"/>
        </w:rPr>
        <w:t>5</w:t>
      </w:r>
      <w:r w:rsidRPr="00AD3D9C">
        <w:rPr>
          <w:bCs/>
          <w:szCs w:val="24"/>
        </w:rPr>
        <w:t>Y</w:t>
      </w:r>
      <w:r w:rsidRPr="00AD3D9C">
        <w:rPr>
          <w:rFonts w:ascii="Times New Roman Bold" w:hAnsi="Times New Roman Bold"/>
          <w:bCs/>
          <w:szCs w:val="24"/>
          <w:vertAlign w:val="subscript"/>
        </w:rPr>
        <w:t>6</w:t>
      </w:r>
      <w:r w:rsidRPr="00AD3D9C">
        <w:rPr>
          <w:bCs/>
          <w:szCs w:val="24"/>
        </w:rPr>
        <w:t>Y</w:t>
      </w:r>
      <w:r w:rsidRPr="00AD3D9C">
        <w:rPr>
          <w:rFonts w:ascii="Times New Roman Bold" w:hAnsi="Times New Roman Bold"/>
          <w:bCs/>
          <w:szCs w:val="24"/>
          <w:vertAlign w:val="subscript"/>
        </w:rPr>
        <w:t>7</w:t>
      </w:r>
      <w:r w:rsidRPr="00AD3D9C">
        <w:rPr>
          <w:bCs/>
          <w:szCs w:val="24"/>
        </w:rPr>
        <w:t>Y</w:t>
      </w:r>
      <w:r w:rsidRPr="00AD3D9C">
        <w:rPr>
          <w:rFonts w:ascii="Times New Roman Bold" w:hAnsi="Times New Roman Bold"/>
          <w:bCs/>
          <w:szCs w:val="24"/>
          <w:vertAlign w:val="subscript"/>
        </w:rPr>
        <w:t>8</w:t>
      </w:r>
      <w:r w:rsidRPr="00AD3D9C">
        <w:rPr>
          <w:bCs/>
          <w:szCs w:val="24"/>
        </w:rPr>
        <w:t>Y</w:t>
      </w:r>
      <w:r w:rsidRPr="00AD3D9C">
        <w:rPr>
          <w:rFonts w:ascii="Times New Roman Bold" w:hAnsi="Times New Roman Bold"/>
          <w:bCs/>
          <w:szCs w:val="24"/>
          <w:vertAlign w:val="subscript"/>
        </w:rPr>
        <w:t>9</w:t>
      </w:r>
    </w:p>
    <w:p w14:paraId="37B6212A" w14:textId="77777777" w:rsidR="00B605F8" w:rsidRDefault="00B605F8" w:rsidP="00AD3D9C">
      <w:pPr>
        <w:spacing w:before="240"/>
        <w:rPr>
          <w:ins w:id="157" w:author="USA 2021-11" w:date="2021-08-19T14:02:00Z"/>
          <w:lang w:eastAsia="ja-JP"/>
        </w:rPr>
      </w:pPr>
      <w:r w:rsidRPr="00AD3D9C">
        <w:rPr>
          <w:lang w:eastAsia="ja-JP"/>
        </w:rPr>
        <w:t xml:space="preserve">(where </w:t>
      </w:r>
      <w:r w:rsidRPr="00AD3D9C">
        <w:rPr>
          <w:bCs/>
        </w:rPr>
        <w:t>X</w:t>
      </w:r>
      <w:r w:rsidRPr="00AD3D9C">
        <w:rPr>
          <w:rFonts w:ascii="Times New Roman Bold" w:hAnsi="Times New Roman Bold"/>
          <w:bCs/>
          <w:vertAlign w:val="subscript"/>
        </w:rPr>
        <w:t>4</w:t>
      </w:r>
      <w:r w:rsidRPr="00AD3D9C">
        <w:rPr>
          <w:bCs/>
        </w:rPr>
        <w:t>X</w:t>
      </w:r>
      <w:r w:rsidRPr="00AD3D9C">
        <w:rPr>
          <w:rFonts w:ascii="Times New Roman Bold" w:hAnsi="Times New Roman Bold"/>
          <w:bCs/>
          <w:vertAlign w:val="subscript"/>
        </w:rPr>
        <w:t>5</w:t>
      </w:r>
      <w:r w:rsidRPr="00AD3D9C">
        <w:rPr>
          <w:lang w:eastAsia="ja-JP"/>
        </w:rPr>
        <w:t xml:space="preserve"> = manufacturer ID 01 to 99; </w:t>
      </w:r>
      <w:r w:rsidRPr="00AD3D9C">
        <w:rPr>
          <w:bCs/>
        </w:rPr>
        <w:t>Y</w:t>
      </w:r>
      <w:r w:rsidRPr="00AD3D9C">
        <w:rPr>
          <w:rFonts w:ascii="Times New Roman Bold" w:hAnsi="Times New Roman Bold"/>
          <w:bCs/>
          <w:vertAlign w:val="subscript"/>
        </w:rPr>
        <w:t>6</w:t>
      </w:r>
      <w:r w:rsidRPr="00AD3D9C">
        <w:rPr>
          <w:bCs/>
        </w:rPr>
        <w:t>Y</w:t>
      </w:r>
      <w:r w:rsidRPr="00AD3D9C">
        <w:rPr>
          <w:rFonts w:ascii="Times New Roman Bold" w:hAnsi="Times New Roman Bold"/>
          <w:bCs/>
          <w:vertAlign w:val="subscript"/>
        </w:rPr>
        <w:t>7</w:t>
      </w:r>
      <w:r w:rsidRPr="00AD3D9C">
        <w:rPr>
          <w:bCs/>
        </w:rPr>
        <w:t>Y</w:t>
      </w:r>
      <w:r w:rsidRPr="00AD3D9C">
        <w:rPr>
          <w:rFonts w:ascii="Times New Roman Bold" w:hAnsi="Times New Roman Bold"/>
          <w:bCs/>
          <w:vertAlign w:val="subscript"/>
        </w:rPr>
        <w:t>8</w:t>
      </w:r>
      <w:r w:rsidRPr="00AD3D9C">
        <w:rPr>
          <w:bCs/>
        </w:rPr>
        <w:t>Y</w:t>
      </w:r>
      <w:r w:rsidRPr="00AD3D9C">
        <w:rPr>
          <w:rFonts w:ascii="Times New Roman Bold" w:hAnsi="Times New Roman Bold"/>
          <w:bCs/>
          <w:vertAlign w:val="subscript"/>
        </w:rPr>
        <w:t>9</w:t>
      </w:r>
      <w:r w:rsidRPr="00AD3D9C">
        <w:rPr>
          <w:lang w:eastAsia="ja-JP"/>
        </w:rPr>
        <w:t xml:space="preserve"> = the sequence number 0000 to 9999. When reaching 9999 the manufacturer should restart the sequence numbering at 0000.)</w:t>
      </w:r>
    </w:p>
    <w:p w14:paraId="6123089F" w14:textId="77777777" w:rsidR="00B605F8" w:rsidRPr="00A80C00" w:rsidRDefault="00B605F8" w:rsidP="00A80C00">
      <w:pPr>
        <w:rPr>
          <w:ins w:id="158" w:author="USA 2021-11" w:date="2021-08-19T14:02:00Z"/>
          <w:szCs w:val="24"/>
          <w:highlight w:val="cyan"/>
        </w:rPr>
      </w:pPr>
      <w:ins w:id="159" w:author="USA 2021-11" w:date="2021-08-19T14:02:00Z">
        <w:r w:rsidRPr="00A80C00">
          <w:rPr>
            <w:highlight w:val="cyan"/>
            <w:lang w:eastAsia="ja-JP"/>
          </w:rPr>
          <w:t xml:space="preserve">2.2 </w:t>
        </w:r>
      </w:ins>
      <w:ins w:id="160" w:author="USA 2021-11" w:date="2021-08-19T14:03:00Z">
        <w:r w:rsidRPr="00A80C00">
          <w:rPr>
            <w:highlight w:val="cyan"/>
            <w:lang w:eastAsia="ja-JP"/>
          </w:rPr>
          <w:t xml:space="preserve">The </w:t>
        </w:r>
      </w:ins>
      <w:ins w:id="161" w:author="USA 2021-11" w:date="2021-08-23T11:54:00Z">
        <w:r>
          <w:rPr>
            <w:highlight w:val="cyan"/>
            <w:lang w:eastAsia="ja-JP"/>
          </w:rPr>
          <w:t xml:space="preserve">Class M </w:t>
        </w:r>
      </w:ins>
      <w:ins w:id="162" w:author="USA 2021-11" w:date="2021-08-19T14:02:00Z">
        <w:r w:rsidRPr="00A80C00">
          <w:rPr>
            <w:szCs w:val="24"/>
            <w:highlight w:val="cyan"/>
          </w:rPr>
          <w:t>MOB devices s</w:t>
        </w:r>
        <w:r w:rsidRPr="00A80C00">
          <w:rPr>
            <w:szCs w:val="24"/>
            <w:highlight w:val="cyan"/>
            <w:lang w:eastAsia="ja-JP"/>
          </w:rPr>
          <w:t xml:space="preserve">hould </w:t>
        </w:r>
        <w:r w:rsidRPr="00A80C00">
          <w:rPr>
            <w:szCs w:val="24"/>
            <w:highlight w:val="cyan"/>
          </w:rPr>
          <w:t>use an identity</w:t>
        </w:r>
        <w:r w:rsidRPr="00A80C00">
          <w:rPr>
            <w:highlight w:val="cyan"/>
          </w:rPr>
          <w:t>:</w:t>
        </w:r>
      </w:ins>
    </w:p>
    <w:p w14:paraId="180E96BA" w14:textId="77777777" w:rsidR="00B605F8" w:rsidRPr="00A80C00" w:rsidRDefault="00B605F8" w:rsidP="00A80C00">
      <w:pPr>
        <w:spacing w:before="240" w:after="120"/>
        <w:jc w:val="center"/>
        <w:rPr>
          <w:ins w:id="163" w:author="USA 2021-11" w:date="2021-08-19T14:02:00Z"/>
          <w:bCs/>
          <w:szCs w:val="24"/>
          <w:highlight w:val="cyan"/>
        </w:rPr>
      </w:pPr>
      <w:ins w:id="164" w:author="USA 2021-11" w:date="2021-08-19T14:02:00Z">
        <w:r w:rsidRPr="00A80C00">
          <w:rPr>
            <w:bCs/>
            <w:szCs w:val="24"/>
            <w:highlight w:val="cyan"/>
          </w:rPr>
          <w:t>9</w:t>
        </w:r>
        <w:r w:rsidRPr="00A80C00">
          <w:rPr>
            <w:rFonts w:ascii="Times New Roman Bold" w:hAnsi="Times New Roman Bold"/>
            <w:bCs/>
            <w:szCs w:val="24"/>
            <w:highlight w:val="cyan"/>
            <w:vertAlign w:val="subscript"/>
          </w:rPr>
          <w:t>1</w:t>
        </w:r>
        <w:r w:rsidRPr="00A80C00">
          <w:rPr>
            <w:bCs/>
            <w:szCs w:val="24"/>
            <w:highlight w:val="cyan"/>
          </w:rPr>
          <w:t>7</w:t>
        </w:r>
        <w:r w:rsidRPr="00A80C00">
          <w:rPr>
            <w:rFonts w:ascii="Times New Roman Bold" w:hAnsi="Times New Roman Bold"/>
            <w:bCs/>
            <w:szCs w:val="24"/>
            <w:highlight w:val="cyan"/>
            <w:vertAlign w:val="subscript"/>
          </w:rPr>
          <w:t>2</w:t>
        </w:r>
        <w:r w:rsidRPr="00A80C00">
          <w:rPr>
            <w:bCs/>
            <w:szCs w:val="24"/>
            <w:highlight w:val="cyan"/>
          </w:rPr>
          <w:t>3</w:t>
        </w:r>
        <w:r w:rsidRPr="00A80C00">
          <w:rPr>
            <w:rFonts w:ascii="Times New Roman Bold" w:hAnsi="Times New Roman Bold"/>
            <w:bCs/>
            <w:szCs w:val="24"/>
            <w:highlight w:val="cyan"/>
            <w:vertAlign w:val="subscript"/>
          </w:rPr>
          <w:t>3</w:t>
        </w:r>
        <w:r w:rsidRPr="00A80C00">
          <w:rPr>
            <w:bCs/>
            <w:szCs w:val="24"/>
            <w:highlight w:val="cyan"/>
          </w:rPr>
          <w:t>X</w:t>
        </w:r>
        <w:r w:rsidRPr="00A80C00">
          <w:rPr>
            <w:rFonts w:ascii="Times New Roman Bold" w:hAnsi="Times New Roman Bold"/>
            <w:bCs/>
            <w:szCs w:val="24"/>
            <w:highlight w:val="cyan"/>
            <w:vertAlign w:val="subscript"/>
          </w:rPr>
          <w:t>4</w:t>
        </w:r>
        <w:r w:rsidRPr="00A80C00">
          <w:rPr>
            <w:bCs/>
            <w:szCs w:val="24"/>
            <w:highlight w:val="cyan"/>
          </w:rPr>
          <w:t>X</w:t>
        </w:r>
        <w:r w:rsidRPr="00A80C00">
          <w:rPr>
            <w:rFonts w:ascii="Times New Roman Bold" w:hAnsi="Times New Roman Bold"/>
            <w:bCs/>
            <w:szCs w:val="24"/>
            <w:highlight w:val="cyan"/>
            <w:vertAlign w:val="subscript"/>
          </w:rPr>
          <w:t>5</w:t>
        </w:r>
        <w:r w:rsidRPr="00A80C00">
          <w:rPr>
            <w:bCs/>
            <w:szCs w:val="24"/>
            <w:highlight w:val="cyan"/>
          </w:rPr>
          <w:t>Y</w:t>
        </w:r>
        <w:r w:rsidRPr="00A80C00">
          <w:rPr>
            <w:rFonts w:ascii="Times New Roman Bold" w:hAnsi="Times New Roman Bold"/>
            <w:bCs/>
            <w:szCs w:val="24"/>
            <w:highlight w:val="cyan"/>
            <w:vertAlign w:val="subscript"/>
          </w:rPr>
          <w:t>6</w:t>
        </w:r>
        <w:r w:rsidRPr="00A80C00">
          <w:rPr>
            <w:bCs/>
            <w:szCs w:val="24"/>
            <w:highlight w:val="cyan"/>
          </w:rPr>
          <w:t>Y</w:t>
        </w:r>
        <w:r w:rsidRPr="00A80C00">
          <w:rPr>
            <w:rFonts w:ascii="Times New Roman Bold" w:hAnsi="Times New Roman Bold"/>
            <w:bCs/>
            <w:szCs w:val="24"/>
            <w:highlight w:val="cyan"/>
            <w:vertAlign w:val="subscript"/>
          </w:rPr>
          <w:t>7</w:t>
        </w:r>
        <w:r w:rsidRPr="00A80C00">
          <w:rPr>
            <w:bCs/>
            <w:szCs w:val="24"/>
            <w:highlight w:val="cyan"/>
          </w:rPr>
          <w:t>Y</w:t>
        </w:r>
        <w:r w:rsidRPr="00A80C00">
          <w:rPr>
            <w:rFonts w:ascii="Times New Roman Bold" w:hAnsi="Times New Roman Bold"/>
            <w:bCs/>
            <w:szCs w:val="24"/>
            <w:highlight w:val="cyan"/>
            <w:vertAlign w:val="subscript"/>
          </w:rPr>
          <w:t>8</w:t>
        </w:r>
        <w:r w:rsidRPr="00A80C00">
          <w:rPr>
            <w:bCs/>
            <w:szCs w:val="24"/>
            <w:highlight w:val="cyan"/>
          </w:rPr>
          <w:t>Y</w:t>
        </w:r>
        <w:r w:rsidRPr="00A80C00">
          <w:rPr>
            <w:rFonts w:ascii="Times New Roman Bold" w:hAnsi="Times New Roman Bold"/>
            <w:bCs/>
            <w:szCs w:val="24"/>
            <w:highlight w:val="cyan"/>
            <w:vertAlign w:val="subscript"/>
          </w:rPr>
          <w:t>9</w:t>
        </w:r>
      </w:ins>
    </w:p>
    <w:p w14:paraId="02B924AE" w14:textId="77777777" w:rsidR="00B605F8" w:rsidRPr="00AD3D9C" w:rsidRDefault="00B605F8" w:rsidP="00A80C00">
      <w:pPr>
        <w:spacing w:before="240"/>
        <w:rPr>
          <w:ins w:id="165" w:author="USA 2021-11" w:date="2021-08-19T14:02:00Z"/>
          <w:lang w:eastAsia="ja-JP"/>
        </w:rPr>
      </w:pPr>
      <w:ins w:id="166" w:author="USA 2021-11" w:date="2021-08-19T14:02:00Z">
        <w:r w:rsidRPr="00A80C00">
          <w:rPr>
            <w:highlight w:val="cyan"/>
            <w:lang w:eastAsia="ja-JP"/>
          </w:rPr>
          <w:t xml:space="preserve">(where </w:t>
        </w:r>
        <w:r w:rsidRPr="00A80C00">
          <w:rPr>
            <w:bCs/>
            <w:highlight w:val="cyan"/>
          </w:rPr>
          <w:t>X</w:t>
        </w:r>
        <w:r w:rsidRPr="00A80C00">
          <w:rPr>
            <w:rFonts w:ascii="Times New Roman Bold" w:hAnsi="Times New Roman Bold"/>
            <w:bCs/>
            <w:highlight w:val="cyan"/>
            <w:vertAlign w:val="subscript"/>
          </w:rPr>
          <w:t>4</w:t>
        </w:r>
        <w:r w:rsidRPr="00A80C00">
          <w:rPr>
            <w:bCs/>
            <w:highlight w:val="cyan"/>
          </w:rPr>
          <w:t>X</w:t>
        </w:r>
        <w:r w:rsidRPr="00A80C00">
          <w:rPr>
            <w:rFonts w:ascii="Times New Roman Bold" w:hAnsi="Times New Roman Bold"/>
            <w:bCs/>
            <w:highlight w:val="cyan"/>
            <w:vertAlign w:val="subscript"/>
          </w:rPr>
          <w:t>5</w:t>
        </w:r>
        <w:r w:rsidRPr="00A80C00">
          <w:rPr>
            <w:highlight w:val="cyan"/>
            <w:lang w:eastAsia="ja-JP"/>
          </w:rPr>
          <w:t> = manufacturer ID</w:t>
        </w:r>
        <w:r w:rsidRPr="00A80C00">
          <w:rPr>
            <w:highlight w:val="cyan"/>
          </w:rPr>
          <w:t xml:space="preserve"> </w:t>
        </w:r>
        <w:r w:rsidRPr="00A80C00">
          <w:rPr>
            <w:highlight w:val="cyan"/>
            <w:lang w:eastAsia="ja-JP"/>
          </w:rPr>
          <w:t xml:space="preserve">01 to 99; </w:t>
        </w:r>
        <w:r w:rsidRPr="00A80C00">
          <w:rPr>
            <w:bCs/>
            <w:highlight w:val="cyan"/>
          </w:rPr>
          <w:t>Y</w:t>
        </w:r>
        <w:r w:rsidRPr="00A80C00">
          <w:rPr>
            <w:rFonts w:ascii="Times New Roman Bold" w:hAnsi="Times New Roman Bold"/>
            <w:bCs/>
            <w:highlight w:val="cyan"/>
            <w:vertAlign w:val="subscript"/>
          </w:rPr>
          <w:t>6</w:t>
        </w:r>
        <w:r w:rsidRPr="00A80C00">
          <w:rPr>
            <w:bCs/>
            <w:highlight w:val="cyan"/>
          </w:rPr>
          <w:t>Y</w:t>
        </w:r>
        <w:r w:rsidRPr="00A80C00">
          <w:rPr>
            <w:rFonts w:ascii="Times New Roman Bold" w:hAnsi="Times New Roman Bold"/>
            <w:bCs/>
            <w:highlight w:val="cyan"/>
            <w:vertAlign w:val="subscript"/>
          </w:rPr>
          <w:t>7</w:t>
        </w:r>
        <w:r w:rsidRPr="00A80C00">
          <w:rPr>
            <w:bCs/>
            <w:highlight w:val="cyan"/>
          </w:rPr>
          <w:t>Y</w:t>
        </w:r>
        <w:r w:rsidRPr="00A80C00">
          <w:rPr>
            <w:rFonts w:ascii="Times New Roman Bold" w:hAnsi="Times New Roman Bold"/>
            <w:bCs/>
            <w:highlight w:val="cyan"/>
            <w:vertAlign w:val="subscript"/>
          </w:rPr>
          <w:t>8</w:t>
        </w:r>
        <w:r w:rsidRPr="00A80C00">
          <w:rPr>
            <w:bCs/>
            <w:highlight w:val="cyan"/>
          </w:rPr>
          <w:t>Y</w:t>
        </w:r>
        <w:r w:rsidRPr="00A80C00">
          <w:rPr>
            <w:rFonts w:ascii="Times New Roman Bold" w:hAnsi="Times New Roman Bold"/>
            <w:bCs/>
            <w:highlight w:val="cyan"/>
            <w:vertAlign w:val="subscript"/>
          </w:rPr>
          <w:t>9</w:t>
        </w:r>
        <w:r w:rsidRPr="00A80C00">
          <w:rPr>
            <w:highlight w:val="cyan"/>
            <w:lang w:eastAsia="ja-JP"/>
          </w:rPr>
          <w:t xml:space="preserve"> = the sequence number 0000 to 9999. When reaching 9999 the manufacturer should restart the sequence numbering at 0000.)</w:t>
        </w:r>
      </w:ins>
    </w:p>
    <w:p w14:paraId="13C0E927" w14:textId="77777777" w:rsidR="00B605F8" w:rsidRPr="00AD3D9C" w:rsidDel="00DD24E7" w:rsidRDefault="00B605F8" w:rsidP="00AD3D9C">
      <w:pPr>
        <w:spacing w:before="240"/>
        <w:rPr>
          <w:del w:id="167" w:author="USA 2021-11" w:date="2021-08-23T13:06:00Z"/>
          <w:lang w:eastAsia="ja-JP"/>
        </w:rPr>
      </w:pPr>
    </w:p>
    <w:p w14:paraId="6ABD2AA6" w14:textId="77777777" w:rsidR="00B605F8" w:rsidRPr="00CA0716" w:rsidRDefault="00B605F8" w:rsidP="00AD3D9C">
      <w:pPr>
        <w:pStyle w:val="Heading1"/>
        <w:rPr>
          <w:sz w:val="24"/>
          <w:szCs w:val="24"/>
        </w:rPr>
      </w:pPr>
      <w:r w:rsidRPr="00CA0716">
        <w:rPr>
          <w:sz w:val="24"/>
          <w:szCs w:val="24"/>
        </w:rPr>
        <w:t>3</w:t>
      </w:r>
      <w:r w:rsidRPr="00CA0716">
        <w:rPr>
          <w:sz w:val="24"/>
          <w:szCs w:val="24"/>
        </w:rPr>
        <w:tab/>
        <w:t>Emergency position indicating radio beacon-automatic identification system</w:t>
      </w:r>
      <w:ins w:id="168" w:author="USA 2021-11" w:date="2021-08-18T11:59:00Z">
        <w:r w:rsidRPr="00CA0716">
          <w:rPr>
            <w:sz w:val="24"/>
            <w:szCs w:val="24"/>
          </w:rPr>
          <w:t xml:space="preserve"> </w:t>
        </w:r>
      </w:ins>
      <w:ins w:id="169" w:author="USA 2021-11" w:date="2021-08-18T12:00:00Z">
        <w:r w:rsidRPr="00CA0716">
          <w:rPr>
            <w:sz w:val="24"/>
            <w:szCs w:val="24"/>
            <w:highlight w:val="cyan"/>
          </w:rPr>
          <w:t>(EPIRB-AIS)</w:t>
        </w:r>
      </w:ins>
    </w:p>
    <w:p w14:paraId="761A1CF6" w14:textId="77777777" w:rsidR="00B605F8" w:rsidRPr="00AD3D9C" w:rsidRDefault="00B605F8" w:rsidP="00AD3D9C">
      <w:pPr>
        <w:rPr>
          <w:szCs w:val="24"/>
        </w:rPr>
      </w:pPr>
      <w:r w:rsidRPr="00AD3D9C">
        <w:rPr>
          <w:szCs w:val="24"/>
        </w:rPr>
        <w:t>The EPIRB-AIS s</w:t>
      </w:r>
      <w:r w:rsidRPr="00AD3D9C">
        <w:rPr>
          <w:szCs w:val="24"/>
          <w:lang w:eastAsia="ja-JP"/>
        </w:rPr>
        <w:t xml:space="preserve">hould </w:t>
      </w:r>
      <w:r w:rsidRPr="00AD3D9C">
        <w:rPr>
          <w:szCs w:val="24"/>
        </w:rPr>
        <w:t>use an identity</w:t>
      </w:r>
      <w:r w:rsidRPr="00AD3D9C">
        <w:t>:</w:t>
      </w:r>
    </w:p>
    <w:p w14:paraId="62D5F077" w14:textId="77777777" w:rsidR="00B605F8" w:rsidRPr="00AD3D9C" w:rsidRDefault="00B605F8" w:rsidP="00AD3D9C">
      <w:pPr>
        <w:spacing w:before="240" w:after="120"/>
        <w:jc w:val="center"/>
        <w:rPr>
          <w:bCs/>
        </w:rPr>
      </w:pPr>
      <w:r w:rsidRPr="00AD3D9C">
        <w:rPr>
          <w:bCs/>
          <w:szCs w:val="24"/>
        </w:rPr>
        <w:t>9</w:t>
      </w:r>
      <w:r w:rsidRPr="00AD3D9C">
        <w:rPr>
          <w:rFonts w:ascii="Times New Roman Bold" w:hAnsi="Times New Roman Bold"/>
          <w:bCs/>
          <w:szCs w:val="24"/>
          <w:vertAlign w:val="subscript"/>
        </w:rPr>
        <w:t>1</w:t>
      </w:r>
      <w:r w:rsidRPr="00AD3D9C">
        <w:rPr>
          <w:bCs/>
          <w:szCs w:val="24"/>
        </w:rPr>
        <w:t>7</w:t>
      </w:r>
      <w:r w:rsidRPr="00AD3D9C">
        <w:rPr>
          <w:rFonts w:ascii="Times New Roman Bold" w:hAnsi="Times New Roman Bold"/>
          <w:bCs/>
          <w:szCs w:val="24"/>
          <w:vertAlign w:val="subscript"/>
        </w:rPr>
        <w:t>2</w:t>
      </w:r>
      <w:r w:rsidRPr="00AD3D9C">
        <w:rPr>
          <w:bCs/>
          <w:szCs w:val="24"/>
        </w:rPr>
        <w:t>4</w:t>
      </w:r>
      <w:r w:rsidRPr="00AD3D9C">
        <w:rPr>
          <w:rFonts w:ascii="Times New Roman Bold" w:hAnsi="Times New Roman Bold"/>
          <w:bCs/>
          <w:szCs w:val="24"/>
          <w:vertAlign w:val="subscript"/>
        </w:rPr>
        <w:t>3</w:t>
      </w:r>
      <w:r w:rsidRPr="00AD3D9C">
        <w:rPr>
          <w:bCs/>
          <w:szCs w:val="24"/>
        </w:rPr>
        <w:t>X</w:t>
      </w:r>
      <w:r w:rsidRPr="00AD3D9C">
        <w:rPr>
          <w:rFonts w:ascii="Times New Roman Bold" w:hAnsi="Times New Roman Bold"/>
          <w:bCs/>
          <w:szCs w:val="24"/>
          <w:vertAlign w:val="subscript"/>
        </w:rPr>
        <w:t>4</w:t>
      </w:r>
      <w:r w:rsidRPr="00AD3D9C">
        <w:rPr>
          <w:bCs/>
          <w:szCs w:val="24"/>
        </w:rPr>
        <w:t>X</w:t>
      </w:r>
      <w:r w:rsidRPr="00AD3D9C">
        <w:rPr>
          <w:rFonts w:ascii="Times New Roman Bold" w:hAnsi="Times New Roman Bold"/>
          <w:bCs/>
          <w:szCs w:val="24"/>
          <w:vertAlign w:val="subscript"/>
        </w:rPr>
        <w:t>5</w:t>
      </w:r>
      <w:r w:rsidRPr="00AD3D9C">
        <w:rPr>
          <w:bCs/>
          <w:szCs w:val="24"/>
        </w:rPr>
        <w:t>Y</w:t>
      </w:r>
      <w:r w:rsidRPr="00AD3D9C">
        <w:rPr>
          <w:rFonts w:ascii="Times New Roman Bold" w:hAnsi="Times New Roman Bold"/>
          <w:bCs/>
          <w:szCs w:val="24"/>
          <w:vertAlign w:val="subscript"/>
        </w:rPr>
        <w:t>6</w:t>
      </w:r>
      <w:r w:rsidRPr="00AD3D9C">
        <w:rPr>
          <w:bCs/>
          <w:szCs w:val="24"/>
        </w:rPr>
        <w:t>Y</w:t>
      </w:r>
      <w:r w:rsidRPr="00AD3D9C">
        <w:rPr>
          <w:rFonts w:ascii="Times New Roman Bold" w:hAnsi="Times New Roman Bold"/>
          <w:bCs/>
          <w:szCs w:val="24"/>
          <w:vertAlign w:val="subscript"/>
        </w:rPr>
        <w:t>7</w:t>
      </w:r>
      <w:r w:rsidRPr="00AD3D9C">
        <w:rPr>
          <w:bCs/>
          <w:szCs w:val="24"/>
        </w:rPr>
        <w:t>Y</w:t>
      </w:r>
      <w:r w:rsidRPr="00AD3D9C">
        <w:rPr>
          <w:rFonts w:ascii="Times New Roman Bold" w:hAnsi="Times New Roman Bold"/>
          <w:bCs/>
          <w:szCs w:val="24"/>
          <w:vertAlign w:val="subscript"/>
        </w:rPr>
        <w:t>8</w:t>
      </w:r>
      <w:r w:rsidRPr="00AD3D9C">
        <w:rPr>
          <w:bCs/>
          <w:szCs w:val="24"/>
        </w:rPr>
        <w:t>Y</w:t>
      </w:r>
      <w:r w:rsidRPr="00AD3D9C">
        <w:rPr>
          <w:rFonts w:ascii="Times New Roman Bold" w:hAnsi="Times New Roman Bold"/>
          <w:bCs/>
          <w:szCs w:val="24"/>
          <w:vertAlign w:val="subscript"/>
        </w:rPr>
        <w:t>9</w:t>
      </w:r>
    </w:p>
    <w:p w14:paraId="44770309" w14:textId="77777777" w:rsidR="00B605F8" w:rsidRPr="00AD3D9C" w:rsidRDefault="00B605F8" w:rsidP="00AD3D9C">
      <w:pPr>
        <w:spacing w:before="240"/>
        <w:rPr>
          <w:szCs w:val="24"/>
        </w:rPr>
      </w:pPr>
      <w:r w:rsidRPr="00AD3D9C">
        <w:rPr>
          <w:szCs w:val="24"/>
          <w:lang w:eastAsia="ja-JP"/>
        </w:rPr>
        <w:lastRenderedPageBreak/>
        <w:t>(</w:t>
      </w:r>
      <w:r w:rsidRPr="00AD3D9C">
        <w:rPr>
          <w:lang w:eastAsia="ja-JP"/>
        </w:rPr>
        <w:t xml:space="preserve">where </w:t>
      </w:r>
      <w:r w:rsidRPr="00AD3D9C">
        <w:rPr>
          <w:bCs/>
        </w:rPr>
        <w:t>X</w:t>
      </w:r>
      <w:r w:rsidRPr="00AD3D9C">
        <w:rPr>
          <w:rFonts w:ascii="Times New Roman Bold" w:hAnsi="Times New Roman Bold"/>
          <w:bCs/>
          <w:vertAlign w:val="subscript"/>
        </w:rPr>
        <w:t>4</w:t>
      </w:r>
      <w:r w:rsidRPr="00AD3D9C">
        <w:rPr>
          <w:bCs/>
        </w:rPr>
        <w:t>X</w:t>
      </w:r>
      <w:r w:rsidRPr="00AD3D9C">
        <w:rPr>
          <w:rFonts w:ascii="Times New Roman Bold" w:hAnsi="Times New Roman Bold"/>
          <w:bCs/>
          <w:vertAlign w:val="subscript"/>
        </w:rPr>
        <w:t>5</w:t>
      </w:r>
      <w:r w:rsidRPr="00AD3D9C">
        <w:rPr>
          <w:lang w:eastAsia="ja-JP"/>
        </w:rPr>
        <w:t xml:space="preserve"> = manufacturer ID 01 to 99; </w:t>
      </w:r>
      <w:r w:rsidRPr="00AD3D9C">
        <w:rPr>
          <w:bCs/>
        </w:rPr>
        <w:t>Y</w:t>
      </w:r>
      <w:r w:rsidRPr="00AD3D9C">
        <w:rPr>
          <w:rFonts w:ascii="Times New Roman Bold" w:hAnsi="Times New Roman Bold"/>
          <w:bCs/>
          <w:vertAlign w:val="subscript"/>
        </w:rPr>
        <w:t>6</w:t>
      </w:r>
      <w:r w:rsidRPr="00AD3D9C">
        <w:rPr>
          <w:bCs/>
        </w:rPr>
        <w:t>Y</w:t>
      </w:r>
      <w:r w:rsidRPr="00AD3D9C">
        <w:rPr>
          <w:rFonts w:ascii="Times New Roman Bold" w:hAnsi="Times New Roman Bold"/>
          <w:bCs/>
          <w:vertAlign w:val="subscript"/>
        </w:rPr>
        <w:t>7</w:t>
      </w:r>
      <w:r w:rsidRPr="00AD3D9C">
        <w:rPr>
          <w:bCs/>
        </w:rPr>
        <w:t>Y</w:t>
      </w:r>
      <w:r w:rsidRPr="00AD3D9C">
        <w:rPr>
          <w:rFonts w:ascii="Times New Roman Bold" w:hAnsi="Times New Roman Bold"/>
          <w:bCs/>
          <w:vertAlign w:val="subscript"/>
        </w:rPr>
        <w:t>8</w:t>
      </w:r>
      <w:r w:rsidRPr="00AD3D9C">
        <w:rPr>
          <w:bCs/>
        </w:rPr>
        <w:t>Y</w:t>
      </w:r>
      <w:r w:rsidRPr="00AD3D9C">
        <w:rPr>
          <w:rFonts w:ascii="Times New Roman Bold" w:hAnsi="Times New Roman Bold"/>
          <w:bCs/>
          <w:vertAlign w:val="subscript"/>
        </w:rPr>
        <w:t>9</w:t>
      </w:r>
      <w:r w:rsidRPr="00AD3D9C">
        <w:rPr>
          <w:lang w:eastAsia="ja-JP"/>
        </w:rPr>
        <w:t xml:space="preserve"> </w:t>
      </w:r>
      <w:r w:rsidRPr="00AD3D9C">
        <w:rPr>
          <w:szCs w:val="24"/>
          <w:lang w:eastAsia="ja-JP"/>
        </w:rPr>
        <w:t>= the sequence number 0000 to 9999. When reaching 9999 the manufacturer should restart the sequence numbering at 0000).</w:t>
      </w:r>
    </w:p>
    <w:p w14:paraId="24BC4923" w14:textId="77777777" w:rsidR="00B605F8" w:rsidRPr="00AD3D9C" w:rsidRDefault="00B605F8" w:rsidP="00AD3D9C">
      <w:r w:rsidRPr="00AD3D9C">
        <w:t>The user identity of the EPIRB-AIS indicates the identity of the homing device of the EPIRB-AIS, and not the MMSI of the ship.</w:t>
      </w:r>
    </w:p>
    <w:p w14:paraId="664E8786" w14:textId="77777777" w:rsidR="00B605F8" w:rsidRDefault="00B605F8">
      <w:pPr>
        <w:tabs>
          <w:tab w:val="clear" w:pos="1134"/>
          <w:tab w:val="clear" w:pos="1871"/>
          <w:tab w:val="clear" w:pos="2268"/>
        </w:tabs>
        <w:overflowPunct/>
        <w:autoSpaceDE/>
        <w:autoSpaceDN/>
        <w:adjustRightInd/>
        <w:spacing w:before="0"/>
        <w:rPr>
          <w:ins w:id="170" w:author="USA 2021-11" w:date="2021-08-23T13:10:00Z"/>
          <w:b/>
          <w:highlight w:val="cyan"/>
        </w:rPr>
      </w:pPr>
      <w:ins w:id="171" w:author="USA 2021-11" w:date="2021-08-23T13:10:00Z">
        <w:r>
          <w:rPr>
            <w:highlight w:val="cyan"/>
          </w:rPr>
          <w:br w:type="page"/>
        </w:r>
      </w:ins>
    </w:p>
    <w:p w14:paraId="6DB20847" w14:textId="77777777" w:rsidR="00B605F8" w:rsidRPr="00A80C00" w:rsidRDefault="00B605F8" w:rsidP="00A80C00">
      <w:pPr>
        <w:pStyle w:val="Section1"/>
        <w:rPr>
          <w:ins w:id="172" w:author="USA 2021-11" w:date="2021-08-19T14:10:00Z"/>
          <w:highlight w:val="cyan"/>
        </w:rPr>
      </w:pPr>
      <w:ins w:id="173" w:author="USA 2021-11" w:date="2021-08-19T14:10:00Z">
        <w:r w:rsidRPr="00A80C00">
          <w:rPr>
            <w:highlight w:val="cyan"/>
          </w:rPr>
          <w:lastRenderedPageBreak/>
          <w:t>Section 3</w:t>
        </w:r>
      </w:ins>
    </w:p>
    <w:p w14:paraId="61F47B82" w14:textId="77777777" w:rsidR="00B605F8" w:rsidRPr="001B2C52" w:rsidRDefault="00B605F8" w:rsidP="00A80C00">
      <w:pPr>
        <w:pStyle w:val="Section1"/>
        <w:rPr>
          <w:ins w:id="174" w:author="USA 2021-11" w:date="2021-08-19T14:10:00Z"/>
        </w:rPr>
      </w:pPr>
      <w:ins w:id="175" w:author="USA 2021-11" w:date="2021-08-19T14:10:00Z">
        <w:r w:rsidRPr="00A80C00">
          <w:rPr>
            <w:highlight w:val="cyan"/>
          </w:rPr>
          <w:t>Assignment of identities to autonomous marine radio devices</w:t>
        </w:r>
      </w:ins>
    </w:p>
    <w:p w14:paraId="7B3323D5" w14:textId="77777777" w:rsidR="00B605F8" w:rsidRDefault="00B605F8" w:rsidP="00AD3D9C">
      <w:pPr>
        <w:pStyle w:val="Heading1"/>
        <w:rPr>
          <w:ins w:id="176" w:author="USA 2021-11" w:date="2021-08-19T14:11:00Z"/>
          <w:lang w:val="fr-FR"/>
        </w:rPr>
      </w:pPr>
      <w:ins w:id="177" w:author="USA 2021-11" w:date="2021-08-19T14:11:00Z">
        <w:r w:rsidRPr="00A80C00">
          <w:rPr>
            <w:highlight w:val="cyan"/>
            <w:lang w:val="fr-FR"/>
          </w:rPr>
          <w:t>1</w:t>
        </w:r>
      </w:ins>
      <w:ins w:id="178" w:author="Chairman" w:date="2021-05-31T18:55:00Z">
        <w:del w:id="179" w:author="USA 2021-11" w:date="2021-08-19T14:11:00Z">
          <w:r w:rsidRPr="00A80C00" w:rsidDel="00A80C00">
            <w:rPr>
              <w:highlight w:val="cyan"/>
              <w:lang w:val="fr-FR"/>
            </w:rPr>
            <w:delText>4</w:delText>
          </w:r>
        </w:del>
        <w:r w:rsidRPr="002C2990">
          <w:rPr>
            <w:lang w:val="fr-FR"/>
          </w:rPr>
          <w:tab/>
          <w:t>Autonomous maritime radio devices</w:t>
        </w:r>
        <w:del w:id="180" w:author="USA 2021-11" w:date="2021-08-19T14:12:00Z">
          <w:r w:rsidRPr="00A80C00" w:rsidDel="00A80C00">
            <w:rPr>
              <w:position w:val="6"/>
              <w:sz w:val="18"/>
              <w:highlight w:val="cyan"/>
              <w:rPrChange w:id="181" w:author="USA 2021-11" w:date="2021-08-19T14:12:00Z">
                <w:rPr>
                  <w:position w:val="6"/>
                  <w:sz w:val="18"/>
                </w:rPr>
              </w:rPrChange>
            </w:rPr>
            <w:footnoteReference w:id="3"/>
          </w:r>
        </w:del>
      </w:ins>
    </w:p>
    <w:p w14:paraId="73F29B03" w14:textId="77777777" w:rsidR="00B605F8" w:rsidRPr="00BC2B69" w:rsidRDefault="00B605F8" w:rsidP="00A80C00">
      <w:pPr>
        <w:pStyle w:val="Normalaftertitle"/>
        <w:rPr>
          <w:ins w:id="203" w:author="USA 2021-11" w:date="2021-08-19T14:11:00Z"/>
          <w:highlight w:val="cyan"/>
        </w:rPr>
      </w:pPr>
      <w:ins w:id="204" w:author="USA 2021-11" w:date="2021-08-19T14:11:00Z">
        <w:r w:rsidRPr="00BC2B69">
          <w:rPr>
            <w:highlight w:val="cyan"/>
          </w:rPr>
          <w:t>An AMRD is a mobile station; operating at sea and transmitting independently of a ship station or a coast station. Two groups of AMRD are identified:</w:t>
        </w:r>
      </w:ins>
    </w:p>
    <w:p w14:paraId="3D31AD03" w14:textId="77777777" w:rsidR="00B605F8" w:rsidRPr="00BC2B69" w:rsidRDefault="00B605F8" w:rsidP="00A80C00">
      <w:pPr>
        <w:rPr>
          <w:ins w:id="205" w:author="USA 2021-11" w:date="2021-08-19T14:11:00Z"/>
          <w:highlight w:val="cyan"/>
        </w:rPr>
      </w:pPr>
      <w:ins w:id="206" w:author="USA 2021-11" w:date="2021-08-19T14:11:00Z">
        <w:r w:rsidRPr="00BC2B69">
          <w:rPr>
            <w:highlight w:val="cyan"/>
          </w:rPr>
          <w:t>Group A</w:t>
        </w:r>
        <w:r w:rsidRPr="00BC2B69">
          <w:rPr>
            <w:highlight w:val="cyan"/>
          </w:rPr>
          <w:tab/>
          <w:t>AMRD that enhance the safety of navigation,</w:t>
        </w:r>
      </w:ins>
    </w:p>
    <w:p w14:paraId="35C72DB9" w14:textId="77777777" w:rsidR="00B605F8" w:rsidRPr="00EE2963" w:rsidRDefault="00B605F8" w:rsidP="00A80C00">
      <w:pPr>
        <w:ind w:left="1191" w:hanging="1191"/>
        <w:rPr>
          <w:ins w:id="207" w:author="USA 2021-11" w:date="2021-08-19T14:11:00Z"/>
          <w:iCs/>
          <w:lang w:eastAsia="zh-CN"/>
        </w:rPr>
      </w:pPr>
      <w:ins w:id="208" w:author="USA 2021-11" w:date="2021-08-19T14:11:00Z">
        <w:r w:rsidRPr="00BC2B69">
          <w:rPr>
            <w:highlight w:val="cyan"/>
          </w:rPr>
          <w:t>Group B</w:t>
        </w:r>
        <w:r w:rsidRPr="00BC2B69">
          <w:rPr>
            <w:highlight w:val="cyan"/>
          </w:rPr>
          <w:tab/>
          <w:t>AMRD that do not enhance the safety of navigation (AMRD which deliver signals or information which do not concern the navigation of the vessel or do not complement vessel traffic safety in waterways).</w:t>
        </w:r>
      </w:ins>
    </w:p>
    <w:p w14:paraId="3531DFAF" w14:textId="77777777" w:rsidR="00B605F8" w:rsidRPr="00A80C00" w:rsidRDefault="00B605F8" w:rsidP="00A80C00">
      <w:pPr>
        <w:rPr>
          <w:ins w:id="209" w:author="Chairman" w:date="2021-05-31T18:55:00Z"/>
          <w:lang w:val="fr-FR"/>
        </w:rPr>
      </w:pPr>
    </w:p>
    <w:p w14:paraId="555F0F5E" w14:textId="77777777" w:rsidR="00B605F8" w:rsidRPr="002C2990" w:rsidRDefault="00B605F8" w:rsidP="00AD3D9C">
      <w:pPr>
        <w:pStyle w:val="Heading2"/>
        <w:rPr>
          <w:ins w:id="210" w:author="Chairman" w:date="2021-05-31T18:55:00Z"/>
          <w:lang w:val="fr-FR"/>
        </w:rPr>
      </w:pPr>
      <w:ins w:id="211" w:author="Chairman" w:date="2021-05-31T18:55:00Z">
        <w:del w:id="212" w:author="USA 2021-11" w:date="2021-08-19T14:13:00Z">
          <w:r w:rsidRPr="00A80C00" w:rsidDel="00A80C00">
            <w:rPr>
              <w:highlight w:val="cyan"/>
              <w:lang w:val="fr-FR"/>
            </w:rPr>
            <w:delText>[4</w:delText>
          </w:r>
        </w:del>
      </w:ins>
      <w:ins w:id="213" w:author="USA 2021-11" w:date="2021-08-19T14:13:00Z">
        <w:r w:rsidRPr="00A80C00">
          <w:rPr>
            <w:highlight w:val="cyan"/>
            <w:lang w:val="fr-FR"/>
          </w:rPr>
          <w:t>1</w:t>
        </w:r>
      </w:ins>
      <w:ins w:id="214" w:author="Chairman" w:date="2021-05-31T18:55:00Z">
        <w:r w:rsidRPr="002C2990">
          <w:rPr>
            <w:lang w:val="fr-FR"/>
          </w:rPr>
          <w:t>.1</w:t>
        </w:r>
        <w:r w:rsidRPr="002C2990">
          <w:rPr>
            <w:lang w:val="fr-FR"/>
          </w:rPr>
          <w:tab/>
          <w:t>Autonomous maritime radio devices Group A</w:t>
        </w:r>
      </w:ins>
    </w:p>
    <w:p w14:paraId="3ADD7E56" w14:textId="77777777" w:rsidR="00B605F8" w:rsidRPr="00AD3D9C" w:rsidRDefault="00B605F8" w:rsidP="00AD3D9C">
      <w:pPr>
        <w:rPr>
          <w:ins w:id="215" w:author="Chairman" w:date="2021-05-31T18:55:00Z"/>
        </w:rPr>
      </w:pPr>
      <w:ins w:id="216" w:author="Chairman" w:date="2021-05-31T18:55:00Z">
        <w:r w:rsidRPr="00AD3D9C">
          <w:t xml:space="preserve">AMRD Group A which are identified as MOB (DSC Class M) should use the numbering scheme as described in Annex 2, </w:t>
        </w:r>
        <w:r w:rsidRPr="006B379C">
          <w:rPr>
            <w:highlight w:val="cyan"/>
          </w:rPr>
          <w:t>Section 2</w:t>
        </w:r>
      </w:ins>
      <w:ins w:id="217" w:author="USA 2021-11" w:date="2021-08-23T12:28:00Z">
        <w:r w:rsidRPr="006B379C">
          <w:rPr>
            <w:highlight w:val="cyan"/>
          </w:rPr>
          <w:t>.2</w:t>
        </w:r>
      </w:ins>
      <w:ins w:id="218" w:author="Chairman" w:date="2021-05-31T18:55:00Z">
        <w:r w:rsidRPr="00AD3D9C">
          <w:t>;</w:t>
        </w:r>
      </w:ins>
    </w:p>
    <w:p w14:paraId="5E448660" w14:textId="77777777" w:rsidR="00B605F8" w:rsidRPr="00AD3D9C" w:rsidRDefault="00B605F8" w:rsidP="00AD3D9C">
      <w:pPr>
        <w:rPr>
          <w:ins w:id="219" w:author="Chairman" w:date="2021-05-31T18:55:00Z"/>
        </w:rPr>
      </w:pPr>
      <w:ins w:id="220" w:author="Chairman" w:date="2021-05-31T18:55:00Z">
        <w:r w:rsidRPr="00AD3D9C">
          <w:t>AMRD Group A which are identified as Mobile AtoN should use the numbering scheme as described in Annex 1, Section 4;]</w:t>
        </w:r>
      </w:ins>
    </w:p>
    <w:p w14:paraId="05E4089D" w14:textId="77777777" w:rsidR="00B605F8" w:rsidRPr="002C2990" w:rsidRDefault="00B605F8" w:rsidP="00AD3D9C">
      <w:pPr>
        <w:pStyle w:val="Heading2"/>
        <w:rPr>
          <w:ins w:id="221" w:author="Chairman" w:date="2021-05-31T18:55:00Z"/>
          <w:lang w:val="fr-FR"/>
        </w:rPr>
      </w:pPr>
      <w:ins w:id="222" w:author="Chairman" w:date="2021-05-31T18:55:00Z">
        <w:del w:id="223" w:author="USA 2021-11" w:date="2021-08-19T14:13:00Z">
          <w:r w:rsidRPr="00A80C00" w:rsidDel="00A80C00">
            <w:rPr>
              <w:highlight w:val="cyan"/>
              <w:lang w:val="fr-FR"/>
            </w:rPr>
            <w:delText>[4</w:delText>
          </w:r>
        </w:del>
      </w:ins>
      <w:ins w:id="224" w:author="USA 2021-11" w:date="2021-08-19T14:13:00Z">
        <w:r w:rsidRPr="00A80C00">
          <w:rPr>
            <w:highlight w:val="cyan"/>
            <w:lang w:val="fr-FR"/>
          </w:rPr>
          <w:t>1</w:t>
        </w:r>
      </w:ins>
      <w:ins w:id="225" w:author="Chairman" w:date="2021-05-31T18:55:00Z">
        <w:r w:rsidRPr="002C2990">
          <w:rPr>
            <w:lang w:val="fr-FR"/>
          </w:rPr>
          <w:t>.2</w:t>
        </w:r>
        <w:r w:rsidRPr="002C2990">
          <w:rPr>
            <w:lang w:val="fr-FR"/>
          </w:rPr>
          <w:tab/>
          <w:t>Autonomous maritime radio devices Group B</w:t>
        </w:r>
      </w:ins>
    </w:p>
    <w:p w14:paraId="182B2C8E" w14:textId="77777777" w:rsidR="00B605F8" w:rsidRPr="00AD3D9C" w:rsidRDefault="00B605F8" w:rsidP="00AD3D9C">
      <w:pPr>
        <w:rPr>
          <w:ins w:id="226" w:author="Chairman" w:date="2021-05-31T18:55:00Z"/>
        </w:rPr>
      </w:pPr>
      <w:ins w:id="227" w:author="Chairman" w:date="2021-05-31T18:55:00Z">
        <w:del w:id="228" w:author="USA 2021-11" w:date="2021-08-19T14:15:00Z">
          <w:r w:rsidRPr="00AB0074" w:rsidDel="00AB0074">
            <w:rPr>
              <w:highlight w:val="cyan"/>
            </w:rPr>
            <w:delText>All</w:delText>
          </w:r>
          <w:r w:rsidRPr="00AD3D9C" w:rsidDel="00AB0074">
            <w:delText xml:space="preserve"> </w:delText>
          </w:r>
        </w:del>
        <w:r w:rsidRPr="00AD3D9C">
          <w:t>AMRD Group B devices should</w:t>
        </w:r>
        <w:r w:rsidRPr="00AD3D9C">
          <w:rPr>
            <w:lang w:eastAsia="ja-JP"/>
          </w:rPr>
          <w:t xml:space="preserve"> </w:t>
        </w:r>
        <w:r w:rsidRPr="00AD3D9C">
          <w:t>use the identity:</w:t>
        </w:r>
      </w:ins>
    </w:p>
    <w:p w14:paraId="4B58FBEF" w14:textId="77777777" w:rsidR="00B605F8" w:rsidRPr="00AD3D9C" w:rsidRDefault="00B605F8" w:rsidP="00AD3D9C">
      <w:pPr>
        <w:tabs>
          <w:tab w:val="center" w:pos="4820"/>
          <w:tab w:val="right" w:pos="9639"/>
        </w:tabs>
        <w:jc w:val="center"/>
        <w:rPr>
          <w:ins w:id="229" w:author="Chairman" w:date="2021-05-31T18:55:00Z"/>
          <w:rFonts w:ascii="Times New Roman Bold" w:hAnsi="Times New Roman Bold"/>
          <w:vertAlign w:val="subscript"/>
        </w:rPr>
      </w:pPr>
      <w:ins w:id="230" w:author="Chairman" w:date="2021-05-31T18:55:00Z">
        <w:r w:rsidRPr="00B251B3">
          <w:rPr>
            <w:highlight w:val="cyan"/>
          </w:rPr>
          <w:t>9</w:t>
        </w:r>
        <w:r w:rsidRPr="00B251B3">
          <w:rPr>
            <w:rFonts w:ascii="Times New Roman Bold" w:hAnsi="Times New Roman Bold"/>
            <w:highlight w:val="cyan"/>
            <w:vertAlign w:val="subscript"/>
          </w:rPr>
          <w:t>1</w:t>
        </w:r>
      </w:ins>
      <w:ins w:id="231" w:author="USA 2021-11" w:date="2021-08-19T14:17:00Z">
        <w:r w:rsidRPr="00B251B3">
          <w:rPr>
            <w:highlight w:val="cyan"/>
          </w:rPr>
          <w:t>0</w:t>
        </w:r>
      </w:ins>
      <w:ins w:id="232" w:author="Chairman" w:date="2021-05-31T18:55:00Z">
        <w:del w:id="233" w:author="USA 2021-11" w:date="2021-08-19T14:17:00Z">
          <w:r w:rsidRPr="00B251B3" w:rsidDel="00AB0074">
            <w:rPr>
              <w:highlight w:val="cyan"/>
            </w:rPr>
            <w:delText>7</w:delText>
          </w:r>
        </w:del>
        <w:r w:rsidRPr="00B251B3">
          <w:rPr>
            <w:rFonts w:ascii="Times New Roman Bold" w:hAnsi="Times New Roman Bold"/>
            <w:highlight w:val="cyan"/>
            <w:vertAlign w:val="subscript"/>
          </w:rPr>
          <w:t>2</w:t>
        </w:r>
      </w:ins>
      <w:ins w:id="234" w:author="USA 2021-11" w:date="2021-08-19T14:31:00Z">
        <w:r w:rsidRPr="00B251B3">
          <w:rPr>
            <w:highlight w:val="cyan"/>
          </w:rPr>
          <w:t>X</w:t>
        </w:r>
      </w:ins>
      <w:ins w:id="235" w:author="Chairman" w:date="2021-05-31T18:55:00Z">
        <w:del w:id="236" w:author="USA 2021-11" w:date="2021-08-19T14:17:00Z">
          <w:r w:rsidRPr="00B251B3" w:rsidDel="00AB0074">
            <w:rPr>
              <w:highlight w:val="cyan"/>
            </w:rPr>
            <w:delText>9</w:delText>
          </w:r>
        </w:del>
        <w:r w:rsidRPr="00B251B3">
          <w:rPr>
            <w:rFonts w:ascii="Times New Roman Bold" w:hAnsi="Times New Roman Bold"/>
            <w:highlight w:val="cyan"/>
            <w:vertAlign w:val="subscript"/>
          </w:rPr>
          <w:t>3</w:t>
        </w:r>
      </w:ins>
      <w:ins w:id="237" w:author="USA 2021-11" w:date="2021-08-19T14:31:00Z">
        <w:r w:rsidRPr="00B251B3">
          <w:rPr>
            <w:highlight w:val="cyan"/>
          </w:rPr>
          <w:t>X</w:t>
        </w:r>
      </w:ins>
      <w:ins w:id="238" w:author="Chairman" w:date="2021-05-31T18:55:00Z">
        <w:del w:id="239" w:author="USA 2021-11" w:date="2021-08-19T14:31:00Z">
          <w:r w:rsidRPr="00B251B3" w:rsidDel="000343EC">
            <w:rPr>
              <w:highlight w:val="cyan"/>
            </w:rPr>
            <w:delText>Y</w:delText>
          </w:r>
        </w:del>
        <w:r w:rsidRPr="00B251B3">
          <w:rPr>
            <w:rFonts w:ascii="Times New Roman Bold" w:hAnsi="Times New Roman Bold"/>
            <w:highlight w:val="cyan"/>
            <w:vertAlign w:val="subscript"/>
          </w:rPr>
          <w:t>4</w:t>
        </w:r>
      </w:ins>
      <w:ins w:id="240" w:author="USA 2021-11" w:date="2021-08-24T11:43:00Z">
        <w:r>
          <w:rPr>
            <w:highlight w:val="cyan"/>
          </w:rPr>
          <w:t>X</w:t>
        </w:r>
      </w:ins>
      <w:ins w:id="241" w:author="Chairman" w:date="2021-05-31T18:55:00Z">
        <w:del w:id="242" w:author="USA 2021-11" w:date="2021-08-24T11:43:00Z">
          <w:r w:rsidRPr="00B251B3" w:rsidDel="008433DE">
            <w:rPr>
              <w:highlight w:val="cyan"/>
            </w:rPr>
            <w:delText>Y</w:delText>
          </w:r>
        </w:del>
        <w:r w:rsidRPr="00B251B3">
          <w:rPr>
            <w:rFonts w:ascii="Times New Roman Bold" w:hAnsi="Times New Roman Bold"/>
            <w:highlight w:val="cyan"/>
            <w:vertAlign w:val="subscript"/>
          </w:rPr>
          <w:t>5</w:t>
        </w:r>
        <w:r w:rsidRPr="00B251B3">
          <w:rPr>
            <w:highlight w:val="cyan"/>
          </w:rPr>
          <w:t>Y</w:t>
        </w:r>
        <w:r w:rsidRPr="00B251B3">
          <w:rPr>
            <w:rFonts w:ascii="Times New Roman Bold" w:hAnsi="Times New Roman Bold"/>
            <w:highlight w:val="cyan"/>
            <w:vertAlign w:val="subscript"/>
          </w:rPr>
          <w:t>6</w:t>
        </w:r>
        <w:r w:rsidRPr="00B251B3">
          <w:rPr>
            <w:highlight w:val="cyan"/>
          </w:rPr>
          <w:t>Y</w:t>
        </w:r>
        <w:r w:rsidRPr="00B251B3">
          <w:rPr>
            <w:rFonts w:ascii="Times New Roman Bold" w:hAnsi="Times New Roman Bold"/>
            <w:highlight w:val="cyan"/>
            <w:vertAlign w:val="subscript"/>
          </w:rPr>
          <w:t>7</w:t>
        </w:r>
        <w:r w:rsidRPr="00B251B3">
          <w:rPr>
            <w:highlight w:val="cyan"/>
          </w:rPr>
          <w:t>Y</w:t>
        </w:r>
        <w:r w:rsidRPr="00B251B3">
          <w:rPr>
            <w:rFonts w:ascii="Times New Roman Bold" w:hAnsi="Times New Roman Bold"/>
            <w:highlight w:val="cyan"/>
            <w:vertAlign w:val="subscript"/>
          </w:rPr>
          <w:t>8</w:t>
        </w:r>
        <w:r w:rsidRPr="00B251B3">
          <w:rPr>
            <w:highlight w:val="cyan"/>
          </w:rPr>
          <w:t>Y</w:t>
        </w:r>
        <w:r w:rsidRPr="00B251B3">
          <w:rPr>
            <w:rFonts w:ascii="Times New Roman Bold" w:hAnsi="Times New Roman Bold"/>
            <w:highlight w:val="cyan"/>
            <w:vertAlign w:val="subscript"/>
          </w:rPr>
          <w:t>9</w:t>
        </w:r>
      </w:ins>
    </w:p>
    <w:p w14:paraId="2FC5CA14" w14:textId="77777777" w:rsidR="00B605F8" w:rsidRDefault="00B605F8" w:rsidP="00AD3D9C">
      <w:pPr>
        <w:rPr>
          <w:ins w:id="243" w:author="USA 2021-11" w:date="2021-08-23T12:29:00Z"/>
          <w:lang w:eastAsia="ja-JP"/>
        </w:rPr>
      </w:pPr>
      <w:ins w:id="244" w:author="USA 2021-11" w:date="2021-08-23T12:30:00Z">
        <w:r w:rsidRPr="006B379C">
          <w:rPr>
            <w:highlight w:val="cyan"/>
            <w:lang w:eastAsia="ja-JP"/>
          </w:rPr>
          <w:t xml:space="preserve">(where </w:t>
        </w:r>
        <w:r w:rsidRPr="006B379C">
          <w:rPr>
            <w:bCs/>
            <w:highlight w:val="cyan"/>
          </w:rPr>
          <w:t>X</w:t>
        </w:r>
        <w:r w:rsidRPr="006B379C">
          <w:rPr>
            <w:rFonts w:ascii="Times New Roman Bold" w:hAnsi="Times New Roman Bold"/>
            <w:bCs/>
            <w:highlight w:val="cyan"/>
            <w:vertAlign w:val="subscript"/>
          </w:rPr>
          <w:t>3</w:t>
        </w:r>
      </w:ins>
      <w:ins w:id="245" w:author="USA 2021-11" w:date="2021-08-24T11:43:00Z">
        <w:r w:rsidRPr="008433DE">
          <w:rPr>
            <w:bCs/>
            <w:highlight w:val="cyan"/>
          </w:rPr>
          <w:t xml:space="preserve"> </w:t>
        </w:r>
        <w:r w:rsidRPr="006B379C">
          <w:rPr>
            <w:bCs/>
            <w:highlight w:val="cyan"/>
          </w:rPr>
          <w:t>X</w:t>
        </w:r>
        <w:r w:rsidRPr="006B379C">
          <w:rPr>
            <w:rFonts w:ascii="Times New Roman Bold" w:hAnsi="Times New Roman Bold"/>
            <w:bCs/>
            <w:highlight w:val="cyan"/>
            <w:vertAlign w:val="subscript"/>
          </w:rPr>
          <w:t>4</w:t>
        </w:r>
      </w:ins>
      <w:ins w:id="246" w:author="USA 2021-11" w:date="2021-08-23T12:30:00Z">
        <w:r w:rsidRPr="006B379C">
          <w:rPr>
            <w:bCs/>
            <w:highlight w:val="cyan"/>
          </w:rPr>
          <w:t>X</w:t>
        </w:r>
      </w:ins>
      <w:ins w:id="247" w:author="USA 2021-11" w:date="2021-08-24T11:43:00Z">
        <w:r>
          <w:rPr>
            <w:rFonts w:ascii="Times New Roman Bold" w:hAnsi="Times New Roman Bold"/>
            <w:bCs/>
            <w:highlight w:val="cyan"/>
            <w:vertAlign w:val="subscript"/>
          </w:rPr>
          <w:t>5</w:t>
        </w:r>
      </w:ins>
      <w:ins w:id="248" w:author="USA 2021-11" w:date="2021-08-23T12:30:00Z">
        <w:r w:rsidRPr="006B379C">
          <w:rPr>
            <w:highlight w:val="cyan"/>
            <w:lang w:eastAsia="ja-JP"/>
          </w:rPr>
          <w:t> = manufacturer-</w:t>
        </w:r>
        <w:r w:rsidRPr="00DD24E7">
          <w:rPr>
            <w:highlight w:val="cyan"/>
            <w:lang w:eastAsia="ja-JP"/>
          </w:rPr>
          <w:t xml:space="preserve">model ID </w:t>
        </w:r>
        <w:r w:rsidRPr="006B379C">
          <w:rPr>
            <w:highlight w:val="cyan"/>
            <w:lang w:eastAsia="ja-JP"/>
          </w:rPr>
          <w:t>0</w:t>
        </w:r>
      </w:ins>
      <w:ins w:id="249" w:author="USA 2021-11" w:date="2021-08-24T11:43:00Z">
        <w:r>
          <w:rPr>
            <w:highlight w:val="cyan"/>
            <w:lang w:eastAsia="ja-JP"/>
          </w:rPr>
          <w:t>0</w:t>
        </w:r>
      </w:ins>
      <w:ins w:id="250" w:author="USA 2021-11" w:date="2021-08-23T12:30:00Z">
        <w:r w:rsidRPr="006B379C">
          <w:rPr>
            <w:highlight w:val="cyan"/>
            <w:lang w:eastAsia="ja-JP"/>
          </w:rPr>
          <w:t xml:space="preserve">1 to </w:t>
        </w:r>
      </w:ins>
      <w:ins w:id="251" w:author="USA 2021-11" w:date="2021-08-24T11:43:00Z">
        <w:r>
          <w:rPr>
            <w:highlight w:val="cyan"/>
            <w:lang w:eastAsia="ja-JP"/>
          </w:rPr>
          <w:t>9</w:t>
        </w:r>
      </w:ins>
      <w:ins w:id="252" w:author="USA 2021-11" w:date="2021-08-23T12:30:00Z">
        <w:r w:rsidRPr="006B379C">
          <w:rPr>
            <w:highlight w:val="cyan"/>
            <w:lang w:eastAsia="ja-JP"/>
          </w:rPr>
          <w:t xml:space="preserve">99; </w:t>
        </w:r>
        <w:r w:rsidRPr="006B379C">
          <w:rPr>
            <w:highlight w:val="cyan"/>
          </w:rPr>
          <w:t>Y</w:t>
        </w:r>
        <w:r w:rsidRPr="006B379C">
          <w:rPr>
            <w:rFonts w:ascii="Times New Roman Bold" w:hAnsi="Times New Roman Bold"/>
            <w:highlight w:val="cyan"/>
            <w:vertAlign w:val="subscript"/>
          </w:rPr>
          <w:t>6</w:t>
        </w:r>
        <w:r w:rsidRPr="006B379C">
          <w:rPr>
            <w:highlight w:val="cyan"/>
          </w:rPr>
          <w:t>Y</w:t>
        </w:r>
        <w:r w:rsidRPr="006B379C">
          <w:rPr>
            <w:rFonts w:ascii="Times New Roman Bold" w:hAnsi="Times New Roman Bold"/>
            <w:highlight w:val="cyan"/>
            <w:vertAlign w:val="subscript"/>
          </w:rPr>
          <w:t>7</w:t>
        </w:r>
        <w:r w:rsidRPr="006B379C">
          <w:rPr>
            <w:highlight w:val="cyan"/>
          </w:rPr>
          <w:t>Y</w:t>
        </w:r>
        <w:r w:rsidRPr="006B379C">
          <w:rPr>
            <w:rFonts w:ascii="Times New Roman Bold" w:hAnsi="Times New Roman Bold"/>
            <w:highlight w:val="cyan"/>
            <w:vertAlign w:val="subscript"/>
          </w:rPr>
          <w:t>8</w:t>
        </w:r>
        <w:r w:rsidRPr="006B379C">
          <w:rPr>
            <w:highlight w:val="cyan"/>
          </w:rPr>
          <w:t>Y</w:t>
        </w:r>
        <w:r w:rsidRPr="006B379C">
          <w:rPr>
            <w:rFonts w:ascii="Times New Roman Bold" w:hAnsi="Times New Roman Bold"/>
            <w:highlight w:val="cyan"/>
            <w:vertAlign w:val="subscript"/>
          </w:rPr>
          <w:t>9</w:t>
        </w:r>
        <w:r w:rsidRPr="006B379C">
          <w:rPr>
            <w:rFonts w:ascii="Times New Roman Bold" w:hAnsi="Times New Roman Bold"/>
            <w:highlight w:val="cyan"/>
          </w:rPr>
          <w:t xml:space="preserve"> = </w:t>
        </w:r>
        <w:r w:rsidRPr="006B379C">
          <w:rPr>
            <w:szCs w:val="24"/>
            <w:highlight w:val="cyan"/>
            <w:lang w:eastAsia="ja-JP"/>
          </w:rPr>
          <w:t>the sequence number 0000 to 9999.</w:t>
        </w:r>
      </w:ins>
      <w:ins w:id="253" w:author="USA 2021-11" w:date="2021-08-23T12:34:00Z">
        <w:r>
          <w:rPr>
            <w:szCs w:val="24"/>
            <w:highlight w:val="cyan"/>
            <w:lang w:eastAsia="ja-JP"/>
          </w:rPr>
          <w:t xml:space="preserve"> </w:t>
        </w:r>
      </w:ins>
      <w:ins w:id="254" w:author="USA 2021-11" w:date="2021-08-23T12:30:00Z">
        <w:r w:rsidRPr="006B379C">
          <w:rPr>
            <w:szCs w:val="24"/>
            <w:highlight w:val="cyan"/>
            <w:lang w:eastAsia="ja-JP"/>
          </w:rPr>
          <w:t xml:space="preserve"> When reaching 9999 the manufacturer should seek another manufacturer-model ID.  </w:t>
        </w:r>
      </w:ins>
    </w:p>
    <w:p w14:paraId="51E63B54" w14:textId="77777777" w:rsidR="00B605F8" w:rsidRPr="006B379C" w:rsidDel="006B379C" w:rsidRDefault="00B605F8" w:rsidP="00AD3D9C">
      <w:pPr>
        <w:rPr>
          <w:ins w:id="255" w:author="Fernandez Jimenez, Virginia" w:date="2021-06-10T11:52:00Z"/>
          <w:del w:id="256" w:author="USA 2021-11" w:date="2021-08-23T12:31:00Z"/>
          <w:highlight w:val="cyan"/>
          <w:lang w:eastAsia="ja-JP"/>
        </w:rPr>
      </w:pPr>
      <w:ins w:id="257" w:author="Chairman" w:date="2021-05-31T18:55:00Z">
        <w:del w:id="258" w:author="USA 2021-11" w:date="2021-08-23T12:31:00Z">
          <w:r w:rsidRPr="006B379C" w:rsidDel="006B379C">
            <w:rPr>
              <w:highlight w:val="cyan"/>
              <w:lang w:eastAsia="ja-JP"/>
            </w:rPr>
            <w:delText>(</w:delText>
          </w:r>
          <w:r w:rsidRPr="006B379C" w:rsidDel="006B379C">
            <w:rPr>
              <w:highlight w:val="cyan"/>
            </w:rPr>
            <w:delText>Y</w:delText>
          </w:r>
          <w:r w:rsidRPr="006B379C" w:rsidDel="006B379C">
            <w:rPr>
              <w:rFonts w:ascii="Times New Roman Bold" w:hAnsi="Times New Roman Bold"/>
              <w:highlight w:val="cyan"/>
              <w:vertAlign w:val="subscript"/>
            </w:rPr>
            <w:delText>4</w:delText>
          </w:r>
          <w:r w:rsidRPr="006B379C" w:rsidDel="006B379C">
            <w:rPr>
              <w:highlight w:val="cyan"/>
            </w:rPr>
            <w:delText>Y</w:delText>
          </w:r>
          <w:r w:rsidRPr="006B379C" w:rsidDel="006B379C">
            <w:rPr>
              <w:rFonts w:ascii="Times New Roman Bold" w:hAnsi="Times New Roman Bold"/>
              <w:highlight w:val="cyan"/>
              <w:vertAlign w:val="subscript"/>
            </w:rPr>
            <w:delText>5</w:delText>
          </w:r>
          <w:r w:rsidRPr="006B379C" w:rsidDel="006B379C">
            <w:rPr>
              <w:highlight w:val="cyan"/>
            </w:rPr>
            <w:delText>Y</w:delText>
          </w:r>
          <w:r w:rsidRPr="006B379C" w:rsidDel="006B379C">
            <w:rPr>
              <w:rFonts w:ascii="Times New Roman Bold" w:hAnsi="Times New Roman Bold"/>
              <w:highlight w:val="cyan"/>
              <w:vertAlign w:val="subscript"/>
            </w:rPr>
            <w:delText>6</w:delText>
          </w:r>
          <w:r w:rsidRPr="006B379C" w:rsidDel="006B379C">
            <w:rPr>
              <w:highlight w:val="cyan"/>
            </w:rPr>
            <w:delText>Y</w:delText>
          </w:r>
          <w:r w:rsidRPr="006B379C" w:rsidDel="006B379C">
            <w:rPr>
              <w:rFonts w:ascii="Times New Roman Bold" w:hAnsi="Times New Roman Bold"/>
              <w:highlight w:val="cyan"/>
              <w:vertAlign w:val="subscript"/>
            </w:rPr>
            <w:delText>7</w:delText>
          </w:r>
          <w:r w:rsidRPr="006B379C" w:rsidDel="006B379C">
            <w:rPr>
              <w:highlight w:val="cyan"/>
            </w:rPr>
            <w:delText>Y</w:delText>
          </w:r>
          <w:r w:rsidRPr="006B379C" w:rsidDel="006B379C">
            <w:rPr>
              <w:rFonts w:ascii="Times New Roman Bold" w:hAnsi="Times New Roman Bold"/>
              <w:highlight w:val="cyan"/>
              <w:vertAlign w:val="subscript"/>
            </w:rPr>
            <w:delText>8</w:delText>
          </w:r>
          <w:r w:rsidRPr="006B379C" w:rsidDel="006B379C">
            <w:rPr>
              <w:highlight w:val="cyan"/>
            </w:rPr>
            <w:delText>Y</w:delText>
          </w:r>
          <w:r w:rsidRPr="006B379C" w:rsidDel="006B379C">
            <w:rPr>
              <w:rFonts w:ascii="Times New Roman Bold" w:hAnsi="Times New Roman Bold"/>
              <w:highlight w:val="cyan"/>
              <w:vertAlign w:val="subscript"/>
            </w:rPr>
            <w:delText>9</w:delText>
          </w:r>
          <w:r w:rsidRPr="006B379C" w:rsidDel="006B379C">
            <w:rPr>
              <w:rFonts w:ascii="Times New Roman Bold" w:hAnsi="Times New Roman Bold"/>
              <w:highlight w:val="cyan"/>
            </w:rPr>
            <w:delText xml:space="preserve"> = </w:delText>
          </w:r>
          <w:r w:rsidRPr="006B379C" w:rsidDel="006B379C">
            <w:rPr>
              <w:highlight w:val="cyan"/>
            </w:rPr>
            <w:delText>a non-sequential pseudorandom number, to be determined by the manufacturer using a time-varying seed that has a negligible chance of repeating, e.g. a random value that is generated for each use, such as a timestamp, a sequence number, or some combination of these.</w:delText>
          </w:r>
          <w:r w:rsidRPr="006B379C" w:rsidDel="006B379C">
            <w:rPr>
              <w:highlight w:val="cyan"/>
              <w:lang w:eastAsia="ja-JP"/>
            </w:rPr>
            <w:delText>)</w:delText>
          </w:r>
        </w:del>
      </w:ins>
    </w:p>
    <w:p w14:paraId="087EEC19" w14:textId="77777777" w:rsidR="00B605F8" w:rsidRPr="006B379C" w:rsidDel="006B379C" w:rsidRDefault="00B605F8" w:rsidP="00AD3D9C">
      <w:pPr>
        <w:rPr>
          <w:ins w:id="259" w:author="Chairman" w:date="2021-05-31T18:55:00Z"/>
          <w:del w:id="260" w:author="USA 2021-11" w:date="2021-08-23T12:31:00Z"/>
          <w:highlight w:val="cyan"/>
          <w:lang w:eastAsia="zh-CN"/>
        </w:rPr>
      </w:pPr>
      <w:ins w:id="261" w:author="Chairman" w:date="2021-05-31T18:55:00Z">
        <w:del w:id="262" w:author="USA 2021-11" w:date="2021-08-23T12:31:00Z">
          <w:r w:rsidRPr="006B379C" w:rsidDel="006B379C">
            <w:rPr>
              <w:highlight w:val="cyan"/>
              <w:lang w:eastAsia="zh-CN"/>
            </w:rPr>
            <w:delText>Duplication of numbers for AMRD Group B devices is acceptable, but should be avoided insofar as possible.</w:delText>
          </w:r>
        </w:del>
      </w:ins>
    </w:p>
    <w:p w14:paraId="083421C0" w14:textId="77777777" w:rsidR="00B605F8" w:rsidRPr="006B379C" w:rsidDel="006B379C" w:rsidRDefault="00B605F8" w:rsidP="00AD3D9C">
      <w:pPr>
        <w:rPr>
          <w:ins w:id="263" w:author="Chairman" w:date="2021-05-31T18:55:00Z"/>
          <w:del w:id="264" w:author="USA 2021-11" w:date="2021-08-23T12:31:00Z"/>
          <w:highlight w:val="cyan"/>
          <w:u w:val="single"/>
        </w:rPr>
      </w:pPr>
      <w:ins w:id="265" w:author="Chairman" w:date="2021-05-31T18:55:00Z">
        <w:del w:id="266" w:author="USA 2021-11" w:date="2021-08-23T12:31:00Z">
          <w:r w:rsidRPr="006B379C" w:rsidDel="006B379C">
            <w:rPr>
              <w:highlight w:val="cyan"/>
              <w:u w:val="single"/>
              <w:lang w:eastAsia="ja-JP"/>
            </w:rPr>
            <w:delText>(</w:delText>
          </w:r>
          <w:r w:rsidRPr="006B379C" w:rsidDel="006B379C">
            <w:rPr>
              <w:highlight w:val="cyan"/>
              <w:u w:val="single"/>
            </w:rPr>
            <w:delText>Y</w:delText>
          </w:r>
          <w:r w:rsidRPr="006B379C" w:rsidDel="006B379C">
            <w:rPr>
              <w:rFonts w:ascii="Times New Roman Bold" w:hAnsi="Times New Roman Bold"/>
              <w:highlight w:val="cyan"/>
              <w:u w:val="single"/>
              <w:vertAlign w:val="subscript"/>
            </w:rPr>
            <w:delText>4</w:delText>
          </w:r>
          <w:r w:rsidRPr="006B379C" w:rsidDel="006B379C">
            <w:rPr>
              <w:highlight w:val="cyan"/>
              <w:u w:val="single"/>
            </w:rPr>
            <w:delText>Y</w:delText>
          </w:r>
          <w:r w:rsidRPr="006B379C" w:rsidDel="006B379C">
            <w:rPr>
              <w:rFonts w:ascii="Times New Roman Bold" w:hAnsi="Times New Roman Bold"/>
              <w:highlight w:val="cyan"/>
              <w:u w:val="single"/>
              <w:vertAlign w:val="subscript"/>
            </w:rPr>
            <w:delText>5</w:delText>
          </w:r>
          <w:r w:rsidRPr="006B379C" w:rsidDel="006B379C">
            <w:rPr>
              <w:highlight w:val="cyan"/>
              <w:u w:val="single"/>
            </w:rPr>
            <w:delText>Y</w:delText>
          </w:r>
          <w:r w:rsidRPr="006B379C" w:rsidDel="006B379C">
            <w:rPr>
              <w:rFonts w:ascii="Times New Roman Bold" w:hAnsi="Times New Roman Bold"/>
              <w:highlight w:val="cyan"/>
              <w:u w:val="single"/>
              <w:vertAlign w:val="subscript"/>
            </w:rPr>
            <w:delText>6</w:delText>
          </w:r>
          <w:r w:rsidRPr="006B379C" w:rsidDel="006B379C">
            <w:rPr>
              <w:highlight w:val="cyan"/>
              <w:u w:val="single"/>
            </w:rPr>
            <w:delText>Y</w:delText>
          </w:r>
          <w:r w:rsidRPr="006B379C" w:rsidDel="006B379C">
            <w:rPr>
              <w:rFonts w:ascii="Times New Roman Bold" w:hAnsi="Times New Roman Bold"/>
              <w:highlight w:val="cyan"/>
              <w:u w:val="single"/>
              <w:vertAlign w:val="subscript"/>
            </w:rPr>
            <w:delText>7</w:delText>
          </w:r>
          <w:r w:rsidRPr="006B379C" w:rsidDel="006B379C">
            <w:rPr>
              <w:highlight w:val="cyan"/>
              <w:u w:val="single"/>
            </w:rPr>
            <w:delText>Y</w:delText>
          </w:r>
          <w:r w:rsidRPr="006B379C" w:rsidDel="006B379C">
            <w:rPr>
              <w:rFonts w:ascii="Times New Roman Bold" w:hAnsi="Times New Roman Bold"/>
              <w:highlight w:val="cyan"/>
              <w:u w:val="single"/>
              <w:vertAlign w:val="subscript"/>
            </w:rPr>
            <w:delText>8</w:delText>
          </w:r>
          <w:r w:rsidRPr="006B379C" w:rsidDel="006B379C">
            <w:rPr>
              <w:highlight w:val="cyan"/>
              <w:u w:val="single"/>
            </w:rPr>
            <w:delText>Y</w:delText>
          </w:r>
          <w:r w:rsidRPr="006B379C" w:rsidDel="006B379C">
            <w:rPr>
              <w:rFonts w:ascii="Times New Roman Bold" w:hAnsi="Times New Roman Bold"/>
              <w:highlight w:val="cyan"/>
              <w:u w:val="single"/>
              <w:vertAlign w:val="subscript"/>
            </w:rPr>
            <w:delText>9</w:delText>
          </w:r>
          <w:r w:rsidRPr="006B379C" w:rsidDel="006B379C">
            <w:rPr>
              <w:rFonts w:ascii="Times New Roman Bold" w:hAnsi="Times New Roman Bold"/>
              <w:highlight w:val="cyan"/>
              <w:u w:val="single"/>
            </w:rPr>
            <w:delText xml:space="preserve"> = </w:delText>
          </w:r>
          <w:r w:rsidRPr="006B379C" w:rsidDel="006B379C">
            <w:rPr>
              <w:highlight w:val="cyan"/>
              <w:u w:val="single"/>
            </w:rPr>
            <w:delText>a pseudorandom number, to be determined by the manufacturer using a random permutation of the integers from 0-999999 without reuse of a number until all numbers have been used. Many numerical software packages have built-in methods for random permutations.  Alternatively, a simple and suitable algorithm is known as Fisher-Yates-Shuffle. The algorithm should be seeded with a random number such as a timestamp, a sequence number, or some combination of these to reduce the possibility that two or more manufacturers generate the same number sequence.)</w:delText>
          </w:r>
        </w:del>
      </w:ins>
    </w:p>
    <w:p w14:paraId="6599FE58" w14:textId="28C08DC5" w:rsidR="00B605F8" w:rsidRDefault="00B605F8">
      <w:pPr>
        <w:tabs>
          <w:tab w:val="clear" w:pos="1134"/>
          <w:tab w:val="clear" w:pos="1871"/>
          <w:tab w:val="clear" w:pos="2268"/>
        </w:tabs>
        <w:overflowPunct/>
        <w:autoSpaceDE/>
        <w:autoSpaceDN/>
        <w:adjustRightInd/>
        <w:spacing w:before="0"/>
        <w:rPr>
          <w:b/>
          <w:sz w:val="28"/>
        </w:rPr>
      </w:pPr>
      <w:ins w:id="267" w:author="Chairman" w:date="2021-05-31T18:55:00Z">
        <w:r w:rsidRPr="006B379C">
          <w:rPr>
            <w:highlight w:val="cyan"/>
            <w:lang w:eastAsia="zh-CN"/>
          </w:rPr>
          <w:lastRenderedPageBreak/>
          <w:t>]</w:t>
        </w:r>
      </w:ins>
      <w:r>
        <w:br w:type="page"/>
      </w:r>
    </w:p>
    <w:p w14:paraId="5FBF6263" w14:textId="77777777" w:rsidR="00B605F8" w:rsidRPr="00AD3D9C" w:rsidRDefault="00B605F8" w:rsidP="00AD3D9C">
      <w:pPr>
        <w:pStyle w:val="AnnexNoTitle"/>
        <w:rPr>
          <w:lang w:val="en-GB"/>
        </w:rPr>
      </w:pPr>
      <w:r w:rsidRPr="00AD3D9C">
        <w:rPr>
          <w:lang w:val="en-GB"/>
        </w:rPr>
        <w:lastRenderedPageBreak/>
        <w:t>Annex 3</w:t>
      </w:r>
      <w:r w:rsidRPr="00AD3D9C">
        <w:rPr>
          <w:lang w:val="en-GB"/>
        </w:rPr>
        <w:br/>
      </w:r>
      <w:r w:rsidRPr="00AD3D9C">
        <w:rPr>
          <w:lang w:val="en-GB"/>
        </w:rPr>
        <w:br/>
        <w:t xml:space="preserve">Assignment, management and conservation of maritime identities </w:t>
      </w:r>
    </w:p>
    <w:p w14:paraId="4C2E69CC" w14:textId="77777777" w:rsidR="00B605F8" w:rsidRPr="00AD3D9C" w:rsidRDefault="00B605F8" w:rsidP="00AD3D9C">
      <w:pPr>
        <w:pStyle w:val="Section1"/>
      </w:pPr>
      <w:r w:rsidRPr="00AD3D9C">
        <w:t>Section 1</w:t>
      </w:r>
      <w:r w:rsidRPr="00AD3D9C">
        <w:br/>
      </w:r>
      <w:r w:rsidRPr="00AD3D9C">
        <w:br/>
        <w:t>Maritime mobile service identities</w:t>
      </w:r>
    </w:p>
    <w:p w14:paraId="2B9D9E4A" w14:textId="77777777" w:rsidR="00B605F8" w:rsidRPr="00AD3D9C" w:rsidRDefault="00B605F8" w:rsidP="00AD3D9C">
      <w:pPr>
        <w:pStyle w:val="Normalaftertitle"/>
      </w:pPr>
      <w:r w:rsidRPr="00AD3D9C">
        <w:t>Administrations should employ the following measures to manage the limited identity resource, particularly for the reuse of MMSI with three trailing zeroes, in order to avoid depletion of MID and the corresponding MMSI series:</w:t>
      </w:r>
    </w:p>
    <w:p w14:paraId="58CE34EE" w14:textId="77777777" w:rsidR="00B605F8" w:rsidRPr="00AD3D9C" w:rsidRDefault="00B605F8" w:rsidP="00AD3D9C">
      <w:pPr>
        <w:pStyle w:val="enumlev1"/>
        <w:rPr>
          <w:bCs/>
        </w:rPr>
      </w:pPr>
      <w:r w:rsidRPr="00AD3D9C">
        <w:rPr>
          <w:iCs/>
        </w:rPr>
        <w:t>a)</w:t>
      </w:r>
      <w:r w:rsidRPr="00AD3D9C">
        <w:tab/>
        <w:t>implement effective national procedures for identity assignment and registration</w:t>
      </w:r>
      <w:r w:rsidRPr="00AD3D9C">
        <w:rPr>
          <w:bCs/>
        </w:rPr>
        <w:t>;</w:t>
      </w:r>
    </w:p>
    <w:p w14:paraId="79D16334" w14:textId="77777777" w:rsidR="00B605F8" w:rsidRPr="00AD3D9C" w:rsidRDefault="00B605F8" w:rsidP="00AD3D9C">
      <w:pPr>
        <w:pStyle w:val="enumlev1"/>
        <w:rPr>
          <w:bCs/>
        </w:rPr>
      </w:pPr>
      <w:r w:rsidRPr="00AD3D9C">
        <w:rPr>
          <w:iCs/>
        </w:rPr>
        <w:t>b)</w:t>
      </w:r>
      <w:r w:rsidRPr="00AD3D9C">
        <w:tab/>
        <w:t>provide the Radiocommunication Bureau with regular updates of assigned MMSI numbers in conformity with RR No. </w:t>
      </w:r>
      <w:r w:rsidRPr="00AD3D9C">
        <w:rPr>
          <w:b/>
        </w:rPr>
        <w:t>20.16</w:t>
      </w:r>
      <w:r w:rsidRPr="00AD3D9C">
        <w:rPr>
          <w:bCs/>
        </w:rPr>
        <w:t>;</w:t>
      </w:r>
    </w:p>
    <w:p w14:paraId="70D7AC70" w14:textId="77777777" w:rsidR="00B605F8" w:rsidRPr="00AD3D9C" w:rsidRDefault="00B605F8" w:rsidP="00AD3D9C">
      <w:pPr>
        <w:pStyle w:val="enumlev1"/>
        <w:rPr>
          <w:bCs/>
        </w:rPr>
      </w:pPr>
      <w:r w:rsidRPr="00AD3D9C">
        <w:rPr>
          <w:iCs/>
        </w:rPr>
        <w:t>c)</w:t>
      </w:r>
      <w:r w:rsidRPr="00AD3D9C">
        <w:tab/>
        <w:t>ensure that when ships move from the flag of registration of one administration to that of another administration, all of the assigned means of ship station identification, including the MMSI, are reassigned as appropriate and that the changes are notified to the Radiocommunication Bureau as soon as possible (see RR No. </w:t>
      </w:r>
      <w:r w:rsidRPr="00AD3D9C">
        <w:rPr>
          <w:b/>
        </w:rPr>
        <w:t>20.16</w:t>
      </w:r>
      <w:r w:rsidRPr="00AD3D9C">
        <w:rPr>
          <w:bCs/>
        </w:rPr>
        <w:t>);</w:t>
      </w:r>
    </w:p>
    <w:p w14:paraId="1CFF29EB" w14:textId="77777777" w:rsidR="00B605F8" w:rsidRPr="00AD3D9C" w:rsidRDefault="00B605F8" w:rsidP="00AD3D9C">
      <w:pPr>
        <w:pStyle w:val="enumlev1"/>
        <w:rPr>
          <w:iCs/>
        </w:rPr>
      </w:pPr>
      <w:r w:rsidRPr="00AD3D9C">
        <w:rPr>
          <w:iCs/>
        </w:rPr>
        <w:t>d)</w:t>
      </w:r>
      <w:r w:rsidRPr="00AD3D9C">
        <w:rPr>
          <w:iCs/>
        </w:rPr>
        <w:tab/>
        <w:t>an MMSI assignment could be considered for reuse after being absent from two successive editions of List V of the ITU service publications or after a period of two years, whichever is the greater.</w:t>
      </w:r>
    </w:p>
    <w:p w14:paraId="03F7DF23" w14:textId="77777777" w:rsidR="00B605F8" w:rsidRPr="00AD3D9C" w:rsidRDefault="00B605F8" w:rsidP="00AD3D9C">
      <w:pPr>
        <w:pStyle w:val="enumlev1"/>
        <w:rPr>
          <w:iCs/>
        </w:rPr>
      </w:pPr>
    </w:p>
    <w:p w14:paraId="5737EF1F" w14:textId="77777777" w:rsidR="00B605F8" w:rsidRPr="00AD3D9C" w:rsidRDefault="00B605F8" w:rsidP="00AD3D9C">
      <w:pPr>
        <w:pStyle w:val="enumlev1"/>
        <w:rPr>
          <w:iCs/>
        </w:rPr>
      </w:pPr>
    </w:p>
    <w:p w14:paraId="17DD54F3" w14:textId="77777777" w:rsidR="00B605F8" w:rsidRPr="00AD3D9C" w:rsidRDefault="00B605F8" w:rsidP="00AD3D9C">
      <w:pPr>
        <w:jc w:val="center"/>
        <w:rPr>
          <w:b/>
          <w:bCs/>
          <w:sz w:val="28"/>
          <w:szCs w:val="22"/>
        </w:rPr>
      </w:pPr>
      <w:r w:rsidRPr="00AD3D9C">
        <w:rPr>
          <w:b/>
          <w:bCs/>
          <w:sz w:val="28"/>
          <w:szCs w:val="22"/>
        </w:rPr>
        <w:t>Section 2</w:t>
      </w:r>
      <w:r w:rsidRPr="00AD3D9C">
        <w:rPr>
          <w:b/>
          <w:bCs/>
          <w:sz w:val="28"/>
          <w:szCs w:val="22"/>
        </w:rPr>
        <w:br/>
      </w:r>
      <w:r w:rsidRPr="00AD3D9C">
        <w:rPr>
          <w:b/>
          <w:bCs/>
          <w:sz w:val="28"/>
          <w:szCs w:val="22"/>
        </w:rPr>
        <w:br/>
        <w:t xml:space="preserve">Maritime identities </w:t>
      </w:r>
      <w:ins w:id="268" w:author="Chairman" w:date="2021-05-31T18:57:00Z">
        <w:r w:rsidRPr="00AD3D9C">
          <w:rPr>
            <w:b/>
            <w:bCs/>
            <w:sz w:val="28"/>
            <w:szCs w:val="22"/>
          </w:rPr>
          <w:t>for handheld VHF Transceivers</w:t>
        </w:r>
        <w:r w:rsidRPr="00AD3D9C">
          <w:rPr>
            <w:b/>
            <w:bCs/>
            <w:sz w:val="28"/>
            <w:szCs w:val="22"/>
          </w:rPr>
          <w:br/>
          <w:t>with digital selective calling and integrated global navigation satellite system receiver</w:t>
        </w:r>
      </w:ins>
      <w:del w:id="269" w:author="Chairman" w:date="2021-05-31T18:57:00Z">
        <w:r w:rsidRPr="00AD3D9C" w:rsidDel="000920F2">
          <w:rPr>
            <w:b/>
            <w:bCs/>
            <w:sz w:val="28"/>
            <w:szCs w:val="22"/>
          </w:rPr>
          <w:delText>used for other maritime devices for special purposes</w:delText>
        </w:r>
      </w:del>
    </w:p>
    <w:p w14:paraId="2110BC34" w14:textId="77777777" w:rsidR="00B605F8" w:rsidRPr="00AD3D9C" w:rsidRDefault="00B605F8" w:rsidP="00AD3D9C">
      <w:pPr>
        <w:spacing w:before="40"/>
      </w:pPr>
    </w:p>
    <w:p w14:paraId="1A10ED23" w14:textId="77777777" w:rsidR="00B605F8" w:rsidRPr="00AD3D9C" w:rsidRDefault="00B605F8" w:rsidP="00AD3D9C">
      <w:r w:rsidRPr="00AD3D9C">
        <w:t xml:space="preserve">Administrations, when assigning maritime identities to handheld VHF transceivers with DSC and GNSS, should employ all available measures to effectively manage the limited identity resource. </w:t>
      </w:r>
    </w:p>
    <w:p w14:paraId="16660DD1" w14:textId="77777777" w:rsidR="00B605F8" w:rsidRPr="00AD3D9C" w:rsidRDefault="00B605F8" w:rsidP="00AD3D9C">
      <w:pPr>
        <w:pStyle w:val="enumlev1"/>
      </w:pPr>
      <w:r w:rsidRPr="00AD3D9C">
        <w:t>a)</w:t>
      </w:r>
      <w:r w:rsidRPr="00AD3D9C">
        <w:tab/>
        <w:t xml:space="preserve">The format scheme in Annex 2 Section 1, used for assigning VHF transceiver identities, will accommodate 100 000 VHF transceivers per MID. When the administration concerned has assigned identities to 100 000 VHF transceivers with DSC and </w:t>
      </w:r>
      <w:ins w:id="270" w:author="Chairman" w:date="2021-05-31T19:00:00Z">
        <w:r w:rsidRPr="00AD3D9C">
          <w:t xml:space="preserve">integrated </w:t>
        </w:r>
      </w:ins>
      <w:r w:rsidRPr="00AD3D9C">
        <w:t>GNSS</w:t>
      </w:r>
      <w:ins w:id="271" w:author="Chairman" w:date="2021-05-31T19:00:00Z">
        <w:r w:rsidRPr="00AD3D9C">
          <w:t xml:space="preserve"> receiver</w:t>
        </w:r>
      </w:ins>
      <w:r w:rsidRPr="00AD3D9C">
        <w:t>, it may use an additional country code (MID), if it is already assigned by the ITU, giving a further 100 000 identities.</w:t>
      </w:r>
    </w:p>
    <w:p w14:paraId="642CC3F2" w14:textId="77777777" w:rsidR="00B605F8" w:rsidRPr="00AD3D9C" w:rsidRDefault="00B605F8" w:rsidP="00AD3D9C">
      <w:pPr>
        <w:pStyle w:val="enumlev1"/>
        <w:keepNext/>
        <w:keepLines/>
      </w:pPr>
      <w:r w:rsidRPr="00AD3D9C">
        <w:lastRenderedPageBreak/>
        <w:t>b)</w:t>
      </w:r>
      <w:r w:rsidRPr="00AD3D9C">
        <w:tab/>
        <w:t>When an administration determines it has a need for additional allocation of a MID, because it has exhausted more than 80% of its allocated MID resource, it should communicate a written formal application to the Director, Radiocommunication Bureau to request allocation of an additional MID.</w:t>
      </w:r>
    </w:p>
    <w:p w14:paraId="2465FD86" w14:textId="77777777" w:rsidR="00B605F8" w:rsidRPr="00AD3D9C" w:rsidRDefault="00B605F8" w:rsidP="00AD3D9C"/>
    <w:p w14:paraId="77BBB2A7" w14:textId="77777777" w:rsidR="00B605F8" w:rsidRPr="00AD3D9C" w:rsidRDefault="00B605F8" w:rsidP="00AD3D9C">
      <w:pPr>
        <w:pStyle w:val="Section1"/>
        <w:rPr>
          <w:ins w:id="272" w:author="Chairman" w:date="2021-05-31T19:02:00Z"/>
        </w:rPr>
      </w:pPr>
      <w:ins w:id="273" w:author="Chairman" w:date="2021-05-31T19:02:00Z">
        <w:r w:rsidRPr="00AD3D9C">
          <w:t xml:space="preserve">Section 3 </w:t>
        </w:r>
        <w:r w:rsidRPr="00AD3D9C">
          <w:br/>
        </w:r>
        <w:r w:rsidRPr="00AD3D9C">
          <w:br/>
          <w:t>Devices using a freeform number identity</w:t>
        </w:r>
      </w:ins>
    </w:p>
    <w:p w14:paraId="7C55733D" w14:textId="3B387FA2" w:rsidR="00B605F8" w:rsidRPr="00AD3D9C" w:rsidRDefault="00B605F8" w:rsidP="00AD3D9C">
      <w:pPr>
        <w:spacing w:before="280"/>
        <w:rPr>
          <w:ins w:id="274" w:author="Chairman" w:date="2021-05-31T19:02:00Z"/>
        </w:rPr>
      </w:pPr>
      <w:ins w:id="275" w:author="Chairman" w:date="2021-05-31T19:02:00Z">
        <w:r w:rsidRPr="00237469">
          <w:t>The entity</w:t>
        </w:r>
        <w:r w:rsidRPr="00AD3D9C">
          <w:t xml:space="preserve"> responsible for assigning the </w:t>
        </w:r>
        <w:bookmarkStart w:id="276" w:name="_Hlk52523002"/>
        <w:r w:rsidRPr="00AD3D9C">
          <w:t xml:space="preserve">two digit </w:t>
        </w:r>
        <w:r w:rsidRPr="00AD3D9C">
          <w:rPr>
            <w:lang w:eastAsia="ja-JP"/>
          </w:rPr>
          <w:t xml:space="preserve">manufacturer </w:t>
        </w:r>
        <w:r w:rsidRPr="00AD3D9C">
          <w:t>ID</w:t>
        </w:r>
        <w:bookmarkEnd w:id="276"/>
        <w:r w:rsidRPr="00AD3D9C">
          <w:t>s (X</w:t>
        </w:r>
        <w:r w:rsidRPr="00AD3D9C">
          <w:rPr>
            <w:vertAlign w:val="subscript"/>
          </w:rPr>
          <w:t>4</w:t>
        </w:r>
        <w:r w:rsidRPr="00AD3D9C">
          <w:t>X</w:t>
        </w:r>
        <w:r w:rsidRPr="00AD3D9C">
          <w:rPr>
            <w:vertAlign w:val="subscript"/>
          </w:rPr>
          <w:t>5=</w:t>
        </w:r>
        <w:r w:rsidRPr="00AD3D9C">
          <w:t xml:space="preserve"> 01 to 99)</w:t>
        </w:r>
        <w:r w:rsidRPr="00AD3D9C">
          <w:rPr>
            <w:rStyle w:val="FootnoteReference"/>
            <w:u w:val="single"/>
          </w:rPr>
          <w:t xml:space="preserve"> </w:t>
        </w:r>
        <w:r w:rsidRPr="00AD3D9C">
          <w:rPr>
            <w:rStyle w:val="FootnoteReference"/>
            <w:u w:val="single"/>
          </w:rPr>
          <w:footnoteReference w:id="4"/>
        </w:r>
        <w:r w:rsidRPr="00AD3D9C">
          <w:t xml:space="preserve">, which are used to form the maritime freeform number identities for the devices listed in </w:t>
        </w:r>
        <w:del w:id="279" w:author="Steenge, J. (Jaap)" w:date="2020-11-12T12:16:00Z">
          <w:r w:rsidRPr="00AD3D9C">
            <w:delText xml:space="preserve">the </w:delText>
          </w:r>
        </w:del>
        <w:r w:rsidRPr="00AD3D9C">
          <w:rPr>
            <w:lang w:eastAsia="ja-JP"/>
          </w:rPr>
          <w:t xml:space="preserve">Section 2 of </w:t>
        </w:r>
        <w:r w:rsidRPr="00AD3D9C">
          <w:t>Annex 2, should employ the following measures to effectively manage this limited identity resource:</w:t>
        </w:r>
      </w:ins>
    </w:p>
    <w:p w14:paraId="7532F540" w14:textId="77777777" w:rsidR="00B605F8" w:rsidRPr="00AD3D9C" w:rsidRDefault="00B605F8" w:rsidP="00AD3D9C">
      <w:pPr>
        <w:pStyle w:val="enumlev1"/>
        <w:rPr>
          <w:ins w:id="280" w:author="Chairman" w:date="2021-05-31T19:02:00Z"/>
        </w:rPr>
      </w:pPr>
      <w:bookmarkStart w:id="281" w:name="_Hlk52790307"/>
      <w:ins w:id="282" w:author="Chairman" w:date="2021-05-31T19:02:00Z">
        <w:r w:rsidRPr="00AD3D9C">
          <w:t>a)</w:t>
        </w:r>
        <w:r w:rsidRPr="00AD3D9C">
          <w:tab/>
          <w:t xml:space="preserve">not to assign more than one ID to a manufacturer; </w:t>
        </w:r>
      </w:ins>
    </w:p>
    <w:p w14:paraId="3EF78F76" w14:textId="77777777" w:rsidR="00B605F8" w:rsidRPr="00AD3D9C" w:rsidRDefault="00B605F8" w:rsidP="00AD3D9C">
      <w:pPr>
        <w:pStyle w:val="enumlev1"/>
        <w:rPr>
          <w:ins w:id="283" w:author="Chairman" w:date="2021-05-31T19:02:00Z"/>
        </w:rPr>
      </w:pPr>
      <w:ins w:id="284" w:author="Chairman" w:date="2021-05-31T19:02:00Z">
        <w:r w:rsidRPr="00AD3D9C">
          <w:t>b)</w:t>
        </w:r>
        <w:r w:rsidRPr="00AD3D9C">
          <w:tab/>
          <w:t>to take all possible measures to ensure that unused manufacturer IDs are returned to the responsible entity and reassigned as appropriate;</w:t>
        </w:r>
      </w:ins>
    </w:p>
    <w:p w14:paraId="3A477B68" w14:textId="77777777" w:rsidR="00B605F8" w:rsidRPr="00AD3D9C" w:rsidRDefault="00B605F8" w:rsidP="00AD3D9C">
      <w:pPr>
        <w:pStyle w:val="enumlev1"/>
        <w:rPr>
          <w:ins w:id="285" w:author="Chairman" w:date="2021-05-31T19:02:00Z"/>
        </w:rPr>
      </w:pPr>
      <w:ins w:id="286" w:author="Chairman" w:date="2021-05-31T19:02:00Z">
        <w:r w:rsidRPr="00AD3D9C">
          <w:t>c)</w:t>
        </w:r>
        <w:r w:rsidRPr="00AD3D9C">
          <w:tab/>
          <w:t>to provide the relevant ITU-R Working Party with regular updates, on an annual basis, concerning the use of manufacturer IDs and the remaining numbers of unused manufacturer IDs;</w:t>
        </w:r>
      </w:ins>
    </w:p>
    <w:p w14:paraId="635620F1" w14:textId="77777777" w:rsidR="00B605F8" w:rsidRPr="00AD3D9C" w:rsidRDefault="00B605F8" w:rsidP="00AD3D9C">
      <w:pPr>
        <w:pStyle w:val="enumlev1"/>
        <w:rPr>
          <w:ins w:id="287" w:author="Chairman" w:date="2021-05-31T19:02:00Z"/>
        </w:rPr>
      </w:pPr>
      <w:ins w:id="288" w:author="Chairman" w:date="2021-05-31T19:02:00Z">
        <w:r w:rsidRPr="00AD3D9C">
          <w:t>d)</w:t>
        </w:r>
        <w:r w:rsidRPr="00AD3D9C">
          <w:tab/>
          <w:t xml:space="preserve">to immediately notify the Radiocommunication Bureau of any change in the assignments of manufacturer IDs for publication at the MARS web page. </w:t>
        </w:r>
        <w:bookmarkEnd w:id="281"/>
      </w:ins>
    </w:p>
    <w:p w14:paraId="7A3AA76C" w14:textId="77777777" w:rsidR="00B605F8" w:rsidRPr="002C2990" w:rsidRDefault="00B605F8" w:rsidP="001952FC">
      <w:pPr>
        <w:pStyle w:val="Heading2"/>
        <w:rPr>
          <w:ins w:id="289" w:author="USA 2021-11" w:date="2021-08-24T14:18:00Z"/>
          <w:lang w:val="fr-FR"/>
        </w:rPr>
      </w:pPr>
      <w:ins w:id="290" w:author="USA 2021-11" w:date="2021-08-24T14:18:00Z">
        <w:r w:rsidRPr="001952FC">
          <w:rPr>
            <w:highlight w:val="cyan"/>
            <w:lang w:val="fr-FR"/>
          </w:rPr>
          <w:t>1.2</w:t>
        </w:r>
        <w:r w:rsidRPr="001952FC">
          <w:rPr>
            <w:highlight w:val="cyan"/>
            <w:lang w:val="fr-FR"/>
          </w:rPr>
          <w:tab/>
          <w:t>Manufacture</w:t>
        </w:r>
      </w:ins>
      <w:ins w:id="291" w:author="USA 2021-11" w:date="2021-08-24T14:19:00Z">
        <w:r w:rsidRPr="001952FC">
          <w:rPr>
            <w:highlight w:val="cyan"/>
            <w:lang w:val="fr-FR"/>
          </w:rPr>
          <w:t>r-</w:t>
        </w:r>
      </w:ins>
      <w:ins w:id="292" w:author="USA 2021-11" w:date="2021-08-24T14:18:00Z">
        <w:r w:rsidRPr="001952FC">
          <w:rPr>
            <w:highlight w:val="cyan"/>
            <w:lang w:val="fr-FR"/>
          </w:rPr>
          <w:t>model ID</w:t>
        </w:r>
      </w:ins>
    </w:p>
    <w:p w14:paraId="3735CD53" w14:textId="286A25F4" w:rsidR="00B605F8" w:rsidRPr="00AD3D9C" w:rsidDel="001952FC" w:rsidRDefault="00B605F8">
      <w:pPr>
        <w:rPr>
          <w:del w:id="293" w:author="USA 2021-11" w:date="2021-08-24T14:18:00Z"/>
        </w:rPr>
      </w:pPr>
      <w:ins w:id="294" w:author="USA 2021-11" w:date="2021-08-24T14:19:00Z">
        <w:r>
          <w:rPr>
            <w:szCs w:val="24"/>
            <w:highlight w:val="cyan"/>
          </w:rPr>
          <w:t xml:space="preserve">The manufacturer-model ID </w:t>
        </w:r>
      </w:ins>
      <w:ins w:id="295" w:author="USA 2021-11" w:date="2021-08-24T14:20:00Z">
        <w:r>
          <w:rPr>
            <w:szCs w:val="24"/>
            <w:highlight w:val="cyan"/>
          </w:rPr>
          <w:t xml:space="preserve">associates a manufacturer with a type of AMRD Group B device. </w:t>
        </w:r>
      </w:ins>
      <w:ins w:id="296" w:author="USA 2021-11" w:date="2021-08-24T14:19:00Z">
        <w:r>
          <w:rPr>
            <w:szCs w:val="24"/>
            <w:highlight w:val="cyan"/>
          </w:rPr>
          <w:t xml:space="preserve"> </w:t>
        </w:r>
        <w:r w:rsidRPr="001952FC">
          <w:rPr>
            <w:szCs w:val="24"/>
            <w:highlight w:val="cyan"/>
          </w:rPr>
          <w:t>Manufacturer-model ID 0</w:t>
        </w:r>
        <w:r>
          <w:rPr>
            <w:szCs w:val="24"/>
            <w:highlight w:val="cyan"/>
          </w:rPr>
          <w:t>0</w:t>
        </w:r>
        <w:r w:rsidRPr="001952FC">
          <w:rPr>
            <w:szCs w:val="24"/>
            <w:highlight w:val="cyan"/>
          </w:rPr>
          <w:t>0 is reserved for test purposes. Manufacturer-model ID 0</w:t>
        </w:r>
        <w:r>
          <w:rPr>
            <w:szCs w:val="24"/>
            <w:highlight w:val="cyan"/>
          </w:rPr>
          <w:t>0</w:t>
        </w:r>
        <w:r w:rsidRPr="001952FC">
          <w:rPr>
            <w:szCs w:val="24"/>
            <w:highlight w:val="cyan"/>
          </w:rPr>
          <w:t xml:space="preserve">1 to </w:t>
        </w:r>
        <w:r>
          <w:rPr>
            <w:szCs w:val="24"/>
            <w:highlight w:val="cyan"/>
          </w:rPr>
          <w:t>9</w:t>
        </w:r>
        <w:r w:rsidRPr="001952FC">
          <w:rPr>
            <w:szCs w:val="24"/>
            <w:highlight w:val="cyan"/>
          </w:rPr>
          <w:t>99 are allocated by the</w:t>
        </w:r>
      </w:ins>
      <w:ins w:id="297" w:author="USA 2021-11" w:date="2021-10-12T09:37:00Z">
        <w:r w:rsidR="00237469">
          <w:rPr>
            <w:szCs w:val="24"/>
            <w:highlight w:val="cyan"/>
          </w:rPr>
          <w:t xml:space="preserve"> responsible entity</w:t>
        </w:r>
      </w:ins>
      <w:ins w:id="298" w:author="USA 2021-11" w:date="2021-08-24T14:19:00Z">
        <w:r w:rsidRPr="001952FC">
          <w:rPr>
            <w:color w:val="494949"/>
            <w:szCs w:val="24"/>
            <w:highlight w:val="cyan"/>
            <w:shd w:val="clear" w:color="auto" w:fill="FFFFFF"/>
          </w:rPr>
          <w:t xml:space="preserve">, who maintain a registry of allocated IDs and ensure that </w:t>
        </w:r>
        <w:r w:rsidRPr="001952FC">
          <w:rPr>
            <w:szCs w:val="24"/>
            <w:highlight w:val="cyan"/>
          </w:rPr>
          <w:t>IDs are returned and reassigned as appropriate.</w:t>
        </w:r>
        <w:r w:rsidRPr="001952FC">
          <w:rPr>
            <w:highlight w:val="cyan"/>
          </w:rPr>
          <w:t xml:space="preserve"> Manufacturer-model IDs may be reallocated, but not by the same manufacturer or model.</w:t>
        </w:r>
      </w:ins>
    </w:p>
    <w:bookmarkEnd w:id="15"/>
    <w:p w14:paraId="2612C2FE" w14:textId="77777777" w:rsidR="00B605F8" w:rsidRPr="00AD3D9C" w:rsidRDefault="00B605F8" w:rsidP="000828A6">
      <w:pPr>
        <w:rPr>
          <w:lang w:eastAsia="zh-CN"/>
        </w:rPr>
      </w:pPr>
      <w:r w:rsidRPr="00AD3D9C">
        <w:rPr>
          <w:lang w:eastAsia="zh-CN"/>
        </w:rPr>
        <w:t>_______________</w:t>
      </w:r>
    </w:p>
    <w:p w14:paraId="0CDA0DD4" w14:textId="77777777" w:rsidR="00256DDE" w:rsidRDefault="00256DDE" w:rsidP="006D3E67">
      <w:pPr>
        <w:tabs>
          <w:tab w:val="clear" w:pos="1134"/>
          <w:tab w:val="clear" w:pos="1871"/>
          <w:tab w:val="clear" w:pos="2268"/>
        </w:tabs>
        <w:overflowPunct/>
        <w:autoSpaceDE/>
        <w:autoSpaceDN/>
        <w:adjustRightInd/>
        <w:spacing w:before="0" w:after="160" w:line="259" w:lineRule="auto"/>
      </w:pPr>
    </w:p>
    <w:sectPr w:rsidR="00256DD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37EFE" w14:textId="77777777" w:rsidR="006D22CD" w:rsidRDefault="006D22CD" w:rsidP="00B605F8">
      <w:pPr>
        <w:spacing w:before="0"/>
      </w:pPr>
      <w:r>
        <w:separator/>
      </w:r>
    </w:p>
  </w:endnote>
  <w:endnote w:type="continuationSeparator" w:id="0">
    <w:p w14:paraId="7ADF97AC" w14:textId="77777777" w:rsidR="006D22CD" w:rsidRDefault="006D22CD" w:rsidP="00B605F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
    <w:altName w:val="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5E708" w14:textId="77777777" w:rsidR="006D22CD" w:rsidRDefault="006D22CD" w:rsidP="00B605F8">
      <w:pPr>
        <w:spacing w:before="0"/>
      </w:pPr>
      <w:r>
        <w:separator/>
      </w:r>
    </w:p>
  </w:footnote>
  <w:footnote w:type="continuationSeparator" w:id="0">
    <w:p w14:paraId="2F5B4916" w14:textId="77777777" w:rsidR="006D22CD" w:rsidRDefault="006D22CD" w:rsidP="00B605F8">
      <w:pPr>
        <w:spacing w:before="0"/>
      </w:pPr>
      <w:r>
        <w:continuationSeparator/>
      </w:r>
    </w:p>
  </w:footnote>
  <w:footnote w:id="1">
    <w:p w14:paraId="70D9B210" w14:textId="77777777" w:rsidR="00B605F8" w:rsidRPr="000A4786" w:rsidRDefault="00B605F8" w:rsidP="00F009CE">
      <w:pPr>
        <w:pStyle w:val="FootnoteText"/>
      </w:pPr>
      <w:r w:rsidRPr="000A4786">
        <w:rPr>
          <w:rStyle w:val="FootnoteReference"/>
        </w:rPr>
        <w:t>*</w:t>
      </w:r>
      <w:r w:rsidRPr="000A4786">
        <w:t xml:space="preserve"> </w:t>
      </w:r>
      <w:r>
        <w:tab/>
      </w:r>
      <w:r w:rsidRPr="000A4786">
        <w:rPr>
          <w:lang w:val="en-US"/>
        </w:rPr>
        <w:t>This Recommendation should be brought to the attention of International Association of Marine Aids to Navigation and Lighthouse Authorities (IALA), International Civil Aviation Organization, International Hydrographic Organization, International Maritime Organization and Committee International Radio Maritime.</w:t>
      </w:r>
    </w:p>
  </w:footnote>
  <w:footnote w:id="2">
    <w:p w14:paraId="6A910227" w14:textId="77777777" w:rsidR="00B605F8" w:rsidRPr="00C839C3" w:rsidRDefault="00B605F8" w:rsidP="00AD3D9C">
      <w:pPr>
        <w:pStyle w:val="FootnoteText"/>
        <w:rPr>
          <w:lang w:val="en-US"/>
        </w:rPr>
      </w:pPr>
      <w:r>
        <w:rPr>
          <w:rStyle w:val="FootnoteReference"/>
        </w:rPr>
        <w:footnoteRef/>
      </w:r>
      <w:r w:rsidRPr="00C839C3">
        <w:rPr>
          <w:lang w:val="en-US"/>
        </w:rPr>
        <w:tab/>
        <w:t>I</w:t>
      </w:r>
      <w:r>
        <w:rPr>
          <w:lang w:val="en-US"/>
        </w:rPr>
        <w:t xml:space="preserve">nternational </w:t>
      </w:r>
      <w:r w:rsidRPr="00C839C3">
        <w:rPr>
          <w:lang w:val="en-US"/>
        </w:rPr>
        <w:t>M</w:t>
      </w:r>
      <w:r>
        <w:rPr>
          <w:lang w:val="en-US"/>
        </w:rPr>
        <w:t xml:space="preserve">aritime </w:t>
      </w:r>
      <w:r w:rsidRPr="00C839C3">
        <w:rPr>
          <w:lang w:val="en-US"/>
        </w:rPr>
        <w:t>O</w:t>
      </w:r>
      <w:r>
        <w:rPr>
          <w:lang w:val="en-US"/>
        </w:rPr>
        <w:t>rganisation</w:t>
      </w:r>
      <w:r w:rsidRPr="00C839C3">
        <w:rPr>
          <w:lang w:val="en-US"/>
        </w:rPr>
        <w:t xml:space="preserve"> Resolution </w:t>
      </w:r>
      <w:r w:rsidRPr="00C839C3">
        <w:rPr>
          <w:sz w:val="23"/>
          <w:lang w:val="en-US"/>
        </w:rPr>
        <w:t>A.</w:t>
      </w:r>
      <w:r>
        <w:rPr>
          <w:sz w:val="23"/>
          <w:lang w:val="en-US"/>
        </w:rPr>
        <w:t>1001(25)</w:t>
      </w:r>
      <w:r w:rsidRPr="00C839C3">
        <w:rPr>
          <w:sz w:val="23"/>
          <w:lang w:val="en-US"/>
        </w:rPr>
        <w:t xml:space="preserve"> </w:t>
      </w:r>
      <w:r w:rsidRPr="00C839C3">
        <w:rPr>
          <w:lang w:val="en-US"/>
        </w:rPr>
        <w:t>requires that distress priority communications in these systems should, as far as possible, be routed automatically to an RCC.</w:t>
      </w:r>
    </w:p>
  </w:footnote>
  <w:footnote w:id="3">
    <w:p w14:paraId="580C7333" w14:textId="77777777" w:rsidR="00B605F8" w:rsidRPr="00DD24E7" w:rsidDel="00A80C00" w:rsidRDefault="00B605F8" w:rsidP="00AD3D9C">
      <w:pPr>
        <w:pStyle w:val="FootnoteText"/>
        <w:rPr>
          <w:ins w:id="182" w:author="Chairman" w:date="2021-05-31T18:55:00Z"/>
          <w:del w:id="183" w:author="USA 2021-11" w:date="2021-08-19T14:12:00Z"/>
          <w:highlight w:val="cyan"/>
          <w:lang w:val="en-US"/>
          <w:rPrChange w:id="184" w:author="USA 2021-11" w:date="2021-08-23T13:05:00Z">
            <w:rPr>
              <w:ins w:id="185" w:author="Chairman" w:date="2021-05-31T18:55:00Z"/>
              <w:del w:id="186" w:author="USA 2021-11" w:date="2021-08-19T14:12:00Z"/>
              <w:lang w:val="en-US"/>
            </w:rPr>
          </w:rPrChange>
        </w:rPr>
      </w:pPr>
      <w:ins w:id="187" w:author="Chairman" w:date="2021-05-31T18:55:00Z">
        <w:del w:id="188" w:author="USA 2021-11" w:date="2021-08-19T14:12:00Z">
          <w:r w:rsidRPr="001952FC" w:rsidDel="00A80C00">
            <w:rPr>
              <w:rStyle w:val="FootnoteReference"/>
              <w:highlight w:val="cyan"/>
            </w:rPr>
            <w:footnoteRef/>
          </w:r>
          <w:r w:rsidRPr="00DD24E7" w:rsidDel="00A80C00">
            <w:rPr>
              <w:highlight w:val="cyan"/>
              <w:lang w:val="en-US"/>
              <w:rPrChange w:id="189" w:author="USA 2021-11" w:date="2021-08-23T13:05:00Z">
                <w:rPr>
                  <w:lang w:val="en-US"/>
                </w:rPr>
              </w:rPrChange>
            </w:rPr>
            <w:tab/>
            <w:delText>AMRD Group A operate on Channel 70 (DSC), AIS 1 and AIS 2</w:delText>
          </w:r>
          <w:r w:rsidRPr="00DD24E7" w:rsidDel="00A80C00">
            <w:rPr>
              <w:highlight w:val="cyan"/>
              <w:lang w:val="en-US" w:eastAsia="zh-CN"/>
              <w:rPrChange w:id="190" w:author="USA 2021-11" w:date="2021-08-23T13:05:00Z">
                <w:rPr>
                  <w:lang w:val="en-US" w:eastAsia="zh-CN"/>
                </w:rPr>
              </w:rPrChange>
            </w:rPr>
            <w:delText>.</w:delText>
          </w:r>
          <w:r w:rsidRPr="00DD24E7" w:rsidDel="00A80C00">
            <w:rPr>
              <w:highlight w:val="cyan"/>
              <w:lang w:val="en-US"/>
              <w:rPrChange w:id="191" w:author="USA 2021-11" w:date="2021-08-23T13:05:00Z">
                <w:rPr>
                  <w:lang w:val="en-US"/>
                </w:rPr>
              </w:rPrChange>
            </w:rPr>
            <w:delText xml:space="preserve"> </w:delText>
          </w:r>
        </w:del>
      </w:ins>
    </w:p>
    <w:p w14:paraId="70AC4DFB" w14:textId="77777777" w:rsidR="00B605F8" w:rsidRPr="00DD24E7" w:rsidDel="00A80C00" w:rsidRDefault="00B605F8" w:rsidP="00AD3D9C">
      <w:pPr>
        <w:pStyle w:val="FootnoteText"/>
        <w:rPr>
          <w:ins w:id="192" w:author="Chairman" w:date="2021-05-31T18:55:00Z"/>
          <w:del w:id="193" w:author="USA 2021-11" w:date="2021-08-19T14:12:00Z"/>
          <w:highlight w:val="cyan"/>
          <w:lang w:val="en-US"/>
          <w:rPrChange w:id="194" w:author="USA 2021-11" w:date="2021-08-23T13:05:00Z">
            <w:rPr>
              <w:ins w:id="195" w:author="Chairman" w:date="2021-05-31T18:55:00Z"/>
              <w:del w:id="196" w:author="USA 2021-11" w:date="2021-08-19T14:12:00Z"/>
            </w:rPr>
          </w:rPrChange>
        </w:rPr>
      </w:pPr>
      <w:ins w:id="197" w:author="Chairman" w:date="2021-05-31T18:57:00Z">
        <w:del w:id="198" w:author="USA 2021-11" w:date="2021-08-19T14:12:00Z">
          <w:r w:rsidRPr="00DD24E7" w:rsidDel="00A80C00">
            <w:rPr>
              <w:highlight w:val="cyan"/>
              <w:lang w:val="en-US"/>
              <w:rPrChange w:id="199" w:author="USA 2021-11" w:date="2021-08-23T13:05:00Z">
                <w:rPr>
                  <w:lang w:val="en-US"/>
                </w:rPr>
              </w:rPrChange>
            </w:rPr>
            <w:tab/>
          </w:r>
        </w:del>
      </w:ins>
      <w:ins w:id="200" w:author="Chairman" w:date="2021-05-31T18:55:00Z">
        <w:del w:id="201" w:author="USA 2021-11" w:date="2021-08-19T14:12:00Z">
          <w:r w:rsidRPr="00DD24E7" w:rsidDel="00A80C00">
            <w:rPr>
              <w:highlight w:val="cyan"/>
              <w:lang w:val="en-US"/>
              <w:rPrChange w:id="202" w:author="USA 2021-11" w:date="2021-08-23T13:05:00Z">
                <w:rPr>
                  <w:lang w:val="en-US"/>
                </w:rPr>
              </w:rPrChange>
            </w:rPr>
            <w:delText xml:space="preserve">AMRD Group B operate on Channel 2006 </w:delText>
          </w:r>
        </w:del>
      </w:ins>
    </w:p>
  </w:footnote>
  <w:footnote w:id="4">
    <w:p w14:paraId="1D3889F3" w14:textId="77777777" w:rsidR="00B605F8" w:rsidRPr="00F312D6" w:rsidRDefault="00B605F8" w:rsidP="00AD3D9C">
      <w:pPr>
        <w:pStyle w:val="FootnoteText"/>
        <w:rPr>
          <w:ins w:id="277" w:author="Chairman" w:date="2021-05-31T19:02:00Z"/>
          <w:lang w:val="en-US"/>
        </w:rPr>
      </w:pPr>
      <w:ins w:id="278" w:author="Chairman" w:date="2021-05-31T19:02:00Z">
        <w:r>
          <w:rPr>
            <w:rStyle w:val="FootnoteReference"/>
          </w:rPr>
          <w:footnoteRef/>
        </w:r>
        <w:r>
          <w:tab/>
        </w:r>
        <w:r w:rsidRPr="00722091">
          <w:rPr>
            <w:u w:val="single"/>
            <w:lang w:eastAsia="zh-CN"/>
          </w:rPr>
          <w:t>Manufacturer ID ‘00’ has been allocated for testing purposes.</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63029"/>
    <w:multiLevelType w:val="hybridMultilevel"/>
    <w:tmpl w:val="AF4459B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1C291360"/>
    <w:multiLevelType w:val="hybridMultilevel"/>
    <w:tmpl w:val="E708AB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2021-11">
    <w15:presenceInfo w15:providerId="None" w15:userId="USA 2021-11"/>
  </w15:person>
  <w15:person w15:author="Chairman">
    <w15:presenceInfo w15:providerId="None" w15:userId="Chairman"/>
  </w15:person>
  <w15:person w15:author="Fernandez Jimenez, Virginia">
    <w15:presenceInfo w15:providerId="AD" w15:userId="S::virginia.fernandez@itu.int::6d460222-a6cb-4df0-8dd7-a947ce731002"/>
  </w15:person>
  <w15:person w15:author="Steenge, J. (Jaap)">
    <w15:presenceInfo w15:providerId="AD" w15:userId="S-1-5-21-3914437075-3677242613-1750735346-270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K2NDUxMTA3tDQxNTdQ0lEKTi0uzszPAykwNKgFAJECzRktAAAA"/>
  </w:docVars>
  <w:rsids>
    <w:rsidRoot w:val="00C04553"/>
    <w:rsid w:val="00093150"/>
    <w:rsid w:val="00110B33"/>
    <w:rsid w:val="001C0C71"/>
    <w:rsid w:val="00237469"/>
    <w:rsid w:val="00256DDE"/>
    <w:rsid w:val="00280925"/>
    <w:rsid w:val="002B7BE7"/>
    <w:rsid w:val="002E7215"/>
    <w:rsid w:val="003C3A00"/>
    <w:rsid w:val="00506BB5"/>
    <w:rsid w:val="00512339"/>
    <w:rsid w:val="005466FA"/>
    <w:rsid w:val="00596312"/>
    <w:rsid w:val="0063652B"/>
    <w:rsid w:val="006852EC"/>
    <w:rsid w:val="006D22CD"/>
    <w:rsid w:val="006D3E67"/>
    <w:rsid w:val="007837C0"/>
    <w:rsid w:val="008A6494"/>
    <w:rsid w:val="009C11D3"/>
    <w:rsid w:val="00A20D10"/>
    <w:rsid w:val="00A41EF8"/>
    <w:rsid w:val="00A8330D"/>
    <w:rsid w:val="00AE4865"/>
    <w:rsid w:val="00B605F8"/>
    <w:rsid w:val="00BA56A2"/>
    <w:rsid w:val="00BB203B"/>
    <w:rsid w:val="00C04553"/>
    <w:rsid w:val="00CF5944"/>
    <w:rsid w:val="00E34EA5"/>
    <w:rsid w:val="00F60B33"/>
    <w:rsid w:val="00FC5277"/>
    <w:rsid w:val="00FD0E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B605F8"/>
    <w:pPr>
      <w:keepNext/>
      <w:keepLines/>
      <w:spacing w:before="280"/>
      <w:ind w:left="1134" w:hanging="1134"/>
      <w:textAlignment w:val="baseline"/>
      <w:outlineLvl w:val="0"/>
    </w:pPr>
    <w:rPr>
      <w:b/>
      <w:sz w:val="28"/>
    </w:rPr>
  </w:style>
  <w:style w:type="paragraph" w:styleId="Heading2">
    <w:name w:val="heading 2"/>
    <w:basedOn w:val="Heading1"/>
    <w:next w:val="Normal"/>
    <w:link w:val="Heading2Char"/>
    <w:qFormat/>
    <w:rsid w:val="00B605F8"/>
    <w:pPr>
      <w:spacing w:before="20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next w:val="Normal"/>
    <w:rsid w:val="006D3E67"/>
    <w:pPr>
      <w:spacing w:before="840"/>
      <w:jc w:val="center"/>
      <w:textAlignment w:val="baseline"/>
    </w:pPr>
    <w:rPr>
      <w:b/>
      <w:sz w:val="28"/>
    </w:rPr>
  </w:style>
  <w:style w:type="paragraph" w:customStyle="1" w:styleId="Title1">
    <w:name w:val="Title 1"/>
    <w:basedOn w:val="Source"/>
    <w:next w:val="Normal"/>
    <w:rsid w:val="006D3E67"/>
    <w:pPr>
      <w:tabs>
        <w:tab w:val="left" w:pos="567"/>
        <w:tab w:val="left" w:pos="1701"/>
        <w:tab w:val="left" w:pos="2835"/>
      </w:tabs>
      <w:spacing w:before="240"/>
    </w:pPr>
    <w:rPr>
      <w:b w:val="0"/>
      <w:caps/>
    </w:rPr>
  </w:style>
  <w:style w:type="paragraph" w:styleId="ListParagraph">
    <w:name w:val="List Paragraph"/>
    <w:basedOn w:val="Normal"/>
    <w:link w:val="ListParagraphChar"/>
    <w:uiPriority w:val="34"/>
    <w:qFormat/>
    <w:rsid w:val="006D3E67"/>
    <w:pPr>
      <w:ind w:left="720"/>
      <w:contextualSpacing/>
      <w:textAlignment w:val="baseline"/>
    </w:pPr>
  </w:style>
  <w:style w:type="character" w:customStyle="1" w:styleId="ListParagraphChar">
    <w:name w:val="List Paragraph Char"/>
    <w:link w:val="ListParagraph"/>
    <w:uiPriority w:val="34"/>
    <w:locked/>
    <w:rsid w:val="006D3E67"/>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rsid w:val="00B605F8"/>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rsid w:val="00B605F8"/>
    <w:rPr>
      <w:rFonts w:ascii="Times New Roman" w:eastAsia="Times New Roman" w:hAnsi="Times New Roman" w:cs="Times New Roman"/>
      <w:b/>
      <w:sz w:val="24"/>
      <w:szCs w:val="20"/>
      <w:lang w:val="en-GB"/>
    </w:rPr>
  </w:style>
  <w:style w:type="paragraph" w:customStyle="1" w:styleId="Normalaftertitle">
    <w:name w:val="Normal_after_title"/>
    <w:basedOn w:val="Normal"/>
    <w:next w:val="Normal"/>
    <w:link w:val="NormalaftertitleChar"/>
    <w:rsid w:val="00B605F8"/>
    <w:pPr>
      <w:spacing w:before="360"/>
      <w:textAlignment w:val="baseline"/>
    </w:pPr>
  </w:style>
  <w:style w:type="paragraph" w:customStyle="1" w:styleId="Call">
    <w:name w:val="Call"/>
    <w:basedOn w:val="Normal"/>
    <w:next w:val="Normal"/>
    <w:link w:val="CallChar"/>
    <w:rsid w:val="00B605F8"/>
    <w:pPr>
      <w:keepNext/>
      <w:keepLines/>
      <w:spacing w:before="160"/>
      <w:ind w:left="1134"/>
      <w:textAlignment w:val="baseline"/>
    </w:pPr>
    <w:rPr>
      <w:i/>
    </w:rPr>
  </w:style>
  <w:style w:type="paragraph" w:customStyle="1" w:styleId="enumlev1">
    <w:name w:val="enumlev1"/>
    <w:basedOn w:val="Normal"/>
    <w:link w:val="enumlev1Char"/>
    <w:rsid w:val="00B605F8"/>
    <w:pPr>
      <w:tabs>
        <w:tab w:val="clear" w:pos="2268"/>
        <w:tab w:val="left" w:pos="2608"/>
        <w:tab w:val="left" w:pos="3345"/>
      </w:tabs>
      <w:spacing w:before="80"/>
      <w:ind w:left="1134" w:hanging="1134"/>
      <w:textAlignment w:val="baseline"/>
    </w:pPr>
  </w:style>
  <w:style w:type="paragraph" w:customStyle="1" w:styleId="Equation">
    <w:name w:val="Equation"/>
    <w:basedOn w:val="Normal"/>
    <w:rsid w:val="00B605F8"/>
    <w:pPr>
      <w:tabs>
        <w:tab w:val="clear" w:pos="1871"/>
        <w:tab w:val="clear" w:pos="2268"/>
        <w:tab w:val="center" w:pos="4820"/>
        <w:tab w:val="right" w:pos="9639"/>
      </w:tabs>
      <w:textAlignment w:val="baseline"/>
    </w:p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qFormat/>
    <w:rsid w:val="00B605F8"/>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rmal"/>
    <w:link w:val="FootnoteTextChar"/>
    <w:qFormat/>
    <w:rsid w:val="00B605F8"/>
    <w:pPr>
      <w:keepLines/>
      <w:tabs>
        <w:tab w:val="left" w:pos="255"/>
      </w:tabs>
      <w:textAlignment w:val="baseline"/>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B605F8"/>
    <w:rPr>
      <w:rFonts w:ascii="Times New Roman" w:eastAsia="Times New Roman" w:hAnsi="Times New Roman" w:cs="Times New Roman"/>
      <w:sz w:val="24"/>
      <w:szCs w:val="20"/>
      <w:lang w:val="en-GB"/>
    </w:rPr>
  </w:style>
  <w:style w:type="paragraph" w:customStyle="1" w:styleId="Recdate">
    <w:name w:val="Rec_date"/>
    <w:basedOn w:val="Normal"/>
    <w:next w:val="Normal"/>
    <w:rsid w:val="00B605F8"/>
    <w:pPr>
      <w:keepNext/>
      <w:keepLines/>
      <w:jc w:val="right"/>
      <w:textAlignment w:val="baseline"/>
    </w:pPr>
    <w:rPr>
      <w:sz w:val="22"/>
    </w:rPr>
  </w:style>
  <w:style w:type="paragraph" w:customStyle="1" w:styleId="Reftext">
    <w:name w:val="Ref_text"/>
    <w:basedOn w:val="Normal"/>
    <w:rsid w:val="00B605F8"/>
    <w:pPr>
      <w:ind w:left="1134" w:hanging="1134"/>
      <w:textAlignment w:val="baseline"/>
    </w:pPr>
  </w:style>
  <w:style w:type="paragraph" w:customStyle="1" w:styleId="Title4">
    <w:name w:val="Title 4"/>
    <w:basedOn w:val="Normal"/>
    <w:next w:val="Heading1"/>
    <w:rsid w:val="00B605F8"/>
    <w:pPr>
      <w:overflowPunct/>
      <w:autoSpaceDE/>
      <w:autoSpaceDN/>
      <w:adjustRightInd/>
      <w:spacing w:before="240"/>
      <w:jc w:val="center"/>
    </w:pPr>
    <w:rPr>
      <w:b/>
      <w:sz w:val="28"/>
    </w:rPr>
  </w:style>
  <w:style w:type="paragraph" w:customStyle="1" w:styleId="Section1">
    <w:name w:val="Section_1"/>
    <w:basedOn w:val="Normal"/>
    <w:rsid w:val="00B605F8"/>
    <w:pPr>
      <w:tabs>
        <w:tab w:val="clear" w:pos="1134"/>
        <w:tab w:val="clear" w:pos="1871"/>
        <w:tab w:val="clear" w:pos="2268"/>
        <w:tab w:val="center" w:pos="4820"/>
      </w:tabs>
      <w:spacing w:before="360"/>
      <w:jc w:val="center"/>
      <w:textAlignment w:val="baseline"/>
    </w:pPr>
    <w:rPr>
      <w:b/>
    </w:rPr>
  </w:style>
  <w:style w:type="paragraph" w:customStyle="1" w:styleId="Headingb">
    <w:name w:val="Heading_b"/>
    <w:basedOn w:val="Normal"/>
    <w:next w:val="Normal"/>
    <w:link w:val="HeadingbChar"/>
    <w:qFormat/>
    <w:rsid w:val="00B605F8"/>
    <w:pPr>
      <w:keepNext/>
      <w:keepLines/>
      <w:spacing w:before="160"/>
      <w:textAlignment w:val="baseline"/>
    </w:pPr>
    <w:rPr>
      <w:rFonts w:ascii="Times New Roman Bold" w:hAnsi="Times New Roman Bold" w:cs="Times New Roman Bold"/>
      <w:b/>
      <w:lang w:eastAsia="zh-CN"/>
    </w:rPr>
  </w:style>
  <w:style w:type="character" w:customStyle="1" w:styleId="HeadingbChar">
    <w:name w:val="Heading_b Char"/>
    <w:basedOn w:val="DefaultParagraphFont"/>
    <w:link w:val="Headingb"/>
    <w:locked/>
    <w:rsid w:val="00B605F8"/>
    <w:rPr>
      <w:rFonts w:ascii="Times New Roman Bold" w:eastAsia="Times New Roman" w:hAnsi="Times New Roman Bold" w:cs="Times New Roman Bold"/>
      <w:b/>
      <w:sz w:val="24"/>
      <w:szCs w:val="20"/>
      <w:lang w:val="en-GB" w:eastAsia="zh-CN"/>
    </w:rPr>
  </w:style>
  <w:style w:type="character" w:customStyle="1" w:styleId="CallChar">
    <w:name w:val="Call Char"/>
    <w:basedOn w:val="DefaultParagraphFont"/>
    <w:link w:val="Call"/>
    <w:locked/>
    <w:rsid w:val="00B605F8"/>
    <w:rPr>
      <w:rFonts w:ascii="Times New Roman" w:eastAsia="Times New Roman" w:hAnsi="Times New Roman" w:cs="Times New Roman"/>
      <w:i/>
      <w:sz w:val="24"/>
      <w:szCs w:val="20"/>
      <w:lang w:val="en-GB"/>
    </w:rPr>
  </w:style>
  <w:style w:type="character" w:customStyle="1" w:styleId="enumlev1Char">
    <w:name w:val="enumlev1 Char"/>
    <w:basedOn w:val="DefaultParagraphFont"/>
    <w:link w:val="enumlev1"/>
    <w:rsid w:val="00B605F8"/>
    <w:rPr>
      <w:rFonts w:ascii="Times New Roman" w:eastAsia="Times New Roman" w:hAnsi="Times New Roman" w:cs="Times New Roman"/>
      <w:sz w:val="24"/>
      <w:szCs w:val="20"/>
      <w:lang w:val="en-GB"/>
    </w:rPr>
  </w:style>
  <w:style w:type="character" w:styleId="Hyperlink">
    <w:name w:val="Hyperlink"/>
    <w:basedOn w:val="DefaultParagraphFont"/>
    <w:unhideWhenUsed/>
    <w:rsid w:val="00B605F8"/>
    <w:rPr>
      <w:color w:val="0563C1" w:themeColor="hyperlink"/>
      <w:u w:val="single"/>
    </w:rPr>
  </w:style>
  <w:style w:type="character" w:customStyle="1" w:styleId="href">
    <w:name w:val="href"/>
    <w:basedOn w:val="DefaultParagraphFont"/>
    <w:rsid w:val="00B605F8"/>
  </w:style>
  <w:style w:type="paragraph" w:customStyle="1" w:styleId="AnnexNoTitle">
    <w:name w:val="Annex_NoTitle"/>
    <w:basedOn w:val="Normal"/>
    <w:next w:val="Normalaftertitle"/>
    <w:rsid w:val="00B605F8"/>
    <w:pPr>
      <w:keepNext/>
      <w:keepLines/>
      <w:tabs>
        <w:tab w:val="clear" w:pos="1134"/>
        <w:tab w:val="clear" w:pos="1871"/>
        <w:tab w:val="clear" w:pos="2268"/>
        <w:tab w:val="left" w:pos="794"/>
        <w:tab w:val="left" w:pos="1191"/>
        <w:tab w:val="left" w:pos="1588"/>
        <w:tab w:val="left" w:pos="1985"/>
      </w:tabs>
      <w:spacing w:before="480" w:after="80"/>
      <w:jc w:val="center"/>
      <w:textAlignment w:val="baseline"/>
      <w:outlineLvl w:val="0"/>
    </w:pPr>
    <w:rPr>
      <w:b/>
      <w:sz w:val="28"/>
      <w:lang w:val="fr-FR"/>
    </w:rPr>
  </w:style>
  <w:style w:type="character" w:customStyle="1" w:styleId="NormalaftertitleChar">
    <w:name w:val="Normal_after_title Char"/>
    <w:basedOn w:val="DefaultParagraphFont"/>
    <w:link w:val="Normalaftertitle"/>
    <w:locked/>
    <w:rsid w:val="00B605F8"/>
    <w:rPr>
      <w:rFonts w:ascii="Times New Roman" w:eastAsia="Times New Roman" w:hAnsi="Times New Roman" w:cs="Times New Roman"/>
      <w:sz w:val="24"/>
      <w:szCs w:val="20"/>
      <w:lang w:val="en-GB"/>
    </w:rPr>
  </w:style>
  <w:style w:type="paragraph" w:customStyle="1" w:styleId="HeadingSum">
    <w:name w:val="Heading_Sum"/>
    <w:basedOn w:val="Headingb"/>
    <w:next w:val="Normal"/>
    <w:autoRedefine/>
    <w:rsid w:val="00B605F8"/>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Summary">
    <w:name w:val="Summary"/>
    <w:basedOn w:val="Normal"/>
    <w:next w:val="Normalaftertitle"/>
    <w:link w:val="SummaryZchn"/>
    <w:autoRedefine/>
    <w:rsid w:val="00B605F8"/>
    <w:pPr>
      <w:tabs>
        <w:tab w:val="clear" w:pos="1134"/>
        <w:tab w:val="clear" w:pos="1871"/>
        <w:tab w:val="clear" w:pos="2268"/>
        <w:tab w:val="left" w:pos="794"/>
        <w:tab w:val="left" w:pos="1191"/>
        <w:tab w:val="left" w:pos="1588"/>
        <w:tab w:val="left" w:pos="1985"/>
      </w:tabs>
      <w:jc w:val="both"/>
      <w:textAlignment w:val="baseline"/>
    </w:pPr>
    <w:rPr>
      <w:sz w:val="22"/>
      <w:lang w:val="es-ES_tradnl"/>
    </w:rPr>
  </w:style>
  <w:style w:type="character" w:customStyle="1" w:styleId="SummaryZchn">
    <w:name w:val="Summary Zchn"/>
    <w:basedOn w:val="DefaultParagraphFont"/>
    <w:link w:val="Summary"/>
    <w:rsid w:val="00B605F8"/>
    <w:rPr>
      <w:rFonts w:ascii="Times New Roman" w:eastAsia="Times New Roman" w:hAnsi="Times New Roman" w:cs="Times New Roman"/>
      <w:szCs w:val="20"/>
      <w:lang w:val="es-ES_tradnl"/>
    </w:rPr>
  </w:style>
  <w:style w:type="character" w:styleId="CommentReference">
    <w:name w:val="annotation reference"/>
    <w:basedOn w:val="DefaultParagraphFont"/>
    <w:semiHidden/>
    <w:unhideWhenUsed/>
    <w:rsid w:val="00B605F8"/>
    <w:rPr>
      <w:sz w:val="16"/>
      <w:szCs w:val="16"/>
    </w:rPr>
  </w:style>
  <w:style w:type="paragraph" w:styleId="CommentText">
    <w:name w:val="annotation text"/>
    <w:basedOn w:val="Normal"/>
    <w:link w:val="CommentTextChar"/>
    <w:semiHidden/>
    <w:unhideWhenUsed/>
    <w:rsid w:val="00B605F8"/>
    <w:pPr>
      <w:textAlignment w:val="baseline"/>
    </w:pPr>
    <w:rPr>
      <w:sz w:val="20"/>
    </w:rPr>
  </w:style>
  <w:style w:type="character" w:customStyle="1" w:styleId="CommentTextChar">
    <w:name w:val="Comment Text Char"/>
    <w:basedOn w:val="DefaultParagraphFont"/>
    <w:link w:val="CommentText"/>
    <w:semiHidden/>
    <w:rsid w:val="00B605F8"/>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FC5277"/>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5277"/>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 w:id="196885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itu.int/rec/T-REC-E.217/en"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www.itu.int/rec/R-REC-M.1371/en"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M.1080/e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itu.int/rec/R-REC-M.493/en" TargetMode="External"/><Relationship Id="rId4" Type="http://schemas.openxmlformats.org/officeDocument/2006/relationships/webSettings" Target="webSettings.xml"/><Relationship Id="rId9" Type="http://schemas.openxmlformats.org/officeDocument/2006/relationships/hyperlink" Target="https://www.itu.int/rec/R-REC-M.585/en" TargetMode="External"/><Relationship Id="rId14" Type="http://schemas.openxmlformats.org/officeDocument/2006/relationships/hyperlink" Target="https://www.itu.int/pub/R-REP-M.22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19</Pages>
  <Words>4517</Words>
  <Characters>25751</Characters>
  <Application>Microsoft Office Word</Application>
  <DocSecurity>0</DocSecurity>
  <Lines>214</Lines>
  <Paragraphs>60</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Introduction</vt:lpstr>
      <vt:lpstr>Proposal</vt:lpstr>
      <vt:lpstr>Attachments</vt:lpstr>
      <vt:lpstr>Annex 1  Maritime mobile service identities</vt:lpstr>
      <vt:lpstr>Annex 2  Maritime identities designated used for other maritime devices for devi</vt:lpstr>
      <vt:lpstr>1	Automatic identification system-search and rescue transmitter (AIS-SART)</vt:lpstr>
      <vt:lpstr>2	Man overboard  devices</vt:lpstr>
      <vt:lpstr>3	Emergency position indicating radio beacon-automatic identification system (EP</vt:lpstr>
      <vt:lpstr>14	Autonomous maritime radio devices </vt:lpstr>
      <vt:lpstr>    [41.1	Autonomous maritime radio devices Group A</vt:lpstr>
      <vt:lpstr>    [41.2	Autonomous maritime radio devices Group B</vt:lpstr>
      <vt:lpstr>Annex 3  Assignment, management and conservation of maritime identities </vt:lpstr>
      <vt:lpstr>    1.2	Manufacturer-model ID</vt:lpstr>
    </vt:vector>
  </TitlesOfParts>
  <Company/>
  <LinksUpToDate>false</LinksUpToDate>
  <CharactersWithSpaces>30208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Eric Lee</cp:lastModifiedBy>
  <cp:revision>5</cp:revision>
  <dcterms:created xsi:type="dcterms:W3CDTF">2021-10-12T13:31:00Z</dcterms:created>
  <dcterms:modified xsi:type="dcterms:W3CDTF">2021-10-28T14:20:00Z</dcterms:modified>
</cp:coreProperties>
</file>