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B155A5" w:rsidRPr="008A5AF1" w14:paraId="454A5989" w14:textId="77777777" w:rsidTr="006E485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5AD99B7" w14:textId="77777777" w:rsidR="00B155A5" w:rsidRPr="006F661E" w:rsidRDefault="00B155A5" w:rsidP="006E4856">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3FEEC00C" w14:textId="77777777" w:rsidR="00B155A5" w:rsidRPr="006F661E" w:rsidRDefault="00B155A5" w:rsidP="006E4856">
            <w:pPr>
              <w:pStyle w:val="TabletitleBR"/>
              <w:rPr>
                <w:spacing w:val="-3"/>
                <w:szCs w:val="24"/>
              </w:rPr>
            </w:pPr>
            <w:r w:rsidRPr="006F661E">
              <w:rPr>
                <w:spacing w:val="-3"/>
                <w:szCs w:val="24"/>
              </w:rPr>
              <w:t>Fact Sheet</w:t>
            </w:r>
          </w:p>
        </w:tc>
      </w:tr>
      <w:tr w:rsidR="00B155A5" w:rsidRPr="008A5AF1" w14:paraId="43212054" w14:textId="77777777" w:rsidTr="006E4856">
        <w:trPr>
          <w:trHeight w:val="348"/>
        </w:trPr>
        <w:tc>
          <w:tcPr>
            <w:tcW w:w="4387" w:type="dxa"/>
            <w:tcBorders>
              <w:left w:val="double" w:sz="6" w:space="0" w:color="auto"/>
            </w:tcBorders>
          </w:tcPr>
          <w:p w14:paraId="5059BA0E" w14:textId="77777777" w:rsidR="00B155A5" w:rsidRPr="006F661E" w:rsidRDefault="00B155A5" w:rsidP="006E4856">
            <w:pPr>
              <w:spacing w:after="120"/>
              <w:ind w:left="900" w:right="144" w:hanging="756"/>
              <w:rPr>
                <w:szCs w:val="24"/>
              </w:rPr>
            </w:pPr>
            <w:r w:rsidRPr="006F661E">
              <w:rPr>
                <w:b/>
                <w:szCs w:val="24"/>
              </w:rPr>
              <w:t>Working Party:</w:t>
            </w:r>
            <w:r>
              <w:rPr>
                <w:szCs w:val="24"/>
              </w:rPr>
              <w:t xml:space="preserve">  ITU-R WP-5B</w:t>
            </w:r>
          </w:p>
        </w:tc>
        <w:tc>
          <w:tcPr>
            <w:tcW w:w="5006" w:type="dxa"/>
            <w:tcBorders>
              <w:right w:val="double" w:sz="6" w:space="0" w:color="auto"/>
            </w:tcBorders>
          </w:tcPr>
          <w:p w14:paraId="1D438A66" w14:textId="57DA568A" w:rsidR="00B155A5" w:rsidRPr="006F661E" w:rsidRDefault="00B155A5" w:rsidP="006E4856">
            <w:pPr>
              <w:spacing w:after="120"/>
              <w:ind w:left="144" w:right="144"/>
              <w:rPr>
                <w:szCs w:val="24"/>
              </w:rPr>
            </w:pPr>
            <w:r w:rsidRPr="006F661E">
              <w:rPr>
                <w:b/>
                <w:szCs w:val="24"/>
              </w:rPr>
              <w:t>Document No:</w:t>
            </w:r>
            <w:r>
              <w:rPr>
                <w:szCs w:val="24"/>
              </w:rPr>
              <w:t xml:space="preserve">  USWP5B27-29-Fi</w:t>
            </w:r>
            <w:r w:rsidR="00E2123C">
              <w:rPr>
                <w:szCs w:val="24"/>
              </w:rPr>
              <w:t>nal</w:t>
            </w:r>
            <w:r>
              <w:rPr>
                <w:szCs w:val="24"/>
              </w:rPr>
              <w:t xml:space="preserve"> Draft</w:t>
            </w:r>
          </w:p>
        </w:tc>
      </w:tr>
      <w:tr w:rsidR="00B155A5" w:rsidRPr="008A5AF1" w14:paraId="5EEC991F" w14:textId="77777777" w:rsidTr="006E4856">
        <w:trPr>
          <w:trHeight w:val="378"/>
        </w:trPr>
        <w:tc>
          <w:tcPr>
            <w:tcW w:w="4387" w:type="dxa"/>
            <w:tcBorders>
              <w:left w:val="double" w:sz="6" w:space="0" w:color="auto"/>
            </w:tcBorders>
          </w:tcPr>
          <w:p w14:paraId="68E215F9" w14:textId="77777777" w:rsidR="00B155A5" w:rsidRPr="006F661E" w:rsidRDefault="00B155A5" w:rsidP="006E4856">
            <w:pPr>
              <w:spacing w:before="0"/>
              <w:ind w:left="144" w:right="144"/>
              <w:rPr>
                <w:szCs w:val="24"/>
              </w:rPr>
            </w:pPr>
            <w:r w:rsidRPr="006F661E">
              <w:rPr>
                <w:b/>
                <w:szCs w:val="24"/>
                <w:lang w:val="pt-BR"/>
              </w:rPr>
              <w:t>Ref:</w:t>
            </w:r>
            <w:r>
              <w:rPr>
                <w:szCs w:val="24"/>
                <w:lang w:val="pt-BR"/>
              </w:rPr>
              <w:tab/>
              <w:t>None</w:t>
            </w:r>
          </w:p>
        </w:tc>
        <w:tc>
          <w:tcPr>
            <w:tcW w:w="5006" w:type="dxa"/>
            <w:tcBorders>
              <w:right w:val="double" w:sz="6" w:space="0" w:color="auto"/>
            </w:tcBorders>
          </w:tcPr>
          <w:p w14:paraId="4471DB08" w14:textId="6A94CA64" w:rsidR="00B155A5" w:rsidRPr="006F661E" w:rsidRDefault="00B155A5" w:rsidP="00E2123C">
            <w:pPr>
              <w:tabs>
                <w:tab w:val="left" w:pos="162"/>
              </w:tabs>
              <w:spacing w:before="0"/>
              <w:ind w:left="612" w:right="144" w:hanging="468"/>
              <w:rPr>
                <w:szCs w:val="24"/>
              </w:rPr>
            </w:pPr>
            <w:r w:rsidRPr="006F661E">
              <w:rPr>
                <w:b/>
                <w:szCs w:val="24"/>
              </w:rPr>
              <w:t>Date:</w:t>
            </w:r>
            <w:r>
              <w:rPr>
                <w:szCs w:val="24"/>
              </w:rPr>
              <w:t xml:space="preserve">  1</w:t>
            </w:r>
            <w:r w:rsidR="00E2123C">
              <w:rPr>
                <w:szCs w:val="24"/>
              </w:rPr>
              <w:t>2</w:t>
            </w:r>
            <w:r>
              <w:rPr>
                <w:szCs w:val="24"/>
              </w:rPr>
              <w:t xml:space="preserve"> </w:t>
            </w:r>
            <w:r w:rsidR="00E2123C">
              <w:rPr>
                <w:szCs w:val="24"/>
              </w:rPr>
              <w:t xml:space="preserve">October </w:t>
            </w:r>
            <w:r>
              <w:rPr>
                <w:szCs w:val="24"/>
              </w:rPr>
              <w:t>2021</w:t>
            </w:r>
          </w:p>
        </w:tc>
      </w:tr>
      <w:tr w:rsidR="00B155A5" w:rsidRPr="008A5AF1" w14:paraId="67775EAA" w14:textId="77777777" w:rsidTr="006E4856">
        <w:trPr>
          <w:trHeight w:val="459"/>
        </w:trPr>
        <w:tc>
          <w:tcPr>
            <w:tcW w:w="9393" w:type="dxa"/>
            <w:gridSpan w:val="2"/>
            <w:tcBorders>
              <w:left w:val="double" w:sz="6" w:space="0" w:color="auto"/>
              <w:right w:val="double" w:sz="6" w:space="0" w:color="auto"/>
            </w:tcBorders>
          </w:tcPr>
          <w:p w14:paraId="35BB2496" w14:textId="77777777" w:rsidR="00B155A5" w:rsidRPr="00603EE0" w:rsidRDefault="00B155A5" w:rsidP="006E4856">
            <w:pPr>
              <w:pStyle w:val="BodyTextIndent"/>
              <w:spacing w:before="0"/>
              <w:ind w:left="187"/>
              <w:rPr>
                <w:lang w:eastAsia="zh-CN"/>
              </w:rPr>
            </w:pPr>
            <w:r w:rsidRPr="00F636D5">
              <w:rPr>
                <w:rFonts w:ascii="Times New Roman" w:hAnsi="Times New Roman"/>
                <w:b/>
                <w:bCs/>
                <w:szCs w:val="24"/>
              </w:rPr>
              <w:t>Document Title:</w:t>
            </w:r>
            <w:r>
              <w:rPr>
                <w:rFonts w:ascii="Times New Roman" w:hAnsi="Times New Roman"/>
                <w:bCs/>
                <w:szCs w:val="24"/>
              </w:rPr>
              <w:t xml:space="preserve">  WORKING DOCUMENT TOWARDS A </w:t>
            </w:r>
            <w:r>
              <w:rPr>
                <w:lang w:eastAsia="zh-CN"/>
              </w:rPr>
              <w:t>PRELIMINARY DRAFT NEW RECOMMENDATION ITU-R M.[24.45</w:t>
            </w:r>
            <w:r w:rsidRPr="00383239">
              <w:rPr>
                <w:lang w:eastAsia="zh-CN"/>
              </w:rPr>
              <w:t>-</w:t>
            </w:r>
            <w:r>
              <w:rPr>
                <w:lang w:eastAsia="zh-CN"/>
              </w:rPr>
              <w:t>24.65</w:t>
            </w:r>
            <w:r w:rsidRPr="00383239">
              <w:rPr>
                <w:lang w:eastAsia="zh-CN"/>
              </w:rPr>
              <w:t>_GHz_</w:t>
            </w:r>
            <w:r>
              <w:rPr>
                <w:lang w:eastAsia="zh-CN"/>
              </w:rPr>
              <w:t>ARNS]</w:t>
            </w:r>
            <w:r w:rsidRPr="00D7606E">
              <w:rPr>
                <w:lang w:eastAsia="zh-CN"/>
              </w:rPr>
              <w:t xml:space="preserve"> </w:t>
            </w:r>
            <w:r>
              <w:rPr>
                <w:lang w:eastAsia="zh-CN"/>
              </w:rPr>
              <w:t xml:space="preserve"> -  </w:t>
            </w:r>
            <w:r w:rsidRPr="00D7606E">
              <w:rPr>
                <w:lang w:eastAsia="zh-CN"/>
              </w:rPr>
              <w:t>C</w:t>
            </w:r>
            <w:r>
              <w:rPr>
                <w:lang w:eastAsia="zh-CN"/>
              </w:rPr>
              <w:t>haracteristics of and protection criteria for radars operating in the aeronautical radionavigation service in the frequency band 24.45</w:t>
            </w:r>
            <w:r w:rsidRPr="00D7606E">
              <w:rPr>
                <w:lang w:eastAsia="zh-CN"/>
              </w:rPr>
              <w:t>-</w:t>
            </w:r>
            <w:r>
              <w:rPr>
                <w:lang w:eastAsia="zh-CN"/>
              </w:rPr>
              <w:t>24.65</w:t>
            </w:r>
            <w:r w:rsidRPr="00D7606E">
              <w:rPr>
                <w:lang w:eastAsia="zh-CN"/>
              </w:rPr>
              <w:t xml:space="preserve"> GHz</w:t>
            </w:r>
          </w:p>
        </w:tc>
      </w:tr>
      <w:tr w:rsidR="00B155A5" w:rsidRPr="00490665" w14:paraId="707FFF36" w14:textId="77777777" w:rsidTr="006E4856">
        <w:trPr>
          <w:trHeight w:val="1960"/>
        </w:trPr>
        <w:tc>
          <w:tcPr>
            <w:tcW w:w="4387" w:type="dxa"/>
            <w:tcBorders>
              <w:left w:val="double" w:sz="6" w:space="0" w:color="auto"/>
            </w:tcBorders>
          </w:tcPr>
          <w:p w14:paraId="6977873B" w14:textId="77777777" w:rsidR="00B155A5" w:rsidRPr="006F661E" w:rsidRDefault="00B155A5" w:rsidP="006E4856">
            <w:pPr>
              <w:ind w:left="144" w:right="144"/>
              <w:rPr>
                <w:b/>
                <w:szCs w:val="24"/>
              </w:rPr>
            </w:pPr>
            <w:r w:rsidRPr="006F661E">
              <w:rPr>
                <w:b/>
                <w:szCs w:val="24"/>
              </w:rPr>
              <w:t>Author(s)/Contributors(s):</w:t>
            </w:r>
          </w:p>
          <w:p w14:paraId="298BDCB8" w14:textId="77777777" w:rsidR="00B155A5" w:rsidRPr="006F661E" w:rsidRDefault="00B155A5" w:rsidP="006E4856">
            <w:pPr>
              <w:spacing w:before="0"/>
              <w:ind w:left="144" w:right="144"/>
              <w:rPr>
                <w:bCs/>
                <w:iCs/>
                <w:szCs w:val="24"/>
                <w:lang w:val="en-US"/>
              </w:rPr>
            </w:pPr>
          </w:p>
          <w:p w14:paraId="759F431A" w14:textId="77777777" w:rsidR="00B155A5" w:rsidRPr="007D1623" w:rsidRDefault="00B155A5" w:rsidP="006E4856">
            <w:pPr>
              <w:spacing w:before="0"/>
              <w:ind w:left="144" w:right="144"/>
              <w:rPr>
                <w:bCs/>
                <w:iCs/>
                <w:szCs w:val="24"/>
                <w:lang w:val="en-US"/>
              </w:rPr>
            </w:pPr>
            <w:r w:rsidRPr="007D1623">
              <w:rPr>
                <w:bCs/>
                <w:iCs/>
                <w:szCs w:val="24"/>
                <w:lang w:val="en-US"/>
              </w:rPr>
              <w:t>Don Nellis</w:t>
            </w:r>
          </w:p>
          <w:p w14:paraId="79DE287D" w14:textId="77777777" w:rsidR="00B155A5" w:rsidRPr="007D1623" w:rsidRDefault="00B155A5" w:rsidP="006E4856">
            <w:pPr>
              <w:spacing w:before="0"/>
              <w:ind w:left="144" w:right="144"/>
              <w:rPr>
                <w:bCs/>
                <w:iCs/>
                <w:szCs w:val="24"/>
                <w:lang w:val="en-US"/>
              </w:rPr>
            </w:pPr>
            <w:r w:rsidRPr="007D1623">
              <w:rPr>
                <w:bCs/>
                <w:iCs/>
                <w:szCs w:val="24"/>
                <w:lang w:val="en-US"/>
              </w:rPr>
              <w:t>Federal Aviation Administration</w:t>
            </w:r>
          </w:p>
          <w:p w14:paraId="5AC440EA" w14:textId="77777777" w:rsidR="00B155A5" w:rsidRPr="007D1623" w:rsidRDefault="00B155A5" w:rsidP="006E4856">
            <w:pPr>
              <w:spacing w:before="0"/>
              <w:ind w:left="144" w:right="144"/>
              <w:rPr>
                <w:bCs/>
                <w:iCs/>
                <w:szCs w:val="24"/>
                <w:lang w:val="en-US"/>
              </w:rPr>
            </w:pPr>
            <w:r w:rsidRPr="007D1623">
              <w:rPr>
                <w:bCs/>
                <w:iCs/>
                <w:szCs w:val="24"/>
                <w:lang w:val="en-US"/>
              </w:rPr>
              <w:t>800 Independence Ave., S.W.</w:t>
            </w:r>
          </w:p>
          <w:p w14:paraId="35FB3470" w14:textId="77777777" w:rsidR="00B155A5" w:rsidRPr="007D1623" w:rsidRDefault="00B155A5" w:rsidP="006E4856">
            <w:pPr>
              <w:spacing w:before="0"/>
              <w:ind w:left="144" w:right="144"/>
              <w:rPr>
                <w:bCs/>
                <w:iCs/>
                <w:szCs w:val="24"/>
                <w:lang w:val="en-US"/>
              </w:rPr>
            </w:pPr>
            <w:r w:rsidRPr="007D1623">
              <w:rPr>
                <w:bCs/>
                <w:iCs/>
                <w:szCs w:val="24"/>
                <w:lang w:val="en-US"/>
              </w:rPr>
              <w:t>Washington, DC 20591</w:t>
            </w:r>
          </w:p>
          <w:p w14:paraId="011787F4" w14:textId="77777777" w:rsidR="00B155A5" w:rsidRDefault="00B155A5" w:rsidP="006E4856">
            <w:pPr>
              <w:spacing w:before="0"/>
              <w:ind w:left="144" w:right="144"/>
              <w:rPr>
                <w:bCs/>
                <w:iCs/>
                <w:szCs w:val="24"/>
                <w:lang w:val="en-US"/>
              </w:rPr>
            </w:pPr>
          </w:p>
          <w:p w14:paraId="7EC75841" w14:textId="77777777" w:rsidR="00B155A5" w:rsidRDefault="00B155A5" w:rsidP="006E4856">
            <w:pPr>
              <w:spacing w:before="0"/>
              <w:ind w:left="144" w:right="144"/>
              <w:rPr>
                <w:bCs/>
                <w:iCs/>
                <w:szCs w:val="24"/>
                <w:lang w:val="en-US"/>
              </w:rPr>
            </w:pPr>
            <w:r>
              <w:rPr>
                <w:bCs/>
                <w:iCs/>
                <w:szCs w:val="24"/>
                <w:lang w:val="en-US"/>
              </w:rPr>
              <w:t>Mohammed Rahman</w:t>
            </w:r>
          </w:p>
          <w:p w14:paraId="4091B3CB" w14:textId="77777777" w:rsidR="00B155A5" w:rsidRPr="00864098" w:rsidRDefault="00B155A5" w:rsidP="006E4856">
            <w:pPr>
              <w:spacing w:before="0"/>
              <w:ind w:left="144" w:right="144"/>
              <w:rPr>
                <w:bCs/>
                <w:iCs/>
                <w:szCs w:val="24"/>
                <w:lang w:val="en-US"/>
              </w:rPr>
            </w:pPr>
            <w:r w:rsidRPr="00864098">
              <w:rPr>
                <w:bCs/>
                <w:iCs/>
                <w:szCs w:val="24"/>
                <w:lang w:val="en-US"/>
              </w:rPr>
              <w:t>Federal Aviation Administration</w:t>
            </w:r>
          </w:p>
          <w:p w14:paraId="30AB53A1" w14:textId="77777777" w:rsidR="00B155A5" w:rsidRPr="00864098" w:rsidRDefault="00B155A5" w:rsidP="006E4856">
            <w:pPr>
              <w:spacing w:before="0"/>
              <w:ind w:left="144" w:right="144"/>
              <w:rPr>
                <w:bCs/>
                <w:iCs/>
                <w:szCs w:val="24"/>
                <w:lang w:val="en-US"/>
              </w:rPr>
            </w:pPr>
            <w:r w:rsidRPr="00864098">
              <w:rPr>
                <w:bCs/>
                <w:iCs/>
                <w:szCs w:val="24"/>
                <w:lang w:val="en-US"/>
              </w:rPr>
              <w:t>800 Independence Ave., S.W.</w:t>
            </w:r>
          </w:p>
          <w:p w14:paraId="37B41C02" w14:textId="77777777" w:rsidR="00B155A5" w:rsidRDefault="00B155A5" w:rsidP="006E4856">
            <w:pPr>
              <w:spacing w:before="0"/>
              <w:ind w:left="144" w:right="144"/>
              <w:rPr>
                <w:bCs/>
                <w:iCs/>
                <w:szCs w:val="24"/>
                <w:lang w:val="en-US"/>
              </w:rPr>
            </w:pPr>
            <w:r w:rsidRPr="00864098">
              <w:rPr>
                <w:bCs/>
                <w:iCs/>
                <w:szCs w:val="24"/>
                <w:lang w:val="en-US"/>
              </w:rPr>
              <w:t>Washington, DC 20591</w:t>
            </w:r>
          </w:p>
          <w:p w14:paraId="13A34E5F" w14:textId="77777777" w:rsidR="00B155A5" w:rsidRPr="007D1623" w:rsidRDefault="00B155A5" w:rsidP="006E4856">
            <w:pPr>
              <w:spacing w:before="0"/>
              <w:ind w:left="144" w:right="144"/>
              <w:rPr>
                <w:bCs/>
                <w:iCs/>
                <w:szCs w:val="24"/>
                <w:lang w:val="en-US"/>
              </w:rPr>
            </w:pPr>
          </w:p>
          <w:p w14:paraId="7B025D96" w14:textId="77777777" w:rsidR="00B155A5" w:rsidRPr="007D1623" w:rsidRDefault="00B155A5" w:rsidP="006E4856">
            <w:pPr>
              <w:spacing w:before="0"/>
              <w:ind w:left="144" w:right="144"/>
              <w:rPr>
                <w:bCs/>
                <w:iCs/>
                <w:szCs w:val="24"/>
                <w:lang w:val="en-US"/>
              </w:rPr>
            </w:pPr>
            <w:r w:rsidRPr="007D1623">
              <w:rPr>
                <w:bCs/>
                <w:iCs/>
                <w:szCs w:val="24"/>
                <w:lang w:val="en-US"/>
              </w:rPr>
              <w:t>Michael Neale</w:t>
            </w:r>
          </w:p>
          <w:p w14:paraId="24CD43D9" w14:textId="77777777" w:rsidR="00B155A5" w:rsidRPr="006F661E" w:rsidRDefault="00B155A5" w:rsidP="006E4856">
            <w:pPr>
              <w:spacing w:before="0"/>
              <w:ind w:left="144" w:right="144"/>
            </w:pPr>
            <w:r w:rsidRPr="007D1623">
              <w:rPr>
                <w:bCs/>
                <w:iCs/>
                <w:szCs w:val="24"/>
                <w:lang w:val="en-US"/>
              </w:rPr>
              <w:t>ACES Corporation for the FAA</w:t>
            </w:r>
          </w:p>
          <w:p w14:paraId="71B09526" w14:textId="77777777" w:rsidR="00B155A5" w:rsidRPr="006F661E" w:rsidRDefault="00B155A5" w:rsidP="006E4856">
            <w:pPr>
              <w:spacing w:before="0"/>
              <w:ind w:right="144"/>
              <w:rPr>
                <w:bCs/>
                <w:iCs/>
                <w:szCs w:val="24"/>
                <w:lang w:val="en-US"/>
              </w:rPr>
            </w:pPr>
          </w:p>
        </w:tc>
        <w:tc>
          <w:tcPr>
            <w:tcW w:w="5006" w:type="dxa"/>
            <w:tcBorders>
              <w:right w:val="double" w:sz="6" w:space="0" w:color="auto"/>
            </w:tcBorders>
          </w:tcPr>
          <w:p w14:paraId="1E56D149" w14:textId="77777777" w:rsidR="00B155A5" w:rsidRPr="006F661E" w:rsidRDefault="00B155A5" w:rsidP="006E4856">
            <w:pPr>
              <w:ind w:left="144" w:right="144"/>
              <w:rPr>
                <w:bCs/>
                <w:szCs w:val="24"/>
              </w:rPr>
            </w:pPr>
          </w:p>
          <w:p w14:paraId="03A7A860" w14:textId="77777777" w:rsidR="00B155A5" w:rsidRPr="006F661E" w:rsidRDefault="00B155A5" w:rsidP="006E4856">
            <w:pPr>
              <w:spacing w:before="0"/>
              <w:ind w:left="144" w:right="144"/>
              <w:rPr>
                <w:bCs/>
                <w:szCs w:val="24"/>
              </w:rPr>
            </w:pPr>
          </w:p>
          <w:p w14:paraId="51F32FF5" w14:textId="77777777" w:rsidR="00B155A5" w:rsidRPr="007D1623" w:rsidRDefault="00B155A5" w:rsidP="006E4856">
            <w:pPr>
              <w:tabs>
                <w:tab w:val="left" w:pos="966"/>
              </w:tabs>
              <w:spacing w:before="0"/>
              <w:ind w:left="144" w:right="144"/>
              <w:rPr>
                <w:bCs/>
                <w:color w:val="000000"/>
                <w:szCs w:val="24"/>
              </w:rPr>
            </w:pPr>
            <w:r w:rsidRPr="007D1623">
              <w:rPr>
                <w:bCs/>
                <w:color w:val="000000"/>
                <w:szCs w:val="24"/>
              </w:rPr>
              <w:t>Phone:  (202) 267-9779</w:t>
            </w:r>
          </w:p>
          <w:p w14:paraId="7983B5F9" w14:textId="77777777" w:rsidR="00B155A5" w:rsidRPr="007D1623" w:rsidRDefault="00B155A5" w:rsidP="006E4856">
            <w:pPr>
              <w:tabs>
                <w:tab w:val="left" w:pos="966"/>
              </w:tabs>
              <w:spacing w:before="0"/>
              <w:ind w:left="144" w:right="144"/>
              <w:rPr>
                <w:bCs/>
                <w:color w:val="000000"/>
                <w:szCs w:val="24"/>
              </w:rPr>
            </w:pPr>
            <w:r>
              <w:rPr>
                <w:bCs/>
                <w:color w:val="000000"/>
                <w:szCs w:val="24"/>
              </w:rPr>
              <w:t xml:space="preserve">e-mail:  </w:t>
            </w:r>
            <w:r w:rsidRPr="007D1623">
              <w:rPr>
                <w:bCs/>
                <w:color w:val="000000"/>
                <w:szCs w:val="24"/>
              </w:rPr>
              <w:t>Donald.Nellis@faa.gov</w:t>
            </w:r>
          </w:p>
          <w:p w14:paraId="4CE907D8" w14:textId="77777777" w:rsidR="00B155A5" w:rsidRPr="007D1623" w:rsidRDefault="00B155A5" w:rsidP="006E4856">
            <w:pPr>
              <w:spacing w:before="0"/>
              <w:ind w:left="144" w:right="144"/>
              <w:rPr>
                <w:bCs/>
                <w:color w:val="000000"/>
                <w:szCs w:val="24"/>
              </w:rPr>
            </w:pPr>
          </w:p>
          <w:p w14:paraId="22DEC303" w14:textId="77777777" w:rsidR="00B155A5" w:rsidRPr="007D1623" w:rsidRDefault="00B155A5" w:rsidP="006E4856">
            <w:pPr>
              <w:spacing w:before="0"/>
              <w:ind w:left="144" w:right="144"/>
              <w:rPr>
                <w:bCs/>
                <w:color w:val="000000"/>
                <w:szCs w:val="24"/>
              </w:rPr>
            </w:pPr>
          </w:p>
          <w:p w14:paraId="56EBFFE3" w14:textId="77777777" w:rsidR="00B155A5" w:rsidRDefault="00B155A5" w:rsidP="006E4856">
            <w:pPr>
              <w:spacing w:before="0"/>
              <w:ind w:left="144" w:right="144"/>
              <w:rPr>
                <w:bCs/>
                <w:color w:val="000000"/>
                <w:szCs w:val="24"/>
                <w:lang w:val="en-US"/>
              </w:rPr>
            </w:pPr>
          </w:p>
          <w:p w14:paraId="36C49157" w14:textId="77777777" w:rsidR="00B155A5" w:rsidRPr="00864098" w:rsidRDefault="00B155A5" w:rsidP="006E4856">
            <w:pPr>
              <w:spacing w:before="0"/>
              <w:ind w:left="144" w:right="144"/>
              <w:rPr>
                <w:bCs/>
                <w:color w:val="000000"/>
                <w:szCs w:val="24"/>
                <w:lang w:val="en-US"/>
              </w:rPr>
            </w:pPr>
            <w:r w:rsidRPr="00864098">
              <w:rPr>
                <w:bCs/>
                <w:color w:val="000000"/>
                <w:szCs w:val="24"/>
                <w:lang w:val="en-US"/>
              </w:rPr>
              <w:t>Phone:  (202) 267-</w:t>
            </w:r>
            <w:r>
              <w:rPr>
                <w:bCs/>
                <w:color w:val="000000"/>
                <w:szCs w:val="24"/>
                <w:lang w:val="en-US"/>
              </w:rPr>
              <w:t>6573</w:t>
            </w:r>
          </w:p>
          <w:p w14:paraId="2E088355" w14:textId="77777777" w:rsidR="00B155A5" w:rsidRPr="00864098" w:rsidRDefault="00B155A5" w:rsidP="006E4856">
            <w:pPr>
              <w:spacing w:before="0"/>
              <w:ind w:left="144" w:right="144"/>
              <w:rPr>
                <w:bCs/>
                <w:color w:val="000000"/>
                <w:szCs w:val="24"/>
                <w:lang w:val="en-US"/>
              </w:rPr>
            </w:pPr>
            <w:r>
              <w:rPr>
                <w:bCs/>
                <w:color w:val="000000"/>
                <w:szCs w:val="24"/>
                <w:lang w:val="en-US"/>
              </w:rPr>
              <w:t>e-mail:  Mohammed</w:t>
            </w:r>
            <w:r w:rsidRPr="00864098">
              <w:rPr>
                <w:bCs/>
                <w:color w:val="000000"/>
                <w:szCs w:val="24"/>
                <w:lang w:val="en-US"/>
              </w:rPr>
              <w:t>.</w:t>
            </w:r>
            <w:r>
              <w:rPr>
                <w:bCs/>
                <w:color w:val="000000"/>
                <w:szCs w:val="24"/>
                <w:lang w:val="en-US"/>
              </w:rPr>
              <w:t>Rahman</w:t>
            </w:r>
            <w:r w:rsidRPr="00864098">
              <w:rPr>
                <w:bCs/>
                <w:color w:val="000000"/>
                <w:szCs w:val="24"/>
                <w:lang w:val="en-US"/>
              </w:rPr>
              <w:t>@faa.gov</w:t>
            </w:r>
          </w:p>
          <w:p w14:paraId="17A32DB9" w14:textId="77777777" w:rsidR="00B155A5" w:rsidRDefault="00B155A5" w:rsidP="006E4856">
            <w:pPr>
              <w:spacing w:before="0"/>
              <w:ind w:left="144" w:right="144"/>
              <w:rPr>
                <w:bCs/>
                <w:color w:val="000000"/>
                <w:szCs w:val="24"/>
                <w:lang w:val="en-US"/>
              </w:rPr>
            </w:pPr>
          </w:p>
          <w:p w14:paraId="6A1DBD83" w14:textId="77777777" w:rsidR="00B155A5" w:rsidRDefault="00B155A5" w:rsidP="006E4856">
            <w:pPr>
              <w:spacing w:before="0"/>
              <w:ind w:left="144" w:right="144"/>
              <w:rPr>
                <w:bCs/>
                <w:color w:val="000000"/>
                <w:szCs w:val="24"/>
                <w:lang w:val="en-US"/>
              </w:rPr>
            </w:pPr>
          </w:p>
          <w:p w14:paraId="11FC4A59" w14:textId="77777777" w:rsidR="00B155A5" w:rsidRPr="007D1623" w:rsidRDefault="00B155A5" w:rsidP="006E4856">
            <w:pPr>
              <w:spacing w:before="0"/>
              <w:ind w:left="144" w:right="144"/>
              <w:rPr>
                <w:bCs/>
                <w:color w:val="000000"/>
                <w:szCs w:val="24"/>
              </w:rPr>
            </w:pPr>
          </w:p>
          <w:p w14:paraId="16BCE032" w14:textId="77777777" w:rsidR="00B155A5" w:rsidRPr="007D1623" w:rsidRDefault="00B155A5" w:rsidP="006E4856">
            <w:pPr>
              <w:spacing w:before="0"/>
              <w:ind w:left="144" w:right="144"/>
              <w:rPr>
                <w:bCs/>
                <w:color w:val="000000"/>
                <w:szCs w:val="24"/>
              </w:rPr>
            </w:pPr>
            <w:r w:rsidRPr="007D1623">
              <w:rPr>
                <w:bCs/>
                <w:color w:val="000000"/>
                <w:szCs w:val="24"/>
              </w:rPr>
              <w:t>Phone:  (858) 705-8978</w:t>
            </w:r>
          </w:p>
          <w:p w14:paraId="66F1A9EA" w14:textId="77777777" w:rsidR="00B155A5" w:rsidRDefault="00B155A5" w:rsidP="006E4856">
            <w:pPr>
              <w:spacing w:before="0"/>
              <w:ind w:left="144" w:right="144"/>
              <w:rPr>
                <w:bCs/>
                <w:color w:val="000000"/>
                <w:szCs w:val="24"/>
              </w:rPr>
            </w:pPr>
            <w:r>
              <w:rPr>
                <w:bCs/>
                <w:color w:val="000000"/>
                <w:szCs w:val="24"/>
              </w:rPr>
              <w:t>e-mail:  Michael.N</w:t>
            </w:r>
            <w:r w:rsidRPr="007D1623">
              <w:rPr>
                <w:bCs/>
                <w:color w:val="000000"/>
                <w:szCs w:val="24"/>
              </w:rPr>
              <w:t>eale@ACES-INC.COM</w:t>
            </w:r>
          </w:p>
          <w:p w14:paraId="60106859" w14:textId="77777777" w:rsidR="00B155A5" w:rsidRPr="006F661E" w:rsidRDefault="00B155A5" w:rsidP="006E4856">
            <w:pPr>
              <w:spacing w:before="0"/>
              <w:ind w:left="144" w:right="144"/>
              <w:rPr>
                <w:bCs/>
                <w:color w:val="000000"/>
                <w:szCs w:val="24"/>
              </w:rPr>
            </w:pPr>
          </w:p>
        </w:tc>
      </w:tr>
      <w:tr w:rsidR="00B155A5" w:rsidRPr="008A5AF1" w14:paraId="2735C525" w14:textId="77777777" w:rsidTr="006E4856">
        <w:trPr>
          <w:trHeight w:val="541"/>
        </w:trPr>
        <w:tc>
          <w:tcPr>
            <w:tcW w:w="9393" w:type="dxa"/>
            <w:gridSpan w:val="2"/>
            <w:tcBorders>
              <w:left w:val="double" w:sz="6" w:space="0" w:color="auto"/>
              <w:right w:val="double" w:sz="6" w:space="0" w:color="auto"/>
            </w:tcBorders>
          </w:tcPr>
          <w:p w14:paraId="796EB57F" w14:textId="77777777" w:rsidR="00B155A5" w:rsidRPr="006F661E" w:rsidRDefault="00B155A5" w:rsidP="006E4856">
            <w:pPr>
              <w:spacing w:after="120"/>
              <w:ind w:left="187" w:right="144"/>
              <w:rPr>
                <w:szCs w:val="24"/>
              </w:rPr>
            </w:pPr>
            <w:r w:rsidRPr="006F661E">
              <w:rPr>
                <w:b/>
                <w:szCs w:val="24"/>
              </w:rPr>
              <w:t>Purpose/Objective:</w:t>
            </w:r>
            <w:r w:rsidRPr="006F661E">
              <w:rPr>
                <w:bCs/>
                <w:szCs w:val="24"/>
              </w:rPr>
              <w:t xml:space="preserve">  </w:t>
            </w:r>
            <w:r w:rsidRPr="007D1623">
              <w:rPr>
                <w:bCs/>
                <w:szCs w:val="24"/>
              </w:rPr>
              <w:t xml:space="preserve">The purpose of this contribution is to </w:t>
            </w:r>
            <w:r>
              <w:rPr>
                <w:bCs/>
                <w:szCs w:val="24"/>
              </w:rPr>
              <w:t xml:space="preserve">develop a </w:t>
            </w:r>
            <w:r w:rsidRPr="007D1623">
              <w:rPr>
                <w:bCs/>
                <w:szCs w:val="24"/>
              </w:rPr>
              <w:t xml:space="preserve">new </w:t>
            </w:r>
            <w:r>
              <w:rPr>
                <w:bCs/>
                <w:szCs w:val="24"/>
              </w:rPr>
              <w:t xml:space="preserve">recommendation for aeronautical radionavigation systems, including unmanned aircraft systems (UAS) Detect and </w:t>
            </w:r>
            <w:r w:rsidRPr="007D1623">
              <w:rPr>
                <w:bCs/>
                <w:szCs w:val="24"/>
              </w:rPr>
              <w:t xml:space="preserve">Avoid </w:t>
            </w:r>
            <w:r>
              <w:rPr>
                <w:bCs/>
                <w:szCs w:val="24"/>
              </w:rPr>
              <w:t xml:space="preserve">(DAA) radar </w:t>
            </w:r>
            <w:r w:rsidRPr="007D1623">
              <w:rPr>
                <w:bCs/>
                <w:szCs w:val="24"/>
              </w:rPr>
              <w:t>systems</w:t>
            </w:r>
            <w:r>
              <w:rPr>
                <w:bCs/>
                <w:szCs w:val="24"/>
              </w:rPr>
              <w:t>,</w:t>
            </w:r>
            <w:r w:rsidRPr="007D1623">
              <w:rPr>
                <w:bCs/>
                <w:szCs w:val="24"/>
              </w:rPr>
              <w:t xml:space="preserve"> </w:t>
            </w:r>
            <w:r>
              <w:rPr>
                <w:bCs/>
                <w:szCs w:val="24"/>
              </w:rPr>
              <w:t>in the 24.45-24.65 GHz band</w:t>
            </w:r>
            <w:r w:rsidRPr="007D1623">
              <w:rPr>
                <w:bCs/>
                <w:szCs w:val="24"/>
              </w:rPr>
              <w:t>.</w:t>
            </w:r>
          </w:p>
        </w:tc>
      </w:tr>
      <w:tr w:rsidR="00B155A5" w:rsidRPr="008A5AF1" w14:paraId="5BD000D5" w14:textId="77777777" w:rsidTr="006E4856">
        <w:trPr>
          <w:trHeight w:val="1380"/>
        </w:trPr>
        <w:tc>
          <w:tcPr>
            <w:tcW w:w="9393" w:type="dxa"/>
            <w:gridSpan w:val="2"/>
            <w:tcBorders>
              <w:left w:val="double" w:sz="6" w:space="0" w:color="auto"/>
              <w:bottom w:val="single" w:sz="12" w:space="0" w:color="auto"/>
              <w:right w:val="double" w:sz="6" w:space="0" w:color="auto"/>
            </w:tcBorders>
          </w:tcPr>
          <w:p w14:paraId="54D8E798" w14:textId="77777777" w:rsidR="00B155A5" w:rsidRDefault="00B155A5" w:rsidP="006E4856">
            <w:pPr>
              <w:ind w:left="180" w:right="144"/>
              <w:rPr>
                <w:bCs/>
                <w:szCs w:val="24"/>
              </w:rPr>
            </w:pPr>
            <w:r w:rsidRPr="006F661E">
              <w:rPr>
                <w:b/>
                <w:szCs w:val="24"/>
              </w:rPr>
              <w:t>Abstract:</w:t>
            </w:r>
            <w:r w:rsidRPr="006F661E">
              <w:rPr>
                <w:bCs/>
                <w:szCs w:val="24"/>
              </w:rPr>
              <w:t xml:space="preserve">  </w:t>
            </w:r>
            <w:r w:rsidRPr="007D1623">
              <w:rPr>
                <w:bCs/>
                <w:szCs w:val="24"/>
              </w:rPr>
              <w:t xml:space="preserve">This contribution will </w:t>
            </w:r>
            <w:r>
              <w:rPr>
                <w:bCs/>
                <w:szCs w:val="24"/>
              </w:rPr>
              <w:t>begin the process of developing a new recommendation containing c</w:t>
            </w:r>
            <w:r w:rsidRPr="00C8099A">
              <w:rPr>
                <w:bCs/>
                <w:szCs w:val="24"/>
              </w:rPr>
              <w:t xml:space="preserve">haracteristics of and protection criteria </w:t>
            </w:r>
            <w:r>
              <w:rPr>
                <w:bCs/>
                <w:szCs w:val="24"/>
              </w:rPr>
              <w:t xml:space="preserve">for systems that operate in the 24.45-24.65 GHz Aeronautical Radionavigation Service allocation including </w:t>
            </w:r>
            <w:r w:rsidRPr="00320FA5">
              <w:rPr>
                <w:bCs/>
                <w:szCs w:val="24"/>
              </w:rPr>
              <w:t>UAS DAA</w:t>
            </w:r>
            <w:r>
              <w:rPr>
                <w:bCs/>
                <w:szCs w:val="24"/>
              </w:rPr>
              <w:t xml:space="preserve"> systems</w:t>
            </w:r>
            <w:r w:rsidRPr="007D1623">
              <w:rPr>
                <w:bCs/>
                <w:szCs w:val="24"/>
              </w:rPr>
              <w:t>.</w:t>
            </w:r>
          </w:p>
          <w:p w14:paraId="2039932E" w14:textId="77777777" w:rsidR="00B155A5" w:rsidRPr="006F661E" w:rsidRDefault="00B155A5" w:rsidP="006E4856">
            <w:pPr>
              <w:ind w:left="180" w:right="144"/>
              <w:rPr>
                <w:bCs/>
                <w:szCs w:val="24"/>
              </w:rPr>
            </w:pPr>
          </w:p>
        </w:tc>
      </w:tr>
    </w:tbl>
    <w:p w14:paraId="3CF3D8DC" w14:textId="77777777" w:rsidR="00360AE1" w:rsidRPr="00807DD7" w:rsidRDefault="00360AE1" w:rsidP="00807DD7">
      <w:pPr>
        <w:jc w:val="left"/>
        <w:rPr>
          <w:szCs w:val="24"/>
          <w:lang w:val="en-GB"/>
        </w:rPr>
      </w:pPr>
    </w:p>
    <w:p w14:paraId="71D3512D" w14:textId="77777777" w:rsidR="003172A4" w:rsidRPr="003172A4" w:rsidRDefault="003172A4" w:rsidP="003172A4">
      <w:pPr>
        <w:jc w:val="left"/>
        <w:rPr>
          <w:szCs w:val="24"/>
          <w:lang w:val="en-GB"/>
        </w:rPr>
      </w:pPr>
    </w:p>
    <w:p w14:paraId="52DE22B5" w14:textId="77777777" w:rsidR="00270311" w:rsidRPr="00EF5F61" w:rsidRDefault="003172A4" w:rsidP="00EF5F61">
      <w:pPr>
        <w:tabs>
          <w:tab w:val="clear" w:pos="794"/>
          <w:tab w:val="clear" w:pos="1191"/>
          <w:tab w:val="clear" w:pos="1588"/>
          <w:tab w:val="clear" w:pos="1985"/>
        </w:tabs>
        <w:overflowPunct/>
        <w:autoSpaceDE/>
        <w:autoSpaceDN/>
        <w:adjustRightInd/>
        <w:spacing w:before="0"/>
        <w:jc w:val="left"/>
        <w:textAlignment w:val="auto"/>
        <w:rPr>
          <w:sz w:val="18"/>
          <w:szCs w:val="18"/>
          <w:lang w:val="en-GB"/>
        </w:rPr>
      </w:pPr>
      <w:r>
        <w:rPr>
          <w:sz w:val="18"/>
          <w:szCs w:val="18"/>
          <w:lang w:val="en-GB"/>
        </w:rPr>
        <w:br w:type="page"/>
      </w:r>
    </w:p>
    <w:p w14:paraId="2EE6613B" w14:textId="77777777" w:rsidR="00270311" w:rsidRPr="003172A4" w:rsidRDefault="00270311" w:rsidP="003172A4">
      <w:pPr>
        <w:tabs>
          <w:tab w:val="clear" w:pos="794"/>
          <w:tab w:val="clear" w:pos="1191"/>
          <w:tab w:val="clear" w:pos="1588"/>
          <w:tab w:val="clear" w:pos="1985"/>
          <w:tab w:val="left" w:pos="1134"/>
          <w:tab w:val="left" w:pos="1871"/>
          <w:tab w:val="left" w:pos="2268"/>
        </w:tabs>
        <w:jc w:val="left"/>
        <w:rPr>
          <w:lang w:val="en-GB"/>
        </w:rPr>
      </w:pPr>
    </w:p>
    <w:tbl>
      <w:tblPr>
        <w:tblpPr w:leftFromText="187" w:rightFromText="187" w:horzAnchor="margin" w:tblpY="-287"/>
        <w:tblW w:w="9889" w:type="dxa"/>
        <w:tblLayout w:type="fixed"/>
        <w:tblLook w:val="0000" w:firstRow="0" w:lastRow="0" w:firstColumn="0" w:lastColumn="0" w:noHBand="0" w:noVBand="0"/>
      </w:tblPr>
      <w:tblGrid>
        <w:gridCol w:w="6487"/>
        <w:gridCol w:w="3402"/>
      </w:tblGrid>
      <w:tr w:rsidR="003172A4" w:rsidRPr="003172A4" w14:paraId="1084A27A" w14:textId="77777777" w:rsidTr="00EF5F61">
        <w:trPr>
          <w:cantSplit/>
        </w:trPr>
        <w:tc>
          <w:tcPr>
            <w:tcW w:w="6487" w:type="dxa"/>
            <w:vAlign w:val="center"/>
          </w:tcPr>
          <w:p w14:paraId="572CE85A"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jc w:val="left"/>
              <w:rPr>
                <w:rFonts w:ascii="Verdana" w:hAnsi="Verdana" w:cs="Times New Roman Bold"/>
                <w:b/>
                <w:bCs/>
                <w:sz w:val="26"/>
                <w:szCs w:val="26"/>
                <w:lang w:val="en-GB"/>
              </w:rPr>
            </w:pPr>
            <w:r w:rsidRPr="003172A4">
              <w:rPr>
                <w:rFonts w:ascii="Verdana" w:hAnsi="Verdana" w:cs="Times New Roman Bold"/>
                <w:b/>
                <w:bCs/>
                <w:sz w:val="26"/>
                <w:szCs w:val="26"/>
                <w:lang w:val="en-GB"/>
              </w:rPr>
              <w:t>Radiocommunication Study Groups</w:t>
            </w:r>
          </w:p>
        </w:tc>
        <w:tc>
          <w:tcPr>
            <w:tcW w:w="3402" w:type="dxa"/>
          </w:tcPr>
          <w:p w14:paraId="70DAAF51"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lang w:val="en-GB"/>
              </w:rPr>
            </w:pPr>
            <w:bookmarkStart w:id="0" w:name="ditulogo"/>
            <w:bookmarkEnd w:id="0"/>
            <w:r w:rsidRPr="003172A4">
              <w:rPr>
                <w:b/>
                <w:bCs/>
                <w:noProof/>
                <w:sz w:val="20"/>
                <w:lang w:val="en-US" w:eastAsia="zh-TW"/>
              </w:rPr>
              <w:drawing>
                <wp:inline distT="0" distB="0" distL="0" distR="0" wp14:anchorId="4DCBA57D" wp14:editId="18989B4F">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3172A4" w:rsidRPr="003172A4" w14:paraId="4F8221FB" w14:textId="77777777" w:rsidTr="00EF5F61">
        <w:trPr>
          <w:cantSplit/>
        </w:trPr>
        <w:tc>
          <w:tcPr>
            <w:tcW w:w="6487" w:type="dxa"/>
            <w:tcBorders>
              <w:bottom w:val="single" w:sz="12" w:space="0" w:color="auto"/>
            </w:tcBorders>
          </w:tcPr>
          <w:p w14:paraId="4B59D319"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
                <w:sz w:val="22"/>
                <w:szCs w:val="22"/>
                <w:lang w:val="en-GB"/>
              </w:rPr>
            </w:pPr>
          </w:p>
        </w:tc>
        <w:tc>
          <w:tcPr>
            <w:tcW w:w="3402" w:type="dxa"/>
            <w:tcBorders>
              <w:bottom w:val="single" w:sz="12" w:space="0" w:color="auto"/>
            </w:tcBorders>
          </w:tcPr>
          <w:p w14:paraId="50044970"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sz w:val="22"/>
                <w:szCs w:val="22"/>
                <w:lang w:val="en-US"/>
              </w:rPr>
            </w:pPr>
          </w:p>
        </w:tc>
      </w:tr>
      <w:tr w:rsidR="003172A4" w:rsidRPr="003172A4" w14:paraId="06CF4A3C" w14:textId="77777777" w:rsidTr="00EF5F61">
        <w:trPr>
          <w:cantSplit/>
        </w:trPr>
        <w:tc>
          <w:tcPr>
            <w:tcW w:w="6487" w:type="dxa"/>
            <w:tcBorders>
              <w:top w:val="single" w:sz="12" w:space="0" w:color="auto"/>
            </w:tcBorders>
          </w:tcPr>
          <w:p w14:paraId="4E5E8149"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Cs/>
                <w:sz w:val="22"/>
                <w:szCs w:val="22"/>
                <w:lang w:val="en-GB"/>
              </w:rPr>
            </w:pPr>
          </w:p>
        </w:tc>
        <w:tc>
          <w:tcPr>
            <w:tcW w:w="3402" w:type="dxa"/>
            <w:tcBorders>
              <w:top w:val="single" w:sz="12" w:space="0" w:color="auto"/>
            </w:tcBorders>
          </w:tcPr>
          <w:p w14:paraId="1A92A4F7"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lang w:val="en-US"/>
              </w:rPr>
            </w:pPr>
          </w:p>
        </w:tc>
      </w:tr>
      <w:tr w:rsidR="003172A4" w:rsidRPr="003172A4" w14:paraId="4C541B49" w14:textId="77777777" w:rsidTr="00EF5F61">
        <w:trPr>
          <w:cantSplit/>
        </w:trPr>
        <w:tc>
          <w:tcPr>
            <w:tcW w:w="6487" w:type="dxa"/>
            <w:vMerge w:val="restart"/>
          </w:tcPr>
          <w:p w14:paraId="595FA39B" w14:textId="3C8191A0"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bookmarkStart w:id="1" w:name="recibido"/>
            <w:bookmarkStart w:id="2" w:name="dnum" w:colFirst="1" w:colLast="1"/>
            <w:bookmarkEnd w:id="1"/>
            <w:r w:rsidRPr="003172A4">
              <w:rPr>
                <w:rFonts w:ascii="Verdana" w:hAnsi="Verdana"/>
                <w:sz w:val="20"/>
                <w:lang w:val="en-GB"/>
              </w:rPr>
              <w:t>Received:</w:t>
            </w:r>
            <w:r w:rsidRPr="003172A4">
              <w:rPr>
                <w:rFonts w:ascii="Verdana" w:hAnsi="Verdana"/>
                <w:sz w:val="20"/>
                <w:lang w:val="en-GB"/>
              </w:rPr>
              <w:tab/>
              <w:t xml:space="preserve"> </w:t>
            </w:r>
            <w:r w:rsidRPr="00C2522D">
              <w:rPr>
                <w:rFonts w:ascii="Verdana" w:hAnsi="Verdana"/>
                <w:sz w:val="20"/>
                <w:highlight w:val="yellow"/>
                <w:lang w:val="en-GB"/>
              </w:rPr>
              <w:t xml:space="preserve">XX </w:t>
            </w:r>
            <w:r w:rsidR="00C2522D">
              <w:rPr>
                <w:rFonts w:ascii="Verdana" w:hAnsi="Verdana"/>
                <w:sz w:val="20"/>
                <w:highlight w:val="yellow"/>
                <w:lang w:val="en-GB"/>
              </w:rPr>
              <w:t>Septem</w:t>
            </w:r>
            <w:r w:rsidR="00360AE1" w:rsidRPr="00C2522D">
              <w:rPr>
                <w:rFonts w:ascii="Verdana" w:hAnsi="Verdana"/>
                <w:sz w:val="20"/>
                <w:highlight w:val="yellow"/>
                <w:lang w:val="en-GB"/>
              </w:rPr>
              <w:t>ber</w:t>
            </w:r>
            <w:r w:rsidR="00C2522D">
              <w:rPr>
                <w:rFonts w:ascii="Verdana" w:hAnsi="Verdana"/>
                <w:sz w:val="20"/>
                <w:highlight w:val="yellow"/>
                <w:lang w:val="en-GB"/>
              </w:rPr>
              <w:t xml:space="preserve"> 2021</w:t>
            </w:r>
          </w:p>
          <w:p w14:paraId="451459E9" w14:textId="77777777"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Source:</w:t>
            </w:r>
            <w:r w:rsidRPr="003172A4">
              <w:rPr>
                <w:rFonts w:ascii="Verdana" w:hAnsi="Verdana"/>
                <w:sz w:val="20"/>
                <w:lang w:val="en-GB"/>
              </w:rPr>
              <w:tab/>
            </w:r>
            <w:r w:rsidR="00DC6EE6">
              <w:rPr>
                <w:rFonts w:ascii="Verdana" w:hAnsi="Verdana"/>
                <w:sz w:val="20"/>
                <w:lang w:val="en-GB"/>
              </w:rPr>
              <w:t>None</w:t>
            </w:r>
          </w:p>
          <w:p w14:paraId="38CA0900" w14:textId="77777777"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Subject:</w:t>
            </w:r>
            <w:r w:rsidRPr="003172A4">
              <w:rPr>
                <w:rFonts w:ascii="Verdana" w:hAnsi="Verdana"/>
                <w:sz w:val="20"/>
                <w:lang w:val="en-GB"/>
              </w:rPr>
              <w:tab/>
            </w:r>
            <w:r w:rsidR="00DC6EE6">
              <w:rPr>
                <w:rFonts w:ascii="Verdana" w:hAnsi="Verdana"/>
                <w:sz w:val="20"/>
                <w:lang w:val="en-GB"/>
              </w:rPr>
              <w:t>New Recommendation for DAA radar</w:t>
            </w:r>
          </w:p>
        </w:tc>
        <w:tc>
          <w:tcPr>
            <w:tcW w:w="3402" w:type="dxa"/>
          </w:tcPr>
          <w:p w14:paraId="39C8182C" w14:textId="77777777" w:rsidR="003172A4" w:rsidRPr="003172A4" w:rsidRDefault="00DC6EE6" w:rsidP="00360AE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Pr>
                <w:rFonts w:ascii="Verdana" w:hAnsi="Verdana"/>
                <w:b/>
                <w:sz w:val="20"/>
                <w:lang w:val="en-GB" w:eastAsia="zh-CN"/>
              </w:rPr>
              <w:t xml:space="preserve">Document </w:t>
            </w:r>
            <w:r w:rsidR="00360AE1">
              <w:rPr>
                <w:rFonts w:ascii="Verdana" w:hAnsi="Verdana"/>
                <w:b/>
                <w:sz w:val="20"/>
                <w:lang w:val="en-GB" w:eastAsia="zh-CN"/>
              </w:rPr>
              <w:t>5B/</w:t>
            </w:r>
            <w:r w:rsidR="00360AE1" w:rsidRPr="00360AE1">
              <w:rPr>
                <w:rFonts w:ascii="Verdana" w:hAnsi="Verdana"/>
                <w:b/>
                <w:sz w:val="20"/>
                <w:highlight w:val="yellow"/>
                <w:lang w:val="en-GB" w:eastAsia="zh-CN"/>
              </w:rPr>
              <w:t>XXX</w:t>
            </w:r>
            <w:r w:rsidR="00360AE1">
              <w:rPr>
                <w:rFonts w:ascii="Verdana" w:hAnsi="Verdana"/>
                <w:b/>
                <w:sz w:val="20"/>
                <w:lang w:val="en-GB" w:eastAsia="zh-CN"/>
              </w:rPr>
              <w:t>-E</w:t>
            </w:r>
          </w:p>
        </w:tc>
      </w:tr>
      <w:tr w:rsidR="003172A4" w:rsidRPr="003172A4" w14:paraId="71931D62" w14:textId="77777777" w:rsidTr="00EF5F61">
        <w:trPr>
          <w:cantSplit/>
        </w:trPr>
        <w:tc>
          <w:tcPr>
            <w:tcW w:w="6487" w:type="dxa"/>
            <w:vMerge/>
          </w:tcPr>
          <w:p w14:paraId="51A7AE6A" w14:textId="77777777" w:rsidR="003172A4" w:rsidRPr="003172A4" w:rsidRDefault="003172A4" w:rsidP="00EF5F6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3" w:name="ddate" w:colFirst="1" w:colLast="1"/>
            <w:bookmarkEnd w:id="2"/>
          </w:p>
        </w:tc>
        <w:tc>
          <w:tcPr>
            <w:tcW w:w="3402" w:type="dxa"/>
          </w:tcPr>
          <w:p w14:paraId="28DAEBC1" w14:textId="0843A3E5" w:rsidR="003172A4" w:rsidRPr="003172A4" w:rsidRDefault="00960E42" w:rsidP="00960E42">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Pr>
                <w:rFonts w:ascii="Verdana" w:hAnsi="Verdana"/>
                <w:b/>
                <w:sz w:val="20"/>
                <w:highlight w:val="yellow"/>
                <w:lang w:val="en-GB" w:eastAsia="zh-CN"/>
              </w:rPr>
              <w:t>XX</w:t>
            </w:r>
            <w:r w:rsidRPr="00C2522D">
              <w:rPr>
                <w:rFonts w:ascii="Verdana" w:hAnsi="Verdana"/>
                <w:b/>
                <w:sz w:val="20"/>
                <w:highlight w:val="yellow"/>
                <w:lang w:val="en-GB" w:eastAsia="zh-CN"/>
              </w:rPr>
              <w:t xml:space="preserve"> </w:t>
            </w:r>
            <w:bookmarkStart w:id="4" w:name="_GoBack"/>
            <w:r>
              <w:rPr>
                <w:rFonts w:ascii="Verdana" w:hAnsi="Verdana"/>
                <w:b/>
                <w:sz w:val="20"/>
                <w:highlight w:val="yellow"/>
                <w:lang w:val="en-GB" w:eastAsia="zh-CN"/>
              </w:rPr>
              <w:t>October</w:t>
            </w:r>
            <w:r w:rsidRPr="00C2522D">
              <w:rPr>
                <w:rFonts w:ascii="Verdana" w:hAnsi="Verdana"/>
                <w:b/>
                <w:sz w:val="20"/>
                <w:highlight w:val="yellow"/>
                <w:lang w:val="en-GB" w:eastAsia="zh-CN"/>
              </w:rPr>
              <w:t xml:space="preserve"> </w:t>
            </w:r>
            <w:bookmarkEnd w:id="4"/>
            <w:r w:rsidR="00DC6EE6" w:rsidRPr="00C2522D">
              <w:rPr>
                <w:rFonts w:ascii="Verdana" w:hAnsi="Verdana"/>
                <w:b/>
                <w:sz w:val="20"/>
                <w:highlight w:val="yellow"/>
                <w:lang w:val="en-GB" w:eastAsia="zh-CN"/>
              </w:rPr>
              <w:t>202</w:t>
            </w:r>
            <w:r w:rsidR="00C2522D">
              <w:rPr>
                <w:rFonts w:ascii="Verdana" w:hAnsi="Verdana"/>
                <w:b/>
                <w:sz w:val="20"/>
                <w:lang w:val="en-GB" w:eastAsia="zh-CN"/>
              </w:rPr>
              <w:t>1</w:t>
            </w:r>
          </w:p>
        </w:tc>
      </w:tr>
      <w:tr w:rsidR="003172A4" w:rsidRPr="003172A4" w14:paraId="1AEECFC2" w14:textId="77777777" w:rsidTr="00EF5F61">
        <w:trPr>
          <w:cantSplit/>
        </w:trPr>
        <w:tc>
          <w:tcPr>
            <w:tcW w:w="6487" w:type="dxa"/>
            <w:vMerge/>
          </w:tcPr>
          <w:p w14:paraId="33DB2360" w14:textId="77777777" w:rsidR="003172A4" w:rsidRPr="003172A4" w:rsidRDefault="003172A4" w:rsidP="00EF5F6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5" w:name="dorlang" w:colFirst="1" w:colLast="1"/>
            <w:bookmarkEnd w:id="3"/>
          </w:p>
        </w:tc>
        <w:tc>
          <w:tcPr>
            <w:tcW w:w="3402" w:type="dxa"/>
          </w:tcPr>
          <w:p w14:paraId="78E8ED91"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eastAsia="SimSun" w:hAnsi="Verdana"/>
                <w:sz w:val="20"/>
                <w:lang w:val="en-GB" w:eastAsia="zh-CN"/>
              </w:rPr>
            </w:pPr>
            <w:r w:rsidRPr="003172A4">
              <w:rPr>
                <w:rFonts w:ascii="Verdana" w:eastAsia="SimSun" w:hAnsi="Verdana"/>
                <w:b/>
                <w:sz w:val="20"/>
                <w:lang w:val="en-GB" w:eastAsia="zh-CN"/>
              </w:rPr>
              <w:t>English only</w:t>
            </w:r>
          </w:p>
        </w:tc>
      </w:tr>
      <w:tr w:rsidR="003172A4" w:rsidRPr="003172A4" w14:paraId="1684458D" w14:textId="77777777" w:rsidTr="00EF5F61">
        <w:trPr>
          <w:cantSplit/>
        </w:trPr>
        <w:tc>
          <w:tcPr>
            <w:tcW w:w="9889" w:type="dxa"/>
            <w:gridSpan w:val="2"/>
          </w:tcPr>
          <w:p w14:paraId="56A51786" w14:textId="77777777" w:rsidR="003172A4" w:rsidRPr="003172A4" w:rsidRDefault="00896FC5" w:rsidP="00EF5F61">
            <w:pPr>
              <w:tabs>
                <w:tab w:val="clear" w:pos="794"/>
                <w:tab w:val="clear" w:pos="1191"/>
                <w:tab w:val="clear" w:pos="1588"/>
                <w:tab w:val="clear" w:pos="1985"/>
                <w:tab w:val="left" w:pos="1134"/>
                <w:tab w:val="left" w:pos="1871"/>
                <w:tab w:val="left" w:pos="2268"/>
              </w:tabs>
              <w:spacing w:before="840"/>
              <w:jc w:val="center"/>
              <w:rPr>
                <w:b/>
                <w:sz w:val="28"/>
                <w:lang w:val="en-GB" w:eastAsia="zh-CN"/>
              </w:rPr>
            </w:pPr>
            <w:bookmarkStart w:id="6" w:name="dsource" w:colFirst="0" w:colLast="0"/>
            <w:bookmarkEnd w:id="5"/>
            <w:r w:rsidRPr="00896FC5">
              <w:rPr>
                <w:b/>
                <w:sz w:val="28"/>
                <w:lang w:val="en-GB"/>
              </w:rPr>
              <w:t>United States of America</w:t>
            </w:r>
          </w:p>
        </w:tc>
      </w:tr>
      <w:tr w:rsidR="003172A4" w:rsidRPr="003172A4" w14:paraId="4CA08B18" w14:textId="77777777" w:rsidTr="00EF5F61">
        <w:trPr>
          <w:cantSplit/>
        </w:trPr>
        <w:tc>
          <w:tcPr>
            <w:tcW w:w="9889" w:type="dxa"/>
            <w:gridSpan w:val="2"/>
          </w:tcPr>
          <w:p w14:paraId="6B6CEBD7" w14:textId="14CCFF76" w:rsidR="003172A4" w:rsidRPr="003172A4" w:rsidRDefault="003172A4" w:rsidP="00C2522D">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val="en-GB" w:eastAsia="zh-CN"/>
              </w:rPr>
            </w:pPr>
            <w:bookmarkStart w:id="7" w:name="drec" w:colFirst="0" w:colLast="0"/>
            <w:bookmarkEnd w:id="6"/>
            <w:r w:rsidRPr="003172A4">
              <w:rPr>
                <w:caps/>
                <w:sz w:val="28"/>
                <w:lang w:val="en-GB" w:eastAsia="zh-CN"/>
              </w:rPr>
              <w:t xml:space="preserve">WORKING DOCUMENT TOWARDS A PRELIMINARY DRAFT NEW </w:t>
            </w:r>
            <w:r w:rsidRPr="003172A4">
              <w:rPr>
                <w:caps/>
                <w:sz w:val="28"/>
                <w:lang w:val="en-GB" w:eastAsia="zh-CN"/>
              </w:rPr>
              <w:br/>
            </w:r>
            <w:r>
              <w:t xml:space="preserve"> </w:t>
            </w:r>
            <w:r w:rsidRPr="003172A4">
              <w:rPr>
                <w:caps/>
                <w:sz w:val="28"/>
                <w:lang w:val="en-GB" w:eastAsia="zh-CN"/>
              </w:rPr>
              <w:t xml:space="preserve">RECOMMENDATION ITU-R </w:t>
            </w:r>
            <w:r>
              <w:t xml:space="preserve"> </w:t>
            </w:r>
            <w:r w:rsidRPr="003172A4">
              <w:rPr>
                <w:caps/>
                <w:sz w:val="28"/>
                <w:lang w:val="en-GB" w:eastAsia="zh-CN"/>
              </w:rPr>
              <w:t>M.[</w:t>
            </w:r>
            <w:r w:rsidR="00807DD7" w:rsidRPr="00807DD7">
              <w:rPr>
                <w:caps/>
                <w:sz w:val="28"/>
                <w:lang w:val="en-GB" w:eastAsia="zh-CN"/>
              </w:rPr>
              <w:t>24.45-24.65</w:t>
            </w:r>
            <w:r w:rsidRPr="003172A4">
              <w:rPr>
                <w:caps/>
                <w:sz w:val="28"/>
                <w:lang w:val="en-GB" w:eastAsia="zh-CN"/>
              </w:rPr>
              <w:t>_GHz_DAA_RADAR]</w:t>
            </w:r>
          </w:p>
        </w:tc>
      </w:tr>
      <w:tr w:rsidR="003172A4" w:rsidRPr="003172A4" w14:paraId="47BC40B9" w14:textId="77777777" w:rsidTr="00EF5F61">
        <w:trPr>
          <w:cantSplit/>
        </w:trPr>
        <w:tc>
          <w:tcPr>
            <w:tcW w:w="9889" w:type="dxa"/>
            <w:gridSpan w:val="2"/>
          </w:tcPr>
          <w:p w14:paraId="4604F873" w14:textId="77777777" w:rsidR="003172A4" w:rsidRPr="003172A4" w:rsidRDefault="00DC6EE6" w:rsidP="00EF5F61">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val="en-GB" w:eastAsia="zh-CN"/>
              </w:rPr>
            </w:pPr>
            <w:bookmarkStart w:id="8" w:name="dtitle1" w:colFirst="0" w:colLast="0"/>
            <w:bookmarkEnd w:id="7"/>
            <w:r w:rsidRPr="00DC6EE6">
              <w:rPr>
                <w:b/>
                <w:sz w:val="28"/>
                <w:lang w:val="en-US"/>
              </w:rPr>
              <w:t xml:space="preserve">Characteristics of and protection criteria for radars operating in the </w:t>
            </w:r>
            <w:r>
              <w:rPr>
                <w:b/>
                <w:sz w:val="28"/>
                <w:lang w:val="en-US"/>
              </w:rPr>
              <w:br/>
            </w:r>
            <w:r w:rsidRPr="00DC6EE6">
              <w:rPr>
                <w:b/>
                <w:sz w:val="28"/>
                <w:lang w:val="en-US"/>
              </w:rPr>
              <w:t xml:space="preserve">aeronautical radionavigation service in the frequency </w:t>
            </w:r>
            <w:r>
              <w:rPr>
                <w:b/>
                <w:sz w:val="28"/>
                <w:lang w:val="en-US"/>
              </w:rPr>
              <w:br/>
            </w:r>
            <w:r w:rsidRPr="00DC6EE6">
              <w:rPr>
                <w:b/>
                <w:sz w:val="28"/>
                <w:lang w:val="en-US"/>
              </w:rPr>
              <w:t xml:space="preserve">band </w:t>
            </w:r>
            <w:r w:rsidR="00807DD7" w:rsidRPr="00807DD7">
              <w:rPr>
                <w:rFonts w:ascii="CG Times" w:hAnsi="CG Times"/>
                <w:b/>
                <w:lang w:val="en-GB" w:eastAsia="zh-CN"/>
              </w:rPr>
              <w:t xml:space="preserve">24.45-24.65 </w:t>
            </w:r>
            <w:r w:rsidRPr="00DC6EE6">
              <w:rPr>
                <w:b/>
                <w:sz w:val="28"/>
                <w:lang w:val="en-US"/>
              </w:rPr>
              <w:t>GHz</w:t>
            </w:r>
          </w:p>
        </w:tc>
      </w:tr>
    </w:tbl>
    <w:p w14:paraId="1C0BD718"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jc w:val="right"/>
        <w:rPr>
          <w:sz w:val="22"/>
          <w:lang w:val="en-US"/>
        </w:rPr>
      </w:pPr>
      <w:bookmarkStart w:id="9" w:name="dbreak"/>
      <w:bookmarkEnd w:id="8"/>
      <w:bookmarkEnd w:id="9"/>
      <w:r w:rsidRPr="003172A4">
        <w:rPr>
          <w:sz w:val="22"/>
          <w:lang w:val="en-US"/>
        </w:rPr>
        <w:t>(</w:t>
      </w:r>
      <w:r w:rsidR="00896FC5">
        <w:rPr>
          <w:sz w:val="22"/>
          <w:lang w:val="en-GB"/>
        </w:rPr>
        <w:t>202</w:t>
      </w:r>
      <w:r w:rsidRPr="003D1D5C">
        <w:rPr>
          <w:sz w:val="22"/>
          <w:highlight w:val="yellow"/>
          <w:lang w:val="en-GB"/>
        </w:rPr>
        <w:t>X</w:t>
      </w:r>
      <w:r w:rsidRPr="003172A4">
        <w:rPr>
          <w:sz w:val="22"/>
          <w:lang w:val="en-US"/>
        </w:rPr>
        <w:t>)</w:t>
      </w:r>
    </w:p>
    <w:p w14:paraId="0D477E0D" w14:textId="77777777" w:rsidR="00EF5F61" w:rsidRPr="003172A4" w:rsidRDefault="00EF5F61" w:rsidP="00EF5F61">
      <w:pPr>
        <w:tabs>
          <w:tab w:val="clear" w:pos="794"/>
          <w:tab w:val="clear" w:pos="1191"/>
          <w:tab w:val="clear" w:pos="1588"/>
          <w:tab w:val="clear" w:pos="1985"/>
          <w:tab w:val="left" w:pos="1134"/>
          <w:tab w:val="left" w:pos="1871"/>
          <w:tab w:val="left" w:pos="2268"/>
        </w:tabs>
        <w:jc w:val="left"/>
        <w:rPr>
          <w:lang w:val="en-US" w:eastAsia="zh-CN"/>
        </w:rPr>
      </w:pPr>
    </w:p>
    <w:p w14:paraId="0ABB7365"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F788A">
        <w:rPr>
          <w:rFonts w:ascii="Times New Roman Bold" w:hAnsi="Times New Roman Bold" w:cs="Times New Roman Bold"/>
          <w:b/>
          <w:lang w:val="en-US"/>
        </w:rPr>
        <w:t>Introduction</w:t>
      </w:r>
    </w:p>
    <w:p w14:paraId="5446A5C8" w14:textId="77777777" w:rsidR="003172A4" w:rsidRPr="003172A4" w:rsidRDefault="00D75483" w:rsidP="003172A4">
      <w:pPr>
        <w:tabs>
          <w:tab w:val="clear" w:pos="794"/>
          <w:tab w:val="clear" w:pos="1191"/>
          <w:tab w:val="clear" w:pos="1588"/>
          <w:tab w:val="clear" w:pos="1985"/>
          <w:tab w:val="left" w:pos="1134"/>
          <w:tab w:val="left" w:pos="1871"/>
          <w:tab w:val="left" w:pos="2268"/>
        </w:tabs>
        <w:spacing w:before="280"/>
        <w:jc w:val="left"/>
        <w:rPr>
          <w:lang w:val="en-US" w:eastAsia="zh-CN"/>
        </w:rPr>
      </w:pPr>
      <w:r w:rsidRPr="002F4F41">
        <w:rPr>
          <w:lang w:val="en-US"/>
        </w:rPr>
        <w:t xml:space="preserve">This proposed new Recommendation is intended to provide characteristics and protection criteria for </w:t>
      </w:r>
      <w:r w:rsidR="006B6F50" w:rsidRPr="007D45DC">
        <w:t xml:space="preserve">aeronautical radionavigation systems, including </w:t>
      </w:r>
      <w:r w:rsidRPr="007D45DC">
        <w:rPr>
          <w:lang w:val="en-US"/>
        </w:rPr>
        <w:t xml:space="preserve">unmanned aircraft (UA) Detect and Avoid (DAA) </w:t>
      </w:r>
      <w:r w:rsidR="006B6F50" w:rsidRPr="007D45DC">
        <w:rPr>
          <w:lang w:val="en-US"/>
        </w:rPr>
        <w:t>radar</w:t>
      </w:r>
      <w:r w:rsidR="006B6F50">
        <w:rPr>
          <w:lang w:val="en-US"/>
        </w:rPr>
        <w:t xml:space="preserve"> </w:t>
      </w:r>
      <w:r w:rsidRPr="002F4F41">
        <w:rPr>
          <w:lang w:val="en-US"/>
        </w:rPr>
        <w:t xml:space="preserve">system operating in the radionavigation service in the frequency band </w:t>
      </w:r>
      <w:r w:rsidR="00A1058B">
        <w:rPr>
          <w:lang w:val="en-US"/>
        </w:rPr>
        <w:t>24.45</w:t>
      </w:r>
      <w:r w:rsidRPr="002F4F41">
        <w:rPr>
          <w:lang w:val="en-US"/>
        </w:rPr>
        <w:t>-</w:t>
      </w:r>
      <w:r w:rsidR="00A1058B">
        <w:rPr>
          <w:lang w:val="en-US"/>
        </w:rPr>
        <w:t>24.65</w:t>
      </w:r>
      <w:r w:rsidRPr="002F4F41">
        <w:rPr>
          <w:lang w:val="en-US"/>
        </w:rPr>
        <w:t> GHz</w:t>
      </w:r>
      <w:r w:rsidR="00A1058B">
        <w:rPr>
          <w:lang w:val="en-US"/>
        </w:rPr>
        <w:t xml:space="preserve"> in Regions 2 and 3</w:t>
      </w:r>
      <w:r w:rsidRPr="002F4F41">
        <w:rPr>
          <w:lang w:val="en-US"/>
        </w:rPr>
        <w:t>. These technical and operational characteristics are to be used as a guideline in analyzing compatibility between radars operating in the aeronautical radionavigation service and systems in other services within this band.</w:t>
      </w:r>
      <w:r w:rsidRPr="003F788A">
        <w:rPr>
          <w:highlight w:val="yellow"/>
          <w:lang w:val="en-US" w:eastAsia="zh-CN"/>
        </w:rPr>
        <w:t xml:space="preserve"> </w:t>
      </w:r>
    </w:p>
    <w:p w14:paraId="3552DD6C"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F788A">
        <w:rPr>
          <w:rFonts w:ascii="Times New Roman Bold" w:hAnsi="Times New Roman Bold" w:cs="Times New Roman Bold"/>
          <w:b/>
          <w:lang w:val="en-US"/>
        </w:rPr>
        <w:t>Proposal</w:t>
      </w:r>
    </w:p>
    <w:p w14:paraId="47054410" w14:textId="292DCB77" w:rsidR="003172A4" w:rsidRPr="003172A4" w:rsidRDefault="00D75483" w:rsidP="003172A4">
      <w:pPr>
        <w:tabs>
          <w:tab w:val="clear" w:pos="794"/>
          <w:tab w:val="clear" w:pos="1191"/>
          <w:tab w:val="clear" w:pos="1588"/>
          <w:tab w:val="clear" w:pos="1985"/>
          <w:tab w:val="left" w:pos="1134"/>
          <w:tab w:val="left" w:pos="1871"/>
          <w:tab w:val="left" w:pos="2268"/>
        </w:tabs>
        <w:spacing w:before="280"/>
        <w:jc w:val="left"/>
        <w:rPr>
          <w:lang w:val="en-US" w:eastAsia="zh-CN"/>
        </w:rPr>
      </w:pPr>
      <w:r w:rsidRPr="002F4F41">
        <w:rPr>
          <w:lang w:val="en-US"/>
        </w:rPr>
        <w:t>To provide the necessary characteristics for sharing studies with other systems in this band.</w:t>
      </w:r>
      <w:r w:rsidRPr="002F4F41">
        <w:rPr>
          <w:lang w:val="en-US" w:eastAsia="zh-CN"/>
        </w:rPr>
        <w:t xml:space="preserve"> </w:t>
      </w:r>
    </w:p>
    <w:p w14:paraId="3010ECC2" w14:textId="77777777"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14:paraId="1457AB3E" w14:textId="77777777" w:rsid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14:paraId="0251180F" w14:textId="77777777" w:rsidR="0039090D" w:rsidRDefault="0039090D" w:rsidP="003172A4">
      <w:pPr>
        <w:tabs>
          <w:tab w:val="clear" w:pos="794"/>
          <w:tab w:val="clear" w:pos="1191"/>
          <w:tab w:val="clear" w:pos="1588"/>
          <w:tab w:val="clear" w:pos="1985"/>
          <w:tab w:val="left" w:pos="1134"/>
          <w:tab w:val="left" w:pos="1871"/>
          <w:tab w:val="left" w:pos="2268"/>
        </w:tabs>
        <w:jc w:val="left"/>
        <w:rPr>
          <w:lang w:val="en-US" w:eastAsia="zh-CN"/>
        </w:rPr>
      </w:pPr>
    </w:p>
    <w:p w14:paraId="7C14A334" w14:textId="77777777"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14:paraId="3EC60518"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172A4">
        <w:rPr>
          <w:rFonts w:ascii="Times New Roman Bold" w:hAnsi="Times New Roman Bold" w:cs="Times New Roman Bold"/>
          <w:b/>
          <w:lang w:val="en-US"/>
        </w:rPr>
        <w:t>Attachment</w:t>
      </w:r>
    </w:p>
    <w:p w14:paraId="3712B9E4" w14:textId="77777777" w:rsidR="00B07EF7" w:rsidRDefault="00B07EF7">
      <w:pPr>
        <w:tabs>
          <w:tab w:val="clear" w:pos="794"/>
          <w:tab w:val="clear" w:pos="1191"/>
          <w:tab w:val="clear" w:pos="1588"/>
          <w:tab w:val="clear" w:pos="1985"/>
        </w:tabs>
        <w:overflowPunct/>
        <w:autoSpaceDE/>
        <w:autoSpaceDN/>
        <w:adjustRightInd/>
        <w:spacing w:before="0"/>
        <w:jc w:val="left"/>
        <w:textAlignment w:val="auto"/>
        <w:rPr>
          <w:lang w:val="en-US" w:eastAsia="zh-CN"/>
        </w:rPr>
      </w:pPr>
    </w:p>
    <w:p w14:paraId="10F80F71" w14:textId="5E42D59C" w:rsidR="00B07EF7" w:rsidRDefault="00B07EF7">
      <w:pPr>
        <w:tabs>
          <w:tab w:val="clear" w:pos="794"/>
          <w:tab w:val="clear" w:pos="1191"/>
          <w:tab w:val="clear" w:pos="1588"/>
          <w:tab w:val="clear" w:pos="1985"/>
        </w:tabs>
        <w:overflowPunct/>
        <w:autoSpaceDE/>
        <w:autoSpaceDN/>
        <w:adjustRightInd/>
        <w:spacing w:before="0"/>
        <w:jc w:val="left"/>
        <w:textAlignment w:val="auto"/>
        <w:rPr>
          <w:lang w:val="en-US" w:eastAsia="zh-CN"/>
        </w:rPr>
      </w:pPr>
      <w:r>
        <w:rPr>
          <w:lang w:val="en-US" w:eastAsia="zh-CN"/>
        </w:rPr>
        <w:t>_________________</w:t>
      </w:r>
    </w:p>
    <w:p w14:paraId="4DBE3638" w14:textId="2EB22238" w:rsidR="00DC6EE6" w:rsidRDefault="00B07EF7">
      <w:pPr>
        <w:tabs>
          <w:tab w:val="clear" w:pos="794"/>
          <w:tab w:val="clear" w:pos="1191"/>
          <w:tab w:val="clear" w:pos="1588"/>
          <w:tab w:val="clear" w:pos="1985"/>
        </w:tabs>
        <w:overflowPunct/>
        <w:autoSpaceDE/>
        <w:autoSpaceDN/>
        <w:adjustRightInd/>
        <w:spacing w:before="0"/>
        <w:jc w:val="left"/>
        <w:textAlignment w:val="auto"/>
        <w:rPr>
          <w:lang w:val="en-US" w:eastAsia="zh-CN"/>
        </w:rPr>
      </w:pPr>
      <w:r w:rsidRPr="00B07EF7">
        <w:rPr>
          <w:rStyle w:val="FootnoteReference"/>
        </w:rPr>
        <w:sym w:font="Symbol" w:char="F02A"/>
      </w:r>
      <w:r>
        <w:t xml:space="preserve"> </w:t>
      </w:r>
      <w:r w:rsidRPr="00B07EF7">
        <w:t>This Recommendation should be brought to the attention of the International Civil Aviation Organization (ICAO).</w:t>
      </w:r>
      <w:r w:rsidR="00DC6EE6">
        <w:rPr>
          <w:lang w:val="en-US" w:eastAsia="zh-CN"/>
        </w:rPr>
        <w:br w:type="page"/>
      </w:r>
    </w:p>
    <w:p w14:paraId="1532EDA5" w14:textId="77777777" w:rsidR="00EB704A" w:rsidRDefault="00EB704A" w:rsidP="00EB704A">
      <w:pPr>
        <w:pStyle w:val="AnnexNo"/>
        <w:rPr>
          <w:lang w:eastAsia="zh-CN"/>
        </w:rPr>
      </w:pPr>
      <w:r w:rsidRPr="007D45DC">
        <w:rPr>
          <w:lang w:eastAsia="zh-CN"/>
        </w:rPr>
        <w:lastRenderedPageBreak/>
        <w:t>ATTACHMENT</w:t>
      </w:r>
    </w:p>
    <w:p w14:paraId="5DD38A9D" w14:textId="2B262461" w:rsidR="00A83BD3" w:rsidRPr="00ED6272" w:rsidRDefault="003172A4" w:rsidP="00EB704A">
      <w:pPr>
        <w:pStyle w:val="RecNo"/>
        <w:rPr>
          <w:lang w:val="en-GB"/>
        </w:rPr>
      </w:pPr>
      <w:bookmarkStart w:id="10" w:name="irecnoe"/>
      <w:bookmarkEnd w:id="10"/>
      <w:r w:rsidRPr="003172A4">
        <w:rPr>
          <w:lang w:val="en-GB"/>
        </w:rPr>
        <w:t xml:space="preserve">WORKING DOCUMENT TOWARDS A PRELIMINARY DRAFT NEW </w:t>
      </w:r>
      <w:r>
        <w:rPr>
          <w:lang w:val="en-GB"/>
        </w:rPr>
        <w:br/>
      </w:r>
      <w:r w:rsidR="00A83BD3" w:rsidRPr="00ED6272">
        <w:rPr>
          <w:lang w:val="en-GB"/>
        </w:rPr>
        <w:t xml:space="preserve">RECOMMENDATION </w:t>
      </w:r>
      <w:r w:rsidR="00A83BD3" w:rsidRPr="00ED6272">
        <w:rPr>
          <w:rStyle w:val="href"/>
          <w:lang w:val="en-GB"/>
        </w:rPr>
        <w:t xml:space="preserve">ITU-R  </w:t>
      </w:r>
      <w:r w:rsidRPr="003172A4">
        <w:rPr>
          <w:rStyle w:val="href"/>
          <w:lang w:val="en-GB"/>
        </w:rPr>
        <w:t>M.[</w:t>
      </w:r>
      <w:r w:rsidR="00807DD7" w:rsidRPr="00807DD7">
        <w:t xml:space="preserve"> </w:t>
      </w:r>
      <w:r w:rsidR="00807DD7" w:rsidRPr="00807DD7">
        <w:rPr>
          <w:rStyle w:val="href"/>
          <w:lang w:val="en-GB"/>
        </w:rPr>
        <w:t>24.45-24.65</w:t>
      </w:r>
      <w:r w:rsidRPr="003172A4">
        <w:rPr>
          <w:rStyle w:val="href"/>
          <w:lang w:val="en-GB"/>
        </w:rPr>
        <w:t>_</w:t>
      </w:r>
      <w:r w:rsidRPr="007D45DC">
        <w:rPr>
          <w:rStyle w:val="href"/>
          <w:lang w:val="en-GB"/>
        </w:rPr>
        <w:t>GHz_</w:t>
      </w:r>
      <w:r w:rsidR="006B6F50" w:rsidRPr="007D45DC">
        <w:rPr>
          <w:rStyle w:val="href"/>
          <w:lang w:val="en-GB"/>
        </w:rPr>
        <w:t>ARNS</w:t>
      </w:r>
      <w:r w:rsidRPr="007D45DC">
        <w:rPr>
          <w:rStyle w:val="href"/>
          <w:lang w:val="en-GB"/>
        </w:rPr>
        <w:t>]</w:t>
      </w:r>
    </w:p>
    <w:p w14:paraId="1779814E" w14:textId="77777777" w:rsidR="00A6617B" w:rsidRPr="00ED6272" w:rsidRDefault="003172A4" w:rsidP="00A83BD3">
      <w:pPr>
        <w:pStyle w:val="Rectitle"/>
        <w:rPr>
          <w:lang w:val="en-GB"/>
        </w:rPr>
      </w:pPr>
      <w:r w:rsidRPr="003172A4">
        <w:rPr>
          <w:rFonts w:ascii="CG Times" w:hAnsi="CG Times"/>
          <w:lang w:val="en-GB" w:eastAsia="zh-CN"/>
        </w:rPr>
        <w:t xml:space="preserve">Characteristics of and protection criteria for radars operating in the </w:t>
      </w:r>
      <w:r>
        <w:rPr>
          <w:rFonts w:ascii="CG Times" w:hAnsi="CG Times"/>
          <w:lang w:val="en-GB" w:eastAsia="zh-CN"/>
        </w:rPr>
        <w:br/>
      </w:r>
      <w:r w:rsidRPr="003172A4">
        <w:rPr>
          <w:rFonts w:ascii="CG Times" w:hAnsi="CG Times"/>
          <w:lang w:val="en-GB" w:eastAsia="zh-CN"/>
        </w:rPr>
        <w:t xml:space="preserve">aeronautical radionavigation service in the frequency </w:t>
      </w:r>
      <w:r>
        <w:rPr>
          <w:rFonts w:ascii="CG Times" w:hAnsi="CG Times"/>
          <w:lang w:val="en-GB" w:eastAsia="zh-CN"/>
        </w:rPr>
        <w:br/>
      </w:r>
      <w:r w:rsidRPr="003172A4">
        <w:rPr>
          <w:rFonts w:ascii="CG Times" w:hAnsi="CG Times"/>
          <w:lang w:val="en-GB" w:eastAsia="zh-CN"/>
        </w:rPr>
        <w:t xml:space="preserve">band </w:t>
      </w:r>
      <w:r w:rsidR="00807DD7" w:rsidRPr="00807DD7">
        <w:rPr>
          <w:rFonts w:ascii="CG Times" w:hAnsi="CG Times"/>
          <w:lang w:val="en-GB" w:eastAsia="zh-CN"/>
        </w:rPr>
        <w:t xml:space="preserve">24.45-24.65 </w:t>
      </w:r>
      <w:r w:rsidRPr="003172A4">
        <w:rPr>
          <w:rFonts w:ascii="CG Times" w:hAnsi="CG Times"/>
          <w:lang w:val="en-GB" w:eastAsia="zh-CN"/>
        </w:rPr>
        <w:t>GHz</w:t>
      </w:r>
    </w:p>
    <w:p w14:paraId="2B623FC4" w14:textId="77777777" w:rsidR="00A83BD3" w:rsidRPr="00ED6272" w:rsidRDefault="00A83BD3" w:rsidP="00A83BD3">
      <w:pPr>
        <w:pStyle w:val="Recdate"/>
        <w:rPr>
          <w:lang w:val="en-GB"/>
        </w:rPr>
      </w:pPr>
      <w:r w:rsidRPr="00ED6272">
        <w:rPr>
          <w:lang w:val="en-GB"/>
        </w:rPr>
        <w:t>(20</w:t>
      </w:r>
      <w:r w:rsidR="00896FC5">
        <w:rPr>
          <w:lang w:val="en-GB"/>
        </w:rPr>
        <w:t>2</w:t>
      </w:r>
      <w:r w:rsidR="003172A4" w:rsidRPr="003D1D5C">
        <w:rPr>
          <w:highlight w:val="yellow"/>
          <w:lang w:val="en-GB"/>
        </w:rPr>
        <w:t>X</w:t>
      </w:r>
      <w:r w:rsidRPr="00ED6272">
        <w:rPr>
          <w:lang w:val="en-GB"/>
        </w:rPr>
        <w:t>)</w:t>
      </w:r>
    </w:p>
    <w:p w14:paraId="7334FF0B" w14:textId="77777777" w:rsidR="00A83BD3" w:rsidRPr="00B969A7" w:rsidRDefault="00A83BD3" w:rsidP="00A83BD3">
      <w:pPr>
        <w:pStyle w:val="HeadingSum"/>
        <w:rPr>
          <w:sz w:val="24"/>
          <w:szCs w:val="24"/>
          <w:lang w:val="en-GB"/>
        </w:rPr>
      </w:pPr>
      <w:r w:rsidRPr="00B969A7">
        <w:rPr>
          <w:sz w:val="24"/>
          <w:szCs w:val="24"/>
          <w:lang w:val="en-GB"/>
        </w:rPr>
        <w:t>Scope</w:t>
      </w:r>
    </w:p>
    <w:p w14:paraId="532935B7" w14:textId="77777777" w:rsidR="00A83BD3" w:rsidRPr="00B969A7" w:rsidRDefault="00A83BD3" w:rsidP="00A83BD3">
      <w:pPr>
        <w:rPr>
          <w:szCs w:val="24"/>
          <w:lang w:val="en-GB"/>
        </w:rPr>
      </w:pPr>
      <w:r w:rsidRPr="00B969A7">
        <w:rPr>
          <w:szCs w:val="24"/>
          <w:lang w:val="en-GB"/>
        </w:rPr>
        <w:t xml:space="preserve">This Recommendation specifies the characteristics and protection criteria of radars operating in the aeronautical radionavigation service (ARNS) in the frequency band </w:t>
      </w:r>
      <w:r w:rsidR="00807DD7" w:rsidRPr="00B969A7">
        <w:rPr>
          <w:szCs w:val="24"/>
          <w:lang w:val="en-GB"/>
        </w:rPr>
        <w:t>24.45-24.65</w:t>
      </w:r>
      <w:r w:rsidRPr="00B969A7">
        <w:rPr>
          <w:szCs w:val="24"/>
          <w:lang w:val="en-GB"/>
        </w:rPr>
        <w:t> GHz. The technical and operational characte</w:t>
      </w:r>
      <w:r w:rsidR="008D671B" w:rsidRPr="00B969A7">
        <w:rPr>
          <w:szCs w:val="24"/>
          <w:lang w:val="en-GB"/>
        </w:rPr>
        <w:t>ristics should be used in analys</w:t>
      </w:r>
      <w:r w:rsidRPr="00B969A7">
        <w:rPr>
          <w:szCs w:val="24"/>
          <w:lang w:val="en-GB"/>
        </w:rPr>
        <w:t>ing compatibility between radars operating in the aeronautical radionavigation service and systems in other services.</w:t>
      </w:r>
    </w:p>
    <w:p w14:paraId="6EFE9CE5" w14:textId="77777777" w:rsidR="00510D65" w:rsidRPr="00B969A7" w:rsidRDefault="00510D65" w:rsidP="00A83BD3">
      <w:pPr>
        <w:rPr>
          <w:szCs w:val="24"/>
          <w:lang w:val="en-GB"/>
        </w:rPr>
      </w:pPr>
    </w:p>
    <w:p w14:paraId="38D60137" w14:textId="77777777" w:rsidR="00A83BD3" w:rsidRPr="00ED6272" w:rsidRDefault="00A83BD3" w:rsidP="00A83BD3">
      <w:pPr>
        <w:pStyle w:val="Headingb"/>
        <w:rPr>
          <w:lang w:val="en-GB"/>
        </w:rPr>
      </w:pPr>
      <w:r w:rsidRPr="00ED6272">
        <w:rPr>
          <w:lang w:val="en-GB"/>
        </w:rPr>
        <w:t>Keywords</w:t>
      </w:r>
    </w:p>
    <w:p w14:paraId="04F976EC" w14:textId="77777777" w:rsidR="00A83BD3" w:rsidRPr="00ED6272" w:rsidRDefault="00807DD7" w:rsidP="00510D65">
      <w:pPr>
        <w:rPr>
          <w:lang w:val="en-GB"/>
        </w:rPr>
      </w:pPr>
      <w:r w:rsidRPr="00807DD7">
        <w:rPr>
          <w:lang w:val="en-GB"/>
        </w:rPr>
        <w:t xml:space="preserve">24.45-24.65 </w:t>
      </w:r>
      <w:r w:rsidR="00A83BD3" w:rsidRPr="00ED6272">
        <w:rPr>
          <w:lang w:val="en-GB"/>
        </w:rPr>
        <w:t>GHz, radar, characteristics, protection</w:t>
      </w:r>
      <w:r w:rsidR="008D671B" w:rsidRPr="00ED6272">
        <w:rPr>
          <w:lang w:val="en-GB"/>
        </w:rPr>
        <w:t>.</w:t>
      </w:r>
    </w:p>
    <w:p w14:paraId="7153EA56" w14:textId="77777777" w:rsidR="00A83BD3" w:rsidRPr="00ED6272" w:rsidRDefault="00A83BD3" w:rsidP="00A83BD3">
      <w:pPr>
        <w:pStyle w:val="Headingb"/>
        <w:spacing w:after="120"/>
        <w:rPr>
          <w:lang w:val="en-GB"/>
        </w:rPr>
      </w:pPr>
      <w:r w:rsidRPr="00ED6272">
        <w:rPr>
          <w:lang w:val="en-GB"/>
        </w:rPr>
        <w:t>Abbreviations/Glossary</w:t>
      </w:r>
    </w:p>
    <w:p w14:paraId="3B51E4B2" w14:textId="77777777" w:rsidR="00510D65" w:rsidRPr="00ED6272" w:rsidRDefault="00510D65" w:rsidP="00510D65">
      <w:pPr>
        <w:tabs>
          <w:tab w:val="clear" w:pos="794"/>
        </w:tabs>
        <w:rPr>
          <w:lang w:val="en-GB"/>
        </w:rPr>
      </w:pPr>
      <w:r w:rsidRPr="00ED6272">
        <w:rPr>
          <w:lang w:val="en-GB"/>
        </w:rPr>
        <w:t>ARNS</w:t>
      </w:r>
      <w:r w:rsidRPr="00ED6272">
        <w:rPr>
          <w:lang w:val="en-GB"/>
        </w:rPr>
        <w:tab/>
        <w:t>Aeronautical radionavigation service</w:t>
      </w:r>
    </w:p>
    <w:p w14:paraId="3FB48514" w14:textId="05E08EE4" w:rsidR="0027130F" w:rsidRDefault="0027130F" w:rsidP="00510D65">
      <w:pPr>
        <w:tabs>
          <w:tab w:val="clear" w:pos="794"/>
        </w:tabs>
        <w:rPr>
          <w:ins w:id="11" w:author="Rahman, Mohammed (FAA)" w:date="2021-10-13T12:57:00Z"/>
          <w:lang w:val="en-GB"/>
        </w:rPr>
      </w:pPr>
      <w:ins w:id="12" w:author="Rahman, Mohammed (FAA)" w:date="2021-10-13T12:57:00Z">
        <w:r>
          <w:rPr>
            <w:lang w:val="en-GB"/>
          </w:rPr>
          <w:t>CDMA</w:t>
        </w:r>
        <w:r>
          <w:rPr>
            <w:lang w:val="en-GB"/>
          </w:rPr>
          <w:tab/>
        </w:r>
      </w:ins>
      <w:ins w:id="13" w:author="Rahman, Mohammed (FAA)" w:date="2021-10-13T12:58:00Z">
        <w:r>
          <w:rPr>
            <w:lang w:val="en-GB"/>
          </w:rPr>
          <w:t>Code</w:t>
        </w:r>
      </w:ins>
      <w:ins w:id="14" w:author="Rahman, Mohammed (FAA)" w:date="2021-10-13T12:57:00Z">
        <w:r>
          <w:rPr>
            <w:lang w:val="en-GB"/>
          </w:rPr>
          <w:t>-</w:t>
        </w:r>
      </w:ins>
      <w:ins w:id="15" w:author="Rahman, Mohammed (FAA)" w:date="2021-10-13T12:58:00Z">
        <w:r>
          <w:rPr>
            <w:lang w:val="en-GB"/>
          </w:rPr>
          <w:t>D</w:t>
        </w:r>
      </w:ins>
      <w:ins w:id="16" w:author="Rahman, Mohammed (FAA)" w:date="2021-10-13T12:57:00Z">
        <w:r>
          <w:rPr>
            <w:lang w:val="en-GB"/>
          </w:rPr>
          <w:t xml:space="preserve">ivision </w:t>
        </w:r>
      </w:ins>
      <w:ins w:id="17" w:author="Rahman, Mohammed (FAA)" w:date="2021-10-13T12:59:00Z">
        <w:r>
          <w:rPr>
            <w:lang w:val="en-GB"/>
          </w:rPr>
          <w:t>M</w:t>
        </w:r>
      </w:ins>
      <w:ins w:id="18" w:author="Rahman, Mohammed (FAA)" w:date="2021-10-13T12:57:00Z">
        <w:r>
          <w:rPr>
            <w:lang w:val="en-GB"/>
          </w:rPr>
          <w:t xml:space="preserve">ultiple </w:t>
        </w:r>
      </w:ins>
      <w:ins w:id="19" w:author="Rahman, Mohammed (FAA)" w:date="2021-10-13T12:59:00Z">
        <w:r>
          <w:rPr>
            <w:lang w:val="en-GB"/>
          </w:rPr>
          <w:t>A</w:t>
        </w:r>
      </w:ins>
      <w:ins w:id="20" w:author="Rahman, Mohammed (FAA)" w:date="2021-10-13T12:57:00Z">
        <w:r w:rsidRPr="0027130F">
          <w:rPr>
            <w:lang w:val="en-GB"/>
          </w:rPr>
          <w:t>ccess</w:t>
        </w:r>
      </w:ins>
    </w:p>
    <w:p w14:paraId="4FBF5974" w14:textId="6DCBD4ED" w:rsidR="003F788A" w:rsidRDefault="003F788A" w:rsidP="00510D65">
      <w:pPr>
        <w:tabs>
          <w:tab w:val="clear" w:pos="794"/>
        </w:tabs>
        <w:rPr>
          <w:lang w:val="en-GB"/>
        </w:rPr>
      </w:pPr>
      <w:r>
        <w:rPr>
          <w:lang w:val="en-GB"/>
        </w:rPr>
        <w:t>DAA</w:t>
      </w:r>
      <w:r>
        <w:rPr>
          <w:lang w:val="en-GB"/>
        </w:rPr>
        <w:tab/>
        <w:t>Detect and Avoid</w:t>
      </w:r>
    </w:p>
    <w:p w14:paraId="7AD79A58" w14:textId="77777777" w:rsidR="006B6F50" w:rsidRPr="007D45DC" w:rsidRDefault="006B6F50" w:rsidP="006B6F50">
      <w:pPr>
        <w:tabs>
          <w:tab w:val="clear" w:pos="794"/>
          <w:tab w:val="clear" w:pos="1191"/>
          <w:tab w:val="clear" w:pos="1588"/>
          <w:tab w:val="clear" w:pos="1985"/>
          <w:tab w:val="left" w:pos="1134"/>
          <w:tab w:val="left" w:pos="1871"/>
          <w:tab w:val="left" w:pos="2268"/>
        </w:tabs>
        <w:jc w:val="left"/>
        <w:rPr>
          <w:lang w:val="en-GB"/>
        </w:rPr>
      </w:pPr>
      <w:r w:rsidRPr="007D45DC">
        <w:rPr>
          <w:lang w:val="en-GB"/>
        </w:rPr>
        <w:t>e.i.r.p          Effective Isotropically Radiated Power</w:t>
      </w:r>
    </w:p>
    <w:p w14:paraId="16C1E822" w14:textId="3750CA91" w:rsidR="0027130F" w:rsidRDefault="0027130F" w:rsidP="006B6F50">
      <w:pPr>
        <w:tabs>
          <w:tab w:val="clear" w:pos="794"/>
          <w:tab w:val="clear" w:pos="1191"/>
          <w:tab w:val="clear" w:pos="1588"/>
          <w:tab w:val="clear" w:pos="1985"/>
          <w:tab w:val="left" w:pos="1134"/>
          <w:tab w:val="left" w:pos="1871"/>
          <w:tab w:val="left" w:pos="2268"/>
        </w:tabs>
        <w:jc w:val="left"/>
        <w:rPr>
          <w:ins w:id="21" w:author="Rahman, Mohammed (FAA)" w:date="2021-10-13T12:53:00Z"/>
          <w:lang w:val="en-GB"/>
        </w:rPr>
      </w:pPr>
      <w:ins w:id="22" w:author="Rahman, Mohammed (FAA)" w:date="2021-10-13T12:53:00Z">
        <w:r>
          <w:rPr>
            <w:lang w:val="en-GB"/>
          </w:rPr>
          <w:t>FDMA</w:t>
        </w:r>
      </w:ins>
      <w:ins w:id="23" w:author="Rahman, Mohammed (FAA)" w:date="2021-10-13T12:54:00Z">
        <w:r>
          <w:rPr>
            <w:lang w:val="en-GB"/>
          </w:rPr>
          <w:tab/>
          <w:t>Frequency Division Multiple A</w:t>
        </w:r>
        <w:r w:rsidRPr="0027130F">
          <w:rPr>
            <w:lang w:val="en-GB"/>
          </w:rPr>
          <w:t>ccess</w:t>
        </w:r>
      </w:ins>
    </w:p>
    <w:p w14:paraId="5E65BB62" w14:textId="161D8628" w:rsidR="0027130F" w:rsidRDefault="0027130F" w:rsidP="006B6F50">
      <w:pPr>
        <w:tabs>
          <w:tab w:val="clear" w:pos="794"/>
          <w:tab w:val="clear" w:pos="1191"/>
          <w:tab w:val="clear" w:pos="1588"/>
          <w:tab w:val="clear" w:pos="1985"/>
          <w:tab w:val="left" w:pos="1134"/>
          <w:tab w:val="left" w:pos="1871"/>
          <w:tab w:val="left" w:pos="2268"/>
        </w:tabs>
        <w:jc w:val="left"/>
        <w:rPr>
          <w:ins w:id="24" w:author="Rahman, Mohammed (FAA)" w:date="2021-10-13T12:56:00Z"/>
        </w:rPr>
      </w:pPr>
      <w:ins w:id="25" w:author="Rahman, Mohammed (FAA)" w:date="2021-10-13T12:55:00Z">
        <w:r>
          <w:rPr>
            <w:lang w:val="en-GB"/>
          </w:rPr>
          <w:t>FMCW</w:t>
        </w:r>
        <w:r>
          <w:rPr>
            <w:lang w:val="en-GB"/>
          </w:rPr>
          <w:tab/>
        </w:r>
      </w:ins>
      <w:ins w:id="26" w:author="Rahman, Mohammed (FAA)" w:date="2021-10-13T12:56:00Z">
        <w:r w:rsidRPr="0032160E">
          <w:t>Frequency-Modulated Continuous Wave</w:t>
        </w:r>
      </w:ins>
    </w:p>
    <w:p w14:paraId="3C490EB1" w14:textId="0A4D9BFC" w:rsidR="006B6F50" w:rsidRPr="007D45DC" w:rsidRDefault="006B6F50" w:rsidP="006B6F50">
      <w:pPr>
        <w:tabs>
          <w:tab w:val="clear" w:pos="794"/>
          <w:tab w:val="clear" w:pos="1191"/>
          <w:tab w:val="clear" w:pos="1588"/>
          <w:tab w:val="clear" w:pos="1985"/>
          <w:tab w:val="left" w:pos="1134"/>
          <w:tab w:val="left" w:pos="1871"/>
          <w:tab w:val="left" w:pos="2268"/>
        </w:tabs>
        <w:jc w:val="left"/>
        <w:rPr>
          <w:lang w:val="en-GB"/>
        </w:rPr>
      </w:pPr>
      <w:r w:rsidRPr="007D45DC">
        <w:rPr>
          <w:lang w:val="en-GB"/>
        </w:rPr>
        <w:t>GBSS          Ground Based Surveillance System</w:t>
      </w:r>
    </w:p>
    <w:p w14:paraId="09CE342C" w14:textId="77777777" w:rsidR="0027130F" w:rsidRDefault="0027130F" w:rsidP="0027130F">
      <w:pPr>
        <w:tabs>
          <w:tab w:val="clear" w:pos="794"/>
          <w:tab w:val="clear" w:pos="1191"/>
          <w:tab w:val="clear" w:pos="1588"/>
          <w:tab w:val="clear" w:pos="1985"/>
          <w:tab w:val="left" w:pos="1134"/>
          <w:tab w:val="left" w:pos="1871"/>
          <w:tab w:val="left" w:pos="2268"/>
        </w:tabs>
        <w:jc w:val="left"/>
        <w:rPr>
          <w:ins w:id="27" w:author="Rahman, Mohammed (FAA)" w:date="2021-10-13T12:58:00Z"/>
        </w:rPr>
      </w:pPr>
      <w:ins w:id="28" w:author="Rahman, Mohammed (FAA)" w:date="2021-10-13T12:58:00Z">
        <w:r>
          <w:t>LFM</w:t>
        </w:r>
        <w:r>
          <w:tab/>
          <w:t>Linear Frequency M</w:t>
        </w:r>
        <w:r w:rsidRPr="000141F6">
          <w:t>odulation</w:t>
        </w:r>
      </w:ins>
    </w:p>
    <w:p w14:paraId="46B421C0" w14:textId="77777777" w:rsidR="0027130F" w:rsidRDefault="0027130F" w:rsidP="0027130F">
      <w:pPr>
        <w:tabs>
          <w:tab w:val="clear" w:pos="794"/>
          <w:tab w:val="clear" w:pos="1191"/>
          <w:tab w:val="clear" w:pos="1588"/>
          <w:tab w:val="clear" w:pos="1985"/>
          <w:tab w:val="left" w:pos="1134"/>
          <w:tab w:val="left" w:pos="1871"/>
          <w:tab w:val="left" w:pos="2268"/>
        </w:tabs>
        <w:jc w:val="left"/>
        <w:rPr>
          <w:ins w:id="29" w:author="Rahman, Mohammed (FAA)" w:date="2021-10-13T12:58:00Z"/>
          <w:lang w:val="en-GB"/>
        </w:rPr>
      </w:pPr>
      <w:ins w:id="30" w:author="Rahman, Mohammed (FAA)" w:date="2021-10-13T12:58:00Z">
        <w:r>
          <w:t>MESA</w:t>
        </w:r>
        <w:r>
          <w:tab/>
        </w:r>
        <w:r w:rsidRPr="0032160E">
          <w:t>M</w:t>
        </w:r>
        <w:r>
          <w:t>ulti</w:t>
        </w:r>
        <w:r w:rsidRPr="0032160E">
          <w:t>-R</w:t>
        </w:r>
        <w:r>
          <w:t xml:space="preserve">ole </w:t>
        </w:r>
        <w:r w:rsidRPr="0032160E">
          <w:t>E</w:t>
        </w:r>
        <w:r>
          <w:t>lectronically</w:t>
        </w:r>
        <w:r w:rsidRPr="0032160E">
          <w:t xml:space="preserve"> S</w:t>
        </w:r>
        <w:r>
          <w:t>canned Array</w:t>
        </w:r>
      </w:ins>
    </w:p>
    <w:p w14:paraId="59C5655B" w14:textId="77777777" w:rsidR="006B6F50" w:rsidRPr="006B6F50" w:rsidRDefault="006B6F50" w:rsidP="006B6F50">
      <w:pPr>
        <w:tabs>
          <w:tab w:val="clear" w:pos="794"/>
          <w:tab w:val="clear" w:pos="1191"/>
          <w:tab w:val="clear" w:pos="1588"/>
          <w:tab w:val="clear" w:pos="1985"/>
          <w:tab w:val="left" w:pos="1134"/>
          <w:tab w:val="left" w:pos="1871"/>
          <w:tab w:val="left" w:pos="2268"/>
        </w:tabs>
        <w:jc w:val="left"/>
        <w:rPr>
          <w:lang w:val="en-GB"/>
        </w:rPr>
      </w:pPr>
      <w:r w:rsidRPr="007D45DC">
        <w:rPr>
          <w:lang w:val="en-GB"/>
        </w:rPr>
        <w:t>PSD            Power Spectral Density</w:t>
      </w:r>
    </w:p>
    <w:p w14:paraId="5FDA7410" w14:textId="5AC026E7" w:rsidR="000C13DF" w:rsidRDefault="000C13DF" w:rsidP="00510D65">
      <w:pPr>
        <w:tabs>
          <w:tab w:val="clear" w:pos="794"/>
        </w:tabs>
        <w:rPr>
          <w:ins w:id="31" w:author="Rahman, Mohammed (FAA)" w:date="2021-10-13T12:59:00Z"/>
          <w:lang w:val="en-GB"/>
        </w:rPr>
      </w:pPr>
      <w:ins w:id="32" w:author="Rahman, Mohammed (FAA)" w:date="2021-10-13T12:59:00Z">
        <w:r>
          <w:rPr>
            <w:lang w:val="en-GB"/>
          </w:rPr>
          <w:t>TDMA</w:t>
        </w:r>
        <w:r>
          <w:rPr>
            <w:lang w:val="en-GB"/>
          </w:rPr>
          <w:tab/>
          <w:t>Time-Division Multiple A</w:t>
        </w:r>
        <w:r w:rsidRPr="000C13DF">
          <w:rPr>
            <w:lang w:val="en-GB"/>
          </w:rPr>
          <w:t>ccess</w:t>
        </w:r>
      </w:ins>
    </w:p>
    <w:p w14:paraId="04CE31B9" w14:textId="118614D9" w:rsidR="00510D65" w:rsidRPr="00ED6272" w:rsidRDefault="00510D65" w:rsidP="00510D65">
      <w:pPr>
        <w:tabs>
          <w:tab w:val="clear" w:pos="794"/>
        </w:tabs>
        <w:rPr>
          <w:lang w:val="en-GB"/>
        </w:rPr>
      </w:pPr>
      <w:r w:rsidRPr="00ED6272">
        <w:rPr>
          <w:lang w:val="en-GB"/>
        </w:rPr>
        <w:t>UA</w:t>
      </w:r>
      <w:r w:rsidRPr="00ED6272">
        <w:rPr>
          <w:lang w:val="en-GB"/>
        </w:rPr>
        <w:tab/>
        <w:t>Unmanned aircraft</w:t>
      </w:r>
    </w:p>
    <w:p w14:paraId="75563BA1" w14:textId="77777777" w:rsidR="00510D65" w:rsidRPr="00ED6272" w:rsidRDefault="00510D65" w:rsidP="00510D65">
      <w:pPr>
        <w:tabs>
          <w:tab w:val="clear" w:pos="794"/>
        </w:tabs>
        <w:rPr>
          <w:lang w:val="en-GB"/>
        </w:rPr>
      </w:pPr>
      <w:r w:rsidRPr="00ED6272">
        <w:rPr>
          <w:lang w:val="en-GB"/>
        </w:rPr>
        <w:t>UAS</w:t>
      </w:r>
      <w:r w:rsidRPr="00ED6272">
        <w:rPr>
          <w:lang w:val="en-GB"/>
        </w:rPr>
        <w:tab/>
        <w:t>Unmanned aircraft system</w:t>
      </w:r>
    </w:p>
    <w:p w14:paraId="083A7CE3" w14:textId="77777777" w:rsidR="00A83BD3" w:rsidRPr="00ED6272" w:rsidRDefault="00A83BD3" w:rsidP="00A83BD3">
      <w:pPr>
        <w:pStyle w:val="Normalaftertitle"/>
        <w:rPr>
          <w:bCs/>
          <w:lang w:val="en-GB"/>
        </w:rPr>
      </w:pPr>
      <w:r w:rsidRPr="00ED6272">
        <w:rPr>
          <w:bCs/>
          <w:lang w:val="en-GB"/>
        </w:rPr>
        <w:t>The ITU Radiocommunication Assembly,</w:t>
      </w:r>
    </w:p>
    <w:p w14:paraId="46D5CB6F" w14:textId="77777777" w:rsidR="00A83BD3" w:rsidRPr="00ED6272" w:rsidRDefault="00A83BD3" w:rsidP="00A83BD3">
      <w:pPr>
        <w:pStyle w:val="Call"/>
        <w:rPr>
          <w:lang w:val="en-GB"/>
        </w:rPr>
      </w:pPr>
      <w:r w:rsidRPr="00ED6272">
        <w:rPr>
          <w:lang w:val="en-GB"/>
        </w:rPr>
        <w:t>considering</w:t>
      </w:r>
    </w:p>
    <w:p w14:paraId="12EA394B" w14:textId="6063DC7C" w:rsidR="00A83BD3" w:rsidRPr="00ED6272" w:rsidRDefault="00A83BD3" w:rsidP="008D671B">
      <w:pPr>
        <w:rPr>
          <w:lang w:val="en-GB"/>
        </w:rPr>
      </w:pPr>
      <w:r w:rsidRPr="005D5DD2">
        <w:rPr>
          <w:i/>
          <w:iCs/>
          <w:lang w:val="en-GB"/>
        </w:rPr>
        <w:t>a)</w:t>
      </w:r>
      <w:r w:rsidRPr="00ED6272">
        <w:rPr>
          <w:lang w:val="en-GB"/>
        </w:rPr>
        <w:tab/>
        <w:t xml:space="preserve">that antenna, signal propagation, target detection, </w:t>
      </w:r>
      <w:r w:rsidRPr="007D45DC">
        <w:rPr>
          <w:lang w:val="en-GB"/>
        </w:rPr>
        <w:t xml:space="preserve">and </w:t>
      </w:r>
      <w:r w:rsidR="006B6F50" w:rsidRPr="007D45DC">
        <w:rPr>
          <w:lang w:val="en-GB"/>
        </w:rPr>
        <w:t xml:space="preserve">wide </w:t>
      </w:r>
      <w:r w:rsidRPr="00ED6272">
        <w:rPr>
          <w:lang w:val="en-GB"/>
        </w:rPr>
        <w:t>necessary bandwidth of radar required to achieve their functions are optimum in certain frequency bands;</w:t>
      </w:r>
    </w:p>
    <w:p w14:paraId="3EA4AF2A" w14:textId="77777777" w:rsidR="00A83BD3" w:rsidRPr="00ED6272" w:rsidRDefault="00A83BD3" w:rsidP="008D671B">
      <w:pPr>
        <w:rPr>
          <w:lang w:val="en-GB"/>
        </w:rPr>
      </w:pPr>
      <w:r w:rsidRPr="005D5DD2">
        <w:rPr>
          <w:i/>
          <w:iCs/>
          <w:lang w:val="en-GB"/>
        </w:rPr>
        <w:t>b)</w:t>
      </w:r>
      <w:r w:rsidRPr="00ED6272">
        <w:rPr>
          <w:lang w:val="en-GB"/>
        </w:rPr>
        <w:tab/>
        <w:t>that the technical characteristics of radars operating in the aeronautical radionavigation service (ARNS) are determined by the mission of the syste</w:t>
      </w:r>
      <w:r w:rsidR="00B119B9">
        <w:rPr>
          <w:lang w:val="en-GB"/>
        </w:rPr>
        <w:t xml:space="preserve">m and vary widely even within a </w:t>
      </w:r>
      <w:r w:rsidRPr="00ED6272">
        <w:rPr>
          <w:lang w:val="en-GB"/>
        </w:rPr>
        <w:t>frequency band,</w:t>
      </w:r>
    </w:p>
    <w:p w14:paraId="4EE0AB95" w14:textId="77777777" w:rsidR="00A83BD3" w:rsidRPr="00ED6272" w:rsidRDefault="00A83BD3" w:rsidP="00A83BD3">
      <w:pPr>
        <w:pStyle w:val="Call"/>
        <w:rPr>
          <w:szCs w:val="24"/>
          <w:lang w:val="en-GB"/>
        </w:rPr>
      </w:pPr>
      <w:r w:rsidRPr="00ED6272">
        <w:rPr>
          <w:szCs w:val="24"/>
          <w:lang w:val="en-GB"/>
        </w:rPr>
        <w:lastRenderedPageBreak/>
        <w:t>recognizing</w:t>
      </w:r>
    </w:p>
    <w:p w14:paraId="1C235E5B" w14:textId="77777777" w:rsidR="00A83BD3" w:rsidRPr="008C21D1" w:rsidRDefault="00A83BD3" w:rsidP="008D671B">
      <w:pPr>
        <w:rPr>
          <w:lang w:val="en-GB"/>
        </w:rPr>
      </w:pPr>
      <w:r w:rsidRPr="005D5DD2">
        <w:rPr>
          <w:i/>
          <w:iCs/>
          <w:lang w:val="en-GB"/>
        </w:rPr>
        <w:t>a)</w:t>
      </w:r>
      <w:r w:rsidRPr="00ED6272">
        <w:rPr>
          <w:lang w:val="en-GB"/>
        </w:rPr>
        <w:tab/>
      </w:r>
      <w:r w:rsidRPr="008C21D1">
        <w:rPr>
          <w:lang w:val="en-GB"/>
        </w:rPr>
        <w:t xml:space="preserve">that the frequency band </w:t>
      </w:r>
      <w:r w:rsidR="00807DD7" w:rsidRPr="008C21D1">
        <w:rPr>
          <w:lang w:val="en-GB"/>
        </w:rPr>
        <w:t>24.45-24.65</w:t>
      </w:r>
      <w:r w:rsidRPr="008C21D1">
        <w:rPr>
          <w:lang w:val="en-GB"/>
        </w:rPr>
        <w:t xml:space="preserve"> GHz is allocated on a primary basis to </w:t>
      </w:r>
      <w:r w:rsidR="00B119B9">
        <w:rPr>
          <w:lang w:val="en-GB"/>
        </w:rPr>
        <w:t xml:space="preserve">the radionavigation </w:t>
      </w:r>
      <w:r w:rsidR="008C21D1" w:rsidRPr="008C21D1">
        <w:rPr>
          <w:lang w:val="en-GB"/>
        </w:rPr>
        <w:t xml:space="preserve">(including </w:t>
      </w:r>
      <w:r w:rsidRPr="008C21D1">
        <w:rPr>
          <w:lang w:val="en-GB"/>
        </w:rPr>
        <w:t>aeronautical radionavigation</w:t>
      </w:r>
      <w:r w:rsidR="008C21D1" w:rsidRPr="008C21D1">
        <w:rPr>
          <w:lang w:val="en-GB"/>
        </w:rPr>
        <w:t>)</w:t>
      </w:r>
      <w:r w:rsidR="00401C57">
        <w:rPr>
          <w:lang w:val="en-GB"/>
        </w:rPr>
        <w:t>, fixed, mobile,</w:t>
      </w:r>
      <w:r w:rsidRPr="008C21D1">
        <w:rPr>
          <w:lang w:val="en-GB"/>
        </w:rPr>
        <w:t xml:space="preserve"> </w:t>
      </w:r>
      <w:r w:rsidR="00CE3396" w:rsidRPr="008C21D1">
        <w:rPr>
          <w:lang w:val="en-GB"/>
        </w:rPr>
        <w:t xml:space="preserve">and </w:t>
      </w:r>
      <w:r w:rsidR="008C21D1" w:rsidRPr="008C21D1">
        <w:rPr>
          <w:lang w:val="en-GB"/>
        </w:rPr>
        <w:t>inter-satellite service</w:t>
      </w:r>
      <w:r w:rsidR="00401C57">
        <w:rPr>
          <w:lang w:val="en-GB"/>
        </w:rPr>
        <w:t>s</w:t>
      </w:r>
      <w:r w:rsidR="008C21D1" w:rsidRPr="008C21D1">
        <w:rPr>
          <w:lang w:val="en-GB"/>
        </w:rPr>
        <w:t xml:space="preserve"> in ITU</w:t>
      </w:r>
      <w:r w:rsidR="00B119B9">
        <w:rPr>
          <w:lang w:val="en-GB"/>
        </w:rPr>
        <w:noBreakHyphen/>
      </w:r>
      <w:r w:rsidR="008C21D1" w:rsidRPr="008C21D1">
        <w:rPr>
          <w:lang w:val="en-GB"/>
        </w:rPr>
        <w:t xml:space="preserve">R </w:t>
      </w:r>
      <w:r w:rsidR="00B119B9">
        <w:rPr>
          <w:lang w:val="en-GB"/>
        </w:rPr>
        <w:t>Region 2</w:t>
      </w:r>
      <w:r w:rsidRPr="008C21D1">
        <w:rPr>
          <w:lang w:val="en-GB"/>
        </w:rPr>
        <w:t>;</w:t>
      </w:r>
    </w:p>
    <w:p w14:paraId="13E779C4" w14:textId="77777777" w:rsidR="00A83BD3" w:rsidRPr="00B119B9" w:rsidRDefault="00A83BD3" w:rsidP="008D671B">
      <w:pPr>
        <w:rPr>
          <w:lang w:val="en-GB"/>
        </w:rPr>
      </w:pPr>
      <w:r w:rsidRPr="00B119B9">
        <w:rPr>
          <w:i/>
          <w:iCs/>
          <w:lang w:val="en-GB"/>
        </w:rPr>
        <w:t>b)</w:t>
      </w:r>
      <w:r w:rsidRPr="00B119B9">
        <w:rPr>
          <w:lang w:val="en-GB"/>
        </w:rPr>
        <w:tab/>
      </w:r>
      <w:r w:rsidR="00B119B9" w:rsidRPr="00B119B9">
        <w:rPr>
          <w:lang w:val="en-GB"/>
        </w:rPr>
        <w:t xml:space="preserve">that the frequency band 24.45-24.65 GHz is allocated on a primary basis to </w:t>
      </w:r>
      <w:r w:rsidR="00B119B9">
        <w:rPr>
          <w:lang w:val="en-GB"/>
        </w:rPr>
        <w:t xml:space="preserve">the radionavigation </w:t>
      </w:r>
      <w:r w:rsidR="00B119B9" w:rsidRPr="00B119B9">
        <w:rPr>
          <w:lang w:val="en-GB"/>
        </w:rPr>
        <w:t>(including aeronautical radionavigation), inter-satellite, fixed, and mobile service</w:t>
      </w:r>
      <w:r w:rsidR="00401C57">
        <w:rPr>
          <w:lang w:val="en-GB"/>
        </w:rPr>
        <w:t>s</w:t>
      </w:r>
      <w:r w:rsidR="00B119B9" w:rsidRPr="00B119B9">
        <w:rPr>
          <w:lang w:val="en-GB"/>
        </w:rPr>
        <w:t xml:space="preserve"> in ITU-R Region 3</w:t>
      </w:r>
      <w:r w:rsidRPr="00B119B9">
        <w:rPr>
          <w:lang w:val="en-GB"/>
        </w:rPr>
        <w:t>;</w:t>
      </w:r>
    </w:p>
    <w:p w14:paraId="32370A3A" w14:textId="77777777" w:rsidR="00A83BD3" w:rsidRPr="00ED6272" w:rsidRDefault="00CE3396" w:rsidP="00345A3E">
      <w:pPr>
        <w:rPr>
          <w:lang w:val="en-GB"/>
        </w:rPr>
      </w:pPr>
      <w:r w:rsidRPr="00B119B9">
        <w:rPr>
          <w:i/>
          <w:lang w:val="en-GB"/>
        </w:rPr>
        <w:t>c)</w:t>
      </w:r>
      <w:r w:rsidRPr="00B119B9">
        <w:rPr>
          <w:lang w:val="en-GB"/>
        </w:rPr>
        <w:tab/>
      </w:r>
      <w:r w:rsidR="00345A3E" w:rsidRPr="00B119B9">
        <w:rPr>
          <w:lang w:val="en-GB"/>
        </w:rPr>
        <w:t xml:space="preserve">that the </w:t>
      </w:r>
      <w:r w:rsidR="00B119B9" w:rsidRPr="00B119B9">
        <w:rPr>
          <w:lang w:val="en-GB"/>
        </w:rPr>
        <w:t xml:space="preserve">inter-satellite service </w:t>
      </w:r>
      <w:r w:rsidR="00345A3E" w:rsidRPr="00B119B9">
        <w:rPr>
          <w:lang w:val="en-GB"/>
        </w:rPr>
        <w:t xml:space="preserve">operating in the frequency band </w:t>
      </w:r>
      <w:r w:rsidR="00B119B9" w:rsidRPr="00B119B9">
        <w:rPr>
          <w:lang w:val="en-GB"/>
        </w:rPr>
        <w:t>24.45-24.65 </w:t>
      </w:r>
      <w:r w:rsidR="00345A3E" w:rsidRPr="00B119B9">
        <w:rPr>
          <w:lang w:val="en-GB"/>
        </w:rPr>
        <w:t xml:space="preserve">GHz </w:t>
      </w:r>
      <w:r w:rsidR="00B119B9" w:rsidRPr="00B119B9">
        <w:rPr>
          <w:lang w:val="en-GB"/>
        </w:rPr>
        <w:t>shall not claim protection from harmful interference from airport surfacedetection equipment stations of the radionavigation service</w:t>
      </w:r>
      <w:r w:rsidR="00A83BD3" w:rsidRPr="00B119B9">
        <w:rPr>
          <w:lang w:val="en-GB"/>
        </w:rPr>
        <w:t>,</w:t>
      </w:r>
    </w:p>
    <w:p w14:paraId="04902B7D" w14:textId="77777777" w:rsidR="00A83BD3" w:rsidRPr="00ED6272" w:rsidRDefault="00A83BD3" w:rsidP="00A83BD3">
      <w:pPr>
        <w:pStyle w:val="Call"/>
        <w:rPr>
          <w:szCs w:val="24"/>
          <w:lang w:val="en-GB"/>
        </w:rPr>
      </w:pPr>
      <w:r w:rsidRPr="00ED6272">
        <w:rPr>
          <w:szCs w:val="24"/>
          <w:lang w:val="en-GB"/>
        </w:rPr>
        <w:t>recommends</w:t>
      </w:r>
    </w:p>
    <w:p w14:paraId="29E11AC6" w14:textId="77777777" w:rsidR="00A83BD3" w:rsidRPr="003F788A" w:rsidRDefault="00A83BD3" w:rsidP="00A83BD3">
      <w:pPr>
        <w:rPr>
          <w:szCs w:val="24"/>
          <w:lang w:val="en-GB"/>
        </w:rPr>
      </w:pPr>
      <w:r w:rsidRPr="003F788A">
        <w:rPr>
          <w:b/>
          <w:bCs/>
          <w:szCs w:val="24"/>
          <w:lang w:val="en-GB"/>
        </w:rPr>
        <w:t>1</w:t>
      </w:r>
      <w:r w:rsidRPr="003F788A">
        <w:rPr>
          <w:szCs w:val="24"/>
          <w:lang w:val="en-GB"/>
        </w:rPr>
        <w:tab/>
        <w:t>that the technical and operational characteristics of the radars operating in the ARNS described in the Annex should be considered representative of those operating in the frequency band </w:t>
      </w:r>
      <w:r w:rsidR="00807DD7" w:rsidRPr="00807DD7">
        <w:rPr>
          <w:szCs w:val="24"/>
          <w:lang w:val="en-GB"/>
        </w:rPr>
        <w:t>24.45-24.65</w:t>
      </w:r>
      <w:r w:rsidRPr="003F788A">
        <w:rPr>
          <w:szCs w:val="24"/>
          <w:lang w:val="en-GB"/>
        </w:rPr>
        <w:t> GHz and used in studies of compatibility with systems in other services;</w:t>
      </w:r>
    </w:p>
    <w:p w14:paraId="3BCCF8E5" w14:textId="77777777" w:rsidR="00A83BD3" w:rsidRPr="00ED6272" w:rsidRDefault="003F788A" w:rsidP="00353110">
      <w:pPr>
        <w:rPr>
          <w:lang w:val="en-GB"/>
        </w:rPr>
      </w:pPr>
      <w:r w:rsidRPr="003F788A">
        <w:rPr>
          <w:b/>
          <w:bCs/>
          <w:lang w:val="en-GB"/>
        </w:rPr>
        <w:t>2</w:t>
      </w:r>
      <w:r w:rsidR="00A83BD3" w:rsidRPr="003F788A">
        <w:rPr>
          <w:lang w:val="en-GB"/>
        </w:rPr>
        <w:tab/>
        <w:t>that the criterion of interfering signal power to radar receiver noise power level (</w:t>
      </w:r>
      <w:r w:rsidR="00A83BD3" w:rsidRPr="003F788A">
        <w:rPr>
          <w:i/>
          <w:iCs/>
          <w:lang w:val="en-GB"/>
        </w:rPr>
        <w:t>I</w:t>
      </w:r>
      <w:r w:rsidR="00A83BD3" w:rsidRPr="003F788A">
        <w:rPr>
          <w:lang w:val="en-GB"/>
        </w:rPr>
        <w:t>/</w:t>
      </w:r>
      <w:r w:rsidR="00A83BD3" w:rsidRPr="003F788A">
        <w:rPr>
          <w:i/>
          <w:iCs/>
          <w:lang w:val="en-GB"/>
        </w:rPr>
        <w:t>N)</w:t>
      </w:r>
      <w:r w:rsidR="00A83BD3" w:rsidRPr="003F788A">
        <w:rPr>
          <w:lang w:val="en-GB"/>
        </w:rPr>
        <w:t xml:space="preserve"> of</w:t>
      </w:r>
      <w:r w:rsidR="00344EA4">
        <w:rPr>
          <w:lang w:val="en-GB"/>
        </w:rPr>
        <w:t xml:space="preserve"> </w:t>
      </w:r>
      <w:r w:rsidR="006B6F50" w:rsidRPr="007D45DC">
        <w:rPr>
          <w:lang w:val="en-GB"/>
        </w:rPr>
        <w:t>[</w:t>
      </w:r>
      <w:r w:rsidR="006B6F50" w:rsidRPr="007D45DC">
        <w:rPr>
          <w:highlight w:val="yellow"/>
          <w:lang w:val="en-GB"/>
        </w:rPr>
        <w:noBreakHyphen/>
        <w:t>6 dB/</w:t>
      </w:r>
      <w:r w:rsidR="00344EA4" w:rsidRPr="007D45DC">
        <w:rPr>
          <w:highlight w:val="yellow"/>
          <w:lang w:val="en-GB"/>
        </w:rPr>
        <w:noBreakHyphen/>
      </w:r>
      <w:r w:rsidR="00A83BD3" w:rsidRPr="007D45DC">
        <w:rPr>
          <w:highlight w:val="yellow"/>
          <w:lang w:val="en-GB"/>
        </w:rPr>
        <w:t>10</w:t>
      </w:r>
      <w:r w:rsidR="00353110" w:rsidRPr="007D45DC">
        <w:rPr>
          <w:highlight w:val="yellow"/>
          <w:lang w:val="en-GB"/>
        </w:rPr>
        <w:t> </w:t>
      </w:r>
      <w:r w:rsidR="00A83BD3" w:rsidRPr="007D45DC">
        <w:rPr>
          <w:highlight w:val="yellow"/>
          <w:lang w:val="en-GB"/>
        </w:rPr>
        <w:t>dB</w:t>
      </w:r>
      <w:r w:rsidR="006B6F50" w:rsidRPr="007D45DC">
        <w:rPr>
          <w:lang w:val="en-GB"/>
        </w:rPr>
        <w:t>]</w:t>
      </w:r>
      <w:r w:rsidR="00A83BD3" w:rsidRPr="007D45DC">
        <w:rPr>
          <w:lang w:val="en-GB"/>
        </w:rPr>
        <w:t>,</w:t>
      </w:r>
      <w:r w:rsidR="00A83BD3" w:rsidRPr="003F788A">
        <w:rPr>
          <w:lang w:val="en-GB"/>
        </w:rPr>
        <w:t xml:space="preserve"> should be used as the required protection level for the aeronautical radionavigation radars, and that this represents the aggregate protection level if multiple interferers are present.</w:t>
      </w:r>
    </w:p>
    <w:p w14:paraId="4175304C" w14:textId="77777777" w:rsidR="00A83BD3" w:rsidRPr="00ED6272" w:rsidRDefault="00A83BD3" w:rsidP="008D671B">
      <w:pPr>
        <w:rPr>
          <w:lang w:val="en-GB"/>
        </w:rPr>
      </w:pPr>
    </w:p>
    <w:p w14:paraId="47CABBE9" w14:textId="77777777" w:rsidR="00A83BD3" w:rsidRPr="00ED6272" w:rsidRDefault="00A83BD3" w:rsidP="008D671B">
      <w:pPr>
        <w:rPr>
          <w:lang w:val="en-GB"/>
        </w:rPr>
      </w:pPr>
    </w:p>
    <w:p w14:paraId="4797AD7D" w14:textId="77777777" w:rsidR="00A83BD3" w:rsidRPr="00ED6272" w:rsidRDefault="00A83BD3" w:rsidP="008D671B">
      <w:pPr>
        <w:pStyle w:val="AnnexNoTitle"/>
        <w:rPr>
          <w:lang w:val="en-GB"/>
        </w:rPr>
      </w:pPr>
      <w:r w:rsidRPr="00ED6272">
        <w:rPr>
          <w:lang w:val="en-GB"/>
        </w:rPr>
        <w:t>Annex</w:t>
      </w:r>
      <w:r w:rsidR="008D671B" w:rsidRPr="00ED6272">
        <w:rPr>
          <w:lang w:val="en-GB"/>
        </w:rPr>
        <w:br/>
      </w:r>
      <w:r w:rsidR="008D671B" w:rsidRPr="00ED6272">
        <w:rPr>
          <w:lang w:val="en-GB"/>
        </w:rPr>
        <w:br/>
      </w:r>
      <w:r w:rsidRPr="00ED6272">
        <w:rPr>
          <w:lang w:val="en-GB"/>
        </w:rPr>
        <w:t>Technical and operational characteristics of radars operating in the</w:t>
      </w:r>
      <w:r w:rsidRPr="00ED6272">
        <w:rPr>
          <w:lang w:val="en-GB"/>
        </w:rPr>
        <w:br/>
        <w:t>aeronautical radionavigation service in the</w:t>
      </w:r>
      <w:r w:rsidRPr="00ED6272">
        <w:rPr>
          <w:lang w:val="en-GB"/>
        </w:rPr>
        <w:br/>
        <w:t xml:space="preserve">frequency band </w:t>
      </w:r>
      <w:r w:rsidR="008C21D1" w:rsidRPr="008C21D1">
        <w:rPr>
          <w:lang w:val="en-GB"/>
        </w:rPr>
        <w:t>24.45-24.65</w:t>
      </w:r>
      <w:r w:rsidRPr="00ED6272">
        <w:rPr>
          <w:lang w:val="en-GB"/>
        </w:rPr>
        <w:t> GHz</w:t>
      </w:r>
    </w:p>
    <w:p w14:paraId="20E77811" w14:textId="77777777" w:rsidR="00A83BD3" w:rsidRPr="00ED6272" w:rsidRDefault="00A83BD3" w:rsidP="00A83BD3">
      <w:pPr>
        <w:pStyle w:val="Heading1"/>
        <w:rPr>
          <w:lang w:val="en-GB"/>
        </w:rPr>
      </w:pPr>
      <w:r w:rsidRPr="00ED6272">
        <w:rPr>
          <w:lang w:val="en-GB"/>
        </w:rPr>
        <w:t>1</w:t>
      </w:r>
      <w:r w:rsidRPr="00ED6272">
        <w:rPr>
          <w:lang w:val="en-GB"/>
        </w:rPr>
        <w:tab/>
        <w:t>Introduction</w:t>
      </w:r>
    </w:p>
    <w:p w14:paraId="6AF5EDFA" w14:textId="77777777" w:rsidR="00A83BD3" w:rsidRPr="00ED6272" w:rsidRDefault="00A83BD3" w:rsidP="008D671B">
      <w:pPr>
        <w:rPr>
          <w:lang w:val="en-GB"/>
        </w:rPr>
      </w:pPr>
      <w:r w:rsidRPr="00ED6272">
        <w:rPr>
          <w:lang w:val="en-GB"/>
        </w:rPr>
        <w:t xml:space="preserve">ARNS system operates worldwide on a primary basis in the frequency band </w:t>
      </w:r>
      <w:r w:rsidR="008C21D1" w:rsidRPr="008C21D1">
        <w:rPr>
          <w:lang w:val="en-GB"/>
        </w:rPr>
        <w:t>24.45-24.65</w:t>
      </w:r>
      <w:r w:rsidRPr="00ED6272">
        <w:rPr>
          <w:lang w:val="en-GB"/>
        </w:rPr>
        <w:t> GHz. This Annex presents the technical and operational characteristics of representative ARNS radars operating in this frequency band.</w:t>
      </w:r>
    </w:p>
    <w:p w14:paraId="77B78CCC" w14:textId="77777777" w:rsidR="00A83BD3" w:rsidRPr="00ED6272" w:rsidRDefault="00A83BD3" w:rsidP="008D671B">
      <w:pPr>
        <w:rPr>
          <w:lang w:val="en-GB"/>
        </w:rPr>
      </w:pPr>
      <w:r w:rsidRPr="00ED6272">
        <w:rPr>
          <w:lang w:val="en-GB"/>
        </w:rPr>
        <w:t>A</w:t>
      </w:r>
      <w:r w:rsidR="00B5039F">
        <w:rPr>
          <w:lang w:val="en-GB"/>
        </w:rPr>
        <w:t>RNS</w:t>
      </w:r>
      <w:r w:rsidRPr="00ED6272">
        <w:rPr>
          <w:lang w:val="en-GB"/>
        </w:rPr>
        <w:t xml:space="preserve"> systems are installed in </w:t>
      </w:r>
      <w:r w:rsidR="00B5039F">
        <w:rPr>
          <w:lang w:val="en-GB"/>
        </w:rPr>
        <w:t xml:space="preserve">unmanned </w:t>
      </w:r>
      <w:r w:rsidRPr="00ED6272">
        <w:rPr>
          <w:lang w:val="en-GB"/>
        </w:rPr>
        <w:t xml:space="preserve">aircraft </w:t>
      </w:r>
      <w:r w:rsidR="00B5039F">
        <w:rPr>
          <w:lang w:val="en-GB"/>
        </w:rPr>
        <w:t>(UA) or on the ground to detect non-ccoperative aircraft as a component of an UA Detect and Avoid (DAA) system</w:t>
      </w:r>
      <w:r w:rsidRPr="00ED6272">
        <w:rPr>
          <w:lang w:val="en-GB"/>
        </w:rPr>
        <w:t xml:space="preserve">. </w:t>
      </w:r>
      <w:r w:rsidR="00B5039F">
        <w:rPr>
          <w:lang w:val="en-GB"/>
        </w:rPr>
        <w:t xml:space="preserve"> </w:t>
      </w:r>
      <w:r w:rsidRPr="00ED6272">
        <w:rPr>
          <w:lang w:val="en-GB"/>
        </w:rPr>
        <w:t xml:space="preserve">The </w:t>
      </w:r>
      <w:r w:rsidR="00B5039F">
        <w:rPr>
          <w:lang w:val="en-GB"/>
        </w:rPr>
        <w:t xml:space="preserve">RTCA (formally known as </w:t>
      </w:r>
      <w:r w:rsidRPr="00ED6272">
        <w:rPr>
          <w:lang w:val="en-GB"/>
        </w:rPr>
        <w:t>Radio Technical Commission for Aeronautics</w:t>
      </w:r>
      <w:r w:rsidR="00B5039F">
        <w:rPr>
          <w:lang w:val="en-GB"/>
        </w:rPr>
        <w:t>)</w:t>
      </w:r>
      <w:r w:rsidRPr="00ED6272">
        <w:rPr>
          <w:lang w:val="en-GB"/>
        </w:rPr>
        <w:t xml:space="preserve"> has developed a minimum operati</w:t>
      </w:r>
      <w:r w:rsidR="00B5039F">
        <w:rPr>
          <w:lang w:val="en-GB"/>
        </w:rPr>
        <w:t xml:space="preserve">onal performance standard for the airborne </w:t>
      </w:r>
      <w:r w:rsidRPr="00ED6272">
        <w:rPr>
          <w:lang w:val="en-GB"/>
        </w:rPr>
        <w:t>equipment “</w:t>
      </w:r>
      <w:r w:rsidRPr="00ED6272">
        <w:rPr>
          <w:i/>
          <w:lang w:val="en-GB"/>
        </w:rPr>
        <w:t>DO-</w:t>
      </w:r>
      <w:r w:rsidR="00B5039F">
        <w:rPr>
          <w:i/>
          <w:lang w:val="en-GB"/>
        </w:rPr>
        <w:t>366</w:t>
      </w:r>
      <w:r w:rsidRPr="00ED6272">
        <w:rPr>
          <w:i/>
          <w:lang w:val="en-GB"/>
        </w:rPr>
        <w:t xml:space="preserve"> – </w:t>
      </w:r>
      <w:r w:rsidR="00B5039F">
        <w:rPr>
          <w:i/>
          <w:lang w:val="en-GB"/>
        </w:rPr>
        <w:t>Air-to-Air Radar for Traffic Surveillance</w:t>
      </w:r>
      <w:r w:rsidRPr="00ED6272">
        <w:rPr>
          <w:lang w:val="en-GB"/>
        </w:rPr>
        <w:t>”</w:t>
      </w:r>
      <w:r w:rsidR="00B5039F">
        <w:rPr>
          <w:lang w:val="en-GB"/>
        </w:rPr>
        <w:t xml:space="preserve"> and for the ground equipment </w:t>
      </w:r>
      <w:r w:rsidR="00B5039F" w:rsidRPr="00ED6272">
        <w:rPr>
          <w:lang w:val="en-GB"/>
        </w:rPr>
        <w:t>“</w:t>
      </w:r>
      <w:r w:rsidR="00B5039F" w:rsidRPr="00ED6272">
        <w:rPr>
          <w:i/>
          <w:lang w:val="en-GB"/>
        </w:rPr>
        <w:t>DO-</w:t>
      </w:r>
      <w:r w:rsidR="00B5039F">
        <w:rPr>
          <w:i/>
          <w:lang w:val="en-GB"/>
        </w:rPr>
        <w:t>3</w:t>
      </w:r>
      <w:r w:rsidR="00344EA4" w:rsidRPr="00360AE1">
        <w:rPr>
          <w:i/>
          <w:lang w:val="en-GB"/>
        </w:rPr>
        <w:t>81</w:t>
      </w:r>
      <w:r w:rsidR="00B5039F" w:rsidRPr="00ED6272">
        <w:rPr>
          <w:i/>
          <w:lang w:val="en-GB"/>
        </w:rPr>
        <w:t xml:space="preserve"> – </w:t>
      </w:r>
      <w:r w:rsidR="00B5039F">
        <w:rPr>
          <w:i/>
          <w:lang w:val="en-GB"/>
        </w:rPr>
        <w:t>Ground Based Surveillance System (GBSS) for Traffic Surveillance</w:t>
      </w:r>
      <w:r w:rsidR="00B5039F" w:rsidRPr="00ED6272">
        <w:rPr>
          <w:lang w:val="en-GB"/>
        </w:rPr>
        <w:t>”</w:t>
      </w:r>
      <w:r w:rsidRPr="00ED6272">
        <w:rPr>
          <w:lang w:val="en-GB"/>
        </w:rPr>
        <w:t xml:space="preserve">. </w:t>
      </w:r>
      <w:r w:rsidR="00B5039F">
        <w:rPr>
          <w:lang w:val="en-GB"/>
        </w:rPr>
        <w:t xml:space="preserve"> These r</w:t>
      </w:r>
      <w:r w:rsidRPr="00ED6272">
        <w:rPr>
          <w:lang w:val="en-GB"/>
        </w:rPr>
        <w:t xml:space="preserve">adars </w:t>
      </w:r>
      <w:r w:rsidR="00B5039F">
        <w:rPr>
          <w:lang w:val="en-GB"/>
        </w:rPr>
        <w:t xml:space="preserve">are </w:t>
      </w:r>
      <w:r w:rsidR="008D671B" w:rsidRPr="00ED6272">
        <w:rPr>
          <w:lang w:val="en-GB"/>
        </w:rPr>
        <w:t>used for collision avoidance on-</w:t>
      </w:r>
      <w:r w:rsidRPr="00ED6272">
        <w:rPr>
          <w:lang w:val="en-GB"/>
        </w:rPr>
        <w:t xml:space="preserve">board UA </w:t>
      </w:r>
      <w:r w:rsidR="00B5039F">
        <w:rPr>
          <w:lang w:val="en-GB"/>
        </w:rPr>
        <w:t xml:space="preserve">and </w:t>
      </w:r>
      <w:r w:rsidRPr="00ED6272">
        <w:rPr>
          <w:lang w:val="en-GB"/>
        </w:rPr>
        <w:t xml:space="preserve">are </w:t>
      </w:r>
      <w:r w:rsidR="00B5039F">
        <w:rPr>
          <w:lang w:val="en-GB"/>
        </w:rPr>
        <w:t xml:space="preserve">a vital part of the </w:t>
      </w:r>
      <w:r w:rsidRPr="00ED6272">
        <w:rPr>
          <w:lang w:val="en-GB"/>
        </w:rPr>
        <w:t>integration of unmanned aircraft system (UAS) in non-segregated airspace.</w:t>
      </w:r>
    </w:p>
    <w:p w14:paraId="57A16D69" w14:textId="6CD55273" w:rsidR="00A83BD3" w:rsidRPr="007D45DC" w:rsidRDefault="00474A2D" w:rsidP="00A83BD3">
      <w:pPr>
        <w:pStyle w:val="Heading1"/>
        <w:spacing w:before="240"/>
        <w:rPr>
          <w:lang w:val="en-GB"/>
        </w:rPr>
      </w:pPr>
      <w:r>
        <w:rPr>
          <w:lang w:val="en-GB"/>
        </w:rPr>
        <w:t>2</w:t>
      </w:r>
      <w:r w:rsidR="00A83BD3" w:rsidRPr="00ED6272">
        <w:rPr>
          <w:lang w:val="en-GB"/>
        </w:rPr>
        <w:tab/>
        <w:t>Characteristics of aeronautical radiona</w:t>
      </w:r>
      <w:r w:rsidR="00A83BD3" w:rsidRPr="007D45DC">
        <w:rPr>
          <w:lang w:val="en-GB"/>
        </w:rPr>
        <w:t xml:space="preserve">vigation </w:t>
      </w:r>
      <w:r w:rsidR="006B6F50" w:rsidRPr="007D45DC">
        <w:rPr>
          <w:lang w:val="en-GB"/>
        </w:rPr>
        <w:t>D</w:t>
      </w:r>
      <w:r w:rsidRPr="007D45DC">
        <w:rPr>
          <w:lang w:val="en-GB"/>
        </w:rPr>
        <w:t xml:space="preserve">etect </w:t>
      </w:r>
      <w:r w:rsidR="00A83BD3" w:rsidRPr="007D45DC">
        <w:rPr>
          <w:lang w:val="en-GB"/>
        </w:rPr>
        <w:t xml:space="preserve">and </w:t>
      </w:r>
      <w:r w:rsidR="006B6F50" w:rsidRPr="007D45DC">
        <w:rPr>
          <w:lang w:val="en-GB"/>
        </w:rPr>
        <w:t>A</w:t>
      </w:r>
      <w:r w:rsidR="00A83BD3" w:rsidRPr="007D45DC">
        <w:rPr>
          <w:lang w:val="en-GB"/>
        </w:rPr>
        <w:t>void radar</w:t>
      </w:r>
    </w:p>
    <w:p w14:paraId="66EF465C" w14:textId="2260E896" w:rsidR="00A83BD3" w:rsidRPr="00ED6272" w:rsidRDefault="00A83BD3" w:rsidP="00C537E9">
      <w:pPr>
        <w:rPr>
          <w:lang w:val="en-GB"/>
        </w:rPr>
      </w:pPr>
      <w:r w:rsidRPr="007D45DC">
        <w:rPr>
          <w:lang w:val="en-GB"/>
        </w:rPr>
        <w:t xml:space="preserve">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and take the appropriate action. The </w:t>
      </w:r>
      <w:r w:rsidR="00474A2D" w:rsidRPr="007D45DC">
        <w:rPr>
          <w:lang w:val="en-GB"/>
        </w:rPr>
        <w:t>DAA</w:t>
      </w:r>
      <w:r w:rsidRPr="007D45DC">
        <w:rPr>
          <w:lang w:val="en-GB"/>
        </w:rPr>
        <w:t xml:space="preserve"> radar is </w:t>
      </w:r>
      <w:r w:rsidR="00474A2D" w:rsidRPr="007D45DC">
        <w:rPr>
          <w:lang w:val="en-GB"/>
        </w:rPr>
        <w:t xml:space="preserve">part of </w:t>
      </w:r>
      <w:r w:rsidRPr="007D45DC">
        <w:rPr>
          <w:lang w:val="en-GB"/>
        </w:rPr>
        <w:t xml:space="preserve">an unmanned aircraft collision avoidance </w:t>
      </w:r>
      <w:r w:rsidRPr="007D45DC">
        <w:rPr>
          <w:lang w:val="en-GB"/>
        </w:rPr>
        <w:lastRenderedPageBreak/>
        <w:t xml:space="preserve">system whose primary function is to provide the capability to detect, track and report </w:t>
      </w:r>
      <w:r w:rsidR="00474A2D" w:rsidRPr="007D45DC">
        <w:rPr>
          <w:lang w:val="en-GB"/>
        </w:rPr>
        <w:t xml:space="preserve">non-cooperative </w:t>
      </w:r>
      <w:r w:rsidRPr="007D45DC">
        <w:rPr>
          <w:lang w:val="en-GB"/>
        </w:rPr>
        <w:t xml:space="preserve">air traffic information to the </w:t>
      </w:r>
      <w:r w:rsidR="006B6F50" w:rsidRPr="007D45DC">
        <w:rPr>
          <w:lang w:val="en-GB"/>
        </w:rPr>
        <w:t xml:space="preserve">remote pilot </w:t>
      </w:r>
      <w:r w:rsidRPr="007D45DC">
        <w:rPr>
          <w:lang w:val="en-GB"/>
        </w:rPr>
        <w:t>in order to maintain adequate separation from intruders. The system utilizes a “Pilot-in-the-Loop” approach in which the ground-based UA pilot will have final authority regarding UAS manoeuvers</w:t>
      </w:r>
      <w:r w:rsidR="006B6F50" w:rsidRPr="007D45DC">
        <w:t xml:space="preserve"> to avoid other aircraft (manned or unmanned)</w:t>
      </w:r>
      <w:r w:rsidRPr="007D45DC">
        <w:rPr>
          <w:lang w:val="en-GB"/>
        </w:rPr>
        <w:t>. The</w:t>
      </w:r>
      <w:r w:rsidRPr="00ED6272">
        <w:rPr>
          <w:lang w:val="en-GB"/>
        </w:rPr>
        <w:t xml:space="preserve"> technical parameters are provided in Table </w:t>
      </w:r>
      <w:r w:rsidR="009B2C2F">
        <w:rPr>
          <w:lang w:val="en-GB"/>
        </w:rPr>
        <w:t>1</w:t>
      </w:r>
      <w:r w:rsidRPr="00ED6272">
        <w:rPr>
          <w:lang w:val="en-GB"/>
        </w:rPr>
        <w:t>.</w:t>
      </w:r>
    </w:p>
    <w:p w14:paraId="046B22DF" w14:textId="77777777" w:rsidR="00B119B9" w:rsidRDefault="00B119B9">
      <w:pPr>
        <w:tabs>
          <w:tab w:val="clear" w:pos="794"/>
          <w:tab w:val="clear" w:pos="1191"/>
          <w:tab w:val="clear" w:pos="1588"/>
          <w:tab w:val="clear" w:pos="1985"/>
        </w:tabs>
        <w:overflowPunct/>
        <w:autoSpaceDE/>
        <w:autoSpaceDN/>
        <w:adjustRightInd/>
        <w:spacing w:before="0"/>
        <w:jc w:val="left"/>
        <w:textAlignment w:val="auto"/>
        <w:rPr>
          <w:lang w:val="en-GB"/>
        </w:rPr>
      </w:pPr>
      <w:r>
        <w:rPr>
          <w:lang w:val="en-GB"/>
        </w:rPr>
        <w:br w:type="page"/>
      </w:r>
    </w:p>
    <w:p w14:paraId="1D258A9F" w14:textId="77777777" w:rsidR="00A83BD3" w:rsidRPr="00ED6272" w:rsidRDefault="00A83BD3" w:rsidP="0097594E">
      <w:pPr>
        <w:pStyle w:val="TableNo"/>
        <w:rPr>
          <w:lang w:val="en-GB"/>
        </w:rPr>
      </w:pPr>
      <w:r w:rsidRPr="00ED6272">
        <w:rPr>
          <w:lang w:val="en-GB"/>
        </w:rPr>
        <w:lastRenderedPageBreak/>
        <w:t xml:space="preserve">TABLE </w:t>
      </w:r>
      <w:r w:rsidR="009B2C2F">
        <w:rPr>
          <w:lang w:val="en-GB"/>
        </w:rPr>
        <w:t>1</w:t>
      </w:r>
    </w:p>
    <w:p w14:paraId="4443C5C9" w14:textId="1CFEFEFD" w:rsidR="00A83BD3" w:rsidRPr="00ED6272" w:rsidRDefault="001E590A" w:rsidP="0097594E">
      <w:pPr>
        <w:pStyle w:val="Tabletitle"/>
        <w:rPr>
          <w:lang w:val="en-GB"/>
        </w:rPr>
      </w:pPr>
      <w:ins w:id="33" w:author="Rahman, Mohammed (FAA)" w:date="2021-10-12T15:58:00Z">
        <w:r>
          <w:rPr>
            <w:lang w:val="en-GB"/>
          </w:rPr>
          <w:t xml:space="preserve">Representative </w:t>
        </w:r>
      </w:ins>
      <w:r w:rsidR="00A83BD3" w:rsidRPr="00ED6272">
        <w:rPr>
          <w:lang w:val="en-GB"/>
        </w:rPr>
        <w:t xml:space="preserve">Technical </w:t>
      </w:r>
      <w:r w:rsidR="00A83BD3" w:rsidRPr="007D45DC">
        <w:rPr>
          <w:lang w:val="en-GB"/>
        </w:rPr>
        <w:t xml:space="preserve">parameters of </w:t>
      </w:r>
      <w:r w:rsidR="00EB704A" w:rsidRPr="007D45DC">
        <w:rPr>
          <w:lang w:val="en-GB"/>
        </w:rPr>
        <w:t xml:space="preserve">Detect </w:t>
      </w:r>
      <w:r w:rsidR="00A83BD3" w:rsidRPr="007D45DC">
        <w:rPr>
          <w:lang w:val="en-GB"/>
        </w:rPr>
        <w:t xml:space="preserve">and </w:t>
      </w:r>
      <w:r w:rsidR="00EB704A" w:rsidRPr="007D45DC">
        <w:rPr>
          <w:lang w:val="en-GB"/>
        </w:rPr>
        <w:t>A</w:t>
      </w:r>
      <w:r w:rsidR="00A83BD3" w:rsidRPr="007D45DC">
        <w:rPr>
          <w:lang w:val="en-GB"/>
        </w:rPr>
        <w:t>void</w:t>
      </w:r>
      <w:r w:rsidR="00A83BD3" w:rsidRPr="00ED6272">
        <w:rPr>
          <w:lang w:val="en-GB"/>
        </w:rPr>
        <w:t xml:space="preserve"> radar</w:t>
      </w:r>
    </w:p>
    <w:tbl>
      <w:tblPr>
        <w:tblW w:w="9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1243"/>
        <w:gridCol w:w="2577"/>
        <w:gridCol w:w="2557"/>
      </w:tblGrid>
      <w:tr w:rsidR="00A83BD3" w:rsidRPr="00ED6272" w14:paraId="617FB57B" w14:textId="77777777" w:rsidTr="0037109C">
        <w:trPr>
          <w:jc w:val="center"/>
        </w:trPr>
        <w:tc>
          <w:tcPr>
            <w:tcW w:w="2747" w:type="dxa"/>
          </w:tcPr>
          <w:p w14:paraId="7707898E" w14:textId="77777777" w:rsidR="00A83BD3" w:rsidRPr="00B969A7" w:rsidRDefault="00A83BD3" w:rsidP="0097594E">
            <w:pPr>
              <w:pStyle w:val="Tablehead"/>
              <w:spacing w:before="20" w:after="20"/>
              <w:rPr>
                <w:sz w:val="24"/>
                <w:szCs w:val="24"/>
                <w:lang w:val="en-GB"/>
              </w:rPr>
            </w:pPr>
            <w:r w:rsidRPr="00B969A7">
              <w:rPr>
                <w:sz w:val="24"/>
                <w:szCs w:val="24"/>
                <w:lang w:val="en-GB"/>
              </w:rPr>
              <w:t>Parameter</w:t>
            </w:r>
          </w:p>
        </w:tc>
        <w:tc>
          <w:tcPr>
            <w:tcW w:w="1243" w:type="dxa"/>
          </w:tcPr>
          <w:p w14:paraId="77350F1C" w14:textId="77777777" w:rsidR="00A83BD3" w:rsidRPr="00B969A7" w:rsidRDefault="00A83BD3" w:rsidP="0097594E">
            <w:pPr>
              <w:pStyle w:val="Tablehead"/>
              <w:spacing w:before="20" w:after="20"/>
              <w:rPr>
                <w:sz w:val="24"/>
                <w:szCs w:val="24"/>
                <w:lang w:val="en-GB"/>
              </w:rPr>
            </w:pPr>
            <w:r w:rsidRPr="00B969A7">
              <w:rPr>
                <w:sz w:val="24"/>
                <w:szCs w:val="24"/>
                <w:lang w:val="en-GB"/>
              </w:rPr>
              <w:t>Units</w:t>
            </w:r>
          </w:p>
        </w:tc>
        <w:tc>
          <w:tcPr>
            <w:tcW w:w="2577" w:type="dxa"/>
            <w:vAlign w:val="center"/>
          </w:tcPr>
          <w:p w14:paraId="49918F32" w14:textId="77777777" w:rsidR="00A83BD3" w:rsidRPr="00B969A7" w:rsidRDefault="00A83BD3" w:rsidP="0097594E">
            <w:pPr>
              <w:pStyle w:val="Tablehead"/>
              <w:spacing w:before="20" w:after="20"/>
              <w:rPr>
                <w:sz w:val="24"/>
                <w:szCs w:val="24"/>
                <w:lang w:val="en-GB"/>
              </w:rPr>
            </w:pPr>
            <w:r w:rsidRPr="00B969A7">
              <w:rPr>
                <w:sz w:val="24"/>
                <w:szCs w:val="24"/>
                <w:lang w:val="en-GB"/>
              </w:rPr>
              <w:t>Radar 1</w:t>
            </w:r>
          </w:p>
        </w:tc>
        <w:tc>
          <w:tcPr>
            <w:tcW w:w="2557" w:type="dxa"/>
          </w:tcPr>
          <w:p w14:paraId="702F4BE6" w14:textId="77777777" w:rsidR="00A83BD3" w:rsidRPr="00B969A7" w:rsidRDefault="00A83BD3" w:rsidP="0097594E">
            <w:pPr>
              <w:pStyle w:val="Tablehead"/>
              <w:spacing w:before="20" w:after="20"/>
              <w:rPr>
                <w:sz w:val="24"/>
                <w:szCs w:val="24"/>
                <w:lang w:val="en-GB"/>
              </w:rPr>
            </w:pPr>
            <w:r w:rsidRPr="00B969A7">
              <w:rPr>
                <w:sz w:val="24"/>
                <w:szCs w:val="24"/>
                <w:lang w:val="en-GB"/>
              </w:rPr>
              <w:t>Radar 2</w:t>
            </w:r>
          </w:p>
        </w:tc>
      </w:tr>
      <w:tr w:rsidR="00A83BD3" w:rsidRPr="00ED6272" w14:paraId="7FB18F95" w14:textId="77777777" w:rsidTr="0037109C">
        <w:trPr>
          <w:jc w:val="center"/>
        </w:trPr>
        <w:tc>
          <w:tcPr>
            <w:tcW w:w="2747" w:type="dxa"/>
            <w:vAlign w:val="center"/>
          </w:tcPr>
          <w:p w14:paraId="7B62247E" w14:textId="77777777" w:rsidR="00A83BD3" w:rsidRPr="00B969A7" w:rsidRDefault="00A83BD3" w:rsidP="0097594E">
            <w:pPr>
              <w:pStyle w:val="Tabletext"/>
              <w:jc w:val="left"/>
              <w:rPr>
                <w:sz w:val="24"/>
                <w:szCs w:val="24"/>
                <w:lang w:val="en-GB"/>
              </w:rPr>
            </w:pPr>
            <w:r w:rsidRPr="00B969A7">
              <w:rPr>
                <w:sz w:val="24"/>
                <w:szCs w:val="24"/>
                <w:lang w:val="en-GB"/>
              </w:rPr>
              <w:t>Platform</w:t>
            </w:r>
          </w:p>
        </w:tc>
        <w:tc>
          <w:tcPr>
            <w:tcW w:w="1243" w:type="dxa"/>
          </w:tcPr>
          <w:p w14:paraId="7F1EFCCA" w14:textId="77777777" w:rsidR="00A83BD3" w:rsidRPr="00B969A7" w:rsidRDefault="00A83BD3" w:rsidP="0097594E">
            <w:pPr>
              <w:pStyle w:val="Tabletext"/>
              <w:jc w:val="center"/>
              <w:rPr>
                <w:sz w:val="24"/>
                <w:szCs w:val="24"/>
                <w:lang w:val="en-GB"/>
              </w:rPr>
            </w:pPr>
          </w:p>
        </w:tc>
        <w:tc>
          <w:tcPr>
            <w:tcW w:w="2577" w:type="dxa"/>
            <w:vAlign w:val="center"/>
          </w:tcPr>
          <w:p w14:paraId="62D4DDDF" w14:textId="4A4DD667" w:rsidR="00A83BD3" w:rsidRPr="00B969A7" w:rsidRDefault="00A83BD3" w:rsidP="0097594E">
            <w:pPr>
              <w:pStyle w:val="Tabletext"/>
              <w:jc w:val="center"/>
              <w:rPr>
                <w:sz w:val="24"/>
                <w:szCs w:val="24"/>
                <w:lang w:val="en-GB"/>
              </w:rPr>
            </w:pPr>
            <w:del w:id="34" w:author="Rahman, Mohammed (FAA)" w:date="2021-10-12T16:08:00Z">
              <w:r w:rsidRPr="00B969A7" w:rsidDel="001E590A">
                <w:rPr>
                  <w:sz w:val="24"/>
                  <w:szCs w:val="24"/>
                  <w:lang w:val="en-GB"/>
                </w:rPr>
                <w:delText>Aircraft</w:delText>
              </w:r>
            </w:del>
            <w:ins w:id="35" w:author="Rahman, Mohammed (FAA)" w:date="2021-10-12T16:08:00Z">
              <w:r w:rsidR="001E590A">
                <w:t xml:space="preserve"> </w:t>
              </w:r>
              <w:r w:rsidR="001E590A" w:rsidRPr="001E590A">
                <w:rPr>
                  <w:sz w:val="24"/>
                  <w:szCs w:val="24"/>
                  <w:lang w:val="en-GB"/>
                </w:rPr>
                <w:t>Airborne / Ground</w:t>
              </w:r>
            </w:ins>
          </w:p>
        </w:tc>
        <w:tc>
          <w:tcPr>
            <w:tcW w:w="2557" w:type="dxa"/>
            <w:vAlign w:val="center"/>
          </w:tcPr>
          <w:p w14:paraId="1B50A408" w14:textId="069A7681" w:rsidR="00A83BD3" w:rsidRPr="00B969A7" w:rsidRDefault="00474A2D" w:rsidP="00474A2D">
            <w:pPr>
              <w:pStyle w:val="Tabletext"/>
              <w:jc w:val="center"/>
              <w:rPr>
                <w:sz w:val="24"/>
                <w:szCs w:val="24"/>
                <w:lang w:val="en-GB"/>
              </w:rPr>
            </w:pPr>
            <w:del w:id="36" w:author="Rahman, Mohammed (FAA)" w:date="2021-10-12T16:08:00Z">
              <w:r w:rsidRPr="00B969A7" w:rsidDel="001E590A">
                <w:rPr>
                  <w:sz w:val="24"/>
                  <w:szCs w:val="24"/>
                  <w:lang w:val="en-GB"/>
                </w:rPr>
                <w:delText>Ground</w:delText>
              </w:r>
            </w:del>
            <w:ins w:id="37" w:author="Rahman, Mohammed (FAA)" w:date="2021-10-12T16:08:00Z">
              <w:r w:rsidR="001E590A">
                <w:t xml:space="preserve"> </w:t>
              </w:r>
              <w:r w:rsidR="001E590A" w:rsidRPr="001E590A">
                <w:rPr>
                  <w:sz w:val="24"/>
                  <w:szCs w:val="24"/>
                  <w:lang w:val="en-GB"/>
                </w:rPr>
                <w:t>Airborne / Ground</w:t>
              </w:r>
            </w:ins>
          </w:p>
        </w:tc>
      </w:tr>
      <w:tr w:rsidR="00A83BD3" w:rsidRPr="00ED6272" w14:paraId="077E8076" w14:textId="77777777" w:rsidTr="0037109C">
        <w:trPr>
          <w:jc w:val="center"/>
        </w:trPr>
        <w:tc>
          <w:tcPr>
            <w:tcW w:w="2747" w:type="dxa"/>
            <w:vAlign w:val="center"/>
          </w:tcPr>
          <w:p w14:paraId="59DE4EAC" w14:textId="77777777" w:rsidR="00A83BD3" w:rsidRPr="00B969A7" w:rsidRDefault="00A83BD3" w:rsidP="0097594E">
            <w:pPr>
              <w:pStyle w:val="Tabletext"/>
              <w:jc w:val="left"/>
              <w:rPr>
                <w:sz w:val="24"/>
                <w:szCs w:val="24"/>
                <w:lang w:val="en-GB"/>
              </w:rPr>
            </w:pPr>
            <w:r w:rsidRPr="00B969A7">
              <w:rPr>
                <w:sz w:val="24"/>
                <w:szCs w:val="24"/>
                <w:lang w:val="en-GB"/>
              </w:rPr>
              <w:t xml:space="preserve">Platform height </w:t>
            </w:r>
          </w:p>
        </w:tc>
        <w:tc>
          <w:tcPr>
            <w:tcW w:w="1243" w:type="dxa"/>
          </w:tcPr>
          <w:p w14:paraId="407D0CF4" w14:textId="77777777" w:rsidR="00A83BD3" w:rsidRPr="00B969A7" w:rsidRDefault="00A83BD3" w:rsidP="0097594E">
            <w:pPr>
              <w:pStyle w:val="Tabletext"/>
              <w:jc w:val="center"/>
              <w:rPr>
                <w:sz w:val="24"/>
                <w:szCs w:val="24"/>
                <w:lang w:val="en-GB"/>
              </w:rPr>
            </w:pPr>
            <w:r w:rsidRPr="00B969A7">
              <w:rPr>
                <w:sz w:val="24"/>
                <w:szCs w:val="24"/>
                <w:lang w:val="en-GB"/>
              </w:rPr>
              <w:t>km</w:t>
            </w:r>
          </w:p>
        </w:tc>
        <w:tc>
          <w:tcPr>
            <w:tcW w:w="2577" w:type="dxa"/>
            <w:vAlign w:val="center"/>
          </w:tcPr>
          <w:p w14:paraId="5B293F31" w14:textId="77777777" w:rsidR="00A83BD3" w:rsidRDefault="00A83BD3" w:rsidP="0097594E">
            <w:pPr>
              <w:pStyle w:val="Tabletext"/>
              <w:jc w:val="center"/>
              <w:rPr>
                <w:ins w:id="38" w:author="Rahman, Mohammed (FAA)" w:date="2021-10-13T13:25:00Z"/>
                <w:sz w:val="24"/>
                <w:szCs w:val="24"/>
                <w:lang w:val="en-GB"/>
              </w:rPr>
            </w:pPr>
            <w:r w:rsidRPr="00B969A7">
              <w:rPr>
                <w:sz w:val="24"/>
                <w:szCs w:val="24"/>
                <w:lang w:val="en-GB"/>
              </w:rPr>
              <w:t>Up to 20</w:t>
            </w:r>
            <w:ins w:id="39" w:author="Rahman, Mohammed (FAA)" w:date="2021-10-13T13:25:00Z">
              <w:r w:rsidR="00935B4D">
                <w:rPr>
                  <w:sz w:val="24"/>
                  <w:szCs w:val="24"/>
                  <w:lang w:val="en-GB"/>
                </w:rPr>
                <w:t xml:space="preserve"> (Air)</w:t>
              </w:r>
            </w:ins>
          </w:p>
          <w:p w14:paraId="1866B8C5" w14:textId="17907CB4" w:rsidR="00935B4D" w:rsidRPr="00B969A7" w:rsidRDefault="00935B4D" w:rsidP="0097594E">
            <w:pPr>
              <w:pStyle w:val="Tabletext"/>
              <w:jc w:val="center"/>
              <w:rPr>
                <w:sz w:val="24"/>
                <w:szCs w:val="24"/>
                <w:lang w:val="en-GB"/>
              </w:rPr>
            </w:pPr>
            <w:ins w:id="40" w:author="Rahman, Mohammed (FAA)" w:date="2021-10-13T13:25:00Z">
              <w:r>
                <w:rPr>
                  <w:sz w:val="24"/>
                  <w:szCs w:val="24"/>
                  <w:lang w:val="en-GB"/>
                </w:rPr>
                <w:t>0 (Ground)</w:t>
              </w:r>
            </w:ins>
          </w:p>
        </w:tc>
        <w:tc>
          <w:tcPr>
            <w:tcW w:w="2557" w:type="dxa"/>
            <w:vAlign w:val="center"/>
          </w:tcPr>
          <w:p w14:paraId="0FAF353B" w14:textId="4766555F" w:rsidR="00A83BD3" w:rsidRDefault="00474A2D" w:rsidP="0097594E">
            <w:pPr>
              <w:pStyle w:val="Tabletext"/>
              <w:jc w:val="center"/>
              <w:rPr>
                <w:sz w:val="24"/>
                <w:szCs w:val="24"/>
                <w:lang w:val="en-GB"/>
              </w:rPr>
            </w:pPr>
            <w:del w:id="41" w:author="Rahman, Mohammed (FAA)" w:date="2021-10-12T16:09:00Z">
              <w:r w:rsidRPr="00B969A7" w:rsidDel="009708B0">
                <w:rPr>
                  <w:sz w:val="24"/>
                  <w:szCs w:val="24"/>
                  <w:lang w:val="en-GB"/>
                </w:rPr>
                <w:delText>0</w:delText>
              </w:r>
            </w:del>
          </w:p>
          <w:p w14:paraId="7F860964" w14:textId="77777777" w:rsidR="00935B4D" w:rsidRDefault="007F1544" w:rsidP="009708B0">
            <w:pPr>
              <w:pStyle w:val="Tabletext"/>
              <w:jc w:val="center"/>
              <w:rPr>
                <w:ins w:id="42" w:author="Rahman, Mohammed (FAA)" w:date="2021-10-13T13:25:00Z"/>
                <w:sz w:val="24"/>
                <w:szCs w:val="24"/>
                <w:lang w:val="en-GB"/>
              </w:rPr>
            </w:pPr>
            <w:del w:id="43" w:author="Rahman, Mohammed (FAA)" w:date="2021-10-12T16:09:00Z">
              <w:r w:rsidDel="009708B0">
                <w:rPr>
                  <w:sz w:val="24"/>
                  <w:szCs w:val="24"/>
                  <w:lang w:val="en-GB"/>
                </w:rPr>
                <w:delText>(</w:delText>
              </w:r>
            </w:del>
            <w:r w:rsidRPr="007F1544">
              <w:rPr>
                <w:sz w:val="24"/>
                <w:szCs w:val="24"/>
                <w:lang w:val="en-GB"/>
              </w:rPr>
              <w:t>Up to 20</w:t>
            </w:r>
            <w:del w:id="44" w:author="Rahman, Mohammed (FAA)" w:date="2021-10-12T16:09:00Z">
              <w:r w:rsidDel="009708B0">
                <w:rPr>
                  <w:sz w:val="24"/>
                  <w:szCs w:val="24"/>
                  <w:lang w:val="en-GB"/>
                </w:rPr>
                <w:delText xml:space="preserve"> </w:delText>
              </w:r>
            </w:del>
            <w:ins w:id="45" w:author="Rahman, Mohammed (FAA)" w:date="2021-10-13T13:25:00Z">
              <w:r w:rsidR="00935B4D">
                <w:rPr>
                  <w:sz w:val="24"/>
                  <w:szCs w:val="24"/>
                  <w:lang w:val="en-GB"/>
                </w:rPr>
                <w:t>(Air)</w:t>
              </w:r>
            </w:ins>
          </w:p>
          <w:p w14:paraId="37CB2606" w14:textId="61D88AEF" w:rsidR="007F1544" w:rsidRPr="00B969A7" w:rsidRDefault="00935B4D" w:rsidP="009708B0">
            <w:pPr>
              <w:pStyle w:val="Tabletext"/>
              <w:jc w:val="center"/>
              <w:rPr>
                <w:sz w:val="24"/>
                <w:szCs w:val="24"/>
                <w:lang w:val="en-GB"/>
              </w:rPr>
            </w:pPr>
            <w:ins w:id="46" w:author="Rahman, Mohammed (FAA)" w:date="2021-10-13T13:25:00Z">
              <w:r>
                <w:rPr>
                  <w:sz w:val="24"/>
                  <w:szCs w:val="24"/>
                  <w:lang w:val="en-GB"/>
                </w:rPr>
                <w:t>0 (Ground)</w:t>
              </w:r>
            </w:ins>
            <w:del w:id="47" w:author="Rahman, Mohammed (FAA)" w:date="2021-10-12T16:09:00Z">
              <w:r w:rsidR="007F1544" w:rsidRPr="007F1544" w:rsidDel="009708B0">
                <w:rPr>
                  <w:sz w:val="24"/>
                  <w:szCs w:val="24"/>
                  <w:lang w:val="en-GB"/>
                </w:rPr>
                <w:delText>km</w:delText>
              </w:r>
            </w:del>
            <w:del w:id="48" w:author="Rahman, Mohammed (FAA)" w:date="2021-10-12T16:08:00Z">
              <w:r w:rsidR="007F1544" w:rsidRPr="007F1544" w:rsidDel="009708B0">
                <w:rPr>
                  <w:sz w:val="24"/>
                  <w:szCs w:val="24"/>
                  <w:lang w:val="en-GB"/>
                </w:rPr>
                <w:delText xml:space="preserve"> f</w:delText>
              </w:r>
              <w:r w:rsidR="00D6465E" w:rsidDel="009708B0">
                <w:rPr>
                  <w:sz w:val="24"/>
                  <w:szCs w:val="24"/>
                  <w:lang w:val="en-GB"/>
                </w:rPr>
                <w:delText>rom sea level fixed ground</w:delText>
              </w:r>
              <w:r w:rsidR="007F1544" w:rsidDel="009708B0">
                <w:rPr>
                  <w:sz w:val="24"/>
                  <w:szCs w:val="24"/>
                  <w:lang w:val="en-GB"/>
                </w:rPr>
                <w:delText>)</w:delText>
              </w:r>
            </w:del>
          </w:p>
        </w:tc>
      </w:tr>
      <w:tr w:rsidR="009708B0" w:rsidRPr="00ED6272" w14:paraId="1EEA4AAA" w14:textId="77777777" w:rsidTr="0037109C">
        <w:trPr>
          <w:jc w:val="center"/>
          <w:ins w:id="49" w:author="Rahman, Mohammed (FAA)" w:date="2021-10-12T16:04:00Z"/>
        </w:trPr>
        <w:tc>
          <w:tcPr>
            <w:tcW w:w="2747" w:type="dxa"/>
            <w:vAlign w:val="center"/>
          </w:tcPr>
          <w:p w14:paraId="3F80F68C" w14:textId="5EF98887" w:rsidR="009708B0" w:rsidRPr="00B969A7" w:rsidRDefault="009708B0" w:rsidP="009708B0">
            <w:pPr>
              <w:pStyle w:val="Tabletext"/>
              <w:jc w:val="left"/>
              <w:rPr>
                <w:ins w:id="50" w:author="Rahman, Mohammed (FAA)" w:date="2021-10-12T16:04:00Z"/>
                <w:sz w:val="24"/>
                <w:szCs w:val="24"/>
                <w:lang w:val="en-GB"/>
              </w:rPr>
            </w:pPr>
            <w:ins w:id="51" w:author="Rahman, Mohammed (FAA)" w:date="2021-10-12T16:10:00Z">
              <w:r w:rsidRPr="009708B0">
                <w:rPr>
                  <w:sz w:val="24"/>
                  <w:szCs w:val="24"/>
                  <w:lang w:val="en-GB"/>
                </w:rPr>
                <w:t>Spectral usage</w:t>
              </w:r>
            </w:ins>
          </w:p>
        </w:tc>
        <w:tc>
          <w:tcPr>
            <w:tcW w:w="1243" w:type="dxa"/>
          </w:tcPr>
          <w:p w14:paraId="517F420F" w14:textId="77777777" w:rsidR="009708B0" w:rsidRPr="00B969A7" w:rsidRDefault="009708B0" w:rsidP="009708B0">
            <w:pPr>
              <w:pStyle w:val="Tabletext"/>
              <w:jc w:val="center"/>
              <w:rPr>
                <w:ins w:id="52" w:author="Rahman, Mohammed (FAA)" w:date="2021-10-12T16:04:00Z"/>
                <w:sz w:val="24"/>
                <w:szCs w:val="24"/>
                <w:lang w:val="en-GB"/>
              </w:rPr>
            </w:pPr>
          </w:p>
        </w:tc>
        <w:tc>
          <w:tcPr>
            <w:tcW w:w="2577" w:type="dxa"/>
            <w:vAlign w:val="center"/>
          </w:tcPr>
          <w:p w14:paraId="1A161431" w14:textId="6317AA79" w:rsidR="009708B0" w:rsidRPr="00B969A7" w:rsidRDefault="009708B0" w:rsidP="009708B0">
            <w:pPr>
              <w:pStyle w:val="Tabletext"/>
              <w:jc w:val="center"/>
              <w:rPr>
                <w:ins w:id="53" w:author="Rahman, Mohammed (FAA)" w:date="2021-10-12T16:04:00Z"/>
                <w:sz w:val="24"/>
                <w:szCs w:val="24"/>
                <w:lang w:val="en-GB"/>
              </w:rPr>
            </w:pPr>
            <w:ins w:id="54" w:author="Rahman, Mohammed (FAA)" w:date="2021-10-12T16:09:00Z">
              <w:r w:rsidRPr="00B969A7">
                <w:rPr>
                  <w:sz w:val="24"/>
                  <w:szCs w:val="24"/>
                  <w:lang w:val="en-GB"/>
                </w:rPr>
                <w:t xml:space="preserve">Air-to-air </w:t>
              </w:r>
            </w:ins>
            <w:ins w:id="55" w:author="Rahman, Mohammed (FAA)" w:date="2021-10-13T12:51:00Z">
              <w:r w:rsidR="0027130F">
                <w:rPr>
                  <w:sz w:val="24"/>
                  <w:szCs w:val="24"/>
                  <w:lang w:val="en-GB"/>
                </w:rPr>
                <w:t xml:space="preserve">and Ground-to-air </w:t>
              </w:r>
            </w:ins>
            <w:ins w:id="56" w:author="Rahman, Mohammed (FAA)" w:date="2021-10-12T16:09:00Z">
              <w:r>
                <w:t>aeronautical radionavigation DAA</w:t>
              </w:r>
              <w:r w:rsidRPr="00833DA9">
                <w:t xml:space="preserve"> </w:t>
              </w:r>
              <w:r w:rsidRPr="00B969A7">
                <w:rPr>
                  <w:sz w:val="24"/>
                  <w:szCs w:val="24"/>
                  <w:lang w:val="en-GB"/>
                </w:rPr>
                <w:t>radar</w:t>
              </w:r>
            </w:ins>
          </w:p>
        </w:tc>
        <w:tc>
          <w:tcPr>
            <w:tcW w:w="2557" w:type="dxa"/>
            <w:vAlign w:val="center"/>
          </w:tcPr>
          <w:p w14:paraId="5C114E00" w14:textId="517A4779" w:rsidR="009708B0" w:rsidRPr="00B969A7" w:rsidRDefault="009708B0" w:rsidP="009708B0">
            <w:pPr>
              <w:pStyle w:val="Tabletext"/>
              <w:jc w:val="center"/>
              <w:rPr>
                <w:ins w:id="57" w:author="Rahman, Mohammed (FAA)" w:date="2021-10-12T16:04:00Z"/>
                <w:sz w:val="24"/>
                <w:szCs w:val="24"/>
                <w:lang w:val="en-GB"/>
              </w:rPr>
            </w:pPr>
            <w:ins w:id="58" w:author="Rahman, Mohammed (FAA)" w:date="2021-10-12T16:09:00Z">
              <w:r w:rsidRPr="00B969A7">
                <w:rPr>
                  <w:sz w:val="24"/>
                  <w:szCs w:val="24"/>
                  <w:lang w:val="en-GB"/>
                </w:rPr>
                <w:t>Ground</w:t>
              </w:r>
              <w:r>
                <w:rPr>
                  <w:sz w:val="24"/>
                  <w:szCs w:val="24"/>
                  <w:lang w:val="en-GB"/>
                </w:rPr>
                <w:t>-to-air</w:t>
              </w:r>
              <w:r w:rsidRPr="00B969A7">
                <w:rPr>
                  <w:sz w:val="24"/>
                  <w:szCs w:val="24"/>
                  <w:lang w:val="en-GB"/>
                </w:rPr>
                <w:t xml:space="preserve"> </w:t>
              </w:r>
            </w:ins>
            <w:ins w:id="59" w:author="Rahman, Mohammed (FAA)" w:date="2021-10-13T12:51:00Z">
              <w:r w:rsidR="0027130F">
                <w:rPr>
                  <w:sz w:val="24"/>
                  <w:szCs w:val="24"/>
                  <w:lang w:val="en-GB"/>
                </w:rPr>
                <w:t xml:space="preserve">and Ground-to-air </w:t>
              </w:r>
            </w:ins>
            <w:ins w:id="60" w:author="Rahman, Mohammed (FAA)" w:date="2021-10-12T16:09:00Z">
              <w:r>
                <w:t>aeronautical radionavigation DAA</w:t>
              </w:r>
              <w:r w:rsidRPr="00833DA9">
                <w:t xml:space="preserve"> </w:t>
              </w:r>
              <w:r w:rsidRPr="00B969A7">
                <w:rPr>
                  <w:sz w:val="24"/>
                  <w:szCs w:val="24"/>
                  <w:lang w:val="en-GB"/>
                </w:rPr>
                <w:t>radar</w:t>
              </w:r>
            </w:ins>
          </w:p>
        </w:tc>
      </w:tr>
      <w:tr w:rsidR="009708B0" w:rsidRPr="00ED6272" w14:paraId="59E9CD91" w14:textId="77777777" w:rsidTr="0037109C">
        <w:trPr>
          <w:jc w:val="center"/>
        </w:trPr>
        <w:tc>
          <w:tcPr>
            <w:tcW w:w="2747" w:type="dxa"/>
            <w:vAlign w:val="center"/>
          </w:tcPr>
          <w:p w14:paraId="1B12DEE6" w14:textId="77777777" w:rsidR="009708B0" w:rsidRPr="00B969A7" w:rsidRDefault="009708B0" w:rsidP="009708B0">
            <w:pPr>
              <w:pStyle w:val="Tabletext"/>
              <w:jc w:val="left"/>
              <w:rPr>
                <w:sz w:val="24"/>
                <w:szCs w:val="24"/>
                <w:lang w:val="en-GB"/>
              </w:rPr>
            </w:pPr>
            <w:r w:rsidRPr="00B969A7">
              <w:rPr>
                <w:sz w:val="24"/>
                <w:szCs w:val="24"/>
                <w:lang w:val="en-GB"/>
              </w:rPr>
              <w:t>Radar type</w:t>
            </w:r>
          </w:p>
        </w:tc>
        <w:tc>
          <w:tcPr>
            <w:tcW w:w="1243" w:type="dxa"/>
          </w:tcPr>
          <w:p w14:paraId="3DFDE197" w14:textId="77777777" w:rsidR="009708B0" w:rsidRPr="00B969A7" w:rsidRDefault="009708B0" w:rsidP="009708B0">
            <w:pPr>
              <w:pStyle w:val="Tabletext"/>
              <w:jc w:val="center"/>
              <w:rPr>
                <w:sz w:val="24"/>
                <w:szCs w:val="24"/>
                <w:lang w:val="en-GB"/>
              </w:rPr>
            </w:pPr>
          </w:p>
        </w:tc>
        <w:tc>
          <w:tcPr>
            <w:tcW w:w="2577" w:type="dxa"/>
            <w:vAlign w:val="center"/>
          </w:tcPr>
          <w:p w14:paraId="4FC434FF" w14:textId="2D6C7E30" w:rsidR="009708B0" w:rsidRPr="00B969A7" w:rsidRDefault="009708B0" w:rsidP="009708B0">
            <w:pPr>
              <w:pStyle w:val="Tabletext"/>
              <w:jc w:val="center"/>
              <w:rPr>
                <w:sz w:val="24"/>
                <w:szCs w:val="24"/>
                <w:lang w:val="en-GB"/>
              </w:rPr>
            </w:pPr>
            <w:del w:id="61" w:author="Rahman, Mohammed (FAA)" w:date="2021-10-12T16:09:00Z">
              <w:r w:rsidRPr="00B969A7" w:rsidDel="009708B0">
                <w:rPr>
                  <w:sz w:val="24"/>
                  <w:szCs w:val="24"/>
                  <w:lang w:val="en-GB"/>
                </w:rPr>
                <w:delText xml:space="preserve">Air-to-air </w:delText>
              </w:r>
              <w:r w:rsidDel="009708B0">
                <w:delText>aeronautical radionavigation DAA</w:delText>
              </w:r>
              <w:r w:rsidRPr="00833DA9" w:rsidDel="009708B0">
                <w:delText xml:space="preserve"> </w:delText>
              </w:r>
              <w:r w:rsidRPr="00B969A7" w:rsidDel="009708B0">
                <w:rPr>
                  <w:sz w:val="24"/>
                  <w:szCs w:val="24"/>
                  <w:lang w:val="en-GB"/>
                </w:rPr>
                <w:delText>radar</w:delText>
              </w:r>
            </w:del>
            <w:ins w:id="62" w:author="Rahman, Mohammed (FAA)" w:date="2021-10-12T16:09:00Z">
              <w:r>
                <w:rPr>
                  <w:sz w:val="24"/>
                  <w:szCs w:val="24"/>
                  <w:lang w:val="en-GB"/>
                </w:rPr>
                <w:t xml:space="preserve"> FMCW</w:t>
              </w:r>
            </w:ins>
          </w:p>
        </w:tc>
        <w:tc>
          <w:tcPr>
            <w:tcW w:w="2557" w:type="dxa"/>
            <w:vAlign w:val="center"/>
          </w:tcPr>
          <w:p w14:paraId="3531FDFE" w14:textId="75FCEB12" w:rsidR="009708B0" w:rsidRPr="00B969A7" w:rsidRDefault="009708B0" w:rsidP="009708B0">
            <w:pPr>
              <w:pStyle w:val="Tabletext"/>
              <w:jc w:val="center"/>
              <w:rPr>
                <w:sz w:val="24"/>
                <w:szCs w:val="24"/>
                <w:lang w:val="en-GB"/>
              </w:rPr>
            </w:pPr>
            <w:del w:id="63" w:author="Rahman, Mohammed (FAA)" w:date="2021-10-12T16:09:00Z">
              <w:r w:rsidRPr="00B969A7" w:rsidDel="009708B0">
                <w:rPr>
                  <w:sz w:val="24"/>
                  <w:szCs w:val="24"/>
                  <w:lang w:val="en-GB"/>
                </w:rPr>
                <w:delText>Ground</w:delText>
              </w:r>
              <w:r w:rsidDel="009708B0">
                <w:rPr>
                  <w:sz w:val="24"/>
                  <w:szCs w:val="24"/>
                  <w:lang w:val="en-GB"/>
                </w:rPr>
                <w:delText>-to-air</w:delText>
              </w:r>
              <w:r w:rsidRPr="00B969A7" w:rsidDel="009708B0">
                <w:rPr>
                  <w:sz w:val="24"/>
                  <w:szCs w:val="24"/>
                  <w:lang w:val="en-GB"/>
                </w:rPr>
                <w:delText xml:space="preserve"> </w:delText>
              </w:r>
              <w:r w:rsidDel="009708B0">
                <w:delText>aeronautical radionavigation DAA</w:delText>
              </w:r>
              <w:r w:rsidRPr="00833DA9" w:rsidDel="009708B0">
                <w:delText xml:space="preserve"> </w:delText>
              </w:r>
              <w:r w:rsidRPr="00B969A7" w:rsidDel="009708B0">
                <w:rPr>
                  <w:sz w:val="24"/>
                  <w:szCs w:val="24"/>
                  <w:lang w:val="en-GB"/>
                </w:rPr>
                <w:delText>radar</w:delText>
              </w:r>
            </w:del>
            <w:ins w:id="64" w:author="Rahman, Mohammed (FAA)" w:date="2021-10-12T16:09:00Z">
              <w:r>
                <w:rPr>
                  <w:sz w:val="24"/>
                  <w:szCs w:val="24"/>
                  <w:lang w:val="en-GB"/>
                </w:rPr>
                <w:t xml:space="preserve"> FMCW</w:t>
              </w:r>
            </w:ins>
          </w:p>
        </w:tc>
      </w:tr>
      <w:tr w:rsidR="009708B0" w:rsidRPr="00ED6272" w14:paraId="74FDB25F" w14:textId="77777777" w:rsidTr="0037109C">
        <w:trPr>
          <w:jc w:val="center"/>
          <w:ins w:id="65" w:author="Rahman, Mohammed (FAA)" w:date="2021-10-12T16:02:00Z"/>
        </w:trPr>
        <w:tc>
          <w:tcPr>
            <w:tcW w:w="2747" w:type="dxa"/>
            <w:vAlign w:val="center"/>
          </w:tcPr>
          <w:p w14:paraId="14376DE4" w14:textId="4EEADDC2" w:rsidR="009708B0" w:rsidRPr="00833DA9" w:rsidRDefault="009708B0" w:rsidP="009708B0">
            <w:pPr>
              <w:pStyle w:val="Tabletext"/>
              <w:jc w:val="left"/>
              <w:rPr>
                <w:ins w:id="66" w:author="Rahman, Mohammed (FAA)" w:date="2021-10-12T16:02:00Z"/>
              </w:rPr>
            </w:pPr>
            <w:ins w:id="67" w:author="Rahman, Mohammed (FAA)" w:date="2021-10-12T16:02:00Z">
              <w:r w:rsidRPr="001E590A">
                <w:t>Range class</w:t>
              </w:r>
            </w:ins>
          </w:p>
        </w:tc>
        <w:tc>
          <w:tcPr>
            <w:tcW w:w="1243" w:type="dxa"/>
          </w:tcPr>
          <w:p w14:paraId="2D7F7E0D" w14:textId="77777777" w:rsidR="009708B0" w:rsidRDefault="009708B0" w:rsidP="009708B0">
            <w:pPr>
              <w:pStyle w:val="Tabletext"/>
              <w:jc w:val="center"/>
              <w:rPr>
                <w:ins w:id="68" w:author="Rahman, Mohammed (FAA)" w:date="2021-10-12T16:02:00Z"/>
                <w:sz w:val="24"/>
                <w:szCs w:val="24"/>
                <w:lang w:val="en-GB"/>
              </w:rPr>
            </w:pPr>
          </w:p>
        </w:tc>
        <w:tc>
          <w:tcPr>
            <w:tcW w:w="2577" w:type="dxa"/>
            <w:vAlign w:val="center"/>
          </w:tcPr>
          <w:p w14:paraId="0F13715F" w14:textId="5A5740D9" w:rsidR="009708B0" w:rsidDel="001E590A" w:rsidRDefault="009708B0" w:rsidP="009708B0">
            <w:pPr>
              <w:pStyle w:val="Tabletext"/>
              <w:jc w:val="center"/>
              <w:rPr>
                <w:ins w:id="69" w:author="Rahman, Mohammed (FAA)" w:date="2021-10-12T16:02:00Z"/>
                <w:sz w:val="24"/>
                <w:szCs w:val="24"/>
                <w:lang w:val="en-GB"/>
              </w:rPr>
            </w:pPr>
            <w:ins w:id="70" w:author="Rahman, Mohammed (FAA)" w:date="2021-10-12T16:03:00Z">
              <w:r w:rsidRPr="001E590A">
                <w:rPr>
                  <w:sz w:val="24"/>
                  <w:szCs w:val="24"/>
                  <w:lang w:val="en-GB"/>
                </w:rPr>
                <w:t>Short range</w:t>
              </w:r>
            </w:ins>
          </w:p>
        </w:tc>
        <w:tc>
          <w:tcPr>
            <w:tcW w:w="2557" w:type="dxa"/>
          </w:tcPr>
          <w:p w14:paraId="77F10946" w14:textId="605FB3A6" w:rsidR="009708B0" w:rsidDel="001E590A" w:rsidRDefault="009708B0" w:rsidP="009708B0">
            <w:pPr>
              <w:pStyle w:val="Tabletext"/>
              <w:jc w:val="center"/>
              <w:rPr>
                <w:ins w:id="71" w:author="Rahman, Mohammed (FAA)" w:date="2021-10-12T16:02:00Z"/>
                <w:sz w:val="24"/>
                <w:szCs w:val="24"/>
                <w:lang w:val="en-GB"/>
              </w:rPr>
            </w:pPr>
            <w:ins w:id="72" w:author="Rahman, Mohammed (FAA)" w:date="2021-10-12T16:03:00Z">
              <w:r w:rsidRPr="001E590A">
                <w:rPr>
                  <w:sz w:val="24"/>
                  <w:szCs w:val="24"/>
                  <w:lang w:val="en-GB"/>
                </w:rPr>
                <w:t>Medium range</w:t>
              </w:r>
            </w:ins>
          </w:p>
        </w:tc>
      </w:tr>
      <w:tr w:rsidR="009708B0" w:rsidRPr="00ED6272" w14:paraId="205344E4" w14:textId="77777777" w:rsidTr="0037109C">
        <w:trPr>
          <w:jc w:val="center"/>
        </w:trPr>
        <w:tc>
          <w:tcPr>
            <w:tcW w:w="2747" w:type="dxa"/>
            <w:vAlign w:val="center"/>
          </w:tcPr>
          <w:p w14:paraId="557F39D6" w14:textId="768DBF44" w:rsidR="009708B0" w:rsidRPr="00B969A7" w:rsidRDefault="009708B0" w:rsidP="009708B0">
            <w:pPr>
              <w:pStyle w:val="Tabletext"/>
              <w:jc w:val="left"/>
              <w:rPr>
                <w:sz w:val="24"/>
                <w:szCs w:val="24"/>
                <w:lang w:val="en-GB"/>
              </w:rPr>
            </w:pPr>
            <w:r w:rsidRPr="00833DA9">
              <w:t>Operating range</w:t>
            </w:r>
          </w:p>
        </w:tc>
        <w:tc>
          <w:tcPr>
            <w:tcW w:w="1243" w:type="dxa"/>
          </w:tcPr>
          <w:p w14:paraId="0CDA9FFC" w14:textId="38871387" w:rsidR="009708B0" w:rsidRPr="00B969A7" w:rsidRDefault="009708B0" w:rsidP="009708B0">
            <w:pPr>
              <w:pStyle w:val="Tabletext"/>
              <w:jc w:val="center"/>
              <w:rPr>
                <w:sz w:val="24"/>
                <w:szCs w:val="24"/>
                <w:lang w:val="en-GB"/>
              </w:rPr>
            </w:pPr>
            <w:r>
              <w:rPr>
                <w:sz w:val="24"/>
                <w:szCs w:val="24"/>
                <w:lang w:val="en-GB"/>
              </w:rPr>
              <w:t>km</w:t>
            </w:r>
          </w:p>
        </w:tc>
        <w:tc>
          <w:tcPr>
            <w:tcW w:w="2577" w:type="dxa"/>
            <w:vAlign w:val="center"/>
          </w:tcPr>
          <w:p w14:paraId="3A3846D6" w14:textId="6B14FFF3" w:rsidR="009708B0" w:rsidRPr="00B969A7" w:rsidRDefault="009708B0" w:rsidP="009708B0">
            <w:pPr>
              <w:pStyle w:val="Tabletext"/>
              <w:jc w:val="center"/>
              <w:rPr>
                <w:sz w:val="24"/>
                <w:szCs w:val="24"/>
                <w:lang w:val="en-GB"/>
              </w:rPr>
            </w:pPr>
            <w:del w:id="73" w:author="Rahman, Mohammed (FAA)" w:date="2021-10-12T16:02:00Z">
              <w:r w:rsidDel="001E590A">
                <w:rPr>
                  <w:sz w:val="24"/>
                  <w:szCs w:val="24"/>
                  <w:lang w:val="en-GB"/>
                </w:rPr>
                <w:delText>[TBD]</w:delText>
              </w:r>
            </w:del>
            <w:ins w:id="74" w:author="Rahman, Mohammed (FAA)" w:date="2021-10-12T16:02:00Z">
              <w:r>
                <w:rPr>
                  <w:sz w:val="24"/>
                  <w:szCs w:val="24"/>
                  <w:lang w:val="en-GB"/>
                </w:rPr>
                <w:t>3</w:t>
              </w:r>
            </w:ins>
          </w:p>
        </w:tc>
        <w:tc>
          <w:tcPr>
            <w:tcW w:w="2557" w:type="dxa"/>
            <w:vAlign w:val="center"/>
          </w:tcPr>
          <w:p w14:paraId="1C0253BD" w14:textId="677C1E16" w:rsidR="009708B0" w:rsidRPr="00B969A7" w:rsidRDefault="009708B0" w:rsidP="009708B0">
            <w:pPr>
              <w:pStyle w:val="Tabletext"/>
              <w:jc w:val="center"/>
              <w:rPr>
                <w:sz w:val="24"/>
                <w:szCs w:val="24"/>
                <w:lang w:val="en-GB"/>
              </w:rPr>
            </w:pPr>
            <w:del w:id="75" w:author="Rahman, Mohammed (FAA)" w:date="2021-10-12T16:02:00Z">
              <w:r w:rsidDel="001E590A">
                <w:rPr>
                  <w:sz w:val="24"/>
                  <w:szCs w:val="24"/>
                  <w:lang w:val="en-GB"/>
                </w:rPr>
                <w:delText>[TBD]</w:delText>
              </w:r>
            </w:del>
            <w:ins w:id="76" w:author="Rahman, Mohammed (FAA)" w:date="2021-10-12T16:02:00Z">
              <w:r>
                <w:rPr>
                  <w:sz w:val="24"/>
                  <w:szCs w:val="24"/>
                  <w:lang w:val="en-GB"/>
                </w:rPr>
                <w:t>8</w:t>
              </w:r>
            </w:ins>
          </w:p>
        </w:tc>
      </w:tr>
      <w:tr w:rsidR="009708B0" w:rsidRPr="00ED6272" w14:paraId="7B60ECA3" w14:textId="77777777" w:rsidTr="0037109C">
        <w:trPr>
          <w:jc w:val="center"/>
        </w:trPr>
        <w:tc>
          <w:tcPr>
            <w:tcW w:w="2747" w:type="dxa"/>
            <w:vAlign w:val="center"/>
          </w:tcPr>
          <w:p w14:paraId="0F6D8D9A" w14:textId="36EF9841" w:rsidR="009708B0" w:rsidRPr="00B969A7" w:rsidRDefault="009708B0" w:rsidP="009708B0">
            <w:pPr>
              <w:pStyle w:val="Tabletext"/>
              <w:jc w:val="left"/>
              <w:rPr>
                <w:sz w:val="24"/>
                <w:szCs w:val="24"/>
                <w:lang w:val="en-GB"/>
              </w:rPr>
            </w:pPr>
            <w:r w:rsidRPr="00833DA9">
              <w:t>Maximum number of drones within the same operating area</w:t>
            </w:r>
          </w:p>
        </w:tc>
        <w:tc>
          <w:tcPr>
            <w:tcW w:w="1243" w:type="dxa"/>
          </w:tcPr>
          <w:p w14:paraId="78DE000B" w14:textId="77777777" w:rsidR="009708B0" w:rsidRPr="00B969A7" w:rsidRDefault="009708B0" w:rsidP="009708B0">
            <w:pPr>
              <w:pStyle w:val="Tabletext"/>
              <w:jc w:val="center"/>
              <w:rPr>
                <w:sz w:val="24"/>
                <w:szCs w:val="24"/>
                <w:lang w:val="en-GB"/>
              </w:rPr>
            </w:pPr>
          </w:p>
        </w:tc>
        <w:tc>
          <w:tcPr>
            <w:tcW w:w="2577" w:type="dxa"/>
            <w:vAlign w:val="center"/>
          </w:tcPr>
          <w:p w14:paraId="2BFAEBDE" w14:textId="025FF346" w:rsidR="0027130F" w:rsidRDefault="009708B0" w:rsidP="009708B0">
            <w:pPr>
              <w:pStyle w:val="Tabletext"/>
              <w:jc w:val="center"/>
              <w:rPr>
                <w:ins w:id="77" w:author="Rahman, Mohammed (FAA)" w:date="2021-10-13T12:52:00Z"/>
                <w:sz w:val="24"/>
                <w:szCs w:val="24"/>
                <w:lang w:val="en-GB"/>
              </w:rPr>
            </w:pPr>
            <w:del w:id="78" w:author="Rahman, Mohammed (FAA)" w:date="2021-10-12T16:05:00Z">
              <w:r w:rsidDel="001E590A">
                <w:rPr>
                  <w:sz w:val="24"/>
                  <w:szCs w:val="24"/>
                  <w:lang w:val="en-GB"/>
                </w:rPr>
                <w:delText>[TBD]</w:delText>
              </w:r>
            </w:del>
            <w:ins w:id="79" w:author="Rahman, Mohammed (FAA)" w:date="2021-10-12T16:05:00Z">
              <w:r>
                <w:t xml:space="preserve"> </w:t>
              </w:r>
            </w:ins>
            <w:ins w:id="80" w:author="Rahman, Mohammed (FAA)" w:date="2021-10-13T12:52:00Z">
              <w:r w:rsidR="00935B4D">
                <w:rPr>
                  <w:sz w:val="24"/>
                  <w:szCs w:val="24"/>
                  <w:lang w:val="en-GB"/>
                </w:rPr>
                <w:t>3 (</w:t>
              </w:r>
            </w:ins>
            <w:ins w:id="81" w:author="Rahman, Mohammed (FAA)" w:date="2021-10-13T13:24:00Z">
              <w:r w:rsidR="00935B4D">
                <w:rPr>
                  <w:sz w:val="24"/>
                  <w:szCs w:val="24"/>
                  <w:lang w:val="en-GB"/>
                </w:rPr>
                <w:t>A</w:t>
              </w:r>
            </w:ins>
            <w:ins w:id="82" w:author="Rahman, Mohammed (FAA)" w:date="2021-10-13T12:52:00Z">
              <w:r w:rsidR="0027130F" w:rsidRPr="001E590A">
                <w:rPr>
                  <w:sz w:val="24"/>
                  <w:szCs w:val="24"/>
                  <w:lang w:val="en-GB"/>
                </w:rPr>
                <w:t>ir)</w:t>
              </w:r>
            </w:ins>
          </w:p>
          <w:p w14:paraId="4701CF5E" w14:textId="4A2B3D4B" w:rsidR="009708B0" w:rsidRPr="001E590A" w:rsidRDefault="00935B4D" w:rsidP="009708B0">
            <w:pPr>
              <w:pStyle w:val="Tabletext"/>
              <w:jc w:val="center"/>
              <w:rPr>
                <w:ins w:id="83" w:author="Rahman, Mohammed (FAA)" w:date="2021-10-12T16:05:00Z"/>
                <w:sz w:val="24"/>
                <w:szCs w:val="24"/>
                <w:lang w:val="en-GB"/>
              </w:rPr>
            </w:pPr>
            <w:ins w:id="84" w:author="Rahman, Mohammed (FAA)" w:date="2021-10-12T16:05:00Z">
              <w:r>
                <w:rPr>
                  <w:sz w:val="24"/>
                  <w:szCs w:val="24"/>
                  <w:lang w:val="en-GB"/>
                </w:rPr>
                <w:t>8 (</w:t>
              </w:r>
            </w:ins>
            <w:ins w:id="85" w:author="Rahman, Mohammed (FAA)" w:date="2021-10-13T13:24:00Z">
              <w:r>
                <w:rPr>
                  <w:sz w:val="24"/>
                  <w:szCs w:val="24"/>
                  <w:lang w:val="en-GB"/>
                </w:rPr>
                <w:t>G</w:t>
              </w:r>
            </w:ins>
            <w:ins w:id="86" w:author="Rahman, Mohammed (FAA)" w:date="2021-10-12T16:05:00Z">
              <w:r w:rsidR="009708B0" w:rsidRPr="001E590A">
                <w:rPr>
                  <w:sz w:val="24"/>
                  <w:szCs w:val="24"/>
                  <w:lang w:val="en-GB"/>
                </w:rPr>
                <w:t>round)</w:t>
              </w:r>
            </w:ins>
          </w:p>
          <w:p w14:paraId="77B4A18D" w14:textId="6D93C817" w:rsidR="009708B0" w:rsidRPr="00B969A7" w:rsidRDefault="009708B0" w:rsidP="009708B0">
            <w:pPr>
              <w:pStyle w:val="Tabletext"/>
              <w:jc w:val="center"/>
              <w:rPr>
                <w:sz w:val="24"/>
                <w:szCs w:val="24"/>
                <w:lang w:val="en-GB"/>
              </w:rPr>
            </w:pPr>
          </w:p>
        </w:tc>
        <w:tc>
          <w:tcPr>
            <w:tcW w:w="2557" w:type="dxa"/>
            <w:vAlign w:val="center"/>
          </w:tcPr>
          <w:p w14:paraId="5A88D851" w14:textId="47C7B03D" w:rsidR="009708B0" w:rsidRPr="001E590A" w:rsidRDefault="009708B0" w:rsidP="009708B0">
            <w:pPr>
              <w:pStyle w:val="Tabletext"/>
              <w:jc w:val="center"/>
              <w:rPr>
                <w:ins w:id="87" w:author="Rahman, Mohammed (FAA)" w:date="2021-10-12T16:06:00Z"/>
                <w:sz w:val="24"/>
                <w:szCs w:val="24"/>
                <w:lang w:val="en-GB"/>
              </w:rPr>
            </w:pPr>
            <w:del w:id="88" w:author="Rahman, Mohammed (FAA)" w:date="2021-10-12T16:06:00Z">
              <w:r w:rsidDel="001E590A">
                <w:rPr>
                  <w:sz w:val="24"/>
                  <w:szCs w:val="24"/>
                  <w:lang w:val="en-GB"/>
                </w:rPr>
                <w:delText>[TBD]</w:delText>
              </w:r>
            </w:del>
            <w:ins w:id="89" w:author="Rahman, Mohammed (FAA)" w:date="2021-10-12T16:06:00Z">
              <w:r>
                <w:t xml:space="preserve"> </w:t>
              </w:r>
            </w:ins>
          </w:p>
          <w:p w14:paraId="184C28F6" w14:textId="39B1E36E" w:rsidR="0027130F" w:rsidRDefault="00935B4D" w:rsidP="009708B0">
            <w:pPr>
              <w:pStyle w:val="Tabletext"/>
              <w:jc w:val="center"/>
              <w:rPr>
                <w:ins w:id="90" w:author="Rahman, Mohammed (FAA)" w:date="2021-10-13T12:52:00Z"/>
                <w:sz w:val="24"/>
                <w:szCs w:val="24"/>
                <w:lang w:val="en-GB"/>
              </w:rPr>
            </w:pPr>
            <w:ins w:id="91" w:author="Rahman, Mohammed (FAA)" w:date="2021-10-12T16:06:00Z">
              <w:r>
                <w:rPr>
                  <w:sz w:val="24"/>
                  <w:szCs w:val="24"/>
                  <w:lang w:val="en-GB"/>
                </w:rPr>
                <w:t>3 (</w:t>
              </w:r>
            </w:ins>
            <w:ins w:id="92" w:author="Rahman, Mohammed (FAA)" w:date="2021-10-13T13:24:00Z">
              <w:r>
                <w:rPr>
                  <w:sz w:val="24"/>
                  <w:szCs w:val="24"/>
                  <w:lang w:val="en-GB"/>
                </w:rPr>
                <w:t>A</w:t>
              </w:r>
            </w:ins>
            <w:ins w:id="93" w:author="Rahman, Mohammed (FAA)" w:date="2021-10-12T16:06:00Z">
              <w:r w:rsidR="009708B0" w:rsidRPr="001E590A">
                <w:rPr>
                  <w:sz w:val="24"/>
                  <w:szCs w:val="24"/>
                  <w:lang w:val="en-GB"/>
                </w:rPr>
                <w:t>ir)</w:t>
              </w:r>
            </w:ins>
            <w:ins w:id="94" w:author="Rahman, Mohammed (FAA)" w:date="2021-10-13T12:52:00Z">
              <w:r w:rsidR="0027130F" w:rsidRPr="001E590A">
                <w:rPr>
                  <w:sz w:val="24"/>
                  <w:szCs w:val="24"/>
                  <w:lang w:val="en-GB"/>
                </w:rPr>
                <w:t xml:space="preserve"> </w:t>
              </w:r>
            </w:ins>
          </w:p>
          <w:p w14:paraId="67A68C4A" w14:textId="607CC294" w:rsidR="009708B0" w:rsidRPr="00B969A7" w:rsidRDefault="00935B4D" w:rsidP="009708B0">
            <w:pPr>
              <w:pStyle w:val="Tabletext"/>
              <w:jc w:val="center"/>
              <w:rPr>
                <w:sz w:val="24"/>
                <w:szCs w:val="24"/>
                <w:lang w:val="en-GB"/>
              </w:rPr>
            </w:pPr>
            <w:ins w:id="95" w:author="Rahman, Mohammed (FAA)" w:date="2021-10-13T12:52:00Z">
              <w:r>
                <w:rPr>
                  <w:sz w:val="24"/>
                  <w:szCs w:val="24"/>
                  <w:lang w:val="en-GB"/>
                </w:rPr>
                <w:t>10 (</w:t>
              </w:r>
            </w:ins>
            <w:ins w:id="96" w:author="Rahman, Mohammed (FAA)" w:date="2021-10-13T13:24:00Z">
              <w:r>
                <w:rPr>
                  <w:sz w:val="24"/>
                  <w:szCs w:val="24"/>
                  <w:lang w:val="en-GB"/>
                </w:rPr>
                <w:t>G</w:t>
              </w:r>
            </w:ins>
            <w:ins w:id="97" w:author="Rahman, Mohammed (FAA)" w:date="2021-10-13T12:52:00Z">
              <w:r w:rsidR="0027130F" w:rsidRPr="001E590A">
                <w:rPr>
                  <w:sz w:val="24"/>
                  <w:szCs w:val="24"/>
                  <w:lang w:val="en-GB"/>
                </w:rPr>
                <w:t>round)</w:t>
              </w:r>
            </w:ins>
          </w:p>
        </w:tc>
      </w:tr>
      <w:tr w:rsidR="009708B0" w:rsidRPr="00ED6272" w14:paraId="2D4AC5AB" w14:textId="77777777" w:rsidTr="0037109C">
        <w:trPr>
          <w:jc w:val="center"/>
        </w:trPr>
        <w:tc>
          <w:tcPr>
            <w:tcW w:w="2747" w:type="dxa"/>
            <w:vAlign w:val="center"/>
          </w:tcPr>
          <w:p w14:paraId="79801AC6" w14:textId="77777777" w:rsidR="009708B0" w:rsidRPr="00B969A7" w:rsidRDefault="009708B0" w:rsidP="009708B0">
            <w:pPr>
              <w:pStyle w:val="Tabletext"/>
              <w:jc w:val="left"/>
              <w:rPr>
                <w:sz w:val="24"/>
                <w:szCs w:val="24"/>
                <w:lang w:val="en-GB"/>
              </w:rPr>
            </w:pPr>
            <w:r w:rsidRPr="00B969A7">
              <w:rPr>
                <w:sz w:val="24"/>
                <w:szCs w:val="24"/>
                <w:lang w:val="en-GB"/>
              </w:rPr>
              <w:t xml:space="preserve">Ground speed </w:t>
            </w:r>
          </w:p>
        </w:tc>
        <w:tc>
          <w:tcPr>
            <w:tcW w:w="1243" w:type="dxa"/>
          </w:tcPr>
          <w:p w14:paraId="42901BBC" w14:textId="787E2E96" w:rsidR="009708B0" w:rsidRPr="00B969A7" w:rsidRDefault="009708B0" w:rsidP="009708B0">
            <w:pPr>
              <w:pStyle w:val="Tabletext"/>
              <w:jc w:val="center"/>
              <w:rPr>
                <w:sz w:val="24"/>
                <w:szCs w:val="24"/>
                <w:lang w:val="en-GB"/>
              </w:rPr>
            </w:pPr>
            <w:r w:rsidRPr="00B969A7">
              <w:rPr>
                <w:sz w:val="24"/>
                <w:szCs w:val="24"/>
                <w:lang w:val="en-GB"/>
              </w:rPr>
              <w:t>km/h</w:t>
            </w:r>
          </w:p>
        </w:tc>
        <w:tc>
          <w:tcPr>
            <w:tcW w:w="2577" w:type="dxa"/>
            <w:vAlign w:val="center"/>
          </w:tcPr>
          <w:p w14:paraId="2D84D43D" w14:textId="5C4643CF" w:rsidR="009708B0" w:rsidRPr="00B969A7" w:rsidRDefault="009708B0" w:rsidP="0027130F">
            <w:pPr>
              <w:pStyle w:val="Tabletext"/>
              <w:jc w:val="center"/>
              <w:rPr>
                <w:sz w:val="24"/>
                <w:szCs w:val="24"/>
                <w:lang w:val="en-GB"/>
              </w:rPr>
            </w:pPr>
            <w:del w:id="98" w:author="Rahman, Mohammed (FAA)" w:date="2021-10-12T16:11:00Z">
              <w:r w:rsidDel="009708B0">
                <w:rPr>
                  <w:sz w:val="24"/>
                  <w:szCs w:val="24"/>
                  <w:lang w:val="en-GB"/>
                </w:rPr>
                <w:delText xml:space="preserve">Upto 400 </w:delText>
              </w:r>
              <w:r w:rsidRPr="00B155A5" w:rsidDel="009708B0">
                <w:rPr>
                  <w:sz w:val="24"/>
                  <w:szCs w:val="24"/>
                  <w:lang w:val="en-GB"/>
                </w:rPr>
                <w:delText xml:space="preserve"> </w:delText>
              </w:r>
            </w:del>
            <w:ins w:id="99" w:author="Rahman, Mohammed (FAA)" w:date="2021-10-12T16:11:00Z">
              <w:r w:rsidRPr="009708B0">
                <w:rPr>
                  <w:sz w:val="24"/>
                  <w:szCs w:val="24"/>
                  <w:lang w:val="en-GB"/>
                </w:rPr>
                <w:t>&lt;</w:t>
              </w:r>
            </w:ins>
            <w:ins w:id="100" w:author="Rahman, Mohammed (FAA)" w:date="2021-10-13T12:50:00Z">
              <w:r w:rsidR="0027130F">
                <w:rPr>
                  <w:sz w:val="24"/>
                  <w:szCs w:val="24"/>
                  <w:lang w:val="en-GB"/>
                </w:rPr>
                <w:t>430</w:t>
              </w:r>
            </w:ins>
          </w:p>
        </w:tc>
        <w:tc>
          <w:tcPr>
            <w:tcW w:w="2557" w:type="dxa"/>
            <w:vAlign w:val="center"/>
          </w:tcPr>
          <w:p w14:paraId="5BCEF2F0" w14:textId="470F4BC5" w:rsidR="009708B0" w:rsidRPr="00B969A7" w:rsidRDefault="009708B0" w:rsidP="0027130F">
            <w:pPr>
              <w:pStyle w:val="Tabletext"/>
              <w:jc w:val="center"/>
              <w:rPr>
                <w:sz w:val="24"/>
                <w:szCs w:val="24"/>
                <w:lang w:val="en-GB"/>
              </w:rPr>
            </w:pPr>
            <w:del w:id="101" w:author="Rahman, Mohammed (FAA)" w:date="2021-10-12T16:11:00Z">
              <w:r w:rsidRPr="00B969A7" w:rsidDel="009708B0">
                <w:rPr>
                  <w:sz w:val="24"/>
                  <w:szCs w:val="24"/>
                  <w:lang w:val="en-GB"/>
                </w:rPr>
                <w:delText>0</w:delText>
              </w:r>
            </w:del>
            <w:ins w:id="102" w:author="Rahman, Mohammed (FAA)" w:date="2021-10-12T16:11:00Z">
              <w:r w:rsidRPr="009708B0">
                <w:rPr>
                  <w:sz w:val="24"/>
                  <w:szCs w:val="24"/>
                  <w:lang w:val="en-GB"/>
                </w:rPr>
                <w:t>&lt;</w:t>
              </w:r>
            </w:ins>
            <w:ins w:id="103" w:author="Rahman, Mohammed (FAA)" w:date="2021-10-13T12:50:00Z">
              <w:r w:rsidR="0027130F">
                <w:rPr>
                  <w:sz w:val="24"/>
                  <w:szCs w:val="24"/>
                  <w:lang w:val="en-GB"/>
                </w:rPr>
                <w:t>430</w:t>
              </w:r>
            </w:ins>
          </w:p>
        </w:tc>
      </w:tr>
      <w:tr w:rsidR="009708B0" w:rsidRPr="00ED6272" w14:paraId="10842F55" w14:textId="77777777" w:rsidTr="0037109C">
        <w:trPr>
          <w:jc w:val="center"/>
          <w:ins w:id="104" w:author="Rahman, Mohammed (FAA)" w:date="2021-10-12T16:13:00Z"/>
        </w:trPr>
        <w:tc>
          <w:tcPr>
            <w:tcW w:w="2747" w:type="dxa"/>
            <w:vAlign w:val="center"/>
          </w:tcPr>
          <w:p w14:paraId="32F2A1C9" w14:textId="4A0543D4" w:rsidR="009708B0" w:rsidRPr="00B969A7" w:rsidRDefault="009708B0" w:rsidP="009708B0">
            <w:pPr>
              <w:pStyle w:val="Tabletext"/>
              <w:jc w:val="left"/>
              <w:rPr>
                <w:ins w:id="105" w:author="Rahman, Mohammed (FAA)" w:date="2021-10-12T16:13:00Z"/>
                <w:sz w:val="24"/>
                <w:szCs w:val="24"/>
                <w:lang w:val="en-GB"/>
              </w:rPr>
            </w:pPr>
            <w:ins w:id="106" w:author="Rahman, Mohammed (FAA)" w:date="2021-10-12T16:13:00Z">
              <w:r w:rsidRPr="009708B0">
                <w:rPr>
                  <w:sz w:val="24"/>
                  <w:szCs w:val="24"/>
                  <w:lang w:val="en-GB"/>
                </w:rPr>
                <w:t>Target speeds (max)</w:t>
              </w:r>
            </w:ins>
          </w:p>
        </w:tc>
        <w:tc>
          <w:tcPr>
            <w:tcW w:w="1243" w:type="dxa"/>
          </w:tcPr>
          <w:p w14:paraId="21356680" w14:textId="6B199D9E" w:rsidR="009708B0" w:rsidRPr="00B969A7" w:rsidRDefault="009708B0" w:rsidP="009708B0">
            <w:pPr>
              <w:pStyle w:val="Tabletext"/>
              <w:jc w:val="center"/>
              <w:rPr>
                <w:ins w:id="107" w:author="Rahman, Mohammed (FAA)" w:date="2021-10-12T16:13:00Z"/>
                <w:sz w:val="24"/>
                <w:szCs w:val="24"/>
                <w:lang w:val="en-GB"/>
              </w:rPr>
            </w:pPr>
            <w:ins w:id="108" w:author="Rahman, Mohammed (FAA)" w:date="2021-10-12T16:13:00Z">
              <w:r>
                <w:rPr>
                  <w:sz w:val="24"/>
                  <w:szCs w:val="24"/>
                  <w:lang w:val="en-GB"/>
                </w:rPr>
                <w:t>m/s</w:t>
              </w:r>
            </w:ins>
          </w:p>
        </w:tc>
        <w:tc>
          <w:tcPr>
            <w:tcW w:w="2577" w:type="dxa"/>
            <w:vAlign w:val="center"/>
          </w:tcPr>
          <w:p w14:paraId="18AA051C" w14:textId="07D81C71" w:rsidR="009708B0" w:rsidRPr="00B969A7" w:rsidRDefault="009708B0" w:rsidP="009708B0">
            <w:pPr>
              <w:pStyle w:val="Tabletext"/>
              <w:jc w:val="center"/>
              <w:rPr>
                <w:ins w:id="109" w:author="Rahman, Mohammed (FAA)" w:date="2021-10-12T16:13:00Z"/>
                <w:sz w:val="24"/>
                <w:szCs w:val="24"/>
                <w:lang w:val="en-GB"/>
              </w:rPr>
            </w:pPr>
            <w:ins w:id="110" w:author="Rahman, Mohammed (FAA)" w:date="2021-10-12T16:13:00Z">
              <w:r w:rsidRPr="009708B0">
                <w:rPr>
                  <w:sz w:val="24"/>
                  <w:szCs w:val="24"/>
                  <w:lang w:val="en-GB"/>
                </w:rPr>
                <w:t>&lt;200</w:t>
              </w:r>
            </w:ins>
          </w:p>
        </w:tc>
        <w:tc>
          <w:tcPr>
            <w:tcW w:w="2557" w:type="dxa"/>
            <w:vAlign w:val="center"/>
          </w:tcPr>
          <w:p w14:paraId="4D92B706" w14:textId="3BD57771" w:rsidR="009708B0" w:rsidRPr="00B969A7" w:rsidRDefault="009708B0" w:rsidP="009708B0">
            <w:pPr>
              <w:pStyle w:val="Tabletext"/>
              <w:jc w:val="center"/>
              <w:rPr>
                <w:ins w:id="111" w:author="Rahman, Mohammed (FAA)" w:date="2021-10-12T16:13:00Z"/>
                <w:sz w:val="24"/>
                <w:szCs w:val="24"/>
                <w:lang w:val="en-GB"/>
              </w:rPr>
            </w:pPr>
            <w:ins w:id="112" w:author="Rahman, Mohammed (FAA)" w:date="2021-10-12T16:13:00Z">
              <w:r w:rsidRPr="009708B0">
                <w:rPr>
                  <w:sz w:val="24"/>
                  <w:szCs w:val="24"/>
                  <w:lang w:val="en-GB"/>
                </w:rPr>
                <w:t>&lt;200</w:t>
              </w:r>
            </w:ins>
          </w:p>
        </w:tc>
      </w:tr>
      <w:tr w:rsidR="009708B0" w:rsidRPr="00ED6272" w14:paraId="3B5F5B33" w14:textId="77777777" w:rsidTr="0037109C">
        <w:trPr>
          <w:jc w:val="center"/>
        </w:trPr>
        <w:tc>
          <w:tcPr>
            <w:tcW w:w="2747" w:type="dxa"/>
            <w:vAlign w:val="center"/>
          </w:tcPr>
          <w:p w14:paraId="70D6D2BD" w14:textId="77777777" w:rsidR="009708B0" w:rsidRDefault="009708B0" w:rsidP="009708B0">
            <w:pPr>
              <w:pStyle w:val="Tabletext"/>
              <w:jc w:val="left"/>
              <w:rPr>
                <w:ins w:id="113" w:author="Rahman, Mohammed (FAA)" w:date="2021-10-12T16:14:00Z"/>
                <w:sz w:val="24"/>
                <w:szCs w:val="24"/>
                <w:lang w:val="en-GB"/>
              </w:rPr>
            </w:pPr>
            <w:r w:rsidRPr="00B969A7">
              <w:rPr>
                <w:sz w:val="24"/>
                <w:szCs w:val="24"/>
                <w:lang w:val="en-GB"/>
              </w:rPr>
              <w:t xml:space="preserve">Frequency tuning range </w:t>
            </w:r>
          </w:p>
          <w:p w14:paraId="288DFADA" w14:textId="01928043" w:rsidR="009708B0" w:rsidRPr="00B969A7" w:rsidRDefault="009708B0" w:rsidP="009708B0">
            <w:pPr>
              <w:pStyle w:val="Tabletext"/>
              <w:jc w:val="left"/>
              <w:rPr>
                <w:sz w:val="24"/>
                <w:szCs w:val="24"/>
                <w:lang w:val="en-GB"/>
              </w:rPr>
            </w:pPr>
            <w:ins w:id="114" w:author="Rahman, Mohammed (FAA)" w:date="2021-10-12T16:14:00Z">
              <w:r>
                <w:rPr>
                  <w:sz w:val="24"/>
                  <w:szCs w:val="24"/>
                  <w:lang w:val="en-GB"/>
                </w:rPr>
                <w:t xml:space="preserve">(Note 1) </w:t>
              </w:r>
            </w:ins>
          </w:p>
        </w:tc>
        <w:tc>
          <w:tcPr>
            <w:tcW w:w="1243" w:type="dxa"/>
          </w:tcPr>
          <w:p w14:paraId="69DD4CD8" w14:textId="77777777" w:rsidR="009708B0" w:rsidRPr="00B969A7" w:rsidRDefault="009708B0" w:rsidP="009708B0">
            <w:pPr>
              <w:pStyle w:val="Tabletext"/>
              <w:jc w:val="center"/>
              <w:rPr>
                <w:sz w:val="24"/>
                <w:szCs w:val="24"/>
                <w:lang w:val="en-GB"/>
              </w:rPr>
            </w:pPr>
            <w:r w:rsidRPr="00B969A7">
              <w:rPr>
                <w:sz w:val="24"/>
                <w:szCs w:val="24"/>
                <w:lang w:val="en-GB"/>
              </w:rPr>
              <w:t>GHz</w:t>
            </w:r>
          </w:p>
        </w:tc>
        <w:tc>
          <w:tcPr>
            <w:tcW w:w="2577" w:type="dxa"/>
            <w:vAlign w:val="center"/>
          </w:tcPr>
          <w:p w14:paraId="69D9D787" w14:textId="77777777" w:rsidR="009708B0" w:rsidRPr="00B969A7" w:rsidRDefault="009708B0" w:rsidP="009708B0">
            <w:pPr>
              <w:pStyle w:val="Tabletext"/>
              <w:jc w:val="center"/>
              <w:rPr>
                <w:sz w:val="24"/>
                <w:szCs w:val="24"/>
                <w:lang w:val="en-GB"/>
              </w:rPr>
            </w:pPr>
            <w:r w:rsidRPr="00B969A7">
              <w:rPr>
                <w:sz w:val="24"/>
                <w:szCs w:val="24"/>
                <w:lang w:val="en-GB"/>
              </w:rPr>
              <w:t>24.45-24.65</w:t>
            </w:r>
          </w:p>
        </w:tc>
        <w:tc>
          <w:tcPr>
            <w:tcW w:w="2557" w:type="dxa"/>
            <w:vAlign w:val="center"/>
          </w:tcPr>
          <w:p w14:paraId="652E46CF" w14:textId="77777777" w:rsidR="009708B0" w:rsidRPr="00B969A7" w:rsidRDefault="009708B0" w:rsidP="009708B0">
            <w:pPr>
              <w:pStyle w:val="Tabletext"/>
              <w:jc w:val="center"/>
              <w:rPr>
                <w:sz w:val="24"/>
                <w:szCs w:val="24"/>
                <w:lang w:val="en-GB"/>
              </w:rPr>
            </w:pPr>
            <w:r w:rsidRPr="00B969A7">
              <w:rPr>
                <w:sz w:val="24"/>
                <w:szCs w:val="24"/>
                <w:lang w:val="en-GB"/>
              </w:rPr>
              <w:t>24.45-24.65</w:t>
            </w:r>
          </w:p>
        </w:tc>
      </w:tr>
      <w:tr w:rsidR="009708B0" w:rsidRPr="00ED6272" w14:paraId="03478DC2" w14:textId="77777777" w:rsidTr="0037109C">
        <w:trPr>
          <w:jc w:val="center"/>
          <w:ins w:id="115" w:author="Rahman, Mohammed (FAA)" w:date="2021-10-12T16:16:00Z"/>
        </w:trPr>
        <w:tc>
          <w:tcPr>
            <w:tcW w:w="2747" w:type="dxa"/>
            <w:vAlign w:val="center"/>
          </w:tcPr>
          <w:p w14:paraId="01BC2E1C" w14:textId="7DEB51FE" w:rsidR="009708B0" w:rsidRPr="00AD3114" w:rsidRDefault="009708B0" w:rsidP="009708B0">
            <w:pPr>
              <w:pStyle w:val="Tabletext"/>
              <w:jc w:val="left"/>
              <w:rPr>
                <w:ins w:id="116" w:author="Rahman, Mohammed (FAA)" w:date="2021-10-12T16:16:00Z"/>
              </w:rPr>
            </w:pPr>
            <w:ins w:id="117" w:author="Rahman, Mohammed (FAA)" w:date="2021-10-12T16:16:00Z">
              <w:r w:rsidRPr="009708B0">
                <w:t>Channelization methods</w:t>
              </w:r>
            </w:ins>
          </w:p>
        </w:tc>
        <w:tc>
          <w:tcPr>
            <w:tcW w:w="1243" w:type="dxa"/>
          </w:tcPr>
          <w:p w14:paraId="2B41A16B" w14:textId="77777777" w:rsidR="009708B0" w:rsidRPr="00B969A7" w:rsidRDefault="009708B0" w:rsidP="009708B0">
            <w:pPr>
              <w:pStyle w:val="Tabletext"/>
              <w:jc w:val="center"/>
              <w:rPr>
                <w:ins w:id="118" w:author="Rahman, Mohammed (FAA)" w:date="2021-10-12T16:16:00Z"/>
                <w:sz w:val="24"/>
                <w:szCs w:val="24"/>
                <w:lang w:val="en-GB"/>
              </w:rPr>
            </w:pPr>
          </w:p>
        </w:tc>
        <w:tc>
          <w:tcPr>
            <w:tcW w:w="2577" w:type="dxa"/>
            <w:vAlign w:val="center"/>
          </w:tcPr>
          <w:p w14:paraId="6B3DF3FF" w14:textId="77777777" w:rsidR="009708B0" w:rsidRPr="0037109C" w:rsidRDefault="009708B0" w:rsidP="009708B0">
            <w:pPr>
              <w:pStyle w:val="Tabletext"/>
              <w:jc w:val="center"/>
              <w:rPr>
                <w:ins w:id="119" w:author="Rahman, Mohammed (FAA)" w:date="2021-10-12T16:16:00Z"/>
                <w:sz w:val="24"/>
                <w:szCs w:val="24"/>
                <w:lang w:val="en-GB"/>
              </w:rPr>
            </w:pPr>
            <w:ins w:id="120" w:author="Rahman, Mohammed (FAA)" w:date="2021-10-12T16:16:00Z">
              <w:r w:rsidRPr="0037109C">
                <w:rPr>
                  <w:sz w:val="24"/>
                  <w:szCs w:val="24"/>
                  <w:lang w:val="en-GB"/>
                </w:rPr>
                <w:t xml:space="preserve">FDMA: 3ch 45MHz </w:t>
              </w:r>
              <w:r w:rsidRPr="0037109C">
                <w:rPr>
                  <w:sz w:val="24"/>
                  <w:szCs w:val="24"/>
                  <w:lang w:val="en-GB"/>
                </w:rPr>
                <w:br/>
                <w:t>CDMA: 4ch</w:t>
              </w:r>
            </w:ins>
          </w:p>
          <w:p w14:paraId="42C66197" w14:textId="77777777" w:rsidR="009708B0" w:rsidRPr="0037109C" w:rsidRDefault="009708B0" w:rsidP="009708B0">
            <w:pPr>
              <w:pStyle w:val="Tabletext"/>
              <w:jc w:val="center"/>
              <w:rPr>
                <w:ins w:id="121" w:author="Rahman, Mohammed (FAA)" w:date="2021-10-12T16:16:00Z"/>
                <w:sz w:val="24"/>
                <w:szCs w:val="24"/>
                <w:lang w:val="en-GB"/>
              </w:rPr>
            </w:pPr>
            <w:ins w:id="122" w:author="Rahman, Mohammed (FAA)" w:date="2021-10-12T16:16:00Z">
              <w:r w:rsidRPr="0037109C">
                <w:rPr>
                  <w:sz w:val="24"/>
                  <w:szCs w:val="24"/>
                  <w:lang w:val="en-GB"/>
                </w:rPr>
                <w:t xml:space="preserve">TDMA: 4ch </w:t>
              </w:r>
            </w:ins>
          </w:p>
          <w:p w14:paraId="0FDA5706" w14:textId="4F9AC3AF" w:rsidR="009708B0" w:rsidRPr="00C2522D" w:rsidRDefault="009708B0" w:rsidP="009708B0">
            <w:pPr>
              <w:pStyle w:val="Tabletext"/>
              <w:jc w:val="center"/>
              <w:rPr>
                <w:ins w:id="123" w:author="Rahman, Mohammed (FAA)" w:date="2021-10-12T16:16:00Z"/>
                <w:sz w:val="24"/>
                <w:szCs w:val="24"/>
                <w:lang w:val="en-GB"/>
              </w:rPr>
            </w:pPr>
            <w:ins w:id="124" w:author="Rahman, Mohammed (FAA)" w:date="2021-10-12T16:16:00Z">
              <w:r w:rsidRPr="0037109C">
                <w:rPr>
                  <w:sz w:val="24"/>
                  <w:szCs w:val="24"/>
                  <w:lang w:val="en-GB"/>
                </w:rPr>
                <w:t>LFM-dir: up/down (gnd/air)</w:t>
              </w:r>
            </w:ins>
          </w:p>
        </w:tc>
        <w:tc>
          <w:tcPr>
            <w:tcW w:w="2557" w:type="dxa"/>
            <w:vAlign w:val="center"/>
          </w:tcPr>
          <w:p w14:paraId="7F51E4A4" w14:textId="77777777" w:rsidR="009708B0" w:rsidRPr="0037109C" w:rsidRDefault="009708B0" w:rsidP="009708B0">
            <w:pPr>
              <w:pStyle w:val="Tabletext"/>
              <w:jc w:val="center"/>
              <w:rPr>
                <w:ins w:id="125" w:author="Rahman, Mohammed (FAA)" w:date="2021-10-12T16:16:00Z"/>
                <w:sz w:val="24"/>
                <w:szCs w:val="24"/>
                <w:lang w:val="en-GB"/>
              </w:rPr>
            </w:pPr>
            <w:ins w:id="126" w:author="Rahman, Mohammed (FAA)" w:date="2021-10-12T16:16:00Z">
              <w:r w:rsidRPr="0037109C">
                <w:rPr>
                  <w:sz w:val="24"/>
                  <w:szCs w:val="24"/>
                  <w:lang w:val="en-GB"/>
                </w:rPr>
                <w:t xml:space="preserve">FDMA: 3 to 6ch  </w:t>
              </w:r>
              <w:r w:rsidRPr="0037109C">
                <w:rPr>
                  <w:sz w:val="24"/>
                  <w:szCs w:val="24"/>
                  <w:lang w:val="en-GB"/>
                </w:rPr>
                <w:br/>
                <w:t xml:space="preserve">CDMA: 4ch </w:t>
              </w:r>
            </w:ins>
          </w:p>
          <w:p w14:paraId="03BD6024" w14:textId="77777777" w:rsidR="009708B0" w:rsidRPr="0037109C" w:rsidRDefault="009708B0" w:rsidP="009708B0">
            <w:pPr>
              <w:pStyle w:val="Tabletext"/>
              <w:jc w:val="center"/>
              <w:rPr>
                <w:ins w:id="127" w:author="Rahman, Mohammed (FAA)" w:date="2021-10-12T16:16:00Z"/>
                <w:sz w:val="24"/>
                <w:szCs w:val="24"/>
                <w:lang w:val="en-GB"/>
              </w:rPr>
            </w:pPr>
            <w:ins w:id="128" w:author="Rahman, Mohammed (FAA)" w:date="2021-10-12T16:16:00Z">
              <w:r w:rsidRPr="0037109C">
                <w:rPr>
                  <w:sz w:val="24"/>
                  <w:szCs w:val="24"/>
                  <w:lang w:val="en-GB"/>
                </w:rPr>
                <w:t xml:space="preserve">TDMA (gnd only): 4ch  </w:t>
              </w:r>
            </w:ins>
          </w:p>
          <w:p w14:paraId="464940CB" w14:textId="131E0299" w:rsidR="009708B0" w:rsidRPr="00C2522D" w:rsidRDefault="009708B0" w:rsidP="009708B0">
            <w:pPr>
              <w:pStyle w:val="Tabletext"/>
              <w:jc w:val="center"/>
              <w:rPr>
                <w:ins w:id="129" w:author="Rahman, Mohammed (FAA)" w:date="2021-10-12T16:16:00Z"/>
                <w:sz w:val="24"/>
                <w:szCs w:val="24"/>
                <w:lang w:val="en-GB"/>
              </w:rPr>
            </w:pPr>
            <w:ins w:id="130" w:author="Rahman, Mohammed (FAA)" w:date="2021-10-12T16:16:00Z">
              <w:r w:rsidRPr="0037109C">
                <w:rPr>
                  <w:sz w:val="24"/>
                  <w:szCs w:val="24"/>
                  <w:lang w:val="en-GB"/>
                </w:rPr>
                <w:t>LFM-dir: up/down (gnd/air)</w:t>
              </w:r>
            </w:ins>
          </w:p>
        </w:tc>
      </w:tr>
      <w:tr w:rsidR="009708B0" w:rsidRPr="00ED6272" w14:paraId="55F9D13E" w14:textId="77777777" w:rsidTr="0037109C">
        <w:trPr>
          <w:jc w:val="center"/>
        </w:trPr>
        <w:tc>
          <w:tcPr>
            <w:tcW w:w="2747" w:type="dxa"/>
            <w:vAlign w:val="center"/>
          </w:tcPr>
          <w:p w14:paraId="7AE336AC" w14:textId="77777777" w:rsidR="009708B0" w:rsidRDefault="009708B0" w:rsidP="009708B0">
            <w:pPr>
              <w:pStyle w:val="Tabletext"/>
              <w:jc w:val="left"/>
              <w:rPr>
                <w:ins w:id="131" w:author="Rahman, Mohammed (FAA)" w:date="2021-10-12T16:19:00Z"/>
              </w:rPr>
            </w:pPr>
            <w:r w:rsidRPr="00AD3114">
              <w:t>Channel selection method between radars</w:t>
            </w:r>
          </w:p>
          <w:p w14:paraId="40BEB402" w14:textId="66DA3F3D" w:rsidR="00925563" w:rsidRPr="00B969A7" w:rsidRDefault="00925563" w:rsidP="009708B0">
            <w:pPr>
              <w:pStyle w:val="Tabletext"/>
              <w:jc w:val="left"/>
              <w:rPr>
                <w:sz w:val="24"/>
                <w:szCs w:val="24"/>
                <w:lang w:val="en-GB"/>
              </w:rPr>
            </w:pPr>
            <w:ins w:id="132" w:author="Rahman, Mohammed (FAA)" w:date="2021-10-12T16:19:00Z">
              <w:r>
                <w:t>(Note 2)</w:t>
              </w:r>
            </w:ins>
          </w:p>
        </w:tc>
        <w:tc>
          <w:tcPr>
            <w:tcW w:w="1243" w:type="dxa"/>
          </w:tcPr>
          <w:p w14:paraId="6F0C7C2D" w14:textId="77777777" w:rsidR="009708B0" w:rsidRPr="00B969A7" w:rsidRDefault="009708B0" w:rsidP="009708B0">
            <w:pPr>
              <w:pStyle w:val="Tabletext"/>
              <w:jc w:val="center"/>
              <w:rPr>
                <w:sz w:val="24"/>
                <w:szCs w:val="24"/>
                <w:lang w:val="en-GB"/>
              </w:rPr>
            </w:pPr>
          </w:p>
        </w:tc>
        <w:tc>
          <w:tcPr>
            <w:tcW w:w="2577" w:type="dxa"/>
            <w:vAlign w:val="center"/>
          </w:tcPr>
          <w:p w14:paraId="4D04C72D" w14:textId="7644565D" w:rsidR="009708B0" w:rsidRPr="00C2522D" w:rsidDel="00B155A5" w:rsidRDefault="009708B0" w:rsidP="009708B0">
            <w:pPr>
              <w:pStyle w:val="Tabletext"/>
              <w:jc w:val="center"/>
              <w:rPr>
                <w:sz w:val="24"/>
                <w:szCs w:val="24"/>
                <w:lang w:val="en-GB"/>
              </w:rPr>
            </w:pPr>
            <w:del w:id="133" w:author="Rahman, Mohammed (FAA)" w:date="2021-10-12T16:17:00Z">
              <w:r w:rsidRPr="00C2522D" w:rsidDel="009708B0">
                <w:rPr>
                  <w:sz w:val="24"/>
                  <w:szCs w:val="24"/>
                  <w:lang w:val="en-GB"/>
                </w:rPr>
                <w:delText>[TBD]</w:delText>
              </w:r>
            </w:del>
            <w:ins w:id="134" w:author="Rahman, Mohammed (FAA)" w:date="2021-10-12T16:17:00Z">
              <w:r>
                <w:t xml:space="preserve"> </w:t>
              </w:r>
              <w:r w:rsidRPr="009708B0">
                <w:rPr>
                  <w:sz w:val="24"/>
                  <w:szCs w:val="24"/>
                  <w:lang w:val="en-GB"/>
                </w:rPr>
                <w:t>SW selectable</w:t>
              </w:r>
            </w:ins>
          </w:p>
        </w:tc>
        <w:tc>
          <w:tcPr>
            <w:tcW w:w="2557" w:type="dxa"/>
            <w:vAlign w:val="center"/>
          </w:tcPr>
          <w:p w14:paraId="4B59FADD" w14:textId="19B36818" w:rsidR="009708B0" w:rsidRPr="00C2522D" w:rsidDel="00B155A5" w:rsidRDefault="009708B0" w:rsidP="009708B0">
            <w:pPr>
              <w:pStyle w:val="Tabletext"/>
              <w:jc w:val="center"/>
              <w:rPr>
                <w:sz w:val="24"/>
                <w:szCs w:val="24"/>
                <w:lang w:val="en-GB"/>
              </w:rPr>
            </w:pPr>
            <w:del w:id="135" w:author="Rahman, Mohammed (FAA)" w:date="2021-10-12T16:17:00Z">
              <w:r w:rsidRPr="00C2522D" w:rsidDel="009708B0">
                <w:rPr>
                  <w:sz w:val="24"/>
                  <w:szCs w:val="24"/>
                  <w:lang w:val="en-GB"/>
                </w:rPr>
                <w:delText>[TBD]</w:delText>
              </w:r>
            </w:del>
            <w:ins w:id="136" w:author="Rahman, Mohammed (FAA)" w:date="2021-10-12T16:18:00Z">
              <w:r>
                <w:t xml:space="preserve"> </w:t>
              </w:r>
              <w:r w:rsidRPr="009708B0">
                <w:rPr>
                  <w:sz w:val="24"/>
                  <w:szCs w:val="24"/>
                  <w:lang w:val="en-GB"/>
                </w:rPr>
                <w:t>SW selectable</w:t>
              </w:r>
            </w:ins>
          </w:p>
        </w:tc>
      </w:tr>
      <w:tr w:rsidR="009708B0" w:rsidRPr="00ED6272" w14:paraId="2B750495" w14:textId="77777777" w:rsidTr="0037109C">
        <w:trPr>
          <w:jc w:val="center"/>
        </w:trPr>
        <w:tc>
          <w:tcPr>
            <w:tcW w:w="2747" w:type="dxa"/>
            <w:vAlign w:val="center"/>
          </w:tcPr>
          <w:p w14:paraId="543A91DC" w14:textId="77777777" w:rsidR="009708B0" w:rsidRPr="00B969A7" w:rsidRDefault="009708B0" w:rsidP="009708B0">
            <w:pPr>
              <w:pStyle w:val="Tabletext"/>
              <w:jc w:val="left"/>
              <w:rPr>
                <w:sz w:val="24"/>
                <w:szCs w:val="24"/>
                <w:lang w:val="en-GB"/>
              </w:rPr>
            </w:pPr>
            <w:r w:rsidRPr="00B969A7">
              <w:rPr>
                <w:sz w:val="24"/>
                <w:szCs w:val="24"/>
                <w:lang w:val="en-GB"/>
              </w:rPr>
              <w:t>Emission type</w:t>
            </w:r>
          </w:p>
        </w:tc>
        <w:tc>
          <w:tcPr>
            <w:tcW w:w="1243" w:type="dxa"/>
          </w:tcPr>
          <w:p w14:paraId="65FA990F" w14:textId="77777777" w:rsidR="009708B0" w:rsidRPr="00B969A7" w:rsidRDefault="009708B0" w:rsidP="009708B0">
            <w:pPr>
              <w:pStyle w:val="Tabletext"/>
              <w:jc w:val="center"/>
              <w:rPr>
                <w:sz w:val="24"/>
                <w:szCs w:val="24"/>
                <w:lang w:val="en-GB"/>
              </w:rPr>
            </w:pPr>
          </w:p>
        </w:tc>
        <w:tc>
          <w:tcPr>
            <w:tcW w:w="2577" w:type="dxa"/>
            <w:vAlign w:val="center"/>
          </w:tcPr>
          <w:p w14:paraId="59CEC31E" w14:textId="17CAC1EF" w:rsidR="009708B0" w:rsidRPr="00B969A7" w:rsidRDefault="009708B0" w:rsidP="009708B0">
            <w:pPr>
              <w:pStyle w:val="Tabletext"/>
              <w:jc w:val="center"/>
              <w:rPr>
                <w:sz w:val="24"/>
                <w:szCs w:val="24"/>
                <w:lang w:val="en-GB"/>
              </w:rPr>
            </w:pPr>
            <w:r>
              <w:rPr>
                <w:sz w:val="24"/>
                <w:szCs w:val="24"/>
                <w:lang w:val="en-GB"/>
              </w:rPr>
              <w:t>FXN</w:t>
            </w:r>
          </w:p>
        </w:tc>
        <w:tc>
          <w:tcPr>
            <w:tcW w:w="2557" w:type="dxa"/>
            <w:vAlign w:val="center"/>
          </w:tcPr>
          <w:p w14:paraId="6C203A9A" w14:textId="587EACB0" w:rsidR="009708B0" w:rsidRPr="00B969A7" w:rsidRDefault="009708B0" w:rsidP="009708B0">
            <w:pPr>
              <w:pStyle w:val="Tabletext"/>
              <w:jc w:val="center"/>
              <w:rPr>
                <w:sz w:val="24"/>
                <w:szCs w:val="24"/>
                <w:lang w:val="en-GB"/>
              </w:rPr>
            </w:pPr>
            <w:r>
              <w:rPr>
                <w:sz w:val="24"/>
                <w:szCs w:val="24"/>
                <w:lang w:val="en-GB"/>
              </w:rPr>
              <w:t>FXN</w:t>
            </w:r>
          </w:p>
        </w:tc>
      </w:tr>
      <w:tr w:rsidR="009708B0" w:rsidRPr="00ED6272" w14:paraId="2614B101" w14:textId="77777777" w:rsidTr="0037109C">
        <w:trPr>
          <w:jc w:val="center"/>
        </w:trPr>
        <w:tc>
          <w:tcPr>
            <w:tcW w:w="2747" w:type="dxa"/>
            <w:vAlign w:val="center"/>
          </w:tcPr>
          <w:p w14:paraId="08EABDF5" w14:textId="456D7A71" w:rsidR="009708B0" w:rsidRPr="00B969A7" w:rsidRDefault="009708B0" w:rsidP="009708B0">
            <w:pPr>
              <w:pStyle w:val="Tabletext"/>
              <w:jc w:val="left"/>
              <w:rPr>
                <w:sz w:val="24"/>
                <w:szCs w:val="24"/>
                <w:lang w:val="en-GB"/>
              </w:rPr>
            </w:pPr>
            <w:r>
              <w:rPr>
                <w:sz w:val="24"/>
                <w:szCs w:val="24"/>
                <w:lang w:val="en-GB"/>
              </w:rPr>
              <w:t>Radar Modulation</w:t>
            </w:r>
          </w:p>
        </w:tc>
        <w:tc>
          <w:tcPr>
            <w:tcW w:w="1243" w:type="dxa"/>
          </w:tcPr>
          <w:p w14:paraId="308623BE" w14:textId="77777777" w:rsidR="009708B0" w:rsidRPr="00B969A7" w:rsidRDefault="009708B0" w:rsidP="009708B0">
            <w:pPr>
              <w:pStyle w:val="Tabletext"/>
              <w:jc w:val="center"/>
              <w:rPr>
                <w:sz w:val="24"/>
                <w:szCs w:val="24"/>
                <w:lang w:val="en-GB"/>
              </w:rPr>
            </w:pPr>
          </w:p>
        </w:tc>
        <w:tc>
          <w:tcPr>
            <w:tcW w:w="2577" w:type="dxa"/>
            <w:vAlign w:val="center"/>
          </w:tcPr>
          <w:p w14:paraId="2515EB4B" w14:textId="09746280" w:rsidR="009708B0" w:rsidRPr="00B155A5" w:rsidRDefault="009708B0" w:rsidP="009708B0">
            <w:pPr>
              <w:pStyle w:val="Tabletext"/>
              <w:jc w:val="center"/>
              <w:rPr>
                <w:sz w:val="24"/>
                <w:szCs w:val="24"/>
                <w:lang w:val="en-GB"/>
              </w:rPr>
            </w:pPr>
            <w:del w:id="137" w:author="Rahman, Mohammed (FAA)" w:date="2021-10-12T16:18:00Z">
              <w:r w:rsidRPr="00B155A5" w:rsidDel="00925563">
                <w:rPr>
                  <w:sz w:val="24"/>
                  <w:szCs w:val="24"/>
                  <w:lang w:val="en-GB"/>
                </w:rPr>
                <w:delText xml:space="preserve">FMCW – </w:delText>
              </w:r>
              <w:r w:rsidRPr="00B155A5" w:rsidDel="00925563">
                <w:rPr>
                  <w:b/>
                  <w:bCs/>
                  <w:i/>
                  <w:iCs/>
                  <w:sz w:val="24"/>
                  <w:szCs w:val="24"/>
                  <w:lang w:val="en-GB"/>
                </w:rPr>
                <w:delText>Up</w:delText>
              </w:r>
              <w:r w:rsidRPr="00B155A5" w:rsidDel="00925563">
                <w:rPr>
                  <w:sz w:val="24"/>
                  <w:szCs w:val="24"/>
                  <w:lang w:val="en-GB"/>
                </w:rPr>
                <w:delText xml:space="preserve"> Chirp 45MHz each of three channels</w:delText>
              </w:r>
            </w:del>
            <w:ins w:id="138" w:author="Rahman, Mohammed (FAA)" w:date="2021-10-12T16:18:00Z">
              <w:r w:rsidR="00925563">
                <w:rPr>
                  <w:sz w:val="24"/>
                  <w:szCs w:val="24"/>
                  <w:lang w:val="en-GB"/>
                </w:rPr>
                <w:t>LFM</w:t>
              </w:r>
            </w:ins>
          </w:p>
        </w:tc>
        <w:tc>
          <w:tcPr>
            <w:tcW w:w="2557" w:type="dxa"/>
            <w:vAlign w:val="center"/>
          </w:tcPr>
          <w:p w14:paraId="54F069B9" w14:textId="6D8A5844" w:rsidR="009708B0" w:rsidRPr="00B155A5" w:rsidRDefault="009708B0" w:rsidP="009708B0">
            <w:pPr>
              <w:pStyle w:val="Tabletext"/>
              <w:jc w:val="center"/>
              <w:rPr>
                <w:sz w:val="24"/>
                <w:szCs w:val="24"/>
                <w:lang w:val="en-GB"/>
              </w:rPr>
            </w:pPr>
            <w:del w:id="139" w:author="Rahman, Mohammed (FAA)" w:date="2021-10-12T16:18:00Z">
              <w:r w:rsidRPr="00B155A5" w:rsidDel="00925563">
                <w:rPr>
                  <w:sz w:val="24"/>
                  <w:szCs w:val="24"/>
                  <w:lang w:val="en-GB"/>
                </w:rPr>
                <w:delText xml:space="preserve">FMCW – </w:delText>
              </w:r>
              <w:r w:rsidRPr="00B155A5" w:rsidDel="00925563">
                <w:rPr>
                  <w:b/>
                  <w:bCs/>
                  <w:i/>
                  <w:iCs/>
                  <w:sz w:val="24"/>
                  <w:szCs w:val="24"/>
                  <w:lang w:val="en-GB"/>
                </w:rPr>
                <w:delText>Down</w:delText>
              </w:r>
              <w:r w:rsidRPr="00B155A5" w:rsidDel="00925563">
                <w:rPr>
                  <w:sz w:val="24"/>
                  <w:szCs w:val="24"/>
                  <w:lang w:val="en-GB"/>
                </w:rPr>
                <w:delText xml:space="preserve"> Chirp 45MHz each of three channels</w:delText>
              </w:r>
            </w:del>
            <w:ins w:id="140" w:author="Rahman, Mohammed (FAA)" w:date="2021-10-12T16:18:00Z">
              <w:r w:rsidR="00925563">
                <w:rPr>
                  <w:sz w:val="24"/>
                  <w:szCs w:val="24"/>
                  <w:lang w:val="en-GB"/>
                </w:rPr>
                <w:t>LFM</w:t>
              </w:r>
            </w:ins>
          </w:p>
        </w:tc>
      </w:tr>
      <w:tr w:rsidR="00925563" w:rsidRPr="00ED6272" w14:paraId="430F2A5C" w14:textId="77777777" w:rsidTr="0037109C">
        <w:trPr>
          <w:jc w:val="center"/>
          <w:ins w:id="141" w:author="Rahman, Mohammed (FAA)" w:date="2021-10-12T16:20:00Z"/>
        </w:trPr>
        <w:tc>
          <w:tcPr>
            <w:tcW w:w="2747" w:type="dxa"/>
            <w:vAlign w:val="center"/>
          </w:tcPr>
          <w:p w14:paraId="586F2040" w14:textId="1F664B38" w:rsidR="00925563" w:rsidRPr="00B969A7" w:rsidRDefault="00925563" w:rsidP="009708B0">
            <w:pPr>
              <w:pStyle w:val="Tabletext"/>
              <w:jc w:val="left"/>
              <w:rPr>
                <w:ins w:id="142" w:author="Rahman, Mohammed (FAA)" w:date="2021-10-12T16:20:00Z"/>
                <w:sz w:val="24"/>
                <w:szCs w:val="24"/>
                <w:lang w:val="en-GB"/>
              </w:rPr>
            </w:pPr>
            <w:ins w:id="143" w:author="Rahman, Mohammed (FAA)" w:date="2021-10-12T16:21:00Z">
              <w:r w:rsidRPr="00925563">
                <w:rPr>
                  <w:sz w:val="24"/>
                  <w:szCs w:val="24"/>
                  <w:lang w:val="en-GB"/>
                </w:rPr>
                <w:t>Modulation bandwidth</w:t>
              </w:r>
            </w:ins>
          </w:p>
        </w:tc>
        <w:tc>
          <w:tcPr>
            <w:tcW w:w="1243" w:type="dxa"/>
          </w:tcPr>
          <w:p w14:paraId="3A352F23" w14:textId="0D58D465" w:rsidR="00925563" w:rsidRPr="00B969A7" w:rsidRDefault="00925563" w:rsidP="009708B0">
            <w:pPr>
              <w:pStyle w:val="Tabletext"/>
              <w:jc w:val="center"/>
              <w:rPr>
                <w:ins w:id="144" w:author="Rahman, Mohammed (FAA)" w:date="2021-10-12T16:20:00Z"/>
                <w:sz w:val="24"/>
                <w:szCs w:val="24"/>
                <w:lang w:val="en-GB"/>
              </w:rPr>
            </w:pPr>
            <w:ins w:id="145" w:author="Rahman, Mohammed (FAA)" w:date="2021-10-12T16:21:00Z">
              <w:r>
                <w:rPr>
                  <w:sz w:val="24"/>
                  <w:szCs w:val="24"/>
                  <w:lang w:val="en-GB"/>
                </w:rPr>
                <w:t>MHz</w:t>
              </w:r>
            </w:ins>
          </w:p>
        </w:tc>
        <w:tc>
          <w:tcPr>
            <w:tcW w:w="2577" w:type="dxa"/>
            <w:vAlign w:val="center"/>
          </w:tcPr>
          <w:p w14:paraId="255E1D2B" w14:textId="6762D47E" w:rsidR="00925563" w:rsidRDefault="00925563" w:rsidP="009708B0">
            <w:pPr>
              <w:pStyle w:val="Tabletext"/>
              <w:jc w:val="center"/>
              <w:rPr>
                <w:ins w:id="146" w:author="Rahman, Mohammed (FAA)" w:date="2021-10-12T16:20:00Z"/>
                <w:sz w:val="24"/>
                <w:szCs w:val="24"/>
                <w:lang w:val="en-GB"/>
              </w:rPr>
            </w:pPr>
            <w:ins w:id="147" w:author="Rahman, Mohammed (FAA)" w:date="2021-10-12T16:21:00Z">
              <w:r>
                <w:rPr>
                  <w:sz w:val="24"/>
                  <w:szCs w:val="24"/>
                  <w:lang w:val="en-GB"/>
                </w:rPr>
                <w:t>45</w:t>
              </w:r>
            </w:ins>
          </w:p>
        </w:tc>
        <w:tc>
          <w:tcPr>
            <w:tcW w:w="2557" w:type="dxa"/>
            <w:vAlign w:val="center"/>
          </w:tcPr>
          <w:p w14:paraId="2691D117" w14:textId="6E8F64B7" w:rsidR="00925563" w:rsidRDefault="00925563" w:rsidP="00925563">
            <w:pPr>
              <w:pStyle w:val="Tabletext"/>
              <w:jc w:val="center"/>
              <w:rPr>
                <w:ins w:id="148" w:author="Rahman, Mohammed (FAA)" w:date="2021-10-12T16:20:00Z"/>
                <w:sz w:val="24"/>
                <w:szCs w:val="24"/>
                <w:lang w:val="en-GB"/>
              </w:rPr>
            </w:pPr>
            <w:ins w:id="149" w:author="Rahman, Mohammed (FAA)" w:date="2021-10-12T16:21:00Z">
              <w:r>
                <w:rPr>
                  <w:sz w:val="24"/>
                  <w:szCs w:val="24"/>
                  <w:lang w:val="en-GB"/>
                </w:rPr>
                <w:t>10 to 50</w:t>
              </w:r>
              <w:r>
                <w:rPr>
                  <w:sz w:val="24"/>
                  <w:szCs w:val="24"/>
                  <w:lang w:val="en-GB"/>
                </w:rPr>
                <w:br/>
                <w:t>(Note 3)</w:t>
              </w:r>
            </w:ins>
          </w:p>
        </w:tc>
      </w:tr>
      <w:tr w:rsidR="009708B0" w:rsidRPr="00ED6272" w14:paraId="0853EF79" w14:textId="77777777" w:rsidTr="0037109C">
        <w:trPr>
          <w:jc w:val="center"/>
        </w:trPr>
        <w:tc>
          <w:tcPr>
            <w:tcW w:w="2747" w:type="dxa"/>
            <w:vAlign w:val="center"/>
          </w:tcPr>
          <w:p w14:paraId="433D8B7D" w14:textId="77777777" w:rsidR="009708B0" w:rsidRPr="00B969A7" w:rsidRDefault="009708B0" w:rsidP="009708B0">
            <w:pPr>
              <w:pStyle w:val="Tabletext"/>
              <w:jc w:val="left"/>
              <w:rPr>
                <w:sz w:val="24"/>
                <w:szCs w:val="24"/>
                <w:lang w:val="en-GB"/>
              </w:rPr>
            </w:pPr>
            <w:r w:rsidRPr="00B969A7">
              <w:rPr>
                <w:sz w:val="24"/>
                <w:szCs w:val="24"/>
                <w:lang w:val="en-GB"/>
              </w:rPr>
              <w:t xml:space="preserve">Pulse width </w:t>
            </w:r>
          </w:p>
        </w:tc>
        <w:tc>
          <w:tcPr>
            <w:tcW w:w="1243" w:type="dxa"/>
          </w:tcPr>
          <w:p w14:paraId="2B1D1F91" w14:textId="77777777" w:rsidR="009708B0" w:rsidRPr="00B969A7" w:rsidRDefault="009708B0" w:rsidP="009708B0">
            <w:pPr>
              <w:pStyle w:val="Tabletext"/>
              <w:jc w:val="center"/>
              <w:rPr>
                <w:sz w:val="24"/>
                <w:szCs w:val="24"/>
                <w:lang w:val="en-GB"/>
              </w:rPr>
            </w:pPr>
            <w:r w:rsidRPr="00B969A7">
              <w:rPr>
                <w:sz w:val="24"/>
                <w:szCs w:val="24"/>
                <w:lang w:val="en-GB"/>
              </w:rPr>
              <w:sym w:font="Symbol" w:char="F06D"/>
            </w:r>
            <w:r w:rsidRPr="00B969A7">
              <w:rPr>
                <w:sz w:val="24"/>
                <w:szCs w:val="24"/>
                <w:lang w:val="en-GB"/>
              </w:rPr>
              <w:t>s</w:t>
            </w:r>
          </w:p>
        </w:tc>
        <w:tc>
          <w:tcPr>
            <w:tcW w:w="2577" w:type="dxa"/>
            <w:vAlign w:val="center"/>
          </w:tcPr>
          <w:p w14:paraId="1750B965" w14:textId="5062821F" w:rsidR="009708B0" w:rsidRPr="00B969A7" w:rsidRDefault="009708B0" w:rsidP="00925563">
            <w:pPr>
              <w:pStyle w:val="Tabletext"/>
              <w:jc w:val="center"/>
              <w:rPr>
                <w:sz w:val="24"/>
                <w:szCs w:val="24"/>
                <w:lang w:val="en-GB"/>
              </w:rPr>
            </w:pPr>
            <w:r>
              <w:rPr>
                <w:sz w:val="24"/>
                <w:szCs w:val="24"/>
                <w:lang w:val="en-GB"/>
              </w:rPr>
              <w:t xml:space="preserve"> 200</w:t>
            </w:r>
            <w:del w:id="150" w:author="Rahman, Mohammed (FAA)" w:date="2021-10-12T16:23:00Z">
              <w:r w:rsidDel="00925563">
                <w:rPr>
                  <w:sz w:val="24"/>
                  <w:szCs w:val="24"/>
                  <w:lang w:val="en-GB"/>
                </w:rPr>
                <w:delText xml:space="preserve"> (ON)</w:delText>
              </w:r>
              <w:r w:rsidDel="00925563">
                <w:rPr>
                  <w:sz w:val="24"/>
                  <w:szCs w:val="24"/>
                  <w:lang w:val="en-GB"/>
                </w:rPr>
                <w:br/>
                <w:delText>10 (OFF)</w:delText>
              </w:r>
            </w:del>
          </w:p>
        </w:tc>
        <w:tc>
          <w:tcPr>
            <w:tcW w:w="2557" w:type="dxa"/>
            <w:vAlign w:val="center"/>
          </w:tcPr>
          <w:p w14:paraId="3BA2B801" w14:textId="77777777" w:rsidR="009708B0" w:rsidRDefault="009708B0" w:rsidP="00925563">
            <w:pPr>
              <w:pStyle w:val="Tabletext"/>
              <w:jc w:val="center"/>
              <w:rPr>
                <w:ins w:id="151" w:author="Rahman, Mohammed (FAA)" w:date="2021-10-12T16:23:00Z"/>
                <w:sz w:val="24"/>
                <w:szCs w:val="24"/>
                <w:lang w:val="en-GB"/>
              </w:rPr>
            </w:pPr>
            <w:r>
              <w:rPr>
                <w:sz w:val="24"/>
                <w:szCs w:val="24"/>
                <w:lang w:val="en-GB"/>
              </w:rPr>
              <w:t xml:space="preserve"> </w:t>
            </w:r>
            <w:ins w:id="152" w:author="Rahman, Mohammed (FAA)" w:date="2021-10-12T16:23:00Z">
              <w:r w:rsidR="00925563">
                <w:rPr>
                  <w:sz w:val="24"/>
                  <w:szCs w:val="24"/>
                  <w:lang w:val="en-GB"/>
                </w:rPr>
                <w:t xml:space="preserve">50 to </w:t>
              </w:r>
            </w:ins>
            <w:r>
              <w:rPr>
                <w:sz w:val="24"/>
                <w:szCs w:val="24"/>
                <w:lang w:val="en-GB"/>
              </w:rPr>
              <w:t xml:space="preserve">200 </w:t>
            </w:r>
            <w:del w:id="153" w:author="Rahman, Mohammed (FAA)" w:date="2021-10-12T16:23:00Z">
              <w:r w:rsidDel="00925563">
                <w:rPr>
                  <w:sz w:val="24"/>
                  <w:szCs w:val="24"/>
                  <w:lang w:val="en-GB"/>
                </w:rPr>
                <w:delText>(ON)</w:delText>
              </w:r>
              <w:r w:rsidDel="00925563">
                <w:rPr>
                  <w:sz w:val="24"/>
                  <w:szCs w:val="24"/>
                  <w:lang w:val="en-GB"/>
                </w:rPr>
                <w:br/>
                <w:delText>10 (OFF)</w:delText>
              </w:r>
            </w:del>
          </w:p>
          <w:p w14:paraId="0EE5289E" w14:textId="5A212F37" w:rsidR="00925563" w:rsidRPr="00B969A7" w:rsidRDefault="00925563" w:rsidP="00925563">
            <w:pPr>
              <w:pStyle w:val="Tabletext"/>
              <w:jc w:val="center"/>
              <w:rPr>
                <w:sz w:val="24"/>
                <w:szCs w:val="24"/>
                <w:lang w:val="en-GB"/>
              </w:rPr>
            </w:pPr>
            <w:ins w:id="154" w:author="Rahman, Mohammed (FAA)" w:date="2021-10-12T16:23:00Z">
              <w:r>
                <w:rPr>
                  <w:sz w:val="24"/>
                  <w:szCs w:val="24"/>
                  <w:lang w:val="en-GB"/>
                </w:rPr>
                <w:t>(Note 3)</w:t>
              </w:r>
            </w:ins>
          </w:p>
        </w:tc>
      </w:tr>
      <w:tr w:rsidR="009708B0" w:rsidRPr="00E85B4A" w14:paraId="3D760C26" w14:textId="77777777" w:rsidTr="0037109C">
        <w:trPr>
          <w:jc w:val="center"/>
        </w:trPr>
        <w:tc>
          <w:tcPr>
            <w:tcW w:w="2747" w:type="dxa"/>
            <w:vAlign w:val="center"/>
          </w:tcPr>
          <w:p w14:paraId="17169FAB" w14:textId="77777777" w:rsidR="009708B0" w:rsidRPr="00B969A7" w:rsidRDefault="009708B0" w:rsidP="009708B0">
            <w:pPr>
              <w:pStyle w:val="Tabletext"/>
              <w:jc w:val="left"/>
              <w:rPr>
                <w:sz w:val="24"/>
                <w:szCs w:val="24"/>
                <w:lang w:val="en-GB"/>
              </w:rPr>
            </w:pPr>
            <w:r w:rsidRPr="00B969A7">
              <w:rPr>
                <w:sz w:val="24"/>
                <w:szCs w:val="24"/>
                <w:lang w:val="en-GB"/>
              </w:rPr>
              <w:lastRenderedPageBreak/>
              <w:t xml:space="preserve">Pulse rise and fall times </w:t>
            </w:r>
          </w:p>
        </w:tc>
        <w:tc>
          <w:tcPr>
            <w:tcW w:w="1243" w:type="dxa"/>
          </w:tcPr>
          <w:p w14:paraId="59F82B20" w14:textId="027128EE" w:rsidR="009708B0" w:rsidRPr="00B969A7" w:rsidRDefault="009708B0" w:rsidP="009708B0">
            <w:pPr>
              <w:pStyle w:val="Tabletext"/>
              <w:jc w:val="center"/>
              <w:rPr>
                <w:sz w:val="24"/>
                <w:szCs w:val="24"/>
                <w:lang w:val="en-GB"/>
              </w:rPr>
            </w:pPr>
            <w:r w:rsidRPr="00B969A7">
              <w:rPr>
                <w:sz w:val="24"/>
                <w:szCs w:val="24"/>
                <w:lang w:val="en-GB"/>
              </w:rPr>
              <w:sym w:font="Symbol" w:char="F06D"/>
            </w:r>
            <w:r w:rsidRPr="00B969A7">
              <w:rPr>
                <w:sz w:val="24"/>
                <w:szCs w:val="24"/>
                <w:lang w:val="en-GB"/>
              </w:rPr>
              <w:t>s</w:t>
            </w:r>
          </w:p>
        </w:tc>
        <w:tc>
          <w:tcPr>
            <w:tcW w:w="2577" w:type="dxa"/>
            <w:vAlign w:val="center"/>
          </w:tcPr>
          <w:p w14:paraId="209B59D2" w14:textId="47F7BE23" w:rsidR="009708B0" w:rsidRPr="00B969A7" w:rsidRDefault="009708B0" w:rsidP="009708B0">
            <w:pPr>
              <w:pStyle w:val="Tabletext"/>
              <w:jc w:val="center"/>
              <w:rPr>
                <w:sz w:val="24"/>
                <w:szCs w:val="24"/>
                <w:lang w:val="en-GB"/>
              </w:rPr>
            </w:pPr>
            <w:r>
              <w:rPr>
                <w:sz w:val="24"/>
                <w:szCs w:val="24"/>
                <w:lang w:val="en-GB"/>
              </w:rPr>
              <w:t xml:space="preserve"> &lt;</w:t>
            </w:r>
            <w:ins w:id="155" w:author="Rahman, Mohammed (FAA)" w:date="2021-10-12T17:00:00Z">
              <w:r w:rsidR="0037109C">
                <w:rPr>
                  <w:sz w:val="24"/>
                  <w:szCs w:val="24"/>
                  <w:lang w:val="en-GB"/>
                </w:rPr>
                <w:t xml:space="preserve"> </w:t>
              </w:r>
            </w:ins>
            <w:r>
              <w:rPr>
                <w:sz w:val="24"/>
                <w:szCs w:val="24"/>
                <w:lang w:val="en-GB"/>
              </w:rPr>
              <w:t>1</w:t>
            </w:r>
          </w:p>
        </w:tc>
        <w:tc>
          <w:tcPr>
            <w:tcW w:w="2557" w:type="dxa"/>
            <w:vAlign w:val="center"/>
          </w:tcPr>
          <w:p w14:paraId="02D1960C" w14:textId="6F0DDEB6" w:rsidR="009708B0" w:rsidRPr="00B969A7" w:rsidRDefault="009708B0" w:rsidP="009708B0">
            <w:pPr>
              <w:pStyle w:val="Tabletext"/>
              <w:jc w:val="center"/>
              <w:rPr>
                <w:sz w:val="24"/>
                <w:szCs w:val="24"/>
                <w:lang w:val="en-GB"/>
              </w:rPr>
            </w:pPr>
            <w:r>
              <w:rPr>
                <w:sz w:val="24"/>
                <w:szCs w:val="24"/>
                <w:lang w:val="en-GB"/>
              </w:rPr>
              <w:t xml:space="preserve"> &lt;</w:t>
            </w:r>
            <w:ins w:id="156" w:author="Rahman, Mohammed (FAA)" w:date="2021-10-12T17:00:00Z">
              <w:r w:rsidR="0037109C">
                <w:rPr>
                  <w:sz w:val="24"/>
                  <w:szCs w:val="24"/>
                  <w:lang w:val="en-GB"/>
                </w:rPr>
                <w:t xml:space="preserve"> </w:t>
              </w:r>
            </w:ins>
            <w:r>
              <w:rPr>
                <w:sz w:val="24"/>
                <w:szCs w:val="24"/>
                <w:lang w:val="en-GB"/>
              </w:rPr>
              <w:t>1</w:t>
            </w:r>
          </w:p>
        </w:tc>
      </w:tr>
      <w:tr w:rsidR="009708B0" w:rsidRPr="00ED6272" w14:paraId="44A57E02" w14:textId="77777777" w:rsidTr="00960E42">
        <w:trPr>
          <w:trHeight w:val="1407"/>
          <w:jc w:val="center"/>
        </w:trPr>
        <w:tc>
          <w:tcPr>
            <w:tcW w:w="2747" w:type="dxa"/>
            <w:vAlign w:val="center"/>
          </w:tcPr>
          <w:p w14:paraId="74BCD3B6" w14:textId="4C0E52F8" w:rsidR="009708B0" w:rsidRPr="00360AE1" w:rsidRDefault="009708B0" w:rsidP="009708B0">
            <w:pPr>
              <w:pStyle w:val="Tabletext"/>
              <w:spacing w:before="0"/>
              <w:rPr>
                <w:sz w:val="24"/>
                <w:szCs w:val="24"/>
              </w:rPr>
            </w:pPr>
            <w:r w:rsidRPr="00B969A7">
              <w:rPr>
                <w:sz w:val="24"/>
                <w:szCs w:val="24"/>
                <w:lang w:val="en-GB"/>
              </w:rPr>
              <w:t xml:space="preserve">RF emission bandwidth at </w:t>
            </w:r>
            <w:r w:rsidRPr="00B969A7">
              <w:rPr>
                <w:sz w:val="24"/>
                <w:szCs w:val="24"/>
                <w:lang w:val="en-GB"/>
              </w:rPr>
              <w:br/>
            </w:r>
            <w:r w:rsidRPr="00360AE1">
              <w:rPr>
                <w:sz w:val="24"/>
                <w:szCs w:val="24"/>
              </w:rPr>
              <w:t>-3 dB</w:t>
            </w:r>
            <w:ins w:id="157" w:author="Rahman, Mohammed (FAA)" w:date="2021-10-12T16:24:00Z">
              <w:r w:rsidR="00925563">
                <w:rPr>
                  <w:sz w:val="24"/>
                  <w:szCs w:val="24"/>
                </w:rPr>
                <w:t>c</w:t>
              </w:r>
            </w:ins>
          </w:p>
          <w:p w14:paraId="0B12F005" w14:textId="0E40030C" w:rsidR="009708B0" w:rsidRPr="00F96E1F" w:rsidRDefault="009708B0" w:rsidP="009708B0">
            <w:pPr>
              <w:pStyle w:val="Tabletext"/>
              <w:rPr>
                <w:sz w:val="24"/>
                <w:szCs w:val="24"/>
              </w:rPr>
            </w:pPr>
            <w:r w:rsidRPr="00360AE1">
              <w:rPr>
                <w:sz w:val="24"/>
                <w:szCs w:val="24"/>
              </w:rPr>
              <w:t>-20 dB</w:t>
            </w:r>
            <w:ins w:id="158" w:author="Rahman, Mohammed (FAA)" w:date="2021-10-12T16:24:00Z">
              <w:r w:rsidR="00925563">
                <w:rPr>
                  <w:sz w:val="24"/>
                  <w:szCs w:val="24"/>
                </w:rPr>
                <w:t>c</w:t>
              </w:r>
            </w:ins>
          </w:p>
          <w:p w14:paraId="708EAFE1" w14:textId="318AFF0C" w:rsidR="009708B0" w:rsidRPr="00B969A7" w:rsidRDefault="009708B0" w:rsidP="009708B0">
            <w:pPr>
              <w:pStyle w:val="Tabletext"/>
              <w:jc w:val="left"/>
              <w:rPr>
                <w:sz w:val="24"/>
                <w:szCs w:val="24"/>
                <w:lang w:val="en-GB"/>
              </w:rPr>
            </w:pPr>
            <w:r>
              <w:rPr>
                <w:sz w:val="24"/>
                <w:szCs w:val="24"/>
                <w:lang w:val="en-GB"/>
              </w:rPr>
              <w:t>-</w:t>
            </w:r>
            <w:r w:rsidRPr="00B969A7">
              <w:rPr>
                <w:sz w:val="24"/>
                <w:szCs w:val="24"/>
                <w:lang w:val="en-GB"/>
              </w:rPr>
              <w:t>40 dB</w:t>
            </w:r>
            <w:ins w:id="159" w:author="Rahman, Mohammed (FAA)" w:date="2021-10-12T16:24:00Z">
              <w:r w:rsidR="00925563">
                <w:rPr>
                  <w:sz w:val="24"/>
                  <w:szCs w:val="24"/>
                  <w:lang w:val="en-GB"/>
                </w:rPr>
                <w:t>c</w:t>
              </w:r>
            </w:ins>
          </w:p>
        </w:tc>
        <w:tc>
          <w:tcPr>
            <w:tcW w:w="1243" w:type="dxa"/>
          </w:tcPr>
          <w:p w14:paraId="6A95A8C4" w14:textId="77777777" w:rsidR="0037109C" w:rsidRDefault="0037109C" w:rsidP="009708B0">
            <w:pPr>
              <w:pStyle w:val="Tabletext"/>
              <w:jc w:val="center"/>
              <w:rPr>
                <w:ins w:id="160" w:author="Rahman, Mohammed (FAA)" w:date="2021-10-12T17:00:00Z"/>
                <w:sz w:val="24"/>
                <w:szCs w:val="24"/>
                <w:lang w:val="en-GB"/>
              </w:rPr>
            </w:pPr>
          </w:p>
          <w:p w14:paraId="6EAC50B9" w14:textId="77777777" w:rsidR="0037109C" w:rsidRDefault="0037109C" w:rsidP="009708B0">
            <w:pPr>
              <w:pStyle w:val="Tabletext"/>
              <w:jc w:val="center"/>
              <w:rPr>
                <w:ins w:id="161" w:author="Rahman, Mohammed (FAA)" w:date="2021-10-12T17:00:00Z"/>
                <w:sz w:val="24"/>
                <w:szCs w:val="24"/>
                <w:lang w:val="en-GB"/>
              </w:rPr>
            </w:pPr>
          </w:p>
          <w:p w14:paraId="27DEBA04" w14:textId="530E825F" w:rsidR="009708B0" w:rsidRDefault="009708B0" w:rsidP="009708B0">
            <w:pPr>
              <w:pStyle w:val="Tabletext"/>
              <w:jc w:val="center"/>
              <w:rPr>
                <w:sz w:val="24"/>
                <w:szCs w:val="24"/>
                <w:lang w:val="en-GB"/>
              </w:rPr>
            </w:pPr>
            <w:r w:rsidRPr="00B969A7">
              <w:rPr>
                <w:sz w:val="24"/>
                <w:szCs w:val="24"/>
                <w:lang w:val="en-GB"/>
              </w:rPr>
              <w:t>MHz</w:t>
            </w:r>
          </w:p>
          <w:p w14:paraId="2CFE3031" w14:textId="71CE8FD8" w:rsidR="009708B0" w:rsidRPr="00B969A7" w:rsidRDefault="009708B0" w:rsidP="009708B0">
            <w:pPr>
              <w:pStyle w:val="Tabletext"/>
              <w:jc w:val="center"/>
              <w:rPr>
                <w:sz w:val="24"/>
                <w:szCs w:val="24"/>
                <w:lang w:val="en-GB"/>
              </w:rPr>
            </w:pPr>
            <w:del w:id="162" w:author="Rahman, Mohammed (FAA)" w:date="2021-10-12T16:27:00Z">
              <w:r w:rsidDel="00925563">
                <w:rPr>
                  <w:sz w:val="24"/>
                  <w:szCs w:val="24"/>
                  <w:lang w:val="en-GB"/>
                </w:rPr>
                <w:delText>(</w:delText>
              </w:r>
              <w:r w:rsidRPr="00171245" w:rsidDel="00925563">
                <w:rPr>
                  <w:sz w:val="24"/>
                  <w:szCs w:val="24"/>
                  <w:lang w:val="en-GB"/>
                </w:rPr>
                <w:delText>45MHz Chirp measured in 1MHz BW</w:delText>
              </w:r>
              <w:r w:rsidDel="00925563">
                <w:rPr>
                  <w:sz w:val="24"/>
                  <w:szCs w:val="24"/>
                  <w:lang w:val="en-GB"/>
                </w:rPr>
                <w:delText>)</w:delText>
              </w:r>
            </w:del>
          </w:p>
        </w:tc>
        <w:tc>
          <w:tcPr>
            <w:tcW w:w="2577" w:type="dxa"/>
          </w:tcPr>
          <w:p w14:paraId="3E31D5C8" w14:textId="77777777" w:rsidR="009708B0" w:rsidRDefault="009708B0" w:rsidP="009708B0">
            <w:pPr>
              <w:pStyle w:val="Tabletext"/>
              <w:jc w:val="center"/>
              <w:rPr>
                <w:szCs w:val="24"/>
                <w:lang w:val="en-GB"/>
              </w:rPr>
            </w:pPr>
          </w:p>
          <w:p w14:paraId="74F81C97" w14:textId="1AD6D18D" w:rsidR="009708B0" w:rsidRDefault="009708B0" w:rsidP="009708B0">
            <w:pPr>
              <w:pStyle w:val="Tabletext"/>
              <w:jc w:val="center"/>
              <w:rPr>
                <w:sz w:val="24"/>
                <w:szCs w:val="24"/>
                <w:lang w:val="en-GB"/>
              </w:rPr>
            </w:pPr>
            <w:r w:rsidRPr="009011C8">
              <w:rPr>
                <w:szCs w:val="24"/>
                <w:lang w:val="en-GB"/>
              </w:rPr>
              <w:t xml:space="preserve"> </w:t>
            </w:r>
            <w:r w:rsidRPr="00C2522D">
              <w:rPr>
                <w:sz w:val="24"/>
                <w:szCs w:val="24"/>
                <w:lang w:val="en-GB"/>
              </w:rPr>
              <w:t>&lt;48</w:t>
            </w:r>
            <w:r w:rsidRPr="00C2522D" w:rsidDel="00B155A5">
              <w:rPr>
                <w:sz w:val="24"/>
                <w:szCs w:val="24"/>
                <w:lang w:val="en-GB"/>
              </w:rPr>
              <w:t xml:space="preserve"> </w:t>
            </w:r>
            <w:r w:rsidRPr="00C2522D">
              <w:rPr>
                <w:sz w:val="24"/>
                <w:szCs w:val="24"/>
                <w:lang w:val="en-GB"/>
              </w:rPr>
              <w:t xml:space="preserve"> </w:t>
            </w:r>
          </w:p>
          <w:p w14:paraId="2EFA2E2E" w14:textId="77777777" w:rsidR="009708B0" w:rsidRDefault="009708B0" w:rsidP="009708B0">
            <w:pPr>
              <w:pStyle w:val="Tabletext"/>
              <w:jc w:val="center"/>
              <w:rPr>
                <w:sz w:val="24"/>
                <w:szCs w:val="24"/>
                <w:lang w:val="en-GB"/>
              </w:rPr>
            </w:pPr>
            <w:r w:rsidRPr="00C2522D">
              <w:rPr>
                <w:sz w:val="24"/>
                <w:szCs w:val="24"/>
                <w:lang w:val="en-GB"/>
              </w:rPr>
              <w:t xml:space="preserve">&lt;54 </w:t>
            </w:r>
          </w:p>
          <w:p w14:paraId="6302BE20" w14:textId="2BC13AD1" w:rsidR="009708B0" w:rsidRPr="00B969A7" w:rsidRDefault="009708B0" w:rsidP="009708B0">
            <w:pPr>
              <w:pStyle w:val="Tabletext"/>
              <w:jc w:val="center"/>
              <w:rPr>
                <w:sz w:val="24"/>
                <w:szCs w:val="24"/>
                <w:lang w:val="en-GB"/>
              </w:rPr>
            </w:pPr>
            <w:r w:rsidRPr="00C2522D">
              <w:rPr>
                <w:sz w:val="24"/>
                <w:szCs w:val="24"/>
                <w:lang w:val="en-GB"/>
              </w:rPr>
              <w:t>&lt;60</w:t>
            </w:r>
          </w:p>
        </w:tc>
        <w:tc>
          <w:tcPr>
            <w:tcW w:w="2557" w:type="dxa"/>
          </w:tcPr>
          <w:p w14:paraId="1E912D74" w14:textId="77777777" w:rsidR="009708B0" w:rsidRDefault="009708B0" w:rsidP="009708B0">
            <w:pPr>
              <w:pStyle w:val="Tabletext"/>
              <w:jc w:val="center"/>
              <w:rPr>
                <w:sz w:val="24"/>
                <w:szCs w:val="24"/>
                <w:lang w:val="en-GB"/>
              </w:rPr>
            </w:pPr>
            <w:r w:rsidRPr="009011C8">
              <w:rPr>
                <w:sz w:val="24"/>
                <w:szCs w:val="24"/>
                <w:lang w:val="en-GB"/>
              </w:rPr>
              <w:t xml:space="preserve"> </w:t>
            </w:r>
          </w:p>
          <w:p w14:paraId="159DB875" w14:textId="664FC09A" w:rsidR="009708B0" w:rsidRPr="00360AE1" w:rsidDel="00925563" w:rsidRDefault="009708B0" w:rsidP="009708B0">
            <w:pPr>
              <w:pStyle w:val="Tabletext"/>
              <w:jc w:val="center"/>
              <w:rPr>
                <w:del w:id="163" w:author="Rahman, Mohammed (FAA)" w:date="2021-10-12T16:25:00Z"/>
                <w:sz w:val="24"/>
                <w:szCs w:val="24"/>
                <w:highlight w:val="yellow"/>
                <w:lang w:val="en-GB"/>
              </w:rPr>
            </w:pPr>
            <w:del w:id="164" w:author="Rahman, Mohammed (FAA)" w:date="2021-10-12T16:25:00Z">
              <w:r w:rsidDel="00925563">
                <w:rPr>
                  <w:sz w:val="24"/>
                  <w:szCs w:val="24"/>
                  <w:lang w:val="en-GB"/>
                </w:rPr>
                <w:delText>&lt;48</w:delText>
              </w:r>
            </w:del>
            <w:ins w:id="165" w:author="Rahman, Mohammed (FAA)" w:date="2021-10-12T16:25:00Z">
              <w:r w:rsidR="00925563" w:rsidRPr="00925563">
                <w:rPr>
                  <w:sz w:val="24"/>
                  <w:szCs w:val="24"/>
                  <w:lang w:val="en-GB"/>
                </w:rPr>
                <w:t>110% BWchirp</w:t>
              </w:r>
            </w:ins>
            <w:ins w:id="166" w:author="Rahman, Mohammed (FAA)" w:date="2021-10-12T17:01:00Z">
              <w:r w:rsidR="0037109C">
                <w:rPr>
                  <w:sz w:val="24"/>
                  <w:szCs w:val="24"/>
                  <w:lang w:val="en-GB"/>
                </w:rPr>
                <w:br/>
              </w:r>
            </w:ins>
          </w:p>
          <w:p w14:paraId="5EBA0D16" w14:textId="19F06E1D" w:rsidR="009708B0" w:rsidRPr="00360AE1" w:rsidDel="00925563" w:rsidRDefault="009708B0" w:rsidP="009708B0">
            <w:pPr>
              <w:pStyle w:val="Tabletext"/>
              <w:jc w:val="center"/>
              <w:rPr>
                <w:del w:id="167" w:author="Rahman, Mohammed (FAA)" w:date="2021-10-12T16:25:00Z"/>
                <w:sz w:val="24"/>
                <w:szCs w:val="24"/>
                <w:highlight w:val="yellow"/>
                <w:lang w:val="en-GB"/>
              </w:rPr>
            </w:pPr>
            <w:del w:id="168" w:author="Rahman, Mohammed (FAA)" w:date="2021-10-12T16:25:00Z">
              <w:r w:rsidRPr="009011C8" w:rsidDel="00925563">
                <w:rPr>
                  <w:sz w:val="24"/>
                  <w:szCs w:val="24"/>
                  <w:lang w:val="en-GB"/>
                </w:rPr>
                <w:delText xml:space="preserve"> &lt;5</w:delText>
              </w:r>
              <w:r w:rsidDel="00925563">
                <w:rPr>
                  <w:sz w:val="24"/>
                  <w:szCs w:val="24"/>
                  <w:lang w:val="en-GB"/>
                </w:rPr>
                <w:delText>4</w:delText>
              </w:r>
            </w:del>
            <w:ins w:id="169" w:author="Rahman, Mohammed (FAA)" w:date="2021-10-12T16:25:00Z">
              <w:r w:rsidR="00925563">
                <w:rPr>
                  <w:sz w:val="24"/>
                  <w:szCs w:val="24"/>
                  <w:lang w:val="en-GB"/>
                </w:rPr>
                <w:t>12</w:t>
              </w:r>
              <w:r w:rsidR="00925563" w:rsidRPr="00925563">
                <w:rPr>
                  <w:sz w:val="24"/>
                  <w:szCs w:val="24"/>
                  <w:lang w:val="en-GB"/>
                </w:rPr>
                <w:t>0% BWchirp</w:t>
              </w:r>
            </w:ins>
            <w:ins w:id="170" w:author="Rahman, Mohammed (FAA)" w:date="2021-10-12T17:01:00Z">
              <w:r w:rsidR="0037109C">
                <w:rPr>
                  <w:sz w:val="24"/>
                  <w:szCs w:val="24"/>
                  <w:lang w:val="en-GB"/>
                </w:rPr>
                <w:br/>
              </w:r>
            </w:ins>
          </w:p>
          <w:p w14:paraId="2294E1C1" w14:textId="3F93AF2F" w:rsidR="009708B0" w:rsidRPr="00B969A7" w:rsidRDefault="009708B0" w:rsidP="009708B0">
            <w:pPr>
              <w:pStyle w:val="Tabletext"/>
              <w:jc w:val="center"/>
              <w:rPr>
                <w:sz w:val="24"/>
                <w:szCs w:val="24"/>
                <w:lang w:val="en-GB"/>
              </w:rPr>
            </w:pPr>
            <w:del w:id="171" w:author="Rahman, Mohammed (FAA)" w:date="2021-10-12T16:25:00Z">
              <w:r w:rsidRPr="00171245" w:rsidDel="00925563">
                <w:rPr>
                  <w:sz w:val="24"/>
                  <w:szCs w:val="24"/>
                  <w:lang w:val="en-GB"/>
                </w:rPr>
                <w:delText xml:space="preserve"> </w:delText>
              </w:r>
              <w:r w:rsidDel="00925563">
                <w:rPr>
                  <w:sz w:val="24"/>
                  <w:szCs w:val="24"/>
                  <w:lang w:val="en-GB"/>
                </w:rPr>
                <w:delText>&lt;60</w:delText>
              </w:r>
            </w:del>
            <w:ins w:id="172" w:author="Rahman, Mohammed (FAA)" w:date="2021-10-12T16:26:00Z">
              <w:r w:rsidR="00925563">
                <w:rPr>
                  <w:sz w:val="24"/>
                  <w:szCs w:val="24"/>
                  <w:lang w:val="en-GB"/>
                </w:rPr>
                <w:t>13</w:t>
              </w:r>
              <w:r w:rsidR="00925563" w:rsidRPr="00925563">
                <w:rPr>
                  <w:sz w:val="24"/>
                  <w:szCs w:val="24"/>
                  <w:lang w:val="en-GB"/>
                </w:rPr>
                <w:t>0% BWchirp</w:t>
              </w:r>
            </w:ins>
          </w:p>
        </w:tc>
      </w:tr>
      <w:tr w:rsidR="009708B0" w:rsidRPr="00ED6272" w14:paraId="4241E0D0" w14:textId="77777777" w:rsidTr="0037109C">
        <w:trPr>
          <w:jc w:val="center"/>
        </w:trPr>
        <w:tc>
          <w:tcPr>
            <w:tcW w:w="2747" w:type="dxa"/>
            <w:vAlign w:val="center"/>
          </w:tcPr>
          <w:p w14:paraId="1BDFE4DA" w14:textId="77777777" w:rsidR="009708B0" w:rsidRPr="00B969A7" w:rsidRDefault="009708B0" w:rsidP="0037109C">
            <w:pPr>
              <w:pStyle w:val="Tabletext"/>
              <w:spacing w:before="0"/>
              <w:jc w:val="left"/>
              <w:rPr>
                <w:sz w:val="24"/>
                <w:szCs w:val="24"/>
                <w:lang w:val="en-GB"/>
              </w:rPr>
            </w:pPr>
            <w:r w:rsidRPr="00B969A7">
              <w:rPr>
                <w:sz w:val="24"/>
                <w:szCs w:val="24"/>
                <w:lang w:val="en-GB"/>
              </w:rPr>
              <w:t>Pulse repetition frequency</w:t>
            </w:r>
          </w:p>
        </w:tc>
        <w:tc>
          <w:tcPr>
            <w:tcW w:w="1243" w:type="dxa"/>
          </w:tcPr>
          <w:p w14:paraId="775B35AA" w14:textId="1BD06B29" w:rsidR="009708B0" w:rsidRPr="00B969A7" w:rsidRDefault="009708B0" w:rsidP="0037109C">
            <w:pPr>
              <w:pStyle w:val="Tabletext"/>
              <w:spacing w:before="120"/>
              <w:jc w:val="center"/>
              <w:rPr>
                <w:sz w:val="24"/>
                <w:szCs w:val="24"/>
                <w:lang w:val="en-GB"/>
              </w:rPr>
            </w:pPr>
            <w:del w:id="173" w:author="Rahman, Mohammed (FAA)" w:date="2021-10-12T16:27:00Z">
              <w:r w:rsidRPr="00B969A7" w:rsidDel="00925563">
                <w:rPr>
                  <w:sz w:val="24"/>
                  <w:szCs w:val="24"/>
                  <w:lang w:val="en-GB"/>
                </w:rPr>
                <w:delText>pps</w:delText>
              </w:r>
            </w:del>
            <w:ins w:id="174" w:author="Rahman, Mohammed (FAA)" w:date="2021-10-12T16:27:00Z">
              <w:r w:rsidR="00925563">
                <w:rPr>
                  <w:sz w:val="24"/>
                  <w:szCs w:val="24"/>
                  <w:lang w:val="en-GB"/>
                </w:rPr>
                <w:t>kHz</w:t>
              </w:r>
            </w:ins>
          </w:p>
        </w:tc>
        <w:tc>
          <w:tcPr>
            <w:tcW w:w="2577" w:type="dxa"/>
            <w:vAlign w:val="center"/>
          </w:tcPr>
          <w:p w14:paraId="0126BCFD" w14:textId="058961F7" w:rsidR="009708B0" w:rsidRPr="00B969A7" w:rsidRDefault="009708B0" w:rsidP="0037109C">
            <w:pPr>
              <w:pStyle w:val="Tabletext"/>
              <w:spacing w:before="120"/>
              <w:jc w:val="center"/>
              <w:rPr>
                <w:sz w:val="24"/>
                <w:szCs w:val="24"/>
                <w:lang w:val="en-GB"/>
              </w:rPr>
            </w:pPr>
            <w:r>
              <w:rPr>
                <w:szCs w:val="24"/>
                <w:lang w:val="en-GB"/>
              </w:rPr>
              <w:t xml:space="preserve"> </w:t>
            </w:r>
            <w:r>
              <w:rPr>
                <w:sz w:val="24"/>
                <w:szCs w:val="24"/>
                <w:lang w:val="en-GB"/>
              </w:rPr>
              <w:t>4</w:t>
            </w:r>
            <w:ins w:id="175" w:author="Rahman, Mohammed (FAA)" w:date="2021-10-12T16:28:00Z">
              <w:r w:rsidR="00925563">
                <w:rPr>
                  <w:sz w:val="24"/>
                  <w:szCs w:val="24"/>
                  <w:lang w:val="en-GB"/>
                </w:rPr>
                <w:t>.</w:t>
              </w:r>
            </w:ins>
            <w:r>
              <w:rPr>
                <w:sz w:val="24"/>
                <w:szCs w:val="24"/>
                <w:lang w:val="en-GB"/>
              </w:rPr>
              <w:t>7</w:t>
            </w:r>
            <w:del w:id="176" w:author="Rahman, Mohammed (FAA)" w:date="2021-10-12T16:28:00Z">
              <w:r w:rsidDel="00925563">
                <w:rPr>
                  <w:sz w:val="24"/>
                  <w:szCs w:val="24"/>
                  <w:lang w:val="en-GB"/>
                </w:rPr>
                <w:delText>60CPI &lt;7.5 milliseconds</w:delText>
              </w:r>
            </w:del>
          </w:p>
        </w:tc>
        <w:tc>
          <w:tcPr>
            <w:tcW w:w="2557" w:type="dxa"/>
            <w:vAlign w:val="center"/>
          </w:tcPr>
          <w:p w14:paraId="462CDDB2" w14:textId="41467144" w:rsidR="009708B0" w:rsidRPr="00B969A7" w:rsidRDefault="009708B0" w:rsidP="0037109C">
            <w:pPr>
              <w:pStyle w:val="Tabletext"/>
              <w:jc w:val="center"/>
              <w:rPr>
                <w:sz w:val="24"/>
                <w:szCs w:val="24"/>
                <w:lang w:val="en-GB"/>
              </w:rPr>
            </w:pPr>
            <w:r>
              <w:rPr>
                <w:szCs w:val="24"/>
                <w:lang w:val="en-GB"/>
              </w:rPr>
              <w:t xml:space="preserve"> </w:t>
            </w:r>
            <w:del w:id="177" w:author="Rahman, Mohammed (FAA)" w:date="2021-10-12T16:28:00Z">
              <w:r w:rsidDel="00925563">
                <w:rPr>
                  <w:sz w:val="24"/>
                  <w:szCs w:val="24"/>
                  <w:lang w:val="en-GB"/>
                </w:rPr>
                <w:delText>4760 pps</w:delText>
              </w:r>
            </w:del>
            <w:ins w:id="178" w:author="Rahman, Mohammed (FAA)" w:date="2021-10-12T16:28:00Z">
              <w:r w:rsidR="00925563">
                <w:rPr>
                  <w:sz w:val="24"/>
                  <w:szCs w:val="24"/>
                  <w:lang w:val="en-GB"/>
                </w:rPr>
                <w:t>2 to 10</w:t>
              </w:r>
            </w:ins>
            <w:del w:id="179" w:author="Rahman, Mohammed (FAA)" w:date="2021-10-12T16:28:00Z">
              <w:r w:rsidDel="00925563">
                <w:rPr>
                  <w:sz w:val="24"/>
                  <w:szCs w:val="24"/>
                  <w:lang w:val="en-GB"/>
                </w:rPr>
                <w:delText>CPI &lt;7.5 milliseconds</w:delText>
              </w:r>
            </w:del>
          </w:p>
        </w:tc>
      </w:tr>
      <w:tr w:rsidR="009708B0" w:rsidRPr="00ED6272" w14:paraId="0C074C2B" w14:textId="77777777" w:rsidTr="0037109C">
        <w:trPr>
          <w:jc w:val="center"/>
        </w:trPr>
        <w:tc>
          <w:tcPr>
            <w:tcW w:w="2747" w:type="dxa"/>
            <w:vAlign w:val="center"/>
          </w:tcPr>
          <w:p w14:paraId="745A671F" w14:textId="77777777" w:rsidR="009708B0" w:rsidRPr="00B969A7" w:rsidRDefault="009708B0" w:rsidP="009708B0">
            <w:pPr>
              <w:pStyle w:val="Tabletext"/>
              <w:jc w:val="left"/>
              <w:rPr>
                <w:sz w:val="24"/>
                <w:szCs w:val="24"/>
                <w:lang w:val="en-GB"/>
              </w:rPr>
            </w:pPr>
            <w:r w:rsidRPr="00B969A7">
              <w:rPr>
                <w:sz w:val="24"/>
                <w:szCs w:val="24"/>
                <w:lang w:val="en-GB"/>
              </w:rPr>
              <w:t xml:space="preserve">Average transmitter power </w:t>
            </w:r>
          </w:p>
        </w:tc>
        <w:tc>
          <w:tcPr>
            <w:tcW w:w="1243" w:type="dxa"/>
          </w:tcPr>
          <w:p w14:paraId="4B330F1D" w14:textId="77777777" w:rsidR="009708B0" w:rsidRPr="00B969A7" w:rsidRDefault="009708B0" w:rsidP="0037109C">
            <w:pPr>
              <w:pStyle w:val="Tabletext"/>
              <w:spacing w:before="120"/>
              <w:jc w:val="center"/>
              <w:rPr>
                <w:sz w:val="24"/>
                <w:szCs w:val="24"/>
                <w:lang w:val="en-GB"/>
              </w:rPr>
            </w:pPr>
            <w:r w:rsidRPr="00B969A7">
              <w:rPr>
                <w:sz w:val="24"/>
                <w:szCs w:val="24"/>
                <w:lang w:val="en-GB"/>
              </w:rPr>
              <w:t>W</w:t>
            </w:r>
          </w:p>
        </w:tc>
        <w:tc>
          <w:tcPr>
            <w:tcW w:w="2577" w:type="dxa"/>
            <w:vAlign w:val="center"/>
          </w:tcPr>
          <w:p w14:paraId="40C0FC42" w14:textId="0D4F943D" w:rsidR="009708B0" w:rsidDel="00AD5C7C" w:rsidRDefault="009708B0" w:rsidP="0037109C">
            <w:pPr>
              <w:pStyle w:val="Tabletext"/>
              <w:spacing w:before="120"/>
              <w:jc w:val="center"/>
              <w:rPr>
                <w:del w:id="180" w:author="Rahman, Mohammed (FAA)" w:date="2021-10-12T16:30:00Z"/>
                <w:sz w:val="24"/>
                <w:szCs w:val="24"/>
                <w:lang w:val="en-GB"/>
              </w:rPr>
            </w:pPr>
            <w:del w:id="181" w:author="Rahman, Mohammed (FAA)" w:date="2021-10-12T16:30:00Z">
              <w:r w:rsidDel="00AD5C7C">
                <w:rPr>
                  <w:sz w:val="24"/>
                  <w:szCs w:val="24"/>
                  <w:lang w:val="en-GB"/>
                </w:rPr>
                <w:delText>1.9</w:delText>
              </w:r>
            </w:del>
            <w:ins w:id="182" w:author="Rahman, Mohammed (FAA)" w:date="2021-10-12T16:30:00Z">
              <w:r w:rsidR="00AD5C7C">
                <w:rPr>
                  <w:sz w:val="24"/>
                  <w:szCs w:val="24"/>
                  <w:lang w:val="en-GB"/>
                </w:rPr>
                <w:t>2</w:t>
              </w:r>
            </w:ins>
          </w:p>
          <w:p w14:paraId="00D7B94F" w14:textId="5F1913BF" w:rsidR="009708B0" w:rsidRPr="00B969A7" w:rsidRDefault="009708B0" w:rsidP="0037109C">
            <w:pPr>
              <w:pStyle w:val="Tabletext"/>
              <w:spacing w:before="120"/>
              <w:jc w:val="center"/>
              <w:rPr>
                <w:sz w:val="24"/>
                <w:szCs w:val="24"/>
                <w:lang w:val="en-GB"/>
              </w:rPr>
            </w:pPr>
            <w:del w:id="183" w:author="Rahman, Mohammed (FAA)" w:date="2021-10-12T16:30:00Z">
              <w:r w:rsidDel="00AD5C7C">
                <w:rPr>
                  <w:sz w:val="24"/>
                  <w:szCs w:val="24"/>
                  <w:lang w:val="en-GB"/>
                </w:rPr>
                <w:delText>(</w:delText>
              </w:r>
              <w:r w:rsidRPr="00E14DF2" w:rsidDel="00AD5C7C">
                <w:rPr>
                  <w:sz w:val="24"/>
                  <w:szCs w:val="24"/>
                  <w:lang w:val="en-GB"/>
                </w:rPr>
                <w:delText>2W peak power</w:delText>
              </w:r>
              <w:r w:rsidDel="00AD5C7C">
                <w:rPr>
                  <w:sz w:val="24"/>
                  <w:szCs w:val="24"/>
                  <w:lang w:val="en-GB"/>
                </w:rPr>
                <w:delText>)</w:delText>
              </w:r>
            </w:del>
          </w:p>
        </w:tc>
        <w:tc>
          <w:tcPr>
            <w:tcW w:w="2557" w:type="dxa"/>
            <w:vAlign w:val="center"/>
          </w:tcPr>
          <w:p w14:paraId="50FE7AC9" w14:textId="0FAFECB7" w:rsidR="009708B0" w:rsidDel="00AD5C7C" w:rsidRDefault="009708B0" w:rsidP="0037109C">
            <w:pPr>
              <w:pStyle w:val="Tabletext"/>
              <w:spacing w:before="120"/>
              <w:jc w:val="center"/>
              <w:rPr>
                <w:del w:id="184" w:author="Rahman, Mohammed (FAA)" w:date="2021-10-12T16:30:00Z"/>
                <w:sz w:val="24"/>
                <w:szCs w:val="24"/>
                <w:lang w:val="en-GB"/>
              </w:rPr>
            </w:pPr>
            <w:del w:id="185" w:author="Rahman, Mohammed (FAA)" w:date="2021-10-12T16:30:00Z">
              <w:r w:rsidDel="00AD5C7C">
                <w:rPr>
                  <w:sz w:val="24"/>
                  <w:szCs w:val="24"/>
                  <w:lang w:val="en-GB"/>
                </w:rPr>
                <w:delText>3</w:delText>
              </w:r>
            </w:del>
            <w:ins w:id="186" w:author="Rahman, Mohammed (FAA)" w:date="2021-10-12T16:30:00Z">
              <w:r w:rsidR="00AD5C7C">
                <w:rPr>
                  <w:sz w:val="24"/>
                  <w:szCs w:val="24"/>
                  <w:lang w:val="en-GB"/>
                </w:rPr>
                <w:t>12</w:t>
              </w:r>
            </w:ins>
          </w:p>
          <w:p w14:paraId="6EECC325" w14:textId="682313F3" w:rsidR="009708B0" w:rsidRPr="00B969A7" w:rsidRDefault="009708B0" w:rsidP="0037109C">
            <w:pPr>
              <w:pStyle w:val="Tabletext"/>
              <w:spacing w:before="120"/>
              <w:jc w:val="center"/>
              <w:rPr>
                <w:sz w:val="24"/>
                <w:szCs w:val="24"/>
                <w:lang w:val="en-GB"/>
              </w:rPr>
            </w:pPr>
            <w:del w:id="187" w:author="Rahman, Mohammed (FAA)" w:date="2021-10-12T16:30:00Z">
              <w:r w:rsidDel="00AD5C7C">
                <w:rPr>
                  <w:sz w:val="24"/>
                  <w:szCs w:val="24"/>
                  <w:lang w:val="en-GB"/>
                </w:rPr>
                <w:delText>(</w:delText>
              </w:r>
              <w:r w:rsidRPr="00E14DF2" w:rsidDel="00AD5C7C">
                <w:rPr>
                  <w:sz w:val="24"/>
                  <w:szCs w:val="24"/>
                  <w:lang w:val="en-GB"/>
                </w:rPr>
                <w:delText>3.2W peak power</w:delText>
              </w:r>
              <w:r w:rsidDel="00AD5C7C">
                <w:rPr>
                  <w:sz w:val="24"/>
                  <w:szCs w:val="24"/>
                  <w:lang w:val="en-GB"/>
                </w:rPr>
                <w:delText>)</w:delText>
              </w:r>
            </w:del>
          </w:p>
        </w:tc>
      </w:tr>
      <w:tr w:rsidR="009708B0" w:rsidRPr="00ED6272" w14:paraId="2B8DDA19" w14:textId="77777777" w:rsidTr="0037109C">
        <w:trPr>
          <w:jc w:val="center"/>
        </w:trPr>
        <w:tc>
          <w:tcPr>
            <w:tcW w:w="2747" w:type="dxa"/>
            <w:vAlign w:val="center"/>
          </w:tcPr>
          <w:p w14:paraId="55529E90" w14:textId="2A2CF482" w:rsidR="009708B0" w:rsidRPr="00B969A7" w:rsidRDefault="009708B0" w:rsidP="009708B0">
            <w:pPr>
              <w:pStyle w:val="Tabletext"/>
              <w:jc w:val="left"/>
              <w:rPr>
                <w:sz w:val="24"/>
                <w:szCs w:val="24"/>
                <w:lang w:val="en-GB"/>
              </w:rPr>
            </w:pPr>
            <w:r w:rsidRPr="00833DA9">
              <w:t>Out-of-band emission characteristics</w:t>
            </w:r>
          </w:p>
        </w:tc>
        <w:tc>
          <w:tcPr>
            <w:tcW w:w="1243" w:type="dxa"/>
          </w:tcPr>
          <w:p w14:paraId="5D99E097" w14:textId="229DD5E9" w:rsidR="009708B0" w:rsidRPr="00B969A7" w:rsidRDefault="009708B0" w:rsidP="0037109C">
            <w:pPr>
              <w:pStyle w:val="Tabletext"/>
              <w:spacing w:before="120"/>
              <w:jc w:val="center"/>
              <w:rPr>
                <w:sz w:val="24"/>
                <w:szCs w:val="24"/>
                <w:lang w:val="en-GB"/>
              </w:rPr>
            </w:pPr>
            <w:del w:id="188" w:author="Rahman, Mohammed (FAA)" w:date="2021-10-12T16:31:00Z">
              <w:r w:rsidDel="00AD5C7C">
                <w:rPr>
                  <w:sz w:val="24"/>
                  <w:szCs w:val="24"/>
                  <w:lang w:val="en-GB"/>
                </w:rPr>
                <w:delText>[TBD]</w:delText>
              </w:r>
            </w:del>
            <w:ins w:id="189" w:author="Rahman, Mohammed (FAA)" w:date="2021-10-12T16:31:00Z">
              <w:r w:rsidR="00AD5C7C">
                <w:rPr>
                  <w:sz w:val="24"/>
                  <w:szCs w:val="24"/>
                  <w:lang w:val="en-GB"/>
                </w:rPr>
                <w:t>dBc</w:t>
              </w:r>
            </w:ins>
          </w:p>
        </w:tc>
        <w:tc>
          <w:tcPr>
            <w:tcW w:w="2577" w:type="dxa"/>
            <w:vAlign w:val="center"/>
          </w:tcPr>
          <w:p w14:paraId="2C97E37E" w14:textId="639D3E67" w:rsidR="00AD5C7C" w:rsidRDefault="009708B0" w:rsidP="009708B0">
            <w:pPr>
              <w:pStyle w:val="Tabletext"/>
              <w:jc w:val="center"/>
              <w:rPr>
                <w:ins w:id="190" w:author="Rahman, Mohammed (FAA)" w:date="2021-10-12T16:31:00Z"/>
                <w:sz w:val="24"/>
                <w:szCs w:val="24"/>
                <w:lang w:val="en-GB"/>
              </w:rPr>
            </w:pPr>
            <w:del w:id="191" w:author="Rahman, Mohammed (FAA)" w:date="2021-10-12T16:31:00Z">
              <w:r w:rsidDel="00AD5C7C">
                <w:rPr>
                  <w:sz w:val="24"/>
                  <w:szCs w:val="24"/>
                  <w:lang w:val="en-GB"/>
                </w:rPr>
                <w:delText>[TBD]</w:delText>
              </w:r>
            </w:del>
            <w:ins w:id="192" w:author="Rahman, Mohammed (FAA)" w:date="2021-10-12T16:31:00Z">
              <w:r w:rsidR="00AD5C7C">
                <w:t xml:space="preserve"> </w:t>
              </w:r>
              <w:r w:rsidR="00AD5C7C">
                <w:rPr>
                  <w:sz w:val="24"/>
                  <w:szCs w:val="24"/>
                  <w:lang w:val="en-GB"/>
                </w:rPr>
                <w:t>&lt;</w:t>
              </w:r>
            </w:ins>
            <w:r w:rsidR="0037109C">
              <w:rPr>
                <w:sz w:val="24"/>
                <w:szCs w:val="24"/>
                <w:lang w:val="en-GB"/>
              </w:rPr>
              <w:t xml:space="preserve"> </w:t>
            </w:r>
            <w:ins w:id="193" w:author="Rahman, Mohammed (FAA)" w:date="2021-10-12T16:31:00Z">
              <w:r w:rsidR="00AD5C7C">
                <w:rPr>
                  <w:sz w:val="24"/>
                  <w:szCs w:val="24"/>
                  <w:lang w:val="en-GB"/>
                </w:rPr>
                <w:t>-75</w:t>
              </w:r>
            </w:ins>
          </w:p>
          <w:p w14:paraId="7349D85E" w14:textId="346652BA" w:rsidR="009708B0" w:rsidRPr="00B969A7" w:rsidDel="00B155A5" w:rsidRDefault="00AD5C7C" w:rsidP="009708B0">
            <w:pPr>
              <w:pStyle w:val="Tabletext"/>
              <w:jc w:val="center"/>
              <w:rPr>
                <w:sz w:val="24"/>
                <w:szCs w:val="24"/>
                <w:highlight w:val="yellow"/>
                <w:lang w:val="en-GB"/>
              </w:rPr>
            </w:pPr>
            <w:ins w:id="194" w:author="Rahman, Mohammed (FAA)" w:date="2021-10-12T16:31:00Z">
              <w:r>
                <w:rPr>
                  <w:sz w:val="24"/>
                  <w:szCs w:val="24"/>
                  <w:lang w:val="en-GB"/>
                </w:rPr>
                <w:t>(</w:t>
              </w:r>
              <w:r w:rsidRPr="00AD5C7C">
                <w:rPr>
                  <w:sz w:val="24"/>
                  <w:szCs w:val="24"/>
                  <w:lang w:val="en-GB"/>
                </w:rPr>
                <w:t>through 3rd harmonic</w:t>
              </w:r>
              <w:r>
                <w:rPr>
                  <w:sz w:val="24"/>
                  <w:szCs w:val="24"/>
                  <w:lang w:val="en-GB"/>
                </w:rPr>
                <w:t>)</w:t>
              </w:r>
            </w:ins>
          </w:p>
        </w:tc>
        <w:tc>
          <w:tcPr>
            <w:tcW w:w="2557" w:type="dxa"/>
            <w:vAlign w:val="center"/>
          </w:tcPr>
          <w:p w14:paraId="28C14419" w14:textId="05234B7E" w:rsidR="00AD5C7C" w:rsidRDefault="009708B0" w:rsidP="00AD5C7C">
            <w:pPr>
              <w:pStyle w:val="Tabletext"/>
              <w:jc w:val="center"/>
              <w:rPr>
                <w:ins w:id="195" w:author="Rahman, Mohammed (FAA)" w:date="2021-10-12T16:32:00Z"/>
                <w:sz w:val="24"/>
                <w:szCs w:val="24"/>
                <w:lang w:val="en-GB"/>
              </w:rPr>
            </w:pPr>
            <w:del w:id="196" w:author="Rahman, Mohammed (FAA)" w:date="2021-10-12T16:31:00Z">
              <w:r w:rsidDel="00AD5C7C">
                <w:rPr>
                  <w:sz w:val="24"/>
                  <w:szCs w:val="24"/>
                  <w:lang w:val="en-GB"/>
                </w:rPr>
                <w:delText>[TBD]</w:delText>
              </w:r>
            </w:del>
            <w:ins w:id="197" w:author="Rahman, Mohammed (FAA)" w:date="2021-10-12T16:32:00Z">
              <w:r w:rsidR="00AD5C7C">
                <w:rPr>
                  <w:sz w:val="24"/>
                  <w:szCs w:val="24"/>
                  <w:lang w:val="en-GB"/>
                </w:rPr>
                <w:t xml:space="preserve"> &lt;</w:t>
              </w:r>
            </w:ins>
            <w:r w:rsidR="0037109C">
              <w:rPr>
                <w:sz w:val="24"/>
                <w:szCs w:val="24"/>
                <w:lang w:val="en-GB"/>
              </w:rPr>
              <w:t xml:space="preserve"> </w:t>
            </w:r>
            <w:ins w:id="198" w:author="Rahman, Mohammed (FAA)" w:date="2021-10-12T16:32:00Z">
              <w:r w:rsidR="00AD5C7C">
                <w:rPr>
                  <w:sz w:val="24"/>
                  <w:szCs w:val="24"/>
                  <w:lang w:val="en-GB"/>
                </w:rPr>
                <w:t>-75</w:t>
              </w:r>
            </w:ins>
          </w:p>
          <w:p w14:paraId="72FE9458" w14:textId="195E3B51" w:rsidR="009708B0" w:rsidRPr="00B969A7" w:rsidDel="00B155A5" w:rsidRDefault="00AD5C7C" w:rsidP="00AD5C7C">
            <w:pPr>
              <w:pStyle w:val="Tabletext"/>
              <w:jc w:val="center"/>
              <w:rPr>
                <w:sz w:val="24"/>
                <w:szCs w:val="24"/>
                <w:highlight w:val="yellow"/>
                <w:lang w:val="en-GB"/>
              </w:rPr>
            </w:pPr>
            <w:ins w:id="199" w:author="Rahman, Mohammed (FAA)" w:date="2021-10-12T16:32:00Z">
              <w:r>
                <w:rPr>
                  <w:sz w:val="24"/>
                  <w:szCs w:val="24"/>
                  <w:lang w:val="en-GB"/>
                </w:rPr>
                <w:t>(</w:t>
              </w:r>
              <w:r w:rsidRPr="00AD5C7C">
                <w:rPr>
                  <w:sz w:val="24"/>
                  <w:szCs w:val="24"/>
                  <w:lang w:val="en-GB"/>
                </w:rPr>
                <w:t>through 3rd harmonic</w:t>
              </w:r>
              <w:r>
                <w:rPr>
                  <w:sz w:val="24"/>
                  <w:szCs w:val="24"/>
                  <w:lang w:val="en-GB"/>
                </w:rPr>
                <w:t>)</w:t>
              </w:r>
            </w:ins>
          </w:p>
        </w:tc>
      </w:tr>
      <w:tr w:rsidR="0037109C" w:rsidRPr="00ED6272" w14:paraId="7A7A6431" w14:textId="77777777" w:rsidTr="0037109C">
        <w:trPr>
          <w:jc w:val="center"/>
        </w:trPr>
        <w:tc>
          <w:tcPr>
            <w:tcW w:w="2747" w:type="dxa"/>
          </w:tcPr>
          <w:p w14:paraId="6D24767D" w14:textId="50CA5033" w:rsidR="0037109C" w:rsidRPr="00833DA9" w:rsidRDefault="0037109C" w:rsidP="0037109C">
            <w:pPr>
              <w:pStyle w:val="Tabletext"/>
              <w:jc w:val="left"/>
            </w:pPr>
            <w:r w:rsidRPr="00D6465E">
              <w:rPr>
                <w:b/>
                <w:sz w:val="24"/>
                <w:szCs w:val="24"/>
                <w:lang w:val="en-GB"/>
              </w:rPr>
              <w:t>Parameter</w:t>
            </w:r>
          </w:p>
        </w:tc>
        <w:tc>
          <w:tcPr>
            <w:tcW w:w="1243" w:type="dxa"/>
          </w:tcPr>
          <w:p w14:paraId="2AE28A54" w14:textId="7C738E5D" w:rsidR="0037109C" w:rsidDel="00AD5C7C" w:rsidRDefault="0037109C" w:rsidP="0037109C">
            <w:pPr>
              <w:pStyle w:val="Tabletext"/>
              <w:jc w:val="center"/>
              <w:rPr>
                <w:sz w:val="24"/>
                <w:szCs w:val="24"/>
                <w:lang w:val="en-GB"/>
              </w:rPr>
            </w:pPr>
            <w:r w:rsidRPr="00D6465E">
              <w:rPr>
                <w:b/>
                <w:sz w:val="24"/>
                <w:szCs w:val="24"/>
                <w:lang w:val="en-GB"/>
              </w:rPr>
              <w:t>Units</w:t>
            </w:r>
          </w:p>
        </w:tc>
        <w:tc>
          <w:tcPr>
            <w:tcW w:w="2577" w:type="dxa"/>
            <w:vAlign w:val="center"/>
          </w:tcPr>
          <w:p w14:paraId="4FE1882A" w14:textId="78297DD1" w:rsidR="0037109C" w:rsidDel="00AD5C7C" w:rsidRDefault="0037109C" w:rsidP="0037109C">
            <w:pPr>
              <w:pStyle w:val="Tabletext"/>
              <w:jc w:val="center"/>
              <w:rPr>
                <w:sz w:val="24"/>
                <w:szCs w:val="24"/>
                <w:lang w:val="en-GB"/>
              </w:rPr>
            </w:pPr>
            <w:r w:rsidRPr="00D6465E">
              <w:rPr>
                <w:b/>
                <w:sz w:val="24"/>
                <w:szCs w:val="24"/>
                <w:lang w:val="en-GB"/>
              </w:rPr>
              <w:t>Radar 1</w:t>
            </w:r>
          </w:p>
        </w:tc>
        <w:tc>
          <w:tcPr>
            <w:tcW w:w="2557" w:type="dxa"/>
          </w:tcPr>
          <w:p w14:paraId="1A319052" w14:textId="6ACCBAD3" w:rsidR="0037109C" w:rsidDel="00AD5C7C" w:rsidRDefault="0037109C" w:rsidP="0037109C">
            <w:pPr>
              <w:pStyle w:val="Tabletext"/>
              <w:jc w:val="center"/>
              <w:rPr>
                <w:sz w:val="24"/>
                <w:szCs w:val="24"/>
                <w:lang w:val="en-GB"/>
              </w:rPr>
            </w:pPr>
            <w:r w:rsidRPr="00D6465E">
              <w:rPr>
                <w:b/>
                <w:sz w:val="24"/>
                <w:szCs w:val="24"/>
                <w:lang w:val="en-GB"/>
              </w:rPr>
              <w:t>Radar 2</w:t>
            </w:r>
          </w:p>
        </w:tc>
      </w:tr>
      <w:tr w:rsidR="0037109C" w:rsidRPr="00ED6272" w14:paraId="777181EC" w14:textId="77777777" w:rsidTr="0037109C">
        <w:trPr>
          <w:jc w:val="center"/>
        </w:trPr>
        <w:tc>
          <w:tcPr>
            <w:tcW w:w="2747" w:type="dxa"/>
            <w:vAlign w:val="center"/>
          </w:tcPr>
          <w:p w14:paraId="1F54415E" w14:textId="19ACE690" w:rsidR="0037109C" w:rsidRPr="00B969A7" w:rsidRDefault="0037109C" w:rsidP="0037109C">
            <w:pPr>
              <w:pStyle w:val="Tabletext"/>
              <w:jc w:val="left"/>
              <w:rPr>
                <w:sz w:val="24"/>
                <w:szCs w:val="24"/>
                <w:lang w:val="en-GB"/>
              </w:rPr>
            </w:pPr>
            <w:r w:rsidRPr="00833DA9">
              <w:t>Spurious emission characteristics</w:t>
            </w:r>
          </w:p>
        </w:tc>
        <w:tc>
          <w:tcPr>
            <w:tcW w:w="1243" w:type="dxa"/>
          </w:tcPr>
          <w:p w14:paraId="7E5C7A54" w14:textId="66D542D3" w:rsidR="0037109C" w:rsidRPr="00B969A7" w:rsidRDefault="0037109C" w:rsidP="0037109C">
            <w:pPr>
              <w:pStyle w:val="Tabletext"/>
              <w:jc w:val="center"/>
              <w:rPr>
                <w:sz w:val="24"/>
                <w:szCs w:val="24"/>
                <w:lang w:val="en-GB"/>
              </w:rPr>
            </w:pPr>
            <w:del w:id="200" w:author="Rahman, Mohammed (FAA)" w:date="2021-10-12T16:32:00Z">
              <w:r w:rsidDel="00AD5C7C">
                <w:rPr>
                  <w:sz w:val="24"/>
                  <w:szCs w:val="24"/>
                  <w:lang w:val="en-GB"/>
                </w:rPr>
                <w:delText>[TBD]</w:delText>
              </w:r>
            </w:del>
            <w:ins w:id="201" w:author="Rahman, Mohammed (FAA)" w:date="2021-10-12T16:33:00Z">
              <w:r>
                <w:t xml:space="preserve"> </w:t>
              </w:r>
              <w:r w:rsidRPr="00AD5C7C">
                <w:rPr>
                  <w:sz w:val="24"/>
                  <w:szCs w:val="24"/>
                  <w:lang w:val="en-GB"/>
                </w:rPr>
                <w:t>dBuV/m in 1MHz BW</w:t>
              </w:r>
            </w:ins>
          </w:p>
        </w:tc>
        <w:tc>
          <w:tcPr>
            <w:tcW w:w="2577" w:type="dxa"/>
            <w:vAlign w:val="center"/>
          </w:tcPr>
          <w:p w14:paraId="3CCDD7C9" w14:textId="245F2555" w:rsidR="0037109C" w:rsidRPr="00B969A7" w:rsidDel="00B155A5" w:rsidRDefault="0037109C" w:rsidP="0037109C">
            <w:pPr>
              <w:pStyle w:val="Tabletext"/>
              <w:jc w:val="center"/>
              <w:rPr>
                <w:sz w:val="24"/>
                <w:szCs w:val="24"/>
                <w:highlight w:val="yellow"/>
                <w:lang w:val="en-GB"/>
              </w:rPr>
            </w:pPr>
            <w:del w:id="202" w:author="Rahman, Mohammed (FAA)" w:date="2021-10-12T16:32:00Z">
              <w:r w:rsidDel="00AD5C7C">
                <w:rPr>
                  <w:sz w:val="24"/>
                  <w:szCs w:val="24"/>
                  <w:lang w:val="en-GB"/>
                </w:rPr>
                <w:delText>[TBD]</w:delText>
              </w:r>
            </w:del>
            <w:ins w:id="203" w:author="Rahman, Mohammed (FAA)" w:date="2021-10-12T16:33:00Z">
              <w:r>
                <w:rPr>
                  <w:sz w:val="20"/>
                </w:rPr>
                <w:t xml:space="preserve"> </w:t>
              </w:r>
              <w:r w:rsidRPr="00AD5C7C">
                <w:rPr>
                  <w:sz w:val="24"/>
                  <w:szCs w:val="24"/>
                  <w:lang w:val="en-GB"/>
                </w:rPr>
                <w:t>&lt; 83</w:t>
              </w:r>
            </w:ins>
          </w:p>
        </w:tc>
        <w:tc>
          <w:tcPr>
            <w:tcW w:w="2557" w:type="dxa"/>
            <w:vAlign w:val="center"/>
          </w:tcPr>
          <w:p w14:paraId="3FDC09D2" w14:textId="0D1CF1E6" w:rsidR="0037109C" w:rsidRPr="00B969A7" w:rsidDel="00B155A5" w:rsidRDefault="0037109C" w:rsidP="0037109C">
            <w:pPr>
              <w:pStyle w:val="Tabletext"/>
              <w:jc w:val="center"/>
              <w:rPr>
                <w:sz w:val="24"/>
                <w:szCs w:val="24"/>
                <w:highlight w:val="yellow"/>
                <w:lang w:val="en-GB"/>
              </w:rPr>
            </w:pPr>
            <w:del w:id="204" w:author="Rahman, Mohammed (FAA)" w:date="2021-10-12T16:32:00Z">
              <w:r w:rsidDel="00AD5C7C">
                <w:rPr>
                  <w:sz w:val="24"/>
                  <w:szCs w:val="24"/>
                  <w:lang w:val="en-GB"/>
                </w:rPr>
                <w:delText>[TBD]</w:delText>
              </w:r>
            </w:del>
            <w:ins w:id="205" w:author="Rahman, Mohammed (FAA)" w:date="2021-10-12T16:33:00Z">
              <w:r>
                <w:rPr>
                  <w:sz w:val="20"/>
                </w:rPr>
                <w:t xml:space="preserve"> </w:t>
              </w:r>
              <w:r w:rsidRPr="00AD5C7C">
                <w:rPr>
                  <w:sz w:val="24"/>
                  <w:szCs w:val="24"/>
                  <w:lang w:val="en-GB"/>
                </w:rPr>
                <w:t>&lt; 83</w:t>
              </w:r>
            </w:ins>
          </w:p>
        </w:tc>
      </w:tr>
      <w:tr w:rsidR="0037109C" w:rsidRPr="00ED6272" w14:paraId="3C797FA7" w14:textId="77777777" w:rsidTr="0037109C">
        <w:trPr>
          <w:jc w:val="center"/>
        </w:trPr>
        <w:tc>
          <w:tcPr>
            <w:tcW w:w="2747" w:type="dxa"/>
            <w:vAlign w:val="center"/>
          </w:tcPr>
          <w:p w14:paraId="0F01D807" w14:textId="77777777" w:rsidR="0037109C" w:rsidRPr="00360AE1" w:rsidRDefault="0037109C" w:rsidP="0037109C">
            <w:pPr>
              <w:pStyle w:val="Tabletext"/>
              <w:jc w:val="left"/>
              <w:rPr>
                <w:sz w:val="24"/>
                <w:szCs w:val="24"/>
                <w:lang w:val="en-GB"/>
              </w:rPr>
            </w:pPr>
            <w:r w:rsidRPr="00B969A7">
              <w:rPr>
                <w:sz w:val="24"/>
                <w:szCs w:val="24"/>
                <w:lang w:val="en-GB"/>
              </w:rPr>
              <w:t xml:space="preserve">Receiver IF </w:t>
            </w:r>
            <w:r w:rsidRPr="00360AE1">
              <w:rPr>
                <w:sz w:val="24"/>
                <w:szCs w:val="24"/>
                <w:lang w:val="en-GB"/>
              </w:rPr>
              <w:t>bandwidth</w:t>
            </w:r>
          </w:p>
          <w:p w14:paraId="54C9462E" w14:textId="77777777" w:rsidR="0037109C" w:rsidRPr="00360AE1" w:rsidRDefault="0037109C" w:rsidP="0037109C">
            <w:pPr>
              <w:pStyle w:val="Tabletext"/>
              <w:jc w:val="left"/>
              <w:rPr>
                <w:sz w:val="24"/>
                <w:szCs w:val="24"/>
                <w:lang w:val="en-GB"/>
              </w:rPr>
            </w:pPr>
            <w:r w:rsidRPr="00360AE1">
              <w:rPr>
                <w:sz w:val="24"/>
                <w:szCs w:val="24"/>
                <w:lang w:val="en-GB"/>
              </w:rPr>
              <w:t>-3 dB</w:t>
            </w:r>
          </w:p>
          <w:p w14:paraId="4896310C" w14:textId="77777777" w:rsidR="0037109C" w:rsidRPr="00360AE1" w:rsidRDefault="0037109C" w:rsidP="0037109C">
            <w:pPr>
              <w:pStyle w:val="Tabletext"/>
              <w:jc w:val="left"/>
              <w:rPr>
                <w:sz w:val="24"/>
                <w:szCs w:val="24"/>
                <w:lang w:val="en-GB"/>
              </w:rPr>
            </w:pPr>
            <w:r w:rsidRPr="00360AE1">
              <w:rPr>
                <w:sz w:val="24"/>
                <w:szCs w:val="24"/>
                <w:lang w:val="en-GB"/>
              </w:rPr>
              <w:t>-20 dB</w:t>
            </w:r>
          </w:p>
          <w:p w14:paraId="44E46723" w14:textId="77777777" w:rsidR="0037109C" w:rsidRPr="00B969A7" w:rsidRDefault="0037109C" w:rsidP="0037109C">
            <w:pPr>
              <w:pStyle w:val="Tabletext"/>
              <w:jc w:val="left"/>
              <w:rPr>
                <w:sz w:val="24"/>
                <w:szCs w:val="24"/>
                <w:lang w:val="en-GB"/>
              </w:rPr>
            </w:pPr>
            <w:r w:rsidRPr="00360AE1">
              <w:rPr>
                <w:sz w:val="24"/>
                <w:szCs w:val="24"/>
                <w:lang w:val="en-GB"/>
              </w:rPr>
              <w:t>-60 dB</w:t>
            </w:r>
          </w:p>
        </w:tc>
        <w:tc>
          <w:tcPr>
            <w:tcW w:w="1243" w:type="dxa"/>
          </w:tcPr>
          <w:p w14:paraId="27A56D48" w14:textId="77777777" w:rsidR="0037109C" w:rsidRDefault="0037109C" w:rsidP="0037109C">
            <w:pPr>
              <w:pStyle w:val="Tabletext"/>
              <w:jc w:val="center"/>
              <w:rPr>
                <w:sz w:val="24"/>
                <w:szCs w:val="24"/>
                <w:lang w:val="en-GB"/>
              </w:rPr>
            </w:pPr>
          </w:p>
          <w:p w14:paraId="3410F9F6" w14:textId="77777777" w:rsidR="0037109C" w:rsidRDefault="0037109C" w:rsidP="0037109C">
            <w:pPr>
              <w:pStyle w:val="Tabletext"/>
              <w:jc w:val="center"/>
              <w:rPr>
                <w:sz w:val="24"/>
                <w:szCs w:val="24"/>
                <w:lang w:val="en-GB"/>
              </w:rPr>
            </w:pPr>
          </w:p>
          <w:p w14:paraId="09557206" w14:textId="0E141908" w:rsidR="0037109C" w:rsidRPr="00B969A7" w:rsidRDefault="0037109C" w:rsidP="0037109C">
            <w:pPr>
              <w:pStyle w:val="Tabletext"/>
              <w:jc w:val="center"/>
              <w:rPr>
                <w:sz w:val="24"/>
                <w:szCs w:val="24"/>
                <w:lang w:val="en-GB"/>
              </w:rPr>
            </w:pPr>
            <w:r w:rsidRPr="00B969A7">
              <w:rPr>
                <w:sz w:val="24"/>
                <w:szCs w:val="24"/>
                <w:lang w:val="en-GB"/>
              </w:rPr>
              <w:t>MHz</w:t>
            </w:r>
          </w:p>
        </w:tc>
        <w:tc>
          <w:tcPr>
            <w:tcW w:w="2577" w:type="dxa"/>
          </w:tcPr>
          <w:p w14:paraId="60453D06" w14:textId="77777777" w:rsidR="0037109C" w:rsidRDefault="0037109C" w:rsidP="0037109C">
            <w:pPr>
              <w:pStyle w:val="Tabletext"/>
              <w:jc w:val="center"/>
              <w:rPr>
                <w:szCs w:val="24"/>
                <w:lang w:val="en-GB"/>
              </w:rPr>
            </w:pPr>
            <w:r w:rsidRPr="00C2522D">
              <w:rPr>
                <w:szCs w:val="24"/>
                <w:lang w:val="en-GB"/>
              </w:rPr>
              <w:t xml:space="preserve"> </w:t>
            </w:r>
          </w:p>
          <w:p w14:paraId="1B9C509A" w14:textId="267CBE8E" w:rsidR="0037109C" w:rsidRPr="00C2522D" w:rsidRDefault="0037109C" w:rsidP="0037109C">
            <w:pPr>
              <w:pStyle w:val="Tabletext"/>
              <w:jc w:val="center"/>
              <w:rPr>
                <w:sz w:val="24"/>
                <w:szCs w:val="24"/>
                <w:lang w:val="en-GB"/>
              </w:rPr>
            </w:pPr>
            <w:r w:rsidRPr="00C2522D">
              <w:rPr>
                <w:sz w:val="24"/>
                <w:szCs w:val="24"/>
                <w:lang w:val="en-GB"/>
              </w:rPr>
              <w:t>&lt;</w:t>
            </w:r>
            <w:ins w:id="206" w:author="Rahman, Mohammed (FAA)" w:date="2021-10-12T16:35:00Z">
              <w:r>
                <w:rPr>
                  <w:sz w:val="24"/>
                  <w:szCs w:val="24"/>
                  <w:lang w:val="en-GB"/>
                </w:rPr>
                <w:t xml:space="preserve"> </w:t>
              </w:r>
            </w:ins>
            <w:r w:rsidRPr="00C2522D">
              <w:rPr>
                <w:sz w:val="24"/>
                <w:szCs w:val="24"/>
                <w:lang w:val="en-GB"/>
              </w:rPr>
              <w:t>10</w:t>
            </w:r>
            <w:del w:id="207" w:author="Rahman, Mohammed (FAA)" w:date="2021-10-12T16:35:00Z">
              <w:r w:rsidRPr="00C2522D" w:rsidDel="00AD5C7C">
                <w:rPr>
                  <w:sz w:val="24"/>
                  <w:szCs w:val="24"/>
                  <w:lang w:val="en-GB"/>
                </w:rPr>
                <w:delText>MHz</w:delText>
              </w:r>
            </w:del>
          </w:p>
          <w:p w14:paraId="65E86DED" w14:textId="3143DEA1" w:rsidR="0037109C" w:rsidRPr="00C2522D" w:rsidRDefault="0037109C" w:rsidP="0037109C">
            <w:pPr>
              <w:pStyle w:val="Tabletext"/>
              <w:jc w:val="center"/>
              <w:rPr>
                <w:sz w:val="24"/>
                <w:szCs w:val="24"/>
                <w:lang w:val="en-GB"/>
              </w:rPr>
            </w:pPr>
            <w:del w:id="208" w:author="Rahman, Mohammed (FAA)" w:date="2021-10-12T16:35:00Z">
              <w:r w:rsidRPr="00C2522D" w:rsidDel="00AD5C7C">
                <w:rPr>
                  <w:sz w:val="24"/>
                  <w:szCs w:val="24"/>
                  <w:lang w:val="en-GB"/>
                </w:rPr>
                <w:delText>[TBD]</w:delText>
              </w:r>
            </w:del>
            <w:ins w:id="209" w:author="Rahman, Mohammed (FAA)" w:date="2021-10-12T16:35:00Z">
              <w:r>
                <w:t xml:space="preserve"> </w:t>
              </w:r>
              <w:r w:rsidRPr="00AD5C7C">
                <w:rPr>
                  <w:sz w:val="24"/>
                  <w:szCs w:val="24"/>
                  <w:lang w:val="en-GB"/>
                </w:rPr>
                <w:t>&lt;</w:t>
              </w:r>
              <w:r>
                <w:rPr>
                  <w:sz w:val="24"/>
                  <w:szCs w:val="24"/>
                  <w:lang w:val="en-GB"/>
                </w:rPr>
                <w:t xml:space="preserve"> </w:t>
              </w:r>
              <w:r w:rsidRPr="00AD5C7C">
                <w:rPr>
                  <w:sz w:val="24"/>
                  <w:szCs w:val="24"/>
                  <w:lang w:val="en-GB"/>
                </w:rPr>
                <w:t>20</w:t>
              </w:r>
            </w:ins>
          </w:p>
          <w:p w14:paraId="20CDFB6F" w14:textId="3B3C8D22" w:rsidR="0037109C" w:rsidRPr="00C2522D" w:rsidRDefault="0037109C" w:rsidP="0037109C">
            <w:pPr>
              <w:pStyle w:val="Tabletext"/>
              <w:jc w:val="center"/>
              <w:rPr>
                <w:sz w:val="24"/>
                <w:szCs w:val="24"/>
                <w:lang w:val="en-GB"/>
              </w:rPr>
            </w:pPr>
            <w:del w:id="210" w:author="Rahman, Mohammed (FAA)" w:date="2021-10-12T16:35:00Z">
              <w:r w:rsidRPr="00C2522D" w:rsidDel="00AD5C7C">
                <w:rPr>
                  <w:sz w:val="24"/>
                  <w:szCs w:val="24"/>
                  <w:lang w:val="en-GB"/>
                </w:rPr>
                <w:delText>[TBD]</w:delText>
              </w:r>
            </w:del>
            <w:ins w:id="211" w:author="Rahman, Mohammed (FAA)" w:date="2021-10-12T16:35:00Z">
              <w:r>
                <w:t xml:space="preserve"> </w:t>
              </w:r>
              <w:r w:rsidRPr="00AD5C7C">
                <w:rPr>
                  <w:sz w:val="24"/>
                  <w:szCs w:val="24"/>
                  <w:lang w:val="en-GB"/>
                </w:rPr>
                <w:t>&lt;</w:t>
              </w:r>
            </w:ins>
            <w:ins w:id="212" w:author="Rahman, Mohammed (FAA)" w:date="2021-10-12T16:36:00Z">
              <w:r>
                <w:rPr>
                  <w:sz w:val="24"/>
                  <w:szCs w:val="24"/>
                  <w:lang w:val="en-GB"/>
                </w:rPr>
                <w:t xml:space="preserve"> 7</w:t>
              </w:r>
            </w:ins>
            <w:ins w:id="213" w:author="Rahman, Mohammed (FAA)" w:date="2021-10-12T16:35:00Z">
              <w:r w:rsidRPr="00AD5C7C">
                <w:rPr>
                  <w:sz w:val="24"/>
                  <w:szCs w:val="24"/>
                  <w:lang w:val="en-GB"/>
                </w:rPr>
                <w:t>0</w:t>
              </w:r>
            </w:ins>
          </w:p>
        </w:tc>
        <w:tc>
          <w:tcPr>
            <w:tcW w:w="2557" w:type="dxa"/>
          </w:tcPr>
          <w:p w14:paraId="47B6B794" w14:textId="77777777" w:rsidR="0037109C" w:rsidRDefault="0037109C" w:rsidP="0037109C">
            <w:pPr>
              <w:pStyle w:val="Tabletext"/>
              <w:jc w:val="center"/>
              <w:rPr>
                <w:szCs w:val="24"/>
                <w:lang w:val="en-GB"/>
              </w:rPr>
            </w:pPr>
          </w:p>
          <w:p w14:paraId="2EF08F46" w14:textId="5BD64F8D" w:rsidR="0037109C" w:rsidRPr="00C2522D" w:rsidRDefault="0037109C" w:rsidP="0037109C">
            <w:pPr>
              <w:pStyle w:val="Tabletext"/>
              <w:jc w:val="center"/>
              <w:rPr>
                <w:sz w:val="24"/>
                <w:szCs w:val="24"/>
                <w:lang w:val="en-GB"/>
              </w:rPr>
            </w:pPr>
            <w:r w:rsidRPr="00C2522D">
              <w:rPr>
                <w:szCs w:val="24"/>
                <w:lang w:val="en-GB"/>
              </w:rPr>
              <w:t xml:space="preserve"> </w:t>
            </w:r>
            <w:r w:rsidRPr="00C2522D">
              <w:rPr>
                <w:sz w:val="24"/>
                <w:szCs w:val="24"/>
                <w:lang w:val="en-GB"/>
              </w:rPr>
              <w:t>&lt;10</w:t>
            </w:r>
            <w:del w:id="214" w:author="Rahman, Mohammed (FAA)" w:date="2021-10-12T16:36:00Z">
              <w:r w:rsidRPr="00C2522D" w:rsidDel="00AD5C7C">
                <w:rPr>
                  <w:sz w:val="24"/>
                  <w:szCs w:val="24"/>
                  <w:lang w:val="en-GB"/>
                </w:rPr>
                <w:delText>MHz</w:delText>
              </w:r>
            </w:del>
          </w:p>
          <w:p w14:paraId="70D15A73" w14:textId="13DC3B8A" w:rsidR="0037109C" w:rsidRPr="00C2522D" w:rsidRDefault="0037109C" w:rsidP="0037109C">
            <w:pPr>
              <w:pStyle w:val="Tabletext"/>
              <w:jc w:val="center"/>
              <w:rPr>
                <w:sz w:val="24"/>
                <w:szCs w:val="24"/>
                <w:lang w:val="en-GB"/>
              </w:rPr>
            </w:pPr>
            <w:del w:id="215" w:author="Rahman, Mohammed (FAA)" w:date="2021-10-12T16:36:00Z">
              <w:r w:rsidRPr="00C2522D" w:rsidDel="00AD5C7C">
                <w:rPr>
                  <w:sz w:val="24"/>
                  <w:szCs w:val="24"/>
                  <w:lang w:val="en-GB"/>
                </w:rPr>
                <w:delText>[TBD]</w:delText>
              </w:r>
            </w:del>
            <w:ins w:id="216" w:author="Rahman, Mohammed (FAA)" w:date="2021-10-12T16:36:00Z">
              <w:r>
                <w:t xml:space="preserve"> </w:t>
              </w:r>
              <w:r w:rsidRPr="00AD5C7C">
                <w:rPr>
                  <w:sz w:val="24"/>
                  <w:szCs w:val="24"/>
                  <w:lang w:val="en-GB"/>
                </w:rPr>
                <w:t>&lt;</w:t>
              </w:r>
              <w:r>
                <w:rPr>
                  <w:sz w:val="24"/>
                  <w:szCs w:val="24"/>
                  <w:lang w:val="en-GB"/>
                </w:rPr>
                <w:t xml:space="preserve"> 3</w:t>
              </w:r>
              <w:r w:rsidRPr="00AD5C7C">
                <w:rPr>
                  <w:sz w:val="24"/>
                  <w:szCs w:val="24"/>
                  <w:lang w:val="en-GB"/>
                </w:rPr>
                <w:t>0</w:t>
              </w:r>
            </w:ins>
          </w:p>
          <w:p w14:paraId="2A87F2C7" w14:textId="51407000" w:rsidR="0037109C" w:rsidRPr="00C2522D" w:rsidRDefault="0037109C" w:rsidP="0037109C">
            <w:pPr>
              <w:pStyle w:val="Tabletext"/>
              <w:jc w:val="center"/>
              <w:rPr>
                <w:sz w:val="24"/>
                <w:szCs w:val="24"/>
                <w:lang w:val="en-GB"/>
              </w:rPr>
            </w:pPr>
            <w:del w:id="217" w:author="Rahman, Mohammed (FAA)" w:date="2021-10-12T16:36:00Z">
              <w:r w:rsidRPr="00C2522D" w:rsidDel="00AD5C7C">
                <w:rPr>
                  <w:sz w:val="24"/>
                  <w:szCs w:val="24"/>
                  <w:lang w:val="en-GB"/>
                </w:rPr>
                <w:delText>[TBD]</w:delText>
              </w:r>
            </w:del>
            <w:ins w:id="218" w:author="Rahman, Mohammed (FAA)" w:date="2021-10-12T16:36:00Z">
              <w:r>
                <w:t xml:space="preserve"> </w:t>
              </w:r>
              <w:r w:rsidRPr="00AD5C7C">
                <w:rPr>
                  <w:sz w:val="24"/>
                  <w:szCs w:val="24"/>
                  <w:lang w:val="en-GB"/>
                </w:rPr>
                <w:t>&lt;</w:t>
              </w:r>
              <w:r>
                <w:rPr>
                  <w:sz w:val="24"/>
                  <w:szCs w:val="24"/>
                  <w:lang w:val="en-GB"/>
                </w:rPr>
                <w:t xml:space="preserve"> 4</w:t>
              </w:r>
              <w:r w:rsidRPr="00AD5C7C">
                <w:rPr>
                  <w:sz w:val="24"/>
                  <w:szCs w:val="24"/>
                  <w:lang w:val="en-GB"/>
                </w:rPr>
                <w:t>0</w:t>
              </w:r>
            </w:ins>
          </w:p>
        </w:tc>
      </w:tr>
      <w:tr w:rsidR="0037109C" w:rsidRPr="00ED6272" w14:paraId="7972829F" w14:textId="77777777" w:rsidTr="0037109C">
        <w:trPr>
          <w:jc w:val="center"/>
        </w:trPr>
        <w:tc>
          <w:tcPr>
            <w:tcW w:w="2747" w:type="dxa"/>
            <w:vAlign w:val="center"/>
          </w:tcPr>
          <w:p w14:paraId="14FF0133" w14:textId="77777777" w:rsidR="0037109C" w:rsidRDefault="0037109C" w:rsidP="0037109C">
            <w:pPr>
              <w:pStyle w:val="Tabletext"/>
              <w:jc w:val="left"/>
              <w:rPr>
                <w:ins w:id="219" w:author="Rahman, Mohammed (FAA)" w:date="2021-10-12T16:39:00Z"/>
                <w:sz w:val="24"/>
                <w:szCs w:val="24"/>
                <w:lang w:val="en-GB"/>
              </w:rPr>
            </w:pPr>
            <w:r w:rsidRPr="00B969A7">
              <w:rPr>
                <w:sz w:val="24"/>
                <w:szCs w:val="24"/>
                <w:lang w:val="en-GB"/>
              </w:rPr>
              <w:t>Sensitivity</w:t>
            </w:r>
            <w:ins w:id="220" w:author="Rahman, Mohammed (FAA)" w:date="2021-10-12T16:37:00Z">
              <w:r>
                <w:rPr>
                  <w:sz w:val="24"/>
                  <w:szCs w:val="24"/>
                  <w:lang w:val="en-GB"/>
                </w:rPr>
                <w:t xml:space="preserve"> (MDS)</w:t>
              </w:r>
            </w:ins>
          </w:p>
          <w:p w14:paraId="1C230ED3" w14:textId="40F173AD" w:rsidR="0037109C" w:rsidRPr="00B969A7" w:rsidRDefault="0037109C" w:rsidP="0037109C">
            <w:pPr>
              <w:pStyle w:val="Tabletext"/>
              <w:jc w:val="left"/>
              <w:rPr>
                <w:sz w:val="24"/>
                <w:szCs w:val="24"/>
                <w:lang w:val="en-GB"/>
              </w:rPr>
            </w:pPr>
            <w:ins w:id="221" w:author="Rahman, Mohammed (FAA)" w:date="2021-10-12T16:39:00Z">
              <w:r>
                <w:rPr>
                  <w:sz w:val="24"/>
                  <w:szCs w:val="24"/>
                  <w:lang w:val="en-GB"/>
                </w:rPr>
                <w:t>(</w:t>
              </w:r>
              <w:r w:rsidRPr="00F26D25">
                <w:rPr>
                  <w:sz w:val="24"/>
                  <w:szCs w:val="24"/>
                  <w:lang w:val="en-GB"/>
                </w:rPr>
                <w:t>at RX input.</w:t>
              </w:r>
              <w:r>
                <w:rPr>
                  <w:sz w:val="24"/>
                  <w:szCs w:val="24"/>
                  <w:lang w:val="en-GB"/>
                </w:rPr>
                <w:t xml:space="preserve"> </w:t>
              </w:r>
              <w:r w:rsidRPr="00F26D25">
                <w:rPr>
                  <w:sz w:val="24"/>
                  <w:szCs w:val="24"/>
                  <w:lang w:val="en-GB"/>
                </w:rPr>
                <w:t>SNR=12dB</w:t>
              </w:r>
              <w:r>
                <w:rPr>
                  <w:sz w:val="24"/>
                  <w:szCs w:val="24"/>
                  <w:lang w:val="en-GB"/>
                </w:rPr>
                <w:t>)</w:t>
              </w:r>
            </w:ins>
          </w:p>
        </w:tc>
        <w:tc>
          <w:tcPr>
            <w:tcW w:w="1243" w:type="dxa"/>
          </w:tcPr>
          <w:p w14:paraId="07FC7060" w14:textId="77777777" w:rsidR="0037109C" w:rsidRPr="00B969A7" w:rsidRDefault="0037109C" w:rsidP="0037109C">
            <w:pPr>
              <w:pStyle w:val="Tabletext"/>
              <w:jc w:val="center"/>
              <w:rPr>
                <w:sz w:val="24"/>
                <w:szCs w:val="24"/>
                <w:lang w:val="en-GB"/>
              </w:rPr>
            </w:pPr>
            <w:r w:rsidRPr="00B969A7">
              <w:rPr>
                <w:sz w:val="24"/>
                <w:szCs w:val="24"/>
                <w:lang w:val="en-GB"/>
              </w:rPr>
              <w:t>dBm</w:t>
            </w:r>
          </w:p>
        </w:tc>
        <w:tc>
          <w:tcPr>
            <w:tcW w:w="2577" w:type="dxa"/>
            <w:vAlign w:val="center"/>
          </w:tcPr>
          <w:p w14:paraId="7A6FBD6E" w14:textId="238A8485" w:rsidR="0037109C" w:rsidRPr="00C2522D" w:rsidRDefault="0037109C" w:rsidP="0037109C">
            <w:pPr>
              <w:pStyle w:val="Tabletext"/>
              <w:jc w:val="center"/>
              <w:rPr>
                <w:sz w:val="24"/>
                <w:szCs w:val="24"/>
                <w:lang w:val="en-GB"/>
              </w:rPr>
            </w:pPr>
            <w:del w:id="222" w:author="Rahman, Mohammed (FAA)" w:date="2021-10-12T16:38:00Z">
              <w:r w:rsidRPr="00C2522D" w:rsidDel="00AD5C7C">
                <w:rPr>
                  <w:sz w:val="24"/>
                  <w:szCs w:val="24"/>
                  <w:lang w:val="en-GB"/>
                </w:rPr>
                <w:delText>[TBD]</w:delText>
              </w:r>
            </w:del>
            <w:ins w:id="223" w:author="Rahman, Mohammed (FAA)" w:date="2021-10-12T16:38:00Z">
              <w:r>
                <w:t xml:space="preserve"> </w:t>
              </w:r>
              <w:r w:rsidRPr="00AD5C7C">
                <w:rPr>
                  <w:sz w:val="24"/>
                  <w:szCs w:val="24"/>
                  <w:lang w:val="en-GB"/>
                </w:rPr>
                <w:t>-119 dBm</w:t>
              </w:r>
            </w:ins>
          </w:p>
        </w:tc>
        <w:tc>
          <w:tcPr>
            <w:tcW w:w="2557" w:type="dxa"/>
            <w:vAlign w:val="center"/>
          </w:tcPr>
          <w:p w14:paraId="2BC32BC2" w14:textId="21E4D403" w:rsidR="0037109C" w:rsidRPr="00C2522D" w:rsidRDefault="0037109C" w:rsidP="0037109C">
            <w:pPr>
              <w:pStyle w:val="Tabletext"/>
              <w:jc w:val="center"/>
              <w:rPr>
                <w:sz w:val="24"/>
                <w:szCs w:val="24"/>
                <w:lang w:val="en-GB"/>
              </w:rPr>
            </w:pPr>
            <w:del w:id="224" w:author="Rahman, Mohammed (FAA)" w:date="2021-10-12T16:39:00Z">
              <w:r w:rsidRPr="00C2522D" w:rsidDel="00F26D25">
                <w:rPr>
                  <w:sz w:val="24"/>
                  <w:szCs w:val="24"/>
                  <w:lang w:val="en-GB"/>
                </w:rPr>
                <w:delText>[</w:delText>
              </w:r>
            </w:del>
            <w:del w:id="225" w:author="Rahman, Mohammed (FAA)" w:date="2021-10-12T16:38:00Z">
              <w:r w:rsidRPr="00C2522D" w:rsidDel="00F26D25">
                <w:rPr>
                  <w:sz w:val="24"/>
                  <w:szCs w:val="24"/>
                  <w:lang w:val="en-GB"/>
                </w:rPr>
                <w:delText>TBD]</w:delText>
              </w:r>
            </w:del>
            <w:ins w:id="226" w:author="Rahman, Mohammed (FAA)" w:date="2021-10-12T16:39:00Z">
              <w:r>
                <w:t xml:space="preserve"> </w:t>
              </w:r>
            </w:ins>
            <w:ins w:id="227" w:author="Rahman, Mohammed (FAA)" w:date="2021-10-12T16:47:00Z">
              <w:r>
                <w:t>-</w:t>
              </w:r>
            </w:ins>
            <w:ins w:id="228" w:author="Rahman, Mohammed (FAA)" w:date="2021-10-12T16:39:00Z">
              <w:r w:rsidRPr="00F26D25">
                <w:rPr>
                  <w:sz w:val="24"/>
                  <w:szCs w:val="24"/>
                  <w:lang w:val="en-GB"/>
                </w:rPr>
                <w:t>122 dBm</w:t>
              </w:r>
            </w:ins>
          </w:p>
        </w:tc>
      </w:tr>
      <w:tr w:rsidR="0037109C" w:rsidRPr="00ED6272" w14:paraId="6506BA40" w14:textId="77777777" w:rsidTr="0037109C">
        <w:trPr>
          <w:jc w:val="center"/>
        </w:trPr>
        <w:tc>
          <w:tcPr>
            <w:tcW w:w="2747" w:type="dxa"/>
            <w:vAlign w:val="center"/>
          </w:tcPr>
          <w:p w14:paraId="390A031A" w14:textId="77777777" w:rsidR="0037109C" w:rsidRPr="00B969A7" w:rsidRDefault="0037109C" w:rsidP="0037109C">
            <w:pPr>
              <w:pStyle w:val="Tabletext"/>
              <w:jc w:val="left"/>
              <w:rPr>
                <w:sz w:val="24"/>
                <w:szCs w:val="24"/>
                <w:lang w:val="en-GB"/>
              </w:rPr>
            </w:pPr>
            <w:r w:rsidRPr="00B969A7">
              <w:rPr>
                <w:sz w:val="24"/>
                <w:szCs w:val="24"/>
                <w:lang w:val="en-GB"/>
              </w:rPr>
              <w:t>Receiver noise figure</w:t>
            </w:r>
          </w:p>
        </w:tc>
        <w:tc>
          <w:tcPr>
            <w:tcW w:w="1243" w:type="dxa"/>
          </w:tcPr>
          <w:p w14:paraId="5025C14E" w14:textId="77777777" w:rsidR="0037109C" w:rsidRPr="00B969A7" w:rsidRDefault="0037109C" w:rsidP="0037109C">
            <w:pPr>
              <w:pStyle w:val="Tabletext"/>
              <w:jc w:val="center"/>
              <w:rPr>
                <w:sz w:val="24"/>
                <w:szCs w:val="24"/>
                <w:lang w:val="en-GB"/>
              </w:rPr>
            </w:pPr>
            <w:r w:rsidRPr="00B969A7">
              <w:rPr>
                <w:sz w:val="24"/>
                <w:szCs w:val="24"/>
                <w:lang w:val="en-GB"/>
              </w:rPr>
              <w:t>dB</w:t>
            </w:r>
          </w:p>
        </w:tc>
        <w:tc>
          <w:tcPr>
            <w:tcW w:w="2577" w:type="dxa"/>
            <w:vAlign w:val="center"/>
          </w:tcPr>
          <w:p w14:paraId="5375A467" w14:textId="73B81110" w:rsidR="0037109C" w:rsidRPr="00B969A7" w:rsidRDefault="0037109C" w:rsidP="0037109C">
            <w:pPr>
              <w:pStyle w:val="Tabletext"/>
              <w:jc w:val="center"/>
              <w:rPr>
                <w:sz w:val="24"/>
                <w:szCs w:val="24"/>
                <w:highlight w:val="yellow"/>
                <w:lang w:val="en-GB"/>
              </w:rPr>
            </w:pPr>
            <w:r w:rsidRPr="009011C8">
              <w:rPr>
                <w:sz w:val="24"/>
                <w:szCs w:val="24"/>
                <w:lang w:val="en-GB"/>
              </w:rPr>
              <w:t xml:space="preserve"> </w:t>
            </w:r>
            <w:del w:id="229" w:author="Rahman, Mohammed (FAA)" w:date="2021-10-12T16:48:00Z">
              <w:r w:rsidDel="00F26D25">
                <w:rPr>
                  <w:sz w:val="24"/>
                  <w:szCs w:val="24"/>
                  <w:lang w:val="en-GB"/>
                </w:rPr>
                <w:delText>&lt;</w:delText>
              </w:r>
            </w:del>
            <w:r>
              <w:rPr>
                <w:sz w:val="24"/>
                <w:szCs w:val="24"/>
                <w:lang w:val="en-GB"/>
              </w:rPr>
              <w:t>6</w:t>
            </w:r>
          </w:p>
        </w:tc>
        <w:tc>
          <w:tcPr>
            <w:tcW w:w="2557" w:type="dxa"/>
            <w:vAlign w:val="center"/>
          </w:tcPr>
          <w:p w14:paraId="6330DFCD" w14:textId="1CC2D465" w:rsidR="0037109C" w:rsidRPr="00B969A7" w:rsidRDefault="0037109C" w:rsidP="0037109C">
            <w:pPr>
              <w:pStyle w:val="Tabletext"/>
              <w:jc w:val="center"/>
              <w:rPr>
                <w:sz w:val="24"/>
                <w:szCs w:val="24"/>
                <w:highlight w:val="yellow"/>
                <w:lang w:val="en-GB"/>
              </w:rPr>
            </w:pPr>
            <w:r w:rsidRPr="009011C8">
              <w:rPr>
                <w:sz w:val="24"/>
                <w:szCs w:val="24"/>
                <w:lang w:val="en-GB"/>
              </w:rPr>
              <w:t xml:space="preserve"> </w:t>
            </w:r>
            <w:del w:id="230" w:author="Rahman, Mohammed (FAA)" w:date="2021-10-12T16:48:00Z">
              <w:r w:rsidDel="00F26D25">
                <w:rPr>
                  <w:sz w:val="24"/>
                  <w:szCs w:val="24"/>
                  <w:lang w:val="en-GB"/>
                </w:rPr>
                <w:delText>&lt;6</w:delText>
              </w:r>
            </w:del>
            <w:ins w:id="231" w:author="Rahman, Mohammed (FAA)" w:date="2021-10-12T16:48:00Z">
              <w:r>
                <w:rPr>
                  <w:sz w:val="24"/>
                  <w:szCs w:val="24"/>
                  <w:lang w:val="en-GB"/>
                </w:rPr>
                <w:t>3</w:t>
              </w:r>
            </w:ins>
          </w:p>
        </w:tc>
      </w:tr>
      <w:tr w:rsidR="0037109C" w:rsidRPr="00ED6272" w14:paraId="7369C8F1" w14:textId="77777777" w:rsidTr="0037109C">
        <w:trPr>
          <w:jc w:val="center"/>
        </w:trPr>
        <w:tc>
          <w:tcPr>
            <w:tcW w:w="2747" w:type="dxa"/>
            <w:vAlign w:val="center"/>
          </w:tcPr>
          <w:p w14:paraId="4E240FFA" w14:textId="151A013B" w:rsidR="0037109C" w:rsidRPr="00B969A7" w:rsidRDefault="0037109C" w:rsidP="0037109C">
            <w:pPr>
              <w:pStyle w:val="Tabletext"/>
              <w:jc w:val="left"/>
              <w:rPr>
                <w:sz w:val="24"/>
                <w:szCs w:val="24"/>
                <w:lang w:val="en-GB"/>
              </w:rPr>
            </w:pPr>
            <w:r w:rsidRPr="00B969A7">
              <w:rPr>
                <w:sz w:val="24"/>
                <w:szCs w:val="24"/>
                <w:lang w:val="en-GB"/>
              </w:rPr>
              <w:t>Calculated Rx noise power</w:t>
            </w:r>
            <w:ins w:id="232" w:author="Rahman, Mohammed (FAA)" w:date="2021-10-12T16:50:00Z">
              <w:r>
                <w:rPr>
                  <w:sz w:val="24"/>
                  <w:szCs w:val="24"/>
                  <w:lang w:val="en-GB"/>
                </w:rPr>
                <w:br/>
                <w:t>(Note 4)</w:t>
              </w:r>
            </w:ins>
          </w:p>
        </w:tc>
        <w:tc>
          <w:tcPr>
            <w:tcW w:w="1243" w:type="dxa"/>
          </w:tcPr>
          <w:p w14:paraId="5885C4C8" w14:textId="77777777" w:rsidR="0037109C" w:rsidRPr="00B969A7" w:rsidRDefault="0037109C" w:rsidP="0037109C">
            <w:pPr>
              <w:pStyle w:val="Tabletext"/>
              <w:jc w:val="center"/>
              <w:rPr>
                <w:sz w:val="24"/>
                <w:szCs w:val="24"/>
                <w:lang w:val="en-GB"/>
              </w:rPr>
            </w:pPr>
            <w:r w:rsidRPr="00B969A7">
              <w:rPr>
                <w:sz w:val="24"/>
                <w:szCs w:val="24"/>
                <w:lang w:val="en-GB"/>
              </w:rPr>
              <w:t>dBW</w:t>
            </w:r>
          </w:p>
        </w:tc>
        <w:tc>
          <w:tcPr>
            <w:tcW w:w="2577" w:type="dxa"/>
            <w:vAlign w:val="center"/>
          </w:tcPr>
          <w:p w14:paraId="1EDB1A21" w14:textId="5B071D32" w:rsidR="0037109C" w:rsidRPr="00B969A7" w:rsidRDefault="0037109C" w:rsidP="0037109C">
            <w:pPr>
              <w:pStyle w:val="Tabletext"/>
              <w:jc w:val="center"/>
              <w:rPr>
                <w:sz w:val="24"/>
                <w:szCs w:val="24"/>
                <w:highlight w:val="yellow"/>
                <w:lang w:val="en-GB"/>
              </w:rPr>
            </w:pPr>
            <w:del w:id="233" w:author="Rahman, Mohammed (FAA)" w:date="2021-10-12T16:48:00Z">
              <w:r w:rsidRPr="00C2522D" w:rsidDel="00F26D25">
                <w:rPr>
                  <w:sz w:val="24"/>
                  <w:szCs w:val="24"/>
                  <w:lang w:val="en-GB"/>
                </w:rPr>
                <w:delText>[TBD]</w:delText>
              </w:r>
            </w:del>
            <w:ins w:id="234" w:author="Rahman, Mohammed (FAA)" w:date="2021-10-12T16:49:00Z">
              <w:r>
                <w:t xml:space="preserve"> </w:t>
              </w:r>
              <w:r w:rsidRPr="00F26D25">
                <w:rPr>
                  <w:sz w:val="24"/>
                  <w:szCs w:val="24"/>
                  <w:lang w:val="en-GB"/>
                </w:rPr>
                <w:t>-131 dBm</w:t>
              </w:r>
            </w:ins>
          </w:p>
        </w:tc>
        <w:tc>
          <w:tcPr>
            <w:tcW w:w="2557" w:type="dxa"/>
            <w:vAlign w:val="center"/>
          </w:tcPr>
          <w:p w14:paraId="568625ED" w14:textId="190EB675" w:rsidR="0037109C" w:rsidRPr="00B969A7" w:rsidRDefault="0037109C" w:rsidP="0037109C">
            <w:pPr>
              <w:pStyle w:val="Tabletext"/>
              <w:jc w:val="center"/>
              <w:rPr>
                <w:sz w:val="24"/>
                <w:szCs w:val="24"/>
                <w:highlight w:val="yellow"/>
                <w:lang w:val="en-GB"/>
              </w:rPr>
            </w:pPr>
            <w:del w:id="235" w:author="Rahman, Mohammed (FAA)" w:date="2021-10-12T16:49:00Z">
              <w:r w:rsidRPr="00C2522D" w:rsidDel="00F26D25">
                <w:rPr>
                  <w:sz w:val="24"/>
                  <w:szCs w:val="24"/>
                  <w:lang w:val="en-GB"/>
                </w:rPr>
                <w:delText>[TBD]</w:delText>
              </w:r>
            </w:del>
            <w:ins w:id="236" w:author="Rahman, Mohammed (FAA)" w:date="2021-10-12T16:49:00Z">
              <w:r>
                <w:t xml:space="preserve"> </w:t>
              </w:r>
              <w:r>
                <w:rPr>
                  <w:sz w:val="24"/>
                  <w:szCs w:val="24"/>
                  <w:lang w:val="en-GB"/>
                </w:rPr>
                <w:t>-134</w:t>
              </w:r>
              <w:r w:rsidRPr="00F26D25">
                <w:rPr>
                  <w:sz w:val="24"/>
                  <w:szCs w:val="24"/>
                  <w:lang w:val="en-GB"/>
                </w:rPr>
                <w:t xml:space="preserve"> dBm</w:t>
              </w:r>
            </w:ins>
          </w:p>
        </w:tc>
      </w:tr>
      <w:tr w:rsidR="0037109C" w:rsidRPr="00ED6272" w14:paraId="4C6EABB0" w14:textId="77777777" w:rsidTr="0037109C">
        <w:trPr>
          <w:jc w:val="center"/>
        </w:trPr>
        <w:tc>
          <w:tcPr>
            <w:tcW w:w="2747" w:type="dxa"/>
            <w:vAlign w:val="center"/>
          </w:tcPr>
          <w:p w14:paraId="20A09F96" w14:textId="083C7670" w:rsidR="0037109C" w:rsidRPr="00B969A7" w:rsidRDefault="0037109C" w:rsidP="0037109C">
            <w:pPr>
              <w:pStyle w:val="Tabletext"/>
              <w:jc w:val="left"/>
              <w:rPr>
                <w:sz w:val="24"/>
                <w:szCs w:val="24"/>
                <w:lang w:val="en-GB"/>
              </w:rPr>
            </w:pPr>
            <w:r w:rsidRPr="00833DA9">
              <w:t>Saturation level</w:t>
            </w:r>
          </w:p>
        </w:tc>
        <w:tc>
          <w:tcPr>
            <w:tcW w:w="1243" w:type="dxa"/>
            <w:vAlign w:val="center"/>
          </w:tcPr>
          <w:p w14:paraId="4D1712AF" w14:textId="495F1E03" w:rsidR="0037109C" w:rsidRPr="00B969A7" w:rsidRDefault="0037109C" w:rsidP="0037109C">
            <w:pPr>
              <w:pStyle w:val="Tabletext"/>
              <w:jc w:val="center"/>
              <w:rPr>
                <w:sz w:val="24"/>
                <w:szCs w:val="24"/>
                <w:lang w:val="en-GB"/>
              </w:rPr>
            </w:pPr>
            <w:del w:id="237" w:author="Rahman, Mohammed (FAA)" w:date="2021-10-12T16:49:00Z">
              <w:r w:rsidRPr="00833DA9" w:rsidDel="004B2844">
                <w:delText>[TBD]</w:delText>
              </w:r>
            </w:del>
            <w:ins w:id="238" w:author="Rahman, Mohammed (FAA)" w:date="2021-10-12T16:49:00Z">
              <w:r>
                <w:t>dBm</w:t>
              </w:r>
            </w:ins>
          </w:p>
        </w:tc>
        <w:tc>
          <w:tcPr>
            <w:tcW w:w="2577" w:type="dxa"/>
            <w:vAlign w:val="center"/>
          </w:tcPr>
          <w:p w14:paraId="0934B193" w14:textId="1E8A2C80" w:rsidR="0037109C" w:rsidRPr="00B969A7" w:rsidDel="00B155A5" w:rsidRDefault="0037109C" w:rsidP="0037109C">
            <w:pPr>
              <w:pStyle w:val="Tabletext"/>
              <w:jc w:val="center"/>
              <w:rPr>
                <w:sz w:val="24"/>
                <w:szCs w:val="24"/>
                <w:highlight w:val="yellow"/>
                <w:lang w:val="en-GB"/>
              </w:rPr>
            </w:pPr>
            <w:del w:id="239" w:author="Rahman, Mohammed (FAA)" w:date="2021-10-12T16:49:00Z">
              <w:r w:rsidRPr="00833DA9" w:rsidDel="004B2844">
                <w:delText>[TBD]</w:delText>
              </w:r>
            </w:del>
            <w:ins w:id="240" w:author="Rahman, Mohammed (FAA)" w:date="2021-10-12T16:49:00Z">
              <w:r>
                <w:t>-40</w:t>
              </w:r>
            </w:ins>
          </w:p>
        </w:tc>
        <w:tc>
          <w:tcPr>
            <w:tcW w:w="2557" w:type="dxa"/>
            <w:vAlign w:val="center"/>
          </w:tcPr>
          <w:p w14:paraId="458CFA64" w14:textId="1566F43C" w:rsidR="0037109C" w:rsidRPr="00B969A7" w:rsidDel="00B155A5" w:rsidRDefault="0037109C" w:rsidP="0037109C">
            <w:pPr>
              <w:pStyle w:val="Tabletext"/>
              <w:jc w:val="center"/>
              <w:rPr>
                <w:sz w:val="24"/>
                <w:szCs w:val="24"/>
                <w:highlight w:val="yellow"/>
                <w:lang w:val="en-GB"/>
              </w:rPr>
            </w:pPr>
            <w:del w:id="241" w:author="Rahman, Mohammed (FAA)" w:date="2021-10-12T16:49:00Z">
              <w:r w:rsidRPr="00833DA9" w:rsidDel="004B2844">
                <w:delText>[TBD]</w:delText>
              </w:r>
            </w:del>
            <w:ins w:id="242" w:author="Rahman, Mohammed (FAA)" w:date="2021-10-12T16:49:00Z">
              <w:r>
                <w:t>-40</w:t>
              </w:r>
            </w:ins>
          </w:p>
        </w:tc>
      </w:tr>
      <w:tr w:rsidR="0037109C" w:rsidRPr="00ED6272" w14:paraId="680C8115" w14:textId="77777777" w:rsidTr="0037109C">
        <w:trPr>
          <w:jc w:val="center"/>
        </w:trPr>
        <w:tc>
          <w:tcPr>
            <w:tcW w:w="2747" w:type="dxa"/>
            <w:vAlign w:val="center"/>
          </w:tcPr>
          <w:p w14:paraId="3C4EA935" w14:textId="77777777" w:rsidR="0037109C" w:rsidRPr="00B969A7" w:rsidRDefault="0037109C" w:rsidP="0037109C">
            <w:pPr>
              <w:pStyle w:val="Tabletext"/>
              <w:jc w:val="left"/>
              <w:rPr>
                <w:sz w:val="24"/>
                <w:szCs w:val="24"/>
                <w:lang w:val="en-GB"/>
              </w:rPr>
            </w:pPr>
            <w:r w:rsidRPr="00B969A7">
              <w:rPr>
                <w:sz w:val="24"/>
                <w:szCs w:val="24"/>
                <w:lang w:val="en-GB"/>
              </w:rPr>
              <w:t>Antenna type</w:t>
            </w:r>
          </w:p>
        </w:tc>
        <w:tc>
          <w:tcPr>
            <w:tcW w:w="1243" w:type="dxa"/>
          </w:tcPr>
          <w:p w14:paraId="30BE2036" w14:textId="77777777" w:rsidR="0037109C" w:rsidRPr="00B969A7" w:rsidRDefault="0037109C" w:rsidP="0037109C">
            <w:pPr>
              <w:pStyle w:val="Tabletext"/>
              <w:jc w:val="center"/>
              <w:rPr>
                <w:sz w:val="24"/>
                <w:szCs w:val="24"/>
                <w:lang w:val="en-GB"/>
              </w:rPr>
            </w:pPr>
          </w:p>
        </w:tc>
        <w:tc>
          <w:tcPr>
            <w:tcW w:w="2577" w:type="dxa"/>
            <w:vAlign w:val="center"/>
          </w:tcPr>
          <w:p w14:paraId="08E675D0" w14:textId="0F926B34" w:rsidR="0037109C" w:rsidRPr="00B969A7" w:rsidRDefault="0037109C" w:rsidP="0037109C">
            <w:pPr>
              <w:pStyle w:val="Tabletext"/>
              <w:jc w:val="center"/>
              <w:rPr>
                <w:sz w:val="24"/>
                <w:szCs w:val="24"/>
                <w:highlight w:val="yellow"/>
                <w:lang w:val="en-GB"/>
              </w:rPr>
            </w:pPr>
            <w:r w:rsidRPr="00171245">
              <w:rPr>
                <w:sz w:val="24"/>
                <w:szCs w:val="24"/>
                <w:lang w:val="en-GB"/>
              </w:rPr>
              <w:t xml:space="preserve"> </w:t>
            </w:r>
            <w:del w:id="243" w:author="Rahman, Mohammed (FAA)" w:date="2021-10-12T16:51:00Z">
              <w:r w:rsidRPr="00171245" w:rsidDel="004B2844">
                <w:rPr>
                  <w:sz w:val="24"/>
                  <w:szCs w:val="24"/>
                  <w:lang w:val="en-GB"/>
                </w:rPr>
                <w:delText>Electronic</w:delText>
              </w:r>
              <w:r w:rsidDel="004B2844">
                <w:rPr>
                  <w:sz w:val="24"/>
                  <w:szCs w:val="24"/>
                  <w:lang w:val="en-GB"/>
                </w:rPr>
                <w:delText>ally</w:delText>
              </w:r>
              <w:r w:rsidRPr="009011C8" w:rsidDel="004B2844">
                <w:rPr>
                  <w:sz w:val="24"/>
                  <w:szCs w:val="24"/>
                  <w:lang w:val="en-GB"/>
                </w:rPr>
                <w:delText xml:space="preserve"> Scanning Array</w:delText>
              </w:r>
            </w:del>
            <w:ins w:id="244" w:author="Rahman, Mohammed (FAA)" w:date="2021-10-12T16:51:00Z">
              <w:r>
                <w:rPr>
                  <w:sz w:val="24"/>
                  <w:szCs w:val="24"/>
                  <w:lang w:val="en-GB"/>
                </w:rPr>
                <w:t>ESA</w:t>
              </w:r>
              <w:r>
                <w:rPr>
                  <w:sz w:val="24"/>
                  <w:szCs w:val="24"/>
                  <w:lang w:val="en-GB"/>
                </w:rPr>
                <w:br/>
                <w:t>(Note 5)</w:t>
              </w:r>
            </w:ins>
          </w:p>
        </w:tc>
        <w:tc>
          <w:tcPr>
            <w:tcW w:w="2557" w:type="dxa"/>
            <w:vAlign w:val="center"/>
          </w:tcPr>
          <w:p w14:paraId="4A339D4D" w14:textId="77777777" w:rsidR="0037109C" w:rsidRDefault="0037109C" w:rsidP="0037109C">
            <w:pPr>
              <w:pStyle w:val="Tabletext"/>
              <w:jc w:val="center"/>
              <w:rPr>
                <w:ins w:id="245" w:author="Rahman, Mohammed (FAA)" w:date="2021-10-12T16:51:00Z"/>
                <w:sz w:val="24"/>
                <w:szCs w:val="24"/>
                <w:lang w:val="en-GB"/>
              </w:rPr>
            </w:pPr>
            <w:del w:id="246" w:author="Rahman, Mohammed (FAA)" w:date="2021-10-12T16:51:00Z">
              <w:r w:rsidRPr="00171245" w:rsidDel="004B2844">
                <w:rPr>
                  <w:sz w:val="24"/>
                  <w:szCs w:val="24"/>
                  <w:lang w:val="en-GB"/>
                </w:rPr>
                <w:delText xml:space="preserve"> Electronic</w:delText>
              </w:r>
              <w:r w:rsidDel="004B2844">
                <w:rPr>
                  <w:sz w:val="24"/>
                  <w:szCs w:val="24"/>
                  <w:lang w:val="en-GB"/>
                </w:rPr>
                <w:delText>ally</w:delText>
              </w:r>
              <w:r w:rsidRPr="009011C8" w:rsidDel="004B2844">
                <w:rPr>
                  <w:sz w:val="24"/>
                  <w:szCs w:val="24"/>
                  <w:lang w:val="en-GB"/>
                </w:rPr>
                <w:delText xml:space="preserve"> Scanning Array</w:delText>
              </w:r>
            </w:del>
            <w:ins w:id="247" w:author="Rahman, Mohammed (FAA)" w:date="2021-10-12T16:51:00Z">
              <w:r>
                <w:rPr>
                  <w:sz w:val="24"/>
                  <w:szCs w:val="24"/>
                  <w:lang w:val="en-GB"/>
                </w:rPr>
                <w:t>ESA</w:t>
              </w:r>
            </w:ins>
          </w:p>
          <w:p w14:paraId="0C4256E7" w14:textId="6CD66A59" w:rsidR="0037109C" w:rsidRPr="00B969A7" w:rsidRDefault="0037109C" w:rsidP="0037109C">
            <w:pPr>
              <w:pStyle w:val="Tabletext"/>
              <w:jc w:val="center"/>
              <w:rPr>
                <w:sz w:val="24"/>
                <w:szCs w:val="24"/>
                <w:highlight w:val="yellow"/>
                <w:lang w:val="en-GB"/>
              </w:rPr>
            </w:pPr>
            <w:ins w:id="248" w:author="Rahman, Mohammed (FAA)" w:date="2021-10-12T16:51:00Z">
              <w:r>
                <w:rPr>
                  <w:sz w:val="24"/>
                  <w:szCs w:val="24"/>
                  <w:lang w:val="en-GB"/>
                </w:rPr>
                <w:t>(Note 5)</w:t>
              </w:r>
            </w:ins>
          </w:p>
        </w:tc>
      </w:tr>
      <w:tr w:rsidR="0037109C" w:rsidRPr="00ED6272" w14:paraId="01A7D641" w14:textId="77777777" w:rsidTr="0037109C">
        <w:trPr>
          <w:jc w:val="center"/>
        </w:trPr>
        <w:tc>
          <w:tcPr>
            <w:tcW w:w="2747" w:type="dxa"/>
            <w:vAlign w:val="center"/>
          </w:tcPr>
          <w:p w14:paraId="42C0E011" w14:textId="77777777" w:rsidR="0037109C" w:rsidRPr="00B969A7" w:rsidRDefault="0037109C" w:rsidP="0037109C">
            <w:pPr>
              <w:pStyle w:val="Tabletext"/>
              <w:jc w:val="left"/>
              <w:rPr>
                <w:sz w:val="24"/>
                <w:szCs w:val="24"/>
                <w:lang w:val="en-GB"/>
              </w:rPr>
            </w:pPr>
            <w:r w:rsidRPr="00B969A7">
              <w:rPr>
                <w:sz w:val="24"/>
                <w:szCs w:val="24"/>
                <w:lang w:val="en-GB"/>
              </w:rPr>
              <w:t>Antenna placement</w:t>
            </w:r>
          </w:p>
        </w:tc>
        <w:tc>
          <w:tcPr>
            <w:tcW w:w="1243" w:type="dxa"/>
          </w:tcPr>
          <w:p w14:paraId="7C60B30E" w14:textId="77777777" w:rsidR="0037109C" w:rsidRPr="00B969A7" w:rsidRDefault="0037109C" w:rsidP="0037109C">
            <w:pPr>
              <w:pStyle w:val="Tabletext"/>
              <w:jc w:val="center"/>
              <w:rPr>
                <w:sz w:val="24"/>
                <w:szCs w:val="24"/>
                <w:lang w:val="en-GB"/>
              </w:rPr>
            </w:pPr>
          </w:p>
        </w:tc>
        <w:tc>
          <w:tcPr>
            <w:tcW w:w="2577" w:type="dxa"/>
            <w:vAlign w:val="center"/>
          </w:tcPr>
          <w:p w14:paraId="5388B643" w14:textId="77777777" w:rsidR="0037109C" w:rsidRDefault="0037109C" w:rsidP="0037109C">
            <w:pPr>
              <w:pStyle w:val="Tabletext"/>
              <w:jc w:val="center"/>
              <w:rPr>
                <w:ins w:id="249" w:author="Rahman, Mohammed (FAA)" w:date="2021-10-12T16:53:00Z"/>
                <w:sz w:val="24"/>
                <w:szCs w:val="24"/>
                <w:lang w:val="en-GB"/>
              </w:rPr>
            </w:pPr>
            <w:r w:rsidRPr="009011C8">
              <w:rPr>
                <w:sz w:val="24"/>
                <w:szCs w:val="24"/>
                <w:lang w:val="en-GB"/>
              </w:rPr>
              <w:t xml:space="preserve"> </w:t>
            </w:r>
            <w:del w:id="250" w:author="Rahman, Mohammed (FAA)" w:date="2021-10-12T16:52:00Z">
              <w:r w:rsidRPr="009011C8" w:rsidDel="004B2844">
                <w:rPr>
                  <w:sz w:val="24"/>
                  <w:szCs w:val="24"/>
                  <w:lang w:val="en-GB"/>
                </w:rPr>
                <w:delText>Internally Mounted – non</w:delText>
              </w:r>
              <w:r w:rsidDel="004B2844">
                <w:rPr>
                  <w:sz w:val="24"/>
                  <w:szCs w:val="24"/>
                  <w:lang w:val="en-GB"/>
                </w:rPr>
                <w:delText>-</w:delText>
              </w:r>
              <w:r w:rsidRPr="009011C8" w:rsidDel="004B2844">
                <w:rPr>
                  <w:sz w:val="24"/>
                  <w:szCs w:val="24"/>
                  <w:lang w:val="en-GB"/>
                </w:rPr>
                <w:delText>removable separate TX and RX antenna</w:delText>
              </w:r>
            </w:del>
            <w:ins w:id="251" w:author="Rahman, Mohammed (FAA)" w:date="2021-10-12T16:52:00Z">
              <w:r>
                <w:rPr>
                  <w:sz w:val="24"/>
                  <w:szCs w:val="24"/>
                  <w:lang w:val="en-GB"/>
                </w:rPr>
                <w:t>Fixed</w:t>
              </w:r>
            </w:ins>
          </w:p>
          <w:p w14:paraId="24C219D9" w14:textId="12F59EB1" w:rsidR="0037109C" w:rsidRPr="00B969A7" w:rsidRDefault="0037109C" w:rsidP="0037109C">
            <w:pPr>
              <w:pStyle w:val="Tabletext"/>
              <w:jc w:val="center"/>
              <w:rPr>
                <w:sz w:val="24"/>
                <w:szCs w:val="24"/>
                <w:highlight w:val="yellow"/>
                <w:lang w:val="en-GB"/>
              </w:rPr>
            </w:pPr>
            <w:ins w:id="252" w:author="Rahman, Mohammed (FAA)" w:date="2021-10-12T16:53:00Z">
              <w:r>
                <w:rPr>
                  <w:sz w:val="24"/>
                  <w:szCs w:val="24"/>
                  <w:lang w:val="en-GB"/>
                </w:rPr>
                <w:t>(i</w:t>
              </w:r>
              <w:r>
                <w:rPr>
                  <w:sz w:val="20"/>
                </w:rPr>
                <w:t>nternally sealed p</w:t>
              </w:r>
              <w:r w:rsidRPr="00111664">
                <w:rPr>
                  <w:sz w:val="20"/>
                </w:rPr>
                <w:t>ackage</w:t>
              </w:r>
              <w:r>
                <w:rPr>
                  <w:sz w:val="20"/>
                </w:rPr>
                <w:t>)</w:t>
              </w:r>
            </w:ins>
          </w:p>
        </w:tc>
        <w:tc>
          <w:tcPr>
            <w:tcW w:w="2557" w:type="dxa"/>
            <w:vAlign w:val="center"/>
          </w:tcPr>
          <w:p w14:paraId="79F3FF23" w14:textId="77777777" w:rsidR="0037109C" w:rsidRDefault="0037109C" w:rsidP="0037109C">
            <w:pPr>
              <w:pStyle w:val="Tabletext"/>
              <w:jc w:val="center"/>
              <w:rPr>
                <w:ins w:id="253" w:author="Rahman, Mohammed (FAA)" w:date="2021-10-12T16:53:00Z"/>
                <w:sz w:val="24"/>
                <w:szCs w:val="24"/>
                <w:lang w:val="en-GB"/>
              </w:rPr>
            </w:pPr>
            <w:r w:rsidRPr="009011C8">
              <w:rPr>
                <w:sz w:val="24"/>
                <w:szCs w:val="24"/>
                <w:lang w:val="en-GB"/>
              </w:rPr>
              <w:t xml:space="preserve"> </w:t>
            </w:r>
            <w:del w:id="254" w:author="Rahman, Mohammed (FAA)" w:date="2021-10-12T16:52:00Z">
              <w:r w:rsidRPr="009011C8" w:rsidDel="004B2844">
                <w:rPr>
                  <w:sz w:val="24"/>
                  <w:szCs w:val="24"/>
                  <w:lang w:val="en-GB"/>
                </w:rPr>
                <w:delText>Internally Mounted – non</w:delText>
              </w:r>
              <w:r w:rsidDel="004B2844">
                <w:rPr>
                  <w:sz w:val="24"/>
                  <w:szCs w:val="24"/>
                  <w:lang w:val="en-GB"/>
                </w:rPr>
                <w:delText>-</w:delText>
              </w:r>
              <w:r w:rsidRPr="009011C8" w:rsidDel="004B2844">
                <w:rPr>
                  <w:sz w:val="24"/>
                  <w:szCs w:val="24"/>
                  <w:lang w:val="en-GB"/>
                </w:rPr>
                <w:delText>removable separate TX and RX antenna</w:delText>
              </w:r>
            </w:del>
            <w:ins w:id="255" w:author="Rahman, Mohammed (FAA)" w:date="2021-10-12T16:52:00Z">
              <w:r>
                <w:rPr>
                  <w:sz w:val="24"/>
                  <w:szCs w:val="24"/>
                  <w:lang w:val="en-GB"/>
                </w:rPr>
                <w:t>Fixed</w:t>
              </w:r>
            </w:ins>
          </w:p>
          <w:p w14:paraId="456653C0" w14:textId="5F3F8B8D" w:rsidR="0037109C" w:rsidRPr="00B969A7" w:rsidRDefault="0037109C" w:rsidP="0037109C">
            <w:pPr>
              <w:pStyle w:val="Tabletext"/>
              <w:jc w:val="center"/>
              <w:rPr>
                <w:sz w:val="24"/>
                <w:szCs w:val="24"/>
                <w:highlight w:val="yellow"/>
                <w:lang w:val="en-GB"/>
              </w:rPr>
            </w:pPr>
            <w:ins w:id="256" w:author="Rahman, Mohammed (FAA)" w:date="2021-10-12T16:53:00Z">
              <w:r>
                <w:rPr>
                  <w:sz w:val="24"/>
                  <w:szCs w:val="24"/>
                  <w:lang w:val="en-GB"/>
                </w:rPr>
                <w:t>(i</w:t>
              </w:r>
              <w:r>
                <w:rPr>
                  <w:sz w:val="20"/>
                </w:rPr>
                <w:t>nternally sealed p</w:t>
              </w:r>
              <w:r w:rsidRPr="00111664">
                <w:rPr>
                  <w:sz w:val="20"/>
                </w:rPr>
                <w:t>ackage</w:t>
              </w:r>
              <w:r>
                <w:rPr>
                  <w:sz w:val="20"/>
                </w:rPr>
                <w:t>)</w:t>
              </w:r>
            </w:ins>
          </w:p>
        </w:tc>
      </w:tr>
      <w:tr w:rsidR="0037109C" w:rsidRPr="00ED6272" w14:paraId="27DCD06D" w14:textId="77777777" w:rsidTr="0037109C">
        <w:trPr>
          <w:jc w:val="center"/>
        </w:trPr>
        <w:tc>
          <w:tcPr>
            <w:tcW w:w="2747" w:type="dxa"/>
            <w:vAlign w:val="center"/>
          </w:tcPr>
          <w:p w14:paraId="1ED32580" w14:textId="77777777" w:rsidR="0037109C" w:rsidRPr="00B969A7" w:rsidRDefault="0037109C" w:rsidP="0037109C">
            <w:pPr>
              <w:pStyle w:val="Tabletext"/>
              <w:jc w:val="left"/>
              <w:rPr>
                <w:sz w:val="24"/>
                <w:szCs w:val="24"/>
                <w:lang w:val="en-GB"/>
              </w:rPr>
            </w:pPr>
            <w:r w:rsidRPr="00B969A7">
              <w:rPr>
                <w:sz w:val="24"/>
                <w:szCs w:val="24"/>
                <w:lang w:val="en-GB"/>
              </w:rPr>
              <w:t>Antenna gain</w:t>
            </w:r>
          </w:p>
        </w:tc>
        <w:tc>
          <w:tcPr>
            <w:tcW w:w="1243" w:type="dxa"/>
          </w:tcPr>
          <w:p w14:paraId="25526796" w14:textId="77777777" w:rsidR="0037109C" w:rsidRPr="00B969A7" w:rsidRDefault="0037109C" w:rsidP="0037109C">
            <w:pPr>
              <w:pStyle w:val="Tabletext"/>
              <w:jc w:val="center"/>
              <w:rPr>
                <w:sz w:val="24"/>
                <w:szCs w:val="24"/>
                <w:lang w:val="en-GB"/>
              </w:rPr>
            </w:pPr>
            <w:r w:rsidRPr="00B969A7">
              <w:rPr>
                <w:sz w:val="24"/>
                <w:szCs w:val="24"/>
                <w:lang w:val="en-GB"/>
              </w:rPr>
              <w:t>dBi</w:t>
            </w:r>
          </w:p>
        </w:tc>
        <w:tc>
          <w:tcPr>
            <w:tcW w:w="2577" w:type="dxa"/>
            <w:vAlign w:val="center"/>
          </w:tcPr>
          <w:p w14:paraId="655C9A6D" w14:textId="4FF5888E" w:rsidR="0037109C" w:rsidRPr="00C2522D" w:rsidRDefault="0037109C" w:rsidP="0037109C">
            <w:pPr>
              <w:pStyle w:val="Tabletext"/>
              <w:jc w:val="center"/>
              <w:rPr>
                <w:sz w:val="24"/>
                <w:szCs w:val="24"/>
                <w:lang w:val="en-GB"/>
              </w:rPr>
            </w:pPr>
            <w:r w:rsidRPr="00C2522D">
              <w:rPr>
                <w:sz w:val="24"/>
                <w:szCs w:val="24"/>
                <w:lang w:val="en-GB"/>
              </w:rPr>
              <w:t>21</w:t>
            </w:r>
          </w:p>
        </w:tc>
        <w:tc>
          <w:tcPr>
            <w:tcW w:w="2557" w:type="dxa"/>
            <w:vAlign w:val="center"/>
          </w:tcPr>
          <w:p w14:paraId="2C9D413F" w14:textId="2623A538" w:rsidR="0037109C" w:rsidRPr="00C2522D" w:rsidRDefault="0037109C" w:rsidP="0037109C">
            <w:pPr>
              <w:pStyle w:val="Tabletext"/>
              <w:jc w:val="center"/>
              <w:rPr>
                <w:sz w:val="24"/>
                <w:szCs w:val="24"/>
                <w:lang w:val="en-GB"/>
              </w:rPr>
            </w:pPr>
            <w:r w:rsidRPr="00C2522D">
              <w:rPr>
                <w:sz w:val="24"/>
                <w:szCs w:val="24"/>
                <w:lang w:val="en-GB"/>
              </w:rPr>
              <w:t>2</w:t>
            </w:r>
            <w:ins w:id="257" w:author="Rahman, Mohammed (FAA)" w:date="2021-10-12T16:53:00Z">
              <w:r>
                <w:rPr>
                  <w:sz w:val="24"/>
                  <w:szCs w:val="24"/>
                  <w:lang w:val="en-GB"/>
                </w:rPr>
                <w:t>7</w:t>
              </w:r>
            </w:ins>
            <w:del w:id="258" w:author="Rahman, Mohammed (FAA)" w:date="2021-10-12T16:53:00Z">
              <w:r w:rsidRPr="00C2522D" w:rsidDel="004B2844">
                <w:rPr>
                  <w:sz w:val="24"/>
                  <w:szCs w:val="24"/>
                  <w:lang w:val="en-GB"/>
                </w:rPr>
                <w:delText>1</w:delText>
              </w:r>
            </w:del>
          </w:p>
        </w:tc>
      </w:tr>
      <w:tr w:rsidR="0037109C" w:rsidRPr="00ED6272" w14:paraId="453BCC4C" w14:textId="77777777" w:rsidTr="0037109C">
        <w:trPr>
          <w:jc w:val="center"/>
        </w:trPr>
        <w:tc>
          <w:tcPr>
            <w:tcW w:w="2747" w:type="dxa"/>
            <w:vAlign w:val="center"/>
          </w:tcPr>
          <w:p w14:paraId="5D34A476" w14:textId="0B6839FB" w:rsidR="0037109C" w:rsidRPr="00B969A7" w:rsidRDefault="0037109C" w:rsidP="0037109C">
            <w:pPr>
              <w:pStyle w:val="Tabletext"/>
              <w:jc w:val="left"/>
              <w:rPr>
                <w:sz w:val="24"/>
                <w:szCs w:val="24"/>
                <w:lang w:val="en-GB"/>
              </w:rPr>
            </w:pPr>
            <w:r w:rsidRPr="00B969A7">
              <w:rPr>
                <w:sz w:val="24"/>
                <w:szCs w:val="24"/>
                <w:lang w:val="en-GB"/>
              </w:rPr>
              <w:t>First antenna sidelobe</w:t>
            </w:r>
          </w:p>
        </w:tc>
        <w:tc>
          <w:tcPr>
            <w:tcW w:w="1243" w:type="dxa"/>
          </w:tcPr>
          <w:p w14:paraId="47962BEB" w14:textId="77777777" w:rsidR="0037109C" w:rsidRPr="00B969A7" w:rsidRDefault="0037109C" w:rsidP="0037109C">
            <w:pPr>
              <w:pStyle w:val="Tabletext"/>
              <w:jc w:val="center"/>
              <w:rPr>
                <w:sz w:val="24"/>
                <w:szCs w:val="24"/>
                <w:lang w:val="en-GB"/>
              </w:rPr>
            </w:pPr>
            <w:r w:rsidRPr="00B969A7">
              <w:rPr>
                <w:sz w:val="24"/>
                <w:szCs w:val="24"/>
                <w:lang w:val="en-GB"/>
              </w:rPr>
              <w:t>dBi</w:t>
            </w:r>
          </w:p>
        </w:tc>
        <w:tc>
          <w:tcPr>
            <w:tcW w:w="2577" w:type="dxa"/>
            <w:vAlign w:val="center"/>
          </w:tcPr>
          <w:p w14:paraId="671FA32C" w14:textId="1C787D50" w:rsidR="0037109C" w:rsidRPr="00C2522D" w:rsidRDefault="0037109C" w:rsidP="0037109C">
            <w:pPr>
              <w:pStyle w:val="Tabletext"/>
              <w:jc w:val="center"/>
              <w:rPr>
                <w:sz w:val="24"/>
                <w:szCs w:val="24"/>
                <w:lang w:val="en-GB"/>
              </w:rPr>
            </w:pPr>
            <w:r w:rsidRPr="00C2522D">
              <w:rPr>
                <w:sz w:val="24"/>
                <w:szCs w:val="24"/>
                <w:lang w:val="en-GB"/>
              </w:rPr>
              <w:t xml:space="preserve"> &lt;</w:t>
            </w:r>
            <w:ins w:id="259" w:author="Rahman, Mohammed (FAA)" w:date="2021-10-12T16:54:00Z">
              <w:r>
                <w:rPr>
                  <w:sz w:val="24"/>
                  <w:szCs w:val="24"/>
                  <w:lang w:val="en-GB"/>
                </w:rPr>
                <w:t xml:space="preserve"> </w:t>
              </w:r>
            </w:ins>
            <w:r w:rsidRPr="00C2522D">
              <w:rPr>
                <w:sz w:val="24"/>
                <w:szCs w:val="24"/>
                <w:lang w:val="en-GB"/>
              </w:rPr>
              <w:t>-16</w:t>
            </w:r>
          </w:p>
        </w:tc>
        <w:tc>
          <w:tcPr>
            <w:tcW w:w="2557" w:type="dxa"/>
            <w:vAlign w:val="center"/>
          </w:tcPr>
          <w:p w14:paraId="43C3AFCB" w14:textId="1D558F5B" w:rsidR="0037109C" w:rsidRPr="00C2522D" w:rsidRDefault="0037109C" w:rsidP="0037109C">
            <w:pPr>
              <w:pStyle w:val="Tabletext"/>
              <w:jc w:val="center"/>
              <w:rPr>
                <w:sz w:val="24"/>
                <w:szCs w:val="24"/>
                <w:lang w:val="en-GB"/>
              </w:rPr>
            </w:pPr>
            <w:r w:rsidRPr="00C2522D">
              <w:rPr>
                <w:sz w:val="24"/>
                <w:szCs w:val="24"/>
                <w:lang w:val="en-GB"/>
              </w:rPr>
              <w:t xml:space="preserve"> &lt;</w:t>
            </w:r>
            <w:ins w:id="260" w:author="Rahman, Mohammed (FAA)" w:date="2021-10-12T16:54:00Z">
              <w:r>
                <w:rPr>
                  <w:sz w:val="24"/>
                  <w:szCs w:val="24"/>
                  <w:lang w:val="en-GB"/>
                </w:rPr>
                <w:t xml:space="preserve"> </w:t>
              </w:r>
            </w:ins>
            <w:r w:rsidRPr="00C2522D">
              <w:rPr>
                <w:sz w:val="24"/>
                <w:szCs w:val="24"/>
                <w:lang w:val="en-GB"/>
              </w:rPr>
              <w:t>-16</w:t>
            </w:r>
          </w:p>
        </w:tc>
      </w:tr>
      <w:tr w:rsidR="0037109C" w:rsidRPr="00ED6272" w14:paraId="5342C337" w14:textId="77777777" w:rsidTr="0037109C">
        <w:trPr>
          <w:jc w:val="center"/>
        </w:trPr>
        <w:tc>
          <w:tcPr>
            <w:tcW w:w="2747" w:type="dxa"/>
            <w:vAlign w:val="center"/>
          </w:tcPr>
          <w:p w14:paraId="22195960" w14:textId="27419228" w:rsidR="0037109C" w:rsidRPr="00B969A7" w:rsidRDefault="0037109C" w:rsidP="0037109C">
            <w:pPr>
              <w:pStyle w:val="Tabletext"/>
              <w:jc w:val="left"/>
              <w:rPr>
                <w:sz w:val="24"/>
                <w:szCs w:val="24"/>
                <w:lang w:val="en-GB"/>
              </w:rPr>
            </w:pPr>
            <w:r w:rsidRPr="00B969A7">
              <w:rPr>
                <w:sz w:val="24"/>
                <w:szCs w:val="24"/>
                <w:lang w:val="en-GB"/>
              </w:rPr>
              <w:t>Horizontal beamwidth</w:t>
            </w:r>
            <w:ins w:id="261" w:author="Rahman, Mohammed (FAA)" w:date="2021-10-12T16:57:00Z">
              <w:r>
                <w:rPr>
                  <w:sz w:val="24"/>
                  <w:szCs w:val="24"/>
                  <w:lang w:val="en-GB"/>
                </w:rPr>
                <w:br/>
                <w:t>(</w:t>
              </w:r>
              <w:r w:rsidRPr="00C2522D">
                <w:rPr>
                  <w:sz w:val="24"/>
                  <w:szCs w:val="24"/>
                  <w:lang w:val="en-GB"/>
                </w:rPr>
                <w:t>2-way at</w:t>
              </w:r>
              <w:r>
                <w:rPr>
                  <w:sz w:val="24"/>
                  <w:szCs w:val="24"/>
                  <w:lang w:val="en-GB"/>
                </w:rPr>
                <w:t xml:space="preserve"> 0,0)</w:t>
              </w:r>
            </w:ins>
          </w:p>
        </w:tc>
        <w:tc>
          <w:tcPr>
            <w:tcW w:w="1243" w:type="dxa"/>
          </w:tcPr>
          <w:p w14:paraId="41868294" w14:textId="77777777" w:rsidR="0037109C" w:rsidRPr="00B969A7" w:rsidRDefault="0037109C" w:rsidP="0037109C">
            <w:pPr>
              <w:pStyle w:val="Tabletext"/>
              <w:jc w:val="center"/>
              <w:rPr>
                <w:sz w:val="24"/>
                <w:szCs w:val="24"/>
                <w:lang w:val="en-GB"/>
              </w:rPr>
            </w:pPr>
            <w:r w:rsidRPr="00B969A7">
              <w:rPr>
                <w:sz w:val="24"/>
                <w:szCs w:val="24"/>
                <w:lang w:val="en-GB"/>
              </w:rPr>
              <w:t>degrees</w:t>
            </w:r>
          </w:p>
        </w:tc>
        <w:tc>
          <w:tcPr>
            <w:tcW w:w="2577" w:type="dxa"/>
            <w:vAlign w:val="center"/>
          </w:tcPr>
          <w:p w14:paraId="57270D21" w14:textId="265A2E93" w:rsidR="0037109C" w:rsidRPr="00C2522D" w:rsidRDefault="0037109C" w:rsidP="0037109C">
            <w:pPr>
              <w:pStyle w:val="Tabletext"/>
              <w:jc w:val="center"/>
              <w:rPr>
                <w:sz w:val="24"/>
                <w:szCs w:val="24"/>
                <w:lang w:val="en-GB"/>
              </w:rPr>
            </w:pPr>
            <w:r w:rsidRPr="00C2522D">
              <w:rPr>
                <w:sz w:val="24"/>
                <w:szCs w:val="24"/>
                <w:lang w:val="en-GB"/>
              </w:rPr>
              <w:t>2</w:t>
            </w:r>
          </w:p>
          <w:p w14:paraId="604C4546" w14:textId="63DA9CE0" w:rsidR="0037109C" w:rsidRPr="00C2522D" w:rsidRDefault="0037109C" w:rsidP="0037109C">
            <w:pPr>
              <w:pStyle w:val="Tabletext"/>
              <w:jc w:val="center"/>
              <w:rPr>
                <w:sz w:val="24"/>
                <w:szCs w:val="24"/>
                <w:lang w:val="en-GB"/>
              </w:rPr>
            </w:pPr>
            <w:del w:id="262" w:author="Rahman, Mohammed (FAA)" w:date="2021-10-12T16:57:00Z">
              <w:r w:rsidRPr="00C2522D" w:rsidDel="004B2844">
                <w:rPr>
                  <w:sz w:val="24"/>
                  <w:szCs w:val="24"/>
                  <w:lang w:val="en-GB"/>
                </w:rPr>
                <w:delText xml:space="preserve">(2-way at </w:delText>
              </w:r>
            </w:del>
            <w:del w:id="263" w:author="Rahman, Mohammed (FAA)" w:date="2021-10-12T16:54:00Z">
              <w:r w:rsidRPr="00C2522D" w:rsidDel="004B2844">
                <w:rPr>
                  <w:sz w:val="24"/>
                  <w:szCs w:val="24"/>
                  <w:lang w:val="en-GB"/>
                </w:rPr>
                <w:delText>boresight</w:delText>
              </w:r>
            </w:del>
            <w:del w:id="264" w:author="Rahman, Mohammed (FAA)" w:date="2021-10-12T16:57:00Z">
              <w:r w:rsidRPr="00C2522D" w:rsidDel="004B2844">
                <w:rPr>
                  <w:sz w:val="24"/>
                  <w:szCs w:val="24"/>
                  <w:lang w:val="en-GB"/>
                </w:rPr>
                <w:delText>)</w:delText>
              </w:r>
            </w:del>
          </w:p>
        </w:tc>
        <w:tc>
          <w:tcPr>
            <w:tcW w:w="2557" w:type="dxa"/>
            <w:vAlign w:val="center"/>
          </w:tcPr>
          <w:p w14:paraId="1EBFFD80" w14:textId="6CB986D4" w:rsidR="0037109C" w:rsidRPr="00C2522D" w:rsidRDefault="0037109C" w:rsidP="0037109C">
            <w:pPr>
              <w:pStyle w:val="Tabletext"/>
              <w:jc w:val="center"/>
              <w:rPr>
                <w:sz w:val="24"/>
                <w:szCs w:val="24"/>
                <w:lang w:val="en-GB"/>
              </w:rPr>
            </w:pPr>
            <w:r w:rsidRPr="00C2522D">
              <w:rPr>
                <w:sz w:val="24"/>
                <w:szCs w:val="24"/>
                <w:lang w:val="en-GB"/>
              </w:rPr>
              <w:t>2</w:t>
            </w:r>
          </w:p>
          <w:p w14:paraId="690A82A4" w14:textId="14AD8C44" w:rsidR="0037109C" w:rsidRPr="00C2522D" w:rsidRDefault="0037109C" w:rsidP="0037109C">
            <w:pPr>
              <w:pStyle w:val="Tabletext"/>
              <w:jc w:val="center"/>
              <w:rPr>
                <w:sz w:val="24"/>
                <w:szCs w:val="24"/>
                <w:lang w:val="en-GB"/>
              </w:rPr>
            </w:pPr>
            <w:del w:id="265" w:author="Rahman, Mohammed (FAA)" w:date="2021-10-12T16:57:00Z">
              <w:r w:rsidRPr="00C2522D" w:rsidDel="004B2844">
                <w:rPr>
                  <w:sz w:val="24"/>
                  <w:szCs w:val="24"/>
                  <w:lang w:val="en-GB"/>
                </w:rPr>
                <w:delText xml:space="preserve">(2-way at </w:delText>
              </w:r>
            </w:del>
            <w:del w:id="266" w:author="Rahman, Mohammed (FAA)" w:date="2021-10-12T16:54:00Z">
              <w:r w:rsidRPr="00C2522D" w:rsidDel="004B2844">
                <w:rPr>
                  <w:sz w:val="24"/>
                  <w:szCs w:val="24"/>
                  <w:lang w:val="en-GB"/>
                </w:rPr>
                <w:delText xml:space="preserve">boresight </w:delText>
              </w:r>
            </w:del>
            <w:del w:id="267" w:author="Rahman, Mohammed (FAA)" w:date="2021-10-12T16:57:00Z">
              <w:r w:rsidRPr="00C2522D" w:rsidDel="004B2844">
                <w:rPr>
                  <w:sz w:val="24"/>
                  <w:szCs w:val="24"/>
                  <w:lang w:val="en-GB"/>
                </w:rPr>
                <w:delText>)</w:delText>
              </w:r>
            </w:del>
          </w:p>
        </w:tc>
      </w:tr>
      <w:tr w:rsidR="0037109C" w:rsidRPr="00ED6272" w14:paraId="46F07D5A" w14:textId="77777777" w:rsidTr="0037109C">
        <w:trPr>
          <w:jc w:val="center"/>
        </w:trPr>
        <w:tc>
          <w:tcPr>
            <w:tcW w:w="2747" w:type="dxa"/>
            <w:vAlign w:val="center"/>
          </w:tcPr>
          <w:p w14:paraId="4347F590" w14:textId="0A2A7514" w:rsidR="0037109C" w:rsidRPr="00B969A7" w:rsidRDefault="0037109C" w:rsidP="0037109C">
            <w:pPr>
              <w:pStyle w:val="Tabletext"/>
              <w:jc w:val="left"/>
              <w:rPr>
                <w:sz w:val="24"/>
                <w:szCs w:val="24"/>
                <w:lang w:val="en-GB"/>
              </w:rPr>
            </w:pPr>
            <w:r w:rsidRPr="00B969A7">
              <w:rPr>
                <w:sz w:val="24"/>
                <w:szCs w:val="24"/>
                <w:lang w:val="en-GB"/>
              </w:rPr>
              <w:lastRenderedPageBreak/>
              <w:t>Vertical beamwidth</w:t>
            </w:r>
            <w:ins w:id="268" w:author="Rahman, Mohammed (FAA)" w:date="2021-10-12T16:58:00Z">
              <w:r>
                <w:rPr>
                  <w:sz w:val="24"/>
                  <w:szCs w:val="24"/>
                  <w:lang w:val="en-GB"/>
                </w:rPr>
                <w:br/>
                <w:t>(</w:t>
              </w:r>
              <w:r w:rsidRPr="00C2522D">
                <w:rPr>
                  <w:sz w:val="24"/>
                  <w:szCs w:val="24"/>
                  <w:lang w:val="en-GB"/>
                </w:rPr>
                <w:t>2-way at</w:t>
              </w:r>
              <w:r>
                <w:rPr>
                  <w:sz w:val="24"/>
                  <w:szCs w:val="24"/>
                  <w:lang w:val="en-GB"/>
                </w:rPr>
                <w:t xml:space="preserve"> 0,0)</w:t>
              </w:r>
            </w:ins>
          </w:p>
        </w:tc>
        <w:tc>
          <w:tcPr>
            <w:tcW w:w="1243" w:type="dxa"/>
          </w:tcPr>
          <w:p w14:paraId="3AA47452" w14:textId="77777777" w:rsidR="0037109C" w:rsidRPr="00B969A7" w:rsidRDefault="0037109C" w:rsidP="0037109C">
            <w:pPr>
              <w:pStyle w:val="Tabletext"/>
              <w:jc w:val="center"/>
              <w:rPr>
                <w:sz w:val="24"/>
                <w:szCs w:val="24"/>
                <w:lang w:val="en-GB"/>
              </w:rPr>
            </w:pPr>
            <w:r w:rsidRPr="00B969A7">
              <w:rPr>
                <w:sz w:val="24"/>
                <w:szCs w:val="24"/>
                <w:lang w:val="en-GB"/>
              </w:rPr>
              <w:t>degrees</w:t>
            </w:r>
          </w:p>
        </w:tc>
        <w:tc>
          <w:tcPr>
            <w:tcW w:w="2577" w:type="dxa"/>
            <w:vAlign w:val="center"/>
          </w:tcPr>
          <w:p w14:paraId="6D9D6506" w14:textId="24767385" w:rsidR="0037109C" w:rsidRPr="00C2522D" w:rsidRDefault="0037109C" w:rsidP="0037109C">
            <w:pPr>
              <w:pStyle w:val="Tabletext"/>
              <w:jc w:val="center"/>
              <w:rPr>
                <w:sz w:val="24"/>
                <w:szCs w:val="24"/>
                <w:lang w:val="en-GB"/>
              </w:rPr>
            </w:pPr>
            <w:r w:rsidRPr="00C2522D">
              <w:rPr>
                <w:sz w:val="24"/>
                <w:szCs w:val="24"/>
                <w:lang w:val="en-GB"/>
              </w:rPr>
              <w:t>6</w:t>
            </w:r>
          </w:p>
          <w:p w14:paraId="520F53EA" w14:textId="6C89D90F" w:rsidR="0037109C" w:rsidRPr="00C2522D" w:rsidRDefault="0037109C" w:rsidP="0037109C">
            <w:pPr>
              <w:pStyle w:val="Tabletext"/>
              <w:jc w:val="center"/>
              <w:rPr>
                <w:sz w:val="24"/>
                <w:szCs w:val="24"/>
                <w:lang w:val="en-GB"/>
              </w:rPr>
            </w:pPr>
            <w:del w:id="269" w:author="Rahman, Mohammed (FAA)" w:date="2021-10-12T16:58:00Z">
              <w:r w:rsidRPr="00C2522D" w:rsidDel="004B2844">
                <w:rPr>
                  <w:sz w:val="24"/>
                  <w:szCs w:val="24"/>
                  <w:lang w:val="en-GB"/>
                </w:rPr>
                <w:delText>(2-way at</w:delText>
              </w:r>
            </w:del>
            <w:del w:id="270" w:author="Rahman, Mohammed (FAA)" w:date="2021-10-12T16:55:00Z">
              <w:r w:rsidRPr="00C2522D" w:rsidDel="004B2844">
                <w:rPr>
                  <w:sz w:val="24"/>
                  <w:szCs w:val="24"/>
                  <w:lang w:val="en-GB"/>
                </w:rPr>
                <w:delText xml:space="preserve"> boresight</w:delText>
              </w:r>
            </w:del>
            <w:del w:id="271" w:author="Rahman, Mohammed (FAA)" w:date="2021-10-12T16:58:00Z">
              <w:r w:rsidRPr="00C2522D" w:rsidDel="004B2844">
                <w:rPr>
                  <w:sz w:val="24"/>
                  <w:szCs w:val="24"/>
                  <w:lang w:val="en-GB"/>
                </w:rPr>
                <w:delText>)</w:delText>
              </w:r>
            </w:del>
          </w:p>
        </w:tc>
        <w:tc>
          <w:tcPr>
            <w:tcW w:w="2557" w:type="dxa"/>
            <w:vAlign w:val="center"/>
          </w:tcPr>
          <w:p w14:paraId="000996B8" w14:textId="4E103ADE" w:rsidR="0037109C" w:rsidRPr="00C2522D" w:rsidDel="004B2844" w:rsidRDefault="0037109C" w:rsidP="0037109C">
            <w:pPr>
              <w:pStyle w:val="Tabletext"/>
              <w:jc w:val="center"/>
              <w:rPr>
                <w:del w:id="272" w:author="Rahman, Mohammed (FAA)" w:date="2021-10-12T16:55:00Z"/>
                <w:sz w:val="24"/>
                <w:szCs w:val="24"/>
                <w:lang w:val="en-GB"/>
              </w:rPr>
            </w:pPr>
            <w:ins w:id="273" w:author="Rahman, Mohammed (FAA)" w:date="2021-10-12T16:55:00Z">
              <w:r w:rsidRPr="00C2522D" w:rsidDel="004B2844">
                <w:rPr>
                  <w:sz w:val="24"/>
                  <w:szCs w:val="24"/>
                  <w:lang w:val="en-GB"/>
                </w:rPr>
                <w:t xml:space="preserve"> </w:t>
              </w:r>
            </w:ins>
            <w:del w:id="274" w:author="Rahman, Mohammed (FAA)" w:date="2021-10-12T16:55:00Z">
              <w:r w:rsidRPr="00C2522D" w:rsidDel="004B2844">
                <w:rPr>
                  <w:sz w:val="24"/>
                  <w:szCs w:val="24"/>
                  <w:lang w:val="en-GB"/>
                </w:rPr>
                <w:delText>6</w:delText>
              </w:r>
            </w:del>
            <w:ins w:id="275" w:author="Rahman, Mohammed (FAA)" w:date="2021-10-12T16:55:00Z">
              <w:r>
                <w:rPr>
                  <w:sz w:val="24"/>
                  <w:szCs w:val="24"/>
                  <w:lang w:val="en-GB"/>
                </w:rPr>
                <w:t>2</w:t>
              </w:r>
            </w:ins>
          </w:p>
          <w:p w14:paraId="311327F4" w14:textId="62D05005" w:rsidR="0037109C" w:rsidRPr="00C2522D" w:rsidRDefault="0037109C" w:rsidP="0037109C">
            <w:pPr>
              <w:pStyle w:val="Tabletext"/>
              <w:jc w:val="center"/>
              <w:rPr>
                <w:sz w:val="24"/>
                <w:szCs w:val="24"/>
                <w:lang w:val="en-GB"/>
              </w:rPr>
            </w:pPr>
            <w:del w:id="276" w:author="Rahman, Mohammed (FAA)" w:date="2021-10-12T16:58:00Z">
              <w:r w:rsidRPr="00C2522D" w:rsidDel="004B2844">
                <w:rPr>
                  <w:sz w:val="24"/>
                  <w:szCs w:val="24"/>
                  <w:lang w:val="en-GB"/>
                </w:rPr>
                <w:delText>(2-way at</w:delText>
              </w:r>
            </w:del>
            <w:del w:id="277" w:author="Rahman, Mohammed (FAA)" w:date="2021-10-12T16:55:00Z">
              <w:r w:rsidRPr="00C2522D" w:rsidDel="004B2844">
                <w:rPr>
                  <w:sz w:val="24"/>
                  <w:szCs w:val="24"/>
                  <w:lang w:val="en-GB"/>
                </w:rPr>
                <w:delText xml:space="preserve"> boresight</w:delText>
              </w:r>
            </w:del>
            <w:del w:id="278" w:author="Rahman, Mohammed (FAA)" w:date="2021-10-12T16:58:00Z">
              <w:r w:rsidRPr="00C2522D" w:rsidDel="004B2844">
                <w:rPr>
                  <w:sz w:val="24"/>
                  <w:szCs w:val="24"/>
                  <w:lang w:val="en-GB"/>
                </w:rPr>
                <w:delText>)</w:delText>
              </w:r>
            </w:del>
          </w:p>
        </w:tc>
      </w:tr>
      <w:tr w:rsidR="0037109C" w:rsidRPr="00ED6272" w14:paraId="7BD68400" w14:textId="77777777" w:rsidTr="0037109C">
        <w:trPr>
          <w:jc w:val="center"/>
        </w:trPr>
        <w:tc>
          <w:tcPr>
            <w:tcW w:w="2747" w:type="dxa"/>
            <w:vAlign w:val="center"/>
          </w:tcPr>
          <w:p w14:paraId="1305CB00" w14:textId="77777777" w:rsidR="0037109C" w:rsidRPr="00B969A7" w:rsidRDefault="0037109C" w:rsidP="0037109C">
            <w:pPr>
              <w:pStyle w:val="Tabletext"/>
              <w:jc w:val="left"/>
              <w:rPr>
                <w:sz w:val="24"/>
                <w:szCs w:val="24"/>
                <w:lang w:val="en-GB"/>
              </w:rPr>
            </w:pPr>
            <w:r w:rsidRPr="00B969A7">
              <w:rPr>
                <w:sz w:val="24"/>
                <w:szCs w:val="24"/>
                <w:lang w:val="en-GB"/>
              </w:rPr>
              <w:t>Polarization</w:t>
            </w:r>
          </w:p>
        </w:tc>
        <w:tc>
          <w:tcPr>
            <w:tcW w:w="1243" w:type="dxa"/>
          </w:tcPr>
          <w:p w14:paraId="604988A7" w14:textId="77777777" w:rsidR="0037109C" w:rsidRPr="00B969A7" w:rsidRDefault="0037109C" w:rsidP="0037109C">
            <w:pPr>
              <w:pStyle w:val="Tabletext"/>
              <w:jc w:val="center"/>
              <w:rPr>
                <w:sz w:val="24"/>
                <w:szCs w:val="24"/>
                <w:lang w:val="en-GB"/>
              </w:rPr>
            </w:pPr>
          </w:p>
        </w:tc>
        <w:tc>
          <w:tcPr>
            <w:tcW w:w="2577" w:type="dxa"/>
            <w:vAlign w:val="center"/>
          </w:tcPr>
          <w:p w14:paraId="000C5DB7" w14:textId="31C9E347" w:rsidR="0037109C" w:rsidRPr="00C2522D" w:rsidRDefault="0037109C" w:rsidP="0037109C">
            <w:pPr>
              <w:pStyle w:val="Tabletext"/>
              <w:jc w:val="center"/>
              <w:rPr>
                <w:sz w:val="24"/>
                <w:szCs w:val="24"/>
                <w:lang w:val="en-GB"/>
              </w:rPr>
            </w:pPr>
            <w:r w:rsidRPr="00C2522D">
              <w:rPr>
                <w:sz w:val="24"/>
                <w:szCs w:val="24"/>
                <w:lang w:val="en-GB"/>
              </w:rPr>
              <w:t xml:space="preserve"> Horizontal</w:t>
            </w:r>
          </w:p>
        </w:tc>
        <w:tc>
          <w:tcPr>
            <w:tcW w:w="2557" w:type="dxa"/>
            <w:vAlign w:val="center"/>
          </w:tcPr>
          <w:p w14:paraId="7573F04C" w14:textId="2920E68C" w:rsidR="0037109C" w:rsidRPr="00C2522D" w:rsidRDefault="0037109C" w:rsidP="0037109C">
            <w:pPr>
              <w:pStyle w:val="Tabletext"/>
              <w:jc w:val="center"/>
              <w:rPr>
                <w:sz w:val="24"/>
                <w:szCs w:val="24"/>
                <w:lang w:val="en-GB"/>
              </w:rPr>
            </w:pPr>
            <w:r w:rsidRPr="00C2522D">
              <w:rPr>
                <w:sz w:val="24"/>
                <w:szCs w:val="24"/>
                <w:lang w:val="en-GB"/>
              </w:rPr>
              <w:t xml:space="preserve"> Horizontal</w:t>
            </w:r>
          </w:p>
        </w:tc>
      </w:tr>
      <w:tr w:rsidR="0037109C" w:rsidRPr="00ED6272" w14:paraId="67D6CD2A" w14:textId="77777777" w:rsidTr="0037109C">
        <w:trPr>
          <w:jc w:val="center"/>
        </w:trPr>
        <w:tc>
          <w:tcPr>
            <w:tcW w:w="2747" w:type="dxa"/>
            <w:vAlign w:val="center"/>
          </w:tcPr>
          <w:p w14:paraId="1E250E3D" w14:textId="77777777" w:rsidR="0037109C" w:rsidRDefault="0037109C" w:rsidP="0037109C">
            <w:pPr>
              <w:pStyle w:val="Tabletext"/>
              <w:jc w:val="left"/>
              <w:rPr>
                <w:ins w:id="279" w:author="Rahman, Mohammed (FAA)" w:date="2021-10-12T16:57:00Z"/>
                <w:sz w:val="24"/>
                <w:szCs w:val="24"/>
                <w:lang w:val="en-GB"/>
              </w:rPr>
            </w:pPr>
            <w:r>
              <w:rPr>
                <w:sz w:val="24"/>
                <w:szCs w:val="24"/>
                <w:lang w:val="en-GB"/>
              </w:rPr>
              <w:t>Horizontal a</w:t>
            </w:r>
            <w:r w:rsidRPr="00B969A7">
              <w:rPr>
                <w:sz w:val="24"/>
                <w:szCs w:val="24"/>
                <w:lang w:val="en-GB"/>
              </w:rPr>
              <w:t>ntenna scan</w:t>
            </w:r>
          </w:p>
          <w:p w14:paraId="6F92ED4E" w14:textId="14A8471F" w:rsidR="0037109C" w:rsidRPr="00B969A7" w:rsidRDefault="0037109C" w:rsidP="0037109C">
            <w:pPr>
              <w:pStyle w:val="Tabletext"/>
              <w:jc w:val="left"/>
              <w:rPr>
                <w:sz w:val="24"/>
                <w:szCs w:val="24"/>
                <w:lang w:val="en-GB"/>
              </w:rPr>
            </w:pPr>
            <w:ins w:id="280" w:author="Rahman, Mohammed (FAA)" w:date="2021-10-12T16:57:00Z">
              <w:r>
                <w:rPr>
                  <w:sz w:val="24"/>
                  <w:szCs w:val="24"/>
                  <w:lang w:val="en-GB"/>
                </w:rPr>
                <w:t>(</w:t>
              </w:r>
              <w:r w:rsidRPr="004B2844">
                <w:rPr>
                  <w:sz w:val="24"/>
                  <w:szCs w:val="24"/>
                  <w:lang w:val="en-GB"/>
                </w:rPr>
                <w:t>from boresight</w:t>
              </w:r>
              <w:r>
                <w:rPr>
                  <w:sz w:val="24"/>
                  <w:szCs w:val="24"/>
                  <w:lang w:val="en-GB"/>
                </w:rPr>
                <w:t>)</w:t>
              </w:r>
            </w:ins>
          </w:p>
        </w:tc>
        <w:tc>
          <w:tcPr>
            <w:tcW w:w="1243" w:type="dxa"/>
          </w:tcPr>
          <w:p w14:paraId="72A6CC88" w14:textId="77777777" w:rsidR="0037109C" w:rsidRPr="00B969A7" w:rsidRDefault="0037109C" w:rsidP="0037109C">
            <w:pPr>
              <w:pStyle w:val="Tabletext"/>
              <w:jc w:val="center"/>
              <w:rPr>
                <w:sz w:val="24"/>
                <w:szCs w:val="24"/>
                <w:lang w:val="en-GB"/>
              </w:rPr>
            </w:pPr>
            <w:r w:rsidRPr="00B969A7">
              <w:rPr>
                <w:sz w:val="24"/>
                <w:szCs w:val="24"/>
                <w:lang w:val="en-GB"/>
              </w:rPr>
              <w:t>degrees</w:t>
            </w:r>
          </w:p>
        </w:tc>
        <w:tc>
          <w:tcPr>
            <w:tcW w:w="2577" w:type="dxa"/>
            <w:vAlign w:val="center"/>
          </w:tcPr>
          <w:p w14:paraId="04017FB6" w14:textId="6A795C2B" w:rsidR="0037109C" w:rsidRPr="00C2522D" w:rsidRDefault="0037109C" w:rsidP="0037109C">
            <w:pPr>
              <w:pStyle w:val="Tabletext"/>
              <w:jc w:val="center"/>
              <w:rPr>
                <w:sz w:val="24"/>
                <w:szCs w:val="24"/>
                <w:lang w:val="en-GB"/>
              </w:rPr>
            </w:pPr>
            <w:ins w:id="281" w:author="Rahman, Mohammed (FAA)" w:date="2021-10-12T16:56:00Z">
              <w:r>
                <w:rPr>
                  <w:sz w:val="24"/>
                  <w:szCs w:val="24"/>
                  <w:lang w:val="en-GB"/>
                </w:rPr>
                <w:t>±</w:t>
              </w:r>
            </w:ins>
            <w:r w:rsidRPr="00C2522D">
              <w:rPr>
                <w:sz w:val="24"/>
                <w:szCs w:val="24"/>
                <w:lang w:val="en-GB"/>
              </w:rPr>
              <w:t>60</w:t>
            </w:r>
          </w:p>
        </w:tc>
        <w:tc>
          <w:tcPr>
            <w:tcW w:w="2557" w:type="dxa"/>
            <w:vAlign w:val="center"/>
          </w:tcPr>
          <w:p w14:paraId="488D17CC" w14:textId="1A23EC48" w:rsidR="0037109C" w:rsidRPr="00C2522D" w:rsidRDefault="0037109C" w:rsidP="0037109C">
            <w:pPr>
              <w:pStyle w:val="Tabletext"/>
              <w:jc w:val="center"/>
              <w:rPr>
                <w:sz w:val="24"/>
                <w:szCs w:val="24"/>
                <w:lang w:val="en-GB"/>
              </w:rPr>
            </w:pPr>
            <w:ins w:id="282" w:author="Rahman, Mohammed (FAA)" w:date="2021-10-12T16:56:00Z">
              <w:r w:rsidRPr="004B2844">
                <w:rPr>
                  <w:sz w:val="24"/>
                  <w:szCs w:val="24"/>
                  <w:lang w:val="en-GB"/>
                </w:rPr>
                <w:t>±</w:t>
              </w:r>
            </w:ins>
            <w:r w:rsidRPr="00C2522D">
              <w:rPr>
                <w:sz w:val="24"/>
                <w:szCs w:val="24"/>
                <w:lang w:val="en-GB"/>
              </w:rPr>
              <w:t>60</w:t>
            </w:r>
          </w:p>
        </w:tc>
      </w:tr>
      <w:tr w:rsidR="0037109C" w:rsidRPr="00ED6272" w14:paraId="486477ED" w14:textId="77777777" w:rsidTr="0037109C">
        <w:trPr>
          <w:jc w:val="center"/>
        </w:trPr>
        <w:tc>
          <w:tcPr>
            <w:tcW w:w="2747" w:type="dxa"/>
            <w:vAlign w:val="center"/>
          </w:tcPr>
          <w:p w14:paraId="10B05806" w14:textId="77777777" w:rsidR="0037109C" w:rsidRDefault="0037109C" w:rsidP="0037109C">
            <w:pPr>
              <w:pStyle w:val="Tabletext"/>
              <w:jc w:val="left"/>
              <w:rPr>
                <w:ins w:id="283" w:author="Rahman, Mohammed (FAA)" w:date="2021-10-12T16:57:00Z"/>
                <w:sz w:val="24"/>
                <w:szCs w:val="24"/>
                <w:lang w:val="en-GB"/>
              </w:rPr>
            </w:pPr>
            <w:r>
              <w:rPr>
                <w:sz w:val="24"/>
                <w:szCs w:val="24"/>
                <w:lang w:val="en-GB"/>
              </w:rPr>
              <w:t>Vertical antenna scan</w:t>
            </w:r>
          </w:p>
          <w:p w14:paraId="119EDF7C" w14:textId="4E45DA95" w:rsidR="0037109C" w:rsidRPr="00B969A7" w:rsidRDefault="0037109C" w:rsidP="0037109C">
            <w:pPr>
              <w:pStyle w:val="Tabletext"/>
              <w:jc w:val="left"/>
              <w:rPr>
                <w:sz w:val="24"/>
                <w:szCs w:val="24"/>
                <w:lang w:val="en-GB"/>
              </w:rPr>
            </w:pPr>
            <w:ins w:id="284" w:author="Rahman, Mohammed (FAA)" w:date="2021-10-12T16:57:00Z">
              <w:r>
                <w:rPr>
                  <w:sz w:val="24"/>
                  <w:szCs w:val="24"/>
                  <w:lang w:val="en-GB"/>
                </w:rPr>
                <w:t>(</w:t>
              </w:r>
              <w:r w:rsidRPr="004B2844">
                <w:rPr>
                  <w:sz w:val="24"/>
                  <w:szCs w:val="24"/>
                  <w:lang w:val="en-GB"/>
                </w:rPr>
                <w:t>from boresight</w:t>
              </w:r>
              <w:r>
                <w:rPr>
                  <w:sz w:val="24"/>
                  <w:szCs w:val="24"/>
                  <w:lang w:val="en-GB"/>
                </w:rPr>
                <w:t>)</w:t>
              </w:r>
            </w:ins>
          </w:p>
        </w:tc>
        <w:tc>
          <w:tcPr>
            <w:tcW w:w="1243" w:type="dxa"/>
          </w:tcPr>
          <w:p w14:paraId="16F0642D" w14:textId="59A5BDFF" w:rsidR="0037109C" w:rsidRPr="00B969A7" w:rsidRDefault="0037109C" w:rsidP="0037109C">
            <w:pPr>
              <w:pStyle w:val="Tabletext"/>
              <w:jc w:val="center"/>
              <w:rPr>
                <w:sz w:val="24"/>
                <w:szCs w:val="24"/>
                <w:lang w:val="en-GB"/>
              </w:rPr>
            </w:pPr>
            <w:r>
              <w:rPr>
                <w:sz w:val="24"/>
                <w:szCs w:val="24"/>
                <w:lang w:val="en-GB"/>
              </w:rPr>
              <w:t>degrees</w:t>
            </w:r>
          </w:p>
        </w:tc>
        <w:tc>
          <w:tcPr>
            <w:tcW w:w="2577" w:type="dxa"/>
            <w:vAlign w:val="center"/>
          </w:tcPr>
          <w:p w14:paraId="1F3FDACE" w14:textId="013037E1" w:rsidR="0037109C" w:rsidRPr="00C2522D" w:rsidDel="00B155A5" w:rsidRDefault="0037109C" w:rsidP="0037109C">
            <w:pPr>
              <w:pStyle w:val="Tabletext"/>
              <w:jc w:val="center"/>
              <w:rPr>
                <w:sz w:val="24"/>
                <w:szCs w:val="24"/>
                <w:lang w:val="en-GB"/>
              </w:rPr>
            </w:pPr>
            <w:ins w:id="285" w:author="Rahman, Mohammed (FAA)" w:date="2021-10-12T16:56:00Z">
              <w:r w:rsidRPr="004B2844">
                <w:rPr>
                  <w:sz w:val="24"/>
                  <w:szCs w:val="24"/>
                  <w:lang w:val="en-GB"/>
                </w:rPr>
                <w:t>±</w:t>
              </w:r>
            </w:ins>
            <w:r w:rsidRPr="00C2522D">
              <w:rPr>
                <w:sz w:val="24"/>
                <w:szCs w:val="24"/>
                <w:lang w:val="en-GB"/>
              </w:rPr>
              <w:t>40</w:t>
            </w:r>
          </w:p>
        </w:tc>
        <w:tc>
          <w:tcPr>
            <w:tcW w:w="2557" w:type="dxa"/>
            <w:vAlign w:val="center"/>
          </w:tcPr>
          <w:p w14:paraId="6FB9DD1C" w14:textId="0B6B1780" w:rsidR="0037109C" w:rsidRPr="00C2522D" w:rsidDel="00B155A5" w:rsidRDefault="0037109C" w:rsidP="0037109C">
            <w:pPr>
              <w:pStyle w:val="Tabletext"/>
              <w:jc w:val="center"/>
              <w:rPr>
                <w:sz w:val="24"/>
                <w:szCs w:val="24"/>
                <w:lang w:val="en-GB"/>
              </w:rPr>
            </w:pPr>
            <w:ins w:id="286" w:author="Rahman, Mohammed (FAA)" w:date="2021-10-12T16:56:00Z">
              <w:r w:rsidRPr="004B2844">
                <w:rPr>
                  <w:sz w:val="24"/>
                  <w:szCs w:val="24"/>
                  <w:lang w:val="en-GB"/>
                </w:rPr>
                <w:t>±</w:t>
              </w:r>
            </w:ins>
            <w:r w:rsidRPr="00C2522D">
              <w:rPr>
                <w:sz w:val="24"/>
                <w:szCs w:val="24"/>
                <w:lang w:val="en-GB"/>
              </w:rPr>
              <w:t>40</w:t>
            </w:r>
          </w:p>
        </w:tc>
      </w:tr>
      <w:tr w:rsidR="0037109C" w:rsidRPr="00ED6272" w14:paraId="1E9E4935" w14:textId="77777777" w:rsidTr="0037109C">
        <w:trPr>
          <w:jc w:val="center"/>
        </w:trPr>
        <w:tc>
          <w:tcPr>
            <w:tcW w:w="2747" w:type="dxa"/>
            <w:vAlign w:val="center"/>
          </w:tcPr>
          <w:p w14:paraId="07AFCBBC" w14:textId="77777777" w:rsidR="0037109C" w:rsidRDefault="0037109C" w:rsidP="0037109C">
            <w:pPr>
              <w:pStyle w:val="Tabletext"/>
              <w:jc w:val="left"/>
              <w:rPr>
                <w:sz w:val="24"/>
                <w:szCs w:val="24"/>
                <w:lang w:val="en-GB"/>
              </w:rPr>
            </w:pPr>
            <w:r w:rsidRPr="00B969A7">
              <w:rPr>
                <w:sz w:val="24"/>
                <w:szCs w:val="24"/>
                <w:lang w:val="en-GB"/>
              </w:rPr>
              <w:t>Protection criteria</w:t>
            </w:r>
          </w:p>
          <w:p w14:paraId="3689BF37" w14:textId="2A876726" w:rsidR="0037109C" w:rsidRPr="00B969A7" w:rsidRDefault="0037109C" w:rsidP="0037109C">
            <w:pPr>
              <w:pStyle w:val="Tabletext"/>
              <w:jc w:val="left"/>
              <w:rPr>
                <w:sz w:val="24"/>
                <w:szCs w:val="24"/>
                <w:lang w:val="en-GB"/>
              </w:rPr>
            </w:pPr>
            <w:r w:rsidRPr="00AD3114">
              <w:t>[</w:t>
            </w:r>
            <w:r w:rsidRPr="00AD3114">
              <w:rPr>
                <w:i/>
                <w:iCs/>
              </w:rPr>
              <w:t>I/N</w:t>
            </w:r>
            <w:r w:rsidRPr="00AD3114">
              <w:t xml:space="preserve"> or false detection ratio]</w:t>
            </w:r>
          </w:p>
        </w:tc>
        <w:tc>
          <w:tcPr>
            <w:tcW w:w="1243" w:type="dxa"/>
          </w:tcPr>
          <w:p w14:paraId="5D797D97" w14:textId="77777777" w:rsidR="0037109C" w:rsidRPr="00B969A7" w:rsidRDefault="0037109C" w:rsidP="0037109C">
            <w:pPr>
              <w:pStyle w:val="Tabletext"/>
              <w:spacing w:before="120"/>
              <w:jc w:val="center"/>
              <w:rPr>
                <w:sz w:val="24"/>
                <w:szCs w:val="24"/>
                <w:lang w:val="en-GB"/>
              </w:rPr>
            </w:pPr>
            <w:r w:rsidRPr="00B969A7">
              <w:rPr>
                <w:sz w:val="24"/>
                <w:szCs w:val="24"/>
                <w:lang w:val="en-GB"/>
              </w:rPr>
              <w:t>dB</w:t>
            </w:r>
          </w:p>
        </w:tc>
        <w:tc>
          <w:tcPr>
            <w:tcW w:w="2577" w:type="dxa"/>
            <w:vAlign w:val="center"/>
          </w:tcPr>
          <w:p w14:paraId="18D3F72E" w14:textId="1349B68B" w:rsidR="0037109C" w:rsidRPr="00C2522D" w:rsidRDefault="0037109C" w:rsidP="0037109C">
            <w:pPr>
              <w:pStyle w:val="Tabletext"/>
              <w:spacing w:before="0"/>
              <w:jc w:val="center"/>
              <w:rPr>
                <w:sz w:val="24"/>
                <w:szCs w:val="24"/>
                <w:lang w:val="en-GB"/>
              </w:rPr>
            </w:pPr>
            <w:r w:rsidRPr="00C2522D">
              <w:rPr>
                <w:sz w:val="24"/>
                <w:szCs w:val="24"/>
                <w:lang w:val="en-GB"/>
              </w:rPr>
              <w:t>[TBD]</w:t>
            </w:r>
          </w:p>
        </w:tc>
        <w:tc>
          <w:tcPr>
            <w:tcW w:w="2557" w:type="dxa"/>
            <w:vAlign w:val="center"/>
          </w:tcPr>
          <w:p w14:paraId="16BE53B7" w14:textId="00172742" w:rsidR="0037109C" w:rsidRPr="00C2522D" w:rsidRDefault="0037109C" w:rsidP="0037109C">
            <w:pPr>
              <w:pStyle w:val="Tabletext"/>
              <w:spacing w:before="0"/>
              <w:jc w:val="center"/>
              <w:rPr>
                <w:sz w:val="24"/>
                <w:szCs w:val="24"/>
                <w:lang w:val="en-GB"/>
              </w:rPr>
            </w:pPr>
            <w:r w:rsidRPr="00C2522D">
              <w:rPr>
                <w:sz w:val="24"/>
                <w:szCs w:val="24"/>
                <w:lang w:val="en-GB"/>
              </w:rPr>
              <w:t>[TBD]</w:t>
            </w:r>
          </w:p>
        </w:tc>
      </w:tr>
    </w:tbl>
    <w:p w14:paraId="396B32CC" w14:textId="2901D78D" w:rsidR="0097594E" w:rsidRDefault="0097594E" w:rsidP="0097594E">
      <w:pPr>
        <w:pStyle w:val="Tablefin"/>
        <w:rPr>
          <w:ins w:id="287" w:author="Rahman, Mohammed (FAA)" w:date="2021-10-12T16:14:00Z"/>
        </w:rPr>
      </w:pPr>
    </w:p>
    <w:p w14:paraId="46B6F551" w14:textId="7441E5DA" w:rsidR="009708B0" w:rsidRDefault="009708B0" w:rsidP="00960E42">
      <w:pPr>
        <w:rPr>
          <w:ins w:id="288" w:author="Rahman, Mohammed (FAA)" w:date="2021-10-12T16:14:00Z"/>
          <w:lang w:val="en-GB"/>
        </w:rPr>
      </w:pPr>
      <w:ins w:id="289" w:author="Rahman, Mohammed (FAA)" w:date="2021-10-12T16:14:00Z">
        <w:r>
          <w:rPr>
            <w:lang w:val="en-GB"/>
          </w:rPr>
          <w:t>Notes:</w:t>
        </w:r>
      </w:ins>
    </w:p>
    <w:p w14:paraId="1F1BC732" w14:textId="4B295156" w:rsidR="009708B0" w:rsidRDefault="009708B0" w:rsidP="00960E42">
      <w:pPr>
        <w:pStyle w:val="ListParagraph"/>
        <w:numPr>
          <w:ilvl w:val="0"/>
          <w:numId w:val="1"/>
        </w:numPr>
        <w:rPr>
          <w:ins w:id="290" w:author="Rahman, Mohammed (FAA)" w:date="2021-10-12T16:19:00Z"/>
          <w:lang w:val="en-GB"/>
        </w:rPr>
      </w:pPr>
      <w:ins w:id="291" w:author="Rahman, Mohammed (FAA)" w:date="2021-10-12T16:14:00Z">
        <w:r w:rsidRPr="009708B0">
          <w:rPr>
            <w:lang w:val="en-GB"/>
          </w:rPr>
          <w:t>Utilized bandwidth</w:t>
        </w:r>
        <w:r>
          <w:rPr>
            <w:lang w:val="en-GB"/>
          </w:rPr>
          <w:t xml:space="preserve"> - </w:t>
        </w:r>
        <w:r w:rsidRPr="009708B0">
          <w:rPr>
            <w:lang w:val="en-GB"/>
          </w:rPr>
          <w:t>Inclusive of frequency-channel guard-bands.</w:t>
        </w:r>
      </w:ins>
    </w:p>
    <w:p w14:paraId="0B222D02" w14:textId="502CF5B9" w:rsidR="00925563" w:rsidRDefault="00925563" w:rsidP="00960E42">
      <w:pPr>
        <w:pStyle w:val="ListParagraph"/>
        <w:numPr>
          <w:ilvl w:val="0"/>
          <w:numId w:val="1"/>
        </w:numPr>
        <w:rPr>
          <w:ins w:id="292" w:author="Rahman, Mohammed (FAA)" w:date="2021-10-12T16:19:00Z"/>
          <w:lang w:val="en-GB"/>
        </w:rPr>
      </w:pPr>
      <w:ins w:id="293" w:author="Rahman, Mohammed (FAA)" w:date="2021-10-12T16:19:00Z">
        <w:r w:rsidRPr="00925563">
          <w:rPr>
            <w:lang w:val="en-GB"/>
          </w:rPr>
          <w:t>Channel selection is purely SW-defined and can be on-the-fly dynamic.  Some settings may allow radar to self-configure based on detected spectrum-conflict.</w:t>
        </w:r>
      </w:ins>
    </w:p>
    <w:p w14:paraId="67DBA833" w14:textId="64F0C476" w:rsidR="00925563" w:rsidRDefault="00925563" w:rsidP="00960E42">
      <w:pPr>
        <w:pStyle w:val="ListParagraph"/>
        <w:numPr>
          <w:ilvl w:val="0"/>
          <w:numId w:val="1"/>
        </w:numPr>
        <w:rPr>
          <w:ins w:id="294" w:author="Rahman, Mohammed (FAA)" w:date="2021-10-12T16:22:00Z"/>
          <w:lang w:val="en-GB"/>
        </w:rPr>
      </w:pPr>
      <w:ins w:id="295" w:author="Rahman, Mohammed (FAA)" w:date="2021-10-12T16:22:00Z">
        <w:r w:rsidRPr="00925563">
          <w:rPr>
            <w:lang w:val="en-GB"/>
          </w:rPr>
          <w:t>Waveform is software-defined on a CPI-by-CPI basis, and optimized for targets, and spectral environments.</w:t>
        </w:r>
      </w:ins>
    </w:p>
    <w:p w14:paraId="03ADBF42" w14:textId="49D66B4F" w:rsidR="00925563" w:rsidRDefault="004B2844" w:rsidP="00960E42">
      <w:pPr>
        <w:pStyle w:val="ListParagraph"/>
        <w:numPr>
          <w:ilvl w:val="0"/>
          <w:numId w:val="1"/>
        </w:numPr>
        <w:rPr>
          <w:ins w:id="296" w:author="Rahman, Mohammed (FAA)" w:date="2021-10-12T16:51:00Z"/>
          <w:lang w:val="en-GB"/>
        </w:rPr>
      </w:pPr>
      <w:ins w:id="297" w:author="Rahman, Mohammed (FAA)" w:date="2021-10-12T16:50:00Z">
        <w:r w:rsidRPr="004B2844">
          <w:rPr>
            <w:lang w:val="en-GB"/>
          </w:rPr>
          <w:t>Compressed bandwidth before processing gain.</w:t>
        </w:r>
      </w:ins>
    </w:p>
    <w:p w14:paraId="41DF9F6C" w14:textId="16E8275B" w:rsidR="004B2844" w:rsidRPr="00960E42" w:rsidRDefault="004B2844" w:rsidP="00960E42">
      <w:pPr>
        <w:pStyle w:val="ListParagraph"/>
        <w:numPr>
          <w:ilvl w:val="0"/>
          <w:numId w:val="1"/>
        </w:numPr>
        <w:rPr>
          <w:lang w:val="en-GB"/>
        </w:rPr>
      </w:pPr>
      <w:ins w:id="298" w:author="Rahman, Mohammed (FAA)" w:date="2021-10-12T16:52:00Z">
        <w:r w:rsidRPr="004B2844">
          <w:rPr>
            <w:lang w:val="en-GB"/>
          </w:rPr>
          <w:t>High T/R ESA RF beamforming on both transmit and receive.</w:t>
        </w:r>
      </w:ins>
    </w:p>
    <w:p w14:paraId="60888CF5" w14:textId="77777777" w:rsidR="00A83BD3" w:rsidRPr="00ED6272" w:rsidRDefault="00474A2D" w:rsidP="00A83BD3">
      <w:pPr>
        <w:pStyle w:val="Heading1"/>
        <w:rPr>
          <w:lang w:val="en-GB"/>
        </w:rPr>
      </w:pPr>
      <w:r>
        <w:rPr>
          <w:lang w:val="en-GB"/>
        </w:rPr>
        <w:t>3</w:t>
      </w:r>
      <w:r w:rsidR="00A83BD3" w:rsidRPr="00ED6272">
        <w:rPr>
          <w:lang w:val="en-GB"/>
        </w:rPr>
        <w:tab/>
        <w:t>Protection criteria</w:t>
      </w:r>
    </w:p>
    <w:p w14:paraId="71946C77" w14:textId="61CF527E" w:rsidR="00C2522D" w:rsidRPr="00ED6272" w:rsidRDefault="00146BDA" w:rsidP="00C2522D">
      <w:pPr>
        <w:tabs>
          <w:tab w:val="clear" w:pos="794"/>
          <w:tab w:val="clear" w:pos="1191"/>
          <w:tab w:val="clear" w:pos="1588"/>
          <w:tab w:val="clear" w:pos="1985"/>
          <w:tab w:val="left" w:pos="1134"/>
          <w:tab w:val="left" w:pos="1871"/>
          <w:tab w:val="left" w:pos="2268"/>
        </w:tabs>
        <w:jc w:val="left"/>
        <w:rPr>
          <w:lang w:val="en-GB"/>
        </w:rPr>
      </w:pPr>
      <w:bookmarkStart w:id="299" w:name="OLE_LINK3"/>
      <w:bookmarkStart w:id="300" w:name="OLE_LINK4"/>
      <w:r w:rsidRPr="00137C48">
        <w:rPr>
          <w:b/>
          <w:i/>
          <w:highlight w:val="yellow"/>
          <w:lang w:val="en-GB"/>
        </w:rPr>
        <w:t>Editor’s note:</w:t>
      </w:r>
      <w:r w:rsidRPr="00137C48">
        <w:rPr>
          <w:i/>
          <w:highlight w:val="yellow"/>
          <w:lang w:val="en-GB"/>
        </w:rPr>
        <w:t xml:space="preserve"> </w:t>
      </w:r>
      <w:r>
        <w:rPr>
          <w:i/>
          <w:highlight w:val="yellow"/>
          <w:lang w:val="en-GB"/>
        </w:rPr>
        <w:t>Further discussion will be needed</w:t>
      </w:r>
      <w:r w:rsidR="009131D4">
        <w:rPr>
          <w:i/>
          <w:highlight w:val="yellow"/>
          <w:lang w:val="en-GB"/>
        </w:rPr>
        <w:t>.</w:t>
      </w:r>
      <w:bookmarkEnd w:id="299"/>
      <w:bookmarkEnd w:id="300"/>
    </w:p>
    <w:p w14:paraId="266E4817" w14:textId="7D501030" w:rsidR="00A83BD3" w:rsidRPr="00ED6272" w:rsidRDefault="00A83BD3" w:rsidP="00A83BD3">
      <w:pPr>
        <w:rPr>
          <w:lang w:val="en-GB"/>
        </w:rPr>
      </w:pPr>
    </w:p>
    <w:p w14:paraId="6FD05AA4" w14:textId="77777777" w:rsidR="00A83BD3" w:rsidRPr="00ED6272" w:rsidRDefault="00A83BD3" w:rsidP="00A83BD3">
      <w:pPr>
        <w:rPr>
          <w:lang w:val="en-GB"/>
        </w:rPr>
      </w:pPr>
    </w:p>
    <w:p w14:paraId="27323FF0" w14:textId="77777777" w:rsidR="00A83BD3" w:rsidRPr="00ED6272" w:rsidRDefault="00A83BD3" w:rsidP="00A83BD3">
      <w:pPr>
        <w:pStyle w:val="Line"/>
      </w:pPr>
    </w:p>
    <w:sectPr w:rsidR="00A83BD3" w:rsidRPr="00ED6272" w:rsidSect="008C21D1">
      <w:headerReference w:type="even" r:id="rId9"/>
      <w:headerReference w:type="default" r:id="rId10"/>
      <w:footerReference w:type="default" r:id="rId11"/>
      <w:footerReference w:type="first" r:id="rId12"/>
      <w:pgSz w:w="11907" w:h="16834" w:code="9"/>
      <w:pgMar w:top="1418" w:right="1134" w:bottom="1134" w:left="1134" w:header="720" w:footer="482"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C8A04" w14:textId="77777777" w:rsidR="000816B7" w:rsidRDefault="000816B7">
      <w:r>
        <w:separator/>
      </w:r>
    </w:p>
  </w:endnote>
  <w:endnote w:type="continuationSeparator" w:id="0">
    <w:p w14:paraId="62263102" w14:textId="77777777" w:rsidR="000816B7" w:rsidRDefault="0008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28CE8" w14:textId="77777777" w:rsidR="008C21D1" w:rsidRDefault="006B6F50" w:rsidP="008C21D1">
    <w:pPr>
      <w:pStyle w:val="Footer"/>
      <w:jc w:val="right"/>
    </w:pPr>
    <w:r>
      <w:t>10</w:t>
    </w:r>
    <w:r w:rsidR="008C21D1">
      <w:t>/</w:t>
    </w:r>
    <w:r>
      <w:t>7</w:t>
    </w:r>
    <w:r w:rsidR="008C21D1">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16BA7" w14:textId="77777777" w:rsidR="008C21D1" w:rsidRDefault="006B6F50" w:rsidP="00360AE1">
    <w:pPr>
      <w:pStyle w:val="Footer"/>
      <w:jc w:val="right"/>
    </w:pPr>
    <w:r>
      <w:t>10</w:t>
    </w:r>
    <w:r w:rsidR="008C21D1">
      <w:t>/</w:t>
    </w:r>
    <w:r>
      <w:t>7</w:t>
    </w:r>
    <w:r w:rsidR="008C21D1">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00C65" w14:textId="77777777" w:rsidR="000816B7" w:rsidRDefault="000816B7">
      <w:r>
        <w:separator/>
      </w:r>
    </w:p>
  </w:footnote>
  <w:footnote w:type="continuationSeparator" w:id="0">
    <w:p w14:paraId="7A399D0D" w14:textId="77777777" w:rsidR="000816B7" w:rsidRDefault="00081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7C9EF" w14:textId="77777777" w:rsidR="003F788A" w:rsidRDefault="003F788A">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Pr>
        <w:rStyle w:val="PageNumber"/>
        <w:b/>
        <w:bCs/>
        <w:noProof/>
        <w:lang w:val="en-US"/>
      </w:rPr>
      <w:t>10</w:t>
    </w:r>
    <w:r>
      <w:rPr>
        <w:rStyle w:val="PageNumber"/>
        <w:b/>
        <w:bCs/>
      </w:rPr>
      <w:fldChar w:fldCharType="end"/>
    </w:r>
    <w:r>
      <w:rPr>
        <w:lang w:val="en-US"/>
      </w:rPr>
      <w:tab/>
    </w:r>
    <w:r>
      <w:fldChar w:fldCharType="begin"/>
    </w:r>
    <w:r w:rsidRPr="009E00A8">
      <w:rPr>
        <w:lang w:val="en-US"/>
      </w:rPr>
      <w:instrText xml:space="preserve"> DOCPROPERTY "Header" \* MERGEFORMAT </w:instrText>
    </w:r>
    <w:r>
      <w:fldChar w:fldCharType="separate"/>
    </w:r>
    <w:r w:rsidRPr="006A117A">
      <w:rPr>
        <w:b/>
        <w:bCs/>
        <w:lang w:val="en-US"/>
      </w:rPr>
      <w:t xml:space="preserve">Rec. </w:t>
    </w:r>
    <w:r>
      <w:rPr>
        <w:b/>
        <w:bCs/>
        <w:lang w:val="en-US"/>
      </w:rPr>
      <w:fldChar w:fldCharType="end"/>
    </w:r>
    <w:r w:rsidRPr="009E00A8">
      <w:rPr>
        <w:b/>
        <w:bCs/>
        <w:lang w:val="en-US"/>
      </w:rPr>
      <w:t xml:space="preserve"> </w:t>
    </w:r>
    <w:r>
      <w:rPr>
        <w:b/>
        <w:bCs/>
      </w:rPr>
      <w:fldChar w:fldCharType="begin"/>
    </w:r>
    <w:r>
      <w:rPr>
        <w:b/>
        <w:bCs/>
        <w:lang w:val="en-US"/>
      </w:rPr>
      <w:instrText>styleref href</w:instrText>
    </w:r>
    <w:r>
      <w:rPr>
        <w:b/>
        <w:bCs/>
      </w:rPr>
      <w:fldChar w:fldCharType="separate"/>
    </w:r>
    <w:r>
      <w:rPr>
        <w:b/>
        <w:bCs/>
        <w:noProof/>
        <w:lang w:val="en-US"/>
      </w:rPr>
      <w:t>ITU-R  M.[15.4-15.7_GHz_DAA_RADAR]</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628225044"/>
      <w:docPartObj>
        <w:docPartGallery w:val="Page Numbers (Top of Page)"/>
        <w:docPartUnique/>
      </w:docPartObj>
    </w:sdtPr>
    <w:sdtEndPr>
      <w:rPr>
        <w:noProof/>
      </w:rPr>
    </w:sdtEndPr>
    <w:sdtContent>
      <w:p w14:paraId="35474727" w14:textId="1B3D1967" w:rsidR="003F788A" w:rsidRPr="0061689F" w:rsidRDefault="003F788A" w:rsidP="00896FC5">
        <w:pPr>
          <w:pStyle w:val="Header"/>
          <w:rPr>
            <w:noProof/>
            <w:sz w:val="18"/>
            <w:szCs w:val="18"/>
          </w:rPr>
        </w:pPr>
        <w:r w:rsidRPr="0061689F">
          <w:rPr>
            <w:sz w:val="18"/>
            <w:szCs w:val="18"/>
          </w:rPr>
          <w:t xml:space="preserve">- </w:t>
        </w:r>
        <w:r w:rsidRPr="0061689F">
          <w:rPr>
            <w:sz w:val="18"/>
            <w:szCs w:val="18"/>
          </w:rPr>
          <w:fldChar w:fldCharType="begin"/>
        </w:r>
        <w:r w:rsidRPr="0061689F">
          <w:rPr>
            <w:sz w:val="18"/>
            <w:szCs w:val="18"/>
          </w:rPr>
          <w:instrText xml:space="preserve"> PAGE   \* MERGEFORMAT </w:instrText>
        </w:r>
        <w:r w:rsidRPr="0061689F">
          <w:rPr>
            <w:sz w:val="18"/>
            <w:szCs w:val="18"/>
          </w:rPr>
          <w:fldChar w:fldCharType="separate"/>
        </w:r>
        <w:r w:rsidR="004F54B9">
          <w:rPr>
            <w:noProof/>
            <w:sz w:val="18"/>
            <w:szCs w:val="18"/>
          </w:rPr>
          <w:t>2</w:t>
        </w:r>
        <w:r w:rsidRPr="0061689F">
          <w:rPr>
            <w:noProof/>
            <w:sz w:val="18"/>
            <w:szCs w:val="18"/>
          </w:rPr>
          <w:fldChar w:fldCharType="end"/>
        </w:r>
        <w:r w:rsidRPr="0061689F">
          <w:rPr>
            <w:noProof/>
            <w:sz w:val="18"/>
            <w:szCs w:val="18"/>
          </w:rPr>
          <w:t xml:space="preserve"> -</w:t>
        </w:r>
      </w:p>
    </w:sdtContent>
  </w:sdt>
  <w:p w14:paraId="0A816FAC" w14:textId="77777777" w:rsidR="003F788A" w:rsidRPr="0061689F" w:rsidRDefault="008C21D1">
    <w:pPr>
      <w:pStyle w:val="Header"/>
      <w:rPr>
        <w:sz w:val="18"/>
        <w:szCs w:val="18"/>
      </w:rPr>
    </w:pPr>
    <w:r w:rsidRPr="0061689F">
      <w:rPr>
        <w:sz w:val="18"/>
        <w:szCs w:val="18"/>
      </w:rPr>
      <w:t>USWP5B2</w:t>
    </w:r>
    <w:r w:rsidR="00360AE1" w:rsidRPr="0061689F">
      <w:rPr>
        <w:sz w:val="18"/>
        <w:szCs w:val="18"/>
      </w:rPr>
      <w:t>5</w:t>
    </w:r>
    <w:r w:rsidRPr="0061689F">
      <w:rPr>
        <w:sz w:val="18"/>
        <w:szCs w:val="18"/>
      </w:rPr>
      <w:t>-</w:t>
    </w:r>
    <w:r w:rsidR="00360AE1" w:rsidRPr="0061689F">
      <w:rPr>
        <w:sz w:val="18"/>
        <w:szCs w:val="18"/>
      </w:rPr>
      <w:t>09</w:t>
    </w:r>
    <w:r w:rsidR="006B6F50" w:rsidRPr="0061689F">
      <w:rPr>
        <w:sz w:val="18"/>
        <w:szCs w:val="18"/>
      </w:rPr>
      <w:t xml:space="preserve"> (Rev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7B5B55"/>
    <w:multiLevelType w:val="hybridMultilevel"/>
    <w:tmpl w:val="133432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hman, Mohammed (FAA)">
    <w15:presenceInfo w15:providerId="AD" w15:userId="S-1-5-21-3215564045-1863808890-1157122868-23400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1"/>
  <w:activeWritingStyle w:appName="MSWord" w:lang="es-ES"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BD3"/>
    <w:rsid w:val="0002130B"/>
    <w:rsid w:val="00042C43"/>
    <w:rsid w:val="000816B7"/>
    <w:rsid w:val="00082540"/>
    <w:rsid w:val="000C13DF"/>
    <w:rsid w:val="00102CD4"/>
    <w:rsid w:val="00137C48"/>
    <w:rsid w:val="00146BDA"/>
    <w:rsid w:val="001613CB"/>
    <w:rsid w:val="001E590A"/>
    <w:rsid w:val="00217EBF"/>
    <w:rsid w:val="00242AEE"/>
    <w:rsid w:val="00270311"/>
    <w:rsid w:val="0027130F"/>
    <w:rsid w:val="002D76C4"/>
    <w:rsid w:val="003172A4"/>
    <w:rsid w:val="00344EA4"/>
    <w:rsid w:val="00345A3E"/>
    <w:rsid w:val="00353110"/>
    <w:rsid w:val="00360AE1"/>
    <w:rsid w:val="0037109C"/>
    <w:rsid w:val="0039090D"/>
    <w:rsid w:val="00396D33"/>
    <w:rsid w:val="003D1D5C"/>
    <w:rsid w:val="003E19A9"/>
    <w:rsid w:val="003F1872"/>
    <w:rsid w:val="003F788A"/>
    <w:rsid w:val="00401C57"/>
    <w:rsid w:val="004361C7"/>
    <w:rsid w:val="00455328"/>
    <w:rsid w:val="00474A2D"/>
    <w:rsid w:val="00477866"/>
    <w:rsid w:val="004956EB"/>
    <w:rsid w:val="004B2844"/>
    <w:rsid w:val="004F54B9"/>
    <w:rsid w:val="00510D65"/>
    <w:rsid w:val="0052529D"/>
    <w:rsid w:val="005310CF"/>
    <w:rsid w:val="005C2FE5"/>
    <w:rsid w:val="005D5DD2"/>
    <w:rsid w:val="00607D68"/>
    <w:rsid w:val="0061689F"/>
    <w:rsid w:val="00621BDC"/>
    <w:rsid w:val="006723E9"/>
    <w:rsid w:val="006A117A"/>
    <w:rsid w:val="006B6F50"/>
    <w:rsid w:val="006D2035"/>
    <w:rsid w:val="00736558"/>
    <w:rsid w:val="007468DA"/>
    <w:rsid w:val="00753258"/>
    <w:rsid w:val="0076411D"/>
    <w:rsid w:val="0077417A"/>
    <w:rsid w:val="007D364F"/>
    <w:rsid w:val="007D45DC"/>
    <w:rsid w:val="007F1544"/>
    <w:rsid w:val="00807DD7"/>
    <w:rsid w:val="00853505"/>
    <w:rsid w:val="00895BF8"/>
    <w:rsid w:val="00896FC5"/>
    <w:rsid w:val="008C21D1"/>
    <w:rsid w:val="008D2E3D"/>
    <w:rsid w:val="008D671B"/>
    <w:rsid w:val="008E7ECC"/>
    <w:rsid w:val="009131D4"/>
    <w:rsid w:val="00925563"/>
    <w:rsid w:val="00935B4D"/>
    <w:rsid w:val="00960E42"/>
    <w:rsid w:val="009708B0"/>
    <w:rsid w:val="00974563"/>
    <w:rsid w:val="0097594E"/>
    <w:rsid w:val="009930B1"/>
    <w:rsid w:val="009B2C2F"/>
    <w:rsid w:val="009E00A8"/>
    <w:rsid w:val="00A054C6"/>
    <w:rsid w:val="00A1058B"/>
    <w:rsid w:val="00A240A2"/>
    <w:rsid w:val="00A6617B"/>
    <w:rsid w:val="00A83BD3"/>
    <w:rsid w:val="00AB0DC8"/>
    <w:rsid w:val="00AD5C7C"/>
    <w:rsid w:val="00AD6BA7"/>
    <w:rsid w:val="00B07EF7"/>
    <w:rsid w:val="00B119B9"/>
    <w:rsid w:val="00B155A5"/>
    <w:rsid w:val="00B3780B"/>
    <w:rsid w:val="00B44E24"/>
    <w:rsid w:val="00B5039F"/>
    <w:rsid w:val="00B92608"/>
    <w:rsid w:val="00B969A7"/>
    <w:rsid w:val="00C13B53"/>
    <w:rsid w:val="00C2522D"/>
    <w:rsid w:val="00C537E9"/>
    <w:rsid w:val="00C92F18"/>
    <w:rsid w:val="00C9579B"/>
    <w:rsid w:val="00CA57D0"/>
    <w:rsid w:val="00CE3396"/>
    <w:rsid w:val="00D472D3"/>
    <w:rsid w:val="00D6465E"/>
    <w:rsid w:val="00D75483"/>
    <w:rsid w:val="00DB30FB"/>
    <w:rsid w:val="00DC6EE6"/>
    <w:rsid w:val="00DD5045"/>
    <w:rsid w:val="00DE316E"/>
    <w:rsid w:val="00DE7AF7"/>
    <w:rsid w:val="00DF4176"/>
    <w:rsid w:val="00E2123C"/>
    <w:rsid w:val="00E47C54"/>
    <w:rsid w:val="00E6172D"/>
    <w:rsid w:val="00E85B4A"/>
    <w:rsid w:val="00EB6E0C"/>
    <w:rsid w:val="00EB704A"/>
    <w:rsid w:val="00ED2632"/>
    <w:rsid w:val="00ED6272"/>
    <w:rsid w:val="00EF5F61"/>
    <w:rsid w:val="00F26D25"/>
    <w:rsid w:val="00F34940"/>
    <w:rsid w:val="00F45B98"/>
    <w:rsid w:val="00F5480A"/>
    <w:rsid w:val="00FD256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68C1CF"/>
  <w15:docId w15:val="{F9723FE7-3B53-4EF8-B0BD-F8C3D0083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EE6"/>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link w:val="enumlev1Char"/>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link w:val="NormalaftertitleChar"/>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pPr>
      <w:keepNext/>
      <w:spacing w:before="360" w:after="120"/>
      <w:jc w:val="center"/>
    </w:pPr>
  </w:style>
  <w:style w:type="paragraph" w:customStyle="1" w:styleId="Tabletext">
    <w:name w:val="Table_text"/>
    <w:basedOn w:val="Normal"/>
    <w:link w:val="TabletextChar"/>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basedOn w:val="DefaultParagraphFont"/>
    <w:rPr>
      <w:position w:val="6"/>
      <w:sz w:val="18"/>
    </w:rPr>
  </w:style>
  <w:style w:type="paragraph" w:styleId="FootnoteText">
    <w:name w:val="footnote text"/>
    <w:basedOn w:val="Normal"/>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link w:val="FiguretitleChar"/>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pPr>
      <w:keepNext/>
      <w:spacing w:before="0" w:after="120"/>
      <w:jc w:val="center"/>
    </w:pPr>
    <w:rPr>
      <w:b/>
    </w:rPr>
  </w:style>
  <w:style w:type="paragraph" w:customStyle="1" w:styleId="Summary">
    <w:name w:val="Summary"/>
    <w:basedOn w:val="Normal"/>
    <w:next w:val="Normalaftertitle"/>
    <w:autoRedefine/>
    <w:rsid w:val="00242AEE"/>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link w:val="FigureChar"/>
    <w:rsid w:val="00A6617B"/>
    <w:pPr>
      <w:keepNext w:val="0"/>
      <w:spacing w:before="0" w:after="240"/>
    </w:pPr>
  </w:style>
  <w:style w:type="character" w:customStyle="1" w:styleId="Heading1Char">
    <w:name w:val="Heading 1 Char"/>
    <w:basedOn w:val="DefaultParagraphFont"/>
    <w:link w:val="Heading1"/>
    <w:rsid w:val="00A83BD3"/>
    <w:rPr>
      <w:b/>
      <w:sz w:val="24"/>
      <w:lang w:val="fr-FR" w:eastAsia="en-US"/>
    </w:rPr>
  </w:style>
  <w:style w:type="character" w:customStyle="1" w:styleId="TableheadChar">
    <w:name w:val="Table_head Char"/>
    <w:basedOn w:val="DefaultParagraphFont"/>
    <w:link w:val="Tablehead"/>
    <w:locked/>
    <w:rsid w:val="00A83BD3"/>
    <w:rPr>
      <w:b/>
      <w:sz w:val="22"/>
      <w:lang w:val="fr-FR" w:eastAsia="en-US"/>
    </w:rPr>
  </w:style>
  <w:style w:type="character" w:customStyle="1" w:styleId="TabletextChar">
    <w:name w:val="Table_text Char"/>
    <w:basedOn w:val="DefaultParagraphFont"/>
    <w:link w:val="Tabletext"/>
    <w:locked/>
    <w:rsid w:val="00A83BD3"/>
    <w:rPr>
      <w:sz w:val="22"/>
      <w:lang w:val="fr-FR" w:eastAsia="en-US"/>
    </w:rPr>
  </w:style>
  <w:style w:type="character" w:styleId="Hyperlink">
    <w:name w:val="Hyperlink"/>
    <w:basedOn w:val="DefaultParagraphFont"/>
    <w:rsid w:val="00A83BD3"/>
    <w:rPr>
      <w:color w:val="0000FF"/>
      <w:u w:val="single"/>
    </w:rPr>
  </w:style>
  <w:style w:type="character" w:customStyle="1" w:styleId="FooterChar">
    <w:name w:val="Footer Char"/>
    <w:basedOn w:val="DefaultParagraphFont"/>
    <w:link w:val="Footer"/>
    <w:rsid w:val="00A83BD3"/>
    <w:rPr>
      <w:noProof/>
      <w:sz w:val="18"/>
      <w:lang w:val="fr-FR" w:eastAsia="en-US"/>
    </w:rPr>
  </w:style>
  <w:style w:type="character" w:customStyle="1" w:styleId="HeaderChar">
    <w:name w:val="Header Char"/>
    <w:basedOn w:val="DefaultParagraphFont"/>
    <w:link w:val="Header"/>
    <w:uiPriority w:val="99"/>
    <w:rsid w:val="00A83BD3"/>
    <w:rPr>
      <w:sz w:val="24"/>
      <w:lang w:val="fr-FR" w:eastAsia="en-US"/>
    </w:rPr>
  </w:style>
  <w:style w:type="character" w:customStyle="1" w:styleId="NormalaftertitleChar">
    <w:name w:val="Normal_after_title Char"/>
    <w:basedOn w:val="DefaultParagraphFont"/>
    <w:link w:val="Normalaftertitle"/>
    <w:locked/>
    <w:rsid w:val="00A83BD3"/>
    <w:rPr>
      <w:sz w:val="24"/>
      <w:lang w:val="fr-FR" w:eastAsia="en-US"/>
    </w:rPr>
  </w:style>
  <w:style w:type="character" w:customStyle="1" w:styleId="TableNo0">
    <w:name w:val="Table_No Знак"/>
    <w:link w:val="TableNo"/>
    <w:locked/>
    <w:rsid w:val="00A83BD3"/>
    <w:rPr>
      <w:sz w:val="24"/>
      <w:lang w:val="fr-FR" w:eastAsia="en-US"/>
    </w:rPr>
  </w:style>
  <w:style w:type="character" w:customStyle="1" w:styleId="EquationlegendChar">
    <w:name w:val="Equation_legend Char"/>
    <w:link w:val="Equationlegend"/>
    <w:locked/>
    <w:rsid w:val="00A83BD3"/>
    <w:rPr>
      <w:sz w:val="24"/>
      <w:lang w:eastAsia="en-US"/>
    </w:rPr>
  </w:style>
  <w:style w:type="character" w:customStyle="1" w:styleId="FigureChar">
    <w:name w:val="Figure Char"/>
    <w:basedOn w:val="DefaultParagraphFont"/>
    <w:link w:val="Figure"/>
    <w:locked/>
    <w:rsid w:val="00A83BD3"/>
    <w:rPr>
      <w:caps/>
      <w:sz w:val="18"/>
      <w:lang w:val="fr-FR" w:eastAsia="en-US"/>
    </w:rPr>
  </w:style>
  <w:style w:type="character" w:customStyle="1" w:styleId="FiguretitleChar">
    <w:name w:val="Figure_title Char"/>
    <w:basedOn w:val="DefaultParagraphFont"/>
    <w:link w:val="Figuretitle"/>
    <w:locked/>
    <w:rsid w:val="00A83BD3"/>
    <w:rPr>
      <w:rFonts w:ascii="Times New Roman Bold" w:hAnsi="Times New Roman Bold"/>
      <w:b/>
      <w:sz w:val="18"/>
      <w:lang w:val="fr-FR" w:eastAsia="en-US"/>
    </w:rPr>
  </w:style>
  <w:style w:type="character" w:customStyle="1" w:styleId="FigureNoChar">
    <w:name w:val="Figure_No Char"/>
    <w:basedOn w:val="DefaultParagraphFont"/>
    <w:link w:val="FigureNo"/>
    <w:locked/>
    <w:rsid w:val="00A83BD3"/>
    <w:rPr>
      <w:caps/>
      <w:sz w:val="18"/>
      <w:lang w:val="fr-FR" w:eastAsia="en-US"/>
    </w:rPr>
  </w:style>
  <w:style w:type="character" w:customStyle="1" w:styleId="CallChar">
    <w:name w:val="Call Char"/>
    <w:basedOn w:val="DefaultParagraphFont"/>
    <w:link w:val="Call"/>
    <w:locked/>
    <w:rsid w:val="00A83BD3"/>
    <w:rPr>
      <w:i/>
      <w:sz w:val="24"/>
      <w:lang w:val="fr-FR" w:eastAsia="en-US"/>
    </w:rPr>
  </w:style>
  <w:style w:type="character" w:customStyle="1" w:styleId="Tabletitle0">
    <w:name w:val="Table_title Знак"/>
    <w:link w:val="Tabletitle"/>
    <w:locked/>
    <w:rsid w:val="00A83BD3"/>
    <w:rPr>
      <w:b/>
      <w:sz w:val="24"/>
      <w:lang w:val="fr-FR" w:eastAsia="en-US"/>
    </w:rPr>
  </w:style>
  <w:style w:type="character" w:customStyle="1" w:styleId="enumlev1Char">
    <w:name w:val="enumlev1 Char"/>
    <w:link w:val="enumlev1"/>
    <w:locked/>
    <w:rsid w:val="00A83BD3"/>
    <w:rPr>
      <w:sz w:val="24"/>
      <w:lang w:val="fr-FR" w:eastAsia="en-US"/>
    </w:rPr>
  </w:style>
  <w:style w:type="paragraph" w:styleId="BalloonText">
    <w:name w:val="Balloon Text"/>
    <w:basedOn w:val="Normal"/>
    <w:link w:val="BalloonTextChar"/>
    <w:semiHidden/>
    <w:unhideWhenUsed/>
    <w:rsid w:val="00344EA4"/>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344EA4"/>
    <w:rPr>
      <w:rFonts w:ascii="Segoe UI" w:hAnsi="Segoe UI" w:cs="Segoe UI"/>
      <w:sz w:val="18"/>
      <w:szCs w:val="18"/>
      <w:lang w:val="fr-FR" w:eastAsia="en-US"/>
    </w:rPr>
  </w:style>
  <w:style w:type="paragraph" w:customStyle="1" w:styleId="AnnexNo">
    <w:name w:val="Annex_No"/>
    <w:basedOn w:val="Normal"/>
    <w:next w:val="Normal"/>
    <w:rsid w:val="00EB704A"/>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character" w:styleId="CommentReference">
    <w:name w:val="annotation reference"/>
    <w:basedOn w:val="DefaultParagraphFont"/>
    <w:semiHidden/>
    <w:unhideWhenUsed/>
    <w:rsid w:val="00F34940"/>
    <w:rPr>
      <w:sz w:val="16"/>
      <w:szCs w:val="16"/>
    </w:rPr>
  </w:style>
  <w:style w:type="paragraph" w:styleId="CommentText">
    <w:name w:val="annotation text"/>
    <w:basedOn w:val="Normal"/>
    <w:link w:val="CommentTextChar"/>
    <w:semiHidden/>
    <w:unhideWhenUsed/>
    <w:rsid w:val="00F34940"/>
    <w:rPr>
      <w:sz w:val="20"/>
    </w:rPr>
  </w:style>
  <w:style w:type="character" w:customStyle="1" w:styleId="CommentTextChar">
    <w:name w:val="Comment Text Char"/>
    <w:basedOn w:val="DefaultParagraphFont"/>
    <w:link w:val="CommentText"/>
    <w:semiHidden/>
    <w:rsid w:val="00F34940"/>
    <w:rPr>
      <w:lang w:val="fr-FR" w:eastAsia="en-US"/>
    </w:rPr>
  </w:style>
  <w:style w:type="paragraph" w:styleId="CommentSubject">
    <w:name w:val="annotation subject"/>
    <w:basedOn w:val="CommentText"/>
    <w:next w:val="CommentText"/>
    <w:link w:val="CommentSubjectChar"/>
    <w:semiHidden/>
    <w:unhideWhenUsed/>
    <w:rsid w:val="00F34940"/>
    <w:rPr>
      <w:b/>
      <w:bCs/>
    </w:rPr>
  </w:style>
  <w:style w:type="character" w:customStyle="1" w:styleId="CommentSubjectChar">
    <w:name w:val="Comment Subject Char"/>
    <w:basedOn w:val="CommentTextChar"/>
    <w:link w:val="CommentSubject"/>
    <w:semiHidden/>
    <w:rsid w:val="00F34940"/>
    <w:rPr>
      <w:b/>
      <w:bCs/>
      <w:lang w:val="fr-FR" w:eastAsia="en-US"/>
    </w:rPr>
  </w:style>
  <w:style w:type="paragraph" w:customStyle="1" w:styleId="TabletitleBR">
    <w:name w:val="Table_title_BR"/>
    <w:basedOn w:val="Normal"/>
    <w:next w:val="Normal"/>
    <w:rsid w:val="00B155A5"/>
    <w:pPr>
      <w:keepNext/>
      <w:keepLines/>
      <w:spacing w:before="0" w:after="120"/>
      <w:jc w:val="center"/>
    </w:pPr>
    <w:rPr>
      <w:b/>
      <w:lang w:val="en-GB"/>
    </w:rPr>
  </w:style>
  <w:style w:type="paragraph" w:styleId="BodyTextIndent">
    <w:name w:val="Body Text Indent"/>
    <w:basedOn w:val="Normal"/>
    <w:link w:val="BodyTextIndentChar"/>
    <w:rsid w:val="00B155A5"/>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B155A5"/>
    <w:rPr>
      <w:rFonts w:ascii="CG Times" w:hAnsi="CG Times"/>
      <w:sz w:val="24"/>
      <w:lang w:val="en-GB" w:eastAsia="en-US"/>
    </w:rPr>
  </w:style>
  <w:style w:type="paragraph" w:styleId="ListParagraph">
    <w:name w:val="List Paragraph"/>
    <w:basedOn w:val="Normal"/>
    <w:uiPriority w:val="34"/>
    <w:qFormat/>
    <w:rsid w:val="009708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2E3F8-20D4-4040-AEDF-9D43E0621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BR_Rec_2005.dotm</Template>
  <TotalTime>19</TotalTime>
  <Pages>8</Pages>
  <Words>1443</Words>
  <Characters>9691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RECOMMENDATION  ITU-R  M.2008-1 - Characteristics and protection criteria for radars operating in the aeronautical radionavigation service in the frequency band 13.25-13.40 GHz</vt:lpstr>
    </vt:vector>
  </TitlesOfParts>
  <Manager/>
  <Company>ITU</Company>
  <LinksUpToDate>false</LinksUpToDate>
  <CharactersWithSpaces>11112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M.2008-1 - Characteristics and protection criteria for radars operating in the aeronautical radionavigation service in the frequency band 13.25-13.40 GHz</dc:title>
  <dc:subject>M Series = Mobile, radiodetermination, amateur and related satellite services</dc:subject>
  <dc:creator>ITU Radiocommunication Bureau (BR)</dc:creator>
  <cp:keywords>M,2008-1</cp:keywords>
  <dc:description>Soby, 03.03.2014, ITU51007790</dc:description>
  <cp:lastModifiedBy>Eric Lee</cp:lastModifiedBy>
  <cp:revision>7</cp:revision>
  <cp:lastPrinted>2014-02-10T14:14:00Z</cp:lastPrinted>
  <dcterms:created xsi:type="dcterms:W3CDTF">2021-10-12T21:06:00Z</dcterms:created>
  <dcterms:modified xsi:type="dcterms:W3CDTF">2021-10-28T15:01:00Z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Soby</vt:lpwstr>
  </property>
  <property fmtid="{D5CDD505-2E9C-101B-9397-08002B2CF9AE}" pid="11" name="Date completed">
    <vt:lpwstr>lundi, 3. mars 2014</vt:lpwstr>
  </property>
</Properties>
</file>