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3B8678B" w14:textId="1C38F21B" w:rsidR="00374F6B" w:rsidRDefault="004371D4" w:rsidP="00374F6B">
      <w:pPr>
        <w:spacing w:before="120" w:after="240"/>
        <w:rPr>
          <w:rFonts w:eastAsia="Calibri"/>
        </w:rPr>
      </w:pPr>
      <w:r>
        <w:t xml:space="preserve">Proposed </w:t>
      </w:r>
      <w:r w:rsidR="00B5301D">
        <w:rPr>
          <w:rFonts w:eastAsia="Calibri"/>
        </w:rPr>
        <w:t>Preparatory</w:t>
      </w:r>
      <w:r w:rsidR="00374F6B">
        <w:rPr>
          <w:rFonts w:eastAsia="Calibri"/>
        </w:rPr>
        <w:t xml:space="preserve"> schedule: </w:t>
      </w:r>
    </w:p>
    <w:tbl>
      <w:tblPr>
        <w:tblStyle w:val="TableGrid"/>
        <w:tblW w:w="4289" w:type="pct"/>
        <w:tblInd w:w="17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020"/>
      </w:tblGrid>
      <w:tr w:rsidR="004371D4" w:rsidRPr="004371D4" w14:paraId="38E9E649" w14:textId="77777777" w:rsidTr="004371D4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5AF10" w14:textId="6D4BCFB2" w:rsidR="004371D4" w:rsidRPr="00215290" w:rsidRDefault="004371D4" w:rsidP="004371D4">
            <w:pPr>
              <w:ind w:left="720" w:hanging="720"/>
              <w:jc w:val="center"/>
            </w:pPr>
            <w:r w:rsidRPr="00215290">
              <w:t>USWP1A Preparatory Schedule</w:t>
            </w:r>
          </w:p>
        </w:tc>
      </w:tr>
      <w:tr w:rsidR="00615DEE" w:rsidRPr="0028276D" w14:paraId="44D1181F" w14:textId="77777777" w:rsidTr="004371D4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93F35C" w14:textId="0C13357C" w:rsidR="0030613F" w:rsidRPr="00215290" w:rsidRDefault="0030613F" w:rsidP="00215290">
            <w:pPr>
              <w:pStyle w:val="ListParagraph"/>
              <w:numPr>
                <w:ilvl w:val="0"/>
                <w:numId w:val="7"/>
              </w:numPr>
              <w:spacing w:before="120"/>
              <w:rPr>
                <w:rFonts w:eastAsia="Calibri"/>
              </w:rPr>
            </w:pPr>
            <w:r w:rsidRPr="00215290">
              <w:t>1 Feb (Tuesday)  = Call for Fact Sheets for possible US contributions to WP1A distributed</w:t>
            </w:r>
          </w:p>
        </w:tc>
      </w:tr>
      <w:tr w:rsidR="00615DEE" w:rsidRPr="0028276D" w14:paraId="1D619C9F" w14:textId="77777777" w:rsidTr="004371D4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DF251" w14:textId="5FAC2083" w:rsidR="0030613F" w:rsidRPr="003D6989" w:rsidRDefault="0030613F" w:rsidP="00215290">
            <w:pPr>
              <w:pStyle w:val="ListParagraph"/>
              <w:numPr>
                <w:ilvl w:val="0"/>
                <w:numId w:val="7"/>
              </w:numPr>
              <w:spacing w:before="120"/>
              <w:rPr>
                <w:rFonts w:eastAsia="Calibri"/>
              </w:rPr>
            </w:pPr>
            <w:r w:rsidRPr="003D6989">
              <w:t>1 March (Tuesday)</w:t>
            </w:r>
            <w:r w:rsidR="00965095" w:rsidRPr="003D6989">
              <w:t xml:space="preserve"> = Fact Sheets </w:t>
            </w:r>
            <w:r w:rsidR="00965095" w:rsidRPr="003D6989">
              <w:rPr>
                <w:color w:val="FF0000"/>
              </w:rPr>
              <w:t>due</w:t>
            </w:r>
          </w:p>
        </w:tc>
      </w:tr>
      <w:tr w:rsidR="00615DEE" w:rsidRPr="0028276D" w14:paraId="391986B0" w14:textId="77777777" w:rsidTr="004371D4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5FC5E" w14:textId="1EF41460" w:rsidR="0067079B" w:rsidRPr="003D6989" w:rsidRDefault="0067079B" w:rsidP="00215290">
            <w:pPr>
              <w:pStyle w:val="ListParagraph"/>
              <w:numPr>
                <w:ilvl w:val="0"/>
                <w:numId w:val="7"/>
              </w:numPr>
              <w:spacing w:before="120"/>
              <w:rPr>
                <w:rFonts w:eastAsia="Calibri"/>
              </w:rPr>
            </w:pPr>
            <w:r w:rsidRPr="003D6989">
              <w:rPr>
                <w:b/>
              </w:rPr>
              <w:t>4 March (Friday)</w:t>
            </w:r>
            <w:r w:rsidR="00215290" w:rsidRPr="003D6989">
              <w:rPr>
                <w:b/>
              </w:rPr>
              <w:t xml:space="preserve"> = 1st meeting</w:t>
            </w:r>
            <w:r w:rsidR="00215290" w:rsidRPr="003D6989">
              <w:t xml:space="preserve"> of WP1A/SG1 US prep process (2 pm  eastern)</w:t>
            </w:r>
          </w:p>
        </w:tc>
      </w:tr>
      <w:tr w:rsidR="00615DEE" w:rsidRPr="0028276D" w14:paraId="678CC01B" w14:textId="77777777" w:rsidTr="004371D4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7FC9FE" w14:textId="0D3F19D3" w:rsidR="0067079B" w:rsidRPr="003D6989" w:rsidRDefault="0067079B" w:rsidP="00501B79">
            <w:pPr>
              <w:pStyle w:val="ListParagraph"/>
              <w:numPr>
                <w:ilvl w:val="0"/>
                <w:numId w:val="7"/>
              </w:numPr>
              <w:spacing w:before="120"/>
              <w:rPr>
                <w:rFonts w:eastAsia="Calibri"/>
              </w:rPr>
            </w:pPr>
            <w:r w:rsidRPr="003D6989">
              <w:t>2</w:t>
            </w:r>
            <w:ins w:id="0" w:author="ALS" w:date="2022-02-01T16:58:00Z">
              <w:r w:rsidR="00501B79">
                <w:t>3</w:t>
              </w:r>
            </w:ins>
            <w:del w:id="1" w:author="ALS" w:date="2022-02-01T16:58:00Z">
              <w:r w:rsidRPr="003D6989" w:rsidDel="00501B79">
                <w:delText>4</w:delText>
              </w:r>
            </w:del>
            <w:r w:rsidRPr="003D6989">
              <w:t xml:space="preserve"> March (</w:t>
            </w:r>
            <w:ins w:id="2" w:author="ALS" w:date="2022-02-01T16:58:00Z">
              <w:r w:rsidR="00501B79">
                <w:t>Wednesday</w:t>
              </w:r>
            </w:ins>
            <w:del w:id="3" w:author="ALS" w:date="2022-02-01T16:59:00Z">
              <w:r w:rsidRPr="003D6989" w:rsidDel="00501B79">
                <w:delText>Thursday</w:delText>
              </w:r>
            </w:del>
            <w:r w:rsidRPr="003D6989">
              <w:t>)</w:t>
            </w:r>
            <w:r w:rsidR="00215290" w:rsidRPr="003D6989">
              <w:t xml:space="preserve"> = First drafts </w:t>
            </w:r>
            <w:r w:rsidR="00215290" w:rsidRPr="003D6989">
              <w:rPr>
                <w:color w:val="FF0000"/>
              </w:rPr>
              <w:t>due</w:t>
            </w:r>
          </w:p>
        </w:tc>
      </w:tr>
      <w:tr w:rsidR="00615DEE" w:rsidRPr="0028276D" w14:paraId="31CD6CCD" w14:textId="77777777" w:rsidTr="004371D4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3E0CC9" w14:textId="35C8F452" w:rsidR="0067079B" w:rsidRPr="003D6989" w:rsidRDefault="00501B79" w:rsidP="00501B79">
            <w:pPr>
              <w:pStyle w:val="ListParagraph"/>
              <w:numPr>
                <w:ilvl w:val="0"/>
                <w:numId w:val="7"/>
              </w:numPr>
              <w:spacing w:before="120"/>
              <w:rPr>
                <w:rFonts w:eastAsia="Calibri"/>
              </w:rPr>
            </w:pPr>
            <w:ins w:id="4" w:author="ALS" w:date="2022-02-01T16:58:00Z">
              <w:r>
                <w:rPr>
                  <w:b/>
                </w:rPr>
                <w:t>28</w:t>
              </w:r>
            </w:ins>
            <w:del w:id="5" w:author="ALS" w:date="2022-02-01T16:58:00Z">
              <w:r w:rsidR="0067079B" w:rsidRPr="003D6989" w:rsidDel="00501B79">
                <w:rPr>
                  <w:b/>
                </w:rPr>
                <w:delText>29</w:delText>
              </w:r>
            </w:del>
            <w:r w:rsidR="0067079B" w:rsidRPr="003D6989">
              <w:rPr>
                <w:b/>
              </w:rPr>
              <w:t xml:space="preserve"> March (</w:t>
            </w:r>
            <w:ins w:id="6" w:author="ALS" w:date="2022-02-01T16:58:00Z">
              <w:r>
                <w:rPr>
                  <w:b/>
                </w:rPr>
                <w:t>Monday</w:t>
              </w:r>
            </w:ins>
            <w:del w:id="7" w:author="ALS" w:date="2022-02-01T16:58:00Z">
              <w:r w:rsidR="0067079B" w:rsidRPr="003D6989" w:rsidDel="00501B79">
                <w:rPr>
                  <w:b/>
                </w:rPr>
                <w:delText>Tuesday</w:delText>
              </w:r>
            </w:del>
            <w:r w:rsidR="0067079B" w:rsidRPr="003D6989">
              <w:rPr>
                <w:b/>
              </w:rPr>
              <w:t>)</w:t>
            </w:r>
            <w:r w:rsidR="00215290" w:rsidRPr="003D6989">
              <w:rPr>
                <w:b/>
              </w:rPr>
              <w:t xml:space="preserve"> = 2nd meeting</w:t>
            </w:r>
            <w:r w:rsidR="00215290" w:rsidRPr="003D6989">
              <w:t xml:space="preserve"> of WP1A/SG1 US prep process (10:00 am eastern)</w:t>
            </w:r>
          </w:p>
        </w:tc>
      </w:tr>
      <w:tr w:rsidR="00615DEE" w:rsidRPr="0028276D" w14:paraId="2E5E04CE" w14:textId="77777777" w:rsidTr="004371D4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8B97C" w14:textId="28A07950" w:rsidR="00993C0D" w:rsidRPr="003D6989" w:rsidRDefault="0067079B" w:rsidP="00633BDD">
            <w:pPr>
              <w:pStyle w:val="ListParagraph"/>
              <w:numPr>
                <w:ilvl w:val="0"/>
                <w:numId w:val="7"/>
              </w:numPr>
              <w:spacing w:before="120"/>
              <w:rPr>
                <w:rFonts w:eastAsia="Calibri"/>
              </w:rPr>
              <w:pPrChange w:id="8" w:author="ALS" w:date="2022-02-02T07:44:00Z">
                <w:pPr>
                  <w:pStyle w:val="ListParagraph"/>
                  <w:numPr>
                    <w:numId w:val="7"/>
                  </w:numPr>
                  <w:spacing w:before="120"/>
                  <w:ind w:hanging="360"/>
                </w:pPr>
              </w:pPrChange>
            </w:pPr>
            <w:r w:rsidRPr="003D6989">
              <w:rPr>
                <w:rFonts w:eastAsia="Calibri"/>
              </w:rPr>
              <w:t>1</w:t>
            </w:r>
            <w:ins w:id="9" w:author="ALS" w:date="2022-02-02T07:44:00Z">
              <w:r w:rsidR="00633BDD">
                <w:rPr>
                  <w:rFonts w:eastAsia="Calibri"/>
                </w:rPr>
                <w:t>5</w:t>
              </w:r>
            </w:ins>
            <w:del w:id="10" w:author="ALS" w:date="2022-02-02T07:42:00Z">
              <w:r w:rsidRPr="003D6989" w:rsidDel="00633BDD">
                <w:rPr>
                  <w:rFonts w:eastAsia="Calibri"/>
                </w:rPr>
                <w:delText>9</w:delText>
              </w:r>
            </w:del>
            <w:r w:rsidRPr="003D6989">
              <w:rPr>
                <w:rFonts w:eastAsia="Calibri"/>
              </w:rPr>
              <w:t xml:space="preserve"> April (</w:t>
            </w:r>
            <w:ins w:id="11" w:author="ALS" w:date="2022-02-02T07:44:00Z">
              <w:r w:rsidR="00633BDD">
                <w:rPr>
                  <w:rFonts w:eastAsia="Calibri"/>
                </w:rPr>
                <w:t>Friday</w:t>
              </w:r>
            </w:ins>
            <w:bookmarkStart w:id="12" w:name="_GoBack"/>
            <w:bookmarkEnd w:id="12"/>
            <w:del w:id="13" w:author="ALS" w:date="2022-02-02T07:43:00Z">
              <w:r w:rsidRPr="003D6989" w:rsidDel="00633BDD">
                <w:rPr>
                  <w:rFonts w:eastAsia="Calibri"/>
                </w:rPr>
                <w:delText>Tuesday</w:delText>
              </w:r>
            </w:del>
            <w:r w:rsidRPr="003D6989">
              <w:rPr>
                <w:rFonts w:eastAsia="Calibri"/>
              </w:rPr>
              <w:t>)</w:t>
            </w:r>
            <w:r w:rsidR="00215290" w:rsidRPr="003D6989">
              <w:t xml:space="preserve"> = Updated drafts </w:t>
            </w:r>
            <w:r w:rsidR="00215290" w:rsidRPr="003D6989">
              <w:rPr>
                <w:color w:val="FF0000"/>
              </w:rPr>
              <w:t>due</w:t>
            </w:r>
          </w:p>
        </w:tc>
      </w:tr>
      <w:tr w:rsidR="00615DEE" w:rsidRPr="0028276D" w14:paraId="70BF8AB6" w14:textId="77777777" w:rsidTr="004371D4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1588EE" w14:textId="54AC0B85" w:rsidR="00993C0D" w:rsidRPr="00215290" w:rsidRDefault="00993C0D" w:rsidP="00E65DBE">
            <w:pPr>
              <w:pStyle w:val="ListParagraph"/>
              <w:numPr>
                <w:ilvl w:val="0"/>
                <w:numId w:val="7"/>
              </w:numPr>
              <w:spacing w:before="120"/>
              <w:rPr>
                <w:rFonts w:eastAsia="Calibri"/>
              </w:rPr>
              <w:pPrChange w:id="14" w:author="ALS" w:date="2022-02-02T07:42:00Z">
                <w:pPr>
                  <w:pStyle w:val="ListParagraph"/>
                  <w:numPr>
                    <w:numId w:val="7"/>
                  </w:numPr>
                  <w:spacing w:before="120"/>
                  <w:ind w:hanging="360"/>
                </w:pPr>
              </w:pPrChange>
            </w:pPr>
            <w:r w:rsidRPr="003D6989">
              <w:rPr>
                <w:b/>
              </w:rPr>
              <w:t>2</w:t>
            </w:r>
            <w:ins w:id="15" w:author="ALS" w:date="2022-02-02T07:42:00Z">
              <w:r w:rsidR="00E65DBE">
                <w:rPr>
                  <w:b/>
                </w:rPr>
                <w:t>0</w:t>
              </w:r>
            </w:ins>
            <w:del w:id="16" w:author="ALS" w:date="2022-02-02T07:42:00Z">
              <w:r w:rsidRPr="003D6989" w:rsidDel="00E65DBE">
                <w:rPr>
                  <w:b/>
                </w:rPr>
                <w:delText>2</w:delText>
              </w:r>
            </w:del>
            <w:r w:rsidRPr="003D6989">
              <w:rPr>
                <w:b/>
              </w:rPr>
              <w:t xml:space="preserve"> April (</w:t>
            </w:r>
            <w:ins w:id="17" w:author="ALS" w:date="2022-02-02T07:42:00Z">
              <w:r w:rsidR="00E65DBE">
                <w:rPr>
                  <w:b/>
                </w:rPr>
                <w:t>Wednesday</w:t>
              </w:r>
            </w:ins>
            <w:del w:id="18" w:author="ALS" w:date="2022-02-02T07:42:00Z">
              <w:r w:rsidRPr="003D6989" w:rsidDel="00E65DBE">
                <w:rPr>
                  <w:b/>
                </w:rPr>
                <w:delText>Friday</w:delText>
              </w:r>
            </w:del>
            <w:r w:rsidRPr="003D6989">
              <w:rPr>
                <w:b/>
              </w:rPr>
              <w:t>)</w:t>
            </w:r>
            <w:r w:rsidR="00215290" w:rsidRPr="003D6989">
              <w:rPr>
                <w:b/>
              </w:rPr>
              <w:t xml:space="preserve"> = 3rd meeting</w:t>
            </w:r>
            <w:r w:rsidR="00215290" w:rsidRPr="00215290">
              <w:t xml:space="preserve"> of WP1A/SG1 US prep process (</w:t>
            </w:r>
            <w:ins w:id="19" w:author="ALS" w:date="2022-02-02T07:42:00Z">
              <w:r w:rsidR="00E65DBE">
                <w:t>2 pm</w:t>
              </w:r>
            </w:ins>
            <w:del w:id="20" w:author="ALS" w:date="2022-02-02T07:42:00Z">
              <w:r w:rsidR="00215290" w:rsidRPr="00215290" w:rsidDel="00E65DBE">
                <w:delText>10:00 am</w:delText>
              </w:r>
            </w:del>
            <w:r w:rsidR="00215290" w:rsidRPr="00215290">
              <w:t xml:space="preserve"> eastern)</w:t>
            </w:r>
          </w:p>
        </w:tc>
      </w:tr>
      <w:tr w:rsidR="00615DEE" w:rsidRPr="0028276D" w14:paraId="4FF89AA3" w14:textId="77777777" w:rsidTr="004371D4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9606AD" w14:textId="798DCFD9" w:rsidR="00993C0D" w:rsidRPr="00215290" w:rsidRDefault="00993C0D" w:rsidP="00215290">
            <w:pPr>
              <w:pStyle w:val="ListParagraph"/>
              <w:numPr>
                <w:ilvl w:val="0"/>
                <w:numId w:val="7"/>
              </w:numPr>
              <w:spacing w:before="120"/>
              <w:rPr>
                <w:rFonts w:eastAsia="Calibri"/>
              </w:rPr>
            </w:pPr>
            <w:r w:rsidRPr="00215290">
              <w:t xml:space="preserve">11 May (Wednesday) </w:t>
            </w:r>
            <w:r w:rsidR="00215290" w:rsidRPr="00215290">
              <w:t xml:space="preserve">= Final drafts </w:t>
            </w:r>
            <w:r w:rsidR="00215290" w:rsidRPr="003D6989">
              <w:rPr>
                <w:color w:val="FF0000"/>
              </w:rPr>
              <w:t>due</w:t>
            </w:r>
          </w:p>
        </w:tc>
      </w:tr>
      <w:tr w:rsidR="00615DEE" w:rsidRPr="0028276D" w14:paraId="348E328D" w14:textId="77777777" w:rsidTr="004371D4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C6AF7" w14:textId="490BEC8A" w:rsidR="00993C0D" w:rsidRPr="00215290" w:rsidRDefault="00993C0D" w:rsidP="00215290">
            <w:pPr>
              <w:pStyle w:val="ListParagraph"/>
              <w:numPr>
                <w:ilvl w:val="0"/>
                <w:numId w:val="7"/>
              </w:numPr>
              <w:spacing w:before="120"/>
              <w:rPr>
                <w:rFonts w:eastAsia="Calibri"/>
              </w:rPr>
            </w:pPr>
            <w:r w:rsidRPr="003D6989">
              <w:rPr>
                <w:b/>
              </w:rPr>
              <w:t>16 May (Monday)</w:t>
            </w:r>
            <w:r w:rsidR="00215290" w:rsidRPr="003D6989">
              <w:rPr>
                <w:b/>
              </w:rPr>
              <w:t xml:space="preserve"> = 4th and final meeting</w:t>
            </w:r>
            <w:r w:rsidR="00215290" w:rsidRPr="00215290">
              <w:t xml:space="preserve"> of WP1A/SG1 US prep process (1:00 pm eastern)</w:t>
            </w:r>
          </w:p>
        </w:tc>
      </w:tr>
      <w:tr w:rsidR="00615DEE" w:rsidRPr="0028276D" w14:paraId="16BB5F09" w14:textId="77777777" w:rsidTr="004371D4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E54C3D" w14:textId="286A6330" w:rsidR="00993C0D" w:rsidRPr="00215290" w:rsidRDefault="00993C0D" w:rsidP="00215290">
            <w:pPr>
              <w:pStyle w:val="ListParagraph"/>
              <w:numPr>
                <w:ilvl w:val="0"/>
                <w:numId w:val="7"/>
              </w:numPr>
              <w:spacing w:before="120"/>
              <w:rPr>
                <w:rFonts w:eastAsia="Calibri"/>
              </w:rPr>
            </w:pPr>
            <w:r w:rsidRPr="00215290">
              <w:t>23 May (Monday) = Documents enter National Committee revie</w:t>
            </w:r>
            <w:r w:rsidR="00965095" w:rsidRPr="00215290">
              <w:t>w</w:t>
            </w:r>
          </w:p>
        </w:tc>
      </w:tr>
      <w:tr w:rsidR="00615DEE" w:rsidRPr="0028276D" w14:paraId="110A90F4" w14:textId="77777777" w:rsidTr="004371D4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FE7089" w14:textId="146BE163" w:rsidR="00993C0D" w:rsidRPr="00215290" w:rsidRDefault="00993C0D" w:rsidP="00215290">
            <w:pPr>
              <w:pStyle w:val="ListParagraph"/>
              <w:numPr>
                <w:ilvl w:val="0"/>
                <w:numId w:val="7"/>
              </w:numPr>
              <w:spacing w:before="120"/>
              <w:rPr>
                <w:rFonts w:eastAsia="Calibri"/>
              </w:rPr>
            </w:pPr>
            <w:r w:rsidRPr="00215290">
              <w:t>6 June (Monday) = Close of National Committee Review</w:t>
            </w:r>
          </w:p>
        </w:tc>
      </w:tr>
      <w:tr w:rsidR="00615DEE" w:rsidRPr="0028276D" w14:paraId="0FC3E877" w14:textId="77777777" w:rsidTr="004371D4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9C3B3" w14:textId="09B2483E" w:rsidR="00993C0D" w:rsidRPr="00215290" w:rsidRDefault="00993C0D" w:rsidP="00215290">
            <w:pPr>
              <w:pStyle w:val="ListParagraph"/>
              <w:numPr>
                <w:ilvl w:val="0"/>
                <w:numId w:val="7"/>
              </w:numPr>
              <w:spacing w:before="120"/>
              <w:rPr>
                <w:rFonts w:eastAsia="Calibri"/>
              </w:rPr>
            </w:pPr>
            <w:r w:rsidRPr="00215290">
              <w:t>21 June (Tuesday) = Deadline for contributions to the ITU</w:t>
            </w:r>
          </w:p>
        </w:tc>
      </w:tr>
      <w:tr w:rsidR="00615DEE" w:rsidRPr="0028276D" w14:paraId="08FA8DDE" w14:textId="77777777" w:rsidTr="00215290">
        <w:trPr>
          <w:trHeight w:val="70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D88BA" w14:textId="5FF0A6A5" w:rsidR="004371D4" w:rsidRPr="00215290" w:rsidRDefault="004371D4" w:rsidP="00CA0634">
            <w:pPr>
              <w:pStyle w:val="ListParagraph"/>
              <w:numPr>
                <w:ilvl w:val="0"/>
                <w:numId w:val="7"/>
              </w:numPr>
              <w:spacing w:before="120"/>
              <w:rPr>
                <w:rFonts w:eastAsia="Calibri"/>
              </w:rPr>
            </w:pPr>
            <w:r w:rsidRPr="00215290">
              <w:t xml:space="preserve">28 June – </w:t>
            </w:r>
            <w:r w:rsidR="00CA0634">
              <w:t>7</w:t>
            </w:r>
            <w:r w:rsidRPr="00215290">
              <w:t xml:space="preserve"> July (Tuesday – Thursday) = Working Party 1A meeting</w:t>
            </w:r>
          </w:p>
        </w:tc>
      </w:tr>
      <w:tr w:rsidR="00CA0634" w:rsidRPr="0028276D" w14:paraId="21E9A264" w14:textId="77777777" w:rsidTr="00215290">
        <w:trPr>
          <w:trHeight w:val="70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E39C22" w14:textId="4D8A03CE" w:rsidR="00CA0634" w:rsidRPr="00215290" w:rsidRDefault="00CA0634" w:rsidP="00CA0634">
            <w:pPr>
              <w:pStyle w:val="ListParagraph"/>
              <w:numPr>
                <w:ilvl w:val="0"/>
                <w:numId w:val="7"/>
              </w:numPr>
              <w:spacing w:before="120"/>
            </w:pPr>
            <w:r>
              <w:t>8 July (Friday) = Study Group 1 meeting</w:t>
            </w:r>
          </w:p>
        </w:tc>
      </w:tr>
    </w:tbl>
    <w:p w14:paraId="0534447B" w14:textId="77777777" w:rsidR="00374F6B" w:rsidRDefault="00374F6B" w:rsidP="00374F6B">
      <w:pPr>
        <w:rPr>
          <w:rFonts w:cstheme="minorBidi"/>
          <w:szCs w:val="22"/>
        </w:rPr>
      </w:pPr>
    </w:p>
    <w:p w14:paraId="05B1A84F" w14:textId="4BF1AB80" w:rsidR="00C875C8" w:rsidRDefault="00C875C8">
      <w:pPr>
        <w:rPr>
          <w:rFonts w:eastAsiaTheme="minorEastAsia"/>
          <w:noProof/>
          <w:color w:val="000000"/>
        </w:rPr>
      </w:pPr>
    </w:p>
    <w:sectPr w:rsidR="00C875C8" w:rsidSect="001C364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B681C07" w14:textId="77777777" w:rsidR="00874822" w:rsidRDefault="00874822" w:rsidP="007F2447">
      <w:r>
        <w:separator/>
      </w:r>
    </w:p>
  </w:endnote>
  <w:endnote w:type="continuationSeparator" w:id="0">
    <w:p w14:paraId="5151F254" w14:textId="77777777" w:rsidR="00874822" w:rsidRDefault="00874822" w:rsidP="007F24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8029F07" w14:textId="77777777" w:rsidR="00874822" w:rsidRDefault="00874822" w:rsidP="007F2447">
      <w:r>
        <w:separator/>
      </w:r>
    </w:p>
  </w:footnote>
  <w:footnote w:type="continuationSeparator" w:id="0">
    <w:p w14:paraId="5482628A" w14:textId="77777777" w:rsidR="00874822" w:rsidRDefault="00874822" w:rsidP="007F244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2F6386"/>
    <w:multiLevelType w:val="hybridMultilevel"/>
    <w:tmpl w:val="CC580B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B26034"/>
    <w:multiLevelType w:val="hybridMultilevel"/>
    <w:tmpl w:val="71D47500"/>
    <w:lvl w:ilvl="0" w:tplc="89D4EFC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113070D"/>
    <w:multiLevelType w:val="hybridMultilevel"/>
    <w:tmpl w:val="39E8E68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C046A73"/>
    <w:multiLevelType w:val="hybridMultilevel"/>
    <w:tmpl w:val="E42AB7AA"/>
    <w:lvl w:ilvl="0" w:tplc="CC545672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577B5B09"/>
    <w:multiLevelType w:val="hybridMultilevel"/>
    <w:tmpl w:val="5FCC6B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D9034AD"/>
    <w:multiLevelType w:val="hybridMultilevel"/>
    <w:tmpl w:val="FF2866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7FA02EB"/>
    <w:multiLevelType w:val="hybridMultilevel"/>
    <w:tmpl w:val="3D0C4C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3"/>
  </w:num>
  <w:num w:numId="5">
    <w:abstractNumId w:val="1"/>
  </w:num>
  <w:num w:numId="6">
    <w:abstractNumId w:val="5"/>
  </w:num>
  <w:num w:numId="7">
    <w:abstractNumId w:val="6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ALS">
    <w15:presenceInfo w15:providerId="None" w15:userId="ALS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trackRevisions/>
  <w:defaultTabStop w:val="720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2E88"/>
    <w:rsid w:val="00002140"/>
    <w:rsid w:val="00020950"/>
    <w:rsid w:val="00024114"/>
    <w:rsid w:val="0008218B"/>
    <w:rsid w:val="00094199"/>
    <w:rsid w:val="00094466"/>
    <w:rsid w:val="000A7855"/>
    <w:rsid w:val="000B0FDF"/>
    <w:rsid w:val="000B39A7"/>
    <w:rsid w:val="000B523A"/>
    <w:rsid w:val="000E3DC0"/>
    <w:rsid w:val="000E6D3F"/>
    <w:rsid w:val="00140FF9"/>
    <w:rsid w:val="0014222F"/>
    <w:rsid w:val="00144A63"/>
    <w:rsid w:val="00183814"/>
    <w:rsid w:val="001C2F75"/>
    <w:rsid w:val="001C364B"/>
    <w:rsid w:val="001E3654"/>
    <w:rsid w:val="00201943"/>
    <w:rsid w:val="002073B8"/>
    <w:rsid w:val="002131AC"/>
    <w:rsid w:val="00215290"/>
    <w:rsid w:val="0023219F"/>
    <w:rsid w:val="00237E06"/>
    <w:rsid w:val="002424A1"/>
    <w:rsid w:val="0028276D"/>
    <w:rsid w:val="00294648"/>
    <w:rsid w:val="00295356"/>
    <w:rsid w:val="002A1D78"/>
    <w:rsid w:val="0030613F"/>
    <w:rsid w:val="00311F0C"/>
    <w:rsid w:val="003125AD"/>
    <w:rsid w:val="00315864"/>
    <w:rsid w:val="00351A68"/>
    <w:rsid w:val="0036449B"/>
    <w:rsid w:val="00374F6B"/>
    <w:rsid w:val="00395B8B"/>
    <w:rsid w:val="003C5143"/>
    <w:rsid w:val="003D2853"/>
    <w:rsid w:val="003D312E"/>
    <w:rsid w:val="003D6989"/>
    <w:rsid w:val="0041309E"/>
    <w:rsid w:val="004371D4"/>
    <w:rsid w:val="00477B9A"/>
    <w:rsid w:val="00481824"/>
    <w:rsid w:val="00486202"/>
    <w:rsid w:val="004A31E8"/>
    <w:rsid w:val="004B5991"/>
    <w:rsid w:val="004B66A7"/>
    <w:rsid w:val="00501B79"/>
    <w:rsid w:val="00506E82"/>
    <w:rsid w:val="00573C9F"/>
    <w:rsid w:val="00574E14"/>
    <w:rsid w:val="005A273C"/>
    <w:rsid w:val="005B7BD5"/>
    <w:rsid w:val="005D3916"/>
    <w:rsid w:val="00615DEE"/>
    <w:rsid w:val="006176A7"/>
    <w:rsid w:val="00617905"/>
    <w:rsid w:val="0062352B"/>
    <w:rsid w:val="00633BDD"/>
    <w:rsid w:val="006601A1"/>
    <w:rsid w:val="006615A5"/>
    <w:rsid w:val="0067079B"/>
    <w:rsid w:val="006804DD"/>
    <w:rsid w:val="006943EE"/>
    <w:rsid w:val="0069553E"/>
    <w:rsid w:val="00697F6F"/>
    <w:rsid w:val="006B3296"/>
    <w:rsid w:val="006B4073"/>
    <w:rsid w:val="006C3084"/>
    <w:rsid w:val="0070408A"/>
    <w:rsid w:val="0074557A"/>
    <w:rsid w:val="0075729B"/>
    <w:rsid w:val="00770C74"/>
    <w:rsid w:val="0078627B"/>
    <w:rsid w:val="007B1723"/>
    <w:rsid w:val="007B3F87"/>
    <w:rsid w:val="007F2447"/>
    <w:rsid w:val="00804DB2"/>
    <w:rsid w:val="008171A5"/>
    <w:rsid w:val="00835149"/>
    <w:rsid w:val="00864E2E"/>
    <w:rsid w:val="00874822"/>
    <w:rsid w:val="00875856"/>
    <w:rsid w:val="00876DF8"/>
    <w:rsid w:val="008804FC"/>
    <w:rsid w:val="00882CAE"/>
    <w:rsid w:val="008A3E8D"/>
    <w:rsid w:val="008B00E3"/>
    <w:rsid w:val="008E5B5E"/>
    <w:rsid w:val="008F6798"/>
    <w:rsid w:val="009151C5"/>
    <w:rsid w:val="00954BCF"/>
    <w:rsid w:val="00954E8E"/>
    <w:rsid w:val="00965095"/>
    <w:rsid w:val="00982340"/>
    <w:rsid w:val="00991234"/>
    <w:rsid w:val="00993C0D"/>
    <w:rsid w:val="009B6A9D"/>
    <w:rsid w:val="009D3239"/>
    <w:rsid w:val="009E0E61"/>
    <w:rsid w:val="00A02A34"/>
    <w:rsid w:val="00A13BB3"/>
    <w:rsid w:val="00A25A5A"/>
    <w:rsid w:val="00A267F9"/>
    <w:rsid w:val="00AA1FE1"/>
    <w:rsid w:val="00AB0AB7"/>
    <w:rsid w:val="00AB4885"/>
    <w:rsid w:val="00AD48D1"/>
    <w:rsid w:val="00AE7923"/>
    <w:rsid w:val="00B1610B"/>
    <w:rsid w:val="00B2583D"/>
    <w:rsid w:val="00B41CB7"/>
    <w:rsid w:val="00B45111"/>
    <w:rsid w:val="00B5301D"/>
    <w:rsid w:val="00B870F6"/>
    <w:rsid w:val="00BC0BA1"/>
    <w:rsid w:val="00BC1D34"/>
    <w:rsid w:val="00BC2957"/>
    <w:rsid w:val="00BC7613"/>
    <w:rsid w:val="00BC77CB"/>
    <w:rsid w:val="00C12BB8"/>
    <w:rsid w:val="00C419EC"/>
    <w:rsid w:val="00C45590"/>
    <w:rsid w:val="00C875C8"/>
    <w:rsid w:val="00C87E95"/>
    <w:rsid w:val="00CA0634"/>
    <w:rsid w:val="00CA142B"/>
    <w:rsid w:val="00CB6D52"/>
    <w:rsid w:val="00CC0D7D"/>
    <w:rsid w:val="00CD7BB2"/>
    <w:rsid w:val="00CE0D10"/>
    <w:rsid w:val="00D108FF"/>
    <w:rsid w:val="00D13585"/>
    <w:rsid w:val="00D356E2"/>
    <w:rsid w:val="00D44E09"/>
    <w:rsid w:val="00D46362"/>
    <w:rsid w:val="00D50B83"/>
    <w:rsid w:val="00D5142E"/>
    <w:rsid w:val="00D60E26"/>
    <w:rsid w:val="00D638BE"/>
    <w:rsid w:val="00D70065"/>
    <w:rsid w:val="00D730D9"/>
    <w:rsid w:val="00DA17E8"/>
    <w:rsid w:val="00DA39FC"/>
    <w:rsid w:val="00DA5E02"/>
    <w:rsid w:val="00DD3883"/>
    <w:rsid w:val="00E1632F"/>
    <w:rsid w:val="00E63DAA"/>
    <w:rsid w:val="00E65DBE"/>
    <w:rsid w:val="00E82E88"/>
    <w:rsid w:val="00EA798C"/>
    <w:rsid w:val="00EB2956"/>
    <w:rsid w:val="00EB40D5"/>
    <w:rsid w:val="00EF1A47"/>
    <w:rsid w:val="00F0037B"/>
    <w:rsid w:val="00F01484"/>
    <w:rsid w:val="00F034E7"/>
    <w:rsid w:val="00F04547"/>
    <w:rsid w:val="00F22791"/>
    <w:rsid w:val="00F37704"/>
    <w:rsid w:val="00F45A87"/>
    <w:rsid w:val="00F52B8E"/>
    <w:rsid w:val="00F63B43"/>
    <w:rsid w:val="00F76C91"/>
    <w:rsid w:val="00F93A8A"/>
    <w:rsid w:val="00F944B0"/>
    <w:rsid w:val="00FA6881"/>
    <w:rsid w:val="00FB198D"/>
    <w:rsid w:val="00FC5BCD"/>
    <w:rsid w:val="00FD2BB8"/>
    <w:rsid w:val="00FE445A"/>
    <w:rsid w:val="00FE5128"/>
    <w:rsid w:val="00FE7FD9"/>
    <w:rsid w:val="00FF27F2"/>
    <w:rsid w:val="00FF6C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."/>
  <w:listSeparator w:val=","/>
  <w14:docId w14:val="514A2E22"/>
  <w14:defaultImageDpi w14:val="330"/>
  <w15:docId w15:val="{22D6A577-49F5-4BE6-AA03-F84DD39ACE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Lucida Sans" w:eastAsiaTheme="minorHAnsi" w:hAnsi="Lucida Sans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8182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8804FC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8234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82340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C12BB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361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51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26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78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0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49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microsoft.com/office/2011/relationships/people" Target="people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61FDB73E07B6849A3F30E5F1D911932" ma:contentTypeVersion="7" ma:contentTypeDescription="Create a new document." ma:contentTypeScope="" ma:versionID="a0ae4602c9ea8fbdc47f6707ccf9829b">
  <xsd:schema xmlns:xsd="http://www.w3.org/2001/XMLSchema" xmlns:xs="http://www.w3.org/2001/XMLSchema" xmlns:p="http://schemas.microsoft.com/office/2006/metadata/properties" xmlns:ns3="8dd44d20-27a5-467e-8d28-61bfbf9313d8" xmlns:ns4="93781e04-7d00-42c1-833c-427678ddbe91" targetNamespace="http://schemas.microsoft.com/office/2006/metadata/properties" ma:root="true" ma:fieldsID="526cf8901e7cbf161f0175e175517ce3" ns3:_="" ns4:_="">
    <xsd:import namespace="8dd44d20-27a5-467e-8d28-61bfbf9313d8"/>
    <xsd:import namespace="93781e04-7d00-42c1-833c-427678ddbe91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d44d20-27a5-467e-8d28-61bfbf9313d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781e04-7d00-42c1-833c-427678ddbe91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7B49B42-8F50-4F04-B953-61636206C71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dd44d20-27a5-467e-8d28-61bfbf9313d8"/>
    <ds:schemaRef ds:uri="93781e04-7d00-42c1-833c-427678ddbe9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3E3D48A-6E06-4163-91F0-ABB33BC2E690}">
  <ds:schemaRefs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purl.org/dc/terms/"/>
    <ds:schemaRef ds:uri="93781e04-7d00-42c1-833c-427678ddbe91"/>
    <ds:schemaRef ds:uri="8dd44d20-27a5-467e-8d28-61bfbf9313d8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1E8C4877-4A9B-49D9-B9A8-EB81762E408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142</Words>
  <Characters>813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NTIA</Company>
  <LinksUpToDate>false</LinksUpToDate>
  <CharactersWithSpaces>954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WG1A-3</dc:creator>
  <cp:lastModifiedBy>ALS</cp:lastModifiedBy>
  <cp:revision>4</cp:revision>
  <dcterms:created xsi:type="dcterms:W3CDTF">2022-02-01T22:04:00Z</dcterms:created>
  <dcterms:modified xsi:type="dcterms:W3CDTF">2022-02-02T12:44:00Z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b5758c1-6df0-4e8d-a4f7-f588283d5d0d_Enabled">
    <vt:lpwstr>True</vt:lpwstr>
  </property>
  <property fmtid="{D5CDD505-2E9C-101B-9397-08002B2CF9AE}" pid="3" name="MSIP_Label_6b5758c1-6df0-4e8d-a4f7-f588283d5d0d_SiteId">
    <vt:lpwstr>d6cff1bd-67dd-4ce8-945d-d07dc775672f</vt:lpwstr>
  </property>
  <property fmtid="{D5CDD505-2E9C-101B-9397-08002B2CF9AE}" pid="4" name="MSIP_Label_6b5758c1-6df0-4e8d-a4f7-f588283d5d0d_Owner">
    <vt:lpwstr>asanders@ntia.doc.gov</vt:lpwstr>
  </property>
  <property fmtid="{D5CDD505-2E9C-101B-9397-08002B2CF9AE}" pid="5" name="MSIP_Label_6b5758c1-6df0-4e8d-a4f7-f588283d5d0d_SetDate">
    <vt:lpwstr>2020-02-05T20:14:45.4526464Z</vt:lpwstr>
  </property>
  <property fmtid="{D5CDD505-2E9C-101B-9397-08002B2CF9AE}" pid="6" name="MSIP_Label_6b5758c1-6df0-4e8d-a4f7-f588283d5d0d_Name">
    <vt:lpwstr>General</vt:lpwstr>
  </property>
  <property fmtid="{D5CDD505-2E9C-101B-9397-08002B2CF9AE}" pid="7" name="MSIP_Label_6b5758c1-6df0-4e8d-a4f7-f588283d5d0d_Application">
    <vt:lpwstr>Microsoft Azure Information Protection</vt:lpwstr>
  </property>
  <property fmtid="{D5CDD505-2E9C-101B-9397-08002B2CF9AE}" pid="8" name="MSIP_Label_6b5758c1-6df0-4e8d-a4f7-f588283d5d0d_Extended_MSFT_Method">
    <vt:lpwstr>Automatic</vt:lpwstr>
  </property>
  <property fmtid="{D5CDD505-2E9C-101B-9397-08002B2CF9AE}" pid="9" name="Sensitivity">
    <vt:lpwstr>General</vt:lpwstr>
  </property>
  <property fmtid="{D5CDD505-2E9C-101B-9397-08002B2CF9AE}" pid="10" name="ContentTypeId">
    <vt:lpwstr>0x010100F61FDB73E07B6849A3F30E5F1D911932</vt:lpwstr>
  </property>
</Properties>
</file>