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512DF" w14:textId="6FC5D02A" w:rsidR="005D4C7A" w:rsidRDefault="005D4C7A"/>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5D4C7A" w:rsidRPr="00A02BF0" w14:paraId="41CFB3A0" w14:textId="77777777" w:rsidTr="00C531FA">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951DE36" w14:textId="77777777" w:rsidR="005D4C7A" w:rsidRPr="00A02BF0" w:rsidRDefault="005D4C7A" w:rsidP="00C531FA">
            <w:pPr>
              <w:pStyle w:val="TabletitleBR"/>
              <w:keepNext w:val="0"/>
              <w:keepLines w:val="0"/>
              <w:tabs>
                <w:tab w:val="center" w:pos="4680"/>
              </w:tabs>
              <w:suppressAutoHyphens/>
              <w:spacing w:after="0"/>
              <w:rPr>
                <w:spacing w:val="-3"/>
                <w:szCs w:val="24"/>
              </w:rPr>
            </w:pPr>
            <w:r w:rsidRPr="00A02BF0">
              <w:rPr>
                <w:spacing w:val="-3"/>
                <w:szCs w:val="24"/>
              </w:rPr>
              <w:t>U.S. Radiocommunications Sector</w:t>
            </w:r>
          </w:p>
          <w:p w14:paraId="34C6985B" w14:textId="77777777" w:rsidR="005D4C7A" w:rsidRPr="00A02BF0" w:rsidRDefault="005D4C7A" w:rsidP="00C531FA">
            <w:pPr>
              <w:pStyle w:val="TabletitleBR"/>
              <w:rPr>
                <w:spacing w:val="-3"/>
                <w:szCs w:val="24"/>
              </w:rPr>
            </w:pPr>
            <w:r w:rsidRPr="00A02BF0">
              <w:rPr>
                <w:spacing w:val="-3"/>
                <w:szCs w:val="24"/>
              </w:rPr>
              <w:t>Fact Sheet</w:t>
            </w:r>
          </w:p>
        </w:tc>
      </w:tr>
      <w:tr w:rsidR="005D4C7A" w:rsidRPr="00A02BF0" w14:paraId="0E1020A6" w14:textId="77777777" w:rsidTr="003C2732">
        <w:trPr>
          <w:trHeight w:val="450"/>
        </w:trPr>
        <w:tc>
          <w:tcPr>
            <w:tcW w:w="3984" w:type="dxa"/>
            <w:tcBorders>
              <w:left w:val="double" w:sz="6" w:space="0" w:color="auto"/>
            </w:tcBorders>
          </w:tcPr>
          <w:p w14:paraId="582ACF6D" w14:textId="77777777" w:rsidR="005D4C7A" w:rsidRPr="00A02BF0" w:rsidRDefault="005D4C7A" w:rsidP="00C531FA">
            <w:pPr>
              <w:spacing w:after="120"/>
              <w:ind w:left="900" w:right="144" w:hanging="756"/>
            </w:pPr>
            <w:r w:rsidRPr="00A02BF0">
              <w:rPr>
                <w:b/>
              </w:rPr>
              <w:t>Working Party:</w:t>
            </w:r>
            <w:r w:rsidRPr="00A02BF0">
              <w:t xml:space="preserve">  ITU-R WP </w:t>
            </w:r>
            <w:r>
              <w:t>5B</w:t>
            </w:r>
          </w:p>
        </w:tc>
        <w:tc>
          <w:tcPr>
            <w:tcW w:w="5409" w:type="dxa"/>
            <w:tcBorders>
              <w:right w:val="double" w:sz="6" w:space="0" w:color="auto"/>
            </w:tcBorders>
          </w:tcPr>
          <w:p w14:paraId="7D645B51" w14:textId="13AC36AF" w:rsidR="005D4C7A" w:rsidRPr="00A02BF0" w:rsidRDefault="005D4C7A" w:rsidP="00C531FA">
            <w:pPr>
              <w:spacing w:after="120"/>
              <w:ind w:left="144" w:right="144"/>
            </w:pPr>
            <w:r w:rsidRPr="00A02BF0">
              <w:rPr>
                <w:b/>
              </w:rPr>
              <w:t>Document No:</w:t>
            </w:r>
            <w:r w:rsidRPr="00A02BF0">
              <w:t xml:space="preserve">  USW</w:t>
            </w:r>
            <w:r>
              <w:t>P5B2</w:t>
            </w:r>
            <w:r w:rsidR="00FC6A3C">
              <w:t>8</w:t>
            </w:r>
            <w:r>
              <w:t>-</w:t>
            </w:r>
            <w:r w:rsidR="00EB389B">
              <w:t>07</w:t>
            </w:r>
          </w:p>
        </w:tc>
      </w:tr>
      <w:tr w:rsidR="005D4C7A" w:rsidRPr="00A02BF0" w14:paraId="617A39F8" w14:textId="77777777" w:rsidTr="00C531FA">
        <w:trPr>
          <w:trHeight w:val="378"/>
        </w:trPr>
        <w:tc>
          <w:tcPr>
            <w:tcW w:w="3984" w:type="dxa"/>
            <w:tcBorders>
              <w:left w:val="double" w:sz="6" w:space="0" w:color="auto"/>
            </w:tcBorders>
          </w:tcPr>
          <w:p w14:paraId="1BC13B47" w14:textId="596DD4E5" w:rsidR="005D4C7A" w:rsidRPr="00A02BF0" w:rsidRDefault="005D4C7A" w:rsidP="00C531FA">
            <w:pPr>
              <w:ind w:left="144" w:right="144"/>
            </w:pPr>
            <w:r w:rsidRPr="00A02BF0">
              <w:rPr>
                <w:b/>
              </w:rPr>
              <w:t>Ref:</w:t>
            </w:r>
            <w:r>
              <w:rPr>
                <w:b/>
              </w:rPr>
              <w:t xml:space="preserve">  </w:t>
            </w:r>
            <w:r>
              <w:rPr>
                <w:bCs/>
              </w:rPr>
              <w:t>5B/</w:t>
            </w:r>
            <w:r w:rsidR="00BE71CA">
              <w:rPr>
                <w:bCs/>
              </w:rPr>
              <w:t>481</w:t>
            </w:r>
            <w:r>
              <w:rPr>
                <w:bCs/>
              </w:rPr>
              <w:t xml:space="preserve"> Annex </w:t>
            </w:r>
            <w:r w:rsidR="00BE71CA">
              <w:rPr>
                <w:bCs/>
              </w:rPr>
              <w:t>14</w:t>
            </w:r>
          </w:p>
        </w:tc>
        <w:tc>
          <w:tcPr>
            <w:tcW w:w="5409" w:type="dxa"/>
            <w:tcBorders>
              <w:right w:val="double" w:sz="6" w:space="0" w:color="auto"/>
            </w:tcBorders>
          </w:tcPr>
          <w:p w14:paraId="5F0BC465" w14:textId="6E173DA4" w:rsidR="005D4C7A" w:rsidRPr="00A02BF0" w:rsidRDefault="005D4C7A" w:rsidP="00C531FA">
            <w:pPr>
              <w:tabs>
                <w:tab w:val="left" w:pos="162"/>
              </w:tabs>
              <w:ind w:left="612" w:right="144" w:hanging="468"/>
              <w:rPr>
                <w:szCs w:val="24"/>
              </w:rPr>
            </w:pPr>
            <w:r w:rsidRPr="1E192926">
              <w:rPr>
                <w:b/>
                <w:bCs/>
              </w:rPr>
              <w:t xml:space="preserve">Date: </w:t>
            </w:r>
            <w:r w:rsidR="00784221">
              <w:rPr>
                <w:szCs w:val="24"/>
                <w:lang w:val="fr"/>
              </w:rPr>
              <w:t xml:space="preserve">07 </w:t>
            </w:r>
            <w:proofErr w:type="spellStart"/>
            <w:r w:rsidR="00784221">
              <w:rPr>
                <w:szCs w:val="24"/>
                <w:lang w:val="fr"/>
              </w:rPr>
              <w:t>February</w:t>
            </w:r>
            <w:proofErr w:type="spellEnd"/>
            <w:r w:rsidRPr="1E192926">
              <w:rPr>
                <w:szCs w:val="24"/>
                <w:lang w:val="fr"/>
              </w:rPr>
              <w:t xml:space="preserve"> 202</w:t>
            </w:r>
            <w:r w:rsidR="00BE71CA">
              <w:rPr>
                <w:szCs w:val="24"/>
                <w:lang w:val="fr"/>
              </w:rPr>
              <w:t>2</w:t>
            </w:r>
          </w:p>
        </w:tc>
      </w:tr>
      <w:tr w:rsidR="005D4C7A" w:rsidRPr="00A02BF0" w14:paraId="38B92DE1" w14:textId="77777777" w:rsidTr="00C531FA">
        <w:trPr>
          <w:trHeight w:val="459"/>
        </w:trPr>
        <w:tc>
          <w:tcPr>
            <w:tcW w:w="9393" w:type="dxa"/>
            <w:gridSpan w:val="2"/>
            <w:tcBorders>
              <w:left w:val="double" w:sz="6" w:space="0" w:color="auto"/>
              <w:right w:val="double" w:sz="6" w:space="0" w:color="auto"/>
            </w:tcBorders>
          </w:tcPr>
          <w:p w14:paraId="290ED2C9" w14:textId="24F13313" w:rsidR="005D4C7A" w:rsidRPr="00790A03" w:rsidRDefault="005D4C7A" w:rsidP="00C531FA">
            <w:pPr>
              <w:rPr>
                <w:lang w:eastAsia="zh-CN"/>
              </w:rPr>
            </w:pPr>
            <w:r w:rsidRPr="00CA4719">
              <w:rPr>
                <w:b/>
                <w:szCs w:val="24"/>
              </w:rPr>
              <w:t>Document Title:</w:t>
            </w:r>
            <w:r>
              <w:rPr>
                <w:b/>
                <w:szCs w:val="24"/>
              </w:rPr>
              <w:t xml:space="preserve"> </w:t>
            </w:r>
            <w:r w:rsidRPr="00CA4719">
              <w:t>D</w:t>
            </w:r>
            <w:r>
              <w:t xml:space="preserve">raft </w:t>
            </w:r>
            <w:r w:rsidRPr="00CA4719">
              <w:t>N</w:t>
            </w:r>
            <w:r>
              <w:t>ew</w:t>
            </w:r>
            <w:r w:rsidRPr="002368A6">
              <w:rPr>
                <w:szCs w:val="24"/>
              </w:rPr>
              <w:t xml:space="preserve"> R</w:t>
            </w:r>
            <w:r>
              <w:rPr>
                <w:szCs w:val="24"/>
              </w:rPr>
              <w:t>ecommendation</w:t>
            </w:r>
            <w:r w:rsidRPr="002368A6">
              <w:rPr>
                <w:szCs w:val="24"/>
              </w:rPr>
              <w:t xml:space="preserve"> ITU-R </w:t>
            </w:r>
            <w:proofErr w:type="gramStart"/>
            <w:r w:rsidRPr="002368A6">
              <w:rPr>
                <w:szCs w:val="24"/>
              </w:rPr>
              <w:t>M.[</w:t>
            </w:r>
            <w:proofErr w:type="gramEnd"/>
            <w:r>
              <w:rPr>
                <w:szCs w:val="24"/>
              </w:rPr>
              <w:t>AMS</w:t>
            </w:r>
            <w:r w:rsidRPr="002368A6">
              <w:rPr>
                <w:szCs w:val="24"/>
              </w:rPr>
              <w:t>-CHARACTERISTICS</w:t>
            </w:r>
            <w:r>
              <w:rPr>
                <w:szCs w:val="24"/>
              </w:rPr>
              <w:t xml:space="preserve"> 1 780-1 850 MHz</w:t>
            </w:r>
            <w:r w:rsidRPr="002368A6">
              <w:rPr>
                <w:szCs w:val="24"/>
              </w:rPr>
              <w:t>]</w:t>
            </w:r>
          </w:p>
        </w:tc>
      </w:tr>
      <w:tr w:rsidR="005D4C7A" w:rsidRPr="00A02BF0" w14:paraId="27683C11" w14:textId="77777777" w:rsidTr="00C531FA">
        <w:trPr>
          <w:trHeight w:val="1960"/>
        </w:trPr>
        <w:tc>
          <w:tcPr>
            <w:tcW w:w="3984" w:type="dxa"/>
            <w:tcBorders>
              <w:left w:val="double" w:sz="6" w:space="0" w:color="auto"/>
            </w:tcBorders>
          </w:tcPr>
          <w:p w14:paraId="3321E7CE" w14:textId="77777777" w:rsidR="005D4C7A" w:rsidRPr="000253F7" w:rsidRDefault="005D4C7A" w:rsidP="00C531FA">
            <w:pPr>
              <w:tabs>
                <w:tab w:val="clear" w:pos="1134"/>
                <w:tab w:val="clear" w:pos="1871"/>
                <w:tab w:val="clear" w:pos="2268"/>
                <w:tab w:val="left" w:pos="794"/>
                <w:tab w:val="left" w:pos="1191"/>
                <w:tab w:val="left" w:pos="1588"/>
                <w:tab w:val="left" w:pos="1985"/>
              </w:tabs>
              <w:ind w:right="144"/>
              <w:rPr>
                <w:b/>
                <w:szCs w:val="24"/>
              </w:rPr>
            </w:pPr>
            <w:r w:rsidRPr="000253F7">
              <w:rPr>
                <w:b/>
                <w:szCs w:val="24"/>
              </w:rPr>
              <w:t>Author(s)/Contributors(s):</w:t>
            </w:r>
          </w:p>
          <w:p w14:paraId="36C6A639"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p>
          <w:p w14:paraId="7DE3B11E" w14:textId="77777777" w:rsidR="005D4C7A" w:rsidRDefault="005D4C7A" w:rsidP="00C531FA">
            <w:pPr>
              <w:spacing w:before="0"/>
              <w:ind w:right="-1757"/>
            </w:pPr>
            <w:r>
              <w:t>Andrew Meadows</w:t>
            </w:r>
          </w:p>
          <w:p w14:paraId="230ED8FE" w14:textId="77777777" w:rsidR="005D4C7A" w:rsidRDefault="005D4C7A" w:rsidP="00C531FA">
            <w:pPr>
              <w:spacing w:before="0"/>
              <w:ind w:right="-1757"/>
            </w:pPr>
            <w:r>
              <w:t>AFSMO</w:t>
            </w:r>
          </w:p>
          <w:p w14:paraId="0BA73CF4" w14:textId="77777777" w:rsidR="005D4C7A" w:rsidRDefault="005D4C7A" w:rsidP="00C531FA">
            <w:pPr>
              <w:spacing w:before="0"/>
              <w:ind w:right="-1757"/>
              <w:rPr>
                <w:bCs/>
                <w:iCs/>
                <w:szCs w:val="24"/>
                <w:lang w:val="en-US"/>
              </w:rPr>
            </w:pPr>
            <w:r>
              <w:t xml:space="preserve">   </w:t>
            </w:r>
          </w:p>
          <w:p w14:paraId="29DA045B"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r>
              <w:rPr>
                <w:bCs/>
                <w:iCs/>
                <w:szCs w:val="24"/>
                <w:lang w:val="en-US"/>
              </w:rPr>
              <w:t>Dominic Nguyen</w:t>
            </w:r>
          </w:p>
          <w:p w14:paraId="2BE5D4E0"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r>
              <w:rPr>
                <w:bCs/>
                <w:iCs/>
                <w:szCs w:val="24"/>
                <w:lang w:val="en-US"/>
              </w:rPr>
              <w:t>eSimplicity for AFSMO</w:t>
            </w:r>
          </w:p>
          <w:p w14:paraId="2B246999"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p>
          <w:p w14:paraId="2EF3CC5A" w14:textId="77777777" w:rsidR="005D4C7A" w:rsidRPr="00542C37" w:rsidRDefault="005D4C7A" w:rsidP="00C531FA">
            <w:pPr>
              <w:spacing w:before="0"/>
              <w:ind w:right="144"/>
              <w:rPr>
                <w:bCs/>
                <w:color w:val="000000"/>
                <w:szCs w:val="24"/>
              </w:rPr>
            </w:pPr>
            <w:r w:rsidRPr="00542C37">
              <w:rPr>
                <w:bCs/>
                <w:color w:val="000000"/>
                <w:szCs w:val="24"/>
              </w:rPr>
              <w:t>Kellen Gibson</w:t>
            </w:r>
          </w:p>
          <w:p w14:paraId="59F37442" w14:textId="77777777" w:rsidR="005D4C7A" w:rsidRPr="00542C37" w:rsidRDefault="005D4C7A" w:rsidP="00C531FA">
            <w:pPr>
              <w:spacing w:before="0"/>
              <w:ind w:right="144"/>
              <w:rPr>
                <w:bCs/>
                <w:color w:val="000000"/>
                <w:szCs w:val="24"/>
              </w:rPr>
            </w:pPr>
            <w:r w:rsidRPr="00542C37">
              <w:rPr>
                <w:bCs/>
                <w:color w:val="000000"/>
                <w:szCs w:val="24"/>
                <w:lang w:val="en-US"/>
              </w:rPr>
              <w:t>DSO</w:t>
            </w:r>
          </w:p>
          <w:p w14:paraId="4045802E" w14:textId="77777777" w:rsidR="00625BA6" w:rsidRDefault="00625BA6" w:rsidP="007D4398">
            <w:pPr>
              <w:spacing w:before="0"/>
            </w:pPr>
          </w:p>
          <w:p w14:paraId="6BF2B121" w14:textId="670B86F6" w:rsidR="00625BA6" w:rsidRDefault="00625BA6" w:rsidP="00625BA6">
            <w:pPr>
              <w:rPr>
                <w:sz w:val="22"/>
                <w:lang w:val="en-US"/>
              </w:rPr>
            </w:pPr>
            <w:r>
              <w:t>Ryan Saunders</w:t>
            </w:r>
          </w:p>
          <w:p w14:paraId="58821EBF" w14:textId="77777777" w:rsidR="00625BA6" w:rsidRPr="00542C37" w:rsidRDefault="00625BA6" w:rsidP="00625BA6">
            <w:pPr>
              <w:spacing w:before="0"/>
              <w:ind w:right="144"/>
              <w:rPr>
                <w:bCs/>
                <w:color w:val="000000"/>
                <w:szCs w:val="24"/>
              </w:rPr>
            </w:pPr>
            <w:r>
              <w:rPr>
                <w:bCs/>
                <w:color w:val="000000"/>
                <w:szCs w:val="24"/>
              </w:rPr>
              <w:t>DSO</w:t>
            </w:r>
          </w:p>
          <w:p w14:paraId="6BBFE077" w14:textId="77777777" w:rsidR="005D4C7A" w:rsidRPr="00542C37" w:rsidRDefault="005D4C7A" w:rsidP="00C531FA">
            <w:pPr>
              <w:spacing w:before="0"/>
              <w:ind w:right="144"/>
              <w:rPr>
                <w:bCs/>
                <w:iCs/>
                <w:szCs w:val="24"/>
                <w:lang w:val="en-US"/>
              </w:rPr>
            </w:pPr>
          </w:p>
          <w:p w14:paraId="3B1322ED" w14:textId="77777777" w:rsidR="005D4C7A" w:rsidRPr="00542C37" w:rsidRDefault="005D4C7A" w:rsidP="00C531FA">
            <w:pPr>
              <w:spacing w:before="0"/>
              <w:ind w:right="144"/>
              <w:rPr>
                <w:bCs/>
                <w:iCs/>
                <w:szCs w:val="24"/>
                <w:lang w:val="en-US"/>
              </w:rPr>
            </w:pPr>
            <w:r w:rsidRPr="00542C37">
              <w:rPr>
                <w:bCs/>
                <w:iCs/>
                <w:szCs w:val="24"/>
                <w:lang w:val="en-US"/>
              </w:rPr>
              <w:t>John Ashley</w:t>
            </w:r>
          </w:p>
          <w:p w14:paraId="682FB4F0" w14:textId="77777777" w:rsidR="005D4C7A" w:rsidRDefault="005D4C7A" w:rsidP="00C531FA">
            <w:pPr>
              <w:spacing w:before="0"/>
              <w:ind w:right="144"/>
              <w:rPr>
                <w:bCs/>
                <w:iCs/>
                <w:szCs w:val="24"/>
                <w:lang w:val="en-US"/>
              </w:rPr>
            </w:pPr>
            <w:r w:rsidRPr="0654023F">
              <w:rPr>
                <w:lang w:val="en-US"/>
              </w:rPr>
              <w:t>MITRE for DSO</w:t>
            </w:r>
          </w:p>
          <w:p w14:paraId="73E9662E" w14:textId="77777777" w:rsidR="003F55B2" w:rsidRDefault="003F55B2" w:rsidP="00C531FA">
            <w:pPr>
              <w:tabs>
                <w:tab w:val="clear" w:pos="1134"/>
                <w:tab w:val="clear" w:pos="1871"/>
                <w:tab w:val="clear" w:pos="2268"/>
                <w:tab w:val="left" w:pos="794"/>
                <w:tab w:val="left" w:pos="1191"/>
                <w:tab w:val="left" w:pos="1588"/>
                <w:tab w:val="left" w:pos="1985"/>
              </w:tabs>
              <w:spacing w:before="0"/>
              <w:ind w:right="144"/>
            </w:pPr>
          </w:p>
          <w:p w14:paraId="49D1B70B" w14:textId="77777777" w:rsidR="003F55B2" w:rsidRDefault="003F55B2" w:rsidP="00C531FA">
            <w:pPr>
              <w:tabs>
                <w:tab w:val="clear" w:pos="1134"/>
                <w:tab w:val="clear" w:pos="1871"/>
                <w:tab w:val="clear" w:pos="2268"/>
                <w:tab w:val="left" w:pos="794"/>
                <w:tab w:val="left" w:pos="1191"/>
                <w:tab w:val="left" w:pos="1588"/>
                <w:tab w:val="left" w:pos="1985"/>
              </w:tabs>
              <w:spacing w:before="0"/>
              <w:ind w:right="144"/>
            </w:pPr>
            <w:r w:rsidRPr="003F55B2">
              <w:t>Dan Jablonski</w:t>
            </w:r>
          </w:p>
          <w:p w14:paraId="7DB2CB2C" w14:textId="2F737CCF" w:rsidR="00671F8A" w:rsidRPr="00A02BF0" w:rsidRDefault="008771CE" w:rsidP="00C531FA">
            <w:pPr>
              <w:tabs>
                <w:tab w:val="clear" w:pos="1134"/>
                <w:tab w:val="clear" w:pos="1871"/>
                <w:tab w:val="clear" w:pos="2268"/>
                <w:tab w:val="left" w:pos="794"/>
                <w:tab w:val="left" w:pos="1191"/>
                <w:tab w:val="left" w:pos="1588"/>
                <w:tab w:val="left" w:pos="1985"/>
              </w:tabs>
              <w:spacing w:before="0"/>
              <w:ind w:right="144"/>
            </w:pPr>
            <w:r w:rsidRPr="008771CE">
              <w:t>Johns Hopkins Applied Physics Lab</w:t>
            </w:r>
          </w:p>
        </w:tc>
        <w:tc>
          <w:tcPr>
            <w:tcW w:w="5409" w:type="dxa"/>
            <w:tcBorders>
              <w:right w:val="double" w:sz="6" w:space="0" w:color="auto"/>
            </w:tcBorders>
          </w:tcPr>
          <w:p w14:paraId="4F2962E0" w14:textId="77777777" w:rsidR="005D4C7A" w:rsidRDefault="005D4C7A" w:rsidP="00C531FA">
            <w:pPr>
              <w:spacing w:before="0"/>
              <w:ind w:right="144"/>
              <w:rPr>
                <w:bCs/>
                <w:color w:val="000000"/>
                <w:szCs w:val="24"/>
                <w:lang w:val="fr-FR"/>
              </w:rPr>
            </w:pPr>
          </w:p>
          <w:p w14:paraId="01C30A03" w14:textId="77777777" w:rsidR="005D4C7A" w:rsidRDefault="005D4C7A" w:rsidP="00C531FA">
            <w:pPr>
              <w:spacing w:before="0"/>
              <w:ind w:right="144"/>
              <w:rPr>
                <w:bCs/>
                <w:szCs w:val="24"/>
                <w:lang w:val="fr-FR"/>
              </w:rPr>
            </w:pPr>
          </w:p>
          <w:p w14:paraId="3263D860" w14:textId="77777777" w:rsidR="005D4C7A" w:rsidRDefault="005D4C7A" w:rsidP="00C531FA">
            <w:pPr>
              <w:spacing w:before="0"/>
              <w:ind w:right="-1195"/>
              <w:rPr>
                <w:sz w:val="22"/>
                <w:lang w:val="en-US"/>
              </w:rPr>
            </w:pPr>
            <w:proofErr w:type="gramStart"/>
            <w:r w:rsidRPr="006F661E">
              <w:rPr>
                <w:bCs/>
                <w:color w:val="000000"/>
                <w:szCs w:val="24"/>
                <w:lang w:val="fr-FR"/>
              </w:rPr>
              <w:t>Phone:</w:t>
            </w:r>
            <w:proofErr w:type="gramEnd"/>
            <w:r w:rsidRPr="006F661E">
              <w:rPr>
                <w:bCs/>
                <w:color w:val="000000"/>
                <w:szCs w:val="24"/>
                <w:lang w:val="fr-FR"/>
              </w:rPr>
              <w:t xml:space="preserve"> </w:t>
            </w:r>
            <w:r>
              <w:t>334-467-4720</w:t>
            </w:r>
          </w:p>
          <w:p w14:paraId="3B70B910" w14:textId="77777777" w:rsidR="005D4C7A" w:rsidRPr="00D32197" w:rsidRDefault="005D4C7A" w:rsidP="00C531FA">
            <w:pPr>
              <w:spacing w:before="0"/>
              <w:ind w:right="-1195"/>
              <w:rPr>
                <w:color w:val="0000FF"/>
                <w:szCs w:val="24"/>
                <w:u w:val="single"/>
              </w:rPr>
            </w:pPr>
            <w:proofErr w:type="gramStart"/>
            <w:r w:rsidRPr="006F661E">
              <w:rPr>
                <w:bCs/>
                <w:color w:val="000000"/>
                <w:szCs w:val="24"/>
                <w:lang w:val="fr-FR"/>
              </w:rPr>
              <w:t>E</w:t>
            </w:r>
            <w:r>
              <w:rPr>
                <w:bCs/>
                <w:color w:val="000000"/>
                <w:szCs w:val="24"/>
                <w:lang w:val="fr-FR"/>
              </w:rPr>
              <w:t>-</w:t>
            </w:r>
            <w:r w:rsidRPr="006F661E">
              <w:rPr>
                <w:bCs/>
                <w:color w:val="000000"/>
                <w:szCs w:val="24"/>
                <w:lang w:val="fr-FR"/>
              </w:rPr>
              <w:t>mail:</w:t>
            </w:r>
            <w:proofErr w:type="gramEnd"/>
            <w:r>
              <w:rPr>
                <w:bCs/>
                <w:color w:val="000000"/>
                <w:szCs w:val="24"/>
                <w:lang w:val="fr-FR"/>
              </w:rPr>
              <w:t xml:space="preserve"> </w:t>
            </w:r>
            <w:r>
              <w:rPr>
                <w:rStyle w:val="Hyperlink"/>
                <w:szCs w:val="24"/>
              </w:rPr>
              <w:t>andrew.meadows.1@us.af.mil</w:t>
            </w:r>
          </w:p>
          <w:p w14:paraId="6E7871A7" w14:textId="77777777" w:rsidR="005D4C7A" w:rsidRDefault="005D4C7A" w:rsidP="00C531FA">
            <w:pPr>
              <w:spacing w:before="0"/>
              <w:rPr>
                <w:bCs/>
                <w:szCs w:val="24"/>
              </w:rPr>
            </w:pPr>
          </w:p>
          <w:p w14:paraId="1DAD0184" w14:textId="04593570" w:rsidR="005D4C7A" w:rsidRDefault="005D4C7A" w:rsidP="00C531FA">
            <w:pPr>
              <w:spacing w:before="0"/>
              <w:rPr>
                <w:bCs/>
                <w:szCs w:val="24"/>
                <w:lang w:val="en-US"/>
              </w:rPr>
            </w:pPr>
            <w:r>
              <w:rPr>
                <w:bCs/>
                <w:szCs w:val="24"/>
              </w:rPr>
              <w:t>Phone: 703-606-739</w:t>
            </w:r>
            <w:r w:rsidR="00D22F63">
              <w:rPr>
                <w:bCs/>
                <w:szCs w:val="24"/>
              </w:rPr>
              <w:t>4</w:t>
            </w:r>
          </w:p>
          <w:p w14:paraId="111FE385" w14:textId="77777777" w:rsidR="005D4C7A" w:rsidRDefault="005D4C7A" w:rsidP="00C531FA">
            <w:pPr>
              <w:spacing w:before="0"/>
              <w:ind w:right="144"/>
              <w:rPr>
                <w:color w:val="000000"/>
                <w:lang w:val="fr-FR"/>
              </w:rPr>
            </w:pPr>
            <w:r>
              <w:rPr>
                <w:bCs/>
                <w:szCs w:val="24"/>
              </w:rPr>
              <w:t xml:space="preserve">E-mail: </w:t>
            </w:r>
            <w:hyperlink r:id="rId11" w:history="1">
              <w:r>
                <w:rPr>
                  <w:rStyle w:val="Hyperlink"/>
                  <w:bCs/>
                  <w:szCs w:val="24"/>
                </w:rPr>
                <w:t>dominic.nguyen@esimplicity.com</w:t>
              </w:r>
            </w:hyperlink>
          </w:p>
          <w:p w14:paraId="0F68327F" w14:textId="77777777" w:rsidR="005D4C7A" w:rsidRDefault="005D4C7A" w:rsidP="00C531FA">
            <w:pPr>
              <w:spacing w:before="0"/>
              <w:ind w:right="144"/>
              <w:rPr>
                <w:bCs/>
                <w:color w:val="000000"/>
                <w:szCs w:val="24"/>
                <w:lang w:val="fr-FR"/>
              </w:rPr>
            </w:pPr>
          </w:p>
          <w:p w14:paraId="2B65E910" w14:textId="77777777" w:rsidR="005D4C7A" w:rsidRPr="00542C37" w:rsidRDefault="005D4C7A" w:rsidP="00C531FA">
            <w:pPr>
              <w:spacing w:before="0"/>
              <w:ind w:right="144"/>
              <w:rPr>
                <w:bCs/>
                <w:color w:val="000000"/>
                <w:szCs w:val="24"/>
              </w:rPr>
            </w:pPr>
            <w:r w:rsidRPr="00542C37">
              <w:rPr>
                <w:bCs/>
                <w:color w:val="000000"/>
                <w:szCs w:val="24"/>
              </w:rPr>
              <w:t>Phone: 301</w:t>
            </w:r>
            <w:r>
              <w:rPr>
                <w:bCs/>
                <w:color w:val="000000"/>
                <w:szCs w:val="24"/>
              </w:rPr>
              <w:t>-</w:t>
            </w:r>
            <w:r w:rsidRPr="00542C37">
              <w:rPr>
                <w:bCs/>
                <w:color w:val="000000"/>
                <w:szCs w:val="24"/>
              </w:rPr>
              <w:t xml:space="preserve">225-3794   </w:t>
            </w:r>
          </w:p>
          <w:p w14:paraId="7FAAC3C1" w14:textId="77777777" w:rsidR="005D4C7A" w:rsidRPr="00542C37" w:rsidRDefault="005D4C7A" w:rsidP="00C531FA">
            <w:pPr>
              <w:spacing w:before="0"/>
              <w:ind w:right="144"/>
              <w:rPr>
                <w:bCs/>
                <w:color w:val="000000"/>
                <w:szCs w:val="24"/>
              </w:rPr>
            </w:pPr>
            <w:r w:rsidRPr="00542C37">
              <w:rPr>
                <w:bCs/>
                <w:color w:val="000000"/>
                <w:szCs w:val="24"/>
              </w:rPr>
              <w:t>E</w:t>
            </w:r>
            <w:r>
              <w:rPr>
                <w:bCs/>
                <w:color w:val="000000"/>
                <w:szCs w:val="24"/>
              </w:rPr>
              <w:t>-</w:t>
            </w:r>
            <w:r w:rsidRPr="00542C37">
              <w:rPr>
                <w:bCs/>
                <w:color w:val="000000"/>
                <w:szCs w:val="24"/>
              </w:rPr>
              <w:t xml:space="preserve">mail: </w:t>
            </w:r>
            <w:hyperlink r:id="rId12" w:history="1">
              <w:r w:rsidRPr="00542C37">
                <w:rPr>
                  <w:rStyle w:val="Hyperlink"/>
                  <w:bCs/>
                  <w:szCs w:val="24"/>
                </w:rPr>
                <w:t>kellen.k.gibson.civ@mail.mil</w:t>
              </w:r>
            </w:hyperlink>
            <w:r w:rsidRPr="00542C37">
              <w:rPr>
                <w:bCs/>
                <w:color w:val="000000"/>
                <w:szCs w:val="24"/>
              </w:rPr>
              <w:t xml:space="preserve"> </w:t>
            </w:r>
          </w:p>
          <w:p w14:paraId="26990D21" w14:textId="1BFE3443" w:rsidR="00625BA6" w:rsidRDefault="005D4C7A" w:rsidP="007D4398">
            <w:pPr>
              <w:spacing w:before="0"/>
              <w:ind w:right="144"/>
              <w:rPr>
                <w:bCs/>
                <w:color w:val="000000"/>
                <w:szCs w:val="24"/>
              </w:rPr>
            </w:pPr>
            <w:r w:rsidRPr="00542C37">
              <w:rPr>
                <w:bCs/>
                <w:color w:val="000000"/>
                <w:szCs w:val="24"/>
              </w:rPr>
              <w:t xml:space="preserve">  </w:t>
            </w:r>
          </w:p>
          <w:p w14:paraId="2C2DA144" w14:textId="77777777" w:rsidR="007D4398" w:rsidRPr="00542C37" w:rsidRDefault="007D4398" w:rsidP="007D4398">
            <w:pPr>
              <w:spacing w:before="0"/>
              <w:ind w:right="144"/>
              <w:textAlignment w:val="auto"/>
              <w:rPr>
                <w:bCs/>
                <w:color w:val="000000"/>
                <w:szCs w:val="24"/>
                <w:lang w:eastAsia="zh-CN"/>
              </w:rPr>
            </w:pPr>
            <w:r w:rsidRPr="00542C37">
              <w:rPr>
                <w:bCs/>
                <w:color w:val="000000"/>
                <w:szCs w:val="24"/>
                <w:lang w:eastAsia="zh-CN"/>
              </w:rPr>
              <w:t xml:space="preserve">Phone: </w:t>
            </w:r>
            <w:r w:rsidRPr="00667BCB">
              <w:rPr>
                <w:bCs/>
                <w:color w:val="000000"/>
                <w:szCs w:val="24"/>
                <w:lang w:eastAsia="zh-CN"/>
              </w:rPr>
              <w:t>410</w:t>
            </w:r>
            <w:r>
              <w:rPr>
                <w:bCs/>
                <w:color w:val="000000"/>
                <w:szCs w:val="24"/>
                <w:lang w:eastAsia="zh-CN"/>
              </w:rPr>
              <w:t>-</w:t>
            </w:r>
            <w:r w:rsidRPr="00667BCB">
              <w:rPr>
                <w:bCs/>
                <w:color w:val="000000"/>
                <w:szCs w:val="24"/>
                <w:lang w:eastAsia="zh-CN"/>
              </w:rPr>
              <w:t>919-2722</w:t>
            </w:r>
          </w:p>
          <w:p w14:paraId="6D907C60" w14:textId="77777777" w:rsidR="007D4398" w:rsidRDefault="007D4398" w:rsidP="007D4398">
            <w:pPr>
              <w:spacing w:before="0"/>
              <w:ind w:right="144"/>
              <w:textAlignment w:val="auto"/>
              <w:rPr>
                <w:bCs/>
                <w:color w:val="000000"/>
                <w:szCs w:val="24"/>
                <w:lang w:eastAsia="zh-CN"/>
              </w:rPr>
            </w:pPr>
            <w:r w:rsidRPr="0654023F">
              <w:rPr>
                <w:color w:val="000000" w:themeColor="text1"/>
                <w:lang w:eastAsia="zh-CN"/>
              </w:rPr>
              <w:t xml:space="preserve">E-mail: </w:t>
            </w:r>
            <w:r w:rsidRPr="00A42227">
              <w:rPr>
                <w:rStyle w:val="Hyperlink"/>
                <w:rFonts w:eastAsia="MS Mincho"/>
                <w:lang w:eastAsia="zh-CN"/>
              </w:rPr>
              <w:t>ryan.saunders4.civ@mail.mil</w:t>
            </w:r>
          </w:p>
          <w:p w14:paraId="00FF5823" w14:textId="77777777" w:rsidR="008D32CF" w:rsidRDefault="008D32CF" w:rsidP="00C531FA">
            <w:pPr>
              <w:spacing w:before="0"/>
              <w:ind w:right="144"/>
              <w:textAlignment w:val="auto"/>
              <w:rPr>
                <w:bCs/>
                <w:color w:val="000000"/>
                <w:szCs w:val="24"/>
                <w:lang w:eastAsia="zh-CN"/>
              </w:rPr>
            </w:pPr>
          </w:p>
          <w:p w14:paraId="7EAAC911" w14:textId="564DC805" w:rsidR="005D4C7A" w:rsidRPr="00542C37" w:rsidRDefault="005D4C7A" w:rsidP="00C531FA">
            <w:pPr>
              <w:spacing w:before="0"/>
              <w:ind w:right="144"/>
              <w:textAlignment w:val="auto"/>
              <w:rPr>
                <w:bCs/>
                <w:color w:val="000000"/>
                <w:szCs w:val="24"/>
                <w:lang w:eastAsia="zh-CN"/>
              </w:rPr>
            </w:pPr>
            <w:r w:rsidRPr="00542C37">
              <w:rPr>
                <w:bCs/>
                <w:color w:val="000000"/>
                <w:szCs w:val="24"/>
                <w:lang w:eastAsia="zh-CN"/>
              </w:rPr>
              <w:t xml:space="preserve">Phone: </w:t>
            </w:r>
            <w:r w:rsidRPr="00542C37">
              <w:rPr>
                <w:szCs w:val="24"/>
              </w:rPr>
              <w:t>703</w:t>
            </w:r>
            <w:r>
              <w:rPr>
                <w:szCs w:val="24"/>
              </w:rPr>
              <w:t>-</w:t>
            </w:r>
            <w:r w:rsidRPr="00542C37">
              <w:rPr>
                <w:szCs w:val="24"/>
              </w:rPr>
              <w:t>983-6544</w:t>
            </w:r>
          </w:p>
          <w:p w14:paraId="78F081B7" w14:textId="77777777" w:rsidR="005D4C7A" w:rsidRPr="00EA66CD" w:rsidRDefault="005D4C7A" w:rsidP="00C531FA">
            <w:pPr>
              <w:spacing w:before="0"/>
              <w:ind w:right="144"/>
              <w:textAlignment w:val="auto"/>
              <w:rPr>
                <w:rFonts w:eastAsia="MS Mincho"/>
                <w:color w:val="0000FF"/>
                <w:u w:val="single"/>
                <w:lang w:eastAsia="zh-CN"/>
              </w:rPr>
            </w:pPr>
            <w:r w:rsidRPr="0654023F">
              <w:rPr>
                <w:color w:val="000000" w:themeColor="text1"/>
                <w:lang w:eastAsia="zh-CN"/>
              </w:rPr>
              <w:t xml:space="preserve">E-mail: </w:t>
            </w:r>
            <w:hyperlink r:id="rId13">
              <w:r w:rsidRPr="0654023F">
                <w:rPr>
                  <w:rStyle w:val="Hyperlink"/>
                  <w:rFonts w:eastAsia="MS Mincho"/>
                  <w:lang w:eastAsia="zh-CN"/>
                </w:rPr>
                <w:t>jashley@mitre.org</w:t>
              </w:r>
            </w:hyperlink>
          </w:p>
          <w:p w14:paraId="0325AB1C" w14:textId="77777777" w:rsidR="000A6D80" w:rsidRDefault="000A6D80" w:rsidP="00C531FA">
            <w:pPr>
              <w:spacing w:before="0"/>
              <w:ind w:right="144"/>
              <w:textAlignment w:val="auto"/>
              <w:rPr>
                <w:szCs w:val="24"/>
                <w:lang w:eastAsia="zh-CN"/>
              </w:rPr>
            </w:pPr>
          </w:p>
          <w:p w14:paraId="5C19DA30" w14:textId="77777777" w:rsidR="004D2EA9" w:rsidRDefault="004D2EA9" w:rsidP="00C531FA">
            <w:pPr>
              <w:spacing w:before="0"/>
              <w:ind w:right="144"/>
              <w:textAlignment w:val="auto"/>
              <w:rPr>
                <w:rStyle w:val="Hyperlink"/>
              </w:rPr>
            </w:pPr>
          </w:p>
          <w:p w14:paraId="61995133" w14:textId="01A014CC" w:rsidR="000A6D80" w:rsidRDefault="000A6D80" w:rsidP="00C531FA">
            <w:pPr>
              <w:spacing w:before="0"/>
              <w:ind w:right="144"/>
              <w:textAlignment w:val="auto"/>
              <w:rPr>
                <w:szCs w:val="24"/>
                <w:lang w:eastAsia="zh-CN"/>
              </w:rPr>
            </w:pPr>
            <w:r w:rsidRPr="000A6D80">
              <w:rPr>
                <w:szCs w:val="24"/>
                <w:lang w:eastAsia="zh-CN"/>
              </w:rPr>
              <w:t>Phone:</w:t>
            </w:r>
            <w:r w:rsidR="00671F8A">
              <w:rPr>
                <w:szCs w:val="24"/>
                <w:lang w:eastAsia="zh-CN"/>
              </w:rPr>
              <w:t xml:space="preserve"> </w:t>
            </w:r>
            <w:r w:rsidR="00671F8A" w:rsidRPr="00671F8A">
              <w:rPr>
                <w:szCs w:val="24"/>
                <w:lang w:eastAsia="zh-CN"/>
              </w:rPr>
              <w:t>301-335-6192</w:t>
            </w:r>
          </w:p>
          <w:p w14:paraId="2EA913C5" w14:textId="53286ED0" w:rsidR="000A6D80" w:rsidRPr="000A6D80" w:rsidRDefault="000A6D80" w:rsidP="00C531FA">
            <w:pPr>
              <w:spacing w:before="0"/>
              <w:ind w:right="144"/>
              <w:textAlignment w:val="auto"/>
              <w:rPr>
                <w:szCs w:val="24"/>
                <w:lang w:eastAsia="zh-CN"/>
              </w:rPr>
            </w:pPr>
            <w:r>
              <w:rPr>
                <w:szCs w:val="24"/>
                <w:lang w:eastAsia="zh-CN"/>
              </w:rPr>
              <w:t>Email:</w:t>
            </w:r>
            <w:r w:rsidRPr="000A6D80">
              <w:rPr>
                <w:szCs w:val="24"/>
                <w:lang w:eastAsia="zh-CN"/>
              </w:rPr>
              <w:t xml:space="preserve"> </w:t>
            </w:r>
            <w:hyperlink r:id="rId14" w:history="1">
              <w:r w:rsidRPr="000A6D80">
                <w:rPr>
                  <w:rStyle w:val="Hyperlink"/>
                  <w:szCs w:val="24"/>
                  <w:lang w:eastAsia="zh-CN"/>
                </w:rPr>
                <w:t>Dan.Jablonski@jhuapl.edu</w:t>
              </w:r>
            </w:hyperlink>
          </w:p>
        </w:tc>
      </w:tr>
      <w:tr w:rsidR="005D4C7A" w:rsidRPr="00A02BF0" w14:paraId="6051879E" w14:textId="77777777" w:rsidTr="00C531FA">
        <w:trPr>
          <w:trHeight w:val="810"/>
        </w:trPr>
        <w:tc>
          <w:tcPr>
            <w:tcW w:w="9393" w:type="dxa"/>
            <w:gridSpan w:val="2"/>
            <w:tcBorders>
              <w:left w:val="double" w:sz="6" w:space="0" w:color="auto"/>
              <w:right w:val="double" w:sz="6" w:space="0" w:color="auto"/>
            </w:tcBorders>
          </w:tcPr>
          <w:p w14:paraId="64D5274C" w14:textId="5BAE56C1" w:rsidR="005D4C7A" w:rsidRPr="00A02BF0" w:rsidRDefault="005D4C7A" w:rsidP="00C531FA">
            <w:pPr>
              <w:spacing w:before="240"/>
            </w:pPr>
            <w:r>
              <w:rPr>
                <w:b/>
                <w:szCs w:val="24"/>
              </w:rPr>
              <w:t xml:space="preserve">Purpose: </w:t>
            </w:r>
            <w:r w:rsidRPr="0041530C">
              <w:t xml:space="preserve">To </w:t>
            </w:r>
            <w:r w:rsidR="00BE71CA">
              <w:t>finalize</w:t>
            </w:r>
            <w:r w:rsidRPr="0041530C">
              <w:t xml:space="preserve"> </w:t>
            </w:r>
            <w:r w:rsidR="00BE71CA">
              <w:t>the</w:t>
            </w:r>
            <w:r w:rsidRPr="0041530C">
              <w:t xml:space="preserve"> sharing characteristics for AI 1.4 studies resulting in a new </w:t>
            </w:r>
            <w:r>
              <w:rPr>
                <w:szCs w:val="24"/>
              </w:rPr>
              <w:t>Recommendation</w:t>
            </w:r>
            <w:r w:rsidRPr="0041530C">
              <w:rPr>
                <w:szCs w:val="24"/>
              </w:rPr>
              <w:t xml:space="preserve"> ITU-R </w:t>
            </w:r>
            <w:proofErr w:type="gramStart"/>
            <w:r w:rsidRPr="0041530C">
              <w:rPr>
                <w:szCs w:val="24"/>
              </w:rPr>
              <w:t>M.[</w:t>
            </w:r>
            <w:proofErr w:type="gramEnd"/>
            <w:r w:rsidRPr="0041530C">
              <w:rPr>
                <w:szCs w:val="24"/>
              </w:rPr>
              <w:t>AMS-CHARACTERISTICS_1</w:t>
            </w:r>
            <w:r>
              <w:rPr>
                <w:szCs w:val="24"/>
              </w:rPr>
              <w:t xml:space="preserve"> </w:t>
            </w:r>
            <w:r w:rsidRPr="0041530C">
              <w:rPr>
                <w:szCs w:val="24"/>
              </w:rPr>
              <w:t>7</w:t>
            </w:r>
            <w:r>
              <w:rPr>
                <w:szCs w:val="24"/>
              </w:rPr>
              <w:t>8</w:t>
            </w:r>
            <w:r w:rsidRPr="0041530C">
              <w:rPr>
                <w:szCs w:val="24"/>
              </w:rPr>
              <w:t>0-1850 MHz].</w:t>
            </w:r>
          </w:p>
        </w:tc>
      </w:tr>
      <w:tr w:rsidR="005D4C7A" w:rsidRPr="00A02BF0" w14:paraId="28297233" w14:textId="77777777" w:rsidTr="00C531FA">
        <w:trPr>
          <w:trHeight w:val="1380"/>
        </w:trPr>
        <w:tc>
          <w:tcPr>
            <w:tcW w:w="9393" w:type="dxa"/>
            <w:gridSpan w:val="2"/>
            <w:tcBorders>
              <w:left w:val="double" w:sz="6" w:space="0" w:color="auto"/>
              <w:right w:val="double" w:sz="6" w:space="0" w:color="auto"/>
            </w:tcBorders>
          </w:tcPr>
          <w:p w14:paraId="32CC9FA7" w14:textId="77777777" w:rsidR="005D4C7A" w:rsidRDefault="005D4C7A" w:rsidP="00C531FA">
            <w:pPr>
              <w:tabs>
                <w:tab w:val="left" w:pos="794"/>
                <w:tab w:val="left" w:pos="1191"/>
                <w:tab w:val="left" w:pos="1588"/>
                <w:tab w:val="left" w:pos="1985"/>
              </w:tabs>
              <w:suppressAutoHyphens/>
            </w:pPr>
            <w:r w:rsidRPr="00A02BF0">
              <w:rPr>
                <w:b/>
              </w:rPr>
              <w:t>Abstract:</w:t>
            </w:r>
            <w:r w:rsidRPr="00A02BF0">
              <w:rPr>
                <w:bCs/>
              </w:rPr>
              <w:t xml:space="preserve">  </w:t>
            </w:r>
            <w:r>
              <w:t xml:space="preserve"> </w:t>
            </w:r>
          </w:p>
          <w:p w14:paraId="6F1588AE" w14:textId="2A57ABED" w:rsidR="005D4C7A" w:rsidRPr="004B7450" w:rsidRDefault="005D4C7A" w:rsidP="00C531FA">
            <w:pPr>
              <w:rPr>
                <w:bCs/>
              </w:rPr>
            </w:pPr>
            <w:r w:rsidRPr="0041530C">
              <w:rPr>
                <w:szCs w:val="24"/>
              </w:rPr>
              <w:t xml:space="preserve">WRC-19 approved AI 1.4 for the WRC-23 agenda, which is to conduct sharing studies between High Altitude Platform Stations as IMT Base Stations (HIBS) and existing services in </w:t>
            </w:r>
            <w:proofErr w:type="gramStart"/>
            <w:r w:rsidRPr="0041530C">
              <w:rPr>
                <w:szCs w:val="24"/>
              </w:rPr>
              <w:t>a number of</w:t>
            </w:r>
            <w:proofErr w:type="gramEnd"/>
            <w:r w:rsidRPr="0041530C">
              <w:rPr>
                <w:szCs w:val="24"/>
              </w:rPr>
              <w:t xml:space="preserve"> frequency bands.</w:t>
            </w:r>
            <w:r>
              <w:rPr>
                <w:szCs w:val="24"/>
              </w:rPr>
              <w:t xml:space="preserve"> Among the frequency bands under study for WRC-23 AI 1.4, there are no ITU-R Recommendations available for Aeronautical Mobile Services in band on 1780-1850 </w:t>
            </w:r>
            <w:proofErr w:type="spellStart"/>
            <w:r>
              <w:rPr>
                <w:szCs w:val="24"/>
              </w:rPr>
              <w:t>MHz.</w:t>
            </w:r>
            <w:proofErr w:type="spellEnd"/>
            <w:r>
              <w:rPr>
                <w:szCs w:val="24"/>
              </w:rPr>
              <w:t xml:space="preserve"> This contribution </w:t>
            </w:r>
            <w:r w:rsidR="002A7654">
              <w:rPr>
                <w:szCs w:val="24"/>
              </w:rPr>
              <w:t>proposes to</w:t>
            </w:r>
            <w:r>
              <w:rPr>
                <w:szCs w:val="24"/>
              </w:rPr>
              <w:t xml:space="preserve"> elevat</w:t>
            </w:r>
            <w:r w:rsidR="002A7654">
              <w:rPr>
                <w:szCs w:val="24"/>
              </w:rPr>
              <w:t>e</w:t>
            </w:r>
            <w:r>
              <w:rPr>
                <w:szCs w:val="24"/>
              </w:rPr>
              <w:t xml:space="preserve"> the status to Draft New Recommendation.</w:t>
            </w:r>
          </w:p>
        </w:tc>
      </w:tr>
      <w:tr w:rsidR="003C2732" w:rsidRPr="00A02BF0" w14:paraId="065E3AD5" w14:textId="77777777" w:rsidTr="003C2732">
        <w:trPr>
          <w:trHeight w:val="594"/>
        </w:trPr>
        <w:tc>
          <w:tcPr>
            <w:tcW w:w="9393" w:type="dxa"/>
            <w:gridSpan w:val="2"/>
            <w:tcBorders>
              <w:left w:val="double" w:sz="6" w:space="0" w:color="auto"/>
              <w:right w:val="double" w:sz="6" w:space="0" w:color="auto"/>
            </w:tcBorders>
          </w:tcPr>
          <w:p w14:paraId="098675B4" w14:textId="6803B8F2" w:rsidR="003C2732" w:rsidRPr="00A02BF0" w:rsidRDefault="003C2732" w:rsidP="00C531FA">
            <w:pPr>
              <w:tabs>
                <w:tab w:val="left" w:pos="794"/>
                <w:tab w:val="left" w:pos="1191"/>
                <w:tab w:val="left" w:pos="1588"/>
                <w:tab w:val="left" w:pos="1985"/>
              </w:tabs>
              <w:suppressAutoHyphens/>
              <w:rPr>
                <w:b/>
              </w:rPr>
            </w:pPr>
            <w:r w:rsidRPr="00111E88">
              <w:rPr>
                <w:b/>
              </w:rPr>
              <w:t>Fact Sheet Preparer:</w:t>
            </w:r>
            <w:r w:rsidRPr="00111E88">
              <w:t xml:space="preserve"> </w:t>
            </w:r>
            <w:r>
              <w:t xml:space="preserve"> Dominic Nguyen</w:t>
            </w:r>
          </w:p>
        </w:tc>
      </w:tr>
    </w:tbl>
    <w:p w14:paraId="2A367D53" w14:textId="32E401C8" w:rsidR="00606DD3" w:rsidRDefault="00606DD3"/>
    <w:p w14:paraId="4BDBBCAA" w14:textId="739580D2" w:rsidR="00E767C7" w:rsidRDefault="00E767C7">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A778BC" w14:paraId="74CF63F6" w14:textId="77777777" w:rsidTr="00860330">
        <w:trPr>
          <w:cantSplit/>
        </w:trPr>
        <w:tc>
          <w:tcPr>
            <w:tcW w:w="6487" w:type="dxa"/>
            <w:vAlign w:val="center"/>
          </w:tcPr>
          <w:p w14:paraId="106799E4" w14:textId="77777777" w:rsidR="00A778BC" w:rsidRDefault="00A778BC" w:rsidP="0086033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71877639" w14:textId="77777777" w:rsidR="00A778BC" w:rsidRDefault="00A778BC" w:rsidP="00860330">
            <w:pPr>
              <w:shd w:val="solid" w:color="FFFFFF" w:fill="FFFFFF"/>
              <w:spacing w:before="0" w:line="240" w:lineRule="atLeast"/>
            </w:pPr>
            <w:bookmarkStart w:id="0" w:name="ditulogo"/>
            <w:bookmarkEnd w:id="0"/>
            <w:r>
              <w:rPr>
                <w:noProof/>
                <w:lang w:val="en-US"/>
              </w:rPr>
              <w:drawing>
                <wp:inline distT="0" distB="0" distL="0" distR="0" wp14:anchorId="3AF1B403" wp14:editId="6593A995">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A778BC" w14:paraId="20D7EC88" w14:textId="77777777" w:rsidTr="00860330">
        <w:trPr>
          <w:cantSplit/>
        </w:trPr>
        <w:tc>
          <w:tcPr>
            <w:tcW w:w="6487" w:type="dxa"/>
            <w:tcBorders>
              <w:bottom w:val="single" w:sz="12" w:space="0" w:color="auto"/>
            </w:tcBorders>
          </w:tcPr>
          <w:p w14:paraId="533ACCED" w14:textId="77777777" w:rsidR="00A778BC" w:rsidRDefault="00A778BC" w:rsidP="00860330">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1D483FB" w14:textId="77777777" w:rsidR="00A778BC" w:rsidRDefault="00A778BC" w:rsidP="00860330">
            <w:pPr>
              <w:shd w:val="solid" w:color="FFFFFF" w:fill="FFFFFF"/>
              <w:spacing w:before="0" w:after="48" w:line="240" w:lineRule="atLeast"/>
              <w:rPr>
                <w:sz w:val="22"/>
                <w:szCs w:val="22"/>
              </w:rPr>
            </w:pPr>
          </w:p>
        </w:tc>
      </w:tr>
      <w:tr w:rsidR="00A778BC" w14:paraId="5A0C2714" w14:textId="77777777" w:rsidTr="00860330">
        <w:trPr>
          <w:cantSplit/>
        </w:trPr>
        <w:tc>
          <w:tcPr>
            <w:tcW w:w="6487" w:type="dxa"/>
            <w:tcBorders>
              <w:top w:val="single" w:sz="12" w:space="0" w:color="auto"/>
            </w:tcBorders>
          </w:tcPr>
          <w:p w14:paraId="1699E7AA" w14:textId="77777777" w:rsidR="00A778BC" w:rsidRDefault="00A778BC" w:rsidP="00860330">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9591876" w14:textId="77777777" w:rsidR="00A778BC" w:rsidRDefault="00A778BC" w:rsidP="00860330">
            <w:pPr>
              <w:shd w:val="solid" w:color="FFFFFF" w:fill="FFFFFF"/>
              <w:spacing w:before="0" w:after="48" w:line="240" w:lineRule="atLeast"/>
            </w:pPr>
          </w:p>
        </w:tc>
      </w:tr>
      <w:tr w:rsidR="00A778BC" w14:paraId="209E3D46" w14:textId="77777777" w:rsidTr="00860330">
        <w:trPr>
          <w:cantSplit/>
        </w:trPr>
        <w:tc>
          <w:tcPr>
            <w:tcW w:w="6487" w:type="dxa"/>
            <w:vMerge w:val="restart"/>
          </w:tcPr>
          <w:p w14:paraId="1F441DA8" w14:textId="68AB5A02" w:rsidR="00A778BC" w:rsidRDefault="00A778BC" w:rsidP="00860330">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 xml:space="preserve">Source:  Document </w:t>
            </w:r>
            <w:r w:rsidRPr="004A4E15">
              <w:rPr>
                <w:rFonts w:ascii="Verdana" w:hAnsi="Verdana"/>
                <w:sz w:val="20"/>
              </w:rPr>
              <w:t>5B/</w:t>
            </w:r>
            <w:r>
              <w:rPr>
                <w:rFonts w:ascii="Verdana" w:hAnsi="Verdana"/>
                <w:sz w:val="20"/>
              </w:rPr>
              <w:t>481</w:t>
            </w:r>
            <w:r w:rsidRPr="004A4E15">
              <w:rPr>
                <w:rFonts w:ascii="Verdana" w:hAnsi="Verdana"/>
                <w:sz w:val="20"/>
              </w:rPr>
              <w:t xml:space="preserve"> Annex </w:t>
            </w:r>
            <w:r>
              <w:rPr>
                <w:rFonts w:ascii="Verdana" w:hAnsi="Verdana"/>
                <w:sz w:val="20"/>
              </w:rPr>
              <w:t>1</w:t>
            </w:r>
            <w:r w:rsidR="006A233E">
              <w:rPr>
                <w:rFonts w:ascii="Verdana" w:hAnsi="Verdana"/>
                <w:sz w:val="20"/>
              </w:rPr>
              <w:t>4</w:t>
            </w:r>
          </w:p>
          <w:p w14:paraId="13328562" w14:textId="4BF92F67" w:rsidR="00A778BC" w:rsidRDefault="00A778BC" w:rsidP="00860330">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 xml:space="preserve">Subject: </w:t>
            </w:r>
            <w:r>
              <w:t xml:space="preserve"> </w:t>
            </w:r>
            <w:r w:rsidR="006A233E">
              <w:rPr>
                <w:rFonts w:ascii="Verdana" w:hAnsi="Verdana"/>
                <w:sz w:val="20"/>
              </w:rPr>
              <w:t>D</w:t>
            </w:r>
            <w:r w:rsidRPr="00E05395">
              <w:rPr>
                <w:rFonts w:ascii="Verdana" w:hAnsi="Verdana"/>
                <w:sz w:val="20"/>
              </w:rPr>
              <w:t xml:space="preserve">raft new recommendation </w:t>
            </w:r>
            <w:r>
              <w:rPr>
                <w:rFonts w:ascii="Verdana" w:hAnsi="Verdana"/>
                <w:sz w:val="20"/>
              </w:rPr>
              <w:t>ITU-R</w:t>
            </w:r>
            <w:r w:rsidRPr="00E05395">
              <w:rPr>
                <w:rFonts w:ascii="Verdana" w:hAnsi="Verdana"/>
                <w:sz w:val="20"/>
              </w:rPr>
              <w:t xml:space="preserve"> </w:t>
            </w:r>
            <w:proofErr w:type="gramStart"/>
            <w:r>
              <w:rPr>
                <w:rFonts w:ascii="Verdana" w:hAnsi="Verdana"/>
                <w:sz w:val="20"/>
              </w:rPr>
              <w:t>M</w:t>
            </w:r>
            <w:r w:rsidRPr="00E05395">
              <w:rPr>
                <w:rFonts w:ascii="Verdana" w:hAnsi="Verdana"/>
                <w:sz w:val="20"/>
              </w:rPr>
              <w:t>.[</w:t>
            </w:r>
            <w:proofErr w:type="gramEnd"/>
            <w:r w:rsidRPr="00E05395">
              <w:rPr>
                <w:rFonts w:ascii="Verdana" w:hAnsi="Verdana"/>
                <w:sz w:val="20"/>
              </w:rPr>
              <w:t xml:space="preserve">AMS CHARACTERISTICS_1 780-1 850 MHz]  </w:t>
            </w:r>
          </w:p>
        </w:tc>
        <w:tc>
          <w:tcPr>
            <w:tcW w:w="3402" w:type="dxa"/>
          </w:tcPr>
          <w:p w14:paraId="1433C1CB" w14:textId="77777777" w:rsidR="00A778BC" w:rsidRDefault="00A778BC" w:rsidP="00860330">
            <w:pPr>
              <w:shd w:val="solid" w:color="FFFFFF" w:fill="FFFFFF"/>
              <w:spacing w:before="0" w:line="240" w:lineRule="atLeast"/>
              <w:rPr>
                <w:rFonts w:ascii="Verdana" w:hAnsi="Verdana"/>
                <w:sz w:val="20"/>
                <w:lang w:eastAsia="zh-CN"/>
              </w:rPr>
            </w:pPr>
            <w:r>
              <w:rPr>
                <w:rFonts w:ascii="Verdana" w:hAnsi="Verdana"/>
                <w:b/>
                <w:sz w:val="20"/>
                <w:lang w:eastAsia="zh-CN"/>
              </w:rPr>
              <w:t>Document 5B/XX</w:t>
            </w:r>
          </w:p>
        </w:tc>
      </w:tr>
      <w:tr w:rsidR="00A778BC" w14:paraId="157853A1" w14:textId="77777777" w:rsidTr="00860330">
        <w:trPr>
          <w:cantSplit/>
        </w:trPr>
        <w:tc>
          <w:tcPr>
            <w:tcW w:w="6487" w:type="dxa"/>
            <w:vMerge/>
          </w:tcPr>
          <w:p w14:paraId="71A16691" w14:textId="77777777" w:rsidR="00A778BC" w:rsidRDefault="00A778BC" w:rsidP="00860330">
            <w:pPr>
              <w:spacing w:before="60"/>
              <w:jc w:val="center"/>
              <w:rPr>
                <w:b/>
                <w:smallCaps/>
                <w:sz w:val="32"/>
                <w:lang w:eastAsia="zh-CN"/>
              </w:rPr>
            </w:pPr>
          </w:p>
        </w:tc>
        <w:tc>
          <w:tcPr>
            <w:tcW w:w="3402" w:type="dxa"/>
          </w:tcPr>
          <w:p w14:paraId="57E8B519" w14:textId="7F300D07" w:rsidR="00A778BC" w:rsidRDefault="00A778BC" w:rsidP="00860330">
            <w:pPr>
              <w:shd w:val="solid" w:color="FFFFFF" w:fill="FFFFFF"/>
              <w:spacing w:before="0" w:line="240" w:lineRule="atLeast"/>
              <w:rPr>
                <w:rFonts w:ascii="Verdana" w:hAnsi="Verdana"/>
                <w:sz w:val="20"/>
                <w:lang w:eastAsia="zh-CN"/>
              </w:rPr>
            </w:pPr>
            <w:r>
              <w:rPr>
                <w:rFonts w:ascii="Verdana" w:hAnsi="Verdana"/>
                <w:b/>
                <w:sz w:val="20"/>
                <w:lang w:eastAsia="zh-CN"/>
              </w:rPr>
              <w:t>XX March 2022</w:t>
            </w:r>
          </w:p>
        </w:tc>
      </w:tr>
      <w:tr w:rsidR="00A778BC" w14:paraId="60410C2D" w14:textId="77777777" w:rsidTr="00860330">
        <w:trPr>
          <w:cantSplit/>
        </w:trPr>
        <w:tc>
          <w:tcPr>
            <w:tcW w:w="6487" w:type="dxa"/>
            <w:vMerge/>
          </w:tcPr>
          <w:p w14:paraId="442D0F45" w14:textId="77777777" w:rsidR="00A778BC" w:rsidRDefault="00A778BC" w:rsidP="00860330">
            <w:pPr>
              <w:spacing w:before="60"/>
              <w:jc w:val="center"/>
              <w:rPr>
                <w:b/>
                <w:smallCaps/>
                <w:sz w:val="32"/>
                <w:lang w:eastAsia="zh-CN"/>
              </w:rPr>
            </w:pPr>
          </w:p>
        </w:tc>
        <w:tc>
          <w:tcPr>
            <w:tcW w:w="3402" w:type="dxa"/>
          </w:tcPr>
          <w:p w14:paraId="0FAFA45C" w14:textId="77777777" w:rsidR="00A778BC" w:rsidRDefault="00A778BC" w:rsidP="00860330">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A778BC" w14:paraId="1DD62261" w14:textId="77777777" w:rsidTr="00860330">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A778BC" w:rsidRPr="00AF6BF6" w14:paraId="68AA9059" w14:textId="77777777" w:rsidTr="00860330">
              <w:trPr>
                <w:cantSplit/>
              </w:trPr>
              <w:tc>
                <w:tcPr>
                  <w:tcW w:w="9889" w:type="dxa"/>
                </w:tcPr>
                <w:p w14:paraId="3A7D0160" w14:textId="77777777" w:rsidR="00A778BC" w:rsidRPr="00F37425" w:rsidRDefault="00A778BC" w:rsidP="00860330">
                  <w:pPr>
                    <w:pStyle w:val="Source"/>
                    <w:rPr>
                      <w:bCs/>
                      <w:lang w:eastAsia="zh-CN"/>
                    </w:rPr>
                  </w:pPr>
                  <w:r w:rsidRPr="006F0B21">
                    <w:rPr>
                      <w:bCs/>
                      <w:lang w:eastAsia="zh-CN"/>
                    </w:rPr>
                    <w:t>United States of Americ</w:t>
                  </w:r>
                  <w:r>
                    <w:rPr>
                      <w:bCs/>
                      <w:lang w:eastAsia="zh-CN"/>
                    </w:rPr>
                    <w:t>a</w:t>
                  </w:r>
                </w:p>
              </w:tc>
            </w:tr>
            <w:tr w:rsidR="00A778BC" w:rsidRPr="00AF6BF6" w14:paraId="616AA439" w14:textId="77777777" w:rsidTr="00860330">
              <w:trPr>
                <w:cantSplit/>
              </w:trPr>
              <w:tc>
                <w:tcPr>
                  <w:tcW w:w="9889" w:type="dxa"/>
                </w:tcPr>
                <w:p w14:paraId="72708351" w14:textId="28CF09C1" w:rsidR="00A778BC" w:rsidRPr="00AF6BF6" w:rsidRDefault="00A778BC" w:rsidP="00860330">
                  <w:pPr>
                    <w:pStyle w:val="Title1"/>
                    <w:rPr>
                      <w:bCs/>
                      <w:lang w:eastAsia="zh-CN"/>
                    </w:rPr>
                  </w:pPr>
                  <w:r w:rsidRPr="006B300A">
                    <w:rPr>
                      <w:rStyle w:val="href"/>
                    </w:rPr>
                    <w:t xml:space="preserve">draft new recommendation ITU-R </w:t>
                  </w:r>
                  <w:proofErr w:type="gramStart"/>
                  <w:r w:rsidRPr="006B300A">
                    <w:rPr>
                      <w:rStyle w:val="href"/>
                    </w:rPr>
                    <w:t>M.[</w:t>
                  </w:r>
                  <w:proofErr w:type="gramEnd"/>
                  <w:r w:rsidRPr="006B300A">
                    <w:rPr>
                      <w:rStyle w:val="href"/>
                    </w:rPr>
                    <w:t>AMS CHARACTERISTICS_1 780-1 850 MHz]</w:t>
                  </w:r>
                </w:p>
              </w:tc>
            </w:tr>
          </w:tbl>
          <w:p w14:paraId="532B0AD4" w14:textId="77777777" w:rsidR="00A778BC" w:rsidRDefault="00A778BC" w:rsidP="00860330">
            <w:pPr>
              <w:keepNext/>
              <w:keepLines/>
              <w:spacing w:after="120"/>
              <w:outlineLvl w:val="0"/>
              <w:rPr>
                <w:b/>
                <w:sz w:val="28"/>
              </w:rPr>
            </w:pPr>
          </w:p>
          <w:p w14:paraId="354B44FA" w14:textId="77777777" w:rsidR="00A778BC" w:rsidRPr="00CB095D" w:rsidRDefault="00A778BC" w:rsidP="00860330">
            <w:pPr>
              <w:keepNext/>
              <w:keepLines/>
              <w:spacing w:after="120"/>
              <w:outlineLvl w:val="0"/>
              <w:rPr>
                <w:b/>
                <w:sz w:val="28"/>
              </w:rPr>
            </w:pPr>
            <w:r w:rsidRPr="00CB095D">
              <w:rPr>
                <w:b/>
                <w:sz w:val="28"/>
              </w:rPr>
              <w:t>1</w:t>
            </w:r>
            <w:r w:rsidRPr="00CB095D">
              <w:rPr>
                <w:b/>
                <w:sz w:val="28"/>
              </w:rPr>
              <w:tab/>
              <w:t>Introduction</w:t>
            </w:r>
          </w:p>
          <w:p w14:paraId="23A1FC1F" w14:textId="77777777" w:rsidR="00A778BC" w:rsidRDefault="00A778BC" w:rsidP="00860330"/>
          <w:p w14:paraId="1851E7D0" w14:textId="340DB9BE" w:rsidR="00A778BC" w:rsidRPr="00D70FEF" w:rsidRDefault="0057154B" w:rsidP="00860330">
            <w:pPr>
              <w:shd w:val="clear" w:color="auto" w:fill="FFFFFF"/>
              <w:overflowPunct/>
              <w:autoSpaceDE/>
              <w:autoSpaceDN/>
              <w:adjustRightInd/>
              <w:spacing w:before="0"/>
              <w:textAlignment w:val="auto"/>
              <w:rPr>
                <w:szCs w:val="24"/>
                <w:lang w:val="pt-BR"/>
              </w:rPr>
            </w:pPr>
            <w:r>
              <w:rPr>
                <w:szCs w:val="24"/>
              </w:rPr>
              <w:t xml:space="preserve">Since no changes to the characteristics have been proposed and to the language of the PDNR is stable, the </w:t>
            </w:r>
            <w:r w:rsidR="00A778BC">
              <w:rPr>
                <w:szCs w:val="24"/>
              </w:rPr>
              <w:t>United States of America would like to elevate this document to</w:t>
            </w:r>
            <w:r w:rsidR="00A778BC">
              <w:t xml:space="preserve"> </w:t>
            </w:r>
            <w:r w:rsidR="00A778BC" w:rsidRPr="00634097">
              <w:rPr>
                <w:szCs w:val="24"/>
              </w:rPr>
              <w:t xml:space="preserve">draft new recommendation ITU-R </w:t>
            </w:r>
            <w:proofErr w:type="gramStart"/>
            <w:r w:rsidR="00A778BC" w:rsidRPr="00634097">
              <w:rPr>
                <w:szCs w:val="24"/>
              </w:rPr>
              <w:t>M.[</w:t>
            </w:r>
            <w:proofErr w:type="gramEnd"/>
            <w:r w:rsidR="00A778BC" w:rsidRPr="00634097">
              <w:rPr>
                <w:szCs w:val="24"/>
              </w:rPr>
              <w:t>AMS CHARACTERISTICS_1 780-1 850 MHZ]</w:t>
            </w:r>
            <w:r w:rsidR="00A778BC">
              <w:rPr>
                <w:bCs/>
                <w:szCs w:val="24"/>
              </w:rPr>
              <w:t>.</w:t>
            </w:r>
          </w:p>
          <w:p w14:paraId="1936D308" w14:textId="77777777" w:rsidR="00A778BC" w:rsidRDefault="00A778BC" w:rsidP="00860330">
            <w:pPr>
              <w:rPr>
                <w:szCs w:val="24"/>
                <w:lang w:eastAsia="zh-CN"/>
              </w:rPr>
            </w:pPr>
            <w:r>
              <w:rPr>
                <w:szCs w:val="24"/>
                <w:lang w:eastAsia="zh-CN"/>
              </w:rPr>
              <w:t xml:space="preserve">The United States proposals are highlighted in </w:t>
            </w:r>
            <w:r w:rsidRPr="00C432B5">
              <w:rPr>
                <w:szCs w:val="24"/>
                <w:highlight w:val="yellow"/>
                <w:lang w:eastAsia="zh-CN"/>
              </w:rPr>
              <w:t>yellow</w:t>
            </w:r>
            <w:r>
              <w:rPr>
                <w:szCs w:val="24"/>
                <w:lang w:eastAsia="zh-CN"/>
              </w:rPr>
              <w:t xml:space="preserve">. </w:t>
            </w:r>
          </w:p>
          <w:p w14:paraId="674AA3C9" w14:textId="77777777" w:rsidR="00A778BC" w:rsidRPr="00CB095D" w:rsidRDefault="00A778BC" w:rsidP="00860330">
            <w:pPr>
              <w:rPr>
                <w:szCs w:val="24"/>
                <w:lang w:eastAsia="zh-CN"/>
              </w:rPr>
            </w:pPr>
          </w:p>
          <w:p w14:paraId="357A339B" w14:textId="77777777" w:rsidR="00A778BC" w:rsidRDefault="00A778BC" w:rsidP="00860330">
            <w:pPr>
              <w:rPr>
                <w:szCs w:val="24"/>
                <w:lang w:eastAsia="zh-CN"/>
              </w:rPr>
            </w:pPr>
            <w:r>
              <w:rPr>
                <w:szCs w:val="24"/>
                <w:lang w:eastAsia="zh-CN"/>
              </w:rPr>
              <w:t>Attachment revisions are presented for consideration.</w:t>
            </w:r>
          </w:p>
          <w:p w14:paraId="2C1A9621" w14:textId="77777777" w:rsidR="00A778BC" w:rsidRDefault="00A778BC" w:rsidP="00860330">
            <w:pPr>
              <w:pStyle w:val="Source"/>
              <w:rPr>
                <w:lang w:eastAsia="zh-CN"/>
              </w:rPr>
            </w:pPr>
          </w:p>
          <w:p w14:paraId="12FE3B25" w14:textId="77777777" w:rsidR="00A778BC" w:rsidRDefault="00A778BC" w:rsidP="00860330">
            <w:pPr>
              <w:rPr>
                <w:lang w:eastAsia="zh-CN"/>
              </w:rPr>
            </w:pPr>
          </w:p>
          <w:p w14:paraId="3E2FB509" w14:textId="77777777" w:rsidR="00A778BC" w:rsidRDefault="00A778BC" w:rsidP="00860330">
            <w:pPr>
              <w:rPr>
                <w:lang w:eastAsia="zh-CN"/>
              </w:rPr>
            </w:pPr>
          </w:p>
          <w:p w14:paraId="4740F5C2" w14:textId="77777777" w:rsidR="00A778BC" w:rsidRDefault="00A778BC" w:rsidP="00860330">
            <w:pPr>
              <w:rPr>
                <w:lang w:eastAsia="zh-CN"/>
              </w:rPr>
            </w:pPr>
          </w:p>
          <w:p w14:paraId="2220E500" w14:textId="77777777" w:rsidR="00A778BC" w:rsidRDefault="00A778BC" w:rsidP="00860330">
            <w:pPr>
              <w:rPr>
                <w:lang w:eastAsia="zh-CN"/>
              </w:rPr>
            </w:pPr>
          </w:p>
          <w:p w14:paraId="62FDFC73" w14:textId="77777777" w:rsidR="00A778BC" w:rsidRDefault="00A778BC" w:rsidP="00860330">
            <w:pPr>
              <w:rPr>
                <w:lang w:eastAsia="zh-CN"/>
              </w:rPr>
            </w:pPr>
          </w:p>
          <w:p w14:paraId="44CAC49C" w14:textId="77777777" w:rsidR="00A778BC" w:rsidRDefault="00A778BC" w:rsidP="00860330">
            <w:pPr>
              <w:rPr>
                <w:lang w:eastAsia="zh-CN"/>
              </w:rPr>
            </w:pPr>
          </w:p>
          <w:p w14:paraId="31E55FAD" w14:textId="77777777" w:rsidR="00A778BC" w:rsidRDefault="00A778BC" w:rsidP="00860330">
            <w:pPr>
              <w:rPr>
                <w:lang w:eastAsia="zh-CN"/>
              </w:rPr>
            </w:pPr>
          </w:p>
          <w:p w14:paraId="479442DE" w14:textId="77777777" w:rsidR="00A778BC" w:rsidRDefault="00A778BC" w:rsidP="00860330">
            <w:pPr>
              <w:pStyle w:val="Source"/>
              <w:jc w:val="left"/>
              <w:rPr>
                <w:lang w:eastAsia="zh-CN"/>
              </w:rPr>
            </w:pPr>
          </w:p>
        </w:tc>
      </w:tr>
    </w:tbl>
    <w:p w14:paraId="497BDFEA" w14:textId="5382CF4C" w:rsidR="00D9716C" w:rsidRDefault="00D9716C">
      <w:pPr>
        <w:jc w:val="center"/>
      </w:pPr>
    </w:p>
    <w:p w14:paraId="5C5778C4" w14:textId="77777777" w:rsidR="00D9716C" w:rsidRDefault="00D9716C">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DD71E5" w14:paraId="42464571" w14:textId="77777777" w:rsidTr="00860330">
        <w:trPr>
          <w:cantSplit/>
        </w:trPr>
        <w:tc>
          <w:tcPr>
            <w:tcW w:w="9889" w:type="dxa"/>
          </w:tcPr>
          <w:p w14:paraId="5BA77527" w14:textId="37166E61" w:rsidR="00DD71E5" w:rsidRDefault="00DD71E5" w:rsidP="00860330">
            <w:pPr>
              <w:pStyle w:val="Title1"/>
              <w:rPr>
                <w:lang w:eastAsia="zh-CN"/>
              </w:rPr>
            </w:pPr>
            <w:bookmarkStart w:id="1" w:name="_Hlk71871517"/>
            <w:bookmarkStart w:id="2" w:name="drec" w:colFirst="0" w:colLast="0"/>
            <w:del w:id="3" w:author="USA" w:date="2022-01-05T10:15:00Z">
              <w:r w:rsidRPr="003B33F1" w:rsidDel="003B33F1">
                <w:rPr>
                  <w:highlight w:val="yellow"/>
                </w:rPr>
                <w:lastRenderedPageBreak/>
                <w:delText>preliminary</w:delText>
              </w:r>
              <w:r w:rsidRPr="0032096A" w:rsidDel="003B33F1">
                <w:delText xml:space="preserve"> </w:delText>
              </w:r>
            </w:del>
            <w:r w:rsidRPr="0032096A">
              <w:t xml:space="preserve">draft new RECOMMENDATION ITU-R </w:t>
            </w:r>
            <w:proofErr w:type="gramStart"/>
            <w:r w:rsidRPr="0032096A">
              <w:t>M.[</w:t>
            </w:r>
            <w:proofErr w:type="gramEnd"/>
            <w:r w:rsidRPr="0032096A">
              <w:t>AMS Characteristics_1 780-1 850 MH</w:t>
            </w:r>
            <w:r w:rsidRPr="0032096A">
              <w:rPr>
                <w:caps w:val="0"/>
              </w:rPr>
              <w:t>z</w:t>
            </w:r>
            <w:r w:rsidRPr="0032096A">
              <w:t>]</w:t>
            </w:r>
            <w:bookmarkEnd w:id="1"/>
          </w:p>
        </w:tc>
      </w:tr>
      <w:tr w:rsidR="00DD71E5" w14:paraId="447AA0C3" w14:textId="77777777" w:rsidTr="00860330">
        <w:trPr>
          <w:cantSplit/>
        </w:trPr>
        <w:tc>
          <w:tcPr>
            <w:tcW w:w="9889" w:type="dxa"/>
          </w:tcPr>
          <w:p w14:paraId="1CE2D10D" w14:textId="77777777" w:rsidR="00DD71E5" w:rsidRDefault="00DD71E5" w:rsidP="00860330">
            <w:pPr>
              <w:pStyle w:val="Title4"/>
              <w:rPr>
                <w:lang w:eastAsia="zh-CN"/>
              </w:rPr>
            </w:pPr>
            <w:bookmarkStart w:id="4" w:name="_Hlk71871530"/>
            <w:bookmarkStart w:id="5" w:name="dtitle1" w:colFirst="0" w:colLast="0"/>
            <w:bookmarkEnd w:id="2"/>
            <w:r w:rsidRPr="0032096A">
              <w:t>Technical characteristics and protection criteria for systems operating in the aeronautical mobile service within the frequency range 1 780-1 850 MHz</w:t>
            </w:r>
            <w:bookmarkEnd w:id="4"/>
          </w:p>
        </w:tc>
      </w:tr>
    </w:tbl>
    <w:p w14:paraId="2F7625CB" w14:textId="77777777" w:rsidR="00DD71E5" w:rsidRPr="0032096A" w:rsidRDefault="00DD71E5" w:rsidP="00DD71E5">
      <w:pPr>
        <w:pStyle w:val="Headingb"/>
        <w:spacing w:before="240"/>
      </w:pPr>
      <w:bookmarkStart w:id="6" w:name="dbreak"/>
      <w:bookmarkEnd w:id="5"/>
      <w:bookmarkEnd w:id="6"/>
      <w:r w:rsidRPr="0032096A">
        <w:t>Scope</w:t>
      </w:r>
    </w:p>
    <w:p w14:paraId="6294A520" w14:textId="77777777" w:rsidR="00DD71E5" w:rsidRPr="0032096A" w:rsidRDefault="00DD71E5" w:rsidP="00DD71E5">
      <w:pPr>
        <w:jc w:val="both"/>
      </w:pPr>
      <w:r w:rsidRPr="0032096A">
        <w:t>This Recommendation provides information on the technical characteristics and protection criteria for systems operating in the aeronautical mobile service (AMS) planned to or currently operating within the frequency range 1 780-1 850 MHz for use in sharing and compatibility studies as needed.</w:t>
      </w:r>
    </w:p>
    <w:p w14:paraId="7B8FA84B" w14:textId="77777777" w:rsidR="00DD71E5" w:rsidRPr="0032096A" w:rsidRDefault="00DD71E5" w:rsidP="00DD71E5">
      <w:pPr>
        <w:pStyle w:val="Headingb"/>
      </w:pPr>
      <w:r w:rsidRPr="0032096A">
        <w:t>Keywords</w:t>
      </w:r>
    </w:p>
    <w:p w14:paraId="5138461F" w14:textId="77777777" w:rsidR="00DD71E5" w:rsidRPr="0032096A" w:rsidRDefault="00DD71E5" w:rsidP="00DD71E5">
      <w:pPr>
        <w:tabs>
          <w:tab w:val="clear" w:pos="1134"/>
          <w:tab w:val="clear" w:pos="1871"/>
          <w:tab w:val="clear" w:pos="2268"/>
          <w:tab w:val="left" w:pos="794"/>
          <w:tab w:val="left" w:pos="1191"/>
          <w:tab w:val="left" w:pos="1588"/>
          <w:tab w:val="left" w:pos="1985"/>
        </w:tabs>
      </w:pPr>
      <w:r w:rsidRPr="0032096A">
        <w:t>Aeronautical mobile service, technical characteristics, protection criteria</w:t>
      </w:r>
    </w:p>
    <w:p w14:paraId="76E6FD48" w14:textId="77777777" w:rsidR="00DD71E5" w:rsidRPr="0032096A" w:rsidRDefault="00DD71E5" w:rsidP="00DD71E5">
      <w:pPr>
        <w:pStyle w:val="Headingb"/>
      </w:pPr>
      <w:r w:rsidRPr="0032096A">
        <w:t>Abbreviations/Glossary</w:t>
      </w:r>
    </w:p>
    <w:p w14:paraId="168FB430" w14:textId="77777777" w:rsidR="00DD71E5" w:rsidRPr="0032096A" w:rsidRDefault="00DD71E5" w:rsidP="00DD71E5">
      <w:pPr>
        <w:tabs>
          <w:tab w:val="clear" w:pos="1134"/>
          <w:tab w:val="clear" w:pos="1871"/>
          <w:tab w:val="clear" w:pos="2268"/>
          <w:tab w:val="left" w:pos="993"/>
          <w:tab w:val="left" w:pos="1191"/>
          <w:tab w:val="left" w:pos="1588"/>
          <w:tab w:val="left" w:pos="1985"/>
        </w:tabs>
        <w:spacing w:before="60"/>
      </w:pPr>
      <w:r w:rsidRPr="0032096A">
        <w:t>ADL:</w:t>
      </w:r>
      <w:r w:rsidRPr="0032096A">
        <w:tab/>
        <w:t>Aeronautical mobile service data link</w:t>
      </w:r>
    </w:p>
    <w:p w14:paraId="220040D3" w14:textId="77777777" w:rsidR="00DD71E5" w:rsidRPr="0032096A" w:rsidRDefault="00DD71E5" w:rsidP="00DD71E5">
      <w:pPr>
        <w:tabs>
          <w:tab w:val="clear" w:pos="1134"/>
          <w:tab w:val="clear" w:pos="1871"/>
          <w:tab w:val="clear" w:pos="2268"/>
          <w:tab w:val="left" w:pos="993"/>
          <w:tab w:val="left" w:pos="1191"/>
          <w:tab w:val="left" w:pos="1588"/>
          <w:tab w:val="left" w:pos="1985"/>
        </w:tabs>
        <w:spacing w:before="60"/>
      </w:pPr>
      <w:r w:rsidRPr="0032096A">
        <w:t>AMS:</w:t>
      </w:r>
      <w:r w:rsidRPr="0032096A">
        <w:tab/>
        <w:t>Aeronautical mobile service</w:t>
      </w:r>
    </w:p>
    <w:p w14:paraId="7EC398A5" w14:textId="77777777" w:rsidR="00DD71E5" w:rsidRDefault="00DD71E5" w:rsidP="00DD71E5">
      <w:pPr>
        <w:tabs>
          <w:tab w:val="clear" w:pos="1134"/>
          <w:tab w:val="clear" w:pos="1871"/>
          <w:tab w:val="clear" w:pos="2268"/>
          <w:tab w:val="left" w:pos="993"/>
          <w:tab w:val="left" w:pos="1191"/>
          <w:tab w:val="left" w:pos="1588"/>
          <w:tab w:val="left" w:pos="1985"/>
        </w:tabs>
        <w:spacing w:before="60"/>
      </w:pPr>
      <w:r w:rsidRPr="0032096A">
        <w:t>IMT:</w:t>
      </w:r>
      <w:r w:rsidRPr="0032096A">
        <w:tab/>
        <w:t>International mobile telecommunications</w:t>
      </w:r>
    </w:p>
    <w:p w14:paraId="30C3E269" w14:textId="77777777" w:rsidR="00DD71E5" w:rsidRPr="0032096A" w:rsidRDefault="00DD71E5" w:rsidP="00DD71E5">
      <w:pPr>
        <w:tabs>
          <w:tab w:val="clear" w:pos="1134"/>
          <w:tab w:val="clear" w:pos="1871"/>
          <w:tab w:val="clear" w:pos="2268"/>
          <w:tab w:val="left" w:pos="993"/>
          <w:tab w:val="left" w:pos="1191"/>
          <w:tab w:val="left" w:pos="1588"/>
          <w:tab w:val="left" w:pos="1985"/>
        </w:tabs>
        <w:spacing w:before="60"/>
      </w:pPr>
      <w:r>
        <w:t>RR:</w:t>
      </w:r>
      <w:r>
        <w:tab/>
        <w:t>Radio Regulations</w:t>
      </w:r>
    </w:p>
    <w:p w14:paraId="65D1A258" w14:textId="77777777" w:rsidR="00DD71E5" w:rsidRPr="0032096A" w:rsidRDefault="00DD71E5" w:rsidP="00DD71E5">
      <w:pPr>
        <w:tabs>
          <w:tab w:val="clear" w:pos="1134"/>
          <w:tab w:val="clear" w:pos="1871"/>
          <w:tab w:val="clear" w:pos="2268"/>
          <w:tab w:val="left" w:pos="794"/>
          <w:tab w:val="left" w:pos="1191"/>
          <w:tab w:val="left" w:pos="1588"/>
          <w:tab w:val="left" w:pos="1985"/>
        </w:tabs>
        <w:spacing w:before="320"/>
      </w:pPr>
      <w:r w:rsidRPr="0032096A">
        <w:t>The ITU Radiocommunication Assembly,</w:t>
      </w:r>
    </w:p>
    <w:p w14:paraId="364DFFC2" w14:textId="77777777" w:rsidR="00DD71E5" w:rsidRPr="0032096A" w:rsidRDefault="00DD71E5" w:rsidP="00DD71E5">
      <w:pPr>
        <w:pStyle w:val="Call"/>
      </w:pPr>
      <w:r w:rsidRPr="0032096A">
        <w:t>considering</w:t>
      </w:r>
    </w:p>
    <w:p w14:paraId="69597DA1" w14:textId="77777777" w:rsidR="00DD71E5" w:rsidRPr="0032096A" w:rsidRDefault="00DD71E5" w:rsidP="00DD71E5">
      <w:pPr>
        <w:jc w:val="both"/>
      </w:pPr>
      <w:r w:rsidRPr="0032096A">
        <w:rPr>
          <w:i/>
          <w:iCs/>
        </w:rPr>
        <w:t>a)</w:t>
      </w:r>
      <w:r w:rsidRPr="0032096A">
        <w:tab/>
        <w:t xml:space="preserve">that systems and networks operating in the aeronautical mobile service (AMS) are used for airborne </w:t>
      </w:r>
      <w:proofErr w:type="gramStart"/>
      <w:r w:rsidRPr="0032096A">
        <w:t>data-links</w:t>
      </w:r>
      <w:proofErr w:type="gramEnd"/>
      <w:r w:rsidRPr="0032096A">
        <w:t>, including video to support remote sensing, including but not limited to earth sciences, land management, and disaster management applications, as well as telemetry;</w:t>
      </w:r>
    </w:p>
    <w:p w14:paraId="2935869F" w14:textId="77777777" w:rsidR="00DD71E5" w:rsidRPr="0032096A" w:rsidRDefault="00DD71E5" w:rsidP="00DD71E5">
      <w:pPr>
        <w:jc w:val="both"/>
      </w:pPr>
      <w:r w:rsidRPr="0032096A">
        <w:rPr>
          <w:i/>
          <w:iCs/>
        </w:rPr>
        <w:t>b)</w:t>
      </w:r>
      <w:r w:rsidRPr="0032096A">
        <w:tab/>
        <w:t>that based on the applications, availability of hardware components, and propagation characteristics, the frequency range 1 780-1 850 MHz facilitates the use of current or planned operating systems and networks for such applications,</w:t>
      </w:r>
    </w:p>
    <w:p w14:paraId="057A4247" w14:textId="77777777" w:rsidR="00DD71E5" w:rsidRPr="0032096A" w:rsidRDefault="00DD71E5" w:rsidP="00DD71E5">
      <w:pPr>
        <w:pStyle w:val="Call"/>
        <w:rPr>
          <w:i w:val="0"/>
        </w:rPr>
      </w:pPr>
      <w:r w:rsidRPr="0032096A">
        <w:t>recognizing</w:t>
      </w:r>
    </w:p>
    <w:p w14:paraId="3E4D6054" w14:textId="77777777" w:rsidR="00DD71E5" w:rsidRPr="0032096A" w:rsidRDefault="00DD71E5" w:rsidP="00DD71E5">
      <w:pPr>
        <w:keepNext/>
        <w:keepLines/>
        <w:jc w:val="both"/>
      </w:pPr>
      <w:r w:rsidRPr="0032096A">
        <w:rPr>
          <w:i/>
          <w:iCs/>
        </w:rPr>
        <w:t>a)</w:t>
      </w:r>
      <w:r w:rsidRPr="0032096A">
        <w:tab/>
        <w:t xml:space="preserve">that the frequency range 1 710-1 980 MHz is allocated on a primary basis in all three ITU Regions to the fixed and mobile </w:t>
      </w:r>
      <w:proofErr w:type="gramStart"/>
      <w:r w:rsidRPr="0032096A">
        <w:t>services;</w:t>
      </w:r>
      <w:proofErr w:type="gramEnd"/>
    </w:p>
    <w:p w14:paraId="39755BBF" w14:textId="77777777" w:rsidR="00DD71E5" w:rsidRDefault="00DD71E5" w:rsidP="00DD71E5">
      <w:pPr>
        <w:jc w:val="both"/>
      </w:pPr>
      <w:r w:rsidRPr="0032096A">
        <w:rPr>
          <w:i/>
          <w:iCs/>
        </w:rPr>
        <w:t>b)</w:t>
      </w:r>
      <w:r w:rsidRPr="0032096A">
        <w:tab/>
        <w:t xml:space="preserve">that Nos. </w:t>
      </w:r>
      <w:r w:rsidRPr="0032096A">
        <w:rPr>
          <w:b/>
        </w:rPr>
        <w:t>5.384A</w:t>
      </w:r>
      <w:r w:rsidRPr="0032096A">
        <w:t xml:space="preserve"> and </w:t>
      </w:r>
      <w:r w:rsidRPr="0032096A">
        <w:rPr>
          <w:b/>
        </w:rPr>
        <w:t>5.388</w:t>
      </w:r>
      <w:r w:rsidRPr="0032096A">
        <w:t xml:space="preserve"> of the Radio Regulations (RR) identifies the use of the frequency range 1 710-2 025 MHz for international mobile telecommunications (IMT</w:t>
      </w:r>
      <w:proofErr w:type="gramStart"/>
      <w:r w:rsidRPr="0032096A">
        <w:t>);</w:t>
      </w:r>
      <w:proofErr w:type="gramEnd"/>
    </w:p>
    <w:p w14:paraId="664D7112" w14:textId="77777777" w:rsidR="00DD71E5" w:rsidRPr="0032096A" w:rsidRDefault="00DD71E5" w:rsidP="00DD71E5">
      <w:pPr>
        <w:jc w:val="both"/>
      </w:pPr>
      <w:r>
        <w:rPr>
          <w:i/>
          <w:iCs/>
        </w:rPr>
        <w:t>c</w:t>
      </w:r>
      <w:r w:rsidRPr="0032096A">
        <w:rPr>
          <w:i/>
          <w:iCs/>
        </w:rPr>
        <w:t>)</w:t>
      </w:r>
      <w:r w:rsidRPr="0032096A">
        <w:tab/>
        <w:t xml:space="preserve">that RR No. </w:t>
      </w:r>
      <w:r w:rsidRPr="0032096A">
        <w:rPr>
          <w:b/>
        </w:rPr>
        <w:t>5.386</w:t>
      </w:r>
      <w:r w:rsidRPr="0032096A">
        <w:t xml:space="preserve"> provides a primary allocation to the space operation (Earth-to-space) and space research (Earth-to-space) services in </w:t>
      </w:r>
      <w:proofErr w:type="gramStart"/>
      <w:r w:rsidRPr="0032096A">
        <w:t>Region</w:t>
      </w:r>
      <w:proofErr w:type="gramEnd"/>
      <w:r w:rsidRPr="0032096A">
        <w:t xml:space="preserve"> 2 (except Mexico), in Australia, Guam, India, Indonesia and Japan on a primary basis, subject to agreement obtained under RR No. </w:t>
      </w:r>
      <w:r w:rsidRPr="0032096A">
        <w:rPr>
          <w:b/>
        </w:rPr>
        <w:t>9.21</w:t>
      </w:r>
      <w:r w:rsidRPr="0032096A">
        <w:t xml:space="preserve">, having particular regard to </w:t>
      </w:r>
      <w:proofErr w:type="spellStart"/>
      <w:r w:rsidRPr="0032096A">
        <w:t>troposcatter</w:t>
      </w:r>
      <w:proofErr w:type="spellEnd"/>
      <w:r w:rsidRPr="0032096A">
        <w:t xml:space="preserve"> systems,</w:t>
      </w:r>
    </w:p>
    <w:p w14:paraId="43F7B2B4" w14:textId="77777777" w:rsidR="00DD71E5" w:rsidRPr="0032096A" w:rsidRDefault="00DD71E5" w:rsidP="00DD71E5">
      <w:pPr>
        <w:pStyle w:val="Call"/>
        <w:rPr>
          <w:i w:val="0"/>
        </w:rPr>
      </w:pPr>
      <w:r w:rsidRPr="0032096A">
        <w:t>recommends</w:t>
      </w:r>
    </w:p>
    <w:p w14:paraId="108F8434" w14:textId="77777777" w:rsidR="00DD71E5" w:rsidRPr="0032096A" w:rsidRDefault="00DD71E5" w:rsidP="00DD71E5">
      <w:pPr>
        <w:jc w:val="both"/>
      </w:pPr>
      <w:r w:rsidRPr="0032096A">
        <w:t>that the technical characteristics and protection criteria for systems operating in the AMS given in the Annex 1 should be used in performing sharing and compatibility analyses.</w:t>
      </w:r>
    </w:p>
    <w:p w14:paraId="6CCF6613" w14:textId="77777777" w:rsidR="00DD71E5" w:rsidRPr="0032096A" w:rsidRDefault="00DD71E5" w:rsidP="00DD71E5">
      <w:pPr>
        <w:tabs>
          <w:tab w:val="clear" w:pos="1134"/>
          <w:tab w:val="clear" w:pos="1871"/>
          <w:tab w:val="clear" w:pos="2268"/>
          <w:tab w:val="left" w:pos="794"/>
          <w:tab w:val="left" w:pos="1191"/>
          <w:tab w:val="left" w:pos="1588"/>
          <w:tab w:val="left" w:pos="1985"/>
        </w:tabs>
      </w:pPr>
    </w:p>
    <w:p w14:paraId="6B8BE707" w14:textId="77777777" w:rsidR="00DD71E5" w:rsidRPr="0032096A" w:rsidRDefault="00DD71E5" w:rsidP="00DD71E5"/>
    <w:p w14:paraId="712AE8C2" w14:textId="77777777" w:rsidR="00DD71E5" w:rsidRPr="0032096A" w:rsidRDefault="00DD71E5" w:rsidP="00DD71E5">
      <w:pPr>
        <w:pStyle w:val="AnnexNo"/>
      </w:pPr>
      <w:r w:rsidRPr="0032096A">
        <w:lastRenderedPageBreak/>
        <w:t>ANNEX 1</w:t>
      </w:r>
    </w:p>
    <w:p w14:paraId="16304600" w14:textId="77777777" w:rsidR="00DD71E5" w:rsidRPr="0032096A" w:rsidRDefault="00DD71E5" w:rsidP="00DD71E5">
      <w:pPr>
        <w:pStyle w:val="Annextitle"/>
      </w:pPr>
      <w:r w:rsidRPr="0032096A">
        <w:t>Technical characteristics and protection criteria for data links operating in the aeronautical mobile service in the frequency range 1 780-1 850 MHz</w:t>
      </w:r>
    </w:p>
    <w:p w14:paraId="54FA3AA7" w14:textId="77777777" w:rsidR="00DD71E5" w:rsidRPr="0032096A" w:rsidRDefault="00DD71E5" w:rsidP="00DD71E5">
      <w:pPr>
        <w:pStyle w:val="Heading1"/>
      </w:pPr>
      <w:r w:rsidRPr="0032096A">
        <w:t>1</w:t>
      </w:r>
      <w:r w:rsidRPr="0032096A">
        <w:tab/>
        <w:t>Introduction</w:t>
      </w:r>
    </w:p>
    <w:p w14:paraId="1EA8EB8B"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r w:rsidRPr="0032096A">
        <w:t>Systems and networks operating in the AMS are used for airborne datalinks to support remote sensing, etc., applications.</w:t>
      </w:r>
      <w:r w:rsidRPr="0032096A">
        <w:rPr>
          <w:lang w:eastAsia="ja-JP"/>
        </w:rPr>
        <w:t xml:space="preserve"> Aeronautical mobile data link systems </w:t>
      </w:r>
      <w:r w:rsidRPr="0032096A">
        <w:t xml:space="preserve">are operated between ground stations and aircraft stations. </w:t>
      </w:r>
    </w:p>
    <w:p w14:paraId="5160E2ED" w14:textId="77777777" w:rsidR="00DD71E5" w:rsidRPr="0032096A" w:rsidRDefault="00DD71E5" w:rsidP="00DD71E5">
      <w:pPr>
        <w:pStyle w:val="Heading1"/>
      </w:pPr>
      <w:r w:rsidRPr="0032096A">
        <w:t>2</w:t>
      </w:r>
      <w:r w:rsidRPr="0032096A">
        <w:tab/>
        <w:t xml:space="preserve">Operational </w:t>
      </w:r>
      <w:proofErr w:type="gramStart"/>
      <w:r w:rsidRPr="0032096A">
        <w:t>deployment</w:t>
      </w:r>
      <w:proofErr w:type="gramEnd"/>
    </w:p>
    <w:p w14:paraId="0CEE771E"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r w:rsidRPr="0032096A">
        <w:t>Data links operating in the aeronautical mobile service includes transmission from and to, either aircraft stations or a ground terminal considered as an aeronautical station. These transmissions could use bidirectional air</w:t>
      </w:r>
      <w:r w:rsidRPr="0032096A">
        <w:noBreakHyphen/>
        <w:t>to</w:t>
      </w:r>
      <w:r w:rsidRPr="0032096A">
        <w:noBreakHyphen/>
        <w:t>ground links. Links can be either simplex or duplex. The link lengths vary greatly in these applications. Although some of the link lengths may be relatively short, many of the link lengths approach the radio line</w:t>
      </w:r>
      <w:r w:rsidRPr="0032096A">
        <w:noBreakHyphen/>
        <w:t>of</w:t>
      </w:r>
      <w:r w:rsidRPr="0032096A">
        <w:noBreakHyphen/>
        <w:t>sight distance. The operational altitude of airborne platforms equipped with these datalinks can vary up to 20 000 m.</w:t>
      </w:r>
    </w:p>
    <w:p w14:paraId="335C6548"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r w:rsidRPr="0032096A">
        <w:t>The ground terminals may be at a permanent location, or they may be transportable. Transportable ground terminals can be moved to meet operational needs and the duration of use while it remains at a particular location is dependent upon operational requirements.</w:t>
      </w:r>
    </w:p>
    <w:p w14:paraId="7AA65B83"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r w:rsidRPr="0032096A">
        <w:t>A single ground terminal may simultaneously support several aircraft stations at the same time via different links.</w:t>
      </w:r>
    </w:p>
    <w:p w14:paraId="5B11A10E" w14:textId="77777777" w:rsidR="00DD71E5" w:rsidRPr="0032096A" w:rsidRDefault="00DD71E5" w:rsidP="00DD71E5">
      <w:pPr>
        <w:pStyle w:val="Heading1"/>
      </w:pPr>
      <w:r w:rsidRPr="0032096A">
        <w:t>3</w:t>
      </w:r>
      <w:r w:rsidRPr="0032096A">
        <w:tab/>
        <w:t>Technical characteristics of aeronautical mobile systems</w:t>
      </w:r>
    </w:p>
    <w:p w14:paraId="4E5C88A7"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r w:rsidRPr="0032096A">
        <w:t xml:space="preserve">Typical technical characteristics for representative airborne data links for the frequency range </w:t>
      </w:r>
      <w:r w:rsidRPr="0032096A">
        <w:rPr>
          <w:lang w:eastAsia="ja-JP"/>
        </w:rPr>
        <w:t>1 780</w:t>
      </w:r>
      <w:r w:rsidRPr="0032096A">
        <w:rPr>
          <w:lang w:eastAsia="ja-JP"/>
        </w:rPr>
        <w:noBreakHyphen/>
        <w:t>1 850 MHz</w:t>
      </w:r>
      <w:r w:rsidRPr="0032096A">
        <w:t xml:space="preserve"> are provided in Table 1.</w:t>
      </w:r>
    </w:p>
    <w:p w14:paraId="4EF33E17" w14:textId="77777777" w:rsidR="00DD71E5" w:rsidRPr="0032096A" w:rsidRDefault="00DD71E5" w:rsidP="00DD71E5">
      <w:pPr>
        <w:pStyle w:val="Heading2"/>
      </w:pPr>
      <w:r w:rsidRPr="0032096A">
        <w:t>3.1</w:t>
      </w:r>
      <w:r w:rsidRPr="0032096A">
        <w:tab/>
      </w:r>
      <w:bookmarkStart w:id="7" w:name="_Hlk62056089"/>
      <w:r w:rsidRPr="0032096A">
        <w:t>Transmitter and receiver characteristics</w:t>
      </w:r>
    </w:p>
    <w:bookmarkEnd w:id="7"/>
    <w:p w14:paraId="64A1E6DF"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r w:rsidRPr="0032096A">
        <w:t xml:space="preserve">The aeronautical mobile systems operating or planned to operate within the frequency range </w:t>
      </w:r>
      <w:r w:rsidRPr="0032096A">
        <w:rPr>
          <w:lang w:eastAsia="ja-JP"/>
        </w:rPr>
        <w:t>1 780</w:t>
      </w:r>
      <w:r w:rsidRPr="0032096A">
        <w:rPr>
          <w:lang w:eastAsia="ja-JP"/>
        </w:rPr>
        <w:noBreakHyphen/>
        <w:t>1 850 MHz</w:t>
      </w:r>
      <w:r w:rsidRPr="0032096A">
        <w:t xml:space="preserve"> typically use digital modulations. A given transmitter may be capable of radiating more than one waveform.</w:t>
      </w:r>
    </w:p>
    <w:p w14:paraId="3222F625" w14:textId="77777777" w:rsidR="00DD71E5" w:rsidRPr="0032096A" w:rsidRDefault="00DD71E5" w:rsidP="00DD71E5">
      <w:pPr>
        <w:pStyle w:val="Heading2"/>
      </w:pPr>
      <w:r w:rsidRPr="0032096A">
        <w:t>3.2</w:t>
      </w:r>
      <w:r w:rsidRPr="0032096A">
        <w:tab/>
        <w:t>Antenna characteristics</w:t>
      </w:r>
    </w:p>
    <w:p w14:paraId="0249A9F5"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r w:rsidRPr="0032096A">
        <w:rPr>
          <w:spacing w:val="-2"/>
        </w:rPr>
        <w:t xml:space="preserve">A variety of different types of antennas are used by systems in the frequency range </w:t>
      </w:r>
      <w:r w:rsidRPr="0032096A">
        <w:rPr>
          <w:spacing w:val="-2"/>
          <w:lang w:eastAsia="ja-JP"/>
        </w:rPr>
        <w:t xml:space="preserve">1 780-1 850 </w:t>
      </w:r>
      <w:proofErr w:type="spellStart"/>
      <w:r w:rsidRPr="0032096A">
        <w:rPr>
          <w:spacing w:val="-2"/>
          <w:lang w:eastAsia="ja-JP"/>
        </w:rPr>
        <w:t>MHz</w:t>
      </w:r>
      <w:r w:rsidRPr="0032096A">
        <w:rPr>
          <w:spacing w:val="-2"/>
        </w:rPr>
        <w:t>.</w:t>
      </w:r>
      <w:proofErr w:type="spellEnd"/>
      <w:r w:rsidRPr="0032096A">
        <w:t xml:space="preserve"> Antennas in this range are generally of a variety of sizes and vary between the airborne component of the link and the ground-based component of the link. The airborne antenna gains are typically between 3 and 16 dBi. The ground-based antenna gain can typically be between 3 and 31 dBi. </w:t>
      </w:r>
    </w:p>
    <w:p w14:paraId="5F09DE8A" w14:textId="77777777" w:rsidR="00DD71E5" w:rsidRPr="0032096A" w:rsidRDefault="00DD71E5" w:rsidP="00DD71E5">
      <w:pPr>
        <w:pStyle w:val="Heading1"/>
      </w:pPr>
      <w:r w:rsidRPr="0032096A">
        <w:t>4</w:t>
      </w:r>
      <w:r w:rsidRPr="0032096A">
        <w:tab/>
        <w:t xml:space="preserve">Protection criteria </w:t>
      </w:r>
    </w:p>
    <w:p w14:paraId="18AB395E"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r w:rsidRPr="0032096A">
        <w:t xml:space="preserve">An </w:t>
      </w:r>
      <w:r w:rsidRPr="0032096A">
        <w:rPr>
          <w:i/>
          <w:iCs/>
        </w:rPr>
        <w:t>I/N</w:t>
      </w:r>
      <w:r w:rsidRPr="0032096A">
        <w:t xml:space="preserve"> ratio of about −6 dB is protection criteria for AMS systems. This represents the required protection criterion for the AMS systems. If multiple potential interference sources are present, protection of the AMS systems requires that this criterion is not exceeded due to the aggregate interference from the multiple sources.</w:t>
      </w:r>
    </w:p>
    <w:p w14:paraId="7BC47E79"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p>
    <w:p w14:paraId="3C34D20E"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pPr>
    </w:p>
    <w:p w14:paraId="516B44B7" w14:textId="77777777" w:rsidR="00DD71E5" w:rsidRPr="0032096A" w:rsidRDefault="00DD71E5" w:rsidP="00DD71E5">
      <w:pPr>
        <w:tabs>
          <w:tab w:val="clear" w:pos="1134"/>
          <w:tab w:val="clear" w:pos="1871"/>
          <w:tab w:val="clear" w:pos="2268"/>
          <w:tab w:val="left" w:pos="794"/>
          <w:tab w:val="left" w:pos="1191"/>
          <w:tab w:val="left" w:pos="1588"/>
          <w:tab w:val="left" w:pos="1985"/>
        </w:tabs>
        <w:jc w:val="both"/>
        <w:sectPr w:rsidR="00DD71E5" w:rsidRPr="0032096A" w:rsidSect="003B7A6D">
          <w:pgSz w:w="11907" w:h="16834"/>
          <w:pgMar w:top="1418" w:right="1134" w:bottom="1418" w:left="1134" w:header="720" w:footer="720" w:gutter="0"/>
          <w:paperSrc w:first="15" w:other="15"/>
          <w:cols w:space="720"/>
          <w:titlePg/>
        </w:sectPr>
      </w:pPr>
    </w:p>
    <w:p w14:paraId="1B381452" w14:textId="77777777" w:rsidR="00DD71E5" w:rsidRPr="0032096A" w:rsidRDefault="00DD71E5" w:rsidP="00DD71E5">
      <w:pPr>
        <w:pStyle w:val="TableNo"/>
        <w:spacing w:before="360"/>
      </w:pPr>
      <w:bookmarkStart w:id="8" w:name="_Hlk67501243"/>
      <w:bookmarkStart w:id="9" w:name="_Hlk66989359"/>
      <w:r w:rsidRPr="0032096A">
        <w:lastRenderedPageBreak/>
        <w:t>TABLE 1</w:t>
      </w:r>
    </w:p>
    <w:p w14:paraId="51706096" w14:textId="77777777" w:rsidR="00DD71E5" w:rsidRPr="0032096A" w:rsidRDefault="00DD71E5" w:rsidP="00DD71E5">
      <w:pPr>
        <w:pStyle w:val="Tabletitle"/>
        <w:rPr>
          <w:lang w:eastAsia="ja-JP"/>
        </w:rPr>
      </w:pPr>
      <w:r w:rsidRPr="0032096A">
        <w:t xml:space="preserve">Typical technical characteristics of representative systems operating in aeronautical mobile service in the frequency range </w:t>
      </w:r>
      <w:r w:rsidRPr="0032096A">
        <w:rPr>
          <w:lang w:eastAsia="ja-JP"/>
        </w:rPr>
        <w:t>1 780-1 850 MHz</w:t>
      </w: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7"/>
        <w:gridCol w:w="1106"/>
        <w:gridCol w:w="1984"/>
        <w:gridCol w:w="1571"/>
        <w:gridCol w:w="839"/>
        <w:gridCol w:w="977"/>
        <w:gridCol w:w="1634"/>
        <w:gridCol w:w="1271"/>
        <w:gridCol w:w="1788"/>
        <w:gridCol w:w="1706"/>
      </w:tblGrid>
      <w:tr w:rsidR="00DD71E5" w:rsidRPr="0032096A" w14:paraId="302847BC"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362951" w14:textId="77777777" w:rsidR="00DD71E5" w:rsidRPr="0032096A" w:rsidRDefault="00DD71E5" w:rsidP="00860330">
            <w:pPr>
              <w:pStyle w:val="Tablehead"/>
              <w:rPr>
                <w:lang w:eastAsia="ja-JP"/>
              </w:rPr>
            </w:pPr>
            <w:r w:rsidRPr="0032096A">
              <w:rPr>
                <w:lang w:eastAsia="ja-JP"/>
              </w:rPr>
              <w:t>Parameter</w:t>
            </w:r>
          </w:p>
        </w:tc>
        <w:tc>
          <w:tcPr>
            <w:tcW w:w="1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DBE590" w14:textId="77777777" w:rsidR="00DD71E5" w:rsidRPr="0032096A" w:rsidRDefault="00DD71E5" w:rsidP="00860330">
            <w:pPr>
              <w:pStyle w:val="Tablehead"/>
              <w:rPr>
                <w:lang w:eastAsia="ja-JP"/>
              </w:rPr>
            </w:pPr>
            <w:r w:rsidRPr="0032096A">
              <w:rPr>
                <w:lang w:eastAsia="ja-JP"/>
              </w:rPr>
              <w:t>Units</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E0296AE" w14:textId="77777777" w:rsidR="00DD71E5" w:rsidRPr="0032096A" w:rsidRDefault="00DD71E5" w:rsidP="00860330">
            <w:pPr>
              <w:pStyle w:val="Tablehead"/>
              <w:rPr>
                <w:lang w:eastAsia="ja-JP"/>
              </w:rPr>
            </w:pPr>
            <w:r w:rsidRPr="0032096A">
              <w:rPr>
                <w:lang w:eastAsia="ja-JP"/>
              </w:rPr>
              <w:t>System 1</w:t>
            </w:r>
            <w:r w:rsidRPr="0032096A">
              <w:rPr>
                <w:lang w:eastAsia="ja-JP"/>
              </w:rPr>
              <w:br/>
              <w:t>Airborne</w:t>
            </w:r>
          </w:p>
        </w:tc>
        <w:tc>
          <w:tcPr>
            <w:tcW w:w="338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45B9B74" w14:textId="77777777" w:rsidR="00DD71E5" w:rsidRPr="0032096A" w:rsidRDefault="00DD71E5" w:rsidP="00860330">
            <w:pPr>
              <w:pStyle w:val="Tablehead"/>
              <w:rPr>
                <w:lang w:eastAsia="ja-JP"/>
              </w:rPr>
            </w:pPr>
            <w:r w:rsidRPr="0032096A">
              <w:rPr>
                <w:lang w:eastAsia="ja-JP"/>
              </w:rPr>
              <w:t>System 1</w:t>
            </w:r>
            <w:r w:rsidRPr="0032096A">
              <w:rPr>
                <w:lang w:eastAsia="ja-JP"/>
              </w:rPr>
              <w:br/>
              <w:t>Ground</w:t>
            </w:r>
          </w:p>
        </w:tc>
        <w:tc>
          <w:tcPr>
            <w:tcW w:w="29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678FEE" w14:textId="77777777" w:rsidR="00DD71E5" w:rsidRPr="0032096A" w:rsidRDefault="00DD71E5" w:rsidP="00860330">
            <w:pPr>
              <w:pStyle w:val="Tablehead"/>
              <w:rPr>
                <w:lang w:eastAsia="ja-JP"/>
              </w:rPr>
            </w:pPr>
            <w:r w:rsidRPr="0032096A">
              <w:rPr>
                <w:lang w:eastAsia="ja-JP"/>
              </w:rPr>
              <w:t>System 2</w:t>
            </w:r>
            <w:r w:rsidRPr="0032096A">
              <w:rPr>
                <w:lang w:eastAsia="ja-JP"/>
              </w:rPr>
              <w:br/>
              <w:t>Airborne</w:t>
            </w:r>
          </w:p>
        </w:tc>
        <w:tc>
          <w:tcPr>
            <w:tcW w:w="349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5094851" w14:textId="77777777" w:rsidR="00DD71E5" w:rsidRPr="0032096A" w:rsidRDefault="00DD71E5" w:rsidP="00860330">
            <w:pPr>
              <w:pStyle w:val="Tablehead"/>
              <w:rPr>
                <w:lang w:eastAsia="ja-JP"/>
              </w:rPr>
            </w:pPr>
            <w:r w:rsidRPr="0032096A">
              <w:rPr>
                <w:lang w:eastAsia="ja-JP"/>
              </w:rPr>
              <w:t>System 2</w:t>
            </w:r>
            <w:r w:rsidRPr="0032096A">
              <w:rPr>
                <w:lang w:eastAsia="ja-JP"/>
              </w:rPr>
              <w:br/>
              <w:t>Ground</w:t>
            </w:r>
          </w:p>
        </w:tc>
      </w:tr>
      <w:tr w:rsidR="00DD71E5" w:rsidRPr="0032096A" w14:paraId="111F48F9" w14:textId="77777777" w:rsidTr="00860330">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54B7E3" w14:textId="77777777" w:rsidR="00DD71E5" w:rsidRPr="0032096A" w:rsidRDefault="00DD71E5" w:rsidP="00860330">
            <w:pPr>
              <w:pStyle w:val="Tabletext"/>
              <w:jc w:val="center"/>
              <w:rPr>
                <w:b/>
                <w:lang w:eastAsia="ja-JP"/>
              </w:rPr>
            </w:pPr>
            <w:r w:rsidRPr="0032096A">
              <w:rPr>
                <w:b/>
                <w:lang w:eastAsia="ja-JP"/>
              </w:rPr>
              <w:t>Transmitter</w:t>
            </w:r>
          </w:p>
        </w:tc>
      </w:tr>
      <w:tr w:rsidR="00DD71E5" w:rsidRPr="0032096A" w14:paraId="2E5928F0"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hideMark/>
          </w:tcPr>
          <w:p w14:paraId="783F3333" w14:textId="77777777" w:rsidR="00DD71E5" w:rsidRPr="0032096A" w:rsidRDefault="00DD71E5" w:rsidP="00860330">
            <w:pPr>
              <w:pStyle w:val="Tabletext"/>
              <w:rPr>
                <w:lang w:eastAsia="ja-JP"/>
              </w:rPr>
            </w:pPr>
            <w:r w:rsidRPr="0032096A">
              <w:rPr>
                <w:lang w:eastAsia="ja-JP"/>
              </w:rPr>
              <w:t>Tuning range</w:t>
            </w:r>
          </w:p>
        </w:tc>
        <w:tc>
          <w:tcPr>
            <w:tcW w:w="1106" w:type="dxa"/>
            <w:tcBorders>
              <w:top w:val="single" w:sz="4" w:space="0" w:color="auto"/>
              <w:left w:val="single" w:sz="4" w:space="0" w:color="auto"/>
              <w:bottom w:val="single" w:sz="4" w:space="0" w:color="auto"/>
              <w:right w:val="single" w:sz="4" w:space="0" w:color="auto"/>
            </w:tcBorders>
            <w:hideMark/>
          </w:tcPr>
          <w:p w14:paraId="2B9C14F4" w14:textId="77777777" w:rsidR="00DD71E5" w:rsidRPr="0032096A" w:rsidRDefault="00DD71E5" w:rsidP="00860330">
            <w:pPr>
              <w:pStyle w:val="Tabletext"/>
              <w:jc w:val="center"/>
              <w:rPr>
                <w:lang w:eastAsia="ja-JP"/>
              </w:rPr>
            </w:pPr>
            <w:r w:rsidRPr="0032096A">
              <w:rPr>
                <w:lang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DDC9DFF" w14:textId="77777777" w:rsidR="00DD71E5" w:rsidRPr="0032096A" w:rsidRDefault="00DD71E5" w:rsidP="00860330">
            <w:pPr>
              <w:pStyle w:val="Tabletext"/>
              <w:jc w:val="center"/>
              <w:rPr>
                <w:lang w:eastAsia="ja-JP"/>
              </w:rPr>
            </w:pPr>
            <w:r w:rsidRPr="0032096A">
              <w:rPr>
                <w:lang w:eastAsia="ja-JP"/>
              </w:rPr>
              <w:t>1 780-1 850</w:t>
            </w:r>
          </w:p>
        </w:tc>
        <w:tc>
          <w:tcPr>
            <w:tcW w:w="3387" w:type="dxa"/>
            <w:gridSpan w:val="3"/>
            <w:tcBorders>
              <w:top w:val="single" w:sz="4" w:space="0" w:color="auto"/>
              <w:left w:val="single" w:sz="4" w:space="0" w:color="auto"/>
              <w:bottom w:val="single" w:sz="4" w:space="0" w:color="auto"/>
              <w:right w:val="single" w:sz="4" w:space="0" w:color="auto"/>
            </w:tcBorders>
            <w:hideMark/>
          </w:tcPr>
          <w:p w14:paraId="33A612CF" w14:textId="77777777" w:rsidR="00DD71E5" w:rsidRPr="0032096A" w:rsidRDefault="00DD71E5" w:rsidP="00860330">
            <w:pPr>
              <w:pStyle w:val="Tabletext"/>
              <w:jc w:val="center"/>
              <w:rPr>
                <w:lang w:eastAsia="ja-JP"/>
              </w:rPr>
            </w:pPr>
            <w:r w:rsidRPr="0032096A">
              <w:rPr>
                <w:lang w:eastAsia="ja-JP"/>
              </w:rPr>
              <w:t>1 780-1 850</w:t>
            </w:r>
          </w:p>
        </w:tc>
        <w:tc>
          <w:tcPr>
            <w:tcW w:w="2905" w:type="dxa"/>
            <w:gridSpan w:val="2"/>
            <w:tcBorders>
              <w:top w:val="single" w:sz="4" w:space="0" w:color="auto"/>
              <w:left w:val="single" w:sz="4" w:space="0" w:color="auto"/>
              <w:bottom w:val="single" w:sz="4" w:space="0" w:color="auto"/>
              <w:right w:val="single" w:sz="4" w:space="0" w:color="auto"/>
            </w:tcBorders>
            <w:hideMark/>
          </w:tcPr>
          <w:p w14:paraId="052C5A82" w14:textId="77777777" w:rsidR="00DD71E5" w:rsidRPr="0032096A" w:rsidRDefault="00DD71E5" w:rsidP="00860330">
            <w:pPr>
              <w:pStyle w:val="Tabletext"/>
              <w:jc w:val="center"/>
              <w:rPr>
                <w:lang w:eastAsia="ja-JP"/>
              </w:rPr>
            </w:pPr>
            <w:r w:rsidRPr="0032096A">
              <w:rPr>
                <w:lang w:eastAsia="ja-JP"/>
              </w:rPr>
              <w:t>1 780-1 850</w:t>
            </w:r>
          </w:p>
        </w:tc>
        <w:tc>
          <w:tcPr>
            <w:tcW w:w="3494" w:type="dxa"/>
            <w:gridSpan w:val="2"/>
            <w:tcBorders>
              <w:top w:val="single" w:sz="4" w:space="0" w:color="auto"/>
              <w:left w:val="single" w:sz="4" w:space="0" w:color="auto"/>
              <w:bottom w:val="single" w:sz="4" w:space="0" w:color="auto"/>
              <w:right w:val="single" w:sz="4" w:space="0" w:color="auto"/>
            </w:tcBorders>
            <w:hideMark/>
          </w:tcPr>
          <w:p w14:paraId="1198CF66" w14:textId="77777777" w:rsidR="00DD71E5" w:rsidRPr="0032096A" w:rsidRDefault="00DD71E5" w:rsidP="00860330">
            <w:pPr>
              <w:pStyle w:val="Tabletext"/>
              <w:jc w:val="center"/>
              <w:rPr>
                <w:lang w:eastAsia="ja-JP"/>
              </w:rPr>
            </w:pPr>
            <w:r w:rsidRPr="0032096A">
              <w:rPr>
                <w:lang w:eastAsia="ja-JP"/>
              </w:rPr>
              <w:t>1 780-1 850</w:t>
            </w:r>
          </w:p>
        </w:tc>
      </w:tr>
      <w:tr w:rsidR="00DD71E5" w:rsidRPr="0032096A" w14:paraId="6B889A54"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hideMark/>
          </w:tcPr>
          <w:p w14:paraId="2D845176" w14:textId="77777777" w:rsidR="00DD71E5" w:rsidRPr="0032096A" w:rsidRDefault="00DD71E5" w:rsidP="00860330">
            <w:pPr>
              <w:pStyle w:val="Tabletext"/>
              <w:rPr>
                <w:lang w:eastAsia="ja-JP"/>
              </w:rPr>
            </w:pPr>
            <w:r w:rsidRPr="0032096A">
              <w:rPr>
                <w:lang w:eastAsia="ja-JP"/>
              </w:rPr>
              <w:t>Power output</w:t>
            </w:r>
          </w:p>
        </w:tc>
        <w:tc>
          <w:tcPr>
            <w:tcW w:w="1106" w:type="dxa"/>
            <w:tcBorders>
              <w:top w:val="single" w:sz="4" w:space="0" w:color="auto"/>
              <w:left w:val="single" w:sz="4" w:space="0" w:color="auto"/>
              <w:bottom w:val="single" w:sz="4" w:space="0" w:color="auto"/>
              <w:right w:val="single" w:sz="4" w:space="0" w:color="auto"/>
            </w:tcBorders>
            <w:hideMark/>
          </w:tcPr>
          <w:p w14:paraId="4835E047" w14:textId="77777777" w:rsidR="00DD71E5" w:rsidRPr="0032096A" w:rsidRDefault="00DD71E5" w:rsidP="00860330">
            <w:pPr>
              <w:pStyle w:val="Tabletext"/>
              <w:jc w:val="center"/>
              <w:rPr>
                <w:lang w:eastAsia="ja-JP"/>
              </w:rPr>
            </w:pPr>
            <w:r w:rsidRPr="0032096A">
              <w:rPr>
                <w:lang w:eastAsia="ja-JP"/>
              </w:rPr>
              <w:t>dBm</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5E9D769" w14:textId="77777777" w:rsidR="00DD71E5" w:rsidRPr="0032096A" w:rsidRDefault="00DD71E5" w:rsidP="00860330">
            <w:pPr>
              <w:pStyle w:val="Tabletext"/>
              <w:jc w:val="center"/>
              <w:rPr>
                <w:lang w:eastAsia="ja-JP"/>
              </w:rPr>
            </w:pPr>
            <w:r w:rsidRPr="0032096A">
              <w:rPr>
                <w:lang w:eastAsia="ja-JP"/>
              </w:rPr>
              <w:t>35-39</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06F9CC43" w14:textId="77777777" w:rsidR="00DD71E5" w:rsidRPr="0032096A" w:rsidRDefault="00DD71E5" w:rsidP="00860330">
            <w:pPr>
              <w:pStyle w:val="Tabletext"/>
              <w:jc w:val="center"/>
              <w:rPr>
                <w:lang w:eastAsia="ja-JP"/>
              </w:rPr>
            </w:pPr>
            <w:r w:rsidRPr="0032096A">
              <w:rPr>
                <w:lang w:eastAsia="ja-JP"/>
              </w:rPr>
              <w:t>30-39</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381DD625" w14:textId="77777777" w:rsidR="00DD71E5" w:rsidRPr="0032096A" w:rsidRDefault="00DD71E5" w:rsidP="00860330">
            <w:pPr>
              <w:pStyle w:val="Tabletext"/>
              <w:jc w:val="center"/>
              <w:rPr>
                <w:lang w:eastAsia="ja-JP"/>
              </w:rPr>
            </w:pPr>
            <w:r w:rsidRPr="0032096A">
              <w:rPr>
                <w:lang w:eastAsia="ja-JP"/>
              </w:rPr>
              <w:t>42-50</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6BAD1EEF" w14:textId="77777777" w:rsidR="00DD71E5" w:rsidRPr="0032096A" w:rsidRDefault="00DD71E5" w:rsidP="00860330">
            <w:pPr>
              <w:pStyle w:val="Tabletext"/>
              <w:jc w:val="center"/>
              <w:rPr>
                <w:lang w:eastAsia="ja-JP"/>
              </w:rPr>
            </w:pPr>
            <w:r w:rsidRPr="0032096A">
              <w:rPr>
                <w:lang w:eastAsia="ja-JP"/>
              </w:rPr>
              <w:t>42</w:t>
            </w:r>
          </w:p>
        </w:tc>
      </w:tr>
      <w:tr w:rsidR="00DD71E5" w:rsidRPr="0032096A" w14:paraId="5E45725B"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hideMark/>
          </w:tcPr>
          <w:p w14:paraId="72956ABE" w14:textId="77777777" w:rsidR="00DD71E5" w:rsidRPr="0032096A" w:rsidRDefault="00DD71E5" w:rsidP="00860330">
            <w:pPr>
              <w:pStyle w:val="Tabletext"/>
              <w:rPr>
                <w:lang w:eastAsia="ja-JP"/>
              </w:rPr>
            </w:pPr>
            <w:r w:rsidRPr="0032096A">
              <w:rPr>
                <w:lang w:eastAsia="ja-JP"/>
              </w:rPr>
              <w:t>Emission bandwidth (3 dB)</w:t>
            </w:r>
          </w:p>
        </w:tc>
        <w:tc>
          <w:tcPr>
            <w:tcW w:w="1106" w:type="dxa"/>
            <w:tcBorders>
              <w:top w:val="single" w:sz="4" w:space="0" w:color="auto"/>
              <w:left w:val="single" w:sz="4" w:space="0" w:color="auto"/>
              <w:bottom w:val="single" w:sz="4" w:space="0" w:color="auto"/>
              <w:right w:val="single" w:sz="4" w:space="0" w:color="auto"/>
            </w:tcBorders>
            <w:hideMark/>
          </w:tcPr>
          <w:p w14:paraId="692D0052" w14:textId="77777777" w:rsidR="00DD71E5" w:rsidRPr="0032096A" w:rsidRDefault="00DD71E5" w:rsidP="00860330">
            <w:pPr>
              <w:pStyle w:val="Tabletext"/>
              <w:jc w:val="center"/>
              <w:rPr>
                <w:lang w:eastAsia="ja-JP"/>
              </w:rPr>
            </w:pPr>
            <w:r w:rsidRPr="0032096A">
              <w:rPr>
                <w:lang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E722905" w14:textId="77777777" w:rsidR="00DD71E5" w:rsidRPr="0032096A" w:rsidRDefault="00DD71E5" w:rsidP="00860330">
            <w:pPr>
              <w:pStyle w:val="Tabletext"/>
              <w:jc w:val="center"/>
              <w:rPr>
                <w:lang w:eastAsia="ja-JP"/>
              </w:rPr>
            </w:pPr>
            <w:r w:rsidRPr="0032096A">
              <w:rPr>
                <w:lang w:eastAsia="ja-JP"/>
              </w:rPr>
              <w:t>6 / 10 / 20</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7C9C9FD8" w14:textId="77777777" w:rsidR="00DD71E5" w:rsidRPr="0032096A" w:rsidRDefault="00DD71E5" w:rsidP="00860330">
            <w:pPr>
              <w:pStyle w:val="Tabletext"/>
              <w:jc w:val="center"/>
              <w:rPr>
                <w:lang w:eastAsia="ja-JP"/>
              </w:rPr>
            </w:pPr>
            <w:r w:rsidRPr="0032096A">
              <w:rPr>
                <w:lang w:eastAsia="ja-JP"/>
              </w:rPr>
              <w:t>6 / 10 / 20</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1FAD2B90" w14:textId="77777777" w:rsidR="00DD71E5" w:rsidRPr="0032096A" w:rsidRDefault="00DD71E5" w:rsidP="00860330">
            <w:pPr>
              <w:pStyle w:val="Tabletext"/>
              <w:jc w:val="center"/>
              <w:rPr>
                <w:lang w:eastAsia="ja-JP"/>
              </w:rPr>
            </w:pPr>
            <w:r w:rsidRPr="0032096A">
              <w:rPr>
                <w:lang w:eastAsia="ja-JP"/>
              </w:rPr>
              <w:t>0.158 / 0.97 / 1.23 / 4.0</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516D0429" w14:textId="77777777" w:rsidR="00DD71E5" w:rsidRPr="0032096A" w:rsidRDefault="00DD71E5" w:rsidP="00860330">
            <w:pPr>
              <w:pStyle w:val="Tabletext"/>
              <w:jc w:val="center"/>
              <w:rPr>
                <w:lang w:eastAsia="ja-JP"/>
              </w:rPr>
            </w:pPr>
            <w:r w:rsidRPr="0032096A">
              <w:rPr>
                <w:lang w:eastAsia="ja-JP"/>
              </w:rPr>
              <w:t>0.158 / 0.97 / 1.23 / 4.0</w:t>
            </w:r>
          </w:p>
        </w:tc>
      </w:tr>
      <w:tr w:rsidR="00DD71E5" w:rsidRPr="0032096A" w14:paraId="3EF45D08" w14:textId="77777777" w:rsidTr="00860330">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41089E" w14:textId="77777777" w:rsidR="00DD71E5" w:rsidRPr="0032096A" w:rsidRDefault="00DD71E5" w:rsidP="00860330">
            <w:pPr>
              <w:pStyle w:val="Tabletext"/>
              <w:jc w:val="center"/>
              <w:rPr>
                <w:b/>
                <w:lang w:eastAsia="ja-JP"/>
              </w:rPr>
            </w:pPr>
            <w:r w:rsidRPr="0032096A">
              <w:rPr>
                <w:b/>
                <w:lang w:eastAsia="ja-JP"/>
              </w:rPr>
              <w:t>Receiver</w:t>
            </w:r>
          </w:p>
        </w:tc>
      </w:tr>
      <w:tr w:rsidR="00DD71E5" w:rsidRPr="0032096A" w14:paraId="15EFFC19"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hideMark/>
          </w:tcPr>
          <w:p w14:paraId="3FA1C842" w14:textId="77777777" w:rsidR="00DD71E5" w:rsidRPr="0032096A" w:rsidRDefault="00DD71E5" w:rsidP="00860330">
            <w:pPr>
              <w:pStyle w:val="Tabletext"/>
              <w:rPr>
                <w:lang w:eastAsia="ja-JP"/>
              </w:rPr>
            </w:pPr>
            <w:r w:rsidRPr="0032096A">
              <w:rPr>
                <w:lang w:eastAsia="ja-JP"/>
              </w:rPr>
              <w:t>Tuning range</w:t>
            </w:r>
          </w:p>
        </w:tc>
        <w:tc>
          <w:tcPr>
            <w:tcW w:w="1106" w:type="dxa"/>
            <w:tcBorders>
              <w:top w:val="single" w:sz="4" w:space="0" w:color="auto"/>
              <w:left w:val="single" w:sz="4" w:space="0" w:color="auto"/>
              <w:bottom w:val="single" w:sz="4" w:space="0" w:color="auto"/>
              <w:right w:val="single" w:sz="4" w:space="0" w:color="auto"/>
            </w:tcBorders>
            <w:hideMark/>
          </w:tcPr>
          <w:p w14:paraId="3C8C6956" w14:textId="77777777" w:rsidR="00DD71E5" w:rsidRPr="0032096A" w:rsidRDefault="00DD71E5" w:rsidP="00860330">
            <w:pPr>
              <w:pStyle w:val="Tabletext"/>
              <w:jc w:val="center"/>
              <w:rPr>
                <w:lang w:eastAsia="ja-JP"/>
              </w:rPr>
            </w:pPr>
            <w:r w:rsidRPr="0032096A">
              <w:rPr>
                <w:lang w:eastAsia="ja-JP"/>
              </w:rPr>
              <w:t>MHz</w:t>
            </w:r>
          </w:p>
        </w:tc>
        <w:tc>
          <w:tcPr>
            <w:tcW w:w="1984" w:type="dxa"/>
            <w:tcBorders>
              <w:top w:val="single" w:sz="4" w:space="0" w:color="auto"/>
              <w:left w:val="single" w:sz="4" w:space="0" w:color="auto"/>
              <w:bottom w:val="single" w:sz="4" w:space="0" w:color="auto"/>
              <w:right w:val="single" w:sz="4" w:space="0" w:color="auto"/>
            </w:tcBorders>
            <w:hideMark/>
          </w:tcPr>
          <w:p w14:paraId="71B1EE84" w14:textId="77777777" w:rsidR="00DD71E5" w:rsidRPr="0032096A" w:rsidRDefault="00DD71E5" w:rsidP="00860330">
            <w:pPr>
              <w:pStyle w:val="Tabletext"/>
              <w:jc w:val="center"/>
              <w:rPr>
                <w:lang w:eastAsia="ja-JP"/>
              </w:rPr>
            </w:pPr>
            <w:r w:rsidRPr="0032096A">
              <w:rPr>
                <w:lang w:eastAsia="ja-JP"/>
              </w:rPr>
              <w:t>1 780-1 850</w:t>
            </w:r>
          </w:p>
        </w:tc>
        <w:tc>
          <w:tcPr>
            <w:tcW w:w="3387" w:type="dxa"/>
            <w:gridSpan w:val="3"/>
            <w:tcBorders>
              <w:top w:val="single" w:sz="4" w:space="0" w:color="auto"/>
              <w:left w:val="single" w:sz="4" w:space="0" w:color="auto"/>
              <w:bottom w:val="single" w:sz="4" w:space="0" w:color="auto"/>
              <w:right w:val="single" w:sz="4" w:space="0" w:color="auto"/>
            </w:tcBorders>
            <w:hideMark/>
          </w:tcPr>
          <w:p w14:paraId="52183BD5" w14:textId="77777777" w:rsidR="00DD71E5" w:rsidRPr="0032096A" w:rsidRDefault="00DD71E5" w:rsidP="00860330">
            <w:pPr>
              <w:pStyle w:val="Tabletext"/>
              <w:jc w:val="center"/>
              <w:rPr>
                <w:lang w:eastAsia="ja-JP"/>
              </w:rPr>
            </w:pPr>
            <w:r w:rsidRPr="0032096A">
              <w:rPr>
                <w:lang w:eastAsia="ja-JP"/>
              </w:rPr>
              <w:t>1 780-1 850</w:t>
            </w:r>
          </w:p>
        </w:tc>
        <w:tc>
          <w:tcPr>
            <w:tcW w:w="2905" w:type="dxa"/>
            <w:gridSpan w:val="2"/>
            <w:tcBorders>
              <w:top w:val="single" w:sz="4" w:space="0" w:color="auto"/>
              <w:left w:val="single" w:sz="4" w:space="0" w:color="auto"/>
              <w:bottom w:val="single" w:sz="4" w:space="0" w:color="auto"/>
              <w:right w:val="single" w:sz="4" w:space="0" w:color="auto"/>
            </w:tcBorders>
            <w:hideMark/>
          </w:tcPr>
          <w:p w14:paraId="06BC3A37" w14:textId="77777777" w:rsidR="00DD71E5" w:rsidRPr="0032096A" w:rsidRDefault="00DD71E5" w:rsidP="00860330">
            <w:pPr>
              <w:pStyle w:val="Tabletext"/>
              <w:jc w:val="center"/>
              <w:rPr>
                <w:lang w:eastAsia="ja-JP"/>
              </w:rPr>
            </w:pPr>
            <w:r w:rsidRPr="0032096A">
              <w:rPr>
                <w:lang w:eastAsia="ja-JP"/>
              </w:rPr>
              <w:t>1 780-1 850</w:t>
            </w:r>
          </w:p>
        </w:tc>
        <w:tc>
          <w:tcPr>
            <w:tcW w:w="3494" w:type="dxa"/>
            <w:gridSpan w:val="2"/>
            <w:tcBorders>
              <w:top w:val="single" w:sz="4" w:space="0" w:color="auto"/>
              <w:left w:val="single" w:sz="4" w:space="0" w:color="auto"/>
              <w:bottom w:val="single" w:sz="4" w:space="0" w:color="auto"/>
              <w:right w:val="single" w:sz="4" w:space="0" w:color="auto"/>
            </w:tcBorders>
            <w:hideMark/>
          </w:tcPr>
          <w:p w14:paraId="7E120FAB" w14:textId="77777777" w:rsidR="00DD71E5" w:rsidRPr="0032096A" w:rsidRDefault="00DD71E5" w:rsidP="00860330">
            <w:pPr>
              <w:pStyle w:val="Tabletext"/>
              <w:jc w:val="center"/>
              <w:rPr>
                <w:lang w:eastAsia="ja-JP"/>
              </w:rPr>
            </w:pPr>
            <w:r w:rsidRPr="0032096A">
              <w:rPr>
                <w:lang w:eastAsia="ja-JP"/>
              </w:rPr>
              <w:t>1 780-1 850</w:t>
            </w:r>
          </w:p>
        </w:tc>
      </w:tr>
      <w:tr w:rsidR="00DD71E5" w:rsidRPr="0032096A" w14:paraId="47349A14"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hideMark/>
          </w:tcPr>
          <w:p w14:paraId="32A710FE" w14:textId="77777777" w:rsidR="00DD71E5" w:rsidRPr="0032096A" w:rsidRDefault="00DD71E5" w:rsidP="00860330">
            <w:pPr>
              <w:pStyle w:val="Tabletext"/>
              <w:rPr>
                <w:lang w:eastAsia="ja-JP"/>
              </w:rPr>
            </w:pPr>
            <w:r w:rsidRPr="0032096A">
              <w:rPr>
                <w:lang w:eastAsia="ja-JP"/>
              </w:rPr>
              <w:t>IF Selectivity (3 dB)</w:t>
            </w:r>
          </w:p>
        </w:tc>
        <w:tc>
          <w:tcPr>
            <w:tcW w:w="1106" w:type="dxa"/>
            <w:tcBorders>
              <w:top w:val="single" w:sz="4" w:space="0" w:color="auto"/>
              <w:left w:val="single" w:sz="4" w:space="0" w:color="auto"/>
              <w:bottom w:val="single" w:sz="4" w:space="0" w:color="auto"/>
              <w:right w:val="single" w:sz="4" w:space="0" w:color="auto"/>
            </w:tcBorders>
            <w:hideMark/>
          </w:tcPr>
          <w:p w14:paraId="4E43A5CE" w14:textId="77777777" w:rsidR="00DD71E5" w:rsidRPr="0032096A" w:rsidRDefault="00DD71E5" w:rsidP="00860330">
            <w:pPr>
              <w:pStyle w:val="Tabletext"/>
              <w:jc w:val="center"/>
              <w:rPr>
                <w:lang w:eastAsia="ja-JP"/>
              </w:rPr>
            </w:pPr>
            <w:r w:rsidRPr="0032096A">
              <w:rPr>
                <w:lang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43CBF42" w14:textId="77777777" w:rsidR="00DD71E5" w:rsidRPr="0032096A" w:rsidRDefault="00DD71E5" w:rsidP="00860330">
            <w:pPr>
              <w:pStyle w:val="Tabletext"/>
              <w:jc w:val="center"/>
              <w:rPr>
                <w:lang w:eastAsia="ja-JP"/>
              </w:rPr>
            </w:pPr>
            <w:r w:rsidRPr="0032096A">
              <w:rPr>
                <w:lang w:eastAsia="ja-JP"/>
              </w:rPr>
              <w:t>6 / 10 / 20</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7981FE45" w14:textId="77777777" w:rsidR="00DD71E5" w:rsidRPr="0032096A" w:rsidRDefault="00DD71E5" w:rsidP="00860330">
            <w:pPr>
              <w:pStyle w:val="Tabletext"/>
              <w:jc w:val="center"/>
              <w:rPr>
                <w:lang w:eastAsia="ja-JP"/>
              </w:rPr>
            </w:pPr>
            <w:r w:rsidRPr="0032096A">
              <w:rPr>
                <w:lang w:eastAsia="ja-JP"/>
              </w:rPr>
              <w:t>6 / 10 / 20</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0B049F38" w14:textId="77777777" w:rsidR="00DD71E5" w:rsidRPr="0032096A" w:rsidRDefault="00DD71E5" w:rsidP="00860330">
            <w:pPr>
              <w:pStyle w:val="Tabletext"/>
              <w:jc w:val="center"/>
              <w:rPr>
                <w:lang w:eastAsia="ja-JP"/>
              </w:rPr>
            </w:pPr>
            <w:r w:rsidRPr="0032096A">
              <w:rPr>
                <w:lang w:eastAsia="ja-JP"/>
              </w:rPr>
              <w:t>0.2 / 1 / 1.5 / 4.5</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4B5CEE73" w14:textId="77777777" w:rsidR="00DD71E5" w:rsidRPr="0032096A" w:rsidRDefault="00DD71E5" w:rsidP="00860330">
            <w:pPr>
              <w:pStyle w:val="Tabletext"/>
              <w:jc w:val="center"/>
              <w:rPr>
                <w:lang w:eastAsia="ja-JP"/>
              </w:rPr>
            </w:pPr>
            <w:r w:rsidRPr="0032096A">
              <w:rPr>
                <w:lang w:eastAsia="ja-JP"/>
              </w:rPr>
              <w:t>0.2 / 1 / 1.5 / 4.5</w:t>
            </w:r>
          </w:p>
        </w:tc>
      </w:tr>
      <w:tr w:rsidR="00DD71E5" w:rsidRPr="0032096A" w14:paraId="1F7311CE"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hideMark/>
          </w:tcPr>
          <w:p w14:paraId="4807C51C" w14:textId="77777777" w:rsidR="00DD71E5" w:rsidRPr="0032096A" w:rsidRDefault="00DD71E5" w:rsidP="00860330">
            <w:pPr>
              <w:pStyle w:val="Tabletext"/>
              <w:rPr>
                <w:lang w:eastAsia="ja-JP"/>
              </w:rPr>
            </w:pPr>
            <w:r w:rsidRPr="0032096A">
              <w:rPr>
                <w:lang w:eastAsia="ja-JP"/>
              </w:rPr>
              <w:t>Noise figure</w:t>
            </w:r>
          </w:p>
        </w:tc>
        <w:tc>
          <w:tcPr>
            <w:tcW w:w="1106" w:type="dxa"/>
            <w:tcBorders>
              <w:top w:val="single" w:sz="4" w:space="0" w:color="auto"/>
              <w:left w:val="single" w:sz="4" w:space="0" w:color="auto"/>
              <w:bottom w:val="single" w:sz="4" w:space="0" w:color="auto"/>
              <w:right w:val="single" w:sz="4" w:space="0" w:color="auto"/>
            </w:tcBorders>
            <w:hideMark/>
          </w:tcPr>
          <w:p w14:paraId="6D21A6D3" w14:textId="77777777" w:rsidR="00DD71E5" w:rsidRPr="0032096A" w:rsidRDefault="00DD71E5" w:rsidP="00860330">
            <w:pPr>
              <w:pStyle w:val="Tabletext"/>
              <w:jc w:val="center"/>
              <w:rPr>
                <w:lang w:eastAsia="ja-JP"/>
              </w:rPr>
            </w:pPr>
            <w:r w:rsidRPr="0032096A">
              <w:rPr>
                <w:lang w:eastAsia="ja-JP"/>
              </w:rPr>
              <w:t>dB</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F09DCD2" w14:textId="77777777" w:rsidR="00DD71E5" w:rsidRPr="0032096A" w:rsidRDefault="00DD71E5" w:rsidP="00860330">
            <w:pPr>
              <w:pStyle w:val="Tabletext"/>
              <w:jc w:val="center"/>
              <w:rPr>
                <w:lang w:eastAsia="ja-JP"/>
              </w:rPr>
            </w:pPr>
            <w:r w:rsidRPr="0032096A">
              <w:rPr>
                <w:lang w:eastAsia="ja-JP"/>
              </w:rPr>
              <w:t>3.5</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78693AFA" w14:textId="77777777" w:rsidR="00DD71E5" w:rsidRPr="0032096A" w:rsidRDefault="00DD71E5" w:rsidP="00860330">
            <w:pPr>
              <w:pStyle w:val="Tabletext"/>
              <w:jc w:val="center"/>
              <w:rPr>
                <w:lang w:eastAsia="ja-JP"/>
              </w:rPr>
            </w:pPr>
            <w:r w:rsidRPr="0032096A">
              <w:rPr>
                <w:lang w:eastAsia="ja-JP"/>
              </w:rPr>
              <w:t>3</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78088F17" w14:textId="77777777" w:rsidR="00DD71E5" w:rsidRPr="0032096A" w:rsidRDefault="00DD71E5" w:rsidP="00860330">
            <w:pPr>
              <w:pStyle w:val="Tabletext"/>
              <w:jc w:val="center"/>
              <w:rPr>
                <w:lang w:eastAsia="ja-JP"/>
              </w:rPr>
            </w:pPr>
            <w:r w:rsidRPr="0032096A">
              <w:rPr>
                <w:lang w:eastAsia="ja-JP"/>
              </w:rPr>
              <w:t>2.5</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7B66525F" w14:textId="77777777" w:rsidR="00DD71E5" w:rsidRPr="0032096A" w:rsidRDefault="00DD71E5" w:rsidP="00860330">
            <w:pPr>
              <w:pStyle w:val="Tabletext"/>
              <w:jc w:val="center"/>
              <w:rPr>
                <w:lang w:eastAsia="ja-JP"/>
              </w:rPr>
            </w:pPr>
            <w:r w:rsidRPr="0032096A">
              <w:rPr>
                <w:lang w:eastAsia="ja-JP"/>
              </w:rPr>
              <w:t>2.5</w:t>
            </w:r>
          </w:p>
        </w:tc>
      </w:tr>
      <w:tr w:rsidR="00DD71E5" w:rsidRPr="0032096A" w14:paraId="495B053F" w14:textId="77777777" w:rsidTr="00860330">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7ED917" w14:textId="77777777" w:rsidR="00DD71E5" w:rsidRPr="0032096A" w:rsidRDefault="00DD71E5" w:rsidP="00860330">
            <w:pPr>
              <w:pStyle w:val="Tabletext"/>
              <w:jc w:val="center"/>
              <w:rPr>
                <w:b/>
                <w:lang w:eastAsia="ja-JP"/>
              </w:rPr>
            </w:pPr>
            <w:r w:rsidRPr="0032096A">
              <w:rPr>
                <w:b/>
                <w:lang w:eastAsia="ja-JP"/>
              </w:rPr>
              <w:t>Antenna</w:t>
            </w:r>
          </w:p>
        </w:tc>
      </w:tr>
      <w:tr w:rsidR="00DD71E5" w:rsidRPr="0032096A" w14:paraId="5352D6B3"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43E51D13" w14:textId="77777777" w:rsidR="00DD71E5" w:rsidRPr="0032096A" w:rsidRDefault="00DD71E5" w:rsidP="00860330">
            <w:pPr>
              <w:pStyle w:val="Tabletext"/>
              <w:rPr>
                <w:lang w:eastAsia="ja-JP"/>
              </w:rPr>
            </w:pPr>
            <w:r w:rsidRPr="0032096A">
              <w:rPr>
                <w:lang w:eastAsia="ja-JP"/>
              </w:rPr>
              <w:t>Antenna type</w:t>
            </w:r>
          </w:p>
        </w:tc>
        <w:tc>
          <w:tcPr>
            <w:tcW w:w="1106" w:type="dxa"/>
            <w:tcBorders>
              <w:top w:val="single" w:sz="4" w:space="0" w:color="auto"/>
              <w:left w:val="single" w:sz="4" w:space="0" w:color="auto"/>
              <w:bottom w:val="single" w:sz="4" w:space="0" w:color="auto"/>
              <w:right w:val="single" w:sz="4" w:space="0" w:color="auto"/>
            </w:tcBorders>
          </w:tcPr>
          <w:p w14:paraId="47993DEA" w14:textId="77777777" w:rsidR="00DD71E5" w:rsidRPr="0032096A" w:rsidRDefault="00DD71E5" w:rsidP="00860330">
            <w:pPr>
              <w:pStyle w:val="Tabletext"/>
              <w:jc w:val="center"/>
              <w:rPr>
                <w:lang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5CE915F2" w14:textId="77777777" w:rsidR="00DD71E5" w:rsidRPr="0032096A" w:rsidRDefault="00DD71E5" w:rsidP="00860330">
            <w:pPr>
              <w:pStyle w:val="Tabletext"/>
              <w:jc w:val="center"/>
              <w:rPr>
                <w:lang w:eastAsia="ja-JP"/>
              </w:rPr>
            </w:pPr>
            <w:r w:rsidRPr="0032096A">
              <w:rPr>
                <w:lang w:eastAsia="ja-JP"/>
              </w:rPr>
              <w:t>Omnidirectional</w:t>
            </w:r>
          </w:p>
        </w:tc>
        <w:tc>
          <w:tcPr>
            <w:tcW w:w="1571" w:type="dxa"/>
            <w:tcBorders>
              <w:top w:val="single" w:sz="4" w:space="0" w:color="auto"/>
              <w:left w:val="single" w:sz="4" w:space="0" w:color="auto"/>
              <w:bottom w:val="single" w:sz="4" w:space="0" w:color="auto"/>
              <w:right w:val="single" w:sz="4" w:space="0" w:color="auto"/>
            </w:tcBorders>
            <w:vAlign w:val="center"/>
            <w:hideMark/>
          </w:tcPr>
          <w:p w14:paraId="74FBB9E1" w14:textId="77777777" w:rsidR="00DD71E5" w:rsidRPr="0032096A" w:rsidRDefault="00DD71E5" w:rsidP="00860330">
            <w:pPr>
              <w:pStyle w:val="Tabletext"/>
              <w:jc w:val="center"/>
              <w:rPr>
                <w:lang w:eastAsia="ja-JP"/>
              </w:rPr>
            </w:pPr>
            <w:r w:rsidRPr="0032096A">
              <w:rPr>
                <w:lang w:eastAsia="ja-JP"/>
              </w:rPr>
              <w:t>Omni-directional</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7816EC30" w14:textId="77777777" w:rsidR="00DD71E5" w:rsidRPr="0032096A" w:rsidRDefault="00DD71E5" w:rsidP="00860330">
            <w:pPr>
              <w:pStyle w:val="Tabletext"/>
              <w:jc w:val="center"/>
              <w:rPr>
                <w:lang w:eastAsia="ja-JP"/>
              </w:rPr>
            </w:pPr>
            <w:r w:rsidRPr="0032096A">
              <w:rPr>
                <w:lang w:eastAsia="ja-JP"/>
              </w:rPr>
              <w:t>Directional</w:t>
            </w:r>
          </w:p>
        </w:tc>
        <w:tc>
          <w:tcPr>
            <w:tcW w:w="1634" w:type="dxa"/>
            <w:tcBorders>
              <w:top w:val="single" w:sz="4" w:space="0" w:color="auto"/>
              <w:left w:val="single" w:sz="4" w:space="0" w:color="auto"/>
              <w:bottom w:val="single" w:sz="4" w:space="0" w:color="auto"/>
              <w:right w:val="single" w:sz="4" w:space="0" w:color="auto"/>
            </w:tcBorders>
            <w:vAlign w:val="center"/>
            <w:hideMark/>
          </w:tcPr>
          <w:p w14:paraId="226FEC98" w14:textId="77777777" w:rsidR="00DD71E5" w:rsidRPr="0032096A" w:rsidRDefault="00DD71E5" w:rsidP="00860330">
            <w:pPr>
              <w:pStyle w:val="Tabletext"/>
              <w:jc w:val="center"/>
              <w:rPr>
                <w:lang w:eastAsia="ja-JP"/>
              </w:rPr>
            </w:pPr>
            <w:r w:rsidRPr="0032096A">
              <w:rPr>
                <w:lang w:eastAsia="ja-JP"/>
              </w:rPr>
              <w:t>Omni-directional</w:t>
            </w:r>
          </w:p>
        </w:tc>
        <w:tc>
          <w:tcPr>
            <w:tcW w:w="1271" w:type="dxa"/>
            <w:tcBorders>
              <w:top w:val="single" w:sz="4" w:space="0" w:color="auto"/>
              <w:left w:val="single" w:sz="4" w:space="0" w:color="auto"/>
              <w:bottom w:val="single" w:sz="4" w:space="0" w:color="auto"/>
              <w:right w:val="single" w:sz="4" w:space="0" w:color="auto"/>
            </w:tcBorders>
            <w:vAlign w:val="center"/>
          </w:tcPr>
          <w:p w14:paraId="3AD44023" w14:textId="77777777" w:rsidR="00DD71E5" w:rsidRPr="0032096A" w:rsidRDefault="00DD71E5" w:rsidP="00860330">
            <w:pPr>
              <w:pStyle w:val="Tabletext"/>
              <w:jc w:val="center"/>
              <w:rPr>
                <w:lang w:eastAsia="ja-JP"/>
              </w:rPr>
            </w:pPr>
            <w:r w:rsidRPr="0032096A">
              <w:rPr>
                <w:lang w:eastAsia="ja-JP"/>
              </w:rPr>
              <w:t>Directional</w:t>
            </w:r>
          </w:p>
        </w:tc>
        <w:tc>
          <w:tcPr>
            <w:tcW w:w="1788" w:type="dxa"/>
            <w:tcBorders>
              <w:top w:val="single" w:sz="4" w:space="0" w:color="auto"/>
              <w:left w:val="single" w:sz="4" w:space="0" w:color="auto"/>
              <w:bottom w:val="single" w:sz="4" w:space="0" w:color="auto"/>
              <w:right w:val="single" w:sz="4" w:space="0" w:color="auto"/>
            </w:tcBorders>
            <w:vAlign w:val="center"/>
            <w:hideMark/>
          </w:tcPr>
          <w:p w14:paraId="7BAD4C0A" w14:textId="77777777" w:rsidR="00DD71E5" w:rsidRPr="0032096A" w:rsidRDefault="00DD71E5" w:rsidP="00860330">
            <w:pPr>
              <w:pStyle w:val="Tabletext"/>
              <w:jc w:val="center"/>
              <w:rPr>
                <w:lang w:eastAsia="ja-JP"/>
              </w:rPr>
            </w:pPr>
            <w:r w:rsidRPr="0032096A">
              <w:rPr>
                <w:lang w:eastAsia="ja-JP"/>
              </w:rPr>
              <w:t>Omni-directional</w:t>
            </w:r>
          </w:p>
        </w:tc>
        <w:tc>
          <w:tcPr>
            <w:tcW w:w="1706" w:type="dxa"/>
            <w:tcBorders>
              <w:top w:val="single" w:sz="4" w:space="0" w:color="auto"/>
              <w:left w:val="single" w:sz="4" w:space="0" w:color="auto"/>
              <w:bottom w:val="single" w:sz="4" w:space="0" w:color="auto"/>
              <w:right w:val="single" w:sz="4" w:space="0" w:color="auto"/>
            </w:tcBorders>
            <w:vAlign w:val="center"/>
            <w:hideMark/>
          </w:tcPr>
          <w:p w14:paraId="424B06DB" w14:textId="77777777" w:rsidR="00DD71E5" w:rsidRPr="0032096A" w:rsidRDefault="00DD71E5" w:rsidP="00860330">
            <w:pPr>
              <w:pStyle w:val="Tabletext"/>
              <w:jc w:val="center"/>
              <w:rPr>
                <w:lang w:eastAsia="ja-JP"/>
              </w:rPr>
            </w:pPr>
            <w:r w:rsidRPr="0032096A">
              <w:rPr>
                <w:lang w:eastAsia="ja-JP"/>
              </w:rPr>
              <w:t>Directional</w:t>
            </w:r>
          </w:p>
        </w:tc>
      </w:tr>
      <w:tr w:rsidR="00DD71E5" w:rsidRPr="0032096A" w14:paraId="5190877C"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2C037462" w14:textId="77777777" w:rsidR="00DD71E5" w:rsidRPr="0032096A" w:rsidRDefault="00DD71E5" w:rsidP="00860330">
            <w:pPr>
              <w:pStyle w:val="Tabletext"/>
              <w:rPr>
                <w:lang w:eastAsia="ja-JP"/>
              </w:rPr>
            </w:pPr>
            <w:r w:rsidRPr="0032096A">
              <w:rPr>
                <w:lang w:eastAsia="ja-JP"/>
              </w:rPr>
              <w:t>Antenna gain</w:t>
            </w:r>
          </w:p>
        </w:tc>
        <w:tc>
          <w:tcPr>
            <w:tcW w:w="1106" w:type="dxa"/>
            <w:tcBorders>
              <w:top w:val="single" w:sz="4" w:space="0" w:color="auto"/>
              <w:left w:val="single" w:sz="4" w:space="0" w:color="auto"/>
              <w:bottom w:val="single" w:sz="4" w:space="0" w:color="auto"/>
              <w:right w:val="single" w:sz="4" w:space="0" w:color="auto"/>
            </w:tcBorders>
            <w:hideMark/>
          </w:tcPr>
          <w:p w14:paraId="1B94A7E6" w14:textId="77777777" w:rsidR="00DD71E5" w:rsidRPr="0032096A" w:rsidRDefault="00DD71E5" w:rsidP="00860330">
            <w:pPr>
              <w:pStyle w:val="Tabletext"/>
              <w:jc w:val="center"/>
              <w:rPr>
                <w:lang w:eastAsia="ja-JP"/>
              </w:rPr>
            </w:pPr>
            <w:r w:rsidRPr="0032096A">
              <w:rPr>
                <w:lang w:eastAsia="ja-JP"/>
              </w:rPr>
              <w:t>dBi</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0F9E34B" w14:textId="77777777" w:rsidR="00DD71E5" w:rsidRPr="0032096A" w:rsidRDefault="00DD71E5" w:rsidP="00860330">
            <w:pPr>
              <w:pStyle w:val="Tabletext"/>
              <w:jc w:val="center"/>
              <w:rPr>
                <w:lang w:eastAsia="ja-JP"/>
              </w:rPr>
            </w:pPr>
            <w:r w:rsidRPr="0032096A">
              <w:rPr>
                <w:lang w:eastAsia="ja-JP"/>
              </w:rPr>
              <w:t>3</w:t>
            </w:r>
          </w:p>
        </w:tc>
        <w:tc>
          <w:tcPr>
            <w:tcW w:w="1571" w:type="dxa"/>
            <w:tcBorders>
              <w:top w:val="single" w:sz="4" w:space="0" w:color="auto"/>
              <w:left w:val="single" w:sz="4" w:space="0" w:color="auto"/>
              <w:bottom w:val="single" w:sz="4" w:space="0" w:color="auto"/>
              <w:right w:val="single" w:sz="4" w:space="0" w:color="auto"/>
            </w:tcBorders>
            <w:vAlign w:val="center"/>
            <w:hideMark/>
          </w:tcPr>
          <w:p w14:paraId="7D918BAF" w14:textId="77777777" w:rsidR="00DD71E5" w:rsidRPr="0032096A" w:rsidRDefault="00DD71E5" w:rsidP="00860330">
            <w:pPr>
              <w:pStyle w:val="Tabletext"/>
              <w:jc w:val="center"/>
              <w:rPr>
                <w:lang w:eastAsia="ja-JP"/>
              </w:rPr>
            </w:pPr>
            <w:r w:rsidRPr="0032096A">
              <w:rPr>
                <w:lang w:eastAsia="ja-JP"/>
              </w:rPr>
              <w:t>6</w:t>
            </w:r>
          </w:p>
        </w:tc>
        <w:tc>
          <w:tcPr>
            <w:tcW w:w="839" w:type="dxa"/>
            <w:tcBorders>
              <w:top w:val="single" w:sz="4" w:space="0" w:color="auto"/>
              <w:left w:val="single" w:sz="4" w:space="0" w:color="auto"/>
              <w:bottom w:val="single" w:sz="4" w:space="0" w:color="auto"/>
              <w:right w:val="single" w:sz="4" w:space="0" w:color="auto"/>
            </w:tcBorders>
            <w:vAlign w:val="center"/>
            <w:hideMark/>
          </w:tcPr>
          <w:p w14:paraId="53A8B7CD" w14:textId="77777777" w:rsidR="00DD71E5" w:rsidRPr="0032096A" w:rsidRDefault="00DD71E5" w:rsidP="00860330">
            <w:pPr>
              <w:pStyle w:val="Tabletext"/>
              <w:jc w:val="center"/>
              <w:rPr>
                <w:lang w:eastAsia="ja-JP"/>
              </w:rPr>
            </w:pPr>
            <w:r w:rsidRPr="0032096A">
              <w:rPr>
                <w:lang w:eastAsia="ja-JP"/>
              </w:rPr>
              <w:t>19</w:t>
            </w:r>
          </w:p>
        </w:tc>
        <w:tc>
          <w:tcPr>
            <w:tcW w:w="977" w:type="dxa"/>
            <w:tcBorders>
              <w:top w:val="single" w:sz="4" w:space="0" w:color="auto"/>
              <w:left w:val="single" w:sz="4" w:space="0" w:color="auto"/>
              <w:bottom w:val="single" w:sz="4" w:space="0" w:color="auto"/>
              <w:right w:val="single" w:sz="4" w:space="0" w:color="auto"/>
            </w:tcBorders>
            <w:vAlign w:val="center"/>
            <w:hideMark/>
          </w:tcPr>
          <w:p w14:paraId="0AA01DCD" w14:textId="77777777" w:rsidR="00DD71E5" w:rsidRPr="0032096A" w:rsidRDefault="00DD71E5" w:rsidP="00860330">
            <w:pPr>
              <w:pStyle w:val="Tabletext"/>
              <w:jc w:val="center"/>
              <w:rPr>
                <w:lang w:eastAsia="ja-JP"/>
              </w:rPr>
            </w:pPr>
            <w:r w:rsidRPr="0032096A">
              <w:rPr>
                <w:lang w:eastAsia="ja-JP"/>
              </w:rPr>
              <w:t>31</w:t>
            </w:r>
          </w:p>
        </w:tc>
        <w:tc>
          <w:tcPr>
            <w:tcW w:w="1634" w:type="dxa"/>
            <w:tcBorders>
              <w:top w:val="single" w:sz="4" w:space="0" w:color="auto"/>
              <w:left w:val="single" w:sz="4" w:space="0" w:color="auto"/>
              <w:bottom w:val="single" w:sz="4" w:space="0" w:color="auto"/>
              <w:right w:val="single" w:sz="4" w:space="0" w:color="auto"/>
            </w:tcBorders>
            <w:vAlign w:val="center"/>
            <w:hideMark/>
          </w:tcPr>
          <w:p w14:paraId="3BA3EB49" w14:textId="77777777" w:rsidR="00DD71E5" w:rsidRPr="0032096A" w:rsidRDefault="00DD71E5" w:rsidP="00860330">
            <w:pPr>
              <w:pStyle w:val="Tabletext"/>
              <w:jc w:val="center"/>
              <w:rPr>
                <w:lang w:eastAsia="ja-JP"/>
              </w:rPr>
            </w:pPr>
            <w:r w:rsidRPr="0032096A">
              <w:rPr>
                <w:lang w:eastAsia="ja-JP"/>
              </w:rPr>
              <w:t>3.5</w:t>
            </w:r>
          </w:p>
        </w:tc>
        <w:tc>
          <w:tcPr>
            <w:tcW w:w="1271" w:type="dxa"/>
            <w:tcBorders>
              <w:top w:val="single" w:sz="4" w:space="0" w:color="auto"/>
              <w:left w:val="single" w:sz="4" w:space="0" w:color="auto"/>
              <w:bottom w:val="single" w:sz="4" w:space="0" w:color="auto"/>
              <w:right w:val="single" w:sz="4" w:space="0" w:color="auto"/>
            </w:tcBorders>
            <w:vAlign w:val="center"/>
          </w:tcPr>
          <w:p w14:paraId="1A8610A3" w14:textId="77777777" w:rsidR="00DD71E5" w:rsidRPr="0032096A" w:rsidRDefault="00DD71E5" w:rsidP="00860330">
            <w:pPr>
              <w:pStyle w:val="Tabletext"/>
              <w:jc w:val="center"/>
              <w:rPr>
                <w:lang w:eastAsia="ja-JP"/>
              </w:rPr>
            </w:pPr>
            <w:r w:rsidRPr="0032096A">
              <w:rPr>
                <w:lang w:eastAsia="ja-JP"/>
              </w:rPr>
              <w:t>16</w:t>
            </w:r>
          </w:p>
        </w:tc>
        <w:tc>
          <w:tcPr>
            <w:tcW w:w="1788" w:type="dxa"/>
            <w:tcBorders>
              <w:top w:val="single" w:sz="4" w:space="0" w:color="auto"/>
              <w:left w:val="single" w:sz="4" w:space="0" w:color="auto"/>
              <w:bottom w:val="single" w:sz="4" w:space="0" w:color="auto"/>
              <w:right w:val="single" w:sz="4" w:space="0" w:color="auto"/>
            </w:tcBorders>
            <w:vAlign w:val="center"/>
            <w:hideMark/>
          </w:tcPr>
          <w:p w14:paraId="2438EAC6" w14:textId="77777777" w:rsidR="00DD71E5" w:rsidRPr="0032096A" w:rsidRDefault="00DD71E5" w:rsidP="00860330">
            <w:pPr>
              <w:pStyle w:val="Tabletext"/>
              <w:jc w:val="center"/>
              <w:rPr>
                <w:lang w:eastAsia="ja-JP"/>
              </w:rPr>
            </w:pPr>
            <w:r w:rsidRPr="0032096A">
              <w:rPr>
                <w:lang w:eastAsia="ja-JP"/>
              </w:rPr>
              <w:t>3</w:t>
            </w:r>
          </w:p>
        </w:tc>
        <w:tc>
          <w:tcPr>
            <w:tcW w:w="1706" w:type="dxa"/>
            <w:tcBorders>
              <w:top w:val="single" w:sz="4" w:space="0" w:color="auto"/>
              <w:left w:val="single" w:sz="4" w:space="0" w:color="auto"/>
              <w:bottom w:val="single" w:sz="4" w:space="0" w:color="auto"/>
              <w:right w:val="single" w:sz="4" w:space="0" w:color="auto"/>
            </w:tcBorders>
            <w:vAlign w:val="center"/>
            <w:hideMark/>
          </w:tcPr>
          <w:p w14:paraId="36937231" w14:textId="77777777" w:rsidR="00DD71E5" w:rsidRPr="0032096A" w:rsidRDefault="00DD71E5" w:rsidP="00860330">
            <w:pPr>
              <w:pStyle w:val="Tabletext"/>
              <w:jc w:val="center"/>
              <w:rPr>
                <w:lang w:eastAsia="ja-JP"/>
              </w:rPr>
            </w:pPr>
            <w:r w:rsidRPr="0032096A">
              <w:rPr>
                <w:lang w:eastAsia="ja-JP"/>
              </w:rPr>
              <w:t>30</w:t>
            </w:r>
          </w:p>
        </w:tc>
      </w:tr>
      <w:tr w:rsidR="00DD71E5" w:rsidRPr="0032096A" w14:paraId="766A8BB5"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30AA770A" w14:textId="77777777" w:rsidR="00DD71E5" w:rsidRPr="0032096A" w:rsidRDefault="00DD71E5" w:rsidP="00860330">
            <w:pPr>
              <w:pStyle w:val="Tabletext"/>
              <w:rPr>
                <w:lang w:eastAsia="ja-JP"/>
              </w:rPr>
            </w:pPr>
            <w:r w:rsidRPr="0032096A">
              <w:rPr>
                <w:lang w:eastAsia="ja-JP"/>
              </w:rPr>
              <w:t>1</w:t>
            </w:r>
            <w:r w:rsidRPr="0032096A">
              <w:rPr>
                <w:vertAlign w:val="superscript"/>
                <w:lang w:eastAsia="ja-JP"/>
              </w:rPr>
              <w:t xml:space="preserve">st </w:t>
            </w:r>
            <w:r w:rsidRPr="0032096A">
              <w:rPr>
                <w:lang w:eastAsia="ja-JP"/>
              </w:rPr>
              <w:t>sidelobe</w:t>
            </w:r>
          </w:p>
        </w:tc>
        <w:tc>
          <w:tcPr>
            <w:tcW w:w="1106" w:type="dxa"/>
            <w:tcBorders>
              <w:top w:val="single" w:sz="4" w:space="0" w:color="auto"/>
              <w:left w:val="single" w:sz="4" w:space="0" w:color="auto"/>
              <w:bottom w:val="single" w:sz="4" w:space="0" w:color="auto"/>
              <w:right w:val="single" w:sz="4" w:space="0" w:color="auto"/>
            </w:tcBorders>
            <w:hideMark/>
          </w:tcPr>
          <w:p w14:paraId="16A5900E" w14:textId="77777777" w:rsidR="00DD71E5" w:rsidRPr="0032096A" w:rsidRDefault="00DD71E5" w:rsidP="00860330">
            <w:pPr>
              <w:pStyle w:val="Tabletext"/>
              <w:jc w:val="center"/>
              <w:rPr>
                <w:lang w:eastAsia="ja-JP"/>
              </w:rPr>
            </w:pPr>
            <w:r w:rsidRPr="0032096A">
              <w:rPr>
                <w:lang w:eastAsia="ja-JP"/>
              </w:rPr>
              <w:t>dBi</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8941F42" w14:textId="77777777" w:rsidR="00DD71E5" w:rsidRPr="0032096A" w:rsidRDefault="00DD71E5" w:rsidP="00860330">
            <w:pPr>
              <w:pStyle w:val="Tabletext"/>
              <w:jc w:val="center"/>
              <w:rPr>
                <w:lang w:eastAsia="ja-JP"/>
              </w:rPr>
            </w:pPr>
            <w:r w:rsidRPr="0032096A">
              <w:rPr>
                <w:lang w:eastAsia="ja-JP"/>
              </w:rPr>
              <w:t>Not applicable</w:t>
            </w:r>
          </w:p>
        </w:tc>
        <w:tc>
          <w:tcPr>
            <w:tcW w:w="1571" w:type="dxa"/>
            <w:tcBorders>
              <w:top w:val="single" w:sz="4" w:space="0" w:color="auto"/>
              <w:left w:val="single" w:sz="4" w:space="0" w:color="auto"/>
              <w:bottom w:val="single" w:sz="4" w:space="0" w:color="auto"/>
              <w:right w:val="single" w:sz="4" w:space="0" w:color="auto"/>
            </w:tcBorders>
            <w:vAlign w:val="center"/>
            <w:hideMark/>
          </w:tcPr>
          <w:p w14:paraId="15800D55" w14:textId="77777777" w:rsidR="00DD71E5" w:rsidRPr="0032096A" w:rsidRDefault="00DD71E5" w:rsidP="00860330">
            <w:pPr>
              <w:pStyle w:val="Tabletext"/>
              <w:jc w:val="center"/>
              <w:rPr>
                <w:lang w:eastAsia="ja-JP"/>
              </w:rPr>
            </w:pPr>
            <w:r w:rsidRPr="0032096A">
              <w:rPr>
                <w:lang w:eastAsia="ja-JP"/>
              </w:rPr>
              <w:t>Not applicable</w:t>
            </w:r>
          </w:p>
        </w:tc>
        <w:tc>
          <w:tcPr>
            <w:tcW w:w="839" w:type="dxa"/>
            <w:tcBorders>
              <w:top w:val="single" w:sz="4" w:space="0" w:color="auto"/>
              <w:left w:val="single" w:sz="4" w:space="0" w:color="auto"/>
              <w:bottom w:val="single" w:sz="4" w:space="0" w:color="auto"/>
              <w:right w:val="single" w:sz="4" w:space="0" w:color="auto"/>
            </w:tcBorders>
            <w:vAlign w:val="center"/>
            <w:hideMark/>
          </w:tcPr>
          <w:p w14:paraId="6C8C2DFF" w14:textId="77777777" w:rsidR="00DD71E5" w:rsidRPr="0032096A" w:rsidRDefault="00DD71E5" w:rsidP="00860330">
            <w:pPr>
              <w:pStyle w:val="Tabletext"/>
              <w:jc w:val="center"/>
              <w:rPr>
                <w:lang w:eastAsia="ja-JP"/>
              </w:rPr>
            </w:pPr>
            <w:r w:rsidRPr="0032096A">
              <w:rPr>
                <w:lang w:eastAsia="ja-JP"/>
              </w:rPr>
              <w:t>6</w:t>
            </w:r>
          </w:p>
        </w:tc>
        <w:tc>
          <w:tcPr>
            <w:tcW w:w="977" w:type="dxa"/>
            <w:tcBorders>
              <w:top w:val="single" w:sz="4" w:space="0" w:color="auto"/>
              <w:left w:val="single" w:sz="4" w:space="0" w:color="auto"/>
              <w:bottom w:val="single" w:sz="4" w:space="0" w:color="auto"/>
              <w:right w:val="single" w:sz="4" w:space="0" w:color="auto"/>
            </w:tcBorders>
            <w:vAlign w:val="center"/>
            <w:hideMark/>
          </w:tcPr>
          <w:p w14:paraId="58CD91B6" w14:textId="77777777" w:rsidR="00DD71E5" w:rsidRPr="0032096A" w:rsidRDefault="00DD71E5" w:rsidP="00860330">
            <w:pPr>
              <w:pStyle w:val="Tabletext"/>
              <w:jc w:val="center"/>
              <w:rPr>
                <w:lang w:eastAsia="ja-JP"/>
              </w:rPr>
            </w:pPr>
            <w:r w:rsidRPr="0032096A">
              <w:rPr>
                <w:lang w:eastAsia="ja-JP"/>
              </w:rPr>
              <w:t>11</w:t>
            </w:r>
          </w:p>
        </w:tc>
        <w:tc>
          <w:tcPr>
            <w:tcW w:w="1634" w:type="dxa"/>
            <w:tcBorders>
              <w:top w:val="single" w:sz="4" w:space="0" w:color="auto"/>
              <w:left w:val="single" w:sz="4" w:space="0" w:color="auto"/>
              <w:bottom w:val="single" w:sz="4" w:space="0" w:color="auto"/>
              <w:right w:val="single" w:sz="4" w:space="0" w:color="auto"/>
            </w:tcBorders>
            <w:vAlign w:val="center"/>
            <w:hideMark/>
          </w:tcPr>
          <w:p w14:paraId="615BD98B" w14:textId="77777777" w:rsidR="00DD71E5" w:rsidRPr="0032096A" w:rsidRDefault="00DD71E5" w:rsidP="00860330">
            <w:pPr>
              <w:pStyle w:val="Tabletext"/>
              <w:jc w:val="center"/>
              <w:rPr>
                <w:lang w:eastAsia="ja-JP"/>
              </w:rPr>
            </w:pPr>
            <w:r w:rsidRPr="0032096A">
              <w:rPr>
                <w:lang w:eastAsia="ja-JP"/>
              </w:rPr>
              <w:t>Not applicable</w:t>
            </w:r>
          </w:p>
        </w:tc>
        <w:tc>
          <w:tcPr>
            <w:tcW w:w="1271" w:type="dxa"/>
            <w:tcBorders>
              <w:top w:val="single" w:sz="4" w:space="0" w:color="auto"/>
              <w:left w:val="single" w:sz="4" w:space="0" w:color="auto"/>
              <w:bottom w:val="single" w:sz="4" w:space="0" w:color="auto"/>
              <w:right w:val="single" w:sz="4" w:space="0" w:color="auto"/>
            </w:tcBorders>
            <w:vAlign w:val="center"/>
          </w:tcPr>
          <w:p w14:paraId="1BB58EF4" w14:textId="77777777" w:rsidR="00DD71E5" w:rsidRPr="0032096A" w:rsidRDefault="00DD71E5" w:rsidP="00860330">
            <w:pPr>
              <w:pStyle w:val="Tabletext"/>
              <w:jc w:val="center"/>
              <w:rPr>
                <w:lang w:eastAsia="ja-JP"/>
              </w:rPr>
            </w:pPr>
            <w:r w:rsidRPr="0032096A">
              <w:rPr>
                <w:lang w:eastAsia="ja-JP"/>
              </w:rPr>
              <w:t>9</w:t>
            </w:r>
          </w:p>
        </w:tc>
        <w:tc>
          <w:tcPr>
            <w:tcW w:w="1788" w:type="dxa"/>
            <w:tcBorders>
              <w:top w:val="single" w:sz="4" w:space="0" w:color="auto"/>
              <w:left w:val="single" w:sz="4" w:space="0" w:color="auto"/>
              <w:bottom w:val="single" w:sz="4" w:space="0" w:color="auto"/>
              <w:right w:val="single" w:sz="4" w:space="0" w:color="auto"/>
            </w:tcBorders>
            <w:vAlign w:val="center"/>
            <w:hideMark/>
          </w:tcPr>
          <w:p w14:paraId="1F39D7DF" w14:textId="77777777" w:rsidR="00DD71E5" w:rsidRPr="0032096A" w:rsidRDefault="00DD71E5" w:rsidP="00860330">
            <w:pPr>
              <w:pStyle w:val="Tabletext"/>
              <w:jc w:val="center"/>
              <w:rPr>
                <w:lang w:eastAsia="ja-JP"/>
              </w:rPr>
            </w:pPr>
            <w:r w:rsidRPr="0032096A">
              <w:rPr>
                <w:lang w:eastAsia="ja-JP"/>
              </w:rPr>
              <w:t>Not applicable</w:t>
            </w:r>
          </w:p>
        </w:tc>
        <w:tc>
          <w:tcPr>
            <w:tcW w:w="1706" w:type="dxa"/>
            <w:tcBorders>
              <w:top w:val="single" w:sz="4" w:space="0" w:color="auto"/>
              <w:left w:val="single" w:sz="4" w:space="0" w:color="auto"/>
              <w:bottom w:val="single" w:sz="4" w:space="0" w:color="auto"/>
              <w:right w:val="single" w:sz="4" w:space="0" w:color="auto"/>
            </w:tcBorders>
            <w:vAlign w:val="center"/>
            <w:hideMark/>
          </w:tcPr>
          <w:p w14:paraId="091B4674" w14:textId="77777777" w:rsidR="00DD71E5" w:rsidRPr="0032096A" w:rsidRDefault="00DD71E5" w:rsidP="00860330">
            <w:pPr>
              <w:pStyle w:val="Tabletext"/>
              <w:jc w:val="center"/>
              <w:rPr>
                <w:lang w:eastAsia="ja-JP"/>
              </w:rPr>
            </w:pPr>
            <w:r w:rsidRPr="0032096A">
              <w:rPr>
                <w:lang w:eastAsia="ja-JP"/>
              </w:rPr>
              <w:t>17</w:t>
            </w:r>
          </w:p>
        </w:tc>
      </w:tr>
      <w:tr w:rsidR="00DD71E5" w:rsidRPr="0032096A" w14:paraId="268545D3"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707E881A" w14:textId="77777777" w:rsidR="00DD71E5" w:rsidRPr="0032096A" w:rsidRDefault="00DD71E5" w:rsidP="00860330">
            <w:pPr>
              <w:pStyle w:val="Tabletext"/>
              <w:rPr>
                <w:lang w:eastAsia="ja-JP"/>
              </w:rPr>
            </w:pPr>
            <w:r w:rsidRPr="0032096A">
              <w:rPr>
                <w:lang w:eastAsia="ja-JP"/>
              </w:rPr>
              <w:t>Polarization</w:t>
            </w:r>
          </w:p>
        </w:tc>
        <w:tc>
          <w:tcPr>
            <w:tcW w:w="1106" w:type="dxa"/>
            <w:tcBorders>
              <w:top w:val="single" w:sz="4" w:space="0" w:color="auto"/>
              <w:left w:val="single" w:sz="4" w:space="0" w:color="auto"/>
              <w:bottom w:val="single" w:sz="4" w:space="0" w:color="auto"/>
              <w:right w:val="single" w:sz="4" w:space="0" w:color="auto"/>
            </w:tcBorders>
          </w:tcPr>
          <w:p w14:paraId="41383645" w14:textId="77777777" w:rsidR="00DD71E5" w:rsidRPr="0032096A" w:rsidRDefault="00DD71E5" w:rsidP="00860330">
            <w:pPr>
              <w:pStyle w:val="Tabletext"/>
              <w:jc w:val="center"/>
              <w:rPr>
                <w:lang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2486D367" w14:textId="77777777" w:rsidR="00DD71E5" w:rsidRPr="0032096A" w:rsidRDefault="00DD71E5" w:rsidP="00860330">
            <w:pPr>
              <w:pStyle w:val="Tabletext"/>
              <w:jc w:val="center"/>
              <w:rPr>
                <w:lang w:eastAsia="ja-JP"/>
              </w:rPr>
            </w:pPr>
            <w:r w:rsidRPr="0032096A">
              <w:rPr>
                <w:lang w:eastAsia="ja-JP"/>
              </w:rPr>
              <w:t>Vertical</w:t>
            </w:r>
          </w:p>
        </w:tc>
        <w:tc>
          <w:tcPr>
            <w:tcW w:w="1571" w:type="dxa"/>
            <w:tcBorders>
              <w:top w:val="single" w:sz="4" w:space="0" w:color="auto"/>
              <w:left w:val="single" w:sz="4" w:space="0" w:color="auto"/>
              <w:bottom w:val="single" w:sz="4" w:space="0" w:color="auto"/>
              <w:right w:val="single" w:sz="4" w:space="0" w:color="auto"/>
            </w:tcBorders>
            <w:vAlign w:val="center"/>
            <w:hideMark/>
          </w:tcPr>
          <w:p w14:paraId="6368E431" w14:textId="77777777" w:rsidR="00DD71E5" w:rsidRPr="0032096A" w:rsidRDefault="00DD71E5" w:rsidP="00860330">
            <w:pPr>
              <w:pStyle w:val="Tabletext"/>
              <w:jc w:val="center"/>
              <w:rPr>
                <w:lang w:eastAsia="ja-JP"/>
              </w:rPr>
            </w:pPr>
            <w:r w:rsidRPr="0032096A">
              <w:rPr>
                <w:lang w:eastAsia="ja-JP"/>
              </w:rPr>
              <w:t>Vertical</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4A071A78" w14:textId="77777777" w:rsidR="00DD71E5" w:rsidRPr="0032096A" w:rsidRDefault="00DD71E5" w:rsidP="00860330">
            <w:pPr>
              <w:pStyle w:val="Tabletext"/>
              <w:jc w:val="center"/>
              <w:rPr>
                <w:lang w:eastAsia="ja-JP"/>
              </w:rPr>
            </w:pPr>
            <w:r w:rsidRPr="0032096A">
              <w:rPr>
                <w:lang w:eastAsia="ja-JP"/>
              </w:rPr>
              <w:t>Vertical</w:t>
            </w:r>
          </w:p>
        </w:tc>
        <w:tc>
          <w:tcPr>
            <w:tcW w:w="1634" w:type="dxa"/>
            <w:tcBorders>
              <w:top w:val="single" w:sz="4" w:space="0" w:color="auto"/>
              <w:left w:val="single" w:sz="4" w:space="0" w:color="auto"/>
              <w:bottom w:val="single" w:sz="4" w:space="0" w:color="auto"/>
              <w:right w:val="single" w:sz="4" w:space="0" w:color="auto"/>
            </w:tcBorders>
            <w:vAlign w:val="center"/>
            <w:hideMark/>
          </w:tcPr>
          <w:p w14:paraId="0D8F524D" w14:textId="77777777" w:rsidR="00DD71E5" w:rsidRPr="0032096A" w:rsidRDefault="00DD71E5" w:rsidP="00860330">
            <w:pPr>
              <w:pStyle w:val="Tabletext"/>
              <w:jc w:val="center"/>
              <w:rPr>
                <w:lang w:eastAsia="ja-JP"/>
              </w:rPr>
            </w:pPr>
            <w:r w:rsidRPr="0032096A">
              <w:rPr>
                <w:lang w:eastAsia="ja-JP"/>
              </w:rPr>
              <w:t>Vertical</w:t>
            </w:r>
          </w:p>
        </w:tc>
        <w:tc>
          <w:tcPr>
            <w:tcW w:w="1271" w:type="dxa"/>
            <w:tcBorders>
              <w:top w:val="single" w:sz="4" w:space="0" w:color="auto"/>
              <w:left w:val="single" w:sz="4" w:space="0" w:color="auto"/>
              <w:bottom w:val="single" w:sz="4" w:space="0" w:color="auto"/>
              <w:right w:val="single" w:sz="4" w:space="0" w:color="auto"/>
            </w:tcBorders>
          </w:tcPr>
          <w:p w14:paraId="4E550C3E" w14:textId="77777777" w:rsidR="00DD71E5" w:rsidRPr="0032096A" w:rsidRDefault="00DD71E5" w:rsidP="00860330">
            <w:pPr>
              <w:pStyle w:val="Tabletext"/>
              <w:jc w:val="center"/>
              <w:rPr>
                <w:lang w:eastAsia="ja-JP"/>
              </w:rPr>
            </w:pPr>
            <w:r w:rsidRPr="0032096A">
              <w:rPr>
                <w:lang w:eastAsia="ja-JP"/>
              </w:rPr>
              <w:t>Vertical</w:t>
            </w:r>
          </w:p>
        </w:tc>
        <w:tc>
          <w:tcPr>
            <w:tcW w:w="1788" w:type="dxa"/>
            <w:tcBorders>
              <w:top w:val="single" w:sz="4" w:space="0" w:color="auto"/>
              <w:left w:val="single" w:sz="4" w:space="0" w:color="auto"/>
              <w:bottom w:val="single" w:sz="4" w:space="0" w:color="auto"/>
              <w:right w:val="single" w:sz="4" w:space="0" w:color="auto"/>
            </w:tcBorders>
            <w:vAlign w:val="center"/>
            <w:hideMark/>
          </w:tcPr>
          <w:p w14:paraId="2FC3902C" w14:textId="77777777" w:rsidR="00DD71E5" w:rsidRPr="0032096A" w:rsidRDefault="00DD71E5" w:rsidP="00860330">
            <w:pPr>
              <w:pStyle w:val="Tabletext"/>
              <w:jc w:val="center"/>
              <w:rPr>
                <w:lang w:eastAsia="ja-JP"/>
              </w:rPr>
            </w:pPr>
            <w:r w:rsidRPr="0032096A">
              <w:rPr>
                <w:lang w:eastAsia="ja-JP"/>
              </w:rPr>
              <w:t>Vertical</w:t>
            </w:r>
          </w:p>
        </w:tc>
        <w:tc>
          <w:tcPr>
            <w:tcW w:w="1706" w:type="dxa"/>
            <w:tcBorders>
              <w:top w:val="single" w:sz="4" w:space="0" w:color="auto"/>
              <w:left w:val="single" w:sz="4" w:space="0" w:color="auto"/>
              <w:bottom w:val="single" w:sz="4" w:space="0" w:color="auto"/>
              <w:right w:val="single" w:sz="4" w:space="0" w:color="auto"/>
            </w:tcBorders>
            <w:vAlign w:val="center"/>
            <w:hideMark/>
          </w:tcPr>
          <w:p w14:paraId="7C7EC62A" w14:textId="77777777" w:rsidR="00DD71E5" w:rsidRPr="0032096A" w:rsidRDefault="00DD71E5" w:rsidP="00860330">
            <w:pPr>
              <w:pStyle w:val="Tabletext"/>
              <w:jc w:val="center"/>
              <w:rPr>
                <w:lang w:eastAsia="ja-JP"/>
              </w:rPr>
            </w:pPr>
            <w:r w:rsidRPr="0032096A">
              <w:rPr>
                <w:lang w:eastAsia="ja-JP"/>
              </w:rPr>
              <w:t>Vertical</w:t>
            </w:r>
          </w:p>
        </w:tc>
      </w:tr>
      <w:tr w:rsidR="00DD71E5" w:rsidRPr="0032096A" w14:paraId="619C139E"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61D48033" w14:textId="77777777" w:rsidR="00DD71E5" w:rsidRPr="0032096A" w:rsidRDefault="00DD71E5" w:rsidP="00860330">
            <w:pPr>
              <w:pStyle w:val="Tabletext"/>
              <w:rPr>
                <w:lang w:eastAsia="ja-JP"/>
              </w:rPr>
            </w:pPr>
            <w:r w:rsidRPr="0032096A">
              <w:rPr>
                <w:lang w:eastAsia="ja-JP"/>
              </w:rPr>
              <w:t>Antenna pattern</w:t>
            </w:r>
          </w:p>
        </w:tc>
        <w:tc>
          <w:tcPr>
            <w:tcW w:w="1106" w:type="dxa"/>
            <w:tcBorders>
              <w:top w:val="single" w:sz="4" w:space="0" w:color="auto"/>
              <w:left w:val="single" w:sz="4" w:space="0" w:color="auto"/>
              <w:bottom w:val="single" w:sz="4" w:space="0" w:color="auto"/>
              <w:right w:val="single" w:sz="4" w:space="0" w:color="auto"/>
            </w:tcBorders>
          </w:tcPr>
          <w:p w14:paraId="3047087C" w14:textId="77777777" w:rsidR="00DD71E5" w:rsidRPr="0032096A" w:rsidRDefault="00DD71E5" w:rsidP="00860330">
            <w:pPr>
              <w:pStyle w:val="Tabletext"/>
              <w:jc w:val="center"/>
              <w:rPr>
                <w:lang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301D3C5D" w14:textId="77777777" w:rsidR="00DD71E5" w:rsidRPr="0032096A" w:rsidRDefault="00DD71E5" w:rsidP="00860330">
            <w:pPr>
              <w:pStyle w:val="Tabletext"/>
              <w:jc w:val="center"/>
              <w:rPr>
                <w:lang w:eastAsia="ja-JP"/>
              </w:rPr>
            </w:pPr>
            <w:r w:rsidRPr="0032096A">
              <w:rPr>
                <w:lang w:eastAsia="ja-JP"/>
              </w:rPr>
              <w:t>Omni</w:t>
            </w:r>
          </w:p>
        </w:tc>
        <w:tc>
          <w:tcPr>
            <w:tcW w:w="1571" w:type="dxa"/>
            <w:tcBorders>
              <w:top w:val="single" w:sz="4" w:space="0" w:color="auto"/>
              <w:left w:val="single" w:sz="4" w:space="0" w:color="auto"/>
              <w:bottom w:val="single" w:sz="4" w:space="0" w:color="auto"/>
              <w:right w:val="single" w:sz="4" w:space="0" w:color="auto"/>
            </w:tcBorders>
            <w:vAlign w:val="center"/>
            <w:hideMark/>
          </w:tcPr>
          <w:p w14:paraId="6CA181EA" w14:textId="77777777" w:rsidR="00DD71E5" w:rsidRPr="0032096A" w:rsidRDefault="00DD71E5" w:rsidP="00860330">
            <w:pPr>
              <w:pStyle w:val="Tabletext"/>
              <w:jc w:val="center"/>
              <w:rPr>
                <w:lang w:eastAsia="ja-JP"/>
              </w:rPr>
            </w:pPr>
            <w:r w:rsidRPr="0032096A">
              <w:rPr>
                <w:lang w:eastAsia="ja-JP"/>
              </w:rPr>
              <w:t>Omni</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0B01EED0" w14:textId="77777777" w:rsidR="00DD71E5" w:rsidRPr="0032096A" w:rsidRDefault="00DD71E5" w:rsidP="00860330">
            <w:pPr>
              <w:pStyle w:val="Tabletext"/>
              <w:jc w:val="center"/>
              <w:rPr>
                <w:vertAlign w:val="superscript"/>
                <w:lang w:eastAsia="ja-JP"/>
              </w:rPr>
            </w:pPr>
            <w:del w:id="10" w:author="USA" w:date="2021-08-18T09:24:00Z">
              <w:r w:rsidRPr="0032096A" w:rsidDel="0016139F">
                <w:rPr>
                  <w:lang w:eastAsia="ja-JP"/>
                </w:rPr>
                <w:delText>[</w:delText>
              </w:r>
            </w:del>
            <w:r w:rsidRPr="0032096A">
              <w:rPr>
                <w:lang w:eastAsia="ja-JP"/>
              </w:rPr>
              <w:t>Rec ITU-R M.1851</w:t>
            </w:r>
            <w:r>
              <w:rPr>
                <w:lang w:eastAsia="ja-JP"/>
              </w:rPr>
              <w:br/>
            </w:r>
            <w:r w:rsidRPr="0032096A">
              <w:rPr>
                <w:lang w:eastAsia="ja-JP"/>
              </w:rPr>
              <w:t>Cosine distribution</w:t>
            </w:r>
            <w:del w:id="11" w:author="USA" w:date="2021-08-18T09:24:00Z">
              <w:r w:rsidRPr="0032096A" w:rsidDel="0016139F">
                <w:rPr>
                  <w:lang w:eastAsia="ja-JP"/>
                </w:rPr>
                <w:delText>]</w:delText>
              </w:r>
            </w:del>
          </w:p>
        </w:tc>
        <w:tc>
          <w:tcPr>
            <w:tcW w:w="1634" w:type="dxa"/>
            <w:tcBorders>
              <w:top w:val="single" w:sz="4" w:space="0" w:color="auto"/>
              <w:left w:val="single" w:sz="4" w:space="0" w:color="auto"/>
              <w:bottom w:val="single" w:sz="4" w:space="0" w:color="auto"/>
              <w:right w:val="single" w:sz="4" w:space="0" w:color="auto"/>
            </w:tcBorders>
            <w:vAlign w:val="center"/>
            <w:hideMark/>
          </w:tcPr>
          <w:p w14:paraId="64335E54" w14:textId="77777777" w:rsidR="00DD71E5" w:rsidRPr="0032096A" w:rsidRDefault="00DD71E5" w:rsidP="00860330">
            <w:pPr>
              <w:pStyle w:val="Tabletext"/>
              <w:jc w:val="center"/>
              <w:rPr>
                <w:lang w:eastAsia="ja-JP"/>
              </w:rPr>
            </w:pPr>
            <w:r w:rsidRPr="0032096A">
              <w:rPr>
                <w:lang w:eastAsia="ja-JP"/>
              </w:rPr>
              <w:t>Omni</w:t>
            </w:r>
          </w:p>
        </w:tc>
        <w:tc>
          <w:tcPr>
            <w:tcW w:w="1271" w:type="dxa"/>
            <w:tcBorders>
              <w:top w:val="single" w:sz="4" w:space="0" w:color="auto"/>
              <w:left w:val="single" w:sz="4" w:space="0" w:color="auto"/>
              <w:bottom w:val="single" w:sz="4" w:space="0" w:color="auto"/>
              <w:right w:val="single" w:sz="4" w:space="0" w:color="auto"/>
            </w:tcBorders>
          </w:tcPr>
          <w:p w14:paraId="21B6A245" w14:textId="77777777" w:rsidR="00DD71E5" w:rsidRPr="0032096A" w:rsidRDefault="00DD71E5" w:rsidP="00860330">
            <w:pPr>
              <w:pStyle w:val="Tabletext"/>
              <w:jc w:val="center"/>
              <w:rPr>
                <w:lang w:eastAsia="ja-JP"/>
              </w:rPr>
            </w:pPr>
            <w:del w:id="12" w:author="USA" w:date="2021-08-18T09:24:00Z">
              <w:r w:rsidRPr="0032096A" w:rsidDel="0016139F">
                <w:rPr>
                  <w:lang w:eastAsia="ja-JP"/>
                </w:rPr>
                <w:delText>[</w:delText>
              </w:r>
            </w:del>
            <w:r w:rsidRPr="0032096A">
              <w:rPr>
                <w:lang w:eastAsia="ja-JP"/>
              </w:rPr>
              <w:t xml:space="preserve">Rec ITU-R M.1851 </w:t>
            </w:r>
            <w:r>
              <w:rPr>
                <w:lang w:eastAsia="ja-JP"/>
              </w:rPr>
              <w:br/>
            </w:r>
            <w:r w:rsidRPr="0032096A">
              <w:rPr>
                <w:lang w:eastAsia="ja-JP"/>
              </w:rPr>
              <w:t>Uniform distribution</w:t>
            </w:r>
            <w:del w:id="13" w:author="USA" w:date="2021-08-18T09:24:00Z">
              <w:r w:rsidRPr="0032096A" w:rsidDel="0016139F">
                <w:rPr>
                  <w:lang w:eastAsia="ja-JP"/>
                </w:rPr>
                <w:delText>]</w:delText>
              </w:r>
            </w:del>
          </w:p>
        </w:tc>
        <w:tc>
          <w:tcPr>
            <w:tcW w:w="1788" w:type="dxa"/>
            <w:tcBorders>
              <w:top w:val="single" w:sz="4" w:space="0" w:color="auto"/>
              <w:left w:val="single" w:sz="4" w:space="0" w:color="auto"/>
              <w:bottom w:val="single" w:sz="4" w:space="0" w:color="auto"/>
              <w:right w:val="single" w:sz="4" w:space="0" w:color="auto"/>
            </w:tcBorders>
            <w:vAlign w:val="center"/>
            <w:hideMark/>
          </w:tcPr>
          <w:p w14:paraId="767BFE2A" w14:textId="77777777" w:rsidR="00DD71E5" w:rsidRPr="0032096A" w:rsidRDefault="00DD71E5" w:rsidP="00860330">
            <w:pPr>
              <w:pStyle w:val="Tabletext"/>
              <w:jc w:val="center"/>
              <w:rPr>
                <w:lang w:eastAsia="ja-JP"/>
              </w:rPr>
            </w:pPr>
            <w:r w:rsidRPr="0032096A">
              <w:rPr>
                <w:lang w:eastAsia="ja-JP"/>
              </w:rPr>
              <w:t>Omni</w:t>
            </w:r>
          </w:p>
        </w:tc>
        <w:tc>
          <w:tcPr>
            <w:tcW w:w="1706" w:type="dxa"/>
            <w:tcBorders>
              <w:top w:val="single" w:sz="4" w:space="0" w:color="auto"/>
              <w:left w:val="single" w:sz="4" w:space="0" w:color="auto"/>
              <w:bottom w:val="single" w:sz="4" w:space="0" w:color="auto"/>
              <w:right w:val="single" w:sz="4" w:space="0" w:color="auto"/>
            </w:tcBorders>
            <w:vAlign w:val="center"/>
            <w:hideMark/>
          </w:tcPr>
          <w:p w14:paraId="0DD28DF1" w14:textId="77777777" w:rsidR="00DD71E5" w:rsidRPr="0032096A" w:rsidRDefault="00DD71E5" w:rsidP="00860330">
            <w:pPr>
              <w:pStyle w:val="Tabletext"/>
              <w:jc w:val="center"/>
              <w:rPr>
                <w:lang w:eastAsia="ja-JP"/>
              </w:rPr>
            </w:pPr>
            <w:del w:id="14" w:author="USA" w:date="2021-08-18T09:24:00Z">
              <w:r w:rsidRPr="0032096A" w:rsidDel="0016139F">
                <w:rPr>
                  <w:lang w:eastAsia="ja-JP"/>
                </w:rPr>
                <w:delText>[</w:delText>
              </w:r>
            </w:del>
            <w:r w:rsidRPr="0032096A">
              <w:rPr>
                <w:lang w:eastAsia="ja-JP"/>
              </w:rPr>
              <w:t>Rec ITU-R M.1851</w:t>
            </w:r>
            <w:r>
              <w:rPr>
                <w:lang w:eastAsia="ja-JP"/>
              </w:rPr>
              <w:br/>
            </w:r>
            <w:r w:rsidRPr="0032096A">
              <w:rPr>
                <w:lang w:eastAsia="ja-JP"/>
              </w:rPr>
              <w:t>Uniform distribution</w:t>
            </w:r>
            <w:del w:id="15" w:author="USA" w:date="2021-08-18T09:24:00Z">
              <w:r w:rsidRPr="0032096A" w:rsidDel="0016139F">
                <w:rPr>
                  <w:lang w:eastAsia="ja-JP"/>
                </w:rPr>
                <w:delText>]</w:delText>
              </w:r>
            </w:del>
          </w:p>
        </w:tc>
      </w:tr>
      <w:tr w:rsidR="00DD71E5" w:rsidRPr="0032096A" w14:paraId="20D2C3CB"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3BA96FA9" w14:textId="77777777" w:rsidR="00DD71E5" w:rsidRPr="0032096A" w:rsidRDefault="00DD71E5" w:rsidP="00860330">
            <w:pPr>
              <w:pStyle w:val="Tabletext"/>
              <w:rPr>
                <w:lang w:eastAsia="ja-JP"/>
              </w:rPr>
            </w:pPr>
            <w:r w:rsidRPr="0032096A">
              <w:rPr>
                <w:lang w:eastAsia="ja-JP"/>
              </w:rPr>
              <w:t>Horizontal beamwidth</w:t>
            </w:r>
          </w:p>
        </w:tc>
        <w:tc>
          <w:tcPr>
            <w:tcW w:w="1106" w:type="dxa"/>
            <w:tcBorders>
              <w:top w:val="single" w:sz="4" w:space="0" w:color="auto"/>
              <w:left w:val="single" w:sz="4" w:space="0" w:color="auto"/>
              <w:bottom w:val="single" w:sz="4" w:space="0" w:color="auto"/>
              <w:right w:val="single" w:sz="4" w:space="0" w:color="auto"/>
            </w:tcBorders>
            <w:hideMark/>
          </w:tcPr>
          <w:p w14:paraId="6E2D895F" w14:textId="77777777" w:rsidR="00DD71E5" w:rsidRPr="0032096A" w:rsidRDefault="00DD71E5" w:rsidP="00860330">
            <w:pPr>
              <w:pStyle w:val="Tabletext"/>
              <w:jc w:val="center"/>
              <w:rPr>
                <w:lang w:eastAsia="ja-JP"/>
              </w:rPr>
            </w:pPr>
            <w:r w:rsidRPr="0032096A">
              <w:rPr>
                <w:lang w:eastAsia="ja-JP"/>
              </w:rPr>
              <w:t>Degrees</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3FBFFB0" w14:textId="77777777" w:rsidR="00DD71E5" w:rsidRPr="0032096A" w:rsidRDefault="00DD71E5" w:rsidP="00860330">
            <w:pPr>
              <w:pStyle w:val="Tabletext"/>
              <w:jc w:val="center"/>
              <w:rPr>
                <w:lang w:eastAsia="ja-JP"/>
              </w:rPr>
            </w:pPr>
            <w:r w:rsidRPr="0032096A">
              <w:rPr>
                <w:lang w:eastAsia="ja-JP"/>
              </w:rPr>
              <w:t>360</w:t>
            </w:r>
          </w:p>
        </w:tc>
        <w:tc>
          <w:tcPr>
            <w:tcW w:w="1571" w:type="dxa"/>
            <w:tcBorders>
              <w:top w:val="single" w:sz="4" w:space="0" w:color="auto"/>
              <w:left w:val="single" w:sz="4" w:space="0" w:color="auto"/>
              <w:bottom w:val="single" w:sz="4" w:space="0" w:color="auto"/>
              <w:right w:val="single" w:sz="4" w:space="0" w:color="auto"/>
            </w:tcBorders>
            <w:vAlign w:val="center"/>
            <w:hideMark/>
          </w:tcPr>
          <w:p w14:paraId="558CFEA5" w14:textId="77777777" w:rsidR="00DD71E5" w:rsidRPr="0032096A" w:rsidRDefault="00DD71E5" w:rsidP="00860330">
            <w:pPr>
              <w:pStyle w:val="Tabletext"/>
              <w:jc w:val="center"/>
              <w:rPr>
                <w:lang w:eastAsia="ja-JP"/>
              </w:rPr>
            </w:pPr>
            <w:r w:rsidRPr="0032096A">
              <w:rPr>
                <w:lang w:eastAsia="ja-JP"/>
              </w:rPr>
              <w:t>360</w:t>
            </w:r>
          </w:p>
        </w:tc>
        <w:tc>
          <w:tcPr>
            <w:tcW w:w="839" w:type="dxa"/>
            <w:tcBorders>
              <w:top w:val="single" w:sz="4" w:space="0" w:color="auto"/>
              <w:left w:val="single" w:sz="4" w:space="0" w:color="auto"/>
              <w:bottom w:val="single" w:sz="4" w:space="0" w:color="auto"/>
              <w:right w:val="single" w:sz="4" w:space="0" w:color="auto"/>
            </w:tcBorders>
            <w:vAlign w:val="center"/>
            <w:hideMark/>
          </w:tcPr>
          <w:p w14:paraId="1D11D583" w14:textId="77777777" w:rsidR="00DD71E5" w:rsidRPr="0032096A" w:rsidRDefault="00DD71E5" w:rsidP="00860330">
            <w:pPr>
              <w:pStyle w:val="Tabletext"/>
              <w:jc w:val="center"/>
              <w:rPr>
                <w:lang w:eastAsia="ja-JP"/>
              </w:rPr>
            </w:pPr>
            <w:r w:rsidRPr="0032096A">
              <w:rPr>
                <w:lang w:eastAsia="ja-JP"/>
              </w:rPr>
              <w:t>16</w:t>
            </w:r>
          </w:p>
        </w:tc>
        <w:tc>
          <w:tcPr>
            <w:tcW w:w="977" w:type="dxa"/>
            <w:tcBorders>
              <w:top w:val="single" w:sz="4" w:space="0" w:color="auto"/>
              <w:left w:val="single" w:sz="4" w:space="0" w:color="auto"/>
              <w:bottom w:val="single" w:sz="4" w:space="0" w:color="auto"/>
              <w:right w:val="single" w:sz="4" w:space="0" w:color="auto"/>
            </w:tcBorders>
            <w:vAlign w:val="center"/>
            <w:hideMark/>
          </w:tcPr>
          <w:p w14:paraId="5038C6B3" w14:textId="77777777" w:rsidR="00DD71E5" w:rsidRPr="0032096A" w:rsidRDefault="00DD71E5" w:rsidP="00860330">
            <w:pPr>
              <w:pStyle w:val="Tabletext"/>
              <w:jc w:val="center"/>
              <w:rPr>
                <w:lang w:eastAsia="ja-JP"/>
              </w:rPr>
            </w:pPr>
            <w:r w:rsidRPr="0032096A">
              <w:rPr>
                <w:lang w:eastAsia="ja-JP"/>
              </w:rPr>
              <w:t>3.3</w:t>
            </w:r>
          </w:p>
        </w:tc>
        <w:tc>
          <w:tcPr>
            <w:tcW w:w="1634" w:type="dxa"/>
            <w:tcBorders>
              <w:top w:val="single" w:sz="4" w:space="0" w:color="auto"/>
              <w:left w:val="single" w:sz="4" w:space="0" w:color="auto"/>
              <w:bottom w:val="single" w:sz="4" w:space="0" w:color="auto"/>
              <w:right w:val="single" w:sz="4" w:space="0" w:color="auto"/>
            </w:tcBorders>
            <w:vAlign w:val="center"/>
            <w:hideMark/>
          </w:tcPr>
          <w:p w14:paraId="2D2B9F24" w14:textId="77777777" w:rsidR="00DD71E5" w:rsidRPr="0032096A" w:rsidRDefault="00DD71E5" w:rsidP="00860330">
            <w:pPr>
              <w:pStyle w:val="Tabletext"/>
              <w:jc w:val="center"/>
              <w:rPr>
                <w:lang w:eastAsia="ja-JP"/>
              </w:rPr>
            </w:pPr>
            <w:r w:rsidRPr="0032096A">
              <w:rPr>
                <w:lang w:eastAsia="ja-JP"/>
              </w:rPr>
              <w:t>360</w:t>
            </w:r>
          </w:p>
        </w:tc>
        <w:tc>
          <w:tcPr>
            <w:tcW w:w="1271" w:type="dxa"/>
            <w:tcBorders>
              <w:top w:val="single" w:sz="4" w:space="0" w:color="auto"/>
              <w:left w:val="single" w:sz="4" w:space="0" w:color="auto"/>
              <w:bottom w:val="single" w:sz="4" w:space="0" w:color="auto"/>
              <w:right w:val="single" w:sz="4" w:space="0" w:color="auto"/>
            </w:tcBorders>
            <w:vAlign w:val="center"/>
          </w:tcPr>
          <w:p w14:paraId="7D84E0F2" w14:textId="77777777" w:rsidR="00DD71E5" w:rsidRPr="0032096A" w:rsidRDefault="00DD71E5" w:rsidP="00860330">
            <w:pPr>
              <w:pStyle w:val="Tabletext"/>
              <w:jc w:val="center"/>
              <w:rPr>
                <w:lang w:eastAsia="ja-JP"/>
              </w:rPr>
            </w:pPr>
            <w:r w:rsidRPr="0032096A">
              <w:rPr>
                <w:lang w:eastAsia="ja-JP"/>
              </w:rPr>
              <w:t>33</w:t>
            </w:r>
          </w:p>
        </w:tc>
        <w:tc>
          <w:tcPr>
            <w:tcW w:w="1788" w:type="dxa"/>
            <w:tcBorders>
              <w:top w:val="single" w:sz="4" w:space="0" w:color="auto"/>
              <w:left w:val="single" w:sz="4" w:space="0" w:color="auto"/>
              <w:bottom w:val="single" w:sz="4" w:space="0" w:color="auto"/>
              <w:right w:val="single" w:sz="4" w:space="0" w:color="auto"/>
            </w:tcBorders>
            <w:vAlign w:val="center"/>
            <w:hideMark/>
          </w:tcPr>
          <w:p w14:paraId="6DB69EF2" w14:textId="77777777" w:rsidR="00DD71E5" w:rsidRPr="0032096A" w:rsidRDefault="00DD71E5" w:rsidP="00860330">
            <w:pPr>
              <w:pStyle w:val="Tabletext"/>
              <w:jc w:val="center"/>
              <w:rPr>
                <w:lang w:eastAsia="ja-JP"/>
              </w:rPr>
            </w:pPr>
            <w:r w:rsidRPr="0032096A">
              <w:rPr>
                <w:lang w:eastAsia="ja-JP"/>
              </w:rPr>
              <w:t>360</w:t>
            </w:r>
          </w:p>
        </w:tc>
        <w:tc>
          <w:tcPr>
            <w:tcW w:w="1706" w:type="dxa"/>
            <w:tcBorders>
              <w:top w:val="single" w:sz="4" w:space="0" w:color="auto"/>
              <w:left w:val="single" w:sz="4" w:space="0" w:color="auto"/>
              <w:bottom w:val="single" w:sz="4" w:space="0" w:color="auto"/>
              <w:right w:val="single" w:sz="4" w:space="0" w:color="auto"/>
            </w:tcBorders>
            <w:vAlign w:val="center"/>
            <w:hideMark/>
          </w:tcPr>
          <w:p w14:paraId="11FC8DA6" w14:textId="77777777" w:rsidR="00DD71E5" w:rsidRPr="0032096A" w:rsidRDefault="00DD71E5" w:rsidP="00860330">
            <w:pPr>
              <w:pStyle w:val="Tabletext"/>
              <w:jc w:val="center"/>
              <w:rPr>
                <w:lang w:eastAsia="ja-JP"/>
              </w:rPr>
            </w:pPr>
            <w:r w:rsidRPr="0032096A">
              <w:rPr>
                <w:lang w:eastAsia="ja-JP"/>
              </w:rPr>
              <w:t>4.4</w:t>
            </w:r>
          </w:p>
        </w:tc>
      </w:tr>
      <w:tr w:rsidR="00DD71E5" w:rsidRPr="0032096A" w14:paraId="41926600"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50ADF5D9" w14:textId="77777777" w:rsidR="00DD71E5" w:rsidRPr="0032096A" w:rsidRDefault="00DD71E5" w:rsidP="00860330">
            <w:pPr>
              <w:pStyle w:val="Tabletext"/>
              <w:rPr>
                <w:lang w:eastAsia="ja-JP"/>
              </w:rPr>
            </w:pPr>
            <w:r w:rsidRPr="0032096A">
              <w:rPr>
                <w:lang w:eastAsia="ja-JP"/>
              </w:rPr>
              <w:t>Vertical beamwidth</w:t>
            </w:r>
          </w:p>
        </w:tc>
        <w:tc>
          <w:tcPr>
            <w:tcW w:w="1106" w:type="dxa"/>
            <w:tcBorders>
              <w:top w:val="single" w:sz="4" w:space="0" w:color="auto"/>
              <w:left w:val="single" w:sz="4" w:space="0" w:color="auto"/>
              <w:bottom w:val="single" w:sz="4" w:space="0" w:color="auto"/>
              <w:right w:val="single" w:sz="4" w:space="0" w:color="auto"/>
            </w:tcBorders>
            <w:hideMark/>
          </w:tcPr>
          <w:p w14:paraId="3CBD5B07" w14:textId="77777777" w:rsidR="00DD71E5" w:rsidRPr="0032096A" w:rsidRDefault="00DD71E5" w:rsidP="00860330">
            <w:pPr>
              <w:pStyle w:val="Tabletext"/>
              <w:jc w:val="center"/>
              <w:rPr>
                <w:lang w:eastAsia="ja-JP"/>
              </w:rPr>
            </w:pPr>
            <w:r w:rsidRPr="0032096A">
              <w:rPr>
                <w:lang w:eastAsia="ja-JP"/>
              </w:rPr>
              <w:t>Degrees</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759E32D" w14:textId="77777777" w:rsidR="00DD71E5" w:rsidRPr="0032096A" w:rsidRDefault="00DD71E5" w:rsidP="00860330">
            <w:pPr>
              <w:pStyle w:val="Tabletext"/>
              <w:jc w:val="center"/>
              <w:rPr>
                <w:lang w:eastAsia="ja-JP"/>
              </w:rPr>
            </w:pPr>
            <w:r w:rsidRPr="0032096A">
              <w:rPr>
                <w:lang w:eastAsia="ja-JP"/>
              </w:rPr>
              <w:t>90</w:t>
            </w:r>
          </w:p>
        </w:tc>
        <w:tc>
          <w:tcPr>
            <w:tcW w:w="1571" w:type="dxa"/>
            <w:tcBorders>
              <w:top w:val="single" w:sz="4" w:space="0" w:color="auto"/>
              <w:left w:val="single" w:sz="4" w:space="0" w:color="auto"/>
              <w:bottom w:val="single" w:sz="4" w:space="0" w:color="auto"/>
              <w:right w:val="single" w:sz="4" w:space="0" w:color="auto"/>
            </w:tcBorders>
            <w:vAlign w:val="center"/>
            <w:hideMark/>
          </w:tcPr>
          <w:p w14:paraId="5E6D01B3" w14:textId="77777777" w:rsidR="00DD71E5" w:rsidRPr="0032096A" w:rsidRDefault="00DD71E5" w:rsidP="00860330">
            <w:pPr>
              <w:pStyle w:val="Tabletext"/>
              <w:jc w:val="center"/>
              <w:rPr>
                <w:lang w:eastAsia="ja-JP"/>
              </w:rPr>
            </w:pPr>
            <w:r w:rsidRPr="0032096A">
              <w:rPr>
                <w:lang w:eastAsia="ja-JP"/>
              </w:rPr>
              <w:t>90</w:t>
            </w:r>
          </w:p>
        </w:tc>
        <w:tc>
          <w:tcPr>
            <w:tcW w:w="839" w:type="dxa"/>
            <w:tcBorders>
              <w:top w:val="single" w:sz="4" w:space="0" w:color="auto"/>
              <w:left w:val="single" w:sz="4" w:space="0" w:color="auto"/>
              <w:bottom w:val="single" w:sz="4" w:space="0" w:color="auto"/>
              <w:right w:val="single" w:sz="4" w:space="0" w:color="auto"/>
            </w:tcBorders>
            <w:vAlign w:val="center"/>
            <w:hideMark/>
          </w:tcPr>
          <w:p w14:paraId="16E70D64" w14:textId="77777777" w:rsidR="00DD71E5" w:rsidRPr="0032096A" w:rsidRDefault="00DD71E5" w:rsidP="00860330">
            <w:pPr>
              <w:pStyle w:val="Tabletext"/>
              <w:jc w:val="center"/>
              <w:rPr>
                <w:lang w:eastAsia="ja-JP"/>
              </w:rPr>
            </w:pPr>
            <w:r w:rsidRPr="0032096A">
              <w:rPr>
                <w:lang w:eastAsia="ja-JP"/>
              </w:rPr>
              <w:t>16</w:t>
            </w:r>
          </w:p>
        </w:tc>
        <w:tc>
          <w:tcPr>
            <w:tcW w:w="977" w:type="dxa"/>
            <w:tcBorders>
              <w:top w:val="single" w:sz="4" w:space="0" w:color="auto"/>
              <w:left w:val="single" w:sz="4" w:space="0" w:color="auto"/>
              <w:bottom w:val="single" w:sz="4" w:space="0" w:color="auto"/>
              <w:right w:val="single" w:sz="4" w:space="0" w:color="auto"/>
            </w:tcBorders>
            <w:vAlign w:val="center"/>
            <w:hideMark/>
          </w:tcPr>
          <w:p w14:paraId="38F9753E" w14:textId="77777777" w:rsidR="00DD71E5" w:rsidRPr="0032096A" w:rsidRDefault="00DD71E5" w:rsidP="00860330">
            <w:pPr>
              <w:pStyle w:val="Tabletext"/>
              <w:jc w:val="center"/>
              <w:rPr>
                <w:lang w:eastAsia="ja-JP"/>
              </w:rPr>
            </w:pPr>
            <w:r w:rsidRPr="0032096A">
              <w:rPr>
                <w:lang w:eastAsia="ja-JP"/>
              </w:rPr>
              <w:t>3.3</w:t>
            </w:r>
          </w:p>
        </w:tc>
        <w:tc>
          <w:tcPr>
            <w:tcW w:w="1634" w:type="dxa"/>
            <w:tcBorders>
              <w:top w:val="single" w:sz="4" w:space="0" w:color="auto"/>
              <w:left w:val="single" w:sz="4" w:space="0" w:color="auto"/>
              <w:bottom w:val="single" w:sz="4" w:space="0" w:color="auto"/>
              <w:right w:val="single" w:sz="4" w:space="0" w:color="auto"/>
            </w:tcBorders>
            <w:vAlign w:val="center"/>
            <w:hideMark/>
          </w:tcPr>
          <w:p w14:paraId="5513A30A" w14:textId="77777777" w:rsidR="00DD71E5" w:rsidRPr="0032096A" w:rsidRDefault="00DD71E5" w:rsidP="00860330">
            <w:pPr>
              <w:pStyle w:val="Tabletext"/>
              <w:jc w:val="center"/>
              <w:rPr>
                <w:lang w:eastAsia="ja-JP"/>
              </w:rPr>
            </w:pPr>
            <w:r w:rsidRPr="0032096A">
              <w:rPr>
                <w:lang w:eastAsia="ja-JP"/>
              </w:rPr>
              <w:t>35</w:t>
            </w:r>
          </w:p>
        </w:tc>
        <w:tc>
          <w:tcPr>
            <w:tcW w:w="1271" w:type="dxa"/>
            <w:tcBorders>
              <w:top w:val="single" w:sz="4" w:space="0" w:color="auto"/>
              <w:left w:val="single" w:sz="4" w:space="0" w:color="auto"/>
              <w:bottom w:val="single" w:sz="4" w:space="0" w:color="auto"/>
              <w:right w:val="single" w:sz="4" w:space="0" w:color="auto"/>
            </w:tcBorders>
            <w:vAlign w:val="center"/>
          </w:tcPr>
          <w:p w14:paraId="6D629677" w14:textId="77777777" w:rsidR="00DD71E5" w:rsidRPr="0032096A" w:rsidRDefault="00DD71E5" w:rsidP="00860330">
            <w:pPr>
              <w:pStyle w:val="Tabletext"/>
              <w:jc w:val="center"/>
              <w:rPr>
                <w:lang w:eastAsia="ja-JP"/>
              </w:rPr>
            </w:pPr>
            <w:r w:rsidRPr="0032096A">
              <w:rPr>
                <w:lang w:eastAsia="ja-JP"/>
              </w:rPr>
              <w:t>33</w:t>
            </w:r>
          </w:p>
        </w:tc>
        <w:tc>
          <w:tcPr>
            <w:tcW w:w="1788" w:type="dxa"/>
            <w:tcBorders>
              <w:top w:val="single" w:sz="4" w:space="0" w:color="auto"/>
              <w:left w:val="single" w:sz="4" w:space="0" w:color="auto"/>
              <w:bottom w:val="single" w:sz="4" w:space="0" w:color="auto"/>
              <w:right w:val="single" w:sz="4" w:space="0" w:color="auto"/>
            </w:tcBorders>
            <w:vAlign w:val="center"/>
            <w:hideMark/>
          </w:tcPr>
          <w:p w14:paraId="7A333948" w14:textId="77777777" w:rsidR="00DD71E5" w:rsidRPr="0032096A" w:rsidRDefault="00DD71E5" w:rsidP="00860330">
            <w:pPr>
              <w:pStyle w:val="Tabletext"/>
              <w:jc w:val="center"/>
              <w:rPr>
                <w:lang w:eastAsia="ja-JP"/>
              </w:rPr>
            </w:pPr>
            <w:r w:rsidRPr="0032096A">
              <w:rPr>
                <w:lang w:eastAsia="ja-JP"/>
              </w:rPr>
              <w:t>40</w:t>
            </w:r>
          </w:p>
        </w:tc>
        <w:tc>
          <w:tcPr>
            <w:tcW w:w="1706" w:type="dxa"/>
            <w:tcBorders>
              <w:top w:val="single" w:sz="4" w:space="0" w:color="auto"/>
              <w:left w:val="single" w:sz="4" w:space="0" w:color="auto"/>
              <w:bottom w:val="single" w:sz="4" w:space="0" w:color="auto"/>
              <w:right w:val="single" w:sz="4" w:space="0" w:color="auto"/>
            </w:tcBorders>
            <w:vAlign w:val="center"/>
            <w:hideMark/>
          </w:tcPr>
          <w:p w14:paraId="1A296849" w14:textId="77777777" w:rsidR="00DD71E5" w:rsidRPr="0032096A" w:rsidRDefault="00DD71E5" w:rsidP="00860330">
            <w:pPr>
              <w:pStyle w:val="Tabletext"/>
              <w:jc w:val="center"/>
              <w:rPr>
                <w:lang w:eastAsia="ja-JP"/>
              </w:rPr>
            </w:pPr>
            <w:r w:rsidRPr="0032096A">
              <w:rPr>
                <w:lang w:eastAsia="ja-JP"/>
              </w:rPr>
              <w:t>4.4</w:t>
            </w:r>
          </w:p>
        </w:tc>
      </w:tr>
      <w:tr w:rsidR="00DD71E5" w:rsidRPr="0032096A" w14:paraId="580DC2FA"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tcPr>
          <w:p w14:paraId="285FF1A8" w14:textId="77777777" w:rsidR="00DD71E5" w:rsidRPr="0032096A" w:rsidRDefault="00DD71E5" w:rsidP="00860330">
            <w:pPr>
              <w:pStyle w:val="Tabletext"/>
              <w:rPr>
                <w:lang w:eastAsia="ja-JP"/>
              </w:rPr>
            </w:pPr>
            <w:r w:rsidRPr="0032096A">
              <w:rPr>
                <w:lang w:eastAsia="ja-JP"/>
              </w:rPr>
              <w:t>Antenna height</w:t>
            </w:r>
          </w:p>
        </w:tc>
        <w:tc>
          <w:tcPr>
            <w:tcW w:w="1106" w:type="dxa"/>
            <w:tcBorders>
              <w:top w:val="single" w:sz="4" w:space="0" w:color="auto"/>
              <w:left w:val="single" w:sz="4" w:space="0" w:color="auto"/>
              <w:bottom w:val="single" w:sz="4" w:space="0" w:color="auto"/>
              <w:right w:val="single" w:sz="4" w:space="0" w:color="auto"/>
            </w:tcBorders>
          </w:tcPr>
          <w:p w14:paraId="03C683D7" w14:textId="77777777" w:rsidR="00DD71E5" w:rsidRPr="0032096A" w:rsidRDefault="00DD71E5" w:rsidP="00860330">
            <w:pPr>
              <w:pStyle w:val="Tabletext"/>
              <w:jc w:val="center"/>
              <w:rPr>
                <w:lang w:eastAsia="ja-JP"/>
              </w:rPr>
            </w:pPr>
            <w:r w:rsidRPr="0032096A">
              <w:rPr>
                <w:lang w:eastAsia="ja-JP"/>
              </w:rPr>
              <w:t>Meters</w:t>
            </w:r>
          </w:p>
        </w:tc>
        <w:tc>
          <w:tcPr>
            <w:tcW w:w="1984" w:type="dxa"/>
            <w:tcBorders>
              <w:top w:val="single" w:sz="4" w:space="0" w:color="auto"/>
              <w:left w:val="single" w:sz="4" w:space="0" w:color="auto"/>
              <w:bottom w:val="single" w:sz="4" w:space="0" w:color="auto"/>
              <w:right w:val="single" w:sz="4" w:space="0" w:color="auto"/>
            </w:tcBorders>
            <w:vAlign w:val="center"/>
          </w:tcPr>
          <w:p w14:paraId="71BC7F5B" w14:textId="77777777" w:rsidR="00DD71E5" w:rsidRPr="0032096A" w:rsidRDefault="00DD71E5" w:rsidP="00860330">
            <w:pPr>
              <w:pStyle w:val="Tabletext"/>
              <w:jc w:val="center"/>
              <w:rPr>
                <w:lang w:eastAsia="ja-JP"/>
              </w:rPr>
            </w:pPr>
            <w:r w:rsidRPr="0032096A">
              <w:rPr>
                <w:lang w:eastAsia="ja-JP"/>
              </w:rPr>
              <w:t>20 000</w:t>
            </w:r>
          </w:p>
        </w:tc>
        <w:tc>
          <w:tcPr>
            <w:tcW w:w="1571" w:type="dxa"/>
            <w:tcBorders>
              <w:top w:val="single" w:sz="4" w:space="0" w:color="auto"/>
              <w:left w:val="single" w:sz="4" w:space="0" w:color="auto"/>
              <w:bottom w:val="single" w:sz="4" w:space="0" w:color="auto"/>
              <w:right w:val="single" w:sz="4" w:space="0" w:color="auto"/>
            </w:tcBorders>
            <w:vAlign w:val="center"/>
          </w:tcPr>
          <w:p w14:paraId="676EC55C" w14:textId="77777777" w:rsidR="00DD71E5" w:rsidRPr="0032096A" w:rsidRDefault="00DD71E5" w:rsidP="00860330">
            <w:pPr>
              <w:pStyle w:val="Tabletext"/>
              <w:jc w:val="center"/>
              <w:rPr>
                <w:lang w:eastAsia="ja-JP"/>
              </w:rPr>
            </w:pPr>
            <w:r w:rsidRPr="0032096A">
              <w:rPr>
                <w:lang w:eastAsia="ja-JP"/>
              </w:rPr>
              <w:t>10</w:t>
            </w:r>
          </w:p>
        </w:tc>
        <w:tc>
          <w:tcPr>
            <w:tcW w:w="839" w:type="dxa"/>
            <w:tcBorders>
              <w:top w:val="single" w:sz="4" w:space="0" w:color="auto"/>
              <w:left w:val="single" w:sz="4" w:space="0" w:color="auto"/>
              <w:bottom w:val="single" w:sz="4" w:space="0" w:color="auto"/>
              <w:right w:val="single" w:sz="4" w:space="0" w:color="auto"/>
            </w:tcBorders>
            <w:vAlign w:val="center"/>
          </w:tcPr>
          <w:p w14:paraId="1F964BA4" w14:textId="77777777" w:rsidR="00DD71E5" w:rsidRPr="0032096A" w:rsidRDefault="00DD71E5" w:rsidP="00860330">
            <w:pPr>
              <w:pStyle w:val="Tabletext"/>
              <w:jc w:val="center"/>
              <w:rPr>
                <w:lang w:eastAsia="ja-JP"/>
              </w:rPr>
            </w:pPr>
            <w:r w:rsidRPr="0032096A">
              <w:rPr>
                <w:lang w:eastAsia="ja-JP"/>
              </w:rPr>
              <w:t>10</w:t>
            </w:r>
          </w:p>
        </w:tc>
        <w:tc>
          <w:tcPr>
            <w:tcW w:w="977" w:type="dxa"/>
            <w:tcBorders>
              <w:top w:val="single" w:sz="4" w:space="0" w:color="auto"/>
              <w:left w:val="single" w:sz="4" w:space="0" w:color="auto"/>
              <w:bottom w:val="single" w:sz="4" w:space="0" w:color="auto"/>
              <w:right w:val="single" w:sz="4" w:space="0" w:color="auto"/>
            </w:tcBorders>
            <w:vAlign w:val="center"/>
          </w:tcPr>
          <w:p w14:paraId="63E097A9" w14:textId="77777777" w:rsidR="00DD71E5" w:rsidRPr="0032096A" w:rsidRDefault="00DD71E5" w:rsidP="00860330">
            <w:pPr>
              <w:pStyle w:val="Tabletext"/>
              <w:jc w:val="center"/>
              <w:rPr>
                <w:lang w:eastAsia="ja-JP"/>
              </w:rPr>
            </w:pPr>
            <w:r w:rsidRPr="0032096A">
              <w:rPr>
                <w:lang w:eastAsia="ja-JP"/>
              </w:rPr>
              <w:t>10</w:t>
            </w:r>
          </w:p>
        </w:tc>
        <w:tc>
          <w:tcPr>
            <w:tcW w:w="1634" w:type="dxa"/>
            <w:tcBorders>
              <w:top w:val="single" w:sz="4" w:space="0" w:color="auto"/>
              <w:left w:val="single" w:sz="4" w:space="0" w:color="auto"/>
              <w:bottom w:val="single" w:sz="4" w:space="0" w:color="auto"/>
              <w:right w:val="single" w:sz="4" w:space="0" w:color="auto"/>
            </w:tcBorders>
            <w:vAlign w:val="center"/>
          </w:tcPr>
          <w:p w14:paraId="3A271A5E" w14:textId="77777777" w:rsidR="00DD71E5" w:rsidRPr="0032096A" w:rsidRDefault="00DD71E5" w:rsidP="00860330">
            <w:pPr>
              <w:pStyle w:val="Tabletext"/>
              <w:jc w:val="center"/>
              <w:rPr>
                <w:lang w:eastAsia="ja-JP"/>
              </w:rPr>
            </w:pPr>
            <w:r w:rsidRPr="0032096A">
              <w:rPr>
                <w:lang w:eastAsia="ja-JP"/>
              </w:rPr>
              <w:t>20 000</w:t>
            </w:r>
          </w:p>
        </w:tc>
        <w:tc>
          <w:tcPr>
            <w:tcW w:w="1271" w:type="dxa"/>
            <w:tcBorders>
              <w:top w:val="single" w:sz="4" w:space="0" w:color="auto"/>
              <w:left w:val="single" w:sz="4" w:space="0" w:color="auto"/>
              <w:bottom w:val="single" w:sz="4" w:space="0" w:color="auto"/>
              <w:right w:val="single" w:sz="4" w:space="0" w:color="auto"/>
            </w:tcBorders>
            <w:vAlign w:val="center"/>
          </w:tcPr>
          <w:p w14:paraId="092B582D" w14:textId="77777777" w:rsidR="00DD71E5" w:rsidRPr="0032096A" w:rsidRDefault="00DD71E5" w:rsidP="00860330">
            <w:pPr>
              <w:pStyle w:val="Tabletext"/>
              <w:jc w:val="center"/>
              <w:rPr>
                <w:lang w:eastAsia="ja-JP"/>
              </w:rPr>
            </w:pPr>
            <w:r w:rsidRPr="0032096A">
              <w:rPr>
                <w:lang w:eastAsia="ja-JP"/>
              </w:rPr>
              <w:t>20 000</w:t>
            </w:r>
          </w:p>
        </w:tc>
        <w:tc>
          <w:tcPr>
            <w:tcW w:w="1788" w:type="dxa"/>
            <w:tcBorders>
              <w:top w:val="single" w:sz="4" w:space="0" w:color="auto"/>
              <w:left w:val="single" w:sz="4" w:space="0" w:color="auto"/>
              <w:bottom w:val="single" w:sz="4" w:space="0" w:color="auto"/>
              <w:right w:val="single" w:sz="4" w:space="0" w:color="auto"/>
            </w:tcBorders>
            <w:vAlign w:val="center"/>
          </w:tcPr>
          <w:p w14:paraId="5EE26986" w14:textId="77777777" w:rsidR="00DD71E5" w:rsidRPr="0032096A" w:rsidRDefault="00DD71E5" w:rsidP="00860330">
            <w:pPr>
              <w:pStyle w:val="Tabletext"/>
              <w:jc w:val="center"/>
              <w:rPr>
                <w:lang w:eastAsia="ja-JP"/>
              </w:rPr>
            </w:pPr>
            <w:r w:rsidRPr="0032096A">
              <w:rPr>
                <w:lang w:eastAsia="ja-JP"/>
              </w:rPr>
              <w:t>10</w:t>
            </w:r>
          </w:p>
        </w:tc>
        <w:tc>
          <w:tcPr>
            <w:tcW w:w="1706" w:type="dxa"/>
            <w:tcBorders>
              <w:top w:val="single" w:sz="4" w:space="0" w:color="auto"/>
              <w:left w:val="single" w:sz="4" w:space="0" w:color="auto"/>
              <w:bottom w:val="single" w:sz="4" w:space="0" w:color="auto"/>
              <w:right w:val="single" w:sz="4" w:space="0" w:color="auto"/>
            </w:tcBorders>
            <w:vAlign w:val="center"/>
          </w:tcPr>
          <w:p w14:paraId="2EF715D8" w14:textId="77777777" w:rsidR="00DD71E5" w:rsidRPr="0032096A" w:rsidRDefault="00DD71E5" w:rsidP="00860330">
            <w:pPr>
              <w:pStyle w:val="Tabletext"/>
              <w:jc w:val="center"/>
              <w:rPr>
                <w:lang w:eastAsia="ja-JP"/>
              </w:rPr>
            </w:pPr>
            <w:r w:rsidRPr="0032096A">
              <w:rPr>
                <w:lang w:eastAsia="ja-JP"/>
              </w:rPr>
              <w:t>10</w:t>
            </w:r>
          </w:p>
        </w:tc>
      </w:tr>
      <w:tr w:rsidR="00DD71E5" w:rsidRPr="0032096A" w14:paraId="6B70D7DA" w14:textId="77777777" w:rsidTr="00860330">
        <w:trPr>
          <w:jc w:val="center"/>
        </w:trPr>
        <w:tc>
          <w:tcPr>
            <w:tcW w:w="2717" w:type="dxa"/>
            <w:tcBorders>
              <w:top w:val="single" w:sz="4" w:space="0" w:color="auto"/>
              <w:left w:val="single" w:sz="4" w:space="0" w:color="auto"/>
              <w:bottom w:val="single" w:sz="4" w:space="0" w:color="auto"/>
              <w:right w:val="single" w:sz="4" w:space="0" w:color="auto"/>
            </w:tcBorders>
            <w:vAlign w:val="center"/>
          </w:tcPr>
          <w:p w14:paraId="22FDE3EA" w14:textId="77777777" w:rsidR="00DD71E5" w:rsidRPr="0032096A" w:rsidRDefault="00DD71E5" w:rsidP="00860330">
            <w:pPr>
              <w:pStyle w:val="Tabletext"/>
              <w:rPr>
                <w:lang w:eastAsia="ja-JP"/>
              </w:rPr>
            </w:pPr>
            <w:r w:rsidRPr="0032096A">
              <w:rPr>
                <w:i/>
                <w:iCs/>
                <w:lang w:eastAsia="ja-JP"/>
              </w:rPr>
              <w:t>I/N</w:t>
            </w:r>
            <w:r w:rsidRPr="0032096A">
              <w:rPr>
                <w:lang w:eastAsia="ja-JP"/>
              </w:rPr>
              <w:t xml:space="preserve"> protection criteria</w:t>
            </w:r>
          </w:p>
        </w:tc>
        <w:tc>
          <w:tcPr>
            <w:tcW w:w="1106" w:type="dxa"/>
            <w:tcBorders>
              <w:top w:val="single" w:sz="4" w:space="0" w:color="auto"/>
              <w:left w:val="single" w:sz="4" w:space="0" w:color="auto"/>
              <w:bottom w:val="single" w:sz="4" w:space="0" w:color="auto"/>
              <w:right w:val="single" w:sz="4" w:space="0" w:color="auto"/>
            </w:tcBorders>
          </w:tcPr>
          <w:p w14:paraId="011D3B7D" w14:textId="77777777" w:rsidR="00DD71E5" w:rsidRPr="0032096A" w:rsidRDefault="00DD71E5" w:rsidP="00860330">
            <w:pPr>
              <w:pStyle w:val="Tabletext"/>
              <w:jc w:val="center"/>
              <w:rPr>
                <w:lang w:eastAsia="ja-JP"/>
              </w:rPr>
            </w:pPr>
            <w:r w:rsidRPr="0032096A">
              <w:rPr>
                <w:lang w:eastAsia="ja-JP"/>
              </w:rPr>
              <w:t>dB</w:t>
            </w:r>
          </w:p>
        </w:tc>
        <w:tc>
          <w:tcPr>
            <w:tcW w:w="1984" w:type="dxa"/>
            <w:tcBorders>
              <w:top w:val="single" w:sz="4" w:space="0" w:color="auto"/>
              <w:left w:val="single" w:sz="4" w:space="0" w:color="auto"/>
              <w:bottom w:val="single" w:sz="4" w:space="0" w:color="auto"/>
              <w:right w:val="single" w:sz="4" w:space="0" w:color="auto"/>
            </w:tcBorders>
          </w:tcPr>
          <w:p w14:paraId="597FD5B8" w14:textId="77777777" w:rsidR="00DD71E5" w:rsidRPr="0032096A" w:rsidRDefault="00DD71E5" w:rsidP="00860330">
            <w:pPr>
              <w:pStyle w:val="Tabletext"/>
              <w:jc w:val="center"/>
              <w:rPr>
                <w:lang w:eastAsia="ja-JP"/>
              </w:rPr>
            </w:pPr>
            <w:r w:rsidRPr="0032096A">
              <w:rPr>
                <w:lang w:eastAsia="ja-JP"/>
              </w:rPr>
              <w:t>−6</w:t>
            </w:r>
          </w:p>
        </w:tc>
        <w:tc>
          <w:tcPr>
            <w:tcW w:w="1571" w:type="dxa"/>
            <w:tcBorders>
              <w:top w:val="single" w:sz="4" w:space="0" w:color="auto"/>
              <w:left w:val="single" w:sz="4" w:space="0" w:color="auto"/>
              <w:bottom w:val="single" w:sz="4" w:space="0" w:color="auto"/>
              <w:right w:val="single" w:sz="4" w:space="0" w:color="auto"/>
            </w:tcBorders>
          </w:tcPr>
          <w:p w14:paraId="1836CD3D" w14:textId="77777777" w:rsidR="00DD71E5" w:rsidRPr="0032096A" w:rsidRDefault="00DD71E5" w:rsidP="00860330">
            <w:pPr>
              <w:pStyle w:val="Tabletext"/>
              <w:jc w:val="center"/>
              <w:rPr>
                <w:lang w:eastAsia="ja-JP"/>
              </w:rPr>
            </w:pPr>
            <w:r w:rsidRPr="0032096A">
              <w:rPr>
                <w:lang w:eastAsia="ja-JP"/>
              </w:rPr>
              <w:t>−6</w:t>
            </w:r>
          </w:p>
        </w:tc>
        <w:tc>
          <w:tcPr>
            <w:tcW w:w="839" w:type="dxa"/>
            <w:tcBorders>
              <w:top w:val="single" w:sz="4" w:space="0" w:color="auto"/>
              <w:left w:val="single" w:sz="4" w:space="0" w:color="auto"/>
              <w:bottom w:val="single" w:sz="4" w:space="0" w:color="auto"/>
              <w:right w:val="single" w:sz="4" w:space="0" w:color="auto"/>
            </w:tcBorders>
          </w:tcPr>
          <w:p w14:paraId="096C507D" w14:textId="77777777" w:rsidR="00DD71E5" w:rsidRPr="0032096A" w:rsidRDefault="00DD71E5" w:rsidP="00860330">
            <w:pPr>
              <w:pStyle w:val="Tabletext"/>
              <w:jc w:val="center"/>
              <w:rPr>
                <w:lang w:eastAsia="ja-JP"/>
              </w:rPr>
            </w:pPr>
            <w:r w:rsidRPr="0032096A">
              <w:rPr>
                <w:lang w:eastAsia="ja-JP"/>
              </w:rPr>
              <w:t>−6</w:t>
            </w:r>
          </w:p>
        </w:tc>
        <w:tc>
          <w:tcPr>
            <w:tcW w:w="977" w:type="dxa"/>
            <w:tcBorders>
              <w:top w:val="single" w:sz="4" w:space="0" w:color="auto"/>
              <w:left w:val="single" w:sz="4" w:space="0" w:color="auto"/>
              <w:bottom w:val="single" w:sz="4" w:space="0" w:color="auto"/>
              <w:right w:val="single" w:sz="4" w:space="0" w:color="auto"/>
            </w:tcBorders>
            <w:vAlign w:val="center"/>
          </w:tcPr>
          <w:p w14:paraId="1B588F26" w14:textId="77777777" w:rsidR="00DD71E5" w:rsidRPr="0032096A" w:rsidRDefault="00DD71E5" w:rsidP="00860330">
            <w:pPr>
              <w:pStyle w:val="Tabletext"/>
              <w:jc w:val="center"/>
              <w:rPr>
                <w:lang w:eastAsia="ja-JP"/>
              </w:rPr>
            </w:pPr>
            <w:r w:rsidRPr="0032096A">
              <w:rPr>
                <w:lang w:eastAsia="ja-JP"/>
              </w:rPr>
              <w:t>−6</w:t>
            </w:r>
          </w:p>
        </w:tc>
        <w:tc>
          <w:tcPr>
            <w:tcW w:w="1634" w:type="dxa"/>
            <w:tcBorders>
              <w:top w:val="single" w:sz="4" w:space="0" w:color="auto"/>
              <w:left w:val="single" w:sz="4" w:space="0" w:color="auto"/>
              <w:bottom w:val="single" w:sz="4" w:space="0" w:color="auto"/>
              <w:right w:val="single" w:sz="4" w:space="0" w:color="auto"/>
            </w:tcBorders>
          </w:tcPr>
          <w:p w14:paraId="2F786013" w14:textId="77777777" w:rsidR="00DD71E5" w:rsidRPr="0032096A" w:rsidRDefault="00DD71E5" w:rsidP="00860330">
            <w:pPr>
              <w:pStyle w:val="Tabletext"/>
              <w:jc w:val="center"/>
              <w:rPr>
                <w:lang w:eastAsia="ja-JP"/>
              </w:rPr>
            </w:pPr>
            <w:r w:rsidRPr="0032096A">
              <w:rPr>
                <w:lang w:eastAsia="ja-JP"/>
              </w:rPr>
              <w:t>−6</w:t>
            </w:r>
          </w:p>
        </w:tc>
        <w:tc>
          <w:tcPr>
            <w:tcW w:w="1271" w:type="dxa"/>
            <w:tcBorders>
              <w:top w:val="single" w:sz="4" w:space="0" w:color="auto"/>
              <w:left w:val="single" w:sz="4" w:space="0" w:color="auto"/>
              <w:bottom w:val="single" w:sz="4" w:space="0" w:color="auto"/>
              <w:right w:val="single" w:sz="4" w:space="0" w:color="auto"/>
            </w:tcBorders>
          </w:tcPr>
          <w:p w14:paraId="380A8661" w14:textId="77777777" w:rsidR="00DD71E5" w:rsidRPr="0032096A" w:rsidRDefault="00DD71E5" w:rsidP="00860330">
            <w:pPr>
              <w:pStyle w:val="Tabletext"/>
              <w:jc w:val="center"/>
              <w:rPr>
                <w:lang w:eastAsia="ja-JP"/>
              </w:rPr>
            </w:pPr>
            <w:r w:rsidRPr="0032096A">
              <w:rPr>
                <w:lang w:eastAsia="ja-JP"/>
              </w:rPr>
              <w:t>−6</w:t>
            </w:r>
          </w:p>
        </w:tc>
        <w:tc>
          <w:tcPr>
            <w:tcW w:w="1788" w:type="dxa"/>
            <w:tcBorders>
              <w:top w:val="single" w:sz="4" w:space="0" w:color="auto"/>
              <w:left w:val="single" w:sz="4" w:space="0" w:color="auto"/>
              <w:bottom w:val="single" w:sz="4" w:space="0" w:color="auto"/>
              <w:right w:val="single" w:sz="4" w:space="0" w:color="auto"/>
            </w:tcBorders>
          </w:tcPr>
          <w:p w14:paraId="06D20A0A" w14:textId="77777777" w:rsidR="00DD71E5" w:rsidRPr="0032096A" w:rsidRDefault="00DD71E5" w:rsidP="00860330">
            <w:pPr>
              <w:pStyle w:val="Tabletext"/>
              <w:jc w:val="center"/>
              <w:rPr>
                <w:lang w:eastAsia="ja-JP"/>
              </w:rPr>
            </w:pPr>
            <w:r w:rsidRPr="0032096A">
              <w:rPr>
                <w:lang w:eastAsia="ja-JP"/>
              </w:rPr>
              <w:t>−6</w:t>
            </w:r>
          </w:p>
        </w:tc>
        <w:tc>
          <w:tcPr>
            <w:tcW w:w="1706" w:type="dxa"/>
            <w:tcBorders>
              <w:top w:val="single" w:sz="4" w:space="0" w:color="auto"/>
              <w:left w:val="single" w:sz="4" w:space="0" w:color="auto"/>
              <w:bottom w:val="single" w:sz="4" w:space="0" w:color="auto"/>
              <w:right w:val="single" w:sz="4" w:space="0" w:color="auto"/>
            </w:tcBorders>
          </w:tcPr>
          <w:p w14:paraId="42D7CA18" w14:textId="77777777" w:rsidR="00DD71E5" w:rsidRPr="0032096A" w:rsidRDefault="00DD71E5" w:rsidP="00860330">
            <w:pPr>
              <w:pStyle w:val="Tabletext"/>
              <w:jc w:val="center"/>
              <w:rPr>
                <w:lang w:eastAsia="ja-JP"/>
              </w:rPr>
            </w:pPr>
            <w:r w:rsidRPr="0032096A">
              <w:rPr>
                <w:lang w:eastAsia="ja-JP"/>
              </w:rPr>
              <w:t>−6</w:t>
            </w:r>
          </w:p>
        </w:tc>
      </w:tr>
    </w:tbl>
    <w:p w14:paraId="6315BDEE" w14:textId="77777777" w:rsidR="00DD71E5" w:rsidRPr="0032096A" w:rsidRDefault="00DD71E5" w:rsidP="00DD71E5">
      <w:pPr>
        <w:pStyle w:val="TableNo"/>
      </w:pPr>
      <w:r w:rsidRPr="0032096A">
        <w:lastRenderedPageBreak/>
        <w:br/>
        <w:t>TABLE 1 (</w:t>
      </w:r>
      <w:r w:rsidRPr="0032096A">
        <w:rPr>
          <w:i/>
          <w:iCs/>
          <w:caps w:val="0"/>
        </w:rPr>
        <w:t>cont</w:t>
      </w:r>
      <w:r w:rsidRPr="0032096A">
        <w:t>.)</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126"/>
        <w:gridCol w:w="3686"/>
        <w:gridCol w:w="2551"/>
        <w:gridCol w:w="2977"/>
      </w:tblGrid>
      <w:tr w:rsidR="00DD71E5" w:rsidRPr="0032096A" w14:paraId="6DA9AFBE"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424377D" w14:textId="77777777" w:rsidR="00DD71E5" w:rsidRPr="0032096A" w:rsidRDefault="00DD71E5" w:rsidP="00860330">
            <w:pPr>
              <w:pStyle w:val="Tablehead"/>
              <w:rPr>
                <w:lang w:eastAsia="ja-JP"/>
              </w:rPr>
            </w:pPr>
            <w:r w:rsidRPr="0032096A">
              <w:rPr>
                <w:lang w:eastAsia="ja-JP"/>
              </w:rPr>
              <w:t>Parameter</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C71A30F" w14:textId="77777777" w:rsidR="00DD71E5" w:rsidRPr="0032096A" w:rsidRDefault="00DD71E5" w:rsidP="00860330">
            <w:pPr>
              <w:pStyle w:val="Tablehead"/>
              <w:rPr>
                <w:lang w:eastAsia="ja-JP"/>
              </w:rPr>
            </w:pPr>
            <w:r w:rsidRPr="0032096A">
              <w:rPr>
                <w:lang w:eastAsia="ja-JP"/>
              </w:rPr>
              <w:t>Units</w:t>
            </w:r>
          </w:p>
        </w:tc>
        <w:tc>
          <w:tcPr>
            <w:tcW w:w="368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E893875" w14:textId="77777777" w:rsidR="00DD71E5" w:rsidRPr="0032096A" w:rsidRDefault="00DD71E5" w:rsidP="00860330">
            <w:pPr>
              <w:pStyle w:val="Tablehead"/>
              <w:rPr>
                <w:lang w:eastAsia="ja-JP"/>
              </w:rPr>
            </w:pPr>
            <w:r w:rsidRPr="0032096A">
              <w:rPr>
                <w:lang w:eastAsia="ja-JP"/>
              </w:rPr>
              <w:t>System 3</w:t>
            </w:r>
            <w:r w:rsidRPr="0032096A">
              <w:rPr>
                <w:lang w:eastAsia="ja-JP"/>
              </w:rPr>
              <w:br/>
              <w:t>Airborne</w:t>
            </w:r>
          </w:p>
        </w:tc>
        <w:tc>
          <w:tcPr>
            <w:tcW w:w="552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147E1AD" w14:textId="77777777" w:rsidR="00DD71E5" w:rsidRPr="0032096A" w:rsidRDefault="00DD71E5" w:rsidP="00860330">
            <w:pPr>
              <w:pStyle w:val="Tablehead"/>
              <w:rPr>
                <w:lang w:eastAsia="ja-JP"/>
              </w:rPr>
            </w:pPr>
            <w:r w:rsidRPr="0032096A">
              <w:rPr>
                <w:lang w:eastAsia="ja-JP"/>
              </w:rPr>
              <w:t>System 3</w:t>
            </w:r>
            <w:r w:rsidRPr="0032096A">
              <w:rPr>
                <w:lang w:eastAsia="ja-JP"/>
              </w:rPr>
              <w:br/>
              <w:t>Ground</w:t>
            </w:r>
          </w:p>
        </w:tc>
      </w:tr>
      <w:tr w:rsidR="00DD71E5" w:rsidRPr="0032096A" w14:paraId="1033F9B8" w14:textId="77777777" w:rsidTr="00860330">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C7FCA5" w14:textId="77777777" w:rsidR="00DD71E5" w:rsidRPr="0032096A" w:rsidRDefault="00DD71E5" w:rsidP="00860330">
            <w:pPr>
              <w:pStyle w:val="Tabletext"/>
              <w:jc w:val="center"/>
              <w:rPr>
                <w:b/>
                <w:lang w:eastAsia="ja-JP"/>
              </w:rPr>
            </w:pPr>
            <w:r w:rsidRPr="0032096A">
              <w:rPr>
                <w:b/>
                <w:lang w:eastAsia="ja-JP"/>
              </w:rPr>
              <w:t>Transmitter</w:t>
            </w:r>
          </w:p>
        </w:tc>
      </w:tr>
      <w:tr w:rsidR="00DD71E5" w:rsidRPr="0032096A" w14:paraId="5BF77CB0"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34FFCF07" w14:textId="77777777" w:rsidR="00DD71E5" w:rsidRPr="0032096A" w:rsidRDefault="00DD71E5" w:rsidP="00860330">
            <w:pPr>
              <w:pStyle w:val="Tabletext"/>
              <w:rPr>
                <w:lang w:eastAsia="ja-JP"/>
              </w:rPr>
            </w:pPr>
            <w:r w:rsidRPr="0032096A">
              <w:rPr>
                <w:lang w:eastAsia="ja-JP"/>
              </w:rPr>
              <w:t>Tuning range</w:t>
            </w:r>
          </w:p>
        </w:tc>
        <w:tc>
          <w:tcPr>
            <w:tcW w:w="2126" w:type="dxa"/>
            <w:tcBorders>
              <w:top w:val="single" w:sz="4" w:space="0" w:color="auto"/>
              <w:left w:val="single" w:sz="4" w:space="0" w:color="auto"/>
              <w:bottom w:val="single" w:sz="4" w:space="0" w:color="auto"/>
              <w:right w:val="single" w:sz="4" w:space="0" w:color="auto"/>
            </w:tcBorders>
            <w:hideMark/>
          </w:tcPr>
          <w:p w14:paraId="54B60872" w14:textId="77777777" w:rsidR="00DD71E5" w:rsidRPr="0032096A" w:rsidRDefault="00DD71E5" w:rsidP="00860330">
            <w:pPr>
              <w:pStyle w:val="Tabletext"/>
              <w:jc w:val="center"/>
              <w:rPr>
                <w:lang w:eastAsia="ja-JP"/>
              </w:rPr>
            </w:pPr>
            <w:r w:rsidRPr="0032096A">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666EF380" w14:textId="77777777" w:rsidR="00DD71E5" w:rsidRPr="0032096A" w:rsidRDefault="00DD71E5" w:rsidP="00860330">
            <w:pPr>
              <w:pStyle w:val="Tabletext"/>
              <w:jc w:val="center"/>
              <w:rPr>
                <w:lang w:eastAsia="ja-JP"/>
              </w:rPr>
            </w:pPr>
            <w:r w:rsidRPr="0032096A">
              <w:rPr>
                <w:lang w:eastAsia="ja-JP"/>
              </w:rPr>
              <w:t>1 780-1 850</w:t>
            </w:r>
          </w:p>
        </w:tc>
        <w:tc>
          <w:tcPr>
            <w:tcW w:w="5528" w:type="dxa"/>
            <w:gridSpan w:val="2"/>
            <w:tcBorders>
              <w:top w:val="single" w:sz="4" w:space="0" w:color="auto"/>
              <w:left w:val="single" w:sz="4" w:space="0" w:color="auto"/>
              <w:bottom w:val="single" w:sz="4" w:space="0" w:color="auto"/>
              <w:right w:val="single" w:sz="4" w:space="0" w:color="auto"/>
            </w:tcBorders>
            <w:hideMark/>
          </w:tcPr>
          <w:p w14:paraId="49805987" w14:textId="77777777" w:rsidR="00DD71E5" w:rsidRPr="0032096A" w:rsidRDefault="00DD71E5" w:rsidP="00860330">
            <w:pPr>
              <w:pStyle w:val="Tabletext"/>
              <w:jc w:val="center"/>
              <w:rPr>
                <w:lang w:eastAsia="ja-JP"/>
              </w:rPr>
            </w:pPr>
            <w:r w:rsidRPr="0032096A">
              <w:rPr>
                <w:lang w:eastAsia="ja-JP"/>
              </w:rPr>
              <w:t>1 780-1 850</w:t>
            </w:r>
          </w:p>
        </w:tc>
      </w:tr>
      <w:tr w:rsidR="00DD71E5" w:rsidRPr="0032096A" w14:paraId="090A8CC0"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40775450" w14:textId="77777777" w:rsidR="00DD71E5" w:rsidRPr="0032096A" w:rsidRDefault="00DD71E5" w:rsidP="00860330">
            <w:pPr>
              <w:pStyle w:val="Tabletext"/>
              <w:rPr>
                <w:lang w:eastAsia="ja-JP"/>
              </w:rPr>
            </w:pPr>
            <w:r w:rsidRPr="0032096A">
              <w:rPr>
                <w:lang w:eastAsia="ja-JP"/>
              </w:rPr>
              <w:t>Power output</w:t>
            </w:r>
          </w:p>
        </w:tc>
        <w:tc>
          <w:tcPr>
            <w:tcW w:w="2126" w:type="dxa"/>
            <w:tcBorders>
              <w:top w:val="single" w:sz="4" w:space="0" w:color="auto"/>
              <w:left w:val="single" w:sz="4" w:space="0" w:color="auto"/>
              <w:bottom w:val="single" w:sz="4" w:space="0" w:color="auto"/>
              <w:right w:val="single" w:sz="4" w:space="0" w:color="auto"/>
            </w:tcBorders>
            <w:hideMark/>
          </w:tcPr>
          <w:p w14:paraId="3CEA5BE0" w14:textId="77777777" w:rsidR="00DD71E5" w:rsidRPr="0032096A" w:rsidRDefault="00DD71E5" w:rsidP="00860330">
            <w:pPr>
              <w:pStyle w:val="Tabletext"/>
              <w:jc w:val="center"/>
              <w:rPr>
                <w:lang w:eastAsia="ja-JP"/>
              </w:rPr>
            </w:pPr>
            <w:r w:rsidRPr="0032096A">
              <w:rPr>
                <w:lang w:eastAsia="ja-JP"/>
              </w:rPr>
              <w:t>dBm</w:t>
            </w:r>
          </w:p>
        </w:tc>
        <w:tc>
          <w:tcPr>
            <w:tcW w:w="3686" w:type="dxa"/>
            <w:tcBorders>
              <w:top w:val="single" w:sz="4" w:space="0" w:color="auto"/>
              <w:left w:val="single" w:sz="4" w:space="0" w:color="auto"/>
              <w:bottom w:val="single" w:sz="4" w:space="0" w:color="auto"/>
              <w:right w:val="single" w:sz="4" w:space="0" w:color="auto"/>
            </w:tcBorders>
            <w:hideMark/>
          </w:tcPr>
          <w:p w14:paraId="05D37FEA" w14:textId="77777777" w:rsidR="00DD71E5" w:rsidRPr="0032096A" w:rsidRDefault="00DD71E5" w:rsidP="00860330">
            <w:pPr>
              <w:pStyle w:val="Tabletext"/>
              <w:jc w:val="center"/>
              <w:rPr>
                <w:lang w:eastAsia="ja-JP"/>
              </w:rPr>
            </w:pPr>
            <w:r w:rsidRPr="0032096A">
              <w:t>48.75</w:t>
            </w:r>
          </w:p>
        </w:tc>
        <w:tc>
          <w:tcPr>
            <w:tcW w:w="5528" w:type="dxa"/>
            <w:gridSpan w:val="2"/>
            <w:tcBorders>
              <w:top w:val="single" w:sz="4" w:space="0" w:color="auto"/>
              <w:left w:val="single" w:sz="4" w:space="0" w:color="auto"/>
              <w:bottom w:val="single" w:sz="4" w:space="0" w:color="auto"/>
              <w:right w:val="single" w:sz="4" w:space="0" w:color="auto"/>
            </w:tcBorders>
            <w:hideMark/>
          </w:tcPr>
          <w:p w14:paraId="1DDED7D3" w14:textId="77777777" w:rsidR="00DD71E5" w:rsidRPr="0032096A" w:rsidRDefault="00DD71E5" w:rsidP="00860330">
            <w:pPr>
              <w:pStyle w:val="Tabletext"/>
              <w:jc w:val="center"/>
              <w:rPr>
                <w:lang w:eastAsia="ja-JP"/>
              </w:rPr>
            </w:pPr>
            <w:r w:rsidRPr="0032096A">
              <w:t>48.75</w:t>
            </w:r>
          </w:p>
        </w:tc>
      </w:tr>
      <w:tr w:rsidR="00DD71E5" w:rsidRPr="0032096A" w14:paraId="3870CCD6"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74C66615" w14:textId="77777777" w:rsidR="00DD71E5" w:rsidRPr="0032096A" w:rsidRDefault="00DD71E5" w:rsidP="00860330">
            <w:pPr>
              <w:pStyle w:val="Tabletext"/>
              <w:rPr>
                <w:lang w:eastAsia="ja-JP"/>
              </w:rPr>
            </w:pPr>
            <w:r w:rsidRPr="0032096A">
              <w:rPr>
                <w:lang w:eastAsia="ja-JP"/>
              </w:rPr>
              <w:t>Emission bandwidth (3 dB)</w:t>
            </w:r>
          </w:p>
        </w:tc>
        <w:tc>
          <w:tcPr>
            <w:tcW w:w="2126" w:type="dxa"/>
            <w:tcBorders>
              <w:top w:val="single" w:sz="4" w:space="0" w:color="auto"/>
              <w:left w:val="single" w:sz="4" w:space="0" w:color="auto"/>
              <w:bottom w:val="single" w:sz="4" w:space="0" w:color="auto"/>
              <w:right w:val="single" w:sz="4" w:space="0" w:color="auto"/>
            </w:tcBorders>
            <w:hideMark/>
          </w:tcPr>
          <w:p w14:paraId="7A4726A4" w14:textId="77777777" w:rsidR="00DD71E5" w:rsidRPr="0032096A" w:rsidRDefault="00DD71E5" w:rsidP="00860330">
            <w:pPr>
              <w:pStyle w:val="Tabletext"/>
              <w:jc w:val="center"/>
              <w:rPr>
                <w:lang w:eastAsia="ja-JP"/>
              </w:rPr>
            </w:pPr>
            <w:r w:rsidRPr="0032096A">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16A25AE4" w14:textId="77777777" w:rsidR="00DD71E5" w:rsidRPr="0032096A" w:rsidRDefault="00DD71E5" w:rsidP="00860330">
            <w:pPr>
              <w:pStyle w:val="Tabletext"/>
              <w:jc w:val="center"/>
              <w:rPr>
                <w:lang w:eastAsia="ja-JP"/>
              </w:rPr>
            </w:pPr>
            <w:r w:rsidRPr="0032096A">
              <w:t>0.7</w:t>
            </w:r>
          </w:p>
        </w:tc>
        <w:tc>
          <w:tcPr>
            <w:tcW w:w="5528" w:type="dxa"/>
            <w:gridSpan w:val="2"/>
            <w:tcBorders>
              <w:top w:val="single" w:sz="4" w:space="0" w:color="auto"/>
              <w:left w:val="single" w:sz="4" w:space="0" w:color="auto"/>
              <w:bottom w:val="single" w:sz="4" w:space="0" w:color="auto"/>
              <w:right w:val="single" w:sz="4" w:space="0" w:color="auto"/>
            </w:tcBorders>
            <w:hideMark/>
          </w:tcPr>
          <w:p w14:paraId="6D85934C" w14:textId="77777777" w:rsidR="00DD71E5" w:rsidRPr="0032096A" w:rsidRDefault="00DD71E5" w:rsidP="00860330">
            <w:pPr>
              <w:pStyle w:val="Tabletext"/>
              <w:jc w:val="center"/>
              <w:rPr>
                <w:lang w:eastAsia="ja-JP"/>
              </w:rPr>
            </w:pPr>
            <w:r w:rsidRPr="0032096A">
              <w:t>0.7</w:t>
            </w:r>
          </w:p>
        </w:tc>
      </w:tr>
      <w:tr w:rsidR="00DD71E5" w:rsidRPr="0032096A" w14:paraId="6EC244F9" w14:textId="77777777" w:rsidTr="00860330">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A6EFBE4" w14:textId="77777777" w:rsidR="00DD71E5" w:rsidRPr="0032096A" w:rsidRDefault="00DD71E5" w:rsidP="00860330">
            <w:pPr>
              <w:pStyle w:val="Tabletext"/>
              <w:jc w:val="center"/>
              <w:rPr>
                <w:b/>
                <w:lang w:eastAsia="ja-JP"/>
              </w:rPr>
            </w:pPr>
            <w:r w:rsidRPr="0032096A">
              <w:rPr>
                <w:b/>
                <w:lang w:eastAsia="ja-JP"/>
              </w:rPr>
              <w:t>Receiver</w:t>
            </w:r>
          </w:p>
        </w:tc>
      </w:tr>
      <w:tr w:rsidR="00DD71E5" w:rsidRPr="0032096A" w14:paraId="65E40DE7"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2DDCFAEC" w14:textId="77777777" w:rsidR="00DD71E5" w:rsidRPr="0032096A" w:rsidRDefault="00DD71E5" w:rsidP="00860330">
            <w:pPr>
              <w:pStyle w:val="Tabletext"/>
              <w:rPr>
                <w:lang w:eastAsia="ja-JP"/>
              </w:rPr>
            </w:pPr>
            <w:r w:rsidRPr="0032096A">
              <w:rPr>
                <w:lang w:eastAsia="ja-JP"/>
              </w:rPr>
              <w:t>Tuning range</w:t>
            </w:r>
          </w:p>
        </w:tc>
        <w:tc>
          <w:tcPr>
            <w:tcW w:w="2126" w:type="dxa"/>
            <w:tcBorders>
              <w:top w:val="single" w:sz="4" w:space="0" w:color="auto"/>
              <w:left w:val="single" w:sz="4" w:space="0" w:color="auto"/>
              <w:bottom w:val="single" w:sz="4" w:space="0" w:color="auto"/>
              <w:right w:val="single" w:sz="4" w:space="0" w:color="auto"/>
            </w:tcBorders>
            <w:hideMark/>
          </w:tcPr>
          <w:p w14:paraId="1192E9F5" w14:textId="77777777" w:rsidR="00DD71E5" w:rsidRPr="0032096A" w:rsidRDefault="00DD71E5" w:rsidP="00860330">
            <w:pPr>
              <w:pStyle w:val="Tabletext"/>
              <w:jc w:val="center"/>
              <w:rPr>
                <w:lang w:eastAsia="ja-JP"/>
              </w:rPr>
            </w:pPr>
            <w:r w:rsidRPr="0032096A">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4C2614A6" w14:textId="77777777" w:rsidR="00DD71E5" w:rsidRPr="0032096A" w:rsidRDefault="00DD71E5" w:rsidP="00860330">
            <w:pPr>
              <w:pStyle w:val="Tabletext"/>
              <w:jc w:val="center"/>
              <w:rPr>
                <w:lang w:eastAsia="ja-JP"/>
              </w:rPr>
            </w:pPr>
            <w:r w:rsidRPr="0032096A">
              <w:rPr>
                <w:lang w:eastAsia="ja-JP"/>
              </w:rPr>
              <w:t>1 780-1 850</w:t>
            </w:r>
          </w:p>
        </w:tc>
        <w:tc>
          <w:tcPr>
            <w:tcW w:w="5528" w:type="dxa"/>
            <w:gridSpan w:val="2"/>
            <w:tcBorders>
              <w:top w:val="single" w:sz="4" w:space="0" w:color="auto"/>
              <w:left w:val="single" w:sz="4" w:space="0" w:color="auto"/>
              <w:bottom w:val="single" w:sz="4" w:space="0" w:color="auto"/>
              <w:right w:val="single" w:sz="4" w:space="0" w:color="auto"/>
            </w:tcBorders>
            <w:hideMark/>
          </w:tcPr>
          <w:p w14:paraId="6BF30A6E" w14:textId="77777777" w:rsidR="00DD71E5" w:rsidRPr="0032096A" w:rsidRDefault="00DD71E5" w:rsidP="00860330">
            <w:pPr>
              <w:pStyle w:val="Tabletext"/>
              <w:jc w:val="center"/>
              <w:rPr>
                <w:lang w:eastAsia="ja-JP"/>
              </w:rPr>
            </w:pPr>
            <w:r w:rsidRPr="0032096A">
              <w:rPr>
                <w:lang w:eastAsia="ja-JP"/>
              </w:rPr>
              <w:t>1 780-1 850</w:t>
            </w:r>
          </w:p>
        </w:tc>
      </w:tr>
      <w:tr w:rsidR="00DD71E5" w:rsidRPr="0032096A" w14:paraId="6D5E85DB"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78F63F24" w14:textId="77777777" w:rsidR="00DD71E5" w:rsidRPr="0032096A" w:rsidRDefault="00DD71E5" w:rsidP="00860330">
            <w:pPr>
              <w:pStyle w:val="Tabletext"/>
              <w:rPr>
                <w:lang w:eastAsia="ja-JP"/>
              </w:rPr>
            </w:pPr>
            <w:r w:rsidRPr="0032096A">
              <w:rPr>
                <w:lang w:eastAsia="ja-JP"/>
              </w:rPr>
              <w:t>IF Selectivity (3 dB)</w:t>
            </w:r>
          </w:p>
        </w:tc>
        <w:tc>
          <w:tcPr>
            <w:tcW w:w="2126" w:type="dxa"/>
            <w:tcBorders>
              <w:top w:val="single" w:sz="4" w:space="0" w:color="auto"/>
              <w:left w:val="single" w:sz="4" w:space="0" w:color="auto"/>
              <w:bottom w:val="single" w:sz="4" w:space="0" w:color="auto"/>
              <w:right w:val="single" w:sz="4" w:space="0" w:color="auto"/>
            </w:tcBorders>
            <w:hideMark/>
          </w:tcPr>
          <w:p w14:paraId="19E13B52" w14:textId="77777777" w:rsidR="00DD71E5" w:rsidRPr="0032096A" w:rsidRDefault="00DD71E5" w:rsidP="00860330">
            <w:pPr>
              <w:pStyle w:val="Tabletext"/>
              <w:jc w:val="center"/>
              <w:rPr>
                <w:lang w:eastAsia="ja-JP"/>
              </w:rPr>
            </w:pPr>
            <w:r w:rsidRPr="0032096A">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70AD7A59" w14:textId="77777777" w:rsidR="00DD71E5" w:rsidRPr="0032096A" w:rsidRDefault="00DD71E5" w:rsidP="00860330">
            <w:pPr>
              <w:pStyle w:val="Tabletext"/>
              <w:jc w:val="center"/>
              <w:rPr>
                <w:lang w:eastAsia="ja-JP"/>
              </w:rPr>
            </w:pPr>
            <w:r w:rsidRPr="0032096A">
              <w:t>1</w:t>
            </w:r>
          </w:p>
        </w:tc>
        <w:tc>
          <w:tcPr>
            <w:tcW w:w="5528" w:type="dxa"/>
            <w:gridSpan w:val="2"/>
            <w:tcBorders>
              <w:top w:val="single" w:sz="4" w:space="0" w:color="auto"/>
              <w:left w:val="single" w:sz="4" w:space="0" w:color="auto"/>
              <w:bottom w:val="single" w:sz="4" w:space="0" w:color="auto"/>
              <w:right w:val="single" w:sz="4" w:space="0" w:color="auto"/>
            </w:tcBorders>
            <w:hideMark/>
          </w:tcPr>
          <w:p w14:paraId="4A3BA610" w14:textId="77777777" w:rsidR="00DD71E5" w:rsidRPr="0032096A" w:rsidRDefault="00DD71E5" w:rsidP="00860330">
            <w:pPr>
              <w:pStyle w:val="Tabletext"/>
              <w:jc w:val="center"/>
              <w:rPr>
                <w:lang w:eastAsia="ja-JP"/>
              </w:rPr>
            </w:pPr>
            <w:r w:rsidRPr="0032096A">
              <w:t>1</w:t>
            </w:r>
          </w:p>
        </w:tc>
      </w:tr>
      <w:tr w:rsidR="00DD71E5" w:rsidRPr="0032096A" w14:paraId="597B2EBF"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5E421ECA" w14:textId="77777777" w:rsidR="00DD71E5" w:rsidRPr="0032096A" w:rsidRDefault="00DD71E5" w:rsidP="00860330">
            <w:pPr>
              <w:pStyle w:val="Tabletext"/>
              <w:rPr>
                <w:lang w:eastAsia="ja-JP"/>
              </w:rPr>
            </w:pPr>
            <w:r w:rsidRPr="0032096A">
              <w:rPr>
                <w:lang w:eastAsia="ja-JP"/>
              </w:rPr>
              <w:t>Noise figure</w:t>
            </w:r>
          </w:p>
        </w:tc>
        <w:tc>
          <w:tcPr>
            <w:tcW w:w="2126" w:type="dxa"/>
            <w:tcBorders>
              <w:top w:val="single" w:sz="4" w:space="0" w:color="auto"/>
              <w:left w:val="single" w:sz="4" w:space="0" w:color="auto"/>
              <w:bottom w:val="single" w:sz="4" w:space="0" w:color="auto"/>
              <w:right w:val="single" w:sz="4" w:space="0" w:color="auto"/>
            </w:tcBorders>
            <w:hideMark/>
          </w:tcPr>
          <w:p w14:paraId="29A40B84" w14:textId="77777777" w:rsidR="00DD71E5" w:rsidRPr="0032096A" w:rsidRDefault="00DD71E5" w:rsidP="00860330">
            <w:pPr>
              <w:pStyle w:val="Tabletext"/>
              <w:jc w:val="center"/>
              <w:rPr>
                <w:lang w:eastAsia="ja-JP"/>
              </w:rPr>
            </w:pPr>
            <w:r w:rsidRPr="0032096A">
              <w:rPr>
                <w:lang w:eastAsia="ja-JP"/>
              </w:rPr>
              <w:t>dB</w:t>
            </w:r>
          </w:p>
        </w:tc>
        <w:tc>
          <w:tcPr>
            <w:tcW w:w="3686" w:type="dxa"/>
            <w:tcBorders>
              <w:top w:val="single" w:sz="4" w:space="0" w:color="auto"/>
              <w:left w:val="single" w:sz="4" w:space="0" w:color="auto"/>
              <w:bottom w:val="single" w:sz="4" w:space="0" w:color="auto"/>
              <w:right w:val="single" w:sz="4" w:space="0" w:color="auto"/>
            </w:tcBorders>
            <w:hideMark/>
          </w:tcPr>
          <w:p w14:paraId="155AA285" w14:textId="77777777" w:rsidR="00DD71E5" w:rsidRPr="0032096A" w:rsidRDefault="00DD71E5" w:rsidP="00860330">
            <w:pPr>
              <w:pStyle w:val="Tabletext"/>
              <w:jc w:val="center"/>
              <w:rPr>
                <w:lang w:eastAsia="ja-JP"/>
              </w:rPr>
            </w:pPr>
            <w:r w:rsidRPr="0032096A">
              <w:t>3</w:t>
            </w:r>
          </w:p>
        </w:tc>
        <w:tc>
          <w:tcPr>
            <w:tcW w:w="5528" w:type="dxa"/>
            <w:gridSpan w:val="2"/>
            <w:tcBorders>
              <w:top w:val="single" w:sz="4" w:space="0" w:color="auto"/>
              <w:left w:val="single" w:sz="4" w:space="0" w:color="auto"/>
              <w:bottom w:val="single" w:sz="4" w:space="0" w:color="auto"/>
              <w:right w:val="single" w:sz="4" w:space="0" w:color="auto"/>
            </w:tcBorders>
            <w:hideMark/>
          </w:tcPr>
          <w:p w14:paraId="51197A71" w14:textId="77777777" w:rsidR="00DD71E5" w:rsidRPr="0032096A" w:rsidRDefault="00DD71E5" w:rsidP="00860330">
            <w:pPr>
              <w:pStyle w:val="Tabletext"/>
              <w:jc w:val="center"/>
              <w:rPr>
                <w:lang w:eastAsia="ja-JP"/>
              </w:rPr>
            </w:pPr>
            <w:r w:rsidRPr="0032096A">
              <w:t>3</w:t>
            </w:r>
          </w:p>
        </w:tc>
      </w:tr>
      <w:tr w:rsidR="00DD71E5" w:rsidRPr="0032096A" w14:paraId="25569AEB" w14:textId="77777777" w:rsidTr="00860330">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5BD2C3A" w14:textId="77777777" w:rsidR="00DD71E5" w:rsidRPr="0032096A" w:rsidRDefault="00DD71E5" w:rsidP="00860330">
            <w:pPr>
              <w:pStyle w:val="Tabletext"/>
              <w:jc w:val="center"/>
              <w:rPr>
                <w:lang w:eastAsia="ja-JP"/>
              </w:rPr>
            </w:pPr>
            <w:r w:rsidRPr="0032096A">
              <w:rPr>
                <w:b/>
              </w:rPr>
              <w:t>Antenna</w:t>
            </w:r>
          </w:p>
        </w:tc>
      </w:tr>
      <w:tr w:rsidR="00DD71E5" w:rsidRPr="0032096A" w14:paraId="4094EE51"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vAlign w:val="center"/>
            <w:hideMark/>
          </w:tcPr>
          <w:p w14:paraId="0681E7CA" w14:textId="77777777" w:rsidR="00DD71E5" w:rsidRPr="0032096A" w:rsidRDefault="00DD71E5" w:rsidP="00860330">
            <w:pPr>
              <w:pStyle w:val="Tabletext"/>
              <w:rPr>
                <w:lang w:eastAsia="ja-JP"/>
              </w:rPr>
            </w:pPr>
            <w:r w:rsidRPr="0032096A">
              <w:rPr>
                <w:lang w:eastAsia="ja-JP"/>
              </w:rPr>
              <w:t>Antenna type</w:t>
            </w:r>
          </w:p>
        </w:tc>
        <w:tc>
          <w:tcPr>
            <w:tcW w:w="2126" w:type="dxa"/>
            <w:tcBorders>
              <w:top w:val="single" w:sz="4" w:space="0" w:color="auto"/>
              <w:left w:val="single" w:sz="4" w:space="0" w:color="auto"/>
              <w:bottom w:val="single" w:sz="4" w:space="0" w:color="auto"/>
              <w:right w:val="single" w:sz="4" w:space="0" w:color="auto"/>
            </w:tcBorders>
            <w:vAlign w:val="center"/>
          </w:tcPr>
          <w:p w14:paraId="40A5EF9F" w14:textId="77777777" w:rsidR="00DD71E5" w:rsidRPr="0032096A" w:rsidRDefault="00DD71E5" w:rsidP="00860330">
            <w:pPr>
              <w:pStyle w:val="Tabletext"/>
              <w:jc w:val="center"/>
              <w:rPr>
                <w:lang w:eastAsia="ja-JP"/>
              </w:rPr>
            </w:pPr>
          </w:p>
        </w:tc>
        <w:tc>
          <w:tcPr>
            <w:tcW w:w="3686" w:type="dxa"/>
            <w:tcBorders>
              <w:top w:val="single" w:sz="4" w:space="0" w:color="auto"/>
              <w:left w:val="single" w:sz="4" w:space="0" w:color="auto"/>
              <w:bottom w:val="single" w:sz="4" w:space="0" w:color="auto"/>
              <w:right w:val="single" w:sz="4" w:space="0" w:color="auto"/>
            </w:tcBorders>
            <w:hideMark/>
          </w:tcPr>
          <w:p w14:paraId="38E68C4A" w14:textId="77777777" w:rsidR="00DD71E5" w:rsidRPr="0032096A" w:rsidRDefault="00DD71E5" w:rsidP="00860330">
            <w:pPr>
              <w:pStyle w:val="Tabletext"/>
              <w:jc w:val="center"/>
              <w:rPr>
                <w:lang w:eastAsia="ja-JP"/>
              </w:rPr>
            </w:pPr>
            <w:r w:rsidRPr="0032096A">
              <w:rPr>
                <w:lang w:eastAsia="ja-JP"/>
              </w:rPr>
              <w:t>Omni</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FA0D170" w14:textId="77777777" w:rsidR="00DD71E5" w:rsidRPr="0032096A" w:rsidRDefault="00DD71E5" w:rsidP="00860330">
            <w:pPr>
              <w:pStyle w:val="Tabletext"/>
              <w:jc w:val="center"/>
              <w:rPr>
                <w:lang w:eastAsia="ja-JP"/>
              </w:rPr>
            </w:pPr>
            <w:r w:rsidRPr="0032096A">
              <w:rPr>
                <w:lang w:eastAsia="ja-JP"/>
              </w:rPr>
              <w:t>Omni</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78FBEBB" w14:textId="77777777" w:rsidR="00DD71E5" w:rsidRPr="0032096A" w:rsidRDefault="00DD71E5" w:rsidP="00860330">
            <w:pPr>
              <w:pStyle w:val="Tabletext"/>
              <w:jc w:val="center"/>
              <w:rPr>
                <w:lang w:eastAsia="ja-JP"/>
              </w:rPr>
            </w:pPr>
            <w:r w:rsidRPr="0032096A">
              <w:t>Omni</w:t>
            </w:r>
          </w:p>
        </w:tc>
      </w:tr>
      <w:tr w:rsidR="00DD71E5" w:rsidRPr="0032096A" w14:paraId="6C29EA30"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2C875FDC" w14:textId="77777777" w:rsidR="00DD71E5" w:rsidRPr="0032096A" w:rsidRDefault="00DD71E5" w:rsidP="00860330">
            <w:pPr>
              <w:pStyle w:val="Tabletext"/>
              <w:rPr>
                <w:lang w:eastAsia="ja-JP"/>
              </w:rPr>
            </w:pPr>
            <w:r w:rsidRPr="0032096A">
              <w:rPr>
                <w:lang w:eastAsia="ja-JP"/>
              </w:rPr>
              <w:t xml:space="preserve">Antenna gain </w:t>
            </w:r>
          </w:p>
        </w:tc>
        <w:tc>
          <w:tcPr>
            <w:tcW w:w="2126" w:type="dxa"/>
            <w:tcBorders>
              <w:top w:val="single" w:sz="4" w:space="0" w:color="auto"/>
              <w:left w:val="single" w:sz="4" w:space="0" w:color="auto"/>
              <w:bottom w:val="single" w:sz="4" w:space="0" w:color="auto"/>
              <w:right w:val="single" w:sz="4" w:space="0" w:color="auto"/>
            </w:tcBorders>
            <w:hideMark/>
          </w:tcPr>
          <w:p w14:paraId="60754ADE" w14:textId="77777777" w:rsidR="00DD71E5" w:rsidRPr="0032096A" w:rsidRDefault="00DD71E5" w:rsidP="00860330">
            <w:pPr>
              <w:pStyle w:val="Tabletext"/>
              <w:jc w:val="center"/>
              <w:rPr>
                <w:lang w:eastAsia="ja-JP"/>
              </w:rPr>
            </w:pPr>
            <w:r w:rsidRPr="0032096A">
              <w:rPr>
                <w:lang w:eastAsia="ja-JP"/>
              </w:rPr>
              <w:t>dBi</w:t>
            </w:r>
          </w:p>
        </w:tc>
        <w:tc>
          <w:tcPr>
            <w:tcW w:w="3686" w:type="dxa"/>
            <w:tcBorders>
              <w:top w:val="single" w:sz="4" w:space="0" w:color="auto"/>
              <w:left w:val="single" w:sz="4" w:space="0" w:color="auto"/>
              <w:bottom w:val="single" w:sz="4" w:space="0" w:color="auto"/>
              <w:right w:val="single" w:sz="4" w:space="0" w:color="auto"/>
            </w:tcBorders>
            <w:hideMark/>
          </w:tcPr>
          <w:p w14:paraId="0EC61F96" w14:textId="77777777" w:rsidR="00DD71E5" w:rsidRPr="0032096A" w:rsidRDefault="00DD71E5" w:rsidP="00860330">
            <w:pPr>
              <w:pStyle w:val="Tabletext"/>
              <w:jc w:val="center"/>
              <w:rPr>
                <w:lang w:eastAsia="ja-JP"/>
              </w:rPr>
            </w:pPr>
            <w:r w:rsidRPr="0032096A">
              <w:t>3</w:t>
            </w:r>
          </w:p>
        </w:tc>
        <w:tc>
          <w:tcPr>
            <w:tcW w:w="2551" w:type="dxa"/>
            <w:tcBorders>
              <w:top w:val="single" w:sz="4" w:space="0" w:color="auto"/>
              <w:left w:val="single" w:sz="4" w:space="0" w:color="auto"/>
              <w:bottom w:val="single" w:sz="4" w:space="0" w:color="auto"/>
              <w:right w:val="single" w:sz="4" w:space="0" w:color="auto"/>
            </w:tcBorders>
            <w:hideMark/>
          </w:tcPr>
          <w:p w14:paraId="61B67769" w14:textId="77777777" w:rsidR="00DD71E5" w:rsidRPr="0032096A" w:rsidRDefault="00DD71E5" w:rsidP="00860330">
            <w:pPr>
              <w:pStyle w:val="Tabletext"/>
              <w:jc w:val="center"/>
              <w:rPr>
                <w:lang w:eastAsia="ja-JP"/>
              </w:rPr>
            </w:pPr>
            <w:r w:rsidRPr="0032096A">
              <w:rPr>
                <w:lang w:eastAsia="ja-JP"/>
              </w:rPr>
              <w:t>3</w:t>
            </w:r>
          </w:p>
        </w:tc>
        <w:tc>
          <w:tcPr>
            <w:tcW w:w="2977" w:type="dxa"/>
            <w:tcBorders>
              <w:top w:val="single" w:sz="4" w:space="0" w:color="auto"/>
              <w:left w:val="single" w:sz="4" w:space="0" w:color="auto"/>
              <w:bottom w:val="single" w:sz="4" w:space="0" w:color="auto"/>
              <w:right w:val="single" w:sz="4" w:space="0" w:color="auto"/>
            </w:tcBorders>
            <w:hideMark/>
          </w:tcPr>
          <w:p w14:paraId="300FE0A5" w14:textId="77777777" w:rsidR="00DD71E5" w:rsidRPr="0032096A" w:rsidRDefault="00DD71E5" w:rsidP="00860330">
            <w:pPr>
              <w:pStyle w:val="Tabletext"/>
              <w:jc w:val="center"/>
              <w:rPr>
                <w:lang w:eastAsia="ja-JP"/>
              </w:rPr>
            </w:pPr>
            <w:r w:rsidRPr="0032096A">
              <w:rPr>
                <w:lang w:eastAsia="ja-JP"/>
              </w:rPr>
              <w:t>13</w:t>
            </w:r>
          </w:p>
        </w:tc>
      </w:tr>
      <w:tr w:rsidR="00DD71E5" w:rsidRPr="0032096A" w14:paraId="5BC7F1BE"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1F0A21E2" w14:textId="77777777" w:rsidR="00DD71E5" w:rsidRPr="0032096A" w:rsidRDefault="00DD71E5" w:rsidP="00860330">
            <w:pPr>
              <w:pStyle w:val="Tabletext"/>
              <w:rPr>
                <w:lang w:eastAsia="ja-JP"/>
              </w:rPr>
            </w:pPr>
            <w:r w:rsidRPr="0032096A">
              <w:rPr>
                <w:lang w:eastAsia="ja-JP"/>
              </w:rPr>
              <w:t>1</w:t>
            </w:r>
            <w:r w:rsidRPr="0032096A">
              <w:rPr>
                <w:vertAlign w:val="superscript"/>
                <w:lang w:eastAsia="ja-JP"/>
              </w:rPr>
              <w:t xml:space="preserve">st </w:t>
            </w:r>
            <w:r w:rsidRPr="0032096A">
              <w:rPr>
                <w:lang w:eastAsia="ja-JP"/>
              </w:rPr>
              <w:t>sidelobe</w:t>
            </w:r>
          </w:p>
        </w:tc>
        <w:tc>
          <w:tcPr>
            <w:tcW w:w="2126" w:type="dxa"/>
            <w:tcBorders>
              <w:top w:val="single" w:sz="4" w:space="0" w:color="auto"/>
              <w:left w:val="single" w:sz="4" w:space="0" w:color="auto"/>
              <w:bottom w:val="single" w:sz="4" w:space="0" w:color="auto"/>
              <w:right w:val="single" w:sz="4" w:space="0" w:color="auto"/>
            </w:tcBorders>
            <w:hideMark/>
          </w:tcPr>
          <w:p w14:paraId="62C2AB0C" w14:textId="77777777" w:rsidR="00DD71E5" w:rsidRPr="0032096A" w:rsidRDefault="00DD71E5" w:rsidP="00860330">
            <w:pPr>
              <w:pStyle w:val="Tabletext"/>
              <w:jc w:val="center"/>
              <w:rPr>
                <w:lang w:eastAsia="ja-JP"/>
              </w:rPr>
            </w:pPr>
            <w:r w:rsidRPr="0032096A">
              <w:rPr>
                <w:lang w:eastAsia="ja-JP"/>
              </w:rPr>
              <w:t>dBi</w:t>
            </w:r>
          </w:p>
        </w:tc>
        <w:tc>
          <w:tcPr>
            <w:tcW w:w="3686" w:type="dxa"/>
            <w:tcBorders>
              <w:top w:val="single" w:sz="4" w:space="0" w:color="auto"/>
              <w:left w:val="single" w:sz="4" w:space="0" w:color="auto"/>
              <w:bottom w:val="single" w:sz="4" w:space="0" w:color="auto"/>
              <w:right w:val="single" w:sz="4" w:space="0" w:color="auto"/>
            </w:tcBorders>
            <w:hideMark/>
          </w:tcPr>
          <w:p w14:paraId="6128E44B" w14:textId="77777777" w:rsidR="00DD71E5" w:rsidRPr="0032096A" w:rsidRDefault="00DD71E5" w:rsidP="00860330">
            <w:pPr>
              <w:pStyle w:val="Tabletext"/>
              <w:jc w:val="center"/>
              <w:rPr>
                <w:lang w:eastAsia="ja-JP"/>
              </w:rPr>
            </w:pPr>
            <w:r w:rsidRPr="0032096A">
              <w:t>Not applicable</w:t>
            </w:r>
          </w:p>
        </w:tc>
        <w:tc>
          <w:tcPr>
            <w:tcW w:w="2551" w:type="dxa"/>
            <w:tcBorders>
              <w:top w:val="single" w:sz="4" w:space="0" w:color="auto"/>
              <w:left w:val="single" w:sz="4" w:space="0" w:color="auto"/>
              <w:bottom w:val="single" w:sz="4" w:space="0" w:color="auto"/>
              <w:right w:val="single" w:sz="4" w:space="0" w:color="auto"/>
            </w:tcBorders>
            <w:hideMark/>
          </w:tcPr>
          <w:p w14:paraId="78CAF187" w14:textId="77777777" w:rsidR="00DD71E5" w:rsidRPr="0032096A" w:rsidRDefault="00DD71E5" w:rsidP="00860330">
            <w:pPr>
              <w:pStyle w:val="Tabletext"/>
              <w:jc w:val="center"/>
              <w:rPr>
                <w:lang w:eastAsia="ja-JP"/>
              </w:rPr>
            </w:pPr>
            <w:r w:rsidRPr="0032096A">
              <w:t>Not applicable</w:t>
            </w:r>
          </w:p>
        </w:tc>
        <w:tc>
          <w:tcPr>
            <w:tcW w:w="2977" w:type="dxa"/>
            <w:tcBorders>
              <w:top w:val="single" w:sz="4" w:space="0" w:color="auto"/>
              <w:left w:val="single" w:sz="4" w:space="0" w:color="auto"/>
              <w:bottom w:val="single" w:sz="4" w:space="0" w:color="auto"/>
              <w:right w:val="single" w:sz="4" w:space="0" w:color="auto"/>
            </w:tcBorders>
            <w:hideMark/>
          </w:tcPr>
          <w:p w14:paraId="1CA0B18B" w14:textId="77777777" w:rsidR="00DD71E5" w:rsidRPr="0032096A" w:rsidRDefault="00DD71E5" w:rsidP="00860330">
            <w:pPr>
              <w:pStyle w:val="Tabletext"/>
              <w:jc w:val="center"/>
              <w:rPr>
                <w:lang w:eastAsia="ja-JP"/>
              </w:rPr>
            </w:pPr>
            <w:r w:rsidRPr="0032096A">
              <w:rPr>
                <w:lang w:eastAsia="ja-JP"/>
              </w:rPr>
              <w:t>6</w:t>
            </w:r>
          </w:p>
        </w:tc>
      </w:tr>
      <w:tr w:rsidR="00DD71E5" w:rsidRPr="0032096A" w14:paraId="2FDE5FE0"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2091F478" w14:textId="77777777" w:rsidR="00DD71E5" w:rsidRPr="0032096A" w:rsidRDefault="00DD71E5" w:rsidP="00860330">
            <w:pPr>
              <w:pStyle w:val="Tabletext"/>
              <w:rPr>
                <w:lang w:eastAsia="ja-JP"/>
              </w:rPr>
            </w:pPr>
            <w:r w:rsidRPr="0032096A">
              <w:rPr>
                <w:lang w:eastAsia="ja-JP"/>
              </w:rPr>
              <w:t>Polarization</w:t>
            </w:r>
          </w:p>
        </w:tc>
        <w:tc>
          <w:tcPr>
            <w:tcW w:w="2126" w:type="dxa"/>
            <w:tcBorders>
              <w:top w:val="single" w:sz="4" w:space="0" w:color="auto"/>
              <w:left w:val="single" w:sz="4" w:space="0" w:color="auto"/>
              <w:bottom w:val="single" w:sz="4" w:space="0" w:color="auto"/>
              <w:right w:val="single" w:sz="4" w:space="0" w:color="auto"/>
            </w:tcBorders>
          </w:tcPr>
          <w:p w14:paraId="1A5C6F65" w14:textId="77777777" w:rsidR="00DD71E5" w:rsidRPr="0032096A" w:rsidRDefault="00DD71E5" w:rsidP="00860330">
            <w:pPr>
              <w:pStyle w:val="Tabletext"/>
              <w:jc w:val="center"/>
              <w:rPr>
                <w:lang w:eastAsia="ja-JP"/>
              </w:rPr>
            </w:pPr>
          </w:p>
        </w:tc>
        <w:tc>
          <w:tcPr>
            <w:tcW w:w="3686" w:type="dxa"/>
            <w:tcBorders>
              <w:top w:val="single" w:sz="4" w:space="0" w:color="auto"/>
              <w:left w:val="single" w:sz="4" w:space="0" w:color="auto"/>
              <w:bottom w:val="single" w:sz="4" w:space="0" w:color="auto"/>
              <w:right w:val="single" w:sz="4" w:space="0" w:color="auto"/>
            </w:tcBorders>
            <w:hideMark/>
          </w:tcPr>
          <w:p w14:paraId="672A3A53" w14:textId="77777777" w:rsidR="00DD71E5" w:rsidRPr="0032096A" w:rsidRDefault="00DD71E5" w:rsidP="00860330">
            <w:pPr>
              <w:pStyle w:val="Tabletext"/>
              <w:jc w:val="center"/>
              <w:rPr>
                <w:lang w:eastAsia="ja-JP"/>
              </w:rPr>
            </w:pPr>
            <w:r w:rsidRPr="0032096A">
              <w:rPr>
                <w:lang w:eastAsia="ja-JP"/>
              </w:rPr>
              <w:t>Vertical</w:t>
            </w:r>
          </w:p>
        </w:tc>
        <w:tc>
          <w:tcPr>
            <w:tcW w:w="2551" w:type="dxa"/>
            <w:tcBorders>
              <w:top w:val="single" w:sz="4" w:space="0" w:color="auto"/>
              <w:left w:val="single" w:sz="4" w:space="0" w:color="auto"/>
              <w:bottom w:val="single" w:sz="4" w:space="0" w:color="auto"/>
              <w:right w:val="single" w:sz="4" w:space="0" w:color="auto"/>
            </w:tcBorders>
            <w:hideMark/>
          </w:tcPr>
          <w:p w14:paraId="5A0C6AAD" w14:textId="77777777" w:rsidR="00DD71E5" w:rsidRPr="0032096A" w:rsidRDefault="00DD71E5" w:rsidP="00860330">
            <w:pPr>
              <w:pStyle w:val="Tabletext"/>
              <w:jc w:val="center"/>
              <w:rPr>
                <w:lang w:eastAsia="ja-JP"/>
              </w:rPr>
            </w:pPr>
            <w:r w:rsidRPr="0032096A">
              <w:t>Vertical</w:t>
            </w:r>
          </w:p>
        </w:tc>
        <w:tc>
          <w:tcPr>
            <w:tcW w:w="2977" w:type="dxa"/>
            <w:tcBorders>
              <w:top w:val="single" w:sz="4" w:space="0" w:color="auto"/>
              <w:left w:val="single" w:sz="4" w:space="0" w:color="auto"/>
              <w:bottom w:val="single" w:sz="4" w:space="0" w:color="auto"/>
              <w:right w:val="single" w:sz="4" w:space="0" w:color="auto"/>
            </w:tcBorders>
            <w:hideMark/>
          </w:tcPr>
          <w:p w14:paraId="29655799" w14:textId="77777777" w:rsidR="00DD71E5" w:rsidRPr="0032096A" w:rsidRDefault="00DD71E5" w:rsidP="00860330">
            <w:pPr>
              <w:pStyle w:val="Tabletext"/>
              <w:jc w:val="center"/>
              <w:rPr>
                <w:lang w:eastAsia="ja-JP"/>
              </w:rPr>
            </w:pPr>
            <w:r w:rsidRPr="0032096A">
              <w:t>Vertical</w:t>
            </w:r>
          </w:p>
        </w:tc>
      </w:tr>
      <w:tr w:rsidR="00DD71E5" w:rsidRPr="0032096A" w14:paraId="383892DB"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0110DF4F" w14:textId="77777777" w:rsidR="00DD71E5" w:rsidRPr="0032096A" w:rsidRDefault="00DD71E5" w:rsidP="00860330">
            <w:pPr>
              <w:pStyle w:val="Tabletext"/>
              <w:rPr>
                <w:lang w:eastAsia="ja-JP"/>
              </w:rPr>
            </w:pPr>
            <w:r w:rsidRPr="0032096A">
              <w:rPr>
                <w:lang w:eastAsia="ja-JP"/>
              </w:rPr>
              <w:t>Antenna pattern</w:t>
            </w:r>
          </w:p>
        </w:tc>
        <w:tc>
          <w:tcPr>
            <w:tcW w:w="2126" w:type="dxa"/>
            <w:tcBorders>
              <w:top w:val="single" w:sz="4" w:space="0" w:color="auto"/>
              <w:left w:val="single" w:sz="4" w:space="0" w:color="auto"/>
              <w:bottom w:val="single" w:sz="4" w:space="0" w:color="auto"/>
              <w:right w:val="single" w:sz="4" w:space="0" w:color="auto"/>
            </w:tcBorders>
          </w:tcPr>
          <w:p w14:paraId="7F537F62" w14:textId="77777777" w:rsidR="00DD71E5" w:rsidRPr="0032096A" w:rsidRDefault="00DD71E5" w:rsidP="00860330">
            <w:pPr>
              <w:pStyle w:val="Tabletext"/>
              <w:jc w:val="center"/>
              <w:rPr>
                <w:lang w:eastAsia="ja-JP"/>
              </w:rPr>
            </w:pPr>
          </w:p>
        </w:tc>
        <w:tc>
          <w:tcPr>
            <w:tcW w:w="3686" w:type="dxa"/>
            <w:tcBorders>
              <w:top w:val="single" w:sz="4" w:space="0" w:color="auto"/>
              <w:left w:val="single" w:sz="4" w:space="0" w:color="auto"/>
              <w:bottom w:val="single" w:sz="4" w:space="0" w:color="auto"/>
              <w:right w:val="single" w:sz="4" w:space="0" w:color="auto"/>
            </w:tcBorders>
            <w:hideMark/>
          </w:tcPr>
          <w:p w14:paraId="414AE0D1" w14:textId="77777777" w:rsidR="00DD71E5" w:rsidRPr="0032096A" w:rsidRDefault="00DD71E5" w:rsidP="00860330">
            <w:pPr>
              <w:pStyle w:val="Tabletext"/>
              <w:jc w:val="center"/>
              <w:rPr>
                <w:lang w:eastAsia="ja-JP"/>
              </w:rPr>
            </w:pPr>
            <w:r w:rsidRPr="0032096A">
              <w:rPr>
                <w:lang w:eastAsia="ja-JP"/>
              </w:rPr>
              <w:t>Omni</w:t>
            </w:r>
          </w:p>
        </w:tc>
        <w:tc>
          <w:tcPr>
            <w:tcW w:w="2551" w:type="dxa"/>
            <w:tcBorders>
              <w:top w:val="single" w:sz="4" w:space="0" w:color="auto"/>
              <w:left w:val="single" w:sz="4" w:space="0" w:color="auto"/>
              <w:bottom w:val="single" w:sz="4" w:space="0" w:color="auto"/>
              <w:right w:val="single" w:sz="4" w:space="0" w:color="auto"/>
            </w:tcBorders>
            <w:hideMark/>
          </w:tcPr>
          <w:p w14:paraId="709F8DDC" w14:textId="77777777" w:rsidR="00DD71E5" w:rsidRPr="0032096A" w:rsidRDefault="00DD71E5" w:rsidP="00860330">
            <w:pPr>
              <w:pStyle w:val="Tabletext"/>
              <w:jc w:val="center"/>
              <w:rPr>
                <w:lang w:eastAsia="ja-JP"/>
              </w:rPr>
            </w:pPr>
            <w:r w:rsidRPr="0032096A">
              <w:t>Omni</w:t>
            </w:r>
          </w:p>
        </w:tc>
        <w:tc>
          <w:tcPr>
            <w:tcW w:w="2977" w:type="dxa"/>
            <w:tcBorders>
              <w:top w:val="single" w:sz="4" w:space="0" w:color="auto"/>
              <w:left w:val="single" w:sz="4" w:space="0" w:color="auto"/>
              <w:bottom w:val="single" w:sz="4" w:space="0" w:color="auto"/>
              <w:right w:val="single" w:sz="4" w:space="0" w:color="auto"/>
            </w:tcBorders>
            <w:hideMark/>
          </w:tcPr>
          <w:p w14:paraId="34122C41" w14:textId="77777777" w:rsidR="00DD71E5" w:rsidRPr="0032096A" w:rsidRDefault="00DD71E5" w:rsidP="00860330">
            <w:pPr>
              <w:pStyle w:val="Tabletext"/>
              <w:jc w:val="center"/>
              <w:rPr>
                <w:lang w:eastAsia="ja-JP"/>
              </w:rPr>
            </w:pPr>
            <w:r w:rsidRPr="0032096A">
              <w:rPr>
                <w:lang w:eastAsia="ja-JP"/>
              </w:rPr>
              <w:t xml:space="preserve">Biconical dipole </w:t>
            </w:r>
            <w:r w:rsidRPr="0032096A">
              <w:rPr>
                <w:lang w:eastAsia="ja-JP"/>
              </w:rPr>
              <w:br/>
              <w:t>(Recommendation ITU-R F.1336)</w:t>
            </w:r>
          </w:p>
        </w:tc>
      </w:tr>
      <w:tr w:rsidR="00DD71E5" w:rsidRPr="0032096A" w14:paraId="5712090B"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6D669BD8" w14:textId="77777777" w:rsidR="00DD71E5" w:rsidRPr="0032096A" w:rsidRDefault="00DD71E5" w:rsidP="00860330">
            <w:pPr>
              <w:pStyle w:val="Tabletext"/>
              <w:rPr>
                <w:lang w:eastAsia="ja-JP"/>
              </w:rPr>
            </w:pPr>
            <w:r w:rsidRPr="0032096A">
              <w:rPr>
                <w:lang w:eastAsia="ja-JP"/>
              </w:rPr>
              <w:t xml:space="preserve">Horizontal beamwidth </w:t>
            </w:r>
          </w:p>
        </w:tc>
        <w:tc>
          <w:tcPr>
            <w:tcW w:w="2126" w:type="dxa"/>
            <w:tcBorders>
              <w:top w:val="single" w:sz="4" w:space="0" w:color="auto"/>
              <w:left w:val="single" w:sz="4" w:space="0" w:color="auto"/>
              <w:bottom w:val="single" w:sz="4" w:space="0" w:color="auto"/>
              <w:right w:val="single" w:sz="4" w:space="0" w:color="auto"/>
            </w:tcBorders>
            <w:hideMark/>
          </w:tcPr>
          <w:p w14:paraId="1475A7D4" w14:textId="77777777" w:rsidR="00DD71E5" w:rsidRPr="0032096A" w:rsidRDefault="00DD71E5" w:rsidP="00860330">
            <w:pPr>
              <w:pStyle w:val="Tabletext"/>
              <w:jc w:val="center"/>
              <w:rPr>
                <w:lang w:eastAsia="ja-JP"/>
              </w:rPr>
            </w:pPr>
            <w:r w:rsidRPr="0032096A">
              <w:rPr>
                <w:lang w:eastAsia="ja-JP"/>
              </w:rPr>
              <w:t>degrees</w:t>
            </w:r>
          </w:p>
        </w:tc>
        <w:tc>
          <w:tcPr>
            <w:tcW w:w="3686" w:type="dxa"/>
            <w:tcBorders>
              <w:top w:val="single" w:sz="4" w:space="0" w:color="auto"/>
              <w:left w:val="single" w:sz="4" w:space="0" w:color="auto"/>
              <w:bottom w:val="single" w:sz="4" w:space="0" w:color="auto"/>
              <w:right w:val="single" w:sz="4" w:space="0" w:color="auto"/>
            </w:tcBorders>
            <w:hideMark/>
          </w:tcPr>
          <w:p w14:paraId="00B43B53" w14:textId="77777777" w:rsidR="00DD71E5" w:rsidRPr="0032096A" w:rsidRDefault="00DD71E5" w:rsidP="00860330">
            <w:pPr>
              <w:pStyle w:val="Tabletext"/>
              <w:jc w:val="center"/>
              <w:rPr>
                <w:lang w:eastAsia="ja-JP"/>
              </w:rPr>
            </w:pPr>
            <w:r w:rsidRPr="0032096A">
              <w:t>360</w:t>
            </w:r>
          </w:p>
        </w:tc>
        <w:tc>
          <w:tcPr>
            <w:tcW w:w="2551" w:type="dxa"/>
            <w:tcBorders>
              <w:top w:val="single" w:sz="4" w:space="0" w:color="auto"/>
              <w:left w:val="single" w:sz="4" w:space="0" w:color="auto"/>
              <w:bottom w:val="single" w:sz="4" w:space="0" w:color="auto"/>
              <w:right w:val="single" w:sz="4" w:space="0" w:color="auto"/>
            </w:tcBorders>
            <w:hideMark/>
          </w:tcPr>
          <w:p w14:paraId="1D548152" w14:textId="77777777" w:rsidR="00DD71E5" w:rsidRPr="0032096A" w:rsidRDefault="00DD71E5" w:rsidP="00860330">
            <w:pPr>
              <w:pStyle w:val="Tabletext"/>
              <w:jc w:val="center"/>
              <w:rPr>
                <w:lang w:eastAsia="ja-JP"/>
              </w:rPr>
            </w:pPr>
            <w:r w:rsidRPr="0032096A">
              <w:t>360</w:t>
            </w:r>
          </w:p>
        </w:tc>
        <w:tc>
          <w:tcPr>
            <w:tcW w:w="2977" w:type="dxa"/>
            <w:tcBorders>
              <w:top w:val="single" w:sz="4" w:space="0" w:color="auto"/>
              <w:left w:val="single" w:sz="4" w:space="0" w:color="auto"/>
              <w:bottom w:val="single" w:sz="4" w:space="0" w:color="auto"/>
              <w:right w:val="single" w:sz="4" w:space="0" w:color="auto"/>
            </w:tcBorders>
            <w:hideMark/>
          </w:tcPr>
          <w:p w14:paraId="4DF1FA09" w14:textId="77777777" w:rsidR="00DD71E5" w:rsidRPr="0032096A" w:rsidRDefault="00DD71E5" w:rsidP="00860330">
            <w:pPr>
              <w:pStyle w:val="Tabletext"/>
              <w:jc w:val="center"/>
              <w:rPr>
                <w:lang w:eastAsia="ja-JP"/>
              </w:rPr>
            </w:pPr>
            <w:r w:rsidRPr="0032096A">
              <w:rPr>
                <w:lang w:eastAsia="ja-JP"/>
              </w:rPr>
              <w:t>360</w:t>
            </w:r>
          </w:p>
        </w:tc>
      </w:tr>
      <w:tr w:rsidR="00DD71E5" w:rsidRPr="0032096A" w14:paraId="3E63626B"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69F1BE04" w14:textId="77777777" w:rsidR="00DD71E5" w:rsidRPr="0032096A" w:rsidRDefault="00DD71E5" w:rsidP="00860330">
            <w:pPr>
              <w:pStyle w:val="Tabletext"/>
              <w:rPr>
                <w:lang w:eastAsia="ja-JP"/>
              </w:rPr>
            </w:pPr>
            <w:r w:rsidRPr="0032096A">
              <w:rPr>
                <w:lang w:eastAsia="ja-JP"/>
              </w:rPr>
              <w:t xml:space="preserve">Vertical beamwidth </w:t>
            </w:r>
          </w:p>
        </w:tc>
        <w:tc>
          <w:tcPr>
            <w:tcW w:w="2126" w:type="dxa"/>
            <w:tcBorders>
              <w:top w:val="single" w:sz="4" w:space="0" w:color="auto"/>
              <w:left w:val="single" w:sz="4" w:space="0" w:color="auto"/>
              <w:bottom w:val="single" w:sz="4" w:space="0" w:color="auto"/>
              <w:right w:val="single" w:sz="4" w:space="0" w:color="auto"/>
            </w:tcBorders>
            <w:hideMark/>
          </w:tcPr>
          <w:p w14:paraId="7A13832E" w14:textId="77777777" w:rsidR="00DD71E5" w:rsidRPr="0032096A" w:rsidRDefault="00DD71E5" w:rsidP="00860330">
            <w:pPr>
              <w:pStyle w:val="Tabletext"/>
              <w:jc w:val="center"/>
              <w:rPr>
                <w:lang w:eastAsia="ja-JP"/>
              </w:rPr>
            </w:pPr>
            <w:r w:rsidRPr="0032096A">
              <w:rPr>
                <w:lang w:eastAsia="ja-JP"/>
              </w:rPr>
              <w:t>degrees</w:t>
            </w:r>
          </w:p>
        </w:tc>
        <w:tc>
          <w:tcPr>
            <w:tcW w:w="3686" w:type="dxa"/>
            <w:tcBorders>
              <w:top w:val="single" w:sz="4" w:space="0" w:color="auto"/>
              <w:left w:val="single" w:sz="4" w:space="0" w:color="auto"/>
              <w:bottom w:val="single" w:sz="4" w:space="0" w:color="auto"/>
              <w:right w:val="single" w:sz="4" w:space="0" w:color="auto"/>
            </w:tcBorders>
            <w:hideMark/>
          </w:tcPr>
          <w:p w14:paraId="599C72D8" w14:textId="77777777" w:rsidR="00DD71E5" w:rsidRPr="0032096A" w:rsidRDefault="00DD71E5" w:rsidP="00860330">
            <w:pPr>
              <w:pStyle w:val="Tabletext"/>
              <w:jc w:val="center"/>
              <w:rPr>
                <w:lang w:eastAsia="ja-JP"/>
              </w:rPr>
            </w:pPr>
            <w:r w:rsidRPr="0032096A">
              <w:t>180</w:t>
            </w:r>
          </w:p>
        </w:tc>
        <w:tc>
          <w:tcPr>
            <w:tcW w:w="2551" w:type="dxa"/>
            <w:tcBorders>
              <w:top w:val="single" w:sz="4" w:space="0" w:color="auto"/>
              <w:left w:val="single" w:sz="4" w:space="0" w:color="auto"/>
              <w:bottom w:val="single" w:sz="4" w:space="0" w:color="auto"/>
              <w:right w:val="single" w:sz="4" w:space="0" w:color="auto"/>
            </w:tcBorders>
            <w:hideMark/>
          </w:tcPr>
          <w:p w14:paraId="61EEC17A" w14:textId="77777777" w:rsidR="00DD71E5" w:rsidRPr="0032096A" w:rsidRDefault="00DD71E5" w:rsidP="00860330">
            <w:pPr>
              <w:pStyle w:val="Tabletext"/>
              <w:jc w:val="center"/>
              <w:rPr>
                <w:lang w:eastAsia="ja-JP"/>
              </w:rPr>
            </w:pPr>
            <w:r w:rsidRPr="0032096A">
              <w:t>180</w:t>
            </w:r>
          </w:p>
        </w:tc>
        <w:tc>
          <w:tcPr>
            <w:tcW w:w="2977" w:type="dxa"/>
            <w:tcBorders>
              <w:top w:val="single" w:sz="4" w:space="0" w:color="auto"/>
              <w:left w:val="single" w:sz="4" w:space="0" w:color="auto"/>
              <w:bottom w:val="single" w:sz="4" w:space="0" w:color="auto"/>
              <w:right w:val="single" w:sz="4" w:space="0" w:color="auto"/>
            </w:tcBorders>
            <w:hideMark/>
          </w:tcPr>
          <w:p w14:paraId="1F814C93" w14:textId="77777777" w:rsidR="00DD71E5" w:rsidRPr="0032096A" w:rsidRDefault="00DD71E5" w:rsidP="00860330">
            <w:pPr>
              <w:pStyle w:val="Tabletext"/>
              <w:jc w:val="center"/>
              <w:rPr>
                <w:lang w:eastAsia="ja-JP"/>
              </w:rPr>
            </w:pPr>
            <w:r w:rsidRPr="0032096A">
              <w:rPr>
                <w:lang w:eastAsia="ja-JP"/>
              </w:rPr>
              <w:t>10</w:t>
            </w:r>
          </w:p>
        </w:tc>
      </w:tr>
      <w:tr w:rsidR="00DD71E5" w:rsidRPr="0032096A" w14:paraId="737DEC00"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tcPr>
          <w:p w14:paraId="05C3737F" w14:textId="77777777" w:rsidR="00DD71E5" w:rsidRPr="0032096A" w:rsidRDefault="00DD71E5" w:rsidP="00860330">
            <w:pPr>
              <w:pStyle w:val="Tabletext"/>
              <w:rPr>
                <w:lang w:eastAsia="ja-JP"/>
              </w:rPr>
            </w:pPr>
            <w:r w:rsidRPr="0032096A">
              <w:rPr>
                <w:lang w:eastAsia="ja-JP"/>
              </w:rPr>
              <w:t>Antenna height</w:t>
            </w:r>
          </w:p>
        </w:tc>
        <w:tc>
          <w:tcPr>
            <w:tcW w:w="2126" w:type="dxa"/>
            <w:tcBorders>
              <w:top w:val="single" w:sz="4" w:space="0" w:color="auto"/>
              <w:left w:val="single" w:sz="4" w:space="0" w:color="auto"/>
              <w:bottom w:val="single" w:sz="4" w:space="0" w:color="auto"/>
              <w:right w:val="single" w:sz="4" w:space="0" w:color="auto"/>
            </w:tcBorders>
          </w:tcPr>
          <w:p w14:paraId="363293B2" w14:textId="77777777" w:rsidR="00DD71E5" w:rsidRPr="0032096A" w:rsidRDefault="00DD71E5" w:rsidP="00860330">
            <w:pPr>
              <w:pStyle w:val="Tabletext"/>
              <w:jc w:val="center"/>
              <w:rPr>
                <w:lang w:eastAsia="ja-JP"/>
              </w:rPr>
            </w:pPr>
            <w:r w:rsidRPr="0032096A">
              <w:rPr>
                <w:lang w:eastAsia="ja-JP"/>
              </w:rPr>
              <w:t>Meters</w:t>
            </w:r>
          </w:p>
        </w:tc>
        <w:tc>
          <w:tcPr>
            <w:tcW w:w="3686" w:type="dxa"/>
            <w:tcBorders>
              <w:top w:val="single" w:sz="4" w:space="0" w:color="auto"/>
              <w:left w:val="single" w:sz="4" w:space="0" w:color="auto"/>
              <w:bottom w:val="single" w:sz="4" w:space="0" w:color="auto"/>
              <w:right w:val="single" w:sz="4" w:space="0" w:color="auto"/>
            </w:tcBorders>
          </w:tcPr>
          <w:p w14:paraId="4D58F538" w14:textId="77777777" w:rsidR="00DD71E5" w:rsidRPr="0032096A" w:rsidRDefault="00DD71E5" w:rsidP="00860330">
            <w:pPr>
              <w:pStyle w:val="Tabletext"/>
              <w:jc w:val="center"/>
              <w:rPr>
                <w:lang w:eastAsia="ja-JP"/>
              </w:rPr>
            </w:pPr>
            <w:r w:rsidRPr="0032096A">
              <w:t>15 000</w:t>
            </w:r>
          </w:p>
        </w:tc>
        <w:tc>
          <w:tcPr>
            <w:tcW w:w="2551" w:type="dxa"/>
            <w:tcBorders>
              <w:top w:val="single" w:sz="4" w:space="0" w:color="auto"/>
              <w:left w:val="single" w:sz="4" w:space="0" w:color="auto"/>
              <w:bottom w:val="single" w:sz="4" w:space="0" w:color="auto"/>
              <w:right w:val="single" w:sz="4" w:space="0" w:color="auto"/>
            </w:tcBorders>
          </w:tcPr>
          <w:p w14:paraId="68C45236" w14:textId="77777777" w:rsidR="00DD71E5" w:rsidRPr="0032096A" w:rsidRDefault="00DD71E5" w:rsidP="00860330">
            <w:pPr>
              <w:pStyle w:val="Tabletext"/>
              <w:jc w:val="center"/>
              <w:rPr>
                <w:lang w:eastAsia="ja-JP"/>
              </w:rPr>
            </w:pPr>
            <w:r w:rsidRPr="0032096A">
              <w:t>10</w:t>
            </w:r>
          </w:p>
        </w:tc>
        <w:tc>
          <w:tcPr>
            <w:tcW w:w="2977" w:type="dxa"/>
            <w:tcBorders>
              <w:top w:val="single" w:sz="4" w:space="0" w:color="auto"/>
              <w:left w:val="single" w:sz="4" w:space="0" w:color="auto"/>
              <w:bottom w:val="single" w:sz="4" w:space="0" w:color="auto"/>
              <w:right w:val="single" w:sz="4" w:space="0" w:color="auto"/>
            </w:tcBorders>
          </w:tcPr>
          <w:p w14:paraId="4E92DEE6" w14:textId="77777777" w:rsidR="00DD71E5" w:rsidRPr="0032096A" w:rsidRDefault="00DD71E5" w:rsidP="00860330">
            <w:pPr>
              <w:pStyle w:val="Tabletext"/>
              <w:jc w:val="center"/>
              <w:rPr>
                <w:lang w:eastAsia="ja-JP"/>
              </w:rPr>
            </w:pPr>
            <w:r w:rsidRPr="0032096A">
              <w:rPr>
                <w:lang w:eastAsia="ja-JP"/>
              </w:rPr>
              <w:t>10</w:t>
            </w:r>
          </w:p>
        </w:tc>
      </w:tr>
      <w:tr w:rsidR="00DD71E5" w:rsidRPr="0032096A" w14:paraId="488AD85F" w14:textId="77777777" w:rsidTr="00860330">
        <w:trPr>
          <w:cantSplit/>
          <w:jc w:val="center"/>
        </w:trPr>
        <w:tc>
          <w:tcPr>
            <w:tcW w:w="3114" w:type="dxa"/>
            <w:tcBorders>
              <w:top w:val="single" w:sz="4" w:space="0" w:color="auto"/>
              <w:left w:val="single" w:sz="4" w:space="0" w:color="auto"/>
              <w:bottom w:val="single" w:sz="4" w:space="0" w:color="auto"/>
              <w:right w:val="single" w:sz="4" w:space="0" w:color="auto"/>
            </w:tcBorders>
          </w:tcPr>
          <w:p w14:paraId="40D3C305" w14:textId="77777777" w:rsidR="00DD71E5" w:rsidRPr="0032096A" w:rsidRDefault="00DD71E5" w:rsidP="00860330">
            <w:pPr>
              <w:pStyle w:val="Tabletext"/>
              <w:rPr>
                <w:lang w:eastAsia="ja-JP"/>
              </w:rPr>
            </w:pPr>
            <w:r w:rsidRPr="0032096A">
              <w:rPr>
                <w:i/>
                <w:iCs/>
                <w:lang w:eastAsia="ja-JP"/>
              </w:rPr>
              <w:t>I/N</w:t>
            </w:r>
            <w:r w:rsidRPr="0032096A">
              <w:rPr>
                <w:lang w:eastAsia="ja-JP"/>
              </w:rPr>
              <w:t xml:space="preserve"> protection criteria</w:t>
            </w:r>
          </w:p>
        </w:tc>
        <w:tc>
          <w:tcPr>
            <w:tcW w:w="2126" w:type="dxa"/>
            <w:tcBorders>
              <w:top w:val="single" w:sz="4" w:space="0" w:color="auto"/>
              <w:left w:val="single" w:sz="4" w:space="0" w:color="auto"/>
              <w:bottom w:val="single" w:sz="4" w:space="0" w:color="auto"/>
              <w:right w:val="single" w:sz="4" w:space="0" w:color="auto"/>
            </w:tcBorders>
          </w:tcPr>
          <w:p w14:paraId="16ED7CF2" w14:textId="77777777" w:rsidR="00DD71E5" w:rsidRPr="0032096A" w:rsidRDefault="00DD71E5" w:rsidP="00860330">
            <w:pPr>
              <w:pStyle w:val="Tabletext"/>
              <w:jc w:val="center"/>
              <w:rPr>
                <w:lang w:eastAsia="ja-JP"/>
              </w:rPr>
            </w:pPr>
            <w:r w:rsidRPr="0032096A">
              <w:rPr>
                <w:lang w:eastAsia="ja-JP"/>
              </w:rPr>
              <w:t>dB</w:t>
            </w:r>
          </w:p>
        </w:tc>
        <w:tc>
          <w:tcPr>
            <w:tcW w:w="3686" w:type="dxa"/>
            <w:tcBorders>
              <w:top w:val="single" w:sz="4" w:space="0" w:color="auto"/>
              <w:left w:val="single" w:sz="4" w:space="0" w:color="auto"/>
              <w:bottom w:val="single" w:sz="4" w:space="0" w:color="auto"/>
              <w:right w:val="single" w:sz="4" w:space="0" w:color="auto"/>
            </w:tcBorders>
          </w:tcPr>
          <w:p w14:paraId="2FDF197F" w14:textId="77777777" w:rsidR="00DD71E5" w:rsidRPr="0032096A" w:rsidRDefault="00DD71E5" w:rsidP="00860330">
            <w:pPr>
              <w:pStyle w:val="Tabletext"/>
              <w:jc w:val="center"/>
              <w:rPr>
                <w:lang w:eastAsia="ja-JP"/>
              </w:rPr>
            </w:pPr>
            <w:r w:rsidRPr="0032096A">
              <w:rPr>
                <w:lang w:eastAsia="ja-JP"/>
              </w:rPr>
              <w:t>−</w:t>
            </w:r>
            <w:r w:rsidRPr="0032096A">
              <w:t>6</w:t>
            </w:r>
          </w:p>
        </w:tc>
        <w:tc>
          <w:tcPr>
            <w:tcW w:w="2551" w:type="dxa"/>
            <w:tcBorders>
              <w:top w:val="single" w:sz="4" w:space="0" w:color="auto"/>
              <w:left w:val="single" w:sz="4" w:space="0" w:color="auto"/>
              <w:bottom w:val="single" w:sz="4" w:space="0" w:color="auto"/>
              <w:right w:val="single" w:sz="4" w:space="0" w:color="auto"/>
            </w:tcBorders>
          </w:tcPr>
          <w:p w14:paraId="1CE1DEDA" w14:textId="77777777" w:rsidR="00DD71E5" w:rsidRPr="0032096A" w:rsidRDefault="00DD71E5" w:rsidP="00860330">
            <w:pPr>
              <w:pStyle w:val="Tabletext"/>
              <w:jc w:val="center"/>
              <w:rPr>
                <w:lang w:eastAsia="ja-JP"/>
              </w:rPr>
            </w:pPr>
            <w:r w:rsidRPr="0032096A">
              <w:rPr>
                <w:lang w:eastAsia="ja-JP"/>
              </w:rPr>
              <w:t>−</w:t>
            </w:r>
            <w:r w:rsidRPr="0032096A">
              <w:t>6</w:t>
            </w:r>
          </w:p>
        </w:tc>
        <w:tc>
          <w:tcPr>
            <w:tcW w:w="2977" w:type="dxa"/>
            <w:tcBorders>
              <w:top w:val="single" w:sz="4" w:space="0" w:color="auto"/>
              <w:left w:val="single" w:sz="4" w:space="0" w:color="auto"/>
              <w:bottom w:val="single" w:sz="4" w:space="0" w:color="auto"/>
              <w:right w:val="single" w:sz="4" w:space="0" w:color="auto"/>
            </w:tcBorders>
          </w:tcPr>
          <w:p w14:paraId="202F1023" w14:textId="77777777" w:rsidR="00DD71E5" w:rsidRPr="0032096A" w:rsidRDefault="00DD71E5" w:rsidP="00860330">
            <w:pPr>
              <w:pStyle w:val="Tabletext"/>
              <w:jc w:val="center"/>
              <w:rPr>
                <w:lang w:eastAsia="ja-JP"/>
              </w:rPr>
            </w:pPr>
            <w:r w:rsidRPr="0032096A">
              <w:rPr>
                <w:lang w:eastAsia="ja-JP"/>
              </w:rPr>
              <w:t>−6</w:t>
            </w:r>
          </w:p>
        </w:tc>
      </w:tr>
      <w:bookmarkEnd w:id="8"/>
      <w:bookmarkEnd w:id="9"/>
    </w:tbl>
    <w:p w14:paraId="119B7D32" w14:textId="77777777" w:rsidR="00DD71E5" w:rsidRDefault="00DD71E5" w:rsidP="00DD71E5">
      <w:pPr>
        <w:pStyle w:val="Tablefin"/>
      </w:pPr>
    </w:p>
    <w:p w14:paraId="40A9F758" w14:textId="77777777" w:rsidR="00F72377" w:rsidRDefault="00F72377">
      <w:pPr>
        <w:jc w:val="center"/>
      </w:pPr>
    </w:p>
    <w:sectPr w:rsidR="00F72377" w:rsidSect="000324E3">
      <w:footerReference w:type="first" r:id="rId16"/>
      <w:pgSz w:w="16834" w:h="11907" w:orient="landscape"/>
      <w:pgMar w:top="1134" w:right="1418" w:bottom="1134" w:left="1418"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6C513" w14:textId="77777777" w:rsidR="00352F76" w:rsidRDefault="00352F76">
      <w:r>
        <w:separator/>
      </w:r>
    </w:p>
  </w:endnote>
  <w:endnote w:type="continuationSeparator" w:id="0">
    <w:p w14:paraId="24DE7A53" w14:textId="77777777" w:rsidR="00352F76" w:rsidRDefault="00352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35ADF" w14:textId="77777777" w:rsidR="00F72377" w:rsidRDefault="00FD116A">
    <w:pPr>
      <w:pStyle w:val="SpecialFooter"/>
      <w:pBdr>
        <w:top w:val="single" w:sz="6" w:space="1" w:color="auto"/>
        <w:left w:val="single" w:sz="6" w:space="1" w:color="auto"/>
        <w:bottom w:val="single" w:sz="6" w:space="1" w:color="auto"/>
        <w:right w:val="single" w:sz="6" w:space="1" w:color="auto"/>
      </w:pBdr>
    </w:pPr>
    <w:r>
      <w:rPr>
        <w:b/>
        <w:bCs/>
      </w:rPr>
      <w:t>Attention:</w:t>
    </w:r>
    <w:r>
      <w:t xml:space="preserve"> The information contained in this document is temporary in nature and does not necessarily represent material that has been agreed by the group concerned. Since the material may be subject to revision during the meeting, caution should be exercised in using the document for the development of any further contribution on the subject.</w:t>
    </w:r>
  </w:p>
  <w:p w14:paraId="4A71E40B" w14:textId="6ADC92B0" w:rsidR="00F72377" w:rsidRDefault="00A95528">
    <w:pPr>
      <w:pStyle w:val="Footer"/>
      <w:rPr>
        <w:lang w:val="en-US"/>
      </w:rPr>
    </w:pPr>
    <w:r>
      <w:fldChar w:fldCharType="begin"/>
    </w:r>
    <w:r>
      <w:instrText xml:space="preserve"> FILENAME \p \* MERGEFORMAT </w:instrText>
    </w:r>
    <w:r>
      <w:fldChar w:fldCharType="separate"/>
    </w:r>
    <w:r w:rsidR="00FD116A">
      <w:rPr>
        <w:lang w:val="en-US"/>
      </w:rPr>
      <w:t>Document4</w:t>
    </w:r>
    <w:r>
      <w:rPr>
        <w:lang w:val="en-US"/>
      </w:rPr>
      <w:fldChar w:fldCharType="end"/>
    </w:r>
    <w:r w:rsidR="00FD116A">
      <w:t xml:space="preserve"> ( )</w:t>
    </w:r>
    <w:r w:rsidR="00FD116A">
      <w:rPr>
        <w:lang w:val="en-US"/>
      </w:rPr>
      <w:tab/>
    </w:r>
    <w:r w:rsidR="00FD116A">
      <w:fldChar w:fldCharType="begin"/>
    </w:r>
    <w:r w:rsidR="00FD116A">
      <w:instrText xml:space="preserve"> savedate \@ dd.MM.yy </w:instrText>
    </w:r>
    <w:r w:rsidR="00FD116A">
      <w:fldChar w:fldCharType="separate"/>
    </w:r>
    <w:ins w:id="16" w:author="USA" w:date="2022-01-27T15:42:00Z">
      <w:r>
        <w:t>27.01.22</w:t>
      </w:r>
    </w:ins>
    <w:del w:id="17" w:author="USA" w:date="2022-01-27T15:42:00Z">
      <w:r w:rsidR="0057154B" w:rsidDel="00A95528">
        <w:delText>25.01.22</w:delText>
      </w:r>
    </w:del>
    <w:r w:rsidR="00FD116A">
      <w:fldChar w:fldCharType="end"/>
    </w:r>
    <w:r w:rsidR="00FD116A">
      <w:rPr>
        <w:lang w:val="en-US"/>
      </w:rPr>
      <w:tab/>
    </w:r>
    <w:r w:rsidR="00FD116A">
      <w:fldChar w:fldCharType="begin"/>
    </w:r>
    <w:r w:rsidR="00FD116A">
      <w:instrText xml:space="preserve"> printdate \@ dd.MM.yy </w:instrText>
    </w:r>
    <w:r w:rsidR="00FD116A">
      <w:fldChar w:fldCharType="separate"/>
    </w:r>
    <w:r w:rsidR="00FD116A">
      <w:t>21.02.08</w:t>
    </w:r>
    <w:r w:rsidR="00FD116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3B7E1" w14:textId="77777777" w:rsidR="00352F76" w:rsidRDefault="00352F76">
      <w:r>
        <w:t>____________________</w:t>
      </w:r>
    </w:p>
  </w:footnote>
  <w:footnote w:type="continuationSeparator" w:id="0">
    <w:p w14:paraId="635ABA04" w14:textId="77777777" w:rsidR="00352F76" w:rsidRDefault="00352F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D6E0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E58B3D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CDEE49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A0160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C3A23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74CD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9C8D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D08AA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40CB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6605B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en-GB" w:vendorID="64" w:dllVersion="4096" w:nlCheck="1" w:checkStyle="0"/>
  <w:activeWritingStyle w:appName="MSWord" w:lang="fr-FR"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Author" w:val="False"/>
    <w:docVar w:name="DocIDClientMatter" w:val="False"/>
    <w:docVar w:name="DocIDDate" w:val="False"/>
    <w:docVar w:name="DocIDDateText" w:val="False"/>
    <w:docVar w:name="DocIDLibrary" w:val="True"/>
    <w:docVar w:name="DocIDType" w:val="AllPages"/>
    <w:docVar w:name="DocIDTypist" w:val="False"/>
    <w:docVar w:name="LegacyDocIDRemoved" w:val="True"/>
  </w:docVars>
  <w:rsids>
    <w:rsidRoot w:val="00F72377"/>
    <w:rsid w:val="000324E3"/>
    <w:rsid w:val="000A6D80"/>
    <w:rsid w:val="0016139F"/>
    <w:rsid w:val="001B0DF6"/>
    <w:rsid w:val="002A7654"/>
    <w:rsid w:val="002B3A09"/>
    <w:rsid w:val="00352F76"/>
    <w:rsid w:val="00356688"/>
    <w:rsid w:val="003B33F1"/>
    <w:rsid w:val="003C2732"/>
    <w:rsid w:val="003E0503"/>
    <w:rsid w:val="003F55B2"/>
    <w:rsid w:val="00453A60"/>
    <w:rsid w:val="004A4E15"/>
    <w:rsid w:val="004A64EE"/>
    <w:rsid w:val="004D2EA9"/>
    <w:rsid w:val="00520637"/>
    <w:rsid w:val="0057154B"/>
    <w:rsid w:val="005D4C7A"/>
    <w:rsid w:val="00606DD3"/>
    <w:rsid w:val="0061065F"/>
    <w:rsid w:val="006173FD"/>
    <w:rsid w:val="00625BA6"/>
    <w:rsid w:val="00634097"/>
    <w:rsid w:val="00671F8A"/>
    <w:rsid w:val="006A233E"/>
    <w:rsid w:val="006B300A"/>
    <w:rsid w:val="00700804"/>
    <w:rsid w:val="00784221"/>
    <w:rsid w:val="007C0A5F"/>
    <w:rsid w:val="007D4398"/>
    <w:rsid w:val="008771CE"/>
    <w:rsid w:val="008C249F"/>
    <w:rsid w:val="008D32CF"/>
    <w:rsid w:val="00936310"/>
    <w:rsid w:val="009B6437"/>
    <w:rsid w:val="00A06900"/>
    <w:rsid w:val="00A778BC"/>
    <w:rsid w:val="00A8319B"/>
    <w:rsid w:val="00A95528"/>
    <w:rsid w:val="00B46E96"/>
    <w:rsid w:val="00B862DD"/>
    <w:rsid w:val="00BA5B20"/>
    <w:rsid w:val="00BE71CA"/>
    <w:rsid w:val="00CB0480"/>
    <w:rsid w:val="00D22F63"/>
    <w:rsid w:val="00D9716C"/>
    <w:rsid w:val="00DD71E5"/>
    <w:rsid w:val="00E05395"/>
    <w:rsid w:val="00E767C7"/>
    <w:rsid w:val="00EB389B"/>
    <w:rsid w:val="00EB5098"/>
    <w:rsid w:val="00F72377"/>
    <w:rsid w:val="00F81F98"/>
    <w:rsid w:val="00FC6A3C"/>
    <w:rsid w:val="00FD116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3D630E"/>
  <w15:docId w15:val="{EC4A3F64-D314-49ED-A578-B1CDA8F14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pPr>
      <w:keepNext/>
      <w:keepLines/>
      <w:spacing w:before="280"/>
      <w:ind w:left="1134" w:hanging="1134"/>
      <w:outlineLvl w:val="0"/>
    </w:pPr>
    <w:rPr>
      <w:b/>
      <w:sz w:val="28"/>
    </w:rPr>
  </w:style>
  <w:style w:type="paragraph" w:styleId="Heading2">
    <w:name w:val="heading 2"/>
    <w:basedOn w:val="Heading1"/>
    <w:next w:val="Normal"/>
    <w:link w:val="Heading2Char"/>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pPr>
      <w:spacing w:before="360"/>
    </w:pPr>
  </w:style>
  <w:style w:type="paragraph" w:customStyle="1" w:styleId="Artheading">
    <w:name w:val="Art_heading"/>
    <w:basedOn w:val="Normal"/>
    <w:next w:val="Normal"/>
    <w:pPr>
      <w:keepNext/>
      <w:keepLines/>
      <w:spacing w:before="480"/>
      <w:jc w:val="center"/>
    </w:pPr>
    <w:rPr>
      <w:rFonts w:ascii="Times New Roman Bold" w:hAnsi="Times New Roman Bold"/>
      <w:b/>
      <w:sz w:val="28"/>
    </w:rPr>
  </w:style>
  <w:style w:type="paragraph" w:customStyle="1" w:styleId="ArtNo">
    <w:name w:val="Art_No"/>
    <w:basedOn w:val="Normal"/>
    <w:next w:val="Normal"/>
    <w:pPr>
      <w:keepNext/>
      <w:keepLines/>
      <w:spacing w:before="480"/>
      <w:jc w:val="center"/>
    </w:pPr>
    <w:rPr>
      <w:caps/>
      <w:sz w:val="28"/>
    </w:rPr>
  </w:style>
  <w:style w:type="paragraph" w:customStyle="1" w:styleId="Arttitle">
    <w:name w:val="Art_title"/>
    <w:basedOn w:val="Normal"/>
    <w:next w:val="Normal"/>
    <w:pPr>
      <w:keepNext/>
      <w:keepLines/>
      <w:spacing w:before="240"/>
      <w:jc w:val="center"/>
    </w:pPr>
    <w:rPr>
      <w:b/>
      <w:sz w:val="28"/>
    </w:rPr>
  </w:style>
  <w:style w:type="paragraph" w:customStyle="1" w:styleId="ASN1">
    <w:name w:val="ASN.1"/>
    <w:basedOn w:val="Normal"/>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pPr>
      <w:keepNext/>
      <w:keepLines/>
      <w:spacing w:before="160"/>
      <w:ind w:left="1134"/>
    </w:pPr>
    <w:rPr>
      <w:i/>
    </w:rPr>
  </w:style>
  <w:style w:type="paragraph" w:customStyle="1" w:styleId="ChapNo">
    <w:name w:val="Chap_No"/>
    <w:basedOn w:val="ArtNo"/>
    <w:next w:val="Normal"/>
    <w:rPr>
      <w:rFonts w:ascii="Times New Roman Bold" w:hAnsi="Times New Roman Bold"/>
      <w:b/>
    </w:rPr>
  </w:style>
  <w:style w:type="paragraph" w:customStyle="1" w:styleId="Chaptitle">
    <w:name w:val="Chap_title"/>
    <w:basedOn w:val="Arttitle"/>
    <w:next w:val="Normal"/>
  </w:style>
  <w:style w:type="character" w:styleId="EndnoteReference">
    <w:name w:val="endnote reference"/>
    <w:basedOn w:val="DefaultParagraphFont"/>
    <w:rPr>
      <w:vertAlign w:val="superscript"/>
    </w:rPr>
  </w:style>
  <w:style w:type="paragraph" w:customStyle="1" w:styleId="enumlev1">
    <w:name w:val="enumlev1"/>
    <w:basedOn w:val="Normal"/>
    <w:pPr>
      <w:tabs>
        <w:tab w:val="clear" w:pos="2268"/>
        <w:tab w:val="left" w:pos="2608"/>
        <w:tab w:val="left" w:pos="3345"/>
      </w:tabs>
      <w:spacing w:before="80"/>
      <w:ind w:left="1134" w:hanging="1134"/>
    </w:pPr>
  </w:style>
  <w:style w:type="paragraph" w:customStyle="1" w:styleId="enumlev2">
    <w:name w:val="enumlev2"/>
    <w:basedOn w:val="enumlev1"/>
    <w:pPr>
      <w:ind w:left="1871" w:hanging="737"/>
    </w:pPr>
  </w:style>
  <w:style w:type="paragraph" w:customStyle="1" w:styleId="enumlev3">
    <w:name w:val="enumlev3"/>
    <w:basedOn w:val="enumlev2"/>
    <w:pPr>
      <w:ind w:left="2268" w:hanging="397"/>
    </w:pPr>
  </w:style>
  <w:style w:type="paragraph" w:customStyle="1" w:styleId="Equation">
    <w:name w:val="Equation"/>
    <w:basedOn w:val="Normal"/>
    <w:pPr>
      <w:tabs>
        <w:tab w:val="clear" w:pos="1871"/>
        <w:tab w:val="clear" w:pos="2268"/>
        <w:tab w:val="center" w:pos="4820"/>
        <w:tab w:val="right" w:pos="9639"/>
      </w:tabs>
    </w:pPr>
  </w:style>
  <w:style w:type="paragraph" w:customStyle="1" w:styleId="Equationlegend">
    <w:name w:val="Equation_legend"/>
    <w:basedOn w:val="NormalIndent"/>
    <w:pPr>
      <w:tabs>
        <w:tab w:val="clear" w:pos="1134"/>
        <w:tab w:val="clear" w:pos="2268"/>
        <w:tab w:val="right" w:pos="1871"/>
        <w:tab w:val="left" w:pos="2041"/>
      </w:tabs>
      <w:spacing w:before="80"/>
      <w:ind w:left="2041" w:hanging="2041"/>
    </w:pPr>
  </w:style>
  <w:style w:type="paragraph" w:customStyle="1" w:styleId="Figurelegend">
    <w:name w:val="Figure_legend"/>
    <w:basedOn w:val="Normal"/>
    <w:pPr>
      <w:spacing w:before="20" w:after="240"/>
    </w:pPr>
    <w:rPr>
      <w:sz w:val="18"/>
    </w:rPr>
  </w:style>
  <w:style w:type="paragraph" w:customStyle="1" w:styleId="Tabletext">
    <w:name w:val="Table_text"/>
    <w:basedOn w:val="Normal"/>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pPr>
      <w:keepNext w:val="0"/>
    </w:pPr>
  </w:style>
  <w:style w:type="paragraph" w:styleId="Footer">
    <w:name w:val="footer"/>
    <w:basedOn w:val="Normal"/>
    <w:link w:val="FooterChar"/>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Pr>
      <w:position w:val="6"/>
      <w:sz w:val="18"/>
    </w:rPr>
  </w:style>
  <w:style w:type="paragraph" w:styleId="FootnoteText">
    <w:name w:val="footnote text"/>
    <w:basedOn w:val="Normal"/>
    <w:link w:val="FootnoteTextChar"/>
    <w:pPr>
      <w:keepLines/>
      <w:tabs>
        <w:tab w:val="left" w:pos="255"/>
      </w:tabs>
    </w:pPr>
  </w:style>
  <w:style w:type="paragraph" w:customStyle="1" w:styleId="Note">
    <w:name w:val="Note"/>
    <w:basedOn w:val="Normal"/>
    <w:next w:val="Normal"/>
    <w:pPr>
      <w:tabs>
        <w:tab w:val="left" w:pos="284"/>
      </w:tabs>
      <w:spacing w:before="80"/>
    </w:pPr>
    <w:rPr>
      <w:sz w:val="22"/>
    </w:rPr>
  </w:style>
  <w:style w:type="paragraph" w:styleId="Header">
    <w:name w:val="header"/>
    <w:basedOn w:val="Normal"/>
    <w:link w:val="HeaderChar"/>
    <w:pPr>
      <w:spacing w:before="0"/>
      <w:jc w:val="center"/>
    </w:pPr>
    <w:rPr>
      <w:sz w:val="18"/>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customStyle="1" w:styleId="PartNo">
    <w:name w:val="Part_No"/>
    <w:basedOn w:val="AnnexNo"/>
    <w:next w:val="Normal"/>
  </w:style>
  <w:style w:type="paragraph" w:customStyle="1" w:styleId="Partref">
    <w:name w:val="Part_ref"/>
    <w:basedOn w:val="Annexref"/>
    <w:next w:val="Normal"/>
  </w:style>
  <w:style w:type="paragraph" w:customStyle="1" w:styleId="Parttitle">
    <w:name w:val="Part_title"/>
    <w:basedOn w:val="Annextitle"/>
    <w:next w:val="Normalaftertitle0"/>
  </w:style>
  <w:style w:type="paragraph" w:customStyle="1" w:styleId="RecNo">
    <w:name w:val="Rec_No"/>
    <w:basedOn w:val="Normal"/>
    <w:next w:val="Normal"/>
    <w:pPr>
      <w:keepNext/>
      <w:keepLines/>
      <w:spacing w:before="480"/>
      <w:jc w:val="center"/>
    </w:pPr>
    <w:rPr>
      <w:caps/>
      <w:sz w:val="28"/>
    </w:rPr>
  </w:style>
  <w:style w:type="paragraph" w:customStyle="1" w:styleId="Rectitle">
    <w:name w:val="Rec_title"/>
    <w:basedOn w:val="RecNo"/>
    <w:next w:val="Normal"/>
    <w:pPr>
      <w:spacing w:before="240"/>
    </w:pPr>
    <w:rPr>
      <w:rFonts w:ascii="Times New Roman Bold" w:hAnsi="Times New Roman Bold"/>
      <w:b/>
      <w:caps w:val="0"/>
    </w:rPr>
  </w:style>
  <w:style w:type="paragraph" w:customStyle="1" w:styleId="Recref">
    <w:name w:val="Rec_ref"/>
    <w:basedOn w:val="Rectitle"/>
    <w:next w:val="Recdate"/>
    <w:pPr>
      <w:spacing w:before="120"/>
    </w:pPr>
    <w:rPr>
      <w:rFonts w:ascii="Times New Roman" w:hAnsi="Times New Roman"/>
      <w:b w:val="0"/>
      <w:sz w:val="24"/>
    </w:rPr>
  </w:style>
  <w:style w:type="paragraph" w:customStyle="1" w:styleId="Recdate">
    <w:name w:val="Rec_date"/>
    <w:basedOn w:val="Normal"/>
    <w:next w:val="Normalaftertitle0"/>
    <w:pPr>
      <w:keepNext/>
      <w:keepLines/>
      <w:jc w:val="right"/>
    </w:pPr>
    <w:rPr>
      <w:sz w:val="22"/>
    </w:rPr>
  </w:style>
  <w:style w:type="paragraph" w:customStyle="1" w:styleId="Questiondate">
    <w:name w:val="Question_date"/>
    <w:basedOn w:val="Normal"/>
    <w:next w:val="Normalaftertitle0"/>
    <w:pPr>
      <w:keepNext/>
      <w:keepLines/>
      <w:jc w:val="right"/>
    </w:pPr>
    <w:rPr>
      <w:sz w:val="22"/>
    </w:rPr>
  </w:style>
  <w:style w:type="paragraph" w:customStyle="1" w:styleId="QuestionNo">
    <w:name w:val="Question_No"/>
    <w:basedOn w:val="Normal"/>
    <w:next w:val="Normal"/>
    <w:pPr>
      <w:keepNext/>
      <w:keepLines/>
      <w:spacing w:before="480"/>
      <w:jc w:val="center"/>
    </w:pPr>
    <w:rPr>
      <w:caps/>
      <w:sz w:val="28"/>
    </w:rPr>
  </w:style>
  <w:style w:type="paragraph" w:customStyle="1" w:styleId="Questiontitle">
    <w:name w:val="Question_title"/>
    <w:basedOn w:val="Normal"/>
    <w:next w:val="Normal"/>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style>
  <w:style w:type="paragraph" w:customStyle="1" w:styleId="Reftext">
    <w:name w:val="Ref_text"/>
    <w:basedOn w:val="Normal"/>
    <w:pPr>
      <w:ind w:left="1134" w:hanging="1134"/>
    </w:pPr>
  </w:style>
  <w:style w:type="paragraph" w:customStyle="1" w:styleId="Reftitle">
    <w:name w:val="Ref_title"/>
    <w:basedOn w:val="Normal"/>
    <w:next w:val="Reftext"/>
    <w:pPr>
      <w:spacing w:before="480"/>
      <w:jc w:val="center"/>
    </w:pPr>
    <w:rPr>
      <w:caps/>
    </w:rPr>
  </w:style>
  <w:style w:type="paragraph" w:customStyle="1" w:styleId="Repdate">
    <w:name w:val="Rep_date"/>
    <w:basedOn w:val="Recdate"/>
    <w:next w:val="Normalaftertitle0"/>
  </w:style>
  <w:style w:type="paragraph" w:customStyle="1" w:styleId="RepNo">
    <w:name w:val="Rep_No"/>
    <w:basedOn w:val="RecNo"/>
    <w:next w:val="Reptitle"/>
  </w:style>
  <w:style w:type="paragraph" w:customStyle="1" w:styleId="Reptitle">
    <w:name w:val="Rep_title"/>
    <w:basedOn w:val="Rectitle"/>
    <w:next w:val="Repref"/>
  </w:style>
  <w:style w:type="paragraph" w:customStyle="1" w:styleId="Repref">
    <w:name w:val="Rep_ref"/>
    <w:basedOn w:val="Recref"/>
    <w:next w:val="Repdate"/>
  </w:style>
  <w:style w:type="paragraph" w:customStyle="1" w:styleId="Resdate">
    <w:name w:val="Res_date"/>
    <w:basedOn w:val="Recdate"/>
    <w:next w:val="Normalaftertitle0"/>
  </w:style>
  <w:style w:type="paragraph" w:customStyle="1" w:styleId="ResNo">
    <w:name w:val="Res_No"/>
    <w:basedOn w:val="RecNo"/>
    <w:next w:val="Normal"/>
  </w:style>
  <w:style w:type="paragraph" w:customStyle="1" w:styleId="Restitle">
    <w:name w:val="Res_title"/>
    <w:basedOn w:val="Rectitle"/>
    <w:next w:val="Normal"/>
  </w:style>
  <w:style w:type="paragraph" w:customStyle="1" w:styleId="Resref">
    <w:name w:val="Res_ref"/>
    <w:basedOn w:val="Recref"/>
    <w:next w:val="Resdate"/>
  </w:style>
  <w:style w:type="paragraph" w:customStyle="1" w:styleId="SectionNo">
    <w:name w:val="Section_No"/>
    <w:basedOn w:val="AnnexNo"/>
    <w:next w:val="Normal"/>
  </w:style>
  <w:style w:type="paragraph" w:customStyle="1" w:styleId="Sectiontitle">
    <w:name w:val="Section_title"/>
    <w:basedOn w:val="Annextitle"/>
    <w:next w:val="Normalaftertitle0"/>
  </w:style>
  <w:style w:type="paragraph" w:customStyle="1" w:styleId="Source">
    <w:name w:val="Source"/>
    <w:basedOn w:val="Normal"/>
    <w:next w:val="Normal"/>
    <w:pPr>
      <w:spacing w:before="840"/>
      <w:jc w:val="center"/>
    </w:pPr>
    <w:rPr>
      <w:b/>
      <w:sz w:val="28"/>
    </w:rPr>
  </w:style>
  <w:style w:type="paragraph" w:customStyle="1" w:styleId="SpecialFooter">
    <w:name w:val="Special Footer"/>
    <w:basedOn w:val="Footer"/>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pPr>
      <w:tabs>
        <w:tab w:val="left" w:pos="284"/>
        <w:tab w:val="left" w:pos="567"/>
        <w:tab w:val="left" w:pos="851"/>
      </w:tabs>
      <w:spacing w:before="40" w:after="40"/>
    </w:pPr>
    <w:rPr>
      <w:sz w:val="18"/>
    </w:rPr>
  </w:style>
  <w:style w:type="paragraph" w:customStyle="1" w:styleId="TableNo">
    <w:name w:val="Table_No"/>
    <w:basedOn w:val="Normal"/>
    <w:next w:val="Normal"/>
    <w:pPr>
      <w:keepNext/>
      <w:spacing w:before="560" w:after="120"/>
      <w:jc w:val="center"/>
    </w:pPr>
    <w:rPr>
      <w:caps/>
      <w:sz w:val="20"/>
    </w:rPr>
  </w:style>
  <w:style w:type="paragraph" w:customStyle="1" w:styleId="Tabletitle">
    <w:name w:val="Table_title"/>
    <w:basedOn w:val="Normal"/>
    <w:next w:val="Tabletext"/>
    <w:pPr>
      <w:keepNext/>
      <w:keepLines/>
      <w:spacing w:before="0" w:after="120"/>
      <w:jc w:val="center"/>
    </w:pPr>
    <w:rPr>
      <w:rFonts w:ascii="Times New Roman Bold" w:hAnsi="Times New Roman Bold"/>
      <w:b/>
      <w:sz w:val="20"/>
    </w:rPr>
  </w:style>
  <w:style w:type="paragraph" w:customStyle="1" w:styleId="Tableref">
    <w:name w:val="Table_ref"/>
    <w:basedOn w:val="Normal"/>
    <w:next w:val="Normal"/>
    <w:pPr>
      <w:keepNext/>
      <w:spacing w:before="560"/>
      <w:jc w:val="center"/>
    </w:pPr>
    <w:rPr>
      <w:sz w:val="20"/>
    </w:rPr>
  </w:style>
  <w:style w:type="paragraph" w:customStyle="1" w:styleId="Title1">
    <w:name w:val="Title 1"/>
    <w:basedOn w:val="Source"/>
    <w:next w:val="Normal"/>
    <w:pPr>
      <w:tabs>
        <w:tab w:val="left" w:pos="567"/>
        <w:tab w:val="left" w:pos="1701"/>
        <w:tab w:val="left" w:pos="2835"/>
      </w:tabs>
      <w:spacing w:before="240"/>
    </w:pPr>
    <w:rPr>
      <w:b w:val="0"/>
      <w:caps/>
    </w:rPr>
  </w:style>
  <w:style w:type="paragraph" w:customStyle="1" w:styleId="Title2">
    <w:name w:val="Title 2"/>
    <w:basedOn w:val="Source"/>
    <w:next w:val="Normal"/>
    <w:pPr>
      <w:overflowPunct/>
      <w:autoSpaceDE/>
      <w:autoSpaceDN/>
      <w:adjustRightInd/>
      <w:spacing w:before="480"/>
      <w:textAlignment w:val="auto"/>
    </w:pPr>
    <w:rPr>
      <w:b w:val="0"/>
      <w:caps/>
    </w:rPr>
  </w:style>
  <w:style w:type="paragraph" w:customStyle="1" w:styleId="Title3">
    <w:name w:val="Title 3"/>
    <w:basedOn w:val="Title2"/>
    <w:next w:val="Normal"/>
    <w:pPr>
      <w:spacing w:before="240"/>
    </w:pPr>
    <w:rPr>
      <w:caps w:val="0"/>
    </w:rPr>
  </w:style>
  <w:style w:type="paragraph" w:customStyle="1" w:styleId="Title4">
    <w:name w:val="Title 4"/>
    <w:basedOn w:val="Title3"/>
    <w:next w:val="Heading1"/>
    <w:rPr>
      <w:b/>
    </w:rPr>
  </w:style>
  <w:style w:type="paragraph" w:customStyle="1" w:styleId="toc0">
    <w:name w:val="toc 0"/>
    <w:basedOn w:val="Normal"/>
    <w:next w:val="TOC1"/>
    <w:pPr>
      <w:tabs>
        <w:tab w:val="clear" w:pos="1134"/>
        <w:tab w:val="clear" w:pos="1871"/>
        <w:tab w:val="clear" w:pos="2268"/>
        <w:tab w:val="right" w:pos="9781"/>
      </w:tabs>
    </w:pPr>
    <w:rPr>
      <w:b/>
    </w:rPr>
  </w:style>
  <w:style w:type="paragraph" w:styleId="TOC1">
    <w:name w:val="toc 1"/>
    <w:basedOn w:val="Normal"/>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pPr>
      <w:spacing w:before="120"/>
    </w:pPr>
  </w:style>
  <w:style w:type="paragraph" w:styleId="TOC3">
    <w:name w:val="toc 3"/>
    <w:basedOn w:val="TOC2"/>
  </w:style>
  <w:style w:type="paragraph" w:styleId="TOC4">
    <w:name w:val="toc 4"/>
    <w:basedOn w:val="TOC3"/>
  </w:style>
  <w:style w:type="paragraph" w:styleId="TOC5">
    <w:name w:val="toc 5"/>
    <w:basedOn w:val="TOC4"/>
  </w:style>
  <w:style w:type="paragraph" w:styleId="TOC6">
    <w:name w:val="toc 6"/>
    <w:basedOn w:val="TOC4"/>
  </w:style>
  <w:style w:type="paragraph" w:styleId="TOC7">
    <w:name w:val="toc 7"/>
    <w:basedOn w:val="TOC4"/>
  </w:style>
  <w:style w:type="paragraph" w:styleId="TOC8">
    <w:name w:val="toc 8"/>
    <w:basedOn w:val="TOC4"/>
  </w:style>
  <w:style w:type="character" w:customStyle="1" w:styleId="Appdef">
    <w:name w:val="App_def"/>
    <w:basedOn w:val="DefaultParagraphFont"/>
    <w:rPr>
      <w:rFonts w:ascii="Times New Roman" w:hAnsi="Times New Roman"/>
      <w:b/>
    </w:rPr>
  </w:style>
  <w:style w:type="character" w:customStyle="1" w:styleId="Appref">
    <w:name w:val="App_ref"/>
    <w:basedOn w:val="DefaultParagraphFont"/>
  </w:style>
  <w:style w:type="character" w:customStyle="1" w:styleId="Artdef">
    <w:name w:val="Art_def"/>
    <w:basedOn w:val="DefaultParagraphFont"/>
    <w:rPr>
      <w:rFonts w:ascii="Times New Roman" w:hAnsi="Times New Roman"/>
      <w:b/>
    </w:rPr>
  </w:style>
  <w:style w:type="character" w:customStyle="1" w:styleId="Artref">
    <w:name w:val="Art_ref"/>
    <w:basedOn w:val="DefaultParagraphFont"/>
  </w:style>
  <w:style w:type="character" w:customStyle="1" w:styleId="Tablefreq">
    <w:name w:val="Table_freq"/>
    <w:basedOn w:val="DefaultParagraphFont"/>
    <w:rPr>
      <w:b/>
      <w:color w:val="auto"/>
      <w:sz w:val="20"/>
    </w:rPr>
  </w:style>
  <w:style w:type="paragraph" w:customStyle="1" w:styleId="Formal">
    <w:name w:val="Formal"/>
    <w:basedOn w:val="ASN1"/>
    <w:rPr>
      <w:b w:val="0"/>
    </w:rPr>
  </w:style>
  <w:style w:type="paragraph" w:customStyle="1" w:styleId="Section1">
    <w:name w:val="Section_1"/>
    <w:basedOn w:val="Normal"/>
    <w:pPr>
      <w:tabs>
        <w:tab w:val="clear" w:pos="1134"/>
        <w:tab w:val="clear" w:pos="1871"/>
        <w:tab w:val="clear" w:pos="2268"/>
        <w:tab w:val="center" w:pos="4820"/>
      </w:tabs>
      <w:spacing w:before="360"/>
      <w:jc w:val="center"/>
    </w:pPr>
    <w:rPr>
      <w:b/>
    </w:rPr>
  </w:style>
  <w:style w:type="paragraph" w:customStyle="1" w:styleId="Section2">
    <w:name w:val="Section_2"/>
    <w:basedOn w:val="Section1"/>
    <w:rPr>
      <w:b w:val="0"/>
      <w:i/>
    </w:rPr>
  </w:style>
  <w:style w:type="paragraph" w:customStyle="1" w:styleId="Headingi">
    <w:name w:val="Heading_i"/>
    <w:basedOn w:val="Normal"/>
    <w:next w:val="Normal"/>
    <w:qFormat/>
    <w:pPr>
      <w:keepNext/>
      <w:keepLines/>
      <w:spacing w:before="160"/>
    </w:pPr>
    <w:rPr>
      <w:i/>
    </w:rPr>
  </w:style>
  <w:style w:type="paragraph" w:customStyle="1" w:styleId="Headingb">
    <w:name w:val="Heading_b"/>
    <w:basedOn w:val="Normal"/>
    <w:next w:val="Normal"/>
    <w:qFormat/>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pPr>
      <w:spacing w:after="240"/>
      <w:jc w:val="center"/>
    </w:pPr>
    <w:rPr>
      <w:noProof/>
      <w:lang w:eastAsia="zh-CN"/>
    </w:rPr>
  </w:style>
  <w:style w:type="character" w:styleId="PageNumber">
    <w:name w:val="page number"/>
    <w:basedOn w:val="DefaultParagraphFont"/>
  </w:style>
  <w:style w:type="paragraph" w:customStyle="1" w:styleId="Figuretitle">
    <w:name w:val="Figure_title"/>
    <w:basedOn w:val="Normal"/>
    <w:next w:val="Normal"/>
    <w:link w:val="FiguretitleChar"/>
    <w:pPr>
      <w:keepNext/>
      <w:keepLines/>
      <w:spacing w:before="0" w:after="120"/>
      <w:jc w:val="center"/>
    </w:pPr>
    <w:rPr>
      <w:rFonts w:ascii="Times New Roman Bold" w:hAnsi="Times New Roman Bold"/>
      <w:b/>
      <w:sz w:val="20"/>
    </w:rPr>
  </w:style>
  <w:style w:type="paragraph" w:customStyle="1" w:styleId="FigureNo">
    <w:name w:val="Figure_No"/>
    <w:basedOn w:val="Normal"/>
    <w:next w:val="Normal"/>
    <w:pPr>
      <w:keepNext/>
      <w:keepLines/>
      <w:spacing w:before="480" w:after="120"/>
      <w:jc w:val="center"/>
    </w:pPr>
    <w:rPr>
      <w:caps/>
      <w:sz w:val="20"/>
    </w:rPr>
  </w:style>
  <w:style w:type="paragraph" w:customStyle="1" w:styleId="AnnexNo">
    <w:name w:val="Annex_No"/>
    <w:basedOn w:val="Normal"/>
    <w:next w:val="Normal"/>
    <w:pPr>
      <w:keepNext/>
      <w:keepLines/>
      <w:spacing w:before="480" w:after="80"/>
      <w:jc w:val="center"/>
    </w:pPr>
    <w:rPr>
      <w:caps/>
      <w:sz w:val="28"/>
    </w:rPr>
  </w:style>
  <w:style w:type="paragraph" w:customStyle="1" w:styleId="Annexref">
    <w:name w:val="Annex_ref"/>
    <w:basedOn w:val="Normal"/>
    <w:next w:val="Normal"/>
    <w:pPr>
      <w:keepNext/>
      <w:keepLines/>
      <w:spacing w:after="280"/>
      <w:jc w:val="center"/>
    </w:pPr>
  </w:style>
  <w:style w:type="paragraph" w:customStyle="1" w:styleId="Annextitle">
    <w:name w:val="Annex_title"/>
    <w:basedOn w:val="Normal"/>
    <w:next w:val="Normal"/>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style>
  <w:style w:type="paragraph" w:customStyle="1" w:styleId="Appendixref">
    <w:name w:val="Appendix_ref"/>
    <w:basedOn w:val="Annexref"/>
    <w:next w:val="Annextitle"/>
  </w:style>
  <w:style w:type="paragraph" w:customStyle="1" w:styleId="Appendixtitle">
    <w:name w:val="Appendix_title"/>
    <w:basedOn w:val="Annextitle"/>
    <w:next w:val="Normal"/>
  </w:style>
  <w:style w:type="paragraph" w:customStyle="1" w:styleId="Border">
    <w:name w:val="Border"/>
    <w:basedOn w:val="Normal"/>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pPr>
      <w:ind w:left="1134"/>
    </w:pPr>
  </w:style>
  <w:style w:type="paragraph" w:styleId="Index4">
    <w:name w:val="index 4"/>
    <w:basedOn w:val="Normal"/>
    <w:next w:val="Normal"/>
    <w:pPr>
      <w:ind w:left="849"/>
    </w:pPr>
  </w:style>
  <w:style w:type="paragraph" w:styleId="Index5">
    <w:name w:val="index 5"/>
    <w:basedOn w:val="Normal"/>
    <w:next w:val="Normal"/>
    <w:pPr>
      <w:ind w:left="1132"/>
    </w:pPr>
  </w:style>
  <w:style w:type="paragraph" w:styleId="Index6">
    <w:name w:val="index 6"/>
    <w:basedOn w:val="Normal"/>
    <w:next w:val="Normal"/>
    <w:pPr>
      <w:ind w:left="1415"/>
    </w:pPr>
  </w:style>
  <w:style w:type="paragraph" w:styleId="Index7">
    <w:name w:val="index 7"/>
    <w:basedOn w:val="Normal"/>
    <w:next w:val="Normal"/>
    <w:pPr>
      <w:ind w:left="1698"/>
    </w:pPr>
  </w:style>
  <w:style w:type="paragraph" w:styleId="IndexHeading">
    <w:name w:val="index heading"/>
    <w:basedOn w:val="Normal"/>
    <w:next w:val="Index1"/>
  </w:style>
  <w:style w:type="character" w:styleId="LineNumber">
    <w:name w:val="line number"/>
    <w:basedOn w:val="DefaultParagraphFont"/>
  </w:style>
  <w:style w:type="paragraph" w:customStyle="1" w:styleId="Normalaftertitle0">
    <w:name w:val="Normal after title"/>
    <w:basedOn w:val="Normal"/>
    <w:next w:val="Normal"/>
    <w:pPr>
      <w:spacing w:before="280"/>
    </w:pPr>
  </w:style>
  <w:style w:type="paragraph" w:customStyle="1" w:styleId="Proposal">
    <w:name w:val="Proposal"/>
    <w:basedOn w:val="Normal"/>
    <w:next w:val="Normal"/>
    <w:pPr>
      <w:keepNext/>
      <w:spacing w:before="240"/>
    </w:pPr>
    <w:rPr>
      <w:rFonts w:hAnsi="Times New Roman Bold"/>
      <w:b/>
    </w:rPr>
  </w:style>
  <w:style w:type="paragraph" w:customStyle="1" w:styleId="Reasons">
    <w:name w:val="Reasons"/>
    <w:basedOn w:val="Normal"/>
    <w:qFormat/>
    <w:pPr>
      <w:tabs>
        <w:tab w:val="clear" w:pos="1871"/>
        <w:tab w:val="clear" w:pos="2268"/>
        <w:tab w:val="left" w:pos="1588"/>
        <w:tab w:val="left" w:pos="1985"/>
      </w:tabs>
    </w:pPr>
  </w:style>
  <w:style w:type="paragraph" w:customStyle="1" w:styleId="Section3">
    <w:name w:val="Section_3"/>
    <w:basedOn w:val="Section1"/>
    <w:rPr>
      <w:b w:val="0"/>
    </w:rPr>
  </w:style>
  <w:style w:type="paragraph" w:customStyle="1" w:styleId="TableTextS5">
    <w:name w:val="Table_TextS5"/>
    <w:basedOn w:val="Normal"/>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pPr>
      <w:overflowPunct/>
      <w:autoSpaceDE/>
      <w:autoSpaceDN/>
      <w:adjustRightInd/>
      <w:spacing w:before="240"/>
      <w:jc w:val="center"/>
      <w:textAlignment w:val="auto"/>
    </w:pPr>
    <w:rPr>
      <w:sz w:val="28"/>
    </w:rPr>
  </w:style>
  <w:style w:type="paragraph" w:customStyle="1" w:styleId="AppArtNo">
    <w:name w:val="App_Art_No"/>
    <w:basedOn w:val="ArtNo"/>
    <w:qFormat/>
  </w:style>
  <w:style w:type="paragraph" w:customStyle="1" w:styleId="AppArttitle">
    <w:name w:val="App_Art_title"/>
    <w:basedOn w:val="Arttitle"/>
    <w:qFormat/>
  </w:style>
  <w:style w:type="paragraph" w:customStyle="1" w:styleId="ApptoAnnex">
    <w:name w:val="App_to_Annex"/>
    <w:basedOn w:val="AppendixNo"/>
    <w:next w:val="Normal"/>
    <w:qFormat/>
  </w:style>
  <w:style w:type="paragraph" w:customStyle="1" w:styleId="Committee">
    <w:name w:val="Committee"/>
    <w:basedOn w:val="Normal"/>
    <w:qFormat/>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Pr>
      <w:rFonts w:ascii="Times New Roman" w:hAnsi="Times New Roman"/>
      <w:caps/>
      <w:noProof/>
      <w:sz w:val="16"/>
      <w:lang w:val="en-GB" w:eastAsia="en-US"/>
    </w:rPr>
  </w:style>
  <w:style w:type="character" w:customStyle="1" w:styleId="FootnoteTextChar">
    <w:name w:val="Footnote Text Char"/>
    <w:basedOn w:val="DefaultParagraphFont"/>
    <w:link w:val="FootnoteText"/>
    <w:rPr>
      <w:rFonts w:ascii="Times New Roman" w:hAnsi="Times New Roman"/>
      <w:sz w:val="24"/>
      <w:lang w:val="en-GB" w:eastAsia="en-US"/>
    </w:rPr>
  </w:style>
  <w:style w:type="character" w:customStyle="1" w:styleId="HeaderChar">
    <w:name w:val="Header Char"/>
    <w:basedOn w:val="DefaultParagraphFont"/>
    <w:link w:val="Header"/>
    <w:rPr>
      <w:rFonts w:ascii="Times New Roman" w:hAnsi="Times New Roman"/>
      <w:sz w:val="18"/>
      <w:lang w:val="en-GB" w:eastAsia="en-US"/>
    </w:rPr>
  </w:style>
  <w:style w:type="paragraph" w:customStyle="1" w:styleId="Normalend">
    <w:name w:val="Normal_end"/>
    <w:basedOn w:val="Normal"/>
    <w:next w:val="Normal"/>
    <w:qFormat/>
    <w:rPr>
      <w:lang w:val="en-US"/>
    </w:rPr>
  </w:style>
  <w:style w:type="paragraph" w:customStyle="1" w:styleId="Part1">
    <w:name w:val="Part_1"/>
    <w:basedOn w:val="Section1"/>
    <w:next w:val="Section1"/>
    <w:qFormat/>
    <w:pPr>
      <w:keepNext/>
      <w:keepLines/>
    </w:pPr>
  </w:style>
  <w:style w:type="paragraph" w:customStyle="1" w:styleId="Subsection1">
    <w:name w:val="Subsection_1"/>
    <w:basedOn w:val="Section1"/>
    <w:next w:val="Normalaftertitle0"/>
    <w:qFormat/>
  </w:style>
  <w:style w:type="paragraph" w:customStyle="1" w:styleId="Volumetitle">
    <w:name w:val="Volume_title"/>
    <w:basedOn w:val="Normal"/>
    <w:qFormat/>
    <w:pPr>
      <w:jc w:val="center"/>
    </w:pPr>
    <w:rPr>
      <w:b/>
      <w:bCs/>
      <w:sz w:val="28"/>
      <w:szCs w:val="28"/>
    </w:rPr>
  </w:style>
  <w:style w:type="paragraph" w:customStyle="1" w:styleId="Headingsplit">
    <w:name w:val="Heading_split"/>
    <w:basedOn w:val="Headingi"/>
    <w:qFormat/>
    <w:rPr>
      <w:lang w:val="en-US"/>
    </w:rPr>
  </w:style>
  <w:style w:type="paragraph" w:customStyle="1" w:styleId="Normalsplit">
    <w:name w:val="Normal_split"/>
    <w:basedOn w:val="Normal"/>
    <w:qFormat/>
  </w:style>
  <w:style w:type="character" w:customStyle="1" w:styleId="Provsplit">
    <w:name w:val="Prov_split"/>
    <w:basedOn w:val="DefaultParagraphFont"/>
    <w:qFormat/>
    <w:rPr>
      <w:rFonts w:ascii="Times New Roman" w:hAnsi="Times New Roman"/>
      <w:b w:val="0"/>
    </w:rPr>
  </w:style>
  <w:style w:type="paragraph" w:customStyle="1" w:styleId="Tablesplit">
    <w:name w:val="Table_split"/>
    <w:basedOn w:val="Tabletext"/>
    <w:qFormat/>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style>
  <w:style w:type="paragraph" w:customStyle="1" w:styleId="Methodheading2">
    <w:name w:val="Method_heading2"/>
    <w:basedOn w:val="Heading2"/>
    <w:next w:val="Normal"/>
    <w:qFormat/>
  </w:style>
  <w:style w:type="paragraph" w:customStyle="1" w:styleId="Methodheading3">
    <w:name w:val="Method_heading3"/>
    <w:basedOn w:val="Heading3"/>
    <w:next w:val="Normal"/>
    <w:qFormat/>
  </w:style>
  <w:style w:type="paragraph" w:customStyle="1" w:styleId="Methodheading4">
    <w:name w:val="Method_heading4"/>
    <w:basedOn w:val="Heading4"/>
    <w:next w:val="Normal"/>
    <w:qFormat/>
  </w:style>
  <w:style w:type="paragraph" w:customStyle="1" w:styleId="MethodHeadingb">
    <w:name w:val="Method_Headingb"/>
    <w:basedOn w:val="Headingb"/>
    <w:next w:val="Normal"/>
    <w:qFormat/>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pPr>
      <w:spacing w:before="240" w:after="240"/>
    </w:pPr>
    <w:rPr>
      <w:i/>
      <w:iCs/>
    </w:rPr>
  </w:style>
  <w:style w:type="character" w:customStyle="1" w:styleId="FiguretitleChar">
    <w:name w:val="Figure_title Char"/>
    <w:basedOn w:val="DefaultParagraphFont"/>
    <w:link w:val="Figuretitle"/>
    <w:rPr>
      <w:rFonts w:ascii="Times New Roman Bold" w:hAnsi="Times New Roman Bold"/>
      <w:b/>
      <w:lang w:val="en-GB" w:eastAsia="en-US"/>
    </w:rPr>
  </w:style>
  <w:style w:type="paragraph" w:customStyle="1" w:styleId="Figurewithlegend">
    <w:name w:val="Figure_with_legend"/>
    <w:basedOn w:val="Figure"/>
    <w:pPr>
      <w:keepNext/>
      <w:keepLines/>
    </w:pPr>
  </w:style>
  <w:style w:type="paragraph" w:styleId="Signature">
    <w:name w:val="Signature"/>
    <w:basedOn w:val="Normal"/>
    <w:link w:val="SignatureChar"/>
    <w:unhideWhenUsed/>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Pr>
      <w:rFonts w:ascii="Times New Roman" w:hAnsi="Times New Roman"/>
      <w:sz w:val="24"/>
      <w:lang w:val="en-GB" w:eastAsia="en-US"/>
    </w:rPr>
  </w:style>
  <w:style w:type="paragraph" w:customStyle="1" w:styleId="Tablefin">
    <w:name w:val="Table_fin"/>
    <w:basedOn w:val="Normalaftertitle"/>
    <w:pPr>
      <w:tabs>
        <w:tab w:val="clear" w:pos="1134"/>
        <w:tab w:val="clear" w:pos="1871"/>
        <w:tab w:val="clear" w:pos="2268"/>
      </w:tabs>
      <w:spacing w:before="0"/>
    </w:pPr>
    <w:rPr>
      <w:sz w:val="20"/>
      <w:lang w:eastAsia="zh-CN"/>
    </w:rPr>
  </w:style>
  <w:style w:type="character" w:customStyle="1" w:styleId="Heading1Char">
    <w:name w:val="Heading 1 Char"/>
    <w:basedOn w:val="DefaultParagraphFont"/>
    <w:link w:val="Heading1"/>
    <w:rPr>
      <w:rFonts w:ascii="Times New Roman" w:hAnsi="Times New Roman"/>
      <w:b/>
      <w:sz w:val="28"/>
      <w:lang w:val="en-GB" w:eastAsia="en-US"/>
    </w:rPr>
  </w:style>
  <w:style w:type="character" w:customStyle="1" w:styleId="Heading2Char">
    <w:name w:val="Heading 2 Char"/>
    <w:basedOn w:val="DefaultParagraphFont"/>
    <w:link w:val="Heading2"/>
    <w:rPr>
      <w:rFonts w:ascii="Times New Roman" w:hAnsi="Times New Roman"/>
      <w:b/>
      <w:sz w:val="24"/>
      <w:lang w:val="en-GB" w:eastAsia="en-US"/>
    </w:rPr>
  </w:style>
  <w:style w:type="character" w:styleId="CommentReference">
    <w:name w:val="annotation reference"/>
    <w:basedOn w:val="DefaultParagraphFont"/>
    <w:semiHidden/>
    <w:unhideWhenUsed/>
    <w:rPr>
      <w:sz w:val="16"/>
      <w:szCs w:val="16"/>
    </w:rPr>
  </w:style>
  <w:style w:type="paragraph" w:styleId="CommentText">
    <w:name w:val="annotation text"/>
    <w:basedOn w:val="Normal"/>
    <w:link w:val="CommentTextChar"/>
    <w:unhideWhenUsed/>
    <w:rPr>
      <w:sz w:val="20"/>
    </w:rPr>
  </w:style>
  <w:style w:type="character" w:customStyle="1" w:styleId="CommentTextChar">
    <w:name w:val="Comment Text Char"/>
    <w:basedOn w:val="DefaultParagraphFont"/>
    <w:link w:val="CommentText"/>
    <w:rPr>
      <w:rFonts w:ascii="Times New Roman" w:hAnsi="Times New Roman"/>
      <w:lang w:val="en-GB" w:eastAsia="en-US"/>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rFonts w:ascii="Times New Roman" w:hAnsi="Times New Roman"/>
      <w:b/>
      <w:bCs/>
      <w:lang w:val="en-GB" w:eastAsia="en-US"/>
    </w:rPr>
  </w:style>
  <w:style w:type="character" w:customStyle="1" w:styleId="DocID">
    <w:name w:val="DocID"/>
    <w:basedOn w:val="DefaultParagraphFont"/>
    <w:rPr>
      <w:rFonts w:ascii="Times New Roman" w:hAnsi="Times New Roman" w:cs="Times New Roman"/>
      <w:b w:val="0"/>
      <w:bCs/>
      <w:i w:val="0"/>
      <w:caps w:val="0"/>
      <w:vanish w:val="0"/>
      <w:color w:val="000000"/>
      <w:sz w:val="14"/>
      <w:szCs w:val="26"/>
      <w:u w:val="none"/>
    </w:rPr>
  </w:style>
  <w:style w:type="paragraph" w:styleId="Revision">
    <w:name w:val="Revision"/>
    <w:hidden/>
    <w:uiPriority w:val="99"/>
    <w:semiHidden/>
    <w:rPr>
      <w:rFonts w:ascii="Times New Roman" w:hAnsi="Times New Roman"/>
      <w:sz w:val="24"/>
      <w:lang w:val="en-GB" w:eastAsia="en-US"/>
    </w:rPr>
  </w:style>
  <w:style w:type="paragraph" w:styleId="BalloonText">
    <w:name w:val="Balloon Text"/>
    <w:basedOn w:val="Normal"/>
    <w:link w:val="BalloonTextChar"/>
    <w:semiHidden/>
    <w:unhideWhenUsed/>
    <w:pPr>
      <w:spacing w:before="0"/>
    </w:pPr>
    <w:rPr>
      <w:rFonts w:ascii="Segoe UI" w:hAnsi="Segoe UI" w:cs="Segoe UI"/>
      <w:sz w:val="18"/>
      <w:szCs w:val="18"/>
    </w:rPr>
  </w:style>
  <w:style w:type="character" w:customStyle="1" w:styleId="BalloonTextChar">
    <w:name w:val="Balloon Text Char"/>
    <w:basedOn w:val="DefaultParagraphFont"/>
    <w:link w:val="BalloonText"/>
    <w:semiHidden/>
    <w:rPr>
      <w:rFonts w:ascii="Segoe UI" w:hAnsi="Segoe UI" w:cs="Segoe UI"/>
      <w:sz w:val="18"/>
      <w:szCs w:val="18"/>
      <w:lang w:val="en-GB" w:eastAsia="en-US"/>
    </w:rPr>
  </w:style>
  <w:style w:type="paragraph" w:customStyle="1" w:styleId="TabletitleBR">
    <w:name w:val="Table_title_BR"/>
    <w:basedOn w:val="Normal"/>
    <w:next w:val="Normal"/>
    <w:qFormat/>
    <w:rsid w:val="005D4C7A"/>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styleId="Hyperlink">
    <w:name w:val="Hyperlink"/>
    <w:aliases w:val="CEO_Hyperlink,超级链接,ECC Hyperlink"/>
    <w:uiPriority w:val="99"/>
    <w:rsid w:val="005D4C7A"/>
    <w:rPr>
      <w:rFonts w:cs="Times New Roman"/>
      <w:color w:val="0000FF"/>
      <w:u w:val="single"/>
    </w:rPr>
  </w:style>
  <w:style w:type="character" w:customStyle="1" w:styleId="href">
    <w:name w:val="href"/>
    <w:basedOn w:val="DefaultParagraphFont"/>
    <w:rsid w:val="006B300A"/>
  </w:style>
  <w:style w:type="character" w:styleId="UnresolvedMention">
    <w:name w:val="Unresolved Mention"/>
    <w:basedOn w:val="DefaultParagraphFont"/>
    <w:uiPriority w:val="99"/>
    <w:semiHidden/>
    <w:unhideWhenUsed/>
    <w:rsid w:val="000A6D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shley@mitre.org"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ellen.k.gibson.civ@mail.mi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minic.nguyen@esimplicity.com"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brad5\Documents\Consulting\eSimplicity\USAF\WP5B\WP%205B%20Mar-April2022\AFSMO-eSimplicity%20draft%20US%20Contributions\Dan.Jablonski@jhuapl.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2" ma:contentTypeDescription="Create a new document." ma:contentTypeScope="" ma:versionID="73c8135395e0147547baeef51b63923d">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6789ddc48597f6c0763c24247ba3bf57"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B5000A0-2F37-4D64-8737-E450DC7A56F8}">
  <ds:schemaRefs>
    <ds:schemaRef ds:uri="http://schemas.openxmlformats.org/officeDocument/2006/bibliography"/>
  </ds:schemaRefs>
</ds:datastoreItem>
</file>

<file path=customXml/itemProps2.xml><?xml version="1.0" encoding="utf-8"?>
<ds:datastoreItem xmlns:ds="http://schemas.openxmlformats.org/officeDocument/2006/customXml" ds:itemID="{761B7386-D586-4E8E-BDF9-4FCABDC79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CDDA3E-3DB2-4C98-A455-A8F44BA31CEC}">
  <ds:schemaRefs>
    <ds:schemaRef ds:uri="http://schemas.microsoft.com/sharepoint/v3/contenttype/forms"/>
  </ds:schemaRefs>
</ds:datastoreItem>
</file>

<file path=customXml/itemProps4.xml><?xml version="1.0" encoding="utf-8"?>
<ds:datastoreItem xmlns:ds="http://schemas.openxmlformats.org/officeDocument/2006/customXml" ds:itemID="{3E7798DA-9DE8-4065-B4C5-2D5D0E70A49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PE_BR</Template>
  <TotalTime>5</TotalTime>
  <Pages>6</Pages>
  <Words>1339</Words>
  <Characters>7926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9247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 - LRT</dc:creator>
  <cp:lastModifiedBy>USA</cp:lastModifiedBy>
  <cp:revision>3</cp:revision>
  <cp:lastPrinted>2008-02-21T14:04:00Z</cp:lastPrinted>
  <dcterms:created xsi:type="dcterms:W3CDTF">2022-01-27T16:38:00Z</dcterms:created>
  <dcterms:modified xsi:type="dcterms:W3CDTF">2022-01-27T20:42:00Z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DocID">
    <vt:lpwstr>C:\Users\wkk100\Desktop\dgj1 insertion of telemetry into considerings PDNR August 10 2021.rev.docx</vt:lpwstr>
  </property>
  <property fmtid="{D5CDD505-2E9C-101B-9397-08002B2CF9AE}" pid="6" name="ContentTypeId">
    <vt:lpwstr>0x01010033868BFFA1496A4894A312F1A1F7A669</vt:lpwstr>
  </property>
</Properties>
</file>