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72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5627D4" w:rsidRPr="00232B55" w14:paraId="68A103AF" w14:textId="77777777" w:rsidTr="000149EC">
        <w:tc>
          <w:tcPr>
            <w:tcW w:w="9378" w:type="dxa"/>
            <w:gridSpan w:val="2"/>
            <w:tcBorders>
              <w:top w:val="double" w:sz="6" w:space="0" w:color="auto"/>
              <w:left w:val="double" w:sz="6" w:space="0" w:color="auto"/>
              <w:right w:val="double" w:sz="6" w:space="0" w:color="auto"/>
            </w:tcBorders>
            <w:shd w:val="pct12" w:color="auto" w:fill="auto"/>
          </w:tcPr>
          <w:p w14:paraId="047D4E7E" w14:textId="56A9F050" w:rsidR="005627D4" w:rsidRPr="00232B55" w:rsidRDefault="005627D4" w:rsidP="000533BF">
            <w:pPr>
              <w:overflowPunct/>
              <w:autoSpaceDE/>
              <w:autoSpaceDN/>
              <w:adjustRightInd/>
              <w:spacing w:before="0"/>
              <w:ind w:right="144"/>
              <w:textAlignment w:val="auto"/>
              <w:rPr>
                <w:b/>
                <w:szCs w:val="24"/>
                <w:lang w:val="en-US"/>
              </w:rPr>
            </w:pPr>
          </w:p>
          <w:p w14:paraId="5638F703"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269139E"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42272F5" w14:textId="77777777" w:rsidR="005627D4" w:rsidRPr="00232B55" w:rsidRDefault="005627D4" w:rsidP="000149EC">
            <w:pPr>
              <w:overflowPunct/>
              <w:autoSpaceDE/>
              <w:autoSpaceDN/>
              <w:adjustRightInd/>
              <w:spacing w:before="0"/>
              <w:ind w:left="144" w:right="144"/>
              <w:textAlignment w:val="auto"/>
              <w:rPr>
                <w:b/>
                <w:szCs w:val="24"/>
                <w:lang w:val="en-US"/>
              </w:rPr>
            </w:pPr>
          </w:p>
        </w:tc>
      </w:tr>
      <w:tr w:rsidR="005627D4" w:rsidRPr="00232B55" w14:paraId="78C643A2" w14:textId="77777777" w:rsidTr="000149EC">
        <w:tc>
          <w:tcPr>
            <w:tcW w:w="4657" w:type="dxa"/>
            <w:tcBorders>
              <w:left w:val="double" w:sz="6" w:space="0" w:color="auto"/>
            </w:tcBorders>
          </w:tcPr>
          <w:p w14:paraId="041732F6" w14:textId="3CC580FC"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Working Party:</w:t>
            </w:r>
            <w:r w:rsidRPr="00232B55">
              <w:rPr>
                <w:szCs w:val="24"/>
                <w:lang w:val="en-US"/>
              </w:rPr>
              <w:t xml:space="preserve"> </w:t>
            </w:r>
            <w:r w:rsidR="00E6479E">
              <w:rPr>
                <w:szCs w:val="24"/>
                <w:lang w:val="en-US"/>
              </w:rPr>
              <w:t xml:space="preserve">ITU-R </w:t>
            </w:r>
            <w:r w:rsidRPr="00232B55">
              <w:rPr>
                <w:szCs w:val="24"/>
                <w:lang w:val="en-US"/>
              </w:rPr>
              <w:t>WP 5</w:t>
            </w:r>
            <w:r>
              <w:rPr>
                <w:szCs w:val="24"/>
                <w:lang w:val="en-US"/>
              </w:rPr>
              <w:t>B</w:t>
            </w:r>
          </w:p>
        </w:tc>
        <w:tc>
          <w:tcPr>
            <w:tcW w:w="4721" w:type="dxa"/>
            <w:tcBorders>
              <w:right w:val="double" w:sz="6" w:space="0" w:color="auto"/>
            </w:tcBorders>
          </w:tcPr>
          <w:p w14:paraId="090AA771" w14:textId="4DF13421"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Document No:</w:t>
            </w:r>
            <w:r>
              <w:rPr>
                <w:szCs w:val="24"/>
                <w:lang w:val="en-US"/>
              </w:rPr>
              <w:t xml:space="preserve">  USWP5B2</w:t>
            </w:r>
            <w:r w:rsidR="009651B0">
              <w:rPr>
                <w:szCs w:val="24"/>
                <w:lang w:val="en-US"/>
              </w:rPr>
              <w:t>8</w:t>
            </w:r>
            <w:r>
              <w:rPr>
                <w:szCs w:val="24"/>
                <w:lang w:val="en-US"/>
              </w:rPr>
              <w:t>-</w:t>
            </w:r>
            <w:r w:rsidR="004A1441">
              <w:rPr>
                <w:szCs w:val="24"/>
                <w:lang w:val="en-US"/>
              </w:rPr>
              <w:t>08</w:t>
            </w:r>
          </w:p>
        </w:tc>
      </w:tr>
      <w:tr w:rsidR="005627D4" w:rsidRPr="00232B55" w14:paraId="1168B1FD" w14:textId="77777777" w:rsidTr="000149EC">
        <w:tc>
          <w:tcPr>
            <w:tcW w:w="4657" w:type="dxa"/>
            <w:tcBorders>
              <w:left w:val="double" w:sz="6" w:space="0" w:color="auto"/>
            </w:tcBorders>
          </w:tcPr>
          <w:p w14:paraId="691D96C9" w14:textId="738E1BF1" w:rsidR="005627D4" w:rsidRPr="00630618" w:rsidRDefault="00E6479E" w:rsidP="00C6291C">
            <w:pPr>
              <w:overflowPunct/>
              <w:autoSpaceDE/>
              <w:autoSpaceDN/>
              <w:adjustRightInd/>
              <w:spacing w:before="0"/>
              <w:ind w:right="144"/>
              <w:textAlignment w:val="auto"/>
              <w:rPr>
                <w:szCs w:val="24"/>
                <w:lang w:val="fr-CH"/>
              </w:rPr>
            </w:pPr>
            <w:proofErr w:type="gramStart"/>
            <w:r w:rsidRPr="00630618">
              <w:rPr>
                <w:b/>
                <w:szCs w:val="24"/>
                <w:lang w:val="fr-CH"/>
              </w:rPr>
              <w:t>Ref</w:t>
            </w:r>
            <w:r>
              <w:rPr>
                <w:b/>
                <w:szCs w:val="24"/>
                <w:lang w:val="fr-CH"/>
              </w:rPr>
              <w:t>erence</w:t>
            </w:r>
            <w:r w:rsidRPr="00630618">
              <w:rPr>
                <w:b/>
                <w:szCs w:val="24"/>
                <w:lang w:val="fr-CH"/>
              </w:rPr>
              <w:t>:</w:t>
            </w:r>
            <w:proofErr w:type="gramEnd"/>
            <w:r w:rsidR="005627D4" w:rsidRPr="00630618">
              <w:rPr>
                <w:szCs w:val="24"/>
                <w:lang w:val="fr-CH"/>
              </w:rPr>
              <w:t xml:space="preserve"> </w:t>
            </w:r>
            <w:r w:rsidR="006421A9">
              <w:rPr>
                <w:szCs w:val="24"/>
                <w:lang w:val="fr-CH"/>
              </w:rPr>
              <w:t>5B/</w:t>
            </w:r>
            <w:r w:rsidR="009651B0">
              <w:rPr>
                <w:szCs w:val="24"/>
                <w:lang w:val="fr-CH"/>
              </w:rPr>
              <w:t>481</w:t>
            </w:r>
            <w:r w:rsidR="000911E0">
              <w:rPr>
                <w:szCs w:val="24"/>
                <w:lang w:val="fr-CH"/>
              </w:rPr>
              <w:t xml:space="preserve"> Annex </w:t>
            </w:r>
            <w:r w:rsidR="00E648C8">
              <w:rPr>
                <w:szCs w:val="24"/>
                <w:lang w:val="fr-CH"/>
              </w:rPr>
              <w:t>1</w:t>
            </w:r>
            <w:r w:rsidR="009651B0">
              <w:rPr>
                <w:szCs w:val="24"/>
                <w:lang w:val="fr-CH"/>
              </w:rPr>
              <w:t>2</w:t>
            </w:r>
          </w:p>
        </w:tc>
        <w:tc>
          <w:tcPr>
            <w:tcW w:w="4721" w:type="dxa"/>
            <w:tcBorders>
              <w:right w:val="double" w:sz="6" w:space="0" w:color="auto"/>
            </w:tcBorders>
          </w:tcPr>
          <w:p w14:paraId="2F2E7D74" w14:textId="5731D134" w:rsidR="005627D4" w:rsidRPr="00232B55" w:rsidRDefault="005627D4" w:rsidP="00C6291C">
            <w:pPr>
              <w:tabs>
                <w:tab w:val="left" w:pos="162"/>
              </w:tabs>
              <w:overflowPunct/>
              <w:autoSpaceDE/>
              <w:autoSpaceDN/>
              <w:adjustRightInd/>
              <w:spacing w:before="0"/>
              <w:ind w:right="144"/>
              <w:textAlignment w:val="auto"/>
              <w:rPr>
                <w:szCs w:val="24"/>
                <w:lang w:val="en-US"/>
              </w:rPr>
            </w:pPr>
            <w:r w:rsidRPr="00232B55">
              <w:rPr>
                <w:b/>
                <w:szCs w:val="24"/>
                <w:lang w:val="en-US"/>
              </w:rPr>
              <w:t>Date:</w:t>
            </w:r>
            <w:r w:rsidRPr="00232B55">
              <w:rPr>
                <w:szCs w:val="24"/>
                <w:lang w:val="en-US"/>
              </w:rPr>
              <w:t xml:space="preserve"> </w:t>
            </w:r>
            <w:r w:rsidR="00D27EE3">
              <w:rPr>
                <w:szCs w:val="24"/>
              </w:rPr>
              <w:t>07 February</w:t>
            </w:r>
            <w:r w:rsidR="009651B0">
              <w:rPr>
                <w:szCs w:val="24"/>
              </w:rPr>
              <w:t xml:space="preserve"> 2022</w:t>
            </w:r>
          </w:p>
          <w:p w14:paraId="258F9C37" w14:textId="77777777" w:rsidR="005627D4" w:rsidRPr="00232B55" w:rsidRDefault="005627D4" w:rsidP="000149EC">
            <w:pPr>
              <w:overflowPunct/>
              <w:autoSpaceDE/>
              <w:autoSpaceDN/>
              <w:adjustRightInd/>
              <w:spacing w:before="0"/>
              <w:ind w:left="882" w:right="144" w:hanging="738"/>
              <w:textAlignment w:val="auto"/>
              <w:rPr>
                <w:szCs w:val="24"/>
                <w:lang w:val="en-US"/>
              </w:rPr>
            </w:pPr>
          </w:p>
        </w:tc>
      </w:tr>
      <w:tr w:rsidR="005627D4" w:rsidRPr="00232B55" w14:paraId="33588E85" w14:textId="77777777" w:rsidTr="000149EC">
        <w:tc>
          <w:tcPr>
            <w:tcW w:w="9378" w:type="dxa"/>
            <w:gridSpan w:val="2"/>
            <w:tcBorders>
              <w:left w:val="double" w:sz="6" w:space="0" w:color="auto"/>
              <w:right w:val="double" w:sz="6" w:space="0" w:color="auto"/>
            </w:tcBorders>
          </w:tcPr>
          <w:p w14:paraId="7880FFBD" w14:textId="77777777" w:rsidR="005627D4" w:rsidRPr="00232B55" w:rsidRDefault="005627D4" w:rsidP="000149EC">
            <w:pPr>
              <w:overflowPunct/>
              <w:autoSpaceDE/>
              <w:autoSpaceDN/>
              <w:adjustRightInd/>
              <w:spacing w:before="0"/>
              <w:ind w:left="2160" w:right="144" w:hanging="2016"/>
              <w:textAlignment w:val="auto"/>
              <w:rPr>
                <w:b/>
                <w:szCs w:val="24"/>
                <w:lang w:val="en-US"/>
              </w:rPr>
            </w:pPr>
          </w:p>
          <w:p w14:paraId="07DFE4C8" w14:textId="2E24571A" w:rsidR="005627D4" w:rsidRPr="00BC41CB" w:rsidRDefault="005627D4" w:rsidP="000149EC">
            <w:pPr>
              <w:keepNext/>
              <w:keepLines/>
              <w:spacing w:before="0" w:after="280"/>
              <w:rPr>
                <w:szCs w:val="24"/>
                <w:lang w:val="en-US"/>
              </w:rPr>
            </w:pPr>
            <w:r w:rsidRPr="00232B55">
              <w:rPr>
                <w:b/>
                <w:szCs w:val="24"/>
                <w:lang w:val="en-US"/>
              </w:rPr>
              <w:t>Document Title:</w:t>
            </w:r>
            <w:r w:rsidRPr="001F4FFC">
              <w:rPr>
                <w:bCs/>
                <w:szCs w:val="24"/>
                <w:lang w:val="en-US"/>
              </w:rPr>
              <w:t xml:space="preserve"> </w:t>
            </w:r>
            <w:r w:rsidR="007B0A26">
              <w:rPr>
                <w:bCs/>
                <w:szCs w:val="24"/>
                <w:lang w:val="en-US"/>
              </w:rPr>
              <w:t>Draft Revision of Recommendation ITU-R M.1</w:t>
            </w:r>
            <w:r w:rsidR="0078513B">
              <w:rPr>
                <w:bCs/>
                <w:szCs w:val="24"/>
                <w:lang w:val="en-US"/>
              </w:rPr>
              <w:t>730</w:t>
            </w:r>
            <w:r w:rsidR="007B0A26">
              <w:rPr>
                <w:bCs/>
                <w:szCs w:val="24"/>
                <w:lang w:val="en-US"/>
              </w:rPr>
              <w:t>-1</w:t>
            </w:r>
            <w:r w:rsidR="007B0D1A">
              <w:rPr>
                <w:bCs/>
                <w:szCs w:val="24"/>
                <w:lang w:val="en-US"/>
              </w:rPr>
              <w:t>, “</w:t>
            </w:r>
            <w:r w:rsidR="007B0D1A" w:rsidRPr="007B0D1A">
              <w:rPr>
                <w:bCs/>
                <w:szCs w:val="24"/>
                <w:lang w:val="en-US"/>
              </w:rPr>
              <w:t>Characteristics of and protection criteria for the radiolocation service in the frequency band 15.4-17.3 GHz</w:t>
            </w:r>
            <w:r w:rsidR="007B0D1A">
              <w:rPr>
                <w:bCs/>
                <w:szCs w:val="24"/>
                <w:lang w:val="en-US"/>
              </w:rPr>
              <w:t>”</w:t>
            </w:r>
          </w:p>
        </w:tc>
      </w:tr>
      <w:tr w:rsidR="005627D4" w:rsidRPr="000E736A" w14:paraId="01F186AC" w14:textId="77777777" w:rsidTr="000149EC">
        <w:tc>
          <w:tcPr>
            <w:tcW w:w="4657" w:type="dxa"/>
            <w:tcBorders>
              <w:left w:val="double" w:sz="6" w:space="0" w:color="auto"/>
            </w:tcBorders>
          </w:tcPr>
          <w:p w14:paraId="7517AC93" w14:textId="77777777" w:rsidR="005627D4" w:rsidRPr="00232B55" w:rsidRDefault="005627D4" w:rsidP="000149EC">
            <w:pPr>
              <w:overflowPunct/>
              <w:autoSpaceDE/>
              <w:autoSpaceDN/>
              <w:adjustRightInd/>
              <w:spacing w:before="0"/>
              <w:textAlignment w:val="auto"/>
              <w:rPr>
                <w:b/>
                <w:szCs w:val="24"/>
                <w:lang w:val="en-US"/>
              </w:rPr>
            </w:pPr>
            <w:r w:rsidRPr="00232B55">
              <w:rPr>
                <w:b/>
                <w:szCs w:val="24"/>
                <w:lang w:val="en-US"/>
              </w:rPr>
              <w:t>Author(s)/Contributors(s):</w:t>
            </w:r>
          </w:p>
          <w:p w14:paraId="28447332" w14:textId="77777777" w:rsidR="005627D4" w:rsidRPr="00232B55" w:rsidRDefault="005627D4" w:rsidP="000149EC">
            <w:pPr>
              <w:overflowPunct/>
              <w:autoSpaceDE/>
              <w:autoSpaceDN/>
              <w:adjustRightInd/>
              <w:spacing w:before="0"/>
              <w:textAlignment w:val="auto"/>
              <w:rPr>
                <w:b/>
                <w:szCs w:val="24"/>
                <w:lang w:val="en-US"/>
              </w:rPr>
            </w:pPr>
          </w:p>
          <w:p w14:paraId="3515F2D6" w14:textId="77777777" w:rsidR="00E87E13" w:rsidRPr="005E479E" w:rsidRDefault="00E87E13" w:rsidP="00E87E13">
            <w:pPr>
              <w:spacing w:before="0"/>
              <w:ind w:right="144"/>
              <w:rPr>
                <w:bCs/>
                <w:iCs/>
                <w:szCs w:val="24"/>
                <w:lang w:val="en-US"/>
              </w:rPr>
            </w:pPr>
            <w:r>
              <w:rPr>
                <w:bCs/>
                <w:iCs/>
                <w:szCs w:val="24"/>
                <w:lang w:val="en-US"/>
              </w:rPr>
              <w:t>Andrew Meadows</w:t>
            </w:r>
          </w:p>
          <w:p w14:paraId="2611DDAD" w14:textId="3CDA7BC1" w:rsidR="00E87E13" w:rsidRDefault="00E87E13" w:rsidP="00E87E13">
            <w:pPr>
              <w:spacing w:before="0"/>
              <w:ind w:right="144"/>
              <w:rPr>
                <w:bCs/>
                <w:iCs/>
                <w:szCs w:val="24"/>
                <w:lang w:val="en-US"/>
              </w:rPr>
            </w:pPr>
            <w:r>
              <w:rPr>
                <w:bCs/>
                <w:iCs/>
                <w:szCs w:val="24"/>
                <w:lang w:val="en-US"/>
              </w:rPr>
              <w:t>Air Force</w:t>
            </w:r>
          </w:p>
          <w:p w14:paraId="5E38708E" w14:textId="77777777" w:rsidR="007B0A26" w:rsidRPr="008B3631" w:rsidRDefault="007B0A26" w:rsidP="000149EC">
            <w:pPr>
              <w:spacing w:before="0"/>
              <w:ind w:right="144"/>
              <w:rPr>
                <w:bCs/>
                <w:iCs/>
                <w:szCs w:val="24"/>
                <w:lang w:val="en-US"/>
              </w:rPr>
            </w:pPr>
          </w:p>
          <w:p w14:paraId="3642DFF6" w14:textId="61220B7C" w:rsidR="007B0A26" w:rsidRPr="008B3631" w:rsidRDefault="00CD7012" w:rsidP="000149EC">
            <w:pPr>
              <w:spacing w:before="0"/>
              <w:ind w:right="144"/>
              <w:rPr>
                <w:bCs/>
                <w:iCs/>
                <w:szCs w:val="24"/>
                <w:lang w:val="en-US"/>
              </w:rPr>
            </w:pPr>
            <w:r>
              <w:rPr>
                <w:bCs/>
                <w:iCs/>
                <w:szCs w:val="24"/>
                <w:lang w:val="en-US"/>
              </w:rPr>
              <w:t>Kellen Gibson</w:t>
            </w:r>
          </w:p>
          <w:p w14:paraId="3E96BB2E" w14:textId="77777777" w:rsidR="007B0A26" w:rsidRPr="007B0A26" w:rsidRDefault="007B0A26" w:rsidP="000149EC">
            <w:pPr>
              <w:spacing w:before="0"/>
              <w:ind w:right="144"/>
              <w:rPr>
                <w:bCs/>
                <w:iCs/>
                <w:szCs w:val="24"/>
                <w:lang w:val="en-US"/>
              </w:rPr>
            </w:pPr>
            <w:r w:rsidRPr="007B0A26">
              <w:rPr>
                <w:bCs/>
                <w:iCs/>
                <w:szCs w:val="24"/>
                <w:lang w:val="en-US"/>
              </w:rPr>
              <w:t>DSO</w:t>
            </w:r>
          </w:p>
          <w:p w14:paraId="7CAFAC96" w14:textId="2B32307B" w:rsidR="000149EC" w:rsidRDefault="000149EC" w:rsidP="000149EC">
            <w:pPr>
              <w:spacing w:before="0"/>
              <w:ind w:right="144"/>
              <w:rPr>
                <w:bCs/>
                <w:iCs/>
                <w:szCs w:val="24"/>
                <w:lang w:val="en-US"/>
              </w:rPr>
            </w:pPr>
          </w:p>
          <w:p w14:paraId="3F7AA065" w14:textId="04866C71" w:rsidR="000149EC" w:rsidRDefault="000149EC" w:rsidP="000149EC">
            <w:pPr>
              <w:spacing w:before="0"/>
              <w:ind w:right="144"/>
              <w:rPr>
                <w:bCs/>
                <w:iCs/>
                <w:szCs w:val="24"/>
                <w:lang w:val="en-US"/>
              </w:rPr>
            </w:pPr>
            <w:r>
              <w:rPr>
                <w:bCs/>
                <w:iCs/>
                <w:szCs w:val="24"/>
                <w:lang w:val="en-US"/>
              </w:rPr>
              <w:t>Dominic Nguyen</w:t>
            </w:r>
          </w:p>
          <w:p w14:paraId="33FAE306" w14:textId="7177216F" w:rsidR="000149EC" w:rsidRDefault="000149EC" w:rsidP="000149EC">
            <w:pPr>
              <w:spacing w:before="0"/>
              <w:ind w:right="144"/>
              <w:rPr>
                <w:bCs/>
                <w:iCs/>
                <w:szCs w:val="24"/>
                <w:lang w:val="en-US"/>
              </w:rPr>
            </w:pPr>
            <w:r>
              <w:rPr>
                <w:bCs/>
                <w:iCs/>
                <w:szCs w:val="24"/>
                <w:lang w:val="en-US"/>
              </w:rPr>
              <w:t xml:space="preserve">eSimplicity </w:t>
            </w:r>
            <w:r w:rsidR="00A45D01">
              <w:rPr>
                <w:bCs/>
                <w:iCs/>
                <w:szCs w:val="24"/>
                <w:lang w:val="en-US"/>
              </w:rPr>
              <w:t>for AFSMO</w:t>
            </w:r>
          </w:p>
          <w:p w14:paraId="670F96C0" w14:textId="77777777" w:rsidR="005627D4" w:rsidRPr="0078513B" w:rsidRDefault="005627D4" w:rsidP="007E6791">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4721" w:type="dxa"/>
            <w:tcBorders>
              <w:right w:val="double" w:sz="6" w:space="0" w:color="auto"/>
            </w:tcBorders>
          </w:tcPr>
          <w:p w14:paraId="0379FA9C" w14:textId="77777777" w:rsidR="005627D4" w:rsidRPr="00F036D6" w:rsidRDefault="005627D4" w:rsidP="000149EC">
            <w:pPr>
              <w:overflowPunct/>
              <w:autoSpaceDE/>
              <w:autoSpaceDN/>
              <w:adjustRightInd/>
              <w:spacing w:before="0"/>
              <w:textAlignment w:val="auto"/>
              <w:rPr>
                <w:b/>
                <w:szCs w:val="24"/>
                <w:lang w:val="fr-CH"/>
              </w:rPr>
            </w:pPr>
          </w:p>
          <w:p w14:paraId="798FE88B" w14:textId="77777777" w:rsidR="005627D4" w:rsidRPr="00F036D6" w:rsidRDefault="005627D4" w:rsidP="000149EC">
            <w:pPr>
              <w:overflowPunct/>
              <w:autoSpaceDE/>
              <w:autoSpaceDN/>
              <w:adjustRightInd/>
              <w:spacing w:before="0"/>
              <w:textAlignment w:val="auto"/>
              <w:rPr>
                <w:b/>
                <w:szCs w:val="24"/>
                <w:lang w:val="fr-CH"/>
              </w:rPr>
            </w:pPr>
          </w:p>
          <w:p w14:paraId="69D6B0F3" w14:textId="77777777" w:rsidR="00E87E13" w:rsidRPr="003B7F01" w:rsidRDefault="00E87E13" w:rsidP="00E87E13">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6C4F49D8" w14:textId="77777777" w:rsidR="00E87E13" w:rsidRPr="003B7F01" w:rsidRDefault="00E87E13" w:rsidP="00E87E13">
            <w:pPr>
              <w:spacing w:before="0"/>
              <w:ind w:right="144"/>
              <w:rPr>
                <w:bCs/>
                <w:color w:val="000000"/>
                <w:szCs w:val="24"/>
                <w:lang w:val="fr-CH"/>
              </w:rPr>
            </w:pPr>
            <w:r w:rsidRPr="003B7F01">
              <w:rPr>
                <w:bCs/>
                <w:color w:val="000000"/>
                <w:szCs w:val="24"/>
                <w:lang w:val="fr-CH"/>
              </w:rPr>
              <w:t xml:space="preserve">E-mail : </w:t>
            </w:r>
            <w:hyperlink r:id="rId11" w:history="1">
              <w:r w:rsidRPr="0003292B">
                <w:rPr>
                  <w:rStyle w:val="Hyperlink"/>
                </w:rPr>
                <w:t>a</w:t>
              </w:r>
              <w:r w:rsidRPr="0003292B">
                <w:rPr>
                  <w:rStyle w:val="Hyperlink"/>
                  <w:bCs/>
                  <w:szCs w:val="24"/>
                  <w:lang w:val="fr-CH"/>
                </w:rPr>
                <w:t>ndrew.meadows.1@us.af.mil</w:t>
              </w:r>
            </w:hyperlink>
          </w:p>
          <w:p w14:paraId="3F7715A3" w14:textId="77777777" w:rsidR="005627D4" w:rsidRPr="003B7F01" w:rsidRDefault="005627D4" w:rsidP="000149EC">
            <w:pPr>
              <w:spacing w:before="0"/>
              <w:ind w:right="144"/>
              <w:rPr>
                <w:bCs/>
                <w:color w:val="000000"/>
                <w:szCs w:val="24"/>
                <w:lang w:val="fr-CH"/>
              </w:rPr>
            </w:pPr>
          </w:p>
          <w:p w14:paraId="5685EBE0" w14:textId="05494523" w:rsidR="005627D4" w:rsidRPr="003B7F01" w:rsidRDefault="005627D4" w:rsidP="000149EC">
            <w:pPr>
              <w:spacing w:before="0"/>
              <w:ind w:right="144"/>
              <w:rPr>
                <w:bCs/>
                <w:color w:val="000000"/>
                <w:szCs w:val="24"/>
                <w:lang w:val="fr-CH"/>
              </w:rPr>
            </w:pPr>
            <w:r w:rsidRPr="003B7F01">
              <w:rPr>
                <w:bCs/>
                <w:color w:val="000000"/>
                <w:szCs w:val="24"/>
                <w:lang w:val="fr-CH"/>
              </w:rPr>
              <w:t xml:space="preserve">Phone : </w:t>
            </w:r>
            <w:r w:rsidR="007B0A26">
              <w:rPr>
                <w:bCs/>
                <w:color w:val="000000"/>
                <w:szCs w:val="24"/>
                <w:lang w:val="fr-CH"/>
              </w:rPr>
              <w:t>301</w:t>
            </w:r>
            <w:r w:rsidR="00187C25">
              <w:rPr>
                <w:bCs/>
                <w:color w:val="000000"/>
                <w:szCs w:val="24"/>
                <w:lang w:val="fr-CH"/>
              </w:rPr>
              <w:t>-</w:t>
            </w:r>
            <w:r w:rsidR="007B0A26">
              <w:rPr>
                <w:bCs/>
                <w:color w:val="000000"/>
                <w:szCs w:val="24"/>
                <w:lang w:val="fr-CH"/>
              </w:rPr>
              <w:t>225</w:t>
            </w:r>
            <w:r w:rsidRPr="003B7F01">
              <w:rPr>
                <w:bCs/>
                <w:color w:val="000000"/>
                <w:szCs w:val="24"/>
                <w:lang w:val="fr-CH"/>
              </w:rPr>
              <w:t>-</w:t>
            </w:r>
            <w:r w:rsidR="007B0A26">
              <w:rPr>
                <w:bCs/>
                <w:color w:val="000000"/>
                <w:szCs w:val="24"/>
                <w:lang w:val="fr-CH"/>
              </w:rPr>
              <w:t>379</w:t>
            </w:r>
            <w:r w:rsidR="00CD7012">
              <w:rPr>
                <w:bCs/>
                <w:color w:val="000000"/>
                <w:szCs w:val="24"/>
                <w:lang w:val="fr-CH"/>
              </w:rPr>
              <w:t>4</w:t>
            </w:r>
          </w:p>
          <w:p w14:paraId="6AB6CC29" w14:textId="2FAF6CF7" w:rsidR="005627D4" w:rsidRDefault="005627D4" w:rsidP="000149EC">
            <w:pPr>
              <w:spacing w:before="0"/>
              <w:ind w:right="144"/>
              <w:rPr>
                <w:bCs/>
                <w:color w:val="000000"/>
                <w:szCs w:val="24"/>
                <w:lang w:val="fr-CH"/>
              </w:rPr>
            </w:pPr>
            <w:r w:rsidRPr="003B7F01">
              <w:rPr>
                <w:bCs/>
                <w:color w:val="000000"/>
                <w:szCs w:val="24"/>
                <w:lang w:val="fr-CH"/>
              </w:rPr>
              <w:t xml:space="preserve">E-mail : </w:t>
            </w:r>
            <w:hyperlink r:id="rId12" w:history="1">
              <w:r w:rsidR="00CD7012" w:rsidRPr="00CD7012">
                <w:rPr>
                  <w:rStyle w:val="Hyperlink"/>
                  <w:bCs/>
                  <w:szCs w:val="24"/>
                  <w:lang w:val="fr-CH"/>
                </w:rPr>
                <w:t>kellen.k.gibson.civ</w:t>
              </w:r>
              <w:r w:rsidR="00CD7012" w:rsidRPr="003D2512">
                <w:rPr>
                  <w:rStyle w:val="Hyperlink"/>
                  <w:bCs/>
                  <w:szCs w:val="24"/>
                  <w:lang w:val="fr-CH"/>
                </w:rPr>
                <w:t>@mail.mil</w:t>
              </w:r>
            </w:hyperlink>
          </w:p>
          <w:p w14:paraId="3A5CCCC5" w14:textId="3E03EABF" w:rsidR="000149EC" w:rsidRDefault="000149EC" w:rsidP="000149EC">
            <w:pPr>
              <w:spacing w:before="0"/>
              <w:ind w:right="144"/>
              <w:rPr>
                <w:bCs/>
                <w:color w:val="000000"/>
                <w:szCs w:val="24"/>
                <w:lang w:val="fr-CH"/>
              </w:rPr>
            </w:pPr>
          </w:p>
          <w:p w14:paraId="654CB9D0" w14:textId="098100EB" w:rsidR="000149EC" w:rsidRDefault="000149EC" w:rsidP="000149EC">
            <w:pPr>
              <w:spacing w:before="0"/>
              <w:ind w:right="144"/>
              <w:rPr>
                <w:bCs/>
                <w:color w:val="000000"/>
                <w:szCs w:val="24"/>
                <w:lang w:val="fr-CH"/>
              </w:rPr>
            </w:pPr>
            <w:r>
              <w:rPr>
                <w:bCs/>
                <w:color w:val="000000"/>
                <w:szCs w:val="24"/>
                <w:lang w:val="fr-CH"/>
              </w:rPr>
              <w:t>Phone : 703</w:t>
            </w:r>
            <w:r w:rsidR="00187C25">
              <w:rPr>
                <w:bCs/>
                <w:color w:val="000000"/>
                <w:szCs w:val="24"/>
                <w:lang w:val="fr-CH"/>
              </w:rPr>
              <w:t>-</w:t>
            </w:r>
            <w:r>
              <w:rPr>
                <w:bCs/>
                <w:color w:val="000000"/>
                <w:szCs w:val="24"/>
                <w:lang w:val="fr-CH"/>
              </w:rPr>
              <w:t>606</w:t>
            </w:r>
            <w:r w:rsidR="00187C25">
              <w:rPr>
                <w:bCs/>
                <w:color w:val="000000"/>
                <w:szCs w:val="24"/>
                <w:lang w:val="fr-CH"/>
              </w:rPr>
              <w:t>-</w:t>
            </w:r>
            <w:r>
              <w:rPr>
                <w:bCs/>
                <w:color w:val="000000"/>
                <w:szCs w:val="24"/>
                <w:lang w:val="fr-CH"/>
              </w:rPr>
              <w:t>7396</w:t>
            </w:r>
          </w:p>
          <w:p w14:paraId="70EC3CB2" w14:textId="77777777" w:rsidR="000149EC" w:rsidRDefault="000149EC" w:rsidP="000149EC">
            <w:pPr>
              <w:spacing w:before="0"/>
              <w:ind w:right="144"/>
              <w:rPr>
                <w:rStyle w:val="Hyperlink"/>
                <w:bCs/>
                <w:szCs w:val="24"/>
                <w:lang w:val="fr-CH"/>
              </w:rPr>
            </w:pPr>
            <w:r>
              <w:rPr>
                <w:bCs/>
                <w:color w:val="000000"/>
                <w:szCs w:val="24"/>
                <w:lang w:val="fr-CH"/>
              </w:rPr>
              <w:t xml:space="preserve">E-mail : </w:t>
            </w:r>
            <w:hyperlink r:id="rId13" w:history="1">
              <w:r w:rsidRPr="000149EC">
                <w:rPr>
                  <w:rStyle w:val="Hyperlink"/>
                  <w:bCs/>
                  <w:szCs w:val="24"/>
                  <w:lang w:val="fr-CH"/>
                </w:rPr>
                <w:t>dominic.nguyen@esimplicity.com</w:t>
              </w:r>
            </w:hyperlink>
          </w:p>
          <w:p w14:paraId="3D18F811" w14:textId="02B3957E" w:rsidR="0032716B" w:rsidRPr="0032716B" w:rsidRDefault="0032716B" w:rsidP="0032716B">
            <w:pPr>
              <w:spacing w:before="0"/>
              <w:ind w:right="144"/>
              <w:rPr>
                <w:bCs/>
                <w:color w:val="000000"/>
                <w:szCs w:val="24"/>
                <w:lang w:val="fr-FR"/>
              </w:rPr>
            </w:pPr>
          </w:p>
        </w:tc>
      </w:tr>
      <w:tr w:rsidR="005627D4" w:rsidRPr="00232B55" w14:paraId="003BA854" w14:textId="77777777" w:rsidTr="000149EC">
        <w:tc>
          <w:tcPr>
            <w:tcW w:w="9378" w:type="dxa"/>
            <w:gridSpan w:val="2"/>
            <w:tcBorders>
              <w:left w:val="double" w:sz="6" w:space="0" w:color="auto"/>
              <w:right w:val="double" w:sz="6" w:space="0" w:color="auto"/>
            </w:tcBorders>
          </w:tcPr>
          <w:p w14:paraId="29C8323A" w14:textId="56E15796" w:rsidR="005627D4" w:rsidRPr="00596463" w:rsidRDefault="005627D4" w:rsidP="000149EC">
            <w:pPr>
              <w:spacing w:after="160" w:line="259" w:lineRule="auto"/>
              <w:rPr>
                <w:lang w:val="en-US"/>
              </w:rPr>
            </w:pPr>
            <w:r w:rsidRPr="00596463">
              <w:rPr>
                <w:b/>
                <w:lang w:val="en-US"/>
              </w:rPr>
              <w:t>Purpose/Objective:</w:t>
            </w:r>
            <w:r w:rsidRPr="00596463">
              <w:rPr>
                <w:lang w:val="en-US"/>
              </w:rPr>
              <w:t xml:space="preserve"> Th</w:t>
            </w:r>
            <w:r w:rsidR="000533BF">
              <w:rPr>
                <w:lang w:val="en-US"/>
              </w:rPr>
              <w:t>is</w:t>
            </w:r>
            <w:r w:rsidR="007B0D1A" w:rsidRPr="00F74A87">
              <w:rPr>
                <w:szCs w:val="24"/>
                <w:lang w:val="en-US"/>
              </w:rPr>
              <w:t xml:space="preserve"> contribution </w:t>
            </w:r>
            <w:r w:rsidR="007B0D1A">
              <w:rPr>
                <w:szCs w:val="24"/>
                <w:lang w:val="en-US"/>
              </w:rPr>
              <w:t xml:space="preserve">proposes a </w:t>
            </w:r>
            <w:r w:rsidR="007B0D1A">
              <w:t xml:space="preserve">Draft Revision </w:t>
            </w:r>
            <w:r w:rsidR="007B0D1A">
              <w:rPr>
                <w:szCs w:val="24"/>
                <w:lang w:val="en-US"/>
              </w:rPr>
              <w:t xml:space="preserve">of Recommendation ITU-R </w:t>
            </w:r>
            <w:r w:rsidR="007B0D1A">
              <w:rPr>
                <w:bCs/>
                <w:szCs w:val="24"/>
              </w:rPr>
              <w:t>M.1730-1</w:t>
            </w:r>
            <w:r w:rsidR="007B0D1A">
              <w:rPr>
                <w:lang w:val="en-US"/>
              </w:rPr>
              <w:t>, “</w:t>
            </w:r>
            <w:r w:rsidR="007B0D1A" w:rsidRPr="007B0D1A">
              <w:rPr>
                <w:lang w:val="en-US"/>
              </w:rPr>
              <w:t>Characteristics of and protection criteria for the radiolocation service in the frequency band 15.4-17.3 GHz</w:t>
            </w:r>
            <w:r w:rsidR="00877345">
              <w:rPr>
                <w:lang w:val="en-US"/>
              </w:rPr>
              <w:t>.</w:t>
            </w:r>
            <w:r w:rsidR="007B0D1A">
              <w:rPr>
                <w:lang w:val="en-US"/>
              </w:rPr>
              <w:t>”</w:t>
            </w:r>
          </w:p>
        </w:tc>
      </w:tr>
      <w:tr w:rsidR="005627D4" w:rsidRPr="00232B55" w14:paraId="5D9B2356" w14:textId="77777777" w:rsidTr="000149EC">
        <w:trPr>
          <w:trHeight w:val="1776"/>
        </w:trPr>
        <w:tc>
          <w:tcPr>
            <w:tcW w:w="9378" w:type="dxa"/>
            <w:gridSpan w:val="2"/>
            <w:tcBorders>
              <w:left w:val="double" w:sz="6" w:space="0" w:color="auto"/>
              <w:right w:val="double" w:sz="6" w:space="0" w:color="auto"/>
            </w:tcBorders>
          </w:tcPr>
          <w:p w14:paraId="0BB54D0D" w14:textId="77777777" w:rsidR="005627D4" w:rsidRPr="00596463" w:rsidRDefault="005627D4" w:rsidP="000149EC">
            <w:pPr>
              <w:overflowPunct/>
              <w:autoSpaceDE/>
              <w:autoSpaceDN/>
              <w:adjustRightInd/>
              <w:spacing w:before="0"/>
              <w:ind w:left="144" w:right="144"/>
              <w:textAlignment w:val="auto"/>
              <w:rPr>
                <w:b/>
                <w:szCs w:val="24"/>
                <w:lang w:val="en-US"/>
              </w:rPr>
            </w:pPr>
          </w:p>
          <w:p w14:paraId="4559977B" w14:textId="76879072" w:rsidR="005627D4" w:rsidRPr="00596463" w:rsidRDefault="005627D4" w:rsidP="000149EC">
            <w:pPr>
              <w:overflowPunct/>
              <w:autoSpaceDE/>
              <w:autoSpaceDN/>
              <w:adjustRightInd/>
              <w:spacing w:before="0"/>
              <w:ind w:right="144"/>
              <w:textAlignment w:val="auto"/>
              <w:rPr>
                <w:szCs w:val="24"/>
                <w:lang w:val="en-US"/>
              </w:rPr>
            </w:pPr>
            <w:r w:rsidRPr="00596463">
              <w:rPr>
                <w:b/>
                <w:szCs w:val="24"/>
                <w:lang w:val="en-US"/>
              </w:rPr>
              <w:t>Abstract:</w:t>
            </w:r>
            <w:r w:rsidRPr="00596463">
              <w:rPr>
                <w:szCs w:val="24"/>
                <w:lang w:val="en-US"/>
              </w:rPr>
              <w:t xml:space="preserve">  </w:t>
            </w:r>
            <w:r w:rsidR="007B0A26">
              <w:rPr>
                <w:szCs w:val="24"/>
                <w:lang w:val="en-US"/>
              </w:rPr>
              <w:t>ITU-R Recommendation M.1</w:t>
            </w:r>
            <w:r w:rsidR="0078513B">
              <w:rPr>
                <w:szCs w:val="24"/>
                <w:lang w:val="en-US"/>
              </w:rPr>
              <w:t>730-1</w:t>
            </w:r>
            <w:r w:rsidR="007B0A26">
              <w:rPr>
                <w:szCs w:val="24"/>
                <w:lang w:val="en-US"/>
              </w:rPr>
              <w:t xml:space="preserve"> contains </w:t>
            </w:r>
            <w:r w:rsidR="00C42C3F">
              <w:rPr>
                <w:szCs w:val="24"/>
                <w:lang w:val="en-US"/>
              </w:rPr>
              <w:t>c</w:t>
            </w:r>
            <w:r w:rsidR="00C42C3F" w:rsidRPr="00C42C3F">
              <w:rPr>
                <w:szCs w:val="24"/>
                <w:lang w:val="en-US"/>
              </w:rPr>
              <w:t xml:space="preserve">haracteristics of radiolocation </w:t>
            </w:r>
            <w:r w:rsidR="0078513B">
              <w:rPr>
                <w:szCs w:val="24"/>
                <w:lang w:val="en-US"/>
              </w:rPr>
              <w:t>service</w:t>
            </w:r>
            <w:r w:rsidR="00C42C3F" w:rsidRPr="00C42C3F">
              <w:rPr>
                <w:szCs w:val="24"/>
                <w:lang w:val="en-US"/>
              </w:rPr>
              <w:t xml:space="preserve"> radars</w:t>
            </w:r>
            <w:r w:rsidR="00C42C3F">
              <w:rPr>
                <w:szCs w:val="24"/>
                <w:lang w:val="en-US"/>
              </w:rPr>
              <w:t xml:space="preserve"> in the frequency bands between </w:t>
            </w:r>
            <w:r w:rsidR="0078513B">
              <w:rPr>
                <w:szCs w:val="24"/>
                <w:lang w:val="en-US"/>
              </w:rPr>
              <w:t>15.4</w:t>
            </w:r>
            <w:r w:rsidR="00C42C3F">
              <w:rPr>
                <w:szCs w:val="24"/>
                <w:lang w:val="en-US"/>
              </w:rPr>
              <w:t xml:space="preserve"> and </w:t>
            </w:r>
            <w:r w:rsidR="0078513B">
              <w:rPr>
                <w:szCs w:val="24"/>
                <w:lang w:val="en-US"/>
              </w:rPr>
              <w:t>17.3 G</w:t>
            </w:r>
            <w:r w:rsidR="00C42C3F">
              <w:rPr>
                <w:szCs w:val="24"/>
                <w:lang w:val="en-US"/>
              </w:rPr>
              <w:t xml:space="preserve">Hz. </w:t>
            </w:r>
            <w:r w:rsidR="0078513B">
              <w:rPr>
                <w:szCs w:val="24"/>
                <w:lang w:val="en-US"/>
              </w:rPr>
              <w:t xml:space="preserve">This </w:t>
            </w:r>
            <w:r w:rsidR="005D1E22">
              <w:rPr>
                <w:szCs w:val="24"/>
                <w:lang w:val="en-US"/>
              </w:rPr>
              <w:t xml:space="preserve">Recommendation </w:t>
            </w:r>
            <w:r w:rsidR="0078513B">
              <w:rPr>
                <w:szCs w:val="24"/>
                <w:lang w:val="en-US"/>
              </w:rPr>
              <w:t xml:space="preserve">was last revised in 2009. </w:t>
            </w:r>
            <w:r w:rsidR="00A3691D">
              <w:rPr>
                <w:szCs w:val="24"/>
                <w:lang w:val="en-US"/>
              </w:rPr>
              <w:t xml:space="preserve">During the </w:t>
            </w:r>
            <w:r w:rsidR="00633455">
              <w:rPr>
                <w:szCs w:val="24"/>
                <w:lang w:val="en-US"/>
              </w:rPr>
              <w:t>November</w:t>
            </w:r>
            <w:r w:rsidR="002D612A">
              <w:rPr>
                <w:szCs w:val="24"/>
                <w:lang w:val="en-US"/>
              </w:rPr>
              <w:t xml:space="preserve"> </w:t>
            </w:r>
            <w:r w:rsidR="003D0FF1">
              <w:rPr>
                <w:szCs w:val="24"/>
                <w:lang w:val="en-US"/>
              </w:rPr>
              <w:t>202</w:t>
            </w:r>
            <w:r w:rsidR="002D612A">
              <w:rPr>
                <w:szCs w:val="24"/>
                <w:lang w:val="en-US"/>
              </w:rPr>
              <w:t>1</w:t>
            </w:r>
            <w:r w:rsidR="003D0FF1">
              <w:rPr>
                <w:szCs w:val="24"/>
                <w:lang w:val="en-US"/>
              </w:rPr>
              <w:t xml:space="preserve"> </w:t>
            </w:r>
            <w:r w:rsidR="006421A9">
              <w:rPr>
                <w:szCs w:val="24"/>
                <w:lang w:val="en-US"/>
              </w:rPr>
              <w:t>meeting,</w:t>
            </w:r>
            <w:r w:rsidR="00132DE1">
              <w:t xml:space="preserve"> </w:t>
            </w:r>
            <w:r w:rsidR="00132DE1" w:rsidRPr="00132DE1">
              <w:rPr>
                <w:szCs w:val="24"/>
                <w:lang w:val="en-US"/>
              </w:rPr>
              <w:t xml:space="preserve">France raised concern on the </w:t>
            </w:r>
            <w:r w:rsidR="00132DE1">
              <w:rPr>
                <w:szCs w:val="24"/>
                <w:lang w:val="en-US"/>
              </w:rPr>
              <w:t>new power of System 6</w:t>
            </w:r>
            <w:r w:rsidR="00132DE1" w:rsidRPr="00132DE1">
              <w:rPr>
                <w:szCs w:val="24"/>
                <w:lang w:val="en-US"/>
              </w:rPr>
              <w:t xml:space="preserve">. This contribution provides an answer to the French questions and proposes </w:t>
            </w:r>
            <w:r w:rsidR="002D612A">
              <w:rPr>
                <w:szCs w:val="24"/>
                <w:lang w:val="en-US"/>
              </w:rPr>
              <w:t>to</w:t>
            </w:r>
            <w:r w:rsidR="006421A9">
              <w:rPr>
                <w:szCs w:val="24"/>
                <w:lang w:val="en-US"/>
              </w:rPr>
              <w:t xml:space="preserve"> elevat</w:t>
            </w:r>
            <w:r w:rsidR="002D612A">
              <w:rPr>
                <w:szCs w:val="24"/>
                <w:lang w:val="en-US"/>
              </w:rPr>
              <w:t>e</w:t>
            </w:r>
            <w:r w:rsidR="006421A9">
              <w:rPr>
                <w:szCs w:val="24"/>
                <w:lang w:val="en-US"/>
              </w:rPr>
              <w:t xml:space="preserve"> </w:t>
            </w:r>
            <w:r w:rsidR="005D1E22">
              <w:rPr>
                <w:szCs w:val="24"/>
                <w:lang w:val="en-US"/>
              </w:rPr>
              <w:t xml:space="preserve">the </w:t>
            </w:r>
            <w:r w:rsidR="000D0AFA">
              <w:rPr>
                <w:szCs w:val="24"/>
                <w:lang w:val="en-US"/>
              </w:rPr>
              <w:t xml:space="preserve">document from a </w:t>
            </w:r>
            <w:r w:rsidR="005D1E22">
              <w:rPr>
                <w:szCs w:val="24"/>
                <w:lang w:val="en-US"/>
              </w:rPr>
              <w:t xml:space="preserve">preliminary draft revision </w:t>
            </w:r>
            <w:r w:rsidR="006421A9">
              <w:rPr>
                <w:szCs w:val="24"/>
                <w:lang w:val="en-US"/>
              </w:rPr>
              <w:t xml:space="preserve">to </w:t>
            </w:r>
            <w:r w:rsidR="002D612A">
              <w:rPr>
                <w:szCs w:val="24"/>
                <w:lang w:val="en-US"/>
              </w:rPr>
              <w:t>a</w:t>
            </w:r>
            <w:r w:rsidR="001F4FFC">
              <w:rPr>
                <w:szCs w:val="24"/>
                <w:lang w:val="en-US"/>
              </w:rPr>
              <w:t xml:space="preserve"> </w:t>
            </w:r>
            <w:r w:rsidR="000D0AFA">
              <w:rPr>
                <w:szCs w:val="24"/>
                <w:lang w:val="en-US"/>
              </w:rPr>
              <w:t xml:space="preserve">draft revision </w:t>
            </w:r>
            <w:r w:rsidR="006421A9">
              <w:rPr>
                <w:szCs w:val="24"/>
                <w:lang w:val="en-US"/>
              </w:rPr>
              <w:t xml:space="preserve">of </w:t>
            </w:r>
            <w:r w:rsidR="005F0227">
              <w:rPr>
                <w:szCs w:val="24"/>
                <w:lang w:val="en-US"/>
              </w:rPr>
              <w:t xml:space="preserve">Recommendation </w:t>
            </w:r>
            <w:r w:rsidR="006421A9">
              <w:rPr>
                <w:szCs w:val="24"/>
                <w:lang w:val="en-US"/>
              </w:rPr>
              <w:t>ITU-R M.1730-1</w:t>
            </w:r>
            <w:r w:rsidR="00C42C3F">
              <w:rPr>
                <w:szCs w:val="24"/>
                <w:lang w:val="en-US"/>
              </w:rPr>
              <w:t>.</w:t>
            </w:r>
          </w:p>
          <w:p w14:paraId="191534E6" w14:textId="77777777" w:rsidR="005627D4" w:rsidRPr="00596463" w:rsidRDefault="005627D4" w:rsidP="000149EC">
            <w:pPr>
              <w:overflowPunct/>
              <w:autoSpaceDE/>
              <w:autoSpaceDN/>
              <w:adjustRightInd/>
              <w:spacing w:before="0"/>
              <w:ind w:right="144"/>
              <w:textAlignment w:val="auto"/>
              <w:rPr>
                <w:szCs w:val="24"/>
                <w:lang w:val="en-US"/>
              </w:rPr>
            </w:pPr>
          </w:p>
        </w:tc>
      </w:tr>
      <w:tr w:rsidR="000149EC" w:rsidRPr="00232B55" w14:paraId="4A2D9C51" w14:textId="77777777" w:rsidTr="000149EC">
        <w:trPr>
          <w:trHeight w:val="615"/>
        </w:trPr>
        <w:tc>
          <w:tcPr>
            <w:tcW w:w="9378" w:type="dxa"/>
            <w:gridSpan w:val="2"/>
            <w:tcBorders>
              <w:left w:val="double" w:sz="6" w:space="0" w:color="auto"/>
              <w:right w:val="double" w:sz="6" w:space="0" w:color="auto"/>
            </w:tcBorders>
          </w:tcPr>
          <w:p w14:paraId="7C32F6A9" w14:textId="14811DF2" w:rsidR="000149EC" w:rsidRPr="000149EC" w:rsidRDefault="000149EC" w:rsidP="00DB0A6B">
            <w:pPr>
              <w:overflowPunct/>
              <w:autoSpaceDE/>
              <w:autoSpaceDN/>
              <w:adjustRightInd/>
              <w:spacing w:before="0"/>
              <w:ind w:right="144"/>
              <w:textAlignment w:val="auto"/>
              <w:rPr>
                <w:bCs/>
                <w:szCs w:val="24"/>
                <w:lang w:val="en-US"/>
              </w:rPr>
            </w:pPr>
            <w:r>
              <w:rPr>
                <w:b/>
                <w:szCs w:val="24"/>
                <w:lang w:val="en-US"/>
              </w:rPr>
              <w:t xml:space="preserve">Fact Sheet preparer: </w:t>
            </w:r>
            <w:r>
              <w:rPr>
                <w:bCs/>
                <w:szCs w:val="24"/>
                <w:lang w:val="en-US"/>
              </w:rPr>
              <w:t>Dominic Nguyen</w:t>
            </w:r>
          </w:p>
        </w:tc>
      </w:tr>
    </w:tbl>
    <w:p w14:paraId="23A77488" w14:textId="1B84A745" w:rsidR="00A15442" w:rsidRDefault="00A15442" w:rsidP="005627D4"/>
    <w:p w14:paraId="08F0DE16" w14:textId="52023609" w:rsidR="004B25EB" w:rsidRDefault="004B25EB">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F5E16" w:rsidRPr="00AF6BF6" w14:paraId="6C526764" w14:textId="77777777" w:rsidTr="0028287D">
        <w:trPr>
          <w:cantSplit/>
        </w:trPr>
        <w:tc>
          <w:tcPr>
            <w:tcW w:w="6487" w:type="dxa"/>
            <w:vAlign w:val="center"/>
          </w:tcPr>
          <w:p w14:paraId="29C5FEE4" w14:textId="77777777" w:rsidR="00BF5E16" w:rsidRPr="00AF6BF6" w:rsidRDefault="00BF5E16" w:rsidP="0028287D">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lastRenderedPageBreak/>
              <w:t>Radiocommunication Study Groups</w:t>
            </w:r>
          </w:p>
        </w:tc>
        <w:tc>
          <w:tcPr>
            <w:tcW w:w="3402" w:type="dxa"/>
          </w:tcPr>
          <w:p w14:paraId="2BD02CC6" w14:textId="77777777" w:rsidR="00BF5E16" w:rsidRPr="00AF6BF6" w:rsidRDefault="00BF5E16" w:rsidP="0028287D">
            <w:pPr>
              <w:shd w:val="solid" w:color="FFFFFF" w:fill="FFFFFF"/>
              <w:spacing w:before="0" w:line="240" w:lineRule="atLeast"/>
            </w:pPr>
            <w:bookmarkStart w:id="0" w:name="ditulogo"/>
            <w:bookmarkEnd w:id="0"/>
            <w:r w:rsidRPr="00AF6BF6">
              <w:rPr>
                <w:noProof/>
                <w:lang w:eastAsia="en-GB"/>
              </w:rPr>
              <w:drawing>
                <wp:inline distT="0" distB="0" distL="0" distR="0" wp14:anchorId="6C615871" wp14:editId="6D8AE5E7">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F5E16" w:rsidRPr="00AF6BF6" w14:paraId="11A224D2" w14:textId="77777777" w:rsidTr="0028287D">
        <w:trPr>
          <w:cantSplit/>
        </w:trPr>
        <w:tc>
          <w:tcPr>
            <w:tcW w:w="6487" w:type="dxa"/>
            <w:tcBorders>
              <w:bottom w:val="single" w:sz="12" w:space="0" w:color="auto"/>
            </w:tcBorders>
          </w:tcPr>
          <w:p w14:paraId="305561C3" w14:textId="77777777" w:rsidR="00BF5E16" w:rsidRPr="00AF6BF6" w:rsidRDefault="00BF5E16" w:rsidP="0028287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694482F" w14:textId="77777777" w:rsidR="00BF5E16" w:rsidRPr="00AF6BF6" w:rsidRDefault="00BF5E16" w:rsidP="0028287D">
            <w:pPr>
              <w:shd w:val="solid" w:color="FFFFFF" w:fill="FFFFFF"/>
              <w:spacing w:before="0" w:after="48" w:line="240" w:lineRule="atLeast"/>
              <w:rPr>
                <w:sz w:val="22"/>
                <w:szCs w:val="22"/>
              </w:rPr>
            </w:pPr>
          </w:p>
        </w:tc>
      </w:tr>
      <w:tr w:rsidR="00BF5E16" w:rsidRPr="00AF6BF6" w14:paraId="01643CDB" w14:textId="77777777" w:rsidTr="0028287D">
        <w:trPr>
          <w:cantSplit/>
        </w:trPr>
        <w:tc>
          <w:tcPr>
            <w:tcW w:w="6487" w:type="dxa"/>
            <w:tcBorders>
              <w:top w:val="single" w:sz="12" w:space="0" w:color="auto"/>
            </w:tcBorders>
          </w:tcPr>
          <w:p w14:paraId="146B356D" w14:textId="77777777" w:rsidR="00BF5E16" w:rsidRPr="00AF6BF6" w:rsidRDefault="00BF5E16" w:rsidP="0028287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FED65B8" w14:textId="77777777" w:rsidR="00BF5E16" w:rsidRPr="00AF6BF6" w:rsidRDefault="00BF5E16" w:rsidP="0028287D">
            <w:pPr>
              <w:shd w:val="solid" w:color="FFFFFF" w:fill="FFFFFF"/>
              <w:spacing w:before="0" w:after="48" w:line="240" w:lineRule="atLeast"/>
            </w:pPr>
          </w:p>
        </w:tc>
      </w:tr>
      <w:tr w:rsidR="00BF5E16" w:rsidRPr="00AF6BF6" w14:paraId="4AC6E95B" w14:textId="77777777" w:rsidTr="0028287D">
        <w:trPr>
          <w:cantSplit/>
        </w:trPr>
        <w:tc>
          <w:tcPr>
            <w:tcW w:w="6487" w:type="dxa"/>
            <w:vMerge w:val="restart"/>
          </w:tcPr>
          <w:p w14:paraId="7D7F5E85" w14:textId="3EE7C14C" w:rsidR="00BF5E16" w:rsidRDefault="00BF5E16" w:rsidP="0028287D">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AF6BF6">
              <w:rPr>
                <w:rFonts w:ascii="Verdana" w:hAnsi="Verdana"/>
                <w:sz w:val="20"/>
              </w:rPr>
              <w:t>Reference:</w:t>
            </w:r>
            <w:r w:rsidRPr="00AF6BF6">
              <w:rPr>
                <w:rFonts w:ascii="Verdana" w:hAnsi="Verdana"/>
                <w:sz w:val="20"/>
              </w:rPr>
              <w:tab/>
              <w:t>Document</w:t>
            </w:r>
            <w:r>
              <w:rPr>
                <w:rFonts w:ascii="Verdana" w:hAnsi="Verdana"/>
                <w:sz w:val="20"/>
              </w:rPr>
              <w:t xml:space="preserve"> 5B/</w:t>
            </w:r>
            <w:r w:rsidR="003D1888">
              <w:rPr>
                <w:rFonts w:ascii="Verdana" w:hAnsi="Verdana"/>
                <w:sz w:val="20"/>
              </w:rPr>
              <w:t>481</w:t>
            </w:r>
            <w:r>
              <w:rPr>
                <w:rFonts w:ascii="Verdana" w:hAnsi="Verdana"/>
                <w:sz w:val="20"/>
              </w:rPr>
              <w:t xml:space="preserve"> Annex 1</w:t>
            </w:r>
            <w:r w:rsidR="003D1888">
              <w:rPr>
                <w:rFonts w:ascii="Verdana" w:hAnsi="Verdana"/>
                <w:sz w:val="20"/>
              </w:rPr>
              <w:t>2</w:t>
            </w:r>
          </w:p>
          <w:p w14:paraId="1A5A00AB" w14:textId="77777777" w:rsidR="00BF5E16" w:rsidRPr="00AF6BF6" w:rsidRDefault="00BF5E16" w:rsidP="0028287D">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Pr="00AF6BF6">
              <w:rPr>
                <w:rFonts w:ascii="Verdana" w:hAnsi="Verdana"/>
                <w:sz w:val="20"/>
              </w:rPr>
              <w:tab/>
              <w:t>Revision to Recommendation</w:t>
            </w:r>
            <w:r>
              <w:rPr>
                <w:rFonts w:ascii="Verdana" w:hAnsi="Verdana"/>
                <w:sz w:val="20"/>
              </w:rPr>
              <w:t xml:space="preserve"> </w:t>
            </w:r>
            <w:hyperlink r:id="rId15" w:history="1">
              <w:r w:rsidRPr="003C0CD3">
                <w:rPr>
                  <w:rStyle w:val="Hyperlink"/>
                  <w:rFonts w:ascii="Verdana" w:hAnsi="Verdana"/>
                  <w:sz w:val="20"/>
                </w:rPr>
                <w:t>ITU-R M.1730-1</w:t>
              </w:r>
            </w:hyperlink>
          </w:p>
        </w:tc>
        <w:tc>
          <w:tcPr>
            <w:tcW w:w="3402" w:type="dxa"/>
          </w:tcPr>
          <w:p w14:paraId="09D851CD" w14:textId="77777777" w:rsidR="00BF5E16" w:rsidRPr="00AF6BF6" w:rsidRDefault="00BF5E16" w:rsidP="0028287D">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Pr>
                <w:rFonts w:ascii="Verdana" w:hAnsi="Verdana"/>
                <w:b/>
                <w:sz w:val="20"/>
                <w:lang w:eastAsia="zh-CN"/>
              </w:rPr>
              <w:t>/</w:t>
            </w:r>
          </w:p>
        </w:tc>
      </w:tr>
      <w:tr w:rsidR="00BF5E16" w:rsidRPr="00AF6BF6" w14:paraId="2C1EECC1" w14:textId="77777777" w:rsidTr="0028287D">
        <w:trPr>
          <w:cantSplit/>
        </w:trPr>
        <w:tc>
          <w:tcPr>
            <w:tcW w:w="6487" w:type="dxa"/>
            <w:vMerge/>
          </w:tcPr>
          <w:p w14:paraId="4BF337A0" w14:textId="77777777" w:rsidR="00BF5E16" w:rsidRPr="00AF6BF6" w:rsidRDefault="00BF5E16" w:rsidP="0028287D">
            <w:pPr>
              <w:spacing w:before="60"/>
              <w:jc w:val="center"/>
              <w:rPr>
                <w:b/>
                <w:smallCaps/>
                <w:sz w:val="32"/>
                <w:lang w:eastAsia="zh-CN"/>
              </w:rPr>
            </w:pPr>
            <w:bookmarkStart w:id="3" w:name="ddate" w:colFirst="1" w:colLast="1"/>
            <w:bookmarkEnd w:id="2"/>
          </w:p>
        </w:tc>
        <w:tc>
          <w:tcPr>
            <w:tcW w:w="3402" w:type="dxa"/>
          </w:tcPr>
          <w:p w14:paraId="4CA9E0B9" w14:textId="779A4AB0" w:rsidR="00BF5E16" w:rsidRPr="00AF6BF6" w:rsidRDefault="00BF5E16" w:rsidP="0028287D">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3D1888">
              <w:rPr>
                <w:rFonts w:ascii="Verdana" w:hAnsi="Verdana"/>
                <w:b/>
                <w:sz w:val="20"/>
                <w:lang w:eastAsia="zh-CN"/>
              </w:rPr>
              <w:t>March</w:t>
            </w:r>
            <w:r w:rsidRPr="00AF6BF6">
              <w:rPr>
                <w:rFonts w:ascii="Verdana" w:hAnsi="Verdana"/>
                <w:b/>
                <w:sz w:val="20"/>
                <w:lang w:eastAsia="zh-CN"/>
              </w:rPr>
              <w:t xml:space="preserve"> 202</w:t>
            </w:r>
            <w:r w:rsidR="003D1888">
              <w:rPr>
                <w:rFonts w:ascii="Verdana" w:hAnsi="Verdana"/>
                <w:b/>
                <w:sz w:val="20"/>
                <w:lang w:eastAsia="zh-CN"/>
              </w:rPr>
              <w:t>2</w:t>
            </w:r>
          </w:p>
        </w:tc>
      </w:tr>
      <w:tr w:rsidR="00BF5E16" w:rsidRPr="00AF6BF6" w14:paraId="2E8309CE" w14:textId="77777777" w:rsidTr="0028287D">
        <w:trPr>
          <w:cantSplit/>
        </w:trPr>
        <w:tc>
          <w:tcPr>
            <w:tcW w:w="6487" w:type="dxa"/>
            <w:vMerge/>
          </w:tcPr>
          <w:p w14:paraId="396D6FE5" w14:textId="77777777" w:rsidR="00BF5E16" w:rsidRPr="00AF6BF6" w:rsidRDefault="00BF5E16" w:rsidP="0028287D">
            <w:pPr>
              <w:spacing w:before="60"/>
              <w:jc w:val="center"/>
              <w:rPr>
                <w:b/>
                <w:smallCaps/>
                <w:sz w:val="32"/>
                <w:lang w:eastAsia="zh-CN"/>
              </w:rPr>
            </w:pPr>
            <w:bookmarkStart w:id="4" w:name="dorlang" w:colFirst="1" w:colLast="1"/>
            <w:bookmarkEnd w:id="3"/>
          </w:p>
        </w:tc>
        <w:tc>
          <w:tcPr>
            <w:tcW w:w="3402" w:type="dxa"/>
          </w:tcPr>
          <w:p w14:paraId="366A7E7B" w14:textId="77777777" w:rsidR="00BF5E16" w:rsidRPr="00AF6BF6" w:rsidRDefault="00BF5E16" w:rsidP="0028287D">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bookmarkEnd w:id="4"/>
      <w:tr w:rsidR="00BF5E16" w:rsidRPr="00AF6BF6" w14:paraId="6D19D2F8" w14:textId="77777777" w:rsidTr="0028287D">
        <w:trPr>
          <w:cantSplit/>
        </w:trPr>
        <w:tc>
          <w:tcPr>
            <w:tcW w:w="9889" w:type="dxa"/>
            <w:gridSpan w:val="2"/>
          </w:tcPr>
          <w:p w14:paraId="741BE47F" w14:textId="77777777" w:rsidR="00BF5E16" w:rsidRPr="00F37425" w:rsidRDefault="00BF5E16" w:rsidP="0028287D">
            <w:pPr>
              <w:pStyle w:val="Source"/>
              <w:rPr>
                <w:bCs/>
                <w:lang w:eastAsia="zh-CN"/>
              </w:rPr>
            </w:pPr>
            <w:r w:rsidRPr="006F0B21">
              <w:rPr>
                <w:bCs/>
                <w:lang w:eastAsia="zh-CN"/>
              </w:rPr>
              <w:t>United States of Americ</w:t>
            </w:r>
            <w:r>
              <w:rPr>
                <w:bCs/>
                <w:lang w:eastAsia="zh-CN"/>
              </w:rPr>
              <w:t>a</w:t>
            </w:r>
          </w:p>
        </w:tc>
      </w:tr>
      <w:tr w:rsidR="00BF5E16" w:rsidRPr="00AF6BF6" w14:paraId="565BD3AA" w14:textId="77777777" w:rsidTr="0028287D">
        <w:trPr>
          <w:cantSplit/>
        </w:trPr>
        <w:tc>
          <w:tcPr>
            <w:tcW w:w="9889" w:type="dxa"/>
            <w:gridSpan w:val="2"/>
          </w:tcPr>
          <w:p w14:paraId="12BF7799" w14:textId="77777777" w:rsidR="00BF5E16" w:rsidRPr="00AF6BF6" w:rsidRDefault="00BF5E16" w:rsidP="0028287D">
            <w:pPr>
              <w:pStyle w:val="Title1"/>
              <w:rPr>
                <w:bCs/>
                <w:lang w:eastAsia="zh-CN"/>
              </w:rPr>
            </w:pPr>
            <w:bookmarkStart w:id="5" w:name="_Hlk57130481"/>
            <w:r w:rsidRPr="00AF6BF6">
              <w:t xml:space="preserve">draft revision of RECOMMENDATION </w:t>
            </w:r>
            <w:r w:rsidRPr="00AF6BF6">
              <w:rPr>
                <w:rStyle w:val="href"/>
              </w:rPr>
              <w:t>ITU-R M.1</w:t>
            </w:r>
            <w:r>
              <w:rPr>
                <w:rStyle w:val="href"/>
              </w:rPr>
              <w:t>730-1</w:t>
            </w:r>
            <w:bookmarkEnd w:id="5"/>
          </w:p>
        </w:tc>
      </w:tr>
    </w:tbl>
    <w:p w14:paraId="1BD40B9C" w14:textId="77777777" w:rsidR="00BF5E16" w:rsidRDefault="00BF5E16" w:rsidP="00BF5E16">
      <w:pPr>
        <w:keepNext/>
        <w:keepLines/>
        <w:spacing w:after="120"/>
        <w:outlineLvl w:val="0"/>
        <w:rPr>
          <w:b/>
          <w:sz w:val="28"/>
        </w:rPr>
      </w:pPr>
    </w:p>
    <w:p w14:paraId="30CE13E6" w14:textId="77777777" w:rsidR="00BF5E16" w:rsidRPr="00CB095D" w:rsidRDefault="00BF5E16" w:rsidP="00BF5E16">
      <w:pPr>
        <w:keepNext/>
        <w:keepLines/>
        <w:spacing w:after="120"/>
        <w:outlineLvl w:val="0"/>
        <w:rPr>
          <w:b/>
          <w:sz w:val="28"/>
        </w:rPr>
      </w:pPr>
      <w:r w:rsidRPr="00CB095D">
        <w:rPr>
          <w:b/>
          <w:sz w:val="28"/>
        </w:rPr>
        <w:t>1</w:t>
      </w:r>
      <w:r w:rsidRPr="00CB095D">
        <w:rPr>
          <w:b/>
          <w:sz w:val="28"/>
        </w:rPr>
        <w:tab/>
        <w:t>Introduction</w:t>
      </w:r>
    </w:p>
    <w:p w14:paraId="6CDE292E" w14:textId="77777777" w:rsidR="00BF5E16" w:rsidRDefault="00BF5E16" w:rsidP="00BF5E16"/>
    <w:p w14:paraId="21DEC69E" w14:textId="76BC52C0" w:rsidR="00BF5E16" w:rsidRPr="00D70FEF" w:rsidRDefault="0081568D" w:rsidP="00BF5E16">
      <w:pPr>
        <w:shd w:val="clear" w:color="auto" w:fill="FFFFFF"/>
        <w:overflowPunct/>
        <w:autoSpaceDE/>
        <w:autoSpaceDN/>
        <w:adjustRightInd/>
        <w:spacing w:before="0"/>
        <w:textAlignment w:val="auto"/>
        <w:rPr>
          <w:szCs w:val="24"/>
          <w:lang w:val="pt-BR"/>
        </w:rPr>
      </w:pPr>
      <w:r>
        <w:rPr>
          <w:szCs w:val="24"/>
        </w:rPr>
        <w:t xml:space="preserve">Since the only changes being proposed are strictly editorial and the technical content is stable, the </w:t>
      </w:r>
      <w:r w:rsidR="00BF5E16">
        <w:rPr>
          <w:szCs w:val="24"/>
        </w:rPr>
        <w:t>United States of America would like to elevate this document to</w:t>
      </w:r>
      <w:r w:rsidR="00BF5E16">
        <w:rPr>
          <w:bCs/>
          <w:szCs w:val="24"/>
        </w:rPr>
        <w:t xml:space="preserve"> Draft Revision (DR) of Recommendation </w:t>
      </w:r>
      <w:r>
        <w:rPr>
          <w:bCs/>
          <w:szCs w:val="24"/>
        </w:rPr>
        <w:t xml:space="preserve">ITU-R </w:t>
      </w:r>
      <w:r w:rsidR="00BF5E16">
        <w:rPr>
          <w:bCs/>
          <w:szCs w:val="24"/>
          <w:lang w:val="en-US"/>
        </w:rPr>
        <w:t>M.1730-1, “</w:t>
      </w:r>
      <w:r w:rsidR="00BF5E16" w:rsidRPr="007B0D1A">
        <w:rPr>
          <w:bCs/>
          <w:szCs w:val="24"/>
          <w:lang w:val="en-US"/>
        </w:rPr>
        <w:t>Characteristics of and protection criteria for the radiolocation service in the frequency band 15.4-17.3 GHz</w:t>
      </w:r>
      <w:r w:rsidR="00BF5E16">
        <w:rPr>
          <w:bCs/>
          <w:szCs w:val="24"/>
          <w:lang w:val="en-US"/>
        </w:rPr>
        <w:t xml:space="preserve">” </w:t>
      </w:r>
      <w:r w:rsidR="00BF5E16">
        <w:rPr>
          <w:szCs w:val="24"/>
        </w:rPr>
        <w:t xml:space="preserve">to update the use of the band with the latest </w:t>
      </w:r>
      <w:r w:rsidR="00BF5E16">
        <w:rPr>
          <w:szCs w:val="24"/>
          <w:lang w:val="en-US"/>
        </w:rPr>
        <w:t>radar technical characteristics</w:t>
      </w:r>
      <w:r w:rsidR="00BF5E16">
        <w:rPr>
          <w:szCs w:val="24"/>
        </w:rPr>
        <w:t>.</w:t>
      </w:r>
    </w:p>
    <w:p w14:paraId="7A766D71" w14:textId="77777777" w:rsidR="00BF5E16" w:rsidRDefault="00BF5E16" w:rsidP="00BF5E16">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2C518449" w14:textId="77777777" w:rsidR="00BF5E16" w:rsidRPr="00CB095D" w:rsidRDefault="00BF5E16" w:rsidP="00BF5E16">
      <w:pPr>
        <w:rPr>
          <w:szCs w:val="24"/>
          <w:lang w:eastAsia="zh-CN"/>
        </w:rPr>
      </w:pPr>
    </w:p>
    <w:p w14:paraId="4E4C9E4A" w14:textId="77777777" w:rsidR="00BF5E16" w:rsidRDefault="00BF5E16" w:rsidP="00BF5E16">
      <w:pPr>
        <w:rPr>
          <w:szCs w:val="24"/>
          <w:lang w:eastAsia="zh-CN"/>
        </w:rPr>
      </w:pPr>
      <w:r>
        <w:rPr>
          <w:szCs w:val="24"/>
          <w:lang w:eastAsia="zh-CN"/>
        </w:rPr>
        <w:t>Attachment revisions are presented for consideration.</w:t>
      </w:r>
    </w:p>
    <w:p w14:paraId="39DFC8DE" w14:textId="3F90AFE3" w:rsidR="00BF5E16" w:rsidRDefault="00BF5E16">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01BDF" w:rsidRPr="00224C73" w14:paraId="2CD85714" w14:textId="77777777" w:rsidTr="0028287D">
        <w:trPr>
          <w:cantSplit/>
        </w:trPr>
        <w:tc>
          <w:tcPr>
            <w:tcW w:w="9889" w:type="dxa"/>
          </w:tcPr>
          <w:p w14:paraId="694F9371" w14:textId="77777777" w:rsidR="00D01BDF" w:rsidRPr="00224C73" w:rsidRDefault="00D01BDF" w:rsidP="0028287D">
            <w:pPr>
              <w:pStyle w:val="Source"/>
              <w:rPr>
                <w:lang w:eastAsia="zh-CN"/>
              </w:rPr>
            </w:pPr>
            <w:bookmarkStart w:id="6" w:name="dsource" w:colFirst="0" w:colLast="0"/>
            <w:r w:rsidRPr="00224C73">
              <w:rPr>
                <w:lang w:eastAsia="zh-CN"/>
              </w:rPr>
              <w:lastRenderedPageBreak/>
              <w:t xml:space="preserve">Annex 12 to Working Party 5B Chairman’s Report </w:t>
            </w:r>
          </w:p>
        </w:tc>
      </w:tr>
      <w:tr w:rsidR="00D01BDF" w:rsidRPr="00224C73" w14:paraId="1FE3CFB5" w14:textId="77777777" w:rsidTr="0028287D">
        <w:trPr>
          <w:cantSplit/>
        </w:trPr>
        <w:tc>
          <w:tcPr>
            <w:tcW w:w="9889" w:type="dxa"/>
          </w:tcPr>
          <w:p w14:paraId="02916BDE" w14:textId="1F24DC48" w:rsidR="00D01BDF" w:rsidRPr="00224C73" w:rsidRDefault="00D01BDF" w:rsidP="0028287D">
            <w:pPr>
              <w:pStyle w:val="Title1"/>
              <w:rPr>
                <w:lang w:eastAsia="zh-CN"/>
              </w:rPr>
            </w:pPr>
            <w:bookmarkStart w:id="7" w:name="_Hlk57210685"/>
            <w:bookmarkStart w:id="8" w:name="drec" w:colFirst="0" w:colLast="0"/>
            <w:bookmarkEnd w:id="6"/>
            <w:del w:id="9" w:author="USA" w:date="2022-01-05T10:19:00Z">
              <w:r w:rsidRPr="00F0464C" w:rsidDel="00F0464C">
                <w:rPr>
                  <w:highlight w:val="yellow"/>
                  <w:lang w:eastAsia="zh-CN"/>
                </w:rPr>
                <w:delText>PRELIMINARY</w:delText>
              </w:r>
              <w:r w:rsidRPr="00224C73" w:rsidDel="00F0464C">
                <w:rPr>
                  <w:lang w:eastAsia="zh-CN"/>
                </w:rPr>
                <w:delText xml:space="preserve"> </w:delText>
              </w:r>
            </w:del>
            <w:r w:rsidRPr="00224C73">
              <w:rPr>
                <w:lang w:eastAsia="zh-CN"/>
              </w:rPr>
              <w:t xml:space="preserve">DRAFT REVISION OF </w:t>
            </w:r>
            <w:r w:rsidRPr="00224C73">
              <w:t>RECOMMENDATION</w:t>
            </w:r>
            <w:r w:rsidRPr="00224C73">
              <w:rPr>
                <w:rStyle w:val="href"/>
              </w:rPr>
              <w:t xml:space="preserve"> ITU-R M.1730-1</w:t>
            </w:r>
            <w:bookmarkEnd w:id="7"/>
          </w:p>
        </w:tc>
      </w:tr>
      <w:tr w:rsidR="00D01BDF" w:rsidRPr="00224C73" w14:paraId="113038D4" w14:textId="77777777" w:rsidTr="0028287D">
        <w:trPr>
          <w:cantSplit/>
        </w:trPr>
        <w:tc>
          <w:tcPr>
            <w:tcW w:w="9889" w:type="dxa"/>
          </w:tcPr>
          <w:p w14:paraId="01A4251B" w14:textId="77777777" w:rsidR="00D01BDF" w:rsidRPr="00224C73" w:rsidRDefault="00D01BDF" w:rsidP="0028287D">
            <w:pPr>
              <w:pStyle w:val="Title4"/>
              <w:rPr>
                <w:lang w:eastAsia="zh-CN"/>
              </w:rPr>
            </w:pPr>
            <w:r w:rsidRPr="00224C73">
              <w:t xml:space="preserve">Characteristics of and protection criteria for the radiolocation </w:t>
            </w:r>
            <w:r w:rsidRPr="00224C73">
              <w:br/>
              <w:t>service in the frequency band 15.4-17.3 GHz</w:t>
            </w:r>
          </w:p>
        </w:tc>
      </w:tr>
    </w:tbl>
    <w:p w14:paraId="0200E374" w14:textId="77777777" w:rsidR="00D01BDF" w:rsidRPr="00224C73" w:rsidRDefault="00D01BDF" w:rsidP="00D01BDF">
      <w:pPr>
        <w:pStyle w:val="Headingb"/>
        <w:spacing w:before="360"/>
        <w:rPr>
          <w:ins w:id="10" w:author="Chairman" w:date="2021-12-20T07:26:00Z"/>
        </w:rPr>
      </w:pPr>
      <w:bookmarkStart w:id="11" w:name="_Hlk90878291"/>
      <w:bookmarkEnd w:id="8"/>
      <w:ins w:id="12" w:author="Chairman" w:date="2021-12-20T07:26:00Z">
        <w:r w:rsidRPr="00224C73">
          <w:t>Summary of revision</w:t>
        </w:r>
      </w:ins>
    </w:p>
    <w:p w14:paraId="77228E39" w14:textId="77777777" w:rsidR="00D01BDF" w:rsidRPr="00F0464C" w:rsidRDefault="00D01BDF" w:rsidP="00D01BDF">
      <w:pPr>
        <w:pStyle w:val="enumlev1"/>
        <w:rPr>
          <w:ins w:id="13" w:author="Chairman" w:date="2021-12-20T07:26:00Z"/>
          <w:i/>
          <w:iCs/>
        </w:rPr>
      </w:pPr>
      <w:ins w:id="14" w:author="Chairman" w:date="2021-12-20T07:26:00Z">
        <w:r w:rsidRPr="00F0464C">
          <w:t>1.</w:t>
        </w:r>
        <w:r w:rsidRPr="00F0464C">
          <w:tab/>
        </w:r>
        <w:proofErr w:type="spellStart"/>
        <w:r w:rsidRPr="00F0464C">
          <w:t>Add</w:t>
        </w:r>
        <w:proofErr w:type="spellEnd"/>
        <w:r w:rsidRPr="00F0464C">
          <w:t xml:space="preserve"> keywords, </w:t>
        </w:r>
        <w:proofErr w:type="spellStart"/>
        <w:r w:rsidRPr="00F0464C">
          <w:t>abbreviations</w:t>
        </w:r>
        <w:proofErr w:type="spellEnd"/>
        <w:r w:rsidRPr="00F0464C">
          <w:t>/</w:t>
        </w:r>
        <w:proofErr w:type="spellStart"/>
        <w:r w:rsidRPr="00F0464C">
          <w:t>glossary</w:t>
        </w:r>
        <w:proofErr w:type="spellEnd"/>
        <w:r w:rsidRPr="00F0464C">
          <w:t xml:space="preserve">, and </w:t>
        </w:r>
        <w:proofErr w:type="spellStart"/>
        <w:r w:rsidRPr="00F0464C">
          <w:t>related</w:t>
        </w:r>
        <w:proofErr w:type="spellEnd"/>
        <w:r w:rsidRPr="00F0464C">
          <w:t xml:space="preserve"> ITU Recommendations, Reports.</w:t>
        </w:r>
      </w:ins>
    </w:p>
    <w:p w14:paraId="03B7284C" w14:textId="77777777" w:rsidR="00D01BDF" w:rsidRPr="00224C73" w:rsidRDefault="00D01BDF" w:rsidP="00D01BDF">
      <w:pPr>
        <w:pStyle w:val="enumlev1"/>
      </w:pPr>
      <w:ins w:id="15" w:author="Chairman" w:date="2021-12-20T07:26:00Z">
        <w:r w:rsidRPr="00F0464C">
          <w:t>2.</w:t>
        </w:r>
        <w:r w:rsidRPr="00F0464C">
          <w:tab/>
          <w:t xml:space="preserve">In Annex 1 Table 1 system A-A, </w:t>
        </w:r>
        <w:proofErr w:type="spellStart"/>
        <w:r w:rsidRPr="00F0464C">
          <w:t>modify</w:t>
        </w:r>
        <w:proofErr w:type="spellEnd"/>
        <w:r w:rsidRPr="00F0464C">
          <w:t xml:space="preserve"> platform type, transmit </w:t>
        </w:r>
        <w:proofErr w:type="spellStart"/>
        <w:r w:rsidRPr="00F0464C">
          <w:t>peak</w:t>
        </w:r>
        <w:proofErr w:type="spellEnd"/>
        <w:r w:rsidRPr="00F0464C">
          <w:t xml:space="preserve"> power, </w:t>
        </w:r>
        <w:proofErr w:type="spellStart"/>
        <w:r w:rsidRPr="00F0464C">
          <w:t>antenna</w:t>
        </w:r>
        <w:proofErr w:type="spellEnd"/>
        <w:r w:rsidRPr="00F0464C">
          <w:t xml:space="preserve"> pattern type, and </w:t>
        </w:r>
        <w:proofErr w:type="spellStart"/>
        <w:r w:rsidRPr="00F0464C">
          <w:t>antenna</w:t>
        </w:r>
        <w:proofErr w:type="spellEnd"/>
        <w:r w:rsidRPr="00F0464C">
          <w:t xml:space="preserve"> </w:t>
        </w:r>
        <w:proofErr w:type="spellStart"/>
        <w:r w:rsidRPr="00F0464C">
          <w:t>side</w:t>
        </w:r>
        <w:proofErr w:type="spellEnd"/>
        <w:r w:rsidRPr="00F0464C">
          <w:t xml:space="preserve">-lobe </w:t>
        </w:r>
        <w:proofErr w:type="spellStart"/>
        <w:r w:rsidRPr="00F0464C">
          <w:t>level</w:t>
        </w:r>
        <w:proofErr w:type="spellEnd"/>
        <w:r w:rsidRPr="00F0464C">
          <w:t>.</w:t>
        </w:r>
      </w:ins>
    </w:p>
    <w:p w14:paraId="249196B2" w14:textId="77777777" w:rsidR="00D01BDF" w:rsidRPr="00224C73" w:rsidRDefault="00D01BDF" w:rsidP="00D01BDF">
      <w:pPr>
        <w:pStyle w:val="Normalaftertitle"/>
        <w:spacing w:before="1080"/>
      </w:pPr>
      <w:r w:rsidRPr="00224C73">
        <w:rPr>
          <w:b/>
          <w:bCs/>
        </w:rPr>
        <w:t>Attachment:</w:t>
      </w:r>
      <w:r w:rsidRPr="00224C73">
        <w:t xml:space="preserve"> 1</w:t>
      </w:r>
    </w:p>
    <w:p w14:paraId="004EEF27" w14:textId="77777777" w:rsidR="00D01BDF" w:rsidRPr="00224C73" w:rsidRDefault="00D01BDF" w:rsidP="00D01BDF">
      <w:pPr>
        <w:tabs>
          <w:tab w:val="clear" w:pos="1134"/>
          <w:tab w:val="clear" w:pos="1871"/>
          <w:tab w:val="clear" w:pos="2268"/>
        </w:tabs>
        <w:overflowPunct/>
        <w:autoSpaceDE/>
        <w:autoSpaceDN/>
        <w:adjustRightInd/>
        <w:spacing w:before="0"/>
        <w:textAlignment w:val="auto"/>
        <w:rPr>
          <w:b/>
          <w:sz w:val="22"/>
        </w:rPr>
      </w:pPr>
      <w:r w:rsidRPr="00224C73">
        <w:br w:type="page"/>
      </w:r>
    </w:p>
    <w:p w14:paraId="6F395F64" w14:textId="77777777" w:rsidR="00D01BDF" w:rsidRPr="00224C73" w:rsidRDefault="00D01BDF" w:rsidP="00D01BDF">
      <w:pPr>
        <w:pStyle w:val="AnnexNo"/>
        <w:rPr>
          <w:lang w:eastAsia="zh-CN"/>
        </w:rPr>
      </w:pPr>
      <w:r w:rsidRPr="00224C73">
        <w:rPr>
          <w:lang w:eastAsia="zh-CN"/>
        </w:rPr>
        <w:lastRenderedPageBreak/>
        <w:t>Attachment</w:t>
      </w:r>
    </w:p>
    <w:p w14:paraId="070D7053" w14:textId="77777777" w:rsidR="00D01BDF" w:rsidRPr="00224C73" w:rsidRDefault="00D01BDF" w:rsidP="00D01BDF">
      <w:pPr>
        <w:pStyle w:val="RepNo"/>
        <w:rPr>
          <w:lang w:eastAsia="zh-CN"/>
        </w:rPr>
      </w:pPr>
      <w:r w:rsidRPr="00F0464C">
        <w:rPr>
          <w:lang w:eastAsia="zh-CN"/>
        </w:rPr>
        <w:t>PRELIMINARY</w:t>
      </w:r>
      <w:r w:rsidRPr="00224C73">
        <w:rPr>
          <w:lang w:eastAsia="zh-CN"/>
        </w:rPr>
        <w:t xml:space="preserve"> DRAFT REVISION OF </w:t>
      </w:r>
      <w:r w:rsidRPr="00224C73">
        <w:t>RECOMMENDATION</w:t>
      </w:r>
      <w:r w:rsidRPr="00224C73">
        <w:rPr>
          <w:rStyle w:val="href"/>
        </w:rPr>
        <w:t xml:space="preserve"> ITU-R M.1730-1</w:t>
      </w:r>
    </w:p>
    <w:p w14:paraId="299ADEB8" w14:textId="77777777" w:rsidR="00D01BDF" w:rsidRPr="00224C73" w:rsidRDefault="00D01BDF" w:rsidP="00D01BDF">
      <w:pPr>
        <w:pStyle w:val="Title4"/>
        <w:rPr>
          <w:lang w:eastAsia="zh-CN"/>
        </w:rPr>
      </w:pPr>
      <w:r w:rsidRPr="00224C73">
        <w:t xml:space="preserve">Characteristics of and protection criteria for the radiolocation </w:t>
      </w:r>
      <w:r w:rsidRPr="00224C73">
        <w:br/>
        <w:t>service in the frequency band 15.4-17.3 GHz</w:t>
      </w:r>
    </w:p>
    <w:p w14:paraId="355F0605" w14:textId="77777777" w:rsidR="00D01BDF" w:rsidRPr="00224C73" w:rsidRDefault="00D01BDF" w:rsidP="00D01BDF">
      <w:pPr>
        <w:pStyle w:val="Questionref"/>
        <w:rPr>
          <w:caps/>
        </w:rPr>
      </w:pPr>
      <w:r w:rsidRPr="00224C73">
        <w:t>(Question ITU-R 226/5</w:t>
      </w:r>
      <w:r w:rsidRPr="00224C73">
        <w:rPr>
          <w:caps/>
        </w:rPr>
        <w:t>)</w:t>
      </w:r>
    </w:p>
    <w:p w14:paraId="1976CB1B" w14:textId="77777777" w:rsidR="00D01BDF" w:rsidRPr="00224C73" w:rsidRDefault="00D01BDF" w:rsidP="00D01BDF">
      <w:pPr>
        <w:pStyle w:val="Recdate"/>
      </w:pPr>
      <w:r w:rsidRPr="00224C73">
        <w:t>(2005-2009</w:t>
      </w:r>
      <w:ins w:id="16" w:author="Chairman" w:date="2021-12-20T07:25:00Z">
        <w:r w:rsidRPr="00224C73">
          <w:t>-202</w:t>
        </w:r>
      </w:ins>
      <w:ins w:id="17" w:author="Chairman" w:date="2021-12-20T07:26:00Z">
        <w:r w:rsidRPr="00224C73">
          <w:t>X</w:t>
        </w:r>
      </w:ins>
      <w:r w:rsidRPr="00224C73">
        <w:t>)</w:t>
      </w:r>
    </w:p>
    <w:p w14:paraId="7D5A83C0" w14:textId="77777777" w:rsidR="00D01BDF" w:rsidRPr="00224C73" w:rsidRDefault="00D01BDF" w:rsidP="00D01BDF">
      <w:pPr>
        <w:pStyle w:val="HeadingSum"/>
        <w:rPr>
          <w:lang w:val="en-GB"/>
        </w:rPr>
      </w:pPr>
      <w:r w:rsidRPr="00224C73">
        <w:rPr>
          <w:lang w:val="en-GB"/>
        </w:rPr>
        <w:t>Scope</w:t>
      </w:r>
    </w:p>
    <w:p w14:paraId="147D5EC1" w14:textId="77777777" w:rsidR="00D01BDF" w:rsidRPr="00224C73" w:rsidRDefault="00D01BDF" w:rsidP="00D01BDF">
      <w:pPr>
        <w:pStyle w:val="Summary"/>
        <w:jc w:val="both"/>
        <w:rPr>
          <w:lang w:val="en-GB"/>
        </w:rPr>
      </w:pPr>
      <w:r w:rsidRPr="00224C73">
        <w:rPr>
          <w:lang w:val="en-GB"/>
        </w:rPr>
        <w:t>This Recommendation provides the technical characteristics and protection criteria for the radiolocation systems operating and planned to operate in the band 15.4-17.3 GHz. It was developed as a resource document intended to support sharing studies in conjunction with Recommendation ITU</w:t>
      </w:r>
      <w:r w:rsidRPr="00224C73">
        <w:rPr>
          <w:lang w:val="en-GB"/>
        </w:rPr>
        <w:noBreakHyphen/>
        <w:t>R M.1461 addressing analysis procedures for determining compatibility between radars operating in the radiolocation service and other services.</w:t>
      </w:r>
    </w:p>
    <w:p w14:paraId="28A8CB49" w14:textId="77777777" w:rsidR="00D01BDF" w:rsidRPr="00224C73" w:rsidRDefault="00D01BDF" w:rsidP="00D01BDF">
      <w:pPr>
        <w:pStyle w:val="Headingb"/>
        <w:rPr>
          <w:ins w:id="18" w:author="Chairman" w:date="2021-12-20T07:26:00Z"/>
        </w:rPr>
      </w:pPr>
      <w:ins w:id="19" w:author="Chairman" w:date="2021-12-20T07:26:00Z">
        <w:r w:rsidRPr="00224C73">
          <w:t>Keywords</w:t>
        </w:r>
      </w:ins>
    </w:p>
    <w:p w14:paraId="6E8B79B2" w14:textId="77777777" w:rsidR="00D01BDF" w:rsidRPr="00224C73" w:rsidRDefault="00D01BDF" w:rsidP="00D01BDF">
      <w:pPr>
        <w:pStyle w:val="EditorsNote"/>
        <w:rPr>
          <w:ins w:id="20" w:author="Chairman" w:date="2021-12-20T07:26:00Z"/>
        </w:rPr>
      </w:pPr>
      <w:ins w:id="21" w:author="Chairman" w:date="2021-12-20T07:26:00Z">
        <w:r w:rsidRPr="00224C73">
          <w:t>Radiolocation …[TBD]</w:t>
        </w:r>
      </w:ins>
    </w:p>
    <w:p w14:paraId="77C89B1F" w14:textId="77777777" w:rsidR="00D01BDF" w:rsidRPr="00224C73" w:rsidRDefault="00D01BDF" w:rsidP="00D01BDF">
      <w:pPr>
        <w:pStyle w:val="Headingb"/>
        <w:rPr>
          <w:ins w:id="22" w:author="Chairman" w:date="2021-12-20T07:26:00Z"/>
        </w:rPr>
      </w:pPr>
      <w:ins w:id="23" w:author="Chairman" w:date="2021-12-20T07:26:00Z">
        <w:r w:rsidRPr="00224C73">
          <w:t>Abbreviations/Glossary</w:t>
        </w:r>
      </w:ins>
    </w:p>
    <w:p w14:paraId="65F3DF08" w14:textId="77777777" w:rsidR="00D01BDF" w:rsidRPr="00224C73" w:rsidRDefault="00D01BDF" w:rsidP="00D01BDF">
      <w:pPr>
        <w:tabs>
          <w:tab w:val="left" w:pos="1418"/>
        </w:tabs>
        <w:rPr>
          <w:ins w:id="24" w:author="Chairman" w:date="2021-12-20T07:26:00Z"/>
        </w:rPr>
      </w:pPr>
      <w:ins w:id="25" w:author="Chairman" w:date="2021-12-20T07:26:00Z">
        <w:r w:rsidRPr="00224C73">
          <w:t>ECCM:</w:t>
        </w:r>
        <w:r w:rsidRPr="00224C73">
          <w:tab/>
          <w:t>Electronic counter-counter measures</w:t>
        </w:r>
      </w:ins>
    </w:p>
    <w:p w14:paraId="57C02FF7" w14:textId="77777777" w:rsidR="00D01BDF" w:rsidRPr="00224C73" w:rsidRDefault="00D01BDF" w:rsidP="00D01BDF">
      <w:pPr>
        <w:pStyle w:val="Headingb"/>
        <w:rPr>
          <w:ins w:id="26" w:author="Chairman" w:date="2021-12-20T07:26:00Z"/>
        </w:rPr>
      </w:pPr>
      <w:ins w:id="27" w:author="Chairman" w:date="2021-12-20T07:26:00Z">
        <w:r w:rsidRPr="00224C73">
          <w:t>Related ITU-R Recommendations, Reports</w:t>
        </w:r>
      </w:ins>
    </w:p>
    <w:p w14:paraId="02FCEC74" w14:textId="77777777" w:rsidR="00D01BDF" w:rsidRPr="00224C73" w:rsidRDefault="00D01BDF" w:rsidP="00D01BDF">
      <w:pPr>
        <w:pStyle w:val="Headingi"/>
        <w:rPr>
          <w:ins w:id="28" w:author="Chairman" w:date="2021-12-20T07:26:00Z"/>
        </w:rPr>
      </w:pPr>
      <w:ins w:id="29" w:author="Chairman" w:date="2021-12-20T07:26:00Z">
        <w:r w:rsidRPr="00224C73">
          <w:t>Recommendations</w:t>
        </w:r>
      </w:ins>
    </w:p>
    <w:p w14:paraId="3C07C9D3" w14:textId="77777777" w:rsidR="00D01BDF" w:rsidRPr="00224C73" w:rsidRDefault="00D01BDF" w:rsidP="00D01BDF">
      <w:pPr>
        <w:pStyle w:val="enumlev1"/>
        <w:ind w:left="1871" w:hanging="1871"/>
        <w:rPr>
          <w:ins w:id="30" w:author="Chairman" w:date="2021-12-20T07:26:00Z"/>
        </w:rPr>
      </w:pPr>
      <w:ins w:id="31" w:author="Chairman" w:date="2021-12-20T07:26:00Z">
        <w:r w:rsidRPr="00224C73">
          <w:t xml:space="preserve">ITU-R </w:t>
        </w:r>
        <w:r w:rsidRPr="00224C73">
          <w:fldChar w:fldCharType="begin"/>
        </w:r>
        <w:r w:rsidRPr="00224C73">
          <w:instrText xml:space="preserve"> HYPERLINK "https://www.itu.int/rec/R-REC-M.1313/en" </w:instrText>
        </w:r>
        <w:r w:rsidRPr="00224C73">
          <w:fldChar w:fldCharType="separate"/>
        </w:r>
        <w:r w:rsidRPr="00224C73">
          <w:rPr>
            <w:rStyle w:val="Hyperlink"/>
          </w:rPr>
          <w:t>M.1313</w:t>
        </w:r>
        <w:r w:rsidRPr="00224C73">
          <w:fldChar w:fldCharType="end"/>
        </w:r>
        <w:r w:rsidRPr="00224C73">
          <w:tab/>
          <w:t>Technical characteristics of maritime radionavigation radars</w:t>
        </w:r>
      </w:ins>
    </w:p>
    <w:p w14:paraId="11D67987" w14:textId="77777777" w:rsidR="00D01BDF" w:rsidRPr="00224C73" w:rsidRDefault="00D01BDF" w:rsidP="00D01BDF">
      <w:pPr>
        <w:pStyle w:val="enumlev1"/>
        <w:ind w:left="1871" w:hanging="1871"/>
        <w:rPr>
          <w:ins w:id="32" w:author="Chairman" w:date="2021-12-20T07:26:00Z"/>
        </w:rPr>
      </w:pPr>
      <w:ins w:id="33" w:author="Chairman" w:date="2021-12-20T07:26:00Z">
        <w:r w:rsidRPr="00224C73">
          <w:t xml:space="preserve">ITU-R </w:t>
        </w:r>
        <w:r w:rsidRPr="00224C73">
          <w:fldChar w:fldCharType="begin"/>
        </w:r>
        <w:r w:rsidRPr="00224C73">
          <w:instrText xml:space="preserve"> HYPERLINK "https://www.itu.int/rec/R-REC-M.1372/en" </w:instrText>
        </w:r>
        <w:r w:rsidRPr="00224C73">
          <w:fldChar w:fldCharType="separate"/>
        </w:r>
        <w:r w:rsidRPr="00224C73">
          <w:rPr>
            <w:rStyle w:val="Hyperlink"/>
          </w:rPr>
          <w:t>M.1372</w:t>
        </w:r>
        <w:r w:rsidRPr="00224C73">
          <w:fldChar w:fldCharType="end"/>
        </w:r>
        <w:r w:rsidRPr="00224C73">
          <w:tab/>
          <w:t xml:space="preserve">Efficient use of the radio spectrum by radar stations in the </w:t>
        </w:r>
        <w:proofErr w:type="spellStart"/>
        <w:r w:rsidRPr="00224C73">
          <w:t>radiodetermination</w:t>
        </w:r>
        <w:proofErr w:type="spellEnd"/>
        <w:r w:rsidRPr="00224C73">
          <w:t xml:space="preserve"> service</w:t>
        </w:r>
      </w:ins>
    </w:p>
    <w:p w14:paraId="6C00DA4D" w14:textId="77777777" w:rsidR="00D01BDF" w:rsidRPr="00224C73" w:rsidRDefault="00D01BDF" w:rsidP="00D01BDF">
      <w:pPr>
        <w:pStyle w:val="enumlev1"/>
        <w:keepNext/>
        <w:ind w:left="1871" w:hanging="1871"/>
        <w:rPr>
          <w:ins w:id="34" w:author="Chairman" w:date="2021-12-20T07:26:00Z"/>
        </w:rPr>
      </w:pPr>
      <w:ins w:id="35" w:author="Chairman" w:date="2021-12-20T07:26:00Z">
        <w:r w:rsidRPr="00224C73">
          <w:t xml:space="preserve">ITU-R </w:t>
        </w:r>
        <w:r w:rsidRPr="00224C73">
          <w:fldChar w:fldCharType="begin"/>
        </w:r>
        <w:r w:rsidRPr="00224C73">
          <w:instrText xml:space="preserve"> HYPERLINK "https://www.itu.int/rec/R-REC-M.1460/en" </w:instrText>
        </w:r>
        <w:r w:rsidRPr="00224C73">
          <w:fldChar w:fldCharType="separate"/>
        </w:r>
        <w:r w:rsidRPr="00224C73">
          <w:rPr>
            <w:rStyle w:val="Hyperlink"/>
          </w:rPr>
          <w:t>M.1460</w:t>
        </w:r>
        <w:r w:rsidRPr="00224C73">
          <w:fldChar w:fldCharType="end"/>
        </w:r>
        <w:r w:rsidRPr="00224C73">
          <w:tab/>
          <w:t xml:space="preserve">Technical and operational characteristics and protection </w:t>
        </w:r>
        <w:proofErr w:type="spellStart"/>
        <w:r w:rsidRPr="00224C73">
          <w:t>criteria</w:t>
        </w:r>
        <w:proofErr w:type="spellEnd"/>
        <w:r w:rsidRPr="00224C73">
          <w:t xml:space="preserve"> of </w:t>
        </w:r>
        <w:proofErr w:type="spellStart"/>
        <w:r w:rsidRPr="00224C73">
          <w:t>radiodetermination</w:t>
        </w:r>
        <w:proofErr w:type="spellEnd"/>
        <w:r w:rsidRPr="00224C73">
          <w:t xml:space="preserve"> radars in the </w:t>
        </w:r>
        <w:proofErr w:type="spellStart"/>
        <w:r w:rsidRPr="00224C73">
          <w:t>frequency</w:t>
        </w:r>
        <w:proofErr w:type="spellEnd"/>
        <w:r w:rsidRPr="00224C73">
          <w:t xml:space="preserve"> band 2 900-3 100 MHz</w:t>
        </w:r>
      </w:ins>
    </w:p>
    <w:p w14:paraId="77C3A6E4" w14:textId="77777777" w:rsidR="00D01BDF" w:rsidRPr="00224C73" w:rsidRDefault="00D01BDF" w:rsidP="00D01BDF">
      <w:pPr>
        <w:pStyle w:val="enumlev1"/>
        <w:ind w:left="1871" w:hanging="1871"/>
        <w:rPr>
          <w:ins w:id="36" w:author="Chairman" w:date="2021-12-20T07:26:00Z"/>
        </w:rPr>
      </w:pPr>
      <w:ins w:id="37" w:author="Chairman" w:date="2021-12-20T07:26:00Z">
        <w:r w:rsidRPr="00224C73">
          <w:t>ITU</w:t>
        </w:r>
        <w:r w:rsidRPr="00224C73">
          <w:noBreakHyphen/>
          <w:t>R </w:t>
        </w:r>
        <w:r w:rsidRPr="00224C73">
          <w:fldChar w:fldCharType="begin"/>
        </w:r>
        <w:r w:rsidRPr="00224C73">
          <w:instrText xml:space="preserve"> HYPERLINK "https://www.itu.int/rec/R-REC-M.1461/en" </w:instrText>
        </w:r>
        <w:r w:rsidRPr="00224C73">
          <w:fldChar w:fldCharType="separate"/>
        </w:r>
        <w:r w:rsidRPr="00224C73">
          <w:rPr>
            <w:rStyle w:val="Hyperlink"/>
          </w:rPr>
          <w:t>M.1461</w:t>
        </w:r>
        <w:r w:rsidRPr="00224C73">
          <w:fldChar w:fldCharType="end"/>
        </w:r>
        <w:r w:rsidRPr="00224C73">
          <w:tab/>
        </w:r>
        <w:proofErr w:type="spellStart"/>
        <w:r w:rsidRPr="00224C73">
          <w:t>Procedures</w:t>
        </w:r>
        <w:proofErr w:type="spellEnd"/>
        <w:r w:rsidRPr="00224C73">
          <w:t xml:space="preserve"> for </w:t>
        </w:r>
        <w:proofErr w:type="spellStart"/>
        <w:r w:rsidRPr="00224C73">
          <w:t>determining</w:t>
        </w:r>
        <w:proofErr w:type="spellEnd"/>
        <w:r w:rsidRPr="00224C73">
          <w:t xml:space="preserve"> the </w:t>
        </w:r>
        <w:proofErr w:type="spellStart"/>
        <w:r w:rsidRPr="00224C73">
          <w:t>potential</w:t>
        </w:r>
        <w:proofErr w:type="spellEnd"/>
        <w:r w:rsidRPr="00224C73">
          <w:t xml:space="preserve"> for </w:t>
        </w:r>
        <w:proofErr w:type="spellStart"/>
        <w:r w:rsidRPr="00224C73">
          <w:t>interference</w:t>
        </w:r>
        <w:proofErr w:type="spellEnd"/>
        <w:r w:rsidRPr="00224C73">
          <w:t xml:space="preserve"> between radars operating in the </w:t>
        </w:r>
        <w:proofErr w:type="spellStart"/>
        <w:r w:rsidRPr="00224C73">
          <w:t>radiodetermination</w:t>
        </w:r>
        <w:proofErr w:type="spellEnd"/>
        <w:r w:rsidRPr="00224C73">
          <w:t xml:space="preserve"> service and </w:t>
        </w:r>
        <w:proofErr w:type="spellStart"/>
        <w:r w:rsidRPr="00224C73">
          <w:t>systems</w:t>
        </w:r>
        <w:proofErr w:type="spellEnd"/>
        <w:r w:rsidRPr="00224C73">
          <w:t xml:space="preserve"> in other services</w:t>
        </w:r>
      </w:ins>
    </w:p>
    <w:p w14:paraId="27E680D3" w14:textId="77777777" w:rsidR="00D01BDF" w:rsidRPr="00224C73" w:rsidRDefault="00D01BDF" w:rsidP="00D01BDF">
      <w:pPr>
        <w:pStyle w:val="enumlev1"/>
        <w:ind w:left="1871" w:hanging="1871"/>
        <w:rPr>
          <w:ins w:id="38" w:author="Chairman" w:date="2021-12-20T07:26:00Z"/>
        </w:rPr>
      </w:pPr>
      <w:ins w:id="39" w:author="Chairman" w:date="2021-12-20T07:26:00Z">
        <w:r w:rsidRPr="00224C73">
          <w:t xml:space="preserve">ITU-R </w:t>
        </w:r>
        <w:r w:rsidRPr="00224C73">
          <w:fldChar w:fldCharType="begin"/>
        </w:r>
        <w:r w:rsidRPr="00224C73">
          <w:instrText xml:space="preserve"> HYPERLINK "https://www.itu.int/rec/R-REC-M.1462/en" </w:instrText>
        </w:r>
        <w:r w:rsidRPr="00224C73">
          <w:fldChar w:fldCharType="separate"/>
        </w:r>
        <w:r w:rsidRPr="00224C73">
          <w:rPr>
            <w:rStyle w:val="Hyperlink"/>
          </w:rPr>
          <w:t>M.1462</w:t>
        </w:r>
        <w:r w:rsidRPr="00224C73">
          <w:fldChar w:fldCharType="end"/>
        </w:r>
        <w:r w:rsidRPr="00224C73">
          <w:tab/>
          <w:t xml:space="preserve">Characteristics of and protection </w:t>
        </w:r>
        <w:proofErr w:type="spellStart"/>
        <w:r w:rsidRPr="00224C73">
          <w:t>criteria</w:t>
        </w:r>
        <w:proofErr w:type="spellEnd"/>
        <w:r w:rsidRPr="00224C73">
          <w:t xml:space="preserve"> for radars operating in the </w:t>
        </w:r>
        <w:proofErr w:type="spellStart"/>
        <w:r w:rsidRPr="00224C73">
          <w:t>radiolocation</w:t>
        </w:r>
        <w:proofErr w:type="spellEnd"/>
        <w:r w:rsidRPr="00224C73">
          <w:t xml:space="preserve"> service in the </w:t>
        </w:r>
        <w:proofErr w:type="spellStart"/>
        <w:r w:rsidRPr="00224C73">
          <w:t>frequency</w:t>
        </w:r>
        <w:proofErr w:type="spellEnd"/>
        <w:r w:rsidRPr="00224C73">
          <w:t xml:space="preserve"> range 420-450 MHz  </w:t>
        </w:r>
      </w:ins>
    </w:p>
    <w:p w14:paraId="50E8EC34" w14:textId="77777777" w:rsidR="00D01BDF" w:rsidRPr="00224C73" w:rsidRDefault="00D01BDF" w:rsidP="00D01BDF">
      <w:pPr>
        <w:pStyle w:val="enumlev1"/>
        <w:ind w:left="1871" w:hanging="1871"/>
        <w:rPr>
          <w:ins w:id="40" w:author="Chairman" w:date="2021-12-20T07:26:00Z"/>
        </w:rPr>
      </w:pPr>
      <w:ins w:id="41" w:author="Chairman" w:date="2021-12-20T07:26:00Z">
        <w:r w:rsidRPr="00224C73">
          <w:t xml:space="preserve">ITU-R </w:t>
        </w:r>
        <w:r w:rsidRPr="00224C73">
          <w:fldChar w:fldCharType="begin"/>
        </w:r>
        <w:r w:rsidRPr="00224C73">
          <w:instrText xml:space="preserve"> HYPERLINK "https://www.itu.int/rec/R-REC-M.1463/en" </w:instrText>
        </w:r>
        <w:r w:rsidRPr="00224C73">
          <w:fldChar w:fldCharType="separate"/>
        </w:r>
        <w:r w:rsidRPr="00224C73">
          <w:rPr>
            <w:rStyle w:val="Hyperlink"/>
          </w:rPr>
          <w:t>M.1463</w:t>
        </w:r>
        <w:r w:rsidRPr="00224C73">
          <w:fldChar w:fldCharType="end"/>
        </w:r>
        <w:r w:rsidRPr="00224C73">
          <w:tab/>
          <w:t xml:space="preserve">Characteristics of and protection </w:t>
        </w:r>
        <w:proofErr w:type="spellStart"/>
        <w:r w:rsidRPr="00224C73">
          <w:t>criteria</w:t>
        </w:r>
        <w:proofErr w:type="spellEnd"/>
        <w:r w:rsidRPr="00224C73">
          <w:t xml:space="preserve"> for radars operating in the </w:t>
        </w:r>
        <w:proofErr w:type="spellStart"/>
        <w:r w:rsidRPr="00224C73">
          <w:t>radiodetermination</w:t>
        </w:r>
        <w:proofErr w:type="spellEnd"/>
        <w:r w:rsidRPr="00224C73">
          <w:t xml:space="preserve"> service in the </w:t>
        </w:r>
        <w:proofErr w:type="spellStart"/>
        <w:r w:rsidRPr="00224C73">
          <w:t>frequency</w:t>
        </w:r>
        <w:proofErr w:type="spellEnd"/>
        <w:r w:rsidRPr="00224C73">
          <w:t xml:space="preserve"> band 1 215-1 400 MHz</w:t>
        </w:r>
      </w:ins>
    </w:p>
    <w:p w14:paraId="12BA60A8" w14:textId="77777777" w:rsidR="00D01BDF" w:rsidRPr="00224C73" w:rsidRDefault="00D01BDF" w:rsidP="00D01BDF">
      <w:pPr>
        <w:pStyle w:val="enumlev1"/>
        <w:ind w:left="1871" w:hanging="1871"/>
        <w:rPr>
          <w:ins w:id="42" w:author="Chairman" w:date="2021-12-20T07:26:00Z"/>
        </w:rPr>
      </w:pPr>
      <w:ins w:id="43" w:author="Chairman" w:date="2021-12-20T07:26:00Z">
        <w:r w:rsidRPr="00224C73">
          <w:t>ITU</w:t>
        </w:r>
        <w:r w:rsidRPr="00224C73">
          <w:noBreakHyphen/>
          <w:t>R </w:t>
        </w:r>
        <w:r w:rsidRPr="00224C73">
          <w:fldChar w:fldCharType="begin"/>
        </w:r>
        <w:r w:rsidRPr="00224C73">
          <w:instrText xml:space="preserve"> HYPERLINK "https://www.itu.int/rec/R-REC-M.1464/en" </w:instrText>
        </w:r>
        <w:r w:rsidRPr="00224C73">
          <w:fldChar w:fldCharType="separate"/>
        </w:r>
        <w:r w:rsidRPr="00224C73">
          <w:rPr>
            <w:rStyle w:val="Hyperlink"/>
          </w:rPr>
          <w:t>M.1464</w:t>
        </w:r>
        <w:r w:rsidRPr="00224C73">
          <w:fldChar w:fldCharType="end"/>
        </w:r>
        <w:r w:rsidRPr="00224C73">
          <w:tab/>
          <w:t xml:space="preserve">Characteristics of </w:t>
        </w:r>
        <w:proofErr w:type="spellStart"/>
        <w:r w:rsidRPr="00224C73">
          <w:t>radiolocation</w:t>
        </w:r>
        <w:proofErr w:type="spellEnd"/>
        <w:r w:rsidRPr="00224C73">
          <w:t xml:space="preserve"> radars, and characteristics and protection </w:t>
        </w:r>
        <w:proofErr w:type="spellStart"/>
        <w:r w:rsidRPr="00224C73">
          <w:t>criteria</w:t>
        </w:r>
        <w:proofErr w:type="spellEnd"/>
        <w:r w:rsidRPr="00224C73">
          <w:t xml:space="preserve"> for sharing studies for </w:t>
        </w:r>
        <w:proofErr w:type="spellStart"/>
        <w:r w:rsidRPr="00224C73">
          <w:t>aeronautical</w:t>
        </w:r>
        <w:proofErr w:type="spellEnd"/>
        <w:r w:rsidRPr="00224C73">
          <w:t xml:space="preserve"> radionavigation and </w:t>
        </w:r>
        <w:proofErr w:type="spellStart"/>
        <w:r w:rsidRPr="00224C73">
          <w:t>meteorological</w:t>
        </w:r>
        <w:proofErr w:type="spellEnd"/>
        <w:r w:rsidRPr="00224C73">
          <w:t xml:space="preserve"> radars in the </w:t>
        </w:r>
        <w:proofErr w:type="spellStart"/>
        <w:r w:rsidRPr="00224C73">
          <w:t>radiodetermination</w:t>
        </w:r>
        <w:proofErr w:type="spellEnd"/>
        <w:r w:rsidRPr="00224C73">
          <w:t xml:space="preserve"> service operating in the </w:t>
        </w:r>
        <w:proofErr w:type="spellStart"/>
        <w:r w:rsidRPr="00224C73">
          <w:t>frequency</w:t>
        </w:r>
        <w:proofErr w:type="spellEnd"/>
        <w:r w:rsidRPr="00224C73">
          <w:t xml:space="preserve"> band 2 700-2 900 MHz</w:t>
        </w:r>
      </w:ins>
    </w:p>
    <w:p w14:paraId="131AD7BD" w14:textId="77777777" w:rsidR="00D01BDF" w:rsidRPr="00224C73" w:rsidRDefault="00D01BDF" w:rsidP="00D01BDF">
      <w:pPr>
        <w:pStyle w:val="enumlev1"/>
        <w:ind w:left="1871" w:hanging="1871"/>
        <w:rPr>
          <w:ins w:id="44" w:author="Chairman" w:date="2021-12-20T07:26:00Z"/>
        </w:rPr>
      </w:pPr>
      <w:ins w:id="45" w:author="Chairman" w:date="2021-12-20T07:26:00Z">
        <w:r w:rsidRPr="00224C73">
          <w:t xml:space="preserve">ITU-R </w:t>
        </w:r>
        <w:r w:rsidRPr="00224C73">
          <w:fldChar w:fldCharType="begin"/>
        </w:r>
        <w:r w:rsidRPr="00224C73">
          <w:instrText xml:space="preserve"> HYPERLINK "https://www.itu.int/rec/R-REC-M.1465/en" </w:instrText>
        </w:r>
        <w:r w:rsidRPr="00224C73">
          <w:fldChar w:fldCharType="separate"/>
        </w:r>
        <w:r w:rsidRPr="00224C73">
          <w:rPr>
            <w:rStyle w:val="Hyperlink"/>
          </w:rPr>
          <w:t>M.1465</w:t>
        </w:r>
        <w:r w:rsidRPr="00224C73">
          <w:fldChar w:fldCharType="end"/>
        </w:r>
        <w:r w:rsidRPr="00224C73">
          <w:tab/>
          <w:t xml:space="preserve">Characteristics of and protection </w:t>
        </w:r>
        <w:proofErr w:type="spellStart"/>
        <w:r w:rsidRPr="00224C73">
          <w:t>criteria</w:t>
        </w:r>
        <w:proofErr w:type="spellEnd"/>
        <w:r w:rsidRPr="00224C73">
          <w:t xml:space="preserve"> for radars operating in the </w:t>
        </w:r>
        <w:proofErr w:type="spellStart"/>
        <w:r w:rsidRPr="00224C73">
          <w:t>radiodetermination</w:t>
        </w:r>
        <w:proofErr w:type="spellEnd"/>
        <w:r w:rsidRPr="00224C73">
          <w:t xml:space="preserve"> service in the </w:t>
        </w:r>
        <w:proofErr w:type="spellStart"/>
        <w:r w:rsidRPr="00224C73">
          <w:t>frequency</w:t>
        </w:r>
        <w:proofErr w:type="spellEnd"/>
        <w:r w:rsidRPr="00224C73">
          <w:t xml:space="preserve"> range 3 100-3 700 MHz</w:t>
        </w:r>
      </w:ins>
    </w:p>
    <w:p w14:paraId="07D324D0" w14:textId="77777777" w:rsidR="00D01BDF" w:rsidRPr="00224C73" w:rsidRDefault="00D01BDF" w:rsidP="00D01BDF">
      <w:pPr>
        <w:pStyle w:val="enumlev1"/>
        <w:ind w:left="1871" w:hanging="1871"/>
        <w:rPr>
          <w:ins w:id="46" w:author="Chairman" w:date="2021-12-20T07:26:00Z"/>
        </w:rPr>
      </w:pPr>
      <w:ins w:id="47" w:author="Chairman" w:date="2021-12-20T07:26:00Z">
        <w:r w:rsidRPr="00224C73">
          <w:t xml:space="preserve">ITU-R </w:t>
        </w:r>
        <w:r w:rsidRPr="00224C73">
          <w:fldChar w:fldCharType="begin"/>
        </w:r>
        <w:r w:rsidRPr="00224C73">
          <w:instrText xml:space="preserve"> HYPERLINK "https://www.itu.int/rec/R-REC-M.1466/en" </w:instrText>
        </w:r>
        <w:r w:rsidRPr="00224C73">
          <w:fldChar w:fldCharType="separate"/>
        </w:r>
        <w:r w:rsidRPr="00224C73">
          <w:rPr>
            <w:rStyle w:val="Hyperlink"/>
          </w:rPr>
          <w:t>M.1466</w:t>
        </w:r>
        <w:r w:rsidRPr="00224C73">
          <w:fldChar w:fldCharType="end"/>
        </w:r>
        <w:r w:rsidRPr="00224C73">
          <w:tab/>
          <w:t xml:space="preserve">Characteristics of and protection </w:t>
        </w:r>
        <w:proofErr w:type="spellStart"/>
        <w:r w:rsidRPr="00224C73">
          <w:t>criteria</w:t>
        </w:r>
        <w:proofErr w:type="spellEnd"/>
        <w:r w:rsidRPr="00224C73">
          <w:t xml:space="preserve"> for radars operating in the radionavigation service in the </w:t>
        </w:r>
        <w:proofErr w:type="spellStart"/>
        <w:r w:rsidRPr="00224C73">
          <w:t>frequency</w:t>
        </w:r>
        <w:proofErr w:type="spellEnd"/>
        <w:r w:rsidRPr="00224C73">
          <w:t xml:space="preserve"> band 31.8-33.4 GHz</w:t>
        </w:r>
      </w:ins>
    </w:p>
    <w:p w14:paraId="4A37E70D" w14:textId="77777777" w:rsidR="00D01BDF" w:rsidRPr="00224C73" w:rsidRDefault="00D01BDF" w:rsidP="00D01BDF">
      <w:pPr>
        <w:pStyle w:val="enumlev1"/>
        <w:ind w:left="1871" w:hanging="1871"/>
        <w:rPr>
          <w:ins w:id="48" w:author="Chairman" w:date="2021-12-20T07:26:00Z"/>
        </w:rPr>
      </w:pPr>
      <w:ins w:id="49" w:author="Chairman" w:date="2021-12-20T07:26:00Z">
        <w:r w:rsidRPr="00224C73">
          <w:lastRenderedPageBreak/>
          <w:t xml:space="preserve">ITU-R </w:t>
        </w:r>
        <w:r w:rsidRPr="00224C73">
          <w:fldChar w:fldCharType="begin"/>
        </w:r>
        <w:r w:rsidRPr="00224C73">
          <w:instrText xml:space="preserve"> HYPERLINK "https://www.itu.int/rec/R-REC-M.1638/en" </w:instrText>
        </w:r>
        <w:r w:rsidRPr="00224C73">
          <w:fldChar w:fldCharType="separate"/>
        </w:r>
        <w:r w:rsidRPr="00224C73">
          <w:rPr>
            <w:rStyle w:val="Hyperlink"/>
          </w:rPr>
          <w:t>M.1638</w:t>
        </w:r>
        <w:r w:rsidRPr="00224C73">
          <w:fldChar w:fldCharType="end"/>
        </w:r>
        <w:r w:rsidRPr="00224C73">
          <w:tab/>
          <w:t xml:space="preserve">Characteristics of and protection </w:t>
        </w:r>
        <w:proofErr w:type="spellStart"/>
        <w:r w:rsidRPr="00224C73">
          <w:t>criteria</w:t>
        </w:r>
        <w:proofErr w:type="spellEnd"/>
        <w:r w:rsidRPr="00224C73">
          <w:t xml:space="preserve"> for sharing studies for </w:t>
        </w:r>
        <w:proofErr w:type="spellStart"/>
        <w:r w:rsidRPr="00224C73">
          <w:t>radiolocation</w:t>
        </w:r>
        <w:proofErr w:type="spellEnd"/>
        <w:r w:rsidRPr="00224C73">
          <w:t xml:space="preserve"> (</w:t>
        </w:r>
        <w:proofErr w:type="spellStart"/>
        <w:r w:rsidRPr="00224C73">
          <w:t>except</w:t>
        </w:r>
        <w:proofErr w:type="spellEnd"/>
        <w:r w:rsidRPr="00224C73">
          <w:t xml:space="preserve"> </w:t>
        </w:r>
        <w:proofErr w:type="spellStart"/>
        <w:r w:rsidRPr="00224C73">
          <w:t>ground</w:t>
        </w:r>
        <w:proofErr w:type="spellEnd"/>
        <w:r w:rsidRPr="00224C73">
          <w:t xml:space="preserve"> </w:t>
        </w:r>
        <w:proofErr w:type="spellStart"/>
        <w:r w:rsidRPr="00224C73">
          <w:t>based</w:t>
        </w:r>
        <w:proofErr w:type="spellEnd"/>
        <w:r w:rsidRPr="00224C73">
          <w:t xml:space="preserve"> </w:t>
        </w:r>
        <w:proofErr w:type="spellStart"/>
        <w:r w:rsidRPr="00224C73">
          <w:t>meteorological</w:t>
        </w:r>
        <w:proofErr w:type="spellEnd"/>
        <w:r w:rsidRPr="00224C73">
          <w:t xml:space="preserve"> radars) and </w:t>
        </w:r>
        <w:proofErr w:type="spellStart"/>
        <w:r w:rsidRPr="00224C73">
          <w:t>aeronautical</w:t>
        </w:r>
        <w:proofErr w:type="spellEnd"/>
        <w:r w:rsidRPr="00224C73">
          <w:t xml:space="preserve"> radionavigation radars operating in the </w:t>
        </w:r>
        <w:proofErr w:type="spellStart"/>
        <w:r w:rsidRPr="00224C73">
          <w:t>frequency</w:t>
        </w:r>
        <w:proofErr w:type="spellEnd"/>
        <w:r w:rsidRPr="00224C73">
          <w:t xml:space="preserve"> bands between 5 250</w:t>
        </w:r>
      </w:ins>
      <w:ins w:id="50" w:author="Chamova, Alisa" w:date="2021-12-20T14:17:00Z">
        <w:r w:rsidRPr="00224C73">
          <w:t xml:space="preserve"> MHz</w:t>
        </w:r>
      </w:ins>
      <w:ins w:id="51" w:author="Chairman" w:date="2021-12-20T07:26:00Z">
        <w:r w:rsidRPr="00224C73">
          <w:t xml:space="preserve"> and 5 850 MHz</w:t>
        </w:r>
      </w:ins>
    </w:p>
    <w:p w14:paraId="5DA7ACFF" w14:textId="77777777" w:rsidR="00D01BDF" w:rsidRPr="00224C73" w:rsidRDefault="00D01BDF" w:rsidP="00D01BDF">
      <w:pPr>
        <w:pStyle w:val="enumlev1"/>
        <w:ind w:left="1871" w:hanging="1871"/>
        <w:rPr>
          <w:ins w:id="52" w:author="Chairman" w:date="2021-12-20T07:26:00Z"/>
          <w:szCs w:val="24"/>
        </w:rPr>
      </w:pPr>
      <w:ins w:id="53" w:author="Chairman" w:date="2021-12-20T07:26:00Z">
        <w:r w:rsidRPr="00224C73">
          <w:rPr>
            <w:szCs w:val="24"/>
          </w:rPr>
          <w:t xml:space="preserve">ITU-R </w:t>
        </w:r>
        <w:r w:rsidRPr="00224C73">
          <w:rPr>
            <w:szCs w:val="24"/>
          </w:rPr>
          <w:fldChar w:fldCharType="begin"/>
        </w:r>
        <w:r w:rsidRPr="00224C73">
          <w:rPr>
            <w:szCs w:val="24"/>
          </w:rPr>
          <w:instrText xml:space="preserve"> HYPERLINK "https://www.itu.int/rec/R-REC-M.1851/en" </w:instrText>
        </w:r>
        <w:r w:rsidRPr="00224C73">
          <w:rPr>
            <w:szCs w:val="24"/>
          </w:rPr>
          <w:fldChar w:fldCharType="separate"/>
        </w:r>
        <w:r w:rsidRPr="00224C73">
          <w:rPr>
            <w:rStyle w:val="Hyperlink"/>
            <w:szCs w:val="24"/>
          </w:rPr>
          <w:t>M.1851</w:t>
        </w:r>
        <w:r w:rsidRPr="00224C73">
          <w:rPr>
            <w:szCs w:val="24"/>
          </w:rPr>
          <w:fldChar w:fldCharType="end"/>
        </w:r>
        <w:r w:rsidRPr="00224C73">
          <w:rPr>
            <w:szCs w:val="24"/>
          </w:rPr>
          <w:tab/>
        </w:r>
        <w:proofErr w:type="spellStart"/>
        <w:r w:rsidRPr="00224C73">
          <w:rPr>
            <w:szCs w:val="24"/>
          </w:rPr>
          <w:t>Mathematical</w:t>
        </w:r>
        <w:proofErr w:type="spellEnd"/>
        <w:r w:rsidRPr="00224C73">
          <w:rPr>
            <w:szCs w:val="24"/>
          </w:rPr>
          <w:t xml:space="preserve"> </w:t>
        </w:r>
        <w:proofErr w:type="spellStart"/>
        <w:r w:rsidRPr="00224C73">
          <w:rPr>
            <w:szCs w:val="24"/>
          </w:rPr>
          <w:t>models</w:t>
        </w:r>
        <w:proofErr w:type="spellEnd"/>
        <w:r w:rsidRPr="00224C73">
          <w:rPr>
            <w:szCs w:val="24"/>
          </w:rPr>
          <w:t xml:space="preserve"> for </w:t>
        </w:r>
        <w:proofErr w:type="spellStart"/>
        <w:r w:rsidRPr="00224C73">
          <w:rPr>
            <w:szCs w:val="24"/>
          </w:rPr>
          <w:t>radiodetermination</w:t>
        </w:r>
        <w:proofErr w:type="spellEnd"/>
        <w:r w:rsidRPr="00224C73">
          <w:rPr>
            <w:szCs w:val="24"/>
          </w:rPr>
          <w:t xml:space="preserve"> radar </w:t>
        </w:r>
        <w:proofErr w:type="spellStart"/>
        <w:r w:rsidRPr="00224C73">
          <w:rPr>
            <w:szCs w:val="24"/>
          </w:rPr>
          <w:t>systems</w:t>
        </w:r>
        <w:proofErr w:type="spellEnd"/>
        <w:r w:rsidRPr="00224C73">
          <w:rPr>
            <w:szCs w:val="24"/>
          </w:rPr>
          <w:t xml:space="preserve"> </w:t>
        </w:r>
        <w:proofErr w:type="spellStart"/>
        <w:r w:rsidRPr="00224C73">
          <w:rPr>
            <w:szCs w:val="24"/>
          </w:rPr>
          <w:t>antenna</w:t>
        </w:r>
        <w:proofErr w:type="spellEnd"/>
        <w:r w:rsidRPr="00224C73">
          <w:rPr>
            <w:szCs w:val="24"/>
          </w:rPr>
          <w:t xml:space="preserve"> patterns for use in </w:t>
        </w:r>
        <w:proofErr w:type="spellStart"/>
        <w:r w:rsidRPr="00224C73">
          <w:rPr>
            <w:szCs w:val="24"/>
          </w:rPr>
          <w:t>interference</w:t>
        </w:r>
        <w:proofErr w:type="spellEnd"/>
        <w:r w:rsidRPr="00224C73">
          <w:rPr>
            <w:szCs w:val="24"/>
          </w:rPr>
          <w:t xml:space="preserve"> analyses</w:t>
        </w:r>
      </w:ins>
    </w:p>
    <w:p w14:paraId="04A49339" w14:textId="77777777" w:rsidR="00D01BDF" w:rsidRPr="00224C73" w:rsidRDefault="00D01BDF" w:rsidP="00D01BDF">
      <w:pPr>
        <w:pStyle w:val="Normalaftertitle"/>
        <w:jc w:val="both"/>
      </w:pPr>
      <w:r w:rsidRPr="00224C73">
        <w:t>The ITU Radiocommunication Assembly,</w:t>
      </w:r>
    </w:p>
    <w:p w14:paraId="38B0AA5B" w14:textId="77777777" w:rsidR="00D01BDF" w:rsidRPr="00224C73" w:rsidRDefault="00D01BDF" w:rsidP="00D01BDF">
      <w:pPr>
        <w:pStyle w:val="Call"/>
        <w:jc w:val="both"/>
      </w:pPr>
      <w:r w:rsidRPr="00224C73">
        <w:t>considering</w:t>
      </w:r>
    </w:p>
    <w:p w14:paraId="6C8424D2" w14:textId="77777777" w:rsidR="00D01BDF" w:rsidRPr="00224C73" w:rsidRDefault="00D01BDF" w:rsidP="00D01BDF">
      <w:pPr>
        <w:jc w:val="both"/>
      </w:pPr>
      <w:r w:rsidRPr="00224C73">
        <w:t>a)</w:t>
      </w:r>
      <w:r w:rsidRPr="00224C73">
        <w:tab/>
        <w:t>that antenna, signal propagation, target detection and large necessary bandwidth characteristics of radar to achieve their functions are optimum in certain frequency bands;</w:t>
      </w:r>
    </w:p>
    <w:p w14:paraId="24857C3C" w14:textId="77777777" w:rsidR="00D01BDF" w:rsidRPr="00224C73" w:rsidRDefault="00D01BDF" w:rsidP="00D01BDF">
      <w:pPr>
        <w:jc w:val="both"/>
      </w:pPr>
      <w:r w:rsidRPr="00224C73">
        <w:t>b)</w:t>
      </w:r>
      <w:r w:rsidRPr="00224C73">
        <w:tab/>
        <w:t xml:space="preserve">that the technical characteristics of radars operating in the radiolocation service are determined by the mission of the system and vary widely even within a </w:t>
      </w:r>
      <w:ins w:id="54" w:author="Chairman" w:date="2021-12-20T07:26:00Z">
        <w:r w:rsidRPr="00224C73">
          <w:t xml:space="preserve">frequency </w:t>
        </w:r>
      </w:ins>
      <w:r w:rsidRPr="00224C73">
        <w:t>band;</w:t>
      </w:r>
    </w:p>
    <w:p w14:paraId="2FFBCBA9" w14:textId="77777777" w:rsidR="00D01BDF" w:rsidRPr="00224C73" w:rsidRDefault="00D01BDF" w:rsidP="00D01BDF">
      <w:pPr>
        <w:jc w:val="both"/>
      </w:pPr>
      <w:r w:rsidRPr="00224C73">
        <w:t>c)</w:t>
      </w:r>
      <w:r w:rsidRPr="00224C73">
        <w:tab/>
        <w:t xml:space="preserve">that ITU-R is considering the potential for the introduction of new types of systems or applications in </w:t>
      </w:r>
      <w:ins w:id="55" w:author="Chairman" w:date="2021-12-20T07:27:00Z">
        <w:r w:rsidRPr="00224C73">
          <w:t xml:space="preserve">frequency </w:t>
        </w:r>
      </w:ins>
      <w:r w:rsidRPr="00224C73">
        <w:t>bands between 420 MHz and 34 GHz used by radars in the radiodetermination service;</w:t>
      </w:r>
    </w:p>
    <w:p w14:paraId="69C0DF45" w14:textId="77777777" w:rsidR="00D01BDF" w:rsidRPr="00224C73" w:rsidRDefault="00D01BDF" w:rsidP="00D01BDF">
      <w:pPr>
        <w:jc w:val="both"/>
      </w:pPr>
      <w:r w:rsidRPr="00224C73">
        <w:t>d)</w:t>
      </w:r>
      <w:r w:rsidRPr="00224C73">
        <w:tab/>
        <w:t>that representative technical and operational characteristics of radars operating in the radiodetermination service are required to determine the feasibility of introducing new types of systems into frequency bands allocated to the radiodetermination service;</w:t>
      </w:r>
    </w:p>
    <w:p w14:paraId="274241D8" w14:textId="77777777" w:rsidR="00D01BDF" w:rsidRPr="00224C73" w:rsidRDefault="00D01BDF" w:rsidP="00D01BDF">
      <w:pPr>
        <w:jc w:val="both"/>
      </w:pPr>
      <w:r w:rsidRPr="00224C73">
        <w:t>e)</w:t>
      </w:r>
      <w:r w:rsidRPr="00224C73">
        <w:tab/>
        <w:t>that procedures and methodologies to analyse compatibility between radars in the radiodetermination service and systems in other services are contained in Recommendation ITU</w:t>
      </w:r>
      <w:r w:rsidRPr="00224C73">
        <w:noBreakHyphen/>
        <w:t>R M.1461,</w:t>
      </w:r>
    </w:p>
    <w:p w14:paraId="33E4C4E6" w14:textId="77777777" w:rsidR="00D01BDF" w:rsidRPr="00224C73" w:rsidRDefault="00D01BDF" w:rsidP="00D01BDF">
      <w:pPr>
        <w:pStyle w:val="Call"/>
        <w:jc w:val="both"/>
      </w:pPr>
      <w:r w:rsidRPr="00224C73">
        <w:t>noting</w:t>
      </w:r>
    </w:p>
    <w:p w14:paraId="6A6285B1" w14:textId="77777777" w:rsidR="00D01BDF" w:rsidRPr="00224C73" w:rsidRDefault="00D01BDF" w:rsidP="00D01BDF">
      <w:pPr>
        <w:jc w:val="both"/>
      </w:pPr>
      <w:r w:rsidRPr="00224C73">
        <w:rPr>
          <w:lang w:eastAsia="ja-JP"/>
        </w:rPr>
        <w:t>a)</w:t>
      </w:r>
      <w:r w:rsidRPr="00224C73">
        <w:rPr>
          <w:lang w:eastAsia="ja-JP"/>
        </w:rPr>
        <w:tab/>
        <w:t xml:space="preserve">that </w:t>
      </w:r>
      <w:r w:rsidRPr="00224C73">
        <w:t>this Recommendation along with Recommendation ITU-R M.1461 are used as a guideline in analysing compatibility between radiodetermination radars and systems in other services;</w:t>
      </w:r>
    </w:p>
    <w:p w14:paraId="60AFC4D8" w14:textId="77777777" w:rsidR="00D01BDF" w:rsidRPr="00224C73" w:rsidRDefault="00D01BDF" w:rsidP="00D01BDF">
      <w:pPr>
        <w:jc w:val="both"/>
        <w:rPr>
          <w:lang w:eastAsia="ja-JP"/>
        </w:rPr>
      </w:pPr>
      <w:r w:rsidRPr="00224C73">
        <w:rPr>
          <w:lang w:eastAsia="ja-JP"/>
        </w:rPr>
        <w:t>b)</w:t>
      </w:r>
      <w:r w:rsidRPr="00224C73">
        <w:rPr>
          <w:lang w:eastAsia="ja-JP"/>
        </w:rPr>
        <w:tab/>
      </w:r>
      <w:r w:rsidRPr="00224C73">
        <w:t>that the criterion of interfering signal power to radar receiver noise power level are identified in Recommendation ITU-R M.1461</w:t>
      </w:r>
      <w:r w:rsidRPr="00224C73">
        <w:rPr>
          <w:lang w:eastAsia="ja-JP"/>
        </w:rPr>
        <w:t>,</w:t>
      </w:r>
    </w:p>
    <w:p w14:paraId="521F81BD" w14:textId="77777777" w:rsidR="00D01BDF" w:rsidRPr="00224C73" w:rsidRDefault="00D01BDF" w:rsidP="00D01BDF">
      <w:pPr>
        <w:pStyle w:val="Call"/>
        <w:jc w:val="both"/>
      </w:pPr>
      <w:r w:rsidRPr="00224C73">
        <w:t>recognizing</w:t>
      </w:r>
    </w:p>
    <w:p w14:paraId="1DC0FF63" w14:textId="77777777" w:rsidR="00D01BDF" w:rsidRPr="00224C73" w:rsidRDefault="00D01BDF" w:rsidP="00D01BDF">
      <w:pPr>
        <w:jc w:val="both"/>
      </w:pPr>
      <w:r w:rsidRPr="00224C73">
        <w:t>a)</w:t>
      </w:r>
      <w:r w:rsidRPr="00224C73">
        <w:tab/>
        <w:t>that the required protection criteria depend upon the specific types of interfering signals;</w:t>
      </w:r>
    </w:p>
    <w:p w14:paraId="101236A2" w14:textId="77777777" w:rsidR="00D01BDF" w:rsidRPr="00224C73" w:rsidRDefault="00D01BDF" w:rsidP="00D01BDF">
      <w:pPr>
        <w:jc w:val="both"/>
      </w:pPr>
      <w:r w:rsidRPr="00224C73">
        <w:t>b)</w:t>
      </w:r>
      <w:r w:rsidRPr="00224C73">
        <w:tab/>
        <w:t>that the application of protection criteria may require consideration for inclusion of the statistical nature of the criteria and other elements of the methodology for performing compatibility studies (</w:t>
      </w:r>
      <w:proofErr w:type="gramStart"/>
      <w:r w:rsidRPr="00224C73">
        <w:t>e.g.</w:t>
      </w:r>
      <w:proofErr w:type="gramEnd"/>
      <w:r w:rsidRPr="00224C73">
        <w:t xml:space="preserve"> antenna scanning including motion of the transmitter and propagation loss). Further development of these statistical considerations may be incorporated into future revisions of this and other related Recommendations, as appropriate,</w:t>
      </w:r>
    </w:p>
    <w:p w14:paraId="25C6AB23" w14:textId="77777777" w:rsidR="00D01BDF" w:rsidRPr="00224C73" w:rsidRDefault="00D01BDF" w:rsidP="00D01BDF">
      <w:pPr>
        <w:pStyle w:val="Call"/>
        <w:jc w:val="both"/>
      </w:pPr>
      <w:r w:rsidRPr="00224C73">
        <w:t>recommends</w:t>
      </w:r>
    </w:p>
    <w:p w14:paraId="51A01FBA" w14:textId="77777777" w:rsidR="00D01BDF" w:rsidRPr="00224C73" w:rsidRDefault="00D01BDF" w:rsidP="00D01BDF">
      <w:pPr>
        <w:jc w:val="both"/>
      </w:pPr>
      <w:r w:rsidRPr="00224C73">
        <w:rPr>
          <w:b/>
        </w:rPr>
        <w:t>1</w:t>
      </w:r>
      <w:r w:rsidRPr="00224C73">
        <w:tab/>
        <w:t xml:space="preserve">that the technical and operational characteristics of the radiolocation radars described in Annex 1 should be considered as representative of those operating or planned to operate in the </w:t>
      </w:r>
      <w:ins w:id="56" w:author="Chairman" w:date="2021-12-20T07:27:00Z">
        <w:r w:rsidRPr="00224C73">
          <w:t>frequency</w:t>
        </w:r>
      </w:ins>
      <w:ins w:id="57" w:author="Chamova, Alisa" w:date="2021-12-20T14:19:00Z">
        <w:r>
          <w:t xml:space="preserve"> </w:t>
        </w:r>
      </w:ins>
      <w:r w:rsidRPr="00224C73">
        <w:t>band 15.4</w:t>
      </w:r>
      <w:r w:rsidRPr="00224C73">
        <w:noBreakHyphen/>
        <w:t>17.3 GHz;</w:t>
      </w:r>
    </w:p>
    <w:p w14:paraId="06EDFD63" w14:textId="77777777" w:rsidR="00D01BDF" w:rsidRPr="00224C73" w:rsidRDefault="00D01BDF" w:rsidP="00D01BDF">
      <w:pPr>
        <w:jc w:val="both"/>
      </w:pPr>
      <w:r w:rsidRPr="00224C73">
        <w:rPr>
          <w:b/>
        </w:rPr>
        <w:t>2</w:t>
      </w:r>
      <w:r w:rsidRPr="00224C73">
        <w:tab/>
        <w:t xml:space="preserve">that an </w:t>
      </w:r>
      <w:r w:rsidRPr="00224C73">
        <w:rPr>
          <w:i/>
        </w:rPr>
        <w:t>I</w:t>
      </w:r>
      <w:r w:rsidRPr="00224C73">
        <w:t>/</w:t>
      </w:r>
      <w:r w:rsidRPr="00224C73">
        <w:rPr>
          <w:i/>
        </w:rPr>
        <w:t>N</w:t>
      </w:r>
      <w:r w:rsidRPr="00224C73">
        <w:rPr>
          <w:iCs/>
        </w:rPr>
        <w:t xml:space="preserve"> ratio </w:t>
      </w:r>
      <w:r w:rsidRPr="00224C73">
        <w:t xml:space="preserve">of –6 dB, should be used as the required protection level for the portions of the </w:t>
      </w:r>
      <w:ins w:id="58" w:author="Chairman" w:date="2021-12-20T07:27:00Z">
        <w:r w:rsidRPr="00224C73">
          <w:t xml:space="preserve">frequency band </w:t>
        </w:r>
      </w:ins>
      <w:r w:rsidRPr="00224C73">
        <w:t>15.4-17.3 GHz</w:t>
      </w:r>
      <w:del w:id="59" w:author="Chairman" w:date="2021-12-20T07:27:00Z">
        <w:r w:rsidRPr="00224C73" w:rsidDel="007737A7">
          <w:delText xml:space="preserve"> band</w:delText>
        </w:r>
      </w:del>
      <w:r w:rsidRPr="00224C73">
        <w:t xml:space="preserve"> where there is a radiolocation allocation and that this represents the net protection level if multiple interferers are present;</w:t>
      </w:r>
    </w:p>
    <w:p w14:paraId="731E7822" w14:textId="77777777" w:rsidR="00D01BDF" w:rsidRPr="00224C73" w:rsidRDefault="00D01BDF" w:rsidP="00D01BDF">
      <w:pPr>
        <w:jc w:val="both"/>
      </w:pPr>
      <w:r w:rsidRPr="00224C73">
        <w:rPr>
          <w:b/>
        </w:rPr>
        <w:lastRenderedPageBreak/>
        <w:t>3</w:t>
      </w:r>
      <w:r w:rsidRPr="00224C73">
        <w:tab/>
        <w:t>that in the case of pulsed interference, the criteria should be based on a case-by-case analysis taking into account the undesired pulse train characteristics and, to the extent possible, the signal processing in the radar receiver.</w:t>
      </w:r>
    </w:p>
    <w:p w14:paraId="72F3A0E4" w14:textId="77777777" w:rsidR="00D01BDF" w:rsidRPr="00224C73" w:rsidRDefault="00D01BDF" w:rsidP="00D01BDF">
      <w:pPr>
        <w:pStyle w:val="Note"/>
        <w:jc w:val="both"/>
      </w:pPr>
      <w:r w:rsidRPr="00224C73">
        <w:t>NOTE 1 – This Recommendation should be revised as more detailed information becomes available.</w:t>
      </w:r>
    </w:p>
    <w:p w14:paraId="07704471" w14:textId="77777777" w:rsidR="00D01BDF" w:rsidRPr="00224C73" w:rsidRDefault="00D01BDF" w:rsidP="00D01BDF">
      <w:pPr>
        <w:jc w:val="both"/>
      </w:pPr>
    </w:p>
    <w:p w14:paraId="78FE4F08" w14:textId="77777777" w:rsidR="00D01BDF" w:rsidRPr="00224C73" w:rsidRDefault="00D01BDF" w:rsidP="00D01BDF"/>
    <w:p w14:paraId="4F2AD7A6" w14:textId="77777777" w:rsidR="00D01BDF" w:rsidRPr="00224C73" w:rsidRDefault="00D01BDF" w:rsidP="00D01BDF">
      <w:pPr>
        <w:pStyle w:val="AnnexNoTitle"/>
      </w:pPr>
      <w:r w:rsidRPr="00224C73">
        <w:t>Annex 1</w:t>
      </w:r>
      <w:r w:rsidRPr="00224C73">
        <w:br/>
      </w:r>
      <w:r w:rsidRPr="00224C73">
        <w:br/>
        <w:t>Characteristics of and protection criteria for radars operating or planned to operate in the radiolocation service in the frequency band 15.4-17.3 GHz</w:t>
      </w:r>
    </w:p>
    <w:p w14:paraId="399FCAF4" w14:textId="77777777" w:rsidR="00D01BDF" w:rsidRPr="00224C73" w:rsidRDefault="00D01BDF" w:rsidP="00D01BDF">
      <w:pPr>
        <w:pStyle w:val="Heading1"/>
        <w:jc w:val="both"/>
      </w:pPr>
      <w:r w:rsidRPr="00224C73">
        <w:t>1</w:t>
      </w:r>
      <w:r w:rsidRPr="00224C73">
        <w:tab/>
        <w:t>Introduction</w:t>
      </w:r>
    </w:p>
    <w:p w14:paraId="4239CFB4" w14:textId="77777777" w:rsidR="00D01BDF" w:rsidRPr="00224C73" w:rsidRDefault="00D01BDF" w:rsidP="00D01BDF">
      <w:pPr>
        <w:jc w:val="both"/>
      </w:pPr>
      <w:r w:rsidRPr="00224C73">
        <w:t>The characteristics of radiolocation radars operating or planned to operate worldwide in the frequency band 15.4</w:t>
      </w:r>
      <w:r w:rsidRPr="00224C73">
        <w:noBreakHyphen/>
        <w:t>17.3 GHz are presented in Table 1 and described further in the following paragraphs.</w:t>
      </w:r>
    </w:p>
    <w:p w14:paraId="3EE1F6CB" w14:textId="77777777" w:rsidR="00D01BDF" w:rsidRPr="00224C73" w:rsidRDefault="00D01BDF" w:rsidP="00D01BDF">
      <w:pPr>
        <w:pStyle w:val="Heading1"/>
        <w:jc w:val="both"/>
      </w:pPr>
      <w:r w:rsidRPr="00224C73">
        <w:t>2</w:t>
      </w:r>
      <w:r w:rsidRPr="00224C73">
        <w:tab/>
        <w:t>Technical characteristics</w:t>
      </w:r>
    </w:p>
    <w:p w14:paraId="7DC5B1BE" w14:textId="77777777" w:rsidR="00D01BDF" w:rsidRPr="00224C73" w:rsidRDefault="00D01BDF" w:rsidP="00D01BDF">
      <w:pPr>
        <w:jc w:val="both"/>
      </w:pPr>
      <w:r w:rsidRPr="00224C73">
        <w:t xml:space="preserve">The band 15.4-17.3 GHz is used by many different types of radars including land-based, transportable, shipboard and airborne platforms. Radiolocation functions performed in the </w:t>
      </w:r>
      <w:ins w:id="60" w:author="Chairman" w:date="2021-12-20T07:27:00Z">
        <w:r w:rsidRPr="00224C73">
          <w:t xml:space="preserve">frequency </w:t>
        </w:r>
      </w:ins>
      <w:r w:rsidRPr="00224C73">
        <w:t xml:space="preserve">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w:t>
      </w:r>
      <w:ins w:id="61" w:author="Chairman" w:date="2021-12-20T07:27:00Z">
        <w:r w:rsidRPr="00224C73">
          <w:t xml:space="preserve">frequency band </w:t>
        </w:r>
      </w:ins>
      <w:r w:rsidRPr="00224C73">
        <w:t>15.4-17.3 GHz</w:t>
      </w:r>
      <w:del w:id="62" w:author="Chairman" w:date="2021-12-20T07:28:00Z">
        <w:r w:rsidRPr="00224C73" w:rsidDel="007737A7">
          <w:delText xml:space="preserve"> band</w:delText>
        </w:r>
      </w:del>
      <w:r w:rsidRPr="00224C73">
        <w:t>.</w:t>
      </w:r>
    </w:p>
    <w:p w14:paraId="2440CAB9" w14:textId="77777777" w:rsidR="00D01BDF" w:rsidRPr="00224C73" w:rsidRDefault="00D01BDF" w:rsidP="00D01BDF">
      <w:pPr>
        <w:jc w:val="both"/>
      </w:pPr>
      <w:r w:rsidRPr="00224C73">
        <w:t xml:space="preserve">The major radiolocation radars operating or planned to operate in the </w:t>
      </w:r>
      <w:ins w:id="63" w:author="Chairman" w:date="2021-12-20T07:28:00Z">
        <w:r w:rsidRPr="00224C73">
          <w:t xml:space="preserve">frequency </w:t>
        </w:r>
      </w:ins>
      <w:r w:rsidRPr="00224C73">
        <w:t>band 15.4-17.3 GHz are primarily for detection of airborne objects and some are used for ground mapping. They are required to measure target altitude, range, bearing, and form terrain maps. Some of the airborne 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64ADE90E" w14:textId="77777777" w:rsidR="00D01BDF" w:rsidRPr="00224C73" w:rsidRDefault="00D01BDF" w:rsidP="00D01BDF">
      <w:pPr>
        <w:pStyle w:val="TableNo"/>
        <w:spacing w:before="240"/>
        <w:sectPr w:rsidR="00D01BDF" w:rsidRPr="00224C73" w:rsidSect="00DB1122">
          <w:headerReference w:type="even" r:id="rId16"/>
          <w:pgSz w:w="11907" w:h="16834"/>
          <w:pgMar w:top="1418" w:right="1134" w:bottom="1418" w:left="1134" w:header="720" w:footer="720" w:gutter="0"/>
          <w:paperSrc w:first="15" w:other="15"/>
          <w:pgNumType w:start="1"/>
          <w:cols w:space="720"/>
          <w:titlePg/>
        </w:sectPr>
      </w:pPr>
    </w:p>
    <w:p w14:paraId="7ED2B3B8" w14:textId="77777777" w:rsidR="00D01BDF" w:rsidRPr="00224C73" w:rsidRDefault="00D01BDF" w:rsidP="00D01BDF">
      <w:pPr>
        <w:pStyle w:val="TableNo"/>
        <w:rPr>
          <w:sz w:val="22"/>
          <w:szCs w:val="22"/>
        </w:rPr>
      </w:pPr>
      <w:r w:rsidRPr="00224C73">
        <w:rPr>
          <w:sz w:val="22"/>
          <w:szCs w:val="22"/>
        </w:rPr>
        <w:lastRenderedPageBreak/>
        <w:t>TABLE 1</w:t>
      </w:r>
    </w:p>
    <w:p w14:paraId="7445A0C9" w14:textId="77777777" w:rsidR="00D01BDF" w:rsidRPr="00224C73" w:rsidRDefault="00D01BDF" w:rsidP="00D01BDF">
      <w:pPr>
        <w:pStyle w:val="Tabletitle"/>
        <w:rPr>
          <w:sz w:val="22"/>
          <w:szCs w:val="22"/>
        </w:rPr>
      </w:pPr>
      <w:r w:rsidRPr="00224C73">
        <w:rPr>
          <w:sz w:val="22"/>
          <w:szCs w:val="22"/>
        </w:rPr>
        <w:t>Characteristics of radiolocation radars in the 1</w:t>
      </w:r>
      <w:r w:rsidRPr="00224C73">
        <w:rPr>
          <w:rFonts w:ascii="Tms Rmn" w:hAnsi="Tms Rmn"/>
          <w:sz w:val="22"/>
          <w:szCs w:val="22"/>
        </w:rPr>
        <w:t>5.4</w:t>
      </w:r>
      <w:r w:rsidRPr="00224C73">
        <w:rPr>
          <w:sz w:val="22"/>
          <w:szCs w:val="22"/>
        </w:rPr>
        <w:t>-17.3 GHz band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93"/>
        <w:gridCol w:w="1842"/>
        <w:gridCol w:w="1843"/>
        <w:gridCol w:w="1843"/>
        <w:gridCol w:w="1843"/>
        <w:gridCol w:w="1842"/>
        <w:gridCol w:w="1877"/>
      </w:tblGrid>
      <w:tr w:rsidR="00D01BDF" w:rsidRPr="00224C73" w14:paraId="19C8221F" w14:textId="77777777" w:rsidTr="0028287D">
        <w:trPr>
          <w:cantSplit/>
          <w:trHeight w:val="292"/>
          <w:jc w:val="center"/>
        </w:trPr>
        <w:tc>
          <w:tcPr>
            <w:tcW w:w="2376" w:type="dxa"/>
            <w:vAlign w:val="center"/>
          </w:tcPr>
          <w:p w14:paraId="2E364478" w14:textId="77777777" w:rsidR="00D01BDF" w:rsidRPr="00224C73" w:rsidRDefault="00D01BDF" w:rsidP="0028287D">
            <w:pPr>
              <w:pStyle w:val="Tablehead"/>
              <w:spacing w:before="40" w:after="0"/>
              <w:rPr>
                <w:sz w:val="18"/>
                <w:szCs w:val="18"/>
              </w:rPr>
            </w:pPr>
            <w:r w:rsidRPr="00224C73">
              <w:rPr>
                <w:sz w:val="18"/>
                <w:szCs w:val="18"/>
              </w:rPr>
              <w:t>Characteristics</w:t>
            </w:r>
          </w:p>
        </w:tc>
        <w:tc>
          <w:tcPr>
            <w:tcW w:w="993" w:type="dxa"/>
            <w:vAlign w:val="center"/>
          </w:tcPr>
          <w:p w14:paraId="72ED7666" w14:textId="77777777" w:rsidR="00D01BDF" w:rsidRPr="00224C73" w:rsidRDefault="00D01BDF" w:rsidP="0028287D">
            <w:pPr>
              <w:pStyle w:val="Tablehead"/>
              <w:rPr>
                <w:sz w:val="18"/>
                <w:szCs w:val="18"/>
              </w:rPr>
            </w:pPr>
            <w:ins w:id="64" w:author="Chairman" w:date="2021-06-09T18:46:00Z">
              <w:r w:rsidRPr="00224C73">
                <w:rPr>
                  <w:sz w:val="18"/>
                  <w:szCs w:val="18"/>
                </w:rPr>
                <w:t>Units</w:t>
              </w:r>
            </w:ins>
          </w:p>
        </w:tc>
        <w:tc>
          <w:tcPr>
            <w:tcW w:w="1842" w:type="dxa"/>
            <w:vAlign w:val="center"/>
          </w:tcPr>
          <w:p w14:paraId="1AE419D9" w14:textId="77777777" w:rsidR="00D01BDF" w:rsidRPr="00224C73" w:rsidRDefault="00D01BDF" w:rsidP="0028287D">
            <w:pPr>
              <w:pStyle w:val="Tablehead"/>
              <w:spacing w:before="40" w:after="0"/>
              <w:rPr>
                <w:sz w:val="18"/>
                <w:szCs w:val="18"/>
              </w:rPr>
            </w:pPr>
            <w:r w:rsidRPr="00224C73">
              <w:rPr>
                <w:sz w:val="18"/>
                <w:szCs w:val="18"/>
              </w:rPr>
              <w:t>System 1</w:t>
            </w:r>
          </w:p>
        </w:tc>
        <w:tc>
          <w:tcPr>
            <w:tcW w:w="1843" w:type="dxa"/>
            <w:vAlign w:val="center"/>
          </w:tcPr>
          <w:p w14:paraId="3BC057CC" w14:textId="77777777" w:rsidR="00D01BDF" w:rsidRPr="00224C73" w:rsidRDefault="00D01BDF" w:rsidP="0028287D">
            <w:pPr>
              <w:pStyle w:val="Tablehead"/>
              <w:spacing w:before="40" w:after="0"/>
              <w:rPr>
                <w:sz w:val="18"/>
                <w:szCs w:val="18"/>
              </w:rPr>
            </w:pPr>
            <w:r w:rsidRPr="00224C73">
              <w:rPr>
                <w:sz w:val="18"/>
                <w:szCs w:val="18"/>
              </w:rPr>
              <w:t>System 2</w:t>
            </w:r>
          </w:p>
        </w:tc>
        <w:tc>
          <w:tcPr>
            <w:tcW w:w="1843" w:type="dxa"/>
            <w:vAlign w:val="center"/>
          </w:tcPr>
          <w:p w14:paraId="5CF50F44" w14:textId="77777777" w:rsidR="00D01BDF" w:rsidRPr="00224C73" w:rsidRDefault="00D01BDF" w:rsidP="0028287D">
            <w:pPr>
              <w:pStyle w:val="Tablehead"/>
              <w:spacing w:before="40" w:after="0"/>
              <w:rPr>
                <w:sz w:val="18"/>
                <w:szCs w:val="18"/>
              </w:rPr>
            </w:pPr>
            <w:r w:rsidRPr="00224C73">
              <w:rPr>
                <w:sz w:val="18"/>
                <w:szCs w:val="18"/>
              </w:rPr>
              <w:t>System 3</w:t>
            </w:r>
          </w:p>
        </w:tc>
        <w:tc>
          <w:tcPr>
            <w:tcW w:w="1843" w:type="dxa"/>
            <w:vAlign w:val="center"/>
          </w:tcPr>
          <w:p w14:paraId="40577B98" w14:textId="77777777" w:rsidR="00D01BDF" w:rsidRPr="00224C73" w:rsidRDefault="00D01BDF" w:rsidP="0028287D">
            <w:pPr>
              <w:pStyle w:val="Tablehead"/>
              <w:spacing w:before="40" w:after="0"/>
              <w:rPr>
                <w:sz w:val="18"/>
                <w:szCs w:val="18"/>
              </w:rPr>
            </w:pPr>
            <w:r w:rsidRPr="00224C73">
              <w:rPr>
                <w:sz w:val="18"/>
                <w:szCs w:val="18"/>
              </w:rPr>
              <w:t>System 4</w:t>
            </w:r>
          </w:p>
        </w:tc>
        <w:tc>
          <w:tcPr>
            <w:tcW w:w="1842" w:type="dxa"/>
            <w:vAlign w:val="center"/>
          </w:tcPr>
          <w:p w14:paraId="772D5287" w14:textId="77777777" w:rsidR="00D01BDF" w:rsidRPr="00224C73" w:rsidRDefault="00D01BDF" w:rsidP="0028287D">
            <w:pPr>
              <w:pStyle w:val="Tablehead"/>
              <w:spacing w:before="40" w:after="0"/>
              <w:rPr>
                <w:sz w:val="18"/>
                <w:szCs w:val="18"/>
              </w:rPr>
            </w:pPr>
            <w:r w:rsidRPr="00224C73">
              <w:rPr>
                <w:sz w:val="18"/>
                <w:szCs w:val="18"/>
              </w:rPr>
              <w:t>System 5</w:t>
            </w:r>
          </w:p>
        </w:tc>
        <w:tc>
          <w:tcPr>
            <w:tcW w:w="1877" w:type="dxa"/>
          </w:tcPr>
          <w:p w14:paraId="20C3FCDB" w14:textId="77777777" w:rsidR="00D01BDF" w:rsidRPr="00224C73" w:rsidRDefault="00D01BDF" w:rsidP="0028287D">
            <w:pPr>
              <w:pStyle w:val="Tablehead"/>
              <w:spacing w:before="40" w:after="0"/>
              <w:rPr>
                <w:sz w:val="18"/>
                <w:szCs w:val="18"/>
              </w:rPr>
            </w:pPr>
            <w:r w:rsidRPr="00224C73">
              <w:rPr>
                <w:sz w:val="18"/>
                <w:szCs w:val="18"/>
              </w:rPr>
              <w:t>System 6</w:t>
            </w:r>
          </w:p>
        </w:tc>
      </w:tr>
      <w:tr w:rsidR="00D01BDF" w:rsidRPr="00224C73" w14:paraId="03F901A3" w14:textId="77777777" w:rsidTr="0028287D">
        <w:trPr>
          <w:cantSplit/>
          <w:trHeight w:val="499"/>
          <w:jc w:val="center"/>
        </w:trPr>
        <w:tc>
          <w:tcPr>
            <w:tcW w:w="2376" w:type="dxa"/>
            <w:vAlign w:val="center"/>
          </w:tcPr>
          <w:p w14:paraId="2DD1BA75" w14:textId="77777777" w:rsidR="00D01BDF" w:rsidRPr="00224C73" w:rsidRDefault="00D01BDF" w:rsidP="0028287D">
            <w:pPr>
              <w:pStyle w:val="TableText0"/>
              <w:spacing w:after="0"/>
              <w:rPr>
                <w:sz w:val="18"/>
              </w:rPr>
            </w:pPr>
            <w:r w:rsidRPr="00224C73">
              <w:rPr>
                <w:sz w:val="18"/>
              </w:rPr>
              <w:t>Function</w:t>
            </w:r>
          </w:p>
        </w:tc>
        <w:tc>
          <w:tcPr>
            <w:tcW w:w="993" w:type="dxa"/>
            <w:vAlign w:val="center"/>
          </w:tcPr>
          <w:p w14:paraId="61EAE102" w14:textId="77777777" w:rsidR="00D01BDF" w:rsidRPr="00224C73" w:rsidRDefault="00D01BDF" w:rsidP="0028287D">
            <w:pPr>
              <w:pStyle w:val="TableText0"/>
              <w:spacing w:after="0"/>
              <w:jc w:val="center"/>
              <w:rPr>
                <w:sz w:val="18"/>
              </w:rPr>
            </w:pPr>
          </w:p>
        </w:tc>
        <w:tc>
          <w:tcPr>
            <w:tcW w:w="1842" w:type="dxa"/>
            <w:vAlign w:val="center"/>
          </w:tcPr>
          <w:p w14:paraId="0AC70703" w14:textId="77777777" w:rsidR="00D01BDF" w:rsidRPr="00224C73" w:rsidRDefault="00D01BDF" w:rsidP="0028287D">
            <w:pPr>
              <w:pStyle w:val="TableText0"/>
              <w:spacing w:after="0"/>
              <w:jc w:val="center"/>
              <w:rPr>
                <w:sz w:val="18"/>
              </w:rPr>
            </w:pPr>
            <w:r w:rsidRPr="00224C73">
              <w:rPr>
                <w:sz w:val="18"/>
              </w:rPr>
              <w:t>Search, track and ground-mapping radar (multi</w:t>
            </w:r>
            <w:r w:rsidRPr="00224C73">
              <w:rPr>
                <w:sz w:val="18"/>
              </w:rPr>
              <w:noBreakHyphen/>
              <w:t>function)</w:t>
            </w:r>
          </w:p>
        </w:tc>
        <w:tc>
          <w:tcPr>
            <w:tcW w:w="1843" w:type="dxa"/>
            <w:vAlign w:val="center"/>
          </w:tcPr>
          <w:p w14:paraId="1064A62E" w14:textId="77777777" w:rsidR="00D01BDF" w:rsidRPr="00224C73" w:rsidRDefault="00D01BDF" w:rsidP="0028287D">
            <w:pPr>
              <w:pStyle w:val="TableText0"/>
              <w:spacing w:after="0"/>
              <w:jc w:val="center"/>
              <w:rPr>
                <w:sz w:val="18"/>
              </w:rPr>
            </w:pPr>
            <w:r w:rsidRPr="00224C73">
              <w:rPr>
                <w:sz w:val="18"/>
              </w:rPr>
              <w:t>Search, track and ground-mapping radar (multi</w:t>
            </w:r>
            <w:r w:rsidRPr="00224C73">
              <w:rPr>
                <w:sz w:val="18"/>
              </w:rPr>
              <w:noBreakHyphen/>
              <w:t>function)</w:t>
            </w:r>
          </w:p>
        </w:tc>
        <w:tc>
          <w:tcPr>
            <w:tcW w:w="1843" w:type="dxa"/>
            <w:vAlign w:val="center"/>
          </w:tcPr>
          <w:p w14:paraId="0047ED02" w14:textId="77777777" w:rsidR="00D01BDF" w:rsidRPr="00224C73" w:rsidRDefault="00D01BDF" w:rsidP="0028287D">
            <w:pPr>
              <w:pStyle w:val="TableText0"/>
              <w:spacing w:after="0"/>
              <w:jc w:val="center"/>
              <w:rPr>
                <w:sz w:val="18"/>
              </w:rPr>
            </w:pPr>
            <w:r w:rsidRPr="00224C73">
              <w:rPr>
                <w:sz w:val="18"/>
              </w:rPr>
              <w:t>Air surveillance, landing aid, track while scan</w:t>
            </w:r>
          </w:p>
        </w:tc>
        <w:tc>
          <w:tcPr>
            <w:tcW w:w="1843" w:type="dxa"/>
            <w:vAlign w:val="center"/>
          </w:tcPr>
          <w:p w14:paraId="625C2557" w14:textId="77777777" w:rsidR="00D01BDF" w:rsidRPr="00224C73" w:rsidRDefault="00D01BDF" w:rsidP="0028287D">
            <w:pPr>
              <w:pStyle w:val="TableText0"/>
              <w:spacing w:after="0"/>
              <w:jc w:val="center"/>
              <w:rPr>
                <w:sz w:val="18"/>
              </w:rPr>
            </w:pPr>
            <w:r w:rsidRPr="00224C73">
              <w:rPr>
                <w:sz w:val="18"/>
              </w:rPr>
              <w:t>Surveillance</w:t>
            </w:r>
          </w:p>
        </w:tc>
        <w:tc>
          <w:tcPr>
            <w:tcW w:w="1842" w:type="dxa"/>
            <w:vAlign w:val="center"/>
          </w:tcPr>
          <w:p w14:paraId="04115C9E" w14:textId="77777777" w:rsidR="00D01BDF" w:rsidRPr="00224C73" w:rsidRDefault="00D01BDF" w:rsidP="0028287D">
            <w:pPr>
              <w:pStyle w:val="TableText0"/>
              <w:spacing w:after="0"/>
              <w:jc w:val="center"/>
              <w:rPr>
                <w:sz w:val="18"/>
              </w:rPr>
            </w:pPr>
            <w:r w:rsidRPr="00224C73">
              <w:rPr>
                <w:sz w:val="18"/>
              </w:rPr>
              <w:t>Ground surveillance</w:t>
            </w:r>
            <w:r w:rsidRPr="00224C73">
              <w:rPr>
                <w:sz w:val="18"/>
              </w:rPr>
              <w:br/>
              <w:t>and track</w:t>
            </w:r>
          </w:p>
        </w:tc>
        <w:tc>
          <w:tcPr>
            <w:tcW w:w="1877" w:type="dxa"/>
          </w:tcPr>
          <w:p w14:paraId="291ACB61" w14:textId="77777777" w:rsidR="00D01BDF" w:rsidRPr="00224C73" w:rsidRDefault="00D01BDF" w:rsidP="0028287D">
            <w:pPr>
              <w:pStyle w:val="TableText0"/>
              <w:spacing w:after="0"/>
              <w:jc w:val="center"/>
              <w:rPr>
                <w:sz w:val="18"/>
              </w:rPr>
            </w:pPr>
            <w:r w:rsidRPr="00224C73">
              <w:rPr>
                <w:sz w:val="18"/>
              </w:rPr>
              <w:t>Search, track and ground-mapping (multi-function)</w:t>
            </w:r>
          </w:p>
        </w:tc>
      </w:tr>
      <w:tr w:rsidR="00D01BDF" w:rsidRPr="00224C73" w14:paraId="375A123C" w14:textId="77777777" w:rsidTr="0028287D">
        <w:trPr>
          <w:cantSplit/>
          <w:trHeight w:val="295"/>
          <w:jc w:val="center"/>
        </w:trPr>
        <w:tc>
          <w:tcPr>
            <w:tcW w:w="2376" w:type="dxa"/>
            <w:vAlign w:val="center"/>
          </w:tcPr>
          <w:p w14:paraId="02C082F1" w14:textId="77777777" w:rsidR="00D01BDF" w:rsidRPr="00224C73" w:rsidRDefault="00D01BDF" w:rsidP="0028287D">
            <w:pPr>
              <w:pStyle w:val="TableText0"/>
              <w:spacing w:after="0"/>
              <w:rPr>
                <w:sz w:val="18"/>
              </w:rPr>
            </w:pPr>
            <w:r w:rsidRPr="00224C73">
              <w:rPr>
                <w:sz w:val="18"/>
              </w:rPr>
              <w:t>Platform type</w:t>
            </w:r>
          </w:p>
        </w:tc>
        <w:tc>
          <w:tcPr>
            <w:tcW w:w="993" w:type="dxa"/>
            <w:vAlign w:val="center"/>
          </w:tcPr>
          <w:p w14:paraId="2E6BF7EC" w14:textId="77777777" w:rsidR="00D01BDF" w:rsidRPr="00224C73" w:rsidRDefault="00D01BDF" w:rsidP="0028287D">
            <w:pPr>
              <w:pStyle w:val="TableText0"/>
              <w:spacing w:after="0"/>
              <w:jc w:val="center"/>
              <w:rPr>
                <w:sz w:val="18"/>
              </w:rPr>
            </w:pPr>
          </w:p>
        </w:tc>
        <w:tc>
          <w:tcPr>
            <w:tcW w:w="1842" w:type="dxa"/>
            <w:vAlign w:val="center"/>
          </w:tcPr>
          <w:p w14:paraId="7F12DE31" w14:textId="77777777" w:rsidR="00D01BDF" w:rsidRPr="00224C73" w:rsidRDefault="00D01BDF" w:rsidP="0028287D">
            <w:pPr>
              <w:pStyle w:val="TableText0"/>
              <w:spacing w:after="0"/>
              <w:jc w:val="center"/>
              <w:rPr>
                <w:sz w:val="18"/>
              </w:rPr>
            </w:pPr>
            <w:r w:rsidRPr="00224C73">
              <w:rPr>
                <w:sz w:val="18"/>
              </w:rPr>
              <w:t>Airborne,</w:t>
            </w:r>
            <w:r w:rsidRPr="00224C73">
              <w:rPr>
                <w:sz w:val="18"/>
              </w:rPr>
              <w:br/>
              <w:t>low power</w:t>
            </w:r>
          </w:p>
        </w:tc>
        <w:tc>
          <w:tcPr>
            <w:tcW w:w="1843" w:type="dxa"/>
            <w:vAlign w:val="center"/>
          </w:tcPr>
          <w:p w14:paraId="11E2FD42" w14:textId="77777777" w:rsidR="00D01BDF" w:rsidRPr="00224C73" w:rsidRDefault="00D01BDF" w:rsidP="0028287D">
            <w:pPr>
              <w:pStyle w:val="TableText0"/>
              <w:spacing w:after="0"/>
              <w:jc w:val="center"/>
              <w:rPr>
                <w:sz w:val="18"/>
              </w:rPr>
            </w:pPr>
            <w:r w:rsidRPr="00224C73">
              <w:rPr>
                <w:sz w:val="18"/>
              </w:rPr>
              <w:t>Airborne,</w:t>
            </w:r>
            <w:r w:rsidRPr="00224C73">
              <w:rPr>
                <w:sz w:val="18"/>
              </w:rPr>
              <w:br/>
              <w:t>high power</w:t>
            </w:r>
          </w:p>
        </w:tc>
        <w:tc>
          <w:tcPr>
            <w:tcW w:w="1843" w:type="dxa"/>
            <w:vAlign w:val="center"/>
          </w:tcPr>
          <w:p w14:paraId="4C1A7F67" w14:textId="77777777" w:rsidR="00D01BDF" w:rsidRPr="00224C73" w:rsidRDefault="00D01BDF" w:rsidP="0028287D">
            <w:pPr>
              <w:pStyle w:val="TableText0"/>
              <w:spacing w:after="0"/>
              <w:jc w:val="center"/>
              <w:rPr>
                <w:sz w:val="18"/>
              </w:rPr>
            </w:pPr>
            <w:r w:rsidRPr="00224C73">
              <w:rPr>
                <w:sz w:val="18"/>
              </w:rPr>
              <w:t>Shipboard,</w:t>
            </w:r>
            <w:r w:rsidRPr="00224C73">
              <w:rPr>
                <w:sz w:val="18"/>
              </w:rPr>
              <w:br/>
              <w:t>high power</w:t>
            </w:r>
          </w:p>
        </w:tc>
        <w:tc>
          <w:tcPr>
            <w:tcW w:w="1843" w:type="dxa"/>
            <w:vAlign w:val="center"/>
          </w:tcPr>
          <w:p w14:paraId="2F9675A0" w14:textId="77777777" w:rsidR="00D01BDF" w:rsidRPr="00224C73" w:rsidRDefault="00D01BDF" w:rsidP="0028287D">
            <w:pPr>
              <w:pStyle w:val="TableText0"/>
              <w:spacing w:after="0"/>
              <w:jc w:val="center"/>
              <w:rPr>
                <w:sz w:val="18"/>
              </w:rPr>
            </w:pPr>
            <w:r w:rsidRPr="00224C73">
              <w:rPr>
                <w:sz w:val="18"/>
              </w:rPr>
              <w:t>Ground-based,</w:t>
            </w:r>
            <w:r w:rsidRPr="00224C73">
              <w:rPr>
                <w:sz w:val="18"/>
              </w:rPr>
              <w:br/>
              <w:t>low power</w:t>
            </w:r>
          </w:p>
        </w:tc>
        <w:tc>
          <w:tcPr>
            <w:tcW w:w="1842" w:type="dxa"/>
            <w:vAlign w:val="center"/>
          </w:tcPr>
          <w:p w14:paraId="3A2B417C" w14:textId="77777777" w:rsidR="00D01BDF" w:rsidRPr="00224C73" w:rsidRDefault="00D01BDF" w:rsidP="0028287D">
            <w:pPr>
              <w:pStyle w:val="TableText0"/>
              <w:spacing w:after="0"/>
              <w:jc w:val="center"/>
              <w:rPr>
                <w:sz w:val="18"/>
              </w:rPr>
            </w:pPr>
            <w:r w:rsidRPr="00224C73">
              <w:rPr>
                <w:sz w:val="18"/>
              </w:rPr>
              <w:t>Ground-based,</w:t>
            </w:r>
            <w:r w:rsidRPr="00224C73">
              <w:rPr>
                <w:sz w:val="18"/>
              </w:rPr>
              <w:br/>
              <w:t xml:space="preserve"> high power</w:t>
            </w:r>
          </w:p>
        </w:tc>
        <w:tc>
          <w:tcPr>
            <w:tcW w:w="1877" w:type="dxa"/>
          </w:tcPr>
          <w:p w14:paraId="287BFB07" w14:textId="77777777" w:rsidR="00D01BDF" w:rsidRPr="00224C73" w:rsidRDefault="00D01BDF" w:rsidP="0028287D">
            <w:pPr>
              <w:pStyle w:val="TableText0"/>
              <w:spacing w:after="0"/>
              <w:jc w:val="center"/>
              <w:rPr>
                <w:sz w:val="18"/>
              </w:rPr>
            </w:pPr>
            <w:r w:rsidRPr="00224C73">
              <w:rPr>
                <w:sz w:val="18"/>
              </w:rPr>
              <w:t>Airborne (</w:t>
            </w:r>
            <w:ins w:id="65" w:author="Chairman" w:date="2021-06-09T18:42:00Z">
              <w:r w:rsidRPr="00224C73">
                <w:rPr>
                  <w:sz w:val="18"/>
                </w:rPr>
                <w:t xml:space="preserve">300 - 13 700 </w:t>
              </w:r>
            </w:ins>
            <w:del w:id="66" w:author="Chairman" w:date="2021-06-09T18:42:00Z">
              <w:r w:rsidRPr="00224C73" w:rsidDel="00F26451">
                <w:rPr>
                  <w:sz w:val="18"/>
                </w:rPr>
                <w:delText xml:space="preserve">typical operational height = 8 500 </w:delText>
              </w:r>
            </w:del>
            <w:r w:rsidRPr="00224C73">
              <w:rPr>
                <w:sz w:val="18"/>
              </w:rPr>
              <w:t>m)</w:t>
            </w:r>
          </w:p>
        </w:tc>
      </w:tr>
      <w:tr w:rsidR="00D01BDF" w:rsidRPr="00224C73" w14:paraId="1D1440EE" w14:textId="77777777" w:rsidTr="0028287D">
        <w:trPr>
          <w:cantSplit/>
          <w:trHeight w:val="206"/>
          <w:jc w:val="center"/>
        </w:trPr>
        <w:tc>
          <w:tcPr>
            <w:tcW w:w="2376" w:type="dxa"/>
            <w:vAlign w:val="center"/>
          </w:tcPr>
          <w:p w14:paraId="157A67B5" w14:textId="77777777" w:rsidR="00D01BDF" w:rsidRPr="00224C73" w:rsidRDefault="00D01BDF" w:rsidP="0028287D">
            <w:pPr>
              <w:pStyle w:val="TableText0"/>
              <w:spacing w:after="0"/>
              <w:rPr>
                <w:sz w:val="18"/>
              </w:rPr>
            </w:pPr>
            <w:r w:rsidRPr="00224C73">
              <w:rPr>
                <w:sz w:val="18"/>
              </w:rPr>
              <w:t xml:space="preserve">Tuning range </w:t>
            </w:r>
            <w:del w:id="67" w:author="Chairman" w:date="2021-06-09T18:52:00Z">
              <w:r w:rsidRPr="00224C73" w:rsidDel="007636F6">
                <w:rPr>
                  <w:sz w:val="18"/>
                </w:rPr>
                <w:delText>(GHz)</w:delText>
              </w:r>
            </w:del>
          </w:p>
        </w:tc>
        <w:tc>
          <w:tcPr>
            <w:tcW w:w="993" w:type="dxa"/>
            <w:vAlign w:val="center"/>
          </w:tcPr>
          <w:p w14:paraId="13E9516A" w14:textId="77777777" w:rsidR="00D01BDF" w:rsidRPr="00224C73" w:rsidRDefault="00D01BDF" w:rsidP="0028287D">
            <w:pPr>
              <w:pStyle w:val="TableText0"/>
              <w:spacing w:after="0"/>
              <w:jc w:val="center"/>
              <w:rPr>
                <w:sz w:val="18"/>
              </w:rPr>
            </w:pPr>
            <w:ins w:id="68" w:author="Chairman" w:date="2021-06-09T18:47:00Z">
              <w:r w:rsidRPr="00224C73">
                <w:rPr>
                  <w:sz w:val="18"/>
                </w:rPr>
                <w:t>GH</w:t>
              </w:r>
            </w:ins>
            <w:ins w:id="69" w:author="Chairman" w:date="2021-06-09T18:50:00Z">
              <w:r w:rsidRPr="00224C73">
                <w:rPr>
                  <w:sz w:val="18"/>
                </w:rPr>
                <w:t>z</w:t>
              </w:r>
            </w:ins>
          </w:p>
        </w:tc>
        <w:tc>
          <w:tcPr>
            <w:tcW w:w="1842" w:type="dxa"/>
            <w:vAlign w:val="center"/>
          </w:tcPr>
          <w:p w14:paraId="78E50DFF" w14:textId="77777777" w:rsidR="00D01BDF" w:rsidRPr="00224C73" w:rsidRDefault="00D01BDF" w:rsidP="0028287D">
            <w:pPr>
              <w:pStyle w:val="TableText0"/>
              <w:spacing w:after="0"/>
              <w:jc w:val="center"/>
              <w:rPr>
                <w:sz w:val="18"/>
              </w:rPr>
            </w:pPr>
            <w:r w:rsidRPr="00224C73">
              <w:rPr>
                <w:sz w:val="18"/>
              </w:rPr>
              <w:t>16.2-17.3</w:t>
            </w:r>
          </w:p>
        </w:tc>
        <w:tc>
          <w:tcPr>
            <w:tcW w:w="1843" w:type="dxa"/>
            <w:vAlign w:val="center"/>
          </w:tcPr>
          <w:p w14:paraId="0656DC36" w14:textId="77777777" w:rsidR="00D01BDF" w:rsidRPr="00224C73" w:rsidRDefault="00D01BDF" w:rsidP="0028287D">
            <w:pPr>
              <w:pStyle w:val="TableText0"/>
              <w:spacing w:after="0"/>
              <w:jc w:val="center"/>
              <w:rPr>
                <w:sz w:val="18"/>
              </w:rPr>
            </w:pPr>
            <w:r w:rsidRPr="00224C73">
              <w:rPr>
                <w:sz w:val="18"/>
              </w:rPr>
              <w:t>16.29-17.21</w:t>
            </w:r>
          </w:p>
        </w:tc>
        <w:tc>
          <w:tcPr>
            <w:tcW w:w="1843" w:type="dxa"/>
            <w:vAlign w:val="center"/>
          </w:tcPr>
          <w:p w14:paraId="4D4ABEBC" w14:textId="77777777" w:rsidR="00D01BDF" w:rsidRPr="00224C73" w:rsidRDefault="00D01BDF" w:rsidP="0028287D">
            <w:pPr>
              <w:pStyle w:val="TableText0"/>
              <w:spacing w:after="0"/>
              <w:jc w:val="center"/>
              <w:rPr>
                <w:sz w:val="18"/>
              </w:rPr>
            </w:pPr>
            <w:r w:rsidRPr="00224C73">
              <w:rPr>
                <w:sz w:val="18"/>
              </w:rPr>
              <w:t>15.7-17.3</w:t>
            </w:r>
          </w:p>
        </w:tc>
        <w:tc>
          <w:tcPr>
            <w:tcW w:w="1843" w:type="dxa"/>
            <w:vAlign w:val="center"/>
          </w:tcPr>
          <w:p w14:paraId="47841833" w14:textId="77777777" w:rsidR="00D01BDF" w:rsidRPr="00224C73" w:rsidRDefault="00D01BDF" w:rsidP="0028287D">
            <w:pPr>
              <w:pStyle w:val="TableText0"/>
              <w:spacing w:after="0"/>
              <w:jc w:val="center"/>
              <w:rPr>
                <w:sz w:val="18"/>
              </w:rPr>
            </w:pPr>
            <w:r w:rsidRPr="00224C73">
              <w:rPr>
                <w:sz w:val="18"/>
              </w:rPr>
              <w:t>16.21-16.5</w:t>
            </w:r>
          </w:p>
        </w:tc>
        <w:tc>
          <w:tcPr>
            <w:tcW w:w="1842" w:type="dxa"/>
            <w:vAlign w:val="center"/>
          </w:tcPr>
          <w:p w14:paraId="31A13791" w14:textId="77777777" w:rsidR="00D01BDF" w:rsidRPr="00224C73" w:rsidRDefault="00D01BDF" w:rsidP="0028287D">
            <w:pPr>
              <w:pStyle w:val="TableText0"/>
              <w:spacing w:after="0"/>
              <w:jc w:val="center"/>
              <w:rPr>
                <w:sz w:val="18"/>
              </w:rPr>
            </w:pPr>
            <w:r w:rsidRPr="00224C73">
              <w:rPr>
                <w:sz w:val="18"/>
              </w:rPr>
              <w:t>15.7-16.2</w:t>
            </w:r>
          </w:p>
        </w:tc>
        <w:tc>
          <w:tcPr>
            <w:tcW w:w="1877" w:type="dxa"/>
          </w:tcPr>
          <w:p w14:paraId="10DD83C1" w14:textId="77777777" w:rsidR="00D01BDF" w:rsidRPr="00224C73" w:rsidRDefault="00D01BDF" w:rsidP="0028287D">
            <w:pPr>
              <w:pStyle w:val="TableText0"/>
              <w:spacing w:after="0"/>
              <w:jc w:val="center"/>
              <w:rPr>
                <w:sz w:val="18"/>
              </w:rPr>
            </w:pPr>
            <w:r w:rsidRPr="00224C73">
              <w:rPr>
                <w:sz w:val="18"/>
              </w:rPr>
              <w:t>15.4-17.3</w:t>
            </w:r>
          </w:p>
        </w:tc>
      </w:tr>
      <w:tr w:rsidR="00D01BDF" w:rsidRPr="00224C73" w14:paraId="1EA59DC2" w14:textId="77777777" w:rsidTr="0028287D">
        <w:trPr>
          <w:cantSplit/>
          <w:trHeight w:val="347"/>
          <w:jc w:val="center"/>
        </w:trPr>
        <w:tc>
          <w:tcPr>
            <w:tcW w:w="2376" w:type="dxa"/>
            <w:vAlign w:val="center"/>
          </w:tcPr>
          <w:p w14:paraId="2D0BBEAF" w14:textId="77777777" w:rsidR="00D01BDF" w:rsidRPr="00224C73" w:rsidRDefault="00D01BDF" w:rsidP="0028287D">
            <w:pPr>
              <w:pStyle w:val="TableText0"/>
              <w:spacing w:after="0"/>
              <w:rPr>
                <w:sz w:val="18"/>
              </w:rPr>
            </w:pPr>
            <w:r w:rsidRPr="00224C73">
              <w:rPr>
                <w:sz w:val="18"/>
              </w:rPr>
              <w:t>Modulation</w:t>
            </w:r>
          </w:p>
        </w:tc>
        <w:tc>
          <w:tcPr>
            <w:tcW w:w="993" w:type="dxa"/>
            <w:vAlign w:val="center"/>
          </w:tcPr>
          <w:p w14:paraId="369EF958" w14:textId="77777777" w:rsidR="00D01BDF" w:rsidRPr="00224C73" w:rsidRDefault="00D01BDF" w:rsidP="0028287D">
            <w:pPr>
              <w:pStyle w:val="TableText0"/>
              <w:spacing w:after="0"/>
              <w:jc w:val="center"/>
              <w:rPr>
                <w:sz w:val="18"/>
              </w:rPr>
            </w:pPr>
          </w:p>
        </w:tc>
        <w:tc>
          <w:tcPr>
            <w:tcW w:w="1842" w:type="dxa"/>
            <w:vAlign w:val="center"/>
          </w:tcPr>
          <w:p w14:paraId="0BD08089" w14:textId="77777777" w:rsidR="00D01BDF" w:rsidRPr="00224C73" w:rsidRDefault="00D01BDF" w:rsidP="0028287D">
            <w:pPr>
              <w:pStyle w:val="TableText0"/>
              <w:spacing w:after="0"/>
              <w:jc w:val="center"/>
              <w:rPr>
                <w:sz w:val="18"/>
              </w:rPr>
            </w:pPr>
            <w:r w:rsidRPr="00224C73">
              <w:rPr>
                <w:sz w:val="18"/>
              </w:rPr>
              <w:t>Variable linear FM</w:t>
            </w:r>
          </w:p>
        </w:tc>
        <w:tc>
          <w:tcPr>
            <w:tcW w:w="1843" w:type="dxa"/>
            <w:vAlign w:val="center"/>
          </w:tcPr>
          <w:p w14:paraId="58DFB9E5" w14:textId="77777777" w:rsidR="00D01BDF" w:rsidRPr="00224C73" w:rsidRDefault="00D01BDF" w:rsidP="0028287D">
            <w:pPr>
              <w:pStyle w:val="TableText0"/>
              <w:spacing w:after="0"/>
              <w:jc w:val="center"/>
              <w:rPr>
                <w:sz w:val="18"/>
              </w:rPr>
            </w:pPr>
            <w:r w:rsidRPr="00224C73">
              <w:rPr>
                <w:sz w:val="18"/>
              </w:rPr>
              <w:t>Linear FM pulse</w:t>
            </w:r>
          </w:p>
        </w:tc>
        <w:tc>
          <w:tcPr>
            <w:tcW w:w="1843" w:type="dxa"/>
            <w:vAlign w:val="center"/>
          </w:tcPr>
          <w:p w14:paraId="19EB73E4" w14:textId="77777777" w:rsidR="00D01BDF" w:rsidRPr="00224C73" w:rsidRDefault="00D01BDF" w:rsidP="0028287D">
            <w:pPr>
              <w:pStyle w:val="TableText0"/>
              <w:spacing w:after="0"/>
              <w:jc w:val="center"/>
              <w:rPr>
                <w:sz w:val="18"/>
              </w:rPr>
            </w:pPr>
            <w:r w:rsidRPr="00224C73">
              <w:rPr>
                <w:sz w:val="18"/>
              </w:rPr>
              <w:t>Pulse, frequency hopping</w:t>
            </w:r>
          </w:p>
        </w:tc>
        <w:tc>
          <w:tcPr>
            <w:tcW w:w="1843" w:type="dxa"/>
            <w:vAlign w:val="center"/>
          </w:tcPr>
          <w:p w14:paraId="78C9A24E" w14:textId="77777777" w:rsidR="00D01BDF" w:rsidRPr="00224C73" w:rsidRDefault="00D01BDF" w:rsidP="0028287D">
            <w:pPr>
              <w:pStyle w:val="TableText0"/>
              <w:spacing w:after="0"/>
              <w:jc w:val="center"/>
              <w:rPr>
                <w:sz w:val="18"/>
              </w:rPr>
            </w:pPr>
            <w:r w:rsidRPr="00224C73">
              <w:rPr>
                <w:sz w:val="18"/>
              </w:rPr>
              <w:t>Linear FM chirp</w:t>
            </w:r>
          </w:p>
        </w:tc>
        <w:tc>
          <w:tcPr>
            <w:tcW w:w="1842" w:type="dxa"/>
            <w:vAlign w:val="center"/>
          </w:tcPr>
          <w:p w14:paraId="6A64782E" w14:textId="77777777" w:rsidR="00D01BDF" w:rsidRPr="00224C73" w:rsidRDefault="00D01BDF" w:rsidP="0028287D">
            <w:pPr>
              <w:pStyle w:val="TableText0"/>
              <w:spacing w:after="0"/>
              <w:jc w:val="center"/>
              <w:rPr>
                <w:sz w:val="18"/>
              </w:rPr>
            </w:pPr>
            <w:r w:rsidRPr="00224C73">
              <w:rPr>
                <w:sz w:val="18"/>
              </w:rPr>
              <w:t>Pulse, frequency hopping</w:t>
            </w:r>
          </w:p>
        </w:tc>
        <w:tc>
          <w:tcPr>
            <w:tcW w:w="1877" w:type="dxa"/>
            <w:vAlign w:val="center"/>
          </w:tcPr>
          <w:p w14:paraId="2B6361A4" w14:textId="77777777" w:rsidR="00D01BDF" w:rsidRPr="00224C73" w:rsidRDefault="00D01BDF" w:rsidP="0028287D">
            <w:pPr>
              <w:pStyle w:val="TableText0"/>
              <w:spacing w:after="0"/>
              <w:jc w:val="center"/>
              <w:rPr>
                <w:sz w:val="18"/>
              </w:rPr>
            </w:pPr>
            <w:r w:rsidRPr="00224C73">
              <w:rPr>
                <w:sz w:val="18"/>
              </w:rPr>
              <w:t>Linear FM chirp</w:t>
            </w:r>
          </w:p>
        </w:tc>
      </w:tr>
      <w:tr w:rsidR="00D01BDF" w:rsidRPr="00224C73" w14:paraId="4F3D66C8" w14:textId="77777777" w:rsidTr="0028287D">
        <w:trPr>
          <w:cantSplit/>
          <w:trHeight w:val="358"/>
          <w:jc w:val="center"/>
        </w:trPr>
        <w:tc>
          <w:tcPr>
            <w:tcW w:w="2376" w:type="dxa"/>
            <w:vAlign w:val="center"/>
          </w:tcPr>
          <w:p w14:paraId="52A1D266" w14:textId="77777777" w:rsidR="00D01BDF" w:rsidRPr="00224C73" w:rsidRDefault="00D01BDF" w:rsidP="0028287D">
            <w:pPr>
              <w:pStyle w:val="TableText0"/>
              <w:spacing w:after="0"/>
              <w:rPr>
                <w:sz w:val="18"/>
              </w:rPr>
            </w:pPr>
            <w:r w:rsidRPr="00224C73">
              <w:rPr>
                <w:sz w:val="18"/>
              </w:rPr>
              <w:t xml:space="preserve">Transmit peak power </w:t>
            </w:r>
            <w:del w:id="70" w:author="Chairman" w:date="2021-06-09T18:52:00Z">
              <w:r w:rsidRPr="00224C73" w:rsidDel="007636F6">
                <w:rPr>
                  <w:sz w:val="18"/>
                </w:rPr>
                <w:delText>(W)</w:delText>
              </w:r>
            </w:del>
          </w:p>
        </w:tc>
        <w:tc>
          <w:tcPr>
            <w:tcW w:w="993" w:type="dxa"/>
            <w:vAlign w:val="center"/>
          </w:tcPr>
          <w:p w14:paraId="2511725E" w14:textId="77777777" w:rsidR="00D01BDF" w:rsidRPr="00224C73" w:rsidRDefault="00D01BDF" w:rsidP="0028287D">
            <w:pPr>
              <w:pStyle w:val="TableText0"/>
              <w:spacing w:after="0"/>
              <w:jc w:val="center"/>
              <w:rPr>
                <w:sz w:val="18"/>
              </w:rPr>
            </w:pPr>
            <w:ins w:id="71" w:author="Chairman" w:date="2021-06-09T18:47:00Z">
              <w:r w:rsidRPr="00224C73">
                <w:rPr>
                  <w:sz w:val="18"/>
                </w:rPr>
                <w:t>W</w:t>
              </w:r>
            </w:ins>
          </w:p>
        </w:tc>
        <w:tc>
          <w:tcPr>
            <w:tcW w:w="1842" w:type="dxa"/>
            <w:vAlign w:val="center"/>
          </w:tcPr>
          <w:p w14:paraId="295D356D" w14:textId="77777777" w:rsidR="00D01BDF" w:rsidRPr="00224C73" w:rsidRDefault="00D01BDF" w:rsidP="0028287D">
            <w:pPr>
              <w:pStyle w:val="TableText0"/>
              <w:spacing w:after="0"/>
              <w:jc w:val="center"/>
              <w:rPr>
                <w:sz w:val="18"/>
              </w:rPr>
            </w:pPr>
            <w:r w:rsidRPr="00224C73">
              <w:rPr>
                <w:sz w:val="18"/>
              </w:rPr>
              <w:t>80</w:t>
            </w:r>
          </w:p>
        </w:tc>
        <w:tc>
          <w:tcPr>
            <w:tcW w:w="1843" w:type="dxa"/>
            <w:vAlign w:val="center"/>
          </w:tcPr>
          <w:p w14:paraId="77D74FB1" w14:textId="77777777" w:rsidR="00D01BDF" w:rsidRPr="00224C73" w:rsidRDefault="00D01BDF" w:rsidP="0028287D">
            <w:pPr>
              <w:pStyle w:val="TableText0"/>
              <w:spacing w:after="0"/>
              <w:jc w:val="center"/>
              <w:rPr>
                <w:sz w:val="18"/>
              </w:rPr>
            </w:pPr>
            <w:r w:rsidRPr="00224C73">
              <w:rPr>
                <w:sz w:val="18"/>
              </w:rPr>
              <w:t>700</w:t>
            </w:r>
          </w:p>
        </w:tc>
        <w:tc>
          <w:tcPr>
            <w:tcW w:w="1843" w:type="dxa"/>
            <w:vAlign w:val="center"/>
          </w:tcPr>
          <w:p w14:paraId="1A1922E1" w14:textId="77777777" w:rsidR="00D01BDF" w:rsidRPr="00224C73" w:rsidRDefault="00D01BDF" w:rsidP="0028287D">
            <w:pPr>
              <w:pStyle w:val="TableText0"/>
              <w:spacing w:after="0"/>
              <w:jc w:val="center"/>
              <w:rPr>
                <w:sz w:val="18"/>
              </w:rPr>
            </w:pPr>
            <w:r w:rsidRPr="00224C73">
              <w:rPr>
                <w:sz w:val="18"/>
              </w:rPr>
              <w:t>20 k</w:t>
            </w:r>
          </w:p>
        </w:tc>
        <w:tc>
          <w:tcPr>
            <w:tcW w:w="1843" w:type="dxa"/>
            <w:vAlign w:val="center"/>
          </w:tcPr>
          <w:p w14:paraId="515BC2AA" w14:textId="77777777" w:rsidR="00D01BDF" w:rsidRPr="00224C73" w:rsidRDefault="00D01BDF" w:rsidP="0028287D">
            <w:pPr>
              <w:pStyle w:val="TableText0"/>
              <w:spacing w:after="0"/>
              <w:jc w:val="center"/>
              <w:rPr>
                <w:sz w:val="18"/>
              </w:rPr>
            </w:pPr>
            <w:r w:rsidRPr="00224C73">
              <w:rPr>
                <w:sz w:val="18"/>
              </w:rPr>
              <w:t>2</w:t>
            </w:r>
          </w:p>
        </w:tc>
        <w:tc>
          <w:tcPr>
            <w:tcW w:w="1842" w:type="dxa"/>
            <w:vAlign w:val="center"/>
          </w:tcPr>
          <w:p w14:paraId="4847E50D" w14:textId="77777777" w:rsidR="00D01BDF" w:rsidRPr="00224C73" w:rsidRDefault="00D01BDF" w:rsidP="0028287D">
            <w:pPr>
              <w:pStyle w:val="TableText0"/>
              <w:spacing w:after="0"/>
              <w:jc w:val="center"/>
              <w:rPr>
                <w:sz w:val="18"/>
              </w:rPr>
            </w:pPr>
            <w:r w:rsidRPr="00224C73">
              <w:rPr>
                <w:sz w:val="18"/>
              </w:rPr>
              <w:t>10 k</w:t>
            </w:r>
          </w:p>
        </w:tc>
        <w:tc>
          <w:tcPr>
            <w:tcW w:w="1877" w:type="dxa"/>
          </w:tcPr>
          <w:p w14:paraId="092AEFC7" w14:textId="77777777" w:rsidR="00D01BDF" w:rsidRPr="00224C73" w:rsidRDefault="00D01BDF" w:rsidP="0028287D">
            <w:pPr>
              <w:pStyle w:val="TableText0"/>
              <w:spacing w:after="0"/>
              <w:jc w:val="center"/>
              <w:rPr>
                <w:sz w:val="18"/>
              </w:rPr>
            </w:pPr>
            <w:r w:rsidRPr="00224C73">
              <w:rPr>
                <w:sz w:val="18"/>
              </w:rPr>
              <w:t>500</w:t>
            </w:r>
            <w:ins w:id="72" w:author="Chairman" w:date="2021-06-09T18:43:00Z">
              <w:r w:rsidRPr="00224C73">
                <w:rPr>
                  <w:sz w:val="18"/>
                </w:rPr>
                <w:t>, 2k, 10k</w:t>
              </w:r>
            </w:ins>
          </w:p>
        </w:tc>
      </w:tr>
      <w:tr w:rsidR="00D01BDF" w:rsidRPr="00224C73" w14:paraId="14778445" w14:textId="77777777" w:rsidTr="0028287D">
        <w:trPr>
          <w:cantSplit/>
          <w:trHeight w:val="276"/>
          <w:jc w:val="center"/>
        </w:trPr>
        <w:tc>
          <w:tcPr>
            <w:tcW w:w="2376" w:type="dxa"/>
            <w:vAlign w:val="center"/>
          </w:tcPr>
          <w:p w14:paraId="019CD70F" w14:textId="77777777" w:rsidR="00D01BDF" w:rsidRPr="00224C73" w:rsidRDefault="00D01BDF" w:rsidP="0028287D">
            <w:pPr>
              <w:pStyle w:val="TableText0"/>
              <w:spacing w:after="0"/>
              <w:rPr>
                <w:sz w:val="18"/>
              </w:rPr>
            </w:pPr>
            <w:proofErr w:type="spellStart"/>
            <w:r w:rsidRPr="00224C73">
              <w:rPr>
                <w:sz w:val="18"/>
              </w:rPr>
              <w:t>Pulsewidth</w:t>
            </w:r>
            <w:proofErr w:type="spellEnd"/>
            <w:r w:rsidRPr="00224C73">
              <w:rPr>
                <w:sz w:val="18"/>
              </w:rPr>
              <w:t xml:space="preserve"> </w:t>
            </w:r>
            <w:del w:id="73" w:author="Chairman" w:date="2021-06-09T18:52:00Z">
              <w:r w:rsidRPr="00224C73" w:rsidDel="007636F6">
                <w:rPr>
                  <w:sz w:val="18"/>
                </w:rPr>
                <w:delText>(</w:delText>
              </w:r>
              <w:r w:rsidRPr="00224C73" w:rsidDel="007636F6">
                <w:rPr>
                  <w:sz w:val="18"/>
                  <w:szCs w:val="18"/>
                </w:rPr>
                <w:sym w:font="Symbol" w:char="F06D"/>
              </w:r>
              <w:r w:rsidRPr="00224C73" w:rsidDel="007636F6">
                <w:rPr>
                  <w:sz w:val="18"/>
                </w:rPr>
                <w:delText>s)</w:delText>
              </w:r>
            </w:del>
          </w:p>
        </w:tc>
        <w:tc>
          <w:tcPr>
            <w:tcW w:w="993" w:type="dxa"/>
            <w:vAlign w:val="center"/>
          </w:tcPr>
          <w:p w14:paraId="78F30A1A" w14:textId="77777777" w:rsidR="00D01BDF" w:rsidRPr="00224C73" w:rsidRDefault="00D01BDF" w:rsidP="0028287D">
            <w:pPr>
              <w:pStyle w:val="TableText0"/>
              <w:spacing w:after="0"/>
              <w:jc w:val="center"/>
              <w:rPr>
                <w:sz w:val="18"/>
              </w:rPr>
            </w:pPr>
            <w:ins w:id="74" w:author="Chairman" w:date="2021-06-09T18:47:00Z">
              <w:r w:rsidRPr="00224C73">
                <w:rPr>
                  <w:sz w:val="18"/>
                  <w:szCs w:val="18"/>
                </w:rPr>
                <w:sym w:font="Symbol" w:char="F06D"/>
              </w:r>
              <w:r w:rsidRPr="00224C73">
                <w:rPr>
                  <w:sz w:val="18"/>
                </w:rPr>
                <w:t>s</w:t>
              </w:r>
            </w:ins>
          </w:p>
        </w:tc>
        <w:tc>
          <w:tcPr>
            <w:tcW w:w="1842" w:type="dxa"/>
            <w:vAlign w:val="center"/>
          </w:tcPr>
          <w:p w14:paraId="1ED7755E" w14:textId="77777777" w:rsidR="00D01BDF" w:rsidRPr="00224C73" w:rsidRDefault="00D01BDF" w:rsidP="0028287D">
            <w:pPr>
              <w:pStyle w:val="TableText0"/>
              <w:spacing w:after="0"/>
              <w:jc w:val="center"/>
              <w:rPr>
                <w:sz w:val="18"/>
              </w:rPr>
            </w:pPr>
            <w:r w:rsidRPr="00224C73">
              <w:rPr>
                <w:sz w:val="18"/>
              </w:rPr>
              <w:t>18.2; 49</w:t>
            </w:r>
          </w:p>
        </w:tc>
        <w:tc>
          <w:tcPr>
            <w:tcW w:w="1843" w:type="dxa"/>
            <w:vAlign w:val="center"/>
          </w:tcPr>
          <w:p w14:paraId="4ABE6825" w14:textId="77777777" w:rsidR="00D01BDF" w:rsidRPr="00224C73" w:rsidRDefault="00D01BDF" w:rsidP="0028287D">
            <w:pPr>
              <w:pStyle w:val="TableText0"/>
              <w:spacing w:after="0"/>
              <w:jc w:val="center"/>
              <w:rPr>
                <w:sz w:val="18"/>
              </w:rPr>
            </w:pPr>
            <w:r w:rsidRPr="00224C73">
              <w:rPr>
                <w:sz w:val="18"/>
              </w:rPr>
              <w:t>120-443</w:t>
            </w:r>
          </w:p>
        </w:tc>
        <w:tc>
          <w:tcPr>
            <w:tcW w:w="1843" w:type="dxa"/>
            <w:vAlign w:val="center"/>
          </w:tcPr>
          <w:p w14:paraId="05AE3AD9" w14:textId="77777777" w:rsidR="00D01BDF" w:rsidRPr="00224C73" w:rsidRDefault="00D01BDF" w:rsidP="0028287D">
            <w:pPr>
              <w:pStyle w:val="TableText0"/>
              <w:spacing w:after="0"/>
              <w:jc w:val="center"/>
              <w:rPr>
                <w:sz w:val="18"/>
              </w:rPr>
            </w:pPr>
            <w:r w:rsidRPr="00224C73">
              <w:rPr>
                <w:sz w:val="18"/>
              </w:rPr>
              <w:t>0.1</w:t>
            </w:r>
          </w:p>
        </w:tc>
        <w:tc>
          <w:tcPr>
            <w:tcW w:w="1843" w:type="dxa"/>
            <w:vAlign w:val="center"/>
          </w:tcPr>
          <w:p w14:paraId="08143D6D" w14:textId="77777777" w:rsidR="00D01BDF" w:rsidRPr="00224C73" w:rsidRDefault="00D01BDF" w:rsidP="0028287D">
            <w:pPr>
              <w:pStyle w:val="TableText0"/>
              <w:spacing w:after="0"/>
              <w:jc w:val="center"/>
              <w:rPr>
                <w:sz w:val="18"/>
              </w:rPr>
            </w:pPr>
            <w:r w:rsidRPr="00224C73">
              <w:rPr>
                <w:sz w:val="18"/>
              </w:rPr>
              <w:t>5.5</w:t>
            </w:r>
          </w:p>
        </w:tc>
        <w:tc>
          <w:tcPr>
            <w:tcW w:w="1842" w:type="dxa"/>
            <w:vAlign w:val="center"/>
          </w:tcPr>
          <w:p w14:paraId="0B85209E" w14:textId="77777777" w:rsidR="00D01BDF" w:rsidRPr="00224C73" w:rsidRDefault="00D01BDF" w:rsidP="0028287D">
            <w:pPr>
              <w:pStyle w:val="TableText0"/>
              <w:spacing w:after="0"/>
              <w:jc w:val="center"/>
              <w:rPr>
                <w:sz w:val="18"/>
              </w:rPr>
            </w:pPr>
            <w:r w:rsidRPr="00224C73">
              <w:rPr>
                <w:sz w:val="18"/>
              </w:rPr>
              <w:t>36</w:t>
            </w:r>
          </w:p>
        </w:tc>
        <w:tc>
          <w:tcPr>
            <w:tcW w:w="1877" w:type="dxa"/>
          </w:tcPr>
          <w:p w14:paraId="0D4112B6" w14:textId="77777777" w:rsidR="00D01BDF" w:rsidRPr="00224C73" w:rsidRDefault="00D01BDF" w:rsidP="0028287D">
            <w:pPr>
              <w:pStyle w:val="TableText0"/>
              <w:spacing w:after="0"/>
              <w:jc w:val="center"/>
              <w:rPr>
                <w:sz w:val="18"/>
              </w:rPr>
            </w:pPr>
            <w:r w:rsidRPr="00224C73">
              <w:rPr>
                <w:sz w:val="18"/>
              </w:rPr>
              <w:t>0.05-50</w:t>
            </w:r>
          </w:p>
        </w:tc>
      </w:tr>
      <w:tr w:rsidR="00D01BDF" w:rsidRPr="00224C73" w14:paraId="16DE062D" w14:textId="77777777" w:rsidTr="0028287D">
        <w:trPr>
          <w:cantSplit/>
          <w:trHeight w:val="206"/>
          <w:jc w:val="center"/>
        </w:trPr>
        <w:tc>
          <w:tcPr>
            <w:tcW w:w="2376" w:type="dxa"/>
            <w:vAlign w:val="center"/>
          </w:tcPr>
          <w:p w14:paraId="481A0EBA" w14:textId="77777777" w:rsidR="00D01BDF" w:rsidRPr="00224C73" w:rsidRDefault="00D01BDF" w:rsidP="0028287D">
            <w:pPr>
              <w:pStyle w:val="TableText0"/>
              <w:spacing w:after="0"/>
              <w:rPr>
                <w:sz w:val="18"/>
              </w:rPr>
            </w:pPr>
            <w:r w:rsidRPr="00224C73">
              <w:rPr>
                <w:sz w:val="18"/>
              </w:rPr>
              <w:t xml:space="preserve">Pulse rise/fall time </w:t>
            </w:r>
            <w:del w:id="75" w:author="Chairman" w:date="2021-06-09T18:52:00Z">
              <w:r w:rsidRPr="00224C73" w:rsidDel="007636F6">
                <w:rPr>
                  <w:sz w:val="18"/>
                </w:rPr>
                <w:delText>(ns)</w:delText>
              </w:r>
            </w:del>
          </w:p>
        </w:tc>
        <w:tc>
          <w:tcPr>
            <w:tcW w:w="993" w:type="dxa"/>
            <w:vAlign w:val="center"/>
          </w:tcPr>
          <w:p w14:paraId="2AB3D03C" w14:textId="77777777" w:rsidR="00D01BDF" w:rsidRPr="00224C73" w:rsidRDefault="00D01BDF" w:rsidP="0028287D">
            <w:pPr>
              <w:pStyle w:val="TableText0"/>
              <w:spacing w:after="0"/>
              <w:jc w:val="center"/>
              <w:rPr>
                <w:sz w:val="18"/>
              </w:rPr>
            </w:pPr>
            <w:ins w:id="76" w:author="Chairman" w:date="2021-06-09T18:47:00Z">
              <w:r w:rsidRPr="00224C73">
                <w:rPr>
                  <w:sz w:val="18"/>
                </w:rPr>
                <w:t>ns</w:t>
              </w:r>
            </w:ins>
          </w:p>
        </w:tc>
        <w:tc>
          <w:tcPr>
            <w:tcW w:w="1842" w:type="dxa"/>
            <w:vAlign w:val="center"/>
          </w:tcPr>
          <w:p w14:paraId="4F485F65" w14:textId="77777777" w:rsidR="00D01BDF" w:rsidRPr="00224C73" w:rsidRDefault="00D01BDF" w:rsidP="0028287D">
            <w:pPr>
              <w:pStyle w:val="TableText0"/>
              <w:spacing w:after="0"/>
              <w:jc w:val="center"/>
              <w:rPr>
                <w:sz w:val="18"/>
              </w:rPr>
            </w:pPr>
            <w:r w:rsidRPr="00224C73">
              <w:rPr>
                <w:sz w:val="18"/>
              </w:rPr>
              <w:t>20</w:t>
            </w:r>
          </w:p>
        </w:tc>
        <w:tc>
          <w:tcPr>
            <w:tcW w:w="1843" w:type="dxa"/>
            <w:vAlign w:val="center"/>
          </w:tcPr>
          <w:p w14:paraId="2680781D" w14:textId="77777777" w:rsidR="00D01BDF" w:rsidRPr="00224C73" w:rsidRDefault="00D01BDF" w:rsidP="0028287D">
            <w:pPr>
              <w:pStyle w:val="TableText0"/>
              <w:spacing w:after="0"/>
              <w:jc w:val="center"/>
              <w:rPr>
                <w:sz w:val="18"/>
              </w:rPr>
            </w:pPr>
            <w:r w:rsidRPr="00224C73">
              <w:rPr>
                <w:sz w:val="18"/>
              </w:rPr>
              <w:t>4</w:t>
            </w:r>
          </w:p>
        </w:tc>
        <w:tc>
          <w:tcPr>
            <w:tcW w:w="1843" w:type="dxa"/>
            <w:vAlign w:val="center"/>
          </w:tcPr>
          <w:p w14:paraId="298CC2E2" w14:textId="77777777" w:rsidR="00D01BDF" w:rsidRPr="00224C73" w:rsidRDefault="00D01BDF" w:rsidP="0028287D">
            <w:pPr>
              <w:pStyle w:val="TableText0"/>
              <w:spacing w:after="0"/>
              <w:jc w:val="center"/>
              <w:rPr>
                <w:sz w:val="18"/>
              </w:rPr>
            </w:pPr>
            <w:r w:rsidRPr="00224C73">
              <w:rPr>
                <w:sz w:val="18"/>
              </w:rPr>
              <w:t>7/70</w:t>
            </w:r>
          </w:p>
        </w:tc>
        <w:tc>
          <w:tcPr>
            <w:tcW w:w="1843" w:type="dxa"/>
            <w:vAlign w:val="center"/>
          </w:tcPr>
          <w:p w14:paraId="181D237B" w14:textId="77777777" w:rsidR="00D01BDF" w:rsidRPr="00224C73" w:rsidRDefault="00D01BDF" w:rsidP="0028287D">
            <w:pPr>
              <w:pStyle w:val="TableText0"/>
              <w:spacing w:after="0"/>
              <w:jc w:val="center"/>
              <w:rPr>
                <w:sz w:val="18"/>
              </w:rPr>
            </w:pPr>
            <w:r w:rsidRPr="00224C73">
              <w:rPr>
                <w:sz w:val="18"/>
              </w:rPr>
              <w:t>10</w:t>
            </w:r>
          </w:p>
        </w:tc>
        <w:tc>
          <w:tcPr>
            <w:tcW w:w="1842" w:type="dxa"/>
            <w:vAlign w:val="center"/>
          </w:tcPr>
          <w:p w14:paraId="30E6F52F" w14:textId="77777777" w:rsidR="00D01BDF" w:rsidRPr="00224C73" w:rsidRDefault="00D01BDF" w:rsidP="0028287D">
            <w:pPr>
              <w:pStyle w:val="TableText0"/>
              <w:spacing w:after="0"/>
              <w:jc w:val="center"/>
              <w:rPr>
                <w:sz w:val="18"/>
              </w:rPr>
            </w:pPr>
            <w:r w:rsidRPr="00224C73">
              <w:rPr>
                <w:sz w:val="18"/>
              </w:rPr>
              <w:t>8</w:t>
            </w:r>
          </w:p>
        </w:tc>
        <w:tc>
          <w:tcPr>
            <w:tcW w:w="1877" w:type="dxa"/>
          </w:tcPr>
          <w:p w14:paraId="2758DB33" w14:textId="77777777" w:rsidR="00D01BDF" w:rsidRPr="00224C73" w:rsidRDefault="00D01BDF" w:rsidP="0028287D">
            <w:pPr>
              <w:pStyle w:val="TableText0"/>
              <w:spacing w:after="0"/>
              <w:jc w:val="center"/>
              <w:rPr>
                <w:sz w:val="18"/>
              </w:rPr>
            </w:pPr>
            <w:r w:rsidRPr="00224C73">
              <w:rPr>
                <w:sz w:val="18"/>
              </w:rPr>
              <w:t>5-100</w:t>
            </w:r>
          </w:p>
        </w:tc>
      </w:tr>
      <w:tr w:rsidR="00D01BDF" w:rsidRPr="00224C73" w14:paraId="4C38D54E" w14:textId="77777777" w:rsidTr="0028287D">
        <w:trPr>
          <w:cantSplit/>
          <w:trHeight w:val="347"/>
          <w:jc w:val="center"/>
        </w:trPr>
        <w:tc>
          <w:tcPr>
            <w:tcW w:w="2376" w:type="dxa"/>
            <w:vAlign w:val="center"/>
          </w:tcPr>
          <w:p w14:paraId="5E9FAD3C" w14:textId="77777777" w:rsidR="00D01BDF" w:rsidRPr="00224C73" w:rsidRDefault="00D01BDF" w:rsidP="0028287D">
            <w:pPr>
              <w:pStyle w:val="TableText0"/>
              <w:spacing w:after="0"/>
              <w:rPr>
                <w:sz w:val="18"/>
              </w:rPr>
            </w:pPr>
            <w:r w:rsidRPr="00224C73">
              <w:rPr>
                <w:sz w:val="18"/>
              </w:rPr>
              <w:t>Pulse repetition rate</w:t>
            </w:r>
            <w:del w:id="77" w:author="Chairman" w:date="2021-06-09T18:52:00Z">
              <w:r w:rsidRPr="00224C73" w:rsidDel="007636F6">
                <w:rPr>
                  <w:sz w:val="18"/>
                </w:rPr>
                <w:delText xml:space="preserve"> (pps)</w:delText>
              </w:r>
            </w:del>
          </w:p>
        </w:tc>
        <w:tc>
          <w:tcPr>
            <w:tcW w:w="993" w:type="dxa"/>
            <w:vAlign w:val="center"/>
          </w:tcPr>
          <w:p w14:paraId="2EC5BC2D" w14:textId="77777777" w:rsidR="00D01BDF" w:rsidRPr="00224C73" w:rsidRDefault="00D01BDF" w:rsidP="0028287D">
            <w:pPr>
              <w:pStyle w:val="TableText0"/>
              <w:spacing w:after="0"/>
              <w:jc w:val="center"/>
              <w:rPr>
                <w:sz w:val="18"/>
              </w:rPr>
            </w:pPr>
            <w:proofErr w:type="spellStart"/>
            <w:ins w:id="78" w:author="Chairman" w:date="2021-06-09T18:50:00Z">
              <w:r w:rsidRPr="00224C73">
                <w:rPr>
                  <w:sz w:val="18"/>
                </w:rPr>
                <w:t>p</w:t>
              </w:r>
            </w:ins>
            <w:ins w:id="79" w:author="Chairman" w:date="2021-06-09T18:47:00Z">
              <w:r w:rsidRPr="00224C73">
                <w:rPr>
                  <w:sz w:val="18"/>
                </w:rPr>
                <w:t>ps</w:t>
              </w:r>
            </w:ins>
            <w:proofErr w:type="spellEnd"/>
          </w:p>
        </w:tc>
        <w:tc>
          <w:tcPr>
            <w:tcW w:w="1842" w:type="dxa"/>
            <w:vAlign w:val="center"/>
          </w:tcPr>
          <w:p w14:paraId="72D0DAF8" w14:textId="77777777" w:rsidR="00D01BDF" w:rsidRPr="00224C73" w:rsidRDefault="00D01BDF" w:rsidP="0028287D">
            <w:pPr>
              <w:pStyle w:val="TableText0"/>
              <w:spacing w:after="0"/>
              <w:jc w:val="center"/>
              <w:rPr>
                <w:sz w:val="18"/>
              </w:rPr>
            </w:pPr>
            <w:r w:rsidRPr="00224C73">
              <w:rPr>
                <w:sz w:val="18"/>
              </w:rPr>
              <w:t>5 495; 2 041</w:t>
            </w:r>
          </w:p>
        </w:tc>
        <w:tc>
          <w:tcPr>
            <w:tcW w:w="1843" w:type="dxa"/>
            <w:vAlign w:val="center"/>
          </w:tcPr>
          <w:p w14:paraId="516D4704" w14:textId="77777777" w:rsidR="00D01BDF" w:rsidRPr="00224C73" w:rsidRDefault="00D01BDF" w:rsidP="0028287D">
            <w:pPr>
              <w:pStyle w:val="TableText0"/>
              <w:spacing w:after="0"/>
              <w:jc w:val="center"/>
              <w:rPr>
                <w:sz w:val="18"/>
              </w:rPr>
            </w:pPr>
            <w:r w:rsidRPr="00224C73">
              <w:rPr>
                <w:sz w:val="18"/>
              </w:rPr>
              <w:t>900</w:t>
            </w:r>
            <w:r w:rsidRPr="00224C73">
              <w:rPr>
                <w:sz w:val="18"/>
              </w:rPr>
              <w:noBreakHyphen/>
              <w:t>1 600</w:t>
            </w:r>
          </w:p>
        </w:tc>
        <w:tc>
          <w:tcPr>
            <w:tcW w:w="1843" w:type="dxa"/>
            <w:vAlign w:val="center"/>
          </w:tcPr>
          <w:p w14:paraId="684A4615" w14:textId="77777777" w:rsidR="00D01BDF" w:rsidRPr="00224C73" w:rsidRDefault="00D01BDF" w:rsidP="0028287D">
            <w:pPr>
              <w:pStyle w:val="TableText0"/>
              <w:spacing w:after="0"/>
              <w:jc w:val="center"/>
              <w:rPr>
                <w:sz w:val="18"/>
              </w:rPr>
            </w:pPr>
            <w:r w:rsidRPr="00224C73">
              <w:rPr>
                <w:sz w:val="18"/>
              </w:rPr>
              <w:t>4 000; 21 600</w:t>
            </w:r>
          </w:p>
        </w:tc>
        <w:tc>
          <w:tcPr>
            <w:tcW w:w="1843" w:type="dxa"/>
            <w:vAlign w:val="center"/>
          </w:tcPr>
          <w:p w14:paraId="046F8779" w14:textId="77777777" w:rsidR="00D01BDF" w:rsidRPr="00224C73" w:rsidRDefault="00D01BDF" w:rsidP="0028287D">
            <w:pPr>
              <w:pStyle w:val="TableText0"/>
              <w:spacing w:after="0"/>
              <w:jc w:val="center"/>
              <w:rPr>
                <w:sz w:val="18"/>
              </w:rPr>
            </w:pPr>
            <w:r w:rsidRPr="00224C73">
              <w:rPr>
                <w:sz w:val="18"/>
              </w:rPr>
              <w:t>7 102</w:t>
            </w:r>
          </w:p>
        </w:tc>
        <w:tc>
          <w:tcPr>
            <w:tcW w:w="1842" w:type="dxa"/>
            <w:vAlign w:val="center"/>
          </w:tcPr>
          <w:p w14:paraId="45ACD964" w14:textId="77777777" w:rsidR="00D01BDF" w:rsidRPr="00224C73" w:rsidRDefault="00D01BDF" w:rsidP="0028287D">
            <w:pPr>
              <w:pStyle w:val="TableText0"/>
              <w:spacing w:after="0"/>
              <w:jc w:val="center"/>
              <w:rPr>
                <w:sz w:val="18"/>
              </w:rPr>
            </w:pPr>
            <w:r w:rsidRPr="00224C73">
              <w:rPr>
                <w:sz w:val="18"/>
              </w:rPr>
              <w:t>20 000</w:t>
            </w:r>
          </w:p>
        </w:tc>
        <w:tc>
          <w:tcPr>
            <w:tcW w:w="1877" w:type="dxa"/>
          </w:tcPr>
          <w:p w14:paraId="131CA028" w14:textId="77777777" w:rsidR="00D01BDF" w:rsidRPr="00224C73" w:rsidRDefault="00D01BDF" w:rsidP="0028287D">
            <w:pPr>
              <w:pStyle w:val="TableText0"/>
              <w:spacing w:after="0"/>
              <w:jc w:val="center"/>
              <w:rPr>
                <w:sz w:val="18"/>
              </w:rPr>
            </w:pPr>
            <w:r w:rsidRPr="00224C73">
              <w:rPr>
                <w:sz w:val="18"/>
              </w:rPr>
              <w:t>200-20 000</w:t>
            </w:r>
          </w:p>
        </w:tc>
      </w:tr>
      <w:tr w:rsidR="00D01BDF" w:rsidRPr="00224C73" w14:paraId="4C8C0BF0" w14:textId="77777777" w:rsidTr="0028287D">
        <w:trPr>
          <w:cantSplit/>
          <w:trHeight w:val="238"/>
          <w:jc w:val="center"/>
        </w:trPr>
        <w:tc>
          <w:tcPr>
            <w:tcW w:w="2376" w:type="dxa"/>
            <w:vAlign w:val="center"/>
          </w:tcPr>
          <w:p w14:paraId="3B5BE2B5" w14:textId="77777777" w:rsidR="00D01BDF" w:rsidRPr="00224C73" w:rsidRDefault="00D01BDF" w:rsidP="0028287D">
            <w:pPr>
              <w:pStyle w:val="TableText0"/>
              <w:spacing w:after="0"/>
              <w:rPr>
                <w:sz w:val="18"/>
              </w:rPr>
            </w:pPr>
            <w:r w:rsidRPr="00224C73">
              <w:rPr>
                <w:sz w:val="18"/>
              </w:rPr>
              <w:t>Maximum duty cycle</w:t>
            </w:r>
          </w:p>
        </w:tc>
        <w:tc>
          <w:tcPr>
            <w:tcW w:w="993" w:type="dxa"/>
            <w:vAlign w:val="center"/>
          </w:tcPr>
          <w:p w14:paraId="4F151DA2" w14:textId="77777777" w:rsidR="00D01BDF" w:rsidRPr="00224C73" w:rsidRDefault="00D01BDF" w:rsidP="0028287D">
            <w:pPr>
              <w:pStyle w:val="TableText0"/>
              <w:spacing w:after="0"/>
              <w:jc w:val="center"/>
              <w:rPr>
                <w:sz w:val="18"/>
              </w:rPr>
            </w:pPr>
          </w:p>
        </w:tc>
        <w:tc>
          <w:tcPr>
            <w:tcW w:w="1842" w:type="dxa"/>
            <w:vAlign w:val="center"/>
          </w:tcPr>
          <w:p w14:paraId="781EAE8F" w14:textId="77777777" w:rsidR="00D01BDF" w:rsidRPr="00224C73" w:rsidRDefault="00D01BDF" w:rsidP="0028287D">
            <w:pPr>
              <w:pStyle w:val="TableText0"/>
              <w:spacing w:after="0"/>
              <w:jc w:val="center"/>
              <w:rPr>
                <w:sz w:val="18"/>
              </w:rPr>
            </w:pPr>
            <w:r w:rsidRPr="00224C73">
              <w:rPr>
                <w:sz w:val="18"/>
              </w:rPr>
              <w:t>0.1</w:t>
            </w:r>
          </w:p>
        </w:tc>
        <w:tc>
          <w:tcPr>
            <w:tcW w:w="1843" w:type="dxa"/>
            <w:vAlign w:val="center"/>
          </w:tcPr>
          <w:p w14:paraId="4C1B9491" w14:textId="77777777" w:rsidR="00D01BDF" w:rsidRPr="00224C73" w:rsidRDefault="00D01BDF" w:rsidP="0028287D">
            <w:pPr>
              <w:pStyle w:val="TableText0"/>
              <w:spacing w:after="0"/>
              <w:jc w:val="center"/>
              <w:rPr>
                <w:sz w:val="18"/>
              </w:rPr>
            </w:pPr>
            <w:r w:rsidRPr="00224C73">
              <w:rPr>
                <w:sz w:val="18"/>
              </w:rPr>
              <w:t>Not specified</w:t>
            </w:r>
          </w:p>
        </w:tc>
        <w:tc>
          <w:tcPr>
            <w:tcW w:w="1843" w:type="dxa"/>
            <w:vAlign w:val="center"/>
          </w:tcPr>
          <w:p w14:paraId="591F58D0" w14:textId="77777777" w:rsidR="00D01BDF" w:rsidRPr="00224C73" w:rsidRDefault="00D01BDF" w:rsidP="0028287D">
            <w:pPr>
              <w:pStyle w:val="TableText0"/>
              <w:spacing w:after="0"/>
              <w:jc w:val="center"/>
              <w:rPr>
                <w:sz w:val="18"/>
              </w:rPr>
            </w:pPr>
            <w:r w:rsidRPr="00224C73">
              <w:rPr>
                <w:sz w:val="18"/>
              </w:rPr>
              <w:t>0.00216</w:t>
            </w:r>
          </w:p>
        </w:tc>
        <w:tc>
          <w:tcPr>
            <w:tcW w:w="1843" w:type="dxa"/>
            <w:vAlign w:val="center"/>
          </w:tcPr>
          <w:p w14:paraId="229F111C" w14:textId="77777777" w:rsidR="00D01BDF" w:rsidRPr="00224C73" w:rsidRDefault="00D01BDF" w:rsidP="0028287D">
            <w:pPr>
              <w:pStyle w:val="TableText0"/>
              <w:spacing w:after="0"/>
              <w:jc w:val="center"/>
              <w:rPr>
                <w:sz w:val="18"/>
              </w:rPr>
            </w:pPr>
            <w:r w:rsidRPr="00224C73">
              <w:rPr>
                <w:sz w:val="18"/>
              </w:rPr>
              <w:t>0.039</w:t>
            </w:r>
          </w:p>
        </w:tc>
        <w:tc>
          <w:tcPr>
            <w:tcW w:w="1842" w:type="dxa"/>
            <w:vAlign w:val="center"/>
          </w:tcPr>
          <w:p w14:paraId="4B602814" w14:textId="77777777" w:rsidR="00D01BDF" w:rsidRPr="00224C73" w:rsidRDefault="00D01BDF" w:rsidP="0028287D">
            <w:pPr>
              <w:pStyle w:val="TableText0"/>
              <w:spacing w:after="0"/>
              <w:jc w:val="center"/>
              <w:rPr>
                <w:sz w:val="18"/>
              </w:rPr>
            </w:pPr>
            <w:r w:rsidRPr="00224C73">
              <w:rPr>
                <w:sz w:val="18"/>
              </w:rPr>
              <w:t>0.00072</w:t>
            </w:r>
          </w:p>
        </w:tc>
        <w:tc>
          <w:tcPr>
            <w:tcW w:w="1877" w:type="dxa"/>
          </w:tcPr>
          <w:p w14:paraId="42EE56FD" w14:textId="77777777" w:rsidR="00D01BDF" w:rsidRPr="00224C73" w:rsidRDefault="00D01BDF" w:rsidP="0028287D">
            <w:pPr>
              <w:pStyle w:val="TableText0"/>
              <w:spacing w:after="0"/>
              <w:jc w:val="center"/>
              <w:rPr>
                <w:sz w:val="18"/>
                <w:vertAlign w:val="superscript"/>
              </w:rPr>
            </w:pPr>
            <w:r w:rsidRPr="00224C73">
              <w:rPr>
                <w:sz w:val="18"/>
              </w:rPr>
              <w:t>Up to 0.2</w:t>
            </w:r>
            <w:r w:rsidRPr="00224C73">
              <w:rPr>
                <w:sz w:val="18"/>
                <w:vertAlign w:val="superscript"/>
              </w:rPr>
              <w:t>(1)</w:t>
            </w:r>
          </w:p>
        </w:tc>
      </w:tr>
      <w:tr w:rsidR="00D01BDF" w:rsidRPr="00224C73" w14:paraId="4DD039F9" w14:textId="77777777" w:rsidTr="0028287D">
        <w:trPr>
          <w:cantSplit/>
          <w:trHeight w:val="206"/>
          <w:jc w:val="center"/>
        </w:trPr>
        <w:tc>
          <w:tcPr>
            <w:tcW w:w="2376" w:type="dxa"/>
            <w:vAlign w:val="center"/>
          </w:tcPr>
          <w:p w14:paraId="33B2E2D6" w14:textId="77777777" w:rsidR="00D01BDF" w:rsidRPr="00224C73" w:rsidRDefault="00D01BDF" w:rsidP="0028287D">
            <w:pPr>
              <w:pStyle w:val="TableText0"/>
              <w:spacing w:after="0"/>
              <w:rPr>
                <w:sz w:val="18"/>
              </w:rPr>
            </w:pPr>
            <w:r w:rsidRPr="00224C73">
              <w:rPr>
                <w:sz w:val="18"/>
              </w:rPr>
              <w:t>Output device</w:t>
            </w:r>
          </w:p>
        </w:tc>
        <w:tc>
          <w:tcPr>
            <w:tcW w:w="993" w:type="dxa"/>
            <w:vAlign w:val="center"/>
          </w:tcPr>
          <w:p w14:paraId="70B4EDC0" w14:textId="77777777" w:rsidR="00D01BDF" w:rsidRPr="00224C73" w:rsidRDefault="00D01BDF" w:rsidP="0028287D">
            <w:pPr>
              <w:pStyle w:val="TableText0"/>
              <w:spacing w:after="0"/>
              <w:jc w:val="center"/>
              <w:rPr>
                <w:sz w:val="18"/>
              </w:rPr>
            </w:pPr>
          </w:p>
        </w:tc>
        <w:tc>
          <w:tcPr>
            <w:tcW w:w="1842" w:type="dxa"/>
            <w:vAlign w:val="center"/>
          </w:tcPr>
          <w:p w14:paraId="6811DFED" w14:textId="77777777" w:rsidR="00D01BDF" w:rsidRPr="00224C73" w:rsidRDefault="00D01BDF" w:rsidP="0028287D">
            <w:pPr>
              <w:pStyle w:val="TableText0"/>
              <w:spacing w:after="0"/>
              <w:jc w:val="center"/>
              <w:rPr>
                <w:sz w:val="18"/>
              </w:rPr>
            </w:pPr>
            <w:r w:rsidRPr="00224C73">
              <w:rPr>
                <w:sz w:val="18"/>
              </w:rPr>
              <w:t>Travelling wave tube</w:t>
            </w:r>
          </w:p>
        </w:tc>
        <w:tc>
          <w:tcPr>
            <w:tcW w:w="1843" w:type="dxa"/>
            <w:vAlign w:val="center"/>
          </w:tcPr>
          <w:p w14:paraId="10C866A2" w14:textId="77777777" w:rsidR="00D01BDF" w:rsidRPr="00224C73" w:rsidRDefault="00D01BDF" w:rsidP="0028287D">
            <w:pPr>
              <w:pStyle w:val="TableText0"/>
              <w:spacing w:after="0"/>
              <w:jc w:val="center"/>
              <w:rPr>
                <w:sz w:val="18"/>
              </w:rPr>
            </w:pPr>
            <w:r w:rsidRPr="00224C73">
              <w:rPr>
                <w:sz w:val="18"/>
              </w:rPr>
              <w:t>Travelling wave tube</w:t>
            </w:r>
          </w:p>
        </w:tc>
        <w:tc>
          <w:tcPr>
            <w:tcW w:w="1843" w:type="dxa"/>
            <w:vAlign w:val="center"/>
          </w:tcPr>
          <w:p w14:paraId="73161F07" w14:textId="77777777" w:rsidR="00D01BDF" w:rsidRPr="00224C73" w:rsidRDefault="00D01BDF" w:rsidP="0028287D">
            <w:pPr>
              <w:pStyle w:val="TableText0"/>
              <w:spacing w:after="0"/>
              <w:jc w:val="center"/>
              <w:rPr>
                <w:sz w:val="18"/>
              </w:rPr>
            </w:pPr>
            <w:r w:rsidRPr="00224C73">
              <w:rPr>
                <w:sz w:val="18"/>
              </w:rPr>
              <w:t>Travelling wave tube</w:t>
            </w:r>
          </w:p>
        </w:tc>
        <w:tc>
          <w:tcPr>
            <w:tcW w:w="1843" w:type="dxa"/>
            <w:vAlign w:val="center"/>
          </w:tcPr>
          <w:p w14:paraId="32B14901" w14:textId="77777777" w:rsidR="00D01BDF" w:rsidRPr="00224C73" w:rsidRDefault="00D01BDF" w:rsidP="0028287D">
            <w:pPr>
              <w:pStyle w:val="TableText0"/>
              <w:spacing w:after="0"/>
              <w:jc w:val="center"/>
              <w:rPr>
                <w:sz w:val="18"/>
              </w:rPr>
            </w:pPr>
            <w:r w:rsidRPr="00224C73">
              <w:rPr>
                <w:sz w:val="18"/>
              </w:rPr>
              <w:t>Transistor</w:t>
            </w:r>
          </w:p>
        </w:tc>
        <w:tc>
          <w:tcPr>
            <w:tcW w:w="1842" w:type="dxa"/>
            <w:vAlign w:val="center"/>
          </w:tcPr>
          <w:p w14:paraId="564A6FC6" w14:textId="77777777" w:rsidR="00D01BDF" w:rsidRPr="00224C73" w:rsidRDefault="00D01BDF" w:rsidP="0028287D">
            <w:pPr>
              <w:pStyle w:val="TableText0"/>
              <w:spacing w:after="0"/>
              <w:jc w:val="center"/>
              <w:rPr>
                <w:sz w:val="18"/>
              </w:rPr>
            </w:pPr>
            <w:r w:rsidRPr="00224C73">
              <w:rPr>
                <w:sz w:val="18"/>
              </w:rPr>
              <w:t>Travelling wave tube</w:t>
            </w:r>
          </w:p>
        </w:tc>
        <w:tc>
          <w:tcPr>
            <w:tcW w:w="1877" w:type="dxa"/>
          </w:tcPr>
          <w:p w14:paraId="00AED28E" w14:textId="77777777" w:rsidR="00D01BDF" w:rsidRPr="00224C73" w:rsidRDefault="00D01BDF" w:rsidP="0028287D">
            <w:pPr>
              <w:pStyle w:val="TableText0"/>
              <w:spacing w:after="0"/>
              <w:jc w:val="center"/>
              <w:rPr>
                <w:sz w:val="18"/>
              </w:rPr>
            </w:pPr>
            <w:r w:rsidRPr="00224C73">
              <w:rPr>
                <w:sz w:val="18"/>
              </w:rPr>
              <w:t xml:space="preserve">Travelling wave tube </w:t>
            </w:r>
          </w:p>
        </w:tc>
      </w:tr>
      <w:tr w:rsidR="00D01BDF" w:rsidRPr="00224C73" w14:paraId="275D6417" w14:textId="77777777" w:rsidTr="0028287D">
        <w:trPr>
          <w:cantSplit/>
          <w:trHeight w:val="195"/>
          <w:jc w:val="center"/>
        </w:trPr>
        <w:tc>
          <w:tcPr>
            <w:tcW w:w="2376" w:type="dxa"/>
            <w:vAlign w:val="center"/>
          </w:tcPr>
          <w:p w14:paraId="484CDBA0" w14:textId="77777777" w:rsidR="00D01BDF" w:rsidRPr="00224C73" w:rsidRDefault="00D01BDF" w:rsidP="0028287D">
            <w:pPr>
              <w:pStyle w:val="TableText0"/>
              <w:spacing w:after="0"/>
              <w:rPr>
                <w:sz w:val="18"/>
              </w:rPr>
            </w:pPr>
            <w:r w:rsidRPr="00224C73">
              <w:rPr>
                <w:sz w:val="18"/>
              </w:rPr>
              <w:t>Antenna pattern type</w:t>
            </w:r>
          </w:p>
        </w:tc>
        <w:tc>
          <w:tcPr>
            <w:tcW w:w="993" w:type="dxa"/>
            <w:vAlign w:val="center"/>
          </w:tcPr>
          <w:p w14:paraId="47926A15" w14:textId="77777777" w:rsidR="00D01BDF" w:rsidRPr="00224C73" w:rsidRDefault="00D01BDF" w:rsidP="0028287D">
            <w:pPr>
              <w:pStyle w:val="TableText0"/>
              <w:spacing w:after="0"/>
              <w:jc w:val="center"/>
              <w:rPr>
                <w:sz w:val="18"/>
              </w:rPr>
            </w:pPr>
          </w:p>
        </w:tc>
        <w:tc>
          <w:tcPr>
            <w:tcW w:w="1842" w:type="dxa"/>
            <w:vAlign w:val="center"/>
          </w:tcPr>
          <w:p w14:paraId="56FC831E" w14:textId="77777777" w:rsidR="00D01BDF" w:rsidRPr="00224C73" w:rsidRDefault="00D01BDF" w:rsidP="0028287D">
            <w:pPr>
              <w:pStyle w:val="TableText0"/>
              <w:spacing w:after="0"/>
              <w:jc w:val="center"/>
              <w:rPr>
                <w:sz w:val="18"/>
              </w:rPr>
            </w:pPr>
            <w:r w:rsidRPr="00224C73">
              <w:rPr>
                <w:sz w:val="18"/>
              </w:rPr>
              <w:t>Fan/pencil</w:t>
            </w:r>
          </w:p>
        </w:tc>
        <w:tc>
          <w:tcPr>
            <w:tcW w:w="1843" w:type="dxa"/>
            <w:vAlign w:val="center"/>
          </w:tcPr>
          <w:p w14:paraId="303EE76C" w14:textId="77777777" w:rsidR="00D01BDF" w:rsidRPr="00224C73" w:rsidRDefault="00D01BDF" w:rsidP="0028287D">
            <w:pPr>
              <w:pStyle w:val="TableText0"/>
              <w:spacing w:after="0"/>
              <w:jc w:val="center"/>
              <w:rPr>
                <w:sz w:val="18"/>
              </w:rPr>
            </w:pPr>
            <w:r w:rsidRPr="00224C73">
              <w:rPr>
                <w:sz w:val="18"/>
              </w:rPr>
              <w:t>Fan</w:t>
            </w:r>
          </w:p>
        </w:tc>
        <w:tc>
          <w:tcPr>
            <w:tcW w:w="1843" w:type="dxa"/>
            <w:vAlign w:val="center"/>
          </w:tcPr>
          <w:p w14:paraId="7840E5AF" w14:textId="77777777" w:rsidR="00D01BDF" w:rsidRPr="00224C73" w:rsidRDefault="00D01BDF" w:rsidP="0028287D">
            <w:pPr>
              <w:pStyle w:val="TableText0"/>
              <w:spacing w:after="0"/>
              <w:jc w:val="center"/>
              <w:rPr>
                <w:sz w:val="18"/>
              </w:rPr>
            </w:pPr>
            <w:r w:rsidRPr="00224C73">
              <w:rPr>
                <w:sz w:val="18"/>
              </w:rPr>
              <w:t>Pencil</w:t>
            </w:r>
          </w:p>
        </w:tc>
        <w:tc>
          <w:tcPr>
            <w:tcW w:w="1843" w:type="dxa"/>
            <w:vAlign w:val="center"/>
          </w:tcPr>
          <w:p w14:paraId="6CB86767" w14:textId="77777777" w:rsidR="00D01BDF" w:rsidRPr="00224C73" w:rsidRDefault="00D01BDF" w:rsidP="0028287D">
            <w:pPr>
              <w:pStyle w:val="TableText0"/>
              <w:spacing w:after="0"/>
              <w:jc w:val="center"/>
              <w:rPr>
                <w:sz w:val="18"/>
              </w:rPr>
            </w:pPr>
            <w:r w:rsidRPr="00224C73">
              <w:rPr>
                <w:sz w:val="18"/>
              </w:rPr>
              <w:t>Pencil</w:t>
            </w:r>
          </w:p>
        </w:tc>
        <w:tc>
          <w:tcPr>
            <w:tcW w:w="1842" w:type="dxa"/>
            <w:vAlign w:val="center"/>
          </w:tcPr>
          <w:p w14:paraId="7963CBEE" w14:textId="77777777" w:rsidR="00D01BDF" w:rsidRPr="00224C73" w:rsidRDefault="00D01BDF" w:rsidP="0028287D">
            <w:pPr>
              <w:pStyle w:val="TableText0"/>
              <w:spacing w:after="0"/>
              <w:jc w:val="center"/>
              <w:rPr>
                <w:sz w:val="18"/>
              </w:rPr>
            </w:pPr>
            <w:r w:rsidRPr="00224C73">
              <w:rPr>
                <w:sz w:val="18"/>
              </w:rPr>
              <w:t>Pencil</w:t>
            </w:r>
          </w:p>
        </w:tc>
        <w:tc>
          <w:tcPr>
            <w:tcW w:w="1877" w:type="dxa"/>
          </w:tcPr>
          <w:p w14:paraId="049370DC" w14:textId="77777777" w:rsidR="00D01BDF" w:rsidRPr="00224C73" w:rsidRDefault="00D01BDF" w:rsidP="0028287D">
            <w:pPr>
              <w:pStyle w:val="TableText0"/>
              <w:spacing w:after="0"/>
              <w:jc w:val="center"/>
              <w:rPr>
                <w:sz w:val="18"/>
              </w:rPr>
            </w:pPr>
            <w:r w:rsidRPr="00224C73">
              <w:rPr>
                <w:sz w:val="18"/>
              </w:rPr>
              <w:t>Pencil</w:t>
            </w:r>
            <w:ins w:id="80" w:author="Chairman" w:date="2021-06-09T18:43:00Z">
              <w:r w:rsidRPr="00224C73">
                <w:rPr>
                  <w:sz w:val="18"/>
                </w:rPr>
                <w:t xml:space="preserve"> (ITU-R M.1851 cosine square distribution)</w:t>
              </w:r>
            </w:ins>
          </w:p>
        </w:tc>
      </w:tr>
      <w:tr w:rsidR="00D01BDF" w:rsidRPr="00224C73" w14:paraId="44732CB4" w14:textId="77777777" w:rsidTr="0028287D">
        <w:trPr>
          <w:cantSplit/>
          <w:trHeight w:val="358"/>
          <w:jc w:val="center"/>
        </w:trPr>
        <w:tc>
          <w:tcPr>
            <w:tcW w:w="2376" w:type="dxa"/>
            <w:vAlign w:val="center"/>
          </w:tcPr>
          <w:p w14:paraId="44D59ABA" w14:textId="77777777" w:rsidR="00D01BDF" w:rsidRPr="00224C73" w:rsidRDefault="00D01BDF" w:rsidP="0028287D">
            <w:pPr>
              <w:pStyle w:val="TableText0"/>
              <w:spacing w:after="0"/>
              <w:rPr>
                <w:sz w:val="18"/>
              </w:rPr>
            </w:pPr>
            <w:r w:rsidRPr="00224C73">
              <w:rPr>
                <w:sz w:val="18"/>
              </w:rPr>
              <w:t>Antenna type</w:t>
            </w:r>
          </w:p>
        </w:tc>
        <w:tc>
          <w:tcPr>
            <w:tcW w:w="993" w:type="dxa"/>
            <w:vAlign w:val="center"/>
          </w:tcPr>
          <w:p w14:paraId="519D9947" w14:textId="77777777" w:rsidR="00D01BDF" w:rsidRPr="00224C73" w:rsidRDefault="00D01BDF" w:rsidP="0028287D">
            <w:pPr>
              <w:pStyle w:val="TableText0"/>
              <w:spacing w:after="0"/>
              <w:jc w:val="center"/>
              <w:rPr>
                <w:sz w:val="18"/>
              </w:rPr>
            </w:pPr>
          </w:p>
        </w:tc>
        <w:tc>
          <w:tcPr>
            <w:tcW w:w="1842" w:type="dxa"/>
            <w:vAlign w:val="center"/>
          </w:tcPr>
          <w:p w14:paraId="260E0C1D" w14:textId="77777777" w:rsidR="00D01BDF" w:rsidRPr="00224C73" w:rsidRDefault="00D01BDF" w:rsidP="0028287D">
            <w:pPr>
              <w:pStyle w:val="TableText0"/>
              <w:spacing w:after="0"/>
              <w:jc w:val="center"/>
              <w:rPr>
                <w:sz w:val="18"/>
              </w:rPr>
            </w:pPr>
            <w:r w:rsidRPr="00224C73">
              <w:rPr>
                <w:sz w:val="18"/>
              </w:rPr>
              <w:t>Slotted waveguide</w:t>
            </w:r>
          </w:p>
        </w:tc>
        <w:tc>
          <w:tcPr>
            <w:tcW w:w="1843" w:type="dxa"/>
            <w:vAlign w:val="center"/>
          </w:tcPr>
          <w:p w14:paraId="03F38DC7" w14:textId="77777777" w:rsidR="00D01BDF" w:rsidRPr="00224C73" w:rsidRDefault="00D01BDF" w:rsidP="0028287D">
            <w:pPr>
              <w:pStyle w:val="TableText0"/>
              <w:spacing w:after="0"/>
              <w:jc w:val="center"/>
              <w:rPr>
                <w:sz w:val="18"/>
              </w:rPr>
            </w:pPr>
            <w:r w:rsidRPr="00224C73">
              <w:rPr>
                <w:sz w:val="18"/>
              </w:rPr>
              <w:t>Phased array</w:t>
            </w:r>
          </w:p>
        </w:tc>
        <w:tc>
          <w:tcPr>
            <w:tcW w:w="1843" w:type="dxa"/>
            <w:vAlign w:val="center"/>
          </w:tcPr>
          <w:p w14:paraId="3192CB95" w14:textId="77777777" w:rsidR="00D01BDF" w:rsidRPr="00224C73" w:rsidRDefault="00D01BDF" w:rsidP="0028287D">
            <w:pPr>
              <w:pStyle w:val="TableText0"/>
              <w:spacing w:after="0"/>
              <w:jc w:val="center"/>
              <w:rPr>
                <w:sz w:val="18"/>
              </w:rPr>
            </w:pPr>
            <w:r w:rsidRPr="00224C73">
              <w:rPr>
                <w:sz w:val="18"/>
              </w:rPr>
              <w:t>Planar phased array</w:t>
            </w:r>
          </w:p>
        </w:tc>
        <w:tc>
          <w:tcPr>
            <w:tcW w:w="1843" w:type="dxa"/>
            <w:vAlign w:val="center"/>
          </w:tcPr>
          <w:p w14:paraId="6798E71F" w14:textId="77777777" w:rsidR="00D01BDF" w:rsidRPr="00224C73" w:rsidRDefault="00D01BDF" w:rsidP="0028287D">
            <w:pPr>
              <w:pStyle w:val="TableText0"/>
              <w:spacing w:after="0"/>
              <w:jc w:val="center"/>
              <w:rPr>
                <w:sz w:val="18"/>
              </w:rPr>
            </w:pPr>
            <w:r w:rsidRPr="00224C73">
              <w:rPr>
                <w:sz w:val="18"/>
              </w:rPr>
              <w:t>Elliptical with parabolic contour</w:t>
            </w:r>
          </w:p>
        </w:tc>
        <w:tc>
          <w:tcPr>
            <w:tcW w:w="1842" w:type="dxa"/>
            <w:vAlign w:val="center"/>
          </w:tcPr>
          <w:p w14:paraId="6FE781DA" w14:textId="77777777" w:rsidR="00D01BDF" w:rsidRPr="00224C73" w:rsidRDefault="00D01BDF" w:rsidP="0028287D">
            <w:pPr>
              <w:pStyle w:val="TableText0"/>
              <w:spacing w:after="0"/>
              <w:jc w:val="center"/>
              <w:rPr>
                <w:sz w:val="18"/>
              </w:rPr>
            </w:pPr>
            <w:r w:rsidRPr="00224C73">
              <w:rPr>
                <w:sz w:val="18"/>
              </w:rPr>
              <w:t>Double curved reflector with feed horn</w:t>
            </w:r>
          </w:p>
        </w:tc>
        <w:tc>
          <w:tcPr>
            <w:tcW w:w="1877" w:type="dxa"/>
          </w:tcPr>
          <w:p w14:paraId="1F6D7020" w14:textId="77777777" w:rsidR="00D01BDF" w:rsidRPr="00224C73" w:rsidRDefault="00D01BDF" w:rsidP="0028287D">
            <w:pPr>
              <w:pStyle w:val="TableText0"/>
              <w:spacing w:after="0"/>
              <w:jc w:val="center"/>
              <w:rPr>
                <w:sz w:val="18"/>
              </w:rPr>
            </w:pPr>
            <w:r w:rsidRPr="00224C73">
              <w:rPr>
                <w:sz w:val="18"/>
              </w:rPr>
              <w:t>Phased array</w:t>
            </w:r>
          </w:p>
        </w:tc>
      </w:tr>
      <w:tr w:rsidR="00D01BDF" w:rsidRPr="00224C73" w14:paraId="26783529" w14:textId="77777777" w:rsidTr="0028287D">
        <w:trPr>
          <w:cantSplit/>
          <w:trHeight w:val="206"/>
          <w:jc w:val="center"/>
        </w:trPr>
        <w:tc>
          <w:tcPr>
            <w:tcW w:w="2376" w:type="dxa"/>
            <w:vAlign w:val="center"/>
          </w:tcPr>
          <w:p w14:paraId="1186CE42" w14:textId="77777777" w:rsidR="00D01BDF" w:rsidRPr="00224C73" w:rsidRDefault="00D01BDF" w:rsidP="0028287D">
            <w:pPr>
              <w:pStyle w:val="TableText0"/>
              <w:spacing w:after="0"/>
              <w:rPr>
                <w:sz w:val="18"/>
              </w:rPr>
            </w:pPr>
            <w:r w:rsidRPr="00224C73">
              <w:rPr>
                <w:sz w:val="18"/>
              </w:rPr>
              <w:t>Antenna polarization</w:t>
            </w:r>
          </w:p>
        </w:tc>
        <w:tc>
          <w:tcPr>
            <w:tcW w:w="993" w:type="dxa"/>
            <w:vAlign w:val="center"/>
          </w:tcPr>
          <w:p w14:paraId="7BA37DC9" w14:textId="77777777" w:rsidR="00D01BDF" w:rsidRPr="00224C73" w:rsidRDefault="00D01BDF" w:rsidP="0028287D">
            <w:pPr>
              <w:pStyle w:val="TableText0"/>
              <w:spacing w:after="0"/>
              <w:jc w:val="center"/>
              <w:rPr>
                <w:sz w:val="18"/>
              </w:rPr>
            </w:pPr>
          </w:p>
        </w:tc>
        <w:tc>
          <w:tcPr>
            <w:tcW w:w="1842" w:type="dxa"/>
            <w:vAlign w:val="center"/>
          </w:tcPr>
          <w:p w14:paraId="4A1D709E" w14:textId="77777777" w:rsidR="00D01BDF" w:rsidRPr="00224C73" w:rsidRDefault="00D01BDF" w:rsidP="0028287D">
            <w:pPr>
              <w:pStyle w:val="TableText0"/>
              <w:spacing w:after="0"/>
              <w:jc w:val="center"/>
              <w:rPr>
                <w:sz w:val="18"/>
              </w:rPr>
            </w:pPr>
            <w:r w:rsidRPr="00224C73">
              <w:rPr>
                <w:sz w:val="18"/>
              </w:rPr>
              <w:t>Linear vertical</w:t>
            </w:r>
          </w:p>
        </w:tc>
        <w:tc>
          <w:tcPr>
            <w:tcW w:w="1843" w:type="dxa"/>
            <w:vAlign w:val="center"/>
          </w:tcPr>
          <w:p w14:paraId="66764D1D" w14:textId="77777777" w:rsidR="00D01BDF" w:rsidRPr="00224C73" w:rsidRDefault="00D01BDF" w:rsidP="0028287D">
            <w:pPr>
              <w:pStyle w:val="TableText0"/>
              <w:spacing w:after="0"/>
              <w:jc w:val="center"/>
              <w:rPr>
                <w:sz w:val="18"/>
              </w:rPr>
            </w:pPr>
            <w:r w:rsidRPr="00224C73">
              <w:rPr>
                <w:sz w:val="18"/>
              </w:rPr>
              <w:t>Linear vertical</w:t>
            </w:r>
          </w:p>
        </w:tc>
        <w:tc>
          <w:tcPr>
            <w:tcW w:w="1843" w:type="dxa"/>
            <w:vAlign w:val="center"/>
          </w:tcPr>
          <w:p w14:paraId="63794B11" w14:textId="77777777" w:rsidR="00D01BDF" w:rsidRPr="00224C73" w:rsidRDefault="00D01BDF" w:rsidP="0028287D">
            <w:pPr>
              <w:pStyle w:val="TableText0"/>
              <w:spacing w:after="0"/>
              <w:jc w:val="center"/>
              <w:rPr>
                <w:sz w:val="18"/>
              </w:rPr>
            </w:pPr>
            <w:r w:rsidRPr="00224C73">
              <w:rPr>
                <w:sz w:val="18"/>
              </w:rPr>
              <w:t>RH circular</w:t>
            </w:r>
          </w:p>
        </w:tc>
        <w:tc>
          <w:tcPr>
            <w:tcW w:w="1843" w:type="dxa"/>
            <w:vAlign w:val="center"/>
          </w:tcPr>
          <w:p w14:paraId="3F41BCD8" w14:textId="77777777" w:rsidR="00D01BDF" w:rsidRPr="00224C73" w:rsidRDefault="00D01BDF" w:rsidP="0028287D">
            <w:pPr>
              <w:pStyle w:val="TableText0"/>
              <w:spacing w:after="0"/>
              <w:jc w:val="center"/>
              <w:rPr>
                <w:sz w:val="18"/>
              </w:rPr>
            </w:pPr>
            <w:r w:rsidRPr="00224C73">
              <w:rPr>
                <w:sz w:val="18"/>
              </w:rPr>
              <w:t>Horizontal</w:t>
            </w:r>
          </w:p>
        </w:tc>
        <w:tc>
          <w:tcPr>
            <w:tcW w:w="1842" w:type="dxa"/>
            <w:vAlign w:val="center"/>
          </w:tcPr>
          <w:p w14:paraId="57F67300" w14:textId="77777777" w:rsidR="00D01BDF" w:rsidRPr="00224C73" w:rsidRDefault="00D01BDF" w:rsidP="0028287D">
            <w:pPr>
              <w:pStyle w:val="TableText0"/>
              <w:spacing w:after="0"/>
              <w:jc w:val="center"/>
              <w:rPr>
                <w:sz w:val="18"/>
              </w:rPr>
            </w:pPr>
            <w:r w:rsidRPr="00224C73">
              <w:rPr>
                <w:sz w:val="18"/>
              </w:rPr>
              <w:t>Circular</w:t>
            </w:r>
          </w:p>
        </w:tc>
        <w:tc>
          <w:tcPr>
            <w:tcW w:w="1877" w:type="dxa"/>
          </w:tcPr>
          <w:p w14:paraId="24A69A3F" w14:textId="77777777" w:rsidR="00D01BDF" w:rsidRPr="00224C73" w:rsidRDefault="00D01BDF" w:rsidP="0028287D">
            <w:pPr>
              <w:pStyle w:val="TableText0"/>
              <w:spacing w:after="0"/>
              <w:jc w:val="center"/>
              <w:rPr>
                <w:sz w:val="18"/>
              </w:rPr>
            </w:pPr>
            <w:r w:rsidRPr="00224C73">
              <w:rPr>
                <w:sz w:val="18"/>
              </w:rPr>
              <w:t>Linear</w:t>
            </w:r>
          </w:p>
        </w:tc>
      </w:tr>
      <w:tr w:rsidR="00D01BDF" w:rsidRPr="00224C73" w14:paraId="53EA6E38" w14:textId="77777777" w:rsidTr="0028287D">
        <w:trPr>
          <w:cantSplit/>
          <w:trHeight w:val="206"/>
          <w:jc w:val="center"/>
        </w:trPr>
        <w:tc>
          <w:tcPr>
            <w:tcW w:w="2376" w:type="dxa"/>
            <w:vAlign w:val="center"/>
          </w:tcPr>
          <w:p w14:paraId="6C9C2A4D" w14:textId="77777777" w:rsidR="00D01BDF" w:rsidRPr="00224C73" w:rsidRDefault="00D01BDF" w:rsidP="0028287D">
            <w:pPr>
              <w:pStyle w:val="TableText0"/>
              <w:spacing w:after="0"/>
              <w:rPr>
                <w:sz w:val="18"/>
              </w:rPr>
            </w:pPr>
            <w:r w:rsidRPr="00224C73">
              <w:rPr>
                <w:sz w:val="18"/>
              </w:rPr>
              <w:t xml:space="preserve">Antenna gain </w:t>
            </w:r>
            <w:del w:id="81" w:author="Chairman" w:date="2021-06-09T18:52:00Z">
              <w:r w:rsidRPr="00224C73" w:rsidDel="007636F6">
                <w:rPr>
                  <w:sz w:val="18"/>
                </w:rPr>
                <w:delText>(dBi)</w:delText>
              </w:r>
            </w:del>
          </w:p>
        </w:tc>
        <w:tc>
          <w:tcPr>
            <w:tcW w:w="993" w:type="dxa"/>
            <w:vAlign w:val="center"/>
          </w:tcPr>
          <w:p w14:paraId="3E0FC5F5" w14:textId="77777777" w:rsidR="00D01BDF" w:rsidRPr="00224C73" w:rsidRDefault="00D01BDF" w:rsidP="0028287D">
            <w:pPr>
              <w:pStyle w:val="TableText0"/>
              <w:spacing w:after="0"/>
              <w:jc w:val="center"/>
              <w:rPr>
                <w:sz w:val="18"/>
              </w:rPr>
            </w:pPr>
            <w:ins w:id="82" w:author="Chairman" w:date="2021-06-09T18:48:00Z">
              <w:r w:rsidRPr="00224C73">
                <w:rPr>
                  <w:sz w:val="18"/>
                </w:rPr>
                <w:t>dBi</w:t>
              </w:r>
            </w:ins>
          </w:p>
        </w:tc>
        <w:tc>
          <w:tcPr>
            <w:tcW w:w="1842" w:type="dxa"/>
            <w:vAlign w:val="center"/>
          </w:tcPr>
          <w:p w14:paraId="7E2A16C0" w14:textId="77777777" w:rsidR="00D01BDF" w:rsidRPr="00224C73" w:rsidRDefault="00D01BDF" w:rsidP="0028287D">
            <w:pPr>
              <w:pStyle w:val="TableText0"/>
              <w:spacing w:after="0"/>
              <w:jc w:val="center"/>
              <w:rPr>
                <w:sz w:val="18"/>
              </w:rPr>
            </w:pPr>
            <w:r w:rsidRPr="00224C73">
              <w:rPr>
                <w:sz w:val="18"/>
              </w:rPr>
              <w:t>25.6</w:t>
            </w:r>
          </w:p>
        </w:tc>
        <w:tc>
          <w:tcPr>
            <w:tcW w:w="1843" w:type="dxa"/>
            <w:vAlign w:val="center"/>
          </w:tcPr>
          <w:p w14:paraId="2FB7C048" w14:textId="77777777" w:rsidR="00D01BDF" w:rsidRPr="00224C73" w:rsidRDefault="00D01BDF" w:rsidP="0028287D">
            <w:pPr>
              <w:pStyle w:val="TableText0"/>
              <w:spacing w:after="0"/>
              <w:jc w:val="center"/>
              <w:rPr>
                <w:sz w:val="18"/>
              </w:rPr>
            </w:pPr>
            <w:r w:rsidRPr="00224C73">
              <w:rPr>
                <w:sz w:val="18"/>
              </w:rPr>
              <w:t>38.0</w:t>
            </w:r>
          </w:p>
        </w:tc>
        <w:tc>
          <w:tcPr>
            <w:tcW w:w="1843" w:type="dxa"/>
            <w:vAlign w:val="center"/>
          </w:tcPr>
          <w:p w14:paraId="37585FCD" w14:textId="77777777" w:rsidR="00D01BDF" w:rsidRPr="00224C73" w:rsidRDefault="00D01BDF" w:rsidP="0028287D">
            <w:pPr>
              <w:pStyle w:val="TableText0"/>
              <w:spacing w:after="0"/>
              <w:jc w:val="center"/>
              <w:rPr>
                <w:sz w:val="18"/>
              </w:rPr>
            </w:pPr>
            <w:r w:rsidRPr="00224C73">
              <w:rPr>
                <w:sz w:val="18"/>
              </w:rPr>
              <w:t>43.0</w:t>
            </w:r>
          </w:p>
        </w:tc>
        <w:tc>
          <w:tcPr>
            <w:tcW w:w="1843" w:type="dxa"/>
            <w:vAlign w:val="center"/>
          </w:tcPr>
          <w:p w14:paraId="5460068D" w14:textId="77777777" w:rsidR="00D01BDF" w:rsidRPr="00224C73" w:rsidRDefault="00D01BDF" w:rsidP="0028287D">
            <w:pPr>
              <w:pStyle w:val="TableText0"/>
              <w:spacing w:after="0"/>
              <w:jc w:val="center"/>
              <w:rPr>
                <w:sz w:val="18"/>
              </w:rPr>
            </w:pPr>
            <w:r w:rsidRPr="00224C73">
              <w:rPr>
                <w:sz w:val="18"/>
              </w:rPr>
              <w:t>37.0</w:t>
            </w:r>
          </w:p>
        </w:tc>
        <w:tc>
          <w:tcPr>
            <w:tcW w:w="1842" w:type="dxa"/>
            <w:vAlign w:val="center"/>
          </w:tcPr>
          <w:p w14:paraId="02E82937" w14:textId="77777777" w:rsidR="00D01BDF" w:rsidRPr="00224C73" w:rsidRDefault="00D01BDF" w:rsidP="0028287D">
            <w:pPr>
              <w:pStyle w:val="TableText0"/>
              <w:spacing w:after="0"/>
              <w:jc w:val="center"/>
              <w:rPr>
                <w:sz w:val="18"/>
              </w:rPr>
            </w:pPr>
            <w:r w:rsidRPr="00224C73">
              <w:rPr>
                <w:sz w:val="18"/>
              </w:rPr>
              <w:t>43</w:t>
            </w:r>
          </w:p>
        </w:tc>
        <w:tc>
          <w:tcPr>
            <w:tcW w:w="1877" w:type="dxa"/>
          </w:tcPr>
          <w:p w14:paraId="1F81DC3A" w14:textId="77777777" w:rsidR="00D01BDF" w:rsidRPr="00224C73" w:rsidRDefault="00D01BDF" w:rsidP="0028287D">
            <w:pPr>
              <w:pStyle w:val="TableText0"/>
              <w:spacing w:after="0"/>
              <w:jc w:val="center"/>
              <w:rPr>
                <w:sz w:val="18"/>
              </w:rPr>
            </w:pPr>
            <w:r w:rsidRPr="00224C73">
              <w:rPr>
                <w:sz w:val="18"/>
              </w:rPr>
              <w:t>35</w:t>
            </w:r>
          </w:p>
        </w:tc>
      </w:tr>
      <w:tr w:rsidR="00D01BDF" w:rsidRPr="00224C73" w14:paraId="01C6A963" w14:textId="77777777" w:rsidTr="0028287D">
        <w:trPr>
          <w:cantSplit/>
          <w:trHeight w:val="347"/>
          <w:jc w:val="center"/>
        </w:trPr>
        <w:tc>
          <w:tcPr>
            <w:tcW w:w="2376" w:type="dxa"/>
            <w:vAlign w:val="center"/>
          </w:tcPr>
          <w:p w14:paraId="63934052" w14:textId="77777777" w:rsidR="00D01BDF" w:rsidRPr="00224C73" w:rsidRDefault="00D01BDF" w:rsidP="0028287D">
            <w:pPr>
              <w:pStyle w:val="TableText0"/>
              <w:spacing w:after="0"/>
              <w:rPr>
                <w:sz w:val="18"/>
              </w:rPr>
            </w:pPr>
            <w:r w:rsidRPr="00224C73">
              <w:rPr>
                <w:sz w:val="18"/>
              </w:rPr>
              <w:t xml:space="preserve">Antenna elevation beamwidth </w:t>
            </w:r>
            <w:del w:id="83" w:author="Chairman" w:date="2021-06-09T18:52:00Z">
              <w:r w:rsidRPr="00224C73" w:rsidDel="007636F6">
                <w:rPr>
                  <w:sz w:val="18"/>
                </w:rPr>
                <w:delText>(degrees)</w:delText>
              </w:r>
            </w:del>
          </w:p>
        </w:tc>
        <w:tc>
          <w:tcPr>
            <w:tcW w:w="993" w:type="dxa"/>
            <w:vAlign w:val="center"/>
          </w:tcPr>
          <w:p w14:paraId="23176BCC" w14:textId="77777777" w:rsidR="00D01BDF" w:rsidRPr="00224C73" w:rsidRDefault="00D01BDF" w:rsidP="0028287D">
            <w:pPr>
              <w:pStyle w:val="TableText0"/>
              <w:spacing w:after="0"/>
              <w:jc w:val="center"/>
              <w:rPr>
                <w:sz w:val="18"/>
              </w:rPr>
            </w:pPr>
            <w:ins w:id="84" w:author="Chairman" w:date="2021-06-09T18:48:00Z">
              <w:r w:rsidRPr="00224C73">
                <w:rPr>
                  <w:sz w:val="18"/>
                </w:rPr>
                <w:t>degrees</w:t>
              </w:r>
            </w:ins>
          </w:p>
        </w:tc>
        <w:tc>
          <w:tcPr>
            <w:tcW w:w="1842" w:type="dxa"/>
            <w:vAlign w:val="center"/>
          </w:tcPr>
          <w:p w14:paraId="548F3B10" w14:textId="77777777" w:rsidR="00D01BDF" w:rsidRPr="00224C73" w:rsidRDefault="00D01BDF" w:rsidP="0028287D">
            <w:pPr>
              <w:pStyle w:val="TableText0"/>
              <w:spacing w:after="0"/>
              <w:jc w:val="center"/>
              <w:rPr>
                <w:sz w:val="18"/>
              </w:rPr>
            </w:pPr>
            <w:r w:rsidRPr="00224C73">
              <w:rPr>
                <w:sz w:val="18"/>
              </w:rPr>
              <w:t>9.7</w:t>
            </w:r>
          </w:p>
        </w:tc>
        <w:tc>
          <w:tcPr>
            <w:tcW w:w="1843" w:type="dxa"/>
            <w:vAlign w:val="center"/>
          </w:tcPr>
          <w:p w14:paraId="15D9B95F" w14:textId="77777777" w:rsidR="00D01BDF" w:rsidRPr="00224C73" w:rsidRDefault="00D01BDF" w:rsidP="0028287D">
            <w:pPr>
              <w:pStyle w:val="TableText0"/>
              <w:spacing w:after="0"/>
              <w:jc w:val="center"/>
              <w:rPr>
                <w:sz w:val="18"/>
              </w:rPr>
            </w:pPr>
            <w:r w:rsidRPr="00224C73">
              <w:rPr>
                <w:sz w:val="18"/>
              </w:rPr>
              <w:t>2.5</w:t>
            </w:r>
          </w:p>
        </w:tc>
        <w:tc>
          <w:tcPr>
            <w:tcW w:w="1843" w:type="dxa"/>
            <w:vAlign w:val="center"/>
          </w:tcPr>
          <w:p w14:paraId="5CA91BD8" w14:textId="77777777" w:rsidR="00D01BDF" w:rsidRPr="00224C73" w:rsidRDefault="00D01BDF" w:rsidP="0028287D">
            <w:pPr>
              <w:pStyle w:val="TableText0"/>
              <w:spacing w:after="0"/>
              <w:jc w:val="center"/>
              <w:rPr>
                <w:sz w:val="18"/>
              </w:rPr>
            </w:pPr>
            <w:r w:rsidRPr="00224C73">
              <w:rPr>
                <w:sz w:val="18"/>
              </w:rPr>
              <w:t>1</w:t>
            </w:r>
          </w:p>
        </w:tc>
        <w:tc>
          <w:tcPr>
            <w:tcW w:w="1843" w:type="dxa"/>
            <w:vAlign w:val="center"/>
          </w:tcPr>
          <w:p w14:paraId="5E9E1F5C" w14:textId="77777777" w:rsidR="00D01BDF" w:rsidRPr="00224C73" w:rsidRDefault="00D01BDF" w:rsidP="0028287D">
            <w:pPr>
              <w:pStyle w:val="TableText0"/>
              <w:spacing w:after="0"/>
              <w:jc w:val="center"/>
              <w:rPr>
                <w:sz w:val="18"/>
              </w:rPr>
            </w:pPr>
            <w:r w:rsidRPr="00224C73">
              <w:rPr>
                <w:sz w:val="18"/>
              </w:rPr>
              <w:t>1.1</w:t>
            </w:r>
          </w:p>
        </w:tc>
        <w:tc>
          <w:tcPr>
            <w:tcW w:w="1842" w:type="dxa"/>
            <w:vAlign w:val="center"/>
          </w:tcPr>
          <w:p w14:paraId="7325E9DB" w14:textId="77777777" w:rsidR="00D01BDF" w:rsidRPr="00224C73" w:rsidRDefault="00D01BDF" w:rsidP="0028287D">
            <w:pPr>
              <w:pStyle w:val="TableText0"/>
              <w:spacing w:after="0"/>
              <w:jc w:val="center"/>
              <w:rPr>
                <w:sz w:val="18"/>
              </w:rPr>
            </w:pPr>
            <w:r w:rsidRPr="00224C73">
              <w:rPr>
                <w:sz w:val="18"/>
              </w:rPr>
              <w:t>1.6</w:t>
            </w:r>
          </w:p>
        </w:tc>
        <w:tc>
          <w:tcPr>
            <w:tcW w:w="1877" w:type="dxa"/>
          </w:tcPr>
          <w:p w14:paraId="108963CF" w14:textId="77777777" w:rsidR="00D01BDF" w:rsidRPr="00224C73" w:rsidRDefault="00D01BDF" w:rsidP="0028287D">
            <w:pPr>
              <w:pStyle w:val="TableText0"/>
              <w:spacing w:after="0"/>
              <w:jc w:val="center"/>
              <w:rPr>
                <w:sz w:val="18"/>
              </w:rPr>
            </w:pPr>
            <w:r w:rsidRPr="00224C73">
              <w:rPr>
                <w:sz w:val="18"/>
              </w:rPr>
              <w:t>3.2</w:t>
            </w:r>
          </w:p>
        </w:tc>
      </w:tr>
      <w:tr w:rsidR="00D01BDF" w:rsidRPr="00224C73" w14:paraId="3AA7BA3E" w14:textId="77777777" w:rsidTr="0028287D">
        <w:trPr>
          <w:cantSplit/>
          <w:trHeight w:val="358"/>
          <w:jc w:val="center"/>
        </w:trPr>
        <w:tc>
          <w:tcPr>
            <w:tcW w:w="2376" w:type="dxa"/>
            <w:vAlign w:val="center"/>
          </w:tcPr>
          <w:p w14:paraId="3D5CDC62" w14:textId="77777777" w:rsidR="00D01BDF" w:rsidRPr="00224C73" w:rsidRDefault="00D01BDF" w:rsidP="0028287D">
            <w:pPr>
              <w:pStyle w:val="TableText0"/>
              <w:spacing w:after="0"/>
              <w:rPr>
                <w:sz w:val="18"/>
              </w:rPr>
            </w:pPr>
            <w:r w:rsidRPr="00224C73">
              <w:rPr>
                <w:sz w:val="18"/>
              </w:rPr>
              <w:t>Antenna azimuthal beamwidth</w:t>
            </w:r>
            <w:del w:id="85" w:author="Chairman" w:date="2021-06-09T18:52:00Z">
              <w:r w:rsidRPr="00224C73" w:rsidDel="007636F6">
                <w:rPr>
                  <w:sz w:val="18"/>
                </w:rPr>
                <w:delText xml:space="preserve"> (degrees)</w:delText>
              </w:r>
            </w:del>
          </w:p>
        </w:tc>
        <w:tc>
          <w:tcPr>
            <w:tcW w:w="993" w:type="dxa"/>
            <w:vAlign w:val="center"/>
          </w:tcPr>
          <w:p w14:paraId="2E7F75E5" w14:textId="77777777" w:rsidR="00D01BDF" w:rsidRPr="00224C73" w:rsidRDefault="00D01BDF" w:rsidP="0028287D">
            <w:pPr>
              <w:pStyle w:val="TableText0"/>
              <w:spacing w:after="0"/>
              <w:jc w:val="center"/>
              <w:rPr>
                <w:sz w:val="18"/>
              </w:rPr>
            </w:pPr>
            <w:ins w:id="86" w:author="Chairman" w:date="2021-06-09T18:48:00Z">
              <w:r w:rsidRPr="00224C73">
                <w:rPr>
                  <w:sz w:val="18"/>
                </w:rPr>
                <w:t>degrees</w:t>
              </w:r>
            </w:ins>
          </w:p>
        </w:tc>
        <w:tc>
          <w:tcPr>
            <w:tcW w:w="1842" w:type="dxa"/>
            <w:vAlign w:val="center"/>
          </w:tcPr>
          <w:p w14:paraId="6ADA97F3" w14:textId="77777777" w:rsidR="00D01BDF" w:rsidRPr="00224C73" w:rsidRDefault="00D01BDF" w:rsidP="0028287D">
            <w:pPr>
              <w:pStyle w:val="TableText0"/>
              <w:spacing w:after="0"/>
              <w:jc w:val="center"/>
              <w:rPr>
                <w:sz w:val="18"/>
              </w:rPr>
            </w:pPr>
            <w:r w:rsidRPr="00224C73">
              <w:rPr>
                <w:sz w:val="18"/>
              </w:rPr>
              <w:t>6.2</w:t>
            </w:r>
          </w:p>
        </w:tc>
        <w:tc>
          <w:tcPr>
            <w:tcW w:w="1843" w:type="dxa"/>
            <w:vAlign w:val="center"/>
          </w:tcPr>
          <w:p w14:paraId="5F04233C" w14:textId="77777777" w:rsidR="00D01BDF" w:rsidRPr="00224C73" w:rsidRDefault="00D01BDF" w:rsidP="0028287D">
            <w:pPr>
              <w:pStyle w:val="TableText0"/>
              <w:spacing w:after="0"/>
              <w:jc w:val="center"/>
              <w:rPr>
                <w:sz w:val="18"/>
              </w:rPr>
            </w:pPr>
            <w:r w:rsidRPr="00224C73">
              <w:rPr>
                <w:sz w:val="18"/>
              </w:rPr>
              <w:t>2.2</w:t>
            </w:r>
          </w:p>
        </w:tc>
        <w:tc>
          <w:tcPr>
            <w:tcW w:w="1843" w:type="dxa"/>
            <w:vAlign w:val="center"/>
          </w:tcPr>
          <w:p w14:paraId="3CC8AC9C" w14:textId="77777777" w:rsidR="00D01BDF" w:rsidRPr="00224C73" w:rsidRDefault="00D01BDF" w:rsidP="0028287D">
            <w:pPr>
              <w:pStyle w:val="TableText0"/>
              <w:spacing w:after="0"/>
              <w:jc w:val="center"/>
              <w:rPr>
                <w:sz w:val="18"/>
              </w:rPr>
            </w:pPr>
            <w:r w:rsidRPr="00224C73">
              <w:rPr>
                <w:sz w:val="18"/>
              </w:rPr>
              <w:t>1</w:t>
            </w:r>
          </w:p>
        </w:tc>
        <w:tc>
          <w:tcPr>
            <w:tcW w:w="1843" w:type="dxa"/>
            <w:vAlign w:val="center"/>
          </w:tcPr>
          <w:p w14:paraId="7992A127" w14:textId="77777777" w:rsidR="00D01BDF" w:rsidRPr="00224C73" w:rsidRDefault="00D01BDF" w:rsidP="0028287D">
            <w:pPr>
              <w:pStyle w:val="TableText0"/>
              <w:spacing w:after="0"/>
              <w:jc w:val="center"/>
              <w:rPr>
                <w:sz w:val="18"/>
              </w:rPr>
            </w:pPr>
            <w:r w:rsidRPr="00224C73">
              <w:rPr>
                <w:sz w:val="18"/>
              </w:rPr>
              <w:t>3.5</w:t>
            </w:r>
          </w:p>
        </w:tc>
        <w:tc>
          <w:tcPr>
            <w:tcW w:w="1842" w:type="dxa"/>
            <w:vAlign w:val="center"/>
          </w:tcPr>
          <w:p w14:paraId="093D5620" w14:textId="77777777" w:rsidR="00D01BDF" w:rsidRPr="00224C73" w:rsidRDefault="00D01BDF" w:rsidP="0028287D">
            <w:pPr>
              <w:pStyle w:val="TableText0"/>
              <w:spacing w:after="0"/>
              <w:jc w:val="center"/>
              <w:rPr>
                <w:sz w:val="18"/>
              </w:rPr>
            </w:pPr>
            <w:r w:rsidRPr="00224C73">
              <w:rPr>
                <w:sz w:val="18"/>
              </w:rPr>
              <w:t>.25</w:t>
            </w:r>
          </w:p>
        </w:tc>
        <w:tc>
          <w:tcPr>
            <w:tcW w:w="1877" w:type="dxa"/>
          </w:tcPr>
          <w:p w14:paraId="111DADF8" w14:textId="77777777" w:rsidR="00D01BDF" w:rsidRPr="00224C73" w:rsidRDefault="00D01BDF" w:rsidP="0028287D">
            <w:pPr>
              <w:pStyle w:val="TableText0"/>
              <w:spacing w:after="0"/>
              <w:jc w:val="center"/>
              <w:rPr>
                <w:sz w:val="18"/>
              </w:rPr>
            </w:pPr>
            <w:r w:rsidRPr="00224C73">
              <w:rPr>
                <w:sz w:val="18"/>
              </w:rPr>
              <w:t>3.2</w:t>
            </w:r>
          </w:p>
        </w:tc>
      </w:tr>
      <w:tr w:rsidR="00D01BDF" w:rsidRPr="00224C73" w14:paraId="0B442D36" w14:textId="77777777" w:rsidTr="0028287D">
        <w:trPr>
          <w:cantSplit/>
          <w:trHeight w:val="358"/>
          <w:jc w:val="center"/>
        </w:trPr>
        <w:tc>
          <w:tcPr>
            <w:tcW w:w="2376" w:type="dxa"/>
            <w:vAlign w:val="center"/>
          </w:tcPr>
          <w:p w14:paraId="4FA0AA60" w14:textId="77777777" w:rsidR="00D01BDF" w:rsidRPr="00224C73" w:rsidRDefault="00D01BDF" w:rsidP="0028287D">
            <w:pPr>
              <w:pStyle w:val="TableText0"/>
              <w:spacing w:after="0"/>
              <w:rPr>
                <w:sz w:val="18"/>
              </w:rPr>
            </w:pPr>
            <w:r w:rsidRPr="00224C73">
              <w:rPr>
                <w:sz w:val="18"/>
              </w:rPr>
              <w:t>Antenna horizontal scan rate</w:t>
            </w:r>
          </w:p>
        </w:tc>
        <w:tc>
          <w:tcPr>
            <w:tcW w:w="993" w:type="dxa"/>
            <w:vAlign w:val="center"/>
          </w:tcPr>
          <w:p w14:paraId="61B4F426" w14:textId="77777777" w:rsidR="00D01BDF" w:rsidRPr="00224C73" w:rsidRDefault="00D01BDF" w:rsidP="0028287D">
            <w:pPr>
              <w:pStyle w:val="TableText0"/>
              <w:spacing w:after="0"/>
              <w:jc w:val="center"/>
              <w:rPr>
                <w:sz w:val="18"/>
              </w:rPr>
            </w:pPr>
          </w:p>
        </w:tc>
        <w:tc>
          <w:tcPr>
            <w:tcW w:w="1842" w:type="dxa"/>
            <w:vAlign w:val="center"/>
          </w:tcPr>
          <w:p w14:paraId="76073662" w14:textId="77777777" w:rsidR="00D01BDF" w:rsidRPr="00224C73" w:rsidRDefault="00D01BDF" w:rsidP="0028287D">
            <w:pPr>
              <w:pStyle w:val="TableText0"/>
              <w:spacing w:after="0"/>
              <w:jc w:val="center"/>
              <w:rPr>
                <w:sz w:val="18"/>
              </w:rPr>
            </w:pPr>
            <w:r w:rsidRPr="00224C73">
              <w:rPr>
                <w:sz w:val="18"/>
              </w:rPr>
              <w:t>30 degrees/s</w:t>
            </w:r>
          </w:p>
        </w:tc>
        <w:tc>
          <w:tcPr>
            <w:tcW w:w="1843" w:type="dxa"/>
            <w:vAlign w:val="center"/>
          </w:tcPr>
          <w:p w14:paraId="0DBE52FA" w14:textId="77777777" w:rsidR="00D01BDF" w:rsidRPr="00224C73" w:rsidRDefault="00D01BDF" w:rsidP="0028287D">
            <w:pPr>
              <w:pStyle w:val="TableText0"/>
              <w:spacing w:after="0"/>
              <w:jc w:val="center"/>
              <w:rPr>
                <w:sz w:val="18"/>
              </w:rPr>
            </w:pPr>
            <w:r w:rsidRPr="00224C73">
              <w:rPr>
                <w:sz w:val="18"/>
              </w:rPr>
              <w:t>5 degrees/s</w:t>
            </w:r>
          </w:p>
        </w:tc>
        <w:tc>
          <w:tcPr>
            <w:tcW w:w="1843" w:type="dxa"/>
            <w:vAlign w:val="center"/>
          </w:tcPr>
          <w:p w14:paraId="59820095" w14:textId="77777777" w:rsidR="00D01BDF" w:rsidRPr="00224C73" w:rsidRDefault="00D01BDF" w:rsidP="0028287D">
            <w:pPr>
              <w:pStyle w:val="TableText0"/>
              <w:spacing w:after="0"/>
              <w:jc w:val="center"/>
              <w:rPr>
                <w:sz w:val="18"/>
              </w:rPr>
            </w:pPr>
            <w:r w:rsidRPr="00224C73">
              <w:rPr>
                <w:sz w:val="18"/>
              </w:rPr>
              <w:t>1 500 scans/min</w:t>
            </w:r>
          </w:p>
        </w:tc>
        <w:tc>
          <w:tcPr>
            <w:tcW w:w="1843" w:type="dxa"/>
            <w:vAlign w:val="center"/>
          </w:tcPr>
          <w:p w14:paraId="6B5D4412" w14:textId="77777777" w:rsidR="00D01BDF" w:rsidRPr="00224C73" w:rsidRDefault="00D01BDF" w:rsidP="0028287D">
            <w:pPr>
              <w:pStyle w:val="TableText0"/>
              <w:spacing w:after="0"/>
              <w:jc w:val="center"/>
              <w:rPr>
                <w:sz w:val="18"/>
              </w:rPr>
            </w:pPr>
            <w:r w:rsidRPr="00224C73">
              <w:rPr>
                <w:sz w:val="18"/>
              </w:rPr>
              <w:t>7.8 or 15.6 degrees/s</w:t>
            </w:r>
          </w:p>
        </w:tc>
        <w:tc>
          <w:tcPr>
            <w:tcW w:w="1842" w:type="dxa"/>
            <w:vAlign w:val="center"/>
          </w:tcPr>
          <w:p w14:paraId="74094E9D" w14:textId="77777777" w:rsidR="00D01BDF" w:rsidRPr="00224C73" w:rsidRDefault="00D01BDF" w:rsidP="0028287D">
            <w:pPr>
              <w:pStyle w:val="TableText0"/>
              <w:spacing w:after="0"/>
              <w:jc w:val="center"/>
              <w:rPr>
                <w:sz w:val="18"/>
              </w:rPr>
            </w:pPr>
            <w:r w:rsidRPr="00224C73">
              <w:rPr>
                <w:sz w:val="18"/>
              </w:rPr>
              <w:t>60 rpm, 360 degrees/s</w:t>
            </w:r>
          </w:p>
        </w:tc>
        <w:tc>
          <w:tcPr>
            <w:tcW w:w="1877" w:type="dxa"/>
          </w:tcPr>
          <w:p w14:paraId="2419C26A" w14:textId="77777777" w:rsidR="00D01BDF" w:rsidRPr="00224C73" w:rsidRDefault="00D01BDF" w:rsidP="0028287D">
            <w:pPr>
              <w:pStyle w:val="TableText0"/>
              <w:spacing w:after="0"/>
              <w:jc w:val="center"/>
              <w:rPr>
                <w:sz w:val="18"/>
              </w:rPr>
            </w:pPr>
            <w:r w:rsidRPr="00224C73">
              <w:rPr>
                <w:sz w:val="18"/>
              </w:rPr>
              <w:t>1-30 degrees/s</w:t>
            </w:r>
          </w:p>
        </w:tc>
      </w:tr>
    </w:tbl>
    <w:p w14:paraId="518715C8" w14:textId="77777777" w:rsidR="00D01BDF" w:rsidRPr="00224C73" w:rsidRDefault="00D01BDF" w:rsidP="00D01BDF">
      <w:pPr>
        <w:pStyle w:val="TableNo"/>
        <w:spacing w:before="120"/>
      </w:pPr>
      <w:r w:rsidRPr="00224C73">
        <w:br w:type="page"/>
      </w:r>
      <w:r w:rsidRPr="00224C73">
        <w:lastRenderedPageBreak/>
        <w:t>TABLE 1 (</w:t>
      </w:r>
      <w:r w:rsidRPr="00224C73">
        <w:rPr>
          <w:i/>
          <w:iCs/>
        </w:rPr>
        <w:t>end</w:t>
      </w:r>
      <w:r w:rsidRPr="00224C73">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992"/>
        <w:gridCol w:w="1843"/>
        <w:gridCol w:w="1843"/>
        <w:gridCol w:w="1843"/>
        <w:gridCol w:w="1842"/>
        <w:gridCol w:w="1843"/>
        <w:gridCol w:w="1843"/>
      </w:tblGrid>
      <w:tr w:rsidR="00D01BDF" w:rsidRPr="00224C73" w14:paraId="73E5B588" w14:textId="77777777" w:rsidTr="0028287D">
        <w:tc>
          <w:tcPr>
            <w:tcW w:w="2518" w:type="dxa"/>
            <w:vAlign w:val="center"/>
          </w:tcPr>
          <w:p w14:paraId="465B7717" w14:textId="77777777" w:rsidR="00D01BDF" w:rsidRPr="00224C73" w:rsidRDefault="00D01BDF" w:rsidP="0028287D">
            <w:pPr>
              <w:pStyle w:val="Tablehead"/>
              <w:spacing w:before="60" w:after="40"/>
              <w:rPr>
                <w:sz w:val="18"/>
                <w:szCs w:val="18"/>
              </w:rPr>
            </w:pPr>
            <w:r w:rsidRPr="00224C73">
              <w:rPr>
                <w:bCs/>
                <w:sz w:val="18"/>
                <w:szCs w:val="18"/>
              </w:rPr>
              <w:t>Characteristics</w:t>
            </w:r>
          </w:p>
        </w:tc>
        <w:tc>
          <w:tcPr>
            <w:tcW w:w="992" w:type="dxa"/>
            <w:vAlign w:val="center"/>
          </w:tcPr>
          <w:p w14:paraId="3DF49A9A" w14:textId="77777777" w:rsidR="00D01BDF" w:rsidRPr="00224C73" w:rsidRDefault="00D01BDF" w:rsidP="0028287D">
            <w:pPr>
              <w:pStyle w:val="Tablehead"/>
              <w:spacing w:before="60" w:after="40"/>
              <w:rPr>
                <w:sz w:val="18"/>
                <w:szCs w:val="18"/>
              </w:rPr>
            </w:pPr>
            <w:ins w:id="87" w:author="Chairman" w:date="2021-06-09T18:57:00Z">
              <w:r w:rsidRPr="00224C73">
                <w:rPr>
                  <w:sz w:val="18"/>
                  <w:szCs w:val="18"/>
                </w:rPr>
                <w:t>Units</w:t>
              </w:r>
            </w:ins>
          </w:p>
        </w:tc>
        <w:tc>
          <w:tcPr>
            <w:tcW w:w="1843" w:type="dxa"/>
            <w:vAlign w:val="center"/>
          </w:tcPr>
          <w:p w14:paraId="6BDBD957" w14:textId="77777777" w:rsidR="00D01BDF" w:rsidRPr="00224C73" w:rsidRDefault="00D01BDF" w:rsidP="0028287D">
            <w:pPr>
              <w:pStyle w:val="Tablehead"/>
              <w:spacing w:before="60" w:after="40"/>
              <w:rPr>
                <w:bCs/>
                <w:sz w:val="18"/>
                <w:szCs w:val="18"/>
              </w:rPr>
            </w:pPr>
            <w:r w:rsidRPr="00224C73">
              <w:rPr>
                <w:bCs/>
                <w:sz w:val="18"/>
                <w:szCs w:val="18"/>
              </w:rPr>
              <w:t>System 1</w:t>
            </w:r>
          </w:p>
        </w:tc>
        <w:tc>
          <w:tcPr>
            <w:tcW w:w="1843" w:type="dxa"/>
            <w:vAlign w:val="center"/>
          </w:tcPr>
          <w:p w14:paraId="6C2DBED0" w14:textId="77777777" w:rsidR="00D01BDF" w:rsidRPr="00224C73" w:rsidRDefault="00D01BDF" w:rsidP="0028287D">
            <w:pPr>
              <w:pStyle w:val="Tablehead"/>
              <w:spacing w:before="60" w:after="40"/>
              <w:rPr>
                <w:bCs/>
                <w:sz w:val="18"/>
                <w:szCs w:val="18"/>
              </w:rPr>
            </w:pPr>
            <w:r w:rsidRPr="00224C73">
              <w:rPr>
                <w:bCs/>
                <w:sz w:val="18"/>
                <w:szCs w:val="18"/>
              </w:rPr>
              <w:t>System 2</w:t>
            </w:r>
          </w:p>
        </w:tc>
        <w:tc>
          <w:tcPr>
            <w:tcW w:w="1843" w:type="dxa"/>
            <w:vAlign w:val="center"/>
          </w:tcPr>
          <w:p w14:paraId="31FE1418" w14:textId="77777777" w:rsidR="00D01BDF" w:rsidRPr="00224C73" w:rsidRDefault="00D01BDF" w:rsidP="0028287D">
            <w:pPr>
              <w:pStyle w:val="Tablehead"/>
              <w:spacing w:before="60" w:after="40"/>
              <w:rPr>
                <w:bCs/>
                <w:sz w:val="18"/>
                <w:szCs w:val="18"/>
              </w:rPr>
            </w:pPr>
            <w:r w:rsidRPr="00224C73">
              <w:rPr>
                <w:bCs/>
                <w:sz w:val="18"/>
                <w:szCs w:val="18"/>
              </w:rPr>
              <w:t>System 3</w:t>
            </w:r>
          </w:p>
        </w:tc>
        <w:tc>
          <w:tcPr>
            <w:tcW w:w="1842" w:type="dxa"/>
            <w:vAlign w:val="center"/>
          </w:tcPr>
          <w:p w14:paraId="7B55B129" w14:textId="77777777" w:rsidR="00D01BDF" w:rsidRPr="00224C73" w:rsidRDefault="00D01BDF" w:rsidP="0028287D">
            <w:pPr>
              <w:pStyle w:val="Tablehead"/>
              <w:spacing w:before="60" w:after="40"/>
              <w:rPr>
                <w:bCs/>
                <w:sz w:val="18"/>
                <w:szCs w:val="18"/>
              </w:rPr>
            </w:pPr>
            <w:r w:rsidRPr="00224C73">
              <w:rPr>
                <w:bCs/>
                <w:sz w:val="18"/>
                <w:szCs w:val="18"/>
              </w:rPr>
              <w:t>System 4</w:t>
            </w:r>
          </w:p>
        </w:tc>
        <w:tc>
          <w:tcPr>
            <w:tcW w:w="1843" w:type="dxa"/>
            <w:vAlign w:val="center"/>
          </w:tcPr>
          <w:p w14:paraId="217A66EF" w14:textId="77777777" w:rsidR="00D01BDF" w:rsidRPr="00224C73" w:rsidRDefault="00D01BDF" w:rsidP="0028287D">
            <w:pPr>
              <w:pStyle w:val="Tablehead"/>
              <w:spacing w:before="60" w:after="40"/>
              <w:rPr>
                <w:bCs/>
                <w:sz w:val="18"/>
                <w:szCs w:val="18"/>
              </w:rPr>
            </w:pPr>
            <w:r w:rsidRPr="00224C73">
              <w:rPr>
                <w:bCs/>
                <w:sz w:val="18"/>
                <w:szCs w:val="18"/>
              </w:rPr>
              <w:t>System 5</w:t>
            </w:r>
          </w:p>
        </w:tc>
        <w:tc>
          <w:tcPr>
            <w:tcW w:w="1843" w:type="dxa"/>
          </w:tcPr>
          <w:p w14:paraId="6FCBAE2C" w14:textId="77777777" w:rsidR="00D01BDF" w:rsidRPr="00224C73" w:rsidRDefault="00D01BDF" w:rsidP="0028287D">
            <w:pPr>
              <w:pStyle w:val="Tablehead"/>
              <w:spacing w:before="60" w:after="40"/>
              <w:rPr>
                <w:bCs/>
                <w:sz w:val="18"/>
                <w:szCs w:val="18"/>
              </w:rPr>
            </w:pPr>
            <w:r w:rsidRPr="00224C73">
              <w:rPr>
                <w:bCs/>
                <w:sz w:val="18"/>
                <w:szCs w:val="18"/>
              </w:rPr>
              <w:t>System 6</w:t>
            </w:r>
          </w:p>
        </w:tc>
      </w:tr>
      <w:tr w:rsidR="00D01BDF" w:rsidRPr="00224C73" w14:paraId="1337C5C5" w14:textId="77777777" w:rsidTr="0028287D">
        <w:tc>
          <w:tcPr>
            <w:tcW w:w="2518" w:type="dxa"/>
            <w:vAlign w:val="center"/>
          </w:tcPr>
          <w:p w14:paraId="4E7223CF" w14:textId="77777777" w:rsidR="00D01BDF" w:rsidRPr="00224C73" w:rsidRDefault="00D01BDF" w:rsidP="0028287D">
            <w:pPr>
              <w:pStyle w:val="TableText0"/>
              <w:spacing w:before="60"/>
              <w:rPr>
                <w:sz w:val="18"/>
              </w:rPr>
            </w:pPr>
            <w:r w:rsidRPr="00224C73">
              <w:rPr>
                <w:sz w:val="18"/>
              </w:rPr>
              <w:t>Antenna horizontal scan type (continuous, random, sector, etc.)</w:t>
            </w:r>
          </w:p>
        </w:tc>
        <w:tc>
          <w:tcPr>
            <w:tcW w:w="992" w:type="dxa"/>
            <w:vAlign w:val="center"/>
          </w:tcPr>
          <w:p w14:paraId="0BD48A5A" w14:textId="77777777" w:rsidR="00D01BDF" w:rsidRPr="00224C73" w:rsidRDefault="00D01BDF" w:rsidP="0028287D">
            <w:pPr>
              <w:pStyle w:val="TableText0"/>
              <w:spacing w:before="60"/>
              <w:jc w:val="center"/>
              <w:rPr>
                <w:sz w:val="18"/>
              </w:rPr>
            </w:pPr>
          </w:p>
        </w:tc>
        <w:tc>
          <w:tcPr>
            <w:tcW w:w="1843" w:type="dxa"/>
            <w:vAlign w:val="center"/>
          </w:tcPr>
          <w:p w14:paraId="73CC637A" w14:textId="77777777" w:rsidR="00D01BDF" w:rsidRPr="00224C73" w:rsidRDefault="00D01BDF" w:rsidP="0028287D">
            <w:pPr>
              <w:pStyle w:val="TableText0"/>
              <w:spacing w:before="60"/>
              <w:jc w:val="center"/>
              <w:rPr>
                <w:sz w:val="18"/>
              </w:rPr>
            </w:pPr>
            <w:r w:rsidRPr="00224C73">
              <w:rPr>
                <w:sz w:val="18"/>
              </w:rPr>
              <w:t>±45º to ±135º</w:t>
            </w:r>
            <w:r w:rsidRPr="00224C73">
              <w:rPr>
                <w:sz w:val="18"/>
              </w:rPr>
              <w:br/>
              <w:t>(mechanical)</w:t>
            </w:r>
          </w:p>
        </w:tc>
        <w:tc>
          <w:tcPr>
            <w:tcW w:w="1843" w:type="dxa"/>
            <w:vAlign w:val="center"/>
          </w:tcPr>
          <w:p w14:paraId="031135C9" w14:textId="77777777" w:rsidR="00D01BDF" w:rsidRPr="00224C73" w:rsidRDefault="00D01BDF" w:rsidP="0028287D">
            <w:pPr>
              <w:pStyle w:val="TableText0"/>
              <w:spacing w:before="60"/>
              <w:jc w:val="center"/>
              <w:rPr>
                <w:sz w:val="18"/>
              </w:rPr>
            </w:pPr>
            <w:r w:rsidRPr="00224C73">
              <w:rPr>
                <w:sz w:val="18"/>
              </w:rPr>
              <w:t>±30º</w:t>
            </w:r>
            <w:r w:rsidRPr="00224C73">
              <w:rPr>
                <w:sz w:val="18"/>
              </w:rPr>
              <w:br/>
              <w:t>(electronic, conical)</w:t>
            </w:r>
          </w:p>
        </w:tc>
        <w:tc>
          <w:tcPr>
            <w:tcW w:w="1843" w:type="dxa"/>
            <w:vAlign w:val="center"/>
          </w:tcPr>
          <w:p w14:paraId="46491A3D" w14:textId="77777777" w:rsidR="00D01BDF" w:rsidRPr="00224C73" w:rsidRDefault="00D01BDF" w:rsidP="0028287D">
            <w:pPr>
              <w:pStyle w:val="TableText0"/>
              <w:spacing w:before="60"/>
              <w:jc w:val="center"/>
              <w:rPr>
                <w:sz w:val="18"/>
              </w:rPr>
            </w:pPr>
            <w:r w:rsidRPr="00224C73">
              <w:rPr>
                <w:sz w:val="18"/>
              </w:rPr>
              <w:t>±40º</w:t>
            </w:r>
            <w:r w:rsidRPr="00224C73">
              <w:rPr>
                <w:sz w:val="18"/>
              </w:rPr>
              <w:br/>
              <w:t>(mechanical)</w:t>
            </w:r>
          </w:p>
        </w:tc>
        <w:tc>
          <w:tcPr>
            <w:tcW w:w="1842" w:type="dxa"/>
            <w:vAlign w:val="center"/>
          </w:tcPr>
          <w:p w14:paraId="7D80752B" w14:textId="77777777" w:rsidR="00D01BDF" w:rsidRPr="00224C73" w:rsidRDefault="00D01BDF" w:rsidP="0028287D">
            <w:pPr>
              <w:pStyle w:val="TableText0"/>
              <w:spacing w:before="60"/>
              <w:jc w:val="center"/>
              <w:rPr>
                <w:sz w:val="18"/>
              </w:rPr>
            </w:pPr>
            <w:r w:rsidRPr="00224C73">
              <w:rPr>
                <w:sz w:val="18"/>
              </w:rPr>
              <w:t>180º</w:t>
            </w:r>
            <w:r w:rsidRPr="00224C73">
              <w:rPr>
                <w:sz w:val="18"/>
              </w:rPr>
              <w:br/>
              <w:t>(mechanical)</w:t>
            </w:r>
          </w:p>
        </w:tc>
        <w:tc>
          <w:tcPr>
            <w:tcW w:w="1843" w:type="dxa"/>
            <w:vAlign w:val="center"/>
          </w:tcPr>
          <w:p w14:paraId="441BEFC0" w14:textId="77777777" w:rsidR="00D01BDF" w:rsidRPr="00224C73" w:rsidRDefault="00D01BDF" w:rsidP="0028287D">
            <w:pPr>
              <w:pStyle w:val="TableText0"/>
              <w:spacing w:before="60"/>
              <w:jc w:val="center"/>
              <w:rPr>
                <w:sz w:val="18"/>
              </w:rPr>
            </w:pPr>
            <w:r w:rsidRPr="00224C73">
              <w:rPr>
                <w:sz w:val="18"/>
              </w:rPr>
              <w:t>360º</w:t>
            </w:r>
            <w:r w:rsidRPr="00224C73">
              <w:rPr>
                <w:sz w:val="18"/>
              </w:rPr>
              <w:br/>
              <w:t>(continuous)</w:t>
            </w:r>
          </w:p>
        </w:tc>
        <w:tc>
          <w:tcPr>
            <w:tcW w:w="1843" w:type="dxa"/>
          </w:tcPr>
          <w:p w14:paraId="7EC97FC6" w14:textId="77777777" w:rsidR="00D01BDF" w:rsidRPr="00224C73" w:rsidRDefault="00D01BDF" w:rsidP="0028287D">
            <w:pPr>
              <w:pStyle w:val="TableText0"/>
              <w:spacing w:before="60"/>
              <w:jc w:val="center"/>
              <w:rPr>
                <w:sz w:val="18"/>
              </w:rPr>
            </w:pPr>
            <w:r w:rsidRPr="00224C73">
              <w:rPr>
                <w:sz w:val="18"/>
              </w:rPr>
              <w:t xml:space="preserve">±45º </w:t>
            </w:r>
            <w:r w:rsidRPr="00224C73">
              <w:rPr>
                <w:sz w:val="18"/>
              </w:rPr>
              <w:br/>
              <w:t>(electronic)</w:t>
            </w:r>
          </w:p>
        </w:tc>
      </w:tr>
      <w:tr w:rsidR="00D01BDF" w:rsidRPr="00224C73" w14:paraId="7C239F2B" w14:textId="77777777" w:rsidTr="0028287D">
        <w:tc>
          <w:tcPr>
            <w:tcW w:w="2518" w:type="dxa"/>
          </w:tcPr>
          <w:p w14:paraId="5DAACD56" w14:textId="77777777" w:rsidR="00D01BDF" w:rsidRPr="00224C73" w:rsidRDefault="00D01BDF" w:rsidP="0028287D">
            <w:pPr>
              <w:pStyle w:val="TableText0"/>
              <w:spacing w:before="60"/>
              <w:rPr>
                <w:sz w:val="18"/>
              </w:rPr>
            </w:pPr>
            <w:r w:rsidRPr="00224C73">
              <w:rPr>
                <w:sz w:val="18"/>
              </w:rPr>
              <w:t>Antenna vertical scan rate</w:t>
            </w:r>
          </w:p>
        </w:tc>
        <w:tc>
          <w:tcPr>
            <w:tcW w:w="992" w:type="dxa"/>
            <w:vAlign w:val="center"/>
          </w:tcPr>
          <w:p w14:paraId="7C9453F9" w14:textId="77777777" w:rsidR="00D01BDF" w:rsidRPr="00224C73" w:rsidRDefault="00D01BDF" w:rsidP="0028287D">
            <w:pPr>
              <w:pStyle w:val="TableText0"/>
              <w:spacing w:before="60"/>
              <w:jc w:val="center"/>
              <w:rPr>
                <w:sz w:val="18"/>
              </w:rPr>
            </w:pPr>
          </w:p>
        </w:tc>
        <w:tc>
          <w:tcPr>
            <w:tcW w:w="1843" w:type="dxa"/>
          </w:tcPr>
          <w:p w14:paraId="616681B3" w14:textId="77777777" w:rsidR="00D01BDF" w:rsidRPr="00224C73" w:rsidRDefault="00D01BDF" w:rsidP="0028287D">
            <w:pPr>
              <w:pStyle w:val="TableText0"/>
              <w:spacing w:before="60"/>
              <w:jc w:val="center"/>
              <w:rPr>
                <w:sz w:val="18"/>
              </w:rPr>
            </w:pPr>
            <w:r w:rsidRPr="00224C73">
              <w:rPr>
                <w:sz w:val="18"/>
              </w:rPr>
              <w:t>30 degrees/s</w:t>
            </w:r>
          </w:p>
        </w:tc>
        <w:tc>
          <w:tcPr>
            <w:tcW w:w="1843" w:type="dxa"/>
          </w:tcPr>
          <w:p w14:paraId="348A8ED0" w14:textId="77777777" w:rsidR="00D01BDF" w:rsidRPr="00224C73" w:rsidRDefault="00D01BDF" w:rsidP="0028287D">
            <w:pPr>
              <w:pStyle w:val="TableText0"/>
              <w:spacing w:before="60"/>
              <w:jc w:val="center"/>
              <w:rPr>
                <w:sz w:val="18"/>
              </w:rPr>
            </w:pPr>
            <w:r w:rsidRPr="00224C73">
              <w:rPr>
                <w:sz w:val="18"/>
              </w:rPr>
              <w:t>5 degrees/s</w:t>
            </w:r>
          </w:p>
        </w:tc>
        <w:tc>
          <w:tcPr>
            <w:tcW w:w="1843" w:type="dxa"/>
          </w:tcPr>
          <w:p w14:paraId="429592C9" w14:textId="77777777" w:rsidR="00D01BDF" w:rsidRPr="00224C73" w:rsidRDefault="00D01BDF" w:rsidP="0028287D">
            <w:pPr>
              <w:pStyle w:val="TableText0"/>
              <w:spacing w:before="60"/>
              <w:jc w:val="center"/>
              <w:rPr>
                <w:sz w:val="18"/>
              </w:rPr>
            </w:pPr>
            <w:r w:rsidRPr="00224C73">
              <w:rPr>
                <w:sz w:val="18"/>
              </w:rPr>
              <w:t>1 500 scans/min</w:t>
            </w:r>
          </w:p>
        </w:tc>
        <w:tc>
          <w:tcPr>
            <w:tcW w:w="1842" w:type="dxa"/>
          </w:tcPr>
          <w:p w14:paraId="7F2CFEF5" w14:textId="77777777" w:rsidR="00D01BDF" w:rsidRPr="00224C73" w:rsidRDefault="00D01BDF" w:rsidP="0028287D">
            <w:pPr>
              <w:pStyle w:val="TableText0"/>
              <w:spacing w:before="60"/>
              <w:jc w:val="center"/>
              <w:rPr>
                <w:sz w:val="18"/>
              </w:rPr>
            </w:pPr>
            <w:r w:rsidRPr="00224C73">
              <w:rPr>
                <w:sz w:val="18"/>
              </w:rPr>
              <w:t>Not applicable</w:t>
            </w:r>
          </w:p>
        </w:tc>
        <w:tc>
          <w:tcPr>
            <w:tcW w:w="1843" w:type="dxa"/>
          </w:tcPr>
          <w:p w14:paraId="7C3E0A51" w14:textId="77777777" w:rsidR="00D01BDF" w:rsidRPr="00224C73" w:rsidRDefault="00D01BDF" w:rsidP="0028287D">
            <w:pPr>
              <w:pStyle w:val="TableText0"/>
              <w:spacing w:before="60"/>
              <w:jc w:val="center"/>
              <w:rPr>
                <w:sz w:val="18"/>
              </w:rPr>
            </w:pPr>
            <w:r w:rsidRPr="00224C73">
              <w:rPr>
                <w:sz w:val="18"/>
              </w:rPr>
              <w:t>Not applicable</w:t>
            </w:r>
          </w:p>
        </w:tc>
        <w:tc>
          <w:tcPr>
            <w:tcW w:w="1843" w:type="dxa"/>
            <w:vAlign w:val="center"/>
          </w:tcPr>
          <w:p w14:paraId="731EB571" w14:textId="77777777" w:rsidR="00D01BDF" w:rsidRPr="00224C73" w:rsidRDefault="00D01BDF" w:rsidP="0028287D">
            <w:pPr>
              <w:pStyle w:val="TableText0"/>
              <w:spacing w:before="60"/>
              <w:jc w:val="center"/>
              <w:rPr>
                <w:sz w:val="18"/>
              </w:rPr>
            </w:pPr>
            <w:r w:rsidRPr="00224C73">
              <w:rPr>
                <w:sz w:val="18"/>
              </w:rPr>
              <w:t>1, 5 degrees/s</w:t>
            </w:r>
          </w:p>
        </w:tc>
      </w:tr>
      <w:tr w:rsidR="00D01BDF" w:rsidRPr="00224C73" w14:paraId="34BDE1A3" w14:textId="77777777" w:rsidTr="0028287D">
        <w:tc>
          <w:tcPr>
            <w:tcW w:w="2518" w:type="dxa"/>
          </w:tcPr>
          <w:p w14:paraId="7D9E1CD8" w14:textId="77777777" w:rsidR="00D01BDF" w:rsidRPr="00224C73" w:rsidRDefault="00D01BDF" w:rsidP="0028287D">
            <w:pPr>
              <w:pStyle w:val="TableText0"/>
              <w:spacing w:before="60"/>
              <w:rPr>
                <w:sz w:val="18"/>
              </w:rPr>
            </w:pPr>
            <w:r w:rsidRPr="00224C73">
              <w:rPr>
                <w:sz w:val="18"/>
              </w:rPr>
              <w:t>Antenna vertical scan type</w:t>
            </w:r>
          </w:p>
        </w:tc>
        <w:tc>
          <w:tcPr>
            <w:tcW w:w="992" w:type="dxa"/>
            <w:vAlign w:val="center"/>
          </w:tcPr>
          <w:p w14:paraId="35C57DC9" w14:textId="77777777" w:rsidR="00D01BDF" w:rsidRPr="00224C73" w:rsidRDefault="00D01BDF" w:rsidP="0028287D">
            <w:pPr>
              <w:pStyle w:val="TableText0"/>
              <w:spacing w:before="60"/>
              <w:jc w:val="center"/>
              <w:rPr>
                <w:sz w:val="18"/>
              </w:rPr>
            </w:pPr>
          </w:p>
        </w:tc>
        <w:tc>
          <w:tcPr>
            <w:tcW w:w="1843" w:type="dxa"/>
          </w:tcPr>
          <w:p w14:paraId="74775079" w14:textId="77777777" w:rsidR="00D01BDF" w:rsidRPr="00224C73" w:rsidRDefault="00D01BDF" w:rsidP="0028287D">
            <w:pPr>
              <w:pStyle w:val="TableText0"/>
              <w:spacing w:before="60"/>
              <w:jc w:val="center"/>
              <w:rPr>
                <w:sz w:val="18"/>
              </w:rPr>
            </w:pPr>
            <w:r w:rsidRPr="00224C73">
              <w:rPr>
                <w:sz w:val="18"/>
              </w:rPr>
              <w:t>–10º to –50º</w:t>
            </w:r>
            <w:r w:rsidRPr="00224C73">
              <w:rPr>
                <w:sz w:val="18"/>
              </w:rPr>
              <w:br/>
              <w:t>(mechanical)</w:t>
            </w:r>
          </w:p>
        </w:tc>
        <w:tc>
          <w:tcPr>
            <w:tcW w:w="1843" w:type="dxa"/>
          </w:tcPr>
          <w:p w14:paraId="20572499" w14:textId="77777777" w:rsidR="00D01BDF" w:rsidRPr="00224C73" w:rsidRDefault="00D01BDF" w:rsidP="0028287D">
            <w:pPr>
              <w:pStyle w:val="TableText0"/>
              <w:spacing w:before="60"/>
              <w:jc w:val="center"/>
              <w:rPr>
                <w:sz w:val="18"/>
              </w:rPr>
            </w:pPr>
            <w:r w:rsidRPr="00224C73">
              <w:rPr>
                <w:sz w:val="18"/>
              </w:rPr>
              <w:t>0º to –90º</w:t>
            </w:r>
            <w:r w:rsidRPr="00224C73">
              <w:rPr>
                <w:sz w:val="18"/>
              </w:rPr>
              <w:br/>
              <w:t>(electronic, conical)</w:t>
            </w:r>
          </w:p>
        </w:tc>
        <w:tc>
          <w:tcPr>
            <w:tcW w:w="1843" w:type="dxa"/>
          </w:tcPr>
          <w:p w14:paraId="4A23D820" w14:textId="77777777" w:rsidR="00D01BDF" w:rsidRPr="00224C73" w:rsidRDefault="00D01BDF" w:rsidP="0028287D">
            <w:pPr>
              <w:pStyle w:val="TableText0"/>
              <w:spacing w:before="60"/>
              <w:jc w:val="center"/>
              <w:rPr>
                <w:sz w:val="18"/>
              </w:rPr>
            </w:pPr>
            <w:r w:rsidRPr="00224C73">
              <w:rPr>
                <w:sz w:val="18"/>
              </w:rPr>
              <w:t>+30º/–10º</w:t>
            </w:r>
            <w:r w:rsidRPr="00224C73">
              <w:rPr>
                <w:sz w:val="18"/>
              </w:rPr>
              <w:br/>
              <w:t>(mechanical)</w:t>
            </w:r>
          </w:p>
        </w:tc>
        <w:tc>
          <w:tcPr>
            <w:tcW w:w="1842" w:type="dxa"/>
          </w:tcPr>
          <w:p w14:paraId="5C271598" w14:textId="77777777" w:rsidR="00D01BDF" w:rsidRPr="00224C73" w:rsidRDefault="00D01BDF" w:rsidP="0028287D">
            <w:pPr>
              <w:pStyle w:val="TableText0"/>
              <w:spacing w:before="60"/>
              <w:jc w:val="center"/>
              <w:rPr>
                <w:sz w:val="18"/>
              </w:rPr>
            </w:pPr>
            <w:r w:rsidRPr="00224C73">
              <w:rPr>
                <w:sz w:val="18"/>
              </w:rPr>
              <w:t>+22.5º/–33.75º</w:t>
            </w:r>
            <w:r w:rsidRPr="00224C73">
              <w:rPr>
                <w:sz w:val="18"/>
              </w:rPr>
              <w:br/>
              <w:t>(mechanical)</w:t>
            </w:r>
          </w:p>
        </w:tc>
        <w:tc>
          <w:tcPr>
            <w:tcW w:w="1843" w:type="dxa"/>
          </w:tcPr>
          <w:p w14:paraId="62745D7B" w14:textId="77777777" w:rsidR="00D01BDF" w:rsidRPr="00224C73" w:rsidRDefault="00D01BDF" w:rsidP="0028287D">
            <w:pPr>
              <w:pStyle w:val="TableText0"/>
              <w:spacing w:before="60"/>
              <w:jc w:val="center"/>
              <w:rPr>
                <w:sz w:val="18"/>
              </w:rPr>
            </w:pPr>
            <w:r w:rsidRPr="00224C73">
              <w:rPr>
                <w:sz w:val="18"/>
              </w:rPr>
              <w:t>Not applicable</w:t>
            </w:r>
          </w:p>
        </w:tc>
        <w:tc>
          <w:tcPr>
            <w:tcW w:w="1843" w:type="dxa"/>
            <w:vAlign w:val="center"/>
          </w:tcPr>
          <w:p w14:paraId="25331BCA" w14:textId="77777777" w:rsidR="00D01BDF" w:rsidRPr="00224C73" w:rsidRDefault="00D01BDF" w:rsidP="0028287D">
            <w:pPr>
              <w:pStyle w:val="TableText0"/>
              <w:spacing w:before="60"/>
              <w:jc w:val="center"/>
              <w:rPr>
                <w:sz w:val="18"/>
              </w:rPr>
            </w:pPr>
            <w:r w:rsidRPr="00224C73">
              <w:rPr>
                <w:sz w:val="18"/>
              </w:rPr>
              <w:t>+5° to –45°</w:t>
            </w:r>
            <w:r w:rsidRPr="00224C73">
              <w:rPr>
                <w:sz w:val="18"/>
              </w:rPr>
              <w:br/>
              <w:t>(electronic)</w:t>
            </w:r>
          </w:p>
        </w:tc>
      </w:tr>
      <w:tr w:rsidR="00D01BDF" w:rsidRPr="00224C73" w14:paraId="76069B75" w14:textId="77777777" w:rsidTr="0028287D">
        <w:tc>
          <w:tcPr>
            <w:tcW w:w="2518" w:type="dxa"/>
          </w:tcPr>
          <w:p w14:paraId="7385E81A" w14:textId="77777777" w:rsidR="00D01BDF" w:rsidRPr="00224C73" w:rsidRDefault="00D01BDF" w:rsidP="0028287D">
            <w:pPr>
              <w:pStyle w:val="TableText0"/>
              <w:spacing w:before="60"/>
              <w:rPr>
                <w:sz w:val="18"/>
              </w:rPr>
            </w:pPr>
            <w:r w:rsidRPr="00224C73">
              <w:rPr>
                <w:sz w:val="18"/>
              </w:rPr>
              <w:t>Antenna 1</w:t>
            </w:r>
            <w:r w:rsidRPr="00224C73">
              <w:rPr>
                <w:sz w:val="18"/>
                <w:vertAlign w:val="superscript"/>
              </w:rPr>
              <w:t>st</w:t>
            </w:r>
            <w:r w:rsidRPr="00224C73">
              <w:rPr>
                <w:sz w:val="18"/>
              </w:rPr>
              <w:t xml:space="preserve"> side-lobe level</w:t>
            </w:r>
          </w:p>
        </w:tc>
        <w:tc>
          <w:tcPr>
            <w:tcW w:w="992" w:type="dxa"/>
            <w:vAlign w:val="center"/>
          </w:tcPr>
          <w:p w14:paraId="73262EFE" w14:textId="77777777" w:rsidR="00D01BDF" w:rsidRPr="00224C73" w:rsidRDefault="00D01BDF" w:rsidP="0028287D">
            <w:pPr>
              <w:pStyle w:val="TableText0"/>
              <w:spacing w:before="60"/>
              <w:jc w:val="center"/>
              <w:rPr>
                <w:sz w:val="18"/>
              </w:rPr>
            </w:pPr>
          </w:p>
        </w:tc>
        <w:tc>
          <w:tcPr>
            <w:tcW w:w="1843" w:type="dxa"/>
          </w:tcPr>
          <w:p w14:paraId="1AE5C8BA" w14:textId="77777777" w:rsidR="00D01BDF" w:rsidRPr="00224C73" w:rsidRDefault="00D01BDF" w:rsidP="0028287D">
            <w:pPr>
              <w:pStyle w:val="TableText0"/>
              <w:spacing w:before="60"/>
              <w:jc w:val="center"/>
              <w:rPr>
                <w:sz w:val="18"/>
              </w:rPr>
            </w:pPr>
            <w:r w:rsidRPr="00224C73">
              <w:rPr>
                <w:sz w:val="18"/>
              </w:rPr>
              <w:t>10 dBi at 31º</w:t>
            </w:r>
          </w:p>
        </w:tc>
        <w:tc>
          <w:tcPr>
            <w:tcW w:w="1843" w:type="dxa"/>
          </w:tcPr>
          <w:p w14:paraId="7C52442F" w14:textId="77777777" w:rsidR="00D01BDF" w:rsidRPr="00224C73" w:rsidRDefault="00D01BDF" w:rsidP="0028287D">
            <w:pPr>
              <w:pStyle w:val="TableText0"/>
              <w:spacing w:before="60"/>
              <w:jc w:val="center"/>
              <w:rPr>
                <w:sz w:val="18"/>
              </w:rPr>
            </w:pPr>
            <w:r w:rsidRPr="00224C73">
              <w:rPr>
                <w:sz w:val="18"/>
              </w:rPr>
              <w:t>18 dBi at 1.7º</w:t>
            </w:r>
          </w:p>
        </w:tc>
        <w:tc>
          <w:tcPr>
            <w:tcW w:w="1843" w:type="dxa"/>
          </w:tcPr>
          <w:p w14:paraId="7B0EBD40" w14:textId="77777777" w:rsidR="00D01BDF" w:rsidRPr="00224C73" w:rsidRDefault="00D01BDF" w:rsidP="0028287D">
            <w:pPr>
              <w:pStyle w:val="TableText0"/>
              <w:spacing w:before="60"/>
              <w:jc w:val="center"/>
              <w:rPr>
                <w:sz w:val="18"/>
              </w:rPr>
            </w:pPr>
            <w:r w:rsidRPr="00224C73">
              <w:rPr>
                <w:sz w:val="18"/>
              </w:rPr>
              <w:t>20 dBi at 1.6º</w:t>
            </w:r>
          </w:p>
        </w:tc>
        <w:tc>
          <w:tcPr>
            <w:tcW w:w="1842" w:type="dxa"/>
          </w:tcPr>
          <w:p w14:paraId="7F7F3BF4" w14:textId="77777777" w:rsidR="00D01BDF" w:rsidRPr="00224C73" w:rsidRDefault="00D01BDF" w:rsidP="0028287D">
            <w:pPr>
              <w:pStyle w:val="TableText0"/>
              <w:spacing w:before="60"/>
              <w:jc w:val="center"/>
              <w:rPr>
                <w:sz w:val="18"/>
              </w:rPr>
            </w:pPr>
            <w:r w:rsidRPr="00224C73">
              <w:rPr>
                <w:sz w:val="18"/>
              </w:rPr>
              <w:t>15 dBi at 2.4º</w:t>
            </w:r>
          </w:p>
        </w:tc>
        <w:tc>
          <w:tcPr>
            <w:tcW w:w="1843" w:type="dxa"/>
          </w:tcPr>
          <w:p w14:paraId="4F2BFBA5" w14:textId="77777777" w:rsidR="00D01BDF" w:rsidRPr="00224C73" w:rsidRDefault="00D01BDF" w:rsidP="0028287D">
            <w:pPr>
              <w:pStyle w:val="TableText0"/>
              <w:spacing w:before="60"/>
              <w:jc w:val="center"/>
              <w:rPr>
                <w:sz w:val="18"/>
              </w:rPr>
            </w:pPr>
            <w:r w:rsidRPr="00224C73">
              <w:rPr>
                <w:sz w:val="18"/>
              </w:rPr>
              <w:t>23 dBi at 1.6º</w:t>
            </w:r>
          </w:p>
        </w:tc>
        <w:tc>
          <w:tcPr>
            <w:tcW w:w="1843" w:type="dxa"/>
            <w:vAlign w:val="center"/>
          </w:tcPr>
          <w:p w14:paraId="6561DA75" w14:textId="77777777" w:rsidR="00D01BDF" w:rsidRPr="00224C73" w:rsidRDefault="00D01BDF" w:rsidP="0028287D">
            <w:pPr>
              <w:pStyle w:val="TableText0"/>
              <w:spacing w:before="60"/>
              <w:jc w:val="center"/>
              <w:rPr>
                <w:sz w:val="18"/>
              </w:rPr>
            </w:pPr>
            <w:r w:rsidRPr="00224C73">
              <w:rPr>
                <w:sz w:val="18"/>
              </w:rPr>
              <w:t>3.5 dB</w:t>
            </w:r>
            <w:ins w:id="88" w:author="Chairman" w:date="2021-06-09T19:03:00Z">
              <w:r w:rsidRPr="00224C73">
                <w:rPr>
                  <w:sz w:val="18"/>
                </w:rPr>
                <w:t>i</w:t>
              </w:r>
            </w:ins>
            <w:r w:rsidRPr="00224C73">
              <w:rPr>
                <w:sz w:val="18"/>
              </w:rPr>
              <w:t xml:space="preserve"> at 5.2º </w:t>
            </w:r>
          </w:p>
        </w:tc>
      </w:tr>
      <w:tr w:rsidR="00D01BDF" w:rsidRPr="00224C73" w14:paraId="777BEBEC" w14:textId="77777777" w:rsidTr="0028287D">
        <w:tc>
          <w:tcPr>
            <w:tcW w:w="2518" w:type="dxa"/>
          </w:tcPr>
          <w:p w14:paraId="7686D95A" w14:textId="77777777" w:rsidR="00D01BDF" w:rsidRPr="00224C73" w:rsidRDefault="00D01BDF" w:rsidP="0028287D">
            <w:pPr>
              <w:pStyle w:val="TableText0"/>
              <w:spacing w:before="60"/>
              <w:rPr>
                <w:sz w:val="18"/>
              </w:rPr>
            </w:pPr>
            <w:r w:rsidRPr="00224C73">
              <w:rPr>
                <w:sz w:val="18"/>
              </w:rPr>
              <w:t>Antenna height</w:t>
            </w:r>
          </w:p>
        </w:tc>
        <w:tc>
          <w:tcPr>
            <w:tcW w:w="992" w:type="dxa"/>
            <w:vAlign w:val="center"/>
          </w:tcPr>
          <w:p w14:paraId="2E4D49A8" w14:textId="77777777" w:rsidR="00D01BDF" w:rsidRPr="00224C73" w:rsidRDefault="00D01BDF" w:rsidP="0028287D">
            <w:pPr>
              <w:pStyle w:val="TableText0"/>
              <w:spacing w:before="60"/>
              <w:jc w:val="center"/>
              <w:rPr>
                <w:sz w:val="18"/>
              </w:rPr>
            </w:pPr>
          </w:p>
        </w:tc>
        <w:tc>
          <w:tcPr>
            <w:tcW w:w="1843" w:type="dxa"/>
          </w:tcPr>
          <w:p w14:paraId="660F8486" w14:textId="77777777" w:rsidR="00D01BDF" w:rsidRPr="00224C73" w:rsidRDefault="00D01BDF" w:rsidP="0028287D">
            <w:pPr>
              <w:pStyle w:val="TableText0"/>
              <w:spacing w:before="60"/>
              <w:jc w:val="center"/>
              <w:rPr>
                <w:sz w:val="18"/>
              </w:rPr>
            </w:pPr>
            <w:r w:rsidRPr="00224C73">
              <w:rPr>
                <w:sz w:val="18"/>
              </w:rPr>
              <w:t>Aircraft altitude</w:t>
            </w:r>
          </w:p>
        </w:tc>
        <w:tc>
          <w:tcPr>
            <w:tcW w:w="1843" w:type="dxa"/>
          </w:tcPr>
          <w:p w14:paraId="7C5C085B" w14:textId="77777777" w:rsidR="00D01BDF" w:rsidRPr="00224C73" w:rsidRDefault="00D01BDF" w:rsidP="0028287D">
            <w:pPr>
              <w:pStyle w:val="TableText0"/>
              <w:spacing w:before="60"/>
              <w:jc w:val="center"/>
              <w:rPr>
                <w:sz w:val="18"/>
              </w:rPr>
            </w:pPr>
            <w:r w:rsidRPr="00224C73">
              <w:rPr>
                <w:sz w:val="18"/>
              </w:rPr>
              <w:t>Aircraft altitude</w:t>
            </w:r>
          </w:p>
        </w:tc>
        <w:tc>
          <w:tcPr>
            <w:tcW w:w="1843" w:type="dxa"/>
          </w:tcPr>
          <w:p w14:paraId="71B978AD" w14:textId="77777777" w:rsidR="00D01BDF" w:rsidRPr="00224C73" w:rsidRDefault="00D01BDF" w:rsidP="0028287D">
            <w:pPr>
              <w:pStyle w:val="TableText0"/>
              <w:spacing w:before="60"/>
              <w:jc w:val="center"/>
              <w:rPr>
                <w:sz w:val="18"/>
              </w:rPr>
            </w:pPr>
            <w:r w:rsidRPr="00224C73">
              <w:rPr>
                <w:sz w:val="18"/>
              </w:rPr>
              <w:t>Mast/deck mount</w:t>
            </w:r>
          </w:p>
        </w:tc>
        <w:tc>
          <w:tcPr>
            <w:tcW w:w="1842" w:type="dxa"/>
          </w:tcPr>
          <w:p w14:paraId="73577B28" w14:textId="77777777" w:rsidR="00D01BDF" w:rsidRPr="00224C73" w:rsidRDefault="00D01BDF" w:rsidP="0028287D">
            <w:pPr>
              <w:pStyle w:val="TableText0"/>
              <w:spacing w:before="60"/>
              <w:jc w:val="center"/>
              <w:rPr>
                <w:sz w:val="18"/>
              </w:rPr>
            </w:pPr>
            <w:r w:rsidRPr="00224C73">
              <w:rPr>
                <w:sz w:val="18"/>
              </w:rPr>
              <w:t>Ground level</w:t>
            </w:r>
          </w:p>
        </w:tc>
        <w:tc>
          <w:tcPr>
            <w:tcW w:w="1843" w:type="dxa"/>
          </w:tcPr>
          <w:p w14:paraId="7E1CA689" w14:textId="77777777" w:rsidR="00D01BDF" w:rsidRPr="00224C73" w:rsidRDefault="00D01BDF" w:rsidP="0028287D">
            <w:pPr>
              <w:pStyle w:val="TableText0"/>
              <w:spacing w:before="60"/>
              <w:jc w:val="center"/>
              <w:rPr>
                <w:sz w:val="18"/>
              </w:rPr>
            </w:pPr>
            <w:r w:rsidRPr="00224C73">
              <w:rPr>
                <w:sz w:val="18"/>
              </w:rPr>
              <w:t>100 m</w:t>
            </w:r>
          </w:p>
        </w:tc>
        <w:tc>
          <w:tcPr>
            <w:tcW w:w="1843" w:type="dxa"/>
            <w:vAlign w:val="center"/>
          </w:tcPr>
          <w:p w14:paraId="2C2DE376" w14:textId="77777777" w:rsidR="00D01BDF" w:rsidRPr="00224C73" w:rsidRDefault="00D01BDF" w:rsidP="0028287D">
            <w:pPr>
              <w:pStyle w:val="TableText0"/>
              <w:spacing w:before="60"/>
              <w:jc w:val="center"/>
              <w:rPr>
                <w:sz w:val="18"/>
              </w:rPr>
            </w:pPr>
            <w:r w:rsidRPr="00224C73">
              <w:rPr>
                <w:sz w:val="18"/>
              </w:rPr>
              <w:t>Aircraft altitude</w:t>
            </w:r>
          </w:p>
        </w:tc>
      </w:tr>
      <w:tr w:rsidR="00D01BDF" w:rsidRPr="00224C73" w14:paraId="52792477" w14:textId="77777777" w:rsidTr="0028287D">
        <w:tc>
          <w:tcPr>
            <w:tcW w:w="2518" w:type="dxa"/>
          </w:tcPr>
          <w:p w14:paraId="6816B691" w14:textId="77777777" w:rsidR="00D01BDF" w:rsidRPr="00224C73" w:rsidRDefault="00D01BDF" w:rsidP="0028287D">
            <w:pPr>
              <w:pStyle w:val="TableText0"/>
              <w:spacing w:before="60"/>
              <w:rPr>
                <w:sz w:val="18"/>
              </w:rPr>
            </w:pPr>
            <w:r w:rsidRPr="00224C73">
              <w:rPr>
                <w:sz w:val="18"/>
              </w:rPr>
              <w:t>1</w:t>
            </w:r>
            <w:r w:rsidRPr="00224C73">
              <w:rPr>
                <w:sz w:val="18"/>
                <w:vertAlign w:val="superscript"/>
              </w:rPr>
              <w:t>st</w:t>
            </w:r>
            <w:r w:rsidRPr="00224C73">
              <w:rPr>
                <w:sz w:val="18"/>
              </w:rPr>
              <w:t>/2</w:t>
            </w:r>
            <w:r w:rsidRPr="00224C73">
              <w:rPr>
                <w:sz w:val="18"/>
                <w:vertAlign w:val="superscript"/>
              </w:rPr>
              <w:t>nd</w:t>
            </w:r>
            <w:r w:rsidRPr="00224C73">
              <w:rPr>
                <w:sz w:val="18"/>
              </w:rPr>
              <w:t xml:space="preserve"> receiver IF –3 dB bandwidths </w:t>
            </w:r>
            <w:del w:id="89" w:author="Chairman" w:date="2021-06-09T18:54:00Z">
              <w:r w:rsidRPr="00224C73" w:rsidDel="007636F6">
                <w:rPr>
                  <w:sz w:val="18"/>
                </w:rPr>
                <w:delText>(MHz)</w:delText>
              </w:r>
            </w:del>
          </w:p>
        </w:tc>
        <w:tc>
          <w:tcPr>
            <w:tcW w:w="992" w:type="dxa"/>
            <w:vAlign w:val="center"/>
          </w:tcPr>
          <w:p w14:paraId="4A66C000" w14:textId="77777777" w:rsidR="00D01BDF" w:rsidRPr="00224C73" w:rsidRDefault="00D01BDF" w:rsidP="0028287D">
            <w:pPr>
              <w:pStyle w:val="TableText0"/>
              <w:spacing w:before="60"/>
              <w:jc w:val="center"/>
              <w:rPr>
                <w:sz w:val="18"/>
              </w:rPr>
            </w:pPr>
            <w:ins w:id="90" w:author="Chairman" w:date="2021-06-09T18:53:00Z">
              <w:r w:rsidRPr="00224C73">
                <w:rPr>
                  <w:sz w:val="18"/>
                </w:rPr>
                <w:t>MHz</w:t>
              </w:r>
            </w:ins>
          </w:p>
        </w:tc>
        <w:tc>
          <w:tcPr>
            <w:tcW w:w="1843" w:type="dxa"/>
          </w:tcPr>
          <w:p w14:paraId="62E0AC58" w14:textId="77777777" w:rsidR="00D01BDF" w:rsidRPr="00224C73" w:rsidRDefault="00D01BDF" w:rsidP="0028287D">
            <w:pPr>
              <w:pStyle w:val="TableText0"/>
              <w:spacing w:before="60"/>
              <w:jc w:val="center"/>
              <w:rPr>
                <w:sz w:val="18"/>
              </w:rPr>
            </w:pPr>
            <w:r w:rsidRPr="00224C73">
              <w:rPr>
                <w:sz w:val="18"/>
              </w:rPr>
              <w:t>215/68</w:t>
            </w:r>
          </w:p>
        </w:tc>
        <w:tc>
          <w:tcPr>
            <w:tcW w:w="1843" w:type="dxa"/>
          </w:tcPr>
          <w:p w14:paraId="60409ED5" w14:textId="77777777" w:rsidR="00D01BDF" w:rsidRPr="00224C73" w:rsidRDefault="00D01BDF" w:rsidP="0028287D">
            <w:pPr>
              <w:pStyle w:val="TableText0"/>
              <w:spacing w:before="60"/>
              <w:jc w:val="center"/>
              <w:rPr>
                <w:sz w:val="18"/>
              </w:rPr>
            </w:pPr>
            <w:r w:rsidRPr="00224C73">
              <w:rPr>
                <w:sz w:val="18"/>
              </w:rPr>
              <w:t>26.7 (wideband);</w:t>
            </w:r>
            <w:r w:rsidRPr="00224C73">
              <w:rPr>
                <w:sz w:val="18"/>
              </w:rPr>
              <w:br/>
              <w:t>7.2 (narrow-band)</w:t>
            </w:r>
          </w:p>
        </w:tc>
        <w:tc>
          <w:tcPr>
            <w:tcW w:w="1843" w:type="dxa"/>
          </w:tcPr>
          <w:p w14:paraId="2A1A3CAE" w14:textId="77777777" w:rsidR="00D01BDF" w:rsidRPr="00224C73" w:rsidRDefault="00D01BDF" w:rsidP="0028287D">
            <w:pPr>
              <w:pStyle w:val="TableText0"/>
              <w:spacing w:before="60"/>
              <w:jc w:val="center"/>
              <w:rPr>
                <w:sz w:val="18"/>
              </w:rPr>
            </w:pPr>
            <w:r w:rsidRPr="00224C73">
              <w:rPr>
                <w:sz w:val="18"/>
              </w:rPr>
              <w:t>70/40</w:t>
            </w:r>
          </w:p>
        </w:tc>
        <w:tc>
          <w:tcPr>
            <w:tcW w:w="1842" w:type="dxa"/>
          </w:tcPr>
          <w:p w14:paraId="4B9696E2" w14:textId="77777777" w:rsidR="00D01BDF" w:rsidRPr="00224C73" w:rsidRDefault="00D01BDF" w:rsidP="0028287D">
            <w:pPr>
              <w:pStyle w:val="TableText0"/>
              <w:spacing w:before="60"/>
              <w:jc w:val="center"/>
              <w:rPr>
                <w:sz w:val="18"/>
              </w:rPr>
            </w:pPr>
            <w:r w:rsidRPr="00224C73">
              <w:rPr>
                <w:sz w:val="18"/>
              </w:rPr>
              <w:t>500/0.750</w:t>
            </w:r>
          </w:p>
        </w:tc>
        <w:tc>
          <w:tcPr>
            <w:tcW w:w="1843" w:type="dxa"/>
          </w:tcPr>
          <w:p w14:paraId="6B27345D" w14:textId="77777777" w:rsidR="00D01BDF" w:rsidRPr="00224C73" w:rsidRDefault="00D01BDF" w:rsidP="0028287D">
            <w:pPr>
              <w:pStyle w:val="TableText0"/>
              <w:spacing w:before="60"/>
              <w:jc w:val="center"/>
              <w:rPr>
                <w:sz w:val="18"/>
              </w:rPr>
            </w:pPr>
            <w:r w:rsidRPr="00224C73">
              <w:rPr>
                <w:sz w:val="18"/>
              </w:rPr>
              <w:t>50</w:t>
            </w:r>
          </w:p>
        </w:tc>
        <w:tc>
          <w:tcPr>
            <w:tcW w:w="1843" w:type="dxa"/>
            <w:vAlign w:val="center"/>
          </w:tcPr>
          <w:p w14:paraId="5A10D2F0" w14:textId="77777777" w:rsidR="00D01BDF" w:rsidRPr="00224C73" w:rsidRDefault="00D01BDF" w:rsidP="0028287D">
            <w:pPr>
              <w:pStyle w:val="TableText0"/>
              <w:spacing w:before="60"/>
              <w:jc w:val="center"/>
              <w:rPr>
                <w:sz w:val="18"/>
              </w:rPr>
            </w:pPr>
            <w:r w:rsidRPr="00224C73">
              <w:rPr>
                <w:sz w:val="18"/>
              </w:rPr>
              <w:t xml:space="preserve">25 </w:t>
            </w:r>
          </w:p>
        </w:tc>
      </w:tr>
      <w:tr w:rsidR="00D01BDF" w:rsidRPr="00224C73" w14:paraId="26D92DB6" w14:textId="77777777" w:rsidTr="0028287D">
        <w:tc>
          <w:tcPr>
            <w:tcW w:w="2518" w:type="dxa"/>
          </w:tcPr>
          <w:p w14:paraId="0C78DCEC" w14:textId="77777777" w:rsidR="00D01BDF" w:rsidRPr="00224C73" w:rsidRDefault="00D01BDF" w:rsidP="0028287D">
            <w:pPr>
              <w:pStyle w:val="TableText0"/>
              <w:spacing w:before="60"/>
              <w:rPr>
                <w:sz w:val="18"/>
              </w:rPr>
            </w:pPr>
            <w:r w:rsidRPr="00224C73">
              <w:rPr>
                <w:sz w:val="18"/>
              </w:rPr>
              <w:t xml:space="preserve">Receiver noise figure </w:t>
            </w:r>
            <w:del w:id="91" w:author="Chairman" w:date="2021-06-09T18:54:00Z">
              <w:r w:rsidRPr="00224C73" w:rsidDel="007636F6">
                <w:rPr>
                  <w:sz w:val="18"/>
                </w:rPr>
                <w:delText>(dB)</w:delText>
              </w:r>
            </w:del>
          </w:p>
        </w:tc>
        <w:tc>
          <w:tcPr>
            <w:tcW w:w="992" w:type="dxa"/>
            <w:vAlign w:val="center"/>
          </w:tcPr>
          <w:p w14:paraId="13C00E99" w14:textId="77777777" w:rsidR="00D01BDF" w:rsidRPr="00224C73" w:rsidRDefault="00D01BDF" w:rsidP="0028287D">
            <w:pPr>
              <w:pStyle w:val="TableText0"/>
              <w:spacing w:before="60"/>
              <w:jc w:val="center"/>
              <w:rPr>
                <w:sz w:val="18"/>
              </w:rPr>
            </w:pPr>
            <w:ins w:id="92" w:author="Chairman" w:date="2021-06-09T18:49:00Z">
              <w:r w:rsidRPr="00224C73">
                <w:rPr>
                  <w:sz w:val="18"/>
                </w:rPr>
                <w:t>dB</w:t>
              </w:r>
            </w:ins>
          </w:p>
        </w:tc>
        <w:tc>
          <w:tcPr>
            <w:tcW w:w="1843" w:type="dxa"/>
          </w:tcPr>
          <w:p w14:paraId="49FCB449" w14:textId="77777777" w:rsidR="00D01BDF" w:rsidRPr="00224C73" w:rsidRDefault="00D01BDF" w:rsidP="0028287D">
            <w:pPr>
              <w:pStyle w:val="TableText0"/>
              <w:spacing w:before="60"/>
              <w:jc w:val="center"/>
              <w:rPr>
                <w:sz w:val="18"/>
              </w:rPr>
            </w:pPr>
            <w:r w:rsidRPr="00224C73">
              <w:rPr>
                <w:sz w:val="18"/>
              </w:rPr>
              <w:t>4</w:t>
            </w:r>
          </w:p>
        </w:tc>
        <w:tc>
          <w:tcPr>
            <w:tcW w:w="1843" w:type="dxa"/>
          </w:tcPr>
          <w:p w14:paraId="7E9D30E7" w14:textId="77777777" w:rsidR="00D01BDF" w:rsidRPr="00224C73" w:rsidRDefault="00D01BDF" w:rsidP="0028287D">
            <w:pPr>
              <w:pStyle w:val="TableText0"/>
              <w:spacing w:before="60"/>
              <w:jc w:val="center"/>
              <w:rPr>
                <w:sz w:val="18"/>
              </w:rPr>
            </w:pPr>
            <w:r w:rsidRPr="00224C73">
              <w:rPr>
                <w:sz w:val="18"/>
              </w:rPr>
              <w:t>2.7</w:t>
            </w:r>
          </w:p>
        </w:tc>
        <w:tc>
          <w:tcPr>
            <w:tcW w:w="1843" w:type="dxa"/>
          </w:tcPr>
          <w:p w14:paraId="6F6A0CB2" w14:textId="77777777" w:rsidR="00D01BDF" w:rsidRPr="00224C73" w:rsidRDefault="00D01BDF" w:rsidP="0028287D">
            <w:pPr>
              <w:pStyle w:val="TableText0"/>
              <w:spacing w:before="60"/>
              <w:jc w:val="center"/>
              <w:rPr>
                <w:sz w:val="18"/>
              </w:rPr>
            </w:pPr>
            <w:r w:rsidRPr="00224C73">
              <w:rPr>
                <w:sz w:val="18"/>
              </w:rPr>
              <w:t>Not specified</w:t>
            </w:r>
          </w:p>
        </w:tc>
        <w:tc>
          <w:tcPr>
            <w:tcW w:w="1842" w:type="dxa"/>
          </w:tcPr>
          <w:p w14:paraId="5275EF64" w14:textId="77777777" w:rsidR="00D01BDF" w:rsidRPr="00224C73" w:rsidRDefault="00D01BDF" w:rsidP="0028287D">
            <w:pPr>
              <w:pStyle w:val="TableText0"/>
              <w:spacing w:before="60"/>
              <w:jc w:val="center"/>
              <w:rPr>
                <w:sz w:val="18"/>
              </w:rPr>
            </w:pPr>
            <w:r w:rsidRPr="00224C73">
              <w:rPr>
                <w:sz w:val="18"/>
              </w:rPr>
              <w:t>4</w:t>
            </w:r>
          </w:p>
        </w:tc>
        <w:tc>
          <w:tcPr>
            <w:tcW w:w="1843" w:type="dxa"/>
          </w:tcPr>
          <w:p w14:paraId="116DAA5F" w14:textId="77777777" w:rsidR="00D01BDF" w:rsidRPr="00224C73" w:rsidRDefault="00D01BDF" w:rsidP="0028287D">
            <w:pPr>
              <w:pStyle w:val="TableText0"/>
              <w:spacing w:before="60"/>
              <w:jc w:val="center"/>
              <w:rPr>
                <w:sz w:val="18"/>
              </w:rPr>
            </w:pPr>
            <w:r w:rsidRPr="00224C73">
              <w:rPr>
                <w:sz w:val="18"/>
              </w:rPr>
              <w:t>1 + (860/290)</w:t>
            </w:r>
            <w:r w:rsidRPr="00224C73">
              <w:rPr>
                <w:sz w:val="18"/>
              </w:rPr>
              <w:br/>
              <w:t>860 = Receiver noise temperature K</w:t>
            </w:r>
          </w:p>
          <w:p w14:paraId="372DA639" w14:textId="77777777" w:rsidR="00D01BDF" w:rsidRPr="00224C73" w:rsidRDefault="00D01BDF" w:rsidP="0028287D">
            <w:pPr>
              <w:pStyle w:val="TableText0"/>
              <w:spacing w:before="60"/>
              <w:jc w:val="center"/>
              <w:rPr>
                <w:sz w:val="18"/>
              </w:rPr>
            </w:pPr>
            <w:r w:rsidRPr="00224C73">
              <w:rPr>
                <w:sz w:val="18"/>
              </w:rPr>
              <w:t>290 = Earth noise</w:t>
            </w:r>
            <w:r w:rsidRPr="00224C73">
              <w:rPr>
                <w:sz w:val="18"/>
              </w:rPr>
              <w:br/>
              <w:t>temperature K</w:t>
            </w:r>
          </w:p>
          <w:p w14:paraId="6D4EBCE2" w14:textId="77777777" w:rsidR="00D01BDF" w:rsidRPr="00224C73" w:rsidRDefault="00D01BDF" w:rsidP="0028287D">
            <w:pPr>
              <w:pStyle w:val="TableText0"/>
              <w:spacing w:before="60"/>
              <w:jc w:val="center"/>
              <w:rPr>
                <w:sz w:val="18"/>
              </w:rPr>
            </w:pPr>
            <w:r w:rsidRPr="00224C73">
              <w:rPr>
                <w:sz w:val="18"/>
              </w:rPr>
              <w:t>3.97</w:t>
            </w:r>
          </w:p>
        </w:tc>
        <w:tc>
          <w:tcPr>
            <w:tcW w:w="1843" w:type="dxa"/>
            <w:vAlign w:val="center"/>
          </w:tcPr>
          <w:p w14:paraId="00B124B0" w14:textId="77777777" w:rsidR="00D01BDF" w:rsidRPr="00224C73" w:rsidRDefault="00D01BDF" w:rsidP="0028287D">
            <w:pPr>
              <w:pStyle w:val="TableText0"/>
              <w:spacing w:before="60"/>
              <w:jc w:val="center"/>
              <w:rPr>
                <w:sz w:val="18"/>
              </w:rPr>
            </w:pPr>
            <w:r w:rsidRPr="00224C73">
              <w:rPr>
                <w:sz w:val="18"/>
              </w:rPr>
              <w:t>5</w:t>
            </w:r>
          </w:p>
        </w:tc>
      </w:tr>
      <w:tr w:rsidR="00D01BDF" w:rsidRPr="00224C73" w14:paraId="2F42CB2B" w14:textId="77777777" w:rsidTr="0028287D">
        <w:tc>
          <w:tcPr>
            <w:tcW w:w="2518" w:type="dxa"/>
          </w:tcPr>
          <w:p w14:paraId="74BB5451" w14:textId="77777777" w:rsidR="00D01BDF" w:rsidRPr="00224C73" w:rsidRDefault="00D01BDF" w:rsidP="0028287D">
            <w:pPr>
              <w:pStyle w:val="TableText0"/>
              <w:spacing w:before="60"/>
              <w:rPr>
                <w:sz w:val="18"/>
              </w:rPr>
            </w:pPr>
            <w:r w:rsidRPr="00224C73">
              <w:rPr>
                <w:sz w:val="18"/>
              </w:rPr>
              <w:t xml:space="preserve">Minimum discernible signal </w:t>
            </w:r>
            <w:del w:id="93" w:author="Chairman" w:date="2021-06-09T18:54:00Z">
              <w:r w:rsidRPr="00224C73" w:rsidDel="007636F6">
                <w:rPr>
                  <w:sz w:val="18"/>
                </w:rPr>
                <w:delText>(dBm)</w:delText>
              </w:r>
            </w:del>
          </w:p>
        </w:tc>
        <w:tc>
          <w:tcPr>
            <w:tcW w:w="992" w:type="dxa"/>
            <w:vAlign w:val="center"/>
          </w:tcPr>
          <w:p w14:paraId="519E8B6B" w14:textId="77777777" w:rsidR="00D01BDF" w:rsidRPr="00224C73" w:rsidRDefault="00D01BDF" w:rsidP="0028287D">
            <w:pPr>
              <w:pStyle w:val="TableText0"/>
              <w:spacing w:before="60"/>
              <w:jc w:val="center"/>
              <w:rPr>
                <w:sz w:val="18"/>
              </w:rPr>
            </w:pPr>
            <w:ins w:id="94" w:author="Chairman" w:date="2021-06-09T18:49:00Z">
              <w:r w:rsidRPr="00224C73">
                <w:rPr>
                  <w:sz w:val="18"/>
                </w:rPr>
                <w:t>dBm</w:t>
              </w:r>
            </w:ins>
          </w:p>
        </w:tc>
        <w:tc>
          <w:tcPr>
            <w:tcW w:w="1843" w:type="dxa"/>
          </w:tcPr>
          <w:p w14:paraId="4A575DF7" w14:textId="77777777" w:rsidR="00D01BDF" w:rsidRPr="00224C73" w:rsidRDefault="00D01BDF" w:rsidP="0028287D">
            <w:pPr>
              <w:pStyle w:val="TableText0"/>
              <w:spacing w:before="60"/>
              <w:jc w:val="center"/>
              <w:rPr>
                <w:sz w:val="18"/>
              </w:rPr>
            </w:pPr>
            <w:r w:rsidRPr="00224C73">
              <w:rPr>
                <w:sz w:val="18"/>
              </w:rPr>
              <w:t>–89</w:t>
            </w:r>
          </w:p>
        </w:tc>
        <w:tc>
          <w:tcPr>
            <w:tcW w:w="1843" w:type="dxa"/>
          </w:tcPr>
          <w:p w14:paraId="14BC9B42" w14:textId="77777777" w:rsidR="00D01BDF" w:rsidRPr="00224C73" w:rsidRDefault="00D01BDF" w:rsidP="0028287D">
            <w:pPr>
              <w:pStyle w:val="TableText0"/>
              <w:spacing w:before="60"/>
              <w:jc w:val="center"/>
              <w:rPr>
                <w:sz w:val="18"/>
              </w:rPr>
            </w:pPr>
            <w:r w:rsidRPr="00224C73">
              <w:rPr>
                <w:sz w:val="18"/>
              </w:rPr>
              <w:t>–97.4</w:t>
            </w:r>
          </w:p>
        </w:tc>
        <w:tc>
          <w:tcPr>
            <w:tcW w:w="1843" w:type="dxa"/>
          </w:tcPr>
          <w:p w14:paraId="229CF43E" w14:textId="77777777" w:rsidR="00D01BDF" w:rsidRPr="00224C73" w:rsidRDefault="00D01BDF" w:rsidP="0028287D">
            <w:pPr>
              <w:pStyle w:val="TableText0"/>
              <w:spacing w:before="60"/>
              <w:jc w:val="center"/>
              <w:rPr>
                <w:sz w:val="18"/>
              </w:rPr>
            </w:pPr>
            <w:r w:rsidRPr="00224C73">
              <w:rPr>
                <w:sz w:val="18"/>
              </w:rPr>
              <w:t>–80</w:t>
            </w:r>
          </w:p>
        </w:tc>
        <w:tc>
          <w:tcPr>
            <w:tcW w:w="1842" w:type="dxa"/>
          </w:tcPr>
          <w:p w14:paraId="7A52AA03" w14:textId="77777777" w:rsidR="00D01BDF" w:rsidRPr="00224C73" w:rsidRDefault="00D01BDF" w:rsidP="0028287D">
            <w:pPr>
              <w:pStyle w:val="TableText0"/>
              <w:spacing w:before="60"/>
              <w:jc w:val="center"/>
              <w:rPr>
                <w:sz w:val="18"/>
              </w:rPr>
            </w:pPr>
            <w:r w:rsidRPr="00224C73">
              <w:rPr>
                <w:sz w:val="18"/>
              </w:rPr>
              <w:t>–100.4</w:t>
            </w:r>
          </w:p>
        </w:tc>
        <w:tc>
          <w:tcPr>
            <w:tcW w:w="1843" w:type="dxa"/>
          </w:tcPr>
          <w:p w14:paraId="50513DD5" w14:textId="77777777" w:rsidR="00D01BDF" w:rsidRPr="00224C73" w:rsidRDefault="00D01BDF" w:rsidP="0028287D">
            <w:pPr>
              <w:pStyle w:val="TableText0"/>
              <w:spacing w:before="60"/>
              <w:jc w:val="center"/>
              <w:rPr>
                <w:sz w:val="18"/>
              </w:rPr>
            </w:pPr>
            <w:r w:rsidRPr="00224C73">
              <w:rPr>
                <w:sz w:val="18"/>
              </w:rPr>
              <w:t>–92</w:t>
            </w:r>
          </w:p>
        </w:tc>
        <w:tc>
          <w:tcPr>
            <w:tcW w:w="1843" w:type="dxa"/>
            <w:vAlign w:val="center"/>
          </w:tcPr>
          <w:p w14:paraId="57BE0140" w14:textId="77777777" w:rsidR="00D01BDF" w:rsidRPr="00224C73" w:rsidRDefault="00D01BDF" w:rsidP="0028287D">
            <w:pPr>
              <w:pStyle w:val="TableText0"/>
              <w:spacing w:before="60"/>
              <w:jc w:val="center"/>
              <w:rPr>
                <w:sz w:val="18"/>
              </w:rPr>
            </w:pPr>
            <w:r w:rsidRPr="00224C73">
              <w:rPr>
                <w:sz w:val="18"/>
              </w:rPr>
              <w:t>–100</w:t>
            </w:r>
          </w:p>
        </w:tc>
      </w:tr>
      <w:tr w:rsidR="00D01BDF" w:rsidRPr="00224C73" w14:paraId="00DB775F" w14:textId="77777777" w:rsidTr="0028287D">
        <w:tc>
          <w:tcPr>
            <w:tcW w:w="2518" w:type="dxa"/>
          </w:tcPr>
          <w:p w14:paraId="3078FF13" w14:textId="77777777" w:rsidR="00D01BDF" w:rsidRPr="00224C73" w:rsidRDefault="00D01BDF" w:rsidP="0028287D">
            <w:pPr>
              <w:pStyle w:val="TableText0"/>
              <w:spacing w:before="60"/>
              <w:rPr>
                <w:sz w:val="18"/>
              </w:rPr>
            </w:pPr>
            <w:r w:rsidRPr="00224C73">
              <w:rPr>
                <w:sz w:val="18"/>
              </w:rPr>
              <w:t xml:space="preserve">Chirp bandwidth </w:t>
            </w:r>
            <w:del w:id="95" w:author="Chairman" w:date="2021-06-09T18:54:00Z">
              <w:r w:rsidRPr="00224C73" w:rsidDel="007636F6">
                <w:rPr>
                  <w:sz w:val="18"/>
                </w:rPr>
                <w:delText>(MHz)</w:delText>
              </w:r>
            </w:del>
          </w:p>
        </w:tc>
        <w:tc>
          <w:tcPr>
            <w:tcW w:w="992" w:type="dxa"/>
            <w:vAlign w:val="center"/>
          </w:tcPr>
          <w:p w14:paraId="2CDE3633" w14:textId="77777777" w:rsidR="00D01BDF" w:rsidRPr="00224C73" w:rsidRDefault="00D01BDF" w:rsidP="0028287D">
            <w:pPr>
              <w:pStyle w:val="TableText0"/>
              <w:spacing w:before="60"/>
              <w:jc w:val="center"/>
              <w:rPr>
                <w:sz w:val="18"/>
              </w:rPr>
            </w:pPr>
            <w:ins w:id="96" w:author="Chairman" w:date="2021-06-09T18:49:00Z">
              <w:r w:rsidRPr="00224C73">
                <w:rPr>
                  <w:sz w:val="18"/>
                </w:rPr>
                <w:t>MHz</w:t>
              </w:r>
            </w:ins>
          </w:p>
        </w:tc>
        <w:tc>
          <w:tcPr>
            <w:tcW w:w="1843" w:type="dxa"/>
          </w:tcPr>
          <w:p w14:paraId="63D20224" w14:textId="77777777" w:rsidR="00D01BDF" w:rsidRPr="00224C73" w:rsidRDefault="00D01BDF" w:rsidP="0028287D">
            <w:pPr>
              <w:pStyle w:val="TableText0"/>
              <w:spacing w:before="60"/>
              <w:jc w:val="center"/>
              <w:rPr>
                <w:sz w:val="18"/>
              </w:rPr>
            </w:pPr>
            <w:r w:rsidRPr="00224C73">
              <w:rPr>
                <w:sz w:val="18"/>
                <w:szCs w:val="18"/>
              </w:rPr>
              <w:sym w:font="Symbol" w:char="F0A3"/>
            </w:r>
            <w:r w:rsidRPr="00224C73">
              <w:rPr>
                <w:sz w:val="18"/>
                <w:szCs w:val="18"/>
              </w:rPr>
              <w:t xml:space="preserve"> </w:t>
            </w:r>
            <w:r w:rsidRPr="00224C73">
              <w:rPr>
                <w:sz w:val="18"/>
              </w:rPr>
              <w:t>640</w:t>
            </w:r>
          </w:p>
        </w:tc>
        <w:tc>
          <w:tcPr>
            <w:tcW w:w="1843" w:type="dxa"/>
          </w:tcPr>
          <w:p w14:paraId="0AA90117" w14:textId="77777777" w:rsidR="00D01BDF" w:rsidRPr="00224C73" w:rsidRDefault="00D01BDF" w:rsidP="0028287D">
            <w:pPr>
              <w:pStyle w:val="TableText0"/>
              <w:spacing w:before="60"/>
              <w:jc w:val="center"/>
              <w:rPr>
                <w:sz w:val="18"/>
              </w:rPr>
            </w:pPr>
            <w:r w:rsidRPr="00224C73">
              <w:rPr>
                <w:sz w:val="18"/>
              </w:rPr>
              <w:t>Not specified</w:t>
            </w:r>
          </w:p>
        </w:tc>
        <w:tc>
          <w:tcPr>
            <w:tcW w:w="1843" w:type="dxa"/>
          </w:tcPr>
          <w:p w14:paraId="109B72F3" w14:textId="77777777" w:rsidR="00D01BDF" w:rsidRPr="00224C73" w:rsidRDefault="00D01BDF" w:rsidP="0028287D">
            <w:pPr>
              <w:pStyle w:val="TableText0"/>
              <w:spacing w:before="60"/>
              <w:jc w:val="center"/>
              <w:rPr>
                <w:sz w:val="18"/>
              </w:rPr>
            </w:pPr>
            <w:r w:rsidRPr="00224C73">
              <w:rPr>
                <w:sz w:val="18"/>
              </w:rPr>
              <w:t>30</w:t>
            </w:r>
          </w:p>
        </w:tc>
        <w:tc>
          <w:tcPr>
            <w:tcW w:w="1842" w:type="dxa"/>
          </w:tcPr>
          <w:p w14:paraId="36959278" w14:textId="77777777" w:rsidR="00D01BDF" w:rsidRPr="00224C73" w:rsidRDefault="00D01BDF" w:rsidP="0028287D">
            <w:pPr>
              <w:pStyle w:val="TableText0"/>
              <w:spacing w:before="60"/>
              <w:jc w:val="center"/>
              <w:rPr>
                <w:sz w:val="18"/>
              </w:rPr>
            </w:pPr>
            <w:r w:rsidRPr="00224C73">
              <w:rPr>
                <w:sz w:val="18"/>
              </w:rPr>
              <w:t>0.750</w:t>
            </w:r>
          </w:p>
        </w:tc>
        <w:tc>
          <w:tcPr>
            <w:tcW w:w="1843" w:type="dxa"/>
          </w:tcPr>
          <w:p w14:paraId="2320D64B" w14:textId="77777777" w:rsidR="00D01BDF" w:rsidRPr="00224C73" w:rsidRDefault="00D01BDF" w:rsidP="0028287D">
            <w:pPr>
              <w:pStyle w:val="TableText0"/>
              <w:spacing w:before="60"/>
              <w:jc w:val="center"/>
              <w:rPr>
                <w:sz w:val="18"/>
              </w:rPr>
            </w:pPr>
            <w:r w:rsidRPr="00224C73">
              <w:rPr>
                <w:sz w:val="18"/>
              </w:rPr>
              <w:t>Not specified</w:t>
            </w:r>
          </w:p>
        </w:tc>
        <w:tc>
          <w:tcPr>
            <w:tcW w:w="1843" w:type="dxa"/>
            <w:vAlign w:val="center"/>
          </w:tcPr>
          <w:p w14:paraId="3DC9C6C6" w14:textId="77777777" w:rsidR="00D01BDF" w:rsidRPr="00224C73" w:rsidRDefault="00D01BDF" w:rsidP="0028287D">
            <w:pPr>
              <w:pStyle w:val="TableText0"/>
              <w:spacing w:before="60"/>
              <w:jc w:val="center"/>
              <w:rPr>
                <w:sz w:val="18"/>
                <w:vertAlign w:val="superscript"/>
              </w:rPr>
            </w:pPr>
            <w:r w:rsidRPr="00224C73">
              <w:rPr>
                <w:sz w:val="18"/>
              </w:rPr>
              <w:t>&lt; 1 900</w:t>
            </w:r>
            <w:r w:rsidRPr="00224C73">
              <w:rPr>
                <w:sz w:val="18"/>
                <w:vertAlign w:val="superscript"/>
              </w:rPr>
              <w:t>(2)</w:t>
            </w:r>
          </w:p>
        </w:tc>
      </w:tr>
      <w:tr w:rsidR="00D01BDF" w:rsidRPr="00224C73" w14:paraId="2361ECA4" w14:textId="77777777" w:rsidTr="0028287D">
        <w:tc>
          <w:tcPr>
            <w:tcW w:w="2518" w:type="dxa"/>
            <w:tcBorders>
              <w:bottom w:val="single" w:sz="4" w:space="0" w:color="auto"/>
            </w:tcBorders>
          </w:tcPr>
          <w:p w14:paraId="7E7F1807" w14:textId="77777777" w:rsidR="00D01BDF" w:rsidRPr="00224C73" w:rsidRDefault="00D01BDF" w:rsidP="0028287D">
            <w:pPr>
              <w:pStyle w:val="TableText0"/>
              <w:spacing w:before="60"/>
              <w:rPr>
                <w:sz w:val="18"/>
              </w:rPr>
            </w:pPr>
            <w:r w:rsidRPr="00224C73">
              <w:rPr>
                <w:sz w:val="18"/>
              </w:rPr>
              <w:t>Transmitter RF emission</w:t>
            </w:r>
            <w:r w:rsidRPr="00224C73">
              <w:rPr>
                <w:sz w:val="18"/>
              </w:rPr>
              <w:br/>
              <w:t xml:space="preserve">bandwidth </w:t>
            </w:r>
            <w:del w:id="97" w:author="Chairman" w:date="2021-06-09T18:54:00Z">
              <w:r w:rsidRPr="00224C73" w:rsidDel="007636F6">
                <w:rPr>
                  <w:sz w:val="18"/>
                </w:rPr>
                <w:delText>(MHz)</w:delText>
              </w:r>
            </w:del>
            <w:r w:rsidRPr="00224C73">
              <w:rPr>
                <w:sz w:val="18"/>
              </w:rPr>
              <w:t>:</w:t>
            </w:r>
            <w:r w:rsidRPr="00224C73">
              <w:rPr>
                <w:sz w:val="18"/>
              </w:rPr>
              <w:br/>
            </w:r>
            <w:r w:rsidRPr="00224C73">
              <w:rPr>
                <w:sz w:val="18"/>
              </w:rPr>
              <w:tab/>
              <w:t>–3 dB</w:t>
            </w:r>
            <w:r w:rsidRPr="00224C73">
              <w:rPr>
                <w:sz w:val="18"/>
              </w:rPr>
              <w:br/>
            </w:r>
            <w:r w:rsidRPr="00224C73">
              <w:rPr>
                <w:sz w:val="18"/>
              </w:rPr>
              <w:tab/>
              <w:t>–20 dB</w:t>
            </w:r>
          </w:p>
        </w:tc>
        <w:tc>
          <w:tcPr>
            <w:tcW w:w="992" w:type="dxa"/>
            <w:tcBorders>
              <w:bottom w:val="single" w:sz="4" w:space="0" w:color="auto"/>
            </w:tcBorders>
            <w:vAlign w:val="center"/>
          </w:tcPr>
          <w:p w14:paraId="6CC9BE4D" w14:textId="77777777" w:rsidR="00D01BDF" w:rsidRPr="00224C73" w:rsidRDefault="00D01BDF" w:rsidP="0028287D">
            <w:pPr>
              <w:pStyle w:val="TableText0"/>
              <w:spacing w:before="60"/>
              <w:jc w:val="center"/>
              <w:rPr>
                <w:sz w:val="18"/>
              </w:rPr>
            </w:pPr>
            <w:ins w:id="98" w:author="Chairman" w:date="2021-06-09T18:49:00Z">
              <w:r w:rsidRPr="00224C73">
                <w:rPr>
                  <w:sz w:val="18"/>
                </w:rPr>
                <w:t>MHz</w:t>
              </w:r>
            </w:ins>
          </w:p>
        </w:tc>
        <w:tc>
          <w:tcPr>
            <w:tcW w:w="1843" w:type="dxa"/>
            <w:tcBorders>
              <w:bottom w:val="single" w:sz="4" w:space="0" w:color="auto"/>
            </w:tcBorders>
          </w:tcPr>
          <w:p w14:paraId="12967BCC" w14:textId="77777777" w:rsidR="00D01BDF" w:rsidRPr="00224C73" w:rsidRDefault="00D01BDF" w:rsidP="0028287D">
            <w:pPr>
              <w:pStyle w:val="TableText0"/>
              <w:spacing w:before="60"/>
              <w:jc w:val="center"/>
              <w:rPr>
                <w:sz w:val="18"/>
              </w:rPr>
            </w:pPr>
            <w:r w:rsidRPr="00224C73">
              <w:rPr>
                <w:sz w:val="18"/>
              </w:rPr>
              <w:br/>
            </w:r>
            <w:r w:rsidRPr="00224C73">
              <w:rPr>
                <w:sz w:val="18"/>
              </w:rPr>
              <w:br/>
              <w:t>622; 271</w:t>
            </w:r>
            <w:r w:rsidRPr="00224C73">
              <w:rPr>
                <w:sz w:val="18"/>
              </w:rPr>
              <w:br/>
              <w:t>725; 324</w:t>
            </w:r>
          </w:p>
        </w:tc>
        <w:tc>
          <w:tcPr>
            <w:tcW w:w="1843" w:type="dxa"/>
            <w:tcBorders>
              <w:bottom w:val="single" w:sz="4" w:space="0" w:color="auto"/>
            </w:tcBorders>
          </w:tcPr>
          <w:p w14:paraId="32180346" w14:textId="77777777" w:rsidR="00D01BDF" w:rsidRPr="00224C73" w:rsidRDefault="00D01BDF" w:rsidP="0028287D">
            <w:pPr>
              <w:pStyle w:val="TableText0"/>
              <w:spacing w:before="60"/>
              <w:jc w:val="center"/>
              <w:rPr>
                <w:sz w:val="18"/>
              </w:rPr>
            </w:pPr>
            <w:r w:rsidRPr="00224C73">
              <w:rPr>
                <w:sz w:val="18"/>
              </w:rPr>
              <w:br/>
            </w:r>
            <w:r w:rsidRPr="00224C73">
              <w:rPr>
                <w:sz w:val="18"/>
              </w:rPr>
              <w:br/>
              <w:t>1 200; 600; 180</w:t>
            </w:r>
            <w:r w:rsidRPr="00224C73">
              <w:rPr>
                <w:sz w:val="18"/>
              </w:rPr>
              <w:br/>
              <w:t>1 220; 620; 200</w:t>
            </w:r>
          </w:p>
        </w:tc>
        <w:tc>
          <w:tcPr>
            <w:tcW w:w="1843" w:type="dxa"/>
            <w:tcBorders>
              <w:bottom w:val="single" w:sz="4" w:space="0" w:color="auto"/>
            </w:tcBorders>
          </w:tcPr>
          <w:p w14:paraId="5E4256D1" w14:textId="77777777" w:rsidR="00D01BDF" w:rsidRPr="00224C73" w:rsidRDefault="00D01BDF" w:rsidP="0028287D">
            <w:pPr>
              <w:pStyle w:val="TableText0"/>
              <w:spacing w:before="60"/>
              <w:jc w:val="center"/>
              <w:rPr>
                <w:sz w:val="18"/>
              </w:rPr>
            </w:pPr>
            <w:r w:rsidRPr="00224C73">
              <w:rPr>
                <w:sz w:val="18"/>
              </w:rPr>
              <w:br/>
            </w:r>
            <w:r w:rsidRPr="00224C73">
              <w:rPr>
                <w:sz w:val="18"/>
              </w:rPr>
              <w:br/>
              <w:t>6.8; 37</w:t>
            </w:r>
            <w:r w:rsidRPr="00224C73">
              <w:rPr>
                <w:sz w:val="18"/>
              </w:rPr>
              <w:br/>
              <w:t>20; 42</w:t>
            </w:r>
          </w:p>
        </w:tc>
        <w:tc>
          <w:tcPr>
            <w:tcW w:w="1842" w:type="dxa"/>
            <w:tcBorders>
              <w:bottom w:val="single" w:sz="4" w:space="0" w:color="auto"/>
            </w:tcBorders>
          </w:tcPr>
          <w:p w14:paraId="32096738" w14:textId="77777777" w:rsidR="00D01BDF" w:rsidRPr="00224C73" w:rsidRDefault="00D01BDF" w:rsidP="0028287D">
            <w:pPr>
              <w:pStyle w:val="TableText0"/>
              <w:spacing w:before="60"/>
              <w:jc w:val="center"/>
              <w:rPr>
                <w:sz w:val="18"/>
              </w:rPr>
            </w:pPr>
            <w:r w:rsidRPr="00224C73">
              <w:rPr>
                <w:sz w:val="18"/>
              </w:rPr>
              <w:br/>
            </w:r>
            <w:r w:rsidRPr="00224C73">
              <w:rPr>
                <w:sz w:val="18"/>
              </w:rPr>
              <w:br/>
              <w:t>0.608</w:t>
            </w:r>
            <w:r w:rsidRPr="00224C73">
              <w:rPr>
                <w:sz w:val="18"/>
              </w:rPr>
              <w:br/>
              <w:t>2.35</w:t>
            </w:r>
          </w:p>
        </w:tc>
        <w:tc>
          <w:tcPr>
            <w:tcW w:w="1843" w:type="dxa"/>
            <w:tcBorders>
              <w:bottom w:val="single" w:sz="4" w:space="0" w:color="auto"/>
            </w:tcBorders>
          </w:tcPr>
          <w:p w14:paraId="2DC99A46" w14:textId="77777777" w:rsidR="00D01BDF" w:rsidRPr="00224C73" w:rsidRDefault="00D01BDF" w:rsidP="0028287D">
            <w:pPr>
              <w:pStyle w:val="TableText0"/>
              <w:spacing w:before="60"/>
              <w:jc w:val="center"/>
              <w:rPr>
                <w:sz w:val="18"/>
              </w:rPr>
            </w:pPr>
            <w:r w:rsidRPr="00224C73">
              <w:rPr>
                <w:sz w:val="18"/>
              </w:rPr>
              <w:br/>
            </w:r>
            <w:r w:rsidRPr="00224C73">
              <w:rPr>
                <w:sz w:val="18"/>
              </w:rPr>
              <w:br/>
              <w:t>540</w:t>
            </w:r>
            <w:r w:rsidRPr="00224C73">
              <w:rPr>
                <w:sz w:val="18"/>
              </w:rPr>
              <w:br/>
              <w:t>670</w:t>
            </w:r>
          </w:p>
        </w:tc>
        <w:tc>
          <w:tcPr>
            <w:tcW w:w="1843" w:type="dxa"/>
            <w:tcBorders>
              <w:bottom w:val="single" w:sz="4" w:space="0" w:color="auto"/>
            </w:tcBorders>
            <w:vAlign w:val="center"/>
          </w:tcPr>
          <w:p w14:paraId="2A303B7C" w14:textId="77777777" w:rsidR="00D01BDF" w:rsidRPr="00224C73" w:rsidRDefault="00D01BDF" w:rsidP="0028287D">
            <w:pPr>
              <w:spacing w:before="60" w:after="40"/>
              <w:jc w:val="center"/>
              <w:rPr>
                <w:sz w:val="18"/>
              </w:rPr>
            </w:pPr>
            <w:r w:rsidRPr="00224C73">
              <w:rPr>
                <w:sz w:val="18"/>
              </w:rPr>
              <w:br/>
            </w:r>
            <w:r w:rsidRPr="00224C73">
              <w:rPr>
                <w:sz w:val="18"/>
              </w:rPr>
              <w:br/>
              <w:t>1 850</w:t>
            </w:r>
          </w:p>
          <w:p w14:paraId="1766C589" w14:textId="77777777" w:rsidR="00D01BDF" w:rsidRPr="00224C73" w:rsidRDefault="00D01BDF" w:rsidP="0028287D">
            <w:pPr>
              <w:spacing w:before="60" w:after="40"/>
              <w:jc w:val="center"/>
              <w:rPr>
                <w:sz w:val="18"/>
              </w:rPr>
            </w:pPr>
            <w:r w:rsidRPr="00224C73">
              <w:rPr>
                <w:sz w:val="18"/>
              </w:rPr>
              <w:t>1 854</w:t>
            </w:r>
          </w:p>
          <w:p w14:paraId="5CB4E92B" w14:textId="77777777" w:rsidR="00D01BDF" w:rsidRPr="00224C73" w:rsidRDefault="00D01BDF" w:rsidP="0028287D">
            <w:pPr>
              <w:spacing w:before="60" w:after="40"/>
              <w:jc w:val="center"/>
              <w:rPr>
                <w:sz w:val="18"/>
              </w:rPr>
            </w:pPr>
          </w:p>
        </w:tc>
      </w:tr>
      <w:tr w:rsidR="00D01BDF" w:rsidRPr="00224C73" w14:paraId="1C0123B7" w14:textId="77777777" w:rsidTr="0028287D">
        <w:tc>
          <w:tcPr>
            <w:tcW w:w="14567" w:type="dxa"/>
            <w:gridSpan w:val="8"/>
            <w:tcBorders>
              <w:top w:val="single" w:sz="4" w:space="0" w:color="auto"/>
              <w:left w:val="nil"/>
              <w:bottom w:val="nil"/>
              <w:right w:val="nil"/>
            </w:tcBorders>
          </w:tcPr>
          <w:p w14:paraId="7EC01722" w14:textId="77777777" w:rsidR="00D01BDF" w:rsidRPr="00224C73" w:rsidRDefault="00D01BDF" w:rsidP="0028287D">
            <w:pPr>
              <w:pStyle w:val="Tablelegend"/>
              <w:rPr>
                <w:rFonts w:eastAsia="MS Mincho"/>
              </w:rPr>
            </w:pPr>
            <w:r w:rsidRPr="00224C73">
              <w:rPr>
                <w:vertAlign w:val="superscript"/>
              </w:rPr>
              <w:t>(1)</w:t>
            </w:r>
            <w:r w:rsidRPr="00224C73">
              <w:tab/>
            </w:r>
            <w:r w:rsidRPr="00224C73">
              <w:rPr>
                <w:rFonts w:eastAsia="MS Mincho"/>
              </w:rPr>
              <w:t>Sharing studies will be conducted using multiple duty cycles from low duty cycles such as 0.01 to high duty cycles up to 0.2.</w:t>
            </w:r>
          </w:p>
          <w:p w14:paraId="2A445F1A" w14:textId="77777777" w:rsidR="00D01BDF" w:rsidRPr="00224C73" w:rsidRDefault="00D01BDF" w:rsidP="0028287D">
            <w:pPr>
              <w:pStyle w:val="Tablelegend"/>
            </w:pPr>
            <w:r w:rsidRPr="00224C73">
              <w:rPr>
                <w:rFonts w:eastAsia="MS Mincho"/>
                <w:vertAlign w:val="superscript"/>
              </w:rPr>
              <w:t>(2)</w:t>
            </w:r>
            <w:r w:rsidRPr="00224C73">
              <w:rPr>
                <w:rFonts w:eastAsia="MS Mincho"/>
              </w:rPr>
              <w:tab/>
            </w:r>
            <w:r w:rsidRPr="00224C73">
              <w:t>Sharing studies will focus on chirp bandwidths greater than 1 600 MHz.</w:t>
            </w:r>
          </w:p>
        </w:tc>
      </w:tr>
    </w:tbl>
    <w:p w14:paraId="72C3F0F4" w14:textId="77777777" w:rsidR="00D01BDF" w:rsidRPr="00224C73" w:rsidRDefault="00D01BDF" w:rsidP="00D01BDF">
      <w:pPr>
        <w:pStyle w:val="Heading2"/>
        <w:ind w:left="0" w:firstLine="0"/>
        <w:sectPr w:rsidR="00D01BDF" w:rsidRPr="00224C73">
          <w:headerReference w:type="even" r:id="rId17"/>
          <w:headerReference w:type="default" r:id="rId18"/>
          <w:footerReference w:type="even" r:id="rId19"/>
          <w:footerReference w:type="default" r:id="rId20"/>
          <w:pgSz w:w="16834" w:h="11909" w:orient="landscape" w:code="9"/>
          <w:pgMar w:top="1140" w:right="1134" w:bottom="1140" w:left="1134" w:header="561" w:footer="561" w:gutter="0"/>
          <w:cols w:space="720"/>
        </w:sectPr>
      </w:pPr>
    </w:p>
    <w:p w14:paraId="61FFB9CC" w14:textId="77777777" w:rsidR="00D01BDF" w:rsidRPr="00224C73" w:rsidRDefault="00D01BDF" w:rsidP="00D01BDF">
      <w:pPr>
        <w:jc w:val="both"/>
      </w:pPr>
      <w:r w:rsidRPr="00224C73">
        <w:lastRenderedPageBreak/>
        <w:t>Largely because of these mission requirements, the radiolocation radars using or planned to use the band 15.4-17.3 GHz tend to possess the following general characteristics:</w:t>
      </w:r>
    </w:p>
    <w:p w14:paraId="2A87BC60" w14:textId="77777777" w:rsidR="00D01BDF" w:rsidRPr="00224C73" w:rsidRDefault="00D01BDF" w:rsidP="00D01BDF">
      <w:pPr>
        <w:pStyle w:val="enumlev1"/>
      </w:pPr>
      <w:r w:rsidRPr="00224C73">
        <w:t>–</w:t>
      </w:r>
      <w:r w:rsidRPr="00224C73">
        <w:tab/>
      </w:r>
      <w:proofErr w:type="spellStart"/>
      <w:r w:rsidRPr="00224C73">
        <w:t>they</w:t>
      </w:r>
      <w:proofErr w:type="spellEnd"/>
      <w:r w:rsidRPr="00224C73">
        <w:t xml:space="preserve"> tend to have high </w:t>
      </w:r>
      <w:proofErr w:type="spellStart"/>
      <w:r w:rsidRPr="00224C73">
        <w:t>transmitter</w:t>
      </w:r>
      <w:proofErr w:type="spellEnd"/>
      <w:r w:rsidRPr="00224C73">
        <w:t xml:space="preserve"> </w:t>
      </w:r>
      <w:proofErr w:type="spellStart"/>
      <w:r w:rsidRPr="00224C73">
        <w:t>peak</w:t>
      </w:r>
      <w:proofErr w:type="spellEnd"/>
      <w:r w:rsidRPr="00224C73">
        <w:t xml:space="preserve"> and </w:t>
      </w:r>
      <w:proofErr w:type="spellStart"/>
      <w:r w:rsidRPr="00224C73">
        <w:t>average</w:t>
      </w:r>
      <w:proofErr w:type="spellEnd"/>
      <w:r w:rsidRPr="00224C73">
        <w:t xml:space="preserve"> power, with notable </w:t>
      </w:r>
      <w:proofErr w:type="gramStart"/>
      <w:r w:rsidRPr="00224C73">
        <w:t>exceptions;</w:t>
      </w:r>
      <w:proofErr w:type="gramEnd"/>
    </w:p>
    <w:p w14:paraId="34526C9E" w14:textId="77777777" w:rsidR="00D01BDF" w:rsidRPr="00224C73" w:rsidRDefault="00D01BDF" w:rsidP="00D01BDF">
      <w:pPr>
        <w:pStyle w:val="enumlev1"/>
      </w:pPr>
      <w:r w:rsidRPr="00224C73">
        <w:t>–</w:t>
      </w:r>
      <w:r w:rsidRPr="00224C73">
        <w:tab/>
      </w:r>
      <w:proofErr w:type="spellStart"/>
      <w:r w:rsidRPr="00224C73">
        <w:t>they</w:t>
      </w:r>
      <w:proofErr w:type="spellEnd"/>
      <w:r w:rsidRPr="00224C73">
        <w:t xml:space="preserve"> </w:t>
      </w:r>
      <w:proofErr w:type="spellStart"/>
      <w:r w:rsidRPr="00224C73">
        <w:t>typically</w:t>
      </w:r>
      <w:proofErr w:type="spellEnd"/>
      <w:r w:rsidRPr="00224C73">
        <w:t xml:space="preserve"> use master-</w:t>
      </w:r>
      <w:proofErr w:type="spellStart"/>
      <w:r w:rsidRPr="00224C73">
        <w:t>oscillator</w:t>
      </w:r>
      <w:proofErr w:type="spellEnd"/>
      <w:r w:rsidRPr="00224C73">
        <w:t xml:space="preserve">-power-amplifier </w:t>
      </w:r>
      <w:proofErr w:type="spellStart"/>
      <w:r w:rsidRPr="00224C73">
        <w:t>transmitters</w:t>
      </w:r>
      <w:proofErr w:type="spellEnd"/>
      <w:r w:rsidRPr="00224C73">
        <w:t xml:space="preserve"> </w:t>
      </w:r>
      <w:proofErr w:type="spellStart"/>
      <w:r w:rsidRPr="00224C73">
        <w:t>rather</w:t>
      </w:r>
      <w:proofErr w:type="spellEnd"/>
      <w:r w:rsidRPr="00224C73">
        <w:t xml:space="preserve"> </w:t>
      </w:r>
      <w:proofErr w:type="spellStart"/>
      <w:r w:rsidRPr="00224C73">
        <w:t>than</w:t>
      </w:r>
      <w:proofErr w:type="spellEnd"/>
      <w:r w:rsidRPr="00224C73">
        <w:t xml:space="preserve"> power </w:t>
      </w:r>
      <w:proofErr w:type="spellStart"/>
      <w:r w:rsidRPr="00224C73">
        <w:t>oscillators</w:t>
      </w:r>
      <w:proofErr w:type="spellEnd"/>
      <w:r w:rsidRPr="00224C73">
        <w:t xml:space="preserve">. </w:t>
      </w:r>
      <w:proofErr w:type="spellStart"/>
      <w:r w:rsidRPr="00224C73">
        <w:t>They</w:t>
      </w:r>
      <w:proofErr w:type="spellEnd"/>
      <w:r w:rsidRPr="00224C73">
        <w:t xml:space="preserve"> are </w:t>
      </w:r>
      <w:proofErr w:type="spellStart"/>
      <w:r w:rsidRPr="00224C73">
        <w:t>usually</w:t>
      </w:r>
      <w:proofErr w:type="spellEnd"/>
      <w:r w:rsidRPr="00224C73">
        <w:t xml:space="preserve"> </w:t>
      </w:r>
      <w:proofErr w:type="spellStart"/>
      <w:r w:rsidRPr="00224C73">
        <w:t>tuneable</w:t>
      </w:r>
      <w:proofErr w:type="spellEnd"/>
      <w:r w:rsidRPr="00224C73">
        <w:t xml:space="preserve"> and </w:t>
      </w:r>
      <w:proofErr w:type="spellStart"/>
      <w:r w:rsidRPr="00224C73">
        <w:t>some</w:t>
      </w:r>
      <w:proofErr w:type="spellEnd"/>
      <w:r w:rsidRPr="00224C73">
        <w:t xml:space="preserve"> of </w:t>
      </w:r>
      <w:proofErr w:type="spellStart"/>
      <w:r w:rsidRPr="00224C73">
        <w:t>them</w:t>
      </w:r>
      <w:proofErr w:type="spellEnd"/>
      <w:r w:rsidRPr="00224C73">
        <w:t xml:space="preserve"> are </w:t>
      </w:r>
      <w:proofErr w:type="spellStart"/>
      <w:r w:rsidRPr="00224C73">
        <w:t>frequency</w:t>
      </w:r>
      <w:proofErr w:type="spellEnd"/>
      <w:r w:rsidRPr="00224C73">
        <w:t xml:space="preserve">-agile. </w:t>
      </w:r>
      <w:proofErr w:type="spellStart"/>
      <w:r w:rsidRPr="00224C73">
        <w:t>Some</w:t>
      </w:r>
      <w:proofErr w:type="spellEnd"/>
      <w:r w:rsidRPr="00224C73">
        <w:t xml:space="preserve"> of </w:t>
      </w:r>
      <w:proofErr w:type="spellStart"/>
      <w:r w:rsidRPr="00224C73">
        <w:t>them</w:t>
      </w:r>
      <w:proofErr w:type="spellEnd"/>
      <w:r w:rsidRPr="00224C73">
        <w:t xml:space="preserve"> use </w:t>
      </w:r>
      <w:proofErr w:type="spellStart"/>
      <w:r w:rsidRPr="00224C73">
        <w:t>linear</w:t>
      </w:r>
      <w:proofErr w:type="spellEnd"/>
      <w:r w:rsidRPr="00224C73">
        <w:t>-FM (</w:t>
      </w:r>
      <w:proofErr w:type="spellStart"/>
      <w:r w:rsidRPr="00224C73">
        <w:t>chirp</w:t>
      </w:r>
      <w:proofErr w:type="spellEnd"/>
      <w:r w:rsidRPr="00224C73">
        <w:t>) or phase-</w:t>
      </w:r>
      <w:proofErr w:type="spellStart"/>
      <w:r w:rsidRPr="00224C73">
        <w:t>coded</w:t>
      </w:r>
      <w:proofErr w:type="spellEnd"/>
      <w:r w:rsidRPr="00224C73">
        <w:t xml:space="preserve"> intra-pulse </w:t>
      </w:r>
      <w:proofErr w:type="gramStart"/>
      <w:r w:rsidRPr="00224C73">
        <w:t>modulation;</w:t>
      </w:r>
      <w:proofErr w:type="gramEnd"/>
    </w:p>
    <w:p w14:paraId="591DB6A6" w14:textId="77777777" w:rsidR="00D01BDF" w:rsidRPr="00224C73" w:rsidRDefault="00D01BDF" w:rsidP="00D01BDF">
      <w:pPr>
        <w:pStyle w:val="enumlev1"/>
      </w:pPr>
      <w:r w:rsidRPr="00224C73">
        <w:t>–</w:t>
      </w:r>
      <w:r w:rsidRPr="00224C73">
        <w:tab/>
      </w:r>
      <w:proofErr w:type="spellStart"/>
      <w:r w:rsidRPr="00224C73">
        <w:t>some</w:t>
      </w:r>
      <w:proofErr w:type="spellEnd"/>
      <w:r w:rsidRPr="00224C73">
        <w:t xml:space="preserve"> of </w:t>
      </w:r>
      <w:proofErr w:type="spellStart"/>
      <w:r w:rsidRPr="00224C73">
        <w:t>them</w:t>
      </w:r>
      <w:proofErr w:type="spellEnd"/>
      <w:r w:rsidRPr="00224C73">
        <w:t xml:space="preserve"> have </w:t>
      </w:r>
      <w:proofErr w:type="spellStart"/>
      <w:r w:rsidRPr="00224C73">
        <w:t>antenna</w:t>
      </w:r>
      <w:proofErr w:type="spellEnd"/>
      <w:r w:rsidRPr="00224C73">
        <w:t xml:space="preserve"> main </w:t>
      </w:r>
      <w:proofErr w:type="spellStart"/>
      <w:r w:rsidRPr="00224C73">
        <w:t>beams</w:t>
      </w:r>
      <w:proofErr w:type="spellEnd"/>
      <w:r w:rsidRPr="00224C73">
        <w:t xml:space="preserve"> </w:t>
      </w:r>
      <w:proofErr w:type="spellStart"/>
      <w:r w:rsidRPr="00224C73">
        <w:t>that</w:t>
      </w:r>
      <w:proofErr w:type="spellEnd"/>
      <w:r w:rsidRPr="00224C73">
        <w:t xml:space="preserve"> are </w:t>
      </w:r>
      <w:proofErr w:type="spellStart"/>
      <w:r w:rsidRPr="00224C73">
        <w:t>steerable</w:t>
      </w:r>
      <w:proofErr w:type="spellEnd"/>
      <w:r w:rsidRPr="00224C73">
        <w:t xml:space="preserve"> in </w:t>
      </w:r>
      <w:proofErr w:type="spellStart"/>
      <w:r w:rsidRPr="00224C73">
        <w:t>both</w:t>
      </w:r>
      <w:proofErr w:type="spellEnd"/>
      <w:r w:rsidRPr="00224C73">
        <w:t xml:space="preserve"> </w:t>
      </w:r>
      <w:proofErr w:type="spellStart"/>
      <w:r w:rsidRPr="00224C73">
        <w:t>azimuth</w:t>
      </w:r>
      <w:proofErr w:type="spellEnd"/>
      <w:r w:rsidRPr="00224C73">
        <w:t xml:space="preserve"> and </w:t>
      </w:r>
      <w:proofErr w:type="spellStart"/>
      <w:r w:rsidRPr="00224C73">
        <w:t>elevation</w:t>
      </w:r>
      <w:proofErr w:type="spellEnd"/>
      <w:r w:rsidRPr="00224C73">
        <w:t xml:space="preserve"> </w:t>
      </w:r>
      <w:proofErr w:type="spellStart"/>
      <w:r w:rsidRPr="00224C73">
        <w:t>using</w:t>
      </w:r>
      <w:proofErr w:type="spellEnd"/>
      <w:r w:rsidRPr="00224C73">
        <w:t xml:space="preserve"> </w:t>
      </w:r>
      <w:proofErr w:type="spellStart"/>
      <w:r w:rsidRPr="00224C73">
        <w:t>electronic</w:t>
      </w:r>
      <w:proofErr w:type="spellEnd"/>
      <w:r w:rsidRPr="00224C73">
        <w:t xml:space="preserve"> </w:t>
      </w:r>
      <w:proofErr w:type="spellStart"/>
      <w:r w:rsidRPr="00224C73">
        <w:t>beam</w:t>
      </w:r>
      <w:proofErr w:type="spellEnd"/>
      <w:r w:rsidRPr="00224C73">
        <w:t xml:space="preserve"> </w:t>
      </w:r>
      <w:proofErr w:type="spellStart"/>
      <w:proofErr w:type="gramStart"/>
      <w:r w:rsidRPr="00224C73">
        <w:t>steering</w:t>
      </w:r>
      <w:proofErr w:type="spellEnd"/>
      <w:r w:rsidRPr="00224C73">
        <w:t>;</w:t>
      </w:r>
      <w:proofErr w:type="gramEnd"/>
    </w:p>
    <w:p w14:paraId="63F4E28F" w14:textId="77777777" w:rsidR="00D01BDF" w:rsidRPr="00224C73" w:rsidRDefault="00D01BDF" w:rsidP="00D01BDF">
      <w:pPr>
        <w:pStyle w:val="enumlev1"/>
      </w:pPr>
      <w:r w:rsidRPr="00224C73">
        <w:t>–</w:t>
      </w:r>
      <w:r w:rsidRPr="00224C73">
        <w:tab/>
      </w:r>
      <w:proofErr w:type="spellStart"/>
      <w:r w:rsidRPr="00224C73">
        <w:t>they</w:t>
      </w:r>
      <w:proofErr w:type="spellEnd"/>
      <w:r w:rsidRPr="00224C73">
        <w:t xml:space="preserve"> </w:t>
      </w:r>
      <w:proofErr w:type="spellStart"/>
      <w:r w:rsidRPr="00224C73">
        <w:t>typically</w:t>
      </w:r>
      <w:proofErr w:type="spellEnd"/>
      <w:r w:rsidRPr="00224C73">
        <w:t xml:space="preserve"> </w:t>
      </w:r>
      <w:proofErr w:type="spellStart"/>
      <w:r w:rsidRPr="00224C73">
        <w:t>employ</w:t>
      </w:r>
      <w:proofErr w:type="spellEnd"/>
      <w:r w:rsidRPr="00224C73">
        <w:t xml:space="preserve"> versatile </w:t>
      </w:r>
      <w:proofErr w:type="spellStart"/>
      <w:r w:rsidRPr="00224C73">
        <w:t>receiving</w:t>
      </w:r>
      <w:proofErr w:type="spellEnd"/>
      <w:r w:rsidRPr="00224C73">
        <w:t xml:space="preserve"> and </w:t>
      </w:r>
      <w:proofErr w:type="spellStart"/>
      <w:r w:rsidRPr="00224C73">
        <w:t>processing</w:t>
      </w:r>
      <w:proofErr w:type="spellEnd"/>
      <w:r w:rsidRPr="00224C73">
        <w:t xml:space="preserve"> </w:t>
      </w:r>
      <w:proofErr w:type="spellStart"/>
      <w:r w:rsidRPr="00224C73">
        <w:t>capabilities</w:t>
      </w:r>
      <w:proofErr w:type="spellEnd"/>
      <w:r w:rsidRPr="00224C73">
        <w:t xml:space="preserve">, </w:t>
      </w:r>
      <w:proofErr w:type="spellStart"/>
      <w:r w:rsidRPr="00224C73">
        <w:t>such</w:t>
      </w:r>
      <w:proofErr w:type="spellEnd"/>
      <w:r w:rsidRPr="00224C73">
        <w:t xml:space="preserve"> as </w:t>
      </w:r>
      <w:proofErr w:type="spellStart"/>
      <w:r w:rsidRPr="00224C73">
        <w:t>auxiliary</w:t>
      </w:r>
      <w:proofErr w:type="spellEnd"/>
      <w:r w:rsidRPr="00224C73">
        <w:t xml:space="preserve"> </w:t>
      </w:r>
      <w:proofErr w:type="spellStart"/>
      <w:r w:rsidRPr="00224C73">
        <w:t>side</w:t>
      </w:r>
      <w:proofErr w:type="spellEnd"/>
      <w:r w:rsidRPr="00224C73">
        <w:t>-lobe-</w:t>
      </w:r>
      <w:proofErr w:type="spellStart"/>
      <w:r w:rsidRPr="00224C73">
        <w:t>blanking</w:t>
      </w:r>
      <w:proofErr w:type="spellEnd"/>
      <w:r w:rsidRPr="00224C73">
        <w:t xml:space="preserve"> </w:t>
      </w:r>
      <w:proofErr w:type="spellStart"/>
      <w:r w:rsidRPr="00224C73">
        <w:t>receive</w:t>
      </w:r>
      <w:proofErr w:type="spellEnd"/>
      <w:r w:rsidRPr="00224C73">
        <w:t xml:space="preserve"> </w:t>
      </w:r>
      <w:proofErr w:type="spellStart"/>
      <w:r w:rsidRPr="00224C73">
        <w:t>antennas</w:t>
      </w:r>
      <w:proofErr w:type="spellEnd"/>
      <w:r w:rsidRPr="00224C73">
        <w:t xml:space="preserve">, </w:t>
      </w:r>
      <w:proofErr w:type="spellStart"/>
      <w:r w:rsidRPr="00224C73">
        <w:t>processing</w:t>
      </w:r>
      <w:proofErr w:type="spellEnd"/>
      <w:r w:rsidRPr="00224C73">
        <w:t xml:space="preserve"> of </w:t>
      </w:r>
      <w:proofErr w:type="spellStart"/>
      <w:r w:rsidRPr="00224C73">
        <w:t>coherent</w:t>
      </w:r>
      <w:proofErr w:type="spellEnd"/>
      <w:r w:rsidRPr="00224C73">
        <w:t xml:space="preserve">-carrier pulse trains to </w:t>
      </w:r>
      <w:proofErr w:type="spellStart"/>
      <w:r w:rsidRPr="00224C73">
        <w:t>suppress</w:t>
      </w:r>
      <w:proofErr w:type="spellEnd"/>
      <w:r w:rsidRPr="00224C73">
        <w:t xml:space="preserve"> </w:t>
      </w:r>
      <w:proofErr w:type="spellStart"/>
      <w:r w:rsidRPr="00224C73">
        <w:t>clutter</w:t>
      </w:r>
      <w:proofErr w:type="spellEnd"/>
      <w:r w:rsidRPr="00224C73">
        <w:t xml:space="preserve"> return by </w:t>
      </w:r>
      <w:proofErr w:type="spellStart"/>
      <w:r w:rsidRPr="00224C73">
        <w:t>means</w:t>
      </w:r>
      <w:proofErr w:type="spellEnd"/>
      <w:r w:rsidRPr="00224C73">
        <w:t xml:space="preserve"> of </w:t>
      </w:r>
      <w:proofErr w:type="spellStart"/>
      <w:r w:rsidRPr="00224C73">
        <w:t>moving</w:t>
      </w:r>
      <w:proofErr w:type="spellEnd"/>
      <w:r w:rsidRPr="00224C73">
        <w:t>-</w:t>
      </w:r>
      <w:proofErr w:type="spellStart"/>
      <w:r w:rsidRPr="00224C73">
        <w:t>target</w:t>
      </w:r>
      <w:proofErr w:type="spellEnd"/>
      <w:r w:rsidRPr="00224C73">
        <w:t>-indication, constant-false-</w:t>
      </w:r>
      <w:proofErr w:type="spellStart"/>
      <w:r w:rsidRPr="00224C73">
        <w:t>alarm</w:t>
      </w:r>
      <w:proofErr w:type="spellEnd"/>
      <w:r w:rsidRPr="00224C73">
        <w:t xml:space="preserve">-rate techniques and, in </w:t>
      </w:r>
      <w:proofErr w:type="spellStart"/>
      <w:r w:rsidRPr="00224C73">
        <w:t>some</w:t>
      </w:r>
      <w:proofErr w:type="spellEnd"/>
      <w:r w:rsidRPr="00224C73">
        <w:t xml:space="preserve"> cases, adaptive </w:t>
      </w:r>
      <w:proofErr w:type="spellStart"/>
      <w:r w:rsidRPr="00224C73">
        <w:t>selection</w:t>
      </w:r>
      <w:proofErr w:type="spellEnd"/>
      <w:r w:rsidRPr="00224C73">
        <w:t xml:space="preserve"> of operating </w:t>
      </w:r>
      <w:proofErr w:type="spellStart"/>
      <w:r w:rsidRPr="00224C73">
        <w:t>frequencies</w:t>
      </w:r>
      <w:proofErr w:type="spellEnd"/>
      <w:r w:rsidRPr="00224C73">
        <w:t xml:space="preserve"> </w:t>
      </w:r>
      <w:proofErr w:type="spellStart"/>
      <w:r w:rsidRPr="00224C73">
        <w:t>based</w:t>
      </w:r>
      <w:proofErr w:type="spellEnd"/>
      <w:r w:rsidRPr="00224C73">
        <w:t xml:space="preserve"> on </w:t>
      </w:r>
      <w:proofErr w:type="spellStart"/>
      <w:r w:rsidRPr="00224C73">
        <w:t>sensing</w:t>
      </w:r>
      <w:proofErr w:type="spellEnd"/>
      <w:r w:rsidRPr="00224C73">
        <w:t xml:space="preserve"> of </w:t>
      </w:r>
      <w:proofErr w:type="spellStart"/>
      <w:r w:rsidRPr="00224C73">
        <w:t>interference</w:t>
      </w:r>
      <w:proofErr w:type="spellEnd"/>
      <w:r w:rsidRPr="00224C73">
        <w:t xml:space="preserve"> on </w:t>
      </w:r>
      <w:proofErr w:type="spellStart"/>
      <w:r w:rsidRPr="00224C73">
        <w:t>various</w:t>
      </w:r>
      <w:proofErr w:type="spellEnd"/>
      <w:r w:rsidRPr="00224C73">
        <w:t xml:space="preserve"> </w:t>
      </w:r>
      <w:proofErr w:type="spellStart"/>
      <w:r w:rsidRPr="00224C73">
        <w:t>frequencies</w:t>
      </w:r>
      <w:proofErr w:type="spellEnd"/>
      <w:r w:rsidRPr="00224C73">
        <w:t>.</w:t>
      </w:r>
    </w:p>
    <w:p w14:paraId="44A46323" w14:textId="77777777" w:rsidR="00D01BDF" w:rsidRPr="00224C73" w:rsidRDefault="00D01BDF" w:rsidP="00D01BDF">
      <w:pPr>
        <w:jc w:val="both"/>
      </w:pPr>
      <w:r w:rsidRPr="00224C73">
        <w:t xml:space="preserve">Table 1 summarizes technical characteristics of representative systems deployed or planned to be deployed in the whole or portions of the </w:t>
      </w:r>
      <w:ins w:id="99" w:author="Chairman" w:date="2021-12-20T07:30:00Z">
        <w:r w:rsidRPr="00224C73">
          <w:t xml:space="preserve">frequency </w:t>
        </w:r>
      </w:ins>
      <w:r w:rsidRPr="00224C73">
        <w:t>band 15.4-17.3 GHz. This information is sufficient for general calculation to assess the compatibility between these radars and other systems. Some or all of the radiolocation radars whose characteristics are presented in Table 1 possess the properties above, although they do not illustrate the full repertoire of attributes that might appear in future systems.</w:t>
      </w:r>
    </w:p>
    <w:p w14:paraId="717C11B9" w14:textId="77777777" w:rsidR="00D01BDF" w:rsidRPr="00224C73" w:rsidRDefault="00D01BDF" w:rsidP="00D01BDF">
      <w:pPr>
        <w:pStyle w:val="Heading2"/>
        <w:jc w:val="both"/>
      </w:pPr>
      <w:r w:rsidRPr="00224C73">
        <w:t>2.1</w:t>
      </w:r>
      <w:r w:rsidRPr="00224C73">
        <w:tab/>
        <w:t>Transmitters</w:t>
      </w:r>
    </w:p>
    <w:p w14:paraId="3FC0E882" w14:textId="77777777" w:rsidR="00D01BDF" w:rsidRPr="00224C73" w:rsidRDefault="00D01BDF" w:rsidP="00D01BDF">
      <w:pPr>
        <w:jc w:val="both"/>
      </w:pPr>
      <w:r w:rsidRPr="00224C73">
        <w:t xml:space="preserve">The radars operating or planned to operate in the </w:t>
      </w:r>
      <w:ins w:id="100" w:author="Chairman" w:date="2021-12-20T07:30:00Z">
        <w:r w:rsidRPr="00224C73">
          <w:t>frequency band</w:t>
        </w:r>
      </w:ins>
      <w:r w:rsidRPr="00224C73">
        <w:t xml:space="preserve">15.4-17.3 GHz </w:t>
      </w:r>
      <w:del w:id="101" w:author="Chairman" w:date="2021-12-20T07:30:00Z">
        <w:r w:rsidRPr="00224C73" w:rsidDel="007737A7">
          <w:delText xml:space="preserve">band </w:delText>
        </w:r>
      </w:del>
      <w:r w:rsidRPr="00224C73">
        <w:t xml:space="preserve">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66A49845" w14:textId="77777777" w:rsidR="00D01BDF" w:rsidRPr="00224C73" w:rsidRDefault="00D01BDF" w:rsidP="00D01BDF">
      <w:pPr>
        <w:jc w:val="both"/>
      </w:pPr>
      <w:del w:id="102" w:author="Chairman" w:date="2021-12-20T07:31:00Z">
        <w:r w:rsidRPr="00224C73" w:rsidDel="007737A7">
          <w:delText xml:space="preserve">Typical transmitter RF emission (3 dB) bandwidths of radars operating or planned to operate in the band 15.4-17.3 GHz range from 60 kHz to 1 850 MHz. </w:delText>
        </w:r>
      </w:del>
      <w:r w:rsidRPr="00224C73">
        <w:t>Transmitter</w:t>
      </w:r>
      <w:ins w:id="103" w:author="Chairman" w:date="2021-12-20T07:31:00Z">
        <w:r w:rsidRPr="00224C73">
          <w:t>s</w:t>
        </w:r>
      </w:ins>
      <w:r w:rsidRPr="00224C73">
        <w:t xml:space="preserve"> </w:t>
      </w:r>
      <w:del w:id="104" w:author="Chairman" w:date="2021-12-20T07:32:00Z">
        <w:r w:rsidRPr="00224C73" w:rsidDel="007737A7">
          <w:delText>peak output powers range from 2 W (33.01 dBm) for</w:delText>
        </w:r>
      </w:del>
      <w:ins w:id="105" w:author="Chairman" w:date="2021-12-20T07:32:00Z">
        <w:r w:rsidRPr="00224C73">
          <w:t>using</w:t>
        </w:r>
      </w:ins>
      <w:r w:rsidRPr="00224C73">
        <w:t xml:space="preserve"> solid-state </w:t>
      </w:r>
      <w:ins w:id="106" w:author="Chairman" w:date="2021-12-20T07:33:00Z">
        <w:r w:rsidRPr="00224C73">
          <w:t xml:space="preserve">are lower power radars and those </w:t>
        </w:r>
      </w:ins>
      <w:r w:rsidRPr="00224C73">
        <w:t>transmitters t</w:t>
      </w:r>
      <w:del w:id="107" w:author="Chairman" w:date="2021-12-20T07:34:00Z">
        <w:r w:rsidRPr="00224C73" w:rsidDel="00963320">
          <w:delText>o 20 kW (73.01 dBm) for high-power radars</w:delText>
        </w:r>
      </w:del>
      <w:r w:rsidRPr="00224C73">
        <w:t xml:space="preserve"> using crossed-field devices (magnetrons) and linear-beam (travelling wave tube) devices</w:t>
      </w:r>
      <w:ins w:id="108" w:author="Chairman" w:date="2021-12-20T07:34:00Z">
        <w:r w:rsidRPr="00224C73">
          <w:t xml:space="preserve"> are higher power radars</w:t>
        </w:r>
      </w:ins>
      <w:r w:rsidRPr="00224C73">
        <w:t>.</w:t>
      </w:r>
    </w:p>
    <w:p w14:paraId="53726F20" w14:textId="77777777" w:rsidR="00D01BDF" w:rsidRPr="00224C73" w:rsidRDefault="00D01BDF" w:rsidP="00D01BDF">
      <w:pPr>
        <w:pStyle w:val="Heading3"/>
        <w:jc w:val="both"/>
      </w:pPr>
      <w:r w:rsidRPr="00224C73">
        <w:t>2.1.1</w:t>
      </w:r>
      <w:r w:rsidRPr="00224C73">
        <w:tab/>
        <w:t>Frequency hopping</w:t>
      </w:r>
    </w:p>
    <w:p w14:paraId="681DF338" w14:textId="77777777" w:rsidR="00D01BDF" w:rsidRPr="00224C73" w:rsidRDefault="00D01BDF" w:rsidP="00D01BDF">
      <w:pPr>
        <w:ind w:right="32"/>
        <w:jc w:val="both"/>
      </w:pPr>
      <w:del w:id="109" w:author="Chairman" w:date="2021-12-20T07:34:00Z">
        <w:r w:rsidRPr="00224C73" w:rsidDel="00963320">
          <w:delText xml:space="preserve">Frequency hopping is one of the most common electronic counter-counter-measures (ECCMs). Radar systems that are designed to operate in hostile electronic attack environments use frequency hopping as one of its ECCM techniques. </w:delText>
        </w:r>
      </w:del>
      <w:r w:rsidRPr="00224C73">
        <w:t xml:space="preserve">This type of radar </w:t>
      </w:r>
      <w:ins w:id="110" w:author="Chairman" w:date="2021-12-20T07:34:00Z">
        <w:r w:rsidRPr="00224C73">
          <w:t xml:space="preserve">using frequency hopping </w:t>
        </w:r>
      </w:ins>
      <w:ins w:id="111" w:author="Chairman" w:date="2021-12-20T07:35:00Z">
        <w:r w:rsidRPr="00224C73">
          <w:t xml:space="preserve">techniques </w:t>
        </w:r>
      </w:ins>
      <w:r w:rsidRPr="00224C73">
        <w:t>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12" w:author="Chairman" w:date="2021-12-20T07:35:00Z">
        <w:r w:rsidRPr="00224C73">
          <w:t>,</w:t>
        </w:r>
      </w:ins>
      <w:r w:rsidRPr="00224C73">
        <w:t xml:space="preserve"> and the potential impact of frequency hopping radars should be taken into account in sharing studies.</w:t>
      </w:r>
    </w:p>
    <w:p w14:paraId="600887F4" w14:textId="77777777" w:rsidR="00D01BDF" w:rsidRPr="00224C73" w:rsidRDefault="00D01BDF" w:rsidP="00D01BDF">
      <w:pPr>
        <w:pStyle w:val="Heading2"/>
        <w:jc w:val="both"/>
      </w:pPr>
      <w:r w:rsidRPr="00224C73">
        <w:lastRenderedPageBreak/>
        <w:t>2.2</w:t>
      </w:r>
      <w:r w:rsidRPr="00224C73">
        <w:tab/>
        <w:t>Receivers</w:t>
      </w:r>
    </w:p>
    <w:p w14:paraId="425488F6" w14:textId="77777777" w:rsidR="00D01BDF" w:rsidRPr="00224C73" w:rsidRDefault="00D01BDF" w:rsidP="00D01BDF">
      <w:pPr>
        <w:jc w:val="both"/>
      </w:pPr>
      <w:r w:rsidRPr="00224C73">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suppression of low-duty-cycle (less than 5%) pulsed interference that is asynchronous with the desired signal.</w:t>
      </w:r>
    </w:p>
    <w:p w14:paraId="40171FBB" w14:textId="77777777" w:rsidR="00D01BDF" w:rsidRPr="00224C73" w:rsidRDefault="00D01BDF" w:rsidP="00D01BDF">
      <w:pPr>
        <w:jc w:val="both"/>
      </w:pPr>
      <w:r w:rsidRPr="00224C73">
        <w:t>The signal processing in the newer generation of radars uses chirped and phase-coded pulses to produce a processing gain for the desired signal and may also provide suppression of undesired signals.</w:t>
      </w:r>
    </w:p>
    <w:p w14:paraId="52292505" w14:textId="77777777" w:rsidR="00D01BDF" w:rsidRPr="00224C73" w:rsidRDefault="00D01BDF" w:rsidP="00D01BDF">
      <w:pPr>
        <w:jc w:val="both"/>
      </w:pPr>
      <w:r w:rsidRPr="00224C73">
        <w:t xml:space="preserve">Some of the newer low-power solid-state radars use high-duty-cycle </w:t>
      </w:r>
      <w:del w:id="113" w:author="Chairman" w:date="2021-12-20T07:35:00Z">
        <w:r w:rsidRPr="00224C73" w:rsidDel="00963320">
          <w:delText xml:space="preserve">(20%) </w:delText>
        </w:r>
      </w:del>
      <w:r w:rsidRPr="00224C73">
        <w:t>multichannel signal processing to enhance the desired signal returns. Some radar receivers have the capability to identify RF channels that have low levels of undesired signals and command the transmitter to transmit on those RF channels.</w:t>
      </w:r>
    </w:p>
    <w:p w14:paraId="0F7E13BA" w14:textId="77777777" w:rsidR="00D01BDF" w:rsidRPr="00224C73" w:rsidRDefault="00D01BDF" w:rsidP="00D01BDF">
      <w:pPr>
        <w:pStyle w:val="Heading2"/>
        <w:jc w:val="both"/>
      </w:pPr>
      <w:r w:rsidRPr="00224C73">
        <w:t>2.3</w:t>
      </w:r>
      <w:r w:rsidRPr="00224C73">
        <w:tab/>
        <w:t>Antennas</w:t>
      </w:r>
    </w:p>
    <w:p w14:paraId="72C7710D" w14:textId="77777777" w:rsidR="00D01BDF" w:rsidRPr="00224C73" w:rsidRDefault="00D01BDF" w:rsidP="00D01BDF">
      <w:pPr>
        <w:jc w:val="both"/>
      </w:pPr>
      <w:r w:rsidRPr="00224C73">
        <w:t xml:space="preserve">A variety of different types of antennas are used on radars operating or planned to operate in the </w:t>
      </w:r>
      <w:ins w:id="114" w:author="Chairman" w:date="2021-12-20T07:35:00Z">
        <w:r w:rsidRPr="00224C73">
          <w:t xml:space="preserve">frequency band </w:t>
        </w:r>
      </w:ins>
      <w:r w:rsidRPr="00224C73">
        <w:t>15.4-17.3 GHz</w:t>
      </w:r>
      <w:del w:id="115" w:author="Chairman" w:date="2021-12-20T07:35:00Z">
        <w:r w:rsidRPr="00224C73" w:rsidDel="00963320">
          <w:delText xml:space="preserve"> band</w:delText>
        </w:r>
      </w:del>
      <w:r w:rsidRPr="00224C73">
        <w:t xml:space="preserve">. Antennas in this band are generally of a variety of sizes and thus are of interest for applications where mobility and lightweight are important as well as long range performance. Many radars in the </w:t>
      </w:r>
      <w:ins w:id="116" w:author="Chairman" w:date="2021-12-20T07:35:00Z">
        <w:r w:rsidRPr="00224C73">
          <w:t xml:space="preserve">frequency band </w:t>
        </w:r>
      </w:ins>
      <w:r w:rsidRPr="00224C73">
        <w:t>15.4-17.3 GHz</w:t>
      </w:r>
      <w:del w:id="117" w:author="Chairman" w:date="2021-12-20T07:36:00Z">
        <w:r w:rsidRPr="00224C73" w:rsidDel="00963320">
          <w:delText xml:space="preserve"> band</w:delText>
        </w:r>
      </w:del>
      <w:r w:rsidRPr="00224C73">
        <w:t xml:space="preserve"> operate or are planned to operate in a variety of modes, including search, map and navigation (weather observation) modes. The antennas for such radars usually scan through 360</w:t>
      </w:r>
      <w:r w:rsidRPr="00224C73">
        <w:rPr>
          <w:szCs w:val="24"/>
        </w:rPr>
        <w:sym w:font="Symbol" w:char="F0B0"/>
      </w:r>
      <w:r w:rsidRPr="00224C73">
        <w:t xml:space="preserve"> in the horizontal plane. Other radars in the band are more specialized and limit scanning to a fixed sector. Most radars in </w:t>
      </w:r>
      <w:ins w:id="118" w:author="Chairman" w:date="2021-12-20T07:36:00Z">
        <w:r w:rsidRPr="00224C73">
          <w:t xml:space="preserve">the frequency band </w:t>
        </w:r>
      </w:ins>
      <w:r w:rsidRPr="00224C73">
        <w:t>15.4-17.3 GHz use or are planned to use mechanical scanning, however newer-generation radars use electronically-scanned array antennas. Horizontal, vertical and circular polarizations are used. Typical antenna heights for ground-based and ship-borne radars range from 8 m and 100 m above surface level, respectively.</w:t>
      </w:r>
    </w:p>
    <w:p w14:paraId="6848FF8C" w14:textId="77777777" w:rsidR="00D01BDF" w:rsidRPr="00224C73" w:rsidRDefault="00D01BDF" w:rsidP="00D01BDF">
      <w:pPr>
        <w:pStyle w:val="Heading1"/>
        <w:jc w:val="both"/>
      </w:pPr>
      <w:r w:rsidRPr="00224C73">
        <w:t>3</w:t>
      </w:r>
      <w:r w:rsidRPr="00224C73">
        <w:tab/>
        <w:t>Protection criteria</w:t>
      </w:r>
    </w:p>
    <w:p w14:paraId="53809991" w14:textId="77777777" w:rsidR="00D01BDF" w:rsidRPr="00224C73" w:rsidRDefault="00D01BDF" w:rsidP="00D01BDF">
      <w:pPr>
        <w:jc w:val="both"/>
      </w:pPr>
      <w:r w:rsidRPr="00224C73">
        <w:t xml:space="preserve">For the portion of the </w:t>
      </w:r>
      <w:ins w:id="119" w:author="Chairman" w:date="2021-12-20T07:36:00Z">
        <w:r w:rsidRPr="00224C73">
          <w:t xml:space="preserve">frequency band </w:t>
        </w:r>
      </w:ins>
      <w:r w:rsidRPr="00224C73">
        <w:t>15.4-17.3 GHz</w:t>
      </w:r>
      <w:del w:id="120" w:author="Chairman" w:date="2021-12-20T07:36:00Z">
        <w:r w:rsidRPr="00224C73" w:rsidDel="00963320">
          <w:delText xml:space="preserve"> band</w:delText>
        </w:r>
      </w:del>
      <w:r w:rsidRPr="00224C73">
        <w:t xml:space="preserve"> where there is a radiolocation allocation, a signal from another service resulting in an </w:t>
      </w:r>
      <w:r w:rsidRPr="00224C73">
        <w:rPr>
          <w:i/>
          <w:iCs/>
        </w:rPr>
        <w:t>I</w:t>
      </w:r>
      <w:r w:rsidRPr="00224C73">
        <w:t>/</w:t>
      </w:r>
      <w:r w:rsidRPr="00224C73">
        <w:rPr>
          <w:i/>
          <w:iCs/>
        </w:rPr>
        <w:t>N</w:t>
      </w:r>
      <w:r w:rsidRPr="00224C73">
        <w:t xml:space="preserve"> ratio below –6 dB is acceptable by the radar users for signals from the other service with high-duty cycle (</w:t>
      </w:r>
      <w:proofErr w:type="gramStart"/>
      <w:r w:rsidRPr="00224C73">
        <w:t>e.g.</w:t>
      </w:r>
      <w:proofErr w:type="gramEnd"/>
      <w:r w:rsidRPr="00224C73">
        <w:t xml:space="preserve"> continuous wave</w:t>
      </w:r>
      <w:del w:id="121" w:author="Chairman" w:date="2021-12-20T07:36:00Z">
        <w:r w:rsidRPr="00224C73" w:rsidDel="00963320">
          <w:delText xml:space="preserve"> (CW)</w:delText>
        </w:r>
      </w:del>
      <w:r w:rsidRPr="00224C73">
        <w:t>, binary phase shift keying</w:t>
      </w:r>
      <w:del w:id="122" w:author="Chairman" w:date="2021-12-20T07:36:00Z">
        <w:r w:rsidRPr="00224C73" w:rsidDel="00963320">
          <w:delText xml:space="preserve"> (BPSK)</w:delText>
        </w:r>
      </w:del>
      <w:r w:rsidRPr="00224C73">
        <w:t>, quaternary phase shift keying</w:t>
      </w:r>
      <w:del w:id="123" w:author="Chairman" w:date="2021-12-20T07:36:00Z">
        <w:r w:rsidRPr="00224C73" w:rsidDel="00963320">
          <w:delText xml:space="preserve"> (QPSK)</w:delText>
        </w:r>
      </w:del>
      <w:r w:rsidRPr="00224C73">
        <w:t xml:space="preserve">, noise-like, etc.). An </w:t>
      </w:r>
      <w:r w:rsidRPr="00224C73">
        <w:rPr>
          <w:i/>
          <w:iCs/>
        </w:rPr>
        <w:t>I</w:t>
      </w:r>
      <w:r w:rsidRPr="00224C73">
        <w:t>/</w:t>
      </w:r>
      <w:r w:rsidRPr="00224C73">
        <w:rPr>
          <w:i/>
          <w:iCs/>
        </w:rPr>
        <w:t>N</w:t>
      </w:r>
      <w:r w:rsidRPr="00224C73">
        <w:t xml:space="preserve"> ratio of –6 dB results in a (</w:t>
      </w:r>
      <w:r w:rsidRPr="00224C73">
        <w:rPr>
          <w:i/>
          <w:iCs/>
        </w:rPr>
        <w:t>I</w:t>
      </w:r>
      <w:r w:rsidRPr="00224C73">
        <w:t xml:space="preserve"> + </w:t>
      </w:r>
      <w:r w:rsidRPr="00224C73">
        <w:rPr>
          <w:i/>
          <w:iCs/>
        </w:rPr>
        <w:t>N</w:t>
      </w:r>
      <w:r w:rsidRPr="00224C73">
        <w:t>)/</w:t>
      </w:r>
      <w:r w:rsidRPr="00224C73">
        <w:rPr>
          <w:i/>
          <w:iCs/>
        </w:rPr>
        <w:t>N</w:t>
      </w:r>
      <w:r w:rsidRPr="00224C73">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w:t>
      </w:r>
      <w:r w:rsidRPr="00224C73">
        <w:lastRenderedPageBreak/>
        <w:t>an ITU-R Recommendation on radar characteristics and protection criteria exist, then the relevant Recommendation</w:t>
      </w:r>
      <w:r w:rsidRPr="00224C73">
        <w:rPr>
          <w:rStyle w:val="FootnoteReference"/>
        </w:rPr>
        <w:footnoteReference w:id="2"/>
      </w:r>
      <w:r w:rsidRPr="00224C73">
        <w:t xml:space="preserve"> should be consulted for specific guidance regarding the protection criteria.</w:t>
      </w:r>
    </w:p>
    <w:p w14:paraId="0790253F" w14:textId="77777777" w:rsidR="00D01BDF" w:rsidRPr="00224C73" w:rsidRDefault="00D01BDF" w:rsidP="00D01BDF">
      <w:pPr>
        <w:jc w:val="both"/>
      </w:pPr>
      <w:r w:rsidRPr="00224C73">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3FF1A5FF" w14:textId="77777777" w:rsidR="00D01BDF" w:rsidRPr="00224C73" w:rsidRDefault="00D01BDF" w:rsidP="00D01BDF">
      <w:pPr>
        <w:jc w:val="both"/>
      </w:pPr>
      <w:r w:rsidRPr="00224C73">
        <w:t>In general, numerous features of radiodetermination radars can be expected to help suppress low</w:t>
      </w:r>
      <w:r w:rsidRPr="00224C73">
        <w:noBreakHyphen/>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347A05BF" w14:textId="77777777" w:rsidR="00D01BDF" w:rsidRPr="00224C73" w:rsidRDefault="00D01BDF" w:rsidP="00D01BDF">
      <w:pPr>
        <w:jc w:val="both"/>
      </w:pPr>
      <w:r w:rsidRPr="00224C73">
        <w:t xml:space="preserve">When multiple interferers are present, the recommended </w:t>
      </w:r>
      <w:r w:rsidRPr="00224C73">
        <w:rPr>
          <w:i/>
        </w:rPr>
        <w:t>I</w:t>
      </w:r>
      <w:r w:rsidRPr="00224C73">
        <w:rPr>
          <w:iCs/>
        </w:rPr>
        <w:t>/</w:t>
      </w:r>
      <w:r w:rsidRPr="00224C73">
        <w:rPr>
          <w:i/>
        </w:rPr>
        <w:t>N</w:t>
      </w:r>
      <w:r w:rsidRPr="00224C73">
        <w:rPr>
          <w:iCs/>
        </w:rPr>
        <w:t xml:space="preserve"> </w:t>
      </w:r>
      <w:r w:rsidRPr="00224C73">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224C73">
        <w:rPr>
          <w:i/>
          <w:iCs/>
        </w:rPr>
        <w:t>I/N</w:t>
      </w:r>
      <w:r w:rsidRPr="00224C73">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has to cumulate simultaneous contributions from all these directions, being received via the radar antenna’s main beam and/or side-lobes, in order to assess compatibility. </w:t>
      </w:r>
    </w:p>
    <w:p w14:paraId="483B4F9F" w14:textId="77777777" w:rsidR="00D01BDF" w:rsidRPr="00224C73" w:rsidRDefault="00D01BDF" w:rsidP="00D01BDF">
      <w:pPr>
        <w:pStyle w:val="Heading1"/>
        <w:jc w:val="both"/>
      </w:pPr>
      <w:r w:rsidRPr="00224C73">
        <w:t>4</w:t>
      </w:r>
      <w:r w:rsidRPr="00224C73">
        <w:tab/>
        <w:t>Future radiolocation systems</w:t>
      </w:r>
    </w:p>
    <w:p w14:paraId="266A5B6F" w14:textId="77777777" w:rsidR="00D01BDF" w:rsidRPr="00224C73" w:rsidRDefault="00D01BDF" w:rsidP="00D01BDF">
      <w:pPr>
        <w:jc w:val="both"/>
      </w:pPr>
      <w:r w:rsidRPr="00224C73">
        <w:t xml:space="preserve">In broad outline, radiolocation radars that might be developed in the future to operate in the </w:t>
      </w:r>
      <w:ins w:id="124" w:author="Chairman" w:date="2021-12-20T07:37:00Z">
        <w:r w:rsidRPr="00224C73">
          <w:t xml:space="preserve">frequency band </w:t>
        </w:r>
      </w:ins>
      <w:r w:rsidRPr="00224C73">
        <w:t>15.4</w:t>
      </w:r>
      <w:r w:rsidRPr="00224C73">
        <w:noBreakHyphen/>
        <w:t>17.3 GHz</w:t>
      </w:r>
      <w:del w:id="125" w:author="Chairman" w:date="2021-12-20T07:37:00Z">
        <w:r w:rsidRPr="00224C73" w:rsidDel="00963320">
          <w:delText xml:space="preserve"> band</w:delText>
        </w:r>
      </w:del>
      <w:r w:rsidRPr="00224C73">
        <w:t xml:space="preserve"> are likely to resemble the existing radars described here.</w:t>
      </w:r>
    </w:p>
    <w:p w14:paraId="59426E8A" w14:textId="77777777" w:rsidR="00D01BDF" w:rsidRPr="00224C73" w:rsidRDefault="00D01BDF" w:rsidP="00D01BDF">
      <w:pPr>
        <w:jc w:val="both"/>
      </w:pPr>
      <w:r w:rsidRPr="00224C73">
        <w:t>Future radiolocation radars are likely to have at least as much flexibility as the radars already described, including the capacity to operate differently in different azimuth and elevation sectors.</w:t>
      </w:r>
    </w:p>
    <w:p w14:paraId="64978D55" w14:textId="77777777" w:rsidR="00D01BDF" w:rsidRPr="00224C73" w:rsidRDefault="00D01BDF" w:rsidP="00D01BDF">
      <w:pPr>
        <w:jc w:val="both"/>
      </w:pPr>
      <w:r w:rsidRPr="00224C73">
        <w:t>It is reasonable to expect that some future designs may strive for a capability to operate in a wide band extending at least to the band limits used in this consideration.</w:t>
      </w:r>
    </w:p>
    <w:p w14:paraId="2515D09E" w14:textId="77777777" w:rsidR="00D01BDF" w:rsidRPr="00224C73" w:rsidRDefault="00D01BDF" w:rsidP="00D01BDF">
      <w:pPr>
        <w:jc w:val="both"/>
      </w:pPr>
      <w:r w:rsidRPr="00224C73">
        <w:t>Future radiolocation radars in this band are likely to have electronically-steerable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50F115F7" w14:textId="77777777" w:rsidR="00D01BDF" w:rsidRPr="00224C73" w:rsidRDefault="00D01BDF" w:rsidP="00D01BDF">
      <w:pPr>
        <w:jc w:val="both"/>
      </w:pPr>
      <w:r w:rsidRPr="00224C73">
        <w:t xml:space="preserve">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w:t>
      </w:r>
      <w:r w:rsidRPr="00224C73">
        <w:lastRenderedPageBreak/>
        <w:t xml:space="preserve">employ magnetrons or crossed-field amplifiers. Such noise reduction is expected to be achieved by the use of solid-state transmitter/antenna systems. In that case, the transmitted pulses would be longer and the transmit duty cycles are substantially higher than those of </w:t>
      </w:r>
      <w:proofErr w:type="gramStart"/>
      <w:r w:rsidRPr="00224C73">
        <w:t>most earlier</w:t>
      </w:r>
      <w:proofErr w:type="gramEnd"/>
      <w:r w:rsidRPr="00224C73">
        <w:t xml:space="preserve"> tube-type radar transmitters.</w:t>
      </w:r>
    </w:p>
    <w:bookmarkEnd w:id="11"/>
    <w:p w14:paraId="4BE47308" w14:textId="77777777" w:rsidR="00D01BDF" w:rsidRPr="00224C73" w:rsidRDefault="00D01BDF" w:rsidP="00D01BDF">
      <w:pPr>
        <w:jc w:val="both"/>
        <w:rPr>
          <w:lang w:eastAsia="ja-JP"/>
        </w:rPr>
      </w:pPr>
    </w:p>
    <w:p w14:paraId="2CB874C1" w14:textId="77777777" w:rsidR="0064597A" w:rsidRDefault="0064597A" w:rsidP="00FA2050">
      <w:pPr>
        <w:overflowPunct/>
        <w:autoSpaceDE/>
        <w:autoSpaceDN/>
        <w:adjustRightInd/>
        <w:spacing w:before="0"/>
        <w:textAlignment w:val="auto"/>
      </w:pPr>
    </w:p>
    <w:sectPr w:rsidR="0064597A" w:rsidSect="009F5928">
      <w:headerReference w:type="even" r:id="rId21"/>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6C3F3" w14:textId="77777777" w:rsidR="009D28F2" w:rsidRDefault="009D28F2" w:rsidP="00B9564F">
      <w:pPr>
        <w:spacing w:before="0"/>
      </w:pPr>
      <w:r>
        <w:separator/>
      </w:r>
    </w:p>
  </w:endnote>
  <w:endnote w:type="continuationSeparator" w:id="0">
    <w:p w14:paraId="06522AE6" w14:textId="77777777" w:rsidR="009D28F2" w:rsidRDefault="009D28F2" w:rsidP="00B9564F">
      <w:pPr>
        <w:spacing w:before="0"/>
      </w:pPr>
      <w:r>
        <w:continuationSeparator/>
      </w:r>
    </w:p>
  </w:endnote>
  <w:endnote w:type="continuationNotice" w:id="1">
    <w:p w14:paraId="70F51F21" w14:textId="77777777" w:rsidR="009D28F2" w:rsidRDefault="009D28F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C7067" w14:textId="77777777" w:rsidR="00D01BDF" w:rsidRPr="00FB2B98" w:rsidRDefault="00D01BDF">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BED3" w14:textId="77777777" w:rsidR="00D01BDF" w:rsidRPr="007712F5" w:rsidRDefault="00D01BDF" w:rsidP="007712F5">
    <w:pPr>
      <w:pStyle w:val="Footer"/>
    </w:pPr>
    <w:r>
      <w:fldChar w:fldCharType="begin"/>
    </w:r>
    <w:r>
      <w:rPr>
        <w:lang w:val="en-US"/>
      </w:rPr>
      <w:instrText xml:space="preserve"> FILENAME \p \* MERGEFORMAT </w:instrText>
    </w:r>
    <w:r>
      <w:fldChar w:fldCharType="separate"/>
    </w:r>
    <w:r>
      <w:rPr>
        <w:lang w:val="en-US"/>
      </w:rPr>
      <w:t>M:\BRSGD\TEXT2019\SG05\WP5B\400\481\481N12e.docx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FA790" w14:textId="77777777" w:rsidR="009D28F2" w:rsidRDefault="009D28F2" w:rsidP="00B9564F">
      <w:pPr>
        <w:spacing w:before="0"/>
      </w:pPr>
      <w:r>
        <w:separator/>
      </w:r>
    </w:p>
  </w:footnote>
  <w:footnote w:type="continuationSeparator" w:id="0">
    <w:p w14:paraId="3875B877" w14:textId="77777777" w:rsidR="009D28F2" w:rsidRDefault="009D28F2" w:rsidP="00B9564F">
      <w:pPr>
        <w:spacing w:before="0"/>
      </w:pPr>
      <w:r>
        <w:continuationSeparator/>
      </w:r>
    </w:p>
  </w:footnote>
  <w:footnote w:type="continuationNotice" w:id="1">
    <w:p w14:paraId="053014D9" w14:textId="77777777" w:rsidR="009D28F2" w:rsidRDefault="009D28F2">
      <w:pPr>
        <w:spacing w:before="0"/>
      </w:pPr>
    </w:p>
  </w:footnote>
  <w:footnote w:id="2">
    <w:p w14:paraId="161DCCA1" w14:textId="77777777" w:rsidR="00D01BDF" w:rsidRPr="007574EF" w:rsidRDefault="00D01BDF" w:rsidP="00D01BDF">
      <w:pPr>
        <w:pStyle w:val="FootnoteText"/>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00459" w14:textId="77777777" w:rsidR="00D01BDF" w:rsidRPr="007574EF" w:rsidRDefault="00D01BDF"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02F3853B" w14:textId="77777777" w:rsidR="00D01BDF" w:rsidRDefault="00D01BDF" w:rsidP="007574EF">
    <w:pPr>
      <w:pStyle w:val="Header"/>
      <w:ind w:right="360" w:firstLine="360"/>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AD0D" w14:textId="77777777" w:rsidR="00D01BDF" w:rsidRPr="007574EF" w:rsidRDefault="00D01BDF"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72498F75" w14:textId="77777777" w:rsidR="00D01BDF" w:rsidRPr="007574EF" w:rsidRDefault="00D01BDF" w:rsidP="007574EF">
    <w:pPr>
      <w:pStyle w:val="Header"/>
      <w:ind w:right="360" w:firstLine="360"/>
    </w:pP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E0CE" w14:textId="77777777" w:rsidR="00D01BDF" w:rsidRPr="007574EF" w:rsidRDefault="00D01BDF"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3</w:t>
    </w:r>
    <w:r w:rsidRPr="007574EF">
      <w:rPr>
        <w:rStyle w:val="PageNumber"/>
        <w:b/>
        <w:bCs/>
      </w:rPr>
      <w:fldChar w:fldCharType="end"/>
    </w:r>
  </w:p>
  <w:p w14:paraId="0573178E" w14:textId="77777777" w:rsidR="00D01BDF" w:rsidRDefault="00D01BDF" w:rsidP="00224C7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2B5B5876" w14:textId="77777777" w:rsidR="00D01BDF" w:rsidRPr="0019784F" w:rsidRDefault="00D01BDF" w:rsidP="00224C73">
    <w:pPr>
      <w:pStyle w:val="Header"/>
      <w:rPr>
        <w:lang w:val="en-US"/>
      </w:rPr>
    </w:pPr>
    <w:r>
      <w:rPr>
        <w:lang w:val="en-US"/>
      </w:rPr>
      <w:t>5B/481 (Annex 12)-E</w:t>
    </w:r>
  </w:p>
  <w:p w14:paraId="6A5D7158" w14:textId="77777777" w:rsidR="00D01BDF" w:rsidRPr="007574EF" w:rsidRDefault="00D01BDF" w:rsidP="00224C73">
    <w:pPr>
      <w:pStyle w:val="Header"/>
      <w:ind w:right="360"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E146" w14:textId="07827858" w:rsidR="00E6479E" w:rsidRDefault="00E6479E">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6</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DA5697">
      <w:rPr>
        <w:lang w:val="en-US"/>
      </w:rPr>
      <w:t>Error! Unknown document property name.</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DA5697">
      <w:rPr>
        <w:noProof/>
        <w:lang w:val="en-US"/>
      </w:rPr>
      <w:t>Error! No text of specified style in document.</w:t>
    </w:r>
    <w:r>
      <w:rP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9C84" w14:textId="42CCBE40" w:rsidR="00E6479E" w:rsidRDefault="00E6479E" w:rsidP="009F5928">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D36706"/>
    <w:multiLevelType w:val="hybridMultilevel"/>
    <w:tmpl w:val="E62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7D4"/>
    <w:rsid w:val="000149EC"/>
    <w:rsid w:val="000533BF"/>
    <w:rsid w:val="000911E0"/>
    <w:rsid w:val="000B0C3A"/>
    <w:rsid w:val="000D0AFA"/>
    <w:rsid w:val="000E736A"/>
    <w:rsid w:val="0012772F"/>
    <w:rsid w:val="00132DE1"/>
    <w:rsid w:val="0014394B"/>
    <w:rsid w:val="00187C25"/>
    <w:rsid w:val="001A1564"/>
    <w:rsid w:val="001E1FD9"/>
    <w:rsid w:val="001F4FFC"/>
    <w:rsid w:val="002513AD"/>
    <w:rsid w:val="002604CA"/>
    <w:rsid w:val="00273995"/>
    <w:rsid w:val="00276A91"/>
    <w:rsid w:val="002D612A"/>
    <w:rsid w:val="002E4BC1"/>
    <w:rsid w:val="00322CD6"/>
    <w:rsid w:val="0032716B"/>
    <w:rsid w:val="00382471"/>
    <w:rsid w:val="003C07D6"/>
    <w:rsid w:val="003D0FF1"/>
    <w:rsid w:val="003D1888"/>
    <w:rsid w:val="003E6314"/>
    <w:rsid w:val="003F361E"/>
    <w:rsid w:val="00424012"/>
    <w:rsid w:val="00424B7E"/>
    <w:rsid w:val="00441806"/>
    <w:rsid w:val="00457A2B"/>
    <w:rsid w:val="00467BC7"/>
    <w:rsid w:val="00482CBA"/>
    <w:rsid w:val="004A1441"/>
    <w:rsid w:val="004B25EB"/>
    <w:rsid w:val="004B560D"/>
    <w:rsid w:val="004C21FC"/>
    <w:rsid w:val="004C2A67"/>
    <w:rsid w:val="00502893"/>
    <w:rsid w:val="00525378"/>
    <w:rsid w:val="00531A72"/>
    <w:rsid w:val="005627D4"/>
    <w:rsid w:val="00596463"/>
    <w:rsid w:val="005C5D8E"/>
    <w:rsid w:val="005D1E22"/>
    <w:rsid w:val="005F0227"/>
    <w:rsid w:val="005F489A"/>
    <w:rsid w:val="005F5960"/>
    <w:rsid w:val="00633455"/>
    <w:rsid w:val="006421A9"/>
    <w:rsid w:val="0064597A"/>
    <w:rsid w:val="00663ECA"/>
    <w:rsid w:val="00683DAF"/>
    <w:rsid w:val="006C535F"/>
    <w:rsid w:val="006F79AA"/>
    <w:rsid w:val="00730D5E"/>
    <w:rsid w:val="00742B16"/>
    <w:rsid w:val="0078513B"/>
    <w:rsid w:val="007B0A26"/>
    <w:rsid w:val="007B0D1A"/>
    <w:rsid w:val="007B21F7"/>
    <w:rsid w:val="007E6791"/>
    <w:rsid w:val="0081568D"/>
    <w:rsid w:val="008227A1"/>
    <w:rsid w:val="00826E0C"/>
    <w:rsid w:val="00877345"/>
    <w:rsid w:val="00890F24"/>
    <w:rsid w:val="008B3631"/>
    <w:rsid w:val="008B5B52"/>
    <w:rsid w:val="00917809"/>
    <w:rsid w:val="009272ED"/>
    <w:rsid w:val="009651B0"/>
    <w:rsid w:val="009B5212"/>
    <w:rsid w:val="009B6609"/>
    <w:rsid w:val="009C2C47"/>
    <w:rsid w:val="009D28F2"/>
    <w:rsid w:val="009F5928"/>
    <w:rsid w:val="00A06FEA"/>
    <w:rsid w:val="00A15442"/>
    <w:rsid w:val="00A3691D"/>
    <w:rsid w:val="00A425A0"/>
    <w:rsid w:val="00A45D01"/>
    <w:rsid w:val="00A72D02"/>
    <w:rsid w:val="00AA1CE0"/>
    <w:rsid w:val="00AC359A"/>
    <w:rsid w:val="00AE7682"/>
    <w:rsid w:val="00B27210"/>
    <w:rsid w:val="00B43BDB"/>
    <w:rsid w:val="00B50E68"/>
    <w:rsid w:val="00B84495"/>
    <w:rsid w:val="00B9564F"/>
    <w:rsid w:val="00BE7BBF"/>
    <w:rsid w:val="00BF5E16"/>
    <w:rsid w:val="00C33A47"/>
    <w:rsid w:val="00C42C3F"/>
    <w:rsid w:val="00C6291C"/>
    <w:rsid w:val="00C6454C"/>
    <w:rsid w:val="00C762F0"/>
    <w:rsid w:val="00C76388"/>
    <w:rsid w:val="00C775D6"/>
    <w:rsid w:val="00C86740"/>
    <w:rsid w:val="00CA6F37"/>
    <w:rsid w:val="00CD3C23"/>
    <w:rsid w:val="00CD7012"/>
    <w:rsid w:val="00CF2C67"/>
    <w:rsid w:val="00D01BDF"/>
    <w:rsid w:val="00D14E97"/>
    <w:rsid w:val="00D27EE3"/>
    <w:rsid w:val="00D869C9"/>
    <w:rsid w:val="00DA5697"/>
    <w:rsid w:val="00DB0A6B"/>
    <w:rsid w:val="00DC4402"/>
    <w:rsid w:val="00E07082"/>
    <w:rsid w:val="00E17712"/>
    <w:rsid w:val="00E30A69"/>
    <w:rsid w:val="00E423CD"/>
    <w:rsid w:val="00E544F8"/>
    <w:rsid w:val="00E6479E"/>
    <w:rsid w:val="00E648C8"/>
    <w:rsid w:val="00E87E13"/>
    <w:rsid w:val="00EB78E0"/>
    <w:rsid w:val="00F0464C"/>
    <w:rsid w:val="00F2263B"/>
    <w:rsid w:val="00F22874"/>
    <w:rsid w:val="00F27C17"/>
    <w:rsid w:val="00F3313F"/>
    <w:rsid w:val="00F43EB8"/>
    <w:rsid w:val="00F71DC0"/>
    <w:rsid w:val="00FA2050"/>
    <w:rsid w:val="00FA7BE5"/>
    <w:rsid w:val="00FC4D95"/>
    <w:rsid w:val="00FD2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3ADB6"/>
  <w15:chartTrackingRefBased/>
  <w15:docId w15:val="{0295C099-4F42-45D2-ACED-1ED649E5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7D4"/>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9564F"/>
    <w:pPr>
      <w:keepNext/>
      <w:keepLines/>
      <w:tabs>
        <w:tab w:val="clear" w:pos="1134"/>
        <w:tab w:val="clear" w:pos="1871"/>
        <w:tab w:val="clear" w:pos="2268"/>
        <w:tab w:val="left" w:pos="794"/>
        <w:tab w:val="left" w:pos="1191"/>
        <w:tab w:val="left" w:pos="1588"/>
        <w:tab w:val="left" w:pos="1985"/>
      </w:tabs>
      <w:spacing w:before="480"/>
      <w:ind w:left="794" w:hanging="794"/>
      <w:outlineLvl w:val="0"/>
    </w:pPr>
    <w:rPr>
      <w:b/>
    </w:rPr>
  </w:style>
  <w:style w:type="paragraph" w:styleId="Heading2">
    <w:name w:val="heading 2"/>
    <w:basedOn w:val="Heading1"/>
    <w:next w:val="Normal"/>
    <w:link w:val="Heading2Char"/>
    <w:qFormat/>
    <w:rsid w:val="00B9564F"/>
    <w:pPr>
      <w:spacing w:before="320"/>
      <w:outlineLvl w:val="1"/>
    </w:pPr>
  </w:style>
  <w:style w:type="paragraph" w:styleId="Heading3">
    <w:name w:val="heading 3"/>
    <w:basedOn w:val="Heading1"/>
    <w:next w:val="Normal"/>
    <w:link w:val="Heading3Char"/>
    <w:qFormat/>
    <w:rsid w:val="00B9564F"/>
    <w:p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7D4"/>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character" w:styleId="Hyperlink">
    <w:name w:val="Hyperlink"/>
    <w:aliases w:val="CEO_Hyperlink"/>
    <w:basedOn w:val="DefaultParagraphFont"/>
    <w:uiPriority w:val="99"/>
    <w:unhideWhenUsed/>
    <w:qFormat/>
    <w:rsid w:val="007B0A26"/>
    <w:rPr>
      <w:color w:val="0563C1" w:themeColor="hyperlink"/>
      <w:u w:val="single"/>
    </w:rPr>
  </w:style>
  <w:style w:type="character" w:customStyle="1" w:styleId="UnresolvedMention1">
    <w:name w:val="Unresolved Mention1"/>
    <w:basedOn w:val="DefaultParagraphFont"/>
    <w:uiPriority w:val="99"/>
    <w:semiHidden/>
    <w:unhideWhenUsed/>
    <w:rsid w:val="007B0A26"/>
    <w:rPr>
      <w:color w:val="605E5C"/>
      <w:shd w:val="clear" w:color="auto" w:fill="E1DFDD"/>
    </w:rPr>
  </w:style>
  <w:style w:type="paragraph" w:styleId="BalloonText">
    <w:name w:val="Balloon Text"/>
    <w:basedOn w:val="Normal"/>
    <w:link w:val="BalloonTextChar"/>
    <w:uiPriority w:val="99"/>
    <w:semiHidden/>
    <w:unhideWhenUsed/>
    <w:rsid w:val="00C42C3F"/>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C3F"/>
    <w:rPr>
      <w:rFonts w:ascii="Segoe UI" w:eastAsia="Times New Roman" w:hAnsi="Segoe UI" w:cs="Segoe UI"/>
      <w:sz w:val="18"/>
      <w:szCs w:val="18"/>
      <w:lang w:val="en-GB"/>
    </w:rPr>
  </w:style>
  <w:style w:type="character" w:customStyle="1" w:styleId="Heading1Char">
    <w:name w:val="Heading 1 Char"/>
    <w:basedOn w:val="DefaultParagraphFont"/>
    <w:link w:val="Heading1"/>
    <w:rsid w:val="00B9564F"/>
    <w:rPr>
      <w:rFonts w:ascii="Times New Roman" w:eastAsia="Times New Roman" w:hAnsi="Times New Roman" w:cs="Times New Roman"/>
      <w:b/>
      <w:sz w:val="24"/>
      <w:szCs w:val="20"/>
      <w:lang w:val="en-GB"/>
    </w:rPr>
  </w:style>
  <w:style w:type="character" w:customStyle="1" w:styleId="Heading2Char">
    <w:name w:val="Heading 2 Char"/>
    <w:basedOn w:val="DefaultParagraphFont"/>
    <w:link w:val="Heading2"/>
    <w:rsid w:val="00B9564F"/>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B9564F"/>
    <w:rPr>
      <w:rFonts w:ascii="Times New Roman" w:eastAsia="Times New Roman" w:hAnsi="Times New Roman" w:cs="Times New Roman"/>
      <w:b/>
      <w:sz w:val="24"/>
      <w:szCs w:val="20"/>
      <w:lang w:val="en-GB"/>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rsid w:val="00B9564F"/>
    <w:pPr>
      <w:tabs>
        <w:tab w:val="clear" w:pos="1134"/>
        <w:tab w:val="clear" w:pos="1871"/>
        <w:tab w:val="clear" w:pos="2268"/>
        <w:tab w:val="center" w:pos="4848"/>
        <w:tab w:val="right" w:pos="9696"/>
      </w:tabs>
      <w:spacing w:before="0"/>
      <w:jc w:val="center"/>
    </w:pPr>
    <w:rPr>
      <w:lang w:val="fr-FR"/>
    </w:r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rsid w:val="00B9564F"/>
    <w:rPr>
      <w:rFonts w:ascii="Times New Roman" w:eastAsia="Times New Roman" w:hAnsi="Times New Roman" w:cs="Times New Roman"/>
      <w:sz w:val="24"/>
      <w:szCs w:val="20"/>
      <w:lang w:val="fr-FR"/>
    </w:rPr>
  </w:style>
  <w:style w:type="paragraph" w:styleId="Footer">
    <w:name w:val="footer"/>
    <w:aliases w:val="pie de página,footer odd,fo"/>
    <w:basedOn w:val="Normal"/>
    <w:link w:val="FooterChar"/>
    <w:rsid w:val="00B9564F"/>
    <w:pPr>
      <w:tabs>
        <w:tab w:val="clear" w:pos="1134"/>
        <w:tab w:val="clear" w:pos="1871"/>
        <w:tab w:val="clear" w:pos="2268"/>
      </w:tabs>
      <w:spacing w:before="0"/>
    </w:pPr>
    <w:rPr>
      <w:noProof/>
      <w:sz w:val="18"/>
    </w:rPr>
  </w:style>
  <w:style w:type="character" w:customStyle="1" w:styleId="FooterChar">
    <w:name w:val="Footer Char"/>
    <w:aliases w:val="pie de página Char,footer odd Char,fo Char"/>
    <w:basedOn w:val="DefaultParagraphFont"/>
    <w:link w:val="Footer"/>
    <w:rsid w:val="00B9564F"/>
    <w:rPr>
      <w:rFonts w:ascii="Times New Roman" w:eastAsia="Times New Roman" w:hAnsi="Times New Roman" w:cs="Times New Roman"/>
      <w:noProof/>
      <w:sz w:val="18"/>
      <w:szCs w:val="20"/>
      <w:lang w:val="en-GB"/>
    </w:rPr>
  </w:style>
  <w:style w:type="character" w:styleId="PageNumber">
    <w:name w:val="page number"/>
    <w:basedOn w:val="DefaultParagraphFont"/>
    <w:rsid w:val="00B9564F"/>
  </w:style>
  <w:style w:type="character" w:customStyle="1" w:styleId="href">
    <w:name w:val="href"/>
    <w:basedOn w:val="DefaultParagraphFont"/>
    <w:rsid w:val="00B9564F"/>
  </w:style>
  <w:style w:type="paragraph" w:customStyle="1" w:styleId="enumlev1">
    <w:name w:val="enumlev1"/>
    <w:basedOn w:val="Normal"/>
    <w:link w:val="enumlev1Char"/>
    <w:rsid w:val="00B9564F"/>
    <w:pPr>
      <w:tabs>
        <w:tab w:val="clear" w:pos="1134"/>
        <w:tab w:val="clear" w:pos="1871"/>
        <w:tab w:val="clear" w:pos="2268"/>
        <w:tab w:val="left" w:pos="794"/>
        <w:tab w:val="left" w:pos="1191"/>
        <w:tab w:val="left" w:pos="1588"/>
        <w:tab w:val="left" w:pos="1985"/>
      </w:tabs>
      <w:spacing w:before="80"/>
      <w:ind w:left="794" w:hanging="794"/>
      <w:jc w:val="both"/>
    </w:pPr>
    <w:rPr>
      <w:lang w:val="fr-FR"/>
    </w:rPr>
  </w:style>
  <w:style w:type="paragraph" w:customStyle="1" w:styleId="Normalaftertitle">
    <w:name w:val="Normal_after_title"/>
    <w:basedOn w:val="Normal"/>
    <w:next w:val="Normal"/>
    <w:link w:val="NormalaftertitleChar"/>
    <w:rsid w:val="00B9564F"/>
    <w:pPr>
      <w:tabs>
        <w:tab w:val="clear" w:pos="1134"/>
        <w:tab w:val="clear" w:pos="1871"/>
        <w:tab w:val="clear" w:pos="2268"/>
        <w:tab w:val="left" w:pos="794"/>
        <w:tab w:val="left" w:pos="1191"/>
        <w:tab w:val="left" w:pos="1588"/>
        <w:tab w:val="left" w:pos="1985"/>
      </w:tabs>
      <w:spacing w:before="320"/>
    </w:pPr>
  </w:style>
  <w:style w:type="paragraph" w:customStyle="1" w:styleId="Note">
    <w:name w:val="Note"/>
    <w:basedOn w:val="Normal"/>
    <w:rsid w:val="00B9564F"/>
    <w:pPr>
      <w:tabs>
        <w:tab w:val="clear" w:pos="1134"/>
        <w:tab w:val="clear" w:pos="1871"/>
        <w:tab w:val="clear" w:pos="2268"/>
      </w:tabs>
      <w:spacing w:before="80"/>
    </w:pPr>
    <w:rPr>
      <w:sz w:val="22"/>
    </w:rPr>
  </w:style>
  <w:style w:type="paragraph" w:customStyle="1" w:styleId="RecNo">
    <w:name w:val="Rec_No"/>
    <w:basedOn w:val="Normal"/>
    <w:next w:val="Rectitle"/>
    <w:rsid w:val="00B9564F"/>
    <w:pPr>
      <w:keepNext/>
      <w:keepLines/>
      <w:tabs>
        <w:tab w:val="clear" w:pos="1134"/>
        <w:tab w:val="clear" w:pos="1871"/>
        <w:tab w:val="clear" w:pos="2268"/>
      </w:tabs>
      <w:spacing w:before="480"/>
      <w:jc w:val="center"/>
    </w:pPr>
    <w:rPr>
      <w:sz w:val="28"/>
    </w:rPr>
  </w:style>
  <w:style w:type="paragraph" w:customStyle="1" w:styleId="HeadingSum">
    <w:name w:val="Heading_Sum"/>
    <w:basedOn w:val="Normal"/>
    <w:next w:val="Normal"/>
    <w:rsid w:val="00B9564F"/>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paragraph" w:customStyle="1" w:styleId="Recref">
    <w:name w:val="Rec_ref"/>
    <w:basedOn w:val="Normal"/>
    <w:next w:val="Recdate"/>
    <w:rsid w:val="00B9564F"/>
    <w:pPr>
      <w:tabs>
        <w:tab w:val="clear" w:pos="1134"/>
        <w:tab w:val="clear" w:pos="1871"/>
        <w:tab w:val="clear" w:pos="2268"/>
        <w:tab w:val="left" w:pos="794"/>
        <w:tab w:val="left" w:pos="1191"/>
        <w:tab w:val="left" w:pos="1588"/>
        <w:tab w:val="left" w:pos="1985"/>
      </w:tabs>
      <w:jc w:val="center"/>
    </w:pPr>
  </w:style>
  <w:style w:type="paragraph" w:customStyle="1" w:styleId="Recdate">
    <w:name w:val="Rec_date"/>
    <w:basedOn w:val="Recref"/>
    <w:next w:val="Normalaftertitle"/>
    <w:rsid w:val="00B9564F"/>
    <w:pPr>
      <w:jc w:val="right"/>
    </w:pPr>
  </w:style>
  <w:style w:type="paragraph" w:customStyle="1" w:styleId="AnnexNoTitle">
    <w:name w:val="Annex_NoTitle"/>
    <w:basedOn w:val="Normal"/>
    <w:next w:val="Normalaftertitle"/>
    <w:link w:val="AnnexNoTitleChar"/>
    <w:rsid w:val="00B9564F"/>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paragraph" w:customStyle="1" w:styleId="Tablehead">
    <w:name w:val="Table_head"/>
    <w:basedOn w:val="Normal"/>
    <w:next w:val="Normal"/>
    <w:rsid w:val="00B9564F"/>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pPr>
    <w:rPr>
      <w:b/>
      <w:sz w:val="22"/>
    </w:rPr>
  </w:style>
  <w:style w:type="paragraph" w:customStyle="1" w:styleId="TableNo">
    <w:name w:val="Table_No"/>
    <w:basedOn w:val="Normal"/>
    <w:next w:val="Normal"/>
    <w:link w:val="TableNoChar"/>
    <w:rsid w:val="00B9564F"/>
    <w:pPr>
      <w:keepNext/>
      <w:tabs>
        <w:tab w:val="clear" w:pos="1134"/>
        <w:tab w:val="clear" w:pos="1871"/>
        <w:tab w:val="clear" w:pos="2268"/>
        <w:tab w:val="left" w:pos="794"/>
        <w:tab w:val="left" w:pos="1191"/>
        <w:tab w:val="left" w:pos="1588"/>
        <w:tab w:val="left" w:pos="1985"/>
      </w:tabs>
      <w:spacing w:before="360" w:after="120"/>
      <w:jc w:val="center"/>
    </w:pPr>
  </w:style>
  <w:style w:type="paragraph" w:customStyle="1" w:styleId="Tabletext">
    <w:name w:val="Table_text"/>
    <w:basedOn w:val="Normal"/>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Call">
    <w:name w:val="Call"/>
    <w:basedOn w:val="Normal"/>
    <w:next w:val="Normal"/>
    <w:rsid w:val="00B9564F"/>
    <w:pPr>
      <w:keepNext/>
      <w:keepLines/>
      <w:tabs>
        <w:tab w:val="clear" w:pos="1134"/>
        <w:tab w:val="clear" w:pos="1871"/>
        <w:tab w:val="clear" w:pos="2268"/>
        <w:tab w:val="left" w:pos="794"/>
        <w:tab w:val="left" w:pos="1191"/>
        <w:tab w:val="left" w:pos="1588"/>
        <w:tab w:val="left" w:pos="1985"/>
      </w:tabs>
      <w:spacing w:before="160"/>
      <w:ind w:left="794"/>
    </w:pPr>
    <w:rPr>
      <w:i/>
    </w:rPr>
  </w:style>
  <w:style w:type="character" w:styleId="FootnoteReference">
    <w:name w:val="footnote reference"/>
    <w:aliases w:val="Appel note de bas de p,Footnote Reference/"/>
    <w:rsid w:val="00B9564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B9564F"/>
    <w:pPr>
      <w:keepLines/>
      <w:tabs>
        <w:tab w:val="clear" w:pos="1134"/>
        <w:tab w:val="clear" w:pos="1871"/>
        <w:tab w:val="clear" w:pos="2268"/>
        <w:tab w:val="left" w:pos="255"/>
        <w:tab w:val="left" w:pos="794"/>
        <w:tab w:val="left" w:pos="1191"/>
        <w:tab w:val="left" w:pos="1588"/>
        <w:tab w:val="left" w:pos="1985"/>
      </w:tabs>
      <w:ind w:left="255" w:hanging="255"/>
    </w:pPr>
    <w:rPr>
      <w:sz w:val="22"/>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B9564F"/>
    <w:rPr>
      <w:rFonts w:ascii="Times New Roman" w:eastAsia="Times New Roman" w:hAnsi="Times New Roman" w:cs="Times New Roman"/>
      <w:szCs w:val="20"/>
      <w:lang w:val="en-GB"/>
    </w:rPr>
  </w:style>
  <w:style w:type="paragraph" w:customStyle="1" w:styleId="Line">
    <w:name w:val="Line"/>
    <w:basedOn w:val="Normal"/>
    <w:next w:val="Normal"/>
    <w:rsid w:val="00B9564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Rectitle">
    <w:name w:val="Rec_title"/>
    <w:basedOn w:val="Normal"/>
    <w:next w:val="Recref"/>
    <w:rsid w:val="00B9564F"/>
    <w:pPr>
      <w:keepNext/>
      <w:keepLines/>
      <w:tabs>
        <w:tab w:val="clear" w:pos="1134"/>
        <w:tab w:val="clear" w:pos="1871"/>
        <w:tab w:val="clear" w:pos="2268"/>
        <w:tab w:val="left" w:pos="794"/>
        <w:tab w:val="left" w:pos="1191"/>
        <w:tab w:val="left" w:pos="1588"/>
        <w:tab w:val="left" w:pos="1985"/>
      </w:tabs>
      <w:spacing w:before="240"/>
      <w:jc w:val="center"/>
    </w:pPr>
    <w:rPr>
      <w:b/>
      <w:sz w:val="28"/>
    </w:rPr>
  </w:style>
  <w:style w:type="paragraph" w:customStyle="1" w:styleId="Tabletitle">
    <w:name w:val="Table_title"/>
    <w:basedOn w:val="Normal"/>
    <w:next w:val="Tablehead"/>
    <w:rsid w:val="00B9564F"/>
    <w:pPr>
      <w:keepNext/>
      <w:tabs>
        <w:tab w:val="clear" w:pos="1134"/>
        <w:tab w:val="clear" w:pos="1871"/>
        <w:tab w:val="clear" w:pos="2268"/>
        <w:tab w:val="left" w:pos="794"/>
        <w:tab w:val="left" w:pos="1191"/>
        <w:tab w:val="left" w:pos="1588"/>
        <w:tab w:val="left" w:pos="1985"/>
      </w:tabs>
      <w:spacing w:before="0" w:after="120"/>
      <w:jc w:val="center"/>
    </w:pPr>
    <w:rPr>
      <w:b/>
    </w:rPr>
  </w:style>
  <w:style w:type="paragraph" w:customStyle="1" w:styleId="Summary">
    <w:name w:val="Summary"/>
    <w:basedOn w:val="Normal"/>
    <w:next w:val="Normalaftertitle"/>
    <w:rsid w:val="00B9564F"/>
    <w:pPr>
      <w:tabs>
        <w:tab w:val="clear" w:pos="1134"/>
        <w:tab w:val="clear" w:pos="1871"/>
        <w:tab w:val="clear" w:pos="2268"/>
        <w:tab w:val="left" w:pos="794"/>
        <w:tab w:val="left" w:pos="1191"/>
        <w:tab w:val="left" w:pos="1588"/>
        <w:tab w:val="left" w:pos="1985"/>
      </w:tabs>
      <w:spacing w:after="480"/>
    </w:pPr>
    <w:rPr>
      <w:sz w:val="22"/>
      <w:lang w:val="es-ES_tradnl"/>
    </w:rPr>
  </w:style>
  <w:style w:type="paragraph" w:customStyle="1" w:styleId="TableText0">
    <w:name w:val="Table_Text"/>
    <w:basedOn w:val="Normal"/>
    <w:link w:val="TableTextChar"/>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B9564F"/>
    <w:rPr>
      <w:rFonts w:ascii="Times New Roman" w:eastAsia="Times New Roman" w:hAnsi="Times New Roman" w:cs="Times New Roman"/>
      <w:sz w:val="24"/>
      <w:szCs w:val="20"/>
      <w:lang w:val="en-GB"/>
    </w:rPr>
  </w:style>
  <w:style w:type="character" w:customStyle="1" w:styleId="enumlev1Char">
    <w:name w:val="enumlev1 Char"/>
    <w:link w:val="enumlev1"/>
    <w:rsid w:val="00B9564F"/>
    <w:rPr>
      <w:rFonts w:ascii="Times New Roman" w:eastAsia="Times New Roman" w:hAnsi="Times New Roman" w:cs="Times New Roman"/>
      <w:sz w:val="24"/>
      <w:szCs w:val="20"/>
      <w:lang w:val="fr-FR"/>
    </w:rPr>
  </w:style>
  <w:style w:type="character" w:customStyle="1" w:styleId="TableNoChar">
    <w:name w:val="Table_No Char"/>
    <w:link w:val="TableNo"/>
    <w:rsid w:val="00B9564F"/>
    <w:rPr>
      <w:rFonts w:ascii="Times New Roman" w:eastAsia="Times New Roman" w:hAnsi="Times New Roman" w:cs="Times New Roman"/>
      <w:sz w:val="24"/>
      <w:szCs w:val="20"/>
      <w:lang w:val="en-GB"/>
    </w:rPr>
  </w:style>
  <w:style w:type="character" w:customStyle="1" w:styleId="AnnexNoTitleChar">
    <w:name w:val="Annex_NoTitle Char"/>
    <w:link w:val="AnnexNoTitle"/>
    <w:rsid w:val="00B9564F"/>
    <w:rPr>
      <w:rFonts w:ascii="Times New Roman" w:eastAsia="Times New Roman" w:hAnsi="Times New Roman" w:cs="Times New Roman"/>
      <w:b/>
      <w:sz w:val="28"/>
      <w:szCs w:val="20"/>
      <w:lang w:val="en-GB"/>
    </w:rPr>
  </w:style>
  <w:style w:type="character" w:customStyle="1" w:styleId="TableTextChar">
    <w:name w:val="Table_Text Char"/>
    <w:link w:val="TableText0"/>
    <w:locked/>
    <w:rsid w:val="00B9564F"/>
    <w:rPr>
      <w:rFonts w:ascii="Times New Roman" w:eastAsia="Times New Roman" w:hAnsi="Times New Roman" w:cs="Times New Roman"/>
      <w:szCs w:val="20"/>
      <w:lang w:val="en-GB"/>
    </w:rPr>
  </w:style>
  <w:style w:type="paragraph" w:customStyle="1" w:styleId="Source">
    <w:name w:val="Source"/>
    <w:basedOn w:val="Normal"/>
    <w:next w:val="Normal"/>
    <w:link w:val="SourceChar"/>
    <w:qFormat/>
    <w:rsid w:val="002513AD"/>
    <w:pPr>
      <w:spacing w:before="840"/>
      <w:jc w:val="center"/>
    </w:pPr>
    <w:rPr>
      <w:b/>
      <w:sz w:val="28"/>
    </w:rPr>
  </w:style>
  <w:style w:type="paragraph" w:customStyle="1" w:styleId="Title1">
    <w:name w:val="Title 1"/>
    <w:basedOn w:val="Source"/>
    <w:next w:val="Normal"/>
    <w:link w:val="Title1Char"/>
    <w:qFormat/>
    <w:rsid w:val="002513AD"/>
    <w:pPr>
      <w:tabs>
        <w:tab w:val="left" w:pos="567"/>
        <w:tab w:val="left" w:pos="1701"/>
        <w:tab w:val="left" w:pos="2835"/>
      </w:tabs>
      <w:spacing w:before="240"/>
    </w:pPr>
    <w:rPr>
      <w:b w:val="0"/>
      <w:caps/>
    </w:rPr>
  </w:style>
  <w:style w:type="character" w:customStyle="1" w:styleId="SourceChar">
    <w:name w:val="Source Char"/>
    <w:link w:val="Source"/>
    <w:locked/>
    <w:rsid w:val="002513AD"/>
    <w:rPr>
      <w:rFonts w:ascii="Times New Roman" w:eastAsia="Times New Roman" w:hAnsi="Times New Roman" w:cs="Times New Roman"/>
      <w:b/>
      <w:sz w:val="28"/>
      <w:szCs w:val="20"/>
      <w:lang w:val="en-GB"/>
    </w:rPr>
  </w:style>
  <w:style w:type="character" w:customStyle="1" w:styleId="Title1Char">
    <w:name w:val="Title 1 Char"/>
    <w:link w:val="Title1"/>
    <w:locked/>
    <w:rsid w:val="002513AD"/>
    <w:rPr>
      <w:rFonts w:ascii="Times New Roman" w:eastAsia="Times New Roman" w:hAnsi="Times New Roman" w:cs="Times New Roman"/>
      <w:caps/>
      <w:sz w:val="28"/>
      <w:szCs w:val="20"/>
      <w:lang w:val="en-GB"/>
    </w:rPr>
  </w:style>
  <w:style w:type="character" w:styleId="UnresolvedMention">
    <w:name w:val="Unresolved Mention"/>
    <w:basedOn w:val="DefaultParagraphFont"/>
    <w:uiPriority w:val="99"/>
    <w:semiHidden/>
    <w:unhideWhenUsed/>
    <w:rsid w:val="000149EC"/>
    <w:rPr>
      <w:color w:val="605E5C"/>
      <w:shd w:val="clear" w:color="auto" w:fill="E1DFDD"/>
    </w:rPr>
  </w:style>
  <w:style w:type="paragraph" w:styleId="Revision">
    <w:name w:val="Revision"/>
    <w:hidden/>
    <w:uiPriority w:val="99"/>
    <w:semiHidden/>
    <w:rsid w:val="009651B0"/>
    <w:pPr>
      <w:spacing w:after="0" w:line="240" w:lineRule="auto"/>
    </w:pPr>
    <w:rPr>
      <w:rFonts w:ascii="Times New Roman" w:eastAsia="Times New Roman" w:hAnsi="Times New Roman" w:cs="Times New Roman"/>
      <w:sz w:val="24"/>
      <w:szCs w:val="20"/>
      <w:lang w:val="en-GB"/>
    </w:rPr>
  </w:style>
  <w:style w:type="paragraph" w:customStyle="1" w:styleId="Questionref">
    <w:name w:val="Question_ref"/>
    <w:basedOn w:val="Recref"/>
    <w:next w:val="Normal"/>
    <w:rsid w:val="00D01BDF"/>
    <w:pPr>
      <w:keepNext/>
      <w:keepLines/>
      <w:tabs>
        <w:tab w:val="clear" w:pos="794"/>
        <w:tab w:val="clear" w:pos="1191"/>
        <w:tab w:val="clear" w:pos="1588"/>
        <w:tab w:val="clear" w:pos="1985"/>
        <w:tab w:val="left" w:pos="1134"/>
        <w:tab w:val="left" w:pos="1871"/>
        <w:tab w:val="left" w:pos="2268"/>
      </w:tabs>
    </w:pPr>
  </w:style>
  <w:style w:type="paragraph" w:customStyle="1" w:styleId="RepNo">
    <w:name w:val="Rep_No"/>
    <w:basedOn w:val="RecNo"/>
    <w:next w:val="Normal"/>
    <w:rsid w:val="00D01BDF"/>
    <w:pPr>
      <w:tabs>
        <w:tab w:val="left" w:pos="1134"/>
        <w:tab w:val="left" w:pos="1871"/>
        <w:tab w:val="left" w:pos="2268"/>
      </w:tabs>
    </w:pPr>
    <w:rPr>
      <w:caps/>
    </w:rPr>
  </w:style>
  <w:style w:type="paragraph" w:customStyle="1" w:styleId="Tablelegend">
    <w:name w:val="Table_legend"/>
    <w:basedOn w:val="Normal"/>
    <w:rsid w:val="00D01BDF"/>
    <w:pPr>
      <w:tabs>
        <w:tab w:val="left" w:pos="284"/>
        <w:tab w:val="left" w:pos="567"/>
        <w:tab w:val="left" w:pos="851"/>
      </w:tabs>
      <w:spacing w:before="40" w:after="40"/>
    </w:pPr>
    <w:rPr>
      <w:sz w:val="18"/>
    </w:rPr>
  </w:style>
  <w:style w:type="paragraph" w:customStyle="1" w:styleId="Title4">
    <w:name w:val="Title 4"/>
    <w:basedOn w:val="Normal"/>
    <w:next w:val="Heading1"/>
    <w:rsid w:val="00D01BDF"/>
    <w:pPr>
      <w:overflowPunct/>
      <w:autoSpaceDE/>
      <w:autoSpaceDN/>
      <w:adjustRightInd/>
      <w:spacing w:before="240"/>
      <w:jc w:val="center"/>
      <w:textAlignment w:val="auto"/>
    </w:pPr>
    <w:rPr>
      <w:b/>
      <w:sz w:val="28"/>
    </w:rPr>
  </w:style>
  <w:style w:type="paragraph" w:customStyle="1" w:styleId="Headingi">
    <w:name w:val="Heading_i"/>
    <w:basedOn w:val="Normal"/>
    <w:next w:val="Normal"/>
    <w:qFormat/>
    <w:rsid w:val="00D01BDF"/>
    <w:pPr>
      <w:keepNext/>
      <w:keepLines/>
      <w:spacing w:before="160"/>
    </w:pPr>
    <w:rPr>
      <w:i/>
    </w:rPr>
  </w:style>
  <w:style w:type="paragraph" w:customStyle="1" w:styleId="Headingb">
    <w:name w:val="Heading_b"/>
    <w:basedOn w:val="Normal"/>
    <w:next w:val="Normal"/>
    <w:qFormat/>
    <w:rsid w:val="00D01BDF"/>
    <w:pPr>
      <w:keepNext/>
      <w:keepLines/>
      <w:spacing w:before="160"/>
    </w:pPr>
    <w:rPr>
      <w:rFonts w:ascii="Times New Roman Bold" w:hAnsi="Times New Roman Bold" w:cs="Times New Roman Bold"/>
      <w:b/>
      <w:lang w:eastAsia="zh-CN"/>
    </w:rPr>
  </w:style>
  <w:style w:type="paragraph" w:customStyle="1" w:styleId="AnnexNo">
    <w:name w:val="Annex_No"/>
    <w:basedOn w:val="Normal"/>
    <w:next w:val="Normal"/>
    <w:rsid w:val="00D01BDF"/>
    <w:pPr>
      <w:keepNext/>
      <w:keepLines/>
      <w:spacing w:before="480" w:after="80"/>
      <w:jc w:val="center"/>
    </w:pPr>
    <w:rPr>
      <w:caps/>
      <w:sz w:val="28"/>
    </w:rPr>
  </w:style>
  <w:style w:type="paragraph" w:customStyle="1" w:styleId="EditorsNote">
    <w:name w:val="EditorsNote"/>
    <w:basedOn w:val="Normal"/>
    <w:rsid w:val="00D01BDF"/>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938">
      <w:bodyDiv w:val="1"/>
      <w:marLeft w:val="0"/>
      <w:marRight w:val="0"/>
      <w:marTop w:val="0"/>
      <w:marBottom w:val="0"/>
      <w:divBdr>
        <w:top w:val="none" w:sz="0" w:space="0" w:color="auto"/>
        <w:left w:val="none" w:sz="0" w:space="0" w:color="auto"/>
        <w:bottom w:val="none" w:sz="0" w:space="0" w:color="auto"/>
        <w:right w:val="none" w:sz="0" w:space="0" w:color="auto"/>
      </w:divBdr>
    </w:div>
    <w:div w:id="353263304">
      <w:bodyDiv w:val="1"/>
      <w:marLeft w:val="0"/>
      <w:marRight w:val="0"/>
      <w:marTop w:val="0"/>
      <w:marBottom w:val="0"/>
      <w:divBdr>
        <w:top w:val="none" w:sz="0" w:space="0" w:color="auto"/>
        <w:left w:val="none" w:sz="0" w:space="0" w:color="auto"/>
        <w:bottom w:val="none" w:sz="0" w:space="0" w:color="auto"/>
        <w:right w:val="none" w:sz="0" w:space="0" w:color="auto"/>
      </w:divBdr>
    </w:div>
    <w:div w:id="4580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inic.nguyen@esimplicity.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tu.int/rec/R-REC-M.173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CE9C5-CAEE-4DA9-802D-4C43220BA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E18AC-F00A-45B5-B2CF-478EAF0BE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28BB6E-8FA3-4596-9652-5874CD46CCC3}">
  <ds:schemaRefs>
    <ds:schemaRef ds:uri="http://schemas.microsoft.com/sharepoint/v3/contenttype/forms"/>
  </ds:schemaRefs>
</ds:datastoreItem>
</file>

<file path=customXml/itemProps4.xml><?xml version="1.0" encoding="utf-8"?>
<ds:datastoreItem xmlns:ds="http://schemas.openxmlformats.org/officeDocument/2006/customXml" ds:itemID="{4715AA70-57BD-4BD6-A658-3E23DD54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3562</Words>
  <Characters>20308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23823</CharactersWithSpaces>
  <SharedDoc>false</SharedDoc>
  <HLinks>
    <vt:vector size="18" baseType="variant">
      <vt:variant>
        <vt:i4>8126493</vt:i4>
      </vt:variant>
      <vt:variant>
        <vt:i4>6</vt:i4>
      </vt:variant>
      <vt:variant>
        <vt:i4>0</vt:i4>
      </vt:variant>
      <vt:variant>
        <vt:i4>5</vt:i4>
      </vt:variant>
      <vt:variant>
        <vt:lpwstr>mailto:dominic.nguyen@esimplicity.com</vt:lpwstr>
      </vt:variant>
      <vt:variant>
        <vt:lpwstr/>
      </vt:variant>
      <vt:variant>
        <vt:i4>2228299</vt:i4>
      </vt:variant>
      <vt:variant>
        <vt:i4>3</vt:i4>
      </vt:variant>
      <vt:variant>
        <vt:i4>0</vt:i4>
      </vt:variant>
      <vt:variant>
        <vt:i4>5</vt:i4>
      </vt:variant>
      <vt:variant>
        <vt:lpwstr>mailto:kellen.k.gibson.civ@mail.mil</vt:lpwstr>
      </vt:variant>
      <vt:variant>
        <vt:lpwstr/>
      </vt:variant>
      <vt:variant>
        <vt:i4>6357072</vt:i4>
      </vt:variant>
      <vt:variant>
        <vt:i4>0</vt:i4>
      </vt:variant>
      <vt:variant>
        <vt:i4>0</vt:i4>
      </vt:variant>
      <vt:variant>
        <vt:i4>5</vt:i4>
      </vt:variant>
      <vt:variant>
        <vt:lpwstr>mailto:andrew.meadows.1@us.af.mil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USA</cp:lastModifiedBy>
  <cp:revision>3</cp:revision>
  <cp:lastPrinted>2020-09-11T17:14:00Z</cp:lastPrinted>
  <dcterms:created xsi:type="dcterms:W3CDTF">2022-01-27T16:42:00Z</dcterms:created>
  <dcterms:modified xsi:type="dcterms:W3CDTF">2022-01-27T20:43:00Z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ies>
</file>