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4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941"/>
        <w:gridCol w:w="3600"/>
      </w:tblGrid>
      <w:tr w:rsidR="0048505F" w:rsidRPr="0048505F" w14:paraId="7931F148" w14:textId="77777777" w:rsidTr="0066460D">
        <w:trPr>
          <w:tblHeader/>
          <w:jc w:val="center"/>
        </w:trPr>
        <w:tc>
          <w:tcPr>
            <w:tcW w:w="9247" w:type="dxa"/>
            <w:gridSpan w:val="4"/>
            <w:tcBorders>
              <w:top w:val="double" w:sz="6" w:space="0" w:color="000000"/>
              <w:right w:val="double" w:sz="6" w:space="0" w:color="000000"/>
            </w:tcBorders>
            <w:shd w:val="pct5" w:color="000000" w:fill="FFFFFF"/>
          </w:tcPr>
          <w:p w14:paraId="0CEA78BE" w14:textId="77777777" w:rsidR="0048505F" w:rsidRPr="0048505F" w:rsidRDefault="0048505F" w:rsidP="0048505F">
            <w:pPr>
              <w:spacing w:line="120" w:lineRule="exact"/>
              <w:rPr>
                <w:b/>
              </w:rPr>
            </w:pPr>
          </w:p>
          <w:p w14:paraId="1A26CA0C" w14:textId="77777777" w:rsidR="0048505F" w:rsidRPr="0048505F" w:rsidRDefault="0048505F" w:rsidP="0048505F">
            <w:pPr>
              <w:tabs>
                <w:tab w:val="center" w:pos="2085"/>
              </w:tabs>
              <w:jc w:val="center"/>
              <w:rPr>
                <w:b/>
              </w:rPr>
            </w:pPr>
            <w:r w:rsidRPr="0048505F">
              <w:rPr>
                <w:b/>
              </w:rPr>
              <w:t xml:space="preserve">US Radiocommunication Sector </w:t>
            </w:r>
          </w:p>
          <w:p w14:paraId="5D21EA9A" w14:textId="77777777" w:rsidR="0048505F" w:rsidRPr="0048505F" w:rsidRDefault="0048505F" w:rsidP="0048505F">
            <w:pPr>
              <w:tabs>
                <w:tab w:val="center" w:pos="2085"/>
              </w:tabs>
              <w:spacing w:after="58"/>
              <w:jc w:val="center"/>
              <w:rPr>
                <w:b/>
              </w:rPr>
            </w:pPr>
            <w:r w:rsidRPr="0048505F">
              <w:rPr>
                <w:b/>
              </w:rPr>
              <w:t>FACT SHEET</w:t>
            </w:r>
          </w:p>
        </w:tc>
      </w:tr>
      <w:tr w:rsidR="0048505F" w:rsidRPr="0048505F" w14:paraId="0822F654" w14:textId="77777777" w:rsidTr="0066460D">
        <w:trPr>
          <w:jc w:val="center"/>
        </w:trPr>
        <w:tc>
          <w:tcPr>
            <w:tcW w:w="4706" w:type="dxa"/>
            <w:gridSpan w:val="2"/>
          </w:tcPr>
          <w:p w14:paraId="0C02411C" w14:textId="77777777" w:rsidR="0048505F" w:rsidRPr="0048505F" w:rsidRDefault="0048505F" w:rsidP="0048505F">
            <w:pPr>
              <w:spacing w:after="58"/>
            </w:pPr>
            <w:r w:rsidRPr="0048505F">
              <w:rPr>
                <w:b/>
              </w:rPr>
              <w:t>Study Group:</w:t>
            </w:r>
            <w:r w:rsidRPr="0048505F">
              <w:t xml:space="preserve"> USWP 5B</w:t>
            </w:r>
          </w:p>
        </w:tc>
        <w:tc>
          <w:tcPr>
            <w:tcW w:w="4541" w:type="dxa"/>
            <w:gridSpan w:val="2"/>
          </w:tcPr>
          <w:p w14:paraId="4D887CA7" w14:textId="77777777" w:rsidR="0048505F" w:rsidRPr="0048505F" w:rsidRDefault="0048505F" w:rsidP="0048505F">
            <w:pPr>
              <w:spacing w:after="58"/>
            </w:pPr>
            <w:r w:rsidRPr="0048505F">
              <w:rPr>
                <w:b/>
              </w:rPr>
              <w:t xml:space="preserve">Document No: </w:t>
            </w:r>
            <w:r w:rsidRPr="0048505F">
              <w:t>USWP5B-X</w:t>
            </w:r>
          </w:p>
        </w:tc>
      </w:tr>
      <w:tr w:rsidR="0048505F" w:rsidRPr="0048505F" w14:paraId="7ED474B3" w14:textId="77777777" w:rsidTr="0066460D">
        <w:trPr>
          <w:jc w:val="center"/>
        </w:trPr>
        <w:tc>
          <w:tcPr>
            <w:tcW w:w="4706" w:type="dxa"/>
            <w:gridSpan w:val="2"/>
          </w:tcPr>
          <w:p w14:paraId="405097F5" w14:textId="77777777" w:rsidR="0048505F" w:rsidRPr="0048505F" w:rsidRDefault="0048505F" w:rsidP="0048505F">
            <w:pPr>
              <w:spacing w:after="58"/>
            </w:pPr>
            <w:r w:rsidRPr="0048505F">
              <w:rPr>
                <w:b/>
              </w:rPr>
              <w:t>Reference:</w:t>
            </w:r>
            <w:r w:rsidRPr="0048505F">
              <w:t xml:space="preserve">  WRC-23 AI 1.10</w:t>
            </w:r>
          </w:p>
        </w:tc>
        <w:tc>
          <w:tcPr>
            <w:tcW w:w="4541" w:type="dxa"/>
            <w:gridSpan w:val="2"/>
          </w:tcPr>
          <w:p w14:paraId="6EE2689E" w14:textId="26A0F538" w:rsidR="0048505F" w:rsidRPr="0048505F" w:rsidRDefault="0048505F" w:rsidP="0048505F">
            <w:pPr>
              <w:spacing w:after="58"/>
            </w:pPr>
            <w:r w:rsidRPr="0048505F">
              <w:rPr>
                <w:b/>
              </w:rPr>
              <w:t xml:space="preserve">Date: </w:t>
            </w:r>
            <w:r w:rsidR="00D12747">
              <w:t>2</w:t>
            </w:r>
            <w:r w:rsidRPr="0048505F">
              <w:t xml:space="preserve"> </w:t>
            </w:r>
            <w:r w:rsidR="00D12747">
              <w:t>February</w:t>
            </w:r>
            <w:r w:rsidRPr="0048505F">
              <w:t>, 2022</w:t>
            </w:r>
          </w:p>
        </w:tc>
      </w:tr>
      <w:tr w:rsidR="0048505F" w:rsidRPr="0048505F" w14:paraId="5A137E0B" w14:textId="77777777" w:rsidTr="0066460D">
        <w:trPr>
          <w:jc w:val="center"/>
        </w:trPr>
        <w:tc>
          <w:tcPr>
            <w:tcW w:w="9247" w:type="dxa"/>
            <w:gridSpan w:val="4"/>
            <w:tcBorders>
              <w:bottom w:val="nil"/>
              <w:right w:val="double" w:sz="6" w:space="0" w:color="000000"/>
            </w:tcBorders>
          </w:tcPr>
          <w:p w14:paraId="378DE83F" w14:textId="77777777" w:rsidR="0048505F" w:rsidRPr="0048505F" w:rsidRDefault="0048505F" w:rsidP="0048505F">
            <w:pPr>
              <w:spacing w:before="0" w:line="276" w:lineRule="auto"/>
              <w:rPr>
                <w:bCs/>
              </w:rPr>
            </w:pPr>
            <w:r w:rsidRPr="0048505F">
              <w:rPr>
                <w:b/>
              </w:rPr>
              <w:t>Document Title:</w:t>
            </w:r>
            <w:r w:rsidRPr="0048505F">
              <w:t xml:space="preserve"> Working document towards a draft CPM text to WRC-23 for agenda item 1.10</w:t>
            </w:r>
          </w:p>
        </w:tc>
      </w:tr>
      <w:tr w:rsidR="0048505F" w:rsidRPr="0048505F" w14:paraId="092FBCB6" w14:textId="77777777" w:rsidTr="0066460D">
        <w:trPr>
          <w:cantSplit/>
          <w:trHeight w:val="259"/>
          <w:jc w:val="center"/>
        </w:trPr>
        <w:tc>
          <w:tcPr>
            <w:tcW w:w="3931" w:type="dxa"/>
            <w:tcBorders>
              <w:top w:val="single" w:sz="6" w:space="0" w:color="auto"/>
              <w:left w:val="double" w:sz="6" w:space="0" w:color="auto"/>
              <w:bottom w:val="nil"/>
              <w:right w:val="nil"/>
            </w:tcBorders>
          </w:tcPr>
          <w:p w14:paraId="38D75EF0" w14:textId="77777777" w:rsidR="0048505F" w:rsidRPr="0048505F" w:rsidRDefault="0048505F" w:rsidP="0048505F">
            <w:pPr>
              <w:spacing w:before="60" w:after="60"/>
              <w:rPr>
                <w:b/>
              </w:rPr>
            </w:pPr>
            <w:r w:rsidRPr="0048505F">
              <w:rPr>
                <w:b/>
              </w:rPr>
              <w:t>Authors</w:t>
            </w:r>
          </w:p>
        </w:tc>
        <w:tc>
          <w:tcPr>
            <w:tcW w:w="1716" w:type="dxa"/>
            <w:gridSpan w:val="2"/>
            <w:tcBorders>
              <w:top w:val="single" w:sz="6" w:space="0" w:color="auto"/>
              <w:left w:val="nil"/>
              <w:bottom w:val="nil"/>
              <w:right w:val="nil"/>
            </w:tcBorders>
          </w:tcPr>
          <w:p w14:paraId="3961E917" w14:textId="77777777" w:rsidR="0048505F" w:rsidRPr="0048505F" w:rsidRDefault="0048505F" w:rsidP="0048505F">
            <w:pPr>
              <w:spacing w:before="60" w:after="60"/>
              <w:rPr>
                <w:b/>
              </w:rPr>
            </w:pPr>
            <w:r w:rsidRPr="0048505F">
              <w:rPr>
                <w:b/>
              </w:rPr>
              <w:t>Telephone</w:t>
            </w:r>
          </w:p>
        </w:tc>
        <w:tc>
          <w:tcPr>
            <w:tcW w:w="3600" w:type="dxa"/>
            <w:tcBorders>
              <w:top w:val="single" w:sz="6" w:space="0" w:color="auto"/>
              <w:left w:val="nil"/>
              <w:bottom w:val="nil"/>
              <w:right w:val="double" w:sz="6" w:space="0" w:color="000000"/>
            </w:tcBorders>
          </w:tcPr>
          <w:p w14:paraId="7C37F144" w14:textId="77777777" w:rsidR="0048505F" w:rsidRPr="0048505F" w:rsidRDefault="0048505F" w:rsidP="0048505F">
            <w:pPr>
              <w:spacing w:before="60" w:after="60"/>
              <w:rPr>
                <w:b/>
              </w:rPr>
            </w:pPr>
            <w:r w:rsidRPr="0048505F">
              <w:rPr>
                <w:b/>
              </w:rPr>
              <w:t>E-Mail</w:t>
            </w:r>
          </w:p>
        </w:tc>
      </w:tr>
      <w:tr w:rsidR="0048505F" w:rsidRPr="0048505F" w14:paraId="3C8F4AD3" w14:textId="77777777" w:rsidTr="0066460D">
        <w:trPr>
          <w:cantSplit/>
          <w:trHeight w:val="256"/>
          <w:jc w:val="center"/>
        </w:trPr>
        <w:tc>
          <w:tcPr>
            <w:tcW w:w="3931" w:type="dxa"/>
            <w:tcBorders>
              <w:top w:val="nil"/>
              <w:left w:val="double" w:sz="6" w:space="0" w:color="auto"/>
              <w:bottom w:val="nil"/>
              <w:right w:val="nil"/>
            </w:tcBorders>
          </w:tcPr>
          <w:p w14:paraId="0767411A" w14:textId="77777777" w:rsidR="0048505F" w:rsidRPr="0048505F" w:rsidRDefault="0048505F" w:rsidP="0048505F">
            <w:pPr>
              <w:keepLines/>
              <w:tabs>
                <w:tab w:val="left" w:pos="255"/>
              </w:tabs>
              <w:spacing w:before="60" w:after="60" w:line="480" w:lineRule="auto"/>
              <w:rPr>
                <w:lang w:eastAsia="zh-CN"/>
              </w:rPr>
            </w:pPr>
            <w:r w:rsidRPr="0048505F">
              <w:rPr>
                <w:lang w:eastAsia="zh-CN"/>
              </w:rPr>
              <w:t>Daniel Bishop, NASA</w:t>
            </w:r>
          </w:p>
          <w:p w14:paraId="1F3931A7" w14:textId="77777777" w:rsidR="0048505F" w:rsidRPr="0048505F" w:rsidRDefault="0048505F" w:rsidP="0048505F">
            <w:pPr>
              <w:keepLines/>
              <w:tabs>
                <w:tab w:val="left" w:pos="255"/>
              </w:tabs>
              <w:spacing w:before="60" w:after="60" w:line="480" w:lineRule="auto"/>
              <w:rPr>
                <w:lang w:eastAsia="zh-CN"/>
              </w:rPr>
            </w:pPr>
            <w:r w:rsidRPr="0048505F">
              <w:rPr>
                <w:szCs w:val="24"/>
                <w:lang w:val="en-US"/>
              </w:rPr>
              <w:t>Ryan S. McDonough</w:t>
            </w:r>
            <w:r w:rsidRPr="0048505F">
              <w:rPr>
                <w:lang w:eastAsia="zh-CN"/>
              </w:rPr>
              <w:t>, NASA</w:t>
            </w:r>
          </w:p>
        </w:tc>
        <w:tc>
          <w:tcPr>
            <w:tcW w:w="1716" w:type="dxa"/>
            <w:gridSpan w:val="2"/>
            <w:tcBorders>
              <w:top w:val="nil"/>
              <w:left w:val="nil"/>
              <w:bottom w:val="nil"/>
              <w:right w:val="nil"/>
            </w:tcBorders>
          </w:tcPr>
          <w:p w14:paraId="703297C6" w14:textId="77777777" w:rsidR="0048505F" w:rsidRPr="0048505F" w:rsidRDefault="0048505F" w:rsidP="0048505F">
            <w:pPr>
              <w:spacing w:before="60" w:after="60" w:line="480" w:lineRule="auto"/>
              <w:rPr>
                <w:szCs w:val="24"/>
                <w:lang w:eastAsia="zh-CN"/>
              </w:rPr>
            </w:pPr>
            <w:r w:rsidRPr="0048505F">
              <w:rPr>
                <w:szCs w:val="24"/>
                <w:lang w:eastAsia="zh-CN"/>
              </w:rPr>
              <w:t>216-433-5220</w:t>
            </w:r>
          </w:p>
          <w:p w14:paraId="5FF58B67" w14:textId="77777777" w:rsidR="0048505F" w:rsidRPr="0048505F" w:rsidRDefault="0048505F" w:rsidP="0048505F">
            <w:pPr>
              <w:spacing w:before="60" w:after="60" w:line="480" w:lineRule="auto"/>
              <w:rPr>
                <w:szCs w:val="24"/>
                <w:lang w:eastAsia="zh-CN"/>
              </w:rPr>
            </w:pPr>
            <w:r w:rsidRPr="0048505F">
              <w:rPr>
                <w:szCs w:val="24"/>
                <w:lang w:val="en-US"/>
              </w:rPr>
              <w:t>216-433-2862</w:t>
            </w:r>
          </w:p>
        </w:tc>
        <w:tc>
          <w:tcPr>
            <w:tcW w:w="3600" w:type="dxa"/>
            <w:tcBorders>
              <w:top w:val="nil"/>
              <w:left w:val="nil"/>
              <w:bottom w:val="nil"/>
              <w:right w:val="double" w:sz="6" w:space="0" w:color="000000"/>
            </w:tcBorders>
          </w:tcPr>
          <w:p w14:paraId="69F1CDA6" w14:textId="77777777" w:rsidR="0048505F" w:rsidRPr="0048505F" w:rsidRDefault="00EF6137" w:rsidP="0048505F">
            <w:pPr>
              <w:spacing w:before="60" w:after="60" w:line="480" w:lineRule="auto"/>
            </w:pPr>
            <w:hyperlink r:id="rId7" w:history="1">
              <w:r w:rsidR="0048505F" w:rsidRPr="0048505F">
                <w:rPr>
                  <w:color w:val="0563C1"/>
                  <w:u w:val="single"/>
                </w:rPr>
                <w:t>daniel.w.bishop@nasa.gov</w:t>
              </w:r>
            </w:hyperlink>
          </w:p>
          <w:p w14:paraId="7C6B5455" w14:textId="77777777" w:rsidR="0048505F" w:rsidRPr="0048505F" w:rsidRDefault="00EF6137" w:rsidP="0048505F">
            <w:pPr>
              <w:spacing w:before="60" w:after="60" w:line="480" w:lineRule="auto"/>
              <w:rPr>
                <w:color w:val="0000FF"/>
                <w:szCs w:val="24"/>
                <w:u w:val="single"/>
                <w:lang w:val="en-US"/>
              </w:rPr>
            </w:pPr>
            <w:hyperlink r:id="rId8" w:history="1">
              <w:r w:rsidR="0048505F" w:rsidRPr="0048505F">
                <w:rPr>
                  <w:color w:val="0000FF"/>
                  <w:szCs w:val="24"/>
                  <w:u w:val="single"/>
                  <w:lang w:val="en-US"/>
                </w:rPr>
                <w:t>Ryan.S.McDonough@nasa.gov</w:t>
              </w:r>
            </w:hyperlink>
          </w:p>
        </w:tc>
      </w:tr>
      <w:tr w:rsidR="0048505F" w:rsidRPr="0048505F" w14:paraId="2B280D43" w14:textId="77777777" w:rsidTr="0066460D">
        <w:trPr>
          <w:jc w:val="center"/>
        </w:trPr>
        <w:tc>
          <w:tcPr>
            <w:tcW w:w="9247" w:type="dxa"/>
            <w:gridSpan w:val="4"/>
            <w:tcBorders>
              <w:right w:val="double" w:sz="6" w:space="0" w:color="000000"/>
            </w:tcBorders>
          </w:tcPr>
          <w:p w14:paraId="60364390" w14:textId="77777777" w:rsidR="0048505F" w:rsidRPr="0048505F" w:rsidRDefault="0048505F" w:rsidP="0048505F">
            <w:pPr>
              <w:spacing w:before="0" w:line="276" w:lineRule="auto"/>
            </w:pPr>
            <w:r w:rsidRPr="0048505F">
              <w:rPr>
                <w:b/>
              </w:rPr>
              <w:t>Purpose/Objective</w:t>
            </w:r>
            <w:r w:rsidRPr="0048505F">
              <w:t xml:space="preserve">:  </w:t>
            </w:r>
          </w:p>
          <w:p w14:paraId="1CCACD05" w14:textId="77777777" w:rsidR="0048505F" w:rsidRPr="0048505F" w:rsidRDefault="0048505F" w:rsidP="0048505F">
            <w:pPr>
              <w:spacing w:before="0" w:line="276" w:lineRule="auto"/>
            </w:pPr>
            <w:r w:rsidRPr="0048505F">
              <w:rPr>
                <w:bCs/>
              </w:rPr>
              <w:t xml:space="preserve">Propose </w:t>
            </w:r>
            <w:r w:rsidRPr="0048505F">
              <w:t>Working document towards a draft CPM text to WRC-23 for agenda item 1.10</w:t>
            </w:r>
            <w:r w:rsidRPr="0048505F">
              <w:rPr>
                <w:bCs/>
              </w:rPr>
              <w:t>.</w:t>
            </w:r>
          </w:p>
        </w:tc>
      </w:tr>
      <w:tr w:rsidR="0048505F" w:rsidRPr="0048505F" w14:paraId="4F8A4A48" w14:textId="77777777" w:rsidTr="0066460D">
        <w:trPr>
          <w:jc w:val="center"/>
        </w:trPr>
        <w:tc>
          <w:tcPr>
            <w:tcW w:w="9247" w:type="dxa"/>
            <w:gridSpan w:val="4"/>
            <w:tcBorders>
              <w:right w:val="double" w:sz="6" w:space="0" w:color="000000"/>
            </w:tcBorders>
          </w:tcPr>
          <w:p w14:paraId="3A919204" w14:textId="77777777" w:rsidR="0048505F" w:rsidRPr="0048505F" w:rsidRDefault="0048505F" w:rsidP="0048505F">
            <w:pPr>
              <w:spacing w:before="0" w:line="276" w:lineRule="auto"/>
            </w:pPr>
            <w:r w:rsidRPr="0048505F">
              <w:rPr>
                <w:b/>
              </w:rPr>
              <w:t>Abstract</w:t>
            </w:r>
            <w:r w:rsidRPr="0048505F">
              <w:t xml:space="preserve">:  </w:t>
            </w:r>
          </w:p>
          <w:p w14:paraId="7D9B72A6" w14:textId="77777777" w:rsidR="0048505F" w:rsidRPr="0048505F" w:rsidRDefault="0048505F" w:rsidP="0048505F">
            <w:pPr>
              <w:spacing w:before="0" w:line="276" w:lineRule="auto"/>
              <w:rPr>
                <w:b/>
              </w:rPr>
            </w:pPr>
            <w:r w:rsidRPr="0048505F">
              <w:rPr>
                <w:rFonts w:cs="Arial"/>
                <w:color w:val="000000"/>
                <w:lang w:eastAsia="fr-FR"/>
              </w:rPr>
              <w:t>This contribution seeks to provide methods to amend the Radio Regulations regarding agenda item 1.10.</w:t>
            </w:r>
          </w:p>
        </w:tc>
      </w:tr>
      <w:tr w:rsidR="0048505F" w:rsidRPr="0048505F" w14:paraId="3895C946" w14:textId="77777777" w:rsidTr="0066460D">
        <w:trPr>
          <w:jc w:val="center"/>
        </w:trPr>
        <w:tc>
          <w:tcPr>
            <w:tcW w:w="9247" w:type="dxa"/>
            <w:gridSpan w:val="4"/>
            <w:tcBorders>
              <w:bottom w:val="double" w:sz="6" w:space="0" w:color="000000"/>
              <w:right w:val="double" w:sz="6" w:space="0" w:color="000000"/>
            </w:tcBorders>
          </w:tcPr>
          <w:p w14:paraId="07508F4A" w14:textId="77777777" w:rsidR="0048505F" w:rsidRPr="0048505F" w:rsidRDefault="0048505F" w:rsidP="0048505F">
            <w:pPr>
              <w:tabs>
                <w:tab w:val="left" w:pos="2857"/>
              </w:tabs>
              <w:spacing w:before="60" w:after="60"/>
              <w:rPr>
                <w:b/>
              </w:rPr>
            </w:pPr>
            <w:r w:rsidRPr="0048505F">
              <w:rPr>
                <w:b/>
              </w:rPr>
              <w:t>Fact Sheet Preparer:</w:t>
            </w:r>
            <w:r w:rsidRPr="0048505F">
              <w:t xml:space="preserve"> </w:t>
            </w:r>
            <w:r w:rsidRPr="0048505F">
              <w:tab/>
              <w:t xml:space="preserve">Ryan </w:t>
            </w:r>
            <w:proofErr w:type="spellStart"/>
            <w:r w:rsidRPr="0048505F">
              <w:t>McDonough,</w:t>
            </w:r>
            <w:proofErr w:type="spellEnd"/>
            <w:r w:rsidRPr="0048505F">
              <w:t xml:space="preserve"> NASA</w:t>
            </w:r>
          </w:p>
        </w:tc>
      </w:tr>
    </w:tbl>
    <w:p w14:paraId="6EDC820A" w14:textId="77777777" w:rsidR="0048505F" w:rsidRDefault="0048505F" w:rsidP="003A3C4C">
      <w:pPr>
        <w:tabs>
          <w:tab w:val="clear" w:pos="1134"/>
          <w:tab w:val="clear" w:pos="1871"/>
          <w:tab w:val="clear" w:pos="2268"/>
        </w:tabs>
        <w:overflowPunct/>
        <w:autoSpaceDE/>
        <w:autoSpaceDN/>
        <w:adjustRightInd/>
        <w:spacing w:before="0"/>
        <w:textAlignment w:val="auto"/>
      </w:pPr>
    </w:p>
    <w:p w14:paraId="5FFA6AB8" w14:textId="587A8210" w:rsidR="003A3C4C" w:rsidRDefault="003A3C4C" w:rsidP="003A3C4C">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8505F" w14:paraId="59F4EEF3" w14:textId="77777777" w:rsidTr="0066460D">
        <w:trPr>
          <w:cantSplit/>
        </w:trPr>
        <w:tc>
          <w:tcPr>
            <w:tcW w:w="6487" w:type="dxa"/>
            <w:vAlign w:val="center"/>
          </w:tcPr>
          <w:p w14:paraId="3D40DFFC" w14:textId="77777777" w:rsidR="0048505F" w:rsidRPr="00D8032B" w:rsidRDefault="0048505F" w:rsidP="0066460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CDD899B" w14:textId="77777777" w:rsidR="0048505F" w:rsidRDefault="0048505F" w:rsidP="0066460D">
            <w:pPr>
              <w:shd w:val="solid" w:color="FFFFFF" w:fill="FFFFFF"/>
              <w:spacing w:before="0" w:line="240" w:lineRule="atLeast"/>
            </w:pPr>
            <w:r>
              <w:rPr>
                <w:noProof/>
                <w:lang w:eastAsia="en-GB"/>
              </w:rPr>
              <w:drawing>
                <wp:inline distT="0" distB="0" distL="0" distR="0" wp14:anchorId="689B63B8" wp14:editId="2C4D7C09">
                  <wp:extent cx="765175" cy="765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8505F" w:rsidRPr="0051782D" w14:paraId="40392821" w14:textId="77777777" w:rsidTr="0066460D">
        <w:trPr>
          <w:cantSplit/>
        </w:trPr>
        <w:tc>
          <w:tcPr>
            <w:tcW w:w="6487" w:type="dxa"/>
            <w:tcBorders>
              <w:bottom w:val="single" w:sz="12" w:space="0" w:color="auto"/>
            </w:tcBorders>
          </w:tcPr>
          <w:p w14:paraId="247FD2FF" w14:textId="77777777" w:rsidR="0048505F" w:rsidRPr="00163271" w:rsidRDefault="0048505F" w:rsidP="0066460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6CE37A2" w14:textId="77777777" w:rsidR="0048505F" w:rsidRPr="0051782D" w:rsidRDefault="0048505F" w:rsidP="0066460D">
            <w:pPr>
              <w:shd w:val="solid" w:color="FFFFFF" w:fill="FFFFFF"/>
              <w:spacing w:before="0" w:after="48" w:line="240" w:lineRule="atLeast"/>
              <w:rPr>
                <w:sz w:val="22"/>
                <w:szCs w:val="22"/>
                <w:lang w:val="en-US"/>
              </w:rPr>
            </w:pPr>
          </w:p>
        </w:tc>
      </w:tr>
      <w:tr w:rsidR="0048505F" w14:paraId="774C0FCA" w14:textId="77777777" w:rsidTr="0066460D">
        <w:trPr>
          <w:cantSplit/>
        </w:trPr>
        <w:tc>
          <w:tcPr>
            <w:tcW w:w="6487" w:type="dxa"/>
            <w:tcBorders>
              <w:top w:val="single" w:sz="12" w:space="0" w:color="auto"/>
            </w:tcBorders>
          </w:tcPr>
          <w:p w14:paraId="6BC55181" w14:textId="77777777" w:rsidR="0048505F" w:rsidRPr="0051782D" w:rsidRDefault="0048505F" w:rsidP="0066460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BD4A1B3" w14:textId="77777777" w:rsidR="0048505F" w:rsidRPr="00710D66" w:rsidRDefault="0048505F" w:rsidP="0066460D">
            <w:pPr>
              <w:shd w:val="solid" w:color="FFFFFF" w:fill="FFFFFF"/>
              <w:spacing w:before="0" w:after="48" w:line="240" w:lineRule="atLeast"/>
              <w:rPr>
                <w:lang w:val="en-US"/>
              </w:rPr>
            </w:pPr>
          </w:p>
        </w:tc>
      </w:tr>
      <w:tr w:rsidR="0048505F" w14:paraId="7F02DE4F" w14:textId="77777777" w:rsidTr="0066460D">
        <w:trPr>
          <w:cantSplit/>
        </w:trPr>
        <w:tc>
          <w:tcPr>
            <w:tcW w:w="6487" w:type="dxa"/>
            <w:vMerge w:val="restart"/>
          </w:tcPr>
          <w:p w14:paraId="3C06A854" w14:textId="77777777" w:rsidR="0048505F" w:rsidRPr="001D3F6B" w:rsidRDefault="0048505F" w:rsidP="0066460D">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XX March 2021</w:t>
            </w:r>
          </w:p>
          <w:p w14:paraId="66746060" w14:textId="77777777" w:rsidR="0048505F" w:rsidRPr="00982084" w:rsidRDefault="0048505F" w:rsidP="0066460D">
            <w:pPr>
              <w:shd w:val="solid" w:color="FFFFFF" w:fill="FFFFFF"/>
              <w:tabs>
                <w:tab w:val="clear" w:pos="1134"/>
                <w:tab w:val="clear" w:pos="1871"/>
                <w:tab w:val="clear" w:pos="2268"/>
              </w:tabs>
              <w:spacing w:before="0" w:after="240"/>
              <w:ind w:left="1134" w:hanging="1134"/>
              <w:rPr>
                <w:rFonts w:ascii="Verdana" w:hAnsi="Verdana"/>
                <w:sz w:val="20"/>
              </w:rPr>
            </w:pPr>
            <w:r w:rsidRPr="001D3F6B">
              <w:rPr>
                <w:rFonts w:ascii="Verdana" w:hAnsi="Verdana"/>
                <w:sz w:val="20"/>
              </w:rPr>
              <w:t>Subject:</w:t>
            </w:r>
            <w:r w:rsidRPr="001D3F6B">
              <w:rPr>
                <w:rFonts w:ascii="Verdana" w:hAnsi="Verdana"/>
                <w:sz w:val="20"/>
              </w:rPr>
              <w:tab/>
            </w:r>
            <w:r>
              <w:rPr>
                <w:rFonts w:ascii="Verdana" w:hAnsi="Verdana"/>
                <w:sz w:val="20"/>
              </w:rPr>
              <w:t>WRC-23 agenda item 1.10</w:t>
            </w:r>
          </w:p>
        </w:tc>
        <w:tc>
          <w:tcPr>
            <w:tcW w:w="3402" w:type="dxa"/>
          </w:tcPr>
          <w:p w14:paraId="19A2361E" w14:textId="77777777" w:rsidR="0048505F" w:rsidRPr="003A3C4C" w:rsidRDefault="0048505F" w:rsidP="0066460D">
            <w:pPr>
              <w:shd w:val="solid" w:color="FFFFFF" w:fill="FFFFFF"/>
              <w:spacing w:before="0" w:line="240" w:lineRule="atLeast"/>
              <w:rPr>
                <w:rFonts w:ascii="Verdana" w:hAnsi="Verdana"/>
                <w:sz w:val="20"/>
                <w:lang w:eastAsia="zh-CN"/>
              </w:rPr>
            </w:pPr>
            <w:r>
              <w:rPr>
                <w:rFonts w:ascii="Verdana" w:hAnsi="Verdana"/>
                <w:b/>
                <w:sz w:val="20"/>
                <w:lang w:eastAsia="zh-CN"/>
              </w:rPr>
              <w:t>Document 5B/X</w:t>
            </w:r>
          </w:p>
        </w:tc>
      </w:tr>
      <w:tr w:rsidR="0048505F" w14:paraId="28989331" w14:textId="77777777" w:rsidTr="0066460D">
        <w:trPr>
          <w:cantSplit/>
        </w:trPr>
        <w:tc>
          <w:tcPr>
            <w:tcW w:w="6487" w:type="dxa"/>
            <w:vMerge/>
          </w:tcPr>
          <w:p w14:paraId="2C176C7E" w14:textId="77777777" w:rsidR="0048505F" w:rsidRDefault="0048505F" w:rsidP="0066460D">
            <w:pPr>
              <w:spacing w:before="60"/>
              <w:jc w:val="center"/>
              <w:rPr>
                <w:b/>
                <w:smallCaps/>
                <w:sz w:val="32"/>
                <w:lang w:eastAsia="zh-CN"/>
              </w:rPr>
            </w:pPr>
          </w:p>
        </w:tc>
        <w:tc>
          <w:tcPr>
            <w:tcW w:w="3402" w:type="dxa"/>
          </w:tcPr>
          <w:p w14:paraId="19A9F7EA" w14:textId="77777777" w:rsidR="0048505F" w:rsidRPr="003A3C4C" w:rsidRDefault="0048505F" w:rsidP="0066460D">
            <w:pPr>
              <w:shd w:val="solid" w:color="FFFFFF" w:fill="FFFFFF"/>
              <w:spacing w:before="0" w:line="240" w:lineRule="atLeast"/>
              <w:rPr>
                <w:rFonts w:ascii="Verdana" w:hAnsi="Verdana"/>
                <w:sz w:val="20"/>
                <w:lang w:eastAsia="zh-CN"/>
              </w:rPr>
            </w:pPr>
            <w:r>
              <w:rPr>
                <w:rFonts w:ascii="Verdana" w:hAnsi="Verdana"/>
                <w:b/>
                <w:sz w:val="20"/>
                <w:lang w:eastAsia="zh-CN"/>
              </w:rPr>
              <w:t>XX March 2022</w:t>
            </w:r>
          </w:p>
        </w:tc>
      </w:tr>
      <w:tr w:rsidR="0048505F" w14:paraId="0B5AFE5B" w14:textId="77777777" w:rsidTr="0066460D">
        <w:trPr>
          <w:cantSplit/>
        </w:trPr>
        <w:tc>
          <w:tcPr>
            <w:tcW w:w="6487" w:type="dxa"/>
            <w:vMerge/>
          </w:tcPr>
          <w:p w14:paraId="005387B6" w14:textId="77777777" w:rsidR="0048505F" w:rsidRDefault="0048505F" w:rsidP="0066460D">
            <w:pPr>
              <w:spacing w:before="60"/>
              <w:jc w:val="center"/>
              <w:rPr>
                <w:b/>
                <w:smallCaps/>
                <w:sz w:val="32"/>
                <w:lang w:eastAsia="zh-CN"/>
              </w:rPr>
            </w:pPr>
          </w:p>
        </w:tc>
        <w:tc>
          <w:tcPr>
            <w:tcW w:w="3402" w:type="dxa"/>
          </w:tcPr>
          <w:p w14:paraId="1F89FA7B" w14:textId="77777777" w:rsidR="0048505F" w:rsidRPr="003A3C4C" w:rsidRDefault="0048505F" w:rsidP="0066460D">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8505F" w14:paraId="75A7AE5D" w14:textId="77777777" w:rsidTr="0066460D">
        <w:trPr>
          <w:cantSplit/>
        </w:trPr>
        <w:tc>
          <w:tcPr>
            <w:tcW w:w="9889" w:type="dxa"/>
            <w:gridSpan w:val="2"/>
          </w:tcPr>
          <w:p w14:paraId="3CDC975D" w14:textId="77777777" w:rsidR="0048505F" w:rsidRDefault="0048505F" w:rsidP="0066460D">
            <w:pPr>
              <w:pStyle w:val="Source"/>
              <w:rPr>
                <w:lang w:eastAsia="zh-CN"/>
              </w:rPr>
            </w:pPr>
            <w:r>
              <w:rPr>
                <w:lang w:eastAsia="zh-CN"/>
              </w:rPr>
              <w:t>United States of America</w:t>
            </w:r>
          </w:p>
        </w:tc>
      </w:tr>
      <w:tr w:rsidR="0048505F" w14:paraId="6E20B448" w14:textId="77777777" w:rsidTr="0066460D">
        <w:trPr>
          <w:cantSplit/>
        </w:trPr>
        <w:tc>
          <w:tcPr>
            <w:tcW w:w="9889" w:type="dxa"/>
            <w:gridSpan w:val="2"/>
          </w:tcPr>
          <w:p w14:paraId="3CD90EFC" w14:textId="77777777" w:rsidR="0048505F" w:rsidRDefault="0048505F" w:rsidP="0066460D">
            <w:pPr>
              <w:pStyle w:val="Title1"/>
              <w:rPr>
                <w:lang w:eastAsia="zh-CN"/>
              </w:rPr>
            </w:pPr>
            <w:r>
              <w:t xml:space="preserve">proposed revisions to </w:t>
            </w:r>
            <w:r w:rsidRPr="00F12E58">
              <w:t>working document towards</w:t>
            </w:r>
            <w:r w:rsidRPr="00F12E58">
              <w:br/>
              <w:t>Draft CPM text to WRC-23 for agenda item 1.1</w:t>
            </w:r>
            <w:r>
              <w:t>0</w:t>
            </w:r>
          </w:p>
        </w:tc>
      </w:tr>
      <w:tr w:rsidR="0048505F" w14:paraId="631B7371" w14:textId="77777777" w:rsidTr="0066460D">
        <w:trPr>
          <w:cantSplit/>
        </w:trPr>
        <w:tc>
          <w:tcPr>
            <w:tcW w:w="9889" w:type="dxa"/>
            <w:gridSpan w:val="2"/>
          </w:tcPr>
          <w:p w14:paraId="77B12D15" w14:textId="77777777" w:rsidR="0048505F" w:rsidRDefault="0048505F" w:rsidP="0066460D">
            <w:pPr>
              <w:pStyle w:val="Title1"/>
              <w:rPr>
                <w:lang w:eastAsia="zh-CN"/>
              </w:rPr>
            </w:pPr>
          </w:p>
        </w:tc>
      </w:tr>
    </w:tbl>
    <w:p w14:paraId="2F2896C9" w14:textId="77777777" w:rsidR="0048505F" w:rsidRPr="001D3F6B" w:rsidRDefault="0048505F" w:rsidP="0048505F">
      <w:pPr>
        <w:pStyle w:val="Headingb"/>
      </w:pPr>
      <w:r w:rsidRPr="001D3F6B">
        <w:t>Introduction</w:t>
      </w:r>
    </w:p>
    <w:p w14:paraId="432D639A" w14:textId="77777777" w:rsidR="0048505F" w:rsidRPr="00BF293A" w:rsidRDefault="0048505F" w:rsidP="0048505F">
      <w:pPr>
        <w:tabs>
          <w:tab w:val="clear" w:pos="1134"/>
          <w:tab w:val="clear" w:pos="1871"/>
          <w:tab w:val="clear" w:pos="2268"/>
        </w:tabs>
        <w:overflowPunct/>
        <w:autoSpaceDE/>
        <w:autoSpaceDN/>
        <w:adjustRightInd/>
        <w:jc w:val="both"/>
        <w:textAlignment w:val="auto"/>
        <w:rPr>
          <w:lang w:eastAsia="zh-CN"/>
        </w:rPr>
      </w:pPr>
      <w:r w:rsidRPr="001D3F6B">
        <w:rPr>
          <w:lang w:eastAsia="zh-CN"/>
        </w:rPr>
        <w:t>This contribution provides</w:t>
      </w:r>
      <w:r w:rsidRPr="001228D6">
        <w:rPr>
          <w:lang w:eastAsia="zh-CN"/>
        </w:rPr>
        <w:t xml:space="preserve"> </w:t>
      </w:r>
      <w:r>
        <w:rPr>
          <w:lang w:eastAsia="zh-CN"/>
        </w:rPr>
        <w:t>in Attachment 1</w:t>
      </w:r>
      <w:r w:rsidRPr="001D3F6B">
        <w:rPr>
          <w:lang w:eastAsia="zh-CN"/>
        </w:rPr>
        <w:t xml:space="preserve"> some proposed revisions to the </w:t>
      </w:r>
      <w:r>
        <w:rPr>
          <w:lang w:eastAsia="zh-CN"/>
        </w:rPr>
        <w:t>draft CPM text on</w:t>
      </w:r>
      <w:r>
        <w:rPr>
          <w:lang w:eastAsia="zh-CN"/>
        </w:rPr>
        <w:br/>
      </w:r>
      <w:r w:rsidRPr="001D3F6B">
        <w:rPr>
          <w:lang w:eastAsia="zh-CN"/>
        </w:rPr>
        <w:t xml:space="preserve"> WRC-23 agenda item </w:t>
      </w:r>
      <w:r>
        <w:rPr>
          <w:lang w:eastAsia="zh-CN"/>
        </w:rPr>
        <w:t xml:space="preserve">1.10 based on the version contained in Annex 6 to Document </w:t>
      </w:r>
      <w:hyperlink r:id="rId10" w:history="1">
        <w:r w:rsidRPr="00494F1A">
          <w:rPr>
            <w:rStyle w:val="Hyperlink"/>
            <w:lang w:eastAsia="zh-CN"/>
          </w:rPr>
          <w:t>5B/</w:t>
        </w:r>
        <w:r>
          <w:rPr>
            <w:rStyle w:val="Hyperlink"/>
            <w:lang w:eastAsia="zh-CN"/>
          </w:rPr>
          <w:t>225</w:t>
        </w:r>
      </w:hyperlink>
      <w:r>
        <w:rPr>
          <w:lang w:eastAsia="zh-CN"/>
        </w:rPr>
        <w:t>.</w:t>
      </w:r>
    </w:p>
    <w:p w14:paraId="3F52E8D5" w14:textId="77777777" w:rsidR="0048505F" w:rsidRPr="001D3F6B" w:rsidRDefault="0048505F" w:rsidP="0048505F">
      <w:pPr>
        <w:tabs>
          <w:tab w:val="clear" w:pos="1134"/>
          <w:tab w:val="clear" w:pos="1871"/>
          <w:tab w:val="clear" w:pos="2268"/>
        </w:tabs>
        <w:overflowPunct/>
        <w:autoSpaceDE/>
        <w:autoSpaceDN/>
        <w:adjustRightInd/>
        <w:jc w:val="both"/>
        <w:textAlignment w:val="auto"/>
      </w:pPr>
      <w:r>
        <w:t xml:space="preserve">The proposed revisions below include example revisions to the RR in section </w:t>
      </w:r>
      <w:r w:rsidRPr="00F12E58">
        <w:t>2/1.1</w:t>
      </w:r>
      <w:r>
        <w:t>0</w:t>
      </w:r>
      <w:r w:rsidRPr="00F12E58">
        <w:t>/</w:t>
      </w:r>
      <w:r>
        <w:t>4 (</w:t>
      </w:r>
      <w:r w:rsidRPr="00324CB9">
        <w:t>Methods to satisfy the agenda item</w:t>
      </w:r>
      <w:r>
        <w:t xml:space="preserve">) and </w:t>
      </w:r>
      <w:r w:rsidRPr="00F12E58">
        <w:t>2/1.1</w:t>
      </w:r>
      <w:r>
        <w:t>0</w:t>
      </w:r>
      <w:r w:rsidRPr="00F12E58">
        <w:t>/</w:t>
      </w:r>
      <w:r>
        <w:t>5 (</w:t>
      </w:r>
      <w:r w:rsidRPr="00324CB9">
        <w:t>Regulatory and procedural considerations</w:t>
      </w:r>
      <w:r>
        <w:t>).  The new elements are identified with tracked changes.</w:t>
      </w:r>
    </w:p>
    <w:p w14:paraId="6ABAFDB5" w14:textId="77777777" w:rsidR="0048505F" w:rsidRDefault="0048505F" w:rsidP="0048505F"/>
    <w:p w14:paraId="22A3E9CA" w14:textId="77777777" w:rsidR="0048505F" w:rsidRDefault="0048505F" w:rsidP="0048505F"/>
    <w:p w14:paraId="36AFB7EB" w14:textId="73A50D35" w:rsidR="0048505F" w:rsidRPr="00E72779" w:rsidRDefault="0048505F" w:rsidP="0048505F">
      <w:r w:rsidRPr="00C41BAC">
        <w:rPr>
          <w:b/>
          <w:bCs/>
        </w:rPr>
        <w:t>Attachment:</w:t>
      </w:r>
      <w:r w:rsidRPr="00C41BAC">
        <w:rPr>
          <w:b/>
          <w:bCs/>
        </w:rPr>
        <w:tab/>
      </w:r>
      <w:r w:rsidRPr="00C41BAC">
        <w:t>1</w:t>
      </w:r>
    </w:p>
    <w:p w14:paraId="7B566A81" w14:textId="18D42AA0" w:rsidR="0048505F" w:rsidRDefault="0048505F" w:rsidP="003A3C4C">
      <w:pPr>
        <w:tabs>
          <w:tab w:val="clear" w:pos="1134"/>
          <w:tab w:val="clear" w:pos="1871"/>
          <w:tab w:val="clear" w:pos="2268"/>
        </w:tabs>
        <w:overflowPunct/>
        <w:autoSpaceDE/>
        <w:autoSpaceDN/>
        <w:adjustRightInd/>
        <w:spacing w:before="0"/>
        <w:textAlignment w:val="auto"/>
        <w:rPr>
          <w:b/>
          <w:caps/>
          <w:sz w:val="28"/>
        </w:rPr>
      </w:pPr>
    </w:p>
    <w:p w14:paraId="1E74070E" w14:textId="6D4933FE" w:rsidR="0048505F" w:rsidRPr="0048505F" w:rsidRDefault="0048505F" w:rsidP="003A3C4C">
      <w:pPr>
        <w:tabs>
          <w:tab w:val="clear" w:pos="1134"/>
          <w:tab w:val="clear" w:pos="1871"/>
          <w:tab w:val="clear" w:pos="2268"/>
        </w:tabs>
        <w:overflowPunct/>
        <w:autoSpaceDE/>
        <w:autoSpaceDN/>
        <w:adjustRightInd/>
        <w:spacing w:before="0"/>
        <w:textAlignment w:val="auto"/>
      </w:pPr>
      <w:r>
        <w:br w:type="page"/>
      </w:r>
    </w:p>
    <w:p w14:paraId="24DD06A9" w14:textId="03F897B8" w:rsidR="003A3C4C" w:rsidRDefault="003A3C4C" w:rsidP="0047314F">
      <w:pPr>
        <w:pStyle w:val="AppendixNo"/>
      </w:pPr>
      <w:r>
        <w:lastRenderedPageBreak/>
        <w:t>Attachment</w:t>
      </w:r>
    </w:p>
    <w:p w14:paraId="4E5557DC" w14:textId="77777777" w:rsidR="003A3C4C" w:rsidRPr="00F12E58" w:rsidRDefault="003A3C4C" w:rsidP="003A3C4C">
      <w:pPr>
        <w:pStyle w:val="ChapNo"/>
        <w:rPr>
          <w:rFonts w:ascii="Times New Roman" w:hAnsi="Times New Roman"/>
        </w:rPr>
      </w:pPr>
      <w:r w:rsidRPr="00F12E58">
        <w:rPr>
          <w:rFonts w:ascii="Times New Roman" w:hAnsi="Times New Roman"/>
        </w:rPr>
        <w:t>CHAPTER 2</w:t>
      </w:r>
    </w:p>
    <w:p w14:paraId="3B18844A" w14:textId="77777777" w:rsidR="003A3C4C" w:rsidRPr="00F12E58" w:rsidRDefault="003A3C4C" w:rsidP="003A3C4C">
      <w:pPr>
        <w:pStyle w:val="Chaptitle"/>
      </w:pPr>
      <w:r w:rsidRPr="00F12E58">
        <w:t>Aeronautical and maritime issues</w:t>
      </w:r>
    </w:p>
    <w:p w14:paraId="3697DDE7" w14:textId="77777777" w:rsidR="003A3C4C" w:rsidRPr="00F12E58" w:rsidRDefault="003A3C4C" w:rsidP="003A3C4C">
      <w:pPr>
        <w:spacing w:before="0"/>
        <w:jc w:val="center"/>
      </w:pPr>
      <w:r w:rsidRPr="00F12E58">
        <w:t>(Agenda items 1.6, 1.7, 1.8, 1.9, 1.10 and 1.11)</w:t>
      </w:r>
    </w:p>
    <w:p w14:paraId="3B52CE8C" w14:textId="77777777" w:rsidR="00324CB9" w:rsidRPr="00210745" w:rsidRDefault="00324CB9" w:rsidP="00324CB9">
      <w:pPr>
        <w:pStyle w:val="Agendaitem"/>
        <w:rPr>
          <w:lang w:val="en-US"/>
        </w:rPr>
      </w:pPr>
      <w:r w:rsidRPr="00210745">
        <w:rPr>
          <w:lang w:val="en-US"/>
        </w:rPr>
        <w:t>Agenda item 1.10</w:t>
      </w:r>
    </w:p>
    <w:p w14:paraId="72CA927E" w14:textId="77777777" w:rsidR="00324CB9" w:rsidRPr="00210745" w:rsidRDefault="00324CB9" w:rsidP="00324CB9">
      <w:pPr>
        <w:pStyle w:val="Title3"/>
      </w:pPr>
      <w:r w:rsidRPr="00210745">
        <w:t>(</w:t>
      </w:r>
      <w:r w:rsidRPr="00210745">
        <w:rPr>
          <w:b/>
          <w:bCs/>
        </w:rPr>
        <w:t>WP 5B / WP 3K, WP 3M, WP 4A, WP 5A, WP 5C, WP 7C, WP 7D</w:t>
      </w:r>
      <w:r w:rsidRPr="00210745">
        <w:t>)</w:t>
      </w:r>
    </w:p>
    <w:p w14:paraId="6062F078" w14:textId="77777777" w:rsidR="00324CB9" w:rsidRPr="00210745" w:rsidRDefault="00324CB9" w:rsidP="00324CB9">
      <w:pPr>
        <w:pStyle w:val="Normalaftertitle"/>
        <w:spacing w:before="240"/>
        <w:rPr>
          <w:b/>
          <w:i/>
          <w:iCs/>
        </w:rPr>
      </w:pPr>
      <w:r w:rsidRPr="00210745">
        <w:rPr>
          <w:i/>
          <w:iCs/>
        </w:rPr>
        <w:t>1.10</w:t>
      </w:r>
      <w:r w:rsidRPr="00210745">
        <w:rPr>
          <w:i/>
          <w:iCs/>
        </w:rPr>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210745">
        <w:rPr>
          <w:b/>
          <w:bCs/>
          <w:i/>
          <w:iCs/>
        </w:rPr>
        <w:t>430 (WRC-19</w:t>
      </w:r>
      <w:proofErr w:type="gramStart"/>
      <w:r w:rsidRPr="00210745">
        <w:rPr>
          <w:b/>
          <w:bCs/>
          <w:i/>
          <w:iCs/>
        </w:rPr>
        <w:t>)</w:t>
      </w:r>
      <w:r w:rsidRPr="00210745">
        <w:rPr>
          <w:i/>
          <w:iCs/>
        </w:rPr>
        <w:t>;</w:t>
      </w:r>
      <w:proofErr w:type="gramEnd"/>
    </w:p>
    <w:p w14:paraId="4EB01FCF" w14:textId="77777777" w:rsidR="00324CB9" w:rsidRPr="00210745" w:rsidRDefault="00324CB9" w:rsidP="00324CB9">
      <w:pPr>
        <w:rPr>
          <w:i/>
          <w:iCs/>
        </w:rPr>
      </w:pPr>
      <w:r w:rsidRPr="00210745">
        <w:t xml:space="preserve">Resolution </w:t>
      </w:r>
      <w:r w:rsidRPr="00210745">
        <w:rPr>
          <w:b/>
          <w:bCs/>
        </w:rPr>
        <w:t>430 (WRC 19)</w:t>
      </w:r>
      <w:r w:rsidRPr="00210745">
        <w:t xml:space="preserve"> Studies on frequency-related matters, including possible additional allocations, for the possible introduction of new non-safety aeronautical mobile applications</w:t>
      </w:r>
    </w:p>
    <w:p w14:paraId="55C11779" w14:textId="77777777" w:rsidR="00324CB9" w:rsidRPr="00210745" w:rsidRDefault="00324CB9" w:rsidP="00324CB9">
      <w:pPr>
        <w:pStyle w:val="Methodheading1"/>
      </w:pPr>
      <w:r w:rsidRPr="00210745">
        <w:t>2/1.10/1</w:t>
      </w:r>
      <w:r w:rsidRPr="00210745">
        <w:tab/>
      </w:r>
      <w:r w:rsidRPr="00210745">
        <w:tab/>
        <w:t>Executive summary</w:t>
      </w:r>
    </w:p>
    <w:p w14:paraId="6BAE5D8A" w14:textId="77777777" w:rsidR="00324CB9" w:rsidRPr="00210745" w:rsidRDefault="00324CB9" w:rsidP="00324CB9">
      <w:pPr>
        <w:rPr>
          <w:i/>
          <w:iCs/>
          <w:szCs w:val="24"/>
        </w:rPr>
      </w:pPr>
      <w:r w:rsidRPr="00210745">
        <w:rPr>
          <w:i/>
          <w:iCs/>
          <w:szCs w:val="24"/>
        </w:rPr>
        <w:t xml:space="preserve">[Text of the executive summary, not more than half a page of text to </w:t>
      </w:r>
      <w:proofErr w:type="gramStart"/>
      <w:r w:rsidRPr="00210745">
        <w:rPr>
          <w:i/>
          <w:iCs/>
          <w:szCs w:val="24"/>
        </w:rPr>
        <w:t>describe briefly</w:t>
      </w:r>
      <w:proofErr w:type="gramEnd"/>
      <w:r w:rsidRPr="00210745">
        <w:rPr>
          <w:i/>
          <w:iCs/>
          <w:szCs w:val="24"/>
        </w:rPr>
        <w:t xml:space="preserve"> the purpose of the agenda item, summarize the results of the studies carried out and, most importantly, provide a brief description of the method(s) identified that may satisfy the agenda item</w:t>
      </w:r>
      <w:r w:rsidRPr="00210745">
        <w:rPr>
          <w:i/>
          <w:iCs/>
        </w:rPr>
        <w:t xml:space="preserve">. See also </w:t>
      </w:r>
      <w:r w:rsidRPr="00210745">
        <w:rPr>
          <w:i/>
          <w:iCs/>
          <w:lang w:val="en-US"/>
        </w:rPr>
        <w:t>§</w:t>
      </w:r>
      <w:r>
        <w:rPr>
          <w:i/>
          <w:iCs/>
          <w:lang w:val="en-US"/>
        </w:rPr>
        <w:t xml:space="preserve"> </w:t>
      </w:r>
      <w:r w:rsidRPr="00210745">
        <w:rPr>
          <w:i/>
          <w:iCs/>
          <w:lang w:val="en-US"/>
        </w:rPr>
        <w:t>A</w:t>
      </w:r>
      <w:r w:rsidRPr="00210745">
        <w:rPr>
          <w:i/>
          <w:iCs/>
        </w:rPr>
        <w:t xml:space="preserve">2.1 of Annex 2 to </w:t>
      </w:r>
      <w:hyperlink r:id="rId11" w:history="1">
        <w:r w:rsidRPr="00210745">
          <w:rPr>
            <w:rStyle w:val="Hyperlink"/>
            <w:i/>
            <w:iCs/>
          </w:rPr>
          <w:t>Resolution ITU-R 2-8</w:t>
        </w:r>
      </w:hyperlink>
      <w:r w:rsidRPr="00210745">
        <w:rPr>
          <w:i/>
          <w:iCs/>
          <w:szCs w:val="24"/>
        </w:rPr>
        <w:t>.]</w:t>
      </w:r>
    </w:p>
    <w:p w14:paraId="1B475625" w14:textId="77777777" w:rsidR="00324CB9" w:rsidRPr="00210745" w:rsidRDefault="00324CB9" w:rsidP="00324CB9">
      <w:pPr>
        <w:pStyle w:val="Methodheading1"/>
      </w:pPr>
      <w:r w:rsidRPr="00210745">
        <w:t>2/1.102</w:t>
      </w:r>
      <w:r w:rsidRPr="00210745">
        <w:tab/>
      </w:r>
      <w:r w:rsidRPr="00210745">
        <w:tab/>
        <w:t>Background</w:t>
      </w:r>
    </w:p>
    <w:p w14:paraId="1AC08935" w14:textId="77777777" w:rsidR="00324CB9" w:rsidRPr="00210745" w:rsidRDefault="00324CB9" w:rsidP="00324CB9">
      <w:pPr>
        <w:rPr>
          <w:i/>
          <w:iCs/>
          <w:szCs w:val="24"/>
        </w:rPr>
      </w:pPr>
      <w:r w:rsidRPr="00210745">
        <w:rPr>
          <w:i/>
          <w:iCs/>
          <w:szCs w:val="24"/>
        </w:rPr>
        <w:t xml:space="preserve">[Text of the background, not more than half a page of text to provide general information in a concise manner, </w:t>
      </w:r>
      <w:proofErr w:type="gramStart"/>
      <w:r w:rsidRPr="00210745">
        <w:rPr>
          <w:i/>
          <w:iCs/>
          <w:szCs w:val="24"/>
        </w:rPr>
        <w:t>in order to</w:t>
      </w:r>
      <w:proofErr w:type="gramEnd"/>
      <w:r w:rsidRPr="00210745">
        <w:rPr>
          <w:i/>
          <w:iCs/>
          <w:szCs w:val="24"/>
        </w:rPr>
        <w:t xml:space="preserve"> describe the rationale of the agenda items (or issue(s))</w:t>
      </w:r>
      <w:r w:rsidRPr="00210745">
        <w:rPr>
          <w:i/>
          <w:iCs/>
        </w:rPr>
        <w:t xml:space="preserve">. See also </w:t>
      </w:r>
      <w:r w:rsidRPr="00210745">
        <w:rPr>
          <w:i/>
          <w:iCs/>
          <w:lang w:val="en-US"/>
        </w:rPr>
        <w:t>§</w:t>
      </w:r>
      <w:r>
        <w:rPr>
          <w:i/>
          <w:iCs/>
          <w:lang w:val="en-US"/>
        </w:rPr>
        <w:t xml:space="preserve"> </w:t>
      </w:r>
      <w:r w:rsidRPr="00210745">
        <w:rPr>
          <w:i/>
          <w:iCs/>
          <w:lang w:val="en-US"/>
        </w:rPr>
        <w:t>A</w:t>
      </w:r>
      <w:r w:rsidRPr="00210745">
        <w:rPr>
          <w:i/>
          <w:iCs/>
        </w:rPr>
        <w:t xml:space="preserve">2.2 of Annex 2 to </w:t>
      </w:r>
      <w:hyperlink r:id="rId12" w:history="1">
        <w:r w:rsidRPr="00210745">
          <w:rPr>
            <w:rStyle w:val="Hyperlink"/>
            <w:i/>
            <w:iCs/>
          </w:rPr>
          <w:t>Resolution ITU-R 2-8</w:t>
        </w:r>
      </w:hyperlink>
      <w:r w:rsidRPr="00210745">
        <w:rPr>
          <w:i/>
          <w:iCs/>
          <w:szCs w:val="24"/>
        </w:rPr>
        <w:t>.]</w:t>
      </w:r>
    </w:p>
    <w:p w14:paraId="675C7FD5" w14:textId="77777777" w:rsidR="00324CB9" w:rsidRPr="00210745" w:rsidRDefault="00324CB9" w:rsidP="00324CB9">
      <w:pPr>
        <w:pStyle w:val="Methodheading1"/>
      </w:pPr>
      <w:r w:rsidRPr="00210745">
        <w:lastRenderedPageBreak/>
        <w:t>2/1.10/3</w:t>
      </w:r>
      <w:r w:rsidRPr="00210745">
        <w:tab/>
      </w:r>
      <w:r w:rsidRPr="00210745">
        <w:tab/>
        <w:t>Summary and Analysis of the results of ITU-R studies</w:t>
      </w:r>
    </w:p>
    <w:p w14:paraId="62A0F674" w14:textId="14537C5B" w:rsidR="00324CB9" w:rsidRDefault="00324CB9" w:rsidP="00324CB9">
      <w:pPr>
        <w:keepNext/>
        <w:keepLines/>
        <w:rPr>
          <w:ins w:id="0" w:author="NASA" w:date="2022-02-02T10:52:00Z"/>
          <w:i/>
          <w:iCs/>
          <w:szCs w:val="24"/>
        </w:rPr>
      </w:pPr>
      <w:r w:rsidRPr="00210745">
        <w:rPr>
          <w:i/>
          <w:iCs/>
          <w:szCs w:val="24"/>
        </w:rPr>
        <w:t xml:space="preserve">[This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w:t>
      </w:r>
      <w:proofErr w:type="gramStart"/>
      <w:r w:rsidRPr="00210745">
        <w:rPr>
          <w:i/>
          <w:iCs/>
          <w:szCs w:val="24"/>
        </w:rPr>
        <w:t>item, and</w:t>
      </w:r>
      <w:proofErr w:type="gramEnd"/>
      <w:r w:rsidRPr="00210745">
        <w:rPr>
          <w:i/>
          <w:iCs/>
          <w:szCs w:val="24"/>
        </w:rPr>
        <w:t xml:space="preserve"> presented in a concise manner.]</w:t>
      </w:r>
    </w:p>
    <w:p w14:paraId="06F41B61" w14:textId="3CAB9677" w:rsidR="003A6639" w:rsidRPr="007571B5" w:rsidRDefault="003A6639" w:rsidP="003A6639">
      <w:pPr>
        <w:pStyle w:val="Heading2"/>
        <w:spacing w:after="120"/>
        <w:ind w:left="1138" w:hanging="1138"/>
        <w:rPr>
          <w:ins w:id="1" w:author="NASA" w:date="2022-02-02T11:00:00Z"/>
          <w:lang w:val="fr-CH"/>
        </w:rPr>
      </w:pPr>
      <w:ins w:id="2" w:author="NASA" w:date="2022-02-02T11:00:00Z">
        <w:r>
          <w:rPr>
            <w:lang w:val="fr-CH"/>
          </w:rPr>
          <w:t>2</w:t>
        </w:r>
        <w:r w:rsidRPr="007571B5">
          <w:rPr>
            <w:lang w:val="fr-CH"/>
          </w:rPr>
          <w:t>/1.</w:t>
        </w:r>
        <w:r>
          <w:rPr>
            <w:lang w:val="fr-CH"/>
          </w:rPr>
          <w:t>10</w:t>
        </w:r>
        <w:r w:rsidRPr="007571B5">
          <w:rPr>
            <w:lang w:val="fr-CH"/>
          </w:rPr>
          <w:t>/3.1</w:t>
        </w:r>
        <w:r w:rsidRPr="007571B5">
          <w:rPr>
            <w:lang w:val="fr-CH"/>
          </w:rPr>
          <w:tab/>
          <w:t xml:space="preserve">Relevant ITU-R </w:t>
        </w:r>
        <w:proofErr w:type="spellStart"/>
        <w:r w:rsidRPr="007571B5">
          <w:rPr>
            <w:lang w:val="fr-CH"/>
          </w:rPr>
          <w:t>Recommendations</w:t>
        </w:r>
        <w:proofErr w:type="spellEnd"/>
        <w:r w:rsidRPr="007571B5">
          <w:rPr>
            <w:lang w:val="fr-CH"/>
          </w:rPr>
          <w:t xml:space="preserve"> and Reports</w:t>
        </w:r>
      </w:ins>
    </w:p>
    <w:p w14:paraId="3DDF5AA0" w14:textId="0212065D" w:rsidR="003A6639" w:rsidRPr="00BB4C16" w:rsidRDefault="003A6639" w:rsidP="003A6639">
      <w:pPr>
        <w:pStyle w:val="Heading2"/>
        <w:rPr>
          <w:ins w:id="3" w:author="NASA" w:date="2022-02-02T11:00:00Z"/>
        </w:rPr>
      </w:pPr>
      <w:ins w:id="4" w:author="NASA" w:date="2022-02-02T11:00:00Z">
        <w:r>
          <w:t>2</w:t>
        </w:r>
        <w:r w:rsidRPr="00BB4C16">
          <w:t>/1.</w:t>
        </w:r>
        <w:r>
          <w:t>10</w:t>
        </w:r>
        <w:r w:rsidRPr="00BB4C16">
          <w:t>/3.2</w:t>
        </w:r>
        <w:r w:rsidRPr="00BB4C16">
          <w:tab/>
          <w:t>Results of the study of spectrum needs</w:t>
        </w:r>
      </w:ins>
    </w:p>
    <w:p w14:paraId="1E5D3F11" w14:textId="476FF129" w:rsidR="00EE7631" w:rsidRDefault="00EE7631" w:rsidP="00EE7631">
      <w:pPr>
        <w:pStyle w:val="Heading2"/>
        <w:rPr>
          <w:ins w:id="5" w:author="NASA" w:date="2022-02-02T11:28:00Z"/>
        </w:rPr>
      </w:pPr>
      <w:ins w:id="6" w:author="NASA" w:date="2022-02-02T11:14:00Z">
        <w:r>
          <w:t>2</w:t>
        </w:r>
        <w:r w:rsidRPr="00BB4C16">
          <w:t>/1.</w:t>
        </w:r>
        <w:r>
          <w:t>10</w:t>
        </w:r>
        <w:r w:rsidRPr="00BB4C16">
          <w:t>/3.</w:t>
        </w:r>
        <w:r>
          <w:t>3</w:t>
        </w:r>
        <w:r w:rsidRPr="00BB4C16">
          <w:tab/>
          <w:t xml:space="preserve">Results </w:t>
        </w:r>
      </w:ins>
      <w:ins w:id="7" w:author="NASA" w:date="2022-02-02T11:15:00Z">
        <w:r>
          <w:t>of sharing and compatibility studies in the frequency band 22-22.1 GHz</w:t>
        </w:r>
      </w:ins>
    </w:p>
    <w:p w14:paraId="4F2F8A79" w14:textId="7BB46DB5" w:rsidR="008E15A0" w:rsidRPr="00397C5A" w:rsidRDefault="008E15A0" w:rsidP="008E15A0">
      <w:pPr>
        <w:pStyle w:val="Heading3"/>
        <w:rPr>
          <w:ins w:id="8" w:author="NASA" w:date="2022-02-02T11:28:00Z"/>
          <w:noProof/>
        </w:rPr>
      </w:pPr>
      <w:ins w:id="9" w:author="NASA" w:date="2022-02-02T11:28:00Z">
        <w:r>
          <w:rPr>
            <w:noProof/>
          </w:rPr>
          <w:t>2</w:t>
        </w:r>
      </w:ins>
      <w:ins w:id="10" w:author="NASA" w:date="2022-02-02T11:29:00Z">
        <w:r>
          <w:rPr>
            <w:noProof/>
          </w:rPr>
          <w:t>/1.10/3.3.1</w:t>
        </w:r>
      </w:ins>
      <w:ins w:id="11" w:author="NASA" w:date="2022-02-02T11:28:00Z">
        <w:r w:rsidRPr="00397C5A">
          <w:rPr>
            <w:noProof/>
          </w:rPr>
          <w:tab/>
          <w:t xml:space="preserve">Studies with the radiolocation service </w:t>
        </w:r>
      </w:ins>
    </w:p>
    <w:p w14:paraId="6DE035D8" w14:textId="6B0FDC6C" w:rsidR="008E15A0" w:rsidRPr="00397C5A" w:rsidRDefault="008E15A0" w:rsidP="008E15A0">
      <w:pPr>
        <w:pStyle w:val="Heading4"/>
        <w:rPr>
          <w:ins w:id="12" w:author="NASA" w:date="2022-02-02T11:28:00Z"/>
          <w:noProof/>
        </w:rPr>
      </w:pPr>
      <w:ins w:id="13" w:author="NASA" w:date="2022-02-02T11:29:00Z">
        <w:r>
          <w:rPr>
            <w:noProof/>
          </w:rPr>
          <w:t>2/1.10/3.3.1.1</w:t>
        </w:r>
      </w:ins>
      <w:ins w:id="14" w:author="NASA" w:date="2022-02-02T11:28:00Z">
        <w:r w:rsidRPr="00397C5A">
          <w:rPr>
            <w:noProof/>
          </w:rPr>
          <w:tab/>
          <w:t>Sharing study A</w:t>
        </w:r>
      </w:ins>
    </w:p>
    <w:p w14:paraId="2C839673" w14:textId="03971362" w:rsidR="008E15A0" w:rsidRDefault="008E15A0">
      <w:pPr>
        <w:pStyle w:val="Heading4"/>
        <w:rPr>
          <w:ins w:id="15" w:author="NASA" w:date="2022-02-02T11:29:00Z"/>
          <w:noProof/>
        </w:rPr>
        <w:pPrChange w:id="16" w:author="NASA" w:date="2022-02-02T11:29:00Z">
          <w:pPr/>
        </w:pPrChange>
      </w:pPr>
      <w:ins w:id="17" w:author="NASA" w:date="2022-02-02T11:29:00Z">
        <w:r>
          <w:rPr>
            <w:noProof/>
          </w:rPr>
          <w:t>2/1.10/3.3.1.1</w:t>
        </w:r>
        <w:r w:rsidRPr="00397C5A">
          <w:rPr>
            <w:noProof/>
          </w:rPr>
          <w:tab/>
          <w:t xml:space="preserve">Sharing study </w:t>
        </w:r>
        <w:r>
          <w:rPr>
            <w:noProof/>
          </w:rPr>
          <w:t>B</w:t>
        </w:r>
      </w:ins>
    </w:p>
    <w:p w14:paraId="3750BFEA" w14:textId="0D006B71" w:rsidR="008E15A0" w:rsidRPr="00397C5A" w:rsidRDefault="008E15A0" w:rsidP="008E15A0">
      <w:pPr>
        <w:pStyle w:val="Heading4"/>
        <w:rPr>
          <w:ins w:id="18" w:author="NASA" w:date="2022-02-02T11:29:00Z"/>
          <w:noProof/>
        </w:rPr>
      </w:pPr>
      <w:ins w:id="19" w:author="NASA" w:date="2022-02-02T11:29:00Z">
        <w:r>
          <w:rPr>
            <w:noProof/>
          </w:rPr>
          <w:t>2/1.10/3.3.1.1</w:t>
        </w:r>
        <w:r w:rsidRPr="00397C5A">
          <w:rPr>
            <w:noProof/>
          </w:rPr>
          <w:tab/>
          <w:t xml:space="preserve">Sharing study </w:t>
        </w:r>
        <w:r>
          <w:rPr>
            <w:noProof/>
          </w:rPr>
          <w:t>C</w:t>
        </w:r>
      </w:ins>
    </w:p>
    <w:p w14:paraId="48590D28" w14:textId="120B3F5D" w:rsidR="008E15A0" w:rsidRPr="00397C5A" w:rsidRDefault="008E15A0" w:rsidP="008E15A0">
      <w:pPr>
        <w:pStyle w:val="Heading3"/>
        <w:rPr>
          <w:ins w:id="20" w:author="NASA" w:date="2022-02-02T11:30:00Z"/>
          <w:noProof/>
        </w:rPr>
      </w:pPr>
      <w:ins w:id="21" w:author="NASA" w:date="2022-02-02T11:30:00Z">
        <w:r>
          <w:rPr>
            <w:noProof/>
          </w:rPr>
          <w:t>2/1.10/3.3.2</w:t>
        </w:r>
        <w:r w:rsidRPr="00397C5A">
          <w:rPr>
            <w:noProof/>
          </w:rPr>
          <w:tab/>
          <w:t xml:space="preserve">Studies with </w:t>
        </w:r>
      </w:ins>
      <w:ins w:id="22" w:author="NASA" w:date="2022-02-02T11:33:00Z">
        <w:r>
          <w:rPr>
            <w:noProof/>
          </w:rPr>
          <w:t xml:space="preserve">the </w:t>
        </w:r>
      </w:ins>
      <w:ins w:id="23" w:author="NASA" w:date="2022-02-02T11:31:00Z">
        <w:r>
          <w:rPr>
            <w:noProof/>
          </w:rPr>
          <w:t>aeronautical radionavigation service</w:t>
        </w:r>
      </w:ins>
    </w:p>
    <w:p w14:paraId="1B5A9A97" w14:textId="39650748" w:rsidR="008E15A0" w:rsidRPr="00397C5A" w:rsidRDefault="008E15A0" w:rsidP="008E15A0">
      <w:pPr>
        <w:pStyle w:val="Heading4"/>
        <w:rPr>
          <w:ins w:id="24" w:author="NASA" w:date="2022-02-02T11:30:00Z"/>
          <w:noProof/>
        </w:rPr>
      </w:pPr>
      <w:ins w:id="25" w:author="NASA" w:date="2022-02-02T11:30:00Z">
        <w:r>
          <w:rPr>
            <w:noProof/>
          </w:rPr>
          <w:t>2/1.10/3.3.2.1</w:t>
        </w:r>
        <w:r w:rsidRPr="00397C5A">
          <w:rPr>
            <w:noProof/>
          </w:rPr>
          <w:tab/>
          <w:t>Sharing study A</w:t>
        </w:r>
      </w:ins>
    </w:p>
    <w:p w14:paraId="7DE94B46" w14:textId="563EE9E0" w:rsidR="008E15A0" w:rsidRDefault="008E15A0" w:rsidP="008E15A0">
      <w:pPr>
        <w:pStyle w:val="Heading4"/>
        <w:rPr>
          <w:ins w:id="26" w:author="NASA" w:date="2022-02-02T11:30:00Z"/>
          <w:noProof/>
        </w:rPr>
      </w:pPr>
      <w:ins w:id="27" w:author="NASA" w:date="2022-02-02T11:30:00Z">
        <w:r>
          <w:rPr>
            <w:noProof/>
          </w:rPr>
          <w:t>2/1.10/3.3.2.1</w:t>
        </w:r>
        <w:r w:rsidRPr="00397C5A">
          <w:rPr>
            <w:noProof/>
          </w:rPr>
          <w:tab/>
          <w:t xml:space="preserve">Sharing study </w:t>
        </w:r>
        <w:r>
          <w:rPr>
            <w:noProof/>
          </w:rPr>
          <w:t>B</w:t>
        </w:r>
      </w:ins>
    </w:p>
    <w:p w14:paraId="2B93DA1D" w14:textId="4A825EDE" w:rsidR="008E15A0" w:rsidRPr="00397C5A" w:rsidRDefault="008E15A0" w:rsidP="008E15A0">
      <w:pPr>
        <w:pStyle w:val="Heading3"/>
        <w:rPr>
          <w:ins w:id="28" w:author="NASA" w:date="2022-02-02T11:31:00Z"/>
          <w:noProof/>
        </w:rPr>
      </w:pPr>
      <w:ins w:id="29" w:author="NASA" w:date="2022-02-02T11:31:00Z">
        <w:r>
          <w:rPr>
            <w:noProof/>
          </w:rPr>
          <w:t>2/1.10/3.3.</w:t>
        </w:r>
      </w:ins>
      <w:ins w:id="30" w:author="NASA" w:date="2022-02-02T11:32:00Z">
        <w:r>
          <w:rPr>
            <w:noProof/>
          </w:rPr>
          <w:t>3</w:t>
        </w:r>
      </w:ins>
      <w:ins w:id="31" w:author="NASA" w:date="2022-02-02T11:31:00Z">
        <w:r w:rsidRPr="00397C5A">
          <w:rPr>
            <w:noProof/>
          </w:rPr>
          <w:tab/>
          <w:t>Studies with the radio</w:t>
        </w:r>
        <w:r>
          <w:rPr>
            <w:noProof/>
          </w:rPr>
          <w:t>astronomy</w:t>
        </w:r>
      </w:ins>
      <w:ins w:id="32" w:author="NASA" w:date="2022-02-02T11:33:00Z">
        <w:r>
          <w:rPr>
            <w:noProof/>
          </w:rPr>
          <w:t xml:space="preserve"> service</w:t>
        </w:r>
      </w:ins>
    </w:p>
    <w:p w14:paraId="62235430" w14:textId="5E9C39C9" w:rsidR="008E15A0" w:rsidRPr="00397C5A" w:rsidRDefault="008E15A0" w:rsidP="008E15A0">
      <w:pPr>
        <w:pStyle w:val="Heading4"/>
        <w:rPr>
          <w:ins w:id="33" w:author="NASA" w:date="2022-02-02T11:31:00Z"/>
          <w:noProof/>
        </w:rPr>
      </w:pPr>
      <w:ins w:id="34" w:author="NASA" w:date="2022-02-02T11:31:00Z">
        <w:r>
          <w:rPr>
            <w:noProof/>
          </w:rPr>
          <w:t>2/1.10/3.3.</w:t>
        </w:r>
      </w:ins>
      <w:ins w:id="35" w:author="NASA" w:date="2022-02-02T11:32:00Z">
        <w:r>
          <w:rPr>
            <w:noProof/>
          </w:rPr>
          <w:t>3</w:t>
        </w:r>
      </w:ins>
      <w:ins w:id="36" w:author="NASA" w:date="2022-02-02T11:31:00Z">
        <w:r>
          <w:rPr>
            <w:noProof/>
          </w:rPr>
          <w:t>.1</w:t>
        </w:r>
        <w:r w:rsidRPr="00397C5A">
          <w:rPr>
            <w:noProof/>
          </w:rPr>
          <w:tab/>
        </w:r>
      </w:ins>
      <w:ins w:id="37" w:author="NASA" w:date="2022-02-02T11:35:00Z">
        <w:r>
          <w:rPr>
            <w:noProof/>
          </w:rPr>
          <w:t>Compatability</w:t>
        </w:r>
      </w:ins>
      <w:ins w:id="38" w:author="NASA" w:date="2022-02-02T11:31:00Z">
        <w:r w:rsidRPr="00397C5A">
          <w:rPr>
            <w:noProof/>
          </w:rPr>
          <w:t xml:space="preserve"> study A</w:t>
        </w:r>
      </w:ins>
    </w:p>
    <w:p w14:paraId="1A07C657" w14:textId="34B121EA" w:rsidR="008E15A0" w:rsidRPr="008E15A0" w:rsidRDefault="008E15A0">
      <w:pPr>
        <w:pStyle w:val="Heading4"/>
        <w:rPr>
          <w:ins w:id="39" w:author="NASA" w:date="2022-02-02T11:14:00Z"/>
          <w:noProof/>
        </w:rPr>
        <w:pPrChange w:id="40" w:author="NASA" w:date="2022-02-02T11:32:00Z">
          <w:pPr>
            <w:pStyle w:val="Heading2"/>
          </w:pPr>
        </w:pPrChange>
      </w:pPr>
      <w:ins w:id="41" w:author="NASA" w:date="2022-02-02T11:31:00Z">
        <w:r>
          <w:rPr>
            <w:noProof/>
          </w:rPr>
          <w:t>2/1.10/3.3.</w:t>
        </w:r>
      </w:ins>
      <w:ins w:id="42" w:author="NASA" w:date="2022-02-02T11:32:00Z">
        <w:r>
          <w:rPr>
            <w:noProof/>
          </w:rPr>
          <w:t>3</w:t>
        </w:r>
      </w:ins>
      <w:ins w:id="43" w:author="NASA" w:date="2022-02-02T11:31:00Z">
        <w:r>
          <w:rPr>
            <w:noProof/>
          </w:rPr>
          <w:t>.1</w:t>
        </w:r>
        <w:r w:rsidRPr="00397C5A">
          <w:rPr>
            <w:noProof/>
          </w:rPr>
          <w:tab/>
        </w:r>
      </w:ins>
      <w:ins w:id="44" w:author="NASA" w:date="2022-02-02T11:35:00Z">
        <w:r>
          <w:rPr>
            <w:noProof/>
          </w:rPr>
          <w:t>Compatability</w:t>
        </w:r>
      </w:ins>
      <w:ins w:id="45" w:author="NASA" w:date="2022-02-02T11:31:00Z">
        <w:r w:rsidRPr="00397C5A">
          <w:rPr>
            <w:noProof/>
          </w:rPr>
          <w:t xml:space="preserve"> study </w:t>
        </w:r>
        <w:r>
          <w:rPr>
            <w:noProof/>
          </w:rPr>
          <w:t>B</w:t>
        </w:r>
      </w:ins>
    </w:p>
    <w:p w14:paraId="7A4923EC" w14:textId="4FDD1B3C" w:rsidR="00EE7631" w:rsidRDefault="00EE7631" w:rsidP="00EE7631">
      <w:pPr>
        <w:pStyle w:val="Heading2"/>
        <w:rPr>
          <w:ins w:id="46" w:author="NASA" w:date="2022-02-02T11:32:00Z"/>
        </w:rPr>
      </w:pPr>
      <w:ins w:id="47" w:author="NASA" w:date="2022-02-02T11:14:00Z">
        <w:r>
          <w:t>2</w:t>
        </w:r>
        <w:r w:rsidRPr="00BB4C16">
          <w:t>/1.</w:t>
        </w:r>
        <w:r>
          <w:t>10</w:t>
        </w:r>
        <w:r w:rsidRPr="00BB4C16">
          <w:t>/3.</w:t>
        </w:r>
        <w:r>
          <w:t>4</w:t>
        </w:r>
        <w:r w:rsidRPr="00BB4C16">
          <w:tab/>
          <w:t xml:space="preserve">Results of </w:t>
        </w:r>
      </w:ins>
      <w:ins w:id="48" w:author="NASA" w:date="2022-02-02T11:15:00Z">
        <w:r>
          <w:t xml:space="preserve">sharing and compatibility studies in the frequency band </w:t>
        </w:r>
      </w:ins>
      <w:ins w:id="49" w:author="NASA" w:date="2022-02-02T11:16:00Z">
        <w:r>
          <w:t>15.4-15.7</w:t>
        </w:r>
      </w:ins>
      <w:ins w:id="50" w:author="NASA" w:date="2022-02-02T11:15:00Z">
        <w:r>
          <w:t xml:space="preserve"> GHz</w:t>
        </w:r>
      </w:ins>
    </w:p>
    <w:p w14:paraId="44FDBE9B" w14:textId="58832D54" w:rsidR="008E15A0" w:rsidRPr="00397C5A" w:rsidRDefault="008E15A0" w:rsidP="008E15A0">
      <w:pPr>
        <w:pStyle w:val="Heading3"/>
        <w:rPr>
          <w:ins w:id="51" w:author="NASA" w:date="2022-02-02T11:32:00Z"/>
          <w:noProof/>
        </w:rPr>
      </w:pPr>
      <w:ins w:id="52" w:author="NASA" w:date="2022-02-02T11:32:00Z">
        <w:r>
          <w:rPr>
            <w:noProof/>
          </w:rPr>
          <w:t>2/1.10/3.4.1</w:t>
        </w:r>
        <w:r w:rsidRPr="00397C5A">
          <w:rPr>
            <w:noProof/>
          </w:rPr>
          <w:tab/>
          <w:t xml:space="preserve">Studies with the </w:t>
        </w:r>
      </w:ins>
      <w:ins w:id="53" w:author="NASA" w:date="2022-02-02T11:33:00Z">
        <w:r>
          <w:rPr>
            <w:noProof/>
          </w:rPr>
          <w:t>fixed service</w:t>
        </w:r>
      </w:ins>
      <w:ins w:id="54" w:author="NASA" w:date="2022-02-02T11:32:00Z">
        <w:r w:rsidRPr="00397C5A">
          <w:rPr>
            <w:noProof/>
          </w:rPr>
          <w:t xml:space="preserve"> </w:t>
        </w:r>
      </w:ins>
    </w:p>
    <w:p w14:paraId="55860EE8" w14:textId="37D7C5FE" w:rsidR="008E15A0" w:rsidRPr="00397C5A" w:rsidRDefault="008E15A0" w:rsidP="008E15A0">
      <w:pPr>
        <w:pStyle w:val="Heading4"/>
        <w:rPr>
          <w:ins w:id="55" w:author="NASA" w:date="2022-02-02T11:32:00Z"/>
          <w:noProof/>
        </w:rPr>
      </w:pPr>
      <w:ins w:id="56" w:author="NASA" w:date="2022-02-02T11:32:00Z">
        <w:r>
          <w:rPr>
            <w:noProof/>
          </w:rPr>
          <w:t>2/1.10/3.4.1.1</w:t>
        </w:r>
        <w:r w:rsidRPr="00397C5A">
          <w:rPr>
            <w:noProof/>
          </w:rPr>
          <w:tab/>
          <w:t>Sharing study A</w:t>
        </w:r>
      </w:ins>
    </w:p>
    <w:p w14:paraId="12F6C8E1" w14:textId="2B23F957" w:rsidR="008E15A0" w:rsidRDefault="008E15A0" w:rsidP="008E15A0">
      <w:pPr>
        <w:pStyle w:val="Heading4"/>
        <w:rPr>
          <w:ins w:id="57" w:author="NASA" w:date="2022-02-02T11:32:00Z"/>
          <w:noProof/>
        </w:rPr>
      </w:pPr>
      <w:ins w:id="58" w:author="NASA" w:date="2022-02-02T11:32:00Z">
        <w:r>
          <w:rPr>
            <w:noProof/>
          </w:rPr>
          <w:t>2/1.10/3.4.1.1</w:t>
        </w:r>
        <w:r w:rsidRPr="00397C5A">
          <w:rPr>
            <w:noProof/>
          </w:rPr>
          <w:tab/>
          <w:t xml:space="preserve">Sharing study </w:t>
        </w:r>
        <w:r>
          <w:rPr>
            <w:noProof/>
          </w:rPr>
          <w:t>B</w:t>
        </w:r>
      </w:ins>
    </w:p>
    <w:p w14:paraId="2CD46FEE" w14:textId="3B9D37B5" w:rsidR="008E15A0" w:rsidRPr="00397C5A" w:rsidRDefault="008E15A0" w:rsidP="008E15A0">
      <w:pPr>
        <w:pStyle w:val="Heading3"/>
        <w:rPr>
          <w:ins w:id="59" w:author="NASA" w:date="2022-02-02T11:32:00Z"/>
          <w:noProof/>
        </w:rPr>
      </w:pPr>
      <w:ins w:id="60" w:author="NASA" w:date="2022-02-02T11:32:00Z">
        <w:r>
          <w:rPr>
            <w:noProof/>
          </w:rPr>
          <w:t>2/1.10/3.4.2</w:t>
        </w:r>
        <w:r w:rsidRPr="00397C5A">
          <w:rPr>
            <w:noProof/>
          </w:rPr>
          <w:tab/>
          <w:t xml:space="preserve">Studies with </w:t>
        </w:r>
      </w:ins>
      <w:ins w:id="61" w:author="NASA" w:date="2022-02-02T11:33:00Z">
        <w:r>
          <w:rPr>
            <w:noProof/>
          </w:rPr>
          <w:t>the radioastronomy</w:t>
        </w:r>
      </w:ins>
      <w:ins w:id="62" w:author="NASA" w:date="2022-02-02T11:32:00Z">
        <w:r>
          <w:rPr>
            <w:noProof/>
          </w:rPr>
          <w:t xml:space="preserve"> service</w:t>
        </w:r>
      </w:ins>
    </w:p>
    <w:p w14:paraId="6CD6C05F" w14:textId="0128749D" w:rsidR="008E15A0" w:rsidRPr="00397C5A" w:rsidRDefault="008E15A0" w:rsidP="008E15A0">
      <w:pPr>
        <w:pStyle w:val="Heading4"/>
        <w:rPr>
          <w:ins w:id="63" w:author="NASA" w:date="2022-02-02T11:32:00Z"/>
          <w:noProof/>
        </w:rPr>
      </w:pPr>
      <w:ins w:id="64" w:author="NASA" w:date="2022-02-02T11:32:00Z">
        <w:r>
          <w:rPr>
            <w:noProof/>
          </w:rPr>
          <w:t>2/1.10/3.4.2.1</w:t>
        </w:r>
        <w:r w:rsidRPr="00397C5A">
          <w:rPr>
            <w:noProof/>
          </w:rPr>
          <w:tab/>
        </w:r>
      </w:ins>
      <w:ins w:id="65" w:author="NASA" w:date="2022-02-02T11:35:00Z">
        <w:r>
          <w:rPr>
            <w:noProof/>
          </w:rPr>
          <w:t>Compatability</w:t>
        </w:r>
      </w:ins>
      <w:ins w:id="66" w:author="NASA" w:date="2022-02-02T11:32:00Z">
        <w:r w:rsidRPr="00397C5A">
          <w:rPr>
            <w:noProof/>
          </w:rPr>
          <w:t xml:space="preserve"> study A</w:t>
        </w:r>
      </w:ins>
    </w:p>
    <w:p w14:paraId="059EDE39" w14:textId="1136A039" w:rsidR="008E15A0" w:rsidRDefault="008E15A0" w:rsidP="008E15A0">
      <w:pPr>
        <w:pStyle w:val="Heading4"/>
        <w:rPr>
          <w:ins w:id="67" w:author="NASA" w:date="2022-02-02T11:32:00Z"/>
          <w:noProof/>
        </w:rPr>
      </w:pPr>
      <w:ins w:id="68" w:author="NASA" w:date="2022-02-02T11:32:00Z">
        <w:r>
          <w:rPr>
            <w:noProof/>
          </w:rPr>
          <w:t>2/1.10/3.4.2.1</w:t>
        </w:r>
        <w:r w:rsidRPr="00397C5A">
          <w:rPr>
            <w:noProof/>
          </w:rPr>
          <w:tab/>
        </w:r>
      </w:ins>
      <w:ins w:id="69" w:author="NASA" w:date="2022-02-02T11:35:00Z">
        <w:r>
          <w:rPr>
            <w:noProof/>
          </w:rPr>
          <w:t>Compatability</w:t>
        </w:r>
      </w:ins>
      <w:ins w:id="70" w:author="NASA" w:date="2022-02-02T11:32:00Z">
        <w:r w:rsidRPr="00397C5A">
          <w:rPr>
            <w:noProof/>
          </w:rPr>
          <w:t xml:space="preserve"> study </w:t>
        </w:r>
        <w:r>
          <w:rPr>
            <w:noProof/>
          </w:rPr>
          <w:t>B</w:t>
        </w:r>
      </w:ins>
    </w:p>
    <w:p w14:paraId="3ABFDECA" w14:textId="0B948817" w:rsidR="008E15A0" w:rsidRPr="00397C5A" w:rsidRDefault="008E15A0" w:rsidP="008E15A0">
      <w:pPr>
        <w:pStyle w:val="Heading3"/>
        <w:rPr>
          <w:ins w:id="71" w:author="NASA" w:date="2022-02-02T11:32:00Z"/>
          <w:noProof/>
        </w:rPr>
      </w:pPr>
      <w:ins w:id="72" w:author="NASA" w:date="2022-02-02T11:32:00Z">
        <w:r>
          <w:rPr>
            <w:noProof/>
          </w:rPr>
          <w:t>2/1.10/3.4.3</w:t>
        </w:r>
        <w:r w:rsidRPr="00397C5A">
          <w:rPr>
            <w:noProof/>
          </w:rPr>
          <w:tab/>
          <w:t xml:space="preserve">Studies with the </w:t>
        </w:r>
      </w:ins>
      <w:ins w:id="73" w:author="NASA" w:date="2022-02-02T11:34:00Z">
        <w:r>
          <w:rPr>
            <w:noProof/>
          </w:rPr>
          <w:t>earth exploration satellite service (passive)</w:t>
        </w:r>
      </w:ins>
    </w:p>
    <w:p w14:paraId="6DD2BA0E" w14:textId="05DC323E" w:rsidR="008E15A0" w:rsidRPr="00397C5A" w:rsidRDefault="008E15A0" w:rsidP="008E15A0">
      <w:pPr>
        <w:pStyle w:val="Heading4"/>
        <w:rPr>
          <w:ins w:id="74" w:author="NASA" w:date="2022-02-02T11:32:00Z"/>
          <w:noProof/>
        </w:rPr>
      </w:pPr>
      <w:ins w:id="75" w:author="NASA" w:date="2022-02-02T11:32:00Z">
        <w:r>
          <w:rPr>
            <w:noProof/>
          </w:rPr>
          <w:t>2/1.10/3.4.3.1</w:t>
        </w:r>
        <w:r w:rsidRPr="00397C5A">
          <w:rPr>
            <w:noProof/>
          </w:rPr>
          <w:tab/>
        </w:r>
      </w:ins>
      <w:ins w:id="76" w:author="NASA" w:date="2022-02-02T11:34:00Z">
        <w:r>
          <w:rPr>
            <w:noProof/>
          </w:rPr>
          <w:t>Compatability</w:t>
        </w:r>
      </w:ins>
      <w:ins w:id="77" w:author="NASA" w:date="2022-02-02T11:32:00Z">
        <w:r w:rsidRPr="00397C5A">
          <w:rPr>
            <w:noProof/>
          </w:rPr>
          <w:t xml:space="preserve"> study A</w:t>
        </w:r>
      </w:ins>
    </w:p>
    <w:p w14:paraId="4838A0A6" w14:textId="56322798" w:rsidR="008E15A0" w:rsidRDefault="008E15A0" w:rsidP="008E15A0">
      <w:pPr>
        <w:pStyle w:val="Heading4"/>
        <w:rPr>
          <w:ins w:id="78" w:author="NASA" w:date="2022-02-02T11:32:00Z"/>
          <w:noProof/>
        </w:rPr>
      </w:pPr>
      <w:ins w:id="79" w:author="NASA" w:date="2022-02-02T11:32:00Z">
        <w:r>
          <w:rPr>
            <w:noProof/>
          </w:rPr>
          <w:t>2/1.10/3.4.3.1</w:t>
        </w:r>
        <w:r w:rsidRPr="00397C5A">
          <w:rPr>
            <w:noProof/>
          </w:rPr>
          <w:tab/>
        </w:r>
      </w:ins>
      <w:ins w:id="80" w:author="NASA" w:date="2022-02-02T11:35:00Z">
        <w:r>
          <w:rPr>
            <w:noProof/>
          </w:rPr>
          <w:t>Compatability</w:t>
        </w:r>
      </w:ins>
      <w:ins w:id="81" w:author="NASA" w:date="2022-02-02T11:32:00Z">
        <w:r w:rsidRPr="00397C5A">
          <w:rPr>
            <w:noProof/>
          </w:rPr>
          <w:t xml:space="preserve"> study </w:t>
        </w:r>
        <w:r>
          <w:rPr>
            <w:noProof/>
          </w:rPr>
          <w:t>B</w:t>
        </w:r>
      </w:ins>
    </w:p>
    <w:p w14:paraId="2DD62BD0" w14:textId="0F791E93" w:rsidR="008E15A0" w:rsidRPr="00397C5A" w:rsidRDefault="008E15A0" w:rsidP="008E15A0">
      <w:pPr>
        <w:pStyle w:val="Heading3"/>
        <w:rPr>
          <w:ins w:id="82" w:author="NASA" w:date="2022-02-02T11:36:00Z"/>
          <w:noProof/>
        </w:rPr>
      </w:pPr>
      <w:ins w:id="83" w:author="NASA" w:date="2022-02-02T11:36:00Z">
        <w:r>
          <w:rPr>
            <w:noProof/>
          </w:rPr>
          <w:t>2/1.10/3.5.1</w:t>
        </w:r>
        <w:r w:rsidRPr="00397C5A">
          <w:rPr>
            <w:noProof/>
          </w:rPr>
          <w:tab/>
          <w:t xml:space="preserve">Studies with the </w:t>
        </w:r>
        <w:r>
          <w:rPr>
            <w:noProof/>
          </w:rPr>
          <w:t>broadcasting satellite service</w:t>
        </w:r>
        <w:r w:rsidRPr="00397C5A">
          <w:rPr>
            <w:noProof/>
          </w:rPr>
          <w:t xml:space="preserve"> </w:t>
        </w:r>
      </w:ins>
    </w:p>
    <w:p w14:paraId="0C5BA095" w14:textId="11A0E9AC" w:rsidR="008E15A0" w:rsidRPr="00397C5A" w:rsidRDefault="008E15A0" w:rsidP="008E15A0">
      <w:pPr>
        <w:pStyle w:val="Heading4"/>
        <w:rPr>
          <w:ins w:id="84" w:author="NASA" w:date="2022-02-02T11:36:00Z"/>
          <w:noProof/>
        </w:rPr>
      </w:pPr>
      <w:ins w:id="85" w:author="NASA" w:date="2022-02-02T11:36:00Z">
        <w:r>
          <w:rPr>
            <w:noProof/>
          </w:rPr>
          <w:t>2/1.10/3.5.1.1</w:t>
        </w:r>
        <w:r w:rsidRPr="00397C5A">
          <w:rPr>
            <w:noProof/>
          </w:rPr>
          <w:tab/>
          <w:t>Sharing study A</w:t>
        </w:r>
      </w:ins>
    </w:p>
    <w:p w14:paraId="706A9C5E" w14:textId="77777777" w:rsidR="008E15A0" w:rsidRPr="008E15A0" w:rsidRDefault="008E15A0">
      <w:pPr>
        <w:rPr>
          <w:ins w:id="86" w:author="NASA" w:date="2022-02-02T11:14:00Z"/>
        </w:rPr>
        <w:pPrChange w:id="87" w:author="NASA" w:date="2022-02-02T11:32:00Z">
          <w:pPr>
            <w:pStyle w:val="Heading2"/>
          </w:pPr>
        </w:pPrChange>
      </w:pPr>
    </w:p>
    <w:p w14:paraId="6395AE67" w14:textId="1AD0614C" w:rsidR="00EE7631" w:rsidRPr="00BB4C16" w:rsidRDefault="00EE7631" w:rsidP="00EE7631">
      <w:pPr>
        <w:pStyle w:val="Heading2"/>
        <w:rPr>
          <w:ins w:id="88" w:author="NASA" w:date="2022-02-02T11:16:00Z"/>
        </w:rPr>
      </w:pPr>
      <w:ins w:id="89" w:author="NASA" w:date="2022-02-02T11:16:00Z">
        <w:r>
          <w:t>2</w:t>
        </w:r>
        <w:r w:rsidRPr="00BB4C16">
          <w:t>/1.</w:t>
        </w:r>
        <w:r>
          <w:t>10</w:t>
        </w:r>
        <w:r w:rsidRPr="00BB4C16">
          <w:t>/3.</w:t>
        </w:r>
        <w:r>
          <w:t>5</w:t>
        </w:r>
        <w:r w:rsidRPr="00BB4C16">
          <w:tab/>
          <w:t xml:space="preserve">Results of </w:t>
        </w:r>
      </w:ins>
      <w:ins w:id="90" w:author="NASA" w:date="2022-02-02T11:17:00Z">
        <w:r>
          <w:t>definition of appropriate protection for the passive services and the RAS allocated in adjacent frequency bands</w:t>
        </w:r>
      </w:ins>
    </w:p>
    <w:p w14:paraId="61D66EAC" w14:textId="77777777" w:rsidR="003370FD" w:rsidRPr="00210745" w:rsidRDefault="003370FD" w:rsidP="00324CB9">
      <w:pPr>
        <w:keepNext/>
        <w:keepLines/>
        <w:rPr>
          <w:i/>
          <w:iCs/>
          <w:szCs w:val="24"/>
        </w:rPr>
      </w:pPr>
    </w:p>
    <w:p w14:paraId="541BA571" w14:textId="77777777" w:rsidR="00324CB9" w:rsidRPr="00210745" w:rsidRDefault="00324CB9" w:rsidP="00324CB9">
      <w:pPr>
        <w:pStyle w:val="Methodheading1"/>
      </w:pPr>
      <w:r w:rsidRPr="00210745">
        <w:t>2/1.10/4</w:t>
      </w:r>
      <w:r w:rsidRPr="00210745">
        <w:tab/>
      </w:r>
      <w:r w:rsidRPr="00210745">
        <w:tab/>
        <w:t>Methods to satisfy the agenda item</w:t>
      </w:r>
      <w:r w:rsidRPr="00210745">
        <w:rPr>
          <w:rStyle w:val="FootnoteReference"/>
        </w:rPr>
        <w:footnoteReference w:customMarkFollows="1" w:id="1"/>
        <w:t>1</w:t>
      </w:r>
    </w:p>
    <w:p w14:paraId="43A6D012" w14:textId="77777777" w:rsidR="00324CB9" w:rsidRPr="00210745" w:rsidRDefault="00324CB9" w:rsidP="00324CB9">
      <w:pPr>
        <w:rPr>
          <w:i/>
          <w:iCs/>
          <w:color w:val="000000"/>
          <w:szCs w:val="24"/>
        </w:rPr>
      </w:pPr>
      <w:r w:rsidRPr="00210745">
        <w:rPr>
          <w:i/>
          <w:iCs/>
          <w:szCs w:val="24"/>
        </w:rPr>
        <w:t>[</w:t>
      </w:r>
      <w:r w:rsidRPr="00210745">
        <w:rPr>
          <w:i/>
          <w:iCs/>
          <w:color w:val="000000"/>
          <w:szCs w:val="24"/>
        </w:rPr>
        <w:t xml:space="preserve">This section should contain the brief description of the Method or Methods to satisfy the agenda item as per Section A2.4 of Annex 2 to </w:t>
      </w:r>
      <w:hyperlink r:id="rId13" w:history="1">
        <w:r w:rsidRPr="00210745">
          <w:rPr>
            <w:rStyle w:val="Hyperlink"/>
            <w:i/>
            <w:iCs/>
          </w:rPr>
          <w:t>Resolution ITU-R 2-8</w:t>
        </w:r>
      </w:hyperlink>
      <w:r w:rsidRPr="00210745">
        <w:rPr>
          <w:i/>
          <w:iCs/>
          <w:color w:val="000000"/>
          <w:szCs w:val="24"/>
        </w:rPr>
        <w:t>.]</w:t>
      </w:r>
    </w:p>
    <w:p w14:paraId="71890B38" w14:textId="2AAF6E81" w:rsidR="00324CB9" w:rsidRPr="00210745" w:rsidRDefault="00324CB9" w:rsidP="00324CB9">
      <w:pPr>
        <w:pStyle w:val="Methodheading2"/>
      </w:pPr>
      <w:r w:rsidRPr="00210745">
        <w:t>2/1.10/4.1</w:t>
      </w:r>
      <w:r w:rsidRPr="00210745">
        <w:tab/>
      </w:r>
      <w:r w:rsidRPr="00210745">
        <w:tab/>
        <w:t xml:space="preserve">Method A: </w:t>
      </w:r>
      <w:del w:id="91" w:author="NASA" w:date="2022-02-02T10:51:00Z">
        <w:r w:rsidRPr="00210745" w:rsidDel="003370FD">
          <w:delText>[title of Method A, if any]</w:delText>
        </w:r>
      </w:del>
      <w:ins w:id="92" w:author="NASA" w:date="2022-02-02T10:51:00Z">
        <w:r w:rsidR="003370FD">
          <w:t>NOC</w:t>
        </w:r>
      </w:ins>
      <w:r w:rsidRPr="00210745">
        <w:rPr>
          <w:rStyle w:val="FootnoteReference"/>
        </w:rPr>
        <w:footnoteReference w:customMarkFollows="1" w:id="2"/>
        <w:t>2</w:t>
      </w:r>
    </w:p>
    <w:p w14:paraId="31804487" w14:textId="77777777" w:rsidR="00324CB9" w:rsidRPr="00210745" w:rsidRDefault="00324CB9" w:rsidP="00324CB9">
      <w:pPr>
        <w:rPr>
          <w:i/>
          <w:iCs/>
        </w:rPr>
      </w:pPr>
      <w:r w:rsidRPr="00210745">
        <w:rPr>
          <w:i/>
          <w:iCs/>
        </w:rPr>
        <w:t>[Text describing the first method to satisfy the agenda item]</w:t>
      </w:r>
    </w:p>
    <w:p w14:paraId="20D1B926" w14:textId="77777777" w:rsidR="00324CB9" w:rsidRPr="00210745" w:rsidRDefault="00324CB9" w:rsidP="00324CB9">
      <w:pPr>
        <w:pStyle w:val="Methodheading2"/>
      </w:pPr>
      <w:r w:rsidRPr="00210745">
        <w:t>2/1.10/4.2</w:t>
      </w:r>
      <w:r w:rsidRPr="00210745">
        <w:tab/>
      </w:r>
      <w:r w:rsidRPr="00210745">
        <w:tab/>
        <w:t>Method B: [title of Method B, if any]</w:t>
      </w:r>
    </w:p>
    <w:p w14:paraId="28B8B2EF" w14:textId="77777777" w:rsidR="00324CB9" w:rsidRPr="00210745" w:rsidRDefault="00324CB9" w:rsidP="00324CB9">
      <w:pPr>
        <w:rPr>
          <w:i/>
          <w:iCs/>
        </w:rPr>
      </w:pPr>
      <w:r w:rsidRPr="00210745">
        <w:rPr>
          <w:i/>
          <w:iCs/>
        </w:rPr>
        <w:t>[Text describing the second method to satisfy the agenda item]</w:t>
      </w:r>
    </w:p>
    <w:p w14:paraId="50B54347" w14:textId="77777777" w:rsidR="00324CB9" w:rsidRPr="00210745" w:rsidRDefault="00324CB9" w:rsidP="00324CB9">
      <w:pPr>
        <w:rPr>
          <w:i/>
          <w:iCs/>
        </w:rPr>
      </w:pPr>
      <w:r w:rsidRPr="00210745">
        <w:rPr>
          <w:i/>
          <w:iCs/>
        </w:rPr>
        <w:t>[Additional sections with text describing other methods to satisfy the agenda item, if any]</w:t>
      </w:r>
    </w:p>
    <w:p w14:paraId="54E2ED6F" w14:textId="77777777" w:rsidR="00324CB9" w:rsidRPr="00210745" w:rsidRDefault="00324CB9" w:rsidP="00324CB9">
      <w:pPr>
        <w:pStyle w:val="Methodheading1"/>
      </w:pPr>
      <w:r w:rsidRPr="00210745">
        <w:t>2/1.10/5</w:t>
      </w:r>
      <w:r w:rsidRPr="00210745">
        <w:tab/>
      </w:r>
      <w:r w:rsidRPr="00210745">
        <w:tab/>
        <w:t>Regulatory and procedural considerations</w:t>
      </w:r>
    </w:p>
    <w:p w14:paraId="20BB91B8" w14:textId="77777777" w:rsidR="00324CB9" w:rsidRPr="00210745" w:rsidRDefault="00324CB9" w:rsidP="00324CB9">
      <w:pPr>
        <w:rPr>
          <w:i/>
          <w:iCs/>
          <w:color w:val="000000"/>
          <w:szCs w:val="24"/>
        </w:rPr>
      </w:pPr>
      <w:r w:rsidRPr="00210745">
        <w:rPr>
          <w:i/>
          <w:iCs/>
          <w:szCs w:val="24"/>
        </w:rPr>
        <w:t>[</w:t>
      </w:r>
      <w:r w:rsidRPr="00210745">
        <w:rPr>
          <w:i/>
          <w:iCs/>
          <w:color w:val="000000"/>
          <w:szCs w:val="24"/>
        </w:rPr>
        <w:t>Example(s) of regulatory text relating to the Method(s) to satisfy the agenda item]</w:t>
      </w:r>
    </w:p>
    <w:p w14:paraId="56D203E1" w14:textId="47ABFEC9" w:rsidR="00324CB9" w:rsidRPr="00210745" w:rsidRDefault="00324CB9" w:rsidP="00324CB9">
      <w:pPr>
        <w:pStyle w:val="Methodheading2"/>
      </w:pPr>
      <w:r w:rsidRPr="00210745">
        <w:t>2/1.10/5.1</w:t>
      </w:r>
      <w:r w:rsidRPr="00210745">
        <w:tab/>
      </w:r>
      <w:r w:rsidRPr="00210745">
        <w:tab/>
        <w:t xml:space="preserve">For Method A: </w:t>
      </w:r>
      <w:del w:id="93" w:author="NASA" w:date="2022-02-02T10:51:00Z">
        <w:r w:rsidRPr="00210745" w:rsidDel="003370FD">
          <w:delText>[title of Method A, if any]</w:delText>
        </w:r>
      </w:del>
      <w:ins w:id="94" w:author="NASA" w:date="2022-02-02T10:51:00Z">
        <w:r w:rsidR="003370FD">
          <w:t>NOC</w:t>
        </w:r>
      </w:ins>
    </w:p>
    <w:p w14:paraId="792A31BE" w14:textId="58C496CF" w:rsidR="003A6639" w:rsidRPr="00BB4C16" w:rsidRDefault="00324CB9" w:rsidP="003A6639">
      <w:pPr>
        <w:pStyle w:val="ArtNo"/>
        <w:rPr>
          <w:ins w:id="95" w:author="NASA" w:date="2022-02-02T11:05:00Z"/>
        </w:rPr>
      </w:pPr>
      <w:del w:id="96" w:author="NASA" w:date="2022-02-02T11:06:00Z">
        <w:r w:rsidRPr="00210745" w:rsidDel="003A6639">
          <w:rPr>
            <w:i/>
            <w:iCs/>
          </w:rPr>
          <w:delText>[Example(s) of regulatory text for the first method to satisfy the agenda item]</w:delText>
        </w:r>
      </w:del>
      <w:ins w:id="97" w:author="NASA" w:date="2022-02-02T11:05:00Z">
        <w:r w:rsidR="003A6639" w:rsidRPr="00BB4C16">
          <w:t xml:space="preserve">ARTICLE </w:t>
        </w:r>
        <w:r w:rsidR="003A6639" w:rsidRPr="00BB4C16">
          <w:rPr>
            <w:rStyle w:val="href"/>
            <w:rFonts w:eastAsiaTheme="majorEastAsia"/>
            <w:color w:val="000000"/>
          </w:rPr>
          <w:t>5</w:t>
        </w:r>
      </w:ins>
    </w:p>
    <w:p w14:paraId="62C349F8" w14:textId="77777777" w:rsidR="003A6639" w:rsidRPr="00BB4C16" w:rsidRDefault="003A6639" w:rsidP="003A6639">
      <w:pPr>
        <w:pStyle w:val="Arttitle"/>
        <w:rPr>
          <w:ins w:id="98" w:author="NASA" w:date="2022-02-02T11:05:00Z"/>
        </w:rPr>
      </w:pPr>
      <w:ins w:id="99" w:author="NASA" w:date="2022-02-02T11:05:00Z">
        <w:r w:rsidRPr="00BB4C16">
          <w:t>Frequency allocations</w:t>
        </w:r>
      </w:ins>
    </w:p>
    <w:p w14:paraId="78F9AA59" w14:textId="77777777" w:rsidR="003A6639" w:rsidRPr="00BB4C16" w:rsidRDefault="003A6639" w:rsidP="003A6639">
      <w:pPr>
        <w:pStyle w:val="Proposal"/>
        <w:rPr>
          <w:ins w:id="100" w:author="NASA" w:date="2022-02-02T11:05:00Z"/>
        </w:rPr>
      </w:pPr>
      <w:ins w:id="101" w:author="NASA" w:date="2022-02-02T11:05:00Z">
        <w:r w:rsidRPr="00BB4C16">
          <w:t>NOC</w:t>
        </w:r>
      </w:ins>
    </w:p>
    <w:p w14:paraId="1D0910D2" w14:textId="77777777" w:rsidR="003A6639" w:rsidRPr="00BB4C16" w:rsidRDefault="003A6639" w:rsidP="003A6639">
      <w:pPr>
        <w:pStyle w:val="Section1"/>
        <w:keepNext/>
        <w:rPr>
          <w:ins w:id="102" w:author="NASA" w:date="2022-02-02T11:05:00Z"/>
        </w:rPr>
      </w:pPr>
      <w:ins w:id="103" w:author="NASA" w:date="2022-02-02T11:05:00Z">
        <w:r w:rsidRPr="00BB4C16">
          <w:t>Section IV – Table of Frequency Allocations</w:t>
        </w:r>
        <w:r w:rsidRPr="00BB4C16">
          <w:br/>
        </w:r>
        <w:r w:rsidRPr="00BB4C16">
          <w:rPr>
            <w:b w:val="0"/>
            <w:bCs/>
          </w:rPr>
          <w:t xml:space="preserve">(See No. </w:t>
        </w:r>
        <w:r w:rsidRPr="00BB4C16">
          <w:t>2.1</w:t>
        </w:r>
        <w:r w:rsidRPr="00BB4C16">
          <w:rPr>
            <w:b w:val="0"/>
            <w:bCs/>
          </w:rPr>
          <w:t>)</w:t>
        </w:r>
        <w:r w:rsidRPr="00BB4C16">
          <w:rPr>
            <w:b w:val="0"/>
            <w:bCs/>
          </w:rPr>
          <w:br/>
        </w:r>
        <w:r w:rsidRPr="00BB4C16">
          <w:br/>
        </w:r>
      </w:ins>
    </w:p>
    <w:p w14:paraId="7FD6FEC2" w14:textId="77777777" w:rsidR="003A6639" w:rsidRPr="00BB4C16" w:rsidRDefault="003A6639" w:rsidP="003A6639">
      <w:pPr>
        <w:pStyle w:val="Reasons"/>
        <w:rPr>
          <w:ins w:id="104" w:author="NASA" w:date="2022-02-02T11:05:00Z"/>
        </w:rPr>
      </w:pPr>
    </w:p>
    <w:p w14:paraId="3236B7CA" w14:textId="77777777" w:rsidR="003A6639" w:rsidRPr="00BB4C16" w:rsidRDefault="003A6639" w:rsidP="003A6639">
      <w:pPr>
        <w:pStyle w:val="Proposal"/>
        <w:rPr>
          <w:ins w:id="105" w:author="NASA" w:date="2022-02-02T11:06:00Z"/>
        </w:rPr>
      </w:pPr>
      <w:ins w:id="106" w:author="NASA" w:date="2022-02-02T11:06:00Z">
        <w:r w:rsidRPr="00BB4C16">
          <w:t>SUP</w:t>
        </w:r>
      </w:ins>
    </w:p>
    <w:p w14:paraId="5887CC9F" w14:textId="77777777" w:rsidR="003A6639" w:rsidRDefault="003A6639" w:rsidP="003A6639">
      <w:pPr>
        <w:pStyle w:val="Restitle"/>
        <w:rPr>
          <w:ins w:id="107" w:author="NASA" w:date="2022-02-02T11:07:00Z"/>
          <w:rFonts w:ascii="Times New Roman" w:hAnsi="Times New Roman"/>
          <w:b w:val="0"/>
          <w:caps/>
        </w:rPr>
      </w:pPr>
      <w:ins w:id="108" w:author="NASA" w:date="2022-02-02T11:07:00Z">
        <w:r w:rsidRPr="003A6639">
          <w:rPr>
            <w:rFonts w:ascii="Times New Roman" w:hAnsi="Times New Roman"/>
            <w:b w:val="0"/>
            <w:caps/>
          </w:rPr>
          <w:t>RESOLUTION 430 (WRC-19)</w:t>
        </w:r>
      </w:ins>
    </w:p>
    <w:p w14:paraId="46A1A1AB" w14:textId="77777777" w:rsidR="003A6639" w:rsidRPr="003A6639" w:rsidRDefault="003A6639" w:rsidP="003A6639">
      <w:pPr>
        <w:pStyle w:val="Reasons"/>
        <w:rPr>
          <w:ins w:id="109" w:author="NASA" w:date="2022-02-02T11:08:00Z"/>
          <w:rFonts w:ascii="Times New Roman Bold" w:hAnsi="Times New Roman Bold"/>
          <w:b/>
          <w:bCs/>
          <w:sz w:val="28"/>
          <w:lang w:val="en-US"/>
        </w:rPr>
      </w:pPr>
      <w:ins w:id="110" w:author="NASA" w:date="2022-02-02T11:08:00Z">
        <w:r w:rsidRPr="003A6639">
          <w:rPr>
            <w:rFonts w:ascii="Times New Roman Bold" w:hAnsi="Times New Roman Bold"/>
            <w:b/>
            <w:bCs/>
            <w:sz w:val="28"/>
            <w:lang w:val="en-US"/>
          </w:rPr>
          <w:t>Studies on frequency-related matters, including possible additional allocations,</w:t>
        </w:r>
      </w:ins>
    </w:p>
    <w:p w14:paraId="5924C8F7" w14:textId="41C3F935" w:rsidR="003A6639" w:rsidRPr="00BB4C16" w:rsidRDefault="003A6639" w:rsidP="003A6639">
      <w:pPr>
        <w:pStyle w:val="Reasons"/>
        <w:rPr>
          <w:ins w:id="111" w:author="NASA" w:date="2022-02-02T11:06:00Z"/>
        </w:rPr>
      </w:pPr>
      <w:ins w:id="112" w:author="NASA" w:date="2022-02-02T11:08:00Z">
        <w:r w:rsidRPr="003A6639">
          <w:rPr>
            <w:rFonts w:ascii="Times New Roman Bold" w:hAnsi="Times New Roman Bold"/>
            <w:b/>
            <w:bCs/>
            <w:sz w:val="28"/>
            <w:lang w:val="en-US"/>
          </w:rPr>
          <w:lastRenderedPageBreak/>
          <w:t>for the possible introduction of new non-safety aeronautical mobile applications</w:t>
        </w:r>
      </w:ins>
    </w:p>
    <w:p w14:paraId="38ED0D76" w14:textId="77777777" w:rsidR="003A6639" w:rsidRPr="00210745" w:rsidRDefault="003A6639" w:rsidP="00324CB9">
      <w:pPr>
        <w:rPr>
          <w:i/>
          <w:iCs/>
        </w:rPr>
      </w:pPr>
    </w:p>
    <w:p w14:paraId="58478C18" w14:textId="77777777" w:rsidR="00324CB9" w:rsidRPr="00210745" w:rsidRDefault="00324CB9" w:rsidP="00324CB9">
      <w:pPr>
        <w:pStyle w:val="Methodheading2"/>
      </w:pPr>
      <w:r w:rsidRPr="00210745">
        <w:t>2/1.10/5.2</w:t>
      </w:r>
      <w:r w:rsidRPr="00210745">
        <w:tab/>
      </w:r>
      <w:r w:rsidRPr="00210745">
        <w:tab/>
        <w:t>For Method B: [title of Method B, if any]</w:t>
      </w:r>
    </w:p>
    <w:p w14:paraId="4BD64903" w14:textId="77777777" w:rsidR="00324CB9" w:rsidRPr="00210745" w:rsidRDefault="00324CB9" w:rsidP="00324CB9">
      <w:pPr>
        <w:rPr>
          <w:i/>
          <w:iCs/>
        </w:rPr>
      </w:pPr>
      <w:r w:rsidRPr="00210745">
        <w:rPr>
          <w:i/>
          <w:iCs/>
        </w:rPr>
        <w:t>[Example(s) of regulatory text for the second method to satisfy the agenda item]</w:t>
      </w:r>
    </w:p>
    <w:p w14:paraId="76BBDF30" w14:textId="77777777" w:rsidR="00324CB9" w:rsidRPr="00210745" w:rsidRDefault="00324CB9" w:rsidP="00324CB9">
      <w:pPr>
        <w:rPr>
          <w:i/>
          <w:iCs/>
        </w:rPr>
      </w:pPr>
      <w:r w:rsidRPr="00210745">
        <w:rPr>
          <w:i/>
          <w:iCs/>
        </w:rPr>
        <w:t>[Additional sections with example(s) of regulatory text for the other methods to satisfy the agenda item, if any]</w:t>
      </w:r>
    </w:p>
    <w:p w14:paraId="206E323F" w14:textId="77777777" w:rsidR="00324CB9" w:rsidRPr="00210745" w:rsidRDefault="00324CB9" w:rsidP="00324CB9">
      <w:pPr>
        <w:tabs>
          <w:tab w:val="clear" w:pos="1134"/>
          <w:tab w:val="clear" w:pos="1871"/>
          <w:tab w:val="clear" w:pos="2268"/>
        </w:tabs>
        <w:overflowPunct/>
        <w:autoSpaceDE/>
        <w:autoSpaceDN/>
        <w:adjustRightInd/>
        <w:spacing w:before="0"/>
        <w:textAlignment w:val="auto"/>
        <w:rPr>
          <w:caps/>
          <w:sz w:val="28"/>
        </w:rPr>
      </w:pPr>
    </w:p>
    <w:p w14:paraId="035FD479" w14:textId="77777777" w:rsidR="003370FD" w:rsidRPr="00BB4C16" w:rsidRDefault="003370FD" w:rsidP="003370FD">
      <w:pPr>
        <w:keepNext/>
        <w:keepLines/>
        <w:spacing w:before="160" w:after="120"/>
        <w:outlineLvl w:val="0"/>
        <w:rPr>
          <w:ins w:id="113" w:author="NASA" w:date="2022-02-02T10:54:00Z"/>
          <w:rFonts w:eastAsia="SimSun"/>
          <w:b/>
          <w:bCs/>
          <w:color w:val="000000"/>
          <w:sz w:val="28"/>
          <w:lang w:eastAsia="zh-CN"/>
        </w:rPr>
      </w:pPr>
      <w:bookmarkStart w:id="114" w:name="_Toc523787676"/>
      <w:bookmarkStart w:id="115" w:name="_Toc524515055"/>
      <w:ins w:id="116" w:author="NASA" w:date="2022-02-02T10:54:00Z">
        <w:r w:rsidRPr="00BB4C16">
          <w:rPr>
            <w:rFonts w:eastAsia="SimSun"/>
            <w:b/>
            <w:bCs/>
            <w:color w:val="000000"/>
            <w:sz w:val="28"/>
            <w:lang w:eastAsia="zh-CN"/>
          </w:rPr>
          <w:t>3</w:t>
        </w:r>
        <w:r w:rsidRPr="00BB4C16">
          <w:rPr>
            <w:rFonts w:eastAsia="SimSun"/>
            <w:b/>
            <w:bCs/>
            <w:color w:val="000000"/>
            <w:sz w:val="28"/>
            <w:lang w:eastAsia="zh-CN"/>
          </w:rPr>
          <w:tab/>
          <w:t xml:space="preserve">List of </w:t>
        </w:r>
        <w:r w:rsidRPr="00BB4C16">
          <w:rPr>
            <w:rStyle w:val="Heading1Char"/>
            <w:rFonts w:eastAsia="SimSun"/>
          </w:rPr>
          <w:t>existing ITU</w:t>
        </w:r>
        <w:r w:rsidRPr="00BB4C16">
          <w:rPr>
            <w:rFonts w:eastAsia="SimSun"/>
            <w:b/>
            <w:bCs/>
            <w:color w:val="000000"/>
            <w:sz w:val="28"/>
            <w:lang w:eastAsia="zh-CN"/>
          </w:rPr>
          <w:t>-R Recommendations</w:t>
        </w:r>
        <w:bookmarkEnd w:id="114"/>
        <w:bookmarkEnd w:id="115"/>
      </w:ins>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117" w:author="NASA" w:date="2022-02-02T10:56:00Z">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895"/>
        <w:gridCol w:w="1378"/>
        <w:gridCol w:w="2042"/>
        <w:gridCol w:w="1890"/>
        <w:gridCol w:w="1530"/>
        <w:gridCol w:w="1350"/>
        <w:tblGridChange w:id="118">
          <w:tblGrid>
            <w:gridCol w:w="895"/>
            <w:gridCol w:w="1378"/>
            <w:gridCol w:w="2042"/>
            <w:gridCol w:w="3065"/>
            <w:gridCol w:w="2250"/>
            <w:gridCol w:w="1170"/>
          </w:tblGrid>
        </w:tblGridChange>
      </w:tblGrid>
      <w:tr w:rsidR="003370FD" w:rsidRPr="00BB4C16" w14:paraId="6C8DAD22" w14:textId="77777777" w:rsidTr="003370FD">
        <w:trPr>
          <w:cantSplit/>
          <w:tblHeader/>
          <w:jc w:val="center"/>
          <w:ins w:id="119" w:author="NASA" w:date="2022-02-02T10:54:00Z"/>
          <w:trPrChange w:id="120" w:author="NASA" w:date="2022-02-02T10:56:00Z">
            <w:trPr>
              <w:cantSplit/>
              <w:tblHeader/>
              <w:jc w:val="center"/>
            </w:trPr>
          </w:trPrChange>
        </w:trPr>
        <w:tc>
          <w:tcPr>
            <w:tcW w:w="8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Change w:id="121" w:author="NASA" w:date="2022-02-02T10:56:00Z">
              <w:tcPr>
                <w:tcW w:w="8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tcPrChange>
          </w:tcPr>
          <w:p w14:paraId="0E66D610" w14:textId="77777777" w:rsidR="003370FD" w:rsidRPr="00BB4C16" w:rsidRDefault="003370FD" w:rsidP="0066460D">
            <w:pPr>
              <w:spacing w:before="40" w:after="40"/>
              <w:ind w:left="-57" w:right="-113"/>
              <w:jc w:val="center"/>
              <w:rPr>
                <w:ins w:id="122" w:author="NASA" w:date="2022-02-02T10:54:00Z"/>
                <w:rFonts w:asciiTheme="majorBidi" w:eastAsia="SimSun" w:hAnsiTheme="majorBidi" w:cstheme="majorBidi"/>
                <w:b/>
                <w:sz w:val="20"/>
                <w:lang w:eastAsia="zh-CN"/>
              </w:rPr>
            </w:pPr>
            <w:ins w:id="123" w:author="NASA" w:date="2022-02-02T10:54:00Z">
              <w:r w:rsidRPr="00BB4C16">
                <w:rPr>
                  <w:rFonts w:asciiTheme="majorBidi" w:eastAsia="SimSun" w:hAnsiTheme="majorBidi" w:cstheme="majorBidi"/>
                  <w:b/>
                  <w:sz w:val="20"/>
                  <w:lang w:eastAsia="zh-CN"/>
                </w:rPr>
                <w:t>ITU-R Series</w:t>
              </w:r>
            </w:ins>
          </w:p>
        </w:tc>
        <w:tc>
          <w:tcPr>
            <w:tcW w:w="137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Change w:id="124" w:author="NASA" w:date="2022-02-02T10:56:00Z">
              <w:tcPr>
                <w:tcW w:w="137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tcPrChange>
          </w:tcPr>
          <w:p w14:paraId="1A2EEED1" w14:textId="77777777" w:rsidR="003370FD" w:rsidRPr="00BB4C16" w:rsidRDefault="003370FD" w:rsidP="0066460D">
            <w:pPr>
              <w:keepNext/>
              <w:spacing w:before="80" w:after="80"/>
              <w:ind w:firstLine="6"/>
              <w:jc w:val="center"/>
              <w:rPr>
                <w:ins w:id="125" w:author="NASA" w:date="2022-02-02T10:54:00Z"/>
                <w:rFonts w:asciiTheme="majorBidi" w:eastAsia="SimSun" w:hAnsiTheme="majorBidi" w:cstheme="majorBidi"/>
                <w:b/>
                <w:sz w:val="20"/>
                <w:lang w:eastAsia="zh-CN"/>
              </w:rPr>
            </w:pPr>
            <w:ins w:id="126" w:author="NASA" w:date="2022-02-02T10:54:00Z">
              <w:r w:rsidRPr="00BB4C16">
                <w:rPr>
                  <w:rFonts w:asciiTheme="majorBidi" w:eastAsia="SimSun" w:hAnsiTheme="majorBidi" w:cstheme="majorBidi"/>
                  <w:b/>
                  <w:sz w:val="20"/>
                  <w:lang w:eastAsia="zh-CN"/>
                </w:rPr>
                <w:t>Recommendation number</w:t>
              </w:r>
              <w:bookmarkStart w:id="127" w:name="_Ref519688168"/>
              <w:r w:rsidRPr="00BB4C16">
                <w:rPr>
                  <w:rStyle w:val="FootnoteReference"/>
                  <w:rFonts w:asciiTheme="majorBidi" w:eastAsia="SimSun" w:hAnsiTheme="majorBidi" w:cstheme="majorBidi"/>
                  <w:b/>
                  <w:bCs/>
                  <w:color w:val="000000"/>
                  <w:sz w:val="20"/>
                  <w:lang w:eastAsia="zh-CN"/>
                </w:rPr>
                <w:footnoteReference w:customMarkFollows="1" w:id="3"/>
                <w:t>*</w:t>
              </w:r>
              <w:bookmarkEnd w:id="127"/>
            </w:ins>
          </w:p>
        </w:tc>
        <w:tc>
          <w:tcPr>
            <w:tcW w:w="2042" w:type="dxa"/>
            <w:tcBorders>
              <w:top w:val="single" w:sz="4" w:space="0" w:color="auto"/>
              <w:left w:val="single" w:sz="4" w:space="0" w:color="auto"/>
              <w:bottom w:val="single" w:sz="4" w:space="0" w:color="auto"/>
              <w:right w:val="single" w:sz="4" w:space="0" w:color="auto"/>
            </w:tcBorders>
            <w:vAlign w:val="center"/>
            <w:hideMark/>
            <w:tcPrChange w:id="130" w:author="NASA" w:date="2022-02-02T10:56:00Z">
              <w:tcPr>
                <w:tcW w:w="2042" w:type="dxa"/>
                <w:tcBorders>
                  <w:top w:val="single" w:sz="4" w:space="0" w:color="auto"/>
                  <w:left w:val="single" w:sz="4" w:space="0" w:color="auto"/>
                  <w:bottom w:val="single" w:sz="4" w:space="0" w:color="auto"/>
                  <w:right w:val="single" w:sz="4" w:space="0" w:color="auto"/>
                </w:tcBorders>
                <w:vAlign w:val="center"/>
                <w:hideMark/>
              </w:tcPr>
            </w:tcPrChange>
          </w:tcPr>
          <w:p w14:paraId="158C9AF3" w14:textId="77777777" w:rsidR="003370FD" w:rsidRPr="00BB4C16" w:rsidRDefault="003370FD" w:rsidP="0066460D">
            <w:pPr>
              <w:keepNext/>
              <w:spacing w:before="80" w:after="80"/>
              <w:jc w:val="center"/>
              <w:rPr>
                <w:ins w:id="131" w:author="NASA" w:date="2022-02-02T10:54:00Z"/>
                <w:rFonts w:asciiTheme="majorBidi" w:eastAsia="SimSun" w:hAnsiTheme="majorBidi" w:cstheme="majorBidi"/>
                <w:b/>
                <w:sz w:val="20"/>
                <w:lang w:eastAsia="zh-CN"/>
              </w:rPr>
            </w:pPr>
            <w:ins w:id="132" w:author="NASA" w:date="2022-02-02T10:54:00Z">
              <w:r w:rsidRPr="00BB4C16">
                <w:rPr>
                  <w:rFonts w:asciiTheme="majorBidi" w:eastAsia="SimSun" w:hAnsiTheme="majorBidi" w:cstheme="majorBidi"/>
                  <w:b/>
                  <w:sz w:val="20"/>
                  <w:lang w:eastAsia="zh-CN"/>
                </w:rPr>
                <w:t>Latest publication</w:t>
              </w:r>
            </w:ins>
          </w:p>
        </w:tc>
        <w:tc>
          <w:tcPr>
            <w:tcW w:w="1890" w:type="dxa"/>
            <w:tcBorders>
              <w:top w:val="single" w:sz="4" w:space="0" w:color="auto"/>
              <w:left w:val="single" w:sz="4" w:space="0" w:color="auto"/>
              <w:bottom w:val="single" w:sz="4" w:space="0" w:color="auto"/>
              <w:right w:val="single" w:sz="4" w:space="0" w:color="auto"/>
            </w:tcBorders>
            <w:vAlign w:val="center"/>
            <w:hideMark/>
            <w:tcPrChange w:id="133" w:author="NASA" w:date="2022-02-02T10:56:00Z">
              <w:tcPr>
                <w:tcW w:w="3065" w:type="dxa"/>
                <w:tcBorders>
                  <w:top w:val="single" w:sz="4" w:space="0" w:color="auto"/>
                  <w:left w:val="single" w:sz="4" w:space="0" w:color="auto"/>
                  <w:bottom w:val="single" w:sz="4" w:space="0" w:color="auto"/>
                  <w:right w:val="single" w:sz="4" w:space="0" w:color="auto"/>
                </w:tcBorders>
                <w:vAlign w:val="center"/>
                <w:hideMark/>
              </w:tcPr>
            </w:tcPrChange>
          </w:tcPr>
          <w:p w14:paraId="4E2119A5" w14:textId="77777777" w:rsidR="003370FD" w:rsidRPr="00BB4C16" w:rsidRDefault="003370FD" w:rsidP="0066460D">
            <w:pPr>
              <w:keepNext/>
              <w:spacing w:before="80" w:after="80"/>
              <w:jc w:val="center"/>
              <w:rPr>
                <w:ins w:id="134" w:author="NASA" w:date="2022-02-02T10:54:00Z"/>
                <w:rFonts w:asciiTheme="majorBidi" w:eastAsia="SimSun" w:hAnsiTheme="majorBidi" w:cstheme="majorBidi"/>
                <w:b/>
                <w:sz w:val="20"/>
                <w:lang w:eastAsia="zh-CN"/>
              </w:rPr>
            </w:pPr>
            <w:ins w:id="135" w:author="NASA" w:date="2022-02-02T10:54:00Z">
              <w:r w:rsidRPr="00BB4C16">
                <w:rPr>
                  <w:rFonts w:asciiTheme="majorBidi" w:eastAsia="SimSun" w:hAnsiTheme="majorBidi" w:cstheme="majorBidi"/>
                  <w:b/>
                  <w:sz w:val="20"/>
                  <w:lang w:eastAsia="zh-CN"/>
                </w:rPr>
                <w:t>Recommendation title</w:t>
              </w:r>
            </w:ins>
          </w:p>
        </w:tc>
        <w:tc>
          <w:tcPr>
            <w:tcW w:w="1530" w:type="dxa"/>
            <w:tcBorders>
              <w:top w:val="single" w:sz="4" w:space="0" w:color="auto"/>
              <w:left w:val="single" w:sz="4" w:space="0" w:color="auto"/>
              <w:bottom w:val="single" w:sz="4" w:space="0" w:color="auto"/>
              <w:right w:val="single" w:sz="4" w:space="0" w:color="auto"/>
            </w:tcBorders>
            <w:vAlign w:val="center"/>
            <w:hideMark/>
            <w:tcPrChange w:id="136" w:author="NASA" w:date="2022-02-02T10:56:00Z">
              <w:tcPr>
                <w:tcW w:w="2250" w:type="dxa"/>
                <w:tcBorders>
                  <w:top w:val="single" w:sz="4" w:space="0" w:color="auto"/>
                  <w:left w:val="single" w:sz="4" w:space="0" w:color="auto"/>
                  <w:bottom w:val="single" w:sz="4" w:space="0" w:color="auto"/>
                  <w:right w:val="single" w:sz="4" w:space="0" w:color="auto"/>
                </w:tcBorders>
                <w:vAlign w:val="center"/>
                <w:hideMark/>
              </w:tcPr>
            </w:tcPrChange>
          </w:tcPr>
          <w:p w14:paraId="66E19FB6" w14:textId="77777777" w:rsidR="003370FD" w:rsidRPr="00BB4C16" w:rsidRDefault="003370FD" w:rsidP="0066460D">
            <w:pPr>
              <w:keepNext/>
              <w:spacing w:before="80" w:after="80"/>
              <w:jc w:val="center"/>
              <w:rPr>
                <w:ins w:id="137" w:author="NASA" w:date="2022-02-02T10:54:00Z"/>
                <w:rFonts w:asciiTheme="majorBidi" w:eastAsia="SimSun" w:hAnsiTheme="majorBidi" w:cstheme="majorBidi"/>
                <w:b/>
                <w:sz w:val="20"/>
                <w:lang w:eastAsia="zh-CN"/>
              </w:rPr>
            </w:pPr>
            <w:ins w:id="138" w:author="NASA" w:date="2022-02-02T10:54:00Z">
              <w:r w:rsidRPr="00BB4C16">
                <w:rPr>
                  <w:rFonts w:asciiTheme="majorBidi" w:eastAsia="SimSun" w:hAnsiTheme="majorBidi" w:cstheme="majorBidi"/>
                  <w:b/>
                  <w:sz w:val="20"/>
                  <w:lang w:eastAsia="zh-CN"/>
                </w:rPr>
                <w:t>Agenda item</w:t>
              </w:r>
            </w:ins>
          </w:p>
        </w:tc>
        <w:tc>
          <w:tcPr>
            <w:tcW w:w="1350" w:type="dxa"/>
            <w:tcBorders>
              <w:top w:val="single" w:sz="4" w:space="0" w:color="auto"/>
              <w:left w:val="single" w:sz="4" w:space="0" w:color="auto"/>
              <w:bottom w:val="single" w:sz="4" w:space="0" w:color="auto"/>
              <w:right w:val="single" w:sz="4" w:space="0" w:color="auto"/>
            </w:tcBorders>
            <w:vAlign w:val="center"/>
            <w:hideMark/>
            <w:tcPrChange w:id="139" w:author="NASA" w:date="2022-02-02T10:56: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78B901F9" w14:textId="77777777" w:rsidR="003370FD" w:rsidRPr="00BB4C16" w:rsidRDefault="003370FD" w:rsidP="0066460D">
            <w:pPr>
              <w:keepNext/>
              <w:spacing w:before="80" w:after="80"/>
              <w:jc w:val="center"/>
              <w:rPr>
                <w:ins w:id="140" w:author="NASA" w:date="2022-02-02T10:54:00Z"/>
                <w:rFonts w:asciiTheme="majorBidi" w:eastAsia="SimSun" w:hAnsiTheme="majorBidi" w:cstheme="majorBidi"/>
                <w:b/>
                <w:sz w:val="20"/>
                <w:lang w:eastAsia="zh-CN"/>
              </w:rPr>
            </w:pPr>
            <w:ins w:id="141" w:author="NASA" w:date="2022-02-02T10:54:00Z">
              <w:r w:rsidRPr="00BB4C16">
                <w:rPr>
                  <w:rFonts w:asciiTheme="majorBidi" w:eastAsia="SimSun" w:hAnsiTheme="majorBidi" w:cstheme="majorBidi"/>
                  <w:b/>
                  <w:sz w:val="20"/>
                  <w:lang w:eastAsia="zh-CN"/>
                </w:rPr>
                <w:t>CPM chapter</w:t>
              </w:r>
            </w:ins>
          </w:p>
        </w:tc>
      </w:tr>
      <w:tr w:rsidR="003370FD" w:rsidRPr="00BB4C16" w14:paraId="1A9F1BB7" w14:textId="77777777" w:rsidTr="003370FD">
        <w:trPr>
          <w:cantSplit/>
          <w:jc w:val="center"/>
          <w:ins w:id="142" w:author="NASA" w:date="2022-02-02T10:54:00Z"/>
          <w:trPrChange w:id="143" w:author="NASA" w:date="2022-02-02T10:56:00Z">
            <w:trPr>
              <w:cantSplit/>
              <w:jc w:val="center"/>
            </w:trPr>
          </w:trPrChange>
        </w:trPr>
        <w:tc>
          <w:tcPr>
            <w:tcW w:w="895" w:type="dxa"/>
            <w:tcBorders>
              <w:bottom w:val="single" w:sz="4" w:space="0" w:color="auto"/>
              <w:right w:val="nil"/>
            </w:tcBorders>
            <w:vAlign w:val="center"/>
            <w:tcPrChange w:id="144" w:author="NASA" w:date="2022-02-02T10:56:00Z">
              <w:tcPr>
                <w:tcW w:w="895" w:type="dxa"/>
                <w:tcBorders>
                  <w:bottom w:val="single" w:sz="4" w:space="0" w:color="auto"/>
                  <w:right w:val="nil"/>
                </w:tcBorders>
                <w:vAlign w:val="center"/>
              </w:tcPr>
            </w:tcPrChange>
          </w:tcPr>
          <w:p w14:paraId="1237DEFA" w14:textId="4436CC63" w:rsidR="003370FD" w:rsidRPr="00BB4C16" w:rsidRDefault="003370FD" w:rsidP="0066460D">
            <w:pPr>
              <w:spacing w:before="40" w:after="40"/>
              <w:ind w:left="-57" w:right="-113"/>
              <w:jc w:val="right"/>
              <w:rPr>
                <w:ins w:id="145" w:author="NASA" w:date="2022-02-02T10:54:00Z"/>
                <w:rFonts w:asciiTheme="majorBidi" w:hAnsiTheme="majorBidi" w:cstheme="majorBidi"/>
                <w:sz w:val="20"/>
              </w:rPr>
            </w:pPr>
          </w:p>
        </w:tc>
        <w:tc>
          <w:tcPr>
            <w:tcW w:w="1378" w:type="dxa"/>
            <w:tcBorders>
              <w:left w:val="nil"/>
              <w:bottom w:val="single" w:sz="4" w:space="0" w:color="auto"/>
            </w:tcBorders>
            <w:tcMar>
              <w:left w:w="0" w:type="dxa"/>
            </w:tcMar>
            <w:vAlign w:val="center"/>
            <w:tcPrChange w:id="146" w:author="NASA" w:date="2022-02-02T10:56:00Z">
              <w:tcPr>
                <w:tcW w:w="1378" w:type="dxa"/>
                <w:tcBorders>
                  <w:left w:val="nil"/>
                  <w:bottom w:val="single" w:sz="4" w:space="0" w:color="auto"/>
                </w:tcBorders>
                <w:tcMar>
                  <w:left w:w="0" w:type="dxa"/>
                </w:tcMar>
                <w:vAlign w:val="center"/>
              </w:tcPr>
            </w:tcPrChange>
          </w:tcPr>
          <w:p w14:paraId="0471C669" w14:textId="6ACCEF3F" w:rsidR="003370FD" w:rsidRPr="00BB4C16" w:rsidRDefault="003370FD" w:rsidP="0066460D">
            <w:pPr>
              <w:spacing w:before="40" w:after="40"/>
              <w:ind w:left="-77" w:firstLine="98"/>
              <w:rPr>
                <w:ins w:id="147" w:author="NASA" w:date="2022-02-02T10:54:00Z"/>
                <w:rFonts w:asciiTheme="majorBidi" w:hAnsiTheme="majorBidi" w:cstheme="majorBidi"/>
                <w:sz w:val="20"/>
              </w:rPr>
            </w:pPr>
          </w:p>
        </w:tc>
        <w:tc>
          <w:tcPr>
            <w:tcW w:w="2042" w:type="dxa"/>
            <w:vAlign w:val="center"/>
            <w:tcPrChange w:id="148" w:author="NASA" w:date="2022-02-02T10:56:00Z">
              <w:tcPr>
                <w:tcW w:w="2042" w:type="dxa"/>
                <w:vAlign w:val="center"/>
              </w:tcPr>
            </w:tcPrChange>
          </w:tcPr>
          <w:p w14:paraId="1BD5565B" w14:textId="5A06B970" w:rsidR="003370FD" w:rsidRPr="00BB4C16" w:rsidRDefault="003370FD" w:rsidP="0066460D">
            <w:pPr>
              <w:spacing w:before="40" w:after="40"/>
              <w:rPr>
                <w:ins w:id="149" w:author="NASA" w:date="2022-02-02T10:54:00Z"/>
                <w:rFonts w:asciiTheme="majorBidi" w:hAnsiTheme="majorBidi" w:cstheme="majorBidi"/>
                <w:sz w:val="20"/>
              </w:rPr>
            </w:pPr>
          </w:p>
        </w:tc>
        <w:tc>
          <w:tcPr>
            <w:tcW w:w="1890" w:type="dxa"/>
            <w:vAlign w:val="center"/>
            <w:tcPrChange w:id="150" w:author="NASA" w:date="2022-02-02T10:56:00Z">
              <w:tcPr>
                <w:tcW w:w="3065" w:type="dxa"/>
                <w:vAlign w:val="center"/>
              </w:tcPr>
            </w:tcPrChange>
          </w:tcPr>
          <w:p w14:paraId="625E9AFA" w14:textId="79B1A109" w:rsidR="003370FD" w:rsidRPr="00BB4C16" w:rsidRDefault="003370FD" w:rsidP="0066460D">
            <w:pPr>
              <w:spacing w:before="40" w:after="40"/>
              <w:rPr>
                <w:ins w:id="151" w:author="NASA" w:date="2022-02-02T10:54:00Z"/>
                <w:rFonts w:asciiTheme="majorBidi" w:hAnsiTheme="majorBidi" w:cstheme="majorBidi"/>
                <w:sz w:val="20"/>
              </w:rPr>
            </w:pPr>
          </w:p>
        </w:tc>
        <w:tc>
          <w:tcPr>
            <w:tcW w:w="1530" w:type="dxa"/>
            <w:vAlign w:val="center"/>
            <w:tcPrChange w:id="152" w:author="NASA" w:date="2022-02-02T10:56:00Z">
              <w:tcPr>
                <w:tcW w:w="2250" w:type="dxa"/>
                <w:vAlign w:val="center"/>
              </w:tcPr>
            </w:tcPrChange>
          </w:tcPr>
          <w:p w14:paraId="626C5251" w14:textId="6A53D17D" w:rsidR="003370FD" w:rsidRPr="00BB4C16" w:rsidRDefault="003370FD" w:rsidP="0066460D">
            <w:pPr>
              <w:spacing w:before="40" w:after="40"/>
              <w:jc w:val="center"/>
              <w:rPr>
                <w:ins w:id="153" w:author="NASA" w:date="2022-02-02T10:54:00Z"/>
                <w:rFonts w:asciiTheme="majorBidi" w:hAnsiTheme="majorBidi" w:cstheme="majorBidi"/>
                <w:color w:val="000000"/>
                <w:sz w:val="20"/>
                <w:lang w:eastAsia="zh-CN"/>
              </w:rPr>
            </w:pPr>
            <w:ins w:id="154" w:author="NASA" w:date="2022-02-02T10:54:00Z">
              <w:r w:rsidRPr="00BB4C16">
                <w:rPr>
                  <w:rFonts w:asciiTheme="majorBidi" w:hAnsiTheme="majorBidi" w:cstheme="majorBidi"/>
                  <w:color w:val="000000"/>
                  <w:sz w:val="20"/>
                  <w:lang w:eastAsia="zh-CN"/>
                </w:rPr>
                <w:t>1.</w:t>
              </w:r>
            </w:ins>
            <w:ins w:id="155" w:author="NASA" w:date="2022-02-02T10:55:00Z">
              <w:r>
                <w:rPr>
                  <w:rFonts w:asciiTheme="majorBidi" w:hAnsiTheme="majorBidi" w:cstheme="majorBidi"/>
                  <w:color w:val="000000"/>
                  <w:sz w:val="20"/>
                  <w:lang w:eastAsia="zh-CN"/>
                </w:rPr>
                <w:t>10</w:t>
              </w:r>
            </w:ins>
          </w:p>
        </w:tc>
        <w:tc>
          <w:tcPr>
            <w:tcW w:w="1350" w:type="dxa"/>
            <w:vAlign w:val="center"/>
            <w:tcPrChange w:id="156" w:author="NASA" w:date="2022-02-02T10:56:00Z">
              <w:tcPr>
                <w:tcW w:w="1170" w:type="dxa"/>
                <w:vAlign w:val="center"/>
              </w:tcPr>
            </w:tcPrChange>
          </w:tcPr>
          <w:p w14:paraId="709EE409" w14:textId="5710F9FC" w:rsidR="003370FD" w:rsidRPr="00BB4C16" w:rsidRDefault="003370FD" w:rsidP="0066460D">
            <w:pPr>
              <w:spacing w:before="40" w:after="40"/>
              <w:jc w:val="center"/>
              <w:rPr>
                <w:ins w:id="157" w:author="NASA" w:date="2022-02-02T10:54:00Z"/>
                <w:rFonts w:asciiTheme="majorBidi" w:hAnsiTheme="majorBidi" w:cstheme="majorBidi"/>
                <w:color w:val="000000"/>
                <w:sz w:val="20"/>
                <w:lang w:eastAsia="zh-CN"/>
              </w:rPr>
            </w:pPr>
          </w:p>
        </w:tc>
      </w:tr>
      <w:tr w:rsidR="003370FD" w:rsidRPr="00BB4C16" w14:paraId="4179F911" w14:textId="77777777" w:rsidTr="003370FD">
        <w:trPr>
          <w:cantSplit/>
          <w:jc w:val="center"/>
          <w:ins w:id="158" w:author="NASA" w:date="2022-02-02T10:54:00Z"/>
          <w:trPrChange w:id="159" w:author="NASA" w:date="2022-02-02T10:56:00Z">
            <w:trPr>
              <w:cantSplit/>
              <w:jc w:val="center"/>
            </w:trPr>
          </w:trPrChange>
        </w:trPr>
        <w:tc>
          <w:tcPr>
            <w:tcW w:w="895" w:type="dxa"/>
            <w:tcBorders>
              <w:right w:val="nil"/>
            </w:tcBorders>
            <w:vAlign w:val="center"/>
            <w:tcPrChange w:id="160" w:author="NASA" w:date="2022-02-02T10:56:00Z">
              <w:tcPr>
                <w:tcW w:w="895" w:type="dxa"/>
                <w:tcBorders>
                  <w:right w:val="nil"/>
                </w:tcBorders>
                <w:vAlign w:val="center"/>
              </w:tcPr>
            </w:tcPrChange>
          </w:tcPr>
          <w:p w14:paraId="64F70B6D" w14:textId="054BD3AD" w:rsidR="003370FD" w:rsidRPr="00BB4C16" w:rsidRDefault="003370FD" w:rsidP="0066460D">
            <w:pPr>
              <w:spacing w:before="40" w:after="40"/>
              <w:ind w:left="-57" w:right="-113"/>
              <w:jc w:val="right"/>
              <w:rPr>
                <w:ins w:id="161" w:author="NASA" w:date="2022-02-02T10:54:00Z"/>
                <w:rFonts w:asciiTheme="majorBidi" w:hAnsiTheme="majorBidi" w:cstheme="majorBidi"/>
                <w:sz w:val="20"/>
              </w:rPr>
            </w:pPr>
          </w:p>
        </w:tc>
        <w:tc>
          <w:tcPr>
            <w:tcW w:w="1378" w:type="dxa"/>
            <w:tcBorders>
              <w:left w:val="nil"/>
            </w:tcBorders>
            <w:vAlign w:val="center"/>
            <w:tcPrChange w:id="162" w:author="NASA" w:date="2022-02-02T10:56:00Z">
              <w:tcPr>
                <w:tcW w:w="1378" w:type="dxa"/>
                <w:tcBorders>
                  <w:left w:val="nil"/>
                </w:tcBorders>
                <w:vAlign w:val="center"/>
              </w:tcPr>
            </w:tcPrChange>
          </w:tcPr>
          <w:p w14:paraId="747E4D87" w14:textId="3C559AC3" w:rsidR="003370FD" w:rsidRPr="00BB4C16" w:rsidRDefault="003370FD" w:rsidP="0066460D">
            <w:pPr>
              <w:spacing w:before="40" w:after="40"/>
              <w:ind w:left="-218" w:firstLine="98"/>
              <w:rPr>
                <w:ins w:id="163" w:author="NASA" w:date="2022-02-02T10:54:00Z"/>
                <w:rFonts w:asciiTheme="majorBidi" w:hAnsiTheme="majorBidi" w:cstheme="majorBidi"/>
                <w:sz w:val="20"/>
              </w:rPr>
            </w:pPr>
          </w:p>
        </w:tc>
        <w:tc>
          <w:tcPr>
            <w:tcW w:w="2042" w:type="dxa"/>
            <w:vAlign w:val="center"/>
            <w:tcPrChange w:id="164" w:author="NASA" w:date="2022-02-02T10:56:00Z">
              <w:tcPr>
                <w:tcW w:w="2042" w:type="dxa"/>
                <w:vAlign w:val="center"/>
              </w:tcPr>
            </w:tcPrChange>
          </w:tcPr>
          <w:p w14:paraId="2C713AB1" w14:textId="07882AD3" w:rsidR="003370FD" w:rsidRPr="00BB4C16" w:rsidRDefault="003370FD" w:rsidP="0066460D">
            <w:pPr>
              <w:spacing w:before="40" w:after="40"/>
              <w:rPr>
                <w:ins w:id="165" w:author="NASA" w:date="2022-02-02T10:54:00Z"/>
                <w:rFonts w:asciiTheme="majorBidi" w:hAnsiTheme="majorBidi" w:cstheme="majorBidi"/>
                <w:sz w:val="20"/>
              </w:rPr>
            </w:pPr>
          </w:p>
        </w:tc>
        <w:tc>
          <w:tcPr>
            <w:tcW w:w="1890" w:type="dxa"/>
            <w:vAlign w:val="center"/>
            <w:tcPrChange w:id="166" w:author="NASA" w:date="2022-02-02T10:56:00Z">
              <w:tcPr>
                <w:tcW w:w="3065" w:type="dxa"/>
                <w:vAlign w:val="center"/>
              </w:tcPr>
            </w:tcPrChange>
          </w:tcPr>
          <w:p w14:paraId="0EE55B84" w14:textId="600DAFA2" w:rsidR="003370FD" w:rsidRPr="00BB4C16" w:rsidRDefault="003370FD" w:rsidP="0066460D">
            <w:pPr>
              <w:spacing w:before="40" w:after="40"/>
              <w:rPr>
                <w:ins w:id="167" w:author="NASA" w:date="2022-02-02T10:54:00Z"/>
                <w:rFonts w:asciiTheme="majorBidi" w:hAnsiTheme="majorBidi" w:cstheme="majorBidi"/>
                <w:sz w:val="20"/>
              </w:rPr>
            </w:pPr>
          </w:p>
        </w:tc>
        <w:tc>
          <w:tcPr>
            <w:tcW w:w="1530" w:type="dxa"/>
            <w:vAlign w:val="center"/>
            <w:tcPrChange w:id="168" w:author="NASA" w:date="2022-02-02T10:56:00Z">
              <w:tcPr>
                <w:tcW w:w="2250" w:type="dxa"/>
                <w:vAlign w:val="center"/>
              </w:tcPr>
            </w:tcPrChange>
          </w:tcPr>
          <w:p w14:paraId="0FF487CF" w14:textId="7E66C692" w:rsidR="003370FD" w:rsidRPr="00BB4C16" w:rsidRDefault="003370FD" w:rsidP="0066460D">
            <w:pPr>
              <w:spacing w:before="40" w:after="40"/>
              <w:jc w:val="center"/>
              <w:rPr>
                <w:ins w:id="169" w:author="NASA" w:date="2022-02-02T10:54:00Z"/>
                <w:rFonts w:asciiTheme="majorBidi" w:hAnsiTheme="majorBidi" w:cstheme="majorBidi"/>
                <w:color w:val="000000"/>
                <w:sz w:val="20"/>
                <w:lang w:eastAsia="zh-CN"/>
              </w:rPr>
            </w:pPr>
            <w:ins w:id="170" w:author="NASA" w:date="2022-02-02T10:55:00Z">
              <w:r w:rsidRPr="00BB4C16">
                <w:rPr>
                  <w:rFonts w:asciiTheme="majorBidi" w:hAnsiTheme="majorBidi" w:cstheme="majorBidi"/>
                  <w:color w:val="000000"/>
                  <w:sz w:val="20"/>
                  <w:lang w:eastAsia="zh-CN"/>
                </w:rPr>
                <w:t>1.</w:t>
              </w:r>
              <w:r>
                <w:rPr>
                  <w:rFonts w:asciiTheme="majorBidi" w:hAnsiTheme="majorBidi" w:cstheme="majorBidi"/>
                  <w:color w:val="000000"/>
                  <w:sz w:val="20"/>
                  <w:lang w:eastAsia="zh-CN"/>
                </w:rPr>
                <w:t>10</w:t>
              </w:r>
            </w:ins>
          </w:p>
        </w:tc>
        <w:tc>
          <w:tcPr>
            <w:tcW w:w="1350" w:type="dxa"/>
            <w:vAlign w:val="center"/>
            <w:tcPrChange w:id="171" w:author="NASA" w:date="2022-02-02T10:56:00Z">
              <w:tcPr>
                <w:tcW w:w="1170" w:type="dxa"/>
                <w:vAlign w:val="center"/>
              </w:tcPr>
            </w:tcPrChange>
          </w:tcPr>
          <w:p w14:paraId="330AD429" w14:textId="41530E31" w:rsidR="003370FD" w:rsidRPr="00BB4C16" w:rsidRDefault="003370FD" w:rsidP="0066460D">
            <w:pPr>
              <w:spacing w:before="40" w:after="40"/>
              <w:jc w:val="center"/>
              <w:rPr>
                <w:ins w:id="172" w:author="NASA" w:date="2022-02-02T10:54:00Z"/>
                <w:rFonts w:asciiTheme="majorBidi" w:hAnsiTheme="majorBidi" w:cstheme="majorBidi"/>
                <w:color w:val="000000"/>
                <w:sz w:val="20"/>
                <w:lang w:eastAsia="zh-CN"/>
              </w:rPr>
            </w:pPr>
          </w:p>
        </w:tc>
      </w:tr>
      <w:tr w:rsidR="003370FD" w:rsidRPr="00BB4C16" w14:paraId="0A3097F4" w14:textId="77777777" w:rsidTr="003370FD">
        <w:trPr>
          <w:cantSplit/>
          <w:jc w:val="center"/>
          <w:ins w:id="173" w:author="NASA" w:date="2022-02-02T10:54:00Z"/>
          <w:trPrChange w:id="174" w:author="NASA" w:date="2022-02-02T10:56:00Z">
            <w:trPr>
              <w:cantSplit/>
              <w:jc w:val="center"/>
            </w:trPr>
          </w:trPrChange>
        </w:trPr>
        <w:tc>
          <w:tcPr>
            <w:tcW w:w="895" w:type="dxa"/>
            <w:tcBorders>
              <w:right w:val="nil"/>
            </w:tcBorders>
            <w:vAlign w:val="center"/>
            <w:tcPrChange w:id="175" w:author="NASA" w:date="2022-02-02T10:56:00Z">
              <w:tcPr>
                <w:tcW w:w="895" w:type="dxa"/>
                <w:tcBorders>
                  <w:right w:val="nil"/>
                </w:tcBorders>
                <w:vAlign w:val="center"/>
              </w:tcPr>
            </w:tcPrChange>
          </w:tcPr>
          <w:p w14:paraId="7F54E8A6" w14:textId="490441EE" w:rsidR="003370FD" w:rsidRPr="00BB4C16" w:rsidRDefault="003370FD" w:rsidP="0066460D">
            <w:pPr>
              <w:spacing w:before="40" w:after="40"/>
              <w:ind w:left="-57" w:right="-113"/>
              <w:jc w:val="right"/>
              <w:rPr>
                <w:ins w:id="176" w:author="NASA" w:date="2022-02-02T10:54:00Z"/>
                <w:rFonts w:asciiTheme="majorBidi" w:hAnsiTheme="majorBidi" w:cstheme="majorBidi"/>
                <w:sz w:val="20"/>
              </w:rPr>
            </w:pPr>
          </w:p>
        </w:tc>
        <w:tc>
          <w:tcPr>
            <w:tcW w:w="1378" w:type="dxa"/>
            <w:tcBorders>
              <w:left w:val="nil"/>
            </w:tcBorders>
            <w:tcMar>
              <w:left w:w="0" w:type="dxa"/>
            </w:tcMar>
            <w:vAlign w:val="center"/>
            <w:tcPrChange w:id="177" w:author="NASA" w:date="2022-02-02T10:56:00Z">
              <w:tcPr>
                <w:tcW w:w="1378" w:type="dxa"/>
                <w:tcBorders>
                  <w:left w:val="nil"/>
                </w:tcBorders>
                <w:tcMar>
                  <w:left w:w="0" w:type="dxa"/>
                </w:tcMar>
                <w:vAlign w:val="center"/>
              </w:tcPr>
            </w:tcPrChange>
          </w:tcPr>
          <w:p w14:paraId="776E2296" w14:textId="2FC6FB9A" w:rsidR="003370FD" w:rsidRPr="00BB4C16" w:rsidRDefault="003370FD" w:rsidP="0066460D">
            <w:pPr>
              <w:spacing w:before="40" w:after="40"/>
              <w:ind w:left="-79" w:firstLine="96"/>
              <w:rPr>
                <w:ins w:id="178" w:author="NASA" w:date="2022-02-02T10:54:00Z"/>
                <w:rFonts w:asciiTheme="majorBidi" w:hAnsiTheme="majorBidi" w:cstheme="majorBidi"/>
                <w:sz w:val="20"/>
              </w:rPr>
            </w:pPr>
          </w:p>
        </w:tc>
        <w:tc>
          <w:tcPr>
            <w:tcW w:w="2042" w:type="dxa"/>
            <w:vAlign w:val="center"/>
            <w:tcPrChange w:id="179" w:author="NASA" w:date="2022-02-02T10:56:00Z">
              <w:tcPr>
                <w:tcW w:w="2042" w:type="dxa"/>
                <w:vAlign w:val="center"/>
              </w:tcPr>
            </w:tcPrChange>
          </w:tcPr>
          <w:p w14:paraId="5731BF1D" w14:textId="52C4645F" w:rsidR="003370FD" w:rsidRPr="00BB4C16" w:rsidRDefault="003370FD" w:rsidP="0066460D">
            <w:pPr>
              <w:spacing w:before="40" w:after="40"/>
              <w:rPr>
                <w:ins w:id="180" w:author="NASA" w:date="2022-02-02T10:54:00Z"/>
                <w:rFonts w:asciiTheme="majorBidi" w:hAnsiTheme="majorBidi" w:cstheme="majorBidi"/>
                <w:sz w:val="20"/>
              </w:rPr>
            </w:pPr>
          </w:p>
        </w:tc>
        <w:tc>
          <w:tcPr>
            <w:tcW w:w="1890" w:type="dxa"/>
            <w:vAlign w:val="center"/>
            <w:tcPrChange w:id="181" w:author="NASA" w:date="2022-02-02T10:56:00Z">
              <w:tcPr>
                <w:tcW w:w="3065" w:type="dxa"/>
                <w:vAlign w:val="center"/>
              </w:tcPr>
            </w:tcPrChange>
          </w:tcPr>
          <w:p w14:paraId="2A7DA7A9" w14:textId="33F507B3" w:rsidR="003370FD" w:rsidRPr="00BB4C16" w:rsidRDefault="003370FD" w:rsidP="0066460D">
            <w:pPr>
              <w:spacing w:before="40" w:after="40"/>
              <w:rPr>
                <w:ins w:id="182" w:author="NASA" w:date="2022-02-02T10:54:00Z"/>
                <w:rFonts w:asciiTheme="majorBidi" w:hAnsiTheme="majorBidi" w:cstheme="majorBidi"/>
                <w:sz w:val="20"/>
              </w:rPr>
            </w:pPr>
          </w:p>
        </w:tc>
        <w:tc>
          <w:tcPr>
            <w:tcW w:w="1530" w:type="dxa"/>
            <w:vAlign w:val="center"/>
            <w:tcPrChange w:id="183" w:author="NASA" w:date="2022-02-02T10:56:00Z">
              <w:tcPr>
                <w:tcW w:w="2250" w:type="dxa"/>
                <w:vAlign w:val="center"/>
              </w:tcPr>
            </w:tcPrChange>
          </w:tcPr>
          <w:p w14:paraId="3195B5FE" w14:textId="7BCB1D7E" w:rsidR="003370FD" w:rsidRPr="00BB4C16" w:rsidRDefault="003370FD" w:rsidP="0066460D">
            <w:pPr>
              <w:spacing w:before="40" w:after="40"/>
              <w:jc w:val="center"/>
              <w:rPr>
                <w:ins w:id="184" w:author="NASA" w:date="2022-02-02T10:54:00Z"/>
                <w:rFonts w:asciiTheme="majorBidi" w:hAnsiTheme="majorBidi" w:cstheme="majorBidi"/>
                <w:color w:val="000000"/>
                <w:sz w:val="20"/>
                <w:lang w:eastAsia="zh-CN"/>
              </w:rPr>
            </w:pPr>
            <w:ins w:id="185" w:author="NASA" w:date="2022-02-02T10:55:00Z">
              <w:r w:rsidRPr="00BB4C16">
                <w:rPr>
                  <w:rFonts w:asciiTheme="majorBidi" w:hAnsiTheme="majorBidi" w:cstheme="majorBidi"/>
                  <w:color w:val="000000"/>
                  <w:sz w:val="20"/>
                  <w:lang w:eastAsia="zh-CN"/>
                </w:rPr>
                <w:t>1.</w:t>
              </w:r>
              <w:r>
                <w:rPr>
                  <w:rFonts w:asciiTheme="majorBidi" w:hAnsiTheme="majorBidi" w:cstheme="majorBidi"/>
                  <w:color w:val="000000"/>
                  <w:sz w:val="20"/>
                  <w:lang w:eastAsia="zh-CN"/>
                </w:rPr>
                <w:t>10</w:t>
              </w:r>
            </w:ins>
          </w:p>
        </w:tc>
        <w:tc>
          <w:tcPr>
            <w:tcW w:w="1350" w:type="dxa"/>
            <w:vAlign w:val="center"/>
            <w:tcPrChange w:id="186" w:author="NASA" w:date="2022-02-02T10:56:00Z">
              <w:tcPr>
                <w:tcW w:w="1170" w:type="dxa"/>
                <w:vAlign w:val="center"/>
              </w:tcPr>
            </w:tcPrChange>
          </w:tcPr>
          <w:p w14:paraId="5773A292" w14:textId="2A5438E1" w:rsidR="003370FD" w:rsidRPr="00BB4C16" w:rsidRDefault="003370FD" w:rsidP="0066460D">
            <w:pPr>
              <w:spacing w:before="40" w:after="40"/>
              <w:jc w:val="center"/>
              <w:rPr>
                <w:ins w:id="187" w:author="NASA" w:date="2022-02-02T10:54:00Z"/>
                <w:rFonts w:asciiTheme="majorBidi" w:hAnsiTheme="majorBidi" w:cstheme="majorBidi"/>
                <w:color w:val="000000"/>
                <w:sz w:val="20"/>
                <w:lang w:eastAsia="zh-CN"/>
              </w:rPr>
            </w:pPr>
          </w:p>
        </w:tc>
      </w:tr>
      <w:tr w:rsidR="003370FD" w:rsidRPr="00BB4C16" w14:paraId="2CE084B6" w14:textId="77777777" w:rsidTr="003370FD">
        <w:trPr>
          <w:cantSplit/>
          <w:jc w:val="center"/>
          <w:ins w:id="188" w:author="NASA" w:date="2022-02-02T10:54:00Z"/>
          <w:trPrChange w:id="189" w:author="NASA" w:date="2022-02-02T10:56:00Z">
            <w:trPr>
              <w:cantSplit/>
              <w:jc w:val="center"/>
            </w:trPr>
          </w:trPrChange>
        </w:trPr>
        <w:tc>
          <w:tcPr>
            <w:tcW w:w="895" w:type="dxa"/>
            <w:tcBorders>
              <w:right w:val="nil"/>
            </w:tcBorders>
            <w:vAlign w:val="center"/>
            <w:tcPrChange w:id="190" w:author="NASA" w:date="2022-02-02T10:56:00Z">
              <w:tcPr>
                <w:tcW w:w="895" w:type="dxa"/>
                <w:tcBorders>
                  <w:right w:val="nil"/>
                </w:tcBorders>
                <w:vAlign w:val="center"/>
              </w:tcPr>
            </w:tcPrChange>
          </w:tcPr>
          <w:p w14:paraId="0542281D" w14:textId="43621623" w:rsidR="003370FD" w:rsidRPr="00BB4C16" w:rsidRDefault="003370FD" w:rsidP="0066460D">
            <w:pPr>
              <w:spacing w:before="40" w:after="40"/>
              <w:ind w:left="-57" w:right="-113"/>
              <w:jc w:val="right"/>
              <w:rPr>
                <w:ins w:id="191" w:author="NASA" w:date="2022-02-02T10:54:00Z"/>
                <w:rFonts w:asciiTheme="majorBidi" w:hAnsiTheme="majorBidi" w:cstheme="majorBidi"/>
                <w:sz w:val="20"/>
              </w:rPr>
            </w:pPr>
          </w:p>
        </w:tc>
        <w:tc>
          <w:tcPr>
            <w:tcW w:w="1378" w:type="dxa"/>
            <w:tcBorders>
              <w:left w:val="nil"/>
            </w:tcBorders>
            <w:vAlign w:val="center"/>
            <w:tcPrChange w:id="192" w:author="NASA" w:date="2022-02-02T10:56:00Z">
              <w:tcPr>
                <w:tcW w:w="1378" w:type="dxa"/>
                <w:tcBorders>
                  <w:left w:val="nil"/>
                </w:tcBorders>
                <w:vAlign w:val="center"/>
              </w:tcPr>
            </w:tcPrChange>
          </w:tcPr>
          <w:p w14:paraId="5609840D" w14:textId="7797AEBD" w:rsidR="003370FD" w:rsidRPr="00BB4C16" w:rsidRDefault="003370FD" w:rsidP="0066460D">
            <w:pPr>
              <w:spacing w:before="40" w:after="40"/>
              <w:ind w:left="-218" w:firstLine="98"/>
              <w:rPr>
                <w:ins w:id="193" w:author="NASA" w:date="2022-02-02T10:54:00Z"/>
                <w:rFonts w:asciiTheme="majorBidi" w:hAnsiTheme="majorBidi" w:cstheme="majorBidi"/>
                <w:sz w:val="20"/>
              </w:rPr>
            </w:pPr>
          </w:p>
        </w:tc>
        <w:tc>
          <w:tcPr>
            <w:tcW w:w="2042" w:type="dxa"/>
            <w:vAlign w:val="center"/>
            <w:tcPrChange w:id="194" w:author="NASA" w:date="2022-02-02T10:56:00Z">
              <w:tcPr>
                <w:tcW w:w="2042" w:type="dxa"/>
                <w:vAlign w:val="center"/>
              </w:tcPr>
            </w:tcPrChange>
          </w:tcPr>
          <w:p w14:paraId="461BC44F" w14:textId="0E4A5B3C" w:rsidR="003370FD" w:rsidRPr="00BB4C16" w:rsidRDefault="003370FD" w:rsidP="0066460D">
            <w:pPr>
              <w:spacing w:before="40" w:after="40"/>
              <w:rPr>
                <w:ins w:id="195" w:author="NASA" w:date="2022-02-02T10:54:00Z"/>
                <w:rFonts w:asciiTheme="majorBidi" w:hAnsiTheme="majorBidi" w:cstheme="majorBidi"/>
                <w:sz w:val="20"/>
              </w:rPr>
            </w:pPr>
          </w:p>
        </w:tc>
        <w:tc>
          <w:tcPr>
            <w:tcW w:w="1890" w:type="dxa"/>
            <w:vAlign w:val="center"/>
            <w:tcPrChange w:id="196" w:author="NASA" w:date="2022-02-02T10:56:00Z">
              <w:tcPr>
                <w:tcW w:w="3065" w:type="dxa"/>
                <w:vAlign w:val="center"/>
              </w:tcPr>
            </w:tcPrChange>
          </w:tcPr>
          <w:p w14:paraId="3246DF85" w14:textId="435197FD" w:rsidR="003370FD" w:rsidRPr="00BB4C16" w:rsidRDefault="003370FD" w:rsidP="0066460D">
            <w:pPr>
              <w:spacing w:before="40" w:after="40"/>
              <w:rPr>
                <w:ins w:id="197" w:author="NASA" w:date="2022-02-02T10:54:00Z"/>
                <w:rFonts w:asciiTheme="majorBidi" w:hAnsiTheme="majorBidi" w:cstheme="majorBidi"/>
                <w:sz w:val="20"/>
              </w:rPr>
            </w:pPr>
          </w:p>
        </w:tc>
        <w:tc>
          <w:tcPr>
            <w:tcW w:w="1530" w:type="dxa"/>
            <w:vAlign w:val="center"/>
            <w:tcPrChange w:id="198" w:author="NASA" w:date="2022-02-02T10:56:00Z">
              <w:tcPr>
                <w:tcW w:w="2250" w:type="dxa"/>
                <w:vAlign w:val="center"/>
              </w:tcPr>
            </w:tcPrChange>
          </w:tcPr>
          <w:p w14:paraId="63F9BC78" w14:textId="7AFBAB65" w:rsidR="003370FD" w:rsidRPr="00BB4C16" w:rsidRDefault="003370FD" w:rsidP="0066460D">
            <w:pPr>
              <w:spacing w:before="40" w:after="40"/>
              <w:jc w:val="center"/>
              <w:rPr>
                <w:ins w:id="199" w:author="NASA" w:date="2022-02-02T10:54:00Z"/>
                <w:rFonts w:asciiTheme="majorBidi" w:hAnsiTheme="majorBidi" w:cstheme="majorBidi"/>
                <w:color w:val="000000"/>
                <w:sz w:val="20"/>
                <w:lang w:eastAsia="zh-CN"/>
              </w:rPr>
            </w:pPr>
            <w:ins w:id="200" w:author="NASA" w:date="2022-02-02T10:55:00Z">
              <w:r w:rsidRPr="00BB4C16">
                <w:rPr>
                  <w:rFonts w:asciiTheme="majorBidi" w:hAnsiTheme="majorBidi" w:cstheme="majorBidi"/>
                  <w:color w:val="000000"/>
                  <w:sz w:val="20"/>
                  <w:lang w:eastAsia="zh-CN"/>
                </w:rPr>
                <w:t>1.</w:t>
              </w:r>
              <w:r>
                <w:rPr>
                  <w:rFonts w:asciiTheme="majorBidi" w:hAnsiTheme="majorBidi" w:cstheme="majorBidi"/>
                  <w:color w:val="000000"/>
                  <w:sz w:val="20"/>
                  <w:lang w:eastAsia="zh-CN"/>
                </w:rPr>
                <w:t>10</w:t>
              </w:r>
            </w:ins>
          </w:p>
        </w:tc>
        <w:tc>
          <w:tcPr>
            <w:tcW w:w="1350" w:type="dxa"/>
            <w:vAlign w:val="center"/>
            <w:tcPrChange w:id="201" w:author="NASA" w:date="2022-02-02T10:56:00Z">
              <w:tcPr>
                <w:tcW w:w="1170" w:type="dxa"/>
                <w:vAlign w:val="center"/>
              </w:tcPr>
            </w:tcPrChange>
          </w:tcPr>
          <w:p w14:paraId="7EC0288C" w14:textId="7C16E9B9" w:rsidR="003370FD" w:rsidRPr="00BB4C16" w:rsidRDefault="003370FD" w:rsidP="0066460D">
            <w:pPr>
              <w:spacing w:before="40" w:after="40"/>
              <w:jc w:val="center"/>
              <w:rPr>
                <w:ins w:id="202" w:author="NASA" w:date="2022-02-02T10:54:00Z"/>
                <w:rFonts w:asciiTheme="majorBidi" w:hAnsiTheme="majorBidi" w:cstheme="majorBidi"/>
                <w:color w:val="000000"/>
                <w:sz w:val="20"/>
                <w:lang w:eastAsia="zh-CN"/>
              </w:rPr>
            </w:pPr>
          </w:p>
        </w:tc>
      </w:tr>
      <w:tr w:rsidR="003370FD" w:rsidRPr="00BB4C16" w14:paraId="573A7A2E" w14:textId="77777777" w:rsidTr="003370FD">
        <w:trPr>
          <w:cantSplit/>
          <w:jc w:val="center"/>
          <w:ins w:id="203" w:author="NASA" w:date="2022-02-02T10:54:00Z"/>
          <w:trPrChange w:id="204" w:author="NASA" w:date="2022-02-02T10:56:00Z">
            <w:trPr>
              <w:cantSplit/>
              <w:jc w:val="center"/>
            </w:trPr>
          </w:trPrChange>
        </w:trPr>
        <w:tc>
          <w:tcPr>
            <w:tcW w:w="895" w:type="dxa"/>
            <w:tcBorders>
              <w:right w:val="nil"/>
            </w:tcBorders>
            <w:vAlign w:val="center"/>
            <w:tcPrChange w:id="205" w:author="NASA" w:date="2022-02-02T10:56:00Z">
              <w:tcPr>
                <w:tcW w:w="895" w:type="dxa"/>
                <w:tcBorders>
                  <w:right w:val="nil"/>
                </w:tcBorders>
                <w:vAlign w:val="center"/>
              </w:tcPr>
            </w:tcPrChange>
          </w:tcPr>
          <w:p w14:paraId="3C500BB7" w14:textId="24F80BEB" w:rsidR="003370FD" w:rsidRPr="00BB4C16" w:rsidRDefault="003370FD" w:rsidP="0066460D">
            <w:pPr>
              <w:spacing w:before="40" w:after="40"/>
              <w:ind w:left="-57" w:right="-113"/>
              <w:jc w:val="right"/>
              <w:rPr>
                <w:ins w:id="206" w:author="NASA" w:date="2022-02-02T10:54:00Z"/>
                <w:rFonts w:asciiTheme="majorBidi" w:hAnsiTheme="majorBidi" w:cstheme="majorBidi"/>
                <w:sz w:val="20"/>
              </w:rPr>
            </w:pPr>
          </w:p>
        </w:tc>
        <w:tc>
          <w:tcPr>
            <w:tcW w:w="1378" w:type="dxa"/>
            <w:tcBorders>
              <w:left w:val="nil"/>
            </w:tcBorders>
            <w:tcMar>
              <w:left w:w="0" w:type="dxa"/>
            </w:tcMar>
            <w:vAlign w:val="center"/>
            <w:tcPrChange w:id="207" w:author="NASA" w:date="2022-02-02T10:56:00Z">
              <w:tcPr>
                <w:tcW w:w="1378" w:type="dxa"/>
                <w:tcBorders>
                  <w:left w:val="nil"/>
                </w:tcBorders>
                <w:tcMar>
                  <w:left w:w="0" w:type="dxa"/>
                </w:tcMar>
                <w:vAlign w:val="center"/>
              </w:tcPr>
            </w:tcPrChange>
          </w:tcPr>
          <w:p w14:paraId="65DE3DE6" w14:textId="4C667500" w:rsidR="003370FD" w:rsidRPr="00BB4C16" w:rsidRDefault="003370FD" w:rsidP="0066460D">
            <w:pPr>
              <w:spacing w:before="40" w:after="40"/>
              <w:ind w:left="-77" w:firstLine="98"/>
              <w:rPr>
                <w:ins w:id="208" w:author="NASA" w:date="2022-02-02T10:54:00Z"/>
                <w:rFonts w:asciiTheme="majorBidi" w:hAnsiTheme="majorBidi" w:cstheme="majorBidi"/>
                <w:sz w:val="20"/>
              </w:rPr>
            </w:pPr>
          </w:p>
        </w:tc>
        <w:tc>
          <w:tcPr>
            <w:tcW w:w="2042" w:type="dxa"/>
            <w:vAlign w:val="center"/>
            <w:tcPrChange w:id="209" w:author="NASA" w:date="2022-02-02T10:56:00Z">
              <w:tcPr>
                <w:tcW w:w="2042" w:type="dxa"/>
                <w:vAlign w:val="center"/>
              </w:tcPr>
            </w:tcPrChange>
          </w:tcPr>
          <w:p w14:paraId="19F99944" w14:textId="2CE04E54" w:rsidR="003370FD" w:rsidRPr="00BB4C16" w:rsidRDefault="003370FD" w:rsidP="0066460D">
            <w:pPr>
              <w:spacing w:before="40" w:after="40"/>
              <w:rPr>
                <w:ins w:id="210" w:author="NASA" w:date="2022-02-02T10:54:00Z"/>
                <w:rFonts w:asciiTheme="majorBidi" w:hAnsiTheme="majorBidi" w:cstheme="majorBidi"/>
                <w:sz w:val="20"/>
              </w:rPr>
            </w:pPr>
          </w:p>
        </w:tc>
        <w:tc>
          <w:tcPr>
            <w:tcW w:w="1890" w:type="dxa"/>
            <w:vAlign w:val="center"/>
            <w:tcPrChange w:id="211" w:author="NASA" w:date="2022-02-02T10:56:00Z">
              <w:tcPr>
                <w:tcW w:w="3065" w:type="dxa"/>
                <w:vAlign w:val="center"/>
              </w:tcPr>
            </w:tcPrChange>
          </w:tcPr>
          <w:p w14:paraId="17799115" w14:textId="46B5164F" w:rsidR="003370FD" w:rsidRPr="00BB4C16" w:rsidRDefault="003370FD" w:rsidP="0066460D">
            <w:pPr>
              <w:spacing w:before="40" w:after="40"/>
              <w:rPr>
                <w:ins w:id="212" w:author="NASA" w:date="2022-02-02T10:54:00Z"/>
                <w:rFonts w:asciiTheme="majorBidi" w:hAnsiTheme="majorBidi" w:cstheme="majorBidi"/>
                <w:sz w:val="20"/>
              </w:rPr>
            </w:pPr>
          </w:p>
        </w:tc>
        <w:tc>
          <w:tcPr>
            <w:tcW w:w="1530" w:type="dxa"/>
            <w:vAlign w:val="center"/>
            <w:tcPrChange w:id="213" w:author="NASA" w:date="2022-02-02T10:56:00Z">
              <w:tcPr>
                <w:tcW w:w="2250" w:type="dxa"/>
                <w:vAlign w:val="center"/>
              </w:tcPr>
            </w:tcPrChange>
          </w:tcPr>
          <w:p w14:paraId="2DBFA221" w14:textId="11CD7137" w:rsidR="003370FD" w:rsidRPr="00BB4C16" w:rsidRDefault="003370FD" w:rsidP="0066460D">
            <w:pPr>
              <w:spacing w:before="40" w:after="40"/>
              <w:jc w:val="center"/>
              <w:rPr>
                <w:ins w:id="214" w:author="NASA" w:date="2022-02-02T10:54:00Z"/>
                <w:rFonts w:asciiTheme="majorBidi" w:hAnsiTheme="majorBidi" w:cstheme="majorBidi"/>
                <w:color w:val="000000"/>
                <w:sz w:val="20"/>
                <w:lang w:eastAsia="zh-CN"/>
              </w:rPr>
            </w:pPr>
            <w:ins w:id="215" w:author="NASA" w:date="2022-02-02T10:55:00Z">
              <w:r w:rsidRPr="00BB4C16">
                <w:rPr>
                  <w:rFonts w:asciiTheme="majorBidi" w:hAnsiTheme="majorBidi" w:cstheme="majorBidi"/>
                  <w:color w:val="000000"/>
                  <w:sz w:val="20"/>
                  <w:lang w:eastAsia="zh-CN"/>
                </w:rPr>
                <w:t>1.</w:t>
              </w:r>
              <w:r>
                <w:rPr>
                  <w:rFonts w:asciiTheme="majorBidi" w:hAnsiTheme="majorBidi" w:cstheme="majorBidi"/>
                  <w:color w:val="000000"/>
                  <w:sz w:val="20"/>
                  <w:lang w:eastAsia="zh-CN"/>
                </w:rPr>
                <w:t>10</w:t>
              </w:r>
            </w:ins>
          </w:p>
        </w:tc>
        <w:tc>
          <w:tcPr>
            <w:tcW w:w="1350" w:type="dxa"/>
            <w:vAlign w:val="center"/>
            <w:tcPrChange w:id="216" w:author="NASA" w:date="2022-02-02T10:56:00Z">
              <w:tcPr>
                <w:tcW w:w="1170" w:type="dxa"/>
                <w:vAlign w:val="center"/>
              </w:tcPr>
            </w:tcPrChange>
          </w:tcPr>
          <w:p w14:paraId="2BBB9B1D" w14:textId="1611642F" w:rsidR="003370FD" w:rsidRPr="00BB4C16" w:rsidRDefault="003370FD" w:rsidP="0066460D">
            <w:pPr>
              <w:spacing w:before="40" w:after="40"/>
              <w:jc w:val="center"/>
              <w:rPr>
                <w:ins w:id="217" w:author="NASA" w:date="2022-02-02T10:54:00Z"/>
                <w:rFonts w:asciiTheme="majorBidi" w:hAnsiTheme="majorBidi" w:cstheme="majorBidi"/>
                <w:color w:val="000000"/>
                <w:sz w:val="20"/>
                <w:lang w:eastAsia="zh-CN"/>
              </w:rPr>
            </w:pPr>
          </w:p>
        </w:tc>
      </w:tr>
      <w:tr w:rsidR="003370FD" w:rsidRPr="00BB4C16" w14:paraId="00696909" w14:textId="77777777" w:rsidTr="003370FD">
        <w:trPr>
          <w:cantSplit/>
          <w:jc w:val="center"/>
          <w:ins w:id="218" w:author="NASA" w:date="2022-02-02T10:54:00Z"/>
          <w:trPrChange w:id="219" w:author="NASA" w:date="2022-02-02T10:56:00Z">
            <w:trPr>
              <w:cantSplit/>
              <w:jc w:val="center"/>
            </w:trPr>
          </w:trPrChange>
        </w:trPr>
        <w:tc>
          <w:tcPr>
            <w:tcW w:w="895" w:type="dxa"/>
            <w:tcBorders>
              <w:right w:val="nil"/>
            </w:tcBorders>
            <w:vAlign w:val="center"/>
            <w:tcPrChange w:id="220" w:author="NASA" w:date="2022-02-02T10:56:00Z">
              <w:tcPr>
                <w:tcW w:w="895" w:type="dxa"/>
                <w:tcBorders>
                  <w:right w:val="nil"/>
                </w:tcBorders>
                <w:vAlign w:val="center"/>
              </w:tcPr>
            </w:tcPrChange>
          </w:tcPr>
          <w:p w14:paraId="796E1DF5" w14:textId="5AEDE99F" w:rsidR="003370FD" w:rsidRPr="00BB4C16" w:rsidRDefault="003370FD" w:rsidP="0066460D">
            <w:pPr>
              <w:spacing w:before="40" w:after="40"/>
              <w:ind w:left="-57" w:right="-113"/>
              <w:jc w:val="right"/>
              <w:rPr>
                <w:ins w:id="221" w:author="NASA" w:date="2022-02-02T10:54:00Z"/>
                <w:rFonts w:asciiTheme="majorBidi" w:hAnsiTheme="majorBidi" w:cstheme="majorBidi"/>
                <w:sz w:val="20"/>
              </w:rPr>
            </w:pPr>
          </w:p>
        </w:tc>
        <w:tc>
          <w:tcPr>
            <w:tcW w:w="1378" w:type="dxa"/>
            <w:tcBorders>
              <w:left w:val="nil"/>
            </w:tcBorders>
            <w:tcMar>
              <w:left w:w="0" w:type="dxa"/>
            </w:tcMar>
            <w:vAlign w:val="center"/>
            <w:tcPrChange w:id="222" w:author="NASA" w:date="2022-02-02T10:56:00Z">
              <w:tcPr>
                <w:tcW w:w="1378" w:type="dxa"/>
                <w:tcBorders>
                  <w:left w:val="nil"/>
                </w:tcBorders>
                <w:tcMar>
                  <w:left w:w="0" w:type="dxa"/>
                </w:tcMar>
                <w:vAlign w:val="center"/>
              </w:tcPr>
            </w:tcPrChange>
          </w:tcPr>
          <w:p w14:paraId="10804BC0" w14:textId="11A363C2" w:rsidR="003370FD" w:rsidRPr="00BB4C16" w:rsidRDefault="003370FD" w:rsidP="0066460D">
            <w:pPr>
              <w:spacing w:before="40" w:after="40"/>
              <w:ind w:left="-77" w:firstLine="98"/>
              <w:rPr>
                <w:ins w:id="223" w:author="NASA" w:date="2022-02-02T10:54:00Z"/>
                <w:rFonts w:asciiTheme="majorBidi" w:hAnsiTheme="majorBidi" w:cstheme="majorBidi"/>
                <w:sz w:val="20"/>
              </w:rPr>
            </w:pPr>
          </w:p>
        </w:tc>
        <w:tc>
          <w:tcPr>
            <w:tcW w:w="2042" w:type="dxa"/>
            <w:vAlign w:val="center"/>
            <w:tcPrChange w:id="224" w:author="NASA" w:date="2022-02-02T10:56:00Z">
              <w:tcPr>
                <w:tcW w:w="2042" w:type="dxa"/>
                <w:vAlign w:val="center"/>
              </w:tcPr>
            </w:tcPrChange>
          </w:tcPr>
          <w:p w14:paraId="24E6AF16" w14:textId="3DE58E2F" w:rsidR="003370FD" w:rsidRPr="00BB4C16" w:rsidRDefault="003370FD" w:rsidP="0066460D">
            <w:pPr>
              <w:spacing w:before="40" w:after="40"/>
              <w:rPr>
                <w:ins w:id="225" w:author="NASA" w:date="2022-02-02T10:54:00Z"/>
                <w:rFonts w:asciiTheme="majorBidi" w:hAnsiTheme="majorBidi" w:cstheme="majorBidi"/>
                <w:sz w:val="20"/>
              </w:rPr>
            </w:pPr>
          </w:p>
        </w:tc>
        <w:tc>
          <w:tcPr>
            <w:tcW w:w="1890" w:type="dxa"/>
            <w:vAlign w:val="center"/>
            <w:tcPrChange w:id="226" w:author="NASA" w:date="2022-02-02T10:56:00Z">
              <w:tcPr>
                <w:tcW w:w="3065" w:type="dxa"/>
                <w:vAlign w:val="center"/>
              </w:tcPr>
            </w:tcPrChange>
          </w:tcPr>
          <w:p w14:paraId="40D7AA85" w14:textId="3D1B9081" w:rsidR="003370FD" w:rsidRPr="00BB4C16" w:rsidRDefault="003370FD" w:rsidP="0066460D">
            <w:pPr>
              <w:spacing w:before="40" w:after="40"/>
              <w:rPr>
                <w:ins w:id="227" w:author="NASA" w:date="2022-02-02T10:54:00Z"/>
                <w:rFonts w:asciiTheme="majorBidi" w:hAnsiTheme="majorBidi" w:cstheme="majorBidi"/>
                <w:sz w:val="20"/>
              </w:rPr>
            </w:pPr>
          </w:p>
        </w:tc>
        <w:tc>
          <w:tcPr>
            <w:tcW w:w="1530" w:type="dxa"/>
            <w:vAlign w:val="center"/>
            <w:tcPrChange w:id="228" w:author="NASA" w:date="2022-02-02T10:56:00Z">
              <w:tcPr>
                <w:tcW w:w="2250" w:type="dxa"/>
                <w:vAlign w:val="center"/>
              </w:tcPr>
            </w:tcPrChange>
          </w:tcPr>
          <w:p w14:paraId="2CB58DC1" w14:textId="06E695E4" w:rsidR="003370FD" w:rsidRPr="00BB4C16" w:rsidRDefault="003370FD" w:rsidP="0066460D">
            <w:pPr>
              <w:spacing w:before="40" w:after="40"/>
              <w:jc w:val="center"/>
              <w:rPr>
                <w:ins w:id="229" w:author="NASA" w:date="2022-02-02T10:54:00Z"/>
                <w:rFonts w:asciiTheme="majorBidi" w:hAnsiTheme="majorBidi" w:cstheme="majorBidi"/>
                <w:color w:val="000000"/>
                <w:sz w:val="20"/>
                <w:lang w:eastAsia="zh-CN"/>
              </w:rPr>
            </w:pPr>
            <w:ins w:id="230" w:author="NASA" w:date="2022-02-02T10:55:00Z">
              <w:r w:rsidRPr="00BB4C16">
                <w:rPr>
                  <w:rFonts w:asciiTheme="majorBidi" w:hAnsiTheme="majorBidi" w:cstheme="majorBidi"/>
                  <w:color w:val="000000"/>
                  <w:sz w:val="20"/>
                  <w:lang w:eastAsia="zh-CN"/>
                </w:rPr>
                <w:t>1.</w:t>
              </w:r>
              <w:r>
                <w:rPr>
                  <w:rFonts w:asciiTheme="majorBidi" w:hAnsiTheme="majorBidi" w:cstheme="majorBidi"/>
                  <w:color w:val="000000"/>
                  <w:sz w:val="20"/>
                  <w:lang w:eastAsia="zh-CN"/>
                </w:rPr>
                <w:t>10</w:t>
              </w:r>
            </w:ins>
          </w:p>
        </w:tc>
        <w:tc>
          <w:tcPr>
            <w:tcW w:w="1350" w:type="dxa"/>
            <w:vAlign w:val="center"/>
            <w:tcPrChange w:id="231" w:author="NASA" w:date="2022-02-02T10:56:00Z">
              <w:tcPr>
                <w:tcW w:w="1170" w:type="dxa"/>
                <w:vAlign w:val="center"/>
              </w:tcPr>
            </w:tcPrChange>
          </w:tcPr>
          <w:p w14:paraId="4C0BEBFF" w14:textId="343D09DC" w:rsidR="003370FD" w:rsidRPr="00BB4C16" w:rsidRDefault="003370FD" w:rsidP="0066460D">
            <w:pPr>
              <w:spacing w:before="40" w:after="40"/>
              <w:jc w:val="center"/>
              <w:rPr>
                <w:ins w:id="232" w:author="NASA" w:date="2022-02-02T10:54:00Z"/>
                <w:rFonts w:asciiTheme="majorBidi" w:hAnsiTheme="majorBidi" w:cstheme="majorBidi"/>
                <w:color w:val="000000"/>
                <w:sz w:val="20"/>
                <w:lang w:eastAsia="zh-CN"/>
              </w:rPr>
            </w:pPr>
          </w:p>
        </w:tc>
      </w:tr>
    </w:tbl>
    <w:p w14:paraId="3E8A4D77" w14:textId="59970CE9" w:rsidR="00324CB9" w:rsidRDefault="00324CB9" w:rsidP="003370FD">
      <w:pPr>
        <w:rPr>
          <w:ins w:id="233" w:author="NASA" w:date="2022-02-02T10:57:00Z"/>
        </w:rPr>
      </w:pPr>
    </w:p>
    <w:p w14:paraId="62B83EB3" w14:textId="39598C3D" w:rsidR="003370FD" w:rsidRPr="00BB4C16" w:rsidRDefault="003370FD" w:rsidP="003370FD">
      <w:pPr>
        <w:pStyle w:val="Heading1"/>
        <w:rPr>
          <w:ins w:id="234" w:author="NASA" w:date="2022-02-02T10:57:00Z"/>
          <w:rFonts w:eastAsia="SimSun"/>
          <w:lang w:eastAsia="zh-CN"/>
        </w:rPr>
      </w:pPr>
      <w:bookmarkStart w:id="235" w:name="_Toc523787678"/>
      <w:bookmarkStart w:id="236" w:name="_Toc524515057"/>
      <w:ins w:id="237" w:author="NASA" w:date="2022-02-02T10:59:00Z">
        <w:r>
          <w:rPr>
            <w:rFonts w:eastAsia="SimSun"/>
            <w:lang w:eastAsia="zh-CN"/>
          </w:rPr>
          <w:t>4</w:t>
        </w:r>
      </w:ins>
      <w:ins w:id="238" w:author="NASA" w:date="2022-02-02T10:57:00Z">
        <w:r w:rsidRPr="00BB4C16">
          <w:rPr>
            <w:rFonts w:eastAsia="SimSun"/>
            <w:lang w:eastAsia="zh-CN"/>
          </w:rPr>
          <w:tab/>
          <w:t>List of existing ITU-R Reports</w:t>
        </w:r>
        <w:bookmarkEnd w:id="235"/>
        <w:bookmarkEnd w:id="236"/>
      </w:ins>
    </w:p>
    <w:tbl>
      <w:tblPr>
        <w:tblW w:w="9061"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1"/>
        <w:gridCol w:w="1162"/>
        <w:gridCol w:w="1467"/>
        <w:gridCol w:w="3166"/>
        <w:gridCol w:w="1080"/>
        <w:gridCol w:w="955"/>
      </w:tblGrid>
      <w:tr w:rsidR="003A6639" w:rsidRPr="00BB4C16" w14:paraId="005A79E1" w14:textId="77777777" w:rsidTr="003A6639">
        <w:trPr>
          <w:cantSplit/>
          <w:trHeight w:val="972"/>
          <w:tblHeader/>
          <w:ins w:id="239" w:author="NASA" w:date="2022-02-02T10:57:00Z"/>
        </w:trPr>
        <w:tc>
          <w:tcPr>
            <w:tcW w:w="1231" w:type="dxa"/>
            <w:tcMar>
              <w:left w:w="28" w:type="dxa"/>
              <w:right w:w="28" w:type="dxa"/>
            </w:tcMar>
            <w:vAlign w:val="center"/>
          </w:tcPr>
          <w:p w14:paraId="514A3F74" w14:textId="77777777" w:rsidR="003370FD" w:rsidRPr="00BB4C16" w:rsidRDefault="003370FD" w:rsidP="0066460D">
            <w:pPr>
              <w:keepNext/>
              <w:spacing w:before="80" w:after="80"/>
              <w:jc w:val="center"/>
              <w:rPr>
                <w:ins w:id="240" w:author="NASA" w:date="2022-02-02T10:57:00Z"/>
                <w:rFonts w:ascii="Times New Roman Bold" w:eastAsia="SimSun" w:hAnsi="Times New Roman Bold" w:cs="Times New Roman Bold"/>
                <w:b/>
                <w:sz w:val="20"/>
                <w:lang w:eastAsia="zh-CN"/>
              </w:rPr>
            </w:pPr>
            <w:ins w:id="241" w:author="NASA" w:date="2022-02-02T10:57:00Z">
              <w:r w:rsidRPr="00BB4C16">
                <w:rPr>
                  <w:rFonts w:ascii="Times New Roman Bold" w:eastAsia="SimSun" w:hAnsi="Times New Roman Bold" w:cs="Times New Roman Bold"/>
                  <w:b/>
                  <w:sz w:val="20"/>
                  <w:lang w:eastAsia="zh-CN"/>
                </w:rPr>
                <w:t>ITU-R Series</w:t>
              </w:r>
            </w:ins>
          </w:p>
        </w:tc>
        <w:tc>
          <w:tcPr>
            <w:tcW w:w="1162" w:type="dxa"/>
            <w:vAlign w:val="center"/>
          </w:tcPr>
          <w:p w14:paraId="28712A98" w14:textId="77777777" w:rsidR="003370FD" w:rsidRPr="00BB4C16" w:rsidRDefault="003370FD" w:rsidP="0066460D">
            <w:pPr>
              <w:keepNext/>
              <w:spacing w:before="80" w:after="80"/>
              <w:jc w:val="center"/>
              <w:rPr>
                <w:ins w:id="242" w:author="NASA" w:date="2022-02-02T10:57:00Z"/>
                <w:rFonts w:ascii="Times New Roman Bold" w:eastAsia="SimSun" w:hAnsi="Times New Roman Bold" w:cs="Times New Roman Bold"/>
                <w:b/>
                <w:sz w:val="20"/>
                <w:lang w:eastAsia="zh-CN"/>
              </w:rPr>
            </w:pPr>
            <w:ins w:id="243" w:author="NASA" w:date="2022-02-02T10:57:00Z">
              <w:r w:rsidRPr="00BB4C16">
                <w:rPr>
                  <w:rFonts w:ascii="Times New Roman Bold" w:eastAsia="SimSun" w:hAnsi="Times New Roman Bold" w:cs="Times New Roman Bold"/>
                  <w:b/>
                  <w:sz w:val="20"/>
                  <w:lang w:eastAsia="zh-CN"/>
                </w:rPr>
                <w:t>Report number</w:t>
              </w:r>
              <w:r w:rsidRPr="00BB4C16">
                <w:rPr>
                  <w:rStyle w:val="FootnoteReference"/>
                  <w:rFonts w:eastAsia="SimSun"/>
                  <w:sz w:val="20"/>
                </w:rPr>
                <w:fldChar w:fldCharType="begin"/>
              </w:r>
              <w:r w:rsidRPr="00BB4C16">
                <w:rPr>
                  <w:rStyle w:val="FootnoteReference"/>
                  <w:rFonts w:eastAsia="SimSun"/>
                  <w:sz w:val="20"/>
                </w:rPr>
                <w:instrText xml:space="preserve"> NOTEREF _Ref519688168 \h  \* MERGEFORMAT </w:instrText>
              </w:r>
            </w:ins>
            <w:r w:rsidRPr="00BB4C16">
              <w:rPr>
                <w:rStyle w:val="FootnoteReference"/>
                <w:rFonts w:eastAsia="SimSun"/>
                <w:sz w:val="20"/>
              </w:rPr>
            </w:r>
            <w:ins w:id="244" w:author="NASA" w:date="2022-02-02T10:57:00Z">
              <w:r w:rsidRPr="00BB4C16">
                <w:rPr>
                  <w:rStyle w:val="FootnoteReference"/>
                  <w:rFonts w:eastAsia="SimSun"/>
                  <w:sz w:val="20"/>
                </w:rPr>
                <w:fldChar w:fldCharType="separate"/>
              </w:r>
              <w:r w:rsidRPr="009601C5">
                <w:rPr>
                  <w:rStyle w:val="FootnoteReference"/>
                  <w:rFonts w:eastAsia="SimSun"/>
                  <w:sz w:val="20"/>
                </w:rPr>
                <w:t>*</w:t>
              </w:r>
              <w:r w:rsidRPr="00BB4C16">
                <w:rPr>
                  <w:rStyle w:val="FootnoteReference"/>
                  <w:rFonts w:eastAsia="SimSun"/>
                  <w:sz w:val="20"/>
                </w:rPr>
                <w:fldChar w:fldCharType="end"/>
              </w:r>
            </w:ins>
          </w:p>
        </w:tc>
        <w:tc>
          <w:tcPr>
            <w:tcW w:w="1467" w:type="dxa"/>
            <w:vAlign w:val="center"/>
          </w:tcPr>
          <w:p w14:paraId="187BE0D0" w14:textId="77777777" w:rsidR="003370FD" w:rsidRPr="00BB4C16" w:rsidRDefault="003370FD" w:rsidP="0066460D">
            <w:pPr>
              <w:keepNext/>
              <w:spacing w:before="80" w:after="80"/>
              <w:jc w:val="center"/>
              <w:rPr>
                <w:ins w:id="245" w:author="NASA" w:date="2022-02-02T10:57:00Z"/>
                <w:rFonts w:asciiTheme="majorBidi" w:eastAsia="SimSun" w:hAnsiTheme="majorBidi" w:cstheme="majorBidi"/>
                <w:b/>
                <w:sz w:val="20"/>
                <w:lang w:eastAsia="zh-CN"/>
              </w:rPr>
            </w:pPr>
            <w:ins w:id="246" w:author="NASA" w:date="2022-02-02T10:57:00Z">
              <w:r w:rsidRPr="00BB4C16">
                <w:rPr>
                  <w:rFonts w:asciiTheme="majorBidi" w:eastAsia="SimSun" w:hAnsiTheme="majorBidi" w:cstheme="majorBidi"/>
                  <w:b/>
                  <w:sz w:val="20"/>
                  <w:lang w:eastAsia="zh-CN"/>
                </w:rPr>
                <w:t>Latest publication</w:t>
              </w:r>
            </w:ins>
          </w:p>
        </w:tc>
        <w:tc>
          <w:tcPr>
            <w:tcW w:w="3166" w:type="dxa"/>
            <w:vAlign w:val="center"/>
          </w:tcPr>
          <w:p w14:paraId="636C4C00" w14:textId="77777777" w:rsidR="003370FD" w:rsidRPr="00BB4C16" w:rsidRDefault="003370FD" w:rsidP="0066460D">
            <w:pPr>
              <w:keepNext/>
              <w:spacing w:before="80" w:after="80"/>
              <w:jc w:val="center"/>
              <w:rPr>
                <w:ins w:id="247" w:author="NASA" w:date="2022-02-02T10:57:00Z"/>
                <w:rFonts w:ascii="Times New Roman Bold" w:eastAsia="SimSun" w:hAnsi="Times New Roman Bold" w:cs="Times New Roman Bold"/>
                <w:b/>
                <w:sz w:val="20"/>
                <w:lang w:eastAsia="zh-CN"/>
              </w:rPr>
            </w:pPr>
            <w:ins w:id="248" w:author="NASA" w:date="2022-02-02T10:57:00Z">
              <w:r w:rsidRPr="00BB4C16">
                <w:rPr>
                  <w:rFonts w:ascii="Times New Roman Bold" w:eastAsia="SimSun" w:hAnsi="Times New Roman Bold" w:cs="Times New Roman Bold"/>
                  <w:b/>
                  <w:sz w:val="20"/>
                  <w:lang w:eastAsia="zh-CN"/>
                </w:rPr>
                <w:t>Report title</w:t>
              </w:r>
            </w:ins>
          </w:p>
        </w:tc>
        <w:tc>
          <w:tcPr>
            <w:tcW w:w="1080" w:type="dxa"/>
            <w:vAlign w:val="center"/>
          </w:tcPr>
          <w:p w14:paraId="4CAC7DEE" w14:textId="77777777" w:rsidR="003370FD" w:rsidRPr="00BB4C16" w:rsidRDefault="003370FD" w:rsidP="0066460D">
            <w:pPr>
              <w:keepNext/>
              <w:spacing w:before="80" w:after="80"/>
              <w:jc w:val="center"/>
              <w:rPr>
                <w:ins w:id="249" w:author="NASA" w:date="2022-02-02T10:57:00Z"/>
                <w:rFonts w:ascii="Times New Roman Bold" w:eastAsia="SimSun" w:hAnsi="Times New Roman Bold" w:cs="Times New Roman Bold"/>
                <w:b/>
                <w:sz w:val="20"/>
                <w:lang w:eastAsia="zh-CN"/>
              </w:rPr>
            </w:pPr>
            <w:ins w:id="250" w:author="NASA" w:date="2022-02-02T10:57:00Z">
              <w:r w:rsidRPr="00BB4C16">
                <w:rPr>
                  <w:rFonts w:ascii="Times New Roman Bold" w:eastAsia="SimSun" w:hAnsi="Times New Roman Bold" w:cs="Times New Roman Bold"/>
                  <w:b/>
                  <w:sz w:val="20"/>
                  <w:lang w:eastAsia="zh-CN"/>
                </w:rPr>
                <w:t>Agenda item</w:t>
              </w:r>
            </w:ins>
          </w:p>
        </w:tc>
        <w:tc>
          <w:tcPr>
            <w:tcW w:w="955" w:type="dxa"/>
            <w:vAlign w:val="center"/>
          </w:tcPr>
          <w:p w14:paraId="1067FCD0" w14:textId="77777777" w:rsidR="003370FD" w:rsidRPr="00BB4C16" w:rsidRDefault="003370FD" w:rsidP="0066460D">
            <w:pPr>
              <w:keepNext/>
              <w:spacing w:before="80" w:after="80"/>
              <w:jc w:val="center"/>
              <w:rPr>
                <w:ins w:id="251" w:author="NASA" w:date="2022-02-02T10:57:00Z"/>
                <w:rFonts w:ascii="Times New Roman Bold" w:eastAsia="SimSun" w:hAnsi="Times New Roman Bold" w:cs="Times New Roman Bold"/>
                <w:b/>
                <w:sz w:val="20"/>
                <w:lang w:eastAsia="zh-CN"/>
              </w:rPr>
            </w:pPr>
            <w:ins w:id="252" w:author="NASA" w:date="2022-02-02T10:57:00Z">
              <w:r w:rsidRPr="00BB4C16">
                <w:rPr>
                  <w:rFonts w:ascii="Times New Roman Bold" w:eastAsia="SimSun" w:hAnsi="Times New Roman Bold" w:cs="Times New Roman Bold"/>
                  <w:b/>
                  <w:sz w:val="20"/>
                  <w:lang w:eastAsia="zh-CN"/>
                </w:rPr>
                <w:t>CPM chapter</w:t>
              </w:r>
            </w:ins>
          </w:p>
        </w:tc>
      </w:tr>
      <w:tr w:rsidR="003A6639" w:rsidRPr="00BB4C16" w14:paraId="6E2450D8" w14:textId="77777777" w:rsidTr="003A6639">
        <w:trPr>
          <w:cantSplit/>
          <w:trHeight w:val="358"/>
          <w:ins w:id="253" w:author="NASA" w:date="2022-02-02T10:57:00Z"/>
        </w:trPr>
        <w:tc>
          <w:tcPr>
            <w:tcW w:w="1231" w:type="dxa"/>
            <w:tcBorders>
              <w:right w:val="nil"/>
            </w:tcBorders>
            <w:vAlign w:val="center"/>
          </w:tcPr>
          <w:p w14:paraId="2A0256B3" w14:textId="24724CE6" w:rsidR="003370FD" w:rsidRPr="00BB4C16" w:rsidRDefault="003370FD" w:rsidP="0066460D">
            <w:pPr>
              <w:spacing w:before="40" w:after="40"/>
              <w:ind w:left="-57" w:right="-113"/>
              <w:jc w:val="right"/>
              <w:rPr>
                <w:ins w:id="254" w:author="NASA" w:date="2022-02-02T10:57:00Z"/>
                <w:rFonts w:asciiTheme="majorBidi" w:hAnsiTheme="majorBidi" w:cstheme="majorBidi"/>
                <w:sz w:val="20"/>
                <w:rPrChange w:id="255" w:author="Putelat, Lucile" w:date="2019-02-20T21:33:00Z">
                  <w:rPr>
                    <w:ins w:id="256" w:author="NASA" w:date="2022-02-02T10:57:00Z"/>
                    <w:rFonts w:asciiTheme="majorBidi" w:hAnsiTheme="majorBidi" w:cstheme="majorBidi"/>
                    <w:sz w:val="20"/>
                    <w:highlight w:val="yellow"/>
                  </w:rPr>
                </w:rPrChange>
              </w:rPr>
            </w:pPr>
          </w:p>
        </w:tc>
        <w:tc>
          <w:tcPr>
            <w:tcW w:w="1162" w:type="dxa"/>
            <w:tcBorders>
              <w:left w:val="nil"/>
            </w:tcBorders>
            <w:vAlign w:val="center"/>
          </w:tcPr>
          <w:p w14:paraId="36C4E014" w14:textId="397D0C88" w:rsidR="003370FD" w:rsidRPr="00BB4C16" w:rsidRDefault="003370FD" w:rsidP="0066460D">
            <w:pPr>
              <w:spacing w:before="40" w:after="40"/>
              <w:ind w:left="-84"/>
              <w:rPr>
                <w:ins w:id="257" w:author="NASA" w:date="2022-02-02T10:57:00Z"/>
                <w:rFonts w:asciiTheme="majorBidi" w:hAnsiTheme="majorBidi" w:cstheme="majorBidi"/>
                <w:sz w:val="20"/>
                <w:rPrChange w:id="258" w:author="Putelat, Lucile" w:date="2019-02-20T21:33:00Z">
                  <w:rPr>
                    <w:ins w:id="259" w:author="NASA" w:date="2022-02-02T10:57:00Z"/>
                    <w:rFonts w:asciiTheme="majorBidi" w:hAnsiTheme="majorBidi" w:cstheme="majorBidi"/>
                    <w:sz w:val="20"/>
                    <w:highlight w:val="yellow"/>
                  </w:rPr>
                </w:rPrChange>
              </w:rPr>
            </w:pPr>
          </w:p>
        </w:tc>
        <w:tc>
          <w:tcPr>
            <w:tcW w:w="1467" w:type="dxa"/>
            <w:vAlign w:val="center"/>
          </w:tcPr>
          <w:p w14:paraId="39D53955" w14:textId="451E6106" w:rsidR="003370FD" w:rsidRPr="00BB4C16" w:rsidRDefault="003370FD" w:rsidP="0066460D">
            <w:pPr>
              <w:spacing w:before="40" w:after="40"/>
              <w:rPr>
                <w:ins w:id="260" w:author="NASA" w:date="2022-02-02T10:57:00Z"/>
                <w:rFonts w:asciiTheme="majorBidi" w:eastAsia="SimSun" w:hAnsiTheme="majorBidi" w:cstheme="majorBidi"/>
                <w:color w:val="000000"/>
                <w:sz w:val="20"/>
                <w:lang w:eastAsia="zh-CN"/>
                <w:rPrChange w:id="261" w:author="Putelat, Lucile" w:date="2019-02-20T21:33:00Z">
                  <w:rPr>
                    <w:ins w:id="262" w:author="NASA" w:date="2022-02-02T10:57:00Z"/>
                    <w:rFonts w:asciiTheme="majorBidi" w:eastAsia="SimSun" w:hAnsiTheme="majorBidi" w:cstheme="majorBidi"/>
                    <w:color w:val="000000"/>
                    <w:sz w:val="20"/>
                    <w:highlight w:val="yellow"/>
                    <w:lang w:eastAsia="zh-CN"/>
                  </w:rPr>
                </w:rPrChange>
              </w:rPr>
            </w:pPr>
          </w:p>
        </w:tc>
        <w:tc>
          <w:tcPr>
            <w:tcW w:w="3166" w:type="dxa"/>
            <w:vAlign w:val="center"/>
          </w:tcPr>
          <w:p w14:paraId="44053218" w14:textId="598E59F8" w:rsidR="003370FD" w:rsidRPr="00BB4C16" w:rsidRDefault="003370FD" w:rsidP="0066460D">
            <w:pPr>
              <w:spacing w:before="40" w:after="40"/>
              <w:rPr>
                <w:ins w:id="263" w:author="NASA" w:date="2022-02-02T10:57:00Z"/>
                <w:rFonts w:asciiTheme="majorBidi" w:hAnsiTheme="majorBidi" w:cstheme="majorBidi"/>
                <w:color w:val="000000"/>
                <w:sz w:val="20"/>
                <w:rPrChange w:id="264" w:author="Putelat, Lucile" w:date="2019-02-20T21:33:00Z">
                  <w:rPr>
                    <w:ins w:id="265" w:author="NASA" w:date="2022-02-02T10:57:00Z"/>
                    <w:rFonts w:asciiTheme="majorBidi" w:hAnsiTheme="majorBidi" w:cstheme="majorBidi"/>
                    <w:color w:val="000000"/>
                    <w:sz w:val="20"/>
                    <w:highlight w:val="yellow"/>
                  </w:rPr>
                </w:rPrChange>
              </w:rPr>
            </w:pPr>
          </w:p>
        </w:tc>
        <w:tc>
          <w:tcPr>
            <w:tcW w:w="1080" w:type="dxa"/>
          </w:tcPr>
          <w:p w14:paraId="165F8FBF" w14:textId="21EB5382" w:rsidR="003370FD" w:rsidRPr="00BB4C16" w:rsidRDefault="003370FD" w:rsidP="0066460D">
            <w:pPr>
              <w:spacing w:before="40" w:after="40"/>
              <w:jc w:val="center"/>
              <w:rPr>
                <w:ins w:id="266" w:author="NASA" w:date="2022-02-02T10:57:00Z"/>
                <w:rFonts w:eastAsia="SimSun"/>
                <w:color w:val="000000"/>
                <w:sz w:val="20"/>
                <w:lang w:eastAsia="zh-CN"/>
                <w:rPrChange w:id="267" w:author="Putelat, Lucile" w:date="2019-02-20T21:33:00Z">
                  <w:rPr>
                    <w:ins w:id="268" w:author="NASA" w:date="2022-02-02T10:57:00Z"/>
                    <w:rFonts w:eastAsia="SimSun"/>
                    <w:color w:val="000000"/>
                    <w:sz w:val="20"/>
                    <w:highlight w:val="yellow"/>
                    <w:lang w:eastAsia="zh-CN"/>
                  </w:rPr>
                </w:rPrChange>
              </w:rPr>
            </w:pPr>
            <w:ins w:id="269" w:author="NASA" w:date="2022-02-02T10:58:00Z">
              <w:r>
                <w:rPr>
                  <w:rFonts w:eastAsia="SimSun"/>
                  <w:color w:val="000000"/>
                  <w:sz w:val="20"/>
                  <w:lang w:eastAsia="zh-CN"/>
                </w:rPr>
                <w:t>1.10</w:t>
              </w:r>
            </w:ins>
          </w:p>
        </w:tc>
        <w:tc>
          <w:tcPr>
            <w:tcW w:w="955" w:type="dxa"/>
          </w:tcPr>
          <w:p w14:paraId="6B1A61BC" w14:textId="29394F0D" w:rsidR="003370FD" w:rsidRPr="00BB4C16" w:rsidRDefault="003370FD" w:rsidP="0066460D">
            <w:pPr>
              <w:spacing w:before="40" w:after="40"/>
              <w:jc w:val="center"/>
              <w:rPr>
                <w:ins w:id="270" w:author="NASA" w:date="2022-02-02T10:57:00Z"/>
                <w:rFonts w:asciiTheme="majorBidi" w:eastAsia="SimSun" w:hAnsiTheme="majorBidi" w:cstheme="majorBidi"/>
                <w:color w:val="000000"/>
                <w:sz w:val="20"/>
                <w:lang w:eastAsia="zh-CN"/>
                <w:rPrChange w:id="271" w:author="Putelat, Lucile" w:date="2019-02-20T21:33:00Z">
                  <w:rPr>
                    <w:ins w:id="272" w:author="NASA" w:date="2022-02-02T10:57:00Z"/>
                    <w:rFonts w:asciiTheme="majorBidi" w:eastAsia="SimSun" w:hAnsiTheme="majorBidi" w:cstheme="majorBidi"/>
                    <w:color w:val="000000"/>
                    <w:sz w:val="20"/>
                    <w:highlight w:val="yellow"/>
                    <w:lang w:eastAsia="zh-CN"/>
                  </w:rPr>
                </w:rPrChange>
              </w:rPr>
            </w:pPr>
          </w:p>
        </w:tc>
      </w:tr>
      <w:tr w:rsidR="003A6639" w:rsidRPr="00BB4C16" w14:paraId="1EDC82F8" w14:textId="77777777" w:rsidTr="003A6639">
        <w:trPr>
          <w:cantSplit/>
          <w:trHeight w:val="340"/>
          <w:ins w:id="273" w:author="NASA" w:date="2022-02-02T10:57:00Z"/>
        </w:trPr>
        <w:tc>
          <w:tcPr>
            <w:tcW w:w="1231" w:type="dxa"/>
            <w:tcBorders>
              <w:right w:val="nil"/>
            </w:tcBorders>
            <w:vAlign w:val="center"/>
          </w:tcPr>
          <w:p w14:paraId="023E6FE0" w14:textId="4FFCECB8" w:rsidR="003370FD" w:rsidRPr="00BB4C16" w:rsidRDefault="003370FD" w:rsidP="0066460D">
            <w:pPr>
              <w:spacing w:before="40" w:after="40"/>
              <w:ind w:left="-57" w:right="-113"/>
              <w:jc w:val="right"/>
              <w:rPr>
                <w:ins w:id="274" w:author="NASA" w:date="2022-02-02T10:57:00Z"/>
                <w:rFonts w:asciiTheme="majorBidi" w:hAnsiTheme="majorBidi" w:cstheme="majorBidi"/>
                <w:sz w:val="20"/>
                <w:rPrChange w:id="275" w:author="Putelat, Lucile" w:date="2019-02-20T21:33:00Z">
                  <w:rPr>
                    <w:ins w:id="276" w:author="NASA" w:date="2022-02-02T10:57:00Z"/>
                    <w:rFonts w:asciiTheme="majorBidi" w:hAnsiTheme="majorBidi" w:cstheme="majorBidi"/>
                    <w:sz w:val="20"/>
                    <w:highlight w:val="yellow"/>
                  </w:rPr>
                </w:rPrChange>
              </w:rPr>
            </w:pPr>
          </w:p>
        </w:tc>
        <w:tc>
          <w:tcPr>
            <w:tcW w:w="1162" w:type="dxa"/>
            <w:tcBorders>
              <w:left w:val="nil"/>
            </w:tcBorders>
            <w:vAlign w:val="center"/>
          </w:tcPr>
          <w:p w14:paraId="30568C2A" w14:textId="4BFC2DB5" w:rsidR="003370FD" w:rsidRPr="00BB4C16" w:rsidRDefault="003370FD" w:rsidP="0066460D">
            <w:pPr>
              <w:spacing w:before="40" w:after="40"/>
              <w:ind w:left="-84"/>
              <w:rPr>
                <w:ins w:id="277" w:author="NASA" w:date="2022-02-02T10:57:00Z"/>
                <w:rFonts w:asciiTheme="majorBidi" w:hAnsiTheme="majorBidi" w:cstheme="majorBidi"/>
                <w:sz w:val="20"/>
                <w:rPrChange w:id="278" w:author="Putelat, Lucile" w:date="2019-02-20T21:33:00Z">
                  <w:rPr>
                    <w:ins w:id="279" w:author="NASA" w:date="2022-02-02T10:57:00Z"/>
                    <w:rFonts w:asciiTheme="majorBidi" w:hAnsiTheme="majorBidi" w:cstheme="majorBidi"/>
                    <w:sz w:val="20"/>
                    <w:highlight w:val="yellow"/>
                  </w:rPr>
                </w:rPrChange>
              </w:rPr>
            </w:pPr>
          </w:p>
        </w:tc>
        <w:tc>
          <w:tcPr>
            <w:tcW w:w="1467" w:type="dxa"/>
            <w:vAlign w:val="center"/>
          </w:tcPr>
          <w:p w14:paraId="034BEC0C" w14:textId="28F7F845" w:rsidR="003370FD" w:rsidRPr="00BB4C16" w:rsidRDefault="003370FD" w:rsidP="0066460D">
            <w:pPr>
              <w:spacing w:before="40" w:after="40"/>
              <w:rPr>
                <w:ins w:id="280" w:author="NASA" w:date="2022-02-02T10:57:00Z"/>
                <w:rFonts w:asciiTheme="majorBidi" w:eastAsia="SimSun" w:hAnsiTheme="majorBidi" w:cstheme="majorBidi"/>
                <w:color w:val="000000"/>
                <w:sz w:val="20"/>
                <w:lang w:eastAsia="zh-CN"/>
                <w:rPrChange w:id="281" w:author="Putelat, Lucile" w:date="2019-02-20T21:33:00Z">
                  <w:rPr>
                    <w:ins w:id="282" w:author="NASA" w:date="2022-02-02T10:57:00Z"/>
                    <w:rFonts w:asciiTheme="majorBidi" w:eastAsia="SimSun" w:hAnsiTheme="majorBidi" w:cstheme="majorBidi"/>
                    <w:color w:val="000000"/>
                    <w:sz w:val="20"/>
                    <w:highlight w:val="yellow"/>
                    <w:lang w:eastAsia="zh-CN"/>
                  </w:rPr>
                </w:rPrChange>
              </w:rPr>
            </w:pPr>
          </w:p>
        </w:tc>
        <w:tc>
          <w:tcPr>
            <w:tcW w:w="3166" w:type="dxa"/>
            <w:vAlign w:val="center"/>
          </w:tcPr>
          <w:p w14:paraId="12AB491A" w14:textId="505A0829" w:rsidR="003370FD" w:rsidRPr="00BB4C16" w:rsidRDefault="003370FD" w:rsidP="0066460D">
            <w:pPr>
              <w:spacing w:before="40" w:after="40"/>
              <w:rPr>
                <w:ins w:id="283" w:author="NASA" w:date="2022-02-02T10:57:00Z"/>
                <w:rFonts w:asciiTheme="majorBidi" w:hAnsiTheme="majorBidi" w:cstheme="majorBidi"/>
                <w:color w:val="000000"/>
                <w:sz w:val="20"/>
                <w:rPrChange w:id="284" w:author="Putelat, Lucile" w:date="2019-02-20T21:33:00Z">
                  <w:rPr>
                    <w:ins w:id="285" w:author="NASA" w:date="2022-02-02T10:57:00Z"/>
                    <w:rFonts w:asciiTheme="majorBidi" w:hAnsiTheme="majorBidi" w:cstheme="majorBidi"/>
                    <w:color w:val="000000"/>
                    <w:sz w:val="20"/>
                    <w:highlight w:val="yellow"/>
                  </w:rPr>
                </w:rPrChange>
              </w:rPr>
            </w:pPr>
          </w:p>
        </w:tc>
        <w:tc>
          <w:tcPr>
            <w:tcW w:w="1080" w:type="dxa"/>
          </w:tcPr>
          <w:p w14:paraId="50201B86" w14:textId="27CDD3F7" w:rsidR="003370FD" w:rsidRPr="00BB4C16" w:rsidRDefault="003370FD" w:rsidP="0066460D">
            <w:pPr>
              <w:spacing w:before="40" w:after="40"/>
              <w:jc w:val="center"/>
              <w:rPr>
                <w:ins w:id="286" w:author="NASA" w:date="2022-02-02T10:57:00Z"/>
                <w:rFonts w:eastAsia="SimSun"/>
                <w:color w:val="000000"/>
                <w:sz w:val="20"/>
                <w:lang w:eastAsia="zh-CN"/>
                <w:rPrChange w:id="287" w:author="Putelat, Lucile" w:date="2019-02-20T21:33:00Z">
                  <w:rPr>
                    <w:ins w:id="288" w:author="NASA" w:date="2022-02-02T10:57:00Z"/>
                    <w:rFonts w:eastAsia="SimSun"/>
                    <w:color w:val="000000"/>
                    <w:sz w:val="20"/>
                    <w:highlight w:val="yellow"/>
                    <w:lang w:eastAsia="zh-CN"/>
                  </w:rPr>
                </w:rPrChange>
              </w:rPr>
            </w:pPr>
            <w:ins w:id="289" w:author="NASA" w:date="2022-02-02T10:58:00Z">
              <w:r>
                <w:rPr>
                  <w:rFonts w:eastAsia="SimSun"/>
                  <w:color w:val="000000"/>
                  <w:sz w:val="20"/>
                  <w:lang w:eastAsia="zh-CN"/>
                </w:rPr>
                <w:t>1.10</w:t>
              </w:r>
            </w:ins>
          </w:p>
        </w:tc>
        <w:tc>
          <w:tcPr>
            <w:tcW w:w="955" w:type="dxa"/>
          </w:tcPr>
          <w:p w14:paraId="7ACCD38B" w14:textId="0D567FB9" w:rsidR="003370FD" w:rsidRPr="00BB4C16" w:rsidRDefault="003370FD" w:rsidP="0066460D">
            <w:pPr>
              <w:spacing w:before="40" w:after="40"/>
              <w:jc w:val="center"/>
              <w:rPr>
                <w:ins w:id="290" w:author="NASA" w:date="2022-02-02T10:57:00Z"/>
                <w:rFonts w:asciiTheme="majorBidi" w:eastAsia="SimSun" w:hAnsiTheme="majorBidi" w:cstheme="majorBidi"/>
                <w:color w:val="000000"/>
                <w:sz w:val="20"/>
                <w:lang w:eastAsia="zh-CN"/>
                <w:rPrChange w:id="291" w:author="Putelat, Lucile" w:date="2019-02-20T21:33:00Z">
                  <w:rPr>
                    <w:ins w:id="292" w:author="NASA" w:date="2022-02-02T10:57:00Z"/>
                    <w:rFonts w:asciiTheme="majorBidi" w:eastAsia="SimSun" w:hAnsiTheme="majorBidi" w:cstheme="majorBidi"/>
                    <w:color w:val="000000"/>
                    <w:sz w:val="20"/>
                    <w:highlight w:val="yellow"/>
                    <w:lang w:eastAsia="zh-CN"/>
                  </w:rPr>
                </w:rPrChange>
              </w:rPr>
            </w:pPr>
          </w:p>
        </w:tc>
      </w:tr>
      <w:tr w:rsidR="003A6639" w:rsidRPr="00BB4C16" w14:paraId="61A315A1" w14:textId="77777777" w:rsidTr="003A6639">
        <w:trPr>
          <w:cantSplit/>
          <w:trHeight w:val="340"/>
          <w:ins w:id="293" w:author="NASA" w:date="2022-02-02T10:57:00Z"/>
        </w:trPr>
        <w:tc>
          <w:tcPr>
            <w:tcW w:w="1231" w:type="dxa"/>
            <w:tcBorders>
              <w:right w:val="nil"/>
            </w:tcBorders>
            <w:vAlign w:val="center"/>
          </w:tcPr>
          <w:p w14:paraId="0C992728" w14:textId="6790632B" w:rsidR="003370FD" w:rsidRPr="00BB4C16" w:rsidRDefault="003370FD" w:rsidP="0066460D">
            <w:pPr>
              <w:spacing w:before="40" w:after="40"/>
              <w:ind w:left="-57" w:right="-113"/>
              <w:jc w:val="right"/>
              <w:rPr>
                <w:ins w:id="294" w:author="NASA" w:date="2022-02-02T10:57:00Z"/>
                <w:rFonts w:asciiTheme="majorBidi" w:hAnsiTheme="majorBidi" w:cstheme="majorBidi"/>
                <w:sz w:val="20"/>
                <w:rPrChange w:id="295" w:author="Putelat, Lucile" w:date="2019-02-20T21:33:00Z">
                  <w:rPr>
                    <w:ins w:id="296" w:author="NASA" w:date="2022-02-02T10:57:00Z"/>
                    <w:rFonts w:asciiTheme="majorBidi" w:hAnsiTheme="majorBidi" w:cstheme="majorBidi"/>
                    <w:sz w:val="20"/>
                    <w:highlight w:val="yellow"/>
                  </w:rPr>
                </w:rPrChange>
              </w:rPr>
            </w:pPr>
            <w:ins w:id="297" w:author="NASA" w:date="2022-02-02T10:57:00Z">
              <w:r w:rsidRPr="00BB4C16">
                <w:rPr>
                  <w:rFonts w:asciiTheme="majorBidi" w:hAnsiTheme="majorBidi" w:cstheme="majorBidi"/>
                  <w:sz w:val="20"/>
                  <w:rPrChange w:id="298" w:author="Putelat, Lucile" w:date="2019-02-20T21:33:00Z">
                    <w:rPr>
                      <w:rFonts w:asciiTheme="majorBidi" w:hAnsiTheme="majorBidi" w:cstheme="majorBidi"/>
                      <w:sz w:val="20"/>
                      <w:highlight w:val="yellow"/>
                    </w:rPr>
                  </w:rPrChange>
                </w:rPr>
                <w:t>.</w:t>
              </w:r>
            </w:ins>
          </w:p>
        </w:tc>
        <w:tc>
          <w:tcPr>
            <w:tcW w:w="1162" w:type="dxa"/>
            <w:tcBorders>
              <w:left w:val="nil"/>
            </w:tcBorders>
            <w:vAlign w:val="center"/>
          </w:tcPr>
          <w:p w14:paraId="6A7FF2CF" w14:textId="7C51C21A" w:rsidR="003370FD" w:rsidRPr="00BB4C16" w:rsidRDefault="003370FD" w:rsidP="0066460D">
            <w:pPr>
              <w:spacing w:before="40" w:after="40"/>
              <w:ind w:left="-84"/>
              <w:rPr>
                <w:ins w:id="299" w:author="NASA" w:date="2022-02-02T10:57:00Z"/>
                <w:rFonts w:asciiTheme="majorBidi" w:hAnsiTheme="majorBidi" w:cstheme="majorBidi"/>
                <w:sz w:val="20"/>
                <w:rPrChange w:id="300" w:author="Putelat, Lucile" w:date="2019-02-20T21:33:00Z">
                  <w:rPr>
                    <w:ins w:id="301" w:author="NASA" w:date="2022-02-02T10:57:00Z"/>
                    <w:rFonts w:asciiTheme="majorBidi" w:hAnsiTheme="majorBidi" w:cstheme="majorBidi"/>
                    <w:sz w:val="20"/>
                    <w:highlight w:val="yellow"/>
                  </w:rPr>
                </w:rPrChange>
              </w:rPr>
            </w:pPr>
          </w:p>
        </w:tc>
        <w:tc>
          <w:tcPr>
            <w:tcW w:w="1467" w:type="dxa"/>
            <w:vAlign w:val="center"/>
          </w:tcPr>
          <w:p w14:paraId="4992E1C4" w14:textId="30C7CEB5" w:rsidR="003370FD" w:rsidRPr="00BB4C16" w:rsidRDefault="003370FD" w:rsidP="0066460D">
            <w:pPr>
              <w:spacing w:before="40" w:after="40"/>
              <w:rPr>
                <w:ins w:id="302" w:author="NASA" w:date="2022-02-02T10:57:00Z"/>
                <w:rFonts w:asciiTheme="majorBidi" w:eastAsia="SimSun" w:hAnsiTheme="majorBidi" w:cstheme="majorBidi"/>
                <w:color w:val="000000"/>
                <w:sz w:val="20"/>
                <w:lang w:eastAsia="zh-CN"/>
                <w:rPrChange w:id="303" w:author="Putelat, Lucile" w:date="2019-02-20T21:33:00Z">
                  <w:rPr>
                    <w:ins w:id="304" w:author="NASA" w:date="2022-02-02T10:57:00Z"/>
                    <w:rFonts w:asciiTheme="majorBidi" w:eastAsia="SimSun" w:hAnsiTheme="majorBidi" w:cstheme="majorBidi"/>
                    <w:color w:val="000000"/>
                    <w:sz w:val="20"/>
                    <w:highlight w:val="yellow"/>
                    <w:lang w:eastAsia="zh-CN"/>
                  </w:rPr>
                </w:rPrChange>
              </w:rPr>
            </w:pPr>
          </w:p>
        </w:tc>
        <w:tc>
          <w:tcPr>
            <w:tcW w:w="3166" w:type="dxa"/>
            <w:vAlign w:val="center"/>
          </w:tcPr>
          <w:p w14:paraId="22EBEBA1" w14:textId="7EA23B3F" w:rsidR="003370FD" w:rsidRPr="00BB4C16" w:rsidRDefault="003370FD" w:rsidP="0066460D">
            <w:pPr>
              <w:spacing w:before="40" w:after="40"/>
              <w:rPr>
                <w:ins w:id="305" w:author="NASA" w:date="2022-02-02T10:57:00Z"/>
                <w:rFonts w:asciiTheme="majorBidi" w:hAnsiTheme="majorBidi" w:cstheme="majorBidi"/>
                <w:color w:val="000000"/>
                <w:sz w:val="20"/>
                <w:rPrChange w:id="306" w:author="Putelat, Lucile" w:date="2019-02-20T21:33:00Z">
                  <w:rPr>
                    <w:ins w:id="307" w:author="NASA" w:date="2022-02-02T10:57:00Z"/>
                    <w:rFonts w:asciiTheme="majorBidi" w:hAnsiTheme="majorBidi" w:cstheme="majorBidi"/>
                    <w:color w:val="000000"/>
                    <w:sz w:val="20"/>
                    <w:highlight w:val="yellow"/>
                  </w:rPr>
                </w:rPrChange>
              </w:rPr>
            </w:pPr>
          </w:p>
        </w:tc>
        <w:tc>
          <w:tcPr>
            <w:tcW w:w="1080" w:type="dxa"/>
          </w:tcPr>
          <w:p w14:paraId="4FBB47A5" w14:textId="5077B8C8" w:rsidR="003370FD" w:rsidRPr="00BB4C16" w:rsidRDefault="003370FD" w:rsidP="0066460D">
            <w:pPr>
              <w:spacing w:before="40" w:after="40"/>
              <w:jc w:val="center"/>
              <w:rPr>
                <w:ins w:id="308" w:author="NASA" w:date="2022-02-02T10:57:00Z"/>
                <w:rFonts w:eastAsia="SimSun"/>
                <w:color w:val="000000"/>
                <w:sz w:val="20"/>
                <w:lang w:eastAsia="zh-CN"/>
                <w:rPrChange w:id="309" w:author="Putelat, Lucile" w:date="2019-02-20T21:33:00Z">
                  <w:rPr>
                    <w:ins w:id="310" w:author="NASA" w:date="2022-02-02T10:57:00Z"/>
                    <w:rFonts w:eastAsia="SimSun"/>
                    <w:color w:val="000000"/>
                    <w:sz w:val="20"/>
                    <w:highlight w:val="yellow"/>
                    <w:lang w:eastAsia="zh-CN"/>
                  </w:rPr>
                </w:rPrChange>
              </w:rPr>
            </w:pPr>
            <w:ins w:id="311" w:author="NASA" w:date="2022-02-02T10:58:00Z">
              <w:r>
                <w:rPr>
                  <w:rFonts w:eastAsia="SimSun"/>
                  <w:color w:val="000000"/>
                  <w:sz w:val="20"/>
                  <w:lang w:eastAsia="zh-CN"/>
                </w:rPr>
                <w:t>1.10</w:t>
              </w:r>
            </w:ins>
          </w:p>
        </w:tc>
        <w:tc>
          <w:tcPr>
            <w:tcW w:w="955" w:type="dxa"/>
          </w:tcPr>
          <w:p w14:paraId="5EB85BB5" w14:textId="65A42904" w:rsidR="003370FD" w:rsidRPr="00BB4C16" w:rsidRDefault="003370FD" w:rsidP="0066460D">
            <w:pPr>
              <w:spacing w:before="40" w:after="40"/>
              <w:jc w:val="center"/>
              <w:rPr>
                <w:ins w:id="312" w:author="NASA" w:date="2022-02-02T10:57:00Z"/>
                <w:rFonts w:asciiTheme="majorBidi" w:eastAsia="SimSun" w:hAnsiTheme="majorBidi" w:cstheme="majorBidi"/>
                <w:color w:val="000000"/>
                <w:sz w:val="20"/>
                <w:lang w:eastAsia="zh-CN"/>
                <w:rPrChange w:id="313" w:author="Putelat, Lucile" w:date="2019-02-20T21:33:00Z">
                  <w:rPr>
                    <w:ins w:id="314" w:author="NASA" w:date="2022-02-02T10:57:00Z"/>
                    <w:rFonts w:asciiTheme="majorBidi" w:eastAsia="SimSun" w:hAnsiTheme="majorBidi" w:cstheme="majorBidi"/>
                    <w:color w:val="000000"/>
                    <w:sz w:val="20"/>
                    <w:highlight w:val="yellow"/>
                    <w:lang w:eastAsia="zh-CN"/>
                  </w:rPr>
                </w:rPrChange>
              </w:rPr>
            </w:pPr>
          </w:p>
        </w:tc>
      </w:tr>
    </w:tbl>
    <w:p w14:paraId="4881AA63" w14:textId="77777777" w:rsidR="003370FD" w:rsidRPr="00BB4C16" w:rsidRDefault="003370FD" w:rsidP="003370FD">
      <w:pPr>
        <w:rPr>
          <w:ins w:id="315" w:author="NASA" w:date="2022-02-02T10:57:00Z"/>
        </w:rPr>
      </w:pPr>
    </w:p>
    <w:p w14:paraId="12D72522" w14:textId="77777777" w:rsidR="003370FD" w:rsidRPr="00D71E1A" w:rsidRDefault="003370FD">
      <w:pPr>
        <w:pPrChange w:id="316" w:author="NASA" w:date="2022-02-02T10:54:00Z">
          <w:pPr>
            <w:jc w:val="center"/>
          </w:pPr>
        </w:pPrChange>
      </w:pPr>
    </w:p>
    <w:p w14:paraId="3E277F30" w14:textId="24390A74" w:rsidR="000069D4" w:rsidRPr="003A3C4C" w:rsidRDefault="000069D4" w:rsidP="00324CB9">
      <w:pPr>
        <w:pStyle w:val="Agendaitem"/>
        <w:rPr>
          <w:lang w:eastAsia="zh-CN"/>
        </w:rPr>
      </w:pPr>
    </w:p>
    <w:sectPr w:rsidR="000069D4" w:rsidRPr="003A3C4C" w:rsidSect="00E31124">
      <w:headerReference w:type="default" r:id="rId14"/>
      <w:footerReference w:type="default" r:id="rId15"/>
      <w:footerReference w:type="first" r:id="rId16"/>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F8468" w14:textId="77777777" w:rsidR="00EF6137" w:rsidRDefault="00EF6137">
      <w:r>
        <w:separator/>
      </w:r>
    </w:p>
  </w:endnote>
  <w:endnote w:type="continuationSeparator" w:id="0">
    <w:p w14:paraId="67D7433B" w14:textId="77777777" w:rsidR="00EF6137" w:rsidRDefault="00EF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D674A" w14:textId="5455FA16" w:rsidR="00FA124A" w:rsidRPr="002F7CB3" w:rsidRDefault="00EF6137">
    <w:pPr>
      <w:pStyle w:val="Footer"/>
      <w:rPr>
        <w:lang w:val="en-US"/>
      </w:rPr>
    </w:pPr>
    <w:r>
      <w:fldChar w:fldCharType="begin"/>
    </w:r>
    <w:r>
      <w:instrText xml:space="preserve"> FILENAME \p \* MERGEFORMAT </w:instrText>
    </w:r>
    <w:r>
      <w:fldChar w:fldCharType="separate"/>
    </w:r>
    <w:r w:rsidR="003475B5" w:rsidRPr="003475B5">
      <w:rPr>
        <w:lang w:val="en-US"/>
      </w:rPr>
      <w:t>M</w:t>
    </w:r>
    <w:r w:rsidR="003475B5">
      <w:t>:\BRSGD\TEXT2019\SG05\WP5B\400\465e.docx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317" w:author="NASA" w:date="2022-02-02T14:56:00Z">
      <w:r w:rsidR="00D12747">
        <w:t>02.02.22</w:t>
      </w:r>
    </w:ins>
    <w:del w:id="318" w:author="NASA" w:date="2022-02-02T14:56:00Z">
      <w:r w:rsidR="003370FD" w:rsidDel="00D12747">
        <w:delText>01.02.22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3475B5">
      <w:t>23.11.21</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D95CB" w14:textId="0DCC0DDF" w:rsidR="00FA124A" w:rsidRPr="002F7CB3" w:rsidRDefault="00EF6137" w:rsidP="00E6257C">
    <w:pPr>
      <w:pStyle w:val="Footer"/>
      <w:rPr>
        <w:lang w:val="en-US"/>
      </w:rPr>
    </w:pPr>
    <w:r>
      <w:fldChar w:fldCharType="begin"/>
    </w:r>
    <w:r>
      <w:instrText xml:space="preserve"> FILENAME \p \* MERGEFORMAT </w:instrText>
    </w:r>
    <w:r>
      <w:fldChar w:fldCharType="separate"/>
    </w:r>
    <w:r w:rsidR="003475B5" w:rsidRPr="003475B5">
      <w:rPr>
        <w:lang w:val="en-US"/>
      </w:rPr>
      <w:t>M</w:t>
    </w:r>
    <w:r w:rsidR="003475B5">
      <w:t>:\BRSGD\TEXT2019\SG05\WP5B\400\465e.docx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319" w:author="NASA" w:date="2022-02-02T14:56:00Z">
      <w:r w:rsidR="00D12747">
        <w:t>02.02.22</w:t>
      </w:r>
    </w:ins>
    <w:del w:id="320" w:author="NASA" w:date="2022-02-02T14:56:00Z">
      <w:r w:rsidR="003370FD" w:rsidDel="00D12747">
        <w:delText>01.02.22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3475B5">
      <w:t>23.11.21</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74A97" w14:textId="77777777" w:rsidR="00EF6137" w:rsidRDefault="00EF6137">
      <w:r>
        <w:t>____________________</w:t>
      </w:r>
    </w:p>
  </w:footnote>
  <w:footnote w:type="continuationSeparator" w:id="0">
    <w:p w14:paraId="5C562463" w14:textId="77777777" w:rsidR="00EF6137" w:rsidRDefault="00EF6137">
      <w:r>
        <w:continuationSeparator/>
      </w:r>
    </w:p>
  </w:footnote>
  <w:footnote w:id="1">
    <w:p w14:paraId="5ACA9902" w14:textId="77777777" w:rsidR="00324CB9" w:rsidRPr="00210745" w:rsidRDefault="00324CB9" w:rsidP="00324CB9">
      <w:pPr>
        <w:pStyle w:val="FootnoteText"/>
        <w:rPr>
          <w:spacing w:val="-2"/>
        </w:rPr>
      </w:pPr>
      <w:r w:rsidRPr="00F422DB">
        <w:rPr>
          <w:rStyle w:val="FootnoteReference"/>
        </w:rPr>
        <w:t>1</w:t>
      </w:r>
      <w:r w:rsidRPr="00F422DB">
        <w:t xml:space="preserve"> </w:t>
      </w:r>
      <w:r w:rsidRPr="00F422DB">
        <w:tab/>
      </w:r>
      <w:r w:rsidRPr="00210745">
        <w:rPr>
          <w:spacing w:val="-2"/>
        </w:rPr>
        <w:t xml:space="preserve">If a single Method is proposed to satisfy a given agenda item, it does not need to bear a number as it would be the only </w:t>
      </w:r>
      <w:r w:rsidRPr="00210745">
        <w:rPr>
          <w:b/>
          <w:bCs/>
          <w:spacing w:val="-2"/>
        </w:rPr>
        <w:t>Method to satisfy the agenda item</w:t>
      </w:r>
      <w:r w:rsidRPr="00210745">
        <w:rPr>
          <w:spacing w:val="-2"/>
        </w:rPr>
        <w:t xml:space="preserve">, in both Sections </w:t>
      </w:r>
      <w:r w:rsidRPr="00210745">
        <w:rPr>
          <w:b/>
          <w:bCs/>
          <w:spacing w:val="-2"/>
        </w:rPr>
        <w:t>2/1.10/4</w:t>
      </w:r>
      <w:r w:rsidRPr="00210745">
        <w:rPr>
          <w:spacing w:val="-2"/>
        </w:rPr>
        <w:t xml:space="preserve"> and </w:t>
      </w:r>
      <w:r w:rsidRPr="00210745">
        <w:rPr>
          <w:b/>
          <w:bCs/>
          <w:spacing w:val="-2"/>
        </w:rPr>
        <w:t>2/1.10/5</w:t>
      </w:r>
      <w:r w:rsidRPr="00210745">
        <w:rPr>
          <w:spacing w:val="-2"/>
        </w:rPr>
        <w:t>.</w:t>
      </w:r>
    </w:p>
  </w:footnote>
  <w:footnote w:id="2">
    <w:p w14:paraId="295CC635" w14:textId="77777777" w:rsidR="00324CB9" w:rsidRPr="00F422DB" w:rsidRDefault="00324CB9" w:rsidP="00324CB9">
      <w:pPr>
        <w:pStyle w:val="FootnoteText"/>
      </w:pPr>
      <w:r w:rsidRPr="00210745">
        <w:rPr>
          <w:rStyle w:val="FootnoteReference"/>
        </w:rPr>
        <w:t>2</w:t>
      </w:r>
      <w:r w:rsidRPr="00210745">
        <w:t xml:space="preserve"> </w:t>
      </w:r>
      <w:r w:rsidRPr="00210745">
        <w:tab/>
        <w:t xml:space="preserve">If alternatives are proposed to a given Method, they could be described as Sub-Methods in new sub-sections, </w:t>
      </w:r>
      <w:r w:rsidRPr="00210745">
        <w:t xml:space="preserve">e.g. Sub-Method A1 (to Method A) in sub-section </w:t>
      </w:r>
      <w:r w:rsidRPr="00210745">
        <w:rPr>
          <w:b/>
          <w:bCs/>
        </w:rPr>
        <w:t>2/1.10/4.1.1</w:t>
      </w:r>
      <w:r w:rsidRPr="00210745">
        <w:t xml:space="preserve"> and Sub-Method A2 (to Method A) in sub-section </w:t>
      </w:r>
      <w:r w:rsidRPr="00210745">
        <w:rPr>
          <w:b/>
          <w:bCs/>
        </w:rPr>
        <w:t>2/1.10/4.1.2</w:t>
      </w:r>
      <w:r w:rsidRPr="00210745">
        <w:t>.</w:t>
      </w:r>
    </w:p>
  </w:footnote>
  <w:footnote w:id="3">
    <w:p w14:paraId="66EF381D" w14:textId="77777777" w:rsidR="003370FD" w:rsidRPr="0031140A" w:rsidRDefault="003370FD" w:rsidP="003370FD">
      <w:pPr>
        <w:pStyle w:val="FootnoteText"/>
        <w:rPr>
          <w:ins w:id="128" w:author="NASA" w:date="2022-02-02T10:54:00Z"/>
        </w:rPr>
      </w:pPr>
      <w:ins w:id="129" w:author="NASA" w:date="2022-02-02T10:54:00Z">
        <w:r w:rsidRPr="00E069CB">
          <w:rPr>
            <w:rStyle w:val="FootnoteReference"/>
          </w:rPr>
          <w:t>*</w:t>
        </w:r>
        <w:r>
          <w:tab/>
          <w:t xml:space="preserve">Reference(s) used in the </w:t>
        </w:r>
        <w:r>
          <w:rPr>
            <w:lang w:val="en-US"/>
          </w:rPr>
          <w:t>the draft CPM Report.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BB8F0"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1F22C68D" w14:textId="1F1B2168" w:rsidR="00FA124A" w:rsidRDefault="003A3C4C">
    <w:pPr>
      <w:pStyle w:val="Header"/>
      <w:rPr>
        <w:lang w:val="en-US"/>
      </w:rPr>
    </w:pPr>
    <w:r>
      <w:rPr>
        <w:lang w:val="en-US"/>
      </w:rPr>
      <w:t>5B/465-E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08A77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459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7A4CB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EE06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1A0F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120D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AC14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1E82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1231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6AE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4F5B0F"/>
    <w:multiLevelType w:val="hybridMultilevel"/>
    <w:tmpl w:val="1698161A"/>
    <w:lvl w:ilvl="0" w:tplc="FAE01E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SA">
    <w15:presenceInfo w15:providerId="None" w15:userId="NASA"/>
  </w15:person>
  <w15:person w15:author="Putelat, Lucile">
    <w15:presenceInfo w15:providerId="AD" w15:userId="S-1-5-21-8740799-900759487-1415713722-36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C4C"/>
    <w:rsid w:val="000069D4"/>
    <w:rsid w:val="000174AD"/>
    <w:rsid w:val="000421CF"/>
    <w:rsid w:val="00047A1D"/>
    <w:rsid w:val="000604B9"/>
    <w:rsid w:val="00077C92"/>
    <w:rsid w:val="000A7D55"/>
    <w:rsid w:val="000C12C8"/>
    <w:rsid w:val="000C2E8E"/>
    <w:rsid w:val="000E0E7C"/>
    <w:rsid w:val="000F1B4B"/>
    <w:rsid w:val="0012744F"/>
    <w:rsid w:val="00131178"/>
    <w:rsid w:val="00156F66"/>
    <w:rsid w:val="00163271"/>
    <w:rsid w:val="00172122"/>
    <w:rsid w:val="00182528"/>
    <w:rsid w:val="00184DB7"/>
    <w:rsid w:val="0018500B"/>
    <w:rsid w:val="00196A19"/>
    <w:rsid w:val="00202DC1"/>
    <w:rsid w:val="002116EE"/>
    <w:rsid w:val="002309D8"/>
    <w:rsid w:val="002929D8"/>
    <w:rsid w:val="002A4A65"/>
    <w:rsid w:val="002A7FE2"/>
    <w:rsid w:val="002E1B4F"/>
    <w:rsid w:val="002F2E67"/>
    <w:rsid w:val="002F7CB3"/>
    <w:rsid w:val="00315546"/>
    <w:rsid w:val="00324CB9"/>
    <w:rsid w:val="00330567"/>
    <w:rsid w:val="003370FD"/>
    <w:rsid w:val="003475B5"/>
    <w:rsid w:val="00386A9D"/>
    <w:rsid w:val="00391081"/>
    <w:rsid w:val="003A3C4C"/>
    <w:rsid w:val="003A6639"/>
    <w:rsid w:val="003B2789"/>
    <w:rsid w:val="003C13CE"/>
    <w:rsid w:val="003C697E"/>
    <w:rsid w:val="003E2518"/>
    <w:rsid w:val="003E7CEF"/>
    <w:rsid w:val="0047314F"/>
    <w:rsid w:val="0048505F"/>
    <w:rsid w:val="00494F1A"/>
    <w:rsid w:val="004B1EF7"/>
    <w:rsid w:val="004B3FAD"/>
    <w:rsid w:val="004C5749"/>
    <w:rsid w:val="00501DCA"/>
    <w:rsid w:val="00513A47"/>
    <w:rsid w:val="005408DF"/>
    <w:rsid w:val="00573344"/>
    <w:rsid w:val="00583F9B"/>
    <w:rsid w:val="005A1684"/>
    <w:rsid w:val="005B0D29"/>
    <w:rsid w:val="005D3ED5"/>
    <w:rsid w:val="005D796F"/>
    <w:rsid w:val="005E5C10"/>
    <w:rsid w:val="005F2C78"/>
    <w:rsid w:val="006144E4"/>
    <w:rsid w:val="006476AA"/>
    <w:rsid w:val="00650299"/>
    <w:rsid w:val="00655FC5"/>
    <w:rsid w:val="006B24D1"/>
    <w:rsid w:val="006F6EE6"/>
    <w:rsid w:val="007240DE"/>
    <w:rsid w:val="0080538C"/>
    <w:rsid w:val="00814E0A"/>
    <w:rsid w:val="00822581"/>
    <w:rsid w:val="008309DD"/>
    <w:rsid w:val="0083227A"/>
    <w:rsid w:val="00866900"/>
    <w:rsid w:val="00876A8A"/>
    <w:rsid w:val="00881BA1"/>
    <w:rsid w:val="008B36D0"/>
    <w:rsid w:val="008C2302"/>
    <w:rsid w:val="008C26B8"/>
    <w:rsid w:val="008E15A0"/>
    <w:rsid w:val="008F208F"/>
    <w:rsid w:val="00963EB5"/>
    <w:rsid w:val="009715C8"/>
    <w:rsid w:val="00982084"/>
    <w:rsid w:val="00995963"/>
    <w:rsid w:val="009B61EB"/>
    <w:rsid w:val="009C185B"/>
    <w:rsid w:val="009C2064"/>
    <w:rsid w:val="009D1697"/>
    <w:rsid w:val="009F3A46"/>
    <w:rsid w:val="009F6520"/>
    <w:rsid w:val="00A014F8"/>
    <w:rsid w:val="00A35CBF"/>
    <w:rsid w:val="00A46A44"/>
    <w:rsid w:val="00A5173C"/>
    <w:rsid w:val="00A61AEF"/>
    <w:rsid w:val="00AD2345"/>
    <w:rsid w:val="00AF173A"/>
    <w:rsid w:val="00B066A4"/>
    <w:rsid w:val="00B07A13"/>
    <w:rsid w:val="00B4279B"/>
    <w:rsid w:val="00B45FC9"/>
    <w:rsid w:val="00B76F35"/>
    <w:rsid w:val="00B81138"/>
    <w:rsid w:val="00B93135"/>
    <w:rsid w:val="00BC7CCF"/>
    <w:rsid w:val="00BE470B"/>
    <w:rsid w:val="00C41BAC"/>
    <w:rsid w:val="00C57A91"/>
    <w:rsid w:val="00CC01C2"/>
    <w:rsid w:val="00CF21F2"/>
    <w:rsid w:val="00D02712"/>
    <w:rsid w:val="00D046A7"/>
    <w:rsid w:val="00D12747"/>
    <w:rsid w:val="00D214D0"/>
    <w:rsid w:val="00D6546B"/>
    <w:rsid w:val="00DB178B"/>
    <w:rsid w:val="00DC17D3"/>
    <w:rsid w:val="00DD4BED"/>
    <w:rsid w:val="00DE39F0"/>
    <w:rsid w:val="00DF0AF3"/>
    <w:rsid w:val="00DF7E9F"/>
    <w:rsid w:val="00E26B1A"/>
    <w:rsid w:val="00E27D7E"/>
    <w:rsid w:val="00E31124"/>
    <w:rsid w:val="00E42E13"/>
    <w:rsid w:val="00E56D5C"/>
    <w:rsid w:val="00E6257C"/>
    <w:rsid w:val="00E63C59"/>
    <w:rsid w:val="00E72779"/>
    <w:rsid w:val="00EE7631"/>
    <w:rsid w:val="00EF6137"/>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DA62B"/>
  <w15:docId w15:val="{FF3098AA-9930-4C8F-9480-34BFE66E1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link w:val="ArtNoChar"/>
    <w:rsid w:val="009C185B"/>
    <w:pPr>
      <w:keepNext/>
      <w:keepLines/>
      <w:spacing w:before="480"/>
      <w:jc w:val="center"/>
    </w:pPr>
    <w:rPr>
      <w:caps/>
      <w:sz w:val="28"/>
    </w:rPr>
  </w:style>
  <w:style w:type="paragraph" w:customStyle="1" w:styleId="Arttitle">
    <w:name w:val="Art_title"/>
    <w:basedOn w:val="Normal"/>
    <w:next w:val="Normal"/>
    <w:link w:val="ArttitleC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link w:val="ResNoChar"/>
    <w:qFormat/>
    <w:rsid w:val="009C185B"/>
  </w:style>
  <w:style w:type="paragraph" w:customStyle="1" w:styleId="Restitle">
    <w:name w:val="Res_title"/>
    <w:basedOn w:val="Rectitle"/>
    <w:next w:val="Normal"/>
    <w:link w:val="RestitleChar"/>
    <w:qFormat/>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link w:val="Section1Char"/>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link w:val="ReasonsChar"/>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nhideWhenUsed/>
    <w:qFormat/>
    <w:rsid w:val="003A3C4C"/>
    <w:rPr>
      <w:color w:val="0000FF" w:themeColor="hyperlink"/>
      <w:u w:val="single"/>
    </w:rPr>
  </w:style>
  <w:style w:type="character" w:customStyle="1" w:styleId="NormalaftertitleChar">
    <w:name w:val="Normal_after_title Char"/>
    <w:basedOn w:val="DefaultParagraphFont"/>
    <w:link w:val="Normalaftertitle"/>
    <w:uiPriority w:val="99"/>
    <w:locked/>
    <w:rsid w:val="003A3C4C"/>
    <w:rPr>
      <w:rFonts w:ascii="Times New Roman" w:hAnsi="Times New Roman"/>
      <w:sz w:val="24"/>
      <w:lang w:val="en-GB" w:eastAsia="en-US"/>
    </w:rPr>
  </w:style>
  <w:style w:type="character" w:customStyle="1" w:styleId="enumlev1Char">
    <w:name w:val="enumlev1 Char"/>
    <w:basedOn w:val="DefaultParagraphFont"/>
    <w:link w:val="enumlev1"/>
    <w:locked/>
    <w:rsid w:val="003A3C4C"/>
    <w:rPr>
      <w:rFonts w:ascii="Times New Roman" w:hAnsi="Times New Roman"/>
      <w:sz w:val="24"/>
      <w:lang w:val="en-GB" w:eastAsia="en-US"/>
    </w:rPr>
  </w:style>
  <w:style w:type="character" w:customStyle="1" w:styleId="ArtrefBold">
    <w:name w:val="Art_ref + Bold"/>
    <w:basedOn w:val="DefaultParagraphFont"/>
    <w:rsid w:val="003A3C4C"/>
    <w:rPr>
      <w:b/>
      <w:bCs/>
      <w:color w:val="auto"/>
    </w:rPr>
  </w:style>
  <w:style w:type="character" w:customStyle="1" w:styleId="href">
    <w:name w:val="href"/>
    <w:basedOn w:val="DefaultParagraphFont"/>
    <w:qFormat/>
    <w:rsid w:val="003A3C4C"/>
  </w:style>
  <w:style w:type="character" w:customStyle="1" w:styleId="TabletextChar">
    <w:name w:val="Table_text Char"/>
    <w:basedOn w:val="DefaultParagraphFont"/>
    <w:link w:val="Tabletext"/>
    <w:qFormat/>
    <w:rsid w:val="003A3C4C"/>
    <w:rPr>
      <w:rFonts w:ascii="Times New Roman" w:hAnsi="Times New Roman"/>
      <w:lang w:val="en-GB" w:eastAsia="en-US"/>
    </w:rPr>
  </w:style>
  <w:style w:type="character" w:customStyle="1" w:styleId="TabletitleChar">
    <w:name w:val="Table_title Char"/>
    <w:basedOn w:val="DefaultParagraphFont"/>
    <w:link w:val="Tabletitle"/>
    <w:rsid w:val="003A3C4C"/>
    <w:rPr>
      <w:rFonts w:ascii="Times New Roman Bold" w:hAnsi="Times New Roman Bold"/>
      <w:b/>
      <w:lang w:val="en-GB" w:eastAsia="en-US"/>
    </w:rPr>
  </w:style>
  <w:style w:type="character" w:customStyle="1" w:styleId="NormalaftertitleChar0">
    <w:name w:val="Normal after title Char"/>
    <w:basedOn w:val="DefaultParagraphFont"/>
    <w:link w:val="Normalaftertitle0"/>
    <w:rsid w:val="003A3C4C"/>
    <w:rPr>
      <w:rFonts w:ascii="Times New Roman" w:hAnsi="Times New Roman"/>
      <w:sz w:val="24"/>
      <w:lang w:val="en-GB" w:eastAsia="en-US"/>
    </w:rPr>
  </w:style>
  <w:style w:type="character" w:customStyle="1" w:styleId="TableNoChar">
    <w:name w:val="Table_No Char"/>
    <w:basedOn w:val="DefaultParagraphFont"/>
    <w:link w:val="TableNo"/>
    <w:locked/>
    <w:rsid w:val="003A3C4C"/>
    <w:rPr>
      <w:rFonts w:ascii="Times New Roman" w:hAnsi="Times New Roman"/>
      <w:caps/>
      <w:lang w:val="en-GB" w:eastAsia="en-US"/>
    </w:rPr>
  </w:style>
  <w:style w:type="character" w:customStyle="1" w:styleId="TableheadChar">
    <w:name w:val="Table_head Char"/>
    <w:basedOn w:val="DefaultParagraphFont"/>
    <w:link w:val="Tablehead"/>
    <w:rsid w:val="003A3C4C"/>
    <w:rPr>
      <w:rFonts w:ascii="Times New Roman Bold" w:hAnsi="Times New Roman Bold" w:cs="Times New Roman Bold"/>
      <w:b/>
      <w:lang w:val="en-GB" w:eastAsia="en-US"/>
    </w:rPr>
  </w:style>
  <w:style w:type="character" w:customStyle="1" w:styleId="Tabledefbold">
    <w:name w:val="Table_def + bold"/>
    <w:basedOn w:val="DefaultParagraphFont"/>
    <w:rsid w:val="003A3C4C"/>
    <w:rPr>
      <w:b/>
      <w:bCs w:val="0"/>
      <w:color w:val="auto"/>
      <w:lang w:val="en-GB"/>
    </w:rPr>
  </w:style>
  <w:style w:type="character" w:customStyle="1" w:styleId="TablelegendChar">
    <w:name w:val="Table_legend Char"/>
    <w:basedOn w:val="TabletextChar"/>
    <w:link w:val="Tablelegend"/>
    <w:rsid w:val="003A3C4C"/>
    <w:rPr>
      <w:rFonts w:ascii="Times New Roman" w:hAnsi="Times New Roman"/>
      <w:sz w:val="18"/>
      <w:lang w:val="en-GB" w:eastAsia="en-US"/>
    </w:rPr>
  </w:style>
  <w:style w:type="character" w:styleId="CommentReference">
    <w:name w:val="annotation reference"/>
    <w:basedOn w:val="DefaultParagraphFont"/>
    <w:semiHidden/>
    <w:unhideWhenUsed/>
    <w:rsid w:val="003A3C4C"/>
    <w:rPr>
      <w:sz w:val="16"/>
      <w:szCs w:val="16"/>
    </w:rPr>
  </w:style>
  <w:style w:type="paragraph" w:styleId="CommentText">
    <w:name w:val="annotation text"/>
    <w:basedOn w:val="Normal"/>
    <w:link w:val="CommentTextChar"/>
    <w:unhideWhenUsed/>
    <w:rsid w:val="003A3C4C"/>
    <w:rPr>
      <w:sz w:val="20"/>
    </w:rPr>
  </w:style>
  <w:style w:type="character" w:customStyle="1" w:styleId="CommentTextChar">
    <w:name w:val="Comment Text Char"/>
    <w:basedOn w:val="DefaultParagraphFont"/>
    <w:link w:val="CommentText"/>
    <w:rsid w:val="003A3C4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3A3C4C"/>
    <w:rPr>
      <w:b/>
      <w:bCs/>
    </w:rPr>
  </w:style>
  <w:style w:type="character" w:customStyle="1" w:styleId="CommentSubjectChar">
    <w:name w:val="Comment Subject Char"/>
    <w:basedOn w:val="CommentTextChar"/>
    <w:link w:val="CommentSubject"/>
    <w:semiHidden/>
    <w:rsid w:val="003A3C4C"/>
    <w:rPr>
      <w:rFonts w:ascii="Times New Roman" w:hAnsi="Times New Roman"/>
      <w:b/>
      <w:bCs/>
      <w:lang w:val="en-GB" w:eastAsia="en-US"/>
    </w:rPr>
  </w:style>
  <w:style w:type="character" w:styleId="FollowedHyperlink">
    <w:name w:val="FollowedHyperlink"/>
    <w:basedOn w:val="DefaultParagraphFont"/>
    <w:semiHidden/>
    <w:unhideWhenUsed/>
    <w:rsid w:val="003A3C4C"/>
    <w:rPr>
      <w:color w:val="800080" w:themeColor="followedHyperlink"/>
      <w:u w:val="single"/>
    </w:rPr>
  </w:style>
  <w:style w:type="paragraph" w:styleId="BalloonText">
    <w:name w:val="Balloon Text"/>
    <w:basedOn w:val="Normal"/>
    <w:link w:val="BalloonTextChar"/>
    <w:semiHidden/>
    <w:unhideWhenUsed/>
    <w:rsid w:val="003A3C4C"/>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A3C4C"/>
    <w:rPr>
      <w:rFonts w:ascii="Segoe UI" w:hAnsi="Segoe UI" w:cs="Segoe UI"/>
      <w:sz w:val="18"/>
      <w:szCs w:val="18"/>
      <w:lang w:val="en-GB" w:eastAsia="en-US"/>
    </w:rPr>
  </w:style>
  <w:style w:type="paragraph" w:styleId="Revision">
    <w:name w:val="Revision"/>
    <w:hidden/>
    <w:uiPriority w:val="99"/>
    <w:semiHidden/>
    <w:rsid w:val="003A3C4C"/>
    <w:rPr>
      <w:rFonts w:ascii="Times New Roman" w:hAnsi="Times New Roman"/>
      <w:sz w:val="24"/>
      <w:lang w:val="en-GB" w:eastAsia="en-US"/>
    </w:rPr>
  </w:style>
  <w:style w:type="character" w:styleId="UnresolvedMention">
    <w:name w:val="Unresolved Mention"/>
    <w:basedOn w:val="DefaultParagraphFont"/>
    <w:uiPriority w:val="99"/>
    <w:semiHidden/>
    <w:unhideWhenUsed/>
    <w:rsid w:val="00494F1A"/>
    <w:rPr>
      <w:color w:val="605E5C"/>
      <w:shd w:val="clear" w:color="auto" w:fill="E1DFDD"/>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3370FD"/>
    <w:rPr>
      <w:rFonts w:ascii="Times New Roman" w:hAnsi="Times New Roman"/>
      <w:b/>
      <w:sz w:val="28"/>
      <w:lang w:val="en-GB" w:eastAsia="en-US"/>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qFormat/>
    <w:rsid w:val="003A6639"/>
    <w:rPr>
      <w:rFonts w:ascii="Times New Roman" w:hAnsi="Times New Roman"/>
      <w:b/>
      <w:sz w:val="24"/>
      <w:lang w:val="en-GB" w:eastAsia="en-US"/>
    </w:rPr>
  </w:style>
  <w:style w:type="character" w:customStyle="1" w:styleId="ReasonsChar">
    <w:name w:val="Reasons Char"/>
    <w:basedOn w:val="DefaultParagraphFont"/>
    <w:link w:val="Reasons"/>
    <w:locked/>
    <w:rsid w:val="003A6639"/>
    <w:rPr>
      <w:rFonts w:ascii="Times New Roman" w:hAnsi="Times New Roman"/>
      <w:sz w:val="24"/>
      <w:lang w:val="en-GB" w:eastAsia="en-US"/>
    </w:rPr>
  </w:style>
  <w:style w:type="character" w:customStyle="1" w:styleId="ArtNoChar">
    <w:name w:val="Art_No Char"/>
    <w:link w:val="ArtNo"/>
    <w:locked/>
    <w:rsid w:val="003A6639"/>
    <w:rPr>
      <w:rFonts w:ascii="Times New Roman" w:hAnsi="Times New Roman"/>
      <w:caps/>
      <w:sz w:val="28"/>
      <w:lang w:val="en-GB" w:eastAsia="en-US"/>
    </w:rPr>
  </w:style>
  <w:style w:type="character" w:customStyle="1" w:styleId="ArttitleCar">
    <w:name w:val="Art_title Car"/>
    <w:link w:val="Arttitle"/>
    <w:locked/>
    <w:rsid w:val="003A6639"/>
    <w:rPr>
      <w:rFonts w:ascii="Times New Roman" w:hAnsi="Times New Roman"/>
      <w:b/>
      <w:sz w:val="28"/>
      <w:lang w:val="en-GB" w:eastAsia="en-US"/>
    </w:rPr>
  </w:style>
  <w:style w:type="character" w:customStyle="1" w:styleId="Section1Char">
    <w:name w:val="Section_1 Char"/>
    <w:link w:val="Section1"/>
    <w:locked/>
    <w:rsid w:val="003A6639"/>
    <w:rPr>
      <w:rFonts w:ascii="Times New Roman" w:hAnsi="Times New Roman"/>
      <w:b/>
      <w:sz w:val="24"/>
      <w:lang w:val="en-GB" w:eastAsia="en-US"/>
    </w:rPr>
  </w:style>
  <w:style w:type="character" w:customStyle="1" w:styleId="ProposalChar">
    <w:name w:val="Proposal Char"/>
    <w:basedOn w:val="DefaultParagraphFont"/>
    <w:link w:val="Proposal"/>
    <w:locked/>
    <w:rsid w:val="003A6639"/>
    <w:rPr>
      <w:rFonts w:ascii="Times New Roman" w:hAnsi="Times New Roman Bold"/>
      <w:b/>
      <w:sz w:val="24"/>
      <w:lang w:val="en-GB" w:eastAsia="en-US"/>
    </w:rPr>
  </w:style>
  <w:style w:type="character" w:customStyle="1" w:styleId="ResNoChar">
    <w:name w:val="Res_No Char"/>
    <w:basedOn w:val="DefaultParagraphFont"/>
    <w:link w:val="ResNo"/>
    <w:qFormat/>
    <w:rsid w:val="003A6639"/>
    <w:rPr>
      <w:rFonts w:ascii="Times New Roman" w:hAnsi="Times New Roman"/>
      <w:caps/>
      <w:sz w:val="28"/>
      <w:lang w:val="en-GB" w:eastAsia="en-US"/>
    </w:rPr>
  </w:style>
  <w:style w:type="character" w:customStyle="1" w:styleId="RestitleChar">
    <w:name w:val="Res_title Char"/>
    <w:link w:val="Restitle"/>
    <w:qFormat/>
    <w:rsid w:val="003A6639"/>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an.S.McDonough@nasa.gov" TargetMode="External"/><Relationship Id="rId13" Type="http://schemas.openxmlformats.org/officeDocument/2006/relationships/hyperlink" Target="http://www.itu.int/pub/R-RES-R.2-8-2019"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daniel.w.bishop@nasa.gov" TargetMode="External"/><Relationship Id="rId12" Type="http://schemas.openxmlformats.org/officeDocument/2006/relationships/hyperlink" Target="http://www.itu.int/pub/R-RES-R.2-8-201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pub/R-RES-R.2-8-20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tu.int/md/R19-WP5B-C-0225/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108</TotalTime>
  <Pages>6</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Xiaojing</dc:creator>
  <cp:lastModifiedBy>NASA</cp:lastModifiedBy>
  <cp:revision>10</cp:revision>
  <cp:lastPrinted>2021-11-23T11:07:00Z</cp:lastPrinted>
  <dcterms:created xsi:type="dcterms:W3CDTF">2022-02-01T14:38:00Z</dcterms:created>
  <dcterms:modified xsi:type="dcterms:W3CDTF">2022-02-02T19:56:00Z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