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33F9262"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8602AB">
              <w:rPr>
                <w:rFonts w:ascii="Times New Roman" w:hAnsi="Times New Roman" w:cs="Times New Roman"/>
                <w:sz w:val="24"/>
                <w:szCs w:val="24"/>
              </w:rPr>
              <w:t>8</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97C6D2A"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8602AB">
              <w:rPr>
                <w:rFonts w:ascii="Times New Roman" w:hAnsi="Times New Roman" w:cs="Times New Roman"/>
                <w:bCs/>
                <w:sz w:val="24"/>
                <w:szCs w:val="24"/>
              </w:rPr>
              <w:t>481</w:t>
            </w:r>
            <w:r w:rsidR="00141803">
              <w:rPr>
                <w:rFonts w:ascii="Times New Roman" w:hAnsi="Times New Roman" w:cs="Times New Roman"/>
                <w:bCs/>
                <w:sz w:val="24"/>
                <w:szCs w:val="24"/>
              </w:rPr>
              <w:t xml:space="preserve"> Annex </w:t>
            </w:r>
            <w:r w:rsidR="008602AB">
              <w:rPr>
                <w:rFonts w:ascii="Times New Roman" w:hAnsi="Times New Roman" w:cs="Times New Roman"/>
                <w:bCs/>
                <w:sz w:val="24"/>
                <w:szCs w:val="24"/>
              </w:rPr>
              <w:t>23</w:t>
            </w:r>
          </w:p>
        </w:tc>
        <w:tc>
          <w:tcPr>
            <w:tcW w:w="4930" w:type="dxa"/>
            <w:tcBorders>
              <w:top w:val="single" w:sz="4" w:space="0" w:color="auto"/>
              <w:left w:val="single" w:sz="4" w:space="0" w:color="auto"/>
              <w:bottom w:val="single" w:sz="4" w:space="0" w:color="auto"/>
              <w:right w:val="single" w:sz="4" w:space="0" w:color="auto"/>
            </w:tcBorders>
            <w:hideMark/>
          </w:tcPr>
          <w:p w14:paraId="585DE37B" w14:textId="2CABE54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8602AB">
              <w:rPr>
                <w:rFonts w:ascii="Times New Roman" w:hAnsi="Times New Roman" w:cs="Times New Roman"/>
                <w:bCs/>
                <w:sz w:val="24"/>
                <w:szCs w:val="24"/>
              </w:rPr>
              <w:t>8</w:t>
            </w:r>
            <w:r w:rsidR="00141803">
              <w:rPr>
                <w:rFonts w:ascii="Times New Roman" w:hAnsi="Times New Roman" w:cs="Times New Roman"/>
                <w:bCs/>
                <w:sz w:val="24"/>
                <w:szCs w:val="24"/>
              </w:rPr>
              <w:t xml:space="preserve"> </w:t>
            </w:r>
            <w:r w:rsidR="008602AB">
              <w:rPr>
                <w:rFonts w:ascii="Times New Roman" w:hAnsi="Times New Roman" w:cs="Times New Roman"/>
                <w:bCs/>
                <w:sz w:val="24"/>
                <w:szCs w:val="24"/>
              </w:rPr>
              <w:t>January</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54CF3014" w:rsidR="00C019AD" w:rsidRDefault="00C019AD">
            <w:pPr>
              <w:spacing w:line="240" w:lineRule="auto"/>
              <w:jc w:val="left"/>
              <w:rPr>
                <w:rFonts w:ascii="Times New Roman" w:hAnsi="Times New Roman" w:cs="Times New Roman"/>
                <w:bCs/>
                <w:sz w:val="24"/>
                <w:szCs w:val="24"/>
              </w:rPr>
            </w:pPr>
          </w:p>
          <w:p w14:paraId="2B7456BE" w14:textId="2B2E5180"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Thomas O’Brien</w:t>
            </w:r>
          </w:p>
          <w:p w14:paraId="2AF96AA0" w14:textId="02A2A18F" w:rsidR="009C372F" w:rsidRDefault="009C372F">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DoD TRMC</w:t>
            </w:r>
          </w:p>
          <w:p w14:paraId="464F2A2C" w14:textId="77777777" w:rsidR="009C372F" w:rsidRDefault="009C372F">
            <w:pPr>
              <w:spacing w:line="240" w:lineRule="auto"/>
              <w:jc w:val="left"/>
              <w:rPr>
                <w:rFonts w:ascii="Times New Roman" w:hAnsi="Times New Roman" w:cs="Times New Roman"/>
                <w:bCs/>
                <w:sz w:val="24"/>
                <w:szCs w:val="24"/>
              </w:rPr>
            </w:pPr>
          </w:p>
          <w:p w14:paraId="17EB18CC" w14:textId="31231962" w:rsidR="009C372F" w:rsidRDefault="009C372F">
            <w:pPr>
              <w:spacing w:line="240" w:lineRule="auto"/>
              <w:jc w:val="left"/>
              <w:rPr>
                <w:rFonts w:ascii="Times New Roman" w:hAnsi="Times New Roman" w:cs="Times New Roman"/>
                <w:bCs/>
                <w:sz w:val="24"/>
                <w:szCs w:val="24"/>
              </w:rPr>
            </w:pPr>
          </w:p>
          <w:p w14:paraId="2A91A530" w14:textId="77777777" w:rsidR="009C372F" w:rsidRDefault="009C372F">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4A2FDF2D" w14:textId="77777777" w:rsidR="00C05BC7" w:rsidRDefault="00C05BC7" w:rsidP="00C019AD">
            <w:pPr>
              <w:spacing w:line="240" w:lineRule="auto"/>
              <w:jc w:val="left"/>
              <w:rPr>
                <w:rFonts w:ascii="Times New Roman" w:hAnsi="Times New Roman" w:cs="Times New Roman"/>
                <w:b/>
                <w:sz w:val="24"/>
                <w:szCs w:val="24"/>
              </w:rPr>
            </w:pPr>
          </w:p>
          <w:p w14:paraId="0A5C40BB" w14:textId="77777777" w:rsidR="009C372F" w:rsidRDefault="009C372F" w:rsidP="00C019AD">
            <w:pPr>
              <w:spacing w:line="240" w:lineRule="auto"/>
              <w:jc w:val="left"/>
              <w:rPr>
                <w:rFonts w:ascii="Times New Roman" w:hAnsi="Times New Roman" w:cs="Times New Roman"/>
                <w:sz w:val="24"/>
                <w:szCs w:val="24"/>
              </w:rPr>
            </w:pPr>
            <w:r w:rsidRPr="009C372F">
              <w:rPr>
                <w:rFonts w:ascii="Times New Roman" w:hAnsi="Times New Roman" w:cs="Times New Roman"/>
                <w:sz w:val="24"/>
                <w:szCs w:val="24"/>
              </w:rPr>
              <w:t>Phone: 571-372-2752</w:t>
            </w:r>
          </w:p>
          <w:p w14:paraId="78A521E9" w14:textId="41F5CB12" w:rsidR="009C372F" w:rsidRPr="009C372F" w:rsidRDefault="009C372F" w:rsidP="00C019AD">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Email: </w:t>
            </w:r>
            <w:hyperlink r:id="rId8" w:history="1">
              <w:r w:rsidRPr="009C372F">
                <w:rPr>
                  <w:rStyle w:val="Hyperlink"/>
                  <w:color w:val="auto"/>
                </w:rPr>
                <w:t>Thomas.o.obrien2.civ@mail.mil</w:t>
              </w:r>
            </w:hyperlink>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BB660F4"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3250397A"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4F781CAF"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r w:rsidR="00645BD5">
              <w:rPr>
                <w:rFonts w:ascii="Times New Roman" w:hAnsi="Times New Roman" w:cs="Times New Roman"/>
                <w:bCs/>
                <w:sz w:val="24"/>
                <w:szCs w:val="24"/>
              </w:rPr>
              <w:t>/ Dan Jablonski</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776A86AB" w:rsidR="006E6881" w:rsidRDefault="006E6881"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94BC8" w:rsidRPr="00094BC8" w14:paraId="43886192" w14:textId="77777777" w:rsidTr="00094BC8">
        <w:trPr>
          <w:cantSplit/>
        </w:trPr>
        <w:tc>
          <w:tcPr>
            <w:tcW w:w="6487" w:type="dxa"/>
            <w:vAlign w:val="center"/>
            <w:hideMark/>
          </w:tcPr>
          <w:p w14:paraId="6A60256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0587BDC8"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094BC8">
              <w:rPr>
                <w:rFonts w:ascii="Times New Roman" w:eastAsia="Times New Roman" w:hAnsi="Times New Roman" w:cs="Times New Roman"/>
                <w:noProof/>
                <w:sz w:val="24"/>
                <w:szCs w:val="20"/>
                <w:lang w:val="en-GB" w:eastAsia="en-GB"/>
              </w:rPr>
              <w:drawing>
                <wp:inline distT="0" distB="0" distL="0" distR="0" wp14:anchorId="3A35C951" wp14:editId="3C78EB56">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94BC8" w:rsidRPr="00094BC8" w14:paraId="10DB76ED" w14:textId="77777777" w:rsidTr="00094BC8">
        <w:trPr>
          <w:cantSplit/>
        </w:trPr>
        <w:tc>
          <w:tcPr>
            <w:tcW w:w="6487" w:type="dxa"/>
            <w:tcBorders>
              <w:top w:val="nil"/>
              <w:left w:val="nil"/>
              <w:bottom w:val="single" w:sz="12" w:space="0" w:color="auto"/>
              <w:right w:val="nil"/>
            </w:tcBorders>
          </w:tcPr>
          <w:p w14:paraId="6213F58E"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2C0286C"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094BC8" w:rsidRPr="00094BC8" w14:paraId="2B6D9235" w14:textId="77777777" w:rsidTr="00094BC8">
        <w:trPr>
          <w:cantSplit/>
        </w:trPr>
        <w:tc>
          <w:tcPr>
            <w:tcW w:w="6487" w:type="dxa"/>
            <w:tcBorders>
              <w:top w:val="single" w:sz="12" w:space="0" w:color="auto"/>
              <w:left w:val="nil"/>
              <w:bottom w:val="nil"/>
              <w:right w:val="nil"/>
            </w:tcBorders>
          </w:tcPr>
          <w:p w14:paraId="4E6E24B5"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2831FF3"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094BC8" w:rsidRPr="00094BC8" w14:paraId="41258314" w14:textId="77777777" w:rsidTr="00094BC8">
        <w:trPr>
          <w:cantSplit/>
        </w:trPr>
        <w:tc>
          <w:tcPr>
            <w:tcW w:w="6487" w:type="dxa"/>
            <w:vMerge w:val="restart"/>
            <w:hideMark/>
          </w:tcPr>
          <w:p w14:paraId="258EC882" w14:textId="359FCB1E"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 w:name="recibido"/>
            <w:bookmarkStart w:id="2" w:name="dnum" w:colFirst="1" w:colLast="1"/>
            <w:bookmarkEnd w:id="1"/>
            <w:r w:rsidRPr="00094BC8">
              <w:rPr>
                <w:rFonts w:ascii="Verdana" w:eastAsia="Times New Roman" w:hAnsi="Verdana" w:cs="Times New Roman"/>
                <w:sz w:val="20"/>
                <w:szCs w:val="20"/>
                <w:lang w:val="en-GB" w:eastAsia="zh-CN"/>
              </w:rPr>
              <w:t>Received:</w:t>
            </w:r>
          </w:p>
          <w:p w14:paraId="71AEE11D" w14:textId="23FBBA6D" w:rsidR="00094BC8" w:rsidRPr="00094BC8" w:rsidRDefault="00094BC8" w:rsidP="00094BC8">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094BC8">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23</w:t>
            </w:r>
            <w:r w:rsidRPr="00094BC8">
              <w:rPr>
                <w:rFonts w:ascii="Verdana" w:eastAsia="Times New Roman" w:hAnsi="Verdana" w:cs="Times New Roman"/>
                <w:sz w:val="20"/>
                <w:szCs w:val="20"/>
                <w:lang w:val="en-GB" w:eastAsia="zh-CN"/>
              </w:rPr>
              <w:t>)</w:t>
            </w:r>
          </w:p>
        </w:tc>
        <w:tc>
          <w:tcPr>
            <w:tcW w:w="3402" w:type="dxa"/>
            <w:hideMark/>
          </w:tcPr>
          <w:p w14:paraId="5CFF1716" w14:textId="1D4B6F56"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094BC8" w:rsidRPr="00094BC8" w14:paraId="770F8DD7" w14:textId="77777777" w:rsidTr="00094BC8">
        <w:trPr>
          <w:cantSplit/>
        </w:trPr>
        <w:tc>
          <w:tcPr>
            <w:tcW w:w="9889" w:type="dxa"/>
            <w:vMerge/>
            <w:vAlign w:val="center"/>
            <w:hideMark/>
          </w:tcPr>
          <w:p w14:paraId="5722792B"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608F5DD5" w14:textId="55A7B393"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sidR="00CE79F8">
              <w:rPr>
                <w:rFonts w:ascii="Verdana" w:eastAsia="Times New Roman" w:hAnsi="Verdana" w:cs="Times New Roman"/>
                <w:b/>
                <w:sz w:val="20"/>
                <w:szCs w:val="20"/>
                <w:lang w:val="en-GB" w:eastAsia="zh-CN"/>
              </w:rPr>
              <w:t>March</w:t>
            </w:r>
            <w:r w:rsidR="00CE79F8" w:rsidRPr="00094BC8">
              <w:rPr>
                <w:rFonts w:ascii="Verdana" w:eastAsia="Times New Roman" w:hAnsi="Verdana" w:cs="Times New Roman"/>
                <w:b/>
                <w:sz w:val="20"/>
                <w:szCs w:val="20"/>
                <w:lang w:val="en-GB" w:eastAsia="zh-CN"/>
              </w:rPr>
              <w:t xml:space="preserve"> </w:t>
            </w:r>
            <w:r w:rsidRPr="00094BC8">
              <w:rPr>
                <w:rFonts w:ascii="Verdana" w:eastAsia="Times New Roman" w:hAnsi="Verdana" w:cs="Times New Roman"/>
                <w:b/>
                <w:sz w:val="20"/>
                <w:szCs w:val="20"/>
                <w:lang w:val="en-GB" w:eastAsia="zh-CN"/>
              </w:rPr>
              <w:t>202</w:t>
            </w:r>
            <w:r>
              <w:rPr>
                <w:rFonts w:ascii="Verdana" w:eastAsia="Times New Roman" w:hAnsi="Verdana" w:cs="Times New Roman"/>
                <w:b/>
                <w:sz w:val="20"/>
                <w:szCs w:val="20"/>
                <w:lang w:val="en-GB" w:eastAsia="zh-CN"/>
              </w:rPr>
              <w:t>2</w:t>
            </w:r>
          </w:p>
        </w:tc>
      </w:tr>
      <w:tr w:rsidR="00094BC8" w:rsidRPr="00094BC8" w14:paraId="1844118E" w14:textId="77777777" w:rsidTr="00094BC8">
        <w:trPr>
          <w:cantSplit/>
        </w:trPr>
        <w:tc>
          <w:tcPr>
            <w:tcW w:w="9889" w:type="dxa"/>
            <w:vMerge/>
            <w:vAlign w:val="center"/>
            <w:hideMark/>
          </w:tcPr>
          <w:p w14:paraId="2AC16CAA" w14:textId="77777777" w:rsidR="00094BC8" w:rsidRPr="00094BC8" w:rsidRDefault="00094BC8" w:rsidP="00094BC8">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59727D77" w14:textId="77777777" w:rsidR="00094BC8" w:rsidRPr="00094BC8" w:rsidRDefault="00094BC8" w:rsidP="00094BC8">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4"/>
      <w:tr w:rsidR="00094BC8" w:rsidRPr="00094BC8" w14:paraId="7E90C084" w14:textId="77777777" w:rsidTr="00094BC8">
        <w:trPr>
          <w:cantSplit/>
        </w:trPr>
        <w:tc>
          <w:tcPr>
            <w:tcW w:w="9889" w:type="dxa"/>
            <w:gridSpan w:val="2"/>
            <w:hideMark/>
          </w:tcPr>
          <w:p w14:paraId="06622777" w14:textId="77777777" w:rsidR="00094BC8" w:rsidRPr="00094BC8" w:rsidRDefault="00094BC8" w:rsidP="00094BC8">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094BC8" w:rsidRPr="00094BC8" w14:paraId="5032025D" w14:textId="77777777" w:rsidTr="00094BC8">
        <w:trPr>
          <w:cantSplit/>
        </w:trPr>
        <w:tc>
          <w:tcPr>
            <w:tcW w:w="9889" w:type="dxa"/>
            <w:gridSpan w:val="2"/>
            <w:hideMark/>
          </w:tcPr>
          <w:p w14:paraId="12368250" w14:textId="77777777" w:rsidR="00094BC8" w:rsidRPr="00094BC8" w:rsidRDefault="00094BC8" w:rsidP="00094BC8">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5"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5"/>
          </w:p>
        </w:tc>
      </w:tr>
      <w:tr w:rsidR="00094BC8" w:rsidRPr="00094BC8" w14:paraId="519B1E75" w14:textId="77777777" w:rsidTr="00094BC8">
        <w:trPr>
          <w:cantSplit/>
        </w:trPr>
        <w:tc>
          <w:tcPr>
            <w:tcW w:w="9889" w:type="dxa"/>
            <w:gridSpan w:val="2"/>
            <w:hideMark/>
          </w:tcPr>
          <w:p w14:paraId="299198AE" w14:textId="77777777" w:rsidR="00094BC8" w:rsidRPr="00094BC8" w:rsidRDefault="00094BC8" w:rsidP="00094BC8">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6" w:name="_Hlk88463212"/>
            <w:bookmarkStart w:id="7"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6"/>
          </w:p>
        </w:tc>
      </w:tr>
    </w:tbl>
    <w:p w14:paraId="46EC40C6"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8" w:name="dbreak"/>
      <w:bookmarkEnd w:id="7"/>
      <w:bookmarkEnd w:id="8"/>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707DD6B3" w14:textId="2265AACE"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sidR="00BD0D68">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(e-meeting, </w:t>
      </w:r>
      <w:r w:rsidR="00BD0D68">
        <w:rPr>
          <w:rFonts w:ascii="Times New Roman" w:eastAsia="Times New Roman" w:hAnsi="Times New Roman" w:cs="Times New Roman"/>
          <w:sz w:val="24"/>
          <w:szCs w:val="20"/>
          <w:lang w:val="en-GB" w:eastAsia="zh-CN"/>
        </w:rPr>
        <w:t>December</w:t>
      </w:r>
      <w:r w:rsidRPr="00094BC8">
        <w:rPr>
          <w:rFonts w:ascii="Times New Roman" w:eastAsia="Times New Roman" w:hAnsi="Times New Roman" w:cs="Times New Roman"/>
          <w:sz w:val="24"/>
          <w:szCs w:val="20"/>
          <w:lang w:val="en-GB" w:eastAsia="zh-CN"/>
        </w:rPr>
        <w:t xml:space="preserve"> 2021) the meeting </w:t>
      </w:r>
      <w:r w:rsidR="00BD0D68">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26A28B03" w14:textId="77777777" w:rsidR="00094BC8" w:rsidRPr="00094BC8" w:rsidRDefault="00094BC8" w:rsidP="00094BC8">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4BBC0D7" w14:textId="6B5E898F"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contained in Attachment 1. </w:t>
      </w:r>
      <w:r w:rsidR="00FA13E3">
        <w:rPr>
          <w:rFonts w:ascii="Times New Roman" w:eastAsia="Times New Roman" w:hAnsi="Times New Roman" w:cs="Times New Roman"/>
          <w:sz w:val="24"/>
          <w:szCs w:val="20"/>
          <w:lang w:val="en-GB" w:eastAsia="zh-CN"/>
        </w:rPr>
        <w:t xml:space="preserve">The proposed edits are highlighted in </w:t>
      </w:r>
      <w:r w:rsidR="00FA13E3" w:rsidRPr="00FA13E3">
        <w:rPr>
          <w:rFonts w:ascii="Times New Roman" w:eastAsia="Times New Roman" w:hAnsi="Times New Roman" w:cs="Times New Roman"/>
          <w:sz w:val="24"/>
          <w:szCs w:val="20"/>
          <w:highlight w:val="yellow"/>
          <w:lang w:val="en-GB" w:eastAsia="zh-CN"/>
        </w:rPr>
        <w:t>yellow</w:t>
      </w:r>
      <w:r w:rsidR="00FA13E3">
        <w:rPr>
          <w:rFonts w:ascii="Times New Roman" w:eastAsia="Times New Roman" w:hAnsi="Times New Roman" w:cs="Times New Roman"/>
          <w:sz w:val="24"/>
          <w:szCs w:val="20"/>
          <w:lang w:val="en-GB" w:eastAsia="zh-CN"/>
        </w:rPr>
        <w:t xml:space="preserve">. </w:t>
      </w:r>
    </w:p>
    <w:p w14:paraId="71E1CE45" w14:textId="77777777" w:rsidR="00094BC8" w:rsidRPr="00094BC8" w:rsidRDefault="00094BC8" w:rsidP="00094BC8">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t>1</w:t>
      </w:r>
    </w:p>
    <w:p w14:paraId="7EB328EB" w14:textId="77777777" w:rsidR="00094BC8" w:rsidRPr="00094BC8" w:rsidRDefault="00094BC8" w:rsidP="00094BC8">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p w14:paraId="4CBD3A9E" w14:textId="343AD2EB" w:rsidR="006E6881" w:rsidRDefault="006E6881">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9885"/>
      </w:tblGrid>
      <w:tr w:rsidR="006E6881" w:rsidRPr="006E6881" w14:paraId="034008A2" w14:textId="77777777" w:rsidTr="006E6881">
        <w:trPr>
          <w:cantSplit/>
        </w:trPr>
        <w:tc>
          <w:tcPr>
            <w:tcW w:w="9889" w:type="dxa"/>
            <w:hideMark/>
          </w:tcPr>
          <w:p w14:paraId="3DF536B1" w14:textId="454F7D53" w:rsidR="006E6881" w:rsidRPr="006E6881" w:rsidRDefault="006E6881" w:rsidP="006E688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9" w:name="dsource"/>
            <w:r>
              <w:rPr>
                <w:rFonts w:ascii="Times New Roman" w:eastAsia="Times New Roman" w:hAnsi="Times New Roman" w:cs="Times New Roman"/>
                <w:b/>
                <w:sz w:val="28"/>
                <w:szCs w:val="20"/>
                <w:lang w:val="en-GB" w:eastAsia="zh-CN"/>
              </w:rPr>
              <w:t>Attachment</w:t>
            </w:r>
          </w:p>
        </w:tc>
        <w:bookmarkEnd w:id="9"/>
      </w:tr>
      <w:tr w:rsidR="006E6881" w:rsidRPr="006E6881" w14:paraId="411193D6" w14:textId="77777777" w:rsidTr="006E6881">
        <w:trPr>
          <w:cantSplit/>
        </w:trPr>
        <w:tc>
          <w:tcPr>
            <w:tcW w:w="9889" w:type="dxa"/>
            <w:hideMark/>
          </w:tcPr>
          <w:p w14:paraId="4A97EAA5" w14:textId="77777777" w:rsidR="006E6881" w:rsidRPr="006E6881" w:rsidRDefault="006E6881" w:rsidP="006E688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6E6881">
              <w:rPr>
                <w:rFonts w:ascii="Times New Roman" w:eastAsia="Calibri" w:hAnsi="Times New Roman" w:cs="Times New Roman"/>
                <w:sz w:val="28"/>
                <w:szCs w:val="24"/>
                <w:lang w:val="en-GB" w:eastAsia="zh-CN"/>
              </w:rPr>
              <w:t>WORKING DOCUMENT TOWARDS A PRELIMINARY DRAFT REVISION TO RECOMMENDATION ITU-R M.2116-0</w:t>
            </w:r>
          </w:p>
        </w:tc>
      </w:tr>
      <w:tr w:rsidR="006E6881" w:rsidRPr="006E6881" w14:paraId="60BB860B" w14:textId="77777777" w:rsidTr="006E6881">
        <w:trPr>
          <w:cantSplit/>
        </w:trPr>
        <w:tc>
          <w:tcPr>
            <w:tcW w:w="9889" w:type="dxa"/>
            <w:hideMark/>
          </w:tcPr>
          <w:p w14:paraId="5A6145B1" w14:textId="77777777" w:rsidR="006E6881" w:rsidRPr="006E6881" w:rsidRDefault="006E6881" w:rsidP="006E6881">
            <w:pPr>
              <w:tabs>
                <w:tab w:val="left" w:pos="1134"/>
                <w:tab w:val="left" w:pos="1871"/>
                <w:tab w:val="left" w:pos="2268"/>
              </w:tabs>
              <w:spacing w:before="240" w:line="240" w:lineRule="auto"/>
              <w:rPr>
                <w:rFonts w:ascii="Times New Roman" w:eastAsia="Times New Roman" w:hAnsi="Times New Roman" w:cs="Times New Roman"/>
                <w:b/>
                <w:caps/>
                <w:sz w:val="28"/>
                <w:szCs w:val="20"/>
                <w:lang w:val="en-GB" w:eastAsia="zh-CN"/>
              </w:rPr>
            </w:pPr>
            <w:r w:rsidRPr="006E6881">
              <w:rPr>
                <w:rFonts w:ascii="Times New Roman" w:eastAsia="Times New Roman" w:hAnsi="Times New Roman" w:cs="Times New Roman"/>
                <w:b/>
                <w:sz w:val="28"/>
                <w:szCs w:val="20"/>
                <w:lang w:val="en-GB" w:eastAsia="zh-CN"/>
              </w:rPr>
              <w:t xml:space="preserve">Technical characteristics and protection criteria for </w:t>
            </w:r>
            <w:del w:id="11" w:author="John Mettrop" w:date="2021-12-21T06:58:00Z">
              <w:r w:rsidRPr="006E6881">
                <w:rPr>
                  <w:rFonts w:ascii="Times New Roman" w:eastAsia="Times New Roman" w:hAnsi="Times New Roman" w:cs="Times New Roman"/>
                  <w:b/>
                  <w:sz w:val="28"/>
                  <w:szCs w:val="20"/>
                  <w:lang w:val="en-GB" w:eastAsia="zh-CN"/>
                </w:rPr>
                <w:delText xml:space="preserve">the </w:delText>
              </w:r>
            </w:del>
            <w:ins w:id="12" w:author="John Mettrop" w:date="2021-12-21T06:58:00Z">
              <w:r w:rsidRPr="006E6881">
                <w:rPr>
                  <w:rFonts w:ascii="Times New Roman" w:eastAsia="Times New Roman" w:hAnsi="Times New Roman" w:cs="Times New Roman"/>
                  <w:b/>
                  <w:sz w:val="28"/>
                  <w:szCs w:val="20"/>
                  <w:lang w:val="en-GB" w:eastAsia="zh-CN"/>
                </w:rPr>
                <w:t xml:space="preserve">systems operating in the  </w:t>
              </w:r>
            </w:ins>
            <w:r w:rsidRPr="006E6881">
              <w:rPr>
                <w:rFonts w:ascii="Times New Roman" w:eastAsia="Times New Roman" w:hAnsi="Times New Roman" w:cs="Times New Roman"/>
                <w:b/>
                <w:sz w:val="28"/>
                <w:szCs w:val="20"/>
                <w:lang w:val="en-GB" w:eastAsia="zh-CN"/>
              </w:rPr>
              <w:t xml:space="preserve">aeronautical mobile service </w:t>
            </w:r>
            <w:ins w:id="13" w:author="John Mettrop" w:date="2021-12-21T06:58:00Z">
              <w:r w:rsidRPr="006E6881">
                <w:rPr>
                  <w:rFonts w:ascii="Times New Roman" w:eastAsia="Times New Roman" w:hAnsi="Times New Roman" w:cs="Times New Roman"/>
                  <w:b/>
                  <w:sz w:val="28"/>
                  <w:szCs w:val="20"/>
                  <w:lang w:val="en-GB" w:eastAsia="zh-CN"/>
                </w:rPr>
                <w:t xml:space="preserve">and maritime mobile service </w:t>
              </w:r>
            </w:ins>
            <w:del w:id="14" w:author="John Mettrop" w:date="2021-12-21T06:58:00Z">
              <w:r w:rsidRPr="006E6881">
                <w:rPr>
                  <w:rFonts w:ascii="Times New Roman" w:eastAsia="Times New Roman" w:hAnsi="Times New Roman" w:cs="Times New Roman"/>
                  <w:b/>
                  <w:sz w:val="28"/>
                  <w:szCs w:val="20"/>
                  <w:lang w:val="en-GB" w:eastAsia="zh-CN"/>
                </w:rPr>
                <w:delText>sys</w:delText>
              </w:r>
            </w:del>
            <w:del w:id="15" w:author="John Mettrop" w:date="2021-12-21T06:59:00Z">
              <w:r w:rsidRPr="006E6881">
                <w:rPr>
                  <w:rFonts w:ascii="Times New Roman" w:eastAsia="Times New Roman" w:hAnsi="Times New Roman" w:cs="Times New Roman"/>
                  <w:b/>
                  <w:sz w:val="28"/>
                  <w:szCs w:val="20"/>
                  <w:lang w:val="en-GB" w:eastAsia="zh-CN"/>
                </w:rPr>
                <w:delText>tems operating</w:delText>
              </w:r>
            </w:del>
            <w:r w:rsidRPr="006E6881">
              <w:rPr>
                <w:rFonts w:ascii="Times New Roman" w:eastAsia="Times New Roman" w:hAnsi="Times New Roman" w:cs="Times New Roman"/>
                <w:b/>
                <w:sz w:val="28"/>
                <w:szCs w:val="20"/>
                <w:lang w:val="en-GB" w:eastAsia="zh-CN"/>
              </w:rPr>
              <w:t xml:space="preserve"> within the 4 400-4 990 MHz frequency range</w:t>
            </w:r>
          </w:p>
        </w:tc>
      </w:tr>
    </w:tbl>
    <w:bookmarkEnd w:id="10"/>
    <w:p w14:paraId="15123FA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(2018</w:t>
      </w:r>
      <w:ins w:id="16" w:author="John Mettrop" w:date="2021-12-21T06:59:00Z">
        <w:r w:rsidRPr="006E6881">
          <w:rPr>
            <w:rFonts w:ascii="Times New Roman" w:eastAsia="Times New Roman" w:hAnsi="Times New Roman" w:cs="Times New Roman"/>
            <w:szCs w:val="20"/>
            <w:lang w:val="en-GB"/>
          </w:rPr>
          <w:t>-20XX</w:t>
        </w:r>
      </w:ins>
      <w:r w:rsidRPr="006E6881">
        <w:rPr>
          <w:rFonts w:ascii="Times New Roman" w:eastAsia="Times New Roman" w:hAnsi="Times New Roman" w:cs="Times New Roman"/>
          <w:szCs w:val="20"/>
          <w:lang w:val="en-GB"/>
        </w:rPr>
        <w:t>)</w:t>
      </w:r>
    </w:p>
    <w:p w14:paraId="78215DA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w:t>
      </w:r>
      <w:proofErr w:type="gramStart"/>
      <w:r w:rsidRPr="006E6881">
        <w:rPr>
          <w:rFonts w:ascii="Times New Roman" w:eastAsia="Times New Roman" w:hAnsi="Times New Roman" w:cs="Times New Roman"/>
          <w:i/>
          <w:iCs/>
          <w:color w:val="FF0000"/>
          <w:sz w:val="24"/>
          <w:szCs w:val="20"/>
          <w:lang w:val="en-GB"/>
        </w:rPr>
        <w:t>Editor’s</w:t>
      </w:r>
      <w:proofErr w:type="gramEnd"/>
      <w:r w:rsidRPr="006E6881">
        <w:rPr>
          <w:rFonts w:ascii="Times New Roman" w:eastAsia="Times New Roman" w:hAnsi="Times New Roman" w:cs="Times New Roman"/>
          <w:i/>
          <w:iCs/>
          <w:color w:val="FF0000"/>
          <w:sz w:val="24"/>
          <w:szCs w:val="20"/>
          <w:lang w:val="en-GB"/>
        </w:rPr>
        <w:t xml:space="preserve"> note it is necessary to further review this document at future meetings of WP5B with a view to inter alia reconcile the Views expressed as well as addressing the concerns expressed in editor's note in the document.]</w:t>
      </w:r>
    </w:p>
    <w:p w14:paraId="3311F9E0"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6E6881">
        <w:rPr>
          <w:rFonts w:ascii="Times New Roman" w:eastAsia="Calibri" w:hAnsi="Times New Roman" w:cs="Times New Roman"/>
          <w:b/>
          <w:szCs w:val="24"/>
          <w:lang w:val="en-GB"/>
        </w:rPr>
        <w:t>Scope</w:t>
      </w:r>
    </w:p>
    <w:p w14:paraId="53ABE11D" w14:textId="69839644" w:rsidR="006E6881" w:rsidRPr="006E6881" w:rsidRDefault="006E6881" w:rsidP="006E6881">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 xml:space="preserve">This Recommendation provides information on the technical </w:t>
      </w:r>
      <w:ins w:id="17" w:author="John Mettrop" w:date="2021-12-21T07:00:00Z">
        <w:r w:rsidRPr="006E6881">
          <w:rPr>
            <w:rFonts w:ascii="Times New Roman" w:eastAsia="Times New Roman" w:hAnsi="Times New Roman" w:cs="Times New Roman"/>
            <w:szCs w:val="20"/>
            <w:lang w:val="en-GB"/>
          </w:rPr>
          <w:t xml:space="preserve">and operational </w:t>
        </w:r>
      </w:ins>
      <w:r w:rsidRPr="006E6881">
        <w:rPr>
          <w:rFonts w:ascii="Times New Roman" w:eastAsia="Times New Roman" w:hAnsi="Times New Roman" w:cs="Times New Roman"/>
          <w:szCs w:val="20"/>
          <w:lang w:val="en-GB"/>
        </w:rPr>
        <w:t xml:space="preserve">characteristics and protection criteria for systems operating in the aeronautical mobile service (AMS) </w:t>
      </w:r>
      <w:ins w:id="18" w:author="John Mettrop" w:date="2021-12-21T07:00:00Z">
        <w:r w:rsidRPr="006E6881">
          <w:rPr>
            <w:rFonts w:ascii="Times New Roman" w:eastAsia="Times New Roman" w:hAnsi="Times New Roman" w:cs="Times New Roman"/>
            <w:szCs w:val="20"/>
            <w:lang w:val="en-GB"/>
          </w:rPr>
          <w:t xml:space="preserve">and maritime mobile service (MMS) </w:t>
        </w:r>
      </w:ins>
      <w:r w:rsidRPr="006E6881">
        <w:rPr>
          <w:rFonts w:ascii="Times New Roman" w:eastAsia="Times New Roman" w:hAnsi="Times New Roman" w:cs="Times New Roman"/>
          <w:szCs w:val="20"/>
          <w:lang w:val="en-GB"/>
        </w:rPr>
        <w:t>planned to or currently operating within the frequency range 4 400-4 990 MHz for use in sharing and compatibility studies as needed</w:t>
      </w:r>
      <w:del w:id="19" w:author="USA" w:date="2022-02-01T20:18:00Z">
        <w:r w:rsidRPr="006E6881" w:rsidDel="00FA13E3">
          <w:rPr>
            <w:rFonts w:ascii="Times New Roman" w:eastAsia="Times New Roman" w:hAnsi="Times New Roman" w:cs="Times New Roman"/>
            <w:szCs w:val="20"/>
            <w:lang w:val="en-GB"/>
          </w:rPr>
          <w:delText xml:space="preserve"> </w:delText>
        </w:r>
        <w:r w:rsidRPr="00FA13E3" w:rsidDel="00FA13E3">
          <w:rPr>
            <w:rFonts w:ascii="Times New Roman" w:eastAsia="Times New Roman" w:hAnsi="Times New Roman" w:cs="Times New Roman"/>
            <w:szCs w:val="20"/>
            <w:highlight w:val="yellow"/>
            <w:lang w:val="en-GB"/>
            <w:rPrChange w:id="20" w:author="USA" w:date="2022-02-01T20:18:00Z">
              <w:rPr>
                <w:rFonts w:ascii="Times New Roman" w:eastAsia="Times New Roman" w:hAnsi="Times New Roman" w:cs="Times New Roman"/>
                <w:szCs w:val="20"/>
                <w:lang w:val="en-GB"/>
              </w:rPr>
            </w:rPrChange>
          </w:rPr>
          <w:delText>and does not contain any aeronautical mobile telemetry system</w:delText>
        </w:r>
      </w:del>
      <w:r w:rsidRPr="006E6881">
        <w:rPr>
          <w:rFonts w:ascii="Times New Roman" w:eastAsia="Times New Roman" w:hAnsi="Times New Roman" w:cs="Times New Roman"/>
          <w:szCs w:val="20"/>
          <w:lang w:val="en-GB"/>
        </w:rPr>
        <w:t>.</w:t>
      </w:r>
    </w:p>
    <w:p w14:paraId="03E7EE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Keywords</w:t>
      </w:r>
    </w:p>
    <w:p w14:paraId="73A629B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Aeronautical mobile service, </w:t>
      </w:r>
      <w:ins w:id="21" w:author="John Mettrop" w:date="2021-12-21T07:00:00Z">
        <w:r w:rsidRPr="006E6881">
          <w:rPr>
            <w:rFonts w:ascii="Times New Roman" w:eastAsia="Times New Roman" w:hAnsi="Times New Roman" w:cs="Times New Roman"/>
            <w:sz w:val="24"/>
            <w:szCs w:val="20"/>
            <w:lang w:val="en-GB"/>
          </w:rPr>
          <w:t xml:space="preserve">maritime mobile service, </w:t>
        </w:r>
      </w:ins>
      <w:r w:rsidRPr="006E6881">
        <w:rPr>
          <w:rFonts w:ascii="Times New Roman" w:eastAsia="Times New Roman" w:hAnsi="Times New Roman" w:cs="Times New Roman"/>
          <w:sz w:val="24"/>
          <w:szCs w:val="20"/>
          <w:lang w:val="en-GB"/>
        </w:rPr>
        <w:t>technical characteristics, protection criteria</w:t>
      </w:r>
    </w:p>
    <w:p w14:paraId="489C571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6E6881">
        <w:rPr>
          <w:rFonts w:ascii="Times New Roman Bold" w:eastAsia="Calibri" w:hAnsi="Times New Roman Bold" w:cs="Times New Roman Bold"/>
          <w:b/>
          <w:sz w:val="24"/>
          <w:szCs w:val="24"/>
          <w:lang w:val="en-GB"/>
        </w:rPr>
        <w:t>Abbreviations/Glossary</w:t>
      </w:r>
    </w:p>
    <w:p w14:paraId="30C69508"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2" w:author="John Mettrop" w:date="2021-12-21T07:22: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r w:rsidRPr="006E6881">
        <w:rPr>
          <w:rFonts w:ascii="Times New Roman" w:eastAsia="Times New Roman" w:hAnsi="Times New Roman" w:cs="Times New Roman"/>
          <w:sz w:val="24"/>
          <w:szCs w:val="20"/>
          <w:lang w:val="en-GB"/>
        </w:rPr>
        <w:tab/>
        <w:t xml:space="preserve">Aeronautical mobile </w:t>
      </w:r>
      <w:del w:id="23" w:author="John Mettrop" w:date="2021-12-21T07:20:00Z">
        <w:r w:rsidRPr="006E6881">
          <w:rPr>
            <w:rFonts w:ascii="Times New Roman" w:eastAsia="Times New Roman" w:hAnsi="Times New Roman" w:cs="Times New Roman"/>
            <w:sz w:val="24"/>
            <w:szCs w:val="20"/>
            <w:lang w:val="en-GB"/>
          </w:rPr>
          <w:delText xml:space="preserve">service </w:delText>
        </w:r>
      </w:del>
      <w:r w:rsidRPr="006E6881">
        <w:rPr>
          <w:rFonts w:ascii="Times New Roman" w:eastAsia="Times New Roman" w:hAnsi="Times New Roman" w:cs="Times New Roman"/>
          <w:sz w:val="24"/>
          <w:szCs w:val="20"/>
          <w:lang w:val="en-GB"/>
        </w:rPr>
        <w:t>data link</w:t>
      </w:r>
    </w:p>
    <w:p w14:paraId="4D500ECD" w14:textId="77777777" w:rsidR="006E6881" w:rsidRPr="006E6881" w:rsidRDefault="006E6881" w:rsidP="006E6881">
      <w:pPr>
        <w:tabs>
          <w:tab w:val="left" w:pos="1134"/>
          <w:tab w:val="left" w:pos="1871"/>
          <w:tab w:val="left" w:pos="2268"/>
        </w:tabs>
        <w:overflowPunct w:val="0"/>
        <w:autoSpaceDE w:val="0"/>
        <w:autoSpaceDN w:val="0"/>
        <w:adjustRightInd w:val="0"/>
        <w:spacing w:before="60" w:line="240" w:lineRule="auto"/>
        <w:jc w:val="left"/>
        <w:rPr>
          <w:ins w:id="24" w:author="John Mettrop" w:date="2021-12-21T07:01: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AMS</w:t>
      </w:r>
      <w:r w:rsidRPr="006E6881">
        <w:rPr>
          <w:rFonts w:ascii="Times New Roman" w:eastAsia="Times New Roman" w:hAnsi="Times New Roman" w:cs="Times New Roman"/>
          <w:sz w:val="24"/>
          <w:szCs w:val="20"/>
          <w:lang w:val="en-GB"/>
        </w:rPr>
        <w:tab/>
        <w:t>Aeronautical mobile service</w:t>
      </w:r>
    </w:p>
    <w:p w14:paraId="13549F79"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25" w:author="John Mettrop" w:date="2021-12-21T07:01:00Z"/>
          <w:rFonts w:ascii="Times New Roman" w:eastAsia="Times New Roman" w:hAnsi="Times New Roman" w:cs="Times New Roman"/>
          <w:sz w:val="24"/>
          <w:szCs w:val="20"/>
          <w:lang w:val="en-GB"/>
        </w:rPr>
      </w:pPr>
      <w:ins w:id="26" w:author="John Mettrop" w:date="2021-12-21T07:01:00Z">
        <w:r w:rsidRPr="006E6881">
          <w:rPr>
            <w:rFonts w:ascii="Times New Roman" w:eastAsia="Times New Roman" w:hAnsi="Times New Roman" w:cs="Times New Roman"/>
            <w:sz w:val="24"/>
            <w:szCs w:val="20"/>
            <w:lang w:val="en-GB"/>
          </w:rPr>
          <w:t>MDL</w:t>
        </w:r>
        <w:r w:rsidRPr="006E6881">
          <w:rPr>
            <w:rFonts w:ascii="Times New Roman" w:eastAsia="Times New Roman" w:hAnsi="Times New Roman" w:cs="Times New Roman"/>
            <w:sz w:val="24"/>
            <w:szCs w:val="20"/>
            <w:lang w:val="en-GB"/>
          </w:rPr>
          <w:tab/>
          <w:t>Maritime mobile service data link</w:t>
        </w:r>
      </w:ins>
    </w:p>
    <w:p w14:paraId="3076A5F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7" w:author="John Mettrop" w:date="2021-12-21T07:11:00Z"/>
          <w:rFonts w:ascii="Times New Roman" w:eastAsia="Times New Roman" w:hAnsi="Times New Roman" w:cs="Times New Roman"/>
          <w:sz w:val="24"/>
          <w:szCs w:val="20"/>
          <w:lang w:val="en-GB"/>
        </w:rPr>
      </w:pPr>
      <w:ins w:id="28" w:author="John Mettrop" w:date="2021-12-21T07:01:00Z">
        <w:r w:rsidRPr="006E6881">
          <w:rPr>
            <w:rFonts w:ascii="Times New Roman" w:eastAsia="Times New Roman" w:hAnsi="Times New Roman" w:cs="Times New Roman"/>
            <w:sz w:val="24"/>
            <w:szCs w:val="20"/>
            <w:lang w:val="en-GB"/>
          </w:rPr>
          <w:t>MMS</w:t>
        </w:r>
        <w:r w:rsidRPr="006E6881">
          <w:rPr>
            <w:rFonts w:ascii="Times New Roman" w:eastAsia="Times New Roman" w:hAnsi="Times New Roman" w:cs="Times New Roman"/>
            <w:sz w:val="24"/>
            <w:szCs w:val="20"/>
            <w:lang w:val="en-GB"/>
          </w:rPr>
          <w:tab/>
          <w:t>Maritime mobile service</w:t>
        </w:r>
      </w:ins>
    </w:p>
    <w:p w14:paraId="52CAF49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9" w:author="John Mettrop" w:date="2021-12-21T07:28:00Z"/>
          <w:rFonts w:ascii="Times New Roman" w:eastAsia="Times New Roman" w:hAnsi="Times New Roman" w:cs="Times New Roman"/>
          <w:sz w:val="24"/>
          <w:szCs w:val="20"/>
          <w:lang w:val="en-GB"/>
        </w:rPr>
      </w:pPr>
      <w:ins w:id="30" w:author="John Mettrop" w:date="2021-12-21T07:11:00Z">
        <w:r w:rsidRPr="006E6881">
          <w:rPr>
            <w:rFonts w:ascii="Times New Roman" w:eastAsia="Times New Roman" w:hAnsi="Times New Roman" w:cs="Times New Roman"/>
            <w:sz w:val="24"/>
            <w:szCs w:val="20"/>
            <w:lang w:val="en-GB"/>
          </w:rPr>
          <w:t>RR :</w:t>
        </w:r>
        <w:r w:rsidRPr="006E6881">
          <w:rPr>
            <w:rFonts w:ascii="Times New Roman" w:eastAsia="Times New Roman" w:hAnsi="Times New Roman" w:cs="Times New Roman"/>
            <w:sz w:val="24"/>
            <w:szCs w:val="20"/>
            <w:lang w:val="en-GB"/>
          </w:rPr>
          <w:tab/>
          <w:t>Radio regulation</w:t>
        </w:r>
      </w:ins>
    </w:p>
    <w:p w14:paraId="4F160D3C" w14:textId="77777777" w:rsidR="006E6881" w:rsidRPr="006E6881" w:rsidRDefault="006E6881" w:rsidP="006E6881">
      <w:pPr>
        <w:tabs>
          <w:tab w:val="left" w:pos="1134"/>
          <w:tab w:val="left" w:pos="1588"/>
          <w:tab w:val="left" w:pos="1871"/>
          <w:tab w:val="left" w:pos="1985"/>
          <w:tab w:val="left" w:pos="2268"/>
        </w:tabs>
        <w:overflowPunct w:val="0"/>
        <w:autoSpaceDE w:val="0"/>
        <w:autoSpaceDN w:val="0"/>
        <w:adjustRightInd w:val="0"/>
        <w:spacing w:before="120" w:line="240" w:lineRule="auto"/>
        <w:jc w:val="both"/>
        <w:rPr>
          <w:ins w:id="31" w:author="John Mettrop" w:date="2021-12-21T07:01:00Z"/>
          <w:rFonts w:ascii="Times New Roman" w:eastAsia="Times New Roman" w:hAnsi="Times New Roman" w:cs="Times New Roman"/>
          <w:sz w:val="24"/>
          <w:szCs w:val="20"/>
          <w:lang w:val="en-GB"/>
        </w:rPr>
      </w:pPr>
      <w:ins w:id="32" w:author="John Mettrop" w:date="2021-12-21T07:28:00Z">
        <w:r w:rsidRPr="006E6881">
          <w:rPr>
            <w:rFonts w:ascii="Times New Roman" w:eastAsia="Times New Roman" w:hAnsi="Times New Roman" w:cs="Times New Roman"/>
            <w:sz w:val="24"/>
            <w:szCs w:val="20"/>
            <w:lang w:val="en-GB"/>
          </w:rPr>
          <w:t>UAV:</w:t>
        </w:r>
        <w:r w:rsidRPr="006E6881">
          <w:rPr>
            <w:rFonts w:ascii="Times New Roman" w:eastAsia="Times New Roman" w:hAnsi="Times New Roman" w:cs="Times New Roman"/>
            <w:sz w:val="24"/>
            <w:szCs w:val="20"/>
            <w:lang w:val="en-GB"/>
          </w:rPr>
          <w:tab/>
          <w:t>U</w:t>
        </w:r>
      </w:ins>
      <w:ins w:id="33" w:author="John Mettrop" w:date="2021-12-21T07:29:00Z">
        <w:r w:rsidRPr="006E6881">
          <w:rPr>
            <w:rFonts w:ascii="Times New Roman" w:eastAsia="Times New Roman" w:hAnsi="Times New Roman" w:cs="Times New Roman"/>
            <w:sz w:val="24"/>
            <w:szCs w:val="20"/>
            <w:lang w:val="en-GB"/>
          </w:rPr>
          <w:t>nmanned aerial vehicle</w:t>
        </w:r>
      </w:ins>
    </w:p>
    <w:p w14:paraId="1C06A27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320" w:line="240" w:lineRule="auto"/>
        <w:jc w:val="left"/>
        <w:rPr>
          <w:ins w:id="34" w:author="John Mettrop" w:date="2021-12-21T07:01:00Z"/>
          <w:rFonts w:ascii="Times New Roman Bold" w:eastAsia="Calibri" w:hAnsi="Times New Roman Bold" w:cs="Times New Roman Bold"/>
          <w:b/>
          <w:sz w:val="24"/>
          <w:szCs w:val="24"/>
          <w:lang w:val="en-GB"/>
        </w:rPr>
      </w:pPr>
      <w:ins w:id="35" w:author="John Mettrop" w:date="2021-12-21T07:01:00Z">
        <w:r w:rsidRPr="006E6881">
          <w:rPr>
            <w:rFonts w:ascii="Times New Roman Bold" w:eastAsia="Calibri" w:hAnsi="Times New Roman Bold" w:cs="Times New Roman Bold"/>
            <w:b/>
            <w:sz w:val="24"/>
            <w:szCs w:val="24"/>
            <w:lang w:val="en-GB"/>
          </w:rPr>
          <w:t>Related ITU-R Recommendations and Reports</w:t>
        </w:r>
      </w:ins>
    </w:p>
    <w:p w14:paraId="4593B01B" w14:textId="77777777" w:rsidR="006E6881" w:rsidRPr="006E6881" w:rsidRDefault="006E6881" w:rsidP="006E6881">
      <w:pPr>
        <w:tabs>
          <w:tab w:val="left" w:pos="993"/>
          <w:tab w:val="left" w:pos="1134"/>
          <w:tab w:val="left" w:pos="1871"/>
          <w:tab w:val="left" w:pos="2268"/>
        </w:tabs>
        <w:overflowPunct w:val="0"/>
        <w:autoSpaceDE w:val="0"/>
        <w:autoSpaceDN w:val="0"/>
        <w:adjustRightInd w:val="0"/>
        <w:spacing w:before="120" w:line="240" w:lineRule="auto"/>
        <w:jc w:val="left"/>
        <w:rPr>
          <w:ins w:id="36" w:author="John Mettrop" w:date="2021-12-21T07:01:00Z"/>
          <w:rFonts w:ascii="Times New Roman" w:eastAsia="Times New Roman" w:hAnsi="Times New Roman" w:cs="Times New Roman"/>
          <w:i/>
          <w:iCs/>
          <w:sz w:val="24"/>
          <w:szCs w:val="20"/>
          <w:lang w:val="en-GB"/>
        </w:rPr>
      </w:pPr>
      <w:ins w:id="37" w:author="John Mettrop" w:date="2021-12-21T07:01:00Z">
        <w:r w:rsidRPr="006E6881">
          <w:rPr>
            <w:rFonts w:ascii="Times New Roman" w:eastAsia="Times New Roman" w:hAnsi="Times New Roman" w:cs="Times New Roman"/>
            <w:i/>
            <w:iCs/>
            <w:sz w:val="24"/>
            <w:szCs w:val="20"/>
            <w:lang w:val="en-GB"/>
          </w:rPr>
          <w:t>Recommendation</w:t>
        </w:r>
      </w:ins>
      <w:ins w:id="38" w:author="John Mettrop" w:date="2021-12-21T07:06:00Z">
        <w:r w:rsidRPr="006E6881">
          <w:rPr>
            <w:rFonts w:ascii="Times New Roman" w:eastAsia="Times New Roman" w:hAnsi="Times New Roman" w:cs="Times New Roman"/>
            <w:i/>
            <w:iCs/>
            <w:sz w:val="24"/>
            <w:szCs w:val="20"/>
            <w:lang w:val="en-GB"/>
          </w:rPr>
          <w:t>:</w:t>
        </w:r>
      </w:ins>
      <w:ins w:id="39" w:author="John Mettrop" w:date="2021-12-21T07:01:00Z">
        <w:r w:rsidRPr="006E6881">
          <w:rPr>
            <w:rFonts w:ascii="Times New Roman" w:eastAsia="Times New Roman" w:hAnsi="Times New Roman" w:cs="Times New Roman"/>
            <w:i/>
            <w:iCs/>
            <w:sz w:val="24"/>
            <w:szCs w:val="20"/>
            <w:lang w:val="en-GB"/>
          </w:rPr>
          <w:t xml:space="preserve"> </w:t>
        </w:r>
      </w:ins>
    </w:p>
    <w:p w14:paraId="4DD7E5D5" w14:textId="77777777" w:rsidR="006E6881" w:rsidRPr="006E6881" w:rsidRDefault="006E6881" w:rsidP="006E6881">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0" w:author="John Mettrop" w:date="2021-12-21T07:42:00Z"/>
          <w:rFonts w:ascii="Times New Roman" w:eastAsia="Times New Roman" w:hAnsi="Times New Roman" w:cs="Times New Roman"/>
          <w:color w:val="0000FF"/>
          <w:sz w:val="24"/>
          <w:szCs w:val="20"/>
          <w:u w:val="single"/>
          <w:lang w:val="en-GB"/>
        </w:rPr>
      </w:pPr>
      <w:ins w:id="41" w:author="John Mettrop" w:date="2021-12-21T07:44:00Z">
        <w:r w:rsidRPr="006E6881">
          <w:rPr>
            <w:rFonts w:ascii="Times New Roman" w:eastAsia="Times New Roman" w:hAnsi="Times New Roman" w:cs="Times New Roman"/>
            <w:sz w:val="24"/>
            <w:szCs w:val="20"/>
            <w:lang w:val="en-GB"/>
          </w:rPr>
          <w:fldChar w:fldCharType="begin"/>
        </w:r>
        <w:r w:rsidRPr="006E6881">
          <w:rPr>
            <w:rFonts w:ascii="Times New Roman" w:eastAsia="Times New Roman" w:hAnsi="Times New Roman" w:cs="Times New Roman"/>
            <w:sz w:val="24"/>
            <w:szCs w:val="20"/>
            <w:lang w:val="en-GB"/>
          </w:rPr>
          <w:instrText xml:space="preserve"> HYPERLINK "https://www.itu.int/rec/R-REC-SM.329/en" </w:instrText>
        </w:r>
        <w:r w:rsidRPr="006E6881">
          <w:rPr>
            <w:rFonts w:ascii="Times New Roman" w:eastAsia="Times New Roman" w:hAnsi="Times New Roman" w:cs="Times New Roman"/>
            <w:sz w:val="24"/>
            <w:szCs w:val="20"/>
            <w:lang w:val="en-GB"/>
          </w:rPr>
          <w:fldChar w:fldCharType="separate"/>
        </w:r>
        <w:r w:rsidRPr="006E6881">
          <w:rPr>
            <w:rFonts w:ascii="Times New Roman" w:eastAsia="Times New Roman" w:hAnsi="Times New Roman" w:cs="Times New Roman"/>
            <w:color w:val="0000FF"/>
            <w:sz w:val="24"/>
            <w:szCs w:val="20"/>
            <w:u w:val="single"/>
            <w:lang w:val="en-GB"/>
          </w:rPr>
          <w:t>ITU-R SM.329</w:t>
        </w:r>
        <w:r w:rsidRPr="006E6881">
          <w:rPr>
            <w:rFonts w:ascii="Times New Roman" w:eastAsia="Times New Roman" w:hAnsi="Times New Roman" w:cs="Times New Roman"/>
            <w:sz w:val="24"/>
            <w:szCs w:val="20"/>
            <w:lang w:val="en-GB"/>
          </w:rPr>
          <w:fldChar w:fldCharType="end"/>
        </w:r>
      </w:ins>
      <w:ins w:id="42" w:author="John Mettrop" w:date="2021-12-21T07:43:00Z">
        <w:r w:rsidRPr="006E6881">
          <w:rPr>
            <w:rFonts w:ascii="Times New Roman" w:eastAsia="Times New Roman" w:hAnsi="Times New Roman" w:cs="Times New Roman"/>
            <w:sz w:val="24"/>
            <w:szCs w:val="20"/>
            <w:lang w:val="en-GB"/>
          </w:rPr>
          <w:tab/>
          <w:t>Unwanted emissions in the spurious domain</w:t>
        </w:r>
      </w:ins>
    </w:p>
    <w:p w14:paraId="6E98F70A" w14:textId="3A734C44" w:rsidR="006E6881" w:rsidRDefault="006E6881"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43" w:author="USA" w:date="2022-02-01T20:18:00Z"/>
          <w:rFonts w:ascii="Times New Roman" w:eastAsia="Times New Roman" w:hAnsi="Times New Roman" w:cs="Times New Roman"/>
          <w:sz w:val="24"/>
          <w:szCs w:val="20"/>
          <w:lang w:val="en-GB"/>
        </w:rPr>
      </w:pPr>
      <w:r w:rsidRPr="006E6881">
        <w:rPr>
          <w:rFonts w:ascii="Times New Roman" w:eastAsia="Times New Roman" w:hAnsi="Times New Roman" w:cs="Times New Roman"/>
          <w:color w:val="0000FF"/>
          <w:sz w:val="24"/>
          <w:szCs w:val="20"/>
          <w:u w:val="single"/>
          <w:lang w:val="en-GB"/>
        </w:rPr>
        <w:fldChar w:fldCharType="begin"/>
      </w:r>
      <w:r w:rsidRPr="006E6881">
        <w:rPr>
          <w:rFonts w:ascii="Times New Roman" w:eastAsia="Times New Roman" w:hAnsi="Times New Roman" w:cs="Times New Roman"/>
          <w:color w:val="0000FF"/>
          <w:sz w:val="24"/>
          <w:szCs w:val="20"/>
          <w:u w:val="single"/>
          <w:lang w:val="en-GB"/>
        </w:rPr>
        <w:instrText xml:space="preserve"> HYPERLINK "https://www.itu.int/rec/R-REC-M.1851/en" </w:instrText>
      </w:r>
      <w:r w:rsidRPr="006E6881">
        <w:rPr>
          <w:rFonts w:ascii="Times New Roman" w:eastAsia="Times New Roman" w:hAnsi="Times New Roman" w:cs="Times New Roman"/>
          <w:color w:val="0000FF"/>
          <w:sz w:val="24"/>
          <w:szCs w:val="20"/>
          <w:u w:val="single"/>
          <w:lang w:val="en-GB"/>
        </w:rPr>
        <w:fldChar w:fldCharType="separate"/>
      </w:r>
      <w:ins w:id="44" w:author="John Mettrop" w:date="2021-12-21T07:05:00Z">
        <w:r w:rsidRPr="006E6881">
          <w:rPr>
            <w:rFonts w:ascii="Times New Roman" w:eastAsia="Times New Roman" w:hAnsi="Times New Roman" w:cs="Times New Roman"/>
            <w:color w:val="0000FF"/>
            <w:sz w:val="24"/>
            <w:szCs w:val="20"/>
            <w:u w:val="single"/>
            <w:lang w:val="en-GB"/>
          </w:rPr>
          <w:t>ITU-R M.1851</w:t>
        </w:r>
        <w:r w:rsidRPr="006E6881">
          <w:rPr>
            <w:rFonts w:ascii="Times New Roman" w:eastAsia="Times New Roman" w:hAnsi="Times New Roman" w:cs="Times New Roman"/>
            <w:color w:val="0000FF"/>
            <w:sz w:val="24"/>
            <w:szCs w:val="20"/>
            <w:u w:val="single"/>
            <w:lang w:val="en-GB"/>
          </w:rPr>
          <w:fldChar w:fldCharType="end"/>
        </w:r>
      </w:ins>
      <w:ins w:id="45" w:author="John Mettrop" w:date="2021-12-21T07:01:00Z">
        <w:r w:rsidRPr="006E6881">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6BA24503" w14:textId="401CCEB6" w:rsidR="00FA13E3" w:rsidRPr="00FA13E3" w:rsidRDefault="00FA13E3" w:rsidP="00FA13E3">
      <w:pPr>
        <w:tabs>
          <w:tab w:val="left" w:pos="993"/>
          <w:tab w:val="left" w:pos="1134"/>
          <w:tab w:val="left" w:pos="1871"/>
          <w:tab w:val="left" w:pos="2268"/>
        </w:tabs>
        <w:overflowPunct w:val="0"/>
        <w:autoSpaceDE w:val="0"/>
        <w:autoSpaceDN w:val="0"/>
        <w:adjustRightInd w:val="0"/>
        <w:spacing w:before="120" w:line="240" w:lineRule="auto"/>
        <w:jc w:val="left"/>
        <w:rPr>
          <w:ins w:id="46" w:author="USA" w:date="2022-02-01T20:18:00Z"/>
          <w:rFonts w:ascii="Times New Roman" w:eastAsia="Times New Roman" w:hAnsi="Times New Roman" w:cs="Times New Roman"/>
          <w:i/>
          <w:iCs/>
          <w:sz w:val="24"/>
          <w:szCs w:val="20"/>
          <w:highlight w:val="yellow"/>
          <w:lang w:val="en-GB"/>
        </w:rPr>
      </w:pPr>
      <w:ins w:id="47" w:author="USA" w:date="2022-02-01T20:18:00Z">
        <w:r w:rsidRPr="00FA13E3">
          <w:rPr>
            <w:rFonts w:ascii="Times New Roman" w:eastAsia="Times New Roman" w:hAnsi="Times New Roman" w:cs="Times New Roman"/>
            <w:i/>
            <w:iCs/>
            <w:sz w:val="24"/>
            <w:szCs w:val="20"/>
            <w:highlight w:val="yellow"/>
            <w:lang w:val="en-GB"/>
          </w:rPr>
          <w:t xml:space="preserve">Report: </w:t>
        </w:r>
      </w:ins>
    </w:p>
    <w:p w14:paraId="70CE3320" w14:textId="77777777" w:rsidR="00FA13E3" w:rsidRPr="00FA13E3"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48" w:author="USA" w:date="2022-02-01T20:19:00Z"/>
          <w:rFonts w:ascii="Times New Roman" w:eastAsia="Times New Roman" w:hAnsi="Times New Roman" w:cs="Times New Roman"/>
          <w:b/>
          <w:bCs/>
          <w:sz w:val="24"/>
          <w:szCs w:val="20"/>
        </w:rPr>
      </w:pPr>
      <w:r w:rsidRPr="00FA13E3">
        <w:rPr>
          <w:rFonts w:ascii="Times New Roman" w:eastAsia="Times New Roman" w:hAnsi="Times New Roman" w:cs="Times New Roman"/>
          <w:sz w:val="24"/>
          <w:szCs w:val="20"/>
          <w:highlight w:val="yellow"/>
          <w:lang w:val="en-GB"/>
        </w:rPr>
        <w:fldChar w:fldCharType="begin"/>
      </w:r>
      <w:r w:rsidRPr="00FA13E3">
        <w:rPr>
          <w:rFonts w:ascii="Times New Roman" w:eastAsia="Times New Roman" w:hAnsi="Times New Roman" w:cs="Times New Roman"/>
          <w:sz w:val="24"/>
          <w:szCs w:val="20"/>
          <w:highlight w:val="yellow"/>
          <w:lang w:val="en-GB"/>
        </w:rPr>
        <w:instrText xml:space="preserve"> HYPERLINK "https://www.itu.int/rec/R-REC-SM.329/en" </w:instrText>
      </w:r>
      <w:r w:rsidRPr="00FA13E3">
        <w:rPr>
          <w:rFonts w:ascii="Times New Roman" w:eastAsia="Times New Roman" w:hAnsi="Times New Roman" w:cs="Times New Roman"/>
          <w:sz w:val="24"/>
          <w:szCs w:val="20"/>
          <w:highlight w:val="yellow"/>
          <w:lang w:val="en-GB"/>
        </w:rPr>
        <w:fldChar w:fldCharType="separate"/>
      </w:r>
      <w:ins w:id="49" w:author="USA" w:date="2022-02-01T20:18:00Z">
        <w:r w:rsidRPr="00FA13E3">
          <w:rPr>
            <w:rFonts w:ascii="Times New Roman" w:eastAsia="Times New Roman" w:hAnsi="Times New Roman" w:cs="Times New Roman"/>
            <w:color w:val="0000FF"/>
            <w:sz w:val="24"/>
            <w:szCs w:val="20"/>
            <w:highlight w:val="yellow"/>
            <w:u w:val="single"/>
            <w:lang w:val="en-GB"/>
          </w:rPr>
          <w:t>ITU-R M.2119</w:t>
        </w:r>
        <w:r w:rsidRPr="00FA13E3">
          <w:rPr>
            <w:rFonts w:ascii="Times New Roman" w:eastAsia="Times New Roman" w:hAnsi="Times New Roman" w:cs="Times New Roman"/>
            <w:sz w:val="24"/>
            <w:szCs w:val="20"/>
            <w:highlight w:val="yellow"/>
            <w:lang w:val="en-GB"/>
          </w:rPr>
          <w:fldChar w:fldCharType="end"/>
        </w:r>
        <w:r w:rsidRPr="00FA13E3">
          <w:rPr>
            <w:rFonts w:ascii="Times New Roman" w:eastAsia="Times New Roman" w:hAnsi="Times New Roman" w:cs="Times New Roman"/>
            <w:sz w:val="24"/>
            <w:szCs w:val="20"/>
            <w:highlight w:val="yellow"/>
            <w:lang w:val="en-GB"/>
          </w:rPr>
          <w:tab/>
          <w:t>Sha</w:t>
        </w:r>
      </w:ins>
      <w:ins w:id="50" w:author="USA" w:date="2022-02-01T20:19:00Z">
        <w:r w:rsidRPr="00FA13E3">
          <w:rPr>
            <w:rFonts w:ascii="Times New Roman" w:eastAsia="Times New Roman" w:hAnsi="Times New Roman" w:cs="Times New Roman"/>
            <w:sz w:val="24"/>
            <w:szCs w:val="20"/>
            <w:highlight w:val="yellow"/>
            <w:lang w:val="en-GB"/>
          </w:rPr>
          <w:t xml:space="preserve">ring between </w:t>
        </w:r>
        <w:r w:rsidRPr="00FA13E3">
          <w:rPr>
            <w:rFonts w:ascii="Times New Roman" w:eastAsia="Times New Roman" w:hAnsi="Times New Roman" w:cs="Times New Roman"/>
            <w:bCs/>
            <w:iCs/>
            <w:sz w:val="24"/>
            <w:szCs w:val="20"/>
            <w:highlight w:val="yellow"/>
          </w:rPr>
          <w:t>aeronautical mobile telemetry systems for flight testing and other systems operating in the 4 400-4 940 and 5 925-6 700 MHz bands and 5 925-6 700 MHz bands</w:t>
        </w:r>
      </w:ins>
    </w:p>
    <w:p w14:paraId="418548F3" w14:textId="318C3A1A" w:rsidR="00FA13E3" w:rsidRPr="006E6881" w:rsidRDefault="00FA13E3" w:rsidP="00FA13E3">
      <w:pPr>
        <w:tabs>
          <w:tab w:val="left" w:pos="1134"/>
          <w:tab w:val="left" w:pos="1701"/>
          <w:tab w:val="left" w:pos="1871"/>
          <w:tab w:val="left" w:pos="2268"/>
        </w:tabs>
        <w:overflowPunct w:val="0"/>
        <w:autoSpaceDE w:val="0"/>
        <w:autoSpaceDN w:val="0"/>
        <w:adjustRightInd w:val="0"/>
        <w:spacing w:before="120" w:line="240" w:lineRule="auto"/>
        <w:ind w:left="1701" w:hanging="1701"/>
        <w:jc w:val="left"/>
        <w:rPr>
          <w:ins w:id="51" w:author="USA" w:date="2022-02-01T20:18:00Z"/>
          <w:rFonts w:ascii="Times New Roman" w:eastAsia="Times New Roman" w:hAnsi="Times New Roman" w:cs="Times New Roman"/>
          <w:color w:val="0000FF"/>
          <w:sz w:val="24"/>
          <w:szCs w:val="20"/>
          <w:u w:val="single"/>
          <w:lang w:val="en-GB"/>
        </w:rPr>
      </w:pPr>
    </w:p>
    <w:p w14:paraId="7441A976" w14:textId="77777777" w:rsidR="00FA13E3" w:rsidRPr="006E6881" w:rsidRDefault="00FA13E3" w:rsidP="006E6881">
      <w:pPr>
        <w:tabs>
          <w:tab w:val="left" w:pos="1134"/>
          <w:tab w:val="left" w:pos="1701"/>
          <w:tab w:val="left" w:pos="1871"/>
          <w:tab w:val="left" w:pos="1985"/>
          <w:tab w:val="left" w:pos="2268"/>
        </w:tabs>
        <w:overflowPunct w:val="0"/>
        <w:autoSpaceDE w:val="0"/>
        <w:autoSpaceDN w:val="0"/>
        <w:adjustRightInd w:val="0"/>
        <w:spacing w:before="120" w:line="240" w:lineRule="auto"/>
        <w:ind w:left="1701" w:hanging="1701"/>
        <w:jc w:val="both"/>
        <w:rPr>
          <w:ins w:id="52" w:author="John Mettrop" w:date="2021-12-21T07:01:00Z"/>
          <w:rFonts w:ascii="Times New Roman" w:eastAsia="Times New Roman" w:hAnsi="Times New Roman" w:cs="Times New Roman"/>
          <w:sz w:val="24"/>
          <w:szCs w:val="20"/>
          <w:lang w:val="en-GB"/>
        </w:rPr>
      </w:pPr>
    </w:p>
    <w:p w14:paraId="7D4A3297" w14:textId="77777777" w:rsidR="006E6881" w:rsidRPr="006E6881" w:rsidRDefault="006E6881" w:rsidP="006E6881">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6E6881">
        <w:rPr>
          <w:rFonts w:ascii="Times New Roman" w:eastAsia="Calibri" w:hAnsi="Times New Roman" w:cs="Times New Roman"/>
          <w:sz w:val="24"/>
          <w:szCs w:val="24"/>
          <w:lang w:val="en-GB"/>
        </w:rPr>
        <w:lastRenderedPageBreak/>
        <w:t>The ITU Radiocommunication Assembly,</w:t>
      </w:r>
    </w:p>
    <w:p w14:paraId="2283C3B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considering</w:t>
      </w:r>
    </w:p>
    <w:p w14:paraId="33F81CDF" w14:textId="7381300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53" w:author="John Mettrop" w:date="2021-12-21T07:09:00Z"/>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54" w:author="John Mettrop" w:date="2021-12-21T07:07: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55" w:author="John Mettrop" w:date="2021-12-21T07:07:00Z">
        <w:r w:rsidRPr="006E6881">
          <w:rPr>
            <w:rFonts w:ascii="Times New Roman" w:eastAsia="Times New Roman" w:hAnsi="Times New Roman" w:cs="Times New Roman"/>
            <w:sz w:val="24"/>
            <w:szCs w:val="20"/>
            <w:lang w:val="en-GB"/>
          </w:rPr>
          <w:t>including aircraft to aircraft links or sh</w:t>
        </w:r>
      </w:ins>
      <w:ins w:id="56" w:author="John Mettrop" w:date="2021-12-21T07:08:00Z">
        <w:r w:rsidRPr="006E6881">
          <w:rPr>
            <w:rFonts w:ascii="Times New Roman" w:eastAsia="Times New Roman" w:hAnsi="Times New Roman" w:cs="Times New Roman"/>
            <w:sz w:val="24"/>
            <w:szCs w:val="20"/>
            <w:lang w:val="en-GB"/>
          </w:rPr>
          <w:t>ip to aircraft links</w:t>
        </w:r>
      </w:ins>
      <w:ins w:id="57" w:author="Chamova, Alisa" w:date="2021-12-21T09:36:00Z">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 xml:space="preserve">to support </w:t>
      </w:r>
      <w:ins w:id="58" w:author="John Mettrop" w:date="2021-12-21T07:08:00Z">
        <w:r w:rsidRPr="006E6881">
          <w:rPr>
            <w:rFonts w:ascii="Times New Roman" w:eastAsia="Times New Roman" w:hAnsi="Times New Roman" w:cs="Times New Roman"/>
            <w:sz w:val="24"/>
            <w:szCs w:val="20"/>
            <w:lang w:val="en-GB"/>
          </w:rPr>
          <w:t>various applications</w:t>
        </w:r>
      </w:ins>
      <w:ins w:id="59" w:author="USA" w:date="2022-02-16T11:37:00Z">
        <w:r w:rsidR="00A5137D" w:rsidRPr="00E02840">
          <w:rPr>
            <w:rFonts w:ascii="Times New Roman" w:eastAsia="Times New Roman" w:hAnsi="Times New Roman" w:cs="Times New Roman"/>
            <w:sz w:val="24"/>
            <w:szCs w:val="20"/>
            <w:highlight w:val="yellow"/>
            <w:lang w:val="en-GB"/>
            <w:rPrChange w:id="60" w:author="USA" w:date="2022-02-17T14:41:00Z">
              <w:rPr>
                <w:rFonts w:ascii="Times New Roman" w:eastAsia="Times New Roman" w:hAnsi="Times New Roman" w:cs="Times New Roman"/>
                <w:sz w:val="24"/>
                <w:szCs w:val="20"/>
                <w:lang w:val="en-GB"/>
              </w:rPr>
            </w:rPrChange>
          </w:rPr>
          <w:t>, such as</w:t>
        </w:r>
      </w:ins>
      <w:ins w:id="61" w:author="John Mettrop" w:date="2021-12-21T07:08:00Z">
        <w:del w:id="62" w:author="USA" w:date="2022-02-16T11:37:00Z">
          <w:r w:rsidRPr="00E02840" w:rsidDel="00A5137D">
            <w:rPr>
              <w:rFonts w:ascii="Times New Roman" w:eastAsia="Times New Roman" w:hAnsi="Times New Roman" w:cs="Times New Roman"/>
              <w:sz w:val="24"/>
              <w:szCs w:val="20"/>
              <w:highlight w:val="yellow"/>
              <w:lang w:val="en-GB"/>
              <w:rPrChange w:id="63"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remote sensing</w:t>
      </w:r>
      <w:ins w:id="64" w:author="USA" w:date="2022-02-16T11:38:00Z">
        <w:r w:rsidR="00A5137D">
          <w:rPr>
            <w:rFonts w:ascii="Times New Roman" w:eastAsia="Times New Roman" w:hAnsi="Times New Roman" w:cs="Times New Roman"/>
            <w:sz w:val="24"/>
            <w:szCs w:val="20"/>
            <w:lang w:val="en-GB"/>
          </w:rPr>
          <w:t xml:space="preserve"> </w:t>
        </w:r>
      </w:ins>
      <w:del w:id="65" w:author="USA" w:date="2022-02-16T11:38:00Z">
        <w:r w:rsidRPr="00E02840" w:rsidDel="00A5137D">
          <w:rPr>
            <w:rFonts w:ascii="Times New Roman" w:eastAsia="Times New Roman" w:hAnsi="Times New Roman" w:cs="Times New Roman"/>
            <w:sz w:val="24"/>
            <w:szCs w:val="20"/>
            <w:highlight w:val="yellow"/>
            <w:lang w:val="en-GB"/>
            <w:rPrChange w:id="66" w:author="USA" w:date="2022-02-17T14:41:00Z">
              <w:rPr>
                <w:rFonts w:ascii="Times New Roman" w:eastAsia="Times New Roman" w:hAnsi="Times New Roman" w:cs="Times New Roman"/>
                <w:sz w:val="24"/>
                <w:szCs w:val="20"/>
                <w:lang w:val="en-GB"/>
              </w:rPr>
            </w:rPrChange>
          </w:rPr>
          <w:delText>, e.g.</w:delText>
        </w:r>
      </w:del>
      <w:ins w:id="67" w:author="USA" w:date="2022-02-16T11:38:00Z">
        <w:r w:rsidR="00A5137D" w:rsidRPr="00E02840">
          <w:rPr>
            <w:rFonts w:ascii="Times New Roman" w:eastAsia="Times New Roman" w:hAnsi="Times New Roman" w:cs="Times New Roman"/>
            <w:sz w:val="24"/>
            <w:szCs w:val="20"/>
            <w:highlight w:val="yellow"/>
            <w:lang w:val="en-GB"/>
            <w:rPrChange w:id="68" w:author="USA" w:date="2022-02-17T14:41:00Z">
              <w:rPr>
                <w:rFonts w:ascii="Times New Roman" w:eastAsia="Times New Roman" w:hAnsi="Times New Roman" w:cs="Times New Roman"/>
                <w:sz w:val="24"/>
                <w:szCs w:val="20"/>
                <w:lang w:val="en-GB"/>
              </w:rPr>
            </w:rPrChange>
          </w:rPr>
          <w:t>for</w:t>
        </w:r>
      </w:ins>
      <w:r w:rsidRPr="006E6881">
        <w:rPr>
          <w:rFonts w:ascii="Times New Roman" w:eastAsia="Times New Roman" w:hAnsi="Times New Roman" w:cs="Times New Roman"/>
          <w:sz w:val="24"/>
          <w:szCs w:val="20"/>
          <w:lang w:val="en-GB"/>
        </w:rPr>
        <w:t xml:space="preserve"> earth sciences, land management, </w:t>
      </w:r>
      <w:ins w:id="69" w:author="USA" w:date="2022-02-16T11:38:00Z">
        <w:r w:rsidR="00A5137D" w:rsidRPr="00E02840">
          <w:rPr>
            <w:rFonts w:ascii="Times New Roman" w:eastAsia="Times New Roman" w:hAnsi="Times New Roman" w:cs="Times New Roman"/>
            <w:sz w:val="24"/>
            <w:szCs w:val="20"/>
            <w:highlight w:val="yellow"/>
            <w:lang w:val="en-GB"/>
            <w:rPrChange w:id="70" w:author="USA" w:date="2022-02-17T14:41: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r w:rsidRPr="006E6881">
        <w:rPr>
          <w:rFonts w:ascii="Times New Roman" w:eastAsia="Times New Roman" w:hAnsi="Times New Roman" w:cs="Times New Roman"/>
          <w:sz w:val="24"/>
          <w:szCs w:val="20"/>
          <w:lang w:val="en-GB"/>
        </w:rPr>
        <w:t>energy distribution</w:t>
      </w:r>
      <w:del w:id="71" w:author="John Mettrop" w:date="2021-12-21T07:08:00Z">
        <w:r w:rsidRPr="006E6881">
          <w:rPr>
            <w:rFonts w:ascii="Times New Roman" w:eastAsia="Times New Roman" w:hAnsi="Times New Roman" w:cs="Times New Roman"/>
            <w:sz w:val="24"/>
            <w:szCs w:val="20"/>
            <w:lang w:val="en-GB"/>
          </w:rPr>
          <w:delText>, etc., applications</w:delText>
        </w:r>
      </w:del>
      <w:r w:rsidRPr="006E6881">
        <w:rPr>
          <w:rFonts w:ascii="Times New Roman" w:eastAsia="Times New Roman" w:hAnsi="Times New Roman" w:cs="Times New Roman"/>
          <w:sz w:val="24"/>
          <w:szCs w:val="20"/>
          <w:lang w:val="en-GB"/>
        </w:rPr>
        <w:t>;</w:t>
      </w:r>
    </w:p>
    <w:p w14:paraId="5078653C" w14:textId="093885F1"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72" w:author="John Mettrop" w:date="2021-12-21T07:10:00Z"/>
          <w:rFonts w:ascii="Times New Roman" w:eastAsia="Times New Roman" w:hAnsi="Times New Roman" w:cs="Times New Roman"/>
          <w:sz w:val="24"/>
          <w:szCs w:val="20"/>
          <w:lang w:val="en-GB"/>
        </w:rPr>
      </w:pPr>
      <w:ins w:id="73" w:author="John Mettrop" w:date="2021-12-21T07:10:00Z">
        <w:r w:rsidRPr="006E6881">
          <w:rPr>
            <w:rFonts w:ascii="Times New Roman" w:eastAsia="Times New Roman" w:hAnsi="Times New Roman" w:cs="Times New Roman"/>
            <w:i/>
            <w:sz w:val="24"/>
            <w:szCs w:val="20"/>
            <w:lang w:val="en-GB"/>
          </w:rPr>
          <w:t>b)</w:t>
        </w:r>
        <w:r w:rsidRPr="006E6881">
          <w:rPr>
            <w:rFonts w:ascii="Times New Roman" w:eastAsia="Times New Roman" w:hAnsi="Times New Roman" w:cs="Times New Roman"/>
            <w:i/>
            <w:sz w:val="24"/>
            <w:szCs w:val="20"/>
            <w:lang w:val="en-GB"/>
          </w:rPr>
          <w:tab/>
        </w:r>
        <w:r w:rsidRPr="006E6881">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including ship to aircraft links, to support various applications</w:t>
        </w:r>
      </w:ins>
      <w:ins w:id="74" w:author="USA" w:date="2022-02-16T11:39:00Z">
        <w:r w:rsidR="00A5137D" w:rsidRPr="00E02840">
          <w:rPr>
            <w:rFonts w:ascii="Times New Roman" w:eastAsia="Times New Roman" w:hAnsi="Times New Roman" w:cs="Times New Roman"/>
            <w:sz w:val="24"/>
            <w:szCs w:val="20"/>
            <w:highlight w:val="yellow"/>
            <w:lang w:val="en-GB"/>
            <w:rPrChange w:id="75" w:author="USA" w:date="2022-02-17T14:42:00Z">
              <w:rPr>
                <w:rFonts w:ascii="Times New Roman" w:eastAsia="Times New Roman" w:hAnsi="Times New Roman" w:cs="Times New Roman"/>
                <w:sz w:val="24"/>
                <w:szCs w:val="20"/>
                <w:lang w:val="en-GB"/>
              </w:rPr>
            </w:rPrChange>
          </w:rPr>
          <w:t xml:space="preserve">, </w:t>
        </w:r>
        <w:r w:rsidR="00A5137D" w:rsidRPr="00E02840">
          <w:rPr>
            <w:rFonts w:ascii="Times New Roman" w:eastAsia="Times New Roman" w:hAnsi="Times New Roman" w:cs="Times New Roman"/>
            <w:sz w:val="24"/>
            <w:szCs w:val="20"/>
            <w:highlight w:val="yellow"/>
            <w:lang w:val="en-GB"/>
            <w:rPrChange w:id="76" w:author="USA" w:date="2022-02-17T14:41:00Z">
              <w:rPr>
                <w:rFonts w:ascii="Times New Roman" w:eastAsia="Times New Roman" w:hAnsi="Times New Roman" w:cs="Times New Roman"/>
                <w:sz w:val="24"/>
                <w:szCs w:val="20"/>
                <w:lang w:val="en-GB"/>
              </w:rPr>
            </w:rPrChange>
          </w:rPr>
          <w:t>such as</w:t>
        </w:r>
      </w:ins>
      <w:ins w:id="77" w:author="John Mettrop" w:date="2021-12-21T07:10:00Z">
        <w:del w:id="78" w:author="USA" w:date="2022-02-16T11:39:00Z">
          <w:r w:rsidRPr="00E02840" w:rsidDel="00A5137D">
            <w:rPr>
              <w:rFonts w:ascii="Times New Roman" w:eastAsia="Times New Roman" w:hAnsi="Times New Roman" w:cs="Times New Roman"/>
              <w:sz w:val="24"/>
              <w:szCs w:val="20"/>
              <w:highlight w:val="yellow"/>
              <w:lang w:val="en-GB"/>
              <w:rPrChange w:id="79" w:author="USA" w:date="2022-02-17T14:41:00Z">
                <w:rPr>
                  <w:rFonts w:ascii="Times New Roman" w:eastAsia="Times New Roman" w:hAnsi="Times New Roman" w:cs="Times New Roman"/>
                  <w:sz w:val="24"/>
                  <w:szCs w:val="20"/>
                  <w:lang w:val="en-GB"/>
                </w:rPr>
              </w:rPrChange>
            </w:rPr>
            <w:delText xml:space="preserve"> of</w:delText>
          </w:r>
        </w:del>
        <w:r w:rsidRPr="006E6881">
          <w:rPr>
            <w:rFonts w:ascii="Times New Roman" w:eastAsia="Times New Roman" w:hAnsi="Times New Roman" w:cs="Times New Roman"/>
            <w:sz w:val="24"/>
            <w:szCs w:val="20"/>
            <w:lang w:val="en-GB"/>
          </w:rPr>
          <w:t xml:space="preserve"> remote sensing</w:t>
        </w:r>
        <w:del w:id="80" w:author="USA" w:date="2022-02-16T11:39:00Z">
          <w:r w:rsidRPr="00E02840" w:rsidDel="00A5137D">
            <w:rPr>
              <w:rFonts w:ascii="Times New Roman" w:eastAsia="Times New Roman" w:hAnsi="Times New Roman" w:cs="Times New Roman"/>
              <w:sz w:val="24"/>
              <w:szCs w:val="20"/>
              <w:highlight w:val="yellow"/>
              <w:lang w:val="en-GB"/>
              <w:rPrChange w:id="81" w:author="USA" w:date="2022-02-17T14:41:00Z">
                <w:rPr>
                  <w:rFonts w:ascii="Times New Roman" w:eastAsia="Times New Roman" w:hAnsi="Times New Roman" w:cs="Times New Roman"/>
                  <w:sz w:val="24"/>
                  <w:szCs w:val="20"/>
                  <w:lang w:val="en-GB"/>
                </w:rPr>
              </w:rPrChange>
            </w:rPr>
            <w:delText>, e.g.</w:delText>
          </w:r>
        </w:del>
      </w:ins>
      <w:ins w:id="82" w:author="USA" w:date="2022-02-16T11:39:00Z">
        <w:r w:rsidR="00A5137D" w:rsidRPr="00E02840">
          <w:rPr>
            <w:rFonts w:ascii="Times New Roman" w:eastAsia="Times New Roman" w:hAnsi="Times New Roman" w:cs="Times New Roman"/>
            <w:sz w:val="24"/>
            <w:szCs w:val="20"/>
            <w:highlight w:val="yellow"/>
            <w:lang w:val="en-GB"/>
            <w:rPrChange w:id="83" w:author="USA" w:date="2022-02-17T14:41:00Z">
              <w:rPr>
                <w:rFonts w:ascii="Times New Roman" w:eastAsia="Times New Roman" w:hAnsi="Times New Roman" w:cs="Times New Roman"/>
                <w:sz w:val="24"/>
                <w:szCs w:val="20"/>
                <w:lang w:val="en-GB"/>
              </w:rPr>
            </w:rPrChange>
          </w:rPr>
          <w:t xml:space="preserve"> for</w:t>
        </w:r>
      </w:ins>
      <w:ins w:id="84" w:author="John Mettrop" w:date="2021-12-21T07:10:00Z">
        <w:r w:rsidRPr="006E6881">
          <w:rPr>
            <w:rFonts w:ascii="Times New Roman" w:eastAsia="Times New Roman" w:hAnsi="Times New Roman" w:cs="Times New Roman"/>
            <w:sz w:val="24"/>
            <w:szCs w:val="20"/>
            <w:lang w:val="en-GB"/>
          </w:rPr>
          <w:t xml:space="preserve"> earth sciences, land management</w:t>
        </w:r>
        <w:r w:rsidRPr="00E02840">
          <w:rPr>
            <w:rFonts w:ascii="Times New Roman" w:eastAsia="Times New Roman" w:hAnsi="Times New Roman" w:cs="Times New Roman"/>
            <w:sz w:val="24"/>
            <w:szCs w:val="20"/>
            <w:highlight w:val="yellow"/>
            <w:lang w:val="en-GB"/>
            <w:rPrChange w:id="85" w:author="USA" w:date="2022-02-17T14:42:00Z">
              <w:rPr>
                <w:rFonts w:ascii="Times New Roman" w:eastAsia="Times New Roman" w:hAnsi="Times New Roman" w:cs="Times New Roman"/>
                <w:sz w:val="24"/>
                <w:szCs w:val="20"/>
                <w:lang w:val="en-GB"/>
              </w:rPr>
            </w:rPrChange>
          </w:rPr>
          <w:t xml:space="preserve">, </w:t>
        </w:r>
      </w:ins>
      <w:ins w:id="86" w:author="USA" w:date="2022-02-16T11:39:00Z">
        <w:r w:rsidR="00A5137D" w:rsidRPr="00E02840">
          <w:rPr>
            <w:rFonts w:ascii="Times New Roman" w:eastAsia="Times New Roman" w:hAnsi="Times New Roman" w:cs="Times New Roman"/>
            <w:sz w:val="24"/>
            <w:szCs w:val="20"/>
            <w:highlight w:val="yellow"/>
            <w:lang w:val="en-GB"/>
            <w:rPrChange w:id="8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88" w:author="John Mettrop" w:date="2021-12-21T07:10:00Z">
        <w:r w:rsidRPr="006E6881">
          <w:rPr>
            <w:rFonts w:ascii="Times New Roman" w:eastAsia="Times New Roman" w:hAnsi="Times New Roman" w:cs="Times New Roman"/>
            <w:sz w:val="24"/>
            <w:szCs w:val="20"/>
            <w:lang w:val="en-GB"/>
          </w:rPr>
          <w:t>energy distribution;</w:t>
        </w:r>
      </w:ins>
    </w:p>
    <w:p w14:paraId="35D0A0EA"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89" w:author="John Mettrop" w:date="2021-12-21T07:09:00Z">
        <w:r w:rsidRPr="006E6881">
          <w:rPr>
            <w:rFonts w:ascii="Times New Roman" w:eastAsia="Times New Roman" w:hAnsi="Times New Roman" w:cs="Times New Roman"/>
            <w:i/>
            <w:iCs/>
            <w:sz w:val="24"/>
            <w:szCs w:val="20"/>
            <w:lang w:val="en-GB"/>
          </w:rPr>
          <w:delText>b</w:delText>
        </w:r>
      </w:del>
      <w:ins w:id="90" w:author="John Mettrop" w:date="2021-12-21T07:09:00Z">
        <w:r w:rsidRPr="006E6881">
          <w:rPr>
            <w:rFonts w:ascii="Times New Roman" w:eastAsia="Times New Roman" w:hAnsi="Times New Roman" w:cs="Times New Roman"/>
            <w:i/>
            <w:iCs/>
            <w:sz w:val="24"/>
            <w:szCs w:val="20"/>
            <w:lang w:val="en-GB"/>
          </w:rPr>
          <w:t>c</w:t>
        </w:r>
      </w:ins>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sz w:val="24"/>
          <w:szCs w:val="20"/>
          <w:lang w:val="en-GB"/>
        </w:rPr>
        <w:tab/>
        <w:t xml:space="preserve">that systems and networks operating in </w:t>
      </w:r>
      <w:proofErr w:type="gramStart"/>
      <w:r w:rsidRPr="006E6881">
        <w:rPr>
          <w:rFonts w:ascii="Times New Roman" w:eastAsia="Times New Roman" w:hAnsi="Times New Roman" w:cs="Times New Roman"/>
          <w:sz w:val="24"/>
          <w:szCs w:val="20"/>
          <w:lang w:val="en-GB"/>
        </w:rPr>
        <w:t>AMS</w:t>
      </w:r>
      <w:proofErr w:type="gramEnd"/>
      <w:r w:rsidRPr="006E6881">
        <w:rPr>
          <w:rFonts w:ascii="Times New Roman" w:eastAsia="Times New Roman" w:hAnsi="Times New Roman" w:cs="Times New Roman"/>
          <w:sz w:val="24"/>
          <w:szCs w:val="20"/>
          <w:lang w:val="en-GB"/>
        </w:rPr>
        <w:t xml:space="preserve"> </w:t>
      </w:r>
      <w:ins w:id="91" w:author="John Mettrop" w:date="2021-12-21T07:09:00Z">
        <w:r w:rsidRPr="006E6881">
          <w:rPr>
            <w:rFonts w:ascii="Times New Roman" w:eastAsia="Times New Roman" w:hAnsi="Times New Roman" w:cs="Times New Roman"/>
            <w:sz w:val="24"/>
            <w:szCs w:val="20"/>
            <w:lang w:val="en-GB"/>
          </w:rPr>
          <w:t xml:space="preserve">and MMS </w:t>
        </w:r>
      </w:ins>
      <w:r w:rsidRPr="006E6881">
        <w:rPr>
          <w:rFonts w:ascii="Times New Roman" w:eastAsia="Times New Roman" w:hAnsi="Times New Roman" w:cs="Times New Roman"/>
          <w:sz w:val="24"/>
          <w:szCs w:val="20"/>
          <w:lang w:val="en-GB"/>
        </w:rPr>
        <w:t>are also used for narrow-band, airborne data-links</w:t>
      </w:r>
      <w:del w:id="92" w:author="Chamova, Alisa" w:date="2021-12-21T09:36:00Z">
        <w:r w:rsidRPr="006E6881">
          <w:rPr>
            <w:rFonts w:ascii="Times New Roman" w:eastAsia="Times New Roman" w:hAnsi="Times New Roman" w:cs="Times New Roman"/>
            <w:sz w:val="24"/>
            <w:szCs w:val="20"/>
            <w:lang w:val="en-GB"/>
          </w:rPr>
          <w:delText>;</w:delText>
        </w:r>
      </w:del>
      <w:ins w:id="93" w:author="Chamova, Alisa" w:date="2021-12-21T09:36:00Z">
        <w:r w:rsidRPr="006E6881">
          <w:rPr>
            <w:rFonts w:ascii="Times New Roman" w:eastAsia="Times New Roman" w:hAnsi="Times New Roman" w:cs="Times New Roman"/>
            <w:sz w:val="24"/>
            <w:szCs w:val="20"/>
            <w:lang w:val="en-GB"/>
          </w:rPr>
          <w:t>,</w:t>
        </w:r>
      </w:ins>
    </w:p>
    <w:p w14:paraId="1FB9FC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del w:id="94" w:author="John Mettrop" w:date="2021-12-21T07:10:00Z"/>
          <w:rFonts w:ascii="Times New Roman" w:eastAsia="Times New Roman" w:hAnsi="Times New Roman" w:cs="Times New Roman"/>
          <w:sz w:val="24"/>
          <w:szCs w:val="20"/>
          <w:lang w:val="en-GB"/>
        </w:rPr>
      </w:pPr>
      <w:del w:id="95" w:author="John Mettrop" w:date="2021-12-21T07:10:00Z">
        <w:r w:rsidRPr="006E6881">
          <w:rPr>
            <w:rFonts w:ascii="Times New Roman" w:eastAsia="Times New Roman" w:hAnsi="Times New Roman" w:cs="Times New Roman"/>
            <w:i/>
            <w:sz w:val="24"/>
            <w:szCs w:val="20"/>
            <w:lang w:val="en-GB"/>
          </w:rPr>
          <w:delText>c)</w:delText>
        </w:r>
        <w:r w:rsidRPr="006E688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6E688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D2B306E" w14:textId="77777777" w:rsidR="006E6881" w:rsidRPr="00DA7312"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iCs/>
          <w:sz w:val="24"/>
          <w:szCs w:val="24"/>
          <w:lang w:val="en-GB"/>
        </w:rPr>
      </w:pPr>
      <w:r w:rsidRPr="00DA7312">
        <w:rPr>
          <w:rFonts w:ascii="Times New Roman" w:eastAsia="Calibri" w:hAnsi="Times New Roman" w:cs="Times New Roman"/>
          <w:sz w:val="24"/>
          <w:szCs w:val="24"/>
          <w:lang w:val="en-GB"/>
        </w:rPr>
        <w:t>recognizing</w:t>
      </w:r>
    </w:p>
    <w:p w14:paraId="3CEDC07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a)</w:t>
      </w:r>
      <w:r w:rsidRPr="006E6881">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6E6881">
        <w:rPr>
          <w:rFonts w:ascii="Times New Roman" w:eastAsia="Times New Roman" w:hAnsi="Times New Roman" w:cs="Times New Roman"/>
          <w:sz w:val="24"/>
          <w:szCs w:val="20"/>
          <w:lang w:val="en-GB"/>
        </w:rPr>
        <w:t>service;</w:t>
      </w:r>
      <w:proofErr w:type="gramEnd"/>
    </w:p>
    <w:p w14:paraId="07FE045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b)</w:t>
      </w:r>
      <w:r w:rsidRPr="006E6881">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del w:id="96" w:author="John Mettrop" w:date="2021-12-21T07:10:00Z">
        <w:r w:rsidRPr="006E6881">
          <w:rPr>
            <w:rFonts w:ascii="Times New Roman" w:eastAsia="Times New Roman" w:hAnsi="Times New Roman" w:cs="Times New Roman"/>
            <w:sz w:val="24"/>
            <w:szCs w:val="20"/>
            <w:lang w:val="en-GB"/>
          </w:rPr>
          <w:delText>r</w:delText>
        </w:r>
      </w:del>
      <w:proofErr w:type="gramStart"/>
      <w:ins w:id="97" w:author="John Mettrop" w:date="2021-12-21T07:10:00Z">
        <w:r w:rsidRPr="006E6881">
          <w:rPr>
            <w:rFonts w:ascii="Times New Roman" w:eastAsia="Times New Roman" w:hAnsi="Times New Roman" w:cs="Times New Roman"/>
            <w:sz w:val="24"/>
            <w:szCs w:val="20"/>
            <w:lang w:val="en-GB"/>
          </w:rPr>
          <w:t>R</w:t>
        </w:r>
      </w:ins>
      <w:r w:rsidRPr="006E6881">
        <w:rPr>
          <w:rFonts w:ascii="Times New Roman" w:eastAsia="Times New Roman" w:hAnsi="Times New Roman" w:cs="Times New Roman"/>
          <w:sz w:val="24"/>
          <w:szCs w:val="20"/>
          <w:lang w:val="en-GB"/>
        </w:rPr>
        <w:t>egions;</w:t>
      </w:r>
      <w:proofErr w:type="gramEnd"/>
    </w:p>
    <w:p w14:paraId="36F8D598" w14:textId="79383B30" w:rsid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8" w:author="USA" w:date="2022-02-25T14:53:00Z"/>
          <w:rFonts w:ascii="Times New Roman" w:eastAsia="Times New Roman" w:hAnsi="Times New Roman" w:cs="Times New Roman"/>
          <w:sz w:val="24"/>
          <w:szCs w:val="20"/>
          <w:lang w:val="en-GB"/>
        </w:rPr>
      </w:pPr>
      <w:r w:rsidRPr="006E6881">
        <w:rPr>
          <w:rFonts w:ascii="Times New Roman" w:eastAsia="Times New Roman" w:hAnsi="Times New Roman" w:cs="Times New Roman"/>
          <w:i/>
          <w:iCs/>
          <w:sz w:val="24"/>
          <w:szCs w:val="20"/>
          <w:lang w:val="en-GB"/>
        </w:rPr>
        <w:t>c)</w:t>
      </w:r>
      <w:r w:rsidRPr="006E6881">
        <w:rPr>
          <w:rFonts w:ascii="Times New Roman" w:eastAsia="Times New Roman" w:hAnsi="Times New Roman" w:cs="Times New Roman"/>
          <w:sz w:val="24"/>
          <w:szCs w:val="20"/>
          <w:lang w:val="en-GB"/>
        </w:rPr>
        <w:tab/>
        <w:t xml:space="preserve">that the </w:t>
      </w:r>
      <w:ins w:id="99" w:author="John Mettrop" w:date="2021-12-21T07:11:00Z">
        <w:r w:rsidRPr="006E6881">
          <w:rPr>
            <w:rFonts w:ascii="Times New Roman" w:eastAsia="Times New Roman" w:hAnsi="Times New Roman" w:cs="Times New Roman"/>
            <w:sz w:val="24"/>
            <w:szCs w:val="20"/>
            <w:lang w:val="en-GB"/>
          </w:rPr>
          <w:t>radio regulation (</w:t>
        </w:r>
      </w:ins>
      <w:r w:rsidRPr="006E6881">
        <w:rPr>
          <w:rFonts w:ascii="Times New Roman" w:eastAsia="Times New Roman" w:hAnsi="Times New Roman" w:cs="Times New Roman"/>
          <w:sz w:val="24"/>
          <w:szCs w:val="20"/>
          <w:lang w:val="en-GB"/>
        </w:rPr>
        <w:t>RR</w:t>
      </w:r>
      <w:ins w:id="100" w:author="John Mettrop" w:date="2021-12-21T07:11: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 xml:space="preserve"> No. </w:t>
      </w:r>
      <w:r w:rsidRPr="006E6881">
        <w:rPr>
          <w:rFonts w:ascii="Times New Roman" w:eastAsia="Times New Roman" w:hAnsi="Times New Roman" w:cs="Times New Roman"/>
          <w:b/>
          <w:bCs/>
          <w:sz w:val="24"/>
          <w:szCs w:val="20"/>
          <w:lang w:val="en-GB"/>
        </w:rPr>
        <w:t>5.442</w:t>
      </w:r>
      <w:r w:rsidRPr="006E6881">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6E6881">
        <w:rPr>
          <w:rFonts w:ascii="Times New Roman" w:eastAsia="Times New Roman" w:hAnsi="Times New Roman" w:cs="Times New Roman"/>
          <w:sz w:val="24"/>
          <w:szCs w:val="20"/>
          <w:lang w:val="en-GB"/>
        </w:rPr>
        <w:t>band;</w:t>
      </w:r>
      <w:proofErr w:type="gramEnd"/>
    </w:p>
    <w:p w14:paraId="7D439D57" w14:textId="4209E265" w:rsidR="00F201BD" w:rsidRPr="00F201BD" w:rsidRDefault="00F201BD"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01" w:author="USA" w:date="2022-02-25T14:53:00Z">
        <w:r w:rsidRPr="00F201BD">
          <w:rPr>
            <w:rFonts w:ascii="Times New Roman" w:eastAsia="Times New Roman" w:hAnsi="Times New Roman" w:cs="Times New Roman"/>
            <w:i/>
            <w:iCs/>
            <w:sz w:val="24"/>
            <w:szCs w:val="20"/>
            <w:highlight w:val="cyan"/>
            <w:lang w:val="en-GB"/>
            <w:rPrChange w:id="102" w:author="USA" w:date="2022-02-25T15:00:00Z">
              <w:rPr>
                <w:rFonts w:ascii="Times New Roman" w:eastAsia="Times New Roman" w:hAnsi="Times New Roman" w:cs="Times New Roman"/>
                <w:i/>
                <w:iCs/>
                <w:sz w:val="24"/>
                <w:szCs w:val="20"/>
                <w:lang w:val="en-GB"/>
              </w:rPr>
            </w:rPrChange>
          </w:rPr>
          <w:t>d)</w:t>
        </w:r>
        <w:r w:rsidRPr="00F201BD">
          <w:rPr>
            <w:rFonts w:ascii="Times New Roman" w:eastAsia="Times New Roman" w:hAnsi="Times New Roman" w:cs="Times New Roman"/>
            <w:sz w:val="24"/>
            <w:szCs w:val="20"/>
            <w:highlight w:val="cyan"/>
            <w:lang w:val="en-GB"/>
            <w:rPrChange w:id="103" w:author="USA" w:date="2022-02-25T15:00:00Z">
              <w:rPr>
                <w:rFonts w:ascii="Times New Roman" w:eastAsia="Times New Roman" w:hAnsi="Times New Roman" w:cs="Times New Roman"/>
                <w:sz w:val="24"/>
                <w:szCs w:val="20"/>
                <w:lang w:val="en-GB"/>
              </w:rPr>
            </w:rPrChange>
          </w:rPr>
          <w:tab/>
          <w:t xml:space="preserve">that </w:t>
        </w:r>
      </w:ins>
      <w:ins w:id="104" w:author="USA" w:date="2022-02-25T14:57:00Z">
        <w:r w:rsidRPr="00F201BD">
          <w:rPr>
            <w:rFonts w:ascii="Times New Roman" w:eastAsia="Times New Roman" w:hAnsi="Times New Roman" w:cs="Times New Roman"/>
            <w:sz w:val="24"/>
            <w:szCs w:val="20"/>
            <w:highlight w:val="cyan"/>
            <w:lang w:val="en-GB"/>
            <w:rPrChange w:id="105" w:author="USA" w:date="2022-02-25T15:00:00Z">
              <w:rPr>
                <w:rFonts w:ascii="Times New Roman" w:eastAsia="Times New Roman" w:hAnsi="Times New Roman" w:cs="Times New Roman"/>
                <w:sz w:val="24"/>
                <w:szCs w:val="20"/>
                <w:lang w:val="en-GB"/>
              </w:rPr>
            </w:rPrChange>
          </w:rPr>
          <w:t>the aeronautical radionavigation ser</w:t>
        </w:r>
      </w:ins>
      <w:ins w:id="106" w:author="USA" w:date="2022-02-25T14:58:00Z">
        <w:r w:rsidRPr="00F201BD">
          <w:rPr>
            <w:rFonts w:ascii="Times New Roman" w:eastAsia="Times New Roman" w:hAnsi="Times New Roman" w:cs="Times New Roman"/>
            <w:sz w:val="24"/>
            <w:szCs w:val="20"/>
            <w:highlight w:val="cyan"/>
            <w:lang w:val="en-GB"/>
            <w:rPrChange w:id="107" w:author="USA" w:date="2022-02-25T15:00:00Z">
              <w:rPr>
                <w:rFonts w:ascii="Times New Roman" w:eastAsia="Times New Roman" w:hAnsi="Times New Roman" w:cs="Times New Roman"/>
                <w:sz w:val="24"/>
                <w:szCs w:val="20"/>
                <w:lang w:val="en-GB"/>
              </w:rPr>
            </w:rPrChange>
          </w:rPr>
          <w:t xml:space="preserve">vice is allocated in the </w:t>
        </w:r>
      </w:ins>
      <w:ins w:id="108" w:author="USA" w:date="2022-02-25T14:59:00Z">
        <w:r w:rsidRPr="00F201BD">
          <w:rPr>
            <w:rFonts w:ascii="Times New Roman" w:eastAsia="Times New Roman" w:hAnsi="Times New Roman" w:cs="Times New Roman"/>
            <w:sz w:val="24"/>
            <w:szCs w:val="20"/>
            <w:highlight w:val="cyan"/>
            <w:lang w:val="en-GB"/>
            <w:rPrChange w:id="109" w:author="USA" w:date="2022-02-25T15:00:00Z">
              <w:rPr>
                <w:rFonts w:ascii="Times New Roman" w:eastAsia="Times New Roman" w:hAnsi="Times New Roman" w:cs="Times New Roman"/>
                <w:sz w:val="24"/>
                <w:szCs w:val="20"/>
                <w:lang w:val="en-GB"/>
              </w:rPr>
            </w:rPrChange>
          </w:rPr>
          <w:t xml:space="preserve">frequency band </w:t>
        </w:r>
      </w:ins>
      <w:ins w:id="110" w:author="USA" w:date="2022-02-25T14:58:00Z">
        <w:r w:rsidRPr="00F201BD">
          <w:rPr>
            <w:rFonts w:ascii="Times New Roman" w:eastAsia="Times New Roman" w:hAnsi="Times New Roman" w:cs="Times New Roman"/>
            <w:sz w:val="24"/>
            <w:szCs w:val="20"/>
            <w:highlight w:val="cyan"/>
            <w:lang w:val="en-GB"/>
            <w:rPrChange w:id="111" w:author="USA" w:date="2022-02-25T15:00:00Z">
              <w:rPr>
                <w:rFonts w:ascii="Times New Roman" w:eastAsia="Times New Roman" w:hAnsi="Times New Roman" w:cs="Times New Roman"/>
                <w:sz w:val="24"/>
                <w:szCs w:val="20"/>
                <w:lang w:val="en-GB"/>
              </w:rPr>
            </w:rPrChange>
          </w:rPr>
          <w:t xml:space="preserve">4 200-4 400 MHz </w:t>
        </w:r>
      </w:ins>
      <w:ins w:id="112" w:author="USA" w:date="2022-02-25T14:59:00Z">
        <w:r w:rsidRPr="00F201BD">
          <w:rPr>
            <w:rFonts w:ascii="Times New Roman" w:eastAsia="Times New Roman" w:hAnsi="Times New Roman" w:cs="Times New Roman"/>
            <w:sz w:val="24"/>
            <w:szCs w:val="20"/>
            <w:highlight w:val="cyan"/>
            <w:lang w:val="en-GB"/>
            <w:rPrChange w:id="113" w:author="USA" w:date="2022-02-25T15:00:00Z">
              <w:rPr>
                <w:rFonts w:ascii="Times New Roman" w:eastAsia="Times New Roman" w:hAnsi="Times New Roman" w:cs="Times New Roman"/>
                <w:sz w:val="24"/>
                <w:szCs w:val="20"/>
                <w:lang w:val="en-GB"/>
              </w:rPr>
            </w:rPrChange>
          </w:rPr>
          <w:t>and relevant protection criteria can be found in Recommendation ITU-R M.</w:t>
        </w:r>
        <w:proofErr w:type="gramStart"/>
        <w:r w:rsidRPr="00F201BD">
          <w:rPr>
            <w:rFonts w:ascii="Times New Roman" w:eastAsia="Times New Roman" w:hAnsi="Times New Roman" w:cs="Times New Roman"/>
            <w:sz w:val="24"/>
            <w:szCs w:val="20"/>
            <w:highlight w:val="cyan"/>
            <w:lang w:val="en-GB"/>
            <w:rPrChange w:id="114" w:author="USA" w:date="2022-02-25T15:00:00Z">
              <w:rPr>
                <w:rFonts w:ascii="Times New Roman" w:eastAsia="Times New Roman" w:hAnsi="Times New Roman" w:cs="Times New Roman"/>
                <w:sz w:val="24"/>
                <w:szCs w:val="20"/>
                <w:lang w:val="en-GB"/>
              </w:rPr>
            </w:rPrChange>
          </w:rPr>
          <w:t>2059</w:t>
        </w:r>
      </w:ins>
      <w:ins w:id="115" w:author="USA" w:date="2022-02-25T15:00:00Z">
        <w:r w:rsidRPr="00F201BD">
          <w:rPr>
            <w:rFonts w:ascii="Times New Roman" w:eastAsia="Times New Roman" w:hAnsi="Times New Roman" w:cs="Times New Roman"/>
            <w:sz w:val="24"/>
            <w:szCs w:val="20"/>
            <w:highlight w:val="cyan"/>
            <w:lang w:val="en-GB"/>
            <w:rPrChange w:id="116" w:author="USA" w:date="2022-02-25T15:00:00Z">
              <w:rPr>
                <w:rFonts w:ascii="Times New Roman" w:eastAsia="Times New Roman" w:hAnsi="Times New Roman" w:cs="Times New Roman"/>
                <w:sz w:val="24"/>
                <w:szCs w:val="20"/>
                <w:lang w:val="en-GB"/>
              </w:rPr>
            </w:rPrChange>
          </w:rPr>
          <w:t>;</w:t>
        </w:r>
      </w:ins>
      <w:proofErr w:type="gramEnd"/>
    </w:p>
    <w:p w14:paraId="03270236" w14:textId="2B98B3A6" w:rsidR="006E6881" w:rsidRPr="006E6881" w:rsidDel="00E83995" w:rsidRDefault="006E6881" w:rsidP="006E6881">
      <w:pPr>
        <w:tabs>
          <w:tab w:val="left" w:pos="1134"/>
          <w:tab w:val="left" w:pos="1871"/>
          <w:tab w:val="left" w:pos="2268"/>
        </w:tabs>
        <w:overflowPunct w:val="0"/>
        <w:autoSpaceDE w:val="0"/>
        <w:autoSpaceDN w:val="0"/>
        <w:adjustRightInd w:val="0"/>
        <w:spacing w:before="120" w:line="240" w:lineRule="auto"/>
        <w:jc w:val="left"/>
        <w:rPr>
          <w:ins w:id="117" w:author="John Mettrop" w:date="2021-12-21T07:12:00Z"/>
          <w:del w:id="118" w:author="USA" w:date="2022-02-25T15:01:00Z"/>
          <w:rFonts w:ascii="Times New Roman" w:eastAsia="Times New Roman" w:hAnsi="Times New Roman" w:cs="Times New Roman"/>
          <w:sz w:val="24"/>
          <w:szCs w:val="20"/>
          <w:lang w:val="en-GB"/>
        </w:rPr>
      </w:pPr>
      <w:del w:id="119" w:author="USA" w:date="2022-02-25T15:01:00Z">
        <w:r w:rsidRPr="00FA13E3" w:rsidDel="00E83995">
          <w:rPr>
            <w:rFonts w:ascii="Times New Roman" w:eastAsia="Times New Roman" w:hAnsi="Times New Roman" w:cs="Times New Roman"/>
            <w:i/>
            <w:sz w:val="24"/>
            <w:szCs w:val="20"/>
            <w:highlight w:val="yellow"/>
            <w:lang w:val="en-GB"/>
          </w:rPr>
          <w:delText>d)</w:delText>
        </w:r>
        <w:r w:rsidRPr="00FA13E3" w:rsidDel="00E83995">
          <w:rPr>
            <w:rFonts w:ascii="Times New Roman" w:eastAsia="Times New Roman" w:hAnsi="Times New Roman" w:cs="Times New Roman"/>
            <w:i/>
            <w:sz w:val="24"/>
            <w:szCs w:val="20"/>
            <w:highlight w:val="yellow"/>
            <w:lang w:val="en-GB"/>
          </w:rPr>
          <w:tab/>
        </w:r>
        <w:r w:rsidRPr="00FA13E3" w:rsidDel="00E83995">
          <w:rPr>
            <w:rFonts w:ascii="Times New Roman" w:eastAsia="Times New Roman" w:hAnsi="Times New Roman" w:cs="Times New Roman"/>
            <w:sz w:val="24"/>
            <w:szCs w:val="20"/>
            <w:highlight w:val="yellow"/>
            <w:lang w:val="en-GB"/>
          </w:rPr>
          <w:delText>that technical characteristics and protection criteria for aeronautical mobile telemetry systems are not contained in this Recommendation,</w:delText>
        </w:r>
      </w:del>
    </w:p>
    <w:p w14:paraId="0A8C8ADE" w14:textId="6A9C2FB6"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20" w:author="John Mettrop" w:date="2021-12-21T07:12:00Z"/>
          <w:rFonts w:ascii="Times New Roman" w:eastAsia="Times New Roman" w:hAnsi="Times New Roman" w:cs="Times New Roman"/>
          <w:iCs/>
          <w:sz w:val="24"/>
          <w:szCs w:val="20"/>
          <w:lang w:val="en-GB" w:eastAsia="zh-CN"/>
        </w:rPr>
      </w:pPr>
      <w:ins w:id="121" w:author="John Mettrop" w:date="2021-12-21T07:12:00Z">
        <w:r w:rsidRPr="00DA7312">
          <w:rPr>
            <w:rFonts w:ascii="Times New Roman" w:eastAsia="Times New Roman" w:hAnsi="Times New Roman" w:cs="Times New Roman"/>
            <w:i/>
            <w:sz w:val="24"/>
            <w:szCs w:val="20"/>
            <w:highlight w:val="yellow"/>
            <w:lang w:val="en-GB"/>
          </w:rPr>
          <w:t>e</w:t>
        </w:r>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w:t>
        </w:r>
        <w:r w:rsidRPr="006E6881">
          <w:rPr>
            <w:rFonts w:ascii="Times New Roman" w:eastAsia="Times New Roman" w:hAnsi="Times New Roman" w:cs="Times New Roman"/>
            <w:iCs/>
            <w:sz w:val="24"/>
            <w:szCs w:val="20"/>
            <w:lang w:val="en-GB" w:eastAsia="zh-CN"/>
          </w:rPr>
          <w:t xml:space="preserve">AMS systems in the </w:t>
        </w:r>
        <w:r w:rsidRPr="006E6881">
          <w:rPr>
            <w:rFonts w:ascii="Times New Roman" w:eastAsia="Times New Roman" w:hAnsi="Times New Roman" w:cs="Times New Roman"/>
            <w:sz w:val="24"/>
            <w:szCs w:val="20"/>
            <w:lang w:val="en-GB"/>
          </w:rPr>
          <w:t>4 400-4 990 MHz</w:t>
        </w:r>
        <w:r w:rsidRPr="006E6881">
          <w:rPr>
            <w:rFonts w:ascii="Times New Roman" w:eastAsia="Times New Roman" w:hAnsi="Times New Roman" w:cs="Times New Roman"/>
            <w:iCs/>
            <w:sz w:val="24"/>
            <w:szCs w:val="20"/>
            <w:lang w:val="en-GB" w:eastAsia="zh-CN"/>
          </w:rPr>
          <w:t xml:space="preserve"> band are not standardised by </w:t>
        </w:r>
        <w:r w:rsidRPr="009B4359">
          <w:rPr>
            <w:rFonts w:ascii="Times New Roman" w:eastAsia="Times New Roman" w:hAnsi="Times New Roman" w:cs="Times New Roman"/>
            <w:iCs/>
            <w:sz w:val="24"/>
            <w:szCs w:val="20"/>
            <w:lang w:val="en-GB" w:eastAsia="zh-CN"/>
          </w:rPr>
          <w:t>ICAO</w:t>
        </w:r>
        <w:del w:id="122" w:author="USA" w:date="2022-02-11T16:15:00Z">
          <w:r w:rsidRPr="009B4359" w:rsidDel="009B4359">
            <w:rPr>
              <w:rFonts w:ascii="Times New Roman" w:eastAsia="Times New Roman" w:hAnsi="Times New Roman" w:cs="Times New Roman"/>
              <w:iCs/>
              <w:sz w:val="24"/>
              <w:szCs w:val="20"/>
              <w:highlight w:val="yellow"/>
              <w:lang w:val="en-GB" w:eastAsia="zh-CN"/>
            </w:rPr>
            <w:delText xml:space="preserve"> [and are not intended for use in civil aviation]</w:delText>
          </w:r>
        </w:del>
        <w:r w:rsidRPr="009B4359">
          <w:rPr>
            <w:rFonts w:ascii="Times New Roman" w:eastAsia="Times New Roman" w:hAnsi="Times New Roman" w:cs="Times New Roman"/>
            <w:iCs/>
            <w:sz w:val="24"/>
            <w:szCs w:val="20"/>
            <w:lang w:val="en-GB" w:eastAsia="zh-CN"/>
          </w:rPr>
          <w:t>;</w:t>
        </w:r>
      </w:ins>
    </w:p>
    <w:p w14:paraId="4CB8116F" w14:textId="2BFA65F1" w:rsidR="006E6881" w:rsidDel="00DD52A1" w:rsidRDefault="006E6881" w:rsidP="006E6881">
      <w:pPr>
        <w:tabs>
          <w:tab w:val="left" w:pos="1134"/>
          <w:tab w:val="left" w:pos="1871"/>
          <w:tab w:val="left" w:pos="2268"/>
        </w:tabs>
        <w:overflowPunct w:val="0"/>
        <w:autoSpaceDE w:val="0"/>
        <w:autoSpaceDN w:val="0"/>
        <w:adjustRightInd w:val="0"/>
        <w:spacing w:before="120" w:line="240" w:lineRule="auto"/>
        <w:jc w:val="left"/>
        <w:rPr>
          <w:ins w:id="123" w:author="DONCIO" w:date="2022-02-09T11:34:00Z"/>
          <w:del w:id="124" w:author="USA" w:date="2022-02-11T17:49:00Z"/>
          <w:rFonts w:ascii="Times New Roman" w:eastAsia="Times New Roman" w:hAnsi="Times New Roman" w:cs="Times New Roman"/>
          <w:sz w:val="24"/>
          <w:szCs w:val="20"/>
          <w:lang w:val="en-GB"/>
        </w:rPr>
      </w:pPr>
      <w:ins w:id="125" w:author="John Mettrop" w:date="2021-12-21T07:12:00Z">
        <w:r w:rsidRPr="00E83995">
          <w:rPr>
            <w:rFonts w:ascii="Times New Roman" w:eastAsia="Times New Roman" w:hAnsi="Times New Roman" w:cs="Times New Roman"/>
            <w:i/>
            <w:sz w:val="24"/>
            <w:szCs w:val="20"/>
            <w:highlight w:val="cyan"/>
            <w:lang w:val="en-GB"/>
            <w:rPrChange w:id="126" w:author="USA" w:date="2022-02-25T15:01:00Z">
              <w:rPr>
                <w:rFonts w:ascii="Times New Roman" w:eastAsia="Times New Roman" w:hAnsi="Times New Roman" w:cs="Times New Roman"/>
                <w:i/>
                <w:sz w:val="24"/>
                <w:szCs w:val="20"/>
                <w:highlight w:val="yellow"/>
                <w:lang w:val="en-GB"/>
              </w:rPr>
            </w:rPrChange>
          </w:rPr>
          <w:t>f</w:t>
        </w:r>
        <w:r w:rsidRPr="006E6881">
          <w:rPr>
            <w:rFonts w:ascii="Times New Roman" w:eastAsia="Times New Roman" w:hAnsi="Times New Roman" w:cs="Times New Roman"/>
            <w:i/>
            <w:sz w:val="24"/>
            <w:szCs w:val="20"/>
            <w:lang w:val="en-GB"/>
          </w:rPr>
          <w:t>)</w:t>
        </w:r>
        <w:r w:rsidRPr="006E6881">
          <w:rPr>
            <w:rFonts w:ascii="Times New Roman" w:eastAsia="Times New Roman" w:hAnsi="Times New Roman" w:cs="Times New Roman"/>
            <w:sz w:val="24"/>
            <w:szCs w:val="20"/>
            <w:lang w:val="en-GB"/>
          </w:rPr>
          <w:t xml:space="preserve"> </w:t>
        </w:r>
        <w:r w:rsidRPr="006E6881">
          <w:rPr>
            <w:rFonts w:ascii="Times New Roman" w:eastAsia="Times New Roman" w:hAnsi="Times New Roman" w:cs="Times New Roman"/>
            <w:sz w:val="24"/>
            <w:szCs w:val="20"/>
            <w:lang w:val="en-GB"/>
          </w:rPr>
          <w:tab/>
          <w:t xml:space="preserve">that the frequency band 4 400-4 990 MHz is not considered for distress and safety communications for the </w:t>
        </w:r>
      </w:ins>
      <w:ins w:id="127" w:author="John Mettrop" w:date="2021-12-21T07:13:00Z">
        <w:r w:rsidRPr="006E6881">
          <w:rPr>
            <w:rFonts w:ascii="Times New Roman" w:eastAsia="Times New Roman" w:hAnsi="Times New Roman" w:cs="Times New Roman"/>
            <w:sz w:val="24"/>
            <w:szCs w:val="20"/>
            <w:lang w:val="en-GB"/>
          </w:rPr>
          <w:t>global maritime distress and safety system</w:t>
        </w:r>
      </w:ins>
      <w:ins w:id="128" w:author="John Mettrop" w:date="2021-12-21T07:12:00Z">
        <w:r w:rsidRPr="006E6881">
          <w:rPr>
            <w:rFonts w:ascii="Times New Roman" w:eastAsia="Times New Roman" w:hAnsi="Times New Roman" w:cs="Times New Roman"/>
            <w:sz w:val="24"/>
            <w:szCs w:val="20"/>
            <w:lang w:val="en-GB"/>
          </w:rPr>
          <w:t xml:space="preserve"> in accordance </w:t>
        </w:r>
      </w:ins>
      <w:ins w:id="129" w:author="John Mettrop" w:date="2021-12-21T07:14:00Z">
        <w:r w:rsidRPr="006E6881">
          <w:rPr>
            <w:rFonts w:ascii="Times New Roman" w:eastAsia="Times New Roman" w:hAnsi="Times New Roman" w:cs="Times New Roman"/>
            <w:sz w:val="24"/>
            <w:szCs w:val="20"/>
            <w:lang w:val="en-GB"/>
          </w:rPr>
          <w:t>with</w:t>
        </w:r>
      </w:ins>
      <w:ins w:id="130" w:author="John Mettrop" w:date="2021-12-21T07:12:00Z">
        <w:r w:rsidRPr="006E6881">
          <w:rPr>
            <w:rFonts w:ascii="Times New Roman" w:eastAsia="Times New Roman" w:hAnsi="Times New Roman" w:cs="Times New Roman"/>
            <w:sz w:val="24"/>
            <w:szCs w:val="20"/>
            <w:lang w:val="en-GB"/>
          </w:rPr>
          <w:t xml:space="preserve"> the Radio Regulations,</w:t>
        </w:r>
      </w:ins>
    </w:p>
    <w:p w14:paraId="59525995" w14:textId="72A42364" w:rsidR="00DA7312" w:rsidRPr="00DA7312" w:rsidRDefault="00DA7312" w:rsidP="00DA7312">
      <w:pPr>
        <w:tabs>
          <w:tab w:val="left" w:pos="1134"/>
          <w:tab w:val="left" w:pos="1871"/>
          <w:tab w:val="left" w:pos="2268"/>
        </w:tabs>
        <w:overflowPunct w:val="0"/>
        <w:autoSpaceDE w:val="0"/>
        <w:autoSpaceDN w:val="0"/>
        <w:adjustRightInd w:val="0"/>
        <w:spacing w:before="120" w:line="240" w:lineRule="auto"/>
        <w:jc w:val="left"/>
        <w:rPr>
          <w:ins w:id="131" w:author="USA" w:date="2022-02-09T11:37:00Z"/>
          <w:rFonts w:ascii="Times New Roman" w:eastAsia="Times New Roman" w:hAnsi="Times New Roman" w:cs="Times New Roman"/>
          <w:i/>
          <w:iCs/>
          <w:sz w:val="24"/>
          <w:szCs w:val="20"/>
          <w:highlight w:val="yellow"/>
          <w:lang w:val="en-GB"/>
        </w:rPr>
      </w:pPr>
    </w:p>
    <w:p w14:paraId="47438B82" w14:textId="07AB1DC0" w:rsidR="00DA7312" w:rsidRDefault="00E83995" w:rsidP="00DA7312">
      <w:pPr>
        <w:tabs>
          <w:tab w:val="left" w:pos="1134"/>
          <w:tab w:val="left" w:pos="1871"/>
          <w:tab w:val="left" w:pos="2268"/>
        </w:tabs>
        <w:overflowPunct w:val="0"/>
        <w:autoSpaceDE w:val="0"/>
        <w:autoSpaceDN w:val="0"/>
        <w:adjustRightInd w:val="0"/>
        <w:spacing w:before="120" w:line="240" w:lineRule="auto"/>
        <w:jc w:val="left"/>
        <w:rPr>
          <w:ins w:id="132" w:author="USA" w:date="2022-02-25T12:46:00Z"/>
          <w:rFonts w:ascii="Times New Roman" w:eastAsia="Times New Roman" w:hAnsi="Times New Roman" w:cs="Times New Roman"/>
          <w:sz w:val="24"/>
          <w:szCs w:val="20"/>
          <w:lang w:val="en-GB"/>
        </w:rPr>
      </w:pPr>
      <w:ins w:id="133" w:author="USA" w:date="2022-02-25T15:01:00Z">
        <w:r w:rsidRPr="00E83995">
          <w:rPr>
            <w:rFonts w:ascii="Times New Roman" w:eastAsia="Times New Roman" w:hAnsi="Times New Roman" w:cs="Times New Roman"/>
            <w:i/>
            <w:iCs/>
            <w:sz w:val="24"/>
            <w:szCs w:val="20"/>
            <w:highlight w:val="cyan"/>
            <w:lang w:val="en-GB"/>
            <w:rPrChange w:id="134" w:author="USA" w:date="2022-02-25T15:01:00Z">
              <w:rPr>
                <w:rFonts w:ascii="Times New Roman" w:eastAsia="Times New Roman" w:hAnsi="Times New Roman" w:cs="Times New Roman"/>
                <w:i/>
                <w:iCs/>
                <w:sz w:val="24"/>
                <w:szCs w:val="20"/>
                <w:highlight w:val="yellow"/>
                <w:lang w:val="en-GB"/>
              </w:rPr>
            </w:rPrChange>
          </w:rPr>
          <w:t>g</w:t>
        </w:r>
      </w:ins>
      <w:ins w:id="135" w:author="USA" w:date="2022-02-09T11:37:00Z">
        <w:r w:rsidR="00DA7312" w:rsidRPr="00DA7312">
          <w:rPr>
            <w:rFonts w:ascii="Times New Roman" w:eastAsia="Times New Roman" w:hAnsi="Times New Roman" w:cs="Times New Roman"/>
            <w:i/>
            <w:iCs/>
            <w:sz w:val="24"/>
            <w:szCs w:val="20"/>
            <w:highlight w:val="yellow"/>
            <w:lang w:val="en-GB"/>
          </w:rPr>
          <w:t>)</w:t>
        </w:r>
        <w:r w:rsidR="00DA7312" w:rsidRPr="00DA7312">
          <w:rPr>
            <w:rFonts w:ascii="Times New Roman" w:eastAsia="Times New Roman" w:hAnsi="Times New Roman" w:cs="Times New Roman"/>
            <w:i/>
            <w:iCs/>
            <w:sz w:val="24"/>
            <w:szCs w:val="20"/>
            <w:highlight w:val="yellow"/>
            <w:lang w:val="en-GB"/>
          </w:rPr>
          <w:tab/>
        </w:r>
        <w:r w:rsidR="00DA7312" w:rsidRPr="00DA7312">
          <w:rPr>
            <w:rFonts w:ascii="Times New Roman" w:eastAsia="Times New Roman" w:hAnsi="Times New Roman" w:cs="Times New Roman"/>
            <w:sz w:val="24"/>
            <w:szCs w:val="20"/>
            <w:highlight w:val="yellow"/>
            <w:lang w:val="en-GB"/>
          </w:rPr>
          <w:t xml:space="preserve">That the use of the AMS and MMS in the </w:t>
        </w:r>
      </w:ins>
      <w:ins w:id="136" w:author="USA" w:date="2022-02-25T14:59:00Z">
        <w:r w:rsidR="00F201BD" w:rsidRPr="00F201BD">
          <w:rPr>
            <w:rFonts w:ascii="Times New Roman" w:eastAsia="Times New Roman" w:hAnsi="Times New Roman" w:cs="Times New Roman"/>
            <w:sz w:val="24"/>
            <w:szCs w:val="20"/>
            <w:highlight w:val="cyan"/>
            <w:lang w:val="en-GB"/>
            <w:rPrChange w:id="137" w:author="USA" w:date="2022-02-25T14:59:00Z">
              <w:rPr>
                <w:rFonts w:ascii="Times New Roman" w:eastAsia="Times New Roman" w:hAnsi="Times New Roman" w:cs="Times New Roman"/>
                <w:sz w:val="24"/>
                <w:szCs w:val="20"/>
                <w:highlight w:val="yellow"/>
                <w:lang w:val="en-GB"/>
              </w:rPr>
            </w:rPrChange>
          </w:rPr>
          <w:t xml:space="preserve">frequency range </w:t>
        </w:r>
      </w:ins>
      <w:ins w:id="138" w:author="USA" w:date="2022-02-09T11:37:00Z">
        <w:r w:rsidR="00DA7312" w:rsidRPr="00DA7312">
          <w:rPr>
            <w:rFonts w:ascii="Times New Roman" w:eastAsia="Times New Roman" w:hAnsi="Times New Roman" w:cs="Times New Roman"/>
            <w:bCs/>
            <w:sz w:val="24"/>
            <w:szCs w:val="20"/>
            <w:highlight w:val="yellow"/>
            <w:lang w:val="en-GB"/>
          </w:rPr>
          <w:t>4 400-4 990 MHz</w:t>
        </w:r>
        <w:r w:rsidR="00DA7312" w:rsidRPr="00DA7312">
          <w:rPr>
            <w:rFonts w:ascii="Times New Roman" w:eastAsia="Times New Roman" w:hAnsi="Times New Roman" w:cs="Times New Roman"/>
            <w:b/>
            <w:sz w:val="24"/>
            <w:szCs w:val="20"/>
            <w:highlight w:val="yellow"/>
            <w:lang w:val="en-GB"/>
          </w:rPr>
          <w:t xml:space="preserve"> </w:t>
        </w:r>
        <w:r w:rsidR="00DA7312" w:rsidRPr="00DA7312">
          <w:rPr>
            <w:rFonts w:ascii="Times New Roman" w:eastAsia="Times New Roman" w:hAnsi="Times New Roman" w:cs="Times New Roman"/>
            <w:sz w:val="24"/>
            <w:szCs w:val="20"/>
            <w:highlight w:val="yellow"/>
            <w:lang w:val="en-GB"/>
          </w:rPr>
          <w:t xml:space="preserve">does not preclude the use of this frequency band by </w:t>
        </w:r>
        <w:r w:rsidR="00DA7312" w:rsidRPr="009B4359">
          <w:rPr>
            <w:rFonts w:ascii="Times New Roman" w:eastAsia="Times New Roman" w:hAnsi="Times New Roman" w:cs="Times New Roman"/>
            <w:sz w:val="24"/>
            <w:szCs w:val="20"/>
            <w:highlight w:val="yellow"/>
            <w:lang w:val="en-GB"/>
          </w:rPr>
          <w:t xml:space="preserve">any </w:t>
        </w:r>
      </w:ins>
      <w:ins w:id="139" w:author="USA" w:date="2022-02-11T16:15:00Z">
        <w:r w:rsidR="009B4359" w:rsidRPr="009B4359">
          <w:rPr>
            <w:rFonts w:ascii="Times New Roman" w:eastAsia="Times New Roman" w:hAnsi="Times New Roman" w:cs="Times New Roman"/>
            <w:sz w:val="24"/>
            <w:szCs w:val="20"/>
            <w:highlight w:val="yellow"/>
            <w:lang w:val="en-GB"/>
          </w:rPr>
          <w:t>current and planned application of the services to which it is allocated</w:t>
        </w:r>
      </w:ins>
      <w:ins w:id="140" w:author="USA" w:date="2022-02-16T11:43:00Z">
        <w:r w:rsidR="00A5137D">
          <w:rPr>
            <w:rFonts w:ascii="Times New Roman" w:eastAsia="Times New Roman" w:hAnsi="Times New Roman" w:cs="Times New Roman"/>
            <w:sz w:val="24"/>
            <w:szCs w:val="20"/>
            <w:highlight w:val="yellow"/>
            <w:lang w:val="en-GB"/>
          </w:rPr>
          <w:t xml:space="preserve"> </w:t>
        </w:r>
        <w:r w:rsidR="00A5137D" w:rsidRPr="00E02840">
          <w:rPr>
            <w:rFonts w:ascii="Times New Roman" w:eastAsia="Times New Roman" w:hAnsi="Times New Roman" w:cs="Times New Roman"/>
            <w:sz w:val="24"/>
            <w:szCs w:val="20"/>
            <w:highlight w:val="yellow"/>
            <w:lang w:val="en-GB"/>
          </w:rPr>
          <w:t xml:space="preserve">and does not establish </w:t>
        </w:r>
      </w:ins>
      <w:ins w:id="141" w:author="USA" w:date="2022-02-16T12:34:00Z">
        <w:r w:rsidR="007A4B1C" w:rsidRPr="00E02840">
          <w:rPr>
            <w:rFonts w:ascii="Times New Roman" w:eastAsia="Times New Roman" w:hAnsi="Times New Roman" w:cs="Times New Roman"/>
            <w:sz w:val="24"/>
            <w:szCs w:val="20"/>
            <w:highlight w:val="yellow"/>
            <w:lang w:val="en-GB"/>
            <w:rPrChange w:id="142" w:author="USA" w:date="2022-02-17T14:42:00Z">
              <w:rPr>
                <w:rFonts w:ascii="Times New Roman" w:eastAsia="Times New Roman" w:hAnsi="Times New Roman" w:cs="Times New Roman"/>
                <w:sz w:val="24"/>
                <w:szCs w:val="20"/>
                <w:highlight w:val="cyan"/>
                <w:lang w:val="en-GB"/>
              </w:rPr>
            </w:rPrChange>
          </w:rPr>
          <w:t xml:space="preserve">any </w:t>
        </w:r>
      </w:ins>
      <w:ins w:id="143" w:author="USA" w:date="2022-02-16T11:43:00Z">
        <w:r w:rsidR="00A5137D" w:rsidRPr="00E02840">
          <w:rPr>
            <w:rFonts w:ascii="Times New Roman" w:eastAsia="Times New Roman" w:hAnsi="Times New Roman" w:cs="Times New Roman"/>
            <w:sz w:val="24"/>
            <w:szCs w:val="20"/>
            <w:highlight w:val="yellow"/>
            <w:lang w:val="en-GB"/>
          </w:rPr>
          <w:t xml:space="preserve">priority in the Radio </w:t>
        </w:r>
        <w:proofErr w:type="gramStart"/>
        <w:r w:rsidR="00A5137D" w:rsidRPr="00E02840">
          <w:rPr>
            <w:rFonts w:ascii="Times New Roman" w:eastAsia="Times New Roman" w:hAnsi="Times New Roman" w:cs="Times New Roman"/>
            <w:sz w:val="24"/>
            <w:szCs w:val="20"/>
            <w:highlight w:val="yellow"/>
            <w:lang w:val="en-GB"/>
          </w:rPr>
          <w:t>Regulations</w:t>
        </w:r>
      </w:ins>
      <w:ins w:id="144" w:author="USA" w:date="2022-02-11T17:50:00Z">
        <w:r w:rsidR="00DD52A1" w:rsidRPr="00DD52A1">
          <w:rPr>
            <w:rFonts w:ascii="Times New Roman" w:eastAsia="Times New Roman" w:hAnsi="Times New Roman" w:cs="Times New Roman"/>
            <w:sz w:val="24"/>
            <w:szCs w:val="20"/>
            <w:highlight w:val="yellow"/>
            <w:lang w:val="en-GB"/>
          </w:rPr>
          <w:t>;</w:t>
        </w:r>
      </w:ins>
      <w:proofErr w:type="gramEnd"/>
    </w:p>
    <w:p w14:paraId="458813BB" w14:textId="77777777" w:rsidR="00FD4536" w:rsidRPr="006E6881" w:rsidRDefault="00FD4536" w:rsidP="00DA7312">
      <w:pPr>
        <w:tabs>
          <w:tab w:val="left" w:pos="1134"/>
          <w:tab w:val="left" w:pos="1871"/>
          <w:tab w:val="left" w:pos="2268"/>
        </w:tabs>
        <w:overflowPunct w:val="0"/>
        <w:autoSpaceDE w:val="0"/>
        <w:autoSpaceDN w:val="0"/>
        <w:adjustRightInd w:val="0"/>
        <w:spacing w:before="120" w:line="240" w:lineRule="auto"/>
        <w:jc w:val="left"/>
        <w:rPr>
          <w:ins w:id="145" w:author="USA" w:date="2022-02-09T11:37:00Z"/>
          <w:rFonts w:ascii="Times New Roman" w:eastAsia="Times New Roman" w:hAnsi="Times New Roman" w:cs="Times New Roman"/>
          <w:sz w:val="24"/>
          <w:szCs w:val="20"/>
          <w:lang w:val="en-GB"/>
        </w:rPr>
      </w:pPr>
    </w:p>
    <w:p w14:paraId="4C81B54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6E6881">
        <w:rPr>
          <w:rFonts w:ascii="Times New Roman" w:eastAsia="Calibri" w:hAnsi="Times New Roman" w:cs="Times New Roman"/>
          <w:i/>
          <w:sz w:val="24"/>
          <w:szCs w:val="24"/>
          <w:lang w:val="en-GB"/>
        </w:rPr>
        <w:t>recommends</w:t>
      </w:r>
    </w:p>
    <w:p w14:paraId="2714D0F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46" w:author="John Mettrop" w:date="2021-12-21T07:14:00Z"/>
          <w:rFonts w:ascii="Times New Roman" w:eastAsia="Times New Roman" w:hAnsi="Times New Roman" w:cs="Times New Roman"/>
          <w:sz w:val="24"/>
          <w:szCs w:val="20"/>
          <w:lang w:val="en-GB"/>
        </w:rPr>
      </w:pPr>
      <w:r w:rsidRPr="006E6881">
        <w:rPr>
          <w:rFonts w:ascii="Times New Roman" w:eastAsia="Times New Roman" w:hAnsi="Times New Roman" w:cs="Times New Roman"/>
          <w:b/>
          <w:bCs/>
          <w:sz w:val="24"/>
          <w:szCs w:val="20"/>
          <w:lang w:val="en-GB"/>
        </w:rPr>
        <w:t>1</w:t>
      </w:r>
      <w:r w:rsidRPr="006E6881">
        <w:rPr>
          <w:rFonts w:ascii="Times New Roman" w:eastAsia="Times New Roman" w:hAnsi="Times New Roman" w:cs="Times New Roman"/>
          <w:sz w:val="24"/>
          <w:szCs w:val="20"/>
          <w:lang w:val="en-GB"/>
        </w:rPr>
        <w:tab/>
        <w:t xml:space="preserve">that the technical </w:t>
      </w:r>
      <w:ins w:id="147" w:author="John Mettrop" w:date="2021-12-21T07:14:00Z">
        <w:r w:rsidRPr="006E6881">
          <w:rPr>
            <w:rFonts w:ascii="Times New Roman" w:eastAsia="Times New Roman" w:hAnsi="Times New Roman" w:cs="Times New Roman"/>
            <w:sz w:val="24"/>
            <w:szCs w:val="20"/>
            <w:lang w:val="en-GB"/>
          </w:rPr>
          <w:t xml:space="preserve">and operational </w:t>
        </w:r>
      </w:ins>
      <w:r w:rsidRPr="006E6881">
        <w:rPr>
          <w:rFonts w:ascii="Times New Roman" w:eastAsia="Times New Roman" w:hAnsi="Times New Roman" w:cs="Times New Roman"/>
          <w:sz w:val="24"/>
          <w:szCs w:val="20"/>
          <w:lang w:val="en-GB"/>
        </w:rPr>
        <w:t>characteristics and protection criteria for systems operating in the AMS given in the Annex 1 should be used in performing sharing and compatibility analyses.</w:t>
      </w:r>
    </w:p>
    <w:p w14:paraId="64A181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48" w:author="John Mettrop" w:date="2021-12-21T07:14:00Z">
        <w:r w:rsidRPr="006E6881">
          <w:rPr>
            <w:rFonts w:ascii="Times New Roman" w:eastAsia="Times New Roman" w:hAnsi="Times New Roman" w:cs="Times New Roman"/>
            <w:b/>
            <w:bCs/>
            <w:sz w:val="24"/>
            <w:szCs w:val="20"/>
            <w:lang w:val="en-GB"/>
          </w:rPr>
          <w:t>2</w:t>
        </w:r>
        <w:r w:rsidRPr="006E6881">
          <w:rPr>
            <w:rFonts w:ascii="Times New Roman" w:eastAsia="Times New Roman" w:hAnsi="Times New Roman" w:cs="Times New Roman"/>
            <w:sz w:val="24"/>
            <w:szCs w:val="20"/>
            <w:lang w:val="en-GB"/>
          </w:rPr>
          <w:tab/>
          <w:t>that the technical and operational characteristics and protection criteria for systems operating in the MMS given in Annex 2 should be used performing sharing and compatibility analyses.</w:t>
        </w:r>
      </w:ins>
    </w:p>
    <w:p w14:paraId="2303288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49" w:author="John Mettrop" w:date="2021-12-21T07:14:00Z">
        <w:r w:rsidRPr="006E6881">
          <w:rPr>
            <w:rFonts w:ascii="Times New Roman" w:eastAsia="Times New Roman" w:hAnsi="Times New Roman" w:cs="Times New Roman"/>
            <w:b/>
            <w:bCs/>
            <w:sz w:val="24"/>
            <w:szCs w:val="20"/>
            <w:lang w:val="en-GB"/>
          </w:rPr>
          <w:lastRenderedPageBreak/>
          <w:delText>2</w:delText>
        </w:r>
      </w:del>
      <w:ins w:id="150" w:author="John Mettrop" w:date="2021-12-21T07:14:00Z">
        <w:r w:rsidRPr="006E6881">
          <w:rPr>
            <w:rFonts w:ascii="Times New Roman" w:eastAsia="Times New Roman" w:hAnsi="Times New Roman" w:cs="Times New Roman"/>
            <w:b/>
            <w:bCs/>
            <w:sz w:val="24"/>
            <w:szCs w:val="20"/>
            <w:lang w:val="en-GB"/>
          </w:rPr>
          <w:t>3</w:t>
        </w:r>
      </w:ins>
      <w:r w:rsidRPr="006E6881">
        <w:rPr>
          <w:rFonts w:ascii="Times New Roman" w:eastAsia="Times New Roman" w:hAnsi="Times New Roman" w:cs="Times New Roman"/>
          <w:sz w:val="24"/>
          <w:szCs w:val="20"/>
          <w:lang w:val="en-GB"/>
        </w:rPr>
        <w:tab/>
        <w:t>that the following Note is considered as part of this Recommendation.</w:t>
      </w:r>
    </w:p>
    <w:p w14:paraId="4B36E0C4" w14:textId="77777777" w:rsidR="006E6881" w:rsidRPr="006E6881" w:rsidRDefault="006E6881" w:rsidP="006E6881">
      <w:pPr>
        <w:tabs>
          <w:tab w:val="left" w:pos="284"/>
          <w:tab w:val="left" w:pos="1134"/>
          <w:tab w:val="left" w:pos="1871"/>
          <w:tab w:val="left" w:pos="2268"/>
        </w:tabs>
        <w:overflowPunct w:val="0"/>
        <w:autoSpaceDE w:val="0"/>
        <w:autoSpaceDN w:val="0"/>
        <w:adjustRightInd w:val="0"/>
        <w:spacing w:before="80" w:line="240" w:lineRule="auto"/>
        <w:jc w:val="left"/>
        <w:rPr>
          <w:rFonts w:ascii="Times New Roman" w:eastAsia="Times New Roman" w:hAnsi="Times New Roman" w:cs="Times New Roman"/>
          <w:szCs w:val="20"/>
          <w:lang w:val="en-GB"/>
        </w:rPr>
      </w:pPr>
      <w:r w:rsidRPr="006E6881">
        <w:rPr>
          <w:rFonts w:ascii="Times New Roman" w:eastAsia="Times New Roman" w:hAnsi="Times New Roman" w:cs="Times New Roman"/>
          <w:szCs w:val="20"/>
          <w:lang w:val="en-GB"/>
        </w:rPr>
        <w:t>NOTE – The characteristics and protection criteria should not have any adverse effect to Appendix </w:t>
      </w:r>
      <w:r w:rsidRPr="006E6881">
        <w:rPr>
          <w:rFonts w:ascii="Times New Roman" w:eastAsia="Times New Roman" w:hAnsi="Times New Roman" w:cs="Times New Roman"/>
          <w:b/>
          <w:bCs/>
          <w:szCs w:val="20"/>
          <w:lang w:val="en-GB"/>
        </w:rPr>
        <w:t>30B</w:t>
      </w:r>
      <w:r w:rsidRPr="006E6881">
        <w:rPr>
          <w:rFonts w:ascii="Times New Roman" w:eastAsia="Times New Roman" w:hAnsi="Times New Roman" w:cs="Times New Roman"/>
          <w:szCs w:val="20"/>
          <w:lang w:val="en-GB"/>
        </w:rPr>
        <w:t xml:space="preserve"> of the Radio Regulations</w:t>
      </w:r>
    </w:p>
    <w:p w14:paraId="1359A69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159554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B28B3B9" w14:textId="77777777" w:rsidR="006E6881" w:rsidRPr="006E6881" w:rsidRDefault="006E6881" w:rsidP="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Annex 1</w:t>
      </w:r>
      <w:r w:rsidRPr="006E6881">
        <w:rPr>
          <w:rFonts w:ascii="Times New Roman" w:eastAsia="Times New Roman" w:hAnsi="Times New Roman" w:cs="Times New Roman"/>
          <w:b/>
          <w:sz w:val="28"/>
          <w:szCs w:val="20"/>
          <w:lang w:val="en-GB"/>
        </w:rPr>
        <w:br/>
      </w:r>
      <w:r w:rsidRPr="006E6881">
        <w:rPr>
          <w:rFonts w:ascii="Times New Roman" w:eastAsia="Times New Roman" w:hAnsi="Times New Roman" w:cs="Times New Roman"/>
          <w:b/>
          <w:sz w:val="28"/>
          <w:szCs w:val="20"/>
          <w:lang w:val="en-GB"/>
        </w:rPr>
        <w:br/>
        <w:t>Technical characteristics and protection criteria</w:t>
      </w:r>
      <w:ins w:id="151" w:author="John Mettrop" w:date="2021-12-21T07:15:00Z">
        <w:r w:rsidRPr="006E6881">
          <w:rPr>
            <w:rFonts w:ascii="Times New Roman Bold" w:eastAsia="Times New Roman" w:hAnsi="Times New Roman Bold" w:cs="Times New Roman"/>
            <w:b/>
            <w:sz w:val="28"/>
            <w:szCs w:val="20"/>
            <w:lang w:val="en-GB"/>
          </w:rPr>
          <w:t xml:space="preserve"> for systems operating in the aeronautical mobile service</w:t>
        </w:r>
      </w:ins>
    </w:p>
    <w:p w14:paraId="338385AB" w14:textId="2D4BB456" w:rsidR="006E6881" w:rsidRPr="006E6881" w:rsidDel="0089312B" w:rsidRDefault="006E6881" w:rsidP="006E6881">
      <w:pPr>
        <w:tabs>
          <w:tab w:val="left" w:pos="1134"/>
          <w:tab w:val="left" w:pos="1871"/>
          <w:tab w:val="left" w:pos="2268"/>
        </w:tabs>
        <w:overflowPunct w:val="0"/>
        <w:autoSpaceDN w:val="0"/>
        <w:spacing w:before="120" w:line="240" w:lineRule="auto"/>
        <w:jc w:val="left"/>
        <w:rPr>
          <w:ins w:id="152" w:author="John Mettrop" w:date="2021-12-21T07:15:00Z"/>
          <w:del w:id="153" w:author="USA" w:date="2022-02-01T20:20:00Z"/>
          <w:rFonts w:ascii="Times New Roman" w:eastAsia="Times New Roman" w:hAnsi="Times New Roman" w:cs="Times New Roman"/>
          <w:i/>
          <w:color w:val="FF0000"/>
          <w:sz w:val="24"/>
          <w:szCs w:val="20"/>
          <w:lang w:val="en-GB" w:eastAsia="zh-CN"/>
        </w:rPr>
      </w:pPr>
      <w:del w:id="154" w:author="USA" w:date="2022-02-01T20:20:00Z">
        <w:r w:rsidRPr="0089312B" w:rsidDel="0089312B">
          <w:rPr>
            <w:rFonts w:ascii="Times New Roman" w:eastAsia="Times New Roman" w:hAnsi="Times New Roman" w:cs="Times New Roman"/>
            <w:i/>
            <w:color w:val="FF0000"/>
            <w:sz w:val="24"/>
            <w:szCs w:val="20"/>
            <w:highlight w:val="yellow"/>
            <w:lang w:val="en-GB" w:eastAsia="zh-CN"/>
          </w:rPr>
          <w:delText xml:space="preserve">[Editor’s note: The current version revision of Recommendation ITU-R </w:delText>
        </w:r>
        <w:r w:rsidRPr="0089312B" w:rsidDel="0089312B">
          <w:rPr>
            <w:rFonts w:ascii="Times New Roman" w:eastAsia="Times New Roman" w:hAnsi="Times New Roman" w:cs="Times New Roman"/>
            <w:color w:val="FF0000"/>
            <w:sz w:val="24"/>
            <w:szCs w:val="20"/>
            <w:highlight w:val="yellow"/>
            <w:lang w:val="en-GB"/>
            <w:rPrChange w:id="155"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"https://www.itu.int/rec/R-REC-M.2116-0-201801-I/en" </w:delInstrText>
        </w:r>
        <w:r w:rsidRPr="0089312B" w:rsidDel="0089312B">
          <w:rPr>
            <w:rFonts w:ascii="Times New Roman" w:eastAsia="Times New Roman" w:hAnsi="Times New Roman" w:cs="Times New Roman"/>
            <w:color w:val="FF0000"/>
            <w:sz w:val="24"/>
            <w:szCs w:val="20"/>
            <w:highlight w:val="yellow"/>
            <w:lang w:val="en-GB"/>
            <w:rPrChange w:id="156"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M.2116-0</w:delText>
        </w:r>
        <w:r w:rsidRPr="0089312B" w:rsidDel="0089312B">
          <w:rPr>
            <w:rFonts w:ascii="Times New Roman" w:eastAsia="Times New Roman" w:hAnsi="Times New Roman" w:cs="Times New Roman"/>
            <w:color w:val="FF0000"/>
            <w:sz w:val="24"/>
            <w:szCs w:val="20"/>
            <w:highlight w:val="yellow"/>
            <w:lang w:val="en-GB"/>
            <w:rPrChange w:id="157"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and Report ITU-R </w:delText>
        </w:r>
        <w:r w:rsidRPr="0089312B" w:rsidDel="0089312B">
          <w:rPr>
            <w:rFonts w:ascii="Times New Roman" w:eastAsia="Times New Roman" w:hAnsi="Times New Roman" w:cs="Times New Roman"/>
            <w:color w:val="FF0000"/>
            <w:sz w:val="24"/>
            <w:szCs w:val="20"/>
            <w:highlight w:val="yellow"/>
            <w:lang w:val="en-GB"/>
            <w:rPrChange w:id="158" w:author="USA" w:date="2022-02-01T20:21:00Z">
              <w:rPr>
                <w:rFonts w:ascii="Times New Roman" w:eastAsia="Times New Roman" w:hAnsi="Times New Roman" w:cs="Times New Roman"/>
                <w:color w:val="FF0000"/>
                <w:sz w:val="24"/>
                <w:szCs w:val="20"/>
                <w:lang w:val="en-GB"/>
              </w:rPr>
            </w:rPrChange>
          </w:rPr>
          <w:fldChar w:fldCharType="begin"/>
        </w:r>
        <w:r w:rsidRPr="0089312B" w:rsidDel="0089312B">
          <w:rPr>
            <w:rFonts w:ascii="Times New Roman" w:eastAsia="Times New Roman" w:hAnsi="Times New Roman" w:cs="Times New Roman"/>
            <w:color w:val="FF0000"/>
            <w:sz w:val="24"/>
            <w:szCs w:val="20"/>
            <w:highlight w:val="yellow"/>
            <w:lang w:val="en-GB"/>
          </w:rPr>
          <w:delInstrText xml:space="preserve"> HYPERLINK "https://www.itu.int/pub/R-REP-M.2119-2007" </w:delInstrText>
        </w:r>
        <w:r w:rsidRPr="0089312B" w:rsidDel="0089312B">
          <w:rPr>
            <w:rFonts w:ascii="Times New Roman" w:eastAsia="Times New Roman" w:hAnsi="Times New Roman" w:cs="Times New Roman"/>
            <w:color w:val="FF0000"/>
            <w:sz w:val="24"/>
            <w:szCs w:val="20"/>
            <w:highlight w:val="yellow"/>
            <w:lang w:val="en-GB"/>
            <w:rPrChange w:id="159" w:author="USA" w:date="2022-02-01T20:21:00Z">
              <w:rPr>
                <w:rFonts w:ascii="Times New Roman" w:eastAsia="Times New Roman" w:hAnsi="Times New Roman" w:cs="Times New Roman"/>
                <w:color w:val="FF0000"/>
                <w:sz w:val="24"/>
                <w:szCs w:val="20"/>
                <w:lang w:val="en-GB"/>
              </w:rPr>
            </w:rPrChange>
          </w:rPr>
          <w:fldChar w:fldCharType="separate"/>
        </w:r>
        <w:r w:rsidRPr="0089312B" w:rsidDel="0089312B">
          <w:rPr>
            <w:rFonts w:ascii="Times New Roman" w:eastAsia="Times New Roman" w:hAnsi="Times New Roman" w:cs="Times New Roman"/>
            <w:i/>
            <w:color w:val="FF0000"/>
            <w:sz w:val="24"/>
            <w:szCs w:val="20"/>
            <w:highlight w:val="yellow"/>
            <w:u w:val="single"/>
            <w:lang w:val="en-GB" w:eastAsia="zh-CN"/>
          </w:rPr>
          <w:delText>M.2119-0</w:delText>
        </w:r>
        <w:r w:rsidRPr="0089312B" w:rsidDel="0089312B">
          <w:rPr>
            <w:rFonts w:ascii="Times New Roman" w:eastAsia="Times New Roman" w:hAnsi="Times New Roman" w:cs="Times New Roman"/>
            <w:color w:val="FF0000"/>
            <w:sz w:val="24"/>
            <w:szCs w:val="20"/>
            <w:highlight w:val="yellow"/>
            <w:lang w:val="en-GB"/>
            <w:rPrChange w:id="160" w:author="USA" w:date="2022-02-01T20:21:00Z">
              <w:rPr>
                <w:rFonts w:ascii="Times New Roman" w:eastAsia="Times New Roman" w:hAnsi="Times New Roman" w:cs="Times New Roman"/>
                <w:color w:val="FF0000"/>
                <w:sz w:val="24"/>
                <w:szCs w:val="20"/>
                <w:lang w:val="en-GB"/>
              </w:rPr>
            </w:rPrChange>
          </w:rPr>
          <w:fldChar w:fldCharType="end"/>
        </w:r>
        <w:r w:rsidRPr="0089312B" w:rsidDel="0089312B">
          <w:rPr>
            <w:rFonts w:ascii="Times New Roman" w:eastAsia="Times New Roman" w:hAnsi="Times New Roman" w:cs="Times New Roman"/>
            <w:i/>
            <w:color w:val="FF0000"/>
            <w:sz w:val="24"/>
            <w:szCs w:val="20"/>
            <w:highlight w:val="yellow"/>
            <w:lang w:val="en-GB" w:eastAsia="zh-CN"/>
          </w:rPr>
          <w:delText xml:space="preserve"> contains characteristics as well as protection criteria for certain systems in the aeronautical mobile service in the frequency band 4 800-4 990 MHz. It should be checked if the above mentioned documents including their possible revisions contain necessary information (e.g. deployment parameters) for sharing studies of AMS and MMS stations located in the international airspace / waters.]</w:delText>
        </w:r>
      </w:del>
    </w:p>
    <w:p w14:paraId="57ABB33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p>
    <w:p w14:paraId="7106DA08" w14:textId="4AD42E2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Systems and networks operating in the AMS are used for broadband, </w:t>
      </w:r>
      <w:del w:id="161" w:author="John Mettrop" w:date="2021-12-21T07:15:00Z">
        <w:r w:rsidRPr="006E6881">
          <w:rPr>
            <w:rFonts w:ascii="Times New Roman" w:eastAsia="Times New Roman" w:hAnsi="Times New Roman" w:cs="Times New Roman"/>
            <w:sz w:val="24"/>
            <w:szCs w:val="20"/>
            <w:lang w:val="en-GB"/>
          </w:rPr>
          <w:delText xml:space="preserve">airborne </w:delText>
        </w:r>
      </w:del>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w:t>
      </w:r>
      <w:ins w:id="162" w:author="John Mettrop" w:date="2021-12-21T07:16:00Z">
        <w:r w:rsidRPr="006E6881">
          <w:rPr>
            <w:rFonts w:ascii="Times New Roman" w:eastAsia="Times New Roman" w:hAnsi="Times New Roman" w:cs="Times New Roman"/>
            <w:sz w:val="24"/>
            <w:szCs w:val="20"/>
            <w:lang w:val="en-GB"/>
          </w:rPr>
          <w:t>including aircraft to aircraft, to support various applications</w:t>
        </w:r>
      </w:ins>
      <w:ins w:id="163" w:author="USA" w:date="2022-02-16T11:40:00Z">
        <w:r w:rsidR="00A5137D" w:rsidRPr="00E02840">
          <w:rPr>
            <w:rFonts w:ascii="Times New Roman" w:eastAsia="Times New Roman" w:hAnsi="Times New Roman" w:cs="Times New Roman"/>
            <w:sz w:val="24"/>
            <w:szCs w:val="20"/>
            <w:highlight w:val="yellow"/>
            <w:lang w:val="en-GB"/>
            <w:rPrChange w:id="164" w:author="USA" w:date="2022-02-17T14:42:00Z">
              <w:rPr>
                <w:rFonts w:ascii="Times New Roman" w:eastAsia="Times New Roman" w:hAnsi="Times New Roman" w:cs="Times New Roman"/>
                <w:sz w:val="24"/>
                <w:szCs w:val="20"/>
                <w:lang w:val="en-GB"/>
              </w:rPr>
            </w:rPrChange>
          </w:rPr>
          <w:t>,</w:t>
        </w:r>
      </w:ins>
      <w:ins w:id="165" w:author="John Mettrop" w:date="2021-12-21T07:16:00Z">
        <w:del w:id="166" w:author="USA" w:date="2022-02-16T11:40:00Z">
          <w:r w:rsidRPr="00E02840" w:rsidDel="00A5137D">
            <w:rPr>
              <w:rFonts w:ascii="Times New Roman" w:eastAsia="Times New Roman" w:hAnsi="Times New Roman" w:cs="Times New Roman"/>
              <w:sz w:val="24"/>
              <w:szCs w:val="20"/>
              <w:highlight w:val="yellow"/>
              <w:lang w:val="en-GB"/>
              <w:rPrChange w:id="167" w:author="USA" w:date="2022-02-17T14:42:00Z">
                <w:rPr>
                  <w:rFonts w:ascii="Times New Roman" w:eastAsia="Times New Roman" w:hAnsi="Times New Roman" w:cs="Times New Roman"/>
                  <w:sz w:val="24"/>
                  <w:szCs w:val="20"/>
                  <w:lang w:val="en-GB"/>
                </w:rPr>
              </w:rPrChange>
            </w:rPr>
            <w:delText xml:space="preserve"> of </w:delText>
          </w:r>
        </w:del>
      </w:ins>
      <w:ins w:id="168" w:author="USA" w:date="2022-02-16T11:40:00Z">
        <w:r w:rsidR="00A5137D" w:rsidRPr="00E02840">
          <w:rPr>
            <w:rFonts w:ascii="Times New Roman" w:eastAsia="Times New Roman" w:hAnsi="Times New Roman" w:cs="Times New Roman"/>
            <w:sz w:val="24"/>
            <w:szCs w:val="20"/>
            <w:highlight w:val="yellow"/>
            <w:lang w:val="en-GB"/>
            <w:rPrChange w:id="169" w:author="USA" w:date="2022-02-17T14:42:00Z">
              <w:rPr>
                <w:rFonts w:ascii="Times New Roman" w:eastAsia="Times New Roman" w:hAnsi="Times New Roman" w:cs="Times New Roman"/>
                <w:sz w:val="24"/>
                <w:szCs w:val="20"/>
                <w:lang w:val="en-GB"/>
              </w:rPr>
            </w:rPrChange>
          </w:rPr>
          <w:t xml:space="preserve"> such as</w:t>
        </w:r>
        <w:r w:rsidR="00A5137D">
          <w:rPr>
            <w:rFonts w:ascii="Times New Roman" w:eastAsia="Times New Roman" w:hAnsi="Times New Roman" w:cs="Times New Roman"/>
            <w:sz w:val="24"/>
            <w:szCs w:val="20"/>
            <w:lang w:val="en-GB"/>
          </w:rPr>
          <w:t xml:space="preserve"> </w:t>
        </w:r>
      </w:ins>
      <w:ins w:id="170" w:author="John Mettrop" w:date="2021-12-21T07:16:00Z">
        <w:r w:rsidRPr="006E6881">
          <w:rPr>
            <w:rFonts w:ascii="Times New Roman" w:eastAsia="Times New Roman" w:hAnsi="Times New Roman" w:cs="Times New Roman"/>
            <w:sz w:val="24"/>
            <w:szCs w:val="20"/>
            <w:lang w:val="en-GB"/>
          </w:rPr>
          <w:t>remote sensing</w:t>
        </w:r>
        <w:del w:id="171" w:author="USA" w:date="2022-02-16T11:40:00Z">
          <w:r w:rsidRPr="00E02840" w:rsidDel="00A5137D">
            <w:rPr>
              <w:rFonts w:ascii="Times New Roman" w:eastAsia="Times New Roman" w:hAnsi="Times New Roman" w:cs="Times New Roman"/>
              <w:sz w:val="24"/>
              <w:szCs w:val="20"/>
              <w:highlight w:val="yellow"/>
              <w:lang w:val="en-GB"/>
              <w:rPrChange w:id="172" w:author="USA" w:date="2022-02-17T14:42:00Z">
                <w:rPr>
                  <w:rFonts w:ascii="Times New Roman" w:eastAsia="Times New Roman" w:hAnsi="Times New Roman" w:cs="Times New Roman"/>
                  <w:sz w:val="24"/>
                  <w:szCs w:val="20"/>
                  <w:lang w:val="en-GB"/>
                </w:rPr>
              </w:rPrChange>
            </w:rPr>
            <w:delText>, e.g.</w:delText>
          </w:r>
        </w:del>
      </w:ins>
      <w:ins w:id="173" w:author="USA" w:date="2022-02-16T11:40:00Z">
        <w:r w:rsidR="00A5137D" w:rsidRPr="00E02840">
          <w:rPr>
            <w:rFonts w:ascii="Times New Roman" w:eastAsia="Times New Roman" w:hAnsi="Times New Roman" w:cs="Times New Roman"/>
            <w:sz w:val="24"/>
            <w:szCs w:val="20"/>
            <w:highlight w:val="yellow"/>
            <w:lang w:val="en-GB"/>
            <w:rPrChange w:id="174" w:author="USA" w:date="2022-02-17T14:42:00Z">
              <w:rPr>
                <w:rFonts w:ascii="Times New Roman" w:eastAsia="Times New Roman" w:hAnsi="Times New Roman" w:cs="Times New Roman"/>
                <w:sz w:val="24"/>
                <w:szCs w:val="20"/>
                <w:lang w:val="en-GB"/>
              </w:rPr>
            </w:rPrChange>
          </w:rPr>
          <w:t xml:space="preserve"> for</w:t>
        </w:r>
      </w:ins>
      <w:ins w:id="175" w:author="John Mettrop" w:date="2021-12-21T07:16:00Z">
        <w:r w:rsidRPr="006E6881">
          <w:rPr>
            <w:rFonts w:ascii="Times New Roman" w:eastAsia="Times New Roman" w:hAnsi="Times New Roman" w:cs="Times New Roman"/>
            <w:sz w:val="24"/>
            <w:szCs w:val="20"/>
            <w:lang w:val="en-GB"/>
          </w:rPr>
          <w:t xml:space="preserve"> earth sciences, land management, </w:t>
        </w:r>
      </w:ins>
      <w:ins w:id="176" w:author="USA" w:date="2022-02-16T11:40:00Z">
        <w:r w:rsidR="00A5137D" w:rsidRPr="00E02840">
          <w:rPr>
            <w:rFonts w:ascii="Times New Roman" w:eastAsia="Times New Roman" w:hAnsi="Times New Roman" w:cs="Times New Roman"/>
            <w:sz w:val="24"/>
            <w:szCs w:val="20"/>
            <w:highlight w:val="yellow"/>
            <w:lang w:val="en-GB"/>
            <w:rPrChange w:id="177"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178" w:author="John Mettrop" w:date="2021-12-21T07:16:00Z">
        <w:r w:rsidRPr="006E6881">
          <w:rPr>
            <w:rFonts w:ascii="Times New Roman" w:eastAsia="Times New Roman" w:hAnsi="Times New Roman" w:cs="Times New Roman"/>
            <w:sz w:val="24"/>
            <w:szCs w:val="20"/>
            <w:lang w:val="en-GB"/>
          </w:rPr>
          <w:t>energy distribution</w:t>
        </w:r>
      </w:ins>
      <w:del w:id="179" w:author="John Mettrop" w:date="2021-12-21T07:16:00Z">
        <w:r w:rsidRPr="006E6881">
          <w:rPr>
            <w:rFonts w:ascii="Times New Roman" w:eastAsia="Times New Roman" w:hAnsi="Times New Roman" w:cs="Times New Roman"/>
            <w:sz w:val="24"/>
            <w:szCs w:val="20"/>
            <w:lang w:val="en-GB"/>
          </w:rPr>
          <w:delText>to support remote sensing, etc., applications</w:delText>
        </w:r>
      </w:del>
      <w:r w:rsidRPr="006E6881">
        <w:rPr>
          <w:rFonts w:ascii="Times New Roman" w:eastAsia="Times New Roman" w:hAnsi="Times New Roman" w:cs="Times New Roman"/>
          <w:sz w:val="24"/>
          <w:szCs w:val="20"/>
          <w:lang w:val="en-GB"/>
        </w:rPr>
        <w:t>.</w:t>
      </w:r>
    </w:p>
    <w:p w14:paraId="2EE766AF" w14:textId="1A73DC9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80" w:author="John Mettrop" w:date="2021-12-21T07:16:00Z"/>
          <w:rFonts w:ascii="Times New Roman" w:eastAsia="Times New Roman" w:hAnsi="Times New Roman" w:cs="Times New Roman"/>
          <w:sz w:val="24"/>
          <w:szCs w:val="20"/>
          <w:lang w:val="en-GB"/>
        </w:rPr>
      </w:pPr>
      <w:ins w:id="181" w:author="John Mettrop" w:date="2021-12-21T07:16:00Z">
        <w:r w:rsidRPr="006E6881">
          <w:rPr>
            <w:rFonts w:ascii="Times New Roman" w:eastAsia="Times New Roman" w:hAnsi="Times New Roman" w:cs="Times New Roman"/>
            <w:sz w:val="24"/>
            <w:szCs w:val="20"/>
            <w:lang w:val="en-GB"/>
          </w:rPr>
          <w:t>These aeronautical mobile system</w:t>
        </w:r>
        <w:del w:id="182" w:author="USA" w:date="2022-02-09T11:39:00Z">
          <w:r w:rsidRPr="006E6881" w:rsidDel="00DA7312">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(uplink, </w:t>
        </w:r>
        <w:proofErr w:type="gramStart"/>
        <w:r w:rsidRPr="006E6881">
          <w:rPr>
            <w:rFonts w:ascii="Times New Roman" w:eastAsia="Times New Roman" w:hAnsi="Times New Roman" w:cs="Times New Roman"/>
            <w:sz w:val="24"/>
            <w:szCs w:val="20"/>
            <w:lang w:val="en-GB"/>
          </w:rPr>
          <w:t>downlink</w:t>
        </w:r>
        <w:proofErr w:type="gramEnd"/>
        <w:r w:rsidRPr="006E6881">
          <w:rPr>
            <w:rFonts w:ascii="Times New Roman" w:eastAsia="Times New Roman" w:hAnsi="Times New Roman" w:cs="Times New Roman"/>
            <w:sz w:val="24"/>
            <w:szCs w:val="20"/>
            <w:lang w:val="en-GB"/>
          </w:rPr>
          <w:t xml:space="preserve"> and air-air) </w:t>
        </w:r>
        <w:del w:id="183" w:author="USA" w:date="2022-02-09T11:39:00Z">
          <w:r w:rsidRPr="00AF6039" w:rsidDel="00DA7312">
            <w:rPr>
              <w:rFonts w:ascii="Times New Roman" w:eastAsia="Times New Roman" w:hAnsi="Times New Roman" w:cs="Times New Roman"/>
              <w:sz w:val="24"/>
              <w:szCs w:val="20"/>
              <w:highlight w:val="yellow"/>
              <w:lang w:val="en-GB"/>
              <w:rPrChange w:id="184" w:author="USA" w:date="2022-02-09T11:41: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ins>
      <w:ins w:id="185" w:author="USA" w:date="2022-02-09T11:39:00Z">
        <w:r w:rsidR="00DA7312" w:rsidRPr="00E54ED6">
          <w:rPr>
            <w:rFonts w:ascii="Times New Roman" w:eastAsia="Times New Roman" w:hAnsi="Times New Roman" w:cs="Times New Roman"/>
            <w:sz w:val="24"/>
            <w:szCs w:val="20"/>
            <w:highlight w:val="yellow"/>
            <w:lang w:val="en-GB"/>
          </w:rPr>
          <w:t>ions</w:t>
        </w:r>
      </w:ins>
      <w:ins w:id="186" w:author="John Mettrop" w:date="2021-12-21T07:16:00Z">
        <w:del w:id="187" w:author="USA" w:date="2022-02-09T11:40:00Z">
          <w:r w:rsidRPr="00E54ED6" w:rsidDel="00DA7312">
            <w:rPr>
              <w:rFonts w:ascii="Times New Roman" w:eastAsia="Times New Roman" w:hAnsi="Times New Roman" w:cs="Times New Roman"/>
              <w:sz w:val="24"/>
              <w:szCs w:val="20"/>
              <w:highlight w:val="yellow"/>
              <w:lang w:val="en-GB"/>
            </w:rPr>
            <w:delText>e</w:delText>
          </w:r>
          <w:r w:rsidRPr="006E6881" w:rsidDel="00DA7312">
            <w:rPr>
              <w:rFonts w:ascii="Times New Roman" w:eastAsia="Times New Roman" w:hAnsi="Times New Roman" w:cs="Times New Roman"/>
              <w:sz w:val="24"/>
              <w:szCs w:val="20"/>
              <w:lang w:val="en-GB"/>
            </w:rPr>
            <w:delText xml:space="preserve"> </w:delText>
          </w:r>
          <w:r w:rsidRPr="00AF6039" w:rsidDel="00DA7312">
            <w:rPr>
              <w:rFonts w:ascii="Times New Roman" w:eastAsia="Times New Roman" w:hAnsi="Times New Roman" w:cs="Times New Roman"/>
              <w:sz w:val="24"/>
              <w:szCs w:val="20"/>
              <w:highlight w:val="yellow"/>
              <w:lang w:val="en-GB"/>
              <w:rPrChange w:id="188" w:author="USA" w:date="2022-02-09T11:41:00Z">
                <w:rPr>
                  <w:rFonts w:ascii="Times New Roman" w:eastAsia="Times New Roman" w:hAnsi="Times New Roman" w:cs="Times New Roman"/>
                  <w:sz w:val="24"/>
                  <w:szCs w:val="20"/>
                  <w:lang w:val="en-GB"/>
                </w:rPr>
              </w:rPrChange>
            </w:rPr>
            <w:delText>anywhere anytime/may also be operated] to</w:delText>
          </w:r>
        </w:del>
        <w:r w:rsidRPr="006E6881">
          <w:rPr>
            <w:rFonts w:ascii="Times New Roman" w:eastAsia="Times New Roman" w:hAnsi="Times New Roman" w:cs="Times New Roman"/>
            <w:sz w:val="24"/>
            <w:szCs w:val="20"/>
            <w:lang w:val="en-GB"/>
          </w:rPr>
          <w:t xml:space="preserve"> support security, law enforcement, and humanitarian assistance efforts </w:t>
        </w:r>
        <w:del w:id="189" w:author="USA" w:date="2022-02-09T11:40:00Z">
          <w:r w:rsidRPr="006E6881" w:rsidDel="00AF6039">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throughout the 4 </w:t>
        </w:r>
        <w:del w:id="190" w:author="USA" w:date="2022-02-09T11:41:00Z">
          <w:r w:rsidRPr="005241E0" w:rsidDel="00AF6039">
            <w:rPr>
              <w:rFonts w:ascii="Times New Roman" w:eastAsia="Times New Roman" w:hAnsi="Times New Roman" w:cs="Times New Roman"/>
              <w:sz w:val="24"/>
              <w:szCs w:val="20"/>
              <w:highlight w:val="yellow"/>
              <w:lang w:val="en-GB"/>
              <w:rPrChange w:id="191" w:author="USA" w:date="2022-02-09T11:55:00Z">
                <w:rPr>
                  <w:rFonts w:ascii="Times New Roman" w:eastAsia="Times New Roman" w:hAnsi="Times New Roman" w:cs="Times New Roman"/>
                  <w:sz w:val="24"/>
                  <w:szCs w:val="20"/>
                  <w:lang w:val="en-GB"/>
                </w:rPr>
              </w:rPrChange>
            </w:rPr>
            <w:delText>8</w:delText>
          </w:r>
        </w:del>
      </w:ins>
      <w:ins w:id="192" w:author="USA" w:date="2022-02-09T11:41:00Z">
        <w:r w:rsidR="00AF6039" w:rsidRPr="005241E0">
          <w:rPr>
            <w:rFonts w:ascii="Times New Roman" w:eastAsia="Times New Roman" w:hAnsi="Times New Roman" w:cs="Times New Roman"/>
            <w:sz w:val="24"/>
            <w:szCs w:val="20"/>
            <w:highlight w:val="yellow"/>
            <w:lang w:val="en-GB"/>
            <w:rPrChange w:id="193" w:author="USA" w:date="2022-02-09T11:55:00Z">
              <w:rPr>
                <w:rFonts w:ascii="Times New Roman" w:eastAsia="Times New Roman" w:hAnsi="Times New Roman" w:cs="Times New Roman"/>
                <w:sz w:val="24"/>
                <w:szCs w:val="20"/>
                <w:lang w:val="en-GB"/>
              </w:rPr>
            </w:rPrChange>
          </w:rPr>
          <w:t>4</w:t>
        </w:r>
      </w:ins>
      <w:ins w:id="194" w:author="John Mettrop" w:date="2021-12-21T07:16: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195" w:author="USA" w:date="2022-02-09T11:40:00Z">
        <w:r w:rsidR="00AF6039">
          <w:rPr>
            <w:rFonts w:ascii="Times New Roman" w:eastAsia="Times New Roman" w:hAnsi="Times New Roman" w:cs="Times New Roman"/>
            <w:sz w:val="24"/>
            <w:szCs w:val="20"/>
            <w:lang w:val="en-GB"/>
          </w:rPr>
          <w:t xml:space="preserve"> </w:t>
        </w:r>
      </w:ins>
      <w:ins w:id="196" w:author="USA" w:date="2022-02-11T17:50:00Z">
        <w:r w:rsidR="00DD52A1">
          <w:rPr>
            <w:rFonts w:ascii="Times New Roman" w:eastAsia="Times New Roman" w:hAnsi="Times New Roman" w:cs="Times New Roman"/>
            <w:sz w:val="24"/>
            <w:szCs w:val="20"/>
            <w:highlight w:val="yellow"/>
            <w:lang w:val="en-GB"/>
          </w:rPr>
          <w:t>or</w:t>
        </w:r>
      </w:ins>
      <w:ins w:id="197" w:author="USA" w:date="2022-02-09T11:40:00Z">
        <w:r w:rsidR="00AF6039" w:rsidRPr="00E54ED6">
          <w:rPr>
            <w:rFonts w:ascii="Times New Roman" w:eastAsia="Times New Roman" w:hAnsi="Times New Roman" w:cs="Times New Roman"/>
            <w:sz w:val="24"/>
            <w:szCs w:val="20"/>
            <w:highlight w:val="yellow"/>
            <w:lang w:val="en-GB"/>
          </w:rPr>
          <w:t xml:space="preserve"> portions </w:t>
        </w:r>
      </w:ins>
      <w:ins w:id="198" w:author="USA" w:date="2022-02-09T11:43:00Z">
        <w:r w:rsidR="00AF6039" w:rsidRPr="00AF6039">
          <w:rPr>
            <w:rFonts w:ascii="Times New Roman" w:eastAsia="Times New Roman" w:hAnsi="Times New Roman" w:cs="Times New Roman"/>
            <w:sz w:val="24"/>
            <w:szCs w:val="20"/>
            <w:highlight w:val="yellow"/>
            <w:lang w:val="en-GB"/>
          </w:rPr>
          <w:t>thereof</w:t>
        </w:r>
      </w:ins>
      <w:ins w:id="199" w:author="John Mettrop" w:date="2021-12-21T07:16:00Z">
        <w:del w:id="200" w:author="USA" w:date="2022-02-09T11:40:00Z">
          <w:r w:rsidRPr="00AF6039" w:rsidDel="00AF6039">
            <w:rPr>
              <w:rFonts w:ascii="Times New Roman" w:eastAsia="Times New Roman" w:hAnsi="Times New Roman" w:cs="Times New Roman"/>
              <w:sz w:val="24"/>
              <w:szCs w:val="20"/>
              <w:highlight w:val="yellow"/>
              <w:lang w:val="en-GB"/>
              <w:rPrChange w:id="201" w:author="USA" w:date="2022-02-09T11:43:00Z">
                <w:rPr>
                  <w:rFonts w:ascii="Times New Roman" w:eastAsia="Times New Roman" w:hAnsi="Times New Roman" w:cs="Times New Roman"/>
                  <w:sz w:val="24"/>
                  <w:szCs w:val="20"/>
                  <w:lang w:val="en-GB"/>
                </w:rPr>
              </w:rPrChange>
            </w:rPr>
            <w:delText>]</w:delText>
          </w:r>
        </w:del>
        <w:r w:rsidRPr="00AF6039">
          <w:rPr>
            <w:rFonts w:ascii="Times New Roman" w:eastAsia="Times New Roman" w:hAnsi="Times New Roman" w:cs="Times New Roman"/>
            <w:sz w:val="24"/>
            <w:szCs w:val="20"/>
            <w:highlight w:val="yellow"/>
            <w:lang w:val="en-GB"/>
            <w:rPrChange w:id="202" w:author="USA" w:date="2022-02-09T11:43:00Z">
              <w:rPr>
                <w:rFonts w:ascii="Times New Roman" w:eastAsia="Times New Roman" w:hAnsi="Times New Roman" w:cs="Times New Roman"/>
                <w:sz w:val="24"/>
                <w:szCs w:val="20"/>
                <w:lang w:val="en-GB"/>
              </w:rPr>
            </w:rPrChange>
          </w:rPr>
          <w:t xml:space="preserve">. </w:t>
        </w:r>
      </w:ins>
      <w:ins w:id="203" w:author="USA" w:date="2022-02-09T11:42:00Z">
        <w:r w:rsidR="00AF6039" w:rsidRPr="00AF6039">
          <w:rPr>
            <w:rFonts w:ascii="Times New Roman" w:eastAsia="Times New Roman" w:hAnsi="Times New Roman" w:cs="Times New Roman"/>
            <w:sz w:val="24"/>
            <w:szCs w:val="20"/>
            <w:highlight w:val="yellow"/>
            <w:lang w:val="en-GB"/>
            <w:rPrChange w:id="204" w:author="USA" w:date="2022-02-09T11:43:00Z">
              <w:rPr>
                <w:rFonts w:ascii="Times New Roman" w:eastAsia="Times New Roman" w:hAnsi="Times New Roman" w:cs="Times New Roman"/>
                <w:sz w:val="24"/>
                <w:szCs w:val="20"/>
                <w:lang w:val="en-GB"/>
              </w:rPr>
            </w:rPrChange>
          </w:rPr>
          <w:t xml:space="preserve">Given the </w:t>
        </w:r>
      </w:ins>
      <w:ins w:id="205" w:author="USA" w:date="2022-02-11T17:16:00Z">
        <w:r w:rsidR="00E54ED6">
          <w:rPr>
            <w:rFonts w:ascii="Times New Roman" w:eastAsia="Times New Roman" w:hAnsi="Times New Roman" w:cs="Times New Roman"/>
            <w:sz w:val="24"/>
            <w:szCs w:val="20"/>
            <w:highlight w:val="yellow"/>
            <w:lang w:val="en-GB"/>
          </w:rPr>
          <w:t xml:space="preserve">unpredictable </w:t>
        </w:r>
      </w:ins>
      <w:ins w:id="206" w:author="USA" w:date="2022-02-09T11:42:00Z">
        <w:r w:rsidR="00AF6039" w:rsidRPr="00E54ED6">
          <w:rPr>
            <w:rFonts w:ascii="Times New Roman" w:eastAsia="Times New Roman" w:hAnsi="Times New Roman" w:cs="Times New Roman"/>
            <w:sz w:val="24"/>
            <w:szCs w:val="20"/>
            <w:highlight w:val="yellow"/>
            <w:lang w:val="en-GB"/>
          </w:rPr>
          <w:t xml:space="preserve">nature of these tasks, </w:t>
        </w:r>
      </w:ins>
      <w:ins w:id="207" w:author="USA" w:date="2022-02-14T19:27: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208" w:author="USA" w:date="2022-02-09T11:42:00Z">
        <w:r w:rsidR="00AF6039" w:rsidRPr="00E54ED6">
          <w:rPr>
            <w:rFonts w:ascii="Times New Roman" w:eastAsia="Times New Roman" w:hAnsi="Times New Roman" w:cs="Times New Roman"/>
            <w:sz w:val="24"/>
            <w:szCs w:val="20"/>
            <w:highlight w:val="yellow"/>
            <w:lang w:val="en-GB"/>
          </w:rPr>
          <w:t>planning is not possible</w:t>
        </w:r>
      </w:ins>
      <w:ins w:id="209" w:author="USA" w:date="2022-02-14T19:27:00Z">
        <w:r w:rsidR="00BD3396">
          <w:rPr>
            <w:rFonts w:ascii="Times New Roman" w:eastAsia="Times New Roman" w:hAnsi="Times New Roman" w:cs="Times New Roman"/>
            <w:sz w:val="24"/>
            <w:szCs w:val="20"/>
            <w:highlight w:val="yellow"/>
            <w:lang w:val="en-GB"/>
          </w:rPr>
          <w:t>. Add</w:t>
        </w:r>
      </w:ins>
      <w:ins w:id="210" w:author="USA" w:date="2022-02-09T11:43:00Z">
        <w:r w:rsidR="00AF6039" w:rsidRPr="00E54ED6">
          <w:rPr>
            <w:rFonts w:ascii="Times New Roman" w:eastAsia="Times New Roman" w:hAnsi="Times New Roman" w:cs="Times New Roman"/>
            <w:sz w:val="24"/>
            <w:szCs w:val="20"/>
            <w:highlight w:val="yellow"/>
            <w:lang w:val="en-GB"/>
          </w:rPr>
          <w:t xml:space="preserve">itionally, </w:t>
        </w:r>
      </w:ins>
      <w:ins w:id="211" w:author="John Mettrop" w:date="2021-12-21T07:16:00Z">
        <w:del w:id="212" w:author="USA" w:date="2022-02-09T11:43:00Z">
          <w:r w:rsidRPr="00E54ED6" w:rsidDel="00AF6039">
            <w:rPr>
              <w:rFonts w:ascii="Times New Roman" w:eastAsia="Times New Roman" w:hAnsi="Times New Roman" w:cs="Times New Roman"/>
              <w:sz w:val="24"/>
              <w:szCs w:val="20"/>
              <w:highlight w:val="yellow"/>
              <w:lang w:val="en-GB"/>
            </w:rPr>
            <w:delText>S</w:delText>
          </w:r>
        </w:del>
      </w:ins>
      <w:ins w:id="213" w:author="USA" w:date="2022-02-09T11:43:00Z">
        <w:r w:rsidR="00AF6039" w:rsidRPr="00E54ED6">
          <w:rPr>
            <w:rFonts w:ascii="Times New Roman" w:eastAsia="Times New Roman" w:hAnsi="Times New Roman" w:cs="Times New Roman"/>
            <w:sz w:val="24"/>
            <w:szCs w:val="20"/>
            <w:highlight w:val="yellow"/>
            <w:lang w:val="en-GB"/>
          </w:rPr>
          <w:t>s</w:t>
        </w:r>
      </w:ins>
      <w:ins w:id="214" w:author="John Mettrop" w:date="2021-12-21T07:16:00Z">
        <w:r w:rsidRPr="006E6881">
          <w:rPr>
            <w:rFonts w:ascii="Times New Roman" w:eastAsia="Times New Roman" w:hAnsi="Times New Roman" w:cs="Times New Roman"/>
            <w:sz w:val="24"/>
            <w:szCs w:val="20"/>
            <w:lang w:val="en-GB"/>
          </w:rPr>
          <w:t xml:space="preserve">ome operations can also take place </w:t>
        </w:r>
        <w:del w:id="215" w:author="USA" w:date="2022-02-09T11:43:00Z">
          <w:r w:rsidRPr="006E6881" w:rsidDel="00AF6039">
            <w:rPr>
              <w:rFonts w:ascii="Times New Roman" w:eastAsia="Times New Roman" w:hAnsi="Times New Roman" w:cs="Times New Roman"/>
              <w:sz w:val="24"/>
              <w:szCs w:val="20"/>
              <w:lang w:val="en-GB"/>
            </w:rPr>
            <w:delText xml:space="preserve">[ </w:delText>
          </w:r>
        </w:del>
        <w:r w:rsidRPr="006E6881">
          <w:rPr>
            <w:rFonts w:ascii="Times New Roman" w:eastAsia="Times New Roman" w:hAnsi="Times New Roman" w:cs="Times New Roman"/>
            <w:sz w:val="24"/>
            <w:szCs w:val="20"/>
            <w:lang w:val="en-GB"/>
          </w:rPr>
          <w:t>in international airspace and waters/outside national borders</w:t>
        </w:r>
        <w:del w:id="216" w:author="USA" w:date="2022-02-09T11:43:00Z">
          <w:r w:rsidRPr="007C5CE7" w:rsidDel="00AF6039">
            <w:rPr>
              <w:rFonts w:ascii="Times New Roman" w:eastAsia="Times New Roman" w:hAnsi="Times New Roman" w:cs="Times New Roman"/>
              <w:sz w:val="24"/>
              <w:szCs w:val="20"/>
              <w:highlight w:val="yellow"/>
              <w:lang w:val="en-GB"/>
              <w:rPrChange w:id="217" w:author="USA" w:date="2022-02-11T17:56: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 It can be single link involving AMS (and/or MMS) stations or a mesh networks involving several AMS stations (and/or MMS) stations.</w:t>
        </w:r>
      </w:ins>
    </w:p>
    <w:p w14:paraId="7E5B122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the section needs to be specified taking into account the actual use of AMS, including use in international airspace. It should also be reflected that AMS is not safety service in this band] </w:t>
      </w:r>
    </w:p>
    <w:p w14:paraId="06D34B9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p>
    <w:p w14:paraId="7306A98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[Editor’s Note: in this section certain points should be considered further:</w:t>
      </w:r>
    </w:p>
    <w:p w14:paraId="61A3890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a)</w:t>
      </w:r>
      <w:r w:rsidRPr="006E6881">
        <w:rPr>
          <w:rFonts w:ascii="Times New Roman" w:eastAsia="Times New Roman" w:hAnsi="Times New Roman" w:cs="Times New Roman"/>
          <w:i/>
          <w:iCs/>
          <w:color w:val="FF0000"/>
          <w:sz w:val="24"/>
          <w:szCs w:val="20"/>
          <w:lang w:val="en-GB"/>
        </w:rPr>
        <w:tab/>
        <w:t xml:space="preserve">the tasks to be performed by AMS systems for all </w:t>
      </w:r>
      <w:proofErr w:type="gramStart"/>
      <w:r w:rsidRPr="006E6881">
        <w:rPr>
          <w:rFonts w:ascii="Times New Roman" w:eastAsia="Times New Roman" w:hAnsi="Times New Roman" w:cs="Times New Roman"/>
          <w:i/>
          <w:iCs/>
          <w:color w:val="FF0000"/>
          <w:sz w:val="24"/>
          <w:szCs w:val="20"/>
          <w:lang w:val="en-GB"/>
        </w:rPr>
        <w:t>systems;</w:t>
      </w:r>
      <w:proofErr w:type="gramEnd"/>
    </w:p>
    <w:p w14:paraId="59CD70E4"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b)</w:t>
      </w:r>
      <w:r w:rsidRPr="006E6881">
        <w:rPr>
          <w:rFonts w:ascii="Times New Roman" w:eastAsia="Times New Roman" w:hAnsi="Times New Roman" w:cs="Times New Roman"/>
          <w:i/>
          <w:iCs/>
          <w:color w:val="FF0000"/>
          <w:sz w:val="24"/>
          <w:szCs w:val="20"/>
          <w:lang w:val="en-GB"/>
        </w:rPr>
        <w:tab/>
        <w:t xml:space="preserve">the geographical area of use for </w:t>
      </w:r>
      <w:proofErr w:type="gramStart"/>
      <w:r w:rsidRPr="006E6881">
        <w:rPr>
          <w:rFonts w:ascii="Times New Roman" w:eastAsia="Times New Roman" w:hAnsi="Times New Roman" w:cs="Times New Roman"/>
          <w:i/>
          <w:iCs/>
          <w:color w:val="FF0000"/>
          <w:sz w:val="24"/>
          <w:szCs w:val="20"/>
          <w:lang w:val="en-GB"/>
        </w:rPr>
        <w:t>systems;</w:t>
      </w:r>
      <w:proofErr w:type="gramEnd"/>
    </w:p>
    <w:p w14:paraId="3970CB5F"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c)</w:t>
      </w:r>
      <w:r w:rsidRPr="006E6881">
        <w:rPr>
          <w:rFonts w:ascii="Times New Roman" w:eastAsia="Times New Roman" w:hAnsi="Times New Roman" w:cs="Times New Roman"/>
          <w:i/>
          <w:iCs/>
          <w:color w:val="FF0000"/>
          <w:sz w:val="24"/>
          <w:szCs w:val="20"/>
          <w:lang w:val="en-GB"/>
        </w:rPr>
        <w:tab/>
        <w:t xml:space="preserve"> the time utilization factors for the operations of the AMS systems.</w:t>
      </w:r>
    </w:p>
    <w:p w14:paraId="3736C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View 1 on a) b) and c):  that section Introduction covers a), b) and c) “</w:t>
      </w:r>
    </w:p>
    <w:p w14:paraId="4CA0FB02"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iCs/>
          <w:color w:val="FF0000"/>
          <w:sz w:val="24"/>
          <w:szCs w:val="20"/>
          <w:lang w:val="en-GB"/>
        </w:rPr>
        <w:t>d)</w:t>
      </w:r>
      <w:r w:rsidRPr="006E6881">
        <w:rPr>
          <w:rFonts w:ascii="Times New Roman" w:eastAsia="Times New Roman" w:hAnsi="Times New Roman" w:cs="Times New Roman"/>
          <w:i/>
          <w:iCs/>
          <w:color w:val="FF0000"/>
          <w:sz w:val="24"/>
          <w:szCs w:val="20"/>
          <w:lang w:val="en-GB"/>
        </w:rPr>
        <w:tab/>
        <w:t>the planned usage of the 4 800-4 990 MHz band (spectrum required, possibility of using only the selected parts of the 4 800-4 990 MHz band, frequency hopping and selection of the working channel, including moving to another band, e.g. 4 400-4 800 MHz, etc.)</w:t>
      </w:r>
    </w:p>
    <w:p w14:paraId="56CA486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lastRenderedPageBreak/>
        <w:t xml:space="preserve">View 1 on d) that such information is not needed to undertake the sharing studies as the purpose of this Recommendation is not to identify “if” systems should move in frequency or not or should only occupy a certain portion of 4 400-4 990 </w:t>
      </w:r>
      <w:proofErr w:type="spellStart"/>
      <w:r w:rsidRPr="006E6881">
        <w:rPr>
          <w:rFonts w:ascii="Times New Roman" w:eastAsia="Times New Roman" w:hAnsi="Times New Roman" w:cs="Times New Roman"/>
          <w:i/>
          <w:color w:val="FF0000"/>
          <w:sz w:val="24"/>
          <w:szCs w:val="20"/>
          <w:lang w:val="en-GB"/>
        </w:rPr>
        <w:t>MHz.</w:t>
      </w:r>
      <w:proofErr w:type="spellEnd"/>
    </w:p>
    <w:p w14:paraId="2947841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View 2: </w:t>
      </w:r>
    </w:p>
    <w:p w14:paraId="37A3FBF7" w14:textId="3D4DCBB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It is necessary to specify in sufficient level of detail the actual operational profiles of the considered AMS and MSS systems, not least from the spectrum usage efficiency point of view. Non-registered in MIFR systems cannot “reserve” international airspace and waters for their potential operation, nor can they be granted protection on a 24/7 basis globally. Only actual operations could be considered for possible protection, not the potential availability. For example Rec. ITU-R M.2114 describe operation of A</w:t>
      </w:r>
      <w:ins w:id="218" w:author="John Mettrop" w:date="2021-12-21T07:22:00Z">
        <w:r w:rsidRPr="00AF6039">
          <w:rPr>
            <w:rFonts w:ascii="Times New Roman" w:eastAsia="Times New Roman" w:hAnsi="Times New Roman" w:cs="Times New Roman"/>
            <w:i/>
            <w:color w:val="FF0000"/>
            <w:sz w:val="24"/>
            <w:szCs w:val="20"/>
            <w:lang w:val="en-GB"/>
          </w:rPr>
          <w:t>M</w:t>
        </w:r>
      </w:ins>
      <w:r w:rsidRPr="006E6881">
        <w:rPr>
          <w:rFonts w:ascii="Times New Roman" w:eastAsia="Times New Roman" w:hAnsi="Times New Roman" w:cs="Times New Roman"/>
          <w:i/>
          <w:color w:val="FF0000"/>
          <w:sz w:val="24"/>
          <w:szCs w:val="20"/>
          <w:lang w:val="en-GB"/>
        </w:rPr>
        <w:t>DL as “The temporal duration of the link can span the entire flight duration, i.e. take off/landing, transit to/from the operational area, and the time used for data collection in the operational area..." It is therefore necessary to find a balanced solution based on geographical, time or frequency separation between IMT and AMS/MMS applications, or on a combination thereof]</w:t>
      </w:r>
    </w:p>
    <w:p w14:paraId="29060B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19" w:author="John Mettrop" w:date="2021-12-21T07:19:00Z"/>
          <w:rFonts w:ascii="Times New Roman" w:eastAsia="Times New Roman" w:hAnsi="Times New Roman" w:cs="Times New Roman"/>
          <w:i/>
          <w:iCs/>
          <w:color w:val="FF0000"/>
          <w:sz w:val="24"/>
          <w:szCs w:val="20"/>
          <w:lang w:val="en-GB" w:eastAsia="ja-JP"/>
        </w:rPr>
      </w:pPr>
      <w:r w:rsidRPr="006E6881">
        <w:rPr>
          <w:rFonts w:ascii="Times New Roman" w:eastAsia="Times New Roman" w:hAnsi="Times New Roman" w:cs="Times New Roman"/>
          <w:i/>
          <w:iCs/>
          <w:color w:val="FF0000"/>
          <w:sz w:val="24"/>
          <w:szCs w:val="20"/>
          <w:lang w:val="en-GB" w:eastAsia="ja-JP"/>
        </w:rPr>
        <w:t>[Editor’s note: this paragraph requires further consideration, in particular authorization issue and its relevance to this Recommendation. It needs to be checked if the information is already covered in the following text]</w:t>
      </w:r>
    </w:p>
    <w:p w14:paraId="67FD702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eastAsia="ja-JP"/>
        </w:rPr>
        <w:t xml:space="preserve">Aeronautical mobile data links </w:t>
      </w:r>
      <w:ins w:id="220" w:author="John Mettrop" w:date="2021-12-21T07:21:00Z">
        <w:r w:rsidRPr="006E6881">
          <w:rPr>
            <w:rFonts w:ascii="Times New Roman" w:eastAsia="Times New Roman" w:hAnsi="Times New Roman" w:cs="Times New Roman"/>
            <w:sz w:val="24"/>
            <w:szCs w:val="20"/>
            <w:lang w:val="en-GB" w:eastAsia="ja-JP"/>
          </w:rPr>
          <w:t>(A</w:t>
        </w:r>
      </w:ins>
      <w:ins w:id="221" w:author="John Mettrop" w:date="2021-12-21T07:22:00Z">
        <w:r w:rsidRPr="006E6881">
          <w:rPr>
            <w:rFonts w:ascii="Times New Roman" w:eastAsia="Times New Roman" w:hAnsi="Times New Roman" w:cs="Times New Roman"/>
            <w:sz w:val="24"/>
            <w:szCs w:val="20"/>
            <w:lang w:val="en-GB" w:eastAsia="ja-JP"/>
          </w:rPr>
          <w:t>M</w:t>
        </w:r>
      </w:ins>
      <w:ins w:id="222" w:author="John Mettrop" w:date="2021-12-21T07:21:00Z">
        <w:r w:rsidRPr="006E6881">
          <w:rPr>
            <w:rFonts w:ascii="Times New Roman" w:eastAsia="Times New Roman" w:hAnsi="Times New Roman" w:cs="Times New Roman"/>
            <w:sz w:val="24"/>
            <w:szCs w:val="20"/>
            <w:lang w:val="en-GB" w:eastAsia="ja-JP"/>
          </w:rPr>
          <w:t xml:space="preserve">DL) </w:t>
        </w:r>
      </w:ins>
      <w:r w:rsidRPr="006E6881">
        <w:rPr>
          <w:rFonts w:ascii="Times New Roman" w:eastAsia="Times New Roman" w:hAnsi="Times New Roman" w:cs="Times New Roman"/>
          <w:sz w:val="24"/>
          <w:szCs w:val="20"/>
          <w:lang w:val="en-GB"/>
        </w:rPr>
        <w:t xml:space="preserve">are operated between aeronautical stations and aircraft stations, </w:t>
      </w:r>
      <w:del w:id="223" w:author="John Mettrop" w:date="2021-12-21T07:23:00Z">
        <w:r w:rsidRPr="006E6881">
          <w:rPr>
            <w:rFonts w:ascii="Times New Roman" w:eastAsia="Times New Roman" w:hAnsi="Times New Roman" w:cs="Times New Roman"/>
            <w:sz w:val="24"/>
            <w:szCs w:val="20"/>
            <w:lang w:val="en-GB"/>
          </w:rPr>
          <w:delText xml:space="preserve">or </w:delText>
        </w:r>
      </w:del>
      <w:r w:rsidRPr="006E6881">
        <w:rPr>
          <w:rFonts w:ascii="Times New Roman" w:eastAsia="Times New Roman" w:hAnsi="Times New Roman" w:cs="Times New Roman"/>
          <w:sz w:val="24"/>
          <w:szCs w:val="20"/>
          <w:lang w:val="en-GB"/>
        </w:rPr>
        <w:t xml:space="preserve">between aircraft stations equipped </w:t>
      </w:r>
      <w:ins w:id="224" w:author="John Mettrop" w:date="2021-12-21T07:23:00Z">
        <w:r w:rsidRPr="006E6881">
          <w:rPr>
            <w:rFonts w:ascii="Times New Roman" w:eastAsia="Times New Roman" w:hAnsi="Times New Roman" w:cs="Times New Roman"/>
            <w:sz w:val="24"/>
            <w:szCs w:val="20"/>
            <w:lang w:val="en-GB"/>
          </w:rPr>
          <w:t xml:space="preserve">or between aircraft stations and ship stations </w:t>
        </w:r>
      </w:ins>
      <w:r w:rsidRPr="006E6881">
        <w:rPr>
          <w:rFonts w:ascii="Times New Roman" w:eastAsia="Times New Roman" w:hAnsi="Times New Roman" w:cs="Times New Roman"/>
          <w:sz w:val="24"/>
          <w:szCs w:val="20"/>
          <w:lang w:val="en-GB"/>
        </w:rPr>
        <w:t xml:space="preserve">with </w:t>
      </w:r>
      <w:del w:id="225" w:author="John Mettrop" w:date="2021-12-21T07:23:00Z">
        <w:r w:rsidRPr="006E6881">
          <w:rPr>
            <w:rFonts w:ascii="Times New Roman" w:eastAsia="Times New Roman" w:hAnsi="Times New Roman" w:cs="Times New Roman"/>
            <w:sz w:val="24"/>
            <w:szCs w:val="20"/>
            <w:lang w:val="en-GB"/>
          </w:rPr>
          <w:delText>AMS data links (</w:delText>
        </w:r>
      </w:del>
      <w:r w:rsidRPr="006E6881">
        <w:rPr>
          <w:rFonts w:ascii="Times New Roman" w:eastAsia="Times New Roman" w:hAnsi="Times New Roman" w:cs="Times New Roman"/>
          <w:sz w:val="24"/>
          <w:szCs w:val="20"/>
          <w:lang w:val="en-GB"/>
        </w:rPr>
        <w:t>A</w:t>
      </w:r>
      <w:ins w:id="226" w:author="John Mettrop" w:date="2021-12-21T07:23:00Z">
        <w:r w:rsidRPr="006E6881">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w:t>
      </w:r>
      <w:del w:id="227" w:author="John Mettrop" w:date="2021-12-21T07:23:00Z">
        <w:r w:rsidRPr="006E6881">
          <w:rPr>
            <w:rFonts w:ascii="Times New Roman" w:eastAsia="Times New Roman" w:hAnsi="Times New Roman" w:cs="Times New Roman"/>
            <w:sz w:val="24"/>
            <w:szCs w:val="20"/>
            <w:lang w:val="en-GB"/>
          </w:rPr>
          <w:delText>)</w:delText>
        </w:r>
      </w:del>
      <w:r w:rsidRPr="006E6881">
        <w:rPr>
          <w:rFonts w:ascii="Times New Roman" w:eastAsia="Times New Roman" w:hAnsi="Times New Roman" w:cs="Times New Roman"/>
          <w:sz w:val="24"/>
          <w:szCs w:val="20"/>
          <w:lang w:val="en-GB"/>
        </w:rPr>
        <w:t xml:space="preserve"> and can be deployed anywhere within </w:t>
      </w:r>
      <w:del w:id="228" w:author="John Mettrop" w:date="2021-12-21T07:24:00Z">
        <w:r w:rsidRPr="006E6881">
          <w:rPr>
            <w:rFonts w:ascii="Times New Roman" w:eastAsia="Times New Roman" w:hAnsi="Times New Roman" w:cs="Times New Roman"/>
            <w:sz w:val="24"/>
            <w:szCs w:val="20"/>
            <w:lang w:val="en-GB"/>
          </w:rPr>
          <w:delText xml:space="preserve">a </w:delText>
        </w:r>
      </w:del>
      <w:r w:rsidRPr="006E6881">
        <w:rPr>
          <w:rFonts w:ascii="Times New Roman" w:eastAsia="Times New Roman" w:hAnsi="Times New Roman" w:cs="Times New Roman"/>
          <w:sz w:val="24"/>
          <w:szCs w:val="20"/>
          <w:lang w:val="en-GB"/>
        </w:rPr>
        <w:t>countr</w:t>
      </w:r>
      <w:del w:id="229" w:author="John Mettrop" w:date="2021-12-21T07:24:00Z">
        <w:r w:rsidRPr="006E6881">
          <w:rPr>
            <w:rFonts w:ascii="Times New Roman" w:eastAsia="Times New Roman" w:hAnsi="Times New Roman" w:cs="Times New Roman"/>
            <w:sz w:val="24"/>
            <w:szCs w:val="20"/>
            <w:lang w:val="en-GB"/>
          </w:rPr>
          <w:delText>y</w:delText>
        </w:r>
      </w:del>
      <w:ins w:id="230" w:author="John Mettrop" w:date="2021-12-21T07:24:00Z">
        <w:r w:rsidRPr="006E6881">
          <w:rPr>
            <w:rFonts w:ascii="Times New Roman" w:eastAsia="Times New Roman" w:hAnsi="Times New Roman" w:cs="Times New Roman"/>
            <w:sz w:val="24"/>
            <w:szCs w:val="20"/>
            <w:lang w:val="en-GB"/>
          </w:rPr>
          <w:t>ies</w:t>
        </w:r>
      </w:ins>
      <w:r w:rsidRPr="006E6881">
        <w:rPr>
          <w:rFonts w:ascii="Times New Roman" w:eastAsia="Times New Roman" w:hAnsi="Times New Roman" w:cs="Times New Roman"/>
          <w:sz w:val="24"/>
          <w:szCs w:val="20"/>
          <w:lang w:val="en-GB"/>
        </w:rPr>
        <w:t xml:space="preserve"> whose administration has authorized their use </w:t>
      </w:r>
      <w:ins w:id="231" w:author="John Mettrop" w:date="2021-12-21T07:25:00Z">
        <w:r w:rsidRPr="006E6881">
          <w:rPr>
            <w:rFonts w:ascii="Times New Roman" w:eastAsia="Times New Roman" w:hAnsi="Times New Roman" w:cs="Times New Roman"/>
            <w:sz w:val="24"/>
            <w:szCs w:val="20"/>
            <w:lang w:val="en-GB"/>
          </w:rPr>
          <w:t>or in international airspace. The stations in international airspace are only authorized by the administration of the flag state of the aircraft and/or ship.</w:t>
        </w:r>
      </w:ins>
      <w:del w:id="232" w:author="John Mettrop" w:date="2021-12-21T07:25:00Z">
        <w:r w:rsidRPr="006E6881">
          <w:rPr>
            <w:rFonts w:ascii="Times New Roman" w:eastAsia="Times New Roman" w:hAnsi="Times New Roman" w:cs="Times New Roman"/>
            <w:sz w:val="24"/>
            <w:szCs w:val="20"/>
            <w:lang w:val="en-GB"/>
          </w:rPr>
          <w:delText>in accordance with regulations.</w:delText>
        </w:r>
      </w:del>
    </w:p>
    <w:p w14:paraId="00C3A8B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Since “International airspace” does not have definition in RR. We can consider using the construction “outside of national borders” in the Recommendation]</w:t>
      </w:r>
    </w:p>
    <w:p w14:paraId="6D2C183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33" w:author="John Mettrop" w:date="2021-12-21T07:25:00Z"/>
          <w:rFonts w:ascii="Times New Roman" w:eastAsia="Times New Roman" w:hAnsi="Times New Roman" w:cs="Times New Roman"/>
          <w:sz w:val="24"/>
          <w:szCs w:val="20"/>
          <w:lang w:val="en-GB"/>
        </w:rPr>
      </w:pPr>
      <w:ins w:id="234" w:author="John Mettrop" w:date="2021-12-21T07:25:00Z">
        <w:r w:rsidRPr="006E6881">
          <w:rPr>
            <w:rFonts w:ascii="Times New Roman" w:eastAsia="Times New Roman" w:hAnsi="Times New Roman" w:cs="Times New Roman"/>
            <w:sz w:val="24"/>
            <w:szCs w:val="20"/>
            <w:lang w:val="en-GB"/>
          </w:rPr>
          <w:t>Some of these operations in the international aerospace can be planned in advance, whereas some other operations may take place in unpredictable time and location.</w:t>
        </w:r>
      </w:ins>
    </w:p>
    <w:p w14:paraId="4FAA0E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4A07FBB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35" w:author="John Mettrop" w:date="2021-12-21T07:25:00Z"/>
          <w:rFonts w:ascii="Times New Roman" w:eastAsia="Times New Roman" w:hAnsi="Times New Roman" w:cs="Times New Roman"/>
          <w:sz w:val="24"/>
          <w:szCs w:val="20"/>
          <w:lang w:val="en-GB"/>
        </w:rPr>
      </w:pPr>
    </w:p>
    <w:p w14:paraId="2F514CE4" w14:textId="564340F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w:t>
      </w:r>
      <w:ins w:id="236" w:author="John Mettrop" w:date="2021-12-21T07:25:00Z">
        <w:r w:rsidRPr="00AF6039">
          <w:rPr>
            <w:rFonts w:ascii="Times New Roman" w:eastAsia="Times New Roman" w:hAnsi="Times New Roman" w:cs="Times New Roman"/>
            <w:sz w:val="24"/>
            <w:szCs w:val="20"/>
            <w:lang w:val="en-GB"/>
          </w:rPr>
          <w:t>M</w:t>
        </w:r>
      </w:ins>
      <w:r w:rsidRPr="006E6881">
        <w:rPr>
          <w:rFonts w:ascii="Times New Roman" w:eastAsia="Times New Roman" w:hAnsi="Times New Roman" w:cs="Times New Roman"/>
          <w:sz w:val="24"/>
          <w:szCs w:val="20"/>
          <w:lang w:val="en-GB"/>
        </w:rPr>
        <w:t>DL includes transmission from and to, either aircraft stations or a ground terminal considered as an aeronautical station. These transmissions could use bidirectional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ground links, or relay through another airborne platform using an air</w:t>
      </w:r>
      <w:r w:rsidRPr="006E6881">
        <w:rPr>
          <w:rFonts w:ascii="Times New Roman" w:eastAsia="Times New Roman" w:hAnsi="Times New Roman" w:cs="Times New Roman"/>
          <w:sz w:val="24"/>
          <w:szCs w:val="20"/>
          <w:lang w:val="en-GB"/>
        </w:rPr>
        <w:noBreakHyphen/>
        <w:t>to</w:t>
      </w:r>
      <w:r w:rsidRPr="006E6881">
        <w:rPr>
          <w:rFonts w:ascii="Times New Roman" w:eastAsia="Times New Roman" w:hAnsi="Times New Roman" w:cs="Times New Roman"/>
          <w:sz w:val="24"/>
          <w:szCs w:val="20"/>
          <w:lang w:val="en-GB"/>
        </w:rPr>
        <w:noBreakHyphen/>
        <w:t xml:space="preserve">air data link. Links can be either simplex or duplex. The link lengths </w:t>
      </w:r>
      <w:ins w:id="237" w:author="John Mettrop" w:date="2021-12-21T07:26:00Z">
        <w:r w:rsidRPr="006E6881">
          <w:rPr>
            <w:rFonts w:ascii="Times New Roman" w:eastAsia="Times New Roman" w:hAnsi="Times New Roman" w:cs="Times New Roman"/>
            <w:sz w:val="24"/>
            <w:szCs w:val="20"/>
            <w:lang w:val="en-GB"/>
          </w:rPr>
          <w:t xml:space="preserve">may </w:t>
        </w:r>
      </w:ins>
      <w:r w:rsidRPr="006E6881">
        <w:rPr>
          <w:rFonts w:ascii="Times New Roman" w:eastAsia="Times New Roman" w:hAnsi="Times New Roman" w:cs="Times New Roman"/>
          <w:sz w:val="24"/>
          <w:szCs w:val="20"/>
          <w:lang w:val="en-GB"/>
        </w:rPr>
        <w:t>vary greatly</w:t>
      </w:r>
      <w:del w:id="238" w:author="John Mettrop" w:date="2021-12-21T07:26:00Z">
        <w:r w:rsidRPr="006E6881">
          <w:rPr>
            <w:rFonts w:ascii="Times New Roman" w:eastAsia="Times New Roman" w:hAnsi="Times New Roman" w:cs="Times New Roman"/>
            <w:sz w:val="24"/>
            <w:szCs w:val="20"/>
            <w:lang w:val="en-GB"/>
          </w:rPr>
          <w:delText xml:space="preserve"> in these applications. Although some of the link lengths may be relatively short, many of the link lengths approach the radio line</w:delText>
        </w:r>
        <w:r w:rsidRPr="006E6881">
          <w:rPr>
            <w:rFonts w:ascii="Times New Roman" w:eastAsia="Times New Roman" w:hAnsi="Times New Roman" w:cs="Times New Roman"/>
            <w:sz w:val="24"/>
            <w:szCs w:val="20"/>
            <w:lang w:val="en-GB"/>
          </w:rPr>
          <w:noBreakHyphen/>
          <w:delText>of</w:delText>
        </w:r>
        <w:r w:rsidRPr="006E6881">
          <w:rPr>
            <w:rFonts w:ascii="Times New Roman" w:eastAsia="Times New Roman" w:hAnsi="Times New Roman" w:cs="Times New Roman"/>
            <w:sz w:val="24"/>
            <w:szCs w:val="20"/>
            <w:lang w:val="en-GB"/>
          </w:rPr>
          <w:noBreakHyphen/>
          <w:delText>sight distance</w:delText>
        </w:r>
      </w:del>
      <w:r w:rsidRPr="006E6881">
        <w:rPr>
          <w:rFonts w:ascii="Times New Roman" w:eastAsia="Times New Roman" w:hAnsi="Times New Roman" w:cs="Times New Roman"/>
          <w:sz w:val="24"/>
          <w:szCs w:val="20"/>
          <w:lang w:val="en-GB"/>
        </w:rPr>
        <w:t>. The operational altitude of airborne platforms equipped with these A</w:t>
      </w:r>
      <w:ins w:id="239" w:author="USA" w:date="2022-02-09T11:45:00Z">
        <w:r w:rsidR="00AD061E" w:rsidRPr="00E54ED6">
          <w:rPr>
            <w:rFonts w:ascii="Times New Roman" w:eastAsia="Times New Roman" w:hAnsi="Times New Roman" w:cs="Times New Roman"/>
            <w:sz w:val="24"/>
            <w:szCs w:val="20"/>
            <w:highlight w:val="yellow"/>
            <w:lang w:val="en-GB"/>
          </w:rPr>
          <w:t>M</w:t>
        </w:r>
      </w:ins>
      <w:r w:rsidRPr="006E6881">
        <w:rPr>
          <w:rFonts w:ascii="Times New Roman" w:eastAsia="Times New Roman" w:hAnsi="Times New Roman" w:cs="Times New Roman"/>
          <w:sz w:val="24"/>
          <w:szCs w:val="20"/>
          <w:lang w:val="en-GB"/>
        </w:rPr>
        <w:t xml:space="preserve">DLs can vary </w:t>
      </w:r>
      <w:ins w:id="240" w:author="John Mettrop" w:date="2021-12-21T07:27:00Z">
        <w:r w:rsidRPr="006E6881">
          <w:rPr>
            <w:rFonts w:ascii="Times New Roman" w:eastAsia="Times New Roman" w:hAnsi="Times New Roman" w:cs="Times New Roman"/>
            <w:sz w:val="24"/>
            <w:szCs w:val="20"/>
            <w:lang w:val="en-GB"/>
          </w:rPr>
          <w:t>from ground/sea level</w:t>
        </w:r>
      </w:ins>
      <w:del w:id="241" w:author="John Mettrop" w:date="2021-12-21T07:27:00Z">
        <w:r w:rsidRPr="006E6881">
          <w:rPr>
            <w:rFonts w:ascii="Times New Roman" w:eastAsia="Times New Roman" w:hAnsi="Times New Roman" w:cs="Times New Roman"/>
            <w:sz w:val="24"/>
            <w:szCs w:val="20"/>
            <w:lang w:val="en-GB"/>
          </w:rPr>
          <w:delText>up</w:delText>
        </w:r>
      </w:del>
      <w:r w:rsidRPr="006E6881">
        <w:rPr>
          <w:rFonts w:ascii="Times New Roman" w:eastAsia="Times New Roman" w:hAnsi="Times New Roman" w:cs="Times New Roman"/>
          <w:sz w:val="24"/>
          <w:szCs w:val="20"/>
          <w:lang w:val="en-GB"/>
        </w:rPr>
        <w:t xml:space="preserve"> to 20 000 m.</w:t>
      </w:r>
    </w:p>
    <w:p w14:paraId="5CFF8864"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lang w:val="en-GB"/>
        </w:rPr>
      </w:pPr>
      <w:r w:rsidRPr="006E6881">
        <w:rPr>
          <w:rFonts w:ascii="Times New Roman" w:eastAsia="Times New Roman" w:hAnsi="Times New Roman" w:cs="Times New Roman"/>
          <w:i/>
          <w:color w:val="FF0000"/>
          <w:sz w:val="24"/>
          <w:szCs w:val="20"/>
          <w:lang w:val="en-GB"/>
        </w:rPr>
        <w:t xml:space="preserve">[Editor’s note: it should be clarified if the AMS systems operates at the typical </w:t>
      </w:r>
      <w:proofErr w:type="gramStart"/>
      <w:r w:rsidRPr="006E6881">
        <w:rPr>
          <w:rFonts w:ascii="Times New Roman" w:eastAsia="Times New Roman" w:hAnsi="Times New Roman" w:cs="Times New Roman"/>
          <w:i/>
          <w:color w:val="FF0000"/>
          <w:sz w:val="24"/>
          <w:szCs w:val="20"/>
          <w:lang w:val="en-GB"/>
        </w:rPr>
        <w:t>heights</w:t>
      </w:r>
      <w:proofErr w:type="gramEnd"/>
      <w:r w:rsidRPr="006E6881">
        <w:rPr>
          <w:rFonts w:ascii="Times New Roman" w:eastAsia="Times New Roman" w:hAnsi="Times New Roman" w:cs="Times New Roman"/>
          <w:i/>
          <w:color w:val="FF0000"/>
          <w:sz w:val="24"/>
          <w:szCs w:val="20"/>
          <w:lang w:val="en-GB"/>
        </w:rPr>
        <w:t xml:space="preserve"> or the heights vary all the time including the case of air-to-air links]</w:t>
      </w:r>
    </w:p>
    <w:p w14:paraId="52203BB2"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rPr>
      </w:pPr>
      <w:r w:rsidRPr="006E6881">
        <w:rPr>
          <w:rFonts w:ascii="Times New Roman" w:eastAsia="Times New Roman" w:hAnsi="Times New Roman" w:cs="Times New Roman"/>
          <w:i/>
          <w:color w:val="FF0000"/>
          <w:sz w:val="24"/>
          <w:szCs w:val="20"/>
          <w:lang w:val="en-GB"/>
        </w:rPr>
        <w:t>[Editor’s note: there are two views expressed with regard to length of ADL links: View 1: the maximum length of the ADL links need to be specified/View 2: the maximum length of the ADL links is not needed since the protection criterion is determined through I/N and specification of the maximum link length does not appear to serve a purpose to conduct studies.]</w:t>
      </w:r>
    </w:p>
    <w:p w14:paraId="399EED9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ground terminals may be at a permanent </w:t>
      </w:r>
      <w:proofErr w:type="gramStart"/>
      <w:r w:rsidRPr="006E6881">
        <w:rPr>
          <w:rFonts w:ascii="Times New Roman" w:eastAsia="Times New Roman" w:hAnsi="Times New Roman" w:cs="Times New Roman"/>
          <w:sz w:val="24"/>
          <w:szCs w:val="20"/>
          <w:lang w:val="en-GB"/>
        </w:rPr>
        <w:t>location</w:t>
      </w:r>
      <w:proofErr w:type="gramEnd"/>
      <w:r w:rsidRPr="006E6881">
        <w:rPr>
          <w:rFonts w:ascii="Times New Roman" w:eastAsia="Times New Roman" w:hAnsi="Times New Roman" w:cs="Times New Roman"/>
          <w:sz w:val="24"/>
          <w:szCs w:val="20"/>
          <w:lang w:val="en-GB"/>
        </w:rPr>
        <w:t xml:space="preserve"> or they may be transportable. Transportable ground terminals can be moved to meet operational needs and the duration of use while </w:t>
      </w:r>
      <w:del w:id="242" w:author="John Mettrop" w:date="2021-12-21T07:27:00Z">
        <w:r w:rsidRPr="006E6881">
          <w:rPr>
            <w:rFonts w:ascii="Times New Roman" w:eastAsia="Times New Roman" w:hAnsi="Times New Roman" w:cs="Times New Roman"/>
            <w:sz w:val="24"/>
            <w:szCs w:val="20"/>
            <w:lang w:val="en-GB"/>
          </w:rPr>
          <w:delText xml:space="preserve">it </w:delText>
        </w:r>
      </w:del>
      <w:ins w:id="243" w:author="John Mettrop" w:date="2021-12-21T07:27:00Z">
        <w:r w:rsidRPr="006E6881">
          <w:rPr>
            <w:rFonts w:ascii="Times New Roman" w:eastAsia="Times New Roman" w:hAnsi="Times New Roman" w:cs="Times New Roman"/>
            <w:sz w:val="24"/>
            <w:szCs w:val="20"/>
            <w:lang w:val="en-GB"/>
          </w:rPr>
          <w:t xml:space="preserve">they </w:t>
        </w:r>
      </w:ins>
      <w:r w:rsidRPr="006E6881">
        <w:rPr>
          <w:rFonts w:ascii="Times New Roman" w:eastAsia="Times New Roman" w:hAnsi="Times New Roman" w:cs="Times New Roman"/>
          <w:sz w:val="24"/>
          <w:szCs w:val="20"/>
          <w:lang w:val="en-GB"/>
        </w:rPr>
        <w:lastRenderedPageBreak/>
        <w:t>remain</w:t>
      </w:r>
      <w:del w:id="244" w:author="John Mettrop" w:date="2021-12-21T07:27: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at a particular location is dependent upon operational requirements.</w:t>
      </w:r>
      <w:ins w:id="245" w:author="John Mettrop" w:date="2021-12-21T07:28:00Z">
        <w:r w:rsidRPr="006E6881">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210C753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46" w:author="John Mettrop" w:date="2021-12-21T07:28: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75FAB3BF"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47" w:author="John Mettrop" w:date="2021-12-21T07:28:00Z"/>
          <w:rFonts w:ascii="Times New Roman" w:eastAsia="Times New Roman" w:hAnsi="Times New Roman" w:cs="Times New Roman"/>
          <w:sz w:val="24"/>
          <w:szCs w:val="20"/>
          <w:lang w:val="en-GB" w:eastAsia="zh-CN"/>
        </w:rPr>
      </w:pPr>
      <w:ins w:id="248" w:author="John Mettrop" w:date="2021-12-21T07:28:00Z">
        <w:r w:rsidRPr="006E6881">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6E6881">
          <w:rPr>
            <w:rFonts w:ascii="Times New Roman" w:eastAsia="Times New Roman" w:hAnsi="Times New Roman" w:cs="Times New Roman"/>
            <w:sz w:val="24"/>
            <w:szCs w:val="20"/>
            <w:lang w:val="en-GB" w:eastAsia="zh-CN"/>
          </w:rPr>
          <w:t>land based</w:t>
        </w:r>
        <w:proofErr w:type="gramEnd"/>
        <w:r w:rsidRPr="006E6881">
          <w:rPr>
            <w:rFonts w:ascii="Times New Roman" w:eastAsia="Times New Roman" w:hAnsi="Times New Roman" w:cs="Times New Roman"/>
            <w:sz w:val="24"/>
            <w:szCs w:val="20"/>
            <w:lang w:val="en-GB" w:eastAsia="zh-CN"/>
          </w:rPr>
          <w:t xml:space="preserve"> command and monitoring </w:t>
        </w:r>
        <w:proofErr w:type="spellStart"/>
        <w:r w:rsidRPr="006E6881">
          <w:rPr>
            <w:rFonts w:ascii="Times New Roman" w:eastAsia="Times New Roman" w:hAnsi="Times New Roman" w:cs="Times New Roman"/>
            <w:sz w:val="24"/>
            <w:szCs w:val="20"/>
            <w:lang w:val="en-GB" w:eastAsia="zh-CN"/>
          </w:rPr>
          <w:t>centers</w:t>
        </w:r>
        <w:proofErr w:type="spellEnd"/>
        <w:r w:rsidRPr="006E6881">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Figure 1 depicts the </w:t>
        </w:r>
        <w:proofErr w:type="gramStart"/>
        <w:r w:rsidRPr="006E6881">
          <w:rPr>
            <w:rFonts w:ascii="Times New Roman" w:eastAsia="Times New Roman" w:hAnsi="Times New Roman" w:cs="Times New Roman"/>
            <w:sz w:val="24"/>
            <w:szCs w:val="20"/>
            <w:lang w:val="en-GB" w:eastAsia="zh-CN"/>
          </w:rPr>
          <w:t>above mentioned</w:t>
        </w:r>
        <w:proofErr w:type="gramEnd"/>
        <w:r w:rsidRPr="006E6881">
          <w:rPr>
            <w:rFonts w:ascii="Times New Roman" w:eastAsia="Times New Roman" w:hAnsi="Times New Roman" w:cs="Times New Roman"/>
            <w:sz w:val="24"/>
            <w:szCs w:val="20"/>
            <w:lang w:val="en-GB" w:eastAsia="zh-CN"/>
          </w:rPr>
          <w:t xml:space="preserve"> application. Table 1 contains the characteristics of the radio systems</w:t>
        </w:r>
        <w:r w:rsidRPr="006E6881">
          <w:rPr>
            <w:rFonts w:ascii="Times New Roman" w:eastAsia="Times New Roman" w:hAnsi="Times New Roman" w:cs="Times New Roman"/>
            <w:sz w:val="16"/>
            <w:szCs w:val="16"/>
            <w:lang w:val="en-GB"/>
          </w:rPr>
          <w:t xml:space="preserve"> </w:t>
        </w:r>
        <w:r w:rsidRPr="006E6881">
          <w:rPr>
            <w:rFonts w:ascii="Times New Roman" w:eastAsia="Times New Roman" w:hAnsi="Times New Roman" w:cs="Times New Roman"/>
            <w:sz w:val="24"/>
            <w:szCs w:val="20"/>
            <w:lang w:val="en-GB"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2DCE99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49" w:author="John Mettrop" w:date="2021-12-21T07:28:00Z"/>
          <w:rFonts w:ascii="Times New Roman" w:eastAsia="Calibri" w:hAnsi="Times New Roman" w:cs="Times New Roman"/>
          <w:caps/>
          <w:sz w:val="24"/>
          <w:szCs w:val="24"/>
          <w:lang w:val="en-GB" w:eastAsia="zh-CN"/>
        </w:rPr>
      </w:pPr>
      <w:ins w:id="250" w:author="John Mettrop" w:date="2021-12-21T07:28:00Z">
        <w:r w:rsidRPr="006E6881">
          <w:rPr>
            <w:rFonts w:ascii="Times New Roman" w:eastAsia="Calibri" w:hAnsi="Times New Roman" w:cs="Times New Roman"/>
            <w:caps/>
            <w:sz w:val="24"/>
            <w:szCs w:val="24"/>
            <w:lang w:val="en-GB" w:eastAsia="zh-CN"/>
          </w:rPr>
          <w:t>Figure 1</w:t>
        </w:r>
      </w:ins>
    </w:p>
    <w:p w14:paraId="69E8770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51" w:author="John Mettrop" w:date="2021-12-21T07:28:00Z"/>
          <w:rFonts w:ascii="Times New Roman Bold" w:eastAsia="Calibri" w:hAnsi="Times New Roman Bold" w:cs="Times New Roman Bold"/>
          <w:b/>
          <w:sz w:val="24"/>
          <w:szCs w:val="24"/>
          <w:lang w:val="en-GB" w:eastAsia="zh-CN"/>
        </w:rPr>
      </w:pPr>
      <w:ins w:id="252" w:author="John Mettrop" w:date="2021-12-21T07:28:00Z">
        <w:r w:rsidRPr="006E6881">
          <w:rPr>
            <w:rFonts w:ascii="Times New Roman Bold" w:eastAsia="Calibri" w:hAnsi="Times New Roman Bold" w:cs="Times New Roman Bold"/>
            <w:b/>
            <w:sz w:val="24"/>
            <w:szCs w:val="24"/>
            <w:lang w:val="en-GB" w:eastAsia="zh-CN"/>
          </w:rPr>
          <w:t xml:space="preserve">Operation of </w:t>
        </w:r>
      </w:ins>
      <w:ins w:id="253" w:author="John Mettrop" w:date="2021-12-21T07:30:00Z">
        <w:r w:rsidRPr="006E6881">
          <w:rPr>
            <w:rFonts w:ascii="Times New Roman Bold" w:eastAsia="Calibri" w:hAnsi="Times New Roman Bold" w:cs="Times New Roman Bold"/>
            <w:b/>
            <w:sz w:val="24"/>
            <w:szCs w:val="24"/>
            <w:lang w:val="en-GB" w:eastAsia="zh-CN"/>
          </w:rPr>
          <w:t>unmanned aerial ve</w:t>
        </w:r>
      </w:ins>
      <w:ins w:id="254" w:author="Chamova, Alisa" w:date="2021-12-21T09:38:00Z">
        <w:r w:rsidRPr="006E6881">
          <w:rPr>
            <w:rFonts w:ascii="Times New Roman Bold" w:eastAsia="Calibri" w:hAnsi="Times New Roman Bold" w:cs="Times New Roman Bold"/>
            <w:b/>
            <w:sz w:val="24"/>
            <w:szCs w:val="24"/>
            <w:lang w:val="en-GB" w:eastAsia="zh-CN"/>
          </w:rPr>
          <w:t>hic</w:t>
        </w:r>
      </w:ins>
      <w:ins w:id="255" w:author="John Mettrop" w:date="2021-12-21T07:30:00Z">
        <w:r w:rsidRPr="006E6881">
          <w:rPr>
            <w:rFonts w:ascii="Times New Roman Bold" w:eastAsia="Calibri" w:hAnsi="Times New Roman Bold" w:cs="Times New Roman Bold"/>
            <w:b/>
            <w:sz w:val="24"/>
            <w:szCs w:val="24"/>
            <w:lang w:val="en-GB" w:eastAsia="zh-CN"/>
          </w:rPr>
          <w:t>les</w:t>
        </w:r>
      </w:ins>
      <w:ins w:id="256" w:author="John Mettrop" w:date="2021-12-21T07:28:00Z">
        <w:r w:rsidRPr="006E6881">
          <w:rPr>
            <w:rFonts w:ascii="Times New Roman Bold" w:eastAsia="Calibri" w:hAnsi="Times New Roman Bold" w:cs="Times New Roman Bold"/>
            <w:b/>
            <w:sz w:val="24"/>
            <w:szCs w:val="24"/>
            <w:lang w:val="en-GB" w:eastAsia="zh-CN"/>
          </w:rPr>
          <w:t xml:space="preserve"> based wide area ocean surface exploration system</w:t>
        </w:r>
      </w:ins>
    </w:p>
    <w:p w14:paraId="162C0518"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57" w:author="John Mettrop" w:date="2021-12-21T07:28:00Z"/>
          <w:rFonts w:ascii="Times New Roman" w:eastAsia="Calibri" w:hAnsi="Times New Roman" w:cs="Times New Roman"/>
          <w:sz w:val="24"/>
          <w:szCs w:val="24"/>
          <w:lang w:val="en-GB" w:eastAsia="zh-CN"/>
        </w:rPr>
      </w:pPr>
      <w:r w:rsidRPr="006E6881">
        <w:rPr>
          <w:rFonts w:ascii="Times New Roman" w:eastAsia="Calibri" w:hAnsi="Times New Roman" w:cs="Times New Roman"/>
          <w:noProof/>
          <w:sz w:val="24"/>
          <w:szCs w:val="24"/>
          <w:lang w:val="en-GB"/>
        </w:rPr>
        <mc:AlternateContent>
          <mc:Choice Requires="wpg">
            <w:drawing>
              <wp:inline distT="0" distB="0" distL="0" distR="0" wp14:anchorId="6A395102" wp14:editId="33E59E35">
                <wp:extent cx="6107430" cy="1478280"/>
                <wp:effectExtent l="0" t="0" r="0" b="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43D8BC" id="Group 3"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258" w:author="John Mettrop" w:date="2021-12-21T07:28:00Z">
        <w:r w:rsidRPr="006E6881">
          <w:rPr>
            <w:rFonts w:ascii="Times New Roman" w:eastAsia="Calibri" w:hAnsi="Times New Roman" w:cs="Times New Roman"/>
            <w:sz w:val="24"/>
            <w:szCs w:val="24"/>
            <w:lang w:val="en-GB"/>
          </w:rPr>
          <w:t xml:space="preserve"> </w:t>
        </w:r>
      </w:ins>
    </w:p>
    <w:p w14:paraId="31CC1541"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studies involving an AMS or MMS receiver because protection criterion is set in terms of I/N and not using wanted carrier]</w:t>
      </w:r>
    </w:p>
    <w:p w14:paraId="7D58268B"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 xml:space="preserve"> [Editor’s  note: in the methodology considered within WP 5D, the assessed interference is to a AMS or MMS station independently it is a part of mesh networks or a single station.]</w:t>
      </w:r>
    </w:p>
    <w:p w14:paraId="39CB8AB9" w14:textId="77777777" w:rsidR="006E6881" w:rsidRPr="006E6881" w:rsidRDefault="006E6881" w:rsidP="006E6881">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eastAsia="zh-CN"/>
        </w:rPr>
      </w:pPr>
      <w:r w:rsidRPr="006E6881">
        <w:rPr>
          <w:rFonts w:ascii="Times New Roman" w:eastAsia="Times New Roman" w:hAnsi="Times New Roman" w:cs="Times New Roman"/>
          <w:i/>
          <w:iCs/>
          <w:color w:val="FF0000"/>
          <w:sz w:val="24"/>
          <w:szCs w:val="20"/>
          <w:lang w:val="en-GB" w:eastAsia="zh-CN"/>
        </w:rPr>
        <w:t>[Editor’s note: it should be clarified the UAVs’ density and the heights they operate at]</w:t>
      </w:r>
    </w:p>
    <w:p w14:paraId="5095A82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59" w:author="John Mettrop" w:date="2021-12-21T07:28:00Z"/>
          <w:rFonts w:ascii="Times New Roman" w:eastAsia="Malgun Gothic" w:hAnsi="Times New Roman" w:cs="Times New Roman"/>
          <w:sz w:val="24"/>
          <w:szCs w:val="20"/>
          <w:lang w:val="en-GB" w:eastAsia="ko-KR"/>
        </w:rPr>
      </w:pPr>
      <w:ins w:id="260" w:author="John Mettrop" w:date="2021-12-21T07:28:00Z">
        <w:r w:rsidRPr="006E6881">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international airspace to conduct or support activities including maritime search and rescue, disaster relief and rescue in national territories and international waters. Once the visual monitoring results are taken by any aircraft, the captured video is delivered from one aircraft to the other by </w:t>
        </w:r>
        <w:r w:rsidRPr="006E6881">
          <w:rPr>
            <w:rFonts w:ascii="Times New Roman" w:eastAsia="Malgun Gothic" w:hAnsi="Times New Roman" w:cs="Times New Roman"/>
            <w:sz w:val="24"/>
            <w:szCs w:val="20"/>
            <w:lang w:val="en-GB" w:eastAsia="ko-KR"/>
          </w:rPr>
          <w:lastRenderedPageBreak/>
          <w:t>using 5 MHz A</w:t>
        </w:r>
      </w:ins>
      <w:ins w:id="261" w:author="John Mettrop" w:date="2021-12-21T07:30:00Z">
        <w:r w:rsidRPr="006E6881">
          <w:rPr>
            <w:rFonts w:ascii="Times New Roman" w:eastAsia="Malgun Gothic" w:hAnsi="Times New Roman" w:cs="Times New Roman"/>
            <w:sz w:val="24"/>
            <w:szCs w:val="20"/>
            <w:lang w:val="en-GB" w:eastAsia="ko-KR"/>
          </w:rPr>
          <w:t>M</w:t>
        </w:r>
      </w:ins>
      <w:ins w:id="262" w:author="John Mettrop" w:date="2021-12-21T07:28:00Z">
        <w:r w:rsidRPr="006E6881">
          <w:rPr>
            <w:rFonts w:ascii="Times New Roman" w:eastAsia="Malgun Gothic" w:hAnsi="Times New Roman" w:cs="Times New Roman"/>
            <w:sz w:val="24"/>
            <w:szCs w:val="20"/>
            <w:lang w:val="en-GB" w:eastAsia="ko-KR"/>
          </w:rPr>
          <w:t>DL and any audio communication between aircrafts is delivered by using 8 kHz A</w:t>
        </w:r>
      </w:ins>
      <w:ins w:id="263" w:author="John Mettrop" w:date="2021-12-21T07:30:00Z">
        <w:r w:rsidRPr="006E6881">
          <w:rPr>
            <w:rFonts w:ascii="Times New Roman" w:eastAsia="Malgun Gothic" w:hAnsi="Times New Roman" w:cs="Times New Roman"/>
            <w:sz w:val="24"/>
            <w:szCs w:val="20"/>
            <w:lang w:val="en-GB" w:eastAsia="ko-KR"/>
          </w:rPr>
          <w:t>M</w:t>
        </w:r>
      </w:ins>
      <w:ins w:id="264" w:author="John Mettrop" w:date="2021-12-21T07:28:00Z">
        <w:r w:rsidRPr="006E6881">
          <w:rPr>
            <w:rFonts w:ascii="Times New Roman" w:eastAsia="Malgun Gothic" w:hAnsi="Times New Roman" w:cs="Times New Roman"/>
            <w:sz w:val="24"/>
            <w:szCs w:val="20"/>
            <w:lang w:val="en-GB" w:eastAsia="ko-KR"/>
          </w:rPr>
          <w:t xml:space="preserve">DL as depicted in Figure 2. The details of technical characteristics are given in Table 1. The </w:t>
        </w:r>
        <w:proofErr w:type="spellStart"/>
        <w:r w:rsidRPr="006E6881">
          <w:rPr>
            <w:rFonts w:ascii="Times New Roman" w:eastAsia="Malgun Gothic" w:hAnsi="Times New Roman" w:cs="Times New Roman"/>
            <w:sz w:val="24"/>
            <w:szCs w:val="20"/>
            <w:lang w:val="en-GB" w:eastAsia="ko-KR"/>
          </w:rPr>
          <w:t>center</w:t>
        </w:r>
        <w:proofErr w:type="spellEnd"/>
        <w:r w:rsidRPr="006E6881">
          <w:rPr>
            <w:rFonts w:ascii="Times New Roman" w:eastAsia="Malgun Gothic" w:hAnsi="Times New Roman" w:cs="Times New Roman"/>
            <w:sz w:val="24"/>
            <w:szCs w:val="20"/>
            <w:lang w:val="en-GB" w:eastAsia="ko-KR"/>
          </w:rPr>
          <w:t xml:space="preserve"> frequency for two A</w:t>
        </w:r>
      </w:ins>
      <w:ins w:id="265" w:author="John Mettrop" w:date="2021-12-21T07:30:00Z">
        <w:r w:rsidRPr="006E6881">
          <w:rPr>
            <w:rFonts w:ascii="Times New Roman" w:eastAsia="Malgun Gothic" w:hAnsi="Times New Roman" w:cs="Times New Roman"/>
            <w:sz w:val="24"/>
            <w:szCs w:val="20"/>
            <w:lang w:val="en-GB" w:eastAsia="ko-KR"/>
          </w:rPr>
          <w:t>M</w:t>
        </w:r>
      </w:ins>
      <w:ins w:id="266" w:author="John Mettrop" w:date="2021-12-21T07:28:00Z">
        <w:r w:rsidRPr="006E6881">
          <w:rPr>
            <w:rFonts w:ascii="Times New Roman" w:eastAsia="Malgun Gothic" w:hAnsi="Times New Roman" w:cs="Times New Roman"/>
            <w:sz w:val="24"/>
            <w:szCs w:val="20"/>
            <w:lang w:val="en-GB" w:eastAsia="ko-KR"/>
          </w:rPr>
          <w:t>DLs will be selected in the tuning range. In Figure 2 two aircrafts are operating in one set. There could be multiple sets.</w:t>
        </w:r>
      </w:ins>
    </w:p>
    <w:p w14:paraId="1860F5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480" w:after="120" w:line="240" w:lineRule="auto"/>
        <w:rPr>
          <w:ins w:id="267" w:author="John Mettrop" w:date="2021-12-21T07:28:00Z"/>
          <w:rFonts w:ascii="Times New Roman" w:eastAsia="Times New Roman" w:hAnsi="Times New Roman" w:cs="Times New Roman"/>
          <w:caps/>
          <w:sz w:val="24"/>
          <w:szCs w:val="24"/>
          <w:lang w:val="en-GB" w:eastAsia="zh-CN"/>
        </w:rPr>
      </w:pPr>
      <w:ins w:id="268" w:author="John Mettrop" w:date="2021-12-21T07:28:00Z">
        <w:r w:rsidRPr="006E6881">
          <w:rPr>
            <w:rFonts w:ascii="Times New Roman" w:eastAsia="Calibri" w:hAnsi="Times New Roman" w:cs="Times New Roman"/>
            <w:caps/>
            <w:sz w:val="24"/>
            <w:szCs w:val="24"/>
            <w:lang w:val="en-GB" w:eastAsia="zh-CN"/>
          </w:rPr>
          <w:t>Figure 2</w:t>
        </w:r>
      </w:ins>
    </w:p>
    <w:p w14:paraId="5AAE6A1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269" w:author="John Mettrop" w:date="2021-12-21T07:28:00Z"/>
          <w:rFonts w:ascii="Times New Roman Bold" w:eastAsia="Malgun Gothic" w:hAnsi="Times New Roman Bold" w:cs="Times New Roman Bold"/>
          <w:b/>
          <w:sz w:val="24"/>
          <w:szCs w:val="24"/>
          <w:lang w:val="en-GB" w:eastAsia="ko-KR"/>
        </w:rPr>
      </w:pPr>
      <w:ins w:id="270" w:author="John Mettrop" w:date="2021-12-21T07:28:00Z">
        <w:r w:rsidRPr="006E6881">
          <w:rPr>
            <w:rFonts w:ascii="Times New Roman Bold" w:eastAsia="Calibri" w:hAnsi="Times New Roman Bold" w:cs="Times New Roman Bold"/>
            <w:b/>
            <w:sz w:val="24"/>
            <w:szCs w:val="24"/>
            <w:lang w:val="en-GB" w:eastAsia="zh-CN"/>
          </w:rPr>
          <w:t xml:space="preserve">Example of configuration of two aeronautical datalinks by </w:t>
        </w:r>
      </w:ins>
      <w:ins w:id="271" w:author="John Mettrop" w:date="2021-12-21T07:31:00Z">
        <w:r w:rsidRPr="006E6881">
          <w:rPr>
            <w:rFonts w:ascii="Times New Roman Bold" w:eastAsia="Calibri" w:hAnsi="Times New Roman Bold" w:cs="Times New Roman Bold"/>
            <w:b/>
            <w:sz w:val="24"/>
            <w:szCs w:val="24"/>
            <w:lang w:val="en-GB" w:eastAsia="zh-CN"/>
          </w:rPr>
          <w:t>s</w:t>
        </w:r>
      </w:ins>
      <w:ins w:id="272" w:author="John Mettrop" w:date="2021-12-21T07:28:00Z">
        <w:r w:rsidRPr="006E6881">
          <w:rPr>
            <w:rFonts w:ascii="Times New Roman Bold" w:eastAsia="Calibri" w:hAnsi="Times New Roman Bold" w:cs="Times New Roman Bold"/>
            <w:b/>
            <w:sz w:val="24"/>
            <w:szCs w:val="24"/>
            <w:lang w:val="en-GB" w:eastAsia="zh-CN"/>
          </w:rPr>
          <w:t>ystem 7</w:t>
        </w:r>
      </w:ins>
    </w:p>
    <w:p w14:paraId="702941F5" w14:textId="77777777" w:rsidR="006E6881" w:rsidRPr="006E6881" w:rsidRDefault="006E6881" w:rsidP="006E6881">
      <w:pPr>
        <w:tabs>
          <w:tab w:val="left" w:pos="1134"/>
          <w:tab w:val="left" w:pos="1871"/>
          <w:tab w:val="left" w:pos="2268"/>
        </w:tabs>
        <w:overflowPunct w:val="0"/>
        <w:autoSpaceDE w:val="0"/>
        <w:autoSpaceDN w:val="0"/>
        <w:adjustRightInd w:val="0"/>
        <w:spacing w:before="120" w:after="240" w:line="240" w:lineRule="auto"/>
        <w:rPr>
          <w:ins w:id="273" w:author="John Mettrop" w:date="2021-12-21T07:28:00Z"/>
          <w:rFonts w:ascii="Times New Roman" w:eastAsia="Malgun Gothic" w:hAnsi="Times New Roman" w:cs="Times New Roman"/>
          <w:sz w:val="24"/>
          <w:szCs w:val="24"/>
          <w:lang w:val="en-GB" w:eastAsia="ko-KR"/>
        </w:rPr>
      </w:pPr>
      <w:ins w:id="274" w:author="John Mettrop" w:date="2021-12-21T07:28:00Z">
        <w:r w:rsidRPr="006E6881">
          <w:rPr>
            <w:rFonts w:ascii="Times New Roman" w:eastAsia="Malgun Gothic" w:hAnsi="Times New Roman" w:cs="Times New Roman"/>
            <w:noProof/>
            <w:sz w:val="24"/>
            <w:szCs w:val="24"/>
            <w:lang w:val="en-GB" w:eastAsia="ru-RU"/>
          </w:rPr>
          <w:drawing>
            <wp:inline distT="0" distB="0" distL="0" distR="0" wp14:anchorId="0AF320FD" wp14:editId="2C453332">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79D43E06" w14:textId="77777777" w:rsidR="006E6881" w:rsidRPr="006E6881" w:rsidRDefault="006E6881" w:rsidP="006E6881">
      <w:pPr>
        <w:tabs>
          <w:tab w:val="left" w:pos="1134"/>
          <w:tab w:val="left" w:pos="1871"/>
          <w:tab w:val="left" w:pos="2268"/>
        </w:tabs>
        <w:overflowPunct w:val="0"/>
        <w:autoSpaceDE w:val="0"/>
        <w:autoSpaceDN w:val="0"/>
        <w:adjustRightInd w:val="0"/>
        <w:spacing w:before="280" w:line="240" w:lineRule="auto"/>
        <w:jc w:val="left"/>
        <w:rPr>
          <w:ins w:id="275" w:author="John Mettrop" w:date="2021-12-21T07:28:00Z"/>
          <w:rFonts w:ascii="Times New Roman" w:eastAsia="Times New Roman" w:hAnsi="Times New Roman" w:cs="Times New Roman"/>
          <w:sz w:val="24"/>
          <w:szCs w:val="20"/>
          <w:lang w:val="en-GB" w:eastAsia="zh-CN"/>
        </w:rPr>
      </w:pPr>
      <w:ins w:id="276" w:author="John Mettrop" w:date="2021-12-21T07:28:00Z">
        <w:r w:rsidRPr="006E6881">
          <w:rPr>
            <w:rFonts w:ascii="Times New Roman" w:eastAsia="Times New Roman" w:hAnsi="Times New Roman" w:cs="Times New Roman"/>
            <w:sz w:val="24"/>
            <w:szCs w:val="20"/>
            <w:lang w:val="en-GB" w:eastAsia="zh-CN"/>
          </w:rPr>
          <w:t>The System 8 is designed to be used both on national territory and in international airspace and international waters.</w:t>
        </w:r>
      </w:ins>
    </w:p>
    <w:p w14:paraId="5E5C6D4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77" w:author="John Mettrop" w:date="2021-12-21T07:28:00Z"/>
          <w:rFonts w:ascii="Times New Roman" w:eastAsia="Times New Roman" w:hAnsi="Times New Roman" w:cs="Times New Roman"/>
          <w:sz w:val="24"/>
          <w:szCs w:val="20"/>
          <w:lang w:val="en-GB" w:eastAsia="zh-CN"/>
        </w:rPr>
      </w:pPr>
      <w:ins w:id="278" w:author="John Mettrop" w:date="2021-12-21T07:28:00Z">
        <w:r w:rsidRPr="006E6881">
          <w:rPr>
            <w:rFonts w:ascii="Times New Roman" w:eastAsia="Times New Roman" w:hAnsi="Times New Roman" w:cs="Times New Roman"/>
            <w:sz w:val="24"/>
            <w:szCs w:val="20"/>
            <w:lang w:val="en-GB" w:eastAsia="zh-CN"/>
          </w:rPr>
          <w:t>The main application of this system:</w:t>
        </w:r>
      </w:ins>
    </w:p>
    <w:p w14:paraId="1AD93BCD"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79" w:author="John Mettrop" w:date="2021-12-21T07:28:00Z"/>
          <w:rFonts w:ascii="Times New Roman" w:eastAsia="Times New Roman" w:hAnsi="Times New Roman" w:cs="Times New Roman"/>
          <w:sz w:val="24"/>
          <w:szCs w:val="20"/>
          <w:lang w:val="en-GB" w:eastAsia="zh-CN"/>
        </w:rPr>
      </w:pPr>
      <w:ins w:id="280"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6E6881">
          <w:rPr>
            <w:rFonts w:ascii="Times New Roman" w:eastAsia="Times New Roman" w:hAnsi="Times New Roman" w:cs="Times New Roman"/>
            <w:sz w:val="24"/>
            <w:szCs w:val="20"/>
            <w:lang w:val="en-GB" w:eastAsia="zh-CN"/>
          </w:rPr>
          <w:t>missions;</w:t>
        </w:r>
        <w:proofErr w:type="gramEnd"/>
      </w:ins>
    </w:p>
    <w:p w14:paraId="1AD7D661"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81" w:author="John Mettrop" w:date="2021-12-21T07:28:00Z"/>
          <w:rFonts w:ascii="Times New Roman" w:eastAsia="Times New Roman" w:hAnsi="Times New Roman" w:cs="Times New Roman"/>
          <w:sz w:val="24"/>
          <w:szCs w:val="20"/>
          <w:lang w:val="en-GB" w:eastAsia="zh-CN"/>
        </w:rPr>
      </w:pPr>
      <w:ins w:id="282" w:author="John Mettrop" w:date="2021-12-21T07:28:00Z">
        <w:r w:rsidRPr="006E6881">
          <w:rPr>
            <w:rFonts w:ascii="Times New Roman" w:eastAsia="Times New Roman" w:hAnsi="Times New Roman" w:cs="Times New Roman"/>
            <w:sz w:val="24"/>
            <w:szCs w:val="20"/>
            <w:lang w:val="en-GB" w:eastAsia="zh-CN"/>
          </w:rPr>
          <w:t>–</w:t>
        </w:r>
        <w:r w:rsidRPr="006E6881">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654815D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83" w:author="John Mettrop" w:date="2021-12-21T07:28:00Z"/>
          <w:rFonts w:ascii="Times New Roman" w:eastAsia="Times New Roman" w:hAnsi="Times New Roman" w:cs="Times New Roman"/>
          <w:sz w:val="24"/>
          <w:szCs w:val="20"/>
          <w:lang w:val="en-GB" w:eastAsia="zh-CN"/>
        </w:rPr>
      </w:pPr>
      <w:ins w:id="284" w:author="John Mettrop" w:date="2021-12-21T07:28:00Z">
        <w:r w:rsidRPr="006E6881">
          <w:rPr>
            <w:rFonts w:ascii="Times New Roman" w:eastAsia="Times New Roman" w:hAnsi="Times New Roman" w:cs="Times New Roman"/>
            <w:sz w:val="24"/>
            <w:szCs w:val="20"/>
            <w:lang w:val="en-GB" w:eastAsia="zh-CN"/>
          </w:rPr>
          <w:t xml:space="preserve">Direct communication between aircrafts and ships is also possible. </w:t>
        </w:r>
      </w:ins>
    </w:p>
    <w:p w14:paraId="197AA157"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285" w:author="John Mettrop" w:date="2021-12-21T07:28:00Z"/>
          <w:rFonts w:ascii="Times New Roman" w:eastAsia="Times New Roman" w:hAnsi="Times New Roman" w:cs="Times New Roman"/>
          <w:sz w:val="24"/>
          <w:szCs w:val="20"/>
          <w:lang w:val="en-GB" w:eastAsia="zh-CN"/>
        </w:rPr>
      </w:pPr>
      <w:ins w:id="286" w:author="John Mettrop" w:date="2021-12-21T07:28:00Z">
        <w:r w:rsidRPr="006E6881">
          <w:rPr>
            <w:rFonts w:ascii="Times New Roman" w:eastAsia="Times New Roman" w:hAnsi="Times New Roman" w:cs="Times New Roman"/>
            <w:sz w:val="24"/>
            <w:szCs w:val="20"/>
            <w:lang w:val="en-GB" w:eastAsia="zh-CN"/>
          </w:rPr>
          <w:t>With regard to international waters and international airspace, the use of this system is intended to conduct planned research missions in local areas, for example, scientific studies of the sea surface or the atmosphere.</w:t>
        </w:r>
      </w:ins>
    </w:p>
    <w:p w14:paraId="108C3DFB"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287" w:author="John Mettrop" w:date="2021-12-21T07:28:00Z">
        <w:r w:rsidRPr="006E6881">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6F328293"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aeronautical mobile systems</w:t>
      </w:r>
    </w:p>
    <w:p w14:paraId="7FC82AA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1.</w:t>
      </w:r>
    </w:p>
    <w:p w14:paraId="3D1A10A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p>
    <w:p w14:paraId="2BFCCBFA" w14:textId="6F118088"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The aeronautical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288" w:author="John Mettrop" w:date="2021-12-21T07:31:00Z">
        <w:r w:rsidRPr="006E6881">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ins w:id="289" w:author="USA" w:date="2022-02-11T17:19:00Z">
        <w:r w:rsidR="00E54ED6">
          <w:rPr>
            <w:rFonts w:ascii="Times New Roman" w:eastAsia="Times New Roman" w:hAnsi="Times New Roman" w:cs="Times New Roman"/>
            <w:sz w:val="24"/>
            <w:szCs w:val="20"/>
            <w:lang w:val="en-GB"/>
          </w:rPr>
          <w:t xml:space="preserve"> </w:t>
        </w:r>
      </w:ins>
    </w:p>
    <w:p w14:paraId="1C2A0758"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p>
    <w:p w14:paraId="1368866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 xml:space="preserve">A variety of different types of antennas </w:t>
      </w:r>
      <w:del w:id="290" w:author="John Mettrop" w:date="2021-12-21T07:31:00Z">
        <w:r w:rsidRPr="006E6881">
          <w:rPr>
            <w:rFonts w:ascii="Times New Roman" w:eastAsia="Times New Roman" w:hAnsi="Times New Roman" w:cs="Times New Roman"/>
            <w:sz w:val="24"/>
            <w:szCs w:val="20"/>
            <w:lang w:val="en-GB"/>
          </w:rPr>
          <w:delText xml:space="preserve">are </w:delText>
        </w:r>
      </w:del>
      <w:ins w:id="291" w:author="John Mettrop" w:date="2021-12-21T07:31:00Z">
        <w:r w:rsidRPr="006E6881">
          <w:rPr>
            <w:rFonts w:ascii="Times New Roman" w:eastAsia="Times New Roman" w:hAnsi="Times New Roman" w:cs="Times New Roman"/>
            <w:sz w:val="24"/>
            <w:szCs w:val="20"/>
            <w:lang w:val="en-GB"/>
          </w:rPr>
          <w:t xml:space="preserve">is </w:t>
        </w:r>
      </w:ins>
      <w:r w:rsidRPr="006E6881">
        <w:rPr>
          <w:rFonts w:ascii="Times New Roman" w:eastAsia="Times New Roman" w:hAnsi="Times New Roman" w:cs="Times New Roman"/>
          <w:sz w:val="24"/>
          <w:szCs w:val="20"/>
          <w:lang w:val="en-GB"/>
        </w:rPr>
        <w:t xml:space="preserve">used by systems 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w:t>
      </w:r>
      <w:proofErr w:type="spellStart"/>
      <w:r w:rsidRPr="006E6881">
        <w:rPr>
          <w:rFonts w:ascii="Times New Roman" w:eastAsia="Times New Roman" w:hAnsi="Times New Roman" w:cs="Times New Roman"/>
          <w:sz w:val="24"/>
          <w:szCs w:val="20"/>
          <w:lang w:val="en-GB" w:eastAsia="ja-JP"/>
        </w:rPr>
        <w:t>MHz</w:t>
      </w:r>
      <w:r w:rsidRPr="006E6881">
        <w:rPr>
          <w:rFonts w:ascii="Times New Roman" w:eastAsia="Times New Roman" w:hAnsi="Times New Roman" w:cs="Times New Roman"/>
          <w:sz w:val="24"/>
          <w:szCs w:val="20"/>
          <w:lang w:val="en-GB"/>
        </w:rPr>
        <w:t>.</w:t>
      </w:r>
      <w:proofErr w:type="spellEnd"/>
      <w:r w:rsidRPr="006E6881">
        <w:rPr>
          <w:rFonts w:ascii="Times New Roman" w:eastAsia="Times New Roman" w:hAnsi="Times New Roman" w:cs="Times New Roman"/>
          <w:sz w:val="24"/>
          <w:szCs w:val="20"/>
          <w:lang w:val="en-GB"/>
        </w:rPr>
        <w:t xml:space="preserve"> Antennas in this range </w:t>
      </w:r>
      <w:del w:id="292" w:author="John Mettrop" w:date="2021-12-21T07:32:00Z">
        <w:r w:rsidRPr="006E6881">
          <w:rPr>
            <w:rFonts w:ascii="Times New Roman" w:eastAsia="Times New Roman" w:hAnsi="Times New Roman" w:cs="Times New Roman"/>
            <w:sz w:val="24"/>
            <w:szCs w:val="20"/>
            <w:lang w:val="en-GB"/>
          </w:rPr>
          <w:delText xml:space="preserve">are </w:delText>
        </w:r>
      </w:del>
      <w:r w:rsidRPr="006E6881">
        <w:rPr>
          <w:rFonts w:ascii="Times New Roman" w:eastAsia="Times New Roman" w:hAnsi="Times New Roman" w:cs="Times New Roman"/>
          <w:sz w:val="24"/>
          <w:szCs w:val="20"/>
          <w:lang w:val="en-GB"/>
        </w:rPr>
        <w:t xml:space="preserve">generally </w:t>
      </w:r>
      <w:del w:id="293" w:author="John Mettrop" w:date="2021-12-21T07:32:00Z">
        <w:r w:rsidRPr="006E6881">
          <w:rPr>
            <w:rFonts w:ascii="Times New Roman" w:eastAsia="Times New Roman" w:hAnsi="Times New Roman" w:cs="Times New Roman"/>
            <w:sz w:val="24"/>
            <w:szCs w:val="20"/>
            <w:lang w:val="en-GB"/>
          </w:rPr>
          <w:delText>of a variety of</w:delText>
        </w:r>
      </w:del>
      <w:ins w:id="294" w:author="John Mettrop" w:date="2021-12-21T07:32:00Z">
        <w:r w:rsidRPr="006E6881">
          <w:rPr>
            <w:rFonts w:ascii="Times New Roman" w:eastAsia="Times New Roman" w:hAnsi="Times New Roman" w:cs="Times New Roman"/>
            <w:sz w:val="24"/>
            <w:szCs w:val="20"/>
            <w:lang w:val="en-GB"/>
          </w:rPr>
          <w:t>differ in</w:t>
        </w:r>
      </w:ins>
      <w:r w:rsidRPr="006E6881">
        <w:rPr>
          <w:rFonts w:ascii="Times New Roman" w:eastAsia="Times New Roman" w:hAnsi="Times New Roman" w:cs="Times New Roman"/>
          <w:sz w:val="24"/>
          <w:szCs w:val="20"/>
          <w:lang w:val="en-GB"/>
        </w:rPr>
        <w:t xml:space="preserve"> size</w:t>
      </w:r>
      <w:del w:id="295" w:author="John Mettrop" w:date="2021-12-21T07:32:00Z">
        <w:r w:rsidRPr="006E6881">
          <w:rPr>
            <w:rFonts w:ascii="Times New Roman" w:eastAsia="Times New Roman" w:hAnsi="Times New Roman" w:cs="Times New Roman"/>
            <w:sz w:val="24"/>
            <w:szCs w:val="20"/>
            <w:lang w:val="en-GB"/>
          </w:rPr>
          <w:delText>s</w:delText>
        </w:r>
      </w:del>
      <w:r w:rsidRPr="006E6881">
        <w:rPr>
          <w:rFonts w:ascii="Times New Roman" w:eastAsia="Times New Roman" w:hAnsi="Times New Roman" w:cs="Times New Roman"/>
          <w:sz w:val="24"/>
          <w:szCs w:val="20"/>
          <w:lang w:val="en-GB"/>
        </w:rPr>
        <w:t xml:space="preserve"> and vary between the airborne component of the link and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19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The </w:t>
      </w:r>
      <w:proofErr w:type="gramStart"/>
      <w:r w:rsidRPr="006E6881">
        <w:rPr>
          <w:rFonts w:ascii="Times New Roman" w:eastAsia="Times New Roman" w:hAnsi="Times New Roman" w:cs="Times New Roman"/>
          <w:sz w:val="24"/>
          <w:szCs w:val="20"/>
          <w:lang w:val="en-GB"/>
        </w:rPr>
        <w:t>ground based</w:t>
      </w:r>
      <w:proofErr w:type="gramEnd"/>
      <w:r w:rsidRPr="006E6881">
        <w:rPr>
          <w:rFonts w:ascii="Times New Roman" w:eastAsia="Times New Roman" w:hAnsi="Times New Roman" w:cs="Times New Roman"/>
          <w:sz w:val="24"/>
          <w:szCs w:val="20"/>
          <w:lang w:val="en-GB"/>
        </w:rPr>
        <w:t xml:space="preserve"> antenna gain is typically between 3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and 31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Horizontal, and vertical polarizations could be used.</w:t>
      </w:r>
    </w:p>
    <w:p w14:paraId="2BF9B3B4"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96" w:author="John Mettrop" w:date="2021-12-21T07:33:00Z"/>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lastRenderedPageBreak/>
        <w:t>Antenna characteristics available in the Table 1 should be used for studies unless measured data is available.</w:t>
      </w:r>
    </w:p>
    <w:p w14:paraId="256FCB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ins w:id="297" w:author="John Mettrop" w:date="2021-12-21T07:33:00Z">
        <w:r w:rsidRPr="006E6881">
          <w:rPr>
            <w:rFonts w:ascii="Times New Roman" w:eastAsia="Times New Roman" w:hAnsi="Times New Roman" w:cs="Times New Roman"/>
            <w:sz w:val="24"/>
            <w:szCs w:val="20"/>
            <w:lang w:val="en-GB"/>
          </w:rPr>
          <w:t>The shipborne antenna height as described for Systems 3 5, 6, and 8 in Table 1 is in the range of 10 to 30 metres.</w:t>
        </w:r>
      </w:ins>
    </w:p>
    <w:p w14:paraId="4CDAB4B6"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p>
    <w:p w14:paraId="7D538DD8"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p>
    <w:p w14:paraId="09758E9C"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AMS systems referenced herein from interference </w:t>
      </w:r>
      <w:ins w:id="298" w:author="John Mettrop" w:date="2021-12-21T07:33:00Z">
        <w:r w:rsidRPr="006E6881">
          <w:rPr>
            <w:rFonts w:ascii="Times New Roman" w:eastAsia="Times New Roman" w:hAnsi="Times New Roman" w:cs="Times New Roman"/>
            <w:sz w:val="24"/>
            <w:szCs w:val="20"/>
            <w:lang w:val="en-GB"/>
          </w:rPr>
          <w:t>[</w:t>
        </w:r>
      </w:ins>
      <w:r w:rsidRPr="006E6881">
        <w:rPr>
          <w:rFonts w:ascii="Times New Roman" w:eastAsia="Times New Roman" w:hAnsi="Times New Roman" w:cs="Times New Roman"/>
          <w:sz w:val="24"/>
          <w:szCs w:val="20"/>
          <w:lang w:val="en-GB"/>
        </w:rPr>
        <w:t>due to another radiocommunication service</w:t>
      </w:r>
      <w:ins w:id="299" w:author="John Mettrop" w:date="2021-12-21T07:33:00Z">
        <w:r w:rsidRPr="006E6881">
          <w:rPr>
            <w:rFonts w:ascii="Times New Roman" w:eastAsia="Times New Roman" w:hAnsi="Times New Roman" w:cs="Times New Roman"/>
            <w:sz w:val="24"/>
            <w:szCs w:val="20"/>
            <w:lang w:val="en-GB"/>
          </w:rPr>
          <w:t>/application]</w:t>
        </w:r>
      </w:ins>
      <w:r w:rsidRPr="006E6881">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DECA2F3"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7A3451E3" w14:textId="77777777" w:rsidR="006E6881" w:rsidRPr="006E6881" w:rsidRDefault="006E6881" w:rsidP="006E6881">
      <w:pPr>
        <w:spacing w:line="240" w:lineRule="auto"/>
        <w:jc w:val="left"/>
        <w:rPr>
          <w:rFonts w:ascii="Times New Roman" w:eastAsia="Times New Roman" w:hAnsi="Times New Roman" w:cs="Times New Roman"/>
          <w:caps/>
          <w:sz w:val="24"/>
          <w:szCs w:val="24"/>
          <w:lang w:val="en-GB"/>
        </w:rPr>
        <w:sectPr w:rsidR="006E6881" w:rsidRPr="006E6881">
          <w:pgSz w:w="11907" w:h="16834"/>
          <w:pgMar w:top="1418" w:right="1134" w:bottom="1134" w:left="1134" w:header="720" w:footer="482" w:gutter="0"/>
          <w:paperSrc w:first="15" w:other="15"/>
          <w:pgNumType w:fmt="numberInDash" w:start="1"/>
          <w:cols w:space="720"/>
        </w:sectPr>
      </w:pPr>
    </w:p>
    <w:p w14:paraId="44367D5B"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6E6881">
        <w:rPr>
          <w:rFonts w:ascii="Times New Roman" w:eastAsia="Calibri" w:hAnsi="Times New Roman" w:cs="Times New Roman"/>
          <w:caps/>
          <w:sz w:val="24"/>
          <w:szCs w:val="24"/>
          <w:lang w:val="en-GB"/>
        </w:rPr>
        <w:lastRenderedPageBreak/>
        <w:t>TABLE  1</w:t>
      </w:r>
    </w:p>
    <w:p w14:paraId="7973EAB1"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300" w:author="John Mettrop" w:date="2021-12-21T07:34:00Z"/>
          <w:rFonts w:ascii="Times New Roman Bold" w:eastAsia="Calibri" w:hAnsi="Times New Roman Bold" w:cs="Times New Roman Bold"/>
          <w:b/>
          <w:sz w:val="24"/>
          <w:szCs w:val="24"/>
          <w:lang w:val="en-GB" w:eastAsia="ja-JP"/>
        </w:rPr>
      </w:pPr>
      <w:r w:rsidRPr="006E6881">
        <w:rPr>
          <w:rFonts w:ascii="Times New Roman Bold" w:eastAsia="Calibri" w:hAnsi="Times New Roman Bold" w:cs="Times New Roman Bold"/>
          <w:b/>
          <w:sz w:val="24"/>
          <w:szCs w:val="24"/>
          <w:lang w:val="en-GB"/>
        </w:rPr>
        <w:t xml:space="preserve">Typical technical characteristics of representative </w:t>
      </w:r>
      <w:ins w:id="301" w:author="John Mettrop" w:date="2021-12-21T07:34:00Z">
        <w:r w:rsidRPr="006E6881">
          <w:rPr>
            <w:rFonts w:ascii="Times New Roman Bold" w:eastAsia="Calibri" w:hAnsi="Times New Roman Bold" w:cs="Times New Roman Bold"/>
            <w:b/>
            <w:sz w:val="24"/>
            <w:szCs w:val="24"/>
            <w:lang w:val="en-GB"/>
          </w:rPr>
          <w:t xml:space="preserve">systems operating in the </w:t>
        </w:r>
      </w:ins>
      <w:r w:rsidRPr="006E6881">
        <w:rPr>
          <w:rFonts w:ascii="Times New Roman Bold" w:eastAsia="Calibri" w:hAnsi="Times New Roman Bold" w:cs="Times New Roman Bold"/>
          <w:b/>
          <w:sz w:val="24"/>
          <w:szCs w:val="24"/>
          <w:lang w:val="en-GB"/>
        </w:rPr>
        <w:t xml:space="preserve">aeronautical mobile service </w:t>
      </w:r>
      <w:del w:id="302" w:author="John Mettrop" w:date="2021-12-21T07:34:00Z">
        <w:r w:rsidRPr="006E6881">
          <w:rPr>
            <w:rFonts w:ascii="Times New Roman Bold" w:eastAsia="Calibri" w:hAnsi="Times New Roman Bold" w:cs="Times New Roman Bold"/>
            <w:b/>
            <w:sz w:val="24"/>
            <w:szCs w:val="24"/>
            <w:lang w:val="en-GB"/>
          </w:rPr>
          <w:delText xml:space="preserve">systems operated </w:delText>
        </w:r>
      </w:del>
      <w:ins w:id="303" w:author="John Mettrop" w:date="2021-12-21T07:34:00Z">
        <w:r w:rsidRPr="006E6881">
          <w:rPr>
            <w:rFonts w:ascii="Times New Roman Bold" w:eastAsia="Calibri" w:hAnsi="Times New Roman Bold" w:cs="Times New Roman Bold"/>
            <w:b/>
            <w:sz w:val="24"/>
            <w:szCs w:val="24"/>
            <w:lang w:val="en-GB"/>
          </w:rPr>
          <w:br/>
        </w:r>
      </w:ins>
      <w:r w:rsidRPr="006E6881">
        <w:rPr>
          <w:rFonts w:ascii="Times New Roman Bold" w:eastAsia="Calibri" w:hAnsi="Times New Roman Bold" w:cs="Times New Roman Bold"/>
          <w:b/>
          <w:sz w:val="24"/>
          <w:szCs w:val="24"/>
          <w:lang w:val="en-GB"/>
        </w:rPr>
        <w:t xml:space="preserve">in the frequency range </w:t>
      </w:r>
      <w:r w:rsidRPr="006E6881">
        <w:rPr>
          <w:rFonts w:ascii="Times New Roman Bold" w:eastAsia="Calibri" w:hAnsi="Times New Roman Bold" w:cs="Times New Roman Bold"/>
          <w:b/>
          <w:sz w:val="24"/>
          <w:szCs w:val="24"/>
          <w:lang w:val="en-GB" w:eastAsia="ja-JP"/>
        </w:rPr>
        <w:t>4 400-4 990 MHz</w:t>
      </w:r>
    </w:p>
    <w:p w14:paraId="6EFF71F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olor w:val="FF0000"/>
          <w:sz w:val="24"/>
          <w:szCs w:val="24"/>
          <w:lang w:val="en-GB" w:eastAsia="ja-JP"/>
        </w:rPr>
      </w:pPr>
      <w:r w:rsidRPr="006E6881">
        <w:rPr>
          <w:rFonts w:ascii="Times New Roman Bold" w:eastAsia="Calibri" w:hAnsi="Times New Roman Bold" w:cs="Times New Roman Bold"/>
          <w:b/>
          <w:i/>
          <w:color w:val="FF0000"/>
          <w:sz w:val="24"/>
          <w:szCs w:val="24"/>
          <w:lang w:val="en-GB" w:eastAsia="ja-JP"/>
        </w:rPr>
        <w:t>[Editor’s note: there is still some square brackets around some parameters in the table. It needs to be further checked and confirmed]</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E6881" w:rsidRPr="00A229D5" w14:paraId="1A73B2FD"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C3559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B835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2DF814B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214077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12B648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1</w:t>
            </w:r>
          </w:p>
          <w:p w14:paraId="38BC9B8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6A7A05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57BF5E6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395A11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2</w:t>
            </w:r>
          </w:p>
          <w:p w14:paraId="7E5192A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7E2CE5B3"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3A64E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0F438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B750D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49A4C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E846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93B4C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E6D0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BDBF9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9898F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2397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7FFC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1902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388DF7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4F1EE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044C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30-39</w:t>
            </w:r>
          </w:p>
        </w:tc>
      </w:tr>
      <w:tr w:rsidR="006E6881" w:rsidRPr="006E6881" w14:paraId="25A2CB2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6D546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2CF49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B01C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451677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1FA2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2760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7AF11C37"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58E90A" w14:textId="49D1957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04" w:author="USA" w:date="2022-02-25T15:03:00Z">
              <w:r w:rsidR="002E4A6B" w:rsidRPr="002E4A6B">
                <w:rPr>
                  <w:rFonts w:ascii="Times New Roman" w:eastAsia="Calibri" w:hAnsi="Times New Roman" w:cs="Times New Roman"/>
                  <w:sz w:val="20"/>
                  <w:szCs w:val="20"/>
                  <w:highlight w:val="cyan"/>
                  <w:vertAlign w:val="superscript"/>
                  <w:lang w:val="en-GB" w:eastAsia="ja-JP"/>
                  <w:rPrChange w:id="305" w:author="USA" w:date="2022-02-25T15:04:00Z">
                    <w:rPr>
                      <w:rFonts w:ascii="Times New Roman" w:eastAsia="Calibri" w:hAnsi="Times New Roman" w:cs="Times New Roman"/>
                      <w:sz w:val="20"/>
                      <w:szCs w:val="20"/>
                      <w:vertAlign w:val="superscript"/>
                      <w:lang w:val="en-GB" w:eastAsia="ja-JP"/>
                    </w:rPr>
                  </w:rPrChange>
                </w:rPr>
                <w:t>(</w:t>
              </w:r>
            </w:ins>
            <w:ins w:id="306" w:author="USA" w:date="2022-02-25T15:04:00Z">
              <w:r w:rsidR="002E4A6B" w:rsidRPr="002E4A6B">
                <w:rPr>
                  <w:rFonts w:ascii="Times New Roman" w:eastAsia="Calibri" w:hAnsi="Times New Roman" w:cs="Times New Roman"/>
                  <w:sz w:val="20"/>
                  <w:szCs w:val="20"/>
                  <w:highlight w:val="cyan"/>
                  <w:vertAlign w:val="superscript"/>
                  <w:lang w:val="en-GB" w:eastAsia="ja-JP"/>
                  <w:rPrChange w:id="307" w:author="USA" w:date="2022-02-25T15:04:00Z">
                    <w:rPr>
                      <w:rFonts w:ascii="Times New Roman" w:eastAsia="Calibri" w:hAnsi="Times New Roman" w:cs="Times New Roman"/>
                      <w:sz w:val="20"/>
                      <w:szCs w:val="20"/>
                      <w:vertAlign w:val="superscript"/>
                      <w:lang w:val="en-GB" w:eastAsia="ja-JP"/>
                    </w:rPr>
                  </w:rPrChange>
                </w:rPr>
                <w:t>6</w:t>
              </w:r>
            </w:ins>
            <w:ins w:id="308" w:author="USA" w:date="2022-02-25T15:03:00Z">
              <w:r w:rsidR="002E4A6B" w:rsidRPr="002E4A6B">
                <w:rPr>
                  <w:rFonts w:ascii="Times New Roman" w:eastAsia="Calibri" w:hAnsi="Times New Roman" w:cs="Times New Roman"/>
                  <w:sz w:val="20"/>
                  <w:szCs w:val="20"/>
                  <w:highlight w:val="cyan"/>
                  <w:vertAlign w:val="superscript"/>
                  <w:lang w:val="en-GB" w:eastAsia="ja-JP"/>
                  <w:rPrChange w:id="309" w:author="USA" w:date="2022-02-25T15:04:00Z">
                    <w:rPr>
                      <w:rFonts w:ascii="Times New Roman" w:eastAsia="Calibri" w:hAnsi="Times New Roman" w:cs="Times New Roman"/>
                      <w:sz w:val="20"/>
                      <w:szCs w:val="20"/>
                      <w:vertAlign w:val="superscript"/>
                      <w:lang w:val="en-GB" w:eastAsia="ja-JP"/>
                    </w:rPr>
                  </w:rPrChange>
                </w:rPr>
                <w:t>)</w:t>
              </w:r>
            </w:ins>
          </w:p>
        </w:tc>
      </w:tr>
      <w:tr w:rsidR="006E6881" w:rsidRPr="006E6881" w14:paraId="1B71D1B6"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ED466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4E5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AC6F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ECB25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7879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A06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30252E6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88704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6EC14A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850EB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35709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1A05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A5814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 / 10 / 20</w:t>
            </w:r>
          </w:p>
        </w:tc>
      </w:tr>
      <w:tr w:rsidR="006E6881" w:rsidRPr="006E6881" w14:paraId="52575F1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1D7260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47FEB0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0B313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F150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A24A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11A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5549107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CE84F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7408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146B3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70E2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BBFD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F3F6A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−103 to −98</w:t>
            </w:r>
          </w:p>
        </w:tc>
      </w:tr>
      <w:tr w:rsidR="006E6881" w:rsidRPr="006E6881" w14:paraId="63863DAE" w14:textId="77777777" w:rsidTr="006E6881">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09BC35" w14:textId="24A112D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10" w:author="USA" w:date="2022-02-25T15:03:00Z">
              <w:r w:rsidR="002E4A6B" w:rsidRPr="002E4A6B">
                <w:rPr>
                  <w:rFonts w:ascii="Times New Roman" w:eastAsia="Calibri" w:hAnsi="Times New Roman" w:cs="Times New Roman"/>
                  <w:sz w:val="20"/>
                  <w:szCs w:val="20"/>
                  <w:highlight w:val="cyan"/>
                  <w:vertAlign w:val="superscript"/>
                  <w:lang w:val="en-GB" w:eastAsia="ja-JP"/>
                  <w:rPrChange w:id="311" w:author="USA" w:date="2022-02-25T15:04:00Z">
                    <w:rPr>
                      <w:rFonts w:ascii="Times New Roman" w:eastAsia="Calibri" w:hAnsi="Times New Roman" w:cs="Times New Roman"/>
                      <w:sz w:val="20"/>
                      <w:szCs w:val="20"/>
                      <w:vertAlign w:val="superscript"/>
                      <w:lang w:val="en-GB" w:eastAsia="ja-JP"/>
                    </w:rPr>
                  </w:rPrChange>
                </w:rPr>
                <w:t>(</w:t>
              </w:r>
            </w:ins>
            <w:ins w:id="312" w:author="USA" w:date="2022-02-25T15:04:00Z">
              <w:r w:rsidR="002E4A6B" w:rsidRPr="002E4A6B">
                <w:rPr>
                  <w:rFonts w:ascii="Times New Roman" w:eastAsia="Calibri" w:hAnsi="Times New Roman" w:cs="Times New Roman"/>
                  <w:sz w:val="20"/>
                  <w:szCs w:val="20"/>
                  <w:highlight w:val="cyan"/>
                  <w:vertAlign w:val="superscript"/>
                  <w:lang w:val="en-GB" w:eastAsia="ja-JP"/>
                  <w:rPrChange w:id="313" w:author="USA" w:date="2022-02-25T15:04:00Z">
                    <w:rPr>
                      <w:rFonts w:ascii="Times New Roman" w:eastAsia="Calibri" w:hAnsi="Times New Roman" w:cs="Times New Roman"/>
                      <w:sz w:val="20"/>
                      <w:szCs w:val="20"/>
                      <w:vertAlign w:val="superscript"/>
                      <w:lang w:val="en-GB" w:eastAsia="ja-JP"/>
                    </w:rPr>
                  </w:rPrChange>
                </w:rPr>
                <w:t>6</w:t>
              </w:r>
            </w:ins>
            <w:ins w:id="314" w:author="USA" w:date="2022-02-25T15:03:00Z">
              <w:r w:rsidR="002E4A6B" w:rsidRPr="002E4A6B">
                <w:rPr>
                  <w:rFonts w:ascii="Times New Roman" w:eastAsia="Calibri" w:hAnsi="Times New Roman" w:cs="Times New Roman"/>
                  <w:sz w:val="20"/>
                  <w:szCs w:val="20"/>
                  <w:highlight w:val="cyan"/>
                  <w:vertAlign w:val="superscript"/>
                  <w:lang w:val="en-GB" w:eastAsia="ja-JP"/>
                  <w:rPrChange w:id="315" w:author="USA" w:date="2022-02-25T15:04:00Z">
                    <w:rPr>
                      <w:rFonts w:ascii="Times New Roman" w:eastAsia="Calibri" w:hAnsi="Times New Roman" w:cs="Times New Roman"/>
                      <w:sz w:val="20"/>
                      <w:szCs w:val="20"/>
                      <w:vertAlign w:val="superscript"/>
                      <w:lang w:val="en-GB" w:eastAsia="ja-JP"/>
                    </w:rPr>
                  </w:rPrChange>
                </w:rPr>
                <w:t>)</w:t>
              </w:r>
            </w:ins>
          </w:p>
        </w:tc>
      </w:tr>
      <w:tr w:rsidR="006E6881" w:rsidRPr="006E6881" w14:paraId="3CC8D39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F922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3BE2C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1B09B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41B4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6B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1B1DE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FC2DA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13AED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75EA030"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6AD3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0352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27152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7E04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D77DA0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9F554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3B1F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D8058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D96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32757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6F1C635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3455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6B3EC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F7DEB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CB6811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40841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73FF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140E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B76BB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050606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343E7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5E7B0FB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F1BE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5D38BAE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466E4A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A5F49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1486B0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E26E8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59FE4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20B16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7F53181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177B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9E541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B0EE9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610575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BF486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D865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B4A5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32DC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2FB24AC"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1D0BE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303621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7BCDF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3D79D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C01E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24F45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63C57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3FD13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D8FC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54C80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303E928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7BA97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C5D77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8AED0B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5893B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CCE63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64DA46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CF19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81239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3533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0B58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6B889677"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7201475E" w14:textId="77777777" w:rsidR="006E6881" w:rsidRPr="006E6881" w:rsidRDefault="006E6881" w:rsidP="006E6881">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en-GB" w:eastAsia="ja-JP"/>
        </w:rPr>
      </w:pPr>
      <w:r w:rsidRPr="006E6881">
        <w:rPr>
          <w:rFonts w:ascii="Times New Roman" w:eastAsia="Times New Roman" w:hAnsi="Times New Roman" w:cs="Times New Roman"/>
          <w:sz w:val="20"/>
          <w:szCs w:val="20"/>
          <w:lang w:val="en-GB" w:eastAsia="ja-JP"/>
        </w:rPr>
        <w:br w:type="page"/>
      </w:r>
    </w:p>
    <w:p w14:paraId="361BCF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6E6881" w:rsidRPr="00A229D5" w14:paraId="3024FAB5"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06297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70D7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312AD3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4E8BA1C5"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DC9E26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3</w:t>
            </w:r>
          </w:p>
          <w:p w14:paraId="24FF491C"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ins w:id="316" w:author="John Mettrop" w:date="2021-12-21T07:35:00Z">
              <w:r w:rsidRPr="006E6881">
                <w:rPr>
                  <w:rFonts w:ascii="Times New Roman" w:eastAsia="Calibri" w:hAnsi="Times New Roman" w:cs="Times New Roman"/>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0A479C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70E0D9D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D12651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4</w:t>
            </w:r>
          </w:p>
          <w:p w14:paraId="45BE49E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Ground</w:t>
            </w:r>
          </w:p>
        </w:tc>
      </w:tr>
      <w:tr w:rsidR="006E6881" w:rsidRPr="006E6881" w14:paraId="02B8ABC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5B2AD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06D714D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1A1C1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57854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44569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5F982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FFFABC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E6DD6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11CCF9B1" w14:textId="77777777" w:rsidTr="006E6881">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0447AB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C9162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081E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23361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82845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BFB46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37</w:t>
            </w:r>
          </w:p>
        </w:tc>
      </w:tr>
      <w:tr w:rsidR="006E6881" w:rsidRPr="006E6881" w14:paraId="0E56685B"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7F93B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60CFC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EE5B6E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6DA67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7C62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FD4B5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0.158 / 2.4 / 4.8 / 9.6</w:t>
            </w:r>
          </w:p>
        </w:tc>
      </w:tr>
      <w:tr w:rsidR="006E6881" w:rsidRPr="006E6881" w14:paraId="00C5C31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3EE1C70" w14:textId="2448F2E5"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17" w:author="USA" w:date="2022-02-25T15:04:00Z">
              <w:r w:rsidR="002E4A6B" w:rsidRPr="002E4A6B">
                <w:rPr>
                  <w:rFonts w:ascii="Times New Roman" w:eastAsia="Calibri" w:hAnsi="Times New Roman" w:cs="Times New Roman"/>
                  <w:sz w:val="20"/>
                  <w:szCs w:val="20"/>
                  <w:highlight w:val="cyan"/>
                  <w:vertAlign w:val="superscript"/>
                  <w:lang w:val="en-GB" w:eastAsia="ja-JP"/>
                  <w:rPrChange w:id="318" w:author="USA" w:date="2022-02-25T15:04:00Z">
                    <w:rPr>
                      <w:rFonts w:ascii="Times New Roman" w:eastAsia="Calibri" w:hAnsi="Times New Roman" w:cs="Times New Roman"/>
                      <w:sz w:val="20"/>
                      <w:szCs w:val="20"/>
                      <w:vertAlign w:val="superscript"/>
                      <w:lang w:val="en-GB" w:eastAsia="ja-JP"/>
                    </w:rPr>
                  </w:rPrChange>
                </w:rPr>
                <w:t>(6)</w:t>
              </w:r>
            </w:ins>
          </w:p>
        </w:tc>
      </w:tr>
      <w:tr w:rsidR="006E6881" w:rsidRPr="006E6881" w14:paraId="5F6E8F9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DD916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C4116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0CD8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FE150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1E098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04CDA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4 400-4 940</w:t>
            </w:r>
            <w:r w:rsidRPr="006E6881">
              <w:rPr>
                <w:rFonts w:ascii="Times New Roman" w:eastAsia="Calibri" w:hAnsi="Times New Roman" w:cs="Times New Roman"/>
                <w:sz w:val="20"/>
                <w:szCs w:val="20"/>
                <w:vertAlign w:val="superscript"/>
                <w:lang w:val="en-GB" w:eastAsia="ja-JP"/>
              </w:rPr>
              <w:t>(1)</w:t>
            </w:r>
          </w:p>
        </w:tc>
      </w:tr>
      <w:tr w:rsidR="006E6881" w:rsidRPr="006E6881" w14:paraId="319EEF61"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F87852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0BCE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0B8F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B897FB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4F48D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4DBDC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0.2 / 2.6 / 5.0 / 10</w:t>
            </w:r>
          </w:p>
        </w:tc>
      </w:tr>
      <w:tr w:rsidR="006E6881" w:rsidRPr="006E6881" w14:paraId="71D4916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95236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22086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6D15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E66B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ins w:id="319" w:author="John Mettrop" w:date="2021-12-21T07:36:00Z">
              <w:r w:rsidRPr="006E6881">
                <w:rPr>
                  <w:rFonts w:ascii="Times New Roman" w:eastAsia="Calibri" w:hAnsi="Times New Roman" w:cs="Times New Roman"/>
                  <w:color w:val="00000A"/>
                  <w:sz w:val="20"/>
                  <w:szCs w:val="20"/>
                  <w:lang w:val="en-GB" w:eastAsia="ja-JP"/>
                </w:rPr>
                <w:t>(ground)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1BB3B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6F8CC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r>
      <w:tr w:rsidR="006E6881" w:rsidRPr="006E6881" w14:paraId="46F82A94"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2DC306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43AD5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01900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2B541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B45E3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118.5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3253F4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 xml:space="preserve">118 to </w:t>
            </w:r>
            <w:r w:rsidRPr="006E6881">
              <w:rPr>
                <w:rFonts w:ascii="Times New Roman" w:eastAsia="Calibri" w:hAnsi="Times New Roman" w:cs="Times New Roman"/>
                <w:sz w:val="20"/>
                <w:szCs w:val="20"/>
                <w:lang w:val="en-GB" w:eastAsia="ja-JP"/>
              </w:rPr>
              <w:sym w:font="Symbol" w:char="F02D"/>
            </w:r>
            <w:r w:rsidRPr="006E6881">
              <w:rPr>
                <w:rFonts w:ascii="Times New Roman" w:eastAsia="Calibri" w:hAnsi="Times New Roman" w:cs="Times New Roman"/>
                <w:sz w:val="20"/>
                <w:szCs w:val="20"/>
                <w:lang w:val="en-GB" w:eastAsia="ja-JP"/>
              </w:rPr>
              <w:t>101</w:t>
            </w:r>
          </w:p>
        </w:tc>
      </w:tr>
      <w:tr w:rsidR="006E6881" w:rsidRPr="006E6881" w14:paraId="70AB7D81" w14:textId="77777777" w:rsidTr="006E6881">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9864FAD" w14:textId="6AB68B28"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20" w:author="USA" w:date="2022-02-25T15:04:00Z">
              <w:r w:rsidR="002E4A6B" w:rsidRPr="002E4A6B">
                <w:rPr>
                  <w:rFonts w:ascii="Times New Roman" w:eastAsia="Calibri" w:hAnsi="Times New Roman" w:cs="Times New Roman"/>
                  <w:sz w:val="20"/>
                  <w:szCs w:val="20"/>
                  <w:highlight w:val="cyan"/>
                  <w:vertAlign w:val="superscript"/>
                  <w:lang w:val="en-GB" w:eastAsia="ja-JP"/>
                  <w:rPrChange w:id="321" w:author="USA" w:date="2022-02-25T15:05:00Z">
                    <w:rPr>
                      <w:rFonts w:ascii="Times New Roman" w:eastAsia="Calibri" w:hAnsi="Times New Roman" w:cs="Times New Roman"/>
                      <w:sz w:val="20"/>
                      <w:szCs w:val="20"/>
                      <w:vertAlign w:val="superscript"/>
                      <w:lang w:val="en-GB" w:eastAsia="ja-JP"/>
                    </w:rPr>
                  </w:rPrChange>
                </w:rPr>
                <w:t>(</w:t>
              </w:r>
            </w:ins>
            <w:ins w:id="322" w:author="USA" w:date="2022-02-25T15:05:00Z">
              <w:r w:rsidR="002E4A6B" w:rsidRPr="002E4A6B">
                <w:rPr>
                  <w:rFonts w:ascii="Times New Roman" w:eastAsia="Calibri" w:hAnsi="Times New Roman" w:cs="Times New Roman"/>
                  <w:sz w:val="20"/>
                  <w:szCs w:val="20"/>
                  <w:highlight w:val="cyan"/>
                  <w:vertAlign w:val="superscript"/>
                  <w:lang w:val="en-GB" w:eastAsia="ja-JP"/>
                  <w:rPrChange w:id="323" w:author="USA" w:date="2022-02-25T15:05:00Z">
                    <w:rPr>
                      <w:rFonts w:ascii="Times New Roman" w:eastAsia="Calibri" w:hAnsi="Times New Roman" w:cs="Times New Roman"/>
                      <w:sz w:val="20"/>
                      <w:szCs w:val="20"/>
                      <w:vertAlign w:val="superscript"/>
                      <w:lang w:val="en-GB" w:eastAsia="ja-JP"/>
                    </w:rPr>
                  </w:rPrChange>
                </w:rPr>
                <w:t>6</w:t>
              </w:r>
            </w:ins>
            <w:ins w:id="324" w:author="USA" w:date="2022-02-25T15:04:00Z">
              <w:r w:rsidR="002E4A6B" w:rsidRPr="002E4A6B">
                <w:rPr>
                  <w:rFonts w:ascii="Times New Roman" w:eastAsia="Calibri" w:hAnsi="Times New Roman" w:cs="Times New Roman"/>
                  <w:sz w:val="20"/>
                  <w:szCs w:val="20"/>
                  <w:highlight w:val="cyan"/>
                  <w:vertAlign w:val="superscript"/>
                  <w:lang w:val="en-GB" w:eastAsia="ja-JP"/>
                  <w:rPrChange w:id="325" w:author="USA" w:date="2022-02-25T15:05:00Z">
                    <w:rPr>
                      <w:rFonts w:ascii="Times New Roman" w:eastAsia="Calibri" w:hAnsi="Times New Roman" w:cs="Times New Roman"/>
                      <w:sz w:val="20"/>
                      <w:szCs w:val="20"/>
                      <w:vertAlign w:val="superscript"/>
                      <w:lang w:val="en-GB" w:eastAsia="ja-JP"/>
                    </w:rPr>
                  </w:rPrChange>
                </w:rPr>
                <w:t>)</w:t>
              </w:r>
            </w:ins>
          </w:p>
        </w:tc>
      </w:tr>
      <w:tr w:rsidR="006E6881" w:rsidRPr="006E6881" w14:paraId="436D1F3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DFAC00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7A520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4DEF65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9CA8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D0AE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6F059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DB5063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4BB96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9768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AA1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7B03124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4C5466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EE8D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46C5D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DF3763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009D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53912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9796E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298CC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AF3C8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54D8C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30</w:t>
            </w:r>
          </w:p>
        </w:tc>
      </w:tr>
      <w:tr w:rsidR="006E6881" w:rsidRPr="006E6881" w14:paraId="70D7251E"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FE15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42E6D9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2D3BF4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01B53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36AD7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4DA6F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FE8E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A86F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2D073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DD46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17</w:t>
            </w:r>
          </w:p>
        </w:tc>
      </w:tr>
      <w:tr w:rsidR="006E6881" w:rsidRPr="006E6881" w14:paraId="4D618118"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08B7E0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12462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BDFFC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AE1215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C847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35B2FD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463A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D335E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6C74D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6F558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25FAC587"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0A25F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03177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64BBDE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439C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ACB4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487C5A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B65D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395B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587D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82A9D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p>
        </w:tc>
      </w:tr>
      <w:tr w:rsidR="006E6881" w:rsidRPr="006E6881" w14:paraId="39ACCA72"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207899B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4DAEF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C15A3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51C48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909606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7C528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AE22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06183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7F6AC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D44F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r w:rsidR="006E6881" w:rsidRPr="006E6881" w14:paraId="3050603A" w14:textId="77777777" w:rsidTr="006E6881">
        <w:trPr>
          <w:jc w:val="center"/>
        </w:trPr>
        <w:tc>
          <w:tcPr>
            <w:tcW w:w="2357" w:type="dxa"/>
            <w:tcBorders>
              <w:top w:val="single" w:sz="4" w:space="0" w:color="auto"/>
              <w:left w:val="single" w:sz="4" w:space="0" w:color="auto"/>
              <w:bottom w:val="single" w:sz="4" w:space="0" w:color="auto"/>
              <w:right w:val="single" w:sz="4" w:space="0" w:color="auto"/>
            </w:tcBorders>
            <w:hideMark/>
          </w:tcPr>
          <w:p w14:paraId="34DF3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3519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D23CA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11625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99EEF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15E60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A4F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041EA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C9BE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AE07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4.4</w:t>
            </w:r>
          </w:p>
        </w:tc>
      </w:tr>
    </w:tbl>
    <w:p w14:paraId="16884C0B"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05D9F39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sz w:val="20"/>
          <w:szCs w:val="20"/>
          <w:lang w:val="en-GB"/>
        </w:rPr>
      </w:pPr>
      <w:r w:rsidRPr="006E6881">
        <w:rPr>
          <w:rFonts w:ascii="Times New Roman" w:eastAsia="Times New Roman" w:hAnsi="Times New Roman" w:cs="Times New Roman"/>
          <w:sz w:val="20"/>
          <w:szCs w:val="20"/>
          <w:lang w:val="en-GB"/>
        </w:rPr>
        <w:br w:type="page"/>
      </w:r>
    </w:p>
    <w:p w14:paraId="156317D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6E6881">
        <w:rPr>
          <w:rFonts w:ascii="Times New Roman" w:eastAsia="Calibri" w:hAnsi="Times New Roman" w:cs="Times New Roman"/>
          <w:caps/>
          <w:sz w:val="20"/>
          <w:szCs w:val="20"/>
          <w:lang w:val="en-GB"/>
        </w:rPr>
        <w:lastRenderedPageBreak/>
        <w:t>TABLE  1 (</w:t>
      </w:r>
      <w:del w:id="326" w:author="John Mettrop" w:date="2021-12-21T07:36:00Z">
        <w:r w:rsidRPr="006E6881">
          <w:rPr>
            <w:rFonts w:ascii="Times New Roman" w:eastAsia="Calibri" w:hAnsi="Times New Roman" w:cs="Times New Roman"/>
            <w:i/>
            <w:iCs/>
            <w:sz w:val="20"/>
            <w:szCs w:val="20"/>
            <w:lang w:val="en-GB"/>
          </w:rPr>
          <w:delText>end</w:delText>
        </w:r>
      </w:del>
      <w:ins w:id="327" w:author="John Mettrop" w:date="2021-12-21T07:36:00Z">
        <w:r w:rsidRPr="006E6881">
          <w:rPr>
            <w:rFonts w:ascii="Times New Roman" w:eastAsia="Calibri" w:hAnsi="Times New Roman" w:cs="Times New Roman"/>
            <w:i/>
            <w:iCs/>
            <w:sz w:val="20"/>
            <w:szCs w:val="20"/>
            <w:lang w:val="en-GB"/>
          </w:rPr>
          <w:t>continued</w:t>
        </w:r>
      </w:ins>
      <w:r w:rsidRPr="006E6881">
        <w:rPr>
          <w:rFonts w:ascii="Times New Roman" w:eastAsia="Calibri"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6E6881" w:rsidRPr="00A229D5" w14:paraId="6089C44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97469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7CB9E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5D4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p>
          <w:p w14:paraId="57AA895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4648D3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rFonts w:ascii="Times New Roman" w:eastAsia="Calibri" w:hAnsi="Times New Roman" w:cs="Times New Roman"/>
                <w:b/>
                <w:sz w:val="20"/>
                <w:szCs w:val="20"/>
                <w:lang w:val="en-GB" w:eastAsia="ja-JP"/>
              </w:rPr>
            </w:pPr>
            <w:r w:rsidRPr="006E6881">
              <w:rPr>
                <w:rFonts w:ascii="Times New Roman" w:eastAsia="Calibri" w:hAnsi="Times New Roman" w:cs="Times New Roman"/>
                <w:b/>
                <w:sz w:val="20"/>
                <w:szCs w:val="20"/>
                <w:lang w:val="en-GB" w:eastAsia="ja-JP"/>
              </w:rPr>
              <w:t>System 5</w:t>
            </w:r>
            <w:r w:rsidRPr="006E6881">
              <w:rPr>
                <w:rFonts w:ascii="Times New Roman" w:eastAsia="Calibri" w:hAnsi="Times New Roman" w:cs="Times New Roman"/>
                <w:b/>
                <w:sz w:val="20"/>
                <w:szCs w:val="20"/>
                <w:lang w:val="en-GB" w:eastAsia="ja-JP"/>
              </w:rPr>
              <w:br/>
              <w:t>Ground</w:t>
            </w:r>
            <w:ins w:id="328" w:author="John Mettrop" w:date="2021-12-21T07:37:00Z">
              <w:r w:rsidRPr="006E6881">
                <w:rPr>
                  <w:rFonts w:ascii="Times New Roman" w:eastAsia="Calibri" w:hAnsi="Times New Roman" w:cs="Times New Roman"/>
                  <w:b/>
                  <w:sz w:val="20"/>
                  <w:szCs w:val="20"/>
                  <w:lang w:val="en-GB" w:eastAsia="ja-JP"/>
                </w:rPr>
                <w:t xml:space="preserve"> [and shipborne]</w:t>
              </w:r>
            </w:ins>
          </w:p>
        </w:tc>
      </w:tr>
      <w:tr w:rsidR="006E6881" w:rsidRPr="006E6881" w14:paraId="0AC710E0"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03AC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Transmitter</w:t>
            </w:r>
          </w:p>
        </w:tc>
      </w:tr>
      <w:tr w:rsidR="006E6881" w:rsidRPr="006E6881" w14:paraId="705A68E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11DF23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85A87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41CB2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096A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7B4C6B1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776CB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3740F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680675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087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45</w:t>
            </w:r>
          </w:p>
        </w:tc>
      </w:tr>
      <w:tr w:rsidR="006E6881" w:rsidRPr="006E6881" w14:paraId="389A6C78"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DB4B7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58FC36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EB341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E015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8.5</w:t>
            </w:r>
          </w:p>
        </w:tc>
      </w:tr>
      <w:tr w:rsidR="006E6881" w:rsidRPr="006E6881" w14:paraId="0E29352D"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74005BF" w14:textId="4C6F5DFA"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Receiver</w:t>
            </w:r>
            <w:ins w:id="329" w:author="USA" w:date="2022-02-25T15:04:00Z">
              <w:r w:rsidR="002E4A6B" w:rsidRPr="006E6881">
                <w:rPr>
                  <w:rFonts w:ascii="Times New Roman" w:eastAsia="Calibri" w:hAnsi="Times New Roman" w:cs="Times New Roman"/>
                  <w:sz w:val="20"/>
                  <w:szCs w:val="20"/>
                  <w:vertAlign w:val="superscript"/>
                  <w:lang w:val="en-GB" w:eastAsia="ja-JP"/>
                </w:rPr>
                <w:t>(</w:t>
              </w:r>
              <w:r w:rsidR="002E4A6B">
                <w:rPr>
                  <w:rFonts w:ascii="Times New Roman" w:eastAsia="Calibri" w:hAnsi="Times New Roman" w:cs="Times New Roman"/>
                  <w:sz w:val="20"/>
                  <w:szCs w:val="20"/>
                  <w:vertAlign w:val="superscript"/>
                  <w:lang w:val="en-GB" w:eastAsia="ja-JP"/>
                </w:rPr>
                <w:t>5</w:t>
              </w:r>
              <w:r w:rsidR="002E4A6B" w:rsidRPr="006E6881">
                <w:rPr>
                  <w:rFonts w:ascii="Times New Roman" w:eastAsia="Calibri" w:hAnsi="Times New Roman" w:cs="Times New Roman"/>
                  <w:sz w:val="20"/>
                  <w:szCs w:val="20"/>
                  <w:vertAlign w:val="superscript"/>
                  <w:lang w:val="en-GB" w:eastAsia="ja-JP"/>
                </w:rPr>
                <w:t>)</w:t>
              </w:r>
            </w:ins>
          </w:p>
        </w:tc>
      </w:tr>
      <w:tr w:rsidR="006E6881" w:rsidRPr="006E6881" w14:paraId="0144D3F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5DE9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68086B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602F5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A9AD7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4 400-4 990</w:t>
            </w:r>
            <w:r w:rsidRPr="006E6881">
              <w:rPr>
                <w:rFonts w:ascii="Times New Roman" w:eastAsia="Calibri" w:hAnsi="Times New Roman" w:cs="Times New Roman"/>
                <w:sz w:val="20"/>
                <w:szCs w:val="20"/>
                <w:vertAlign w:val="superscript"/>
                <w:lang w:val="en-GB" w:eastAsia="ja-JP"/>
              </w:rPr>
              <w:t>(1)</w:t>
            </w:r>
          </w:p>
        </w:tc>
      </w:tr>
      <w:tr w:rsidR="006E6881" w:rsidRPr="006E6881" w14:paraId="4630612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8857C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44065A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D531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7CC5D9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0.4 / 3 / 17</w:t>
            </w:r>
          </w:p>
        </w:tc>
      </w:tr>
      <w:tr w:rsidR="006E6881" w:rsidRPr="006E6881" w14:paraId="43C01A55"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90CA8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5AD11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B74429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62C7C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3.5</w:t>
            </w:r>
            <w:ins w:id="330" w:author="John Mettrop" w:date="2021-12-21T07:37:00Z">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color w:val="00000A"/>
                  <w:sz w:val="20"/>
                  <w:szCs w:val="20"/>
                  <w:lang w:val="en-GB" w:eastAsia="ja-JP"/>
                </w:rPr>
                <w:t>(ground) / [6 (shipborne)]</w:t>
              </w:r>
            </w:ins>
          </w:p>
        </w:tc>
      </w:tr>
      <w:tr w:rsidR="006E6881" w:rsidRPr="006E6881" w14:paraId="5D2AAE3E"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BBF11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C003E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0589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0C33D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−114.5 to −98</w:t>
            </w:r>
          </w:p>
        </w:tc>
      </w:tr>
      <w:tr w:rsidR="006E6881" w:rsidRPr="006E6881" w14:paraId="393C7EFA" w14:textId="77777777" w:rsidTr="006E6881">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96B6CDF" w14:textId="65605E4B"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w:t>
            </w:r>
            <w:ins w:id="331" w:author="USA" w:date="2022-02-25T15:04:00Z">
              <w:r w:rsidR="002E4A6B" w:rsidRPr="006E6881">
                <w:rPr>
                  <w:rFonts w:ascii="Times New Roman" w:eastAsia="Calibri" w:hAnsi="Times New Roman" w:cs="Times New Roman"/>
                  <w:sz w:val="20"/>
                  <w:szCs w:val="20"/>
                  <w:vertAlign w:val="superscript"/>
                  <w:lang w:val="en-GB" w:eastAsia="ja-JP"/>
                </w:rPr>
                <w:t>(</w:t>
              </w:r>
              <w:r w:rsidR="002E4A6B">
                <w:rPr>
                  <w:rFonts w:ascii="Times New Roman" w:eastAsia="Calibri" w:hAnsi="Times New Roman" w:cs="Times New Roman"/>
                  <w:sz w:val="20"/>
                  <w:szCs w:val="20"/>
                  <w:vertAlign w:val="superscript"/>
                  <w:lang w:val="en-GB" w:eastAsia="ja-JP"/>
                </w:rPr>
                <w:t>5</w:t>
              </w:r>
              <w:r w:rsidR="002E4A6B" w:rsidRPr="006E6881">
                <w:rPr>
                  <w:rFonts w:ascii="Times New Roman" w:eastAsia="Calibri" w:hAnsi="Times New Roman" w:cs="Times New Roman"/>
                  <w:sz w:val="20"/>
                  <w:szCs w:val="20"/>
                  <w:vertAlign w:val="superscript"/>
                  <w:lang w:val="en-GB" w:eastAsia="ja-JP"/>
                </w:rPr>
                <w:t>)</w:t>
              </w:r>
            </w:ins>
          </w:p>
        </w:tc>
      </w:tr>
      <w:tr w:rsidR="006E6881" w:rsidRPr="006E6881" w14:paraId="3A22223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0E020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113C52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2403AC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51C2E7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2ECE2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FA7F9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Directional</w:t>
            </w:r>
          </w:p>
        </w:tc>
      </w:tr>
      <w:tr w:rsidR="006E6881" w:rsidRPr="006E6881" w14:paraId="14C07ACC" w14:textId="77777777" w:rsidTr="006E6881">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4A874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391B73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82F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CACCF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B19A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8AA7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8B9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31</w:t>
            </w:r>
          </w:p>
        </w:tc>
      </w:tr>
      <w:tr w:rsidR="006E6881" w:rsidRPr="006E6881" w14:paraId="7251A4DF"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3733B1B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55365A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roofErr w:type="spellStart"/>
            <w:r w:rsidRPr="006E6881">
              <w:rPr>
                <w:rFonts w:ascii="Times New Roman" w:eastAsia="Calibri"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2128AB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47B8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760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EA93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3EAB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11</w:t>
            </w:r>
          </w:p>
        </w:tc>
      </w:tr>
      <w:tr w:rsidR="006E6881" w:rsidRPr="006E6881" w14:paraId="3C3147BC"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412EF1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40E82AD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5C030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9119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4479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4F9BF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w:t>
            </w:r>
          </w:p>
        </w:tc>
      </w:tr>
      <w:tr w:rsidR="006E6881" w:rsidRPr="006E6881" w14:paraId="6A282C21"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999C54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B32D1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7A83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C5129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32"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ins>
            <w:del w:id="333" w:author="John Mettrop" w:date="2021-12-21T07:38:00Z">
              <w:r w:rsidRPr="006E6881">
                <w:rPr>
                  <w:rFonts w:ascii="Times New Roman" w:eastAsia="Calibri" w:hAnsi="Times New Roman" w:cs="Times New Roman"/>
                  <w:sz w:val="20"/>
                  <w:szCs w:val="20"/>
                  <w:lang w:val="en-GB" w:eastAsia="ja-JP"/>
                </w:rPr>
                <w:delText>Uniform distribution</w:delText>
              </w:r>
              <w:r w:rsidRPr="006E6881">
                <w:rPr>
                  <w:rFonts w:ascii="Times New Roman" w:eastAsia="Calibri" w:hAnsi="Times New Roman" w:cs="Times New Roman"/>
                  <w:sz w:val="20"/>
                  <w:szCs w:val="20"/>
                  <w:vertAlign w:val="superscript"/>
                  <w:lang w:val="en-GB" w:eastAsia="ja-JP"/>
                </w:rPr>
                <w:delText>(3</w:delText>
              </w:r>
            </w:del>
            <w:r w:rsidRPr="006E6881">
              <w:rPr>
                <w:rFonts w:ascii="Times New Roman" w:eastAsia="Calibri" w:hAnsi="Times New Roman" w:cs="Times New Roman"/>
                <w:sz w:val="20"/>
                <w:szCs w:val="20"/>
                <w:vertAlign w:val="superscript"/>
                <w:lang w:val="en-GB" w:eastAsia="ja-JP"/>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A834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004FB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ins w:id="334" w:author="John Mettrop" w:date="2021-12-21T07:38:00Z">
              <w:r w:rsidRPr="006E6881">
                <w:rPr>
                  <w:rFonts w:ascii="Times New Roman" w:eastAsia="Calibri" w:hAnsi="Times New Roman" w:cs="Times New Roman"/>
                  <w:sz w:val="20"/>
                  <w:szCs w:val="20"/>
                  <w:lang w:val="en-GB" w:eastAsia="ja-JP"/>
                </w:rPr>
                <w:t>[See equation in</w:t>
              </w:r>
              <w:r w:rsidRPr="006E6881">
                <w:rPr>
                  <w:rFonts w:ascii="Times New Roman" w:eastAsia="Calibri" w:hAnsi="Times New Roman" w:cs="Times New Roman"/>
                  <w:sz w:val="20"/>
                  <w:szCs w:val="20"/>
                  <w:vertAlign w:val="superscript"/>
                  <w:lang w:val="en-GB" w:eastAsia="ja-JP"/>
                </w:rPr>
                <w:t xml:space="preserve">(4)  </w:t>
              </w:r>
              <w:r w:rsidRPr="006E6881">
                <w:rPr>
                  <w:rFonts w:ascii="Times New Roman" w:eastAsia="Calibri" w:hAnsi="Times New Roman" w:cs="Times New Roman"/>
                  <w:color w:val="00000A"/>
                  <w:sz w:val="20"/>
                  <w:szCs w:val="20"/>
                  <w:vertAlign w:val="superscript"/>
                  <w:lang w:val="en-GB" w:eastAsia="ja-JP"/>
                </w:rPr>
                <w:t>(5)</w:t>
              </w:r>
              <w:r w:rsidRPr="006E6881">
                <w:rPr>
                  <w:rFonts w:ascii="Times New Roman" w:eastAsia="Calibri" w:hAnsi="Times New Roman" w:cs="Times New Roman"/>
                  <w:sz w:val="20"/>
                  <w:szCs w:val="20"/>
                  <w:lang w:val="en-GB" w:eastAsia="ja-JP"/>
                </w:rPr>
                <w:t xml:space="preserve"> </w:t>
              </w:r>
            </w:ins>
            <w:r w:rsidRPr="006E6881">
              <w:rPr>
                <w:rFonts w:ascii="Times New Roman" w:eastAsia="Calibri" w:hAnsi="Times New Roman" w:cs="Times New Roman"/>
                <w:sz w:val="20"/>
                <w:szCs w:val="20"/>
                <w:lang w:val="en-GB" w:eastAsia="ja-JP"/>
              </w:rPr>
              <w:t>Uniform distribution</w:t>
            </w:r>
            <w:r w:rsidRPr="006E6881">
              <w:rPr>
                <w:rFonts w:ascii="Times New Roman" w:eastAsia="Calibri" w:hAnsi="Times New Roman" w:cs="Times New Roman"/>
                <w:sz w:val="20"/>
                <w:szCs w:val="20"/>
                <w:vertAlign w:val="superscript"/>
                <w:lang w:val="en-GB" w:eastAsia="ja-JP"/>
              </w:rPr>
              <w:t>(3</w:t>
            </w:r>
            <w:ins w:id="335" w:author="John Mettrop" w:date="2021-12-21T07:39:00Z">
              <w:r w:rsidRPr="006E6881">
                <w:rPr>
                  <w:rFonts w:ascii="Times New Roman" w:eastAsia="Calibri" w:hAnsi="Times New Roman" w:cs="Times New Roman"/>
                  <w:sz w:val="20"/>
                  <w:szCs w:val="20"/>
                  <w:lang w:val="en-GB" w:eastAsia="ja-JP"/>
                </w:rPr>
                <w:t>]</w:t>
              </w:r>
            </w:ins>
            <w:r w:rsidRPr="006E6881">
              <w:rPr>
                <w:rFonts w:ascii="Times New Roman" w:eastAsia="Calibri" w:hAnsi="Times New Roman" w:cs="Times New Roman"/>
                <w:sz w:val="20"/>
                <w:szCs w:val="20"/>
                <w:vertAlign w:val="superscript"/>
                <w:lang w:val="en-GB" w:eastAsia="ja-JP"/>
              </w:rPr>
              <w:t>)</w:t>
            </w:r>
          </w:p>
        </w:tc>
      </w:tr>
      <w:tr w:rsidR="006E6881" w:rsidRPr="006E6881" w14:paraId="58E576F3"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2231DD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6E161B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13528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578E4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FAFDA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E10BA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859B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r w:rsidR="006E6881" w:rsidRPr="006E6881" w14:paraId="481146C6" w14:textId="77777777" w:rsidTr="006E6881">
        <w:trPr>
          <w:jc w:val="center"/>
        </w:trPr>
        <w:tc>
          <w:tcPr>
            <w:tcW w:w="2353" w:type="dxa"/>
            <w:tcBorders>
              <w:top w:val="single" w:sz="4" w:space="0" w:color="auto"/>
              <w:left w:val="single" w:sz="4" w:space="0" w:color="auto"/>
              <w:bottom w:val="single" w:sz="4" w:space="0" w:color="auto"/>
              <w:right w:val="single" w:sz="4" w:space="0" w:color="auto"/>
            </w:tcBorders>
            <w:hideMark/>
          </w:tcPr>
          <w:p w14:paraId="761123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A7C08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536DDD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8C748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3C94E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2848C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7C56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
            </w:pPr>
            <w:r w:rsidRPr="006E6881">
              <w:rPr>
                <w:rFonts w:ascii="Times New Roman" w:eastAsia="Calibri" w:hAnsi="Times New Roman" w:cs="Times New Roman"/>
                <w:sz w:val="20"/>
                <w:szCs w:val="20"/>
                <w:lang w:val="en-GB" w:eastAsia="ja-JP"/>
              </w:rPr>
              <w:t>3.3</w:t>
            </w:r>
          </w:p>
        </w:tc>
      </w:tr>
    </w:tbl>
    <w:p w14:paraId="59D4F4D1" w14:textId="77777777" w:rsidR="006E6881" w:rsidRPr="006E6881" w:rsidRDefault="006E6881" w:rsidP="006E6881">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59C0DC6D"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lang w:val="en-GB" w:eastAsia="ja-JP"/>
        </w:rPr>
        <w:t>Notes:</w:t>
      </w:r>
    </w:p>
    <w:p w14:paraId="56D52E05"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vertAlign w:val="superscript"/>
          <w:lang w:val="en-GB"/>
        </w:rPr>
        <w:t>(1)</w:t>
      </w:r>
      <w:r w:rsidRPr="006E6881">
        <w:rPr>
          <w:rFonts w:ascii="Times New Roman" w:eastAsia="Batang" w:hAnsi="Times New Roman" w:cs="Times New Roman"/>
          <w:sz w:val="20"/>
          <w:szCs w:val="20"/>
          <w:lang w:val="en-GB"/>
        </w:rPr>
        <w:tab/>
        <w:t xml:space="preserve">RR No. </w:t>
      </w:r>
      <w:r w:rsidRPr="006E6881">
        <w:rPr>
          <w:rFonts w:ascii="Times New Roman" w:eastAsia="Batang" w:hAnsi="Times New Roman" w:cs="Times New Roman"/>
          <w:b/>
          <w:bCs/>
          <w:sz w:val="20"/>
          <w:szCs w:val="20"/>
          <w:lang w:val="en-GB"/>
        </w:rPr>
        <w:t>5.442</w:t>
      </w:r>
      <w:r w:rsidRPr="006E6881">
        <w:rPr>
          <w:rFonts w:ascii="Times New Roman" w:eastAsia="Batang" w:hAnsi="Times New Roman" w:cs="Times New Roman"/>
          <w:sz w:val="20"/>
          <w:szCs w:val="20"/>
          <w:lang w:val="en-GB"/>
        </w:rPr>
        <w:t xml:space="preserve"> applies.</w:t>
      </w:r>
    </w:p>
    <w:p w14:paraId="4B534949"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eastAsia="ja-JP"/>
        </w:rPr>
        <w:t>(2)</w:t>
      </w:r>
      <w:r w:rsidRPr="006E6881">
        <w:rPr>
          <w:rFonts w:ascii="Times New Roman" w:eastAsia="Batang" w:hAnsi="Times New Roman" w:cs="Times New Roman"/>
          <w:sz w:val="20"/>
          <w:szCs w:val="20"/>
          <w:lang w:val="en-GB" w:eastAsia="ja-JP"/>
        </w:rPr>
        <w:tab/>
        <w:t>N/A – Not applicable.</w:t>
      </w:r>
    </w:p>
    <w:p w14:paraId="552F5CB2"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eastAsia="ja-JP"/>
        </w:rPr>
      </w:pPr>
      <w:r w:rsidRPr="006E6881">
        <w:rPr>
          <w:rFonts w:ascii="Times New Roman" w:eastAsia="Batang" w:hAnsi="Times New Roman" w:cs="Times New Roman"/>
          <w:sz w:val="20"/>
          <w:szCs w:val="20"/>
          <w:vertAlign w:val="superscript"/>
          <w:lang w:val="en-GB"/>
        </w:rPr>
        <w:t>(3)</w:t>
      </w:r>
      <w:r w:rsidRPr="006E6881">
        <w:rPr>
          <w:rFonts w:ascii="Times New Roman" w:eastAsia="Batang" w:hAnsi="Times New Roman" w:cs="Times New Roman"/>
          <w:sz w:val="20"/>
          <w:szCs w:val="20"/>
          <w:lang w:val="en-GB"/>
        </w:rPr>
        <w:tab/>
      </w:r>
      <w:r w:rsidRPr="006E6881">
        <w:rPr>
          <w:rFonts w:ascii="Times New Roman" w:eastAsia="Batang" w:hAnsi="Times New Roman" w:cs="Times New Roman"/>
          <w:sz w:val="20"/>
          <w:szCs w:val="20"/>
          <w:lang w:val="en-GB" w:eastAsia="ja-JP"/>
        </w:rPr>
        <w:t>Refer to Recommendation ITU-R M.1851.</w:t>
      </w:r>
    </w:p>
    <w:p w14:paraId="1503F714"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36" w:author="John Mettrop" w:date="2021-12-21T07:39:00Z"/>
          <w:rFonts w:ascii="Times New Roman" w:eastAsia="Calibri" w:hAnsi="Times New Roman" w:cs="Times New Roman"/>
          <w:sz w:val="20"/>
          <w:szCs w:val="20"/>
          <w:lang w:val="en-GB" w:eastAsia="ja-JP"/>
        </w:rPr>
      </w:pPr>
      <w:ins w:id="337" w:author="John Mettrop" w:date="2021-12-21T07:39:00Z">
        <w:r w:rsidRPr="006E6881">
          <w:rPr>
            <w:rFonts w:ascii="Times New Roman" w:eastAsia="Calibri" w:hAnsi="Times New Roman" w:cs="Times New Roman"/>
            <w:sz w:val="20"/>
            <w:szCs w:val="20"/>
            <w:vertAlign w:val="superscript"/>
            <w:lang w:val="en-GB" w:eastAsia="ja-JP"/>
          </w:rPr>
          <w:t>4)</w:t>
        </w:r>
        <w:r w:rsidRPr="006E6881">
          <w:rPr>
            <w:rFonts w:ascii="Times New Roman" w:eastAsia="Calibri" w:hAnsi="Times New Roman" w:cs="Times New Roman"/>
            <w:sz w:val="20"/>
            <w:szCs w:val="20"/>
            <w:lang w:val="en-GB" w:eastAsia="ja-JP"/>
          </w:rPr>
          <w:t xml:space="preserve"> </w:t>
        </w:r>
      </w:ins>
      <w:ins w:id="338" w:author="Chamova, Alisa" w:date="2021-12-21T09:41:00Z">
        <w:r w:rsidRPr="006E6881">
          <w:rPr>
            <w:rFonts w:ascii="Times New Roman" w:eastAsia="Calibri" w:hAnsi="Times New Roman" w:cs="Times New Roman"/>
            <w:sz w:val="20"/>
            <w:szCs w:val="20"/>
            <w:lang w:val="en-GB" w:eastAsia="ja-JP"/>
          </w:rPr>
          <w:tab/>
        </w:r>
      </w:ins>
      <w:ins w:id="339" w:author="John Mettrop" w:date="2021-12-21T07:39:00Z">
        <w:r w:rsidRPr="006E6881">
          <w:rPr>
            <w:rFonts w:ascii="Times New Roman" w:eastAsia="Calibri" w:hAnsi="Times New Roman" w:cs="Times New Roman"/>
            <w:spacing w:val="-4"/>
            <w:sz w:val="20"/>
            <w:szCs w:val="20"/>
            <w:lang w:val="en-GB" w:eastAsia="ja-JP"/>
          </w:rPr>
          <w:t xml:space="preserve">For antenna gain 19 </w:t>
        </w:r>
        <w:proofErr w:type="spellStart"/>
        <w:r w:rsidRPr="006E6881">
          <w:rPr>
            <w:rFonts w:ascii="Times New Roman" w:eastAsia="Calibri" w:hAnsi="Times New Roman" w:cs="Times New Roman"/>
            <w:spacing w:val="-4"/>
            <w:sz w:val="20"/>
            <w:szCs w:val="20"/>
            <w:lang w:val="en-GB" w:eastAsia="ja-JP"/>
          </w:rPr>
          <w:t>dBi</w:t>
        </w:r>
        <w:proofErr w:type="spellEnd"/>
        <w:r w:rsidRPr="006E6881">
          <w:rPr>
            <w:rFonts w:ascii="Times New Roman" w:eastAsia="Calibri" w:hAnsi="Times New Roman" w:cs="Times New Roman"/>
            <w:spacing w:val="-4"/>
            <w:sz w:val="20"/>
            <w:szCs w:val="20"/>
            <w:lang w:val="en-GB" w:eastAsia="ja-JP"/>
          </w:rPr>
          <w:t>:</w:t>
        </w:r>
      </w:ins>
      <m:oMath>
        <m:r>
          <w:ins w:id="340" w:author="John Mettrop" w:date="2021-12-21T07:39:00Z">
            <w:rPr>
              <w:rFonts w:ascii="Cambria Math" w:eastAsia="Calibri" w:hAnsi="Cambria Math" w:cs="Times New Roman"/>
              <w:spacing w:val="-4"/>
              <w:sz w:val="20"/>
              <w:szCs w:val="20"/>
              <w:lang w:val="en-GB"/>
            </w:rPr>
            <m:t xml:space="preserve"> </m:t>
          </w:ins>
        </m:r>
        <m:r>
          <w:ins w:id="341" w:author="John Mettrop" w:date="2021-12-21T07:39:00Z">
            <m:rPr>
              <m:sty m:val="p"/>
            </m:rPr>
            <w:rPr>
              <w:rFonts w:ascii="Cambria Math" w:eastAsia="Calibri" w:hAnsi="Cambria Math" w:cs="Times New Roman"/>
              <w:spacing w:val="-4"/>
              <w:sz w:val="20"/>
              <w:szCs w:val="20"/>
              <w:lang w:val="en-GB" w:eastAsia="ja-JP"/>
            </w:rPr>
            <m:t>G</m:t>
          </w:ins>
        </m:r>
        <m:d>
          <m:dPr>
            <m:ctrlPr>
              <w:ins w:id="342" w:author="John Mettrop" w:date="2021-12-21T07:39:00Z">
                <w:rPr>
                  <w:rFonts w:ascii="Cambria Math" w:eastAsia="Calibri" w:hAnsi="Cambria Math" w:cs="Times New Roman"/>
                  <w:spacing w:val="-4"/>
                  <w:sz w:val="20"/>
                  <w:szCs w:val="20"/>
                  <w:lang w:val="en-GB" w:eastAsia="ja-JP"/>
                </w:rPr>
              </w:ins>
            </m:ctrlPr>
          </m:dPr>
          <m:e>
            <m:r>
              <w:ins w:id="343" w:author="John Mettrop" w:date="2021-12-21T07:39:00Z">
                <m:rPr>
                  <m:sty m:val="p"/>
                </m:rPr>
                <w:rPr>
                  <w:rFonts w:ascii="Cambria Math" w:eastAsia="Calibri" w:hAnsi="Cambria Math" w:cs="Times New Roman"/>
                  <w:spacing w:val="-4"/>
                  <w:sz w:val="20"/>
                  <w:szCs w:val="20"/>
                  <w:lang w:val="en-GB" w:eastAsia="ja-JP"/>
                </w:rPr>
                <m:t>ψ</m:t>
              </w:ins>
            </m:r>
          </m:e>
        </m:d>
        <m:r>
          <w:ins w:id="344" w:author="John Mettrop" w:date="2021-12-21T07:39:00Z">
            <m:rPr>
              <m:sty m:val="p"/>
            </m:rPr>
            <w:rPr>
              <w:rFonts w:ascii="Cambria Math" w:eastAsia="Calibri" w:hAnsi="Cambria Math" w:cs="Times New Roman"/>
              <w:spacing w:val="-4"/>
              <w:sz w:val="20"/>
              <w:szCs w:val="20"/>
              <w:lang w:val="en-GB" w:eastAsia="ja-JP"/>
            </w:rPr>
            <m:t xml:space="preserve">= </m:t>
          </w:ins>
        </m:r>
        <m:r>
          <w:ins w:id="345" w:author="John Mettrop" w:date="2021-12-21T07:39:00Z">
            <w:rPr>
              <w:rFonts w:ascii="Cambria Math" w:eastAsia="Calibri" w:hAnsi="Cambria Math" w:cs="Times New Roman"/>
              <w:spacing w:val="-4"/>
              <w:sz w:val="20"/>
              <w:szCs w:val="20"/>
              <w:lang w:val="en-GB"/>
            </w:rPr>
            <m:t>20.</m:t>
          </w:ins>
        </m:r>
        <m:func>
          <m:funcPr>
            <m:ctrlPr>
              <w:ins w:id="346" w:author="John Mettrop" w:date="2021-12-21T07:39:00Z">
                <w:rPr>
                  <w:rFonts w:ascii="Cambria Math" w:eastAsia="Calibri" w:hAnsi="Cambria Math" w:cs="Times New Roman"/>
                  <w:i/>
                  <w:spacing w:val="-4"/>
                  <w:sz w:val="20"/>
                  <w:szCs w:val="20"/>
                  <w:lang w:val="en-GB"/>
                </w:rPr>
              </w:ins>
            </m:ctrlPr>
          </m:funcPr>
          <m:fName>
            <m:sSub>
              <m:sSubPr>
                <m:ctrlPr>
                  <w:ins w:id="347" w:author="John Mettrop" w:date="2021-12-21T07:39:00Z">
                    <w:rPr>
                      <w:rFonts w:ascii="Cambria Math" w:eastAsia="Calibri" w:hAnsi="Cambria Math" w:cs="Times New Roman"/>
                      <w:i/>
                      <w:spacing w:val="-4"/>
                      <w:sz w:val="20"/>
                      <w:szCs w:val="20"/>
                      <w:lang w:val="en-GB"/>
                    </w:rPr>
                  </w:ins>
                </m:ctrlPr>
              </m:sSubPr>
              <m:e>
                <m:r>
                  <w:ins w:id="348" w:author="John Mettrop" w:date="2021-12-21T07:39:00Z">
                    <m:rPr>
                      <m:sty m:val="p"/>
                    </m:rPr>
                    <w:rPr>
                      <w:rFonts w:ascii="Cambria Math" w:eastAsia="Calibri" w:hAnsi="Cambria Math" w:cs="Times New Roman"/>
                      <w:spacing w:val="-4"/>
                      <w:sz w:val="20"/>
                      <w:szCs w:val="20"/>
                      <w:lang w:val="en-GB"/>
                    </w:rPr>
                    <m:t>log</m:t>
                  </w:ins>
                </m:r>
              </m:e>
              <m:sub>
                <m:r>
                  <w:ins w:id="349" w:author="John Mettrop" w:date="2021-12-21T07:39:00Z">
                    <w:rPr>
                      <w:rFonts w:ascii="Cambria Math" w:eastAsia="Calibri" w:hAnsi="Cambria Math" w:cs="Times New Roman"/>
                      <w:spacing w:val="-4"/>
                      <w:sz w:val="20"/>
                      <w:szCs w:val="20"/>
                      <w:lang w:val="en-GB"/>
                    </w:rPr>
                    <m:t>10</m:t>
                  </w:ins>
                </m:r>
              </m:sub>
            </m:sSub>
          </m:fName>
          <m:e>
            <m:d>
              <m:dPr>
                <m:ctrlPr>
                  <w:ins w:id="350" w:author="John Mettrop" w:date="2021-12-21T07:39:00Z">
                    <w:rPr>
                      <w:rFonts w:ascii="Cambria Math" w:eastAsia="Calibri" w:hAnsi="Cambria Math" w:cs="Times New Roman"/>
                      <w:i/>
                      <w:spacing w:val="-4"/>
                      <w:sz w:val="20"/>
                      <w:szCs w:val="20"/>
                      <w:lang w:val="en-GB"/>
                    </w:rPr>
                  </w:ins>
                </m:ctrlPr>
              </m:dPr>
              <m:e>
                <m:d>
                  <m:dPr>
                    <m:begChr m:val="|"/>
                    <m:endChr m:val="|"/>
                    <m:ctrlPr>
                      <w:ins w:id="351" w:author="John Mettrop" w:date="2021-12-21T07:39:00Z">
                        <w:rPr>
                          <w:rFonts w:ascii="Cambria Math" w:eastAsia="Calibri" w:hAnsi="Cambria Math" w:cs="Times New Roman"/>
                          <w:i/>
                          <w:spacing w:val="-4"/>
                          <w:sz w:val="20"/>
                          <w:szCs w:val="20"/>
                          <w:lang w:val="en-GB"/>
                        </w:rPr>
                      </w:ins>
                    </m:ctrlPr>
                  </m:dPr>
                  <m:e>
                    <m:r>
                      <w:ins w:id="352" w:author="John Mettrop" w:date="2021-12-21T07:39:00Z">
                        <w:rPr>
                          <w:rFonts w:ascii="Cambria Math" w:eastAsia="Calibri" w:hAnsi="Cambria Math" w:cs="Times New Roman"/>
                          <w:spacing w:val="-4"/>
                          <w:sz w:val="20"/>
                          <w:szCs w:val="20"/>
                          <w:lang w:val="en-GB"/>
                        </w:rPr>
                        <m:t>sinc</m:t>
                      </w:ins>
                    </m:r>
                    <m:d>
                      <m:dPr>
                        <m:ctrlPr>
                          <w:ins w:id="353" w:author="John Mettrop" w:date="2021-12-21T07:39:00Z">
                            <w:rPr>
                              <w:rFonts w:ascii="Cambria Math" w:eastAsia="Calibri" w:hAnsi="Cambria Math" w:cs="Times New Roman"/>
                              <w:i/>
                              <w:spacing w:val="-4"/>
                              <w:sz w:val="20"/>
                              <w:szCs w:val="20"/>
                              <w:lang w:val="en-GB"/>
                            </w:rPr>
                          </w:ins>
                        </m:ctrlPr>
                      </m:dPr>
                      <m:e>
                        <m:r>
                          <w:ins w:id="354" w:author="John Mettrop" w:date="2021-12-21T07:39:00Z">
                            <w:rPr>
                              <w:rFonts w:ascii="Cambria Math" w:eastAsia="Calibri" w:hAnsi="Cambria Math" w:cs="Times New Roman"/>
                              <w:spacing w:val="-4"/>
                              <w:sz w:val="20"/>
                              <w:szCs w:val="20"/>
                              <w:lang w:val="en-GB"/>
                            </w:rPr>
                            <m:t>3.19π</m:t>
                          </w:ins>
                        </m:r>
                        <m:func>
                          <m:funcPr>
                            <m:ctrlPr>
                              <w:ins w:id="355" w:author="John Mettrop" w:date="2021-12-21T07:39:00Z">
                                <w:rPr>
                                  <w:rFonts w:ascii="Cambria Math" w:eastAsia="Calibri" w:hAnsi="Cambria Math" w:cs="Times New Roman"/>
                                  <w:i/>
                                  <w:spacing w:val="-4"/>
                                  <w:sz w:val="20"/>
                                  <w:szCs w:val="20"/>
                                  <w:lang w:val="en-GB"/>
                                </w:rPr>
                              </w:ins>
                            </m:ctrlPr>
                          </m:funcPr>
                          <m:fName>
                            <m:r>
                              <w:ins w:id="356" w:author="John Mettrop" w:date="2021-12-21T07:39:00Z">
                                <m:rPr>
                                  <m:sty m:val="p"/>
                                </m:rPr>
                                <w:rPr>
                                  <w:rFonts w:ascii="Cambria Math" w:eastAsia="Calibri" w:hAnsi="Cambria Math" w:cs="Times New Roman"/>
                                  <w:spacing w:val="-4"/>
                                  <w:sz w:val="20"/>
                                  <w:szCs w:val="20"/>
                                  <w:lang w:val="en-GB"/>
                                </w:rPr>
                                <m:t>sin</m:t>
                              </w:ins>
                            </m:r>
                          </m:fName>
                          <m:e>
                            <m:d>
                              <m:dPr>
                                <m:ctrlPr>
                                  <w:ins w:id="357" w:author="John Mettrop" w:date="2021-12-21T07:39:00Z">
                                    <w:rPr>
                                      <w:rFonts w:ascii="Cambria Math" w:eastAsia="Calibri" w:hAnsi="Cambria Math" w:cs="Times New Roman"/>
                                      <w:i/>
                                      <w:spacing w:val="-4"/>
                                      <w:sz w:val="20"/>
                                      <w:szCs w:val="20"/>
                                      <w:lang w:val="en-GB"/>
                                    </w:rPr>
                                  </w:ins>
                                </m:ctrlPr>
                              </m:dPr>
                              <m:e>
                                <m:r>
                                  <w:ins w:id="358" w:author="John Mettrop" w:date="2021-12-21T07:39:00Z">
                                    <w:rPr>
                                      <w:rFonts w:ascii="Cambria Math" w:eastAsia="Calibri" w:hAnsi="Cambria Math" w:cs="Times New Roman"/>
                                      <w:spacing w:val="-4"/>
                                      <w:sz w:val="20"/>
                                      <w:szCs w:val="20"/>
                                      <w:lang w:val="en-GB"/>
                                    </w:rPr>
                                    <m:t>ψ</m:t>
                                  </w:ins>
                                </m:r>
                              </m:e>
                            </m:d>
                          </m:e>
                        </m:func>
                      </m:e>
                    </m:d>
                  </m:e>
                </m:d>
              </m:e>
            </m:d>
            <m:r>
              <w:ins w:id="359" w:author="John Mettrop" w:date="2021-12-21T07:39:00Z">
                <w:rPr>
                  <w:rFonts w:ascii="Cambria Math" w:eastAsia="Calibri" w:hAnsi="Cambria Math" w:cs="Times New Roman"/>
                  <w:spacing w:val="-4"/>
                  <w:sz w:val="20"/>
                  <w:szCs w:val="20"/>
                  <w:lang w:val="en-GB"/>
                </w:rPr>
                <m:t>+19.0</m:t>
              </w:ins>
            </m:r>
          </m:e>
        </m:func>
        <m:r>
          <w:ins w:id="360" w:author="John Mettrop" w:date="2021-12-21T07:39:00Z">
            <m:rPr>
              <m:sty m:val="p"/>
            </m:rPr>
            <w:rPr>
              <w:rFonts w:ascii="Cambria Math" w:eastAsia="Calibri" w:hAnsi="Cambria Math" w:cs="Times New Roman"/>
              <w:spacing w:val="-4"/>
              <w:sz w:val="20"/>
              <w:szCs w:val="20"/>
              <w:lang w:val="en-GB" w:eastAsia="ja-JP"/>
            </w:rPr>
            <m:t xml:space="preserve"> ∀ψ∈</m:t>
          </w:ins>
        </m:r>
        <m:d>
          <m:dPr>
            <m:begChr m:val="["/>
            <m:endChr m:val="]"/>
            <m:ctrlPr>
              <w:ins w:id="361" w:author="John Mettrop" w:date="2021-12-21T07:39:00Z">
                <w:rPr>
                  <w:rFonts w:ascii="Cambria Math" w:eastAsia="Calibri" w:hAnsi="Cambria Math" w:cs="Times New Roman"/>
                  <w:spacing w:val="-4"/>
                  <w:sz w:val="20"/>
                  <w:szCs w:val="20"/>
                  <w:lang w:val="en-GB" w:eastAsia="ja-JP"/>
                </w:rPr>
              </w:ins>
            </m:ctrlPr>
          </m:dPr>
          <m:e>
            <m:r>
              <w:ins w:id="362" w:author="John Mettrop" w:date="2021-12-21T07:39:00Z">
                <m:rPr>
                  <m:sty m:val="p"/>
                </m:rPr>
                <w:rPr>
                  <w:rFonts w:ascii="Cambria Math" w:eastAsia="Calibri" w:hAnsi="Cambria Math" w:cs="Times New Roman"/>
                  <w:spacing w:val="-4"/>
                  <w:sz w:val="20"/>
                  <w:szCs w:val="20"/>
                  <w:lang w:val="en-GB" w:eastAsia="ja-JP"/>
                </w:rPr>
                <m:t>-68.43°,68.43°</m:t>
              </w:ins>
            </m:r>
          </m:e>
        </m:d>
      </m:oMath>
      <w:ins w:id="363" w:author="John Mettrop" w:date="2021-12-21T07:39:00Z">
        <w:r w:rsidRPr="006E6881">
          <w:rPr>
            <w:rFonts w:ascii="Times New Roman" w:eastAsia="Calibri" w:hAnsi="Times New Roman" w:cs="Times New Roman"/>
            <w:spacing w:val="-4"/>
            <w:sz w:val="20"/>
            <w:szCs w:val="20"/>
            <w:lang w:val="en-GB" w:eastAsia="ja-JP"/>
          </w:rPr>
          <w:t xml:space="preserve"> and </w:t>
        </w:r>
      </w:ins>
      <m:oMath>
        <m:r>
          <w:ins w:id="364" w:author="John Mettrop" w:date="2021-12-21T07:39:00Z">
            <m:rPr>
              <m:sty m:val="p"/>
            </m:rPr>
            <w:rPr>
              <w:rFonts w:ascii="Cambria Math" w:eastAsia="Calibri" w:hAnsi="Cambria Math" w:cs="Times New Roman"/>
              <w:spacing w:val="-4"/>
              <w:sz w:val="20"/>
              <w:szCs w:val="20"/>
              <w:lang w:val="en-GB" w:eastAsia="ja-JP"/>
            </w:rPr>
            <m:t>G</m:t>
          </w:ins>
        </m:r>
        <m:d>
          <m:dPr>
            <m:ctrlPr>
              <w:ins w:id="365" w:author="John Mettrop" w:date="2021-12-21T07:39:00Z">
                <w:rPr>
                  <w:rFonts w:ascii="Cambria Math" w:eastAsia="Calibri" w:hAnsi="Cambria Math" w:cs="Times New Roman"/>
                  <w:spacing w:val="-4"/>
                  <w:sz w:val="20"/>
                  <w:szCs w:val="20"/>
                  <w:lang w:val="en-GB" w:eastAsia="ja-JP"/>
                </w:rPr>
              </w:ins>
            </m:ctrlPr>
          </m:dPr>
          <m:e>
            <m:r>
              <w:ins w:id="366" w:author="John Mettrop" w:date="2021-12-21T07:39:00Z">
                <m:rPr>
                  <m:sty m:val="p"/>
                </m:rPr>
                <w:rPr>
                  <w:rFonts w:ascii="Cambria Math" w:eastAsia="Calibri" w:hAnsi="Cambria Math" w:cs="Times New Roman"/>
                  <w:spacing w:val="-4"/>
                  <w:sz w:val="20"/>
                  <w:szCs w:val="20"/>
                  <w:lang w:val="en-GB" w:eastAsia="ja-JP"/>
                </w:rPr>
                <m:t>ψ</m:t>
              </w:ins>
            </m:r>
          </m:e>
        </m:d>
        <m:r>
          <w:ins w:id="367" w:author="John Mettrop" w:date="2021-12-21T07:39:00Z">
            <m:rPr>
              <m:sty m:val="p"/>
            </m:rPr>
            <w:rPr>
              <w:rFonts w:ascii="Cambria Math" w:eastAsia="Calibri" w:hAnsi="Cambria Math" w:cs="Times New Roman"/>
              <w:spacing w:val="-4"/>
              <w:sz w:val="20"/>
              <w:szCs w:val="20"/>
              <w:lang w:val="en-GB" w:eastAsia="ja-JP"/>
            </w:rPr>
            <m:t>=-20</m:t>
          </w:ins>
        </m:r>
      </m:oMath>
      <w:ins w:id="368" w:author="John Mettrop" w:date="2021-12-21T07:39:00Z">
        <w:r w:rsidRPr="006E6881">
          <w:rPr>
            <w:rFonts w:ascii="Times New Roman" w:eastAsia="Calibri" w:hAnsi="Times New Roman" w:cs="Times New Roman"/>
            <w:spacing w:val="-4"/>
            <w:sz w:val="20"/>
            <w:szCs w:val="20"/>
            <w:lang w:val="en-GB" w:eastAsia="ja-JP"/>
          </w:rPr>
          <w:t xml:space="preserve"> otherwise. Here, </w:t>
        </w:r>
      </w:ins>
      <m:oMath>
        <m:r>
          <w:ins w:id="369" w:author="John Mettrop" w:date="2021-12-21T07:39:00Z">
            <m:rPr>
              <m:sty m:val="p"/>
            </m:rPr>
            <w:rPr>
              <w:rFonts w:ascii="Cambria Math" w:eastAsia="Calibri" w:hAnsi="Cambria Math" w:cs="Times New Roman"/>
              <w:spacing w:val="-4"/>
              <w:sz w:val="20"/>
              <w:szCs w:val="20"/>
              <w:lang w:val="en-GB" w:eastAsia="ja-JP"/>
            </w:rPr>
            <m:t>sinc</m:t>
          </w:ins>
        </m:r>
        <m:d>
          <m:dPr>
            <m:ctrlPr>
              <w:ins w:id="370" w:author="John Mettrop" w:date="2021-12-21T07:39:00Z">
                <w:rPr>
                  <w:rFonts w:ascii="Cambria Math" w:eastAsia="Calibri" w:hAnsi="Cambria Math" w:cs="Times New Roman"/>
                  <w:spacing w:val="-4"/>
                  <w:sz w:val="20"/>
                  <w:szCs w:val="20"/>
                  <w:lang w:val="en-GB" w:eastAsia="ja-JP"/>
                </w:rPr>
              </w:ins>
            </m:ctrlPr>
          </m:dPr>
          <m:e>
            <m:r>
              <w:ins w:id="371" w:author="John Mettrop" w:date="2021-12-21T07:39:00Z">
                <m:rPr>
                  <m:sty m:val="p"/>
                </m:rPr>
                <w:rPr>
                  <w:rFonts w:ascii="Cambria Math" w:eastAsia="Calibri" w:hAnsi="Cambria Math" w:cs="Times New Roman"/>
                  <w:spacing w:val="-4"/>
                  <w:sz w:val="20"/>
                  <w:szCs w:val="20"/>
                  <w:lang w:val="en-GB" w:eastAsia="ja-JP"/>
                </w:rPr>
                <m:t>x</m:t>
              </w:ins>
            </m:r>
          </m:e>
        </m:d>
        <m:r>
          <w:ins w:id="372" w:author="John Mettrop" w:date="2021-12-21T07:39:00Z">
            <m:rPr>
              <m:sty m:val="p"/>
            </m:rPr>
            <w:rPr>
              <w:rFonts w:ascii="Cambria Math" w:eastAsia="Calibri" w:hAnsi="Cambria Math" w:cs="Times New Roman"/>
              <w:spacing w:val="-4"/>
              <w:sz w:val="20"/>
              <w:szCs w:val="20"/>
              <w:lang w:val="en-GB" w:eastAsia="ja-JP"/>
            </w:rPr>
            <m:t>=</m:t>
          </w:ins>
        </m:r>
        <m:f>
          <m:fPr>
            <m:ctrlPr>
              <w:ins w:id="373" w:author="John Mettrop" w:date="2021-12-21T07:39:00Z">
                <w:rPr>
                  <w:rFonts w:ascii="Cambria Math" w:eastAsia="Calibri" w:hAnsi="Cambria Math" w:cs="Times New Roman"/>
                  <w:spacing w:val="-4"/>
                  <w:sz w:val="20"/>
                  <w:szCs w:val="20"/>
                  <w:lang w:val="en-GB" w:eastAsia="ja-JP"/>
                </w:rPr>
              </w:ins>
            </m:ctrlPr>
          </m:fPr>
          <m:num>
            <m:func>
              <m:funcPr>
                <m:ctrlPr>
                  <w:ins w:id="374" w:author="John Mettrop" w:date="2021-12-21T07:39:00Z">
                    <w:rPr>
                      <w:rFonts w:ascii="Cambria Math" w:eastAsia="Calibri" w:hAnsi="Cambria Math" w:cs="Times New Roman"/>
                      <w:spacing w:val="-4"/>
                      <w:sz w:val="20"/>
                      <w:szCs w:val="20"/>
                      <w:lang w:val="en-GB" w:eastAsia="ja-JP"/>
                    </w:rPr>
                  </w:ins>
                </m:ctrlPr>
              </m:funcPr>
              <m:fName>
                <m:r>
                  <w:ins w:id="375" w:author="John Mettrop" w:date="2021-12-21T07:39:00Z">
                    <m:rPr>
                      <m:sty m:val="p"/>
                    </m:rPr>
                    <w:rPr>
                      <w:rFonts w:ascii="Cambria Math" w:eastAsia="Calibri" w:hAnsi="Cambria Math" w:cs="Times New Roman"/>
                      <w:spacing w:val="-4"/>
                      <w:sz w:val="20"/>
                      <w:szCs w:val="20"/>
                      <w:lang w:val="en-GB" w:eastAsia="ja-JP"/>
                    </w:rPr>
                    <m:t>sin</m:t>
                  </w:ins>
                </m:r>
              </m:fName>
              <m:e>
                <m:d>
                  <m:dPr>
                    <m:ctrlPr>
                      <w:ins w:id="376" w:author="John Mettrop" w:date="2021-12-21T07:39:00Z">
                        <w:rPr>
                          <w:rFonts w:ascii="Cambria Math" w:eastAsia="Calibri" w:hAnsi="Cambria Math" w:cs="Times New Roman"/>
                          <w:spacing w:val="-4"/>
                          <w:sz w:val="20"/>
                          <w:szCs w:val="20"/>
                          <w:lang w:val="en-GB" w:eastAsia="ja-JP"/>
                        </w:rPr>
                      </w:ins>
                    </m:ctrlPr>
                  </m:dPr>
                  <m:e>
                    <m:r>
                      <w:ins w:id="377" w:author="John Mettrop" w:date="2021-12-21T07:39:00Z">
                        <m:rPr>
                          <m:sty m:val="p"/>
                        </m:rPr>
                        <w:rPr>
                          <w:rFonts w:ascii="Cambria Math" w:eastAsia="Calibri" w:hAnsi="Cambria Math" w:cs="Times New Roman"/>
                          <w:spacing w:val="-4"/>
                          <w:sz w:val="20"/>
                          <w:szCs w:val="20"/>
                          <w:lang w:val="en-GB" w:eastAsia="ja-JP"/>
                        </w:rPr>
                        <m:t>x</m:t>
                      </w:ins>
                    </m:r>
                  </m:e>
                </m:d>
              </m:e>
            </m:func>
          </m:num>
          <m:den>
            <m:r>
              <w:ins w:id="378" w:author="John Mettrop" w:date="2021-12-21T07:39:00Z">
                <m:rPr>
                  <m:sty m:val="p"/>
                </m:rPr>
                <w:rPr>
                  <w:rFonts w:ascii="Cambria Math" w:eastAsia="Calibri" w:hAnsi="Cambria Math" w:cs="Times New Roman"/>
                  <w:spacing w:val="-4"/>
                  <w:sz w:val="20"/>
                  <w:szCs w:val="20"/>
                  <w:lang w:val="en-GB" w:eastAsia="ja-JP"/>
                </w:rPr>
                <m:t>x</m:t>
              </w:ins>
            </m:r>
          </m:den>
        </m:f>
        <m:r>
          <w:ins w:id="379" w:author="John Mettrop" w:date="2021-12-21T07:39:00Z">
            <m:rPr>
              <m:sty m:val="p"/>
            </m:rPr>
            <w:rPr>
              <w:rFonts w:ascii="Cambria Math" w:eastAsia="Calibri" w:hAnsi="Cambria Math" w:cs="Times New Roman"/>
              <w:spacing w:val="-4"/>
              <w:sz w:val="20"/>
              <w:szCs w:val="20"/>
              <w:lang w:val="en-GB" w:eastAsia="ja-JP"/>
            </w:rPr>
            <m:t xml:space="preserve"> ∀ x≠0</m:t>
          </w:ins>
        </m:r>
      </m:oMath>
      <w:ins w:id="380" w:author="John Mettrop" w:date="2021-12-21T07:39:00Z">
        <w:r w:rsidRPr="006E6881">
          <w:rPr>
            <w:rFonts w:ascii="Times New Roman" w:eastAsia="Calibri" w:hAnsi="Times New Roman" w:cs="Times New Roman"/>
            <w:spacing w:val="-4"/>
            <w:sz w:val="20"/>
            <w:szCs w:val="20"/>
            <w:lang w:val="en-GB" w:eastAsia="ja-JP"/>
          </w:rPr>
          <w:t xml:space="preserve"> (x in radians) and </w:t>
        </w:r>
      </w:ins>
      <m:oMath>
        <m:r>
          <w:ins w:id="381" w:author="John Mettrop" w:date="2021-12-21T07:39:00Z">
            <m:rPr>
              <m:sty m:val="p"/>
            </m:rPr>
            <w:rPr>
              <w:rFonts w:ascii="Cambria Math" w:eastAsia="Calibri" w:hAnsi="Cambria Math" w:cs="Times New Roman"/>
              <w:spacing w:val="-4"/>
              <w:sz w:val="20"/>
              <w:szCs w:val="20"/>
              <w:lang w:val="en-GB" w:eastAsia="ja-JP"/>
            </w:rPr>
            <m:t>sinc</m:t>
          </w:ins>
        </m:r>
        <m:d>
          <m:dPr>
            <m:ctrlPr>
              <w:ins w:id="382" w:author="John Mettrop" w:date="2021-12-21T07:39:00Z">
                <w:rPr>
                  <w:rFonts w:ascii="Cambria Math" w:eastAsia="Calibri" w:hAnsi="Cambria Math" w:cs="Times New Roman"/>
                  <w:spacing w:val="-4"/>
                  <w:sz w:val="20"/>
                  <w:szCs w:val="20"/>
                  <w:lang w:val="en-GB" w:eastAsia="ja-JP"/>
                </w:rPr>
              </w:ins>
            </m:ctrlPr>
          </m:dPr>
          <m:e>
            <m:r>
              <w:ins w:id="383" w:author="John Mettrop" w:date="2021-12-21T07:39:00Z">
                <m:rPr>
                  <m:sty m:val="p"/>
                </m:rPr>
                <w:rPr>
                  <w:rFonts w:ascii="Cambria Math" w:eastAsia="Calibri" w:hAnsi="Cambria Math" w:cs="Times New Roman"/>
                  <w:spacing w:val="-4"/>
                  <w:sz w:val="20"/>
                  <w:szCs w:val="20"/>
                  <w:lang w:val="en-GB" w:eastAsia="ja-JP"/>
                </w:rPr>
                <m:t>0</m:t>
              </w:ins>
            </m:r>
          </m:e>
        </m:d>
        <m:r>
          <w:ins w:id="384" w:author="John Mettrop" w:date="2021-12-21T07:39:00Z">
            <m:rPr>
              <m:sty m:val="p"/>
            </m:rPr>
            <w:rPr>
              <w:rFonts w:ascii="Cambria Math" w:eastAsia="Calibri" w:hAnsi="Cambria Math" w:cs="Times New Roman"/>
              <w:spacing w:val="-4"/>
              <w:sz w:val="20"/>
              <w:szCs w:val="20"/>
              <w:lang w:val="en-GB" w:eastAsia="ja-JP"/>
            </w:rPr>
            <m:t>=1</m:t>
          </w:ins>
        </m:r>
      </m:oMath>
      <w:ins w:id="385" w:author="John Mettrop" w:date="2021-12-21T07:39:00Z">
        <w:r w:rsidRPr="006E6881">
          <w:rPr>
            <w:rFonts w:ascii="Times New Roman" w:eastAsia="Calibri" w:hAnsi="Times New Roman" w:cs="Times New Roman"/>
            <w:spacing w:val="-4"/>
            <w:sz w:val="20"/>
            <w:szCs w:val="20"/>
            <w:lang w:val="en-GB" w:eastAsia="ja-JP"/>
          </w:rPr>
          <w:t>.</w:t>
        </w:r>
        <w:r w:rsidRPr="006E6881">
          <w:rPr>
            <w:rFonts w:ascii="Times New Roman" w:eastAsia="Calibri" w:hAnsi="Times New Roman" w:cs="Times New Roman"/>
            <w:sz w:val="20"/>
            <w:szCs w:val="20"/>
            <w:lang w:val="en-GB" w:eastAsia="ja-JP"/>
          </w:rPr>
          <w:t xml:space="preserve"> </w:t>
        </w:r>
      </w:ins>
    </w:p>
    <w:p w14:paraId="542A68A5"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386" w:author="John Mettrop" w:date="2021-12-21T07:39:00Z"/>
          <w:rFonts w:ascii="Times New Roman" w:eastAsia="Calibri" w:hAnsi="Times New Roman" w:cs="Times New Roman"/>
          <w:sz w:val="20"/>
          <w:szCs w:val="20"/>
          <w:lang w:val="en-GB" w:eastAsia="ja-JP"/>
        </w:rPr>
      </w:pPr>
      <w:ins w:id="387" w:author="John Mettrop" w:date="2021-12-21T07:39:00Z">
        <w:r w:rsidRPr="006E6881">
          <w:rPr>
            <w:rFonts w:ascii="Times New Roman" w:eastAsia="Calibri" w:hAnsi="Times New Roman" w:cs="Times New Roman"/>
            <w:sz w:val="20"/>
            <w:szCs w:val="20"/>
            <w:vertAlign w:val="superscript"/>
            <w:lang w:val="en-GB" w:eastAsia="ja-JP"/>
          </w:rPr>
          <w:lastRenderedPageBreak/>
          <w:t>(5)</w:t>
        </w:r>
        <w:r w:rsidRPr="006E6881">
          <w:rPr>
            <w:rFonts w:ascii="Times New Roman" w:eastAsia="Calibri" w:hAnsi="Times New Roman" w:cs="Times New Roman"/>
            <w:sz w:val="20"/>
            <w:szCs w:val="20"/>
            <w:lang w:val="en-GB" w:eastAsia="ja-JP"/>
          </w:rPr>
          <w:t xml:space="preserve"> </w:t>
        </w:r>
      </w:ins>
      <w:ins w:id="388" w:author="Chamova, Alisa" w:date="2021-12-21T09:41:00Z">
        <w:r w:rsidRPr="006E6881">
          <w:rPr>
            <w:rFonts w:ascii="Times New Roman" w:eastAsia="Calibri" w:hAnsi="Times New Roman" w:cs="Times New Roman"/>
            <w:sz w:val="20"/>
            <w:szCs w:val="20"/>
            <w:lang w:val="en-GB" w:eastAsia="ja-JP"/>
          </w:rPr>
          <w:tab/>
        </w:r>
      </w:ins>
      <w:ins w:id="389" w:author="John Mettrop" w:date="2021-12-21T07:39:00Z">
        <w:r w:rsidRPr="006E6881">
          <w:rPr>
            <w:rFonts w:ascii="Times New Roman" w:eastAsia="Calibri" w:hAnsi="Times New Roman" w:cs="Times New Roman"/>
            <w:sz w:val="20"/>
            <w:szCs w:val="20"/>
            <w:lang w:val="en-GB" w:eastAsia="ja-JP"/>
          </w:rPr>
          <w:t xml:space="preserve">For antenna gain 31 </w:t>
        </w:r>
        <w:proofErr w:type="spellStart"/>
        <w:r w:rsidRPr="006E6881">
          <w:rPr>
            <w:rFonts w:ascii="Times New Roman" w:eastAsia="Calibri" w:hAnsi="Times New Roman" w:cs="Times New Roman"/>
            <w:sz w:val="20"/>
            <w:szCs w:val="20"/>
            <w:lang w:val="en-GB" w:eastAsia="ja-JP"/>
          </w:rPr>
          <w:t>dBi</w:t>
        </w:r>
        <w:proofErr w:type="spellEnd"/>
        <w:r w:rsidRPr="006E6881">
          <w:rPr>
            <w:rFonts w:ascii="Times New Roman" w:eastAsia="Calibri" w:hAnsi="Times New Roman" w:cs="Times New Roman"/>
            <w:sz w:val="20"/>
            <w:szCs w:val="20"/>
            <w:lang w:val="en-GB" w:eastAsia="ja-JP"/>
          </w:rPr>
          <w:t>:</w:t>
        </w:r>
        <w:r w:rsidRPr="006E6881">
          <w:rPr>
            <w:rFonts w:ascii="Times New Roman" w:eastAsia="Calibri" w:hAnsi="Times New Roman" w:cs="Times New Roman"/>
            <w:sz w:val="20"/>
            <w:szCs w:val="20"/>
            <w:lang w:val="en-GB"/>
          </w:rPr>
          <w:t xml:space="preserve"> </w:t>
        </w:r>
        <w:proofErr w:type="spellStart"/>
        <w:r w:rsidRPr="006E6881">
          <w:rPr>
            <w:rFonts w:ascii="Times New Roman" w:eastAsia="Calibri" w:hAnsi="Times New Roman" w:cs="Times New Roman"/>
            <w:sz w:val="20"/>
            <w:szCs w:val="20"/>
            <w:lang w:val="en-GB" w:eastAsia="ja-JP"/>
          </w:rPr>
          <w:t>Gψ</w:t>
        </w:r>
        <w:proofErr w:type="spellEnd"/>
        <w:r w:rsidRPr="006E6881">
          <w:rPr>
            <w:rFonts w:ascii="Times New Roman" w:eastAsia="Calibri" w:hAnsi="Times New Roman" w:cs="Times New Roman"/>
            <w:sz w:val="20"/>
            <w:szCs w:val="20"/>
            <w:lang w:val="en-GB" w:eastAsia="ja-JP"/>
          </w:rPr>
          <w:t xml:space="preserve">= </w:t>
        </w:r>
        <w:r w:rsidRPr="006E6881">
          <w:rPr>
            <w:rFonts w:ascii="Times New Roman" w:eastAsia="Calibri" w:hAnsi="Times New Roman" w:cs="Times New Roman"/>
            <w:sz w:val="20"/>
            <w:szCs w:val="20"/>
            <w:lang w:val="en-GB"/>
          </w:rPr>
          <w:t>20.log10</w:t>
        </w:r>
        <w:r w:rsidRPr="006E6881">
          <w:rPr>
            <w:rFonts w:ascii="Cambria Math" w:eastAsia="Calibri" w:hAnsi="Cambria Math" w:cs="Cambria Math"/>
            <w:sz w:val="20"/>
            <w:szCs w:val="20"/>
            <w:lang w:val="en-GB"/>
          </w:rPr>
          <w:t>𝑠𝑖𝑛𝑐</w:t>
        </w:r>
        <w:r w:rsidRPr="006E6881">
          <w:rPr>
            <w:rFonts w:ascii="Times New Roman" w:eastAsia="Calibri" w:hAnsi="Times New Roman" w:cs="Times New Roman"/>
            <w:sz w:val="20"/>
            <w:szCs w:val="20"/>
            <w:lang w:val="en-GB"/>
          </w:rPr>
          <w:t>15.5</w:t>
        </w:r>
        <w:r w:rsidRPr="006E6881">
          <w:rPr>
            <w:rFonts w:ascii="Cambria Math" w:eastAsia="Calibri" w:hAnsi="Cambria Math" w:cs="Cambria Math"/>
            <w:sz w:val="20"/>
            <w:szCs w:val="20"/>
            <w:lang w:val="en-GB"/>
          </w:rPr>
          <w:t>𝜋</w:t>
        </w:r>
        <w:r w:rsidRPr="006E6881">
          <w:rPr>
            <w:rFonts w:ascii="Times New Roman" w:eastAsia="Calibri" w:hAnsi="Times New Roman" w:cs="Times New Roman"/>
            <w:sz w:val="20"/>
            <w:szCs w:val="20"/>
            <w:lang w:val="en-GB"/>
          </w:rPr>
          <w:t>sin</w:t>
        </w:r>
        <w:r w:rsidRPr="006E6881">
          <w:rPr>
            <w:rFonts w:ascii="Cambria Math" w:eastAsia="Calibri" w:hAnsi="Cambria Math" w:cs="Cambria Math"/>
            <w:sz w:val="20"/>
            <w:szCs w:val="20"/>
            <w:lang w:val="en-GB"/>
          </w:rPr>
          <w:t>𝜓</w:t>
        </w:r>
        <w:r w:rsidRPr="006E6881">
          <w:rPr>
            <w:rFonts w:ascii="Times New Roman" w:eastAsia="Calibri" w:hAnsi="Times New Roman" w:cs="Times New Roman"/>
            <w:sz w:val="20"/>
            <w:szCs w:val="20"/>
            <w:lang w:val="en-GB"/>
          </w:rPr>
          <w:t>+31.0</w:t>
        </w:r>
        <w:r w:rsidRPr="006E6881">
          <w:rPr>
            <w:rFonts w:ascii="Times New Roman" w:eastAsia="Calibri" w:hAnsi="Times New Roman" w:cs="Times New Roman"/>
            <w:sz w:val="20"/>
            <w:szCs w:val="20"/>
            <w:lang w:val="en-GB" w:eastAsia="ja-JP"/>
          </w:rPr>
          <w:t xml:space="preserve"> </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ψ</w:t>
        </w:r>
        <w:r w:rsidRPr="006E6881">
          <w:rPr>
            <w:rFonts w:ascii="Cambria Math" w:eastAsia="Calibri" w:hAnsi="Cambria Math" w:cs="Cambria Math"/>
            <w:sz w:val="20"/>
            <w:szCs w:val="20"/>
            <w:lang w:val="en-GB" w:eastAsia="ja-JP"/>
          </w:rPr>
          <w:t>∈</w:t>
        </w:r>
        <w:r w:rsidRPr="006E6881">
          <w:rPr>
            <w:rFonts w:ascii="Times New Roman" w:eastAsia="Calibri" w:hAnsi="Times New Roman" w:cs="Times New Roman"/>
            <w:sz w:val="20"/>
            <w:szCs w:val="20"/>
            <w:lang w:val="en-GB" w:eastAsia="ja-JP"/>
          </w:rPr>
          <w:t xml:space="preserve">−64.25°,64.25° and </w:t>
        </w:r>
      </w:ins>
      <m:oMath>
        <m:r>
          <w:ins w:id="390" w:author="John Mettrop" w:date="2021-12-21T07:39:00Z">
            <m:rPr>
              <m:sty m:val="p"/>
            </m:rPr>
            <w:rPr>
              <w:rFonts w:ascii="Cambria Math" w:eastAsia="Calibri" w:hAnsi="Cambria Math" w:cs="Times New Roman"/>
              <w:sz w:val="20"/>
              <w:szCs w:val="20"/>
              <w:lang w:val="en-GB" w:eastAsia="ja-JP"/>
            </w:rPr>
            <m:t>G</m:t>
          </w:ins>
        </m:r>
        <m:d>
          <m:dPr>
            <m:ctrlPr>
              <w:ins w:id="391" w:author="John Mettrop" w:date="2021-12-21T07:39:00Z">
                <w:rPr>
                  <w:rFonts w:ascii="Cambria Math" w:eastAsia="Calibri" w:hAnsi="Cambria Math" w:cs="Times New Roman"/>
                  <w:sz w:val="20"/>
                  <w:szCs w:val="20"/>
                  <w:lang w:val="en-GB" w:eastAsia="ja-JP"/>
                </w:rPr>
              </w:ins>
            </m:ctrlPr>
          </m:dPr>
          <m:e>
            <m:r>
              <w:ins w:id="392" w:author="John Mettrop" w:date="2021-12-21T07:39:00Z">
                <m:rPr>
                  <m:sty m:val="p"/>
                </m:rPr>
                <w:rPr>
                  <w:rFonts w:ascii="Cambria Math" w:eastAsia="Calibri" w:hAnsi="Cambria Math" w:cs="Times New Roman"/>
                  <w:sz w:val="20"/>
                  <w:szCs w:val="20"/>
                  <w:lang w:val="en-GB" w:eastAsia="ja-JP"/>
                </w:rPr>
                <m:t>ψ</m:t>
              </w:ins>
            </m:r>
          </m:e>
        </m:d>
        <m:r>
          <w:ins w:id="393" w:author="John Mettrop" w:date="2021-12-21T07:39:00Z">
            <m:rPr>
              <m:sty m:val="p"/>
            </m:rPr>
            <w:rPr>
              <w:rFonts w:ascii="Cambria Math" w:eastAsia="Calibri" w:hAnsi="Cambria Math" w:cs="Times New Roman"/>
              <w:sz w:val="20"/>
              <w:szCs w:val="20"/>
              <w:lang w:val="en-GB" w:eastAsia="ja-JP"/>
            </w:rPr>
            <m:t>=-20</m:t>
          </w:ins>
        </m:r>
      </m:oMath>
      <w:ins w:id="394" w:author="John Mettrop" w:date="2021-12-21T07:39:00Z">
        <w:r w:rsidRPr="006E6881">
          <w:rPr>
            <w:rFonts w:ascii="Times New Roman" w:eastAsia="Calibri" w:hAnsi="Times New Roman" w:cs="Times New Roman"/>
            <w:sz w:val="20"/>
            <w:szCs w:val="20"/>
            <w:lang w:val="en-GB" w:eastAsia="ja-JP"/>
          </w:rPr>
          <w:t xml:space="preserve"> otherwise. Here, </w:t>
        </w:r>
      </w:ins>
      <m:oMath>
        <m:r>
          <w:ins w:id="395" w:author="John Mettrop" w:date="2021-12-21T07:39:00Z">
            <m:rPr>
              <m:sty m:val="p"/>
            </m:rPr>
            <w:rPr>
              <w:rFonts w:ascii="Cambria Math" w:eastAsia="Calibri" w:hAnsi="Cambria Math" w:cs="Times New Roman"/>
              <w:sz w:val="20"/>
              <w:szCs w:val="20"/>
              <w:lang w:val="en-GB" w:eastAsia="ja-JP"/>
            </w:rPr>
            <m:t>sinc</m:t>
          </w:ins>
        </m:r>
        <m:d>
          <m:dPr>
            <m:ctrlPr>
              <w:ins w:id="396" w:author="John Mettrop" w:date="2021-12-21T07:39:00Z">
                <w:rPr>
                  <w:rFonts w:ascii="Cambria Math" w:eastAsia="Calibri" w:hAnsi="Cambria Math" w:cs="Times New Roman"/>
                  <w:sz w:val="20"/>
                  <w:szCs w:val="20"/>
                  <w:lang w:val="en-GB" w:eastAsia="ja-JP"/>
                </w:rPr>
              </w:ins>
            </m:ctrlPr>
          </m:dPr>
          <m:e>
            <m:r>
              <w:ins w:id="397" w:author="John Mettrop" w:date="2021-12-21T07:39:00Z">
                <m:rPr>
                  <m:sty m:val="p"/>
                </m:rPr>
                <w:rPr>
                  <w:rFonts w:ascii="Cambria Math" w:eastAsia="Calibri" w:hAnsi="Cambria Math" w:cs="Times New Roman"/>
                  <w:sz w:val="20"/>
                  <w:szCs w:val="20"/>
                  <w:lang w:val="en-GB" w:eastAsia="ja-JP"/>
                </w:rPr>
                <m:t>x</m:t>
              </w:ins>
            </m:r>
          </m:e>
        </m:d>
        <m:r>
          <w:ins w:id="398" w:author="John Mettrop" w:date="2021-12-21T07:39:00Z">
            <m:rPr>
              <m:sty m:val="p"/>
            </m:rPr>
            <w:rPr>
              <w:rFonts w:ascii="Cambria Math" w:eastAsia="Calibri" w:hAnsi="Cambria Math" w:cs="Times New Roman"/>
              <w:sz w:val="20"/>
              <w:szCs w:val="20"/>
              <w:lang w:val="en-GB" w:eastAsia="ja-JP"/>
            </w:rPr>
            <m:t>=</m:t>
          </w:ins>
        </m:r>
        <m:f>
          <m:fPr>
            <m:ctrlPr>
              <w:ins w:id="399" w:author="John Mettrop" w:date="2021-12-21T07:39:00Z">
                <w:rPr>
                  <w:rFonts w:ascii="Cambria Math" w:eastAsia="Calibri" w:hAnsi="Cambria Math" w:cs="Times New Roman"/>
                  <w:sz w:val="20"/>
                  <w:szCs w:val="20"/>
                  <w:lang w:val="en-GB" w:eastAsia="ja-JP"/>
                </w:rPr>
              </w:ins>
            </m:ctrlPr>
          </m:fPr>
          <m:num>
            <m:func>
              <m:funcPr>
                <m:ctrlPr>
                  <w:ins w:id="400" w:author="John Mettrop" w:date="2021-12-21T07:39:00Z">
                    <w:rPr>
                      <w:rFonts w:ascii="Cambria Math" w:eastAsia="Calibri" w:hAnsi="Cambria Math" w:cs="Times New Roman"/>
                      <w:sz w:val="20"/>
                      <w:szCs w:val="20"/>
                      <w:lang w:val="en-GB" w:eastAsia="ja-JP"/>
                    </w:rPr>
                  </w:ins>
                </m:ctrlPr>
              </m:funcPr>
              <m:fName>
                <m:r>
                  <w:ins w:id="401" w:author="John Mettrop" w:date="2021-12-21T07:39:00Z">
                    <m:rPr>
                      <m:sty m:val="p"/>
                    </m:rPr>
                    <w:rPr>
                      <w:rFonts w:ascii="Cambria Math" w:eastAsia="Calibri" w:hAnsi="Cambria Math" w:cs="Times New Roman"/>
                      <w:sz w:val="20"/>
                      <w:szCs w:val="20"/>
                      <w:lang w:val="en-GB" w:eastAsia="ja-JP"/>
                    </w:rPr>
                    <m:t>sin</m:t>
                  </w:ins>
                </m:r>
              </m:fName>
              <m:e>
                <m:d>
                  <m:dPr>
                    <m:ctrlPr>
                      <w:ins w:id="402" w:author="John Mettrop" w:date="2021-12-21T07:39:00Z">
                        <w:rPr>
                          <w:rFonts w:ascii="Cambria Math" w:eastAsia="Calibri" w:hAnsi="Cambria Math" w:cs="Times New Roman"/>
                          <w:sz w:val="20"/>
                          <w:szCs w:val="20"/>
                          <w:lang w:val="en-GB" w:eastAsia="ja-JP"/>
                        </w:rPr>
                      </w:ins>
                    </m:ctrlPr>
                  </m:dPr>
                  <m:e>
                    <m:r>
                      <w:ins w:id="403" w:author="John Mettrop" w:date="2021-12-21T07:39:00Z">
                        <m:rPr>
                          <m:sty m:val="p"/>
                        </m:rPr>
                        <w:rPr>
                          <w:rFonts w:ascii="Cambria Math" w:eastAsia="Calibri" w:hAnsi="Cambria Math" w:cs="Times New Roman"/>
                          <w:sz w:val="20"/>
                          <w:szCs w:val="20"/>
                          <w:lang w:val="en-GB" w:eastAsia="ja-JP"/>
                        </w:rPr>
                        <m:t>x</m:t>
                      </w:ins>
                    </m:r>
                  </m:e>
                </m:d>
              </m:e>
            </m:func>
          </m:num>
          <m:den>
            <m:r>
              <w:ins w:id="404" w:author="John Mettrop" w:date="2021-12-21T07:39:00Z">
                <m:rPr>
                  <m:sty m:val="p"/>
                </m:rPr>
                <w:rPr>
                  <w:rFonts w:ascii="Cambria Math" w:eastAsia="Calibri" w:hAnsi="Cambria Math" w:cs="Times New Roman"/>
                  <w:sz w:val="20"/>
                  <w:szCs w:val="20"/>
                  <w:lang w:val="en-GB" w:eastAsia="ja-JP"/>
                </w:rPr>
                <m:t>x</m:t>
              </w:ins>
            </m:r>
          </m:den>
        </m:f>
        <m:r>
          <w:ins w:id="405" w:author="John Mettrop" w:date="2021-12-21T07:39:00Z">
            <m:rPr>
              <m:sty m:val="p"/>
            </m:rPr>
            <w:rPr>
              <w:rFonts w:ascii="Cambria Math" w:eastAsia="Calibri" w:hAnsi="Cambria Math" w:cs="Times New Roman"/>
              <w:sz w:val="20"/>
              <w:szCs w:val="20"/>
              <w:lang w:val="en-GB" w:eastAsia="ja-JP"/>
            </w:rPr>
            <m:t xml:space="preserve"> ∀ x≠0</m:t>
          </w:ins>
        </m:r>
      </m:oMath>
      <w:ins w:id="406" w:author="John Mettrop" w:date="2021-12-21T07:39:00Z">
        <w:r w:rsidRPr="006E6881">
          <w:rPr>
            <w:rFonts w:ascii="Times New Roman" w:eastAsia="Calibri" w:hAnsi="Times New Roman" w:cs="Times New Roman"/>
            <w:sz w:val="20"/>
            <w:szCs w:val="20"/>
            <w:lang w:val="en-GB" w:eastAsia="ja-JP"/>
          </w:rPr>
          <w:t xml:space="preserve"> (x in radians) and </w:t>
        </w:r>
      </w:ins>
      <m:oMath>
        <m:r>
          <w:ins w:id="407" w:author="John Mettrop" w:date="2021-12-21T07:39:00Z">
            <m:rPr>
              <m:sty m:val="p"/>
            </m:rPr>
            <w:rPr>
              <w:rFonts w:ascii="Cambria Math" w:eastAsia="Calibri" w:hAnsi="Cambria Math" w:cs="Times New Roman"/>
              <w:sz w:val="20"/>
              <w:szCs w:val="20"/>
              <w:lang w:val="en-GB" w:eastAsia="ja-JP"/>
            </w:rPr>
            <m:t>sinc</m:t>
          </w:ins>
        </m:r>
        <m:d>
          <m:dPr>
            <m:ctrlPr>
              <w:ins w:id="408" w:author="John Mettrop" w:date="2021-12-21T07:39:00Z">
                <w:rPr>
                  <w:rFonts w:ascii="Cambria Math" w:eastAsia="Calibri" w:hAnsi="Cambria Math" w:cs="Times New Roman"/>
                  <w:sz w:val="20"/>
                  <w:szCs w:val="20"/>
                  <w:lang w:val="en-GB" w:eastAsia="ja-JP"/>
                </w:rPr>
              </w:ins>
            </m:ctrlPr>
          </m:dPr>
          <m:e>
            <m:r>
              <w:ins w:id="409" w:author="John Mettrop" w:date="2021-12-21T07:39:00Z">
                <m:rPr>
                  <m:sty m:val="p"/>
                </m:rPr>
                <w:rPr>
                  <w:rFonts w:ascii="Cambria Math" w:eastAsia="Calibri" w:hAnsi="Cambria Math" w:cs="Times New Roman"/>
                  <w:sz w:val="20"/>
                  <w:szCs w:val="20"/>
                  <w:lang w:val="en-GB" w:eastAsia="ja-JP"/>
                </w:rPr>
                <m:t>0</m:t>
              </w:ins>
            </m:r>
          </m:e>
        </m:d>
        <m:r>
          <w:ins w:id="410" w:author="John Mettrop" w:date="2021-12-21T07:39:00Z">
            <m:rPr>
              <m:sty m:val="p"/>
            </m:rPr>
            <w:rPr>
              <w:rFonts w:ascii="Cambria Math" w:eastAsia="Calibri" w:hAnsi="Cambria Math" w:cs="Times New Roman"/>
              <w:sz w:val="20"/>
              <w:szCs w:val="20"/>
              <w:lang w:val="en-GB" w:eastAsia="ja-JP"/>
            </w:rPr>
            <m:t>=1</m:t>
          </w:ins>
        </m:r>
      </m:oMath>
      <w:ins w:id="411" w:author="John Mettrop" w:date="2021-12-21T07:39:00Z">
        <w:r w:rsidRPr="006E6881">
          <w:rPr>
            <w:rFonts w:ascii="Times New Roman" w:eastAsia="Calibri" w:hAnsi="Times New Roman" w:cs="Times New Roman"/>
            <w:sz w:val="20"/>
            <w:szCs w:val="20"/>
            <w:lang w:val="en-GB" w:eastAsia="ja-JP"/>
          </w:rPr>
          <w:t xml:space="preserve">. </w:t>
        </w:r>
      </w:ins>
    </w:p>
    <w:p w14:paraId="79FD6C7C" w14:textId="77777777" w:rsidR="006E6881" w:rsidRPr="00A229D5" w:rsidRDefault="006E6881" w:rsidP="00A229D5">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412" w:author="Chamova, Alisa" w:date="2021-12-21T09:42:00Z"/>
          <w:rFonts w:ascii="Times New Roman" w:eastAsia="Calibri" w:hAnsi="Times New Roman" w:cs="Times New Roman"/>
          <w:color w:val="FF0000"/>
          <w:sz w:val="20"/>
          <w:szCs w:val="20"/>
          <w:lang w:val="en-GB"/>
        </w:rPr>
      </w:pPr>
      <w:r w:rsidRPr="00A229D5">
        <w:rPr>
          <w:rFonts w:ascii="Times New Roman" w:eastAsia="Times New Roman" w:hAnsi="Times New Roman" w:cs="Times New Roman"/>
          <w:i/>
          <w:color w:val="FF0000"/>
          <w:sz w:val="20"/>
          <w:szCs w:val="20"/>
          <w:lang w:val="en-GB" w:eastAsia="ja-JP"/>
        </w:rPr>
        <w:t>[Editor’s note: the need of this equation should be confirmed. One possible solution is to keep using footnote (3) in case of uniform distribution]</w:t>
      </w:r>
    </w:p>
    <w:p w14:paraId="0A37DC7E" w14:textId="77777777" w:rsidR="006E6881" w:rsidRPr="006E6881" w:rsidRDefault="006E6881" w:rsidP="006E688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lang w:val="en-GB"/>
        </w:rPr>
      </w:pPr>
      <w:r w:rsidRPr="006E6881">
        <w:rPr>
          <w:rFonts w:ascii="Times New Roman" w:eastAsia="Batang" w:hAnsi="Times New Roman" w:cs="Times New Roman"/>
          <w:sz w:val="20"/>
          <w:szCs w:val="20"/>
          <w:lang w:val="en-GB"/>
        </w:rPr>
        <w:t xml:space="preserve">In the Table “-“ means range of values, and “/” means discrete values. </w:t>
      </w:r>
    </w:p>
    <w:p w14:paraId="1C12829A" w14:textId="368FD36D" w:rsid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413" w:author="USA" w:date="2022-02-25T15:05:00Z"/>
          <w:rFonts w:ascii="Times New Roman" w:eastAsia="Times New Roman" w:hAnsi="Times New Roman" w:cs="Times New Roman"/>
          <w:i/>
          <w:iCs/>
          <w:color w:val="FF0000"/>
          <w:sz w:val="20"/>
          <w:szCs w:val="20"/>
          <w:lang w:val="en-GB"/>
        </w:rPr>
      </w:pPr>
      <w:r w:rsidRPr="006E6881">
        <w:rPr>
          <w:rFonts w:ascii="Times New Roman" w:eastAsia="Times New Roman" w:hAnsi="Times New Roman" w:cs="Times New Roman"/>
          <w:i/>
          <w:iCs/>
          <w:color w:val="FF0000"/>
          <w:sz w:val="20"/>
          <w:szCs w:val="20"/>
          <w:lang w:val="en-GB"/>
        </w:rPr>
        <w:t>[Editor’s note: the noise figure in some parts of Table 1 needs to be further clarified]</w:t>
      </w:r>
    </w:p>
    <w:p w14:paraId="2B90AE4C" w14:textId="3EF5DBCC" w:rsidR="002E4A6B" w:rsidRPr="00D250B7" w:rsidRDefault="002E4A6B" w:rsidP="002E4A6B">
      <w:pPr>
        <w:tabs>
          <w:tab w:val="left" w:pos="1134"/>
          <w:tab w:val="left" w:pos="1871"/>
          <w:tab w:val="left" w:pos="2268"/>
        </w:tabs>
        <w:overflowPunct w:val="0"/>
        <w:autoSpaceDE w:val="0"/>
        <w:autoSpaceDN w:val="0"/>
        <w:adjustRightInd w:val="0"/>
        <w:spacing w:before="120" w:line="240" w:lineRule="auto"/>
        <w:jc w:val="left"/>
        <w:rPr>
          <w:ins w:id="414" w:author="USA" w:date="2022-02-25T15:06:00Z"/>
          <w:rFonts w:ascii="Times New Roman" w:eastAsia="Times New Roman" w:hAnsi="Times New Roman" w:cs="Times New Roman"/>
          <w:sz w:val="20"/>
          <w:szCs w:val="20"/>
          <w:lang w:val="en-GB"/>
        </w:rPr>
      </w:pPr>
      <w:ins w:id="415" w:author="USA" w:date="2022-02-25T15:05:00Z">
        <w:r w:rsidRPr="002E4A6B">
          <w:rPr>
            <w:rFonts w:ascii="Times New Roman" w:eastAsia="Calibri" w:hAnsi="Times New Roman" w:cs="Times New Roman"/>
            <w:sz w:val="20"/>
            <w:szCs w:val="20"/>
            <w:highlight w:val="cyan"/>
            <w:vertAlign w:val="superscript"/>
            <w:lang w:val="en-GB" w:eastAsia="ja-JP"/>
            <w:rPrChange w:id="416" w:author="USA" w:date="2022-02-25T15:06:00Z">
              <w:rPr>
                <w:rFonts w:ascii="Times New Roman" w:eastAsia="Calibri" w:hAnsi="Times New Roman" w:cs="Times New Roman"/>
                <w:sz w:val="20"/>
                <w:szCs w:val="20"/>
                <w:vertAlign w:val="superscript"/>
                <w:lang w:val="en-GB" w:eastAsia="ja-JP"/>
              </w:rPr>
            </w:rPrChange>
          </w:rPr>
          <w:t xml:space="preserve">(6) </w:t>
        </w:r>
        <w:r w:rsidRPr="002E4A6B">
          <w:rPr>
            <w:rFonts w:ascii="Times New Roman" w:eastAsia="Times New Roman" w:hAnsi="Times New Roman" w:cs="Times New Roman"/>
            <w:color w:val="FF0000"/>
            <w:sz w:val="20"/>
            <w:szCs w:val="20"/>
            <w:highlight w:val="cyan"/>
            <w:lang w:val="en-GB"/>
            <w:rPrChange w:id="417" w:author="USA" w:date="2022-02-25T15:06:00Z">
              <w:rPr>
                <w:rFonts w:ascii="Times New Roman" w:eastAsia="Times New Roman" w:hAnsi="Times New Roman" w:cs="Times New Roman"/>
                <w:color w:val="FF0000"/>
                <w:sz w:val="20"/>
                <w:szCs w:val="20"/>
                <w:lang w:val="en-GB"/>
              </w:rPr>
            </w:rPrChange>
          </w:rPr>
          <w:t xml:space="preserve"> </w:t>
        </w:r>
      </w:ins>
      <w:ins w:id="418" w:author="USA" w:date="2022-02-28T12:35:00Z">
        <w:r w:rsidR="00D250B7" w:rsidRPr="00D250B7">
          <w:rPr>
            <w:rFonts w:ascii="Times New Roman" w:hAnsi="Times New Roman" w:cs="Times New Roman"/>
            <w:sz w:val="20"/>
            <w:szCs w:val="20"/>
            <w:highlight w:val="cyan"/>
          </w:rPr>
          <w:t xml:space="preserve">The feeder loss associated with these systems is understood to include everything between the antenna output and the receiver input such as LNA gain and cable attenuation. Typical values include LNA gain could be 20-50 dB and cable losses of 0.3-1.8 dB/m. The combinations of these factors could result in a feeder loss of 0 </w:t>
        </w:r>
        <w:proofErr w:type="spellStart"/>
        <w:r w:rsidR="00D250B7" w:rsidRPr="00D250B7">
          <w:rPr>
            <w:rFonts w:ascii="Times New Roman" w:hAnsi="Times New Roman" w:cs="Times New Roman"/>
            <w:sz w:val="20"/>
            <w:szCs w:val="20"/>
            <w:highlight w:val="cyan"/>
          </w:rPr>
          <w:t>dB.</w:t>
        </w:r>
      </w:ins>
      <w:proofErr w:type="spellEnd"/>
    </w:p>
    <w:p w14:paraId="46AEDA7C" w14:textId="687B6309" w:rsidR="002E4A6B" w:rsidRPr="00D250B7" w:rsidRDefault="002E4A6B" w:rsidP="006E6881">
      <w:pPr>
        <w:tabs>
          <w:tab w:val="left" w:pos="1134"/>
          <w:tab w:val="left" w:pos="1871"/>
          <w:tab w:val="left" w:pos="2268"/>
        </w:tabs>
        <w:overflowPunct w:val="0"/>
        <w:autoSpaceDE w:val="0"/>
        <w:autoSpaceDN w:val="0"/>
        <w:adjustRightInd w:val="0"/>
        <w:spacing w:before="120" w:line="240" w:lineRule="auto"/>
        <w:jc w:val="left"/>
        <w:rPr>
          <w:ins w:id="419" w:author="John Mettrop" w:date="2021-12-21T07:40:00Z"/>
          <w:rFonts w:ascii="Times New Roman" w:eastAsia="Times New Roman" w:hAnsi="Times New Roman" w:cs="Times New Roman"/>
          <w:color w:val="FF0000"/>
          <w:sz w:val="20"/>
          <w:szCs w:val="20"/>
          <w:lang w:val="en-GB"/>
        </w:rPr>
      </w:pPr>
    </w:p>
    <w:p w14:paraId="0D29039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420" w:author="John Mettrop" w:date="2021-12-21T07:40:00Z"/>
          <w:rFonts w:ascii="Times New Roman" w:eastAsia="Times New Roman" w:hAnsi="Times New Roman" w:cs="Times New Roman"/>
          <w:i/>
          <w:iCs/>
          <w:color w:val="FF0000"/>
          <w:sz w:val="20"/>
          <w:szCs w:val="20"/>
          <w:lang w:val="en-GB"/>
        </w:rPr>
      </w:pPr>
    </w:p>
    <w:p w14:paraId="797BBA2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421" w:author="John Mettrop" w:date="2021-12-21T07:41:00Z"/>
          <w:rFonts w:ascii="Times New Roman" w:eastAsia="Calibri" w:hAnsi="Times New Roman" w:cs="Times New Roman"/>
          <w:caps/>
          <w:sz w:val="20"/>
          <w:szCs w:val="20"/>
          <w:lang w:val="en-GB"/>
        </w:rPr>
      </w:pPr>
      <w:ins w:id="422" w:author="John Mettrop" w:date="2021-12-21T07:41:00Z">
        <w:r w:rsidRPr="006E6881">
          <w:rPr>
            <w:rFonts w:ascii="Times New Roman" w:eastAsia="Calibri" w:hAnsi="Times New Roman" w:cs="Times New Roman"/>
            <w:caps/>
            <w:sz w:val="20"/>
            <w:szCs w:val="20"/>
            <w:lang w:val="en-GB"/>
          </w:rPr>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6E6881" w:rsidRPr="00A229D5" w14:paraId="33E6574C" w14:textId="77777777" w:rsidTr="006E6881">
        <w:trPr>
          <w:jc w:val="center"/>
          <w:ins w:id="423"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A16581"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4" w:author="John Mettrop" w:date="2021-12-21T07:41:00Z"/>
                <w:rFonts w:ascii="Times New Roman" w:eastAsia="Calibri" w:hAnsi="Times New Roman" w:cs="Times New Roman"/>
                <w:b/>
                <w:sz w:val="20"/>
                <w:szCs w:val="20"/>
                <w:lang w:val="en-GB" w:eastAsia="zh-CN"/>
              </w:rPr>
            </w:pPr>
            <w:ins w:id="425" w:author="John Mettrop" w:date="2021-12-21T07:41:00Z">
              <w:r w:rsidRPr="006E6881">
                <w:rPr>
                  <w:rFonts w:ascii="Times New Roman" w:eastAsia="Calibri" w:hAnsi="Times New Roman" w:cs="Times New Roman"/>
                  <w:sz w:val="20"/>
                  <w:szCs w:val="20"/>
                  <w:lang w:val="en-GB"/>
                </w:rPr>
                <w:br w:type="page"/>
              </w:r>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BFB8B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6" w:author="John Mettrop" w:date="2021-12-21T07:41:00Z"/>
                <w:rFonts w:ascii="Times New Roman" w:eastAsia="Calibri" w:hAnsi="Times New Roman" w:cs="Times New Roman"/>
                <w:b/>
                <w:sz w:val="20"/>
                <w:szCs w:val="20"/>
                <w:lang w:val="en-GB" w:eastAsia="ja-JP"/>
              </w:rPr>
            </w:pPr>
            <w:ins w:id="427"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221F1150"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28" w:author="John Mettrop" w:date="2021-12-21T07:41:00Z"/>
                <w:rFonts w:ascii="Times New Roman" w:eastAsia="Calibri" w:hAnsi="Times New Roman" w:cs="Times New Roman"/>
                <w:b/>
                <w:sz w:val="20"/>
                <w:szCs w:val="20"/>
                <w:lang w:val="en-GB" w:eastAsia="ja-JP"/>
              </w:rPr>
            </w:pPr>
            <w:ins w:id="429"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CE7FE0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0" w:author="John Mettrop" w:date="2021-12-21T07:41:00Z"/>
                <w:rFonts w:ascii="Times New Roman" w:eastAsia="Calibri" w:hAnsi="Times New Roman" w:cs="Times New Roman"/>
                <w:b/>
                <w:sz w:val="20"/>
                <w:szCs w:val="20"/>
                <w:lang w:val="en-GB" w:eastAsia="ja-JP"/>
              </w:rPr>
            </w:pPr>
            <w:ins w:id="431"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B0A50A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2" w:author="John Mettrop" w:date="2021-12-21T07:41:00Z"/>
                <w:rFonts w:ascii="Times New Roman" w:eastAsia="Calibri" w:hAnsi="Times New Roman" w:cs="Times New Roman"/>
                <w:b/>
                <w:sz w:val="20"/>
                <w:szCs w:val="20"/>
                <w:lang w:val="en-GB" w:eastAsia="ja-JP"/>
              </w:rPr>
            </w:pPr>
            <w:ins w:id="433"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25C5E4C6"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434" w:author="John Mettrop" w:date="2021-12-21T07:41:00Z"/>
                <w:rFonts w:ascii="Times New Roman" w:eastAsia="Calibri" w:hAnsi="Times New Roman" w:cs="Times New Roman"/>
                <w:b/>
                <w:sz w:val="20"/>
                <w:szCs w:val="20"/>
                <w:lang w:val="en-GB" w:eastAsia="ja-JP"/>
              </w:rPr>
            </w:pPr>
            <w:ins w:id="435" w:author="John Mettrop" w:date="2021-12-21T07:41:00Z">
              <w:r w:rsidRPr="006E6881">
                <w:rPr>
                  <w:rFonts w:ascii="Times New Roman" w:eastAsia="Calibri" w:hAnsi="Times New Roman" w:cs="Times New Roman"/>
                  <w:b/>
                  <w:sz w:val="20"/>
                  <w:szCs w:val="20"/>
                  <w:lang w:val="en-GB" w:eastAsia="ja-JP"/>
                </w:rPr>
                <w:t>System 6</w:t>
              </w:r>
              <w:r w:rsidRPr="006E6881">
                <w:rPr>
                  <w:rFonts w:ascii="Times New Roman" w:eastAsia="Calibri" w:hAnsi="Times New Roman" w:cs="Times New Roman"/>
                  <w:b/>
                  <w:sz w:val="20"/>
                  <w:szCs w:val="20"/>
                  <w:lang w:val="en-GB" w:eastAsia="ja-JP"/>
                </w:rPr>
                <w:br/>
                <w:t>Ground</w:t>
              </w:r>
            </w:ins>
          </w:p>
        </w:tc>
      </w:tr>
      <w:tr w:rsidR="006E6881" w:rsidRPr="006E6881" w14:paraId="41DED328" w14:textId="77777777" w:rsidTr="006E6881">
        <w:trPr>
          <w:jc w:val="center"/>
          <w:ins w:id="436"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6AFD08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37" w:author="John Mettrop" w:date="2021-12-21T07:41:00Z"/>
                <w:rFonts w:ascii="Times New Roman" w:eastAsia="Calibri" w:hAnsi="Times New Roman" w:cs="Times New Roman"/>
                <w:b/>
                <w:bCs/>
                <w:sz w:val="20"/>
                <w:szCs w:val="20"/>
                <w:lang w:val="en-GB" w:eastAsia="ja-JP"/>
              </w:rPr>
            </w:pPr>
            <w:ins w:id="438"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37C6C654" w14:textId="77777777" w:rsidTr="006E6881">
        <w:trPr>
          <w:jc w:val="center"/>
          <w:ins w:id="439"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C578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40" w:author="John Mettrop" w:date="2021-12-21T07:41:00Z"/>
                <w:rFonts w:ascii="Times New Roman" w:eastAsia="Calibri" w:hAnsi="Times New Roman" w:cs="Times New Roman"/>
                <w:sz w:val="20"/>
                <w:szCs w:val="20"/>
                <w:lang w:val="en-GB" w:eastAsia="ja-JP"/>
              </w:rPr>
            </w:pPr>
            <w:ins w:id="441"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65E618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2" w:author="John Mettrop" w:date="2021-12-21T07:41:00Z"/>
                <w:rFonts w:ascii="Times New Roman" w:eastAsia="Calibri" w:hAnsi="Times New Roman" w:cs="Times New Roman"/>
                <w:sz w:val="20"/>
                <w:szCs w:val="20"/>
                <w:lang w:val="en-GB" w:eastAsia="ja-JP"/>
              </w:rPr>
            </w:pPr>
            <w:ins w:id="443"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7411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4" w:author="John Mettrop" w:date="2021-12-21T07:41:00Z"/>
                <w:rFonts w:ascii="Times New Roman" w:eastAsia="Calibri" w:hAnsi="Times New Roman" w:cs="Times New Roman"/>
                <w:sz w:val="20"/>
                <w:szCs w:val="20"/>
                <w:lang w:val="en-GB" w:eastAsia="ja-JP"/>
              </w:rPr>
            </w:pPr>
            <w:ins w:id="445"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EE176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6" w:author="John Mettrop" w:date="2021-12-21T07:41:00Z"/>
                <w:rFonts w:ascii="Times New Roman" w:eastAsia="Calibri" w:hAnsi="Times New Roman" w:cs="Times New Roman"/>
                <w:sz w:val="20"/>
                <w:szCs w:val="20"/>
                <w:lang w:val="en-GB" w:eastAsia="ja-JP"/>
              </w:rPr>
            </w:pPr>
            <w:ins w:id="447" w:author="John Mettrop" w:date="2021-12-21T07:41:00Z">
              <w:r w:rsidRPr="006E6881">
                <w:rPr>
                  <w:rFonts w:ascii="Times New Roman" w:eastAsia="Calibri"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74040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8" w:author="John Mettrop" w:date="2021-12-21T07:41:00Z"/>
                <w:rFonts w:ascii="Times New Roman" w:eastAsia="Calibri" w:hAnsi="Times New Roman" w:cs="Times New Roman"/>
                <w:sz w:val="20"/>
                <w:szCs w:val="20"/>
                <w:lang w:val="en-GB" w:eastAsia="ja-JP"/>
              </w:rPr>
            </w:pPr>
            <w:ins w:id="449"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A2AD1F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0" w:author="John Mettrop" w:date="2021-12-21T07:41:00Z"/>
                <w:rFonts w:ascii="Times New Roman" w:eastAsia="Calibri" w:hAnsi="Times New Roman" w:cs="Times New Roman"/>
                <w:sz w:val="20"/>
                <w:szCs w:val="20"/>
                <w:lang w:val="en-GB" w:eastAsia="ja-JP"/>
              </w:rPr>
            </w:pPr>
            <w:ins w:id="451"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F6A7702" w14:textId="77777777" w:rsidTr="006E6881">
        <w:trPr>
          <w:jc w:val="center"/>
          <w:ins w:id="452"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FB362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53" w:author="John Mettrop" w:date="2021-12-21T07:41:00Z"/>
                <w:rFonts w:ascii="Times New Roman" w:eastAsia="Calibri" w:hAnsi="Times New Roman" w:cs="Times New Roman"/>
                <w:sz w:val="20"/>
                <w:szCs w:val="20"/>
                <w:lang w:val="en-GB" w:eastAsia="ja-JP"/>
              </w:rPr>
            </w:pPr>
            <w:ins w:id="454"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FCA342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5" w:author="John Mettrop" w:date="2021-12-21T07:41:00Z"/>
                <w:rFonts w:ascii="Times New Roman" w:eastAsia="Calibri" w:hAnsi="Times New Roman" w:cs="Times New Roman"/>
                <w:sz w:val="20"/>
                <w:szCs w:val="20"/>
                <w:lang w:val="en-GB" w:eastAsia="ja-JP"/>
              </w:rPr>
            </w:pPr>
            <w:ins w:id="456"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B3E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7" w:author="John Mettrop" w:date="2021-12-21T07:41:00Z"/>
                <w:rFonts w:ascii="Times New Roman" w:eastAsia="Calibri" w:hAnsi="Times New Roman" w:cs="Times New Roman"/>
                <w:sz w:val="20"/>
                <w:szCs w:val="20"/>
                <w:lang w:val="en-GB" w:eastAsia="ja-JP"/>
              </w:rPr>
            </w:pPr>
            <w:ins w:id="458" w:author="John Mettrop" w:date="2021-12-21T07:41:00Z">
              <w:r w:rsidRPr="006E6881">
                <w:rPr>
                  <w:rFonts w:ascii="Times New Roman" w:eastAsia="Calibri"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79A25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9" w:author="John Mettrop" w:date="2021-12-21T07:41:00Z"/>
                <w:rFonts w:ascii="Times New Roman" w:eastAsia="Calibri" w:hAnsi="Times New Roman" w:cs="Times New Roman"/>
                <w:sz w:val="20"/>
                <w:szCs w:val="20"/>
                <w:lang w:val="en-GB" w:eastAsia="ja-JP"/>
              </w:rPr>
            </w:pPr>
            <w:ins w:id="460" w:author="John Mettrop" w:date="2021-12-21T07:41:00Z">
              <w:r w:rsidRPr="006E6881">
                <w:rPr>
                  <w:rFonts w:ascii="Times New Roman" w:eastAsia="Calibri"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FA5DB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1" w:author="John Mettrop" w:date="2021-12-21T07:41:00Z"/>
                <w:rFonts w:ascii="Times New Roman" w:eastAsia="Calibri" w:hAnsi="Times New Roman" w:cs="Times New Roman"/>
                <w:sz w:val="20"/>
                <w:szCs w:val="20"/>
                <w:lang w:val="en-GB" w:eastAsia="ja-JP"/>
              </w:rPr>
            </w:pPr>
            <w:ins w:id="462" w:author="John Mettrop" w:date="2021-12-21T07:41:00Z">
              <w:r w:rsidRPr="006E6881">
                <w:rPr>
                  <w:rFonts w:ascii="Times New Roman" w:eastAsia="Calibri"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8EE77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3" w:author="John Mettrop" w:date="2021-12-21T07:41:00Z"/>
                <w:rFonts w:ascii="Times New Roman" w:eastAsia="Calibri" w:hAnsi="Times New Roman" w:cs="Times New Roman"/>
                <w:sz w:val="20"/>
                <w:szCs w:val="20"/>
                <w:lang w:val="en-GB" w:eastAsia="ja-JP"/>
              </w:rPr>
            </w:pPr>
            <w:ins w:id="464" w:author="John Mettrop" w:date="2021-12-21T07:41:00Z">
              <w:r w:rsidRPr="006E6881">
                <w:rPr>
                  <w:rFonts w:ascii="Times New Roman" w:eastAsia="Calibri" w:hAnsi="Times New Roman" w:cs="Times New Roman"/>
                  <w:sz w:val="20"/>
                  <w:szCs w:val="20"/>
                  <w:lang w:val="en-GB" w:eastAsia="ja-JP"/>
                </w:rPr>
                <w:t>35</w:t>
              </w:r>
            </w:ins>
          </w:p>
        </w:tc>
      </w:tr>
      <w:tr w:rsidR="006E6881" w:rsidRPr="006E6881" w14:paraId="7E09833C" w14:textId="77777777" w:rsidTr="006E6881">
        <w:trPr>
          <w:jc w:val="center"/>
          <w:ins w:id="46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26472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6" w:author="John Mettrop" w:date="2021-12-21T07:41:00Z"/>
                <w:rFonts w:ascii="Times New Roman" w:eastAsia="Calibri" w:hAnsi="Times New Roman" w:cs="Times New Roman"/>
                <w:sz w:val="20"/>
                <w:szCs w:val="20"/>
                <w:lang w:val="en-GB" w:eastAsia="ja-JP"/>
              </w:rPr>
            </w:pPr>
            <w:ins w:id="467"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29AAB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8" w:author="John Mettrop" w:date="2021-12-21T07:41:00Z"/>
                <w:rFonts w:ascii="Times New Roman" w:eastAsia="Calibri" w:hAnsi="Times New Roman" w:cs="Times New Roman"/>
                <w:sz w:val="20"/>
                <w:szCs w:val="20"/>
                <w:lang w:val="en-GB" w:eastAsia="ja-JP"/>
              </w:rPr>
            </w:pPr>
            <w:ins w:id="469"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2AC2B5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0" w:author="John Mettrop" w:date="2021-12-21T07:41:00Z"/>
                <w:rFonts w:ascii="Times New Roman" w:eastAsia="Calibri" w:hAnsi="Times New Roman" w:cs="Times New Roman"/>
                <w:sz w:val="20"/>
                <w:szCs w:val="20"/>
                <w:lang w:val="en-GB" w:eastAsia="ja-JP"/>
              </w:rPr>
            </w:pPr>
            <w:ins w:id="471"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2081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2" w:author="John Mettrop" w:date="2021-12-21T07:41:00Z"/>
                <w:rFonts w:ascii="Times New Roman" w:eastAsia="Calibri" w:hAnsi="Times New Roman" w:cs="Times New Roman"/>
                <w:sz w:val="20"/>
                <w:szCs w:val="20"/>
                <w:lang w:val="en-GB" w:eastAsia="ja-JP"/>
              </w:rPr>
            </w:pPr>
            <w:ins w:id="473"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BEC7A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4" w:author="John Mettrop" w:date="2021-12-21T07:41:00Z"/>
                <w:rFonts w:ascii="Times New Roman" w:eastAsia="Calibri" w:hAnsi="Times New Roman" w:cs="Times New Roman"/>
                <w:sz w:val="20"/>
                <w:szCs w:val="20"/>
                <w:lang w:val="en-GB" w:eastAsia="ja-JP"/>
              </w:rPr>
            </w:pPr>
            <w:ins w:id="475" w:author="John Mettrop" w:date="2021-12-21T07:41:00Z">
              <w:r w:rsidRPr="006E6881">
                <w:rPr>
                  <w:rFonts w:ascii="Times New Roman" w:eastAsia="Calibri"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A2B66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6" w:author="John Mettrop" w:date="2021-12-21T07:41:00Z"/>
                <w:rFonts w:ascii="Times New Roman" w:eastAsia="Calibri" w:hAnsi="Times New Roman" w:cs="Times New Roman"/>
                <w:sz w:val="20"/>
                <w:szCs w:val="20"/>
                <w:lang w:val="en-GB" w:eastAsia="ja-JP"/>
              </w:rPr>
            </w:pPr>
            <w:ins w:id="477" w:author="John Mettrop" w:date="2021-12-21T07:41:00Z">
              <w:r w:rsidRPr="006E6881">
                <w:rPr>
                  <w:rFonts w:ascii="Times New Roman" w:eastAsia="Calibri" w:hAnsi="Times New Roman" w:cs="Times New Roman"/>
                  <w:sz w:val="20"/>
                  <w:szCs w:val="20"/>
                  <w:lang w:val="en-GB" w:eastAsia="ja-JP"/>
                </w:rPr>
                <w:t>5/10/20/40 (software configurable)</w:t>
              </w:r>
            </w:ins>
          </w:p>
        </w:tc>
      </w:tr>
      <w:tr w:rsidR="006E6881" w:rsidRPr="006E6881" w14:paraId="7017B9B6" w14:textId="77777777" w:rsidTr="006E6881">
        <w:trPr>
          <w:jc w:val="center"/>
          <w:ins w:id="478"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4DFCA376" w14:textId="77835DAB"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79" w:author="John Mettrop" w:date="2021-12-21T07:41:00Z"/>
                <w:rFonts w:ascii="Times New Roman" w:eastAsia="Calibri" w:hAnsi="Times New Roman" w:cs="Times New Roman"/>
                <w:b/>
                <w:bCs/>
                <w:sz w:val="20"/>
                <w:szCs w:val="20"/>
                <w:lang w:val="en-GB" w:eastAsia="ja-JP"/>
              </w:rPr>
            </w:pPr>
            <w:ins w:id="480" w:author="John Mettrop" w:date="2021-12-21T07:41:00Z">
              <w:r w:rsidRPr="006E6881">
                <w:rPr>
                  <w:rFonts w:ascii="Times New Roman" w:eastAsia="Calibri" w:hAnsi="Times New Roman" w:cs="Times New Roman"/>
                  <w:b/>
                  <w:bCs/>
                  <w:sz w:val="20"/>
                  <w:szCs w:val="20"/>
                  <w:lang w:val="en-GB" w:eastAsia="ja-JP"/>
                </w:rPr>
                <w:t>Receiver</w:t>
              </w:r>
            </w:ins>
            <w:ins w:id="481"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5A0ADE9F" w14:textId="77777777" w:rsidTr="006E6881">
        <w:trPr>
          <w:jc w:val="center"/>
          <w:ins w:id="482"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93C5E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83" w:author="John Mettrop" w:date="2021-12-21T07:41:00Z"/>
                <w:rFonts w:ascii="Times New Roman" w:eastAsia="Calibri" w:hAnsi="Times New Roman" w:cs="Times New Roman"/>
                <w:sz w:val="20"/>
                <w:szCs w:val="20"/>
                <w:lang w:val="en-GB" w:eastAsia="ja-JP"/>
              </w:rPr>
            </w:pPr>
            <w:ins w:id="484"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7C0C9B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5" w:author="John Mettrop" w:date="2021-12-21T07:41:00Z"/>
                <w:rFonts w:ascii="Times New Roman" w:eastAsia="Calibri" w:hAnsi="Times New Roman" w:cs="Times New Roman"/>
                <w:sz w:val="20"/>
                <w:szCs w:val="20"/>
                <w:lang w:val="en-GB" w:eastAsia="ja-JP"/>
              </w:rPr>
            </w:pPr>
            <w:ins w:id="486"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AC511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7" w:author="John Mettrop" w:date="2021-12-21T07:41:00Z"/>
                <w:rFonts w:ascii="Times New Roman" w:eastAsia="Calibri" w:hAnsi="Times New Roman" w:cs="Times New Roman"/>
                <w:sz w:val="20"/>
                <w:szCs w:val="20"/>
                <w:lang w:val="en-GB" w:eastAsia="ja-JP"/>
              </w:rPr>
            </w:pPr>
            <w:ins w:id="488" w:author="John Mettrop" w:date="2021-12-21T07:41:00Z">
              <w:r w:rsidRPr="006E6881">
                <w:rPr>
                  <w:rFonts w:ascii="Times New Roman" w:eastAsia="Calibri"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5432A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9" w:author="John Mettrop" w:date="2021-12-21T07:41:00Z"/>
                <w:rFonts w:ascii="Times New Roman" w:eastAsia="Calibri" w:hAnsi="Times New Roman" w:cs="Times New Roman"/>
                <w:sz w:val="20"/>
                <w:szCs w:val="20"/>
                <w:lang w:val="en-GB" w:eastAsia="ja-JP"/>
              </w:rPr>
            </w:pPr>
            <w:ins w:id="490" w:author="John Mettrop" w:date="2021-12-21T07:41:00Z">
              <w:r w:rsidRPr="006E6881">
                <w:rPr>
                  <w:rFonts w:ascii="Times New Roman" w:eastAsia="Calibri" w:hAnsi="Times New Roman" w:cs="Times New Roman"/>
                  <w:sz w:val="20"/>
                  <w:szCs w:val="20"/>
                  <w:lang w:val="en-GB"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CD0D3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1" w:author="John Mettrop" w:date="2021-12-21T07:41:00Z"/>
                <w:rFonts w:ascii="Times New Roman" w:eastAsia="Calibri" w:hAnsi="Times New Roman" w:cs="Times New Roman"/>
                <w:sz w:val="20"/>
                <w:szCs w:val="20"/>
                <w:lang w:val="en-GB" w:eastAsia="ja-JP"/>
              </w:rPr>
            </w:pPr>
            <w:ins w:id="492" w:author="John Mettrop" w:date="2021-12-21T07:41:00Z">
              <w:r w:rsidRPr="006E6881">
                <w:rPr>
                  <w:rFonts w:ascii="Times New Roman" w:eastAsia="Calibri"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243471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3" w:author="John Mettrop" w:date="2021-12-21T07:41:00Z"/>
                <w:rFonts w:ascii="Times New Roman" w:eastAsia="Calibri" w:hAnsi="Times New Roman" w:cs="Times New Roman"/>
                <w:sz w:val="20"/>
                <w:szCs w:val="20"/>
                <w:lang w:val="en-GB" w:eastAsia="ja-JP"/>
              </w:rPr>
            </w:pPr>
            <w:ins w:id="494"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4E950815" w14:textId="77777777" w:rsidTr="006E6881">
        <w:trPr>
          <w:jc w:val="center"/>
          <w:ins w:id="49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E0B6C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6" w:author="John Mettrop" w:date="2021-12-21T07:41:00Z"/>
                <w:rFonts w:ascii="Times New Roman" w:eastAsia="Calibri" w:hAnsi="Times New Roman" w:cs="Times New Roman"/>
                <w:sz w:val="20"/>
                <w:szCs w:val="20"/>
                <w:lang w:val="en-GB" w:eastAsia="ja-JP"/>
              </w:rPr>
            </w:pPr>
            <w:ins w:id="497"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474D61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8" w:author="John Mettrop" w:date="2021-12-21T07:41:00Z"/>
                <w:rFonts w:ascii="Times New Roman" w:eastAsia="Calibri" w:hAnsi="Times New Roman" w:cs="Times New Roman"/>
                <w:sz w:val="20"/>
                <w:szCs w:val="20"/>
                <w:lang w:val="en-GB" w:eastAsia="ja-JP"/>
              </w:rPr>
            </w:pPr>
            <w:ins w:id="499"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EA936A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0" w:author="John Mettrop" w:date="2021-12-21T07:41:00Z"/>
                <w:rFonts w:ascii="Times New Roman" w:eastAsia="Calibri" w:hAnsi="Times New Roman" w:cs="Times New Roman"/>
                <w:sz w:val="20"/>
                <w:szCs w:val="20"/>
                <w:lang w:val="en-GB" w:eastAsia="ja-JP"/>
              </w:rPr>
            </w:pPr>
            <w:ins w:id="501" w:author="John Mettrop" w:date="2021-12-21T07:41:00Z">
              <w:r w:rsidRPr="006E6881">
                <w:rPr>
                  <w:rFonts w:ascii="Times New Roman" w:eastAsia="Calibri"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CA1F0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2" w:author="John Mettrop" w:date="2021-12-21T07:41:00Z"/>
                <w:rFonts w:ascii="Times New Roman" w:eastAsia="Calibri" w:hAnsi="Times New Roman" w:cs="Times New Roman"/>
                <w:sz w:val="20"/>
                <w:szCs w:val="20"/>
                <w:lang w:val="en-GB" w:eastAsia="ja-JP"/>
              </w:rPr>
            </w:pPr>
            <w:ins w:id="503" w:author="John Mettrop" w:date="2021-12-21T07:41:00Z">
              <w:r w:rsidRPr="006E6881">
                <w:rPr>
                  <w:rFonts w:ascii="Times New Roman" w:eastAsia="Calibri"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B9AA7D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4" w:author="John Mettrop" w:date="2021-12-21T07:41:00Z"/>
                <w:rFonts w:ascii="Times New Roman" w:eastAsia="Calibri" w:hAnsi="Times New Roman" w:cs="Times New Roman"/>
                <w:sz w:val="20"/>
                <w:szCs w:val="20"/>
                <w:lang w:val="en-GB" w:eastAsia="ja-JP"/>
              </w:rPr>
            </w:pPr>
            <w:ins w:id="505" w:author="John Mettrop" w:date="2021-12-21T07:41:00Z">
              <w:r w:rsidRPr="006E6881">
                <w:rPr>
                  <w:rFonts w:ascii="Times New Roman" w:eastAsia="Calibri"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72697A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6" w:author="John Mettrop" w:date="2021-12-21T07:41:00Z"/>
                <w:rFonts w:ascii="Times New Roman" w:eastAsia="Calibri" w:hAnsi="Times New Roman" w:cs="Times New Roman"/>
                <w:sz w:val="20"/>
                <w:szCs w:val="20"/>
                <w:lang w:val="en-GB" w:eastAsia="ja-JP"/>
              </w:rPr>
            </w:pPr>
            <w:ins w:id="507" w:author="John Mettrop" w:date="2021-12-21T07:41:00Z">
              <w:r w:rsidRPr="006E6881">
                <w:rPr>
                  <w:rFonts w:ascii="Times New Roman" w:eastAsia="Calibri" w:hAnsi="Times New Roman" w:cs="Times New Roman"/>
                  <w:sz w:val="20"/>
                  <w:szCs w:val="20"/>
                  <w:lang w:val="en-GB" w:eastAsia="ja-JP"/>
                </w:rPr>
                <w:t>5/10/20/40</w:t>
              </w:r>
            </w:ins>
          </w:p>
        </w:tc>
      </w:tr>
      <w:tr w:rsidR="006E6881" w:rsidRPr="006E6881" w14:paraId="6D95047B" w14:textId="77777777" w:rsidTr="006E6881">
        <w:trPr>
          <w:jc w:val="center"/>
          <w:ins w:id="508"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663F7B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09" w:author="John Mettrop" w:date="2021-12-21T07:41:00Z"/>
                <w:rFonts w:ascii="Times New Roman" w:eastAsia="Calibri" w:hAnsi="Times New Roman" w:cs="Times New Roman"/>
                <w:sz w:val="20"/>
                <w:szCs w:val="20"/>
                <w:lang w:val="en-GB" w:eastAsia="ja-JP"/>
              </w:rPr>
            </w:pPr>
            <w:ins w:id="510"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04237C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1" w:author="John Mettrop" w:date="2021-12-21T07:41:00Z"/>
                <w:rFonts w:ascii="Times New Roman" w:eastAsia="Calibri" w:hAnsi="Times New Roman" w:cs="Times New Roman"/>
                <w:sz w:val="20"/>
                <w:szCs w:val="20"/>
                <w:lang w:val="en-GB" w:eastAsia="ja-JP"/>
              </w:rPr>
            </w:pPr>
            <w:ins w:id="512"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060A4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3" w:author="John Mettrop" w:date="2021-12-21T07:41:00Z"/>
                <w:rFonts w:ascii="Times New Roman" w:eastAsia="Calibri" w:hAnsi="Times New Roman" w:cs="Times New Roman"/>
                <w:sz w:val="20"/>
                <w:szCs w:val="20"/>
                <w:lang w:val="en-GB" w:eastAsia="ja-JP"/>
              </w:rPr>
            </w:pPr>
            <w:ins w:id="514" w:author="John Mettrop" w:date="2021-12-21T07:41:00Z">
              <w:r w:rsidRPr="006E6881">
                <w:rPr>
                  <w:rFonts w:ascii="Times New Roman" w:eastAsia="Calibri"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68E7C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5" w:author="John Mettrop" w:date="2021-12-21T07:41:00Z"/>
                <w:rFonts w:ascii="Times New Roman" w:eastAsia="Calibri" w:hAnsi="Times New Roman" w:cs="Times New Roman"/>
                <w:sz w:val="20"/>
                <w:szCs w:val="20"/>
                <w:lang w:val="en-GB" w:eastAsia="ja-JP"/>
              </w:rPr>
            </w:pPr>
            <w:ins w:id="516" w:author="John Mettrop" w:date="2021-12-21T07:41:00Z">
              <w:r w:rsidRPr="006E6881">
                <w:rPr>
                  <w:rFonts w:ascii="Times New Roman" w:eastAsia="Calibri"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35C1EB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7" w:author="John Mettrop" w:date="2021-12-21T07:41:00Z"/>
                <w:rFonts w:ascii="Times New Roman" w:eastAsia="Calibri" w:hAnsi="Times New Roman" w:cs="Times New Roman"/>
                <w:sz w:val="20"/>
                <w:szCs w:val="20"/>
                <w:lang w:val="en-GB" w:eastAsia="ja-JP"/>
              </w:rPr>
            </w:pPr>
            <w:ins w:id="518" w:author="John Mettrop" w:date="2021-12-21T07:41:00Z">
              <w:r w:rsidRPr="006E6881">
                <w:rPr>
                  <w:rFonts w:ascii="Times New Roman" w:eastAsia="Calibri" w:hAnsi="Times New Roman" w:cs="Times New Roman"/>
                  <w:color w:val="00000A"/>
                  <w:sz w:val="20"/>
                  <w:szCs w:val="20"/>
                  <w:highlight w:val="lightGray"/>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101415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9" w:author="John Mettrop" w:date="2021-12-21T07:41:00Z"/>
                <w:rFonts w:ascii="Times New Roman" w:eastAsia="Calibri" w:hAnsi="Times New Roman" w:cs="Times New Roman"/>
                <w:sz w:val="20"/>
                <w:szCs w:val="20"/>
                <w:lang w:val="en-GB" w:eastAsia="ja-JP"/>
              </w:rPr>
            </w:pPr>
            <w:ins w:id="520" w:author="John Mettrop" w:date="2021-12-21T07:41:00Z">
              <w:r w:rsidRPr="006E6881">
                <w:rPr>
                  <w:rFonts w:ascii="Times New Roman" w:eastAsia="Calibri" w:hAnsi="Times New Roman" w:cs="Times New Roman"/>
                  <w:sz w:val="20"/>
                  <w:szCs w:val="20"/>
                  <w:lang w:val="en-GB" w:eastAsia="ja-JP"/>
                </w:rPr>
                <w:t>4</w:t>
              </w:r>
            </w:ins>
          </w:p>
        </w:tc>
      </w:tr>
      <w:tr w:rsidR="006E6881" w:rsidRPr="006E6881" w14:paraId="6129E8AD" w14:textId="77777777" w:rsidTr="006E6881">
        <w:trPr>
          <w:jc w:val="center"/>
          <w:ins w:id="521"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08D9C6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2" w:author="John Mettrop" w:date="2021-12-21T07:41:00Z"/>
                <w:rFonts w:ascii="Times New Roman" w:eastAsia="Calibri" w:hAnsi="Times New Roman" w:cs="Times New Roman"/>
                <w:sz w:val="20"/>
                <w:szCs w:val="20"/>
                <w:lang w:val="en-GB" w:eastAsia="ja-JP"/>
              </w:rPr>
            </w:pPr>
            <w:ins w:id="523"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5A361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4" w:author="John Mettrop" w:date="2021-12-21T07:41:00Z"/>
                <w:rFonts w:ascii="Times New Roman" w:eastAsia="Calibri" w:hAnsi="Times New Roman" w:cs="Times New Roman"/>
                <w:sz w:val="20"/>
                <w:szCs w:val="20"/>
                <w:lang w:val="en-GB" w:eastAsia="ja-JP"/>
              </w:rPr>
            </w:pPr>
            <w:ins w:id="525"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7D0CD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6" w:author="John Mettrop" w:date="2021-12-21T07:41:00Z"/>
                <w:rFonts w:ascii="Times New Roman" w:eastAsia="Calibri" w:hAnsi="Times New Roman" w:cs="Times New Roman"/>
                <w:sz w:val="20"/>
                <w:szCs w:val="20"/>
                <w:lang w:val="en-GB" w:eastAsia="ja-JP"/>
              </w:rPr>
            </w:pPr>
            <w:ins w:id="527" w:author="John Mettrop" w:date="2021-12-21T07:41:00Z">
              <w:r w:rsidRPr="006E6881">
                <w:rPr>
                  <w:rFonts w:ascii="Times New Roman" w:eastAsia="Calibri"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060FF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8" w:author="John Mettrop" w:date="2021-12-21T07:41:00Z"/>
                <w:rFonts w:ascii="Times New Roman" w:eastAsia="Calibri" w:hAnsi="Times New Roman" w:cs="Times New Roman"/>
                <w:sz w:val="20"/>
                <w:szCs w:val="20"/>
                <w:lang w:val="en-GB" w:eastAsia="ja-JP"/>
              </w:rPr>
            </w:pPr>
            <w:ins w:id="529" w:author="John Mettrop" w:date="2021-12-21T07:41:00Z">
              <w:r w:rsidRPr="006E6881">
                <w:rPr>
                  <w:rFonts w:ascii="Times New Roman" w:eastAsia="Calibri"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42E2D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0" w:author="John Mettrop" w:date="2021-12-21T07:41:00Z"/>
                <w:rFonts w:ascii="Times New Roman" w:eastAsia="Calibri" w:hAnsi="Times New Roman" w:cs="Times New Roman"/>
                <w:sz w:val="20"/>
                <w:szCs w:val="20"/>
                <w:lang w:val="en-GB" w:eastAsia="ja-JP"/>
              </w:rPr>
            </w:pPr>
            <w:ins w:id="531" w:author="John Mettrop" w:date="2021-12-21T07:41:00Z">
              <w:r w:rsidRPr="006E6881">
                <w:rPr>
                  <w:rFonts w:ascii="Times New Roman" w:eastAsia="Calibri"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A9DC20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2" w:author="John Mettrop" w:date="2021-12-21T07:41:00Z"/>
                <w:rFonts w:ascii="Times New Roman" w:eastAsia="Calibri" w:hAnsi="Times New Roman" w:cs="Times New Roman"/>
                <w:sz w:val="20"/>
                <w:szCs w:val="20"/>
                <w:lang w:val="en-GB" w:eastAsia="ja-JP"/>
              </w:rPr>
            </w:pPr>
            <w:ins w:id="533" w:author="John Mettrop" w:date="2021-12-21T07:41:00Z">
              <w:r w:rsidRPr="006E6881">
                <w:rPr>
                  <w:rFonts w:ascii="Times New Roman" w:eastAsia="Calibri" w:hAnsi="Times New Roman" w:cs="Times New Roman"/>
                  <w:sz w:val="20"/>
                  <w:szCs w:val="20"/>
                  <w:lang w:val="en-GB" w:eastAsia="ja-JP"/>
                </w:rPr>
                <w:t>−103 to −94</w:t>
              </w:r>
            </w:ins>
          </w:p>
        </w:tc>
      </w:tr>
      <w:tr w:rsidR="006E6881" w:rsidRPr="006E6881" w14:paraId="0CE9FAF0" w14:textId="77777777" w:rsidTr="006E6881">
        <w:trPr>
          <w:jc w:val="center"/>
          <w:ins w:id="534" w:author="John Mettrop" w:date="2021-12-21T07:4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1FD01608" w14:textId="68389400"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35" w:author="John Mettrop" w:date="2021-12-21T07:41:00Z"/>
                <w:rFonts w:ascii="Times New Roman" w:eastAsia="Calibri" w:hAnsi="Times New Roman" w:cs="Times New Roman"/>
                <w:b/>
                <w:bCs/>
                <w:sz w:val="20"/>
                <w:szCs w:val="20"/>
                <w:lang w:val="en-GB" w:eastAsia="ja-JP"/>
              </w:rPr>
            </w:pPr>
            <w:ins w:id="536" w:author="John Mettrop" w:date="2021-12-21T07:41:00Z">
              <w:r w:rsidRPr="006E6881">
                <w:rPr>
                  <w:rFonts w:ascii="Times New Roman" w:eastAsia="Calibri" w:hAnsi="Times New Roman" w:cs="Times New Roman"/>
                  <w:b/>
                  <w:bCs/>
                  <w:sz w:val="20"/>
                  <w:szCs w:val="20"/>
                  <w:lang w:val="en-GB" w:eastAsia="ja-JP"/>
                </w:rPr>
                <w:t>Antenna</w:t>
              </w:r>
            </w:ins>
            <w:ins w:id="537"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74648391" w14:textId="77777777" w:rsidTr="006E6881">
        <w:trPr>
          <w:jc w:val="center"/>
          <w:ins w:id="538"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74C8E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39" w:author="John Mettrop" w:date="2021-12-21T07:41:00Z"/>
                <w:rFonts w:ascii="Times New Roman" w:eastAsia="Calibri" w:hAnsi="Times New Roman" w:cs="Times New Roman"/>
                <w:sz w:val="20"/>
                <w:szCs w:val="20"/>
                <w:lang w:val="en-GB" w:eastAsia="ja-JP"/>
              </w:rPr>
            </w:pPr>
            <w:ins w:id="540"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EFDB8E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1"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AB8E8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2" w:author="John Mettrop" w:date="2021-12-21T07:41:00Z"/>
                <w:rFonts w:ascii="Times New Roman" w:eastAsia="Calibri" w:hAnsi="Times New Roman" w:cs="Times New Roman"/>
                <w:sz w:val="20"/>
                <w:szCs w:val="20"/>
                <w:lang w:val="en-GB" w:eastAsia="ja-JP"/>
              </w:rPr>
            </w:pPr>
            <w:ins w:id="543" w:author="John Mettrop" w:date="2021-12-21T07:41:00Z">
              <w:r w:rsidRPr="006E6881">
                <w:rPr>
                  <w:rFonts w:ascii="Times New Roman" w:eastAsia="Calibri"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E886AC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4" w:author="John Mettrop" w:date="2021-12-21T07:41:00Z"/>
                <w:rFonts w:ascii="Times New Roman" w:eastAsia="Calibri" w:hAnsi="Times New Roman" w:cs="Times New Roman"/>
                <w:sz w:val="20"/>
                <w:szCs w:val="20"/>
                <w:lang w:val="en-GB" w:eastAsia="ja-JP"/>
              </w:rPr>
            </w:pPr>
            <w:ins w:id="545" w:author="John Mettrop" w:date="2021-12-21T07:41:00Z">
              <w:r w:rsidRPr="006E6881">
                <w:rPr>
                  <w:rFonts w:ascii="Times New Roman" w:eastAsia="Calibri"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2750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6" w:author="John Mettrop" w:date="2021-12-21T07:41:00Z"/>
                <w:rFonts w:ascii="Times New Roman" w:eastAsia="Calibri" w:hAnsi="Times New Roman" w:cs="Times New Roman"/>
                <w:sz w:val="20"/>
                <w:szCs w:val="20"/>
                <w:lang w:val="en-GB" w:eastAsia="ja-JP"/>
              </w:rPr>
            </w:pPr>
            <w:ins w:id="547" w:author="John Mettrop" w:date="2021-12-21T07:41:00Z">
              <w:r w:rsidRPr="006E6881">
                <w:rPr>
                  <w:rFonts w:ascii="Times New Roman" w:eastAsia="Calibri"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6E89E4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8" w:author="John Mettrop" w:date="2021-12-21T07:41:00Z"/>
                <w:rFonts w:ascii="Times New Roman" w:eastAsia="Calibri" w:hAnsi="Times New Roman" w:cs="Times New Roman"/>
                <w:sz w:val="20"/>
                <w:szCs w:val="20"/>
                <w:lang w:val="en-GB" w:eastAsia="ja-JP"/>
              </w:rPr>
            </w:pPr>
            <w:ins w:id="549" w:author="John Mettrop" w:date="2021-12-21T07:41:00Z">
              <w:r w:rsidRPr="006E6881">
                <w:rPr>
                  <w:rFonts w:ascii="Times New Roman" w:eastAsia="Calibri"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B0B592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0" w:author="John Mettrop" w:date="2021-12-21T07:41:00Z"/>
                <w:rFonts w:ascii="Times New Roman" w:eastAsia="Calibri" w:hAnsi="Times New Roman" w:cs="Times New Roman"/>
                <w:sz w:val="20"/>
                <w:szCs w:val="20"/>
                <w:lang w:val="en-GB" w:eastAsia="ja-JP"/>
              </w:rPr>
            </w:pPr>
            <w:ins w:id="551" w:author="John Mettrop" w:date="2021-12-21T07:41:00Z">
              <w:r w:rsidRPr="006E6881">
                <w:rPr>
                  <w:rFonts w:ascii="Times New Roman" w:eastAsia="Calibri"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D68B13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2" w:author="John Mettrop" w:date="2021-12-21T07:41:00Z"/>
                <w:rFonts w:ascii="Times New Roman" w:eastAsia="Calibri" w:hAnsi="Times New Roman" w:cs="Times New Roman"/>
                <w:sz w:val="20"/>
                <w:szCs w:val="20"/>
                <w:lang w:val="en-GB" w:eastAsia="ja-JP"/>
              </w:rPr>
            </w:pPr>
            <w:ins w:id="553" w:author="John Mettrop" w:date="2021-12-21T07:41:00Z">
              <w:r w:rsidRPr="006E6881">
                <w:rPr>
                  <w:rFonts w:ascii="Times New Roman" w:eastAsia="Calibri" w:hAnsi="Times New Roman" w:cs="Times New Roman"/>
                  <w:sz w:val="20"/>
                  <w:szCs w:val="20"/>
                  <w:lang w:val="en-GB" w:eastAsia="ja-JP"/>
                </w:rPr>
                <w:t>Directional</w:t>
              </w:r>
            </w:ins>
          </w:p>
        </w:tc>
      </w:tr>
      <w:tr w:rsidR="006E6881" w:rsidRPr="006E6881" w14:paraId="096EF0C8" w14:textId="77777777" w:rsidTr="006E6881">
        <w:trPr>
          <w:jc w:val="center"/>
          <w:ins w:id="554"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F184F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55" w:author="John Mettrop" w:date="2021-12-21T07:41:00Z"/>
                <w:rFonts w:ascii="Times New Roman" w:eastAsia="Calibri" w:hAnsi="Times New Roman" w:cs="Times New Roman"/>
                <w:sz w:val="20"/>
                <w:szCs w:val="20"/>
                <w:lang w:val="en-GB" w:eastAsia="ja-JP"/>
              </w:rPr>
            </w:pPr>
            <w:ins w:id="556"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729CBB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7" w:author="John Mettrop" w:date="2021-12-21T07:41:00Z"/>
                <w:rFonts w:ascii="Times New Roman" w:eastAsia="Calibri" w:hAnsi="Times New Roman" w:cs="Times New Roman"/>
                <w:sz w:val="20"/>
                <w:szCs w:val="20"/>
                <w:lang w:val="en-GB" w:eastAsia="ja-JP"/>
              </w:rPr>
            </w:pPr>
            <w:proofErr w:type="spellStart"/>
            <w:ins w:id="558"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CE1B9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9" w:author="John Mettrop" w:date="2021-12-21T07:41:00Z"/>
                <w:rFonts w:ascii="Times New Roman" w:eastAsia="Calibri" w:hAnsi="Times New Roman" w:cs="Times New Roman"/>
                <w:sz w:val="20"/>
                <w:szCs w:val="20"/>
                <w:lang w:val="en-GB" w:eastAsia="zh-CN"/>
              </w:rPr>
            </w:pPr>
            <w:ins w:id="560" w:author="John Mettrop" w:date="2021-12-21T07:41:00Z">
              <w:r w:rsidRPr="006E6881">
                <w:rPr>
                  <w:rFonts w:ascii="Times New Roman" w:eastAsia="Calibri"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B041F2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1" w:author="John Mettrop" w:date="2021-12-21T07:41:00Z"/>
                <w:rFonts w:ascii="Times New Roman" w:eastAsia="Calibri" w:hAnsi="Times New Roman" w:cs="Times New Roman"/>
                <w:sz w:val="20"/>
                <w:szCs w:val="20"/>
                <w:lang w:val="en-GB" w:eastAsia="zh-CN"/>
              </w:rPr>
            </w:pPr>
            <w:ins w:id="562" w:author="John Mettrop" w:date="2021-12-21T07:41:00Z">
              <w:r w:rsidRPr="006E6881">
                <w:rPr>
                  <w:rFonts w:ascii="Times New Roman" w:eastAsia="Calibri"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82D069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3" w:author="John Mettrop" w:date="2021-12-21T07:41:00Z"/>
                <w:rFonts w:ascii="Times New Roman" w:eastAsia="Calibri" w:hAnsi="Times New Roman" w:cs="Times New Roman"/>
                <w:sz w:val="20"/>
                <w:szCs w:val="20"/>
                <w:lang w:val="en-GB" w:eastAsia="zh-CN"/>
              </w:rPr>
            </w:pPr>
            <w:ins w:id="564" w:author="John Mettrop" w:date="2021-12-21T07:41:00Z">
              <w:r w:rsidRPr="006E6881">
                <w:rPr>
                  <w:rFonts w:ascii="Times New Roman" w:eastAsia="Calibri"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261FE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5" w:author="John Mettrop" w:date="2021-12-21T07:41:00Z"/>
                <w:rFonts w:ascii="Times New Roman" w:eastAsia="Calibri" w:hAnsi="Times New Roman" w:cs="Times New Roman"/>
                <w:sz w:val="20"/>
                <w:szCs w:val="20"/>
                <w:lang w:val="en-GB" w:eastAsia="zh-CN"/>
              </w:rPr>
            </w:pPr>
            <w:ins w:id="566" w:author="John Mettrop" w:date="2021-12-21T07:41:00Z">
              <w:r w:rsidRPr="006E6881">
                <w:rPr>
                  <w:rFonts w:ascii="Times New Roman" w:eastAsia="Calibri"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04630C8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7" w:author="John Mettrop" w:date="2021-12-21T07:41:00Z"/>
                <w:rFonts w:ascii="Times New Roman" w:eastAsia="Calibri" w:hAnsi="Times New Roman" w:cs="Times New Roman"/>
                <w:sz w:val="20"/>
                <w:szCs w:val="20"/>
                <w:lang w:val="en-GB" w:eastAsia="zh-CN"/>
              </w:rPr>
            </w:pPr>
            <w:ins w:id="568" w:author="John Mettrop" w:date="2021-12-21T07:41:00Z">
              <w:r w:rsidRPr="006E6881">
                <w:rPr>
                  <w:rFonts w:ascii="Times New Roman" w:eastAsia="Calibri"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6E565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69" w:author="John Mettrop" w:date="2021-12-21T07:41:00Z"/>
                <w:rFonts w:ascii="Times New Roman" w:eastAsia="Calibri" w:hAnsi="Times New Roman" w:cs="Times New Roman"/>
                <w:sz w:val="20"/>
                <w:szCs w:val="20"/>
                <w:lang w:val="en-GB" w:eastAsia="ja-JP"/>
              </w:rPr>
            </w:pPr>
            <w:ins w:id="570" w:author="John Mettrop" w:date="2021-12-21T07:41:00Z">
              <w:r w:rsidRPr="006E6881">
                <w:rPr>
                  <w:rFonts w:ascii="Times New Roman" w:eastAsia="Calibri" w:hAnsi="Times New Roman" w:cs="Times New Roman"/>
                  <w:sz w:val="20"/>
                  <w:szCs w:val="20"/>
                  <w:lang w:val="en-GB" w:eastAsia="ja-JP"/>
                </w:rPr>
                <w:t>11.8</w:t>
              </w:r>
            </w:ins>
          </w:p>
        </w:tc>
      </w:tr>
      <w:tr w:rsidR="006E6881" w:rsidRPr="006E6881" w14:paraId="421F600A" w14:textId="77777777" w:rsidTr="006E6881">
        <w:trPr>
          <w:trHeight w:val="287"/>
          <w:jc w:val="center"/>
          <w:ins w:id="571"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017D5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72" w:author="John Mettrop" w:date="2021-12-21T07:41:00Z"/>
                <w:rFonts w:ascii="Times New Roman" w:eastAsia="Calibri" w:hAnsi="Times New Roman" w:cs="Times New Roman"/>
                <w:sz w:val="20"/>
                <w:szCs w:val="20"/>
                <w:lang w:val="en-GB" w:eastAsia="ja-JP"/>
              </w:rPr>
            </w:pPr>
            <w:ins w:id="573"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2D7360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4" w:author="John Mettrop" w:date="2021-12-21T07:41:00Z"/>
                <w:rFonts w:ascii="Times New Roman" w:eastAsia="Calibri" w:hAnsi="Times New Roman" w:cs="Times New Roman"/>
                <w:sz w:val="20"/>
                <w:szCs w:val="20"/>
                <w:lang w:val="en-GB" w:eastAsia="ja-JP"/>
              </w:rPr>
            </w:pPr>
            <w:proofErr w:type="spellStart"/>
            <w:ins w:id="575"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E58BE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6" w:author="John Mettrop" w:date="2021-12-21T07:41:00Z"/>
                <w:rFonts w:ascii="Times New Roman" w:eastAsia="Calibri" w:hAnsi="Times New Roman" w:cs="Times New Roman"/>
                <w:sz w:val="20"/>
                <w:szCs w:val="20"/>
                <w:lang w:val="en-GB" w:eastAsia="ja-JP"/>
              </w:rPr>
            </w:pPr>
            <w:ins w:id="577"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D9AD4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78" w:author="John Mettrop" w:date="2021-12-21T07:41:00Z"/>
                <w:rFonts w:ascii="Times New Roman" w:eastAsia="Calibri" w:hAnsi="Times New Roman" w:cs="Times New Roman"/>
                <w:sz w:val="20"/>
                <w:szCs w:val="20"/>
                <w:lang w:val="en-GB" w:eastAsia="ja-JP"/>
              </w:rPr>
            </w:pPr>
            <w:ins w:id="579"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7E531E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0" w:author="John Mettrop" w:date="2021-12-21T07:41:00Z"/>
                <w:rFonts w:ascii="Times New Roman" w:eastAsia="Calibri" w:hAnsi="Times New Roman" w:cs="Times New Roman"/>
                <w:sz w:val="20"/>
                <w:szCs w:val="20"/>
                <w:lang w:val="en-GB" w:eastAsia="ja-JP"/>
              </w:rPr>
            </w:pPr>
            <w:ins w:id="581" w:author="John Mettrop" w:date="2021-12-21T07:41:00Z">
              <w:r w:rsidRPr="006E6881">
                <w:rPr>
                  <w:rFonts w:ascii="Times New Roman" w:eastAsia="Calibri"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EB90C8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2" w:author="John Mettrop" w:date="2021-12-21T07:41:00Z"/>
                <w:rFonts w:ascii="Times New Roman" w:eastAsia="Calibri" w:hAnsi="Times New Roman" w:cs="Times New Roman"/>
                <w:sz w:val="20"/>
                <w:szCs w:val="20"/>
                <w:lang w:val="en-GB" w:eastAsia="zh-CN"/>
              </w:rPr>
            </w:pPr>
            <w:ins w:id="583"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C21FF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4" w:author="John Mettrop" w:date="2021-12-21T07:41:00Z"/>
                <w:rFonts w:ascii="Times New Roman" w:eastAsia="Calibri" w:hAnsi="Times New Roman" w:cs="Times New Roman"/>
                <w:sz w:val="20"/>
                <w:szCs w:val="20"/>
                <w:lang w:val="en-GB" w:eastAsia="ja-JP"/>
              </w:rPr>
            </w:pPr>
            <w:ins w:id="585" w:author="John Mettrop" w:date="2021-12-21T07:41:00Z">
              <w:r w:rsidRPr="006E6881">
                <w:rPr>
                  <w:rFonts w:ascii="Times New Roman" w:eastAsia="Calibri"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F4E83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6" w:author="John Mettrop" w:date="2021-12-21T07:41:00Z"/>
                <w:rFonts w:ascii="Times New Roman" w:eastAsia="Calibri" w:hAnsi="Times New Roman" w:cs="Times New Roman"/>
                <w:sz w:val="20"/>
                <w:szCs w:val="20"/>
                <w:lang w:val="en-GB" w:eastAsia="zh-CN"/>
              </w:rPr>
            </w:pPr>
            <w:ins w:id="587"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18C9AD3" w14:textId="77777777" w:rsidTr="006E6881">
        <w:trPr>
          <w:jc w:val="center"/>
          <w:ins w:id="588"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8B43C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89" w:author="John Mettrop" w:date="2021-12-21T07:41:00Z"/>
                <w:rFonts w:ascii="Times New Roman" w:eastAsia="Calibri" w:hAnsi="Times New Roman" w:cs="Times New Roman"/>
                <w:sz w:val="20"/>
                <w:szCs w:val="20"/>
                <w:lang w:val="en-GB" w:eastAsia="ja-JP"/>
              </w:rPr>
            </w:pPr>
            <w:ins w:id="590" w:author="John Mettrop" w:date="2021-12-21T07:41:00Z">
              <w:r w:rsidRPr="006E6881">
                <w:rPr>
                  <w:rFonts w:ascii="Times New Roman" w:eastAsia="Calibri" w:hAnsi="Times New Roman" w:cs="Times New Roman"/>
                  <w:sz w:val="20"/>
                  <w:szCs w:val="20"/>
                  <w:lang w:val="en-GB" w:eastAsia="ja-JP"/>
                </w:rPr>
                <w:lastRenderedPageBreak/>
                <w:t>Polarization</w:t>
              </w:r>
            </w:ins>
          </w:p>
        </w:tc>
        <w:tc>
          <w:tcPr>
            <w:tcW w:w="1199" w:type="dxa"/>
            <w:tcBorders>
              <w:top w:val="single" w:sz="4" w:space="0" w:color="000000"/>
              <w:left w:val="single" w:sz="4" w:space="0" w:color="000000"/>
              <w:bottom w:val="single" w:sz="4" w:space="0" w:color="000000"/>
              <w:right w:val="single" w:sz="4" w:space="0" w:color="000000"/>
            </w:tcBorders>
          </w:tcPr>
          <w:p w14:paraId="4589431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1"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DECB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2" w:author="John Mettrop" w:date="2021-12-21T07:41:00Z"/>
                <w:rFonts w:ascii="Times New Roman" w:eastAsia="Calibri" w:hAnsi="Times New Roman" w:cs="Times New Roman"/>
                <w:sz w:val="20"/>
                <w:szCs w:val="20"/>
                <w:lang w:val="en-GB" w:eastAsia="ja-JP"/>
              </w:rPr>
            </w:pPr>
            <w:ins w:id="593" w:author="John Mettrop" w:date="2021-12-21T07:41:00Z">
              <w:r w:rsidRPr="006E6881">
                <w:rPr>
                  <w:rFonts w:ascii="Times New Roman" w:eastAsia="Calibri"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7255BA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4" w:author="John Mettrop" w:date="2021-12-21T07:41:00Z"/>
                <w:rFonts w:ascii="Times New Roman" w:eastAsia="Calibri" w:hAnsi="Times New Roman" w:cs="Times New Roman"/>
                <w:sz w:val="20"/>
                <w:szCs w:val="20"/>
                <w:lang w:val="en-GB" w:eastAsia="ja-JP"/>
              </w:rPr>
            </w:pPr>
            <w:ins w:id="595" w:author="John Mettrop" w:date="2021-12-21T07:41:00Z">
              <w:r w:rsidRPr="006E6881">
                <w:rPr>
                  <w:rFonts w:ascii="Times New Roman" w:eastAsia="Calibri"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F3B16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6" w:author="John Mettrop" w:date="2021-12-21T07:41:00Z"/>
                <w:rFonts w:ascii="Times New Roman" w:eastAsia="Calibri" w:hAnsi="Times New Roman" w:cs="Times New Roman"/>
                <w:sz w:val="20"/>
                <w:szCs w:val="20"/>
                <w:lang w:val="en-GB" w:eastAsia="ja-JP"/>
              </w:rPr>
            </w:pPr>
            <w:ins w:id="597" w:author="John Mettrop" w:date="2021-12-21T07:41:00Z">
              <w:r w:rsidRPr="006E6881">
                <w:rPr>
                  <w:rFonts w:ascii="Times New Roman" w:eastAsia="Calibri"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8D542F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98" w:author="John Mettrop" w:date="2021-12-21T07:41:00Z"/>
                <w:rFonts w:ascii="Times New Roman" w:eastAsia="Calibri" w:hAnsi="Times New Roman" w:cs="Times New Roman"/>
                <w:sz w:val="20"/>
                <w:szCs w:val="20"/>
                <w:lang w:val="en-GB" w:eastAsia="ja-JP"/>
              </w:rPr>
            </w:pPr>
            <w:ins w:id="599" w:author="John Mettrop" w:date="2021-12-21T07:41:00Z">
              <w:r w:rsidRPr="006E6881">
                <w:rPr>
                  <w:rFonts w:ascii="Times New Roman" w:eastAsia="Calibri"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8783B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0" w:author="John Mettrop" w:date="2021-12-21T07:41:00Z"/>
                <w:rFonts w:ascii="Times New Roman" w:eastAsia="Calibri" w:hAnsi="Times New Roman" w:cs="Times New Roman"/>
                <w:sz w:val="20"/>
                <w:szCs w:val="20"/>
                <w:lang w:val="en-GB" w:eastAsia="ja-JP"/>
              </w:rPr>
            </w:pPr>
            <w:ins w:id="601" w:author="John Mettrop" w:date="2021-12-21T07:41:00Z">
              <w:r w:rsidRPr="006E6881">
                <w:rPr>
                  <w:rFonts w:ascii="Times New Roman" w:eastAsia="Calibri"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79747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2" w:author="John Mettrop" w:date="2021-12-21T07:41:00Z"/>
                <w:rFonts w:ascii="Times New Roman" w:eastAsia="Calibri" w:hAnsi="Times New Roman" w:cs="Times New Roman"/>
                <w:sz w:val="20"/>
                <w:szCs w:val="20"/>
                <w:lang w:val="en-GB" w:eastAsia="ja-JP"/>
              </w:rPr>
            </w:pPr>
            <w:ins w:id="603"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4579636D" w14:textId="77777777" w:rsidTr="006E6881">
        <w:trPr>
          <w:jc w:val="center"/>
          <w:ins w:id="604"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A1C95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05" w:author="John Mettrop" w:date="2021-12-21T07:41:00Z"/>
                <w:rFonts w:ascii="Times New Roman" w:eastAsia="Calibri" w:hAnsi="Times New Roman" w:cs="Times New Roman"/>
                <w:sz w:val="20"/>
                <w:szCs w:val="20"/>
                <w:lang w:val="en-GB" w:eastAsia="ja-JP"/>
              </w:rPr>
            </w:pPr>
            <w:ins w:id="606" w:author="John Mettrop" w:date="2021-12-21T07:41:00Z">
              <w:r w:rsidRPr="006E6881">
                <w:rPr>
                  <w:rFonts w:ascii="Times New Roman" w:eastAsia="Calibri"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7594ABC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7"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38FD55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08" w:author="John Mettrop" w:date="2021-12-21T07:41:00Z"/>
                <w:rFonts w:ascii="Times New Roman" w:eastAsia="Calibri" w:hAnsi="Times New Roman" w:cs="Times New Roman"/>
                <w:sz w:val="20"/>
                <w:szCs w:val="20"/>
                <w:lang w:val="en-GB" w:eastAsia="ja-JP"/>
              </w:rPr>
            </w:pPr>
            <w:ins w:id="609" w:author="John Mettrop" w:date="2021-12-21T07:41:00Z">
              <w:r w:rsidRPr="006E6881">
                <w:rPr>
                  <w:rFonts w:ascii="Times New Roman" w:eastAsia="Calibri"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FF8BD8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0" w:author="John Mettrop" w:date="2021-12-21T07:41:00Z"/>
                <w:rFonts w:ascii="Times New Roman" w:eastAsia="Calibri" w:hAnsi="Times New Roman" w:cs="Times New Roman"/>
                <w:sz w:val="20"/>
                <w:szCs w:val="20"/>
                <w:lang w:val="en-GB" w:eastAsia="ja-JP"/>
              </w:rPr>
            </w:pPr>
            <w:ins w:id="611" w:author="John Mettrop" w:date="2021-12-21T07:41:00Z">
              <w:r w:rsidRPr="006E6881">
                <w:rPr>
                  <w:rFonts w:ascii="Times New Roman" w:eastAsia="Calibri"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48BCA1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2" w:author="John Mettrop" w:date="2021-12-21T07:41:00Z"/>
                <w:rFonts w:ascii="Times New Roman" w:eastAsia="Calibri" w:hAnsi="Times New Roman" w:cs="Times New Roman"/>
                <w:sz w:val="20"/>
                <w:szCs w:val="20"/>
                <w:lang w:val="en-GB" w:eastAsia="ja-JP"/>
              </w:rPr>
            </w:pPr>
            <w:ins w:id="613" w:author="John Mettrop" w:date="2021-12-21T07:41:00Z">
              <w:r w:rsidRPr="006E6881">
                <w:rPr>
                  <w:rFonts w:ascii="Times New Roman" w:eastAsia="Calibri"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1D4E3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4" w:author="John Mettrop" w:date="2021-12-21T07:41:00Z"/>
                <w:rFonts w:ascii="Times New Roman" w:eastAsia="Calibri" w:hAnsi="Times New Roman" w:cs="Times New Roman"/>
                <w:sz w:val="20"/>
                <w:szCs w:val="20"/>
                <w:lang w:val="en-GB" w:eastAsia="ja-JP"/>
              </w:rPr>
            </w:pPr>
            <w:ins w:id="615" w:author="John Mettrop" w:date="2021-12-21T07:41:00Z">
              <w:r w:rsidRPr="006E6881">
                <w:rPr>
                  <w:rFonts w:ascii="Times New Roman" w:eastAsia="Calibri"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F2FE9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6" w:author="John Mettrop" w:date="2021-12-21T07:41:00Z"/>
                <w:rFonts w:ascii="Times New Roman" w:eastAsia="Calibri" w:hAnsi="Times New Roman" w:cs="Times New Roman"/>
                <w:sz w:val="20"/>
                <w:szCs w:val="20"/>
                <w:lang w:val="en-GB" w:eastAsia="ja-JP"/>
              </w:rPr>
            </w:pPr>
            <w:ins w:id="617" w:author="John Mettrop" w:date="2021-12-21T07:41:00Z">
              <w:r w:rsidRPr="006E6881">
                <w:rPr>
                  <w:rFonts w:ascii="Times New Roman" w:eastAsia="Calibri"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C1D92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18" w:author="John Mettrop" w:date="2021-12-21T07:41:00Z"/>
                <w:rFonts w:ascii="Times New Roman" w:eastAsia="Calibri" w:hAnsi="Times New Roman" w:cs="Times New Roman"/>
                <w:sz w:val="20"/>
                <w:szCs w:val="20"/>
                <w:lang w:val="en-GB" w:eastAsia="ja-JP"/>
              </w:rPr>
            </w:pPr>
            <w:ins w:id="619" w:author="John Mettrop" w:date="2021-12-21T07:41:00Z">
              <w:r w:rsidRPr="006E6881">
                <w:rPr>
                  <w:rFonts w:ascii="Times New Roman" w:eastAsia="Calibri" w:hAnsi="Times New Roman" w:cs="Times New Roman"/>
                  <w:sz w:val="20"/>
                  <w:szCs w:val="20"/>
                  <w:lang w:val="en-GB" w:eastAsia="ja-JP"/>
                </w:rPr>
                <w:t>Note 2</w:t>
              </w:r>
            </w:ins>
          </w:p>
        </w:tc>
      </w:tr>
      <w:tr w:rsidR="006E6881" w:rsidRPr="006E6881" w14:paraId="7C371C8E" w14:textId="77777777" w:rsidTr="006E6881">
        <w:trPr>
          <w:jc w:val="center"/>
          <w:ins w:id="620"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CE830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21" w:author="John Mettrop" w:date="2021-12-21T07:41:00Z"/>
                <w:rFonts w:ascii="Times New Roman" w:eastAsia="Calibri" w:hAnsi="Times New Roman" w:cs="Times New Roman"/>
                <w:sz w:val="20"/>
                <w:szCs w:val="20"/>
                <w:lang w:val="en-GB" w:eastAsia="ja-JP"/>
              </w:rPr>
            </w:pPr>
            <w:ins w:id="622"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2A9D6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3" w:author="John Mettrop" w:date="2021-12-21T07:41:00Z"/>
                <w:rFonts w:ascii="Times New Roman" w:eastAsia="Calibri" w:hAnsi="Times New Roman" w:cs="Times New Roman"/>
                <w:sz w:val="20"/>
                <w:szCs w:val="20"/>
                <w:lang w:val="en-GB" w:eastAsia="ja-JP"/>
              </w:rPr>
            </w:pPr>
            <w:ins w:id="624"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88D53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5" w:author="John Mettrop" w:date="2021-12-21T07:41:00Z"/>
                <w:rFonts w:ascii="Times New Roman" w:eastAsia="Calibri" w:hAnsi="Times New Roman" w:cs="Times New Roman"/>
                <w:sz w:val="20"/>
                <w:szCs w:val="20"/>
                <w:lang w:val="en-GB" w:eastAsia="ja-JP"/>
              </w:rPr>
            </w:pPr>
            <w:ins w:id="626" w:author="John Mettrop" w:date="2021-12-21T07:41:00Z">
              <w:r w:rsidRPr="006E6881">
                <w:rPr>
                  <w:rFonts w:ascii="Times New Roman" w:eastAsia="Calibri"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C9582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7" w:author="John Mettrop" w:date="2021-12-21T07:41:00Z"/>
                <w:rFonts w:ascii="Times New Roman" w:eastAsia="Calibri" w:hAnsi="Times New Roman" w:cs="Times New Roman"/>
                <w:sz w:val="20"/>
                <w:szCs w:val="20"/>
                <w:lang w:val="en-GB" w:eastAsia="ja-JP"/>
              </w:rPr>
            </w:pPr>
            <w:ins w:id="628" w:author="John Mettrop" w:date="2021-12-21T07:41:00Z">
              <w:r w:rsidRPr="006E6881">
                <w:rPr>
                  <w:rFonts w:ascii="Times New Roman" w:eastAsia="Calibri"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74887C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29" w:author="John Mettrop" w:date="2021-12-21T07:41:00Z"/>
                <w:rFonts w:ascii="Times New Roman" w:eastAsia="Calibri" w:hAnsi="Times New Roman" w:cs="Times New Roman"/>
                <w:sz w:val="20"/>
                <w:szCs w:val="20"/>
                <w:lang w:val="en-GB" w:eastAsia="ja-JP"/>
              </w:rPr>
            </w:pPr>
            <w:ins w:id="630" w:author="John Mettrop" w:date="2021-12-21T07:41:00Z">
              <w:r w:rsidRPr="006E6881">
                <w:rPr>
                  <w:rFonts w:ascii="Times New Roman" w:eastAsia="Calibri"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48E619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1" w:author="John Mettrop" w:date="2021-12-21T07:41:00Z"/>
                <w:rFonts w:ascii="Times New Roman" w:eastAsia="Calibri" w:hAnsi="Times New Roman" w:cs="Times New Roman"/>
                <w:sz w:val="20"/>
                <w:szCs w:val="20"/>
                <w:lang w:val="en-GB" w:eastAsia="ja-JP"/>
              </w:rPr>
            </w:pPr>
            <w:ins w:id="632" w:author="John Mettrop" w:date="2021-12-21T07:41:00Z">
              <w:r w:rsidRPr="006E6881">
                <w:rPr>
                  <w:rFonts w:ascii="Times New Roman" w:eastAsia="Calibri"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542DE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3" w:author="John Mettrop" w:date="2021-12-21T07:41:00Z"/>
                <w:rFonts w:ascii="Times New Roman" w:eastAsia="Calibri" w:hAnsi="Times New Roman" w:cs="Times New Roman"/>
                <w:sz w:val="20"/>
                <w:szCs w:val="20"/>
                <w:lang w:val="en-GB" w:eastAsia="ja-JP"/>
              </w:rPr>
            </w:pPr>
            <w:ins w:id="634" w:author="John Mettrop" w:date="2021-12-21T07:41:00Z">
              <w:r w:rsidRPr="006E6881">
                <w:rPr>
                  <w:rFonts w:ascii="Times New Roman" w:eastAsia="Calibri"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16A75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35" w:author="John Mettrop" w:date="2021-12-21T07:41:00Z"/>
                <w:rFonts w:ascii="Times New Roman" w:eastAsia="Calibri" w:hAnsi="Times New Roman" w:cs="Times New Roman"/>
                <w:sz w:val="20"/>
                <w:szCs w:val="20"/>
                <w:lang w:val="en-GB" w:eastAsia="ja-JP"/>
              </w:rPr>
            </w:pPr>
            <w:ins w:id="636" w:author="John Mettrop" w:date="2021-12-21T07:41:00Z">
              <w:r w:rsidRPr="006E6881">
                <w:rPr>
                  <w:rFonts w:ascii="Times New Roman" w:eastAsia="Calibri" w:hAnsi="Times New Roman" w:cs="Times New Roman"/>
                  <w:sz w:val="20"/>
                  <w:szCs w:val="20"/>
                  <w:lang w:val="en-GB" w:eastAsia="ja-JP"/>
                </w:rPr>
                <w:t>30</w:t>
              </w:r>
            </w:ins>
          </w:p>
        </w:tc>
      </w:tr>
      <w:tr w:rsidR="006E6881" w:rsidRPr="006E6881" w14:paraId="01F41F8B" w14:textId="77777777" w:rsidTr="006E6881">
        <w:trPr>
          <w:jc w:val="center"/>
          <w:ins w:id="637"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94F6BE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38" w:author="John Mettrop" w:date="2021-12-21T07:41:00Z"/>
                <w:rFonts w:ascii="Times New Roman" w:eastAsia="Calibri" w:hAnsi="Times New Roman" w:cs="Times New Roman"/>
                <w:sz w:val="20"/>
                <w:szCs w:val="20"/>
                <w:lang w:val="en-GB" w:eastAsia="ja-JP"/>
              </w:rPr>
            </w:pPr>
            <w:ins w:id="639"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6EC0B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0" w:author="John Mettrop" w:date="2021-12-21T07:41:00Z"/>
                <w:rFonts w:ascii="Times New Roman" w:eastAsia="Calibri" w:hAnsi="Times New Roman" w:cs="Times New Roman"/>
                <w:sz w:val="20"/>
                <w:szCs w:val="20"/>
                <w:lang w:val="en-GB" w:eastAsia="ja-JP"/>
              </w:rPr>
            </w:pPr>
            <w:ins w:id="641"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8CE9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2" w:author="John Mettrop" w:date="2021-12-21T07:41:00Z"/>
                <w:rFonts w:ascii="Times New Roman" w:eastAsia="Calibri" w:hAnsi="Times New Roman" w:cs="Times New Roman"/>
                <w:sz w:val="20"/>
                <w:szCs w:val="20"/>
                <w:lang w:val="en-GB" w:eastAsia="ja-JP"/>
              </w:rPr>
            </w:pPr>
            <w:ins w:id="643" w:author="John Mettrop" w:date="2021-12-21T07:41:00Z">
              <w:r w:rsidRPr="006E6881">
                <w:rPr>
                  <w:rFonts w:ascii="Times New Roman" w:eastAsia="Calibri"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0EE3D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4" w:author="John Mettrop" w:date="2021-12-21T07:41:00Z"/>
                <w:rFonts w:ascii="Times New Roman" w:eastAsia="Calibri" w:hAnsi="Times New Roman" w:cs="Times New Roman"/>
                <w:sz w:val="20"/>
                <w:szCs w:val="20"/>
                <w:lang w:val="en-GB" w:eastAsia="ja-JP"/>
              </w:rPr>
            </w:pPr>
            <w:ins w:id="645" w:author="John Mettrop" w:date="2021-12-21T07:41:00Z">
              <w:r w:rsidRPr="006E6881">
                <w:rPr>
                  <w:rFonts w:ascii="Times New Roman" w:eastAsia="Calibri"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A867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6" w:author="John Mettrop" w:date="2021-12-21T07:41:00Z"/>
                <w:rFonts w:ascii="Times New Roman" w:eastAsia="Calibri" w:hAnsi="Times New Roman" w:cs="Times New Roman"/>
                <w:sz w:val="20"/>
                <w:szCs w:val="20"/>
                <w:lang w:val="en-GB" w:eastAsia="ja-JP"/>
              </w:rPr>
            </w:pPr>
            <w:ins w:id="647" w:author="John Mettrop" w:date="2021-12-21T07:41:00Z">
              <w:r w:rsidRPr="006E6881">
                <w:rPr>
                  <w:rFonts w:ascii="Times New Roman" w:eastAsia="Calibri"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D8EBC9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48" w:author="John Mettrop" w:date="2021-12-21T07:41:00Z"/>
                <w:rFonts w:ascii="Times New Roman" w:eastAsia="Calibri" w:hAnsi="Times New Roman" w:cs="Times New Roman"/>
                <w:sz w:val="20"/>
                <w:szCs w:val="20"/>
                <w:lang w:val="en-GB" w:eastAsia="ja-JP"/>
              </w:rPr>
            </w:pPr>
            <w:ins w:id="649" w:author="John Mettrop" w:date="2021-12-21T07:41:00Z">
              <w:r w:rsidRPr="006E6881">
                <w:rPr>
                  <w:rFonts w:ascii="Times New Roman" w:eastAsia="Calibri"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7E52C9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0" w:author="John Mettrop" w:date="2021-12-21T07:41:00Z"/>
                <w:rFonts w:ascii="Times New Roman" w:eastAsia="Calibri" w:hAnsi="Times New Roman" w:cs="Times New Roman"/>
                <w:sz w:val="20"/>
                <w:szCs w:val="20"/>
                <w:lang w:val="en-GB" w:eastAsia="ja-JP"/>
              </w:rPr>
            </w:pPr>
            <w:ins w:id="651" w:author="John Mettrop" w:date="2021-12-21T07:41:00Z">
              <w:r w:rsidRPr="006E6881">
                <w:rPr>
                  <w:rFonts w:ascii="Times New Roman" w:eastAsia="Calibri"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DEB96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52" w:author="John Mettrop" w:date="2021-12-21T07:41:00Z"/>
                <w:rFonts w:ascii="Times New Roman" w:eastAsia="Calibri" w:hAnsi="Times New Roman" w:cs="Times New Roman"/>
                <w:sz w:val="20"/>
                <w:szCs w:val="20"/>
                <w:lang w:val="en-GB" w:eastAsia="ja-JP"/>
              </w:rPr>
            </w:pPr>
            <w:ins w:id="653" w:author="John Mettrop" w:date="2021-12-21T07:41:00Z">
              <w:r w:rsidRPr="006E6881">
                <w:rPr>
                  <w:rFonts w:ascii="Times New Roman" w:eastAsia="Calibri" w:hAnsi="Times New Roman" w:cs="Times New Roman"/>
                  <w:sz w:val="20"/>
                  <w:szCs w:val="20"/>
                  <w:lang w:val="en-GB" w:eastAsia="ja-JP"/>
                </w:rPr>
                <w:t>18</w:t>
              </w:r>
            </w:ins>
          </w:p>
        </w:tc>
      </w:tr>
    </w:tbl>
    <w:p w14:paraId="0D6ABBF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654" w:author="John Mettrop" w:date="2021-12-21T07:41:00Z"/>
          <w:rFonts w:ascii="Times New Roman" w:eastAsia="Times New Roman" w:hAnsi="Times New Roman" w:cs="Times New Roman"/>
          <w:b/>
          <w:sz w:val="20"/>
          <w:szCs w:val="20"/>
          <w:lang w:val="en-GB"/>
        </w:rPr>
      </w:pPr>
      <w:ins w:id="655" w:author="John Mettrop" w:date="2021-12-21T07:41:00Z">
        <w:r w:rsidRPr="006E6881">
          <w:rPr>
            <w:rFonts w:ascii="Times New Roman" w:eastAsia="Times New Roman" w:hAnsi="Times New Roman" w:cs="Times New Roman"/>
            <w:b/>
            <w:sz w:val="20"/>
            <w:szCs w:val="20"/>
            <w:lang w:val="en-GB"/>
          </w:rPr>
          <w:br w:type="page"/>
        </w:r>
      </w:ins>
    </w:p>
    <w:p w14:paraId="52BA9DF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656" w:author="John Mettrop" w:date="2021-12-21T07:41:00Z"/>
          <w:rFonts w:ascii="Times New Roman" w:eastAsia="Calibri" w:hAnsi="Times New Roman" w:cs="Times New Roman"/>
          <w:b/>
          <w:caps/>
          <w:sz w:val="20"/>
          <w:szCs w:val="20"/>
          <w:lang w:val="en-GB"/>
        </w:rPr>
      </w:pPr>
      <w:ins w:id="657" w:author="John Mettrop" w:date="2021-12-21T07:41:00Z">
        <w:r w:rsidRPr="006E6881">
          <w:rPr>
            <w:rFonts w:ascii="Times New Roman" w:eastAsia="Calibri" w:hAnsi="Times New Roman" w:cs="Times New Roman"/>
            <w:caps/>
            <w:sz w:val="20"/>
            <w:szCs w:val="20"/>
            <w:lang w:val="en-GB"/>
          </w:rPr>
          <w:lastRenderedPageBreak/>
          <w:t>TABLE  1 (</w:t>
        </w:r>
        <w:r w:rsidRPr="006E6881">
          <w:rPr>
            <w:rFonts w:ascii="Times New Roman" w:eastAsia="Calibri" w:hAnsi="Times New Roman" w:cs="Times New Roman"/>
            <w:i/>
            <w:iCs/>
            <w:sz w:val="20"/>
            <w:szCs w:val="20"/>
            <w:lang w:val="en-GB"/>
          </w:rPr>
          <w:t>continued</w:t>
        </w:r>
        <w:r w:rsidRPr="006E6881">
          <w:rPr>
            <w:rFonts w:ascii="Times New Roman" w:eastAsia="Calibri" w:hAnsi="Times New Roman" w:cs="Times New Roman"/>
            <w:caps/>
            <w:sz w:val="20"/>
            <w:szCs w:val="20"/>
            <w:lang w:val="en-GB"/>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6E6881" w:rsidRPr="00A229D5" w14:paraId="6A3A11B1" w14:textId="77777777" w:rsidTr="006E6881">
        <w:trPr>
          <w:trHeight w:val="720"/>
          <w:tblHeader/>
          <w:jc w:val="center"/>
          <w:ins w:id="658" w:author="John Mettrop" w:date="2021-12-21T07:41:00Z"/>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4C1C3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59" w:author="John Mettrop" w:date="2021-12-21T07:41:00Z"/>
                <w:rFonts w:ascii="Times New Roman" w:eastAsia="Calibri" w:hAnsi="Times New Roman" w:cs="Times New Roman"/>
                <w:b/>
                <w:sz w:val="20"/>
                <w:szCs w:val="20"/>
                <w:lang w:val="en-GB" w:eastAsia="ja-JP"/>
              </w:rPr>
            </w:pPr>
            <w:ins w:id="660" w:author="John Mettrop" w:date="2021-12-21T07:41:00Z">
              <w:r w:rsidRPr="006E6881">
                <w:rPr>
                  <w:rFonts w:ascii="Times New Roman" w:eastAsia="Calibri" w:hAnsi="Times New Roman" w:cs="Times New Roman"/>
                  <w:b/>
                  <w:sz w:val="20"/>
                  <w:szCs w:val="20"/>
                  <w:lang w:val="en-GB"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E48A34"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1" w:author="John Mettrop" w:date="2021-12-21T07:41:00Z"/>
                <w:rFonts w:ascii="Times New Roman" w:eastAsia="Calibri" w:hAnsi="Times New Roman" w:cs="Times New Roman"/>
                <w:b/>
                <w:sz w:val="20"/>
                <w:szCs w:val="20"/>
                <w:lang w:val="en-GB" w:eastAsia="ja-JP"/>
              </w:rPr>
            </w:pPr>
            <w:ins w:id="662" w:author="John Mettrop" w:date="2021-12-21T07:41:00Z">
              <w:r w:rsidRPr="006E6881">
                <w:rPr>
                  <w:rFonts w:ascii="Times New Roman" w:eastAsia="Calibri" w:hAnsi="Times New Roman" w:cs="Times New Roman"/>
                  <w:b/>
                  <w:sz w:val="20"/>
                  <w:szCs w:val="20"/>
                  <w:lang w:val="en-GB"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5096ED9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3" w:author="John Mettrop" w:date="2021-12-21T07:41:00Z"/>
                <w:rFonts w:ascii="Times New Roman" w:eastAsia="Calibri" w:hAnsi="Times New Roman" w:cs="Times New Roman"/>
                <w:b/>
                <w:sz w:val="20"/>
                <w:szCs w:val="20"/>
                <w:lang w:val="en-GB" w:eastAsia="ja-JP"/>
              </w:rPr>
            </w:pPr>
            <w:ins w:id="664"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4926A2A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665" w:author="John Mettrop" w:date="2021-12-21T07:41:00Z"/>
                <w:rFonts w:ascii="Times New Roman" w:eastAsia="Calibri" w:hAnsi="Times New Roman" w:cs="Times New Roman"/>
                <w:b/>
                <w:sz w:val="20"/>
                <w:szCs w:val="20"/>
                <w:lang w:val="en-GB" w:eastAsia="ja-JP"/>
              </w:rPr>
            </w:pPr>
            <w:ins w:id="666" w:author="John Mettrop" w:date="2021-12-21T07:41:00Z">
              <w:r w:rsidRPr="006E6881">
                <w:rPr>
                  <w:rFonts w:ascii="Times New Roman" w:eastAsia="Calibri" w:hAnsi="Times New Roman" w:cs="Times New Roman"/>
                  <w:b/>
                  <w:sz w:val="20"/>
                  <w:szCs w:val="20"/>
                  <w:lang w:val="en-GB" w:eastAsia="ja-JP"/>
                </w:rPr>
                <w:t>System 7</w:t>
              </w:r>
              <w:r w:rsidRPr="006E6881">
                <w:rPr>
                  <w:rFonts w:ascii="Times New Roman" w:eastAsia="Calibri" w:hAnsi="Times New Roman" w:cs="Times New Roman"/>
                  <w:b/>
                  <w:sz w:val="20"/>
                  <w:szCs w:val="20"/>
                  <w:lang w:val="en-GB" w:eastAsia="ja-JP"/>
                </w:rPr>
                <w:br/>
                <w:t>Airborne 2</w:t>
              </w:r>
            </w:ins>
          </w:p>
        </w:tc>
      </w:tr>
      <w:tr w:rsidR="006E6881" w:rsidRPr="006E6881" w14:paraId="48EF0B48" w14:textId="77777777" w:rsidTr="006E6881">
        <w:trPr>
          <w:trHeight w:val="279"/>
          <w:jc w:val="center"/>
          <w:ins w:id="667"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0C5A2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68" w:author="John Mettrop" w:date="2021-12-21T07:41:00Z"/>
                <w:rFonts w:ascii="Times New Roman" w:eastAsia="Calibri" w:hAnsi="Times New Roman" w:cs="Times New Roman"/>
                <w:b/>
                <w:bCs/>
                <w:sz w:val="20"/>
                <w:szCs w:val="20"/>
                <w:lang w:val="en-GB" w:eastAsia="ja-JP"/>
              </w:rPr>
            </w:pPr>
            <w:ins w:id="669"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2A5ABC52" w14:textId="77777777" w:rsidTr="006E6881">
        <w:trPr>
          <w:trHeight w:val="319"/>
          <w:jc w:val="center"/>
          <w:ins w:id="67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159097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71" w:author="John Mettrop" w:date="2021-12-21T07:41:00Z"/>
                <w:rFonts w:ascii="Times New Roman" w:eastAsia="Calibri" w:hAnsi="Times New Roman" w:cs="Times New Roman"/>
                <w:color w:val="000000"/>
                <w:sz w:val="20"/>
                <w:szCs w:val="20"/>
                <w:lang w:val="en-GB" w:eastAsia="ja-JP"/>
              </w:rPr>
            </w:pPr>
            <w:ins w:id="672"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709767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3" w:author="John Mettrop" w:date="2021-12-21T07:41:00Z"/>
                <w:rFonts w:ascii="Times New Roman" w:eastAsia="Calibri" w:hAnsi="Times New Roman" w:cs="Times New Roman"/>
                <w:color w:val="000000"/>
                <w:sz w:val="20"/>
                <w:szCs w:val="20"/>
                <w:lang w:val="en-GB" w:eastAsia="ja-JP"/>
              </w:rPr>
            </w:pPr>
            <w:ins w:id="674"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11343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5" w:author="John Mettrop" w:date="2021-12-21T07:41:00Z"/>
                <w:rFonts w:ascii="Times New Roman" w:eastAsia="Calibri" w:hAnsi="Times New Roman" w:cs="Times New Roman"/>
                <w:color w:val="000000"/>
                <w:sz w:val="20"/>
                <w:szCs w:val="20"/>
                <w:lang w:val="en-GB" w:eastAsia="ja-JP"/>
              </w:rPr>
            </w:pPr>
            <w:ins w:id="676"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0B03C2F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77" w:author="John Mettrop" w:date="2021-12-21T07:41:00Z"/>
                <w:rFonts w:ascii="Times New Roman" w:eastAsia="Calibri" w:hAnsi="Times New Roman" w:cs="Times New Roman"/>
                <w:color w:val="000000"/>
                <w:sz w:val="20"/>
                <w:szCs w:val="20"/>
                <w:lang w:val="en-GB" w:eastAsia="ja-JP"/>
              </w:rPr>
            </w:pPr>
            <w:ins w:id="678"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321022EA" w14:textId="77777777" w:rsidTr="006E6881">
        <w:trPr>
          <w:trHeight w:val="279"/>
          <w:jc w:val="center"/>
          <w:ins w:id="67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5F759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80" w:author="John Mettrop" w:date="2021-12-21T07:41:00Z"/>
                <w:rFonts w:ascii="Times New Roman" w:eastAsia="Calibri" w:hAnsi="Times New Roman" w:cs="Times New Roman"/>
                <w:color w:val="000000"/>
                <w:sz w:val="20"/>
                <w:szCs w:val="20"/>
                <w:lang w:val="en-GB" w:eastAsia="ja-JP"/>
              </w:rPr>
            </w:pPr>
            <w:ins w:id="681" w:author="John Mettrop" w:date="2021-12-21T07:41:00Z">
              <w:r w:rsidRPr="006E6881">
                <w:rPr>
                  <w:rFonts w:ascii="Times New Roman" w:eastAsia="Calibri" w:hAnsi="Times New Roman" w:cs="Times New Roman"/>
                  <w:color w:val="000000"/>
                  <w:sz w:val="20"/>
                  <w:szCs w:val="20"/>
                  <w:lang w:val="en-GB"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2D380B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2" w:author="John Mettrop" w:date="2021-12-21T07:41:00Z"/>
                <w:rFonts w:ascii="Times New Roman" w:eastAsia="Calibri" w:hAnsi="Times New Roman" w:cs="Times New Roman"/>
                <w:color w:val="000000"/>
                <w:sz w:val="20"/>
                <w:szCs w:val="20"/>
                <w:lang w:val="en-GB" w:eastAsia="ja-JP"/>
              </w:rPr>
            </w:pPr>
            <w:ins w:id="683"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A0CDD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4" w:author="John Mettrop" w:date="2021-12-21T07:41:00Z"/>
                <w:rFonts w:ascii="Times New Roman" w:eastAsia="Calibri" w:hAnsi="Times New Roman" w:cs="Times New Roman"/>
                <w:color w:val="000000"/>
                <w:sz w:val="20"/>
                <w:szCs w:val="20"/>
                <w:lang w:val="en-GB" w:eastAsia="ko-KR"/>
              </w:rPr>
            </w:pPr>
            <w:ins w:id="685" w:author="John Mettrop" w:date="2021-12-21T07:41:00Z">
              <w:r w:rsidRPr="006E6881">
                <w:rPr>
                  <w:rFonts w:ascii="Times New Roman" w:eastAsia="Calibri" w:hAnsi="Times New Roman" w:cs="Times New Roman"/>
                  <w:color w:val="000000"/>
                  <w:sz w:val="20"/>
                  <w:szCs w:val="20"/>
                  <w:lang w:val="en-GB"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A96463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86" w:author="John Mettrop" w:date="2021-12-21T07:41:00Z"/>
                <w:rFonts w:ascii="Times New Roman" w:eastAsia="Calibri" w:hAnsi="Times New Roman" w:cs="Times New Roman"/>
                <w:color w:val="000000"/>
                <w:sz w:val="20"/>
                <w:szCs w:val="20"/>
                <w:lang w:val="en-GB" w:eastAsia="ko-KR"/>
              </w:rPr>
            </w:pPr>
            <w:ins w:id="687" w:author="John Mettrop" w:date="2021-12-21T07:41:00Z">
              <w:r w:rsidRPr="006E6881">
                <w:rPr>
                  <w:rFonts w:ascii="Times New Roman" w:eastAsia="Calibri" w:hAnsi="Times New Roman" w:cs="Times New Roman"/>
                  <w:color w:val="000000"/>
                  <w:sz w:val="20"/>
                  <w:szCs w:val="20"/>
                  <w:lang w:val="en-GB" w:eastAsia="ko-KR"/>
                </w:rPr>
                <w:t>30-43</w:t>
              </w:r>
            </w:ins>
          </w:p>
        </w:tc>
      </w:tr>
      <w:tr w:rsidR="006E6881" w:rsidRPr="006E6881" w14:paraId="506113EB" w14:textId="77777777" w:rsidTr="006E6881">
        <w:trPr>
          <w:trHeight w:val="319"/>
          <w:jc w:val="center"/>
          <w:ins w:id="688"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1845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89" w:author="John Mettrop" w:date="2021-12-21T07:41:00Z"/>
                <w:rFonts w:ascii="Times New Roman" w:eastAsia="Calibri" w:hAnsi="Times New Roman" w:cs="Times New Roman"/>
                <w:color w:val="000000"/>
                <w:sz w:val="20"/>
                <w:szCs w:val="20"/>
                <w:lang w:val="en-GB" w:eastAsia="ja-JP"/>
              </w:rPr>
            </w:pPr>
            <w:ins w:id="690" w:author="John Mettrop" w:date="2021-12-21T07:41:00Z">
              <w:r w:rsidRPr="006E6881">
                <w:rPr>
                  <w:rFonts w:ascii="Times New Roman" w:eastAsia="Calibri" w:hAnsi="Times New Roman" w:cs="Times New Roman"/>
                  <w:color w:val="000000"/>
                  <w:sz w:val="20"/>
                  <w:szCs w:val="20"/>
                  <w:lang w:val="en-GB"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2E35A9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1" w:author="John Mettrop" w:date="2021-12-21T07:41:00Z"/>
                <w:rFonts w:ascii="Times New Roman" w:eastAsia="Calibri" w:hAnsi="Times New Roman" w:cs="Times New Roman"/>
                <w:color w:val="000000"/>
                <w:sz w:val="20"/>
                <w:szCs w:val="20"/>
                <w:lang w:val="en-GB" w:eastAsia="ja-JP"/>
              </w:rPr>
            </w:pPr>
            <w:ins w:id="692"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BA45D0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3" w:author="John Mettrop" w:date="2021-12-21T07:41:00Z"/>
                <w:rFonts w:ascii="Times New Roman" w:eastAsia="Calibri" w:hAnsi="Times New Roman" w:cs="Times New Roman"/>
                <w:color w:val="000000"/>
                <w:sz w:val="20"/>
                <w:szCs w:val="20"/>
                <w:lang w:val="en-GB" w:eastAsia="ja-JP"/>
              </w:rPr>
            </w:pPr>
            <w:ins w:id="694"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928E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695" w:author="John Mettrop" w:date="2021-12-21T07:41:00Z"/>
                <w:rFonts w:ascii="Times New Roman" w:eastAsia="Calibri" w:hAnsi="Times New Roman" w:cs="Times New Roman"/>
                <w:color w:val="000000"/>
                <w:sz w:val="20"/>
                <w:szCs w:val="20"/>
                <w:lang w:val="en-GB" w:eastAsia="ko-KR"/>
              </w:rPr>
            </w:pPr>
            <w:ins w:id="696" w:author="John Mettrop" w:date="2021-12-21T07:41:00Z">
              <w:r w:rsidRPr="006E6881">
                <w:rPr>
                  <w:rFonts w:ascii="Times New Roman" w:eastAsia="Calibri" w:hAnsi="Times New Roman" w:cs="Times New Roman"/>
                  <w:color w:val="000000"/>
                  <w:sz w:val="20"/>
                  <w:szCs w:val="20"/>
                  <w:lang w:val="en-GB" w:eastAsia="ja-JP"/>
                </w:rPr>
                <w:t xml:space="preserve">5 / </w:t>
              </w:r>
              <w:r w:rsidRPr="006E6881">
                <w:rPr>
                  <w:rFonts w:ascii="Times New Roman" w:eastAsia="Calibri" w:hAnsi="Times New Roman" w:cs="Times New Roman"/>
                  <w:color w:val="000000"/>
                  <w:sz w:val="20"/>
                  <w:szCs w:val="20"/>
                  <w:lang w:val="en-GB" w:eastAsia="ko-KR"/>
                </w:rPr>
                <w:t>0.008</w:t>
              </w:r>
            </w:ins>
          </w:p>
        </w:tc>
      </w:tr>
      <w:tr w:rsidR="006E6881" w:rsidRPr="006E6881" w14:paraId="10C35324" w14:textId="77777777" w:rsidTr="006E6881">
        <w:trPr>
          <w:trHeight w:val="279"/>
          <w:jc w:val="center"/>
          <w:ins w:id="697"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745EDDF" w14:textId="3E8B909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698" w:author="John Mettrop" w:date="2021-12-21T07:41:00Z"/>
                <w:rFonts w:ascii="Times New Roman" w:eastAsia="Calibri" w:hAnsi="Times New Roman" w:cs="Times New Roman"/>
                <w:b/>
                <w:bCs/>
                <w:color w:val="000000"/>
                <w:sz w:val="20"/>
                <w:szCs w:val="20"/>
                <w:lang w:val="en-GB" w:eastAsia="ja-JP"/>
              </w:rPr>
            </w:pPr>
            <w:ins w:id="699" w:author="John Mettrop" w:date="2021-12-21T07:41:00Z">
              <w:r w:rsidRPr="006E6881">
                <w:rPr>
                  <w:rFonts w:ascii="Times New Roman" w:eastAsia="Calibri" w:hAnsi="Times New Roman" w:cs="Times New Roman"/>
                  <w:b/>
                  <w:bCs/>
                  <w:color w:val="000000"/>
                  <w:sz w:val="20"/>
                  <w:szCs w:val="20"/>
                  <w:lang w:val="en-GB" w:eastAsia="ja-JP"/>
                </w:rPr>
                <w:t>Receiver</w:t>
              </w:r>
            </w:ins>
            <w:ins w:id="700"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0E329035" w14:textId="77777777" w:rsidTr="006E6881">
        <w:trPr>
          <w:trHeight w:val="279"/>
          <w:jc w:val="center"/>
          <w:ins w:id="701"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30593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02" w:author="John Mettrop" w:date="2021-12-21T07:41:00Z"/>
                <w:rFonts w:ascii="Times New Roman" w:eastAsia="Calibri" w:hAnsi="Times New Roman" w:cs="Times New Roman"/>
                <w:color w:val="000000"/>
                <w:sz w:val="20"/>
                <w:szCs w:val="20"/>
                <w:lang w:val="en-GB" w:eastAsia="ja-JP"/>
              </w:rPr>
            </w:pPr>
            <w:ins w:id="703" w:author="John Mettrop" w:date="2021-12-21T07:41:00Z">
              <w:r w:rsidRPr="006E6881">
                <w:rPr>
                  <w:rFonts w:ascii="Times New Roman" w:eastAsia="Calibri" w:hAnsi="Times New Roman" w:cs="Times New Roman"/>
                  <w:color w:val="000000"/>
                  <w:sz w:val="20"/>
                  <w:szCs w:val="20"/>
                  <w:lang w:val="en-GB"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9D408A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4" w:author="John Mettrop" w:date="2021-12-21T07:41:00Z"/>
                <w:rFonts w:ascii="Times New Roman" w:eastAsia="Calibri" w:hAnsi="Times New Roman" w:cs="Times New Roman"/>
                <w:color w:val="000000"/>
                <w:sz w:val="20"/>
                <w:szCs w:val="20"/>
                <w:lang w:val="en-GB" w:eastAsia="ja-JP"/>
              </w:rPr>
            </w:pPr>
            <w:ins w:id="705"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65D93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6" w:author="John Mettrop" w:date="2021-12-21T07:41:00Z"/>
                <w:rFonts w:ascii="Times New Roman" w:eastAsia="Calibri" w:hAnsi="Times New Roman" w:cs="Times New Roman"/>
                <w:color w:val="000000"/>
                <w:sz w:val="20"/>
                <w:szCs w:val="20"/>
                <w:lang w:val="en-GB" w:eastAsia="ja-JP"/>
              </w:rPr>
            </w:pPr>
            <w:ins w:id="707" w:author="John Mettrop" w:date="2021-12-21T07:41:00Z">
              <w:r w:rsidRPr="006E6881">
                <w:rPr>
                  <w:rFonts w:ascii="Times New Roman" w:eastAsia="Calibri" w:hAnsi="Times New Roman" w:cs="Times New Roman"/>
                  <w:color w:val="000000"/>
                  <w:sz w:val="20"/>
                  <w:szCs w:val="20"/>
                  <w:lang w:val="en-GB"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EFE55E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8" w:author="John Mettrop" w:date="2021-12-21T07:41:00Z"/>
                <w:rFonts w:ascii="Times New Roman" w:eastAsia="Calibri" w:hAnsi="Times New Roman" w:cs="Times New Roman"/>
                <w:color w:val="000000"/>
                <w:sz w:val="20"/>
                <w:szCs w:val="20"/>
                <w:lang w:val="en-GB" w:eastAsia="ja-JP"/>
              </w:rPr>
            </w:pPr>
            <w:ins w:id="709" w:author="John Mettrop" w:date="2021-12-21T07:41:00Z">
              <w:r w:rsidRPr="006E6881">
                <w:rPr>
                  <w:rFonts w:ascii="Times New Roman" w:eastAsia="Calibri" w:hAnsi="Times New Roman" w:cs="Times New Roman"/>
                  <w:color w:val="000000"/>
                  <w:sz w:val="20"/>
                  <w:szCs w:val="20"/>
                  <w:lang w:val="en-GB" w:eastAsia="ja-JP"/>
                </w:rPr>
                <w:t>4 400-4 990</w:t>
              </w:r>
            </w:ins>
          </w:p>
        </w:tc>
      </w:tr>
      <w:tr w:rsidR="006E6881" w:rsidRPr="006E6881" w14:paraId="589BFF5F" w14:textId="77777777" w:rsidTr="006E6881">
        <w:trPr>
          <w:trHeight w:val="319"/>
          <w:jc w:val="center"/>
          <w:ins w:id="710"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44D2FC7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11" w:author="John Mettrop" w:date="2021-12-21T07:41:00Z"/>
                <w:rFonts w:ascii="Times New Roman" w:eastAsia="Calibri" w:hAnsi="Times New Roman" w:cs="Times New Roman"/>
                <w:color w:val="000000"/>
                <w:sz w:val="20"/>
                <w:szCs w:val="20"/>
                <w:lang w:val="en-GB" w:eastAsia="ja-JP"/>
              </w:rPr>
            </w:pPr>
            <w:ins w:id="712" w:author="John Mettrop" w:date="2021-12-21T07:41:00Z">
              <w:r w:rsidRPr="006E6881">
                <w:rPr>
                  <w:rFonts w:ascii="Times New Roman" w:eastAsia="Calibri" w:hAnsi="Times New Roman" w:cs="Times New Roman"/>
                  <w:color w:val="000000"/>
                  <w:sz w:val="20"/>
                  <w:szCs w:val="20"/>
                  <w:lang w:val="en-GB"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6D2B8E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3" w:author="John Mettrop" w:date="2021-12-21T07:41:00Z"/>
                <w:rFonts w:ascii="Times New Roman" w:eastAsia="Calibri" w:hAnsi="Times New Roman" w:cs="Times New Roman"/>
                <w:color w:val="000000"/>
                <w:sz w:val="20"/>
                <w:szCs w:val="20"/>
                <w:lang w:val="en-GB" w:eastAsia="ja-JP"/>
              </w:rPr>
            </w:pPr>
            <w:ins w:id="714" w:author="John Mettrop" w:date="2021-12-21T07:41:00Z">
              <w:r w:rsidRPr="006E6881">
                <w:rPr>
                  <w:rFonts w:ascii="Times New Roman" w:eastAsia="Calibri" w:hAnsi="Times New Roman" w:cs="Times New Roman"/>
                  <w:color w:val="000000"/>
                  <w:sz w:val="20"/>
                  <w:szCs w:val="20"/>
                  <w:lang w:val="en-GB"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AFE5D7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5" w:author="John Mettrop" w:date="2021-12-21T07:41:00Z"/>
                <w:rFonts w:ascii="Times New Roman" w:eastAsia="Calibri" w:hAnsi="Times New Roman" w:cs="Times New Roman"/>
                <w:color w:val="000000"/>
                <w:sz w:val="20"/>
                <w:szCs w:val="20"/>
                <w:lang w:val="en-GB" w:eastAsia="ja-JP"/>
              </w:rPr>
            </w:pPr>
            <w:ins w:id="716" w:author="John Mettrop" w:date="2021-12-21T07:41:00Z">
              <w:r w:rsidRPr="006E6881">
                <w:rPr>
                  <w:rFonts w:ascii="Times New Roman" w:eastAsia="Calibri" w:hAnsi="Times New Roman" w:cs="Times New Roman"/>
                  <w:color w:val="000000"/>
                  <w:sz w:val="20"/>
                  <w:szCs w:val="20"/>
                  <w:lang w:val="en-GB"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4B5360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17" w:author="John Mettrop" w:date="2021-12-21T07:41:00Z"/>
                <w:rFonts w:ascii="Times New Roman" w:eastAsia="Calibri" w:hAnsi="Times New Roman" w:cs="Times New Roman"/>
                <w:color w:val="000000"/>
                <w:sz w:val="20"/>
                <w:szCs w:val="20"/>
                <w:lang w:val="en-GB" w:eastAsia="ja-JP"/>
              </w:rPr>
            </w:pPr>
            <w:ins w:id="718" w:author="John Mettrop" w:date="2021-12-21T07:41:00Z">
              <w:r w:rsidRPr="006E6881">
                <w:rPr>
                  <w:rFonts w:ascii="Times New Roman" w:eastAsia="Calibri" w:hAnsi="Times New Roman" w:cs="Times New Roman"/>
                  <w:color w:val="000000"/>
                  <w:sz w:val="20"/>
                  <w:szCs w:val="20"/>
                  <w:lang w:val="en-GB" w:eastAsia="ja-JP"/>
                </w:rPr>
                <w:t>5 / 0.008</w:t>
              </w:r>
            </w:ins>
          </w:p>
        </w:tc>
      </w:tr>
      <w:tr w:rsidR="006E6881" w:rsidRPr="006E6881" w14:paraId="2B2A00D3" w14:textId="77777777" w:rsidTr="006E6881">
        <w:trPr>
          <w:trHeight w:val="279"/>
          <w:jc w:val="center"/>
          <w:ins w:id="719"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73A0C57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20" w:author="John Mettrop" w:date="2021-12-21T07:41:00Z"/>
                <w:rFonts w:ascii="Times New Roman" w:eastAsia="Calibri" w:hAnsi="Times New Roman" w:cs="Times New Roman"/>
                <w:color w:val="000000"/>
                <w:sz w:val="20"/>
                <w:szCs w:val="20"/>
                <w:lang w:val="en-GB" w:eastAsia="ja-JP"/>
              </w:rPr>
            </w:pPr>
            <w:ins w:id="721" w:author="John Mettrop" w:date="2021-12-21T07:41:00Z">
              <w:r w:rsidRPr="006E6881">
                <w:rPr>
                  <w:rFonts w:ascii="Times New Roman" w:eastAsia="Calibri" w:hAnsi="Times New Roman" w:cs="Times New Roman"/>
                  <w:color w:val="000000"/>
                  <w:sz w:val="20"/>
                  <w:szCs w:val="20"/>
                  <w:lang w:val="en-GB"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79C52E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2" w:author="John Mettrop" w:date="2021-12-21T07:41:00Z"/>
                <w:rFonts w:ascii="Times New Roman" w:eastAsia="Calibri" w:hAnsi="Times New Roman" w:cs="Times New Roman"/>
                <w:color w:val="000000"/>
                <w:sz w:val="20"/>
                <w:szCs w:val="20"/>
                <w:lang w:val="en-GB" w:eastAsia="ja-JP"/>
              </w:rPr>
            </w:pPr>
            <w:ins w:id="723" w:author="John Mettrop" w:date="2021-12-21T07:41:00Z">
              <w:r w:rsidRPr="006E6881">
                <w:rPr>
                  <w:rFonts w:ascii="Times New Roman" w:eastAsia="Calibri" w:hAnsi="Times New Roman" w:cs="Times New Roman"/>
                  <w:color w:val="000000"/>
                  <w:sz w:val="20"/>
                  <w:szCs w:val="20"/>
                  <w:lang w:val="en-GB"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1C9288D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4" w:author="John Mettrop" w:date="2021-12-21T07:41:00Z"/>
                <w:rFonts w:ascii="Times New Roman" w:eastAsia="Calibri" w:hAnsi="Times New Roman" w:cs="Times New Roman"/>
                <w:color w:val="000000"/>
                <w:sz w:val="20"/>
                <w:szCs w:val="20"/>
                <w:highlight w:val="lightGray"/>
                <w:lang w:val="en-GB" w:eastAsia="ja-JP"/>
              </w:rPr>
            </w:pPr>
            <w:ins w:id="725" w:author="John Mettrop" w:date="2021-12-21T07:41:00Z">
              <w:r w:rsidRPr="006E6881">
                <w:rPr>
                  <w:rFonts w:ascii="Times New Roman" w:eastAsia="Calibri" w:hAnsi="Times New Roman" w:cs="Times New Roman"/>
                  <w:color w:val="000000"/>
                  <w:sz w:val="20"/>
                  <w:szCs w:val="20"/>
                  <w:lang w:val="en-GB"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C97EB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26" w:author="John Mettrop" w:date="2021-12-21T07:41:00Z"/>
                <w:rFonts w:ascii="Times New Roman" w:eastAsia="Calibri" w:hAnsi="Times New Roman" w:cs="Times New Roman"/>
                <w:color w:val="000000"/>
                <w:sz w:val="20"/>
                <w:szCs w:val="20"/>
                <w:highlight w:val="lightGray"/>
                <w:lang w:val="en-GB" w:eastAsia="ja-JP"/>
              </w:rPr>
            </w:pPr>
            <w:ins w:id="727" w:author="John Mettrop" w:date="2021-12-21T07:41:00Z">
              <w:r w:rsidRPr="006E6881">
                <w:rPr>
                  <w:rFonts w:ascii="Times New Roman" w:eastAsia="Calibri" w:hAnsi="Times New Roman" w:cs="Times New Roman"/>
                  <w:color w:val="000000"/>
                  <w:sz w:val="20"/>
                  <w:szCs w:val="20"/>
                  <w:lang w:val="en-GB" w:eastAsia="ja-JP"/>
                </w:rPr>
                <w:t>6</w:t>
              </w:r>
            </w:ins>
          </w:p>
        </w:tc>
      </w:tr>
      <w:tr w:rsidR="006E6881" w:rsidRPr="006E6881" w14:paraId="42334AAA" w14:textId="77777777" w:rsidTr="006E6881">
        <w:trPr>
          <w:trHeight w:val="319"/>
          <w:jc w:val="center"/>
          <w:ins w:id="728" w:author="John Mettrop" w:date="2021-12-21T07:41:00Z"/>
        </w:trPr>
        <w:tc>
          <w:tcPr>
            <w:tcW w:w="2130" w:type="dxa"/>
            <w:tcBorders>
              <w:top w:val="single" w:sz="4" w:space="0" w:color="auto"/>
              <w:left w:val="single" w:sz="4" w:space="0" w:color="auto"/>
              <w:bottom w:val="single" w:sz="4" w:space="0" w:color="auto"/>
              <w:right w:val="single" w:sz="4" w:space="0" w:color="auto"/>
            </w:tcBorders>
            <w:hideMark/>
          </w:tcPr>
          <w:p w14:paraId="056E661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29" w:author="John Mettrop" w:date="2021-12-21T07:41:00Z"/>
                <w:rFonts w:ascii="Times New Roman" w:eastAsia="Calibri" w:hAnsi="Times New Roman" w:cs="Times New Roman"/>
                <w:color w:val="000000"/>
                <w:sz w:val="20"/>
                <w:szCs w:val="20"/>
                <w:lang w:val="en-GB" w:eastAsia="ja-JP"/>
              </w:rPr>
            </w:pPr>
            <w:ins w:id="730" w:author="John Mettrop" w:date="2021-12-21T07:41:00Z">
              <w:r w:rsidRPr="006E6881">
                <w:rPr>
                  <w:rFonts w:ascii="Times New Roman" w:eastAsia="Calibri" w:hAnsi="Times New Roman" w:cs="Times New Roman"/>
                  <w:color w:val="000000"/>
                  <w:sz w:val="20"/>
                  <w:szCs w:val="20"/>
                  <w:lang w:val="en-GB"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4E2B4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1" w:author="John Mettrop" w:date="2021-12-21T07:41:00Z"/>
                <w:rFonts w:ascii="Times New Roman" w:eastAsia="Calibri" w:hAnsi="Times New Roman" w:cs="Times New Roman"/>
                <w:color w:val="000000"/>
                <w:sz w:val="20"/>
                <w:szCs w:val="20"/>
                <w:lang w:val="en-GB" w:eastAsia="ja-JP"/>
              </w:rPr>
            </w:pPr>
            <w:ins w:id="732" w:author="John Mettrop" w:date="2021-12-21T07:41:00Z">
              <w:r w:rsidRPr="006E6881">
                <w:rPr>
                  <w:rFonts w:ascii="Times New Roman" w:eastAsia="Calibri" w:hAnsi="Times New Roman" w:cs="Times New Roman"/>
                  <w:color w:val="000000"/>
                  <w:sz w:val="20"/>
                  <w:szCs w:val="20"/>
                  <w:lang w:val="en-GB"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CDE6CB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3" w:author="John Mettrop" w:date="2021-12-21T07:41:00Z"/>
                <w:rFonts w:ascii="Times New Roman" w:eastAsia="Calibri" w:hAnsi="Times New Roman" w:cs="Times New Roman"/>
                <w:color w:val="000000"/>
                <w:sz w:val="20"/>
                <w:szCs w:val="20"/>
                <w:lang w:val="en-GB" w:eastAsia="ja-JP"/>
              </w:rPr>
            </w:pPr>
            <w:ins w:id="734" w:author="John Mettrop" w:date="2021-12-21T07:41:00Z">
              <w:r w:rsidRPr="006E6881">
                <w:rPr>
                  <w:rFonts w:ascii="Times New Roman" w:eastAsia="Calibri" w:hAnsi="Times New Roman" w:cs="Times New Roman"/>
                  <w:color w:val="000000"/>
                  <w:sz w:val="20"/>
                  <w:szCs w:val="20"/>
                  <w:lang w:val="en-GB"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4BFCF4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35" w:author="John Mettrop" w:date="2021-12-21T07:41:00Z"/>
                <w:rFonts w:ascii="Times New Roman" w:eastAsia="Calibri" w:hAnsi="Times New Roman" w:cs="Times New Roman"/>
                <w:color w:val="000000"/>
                <w:sz w:val="20"/>
                <w:szCs w:val="20"/>
                <w:lang w:val="en-GB" w:eastAsia="ja-JP"/>
              </w:rPr>
            </w:pPr>
            <w:ins w:id="736" w:author="John Mettrop" w:date="2021-12-21T07:41:00Z">
              <w:r w:rsidRPr="006E6881">
                <w:rPr>
                  <w:rFonts w:ascii="Times New Roman" w:eastAsia="Calibri" w:hAnsi="Times New Roman" w:cs="Times New Roman"/>
                  <w:color w:val="000000"/>
                  <w:sz w:val="20"/>
                  <w:szCs w:val="20"/>
                  <w:lang w:val="en-GB" w:eastAsia="ja-JP"/>
                </w:rPr>
                <w:t>-103/ −131</w:t>
              </w:r>
            </w:ins>
          </w:p>
        </w:tc>
      </w:tr>
      <w:tr w:rsidR="006E6881" w:rsidRPr="006E6881" w14:paraId="3454D6C2" w14:textId="77777777" w:rsidTr="006E6881">
        <w:trPr>
          <w:trHeight w:val="279"/>
          <w:jc w:val="center"/>
          <w:ins w:id="737" w:author="John Mettrop" w:date="2021-12-21T07:41:00Z"/>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C4288F" w14:textId="0E3EB01E"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38" w:author="John Mettrop" w:date="2021-12-21T07:41:00Z"/>
                <w:rFonts w:ascii="Times New Roman" w:eastAsia="Calibri" w:hAnsi="Times New Roman" w:cs="Times New Roman"/>
                <w:b/>
                <w:bCs/>
                <w:color w:val="000000"/>
                <w:sz w:val="20"/>
                <w:szCs w:val="20"/>
                <w:lang w:val="en-GB" w:eastAsia="ja-JP"/>
              </w:rPr>
            </w:pPr>
            <w:ins w:id="739" w:author="John Mettrop" w:date="2021-12-21T07:41:00Z">
              <w:r w:rsidRPr="006E6881">
                <w:rPr>
                  <w:rFonts w:ascii="Times New Roman" w:eastAsia="Calibri" w:hAnsi="Times New Roman" w:cs="Times New Roman"/>
                  <w:b/>
                  <w:bCs/>
                  <w:color w:val="000000"/>
                  <w:sz w:val="20"/>
                  <w:szCs w:val="20"/>
                  <w:lang w:val="en-GB" w:eastAsia="ja-JP"/>
                </w:rPr>
                <w:t>Antenna</w:t>
              </w:r>
            </w:ins>
            <w:ins w:id="740"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6AEAF94F" w14:textId="77777777" w:rsidTr="006E6881">
        <w:trPr>
          <w:trHeight w:val="319"/>
          <w:jc w:val="center"/>
          <w:ins w:id="741"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35BF9E0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42" w:author="John Mettrop" w:date="2021-12-21T07:41:00Z"/>
                <w:rFonts w:ascii="Times New Roman" w:eastAsia="Calibri" w:hAnsi="Times New Roman" w:cs="Times New Roman"/>
                <w:color w:val="000000"/>
                <w:sz w:val="20"/>
                <w:szCs w:val="20"/>
                <w:lang w:val="en-GB" w:eastAsia="ja-JP"/>
              </w:rPr>
            </w:pPr>
            <w:ins w:id="743" w:author="John Mettrop" w:date="2021-12-21T07:41:00Z">
              <w:r w:rsidRPr="006E6881">
                <w:rPr>
                  <w:rFonts w:ascii="Times New Roman" w:eastAsia="Calibri" w:hAnsi="Times New Roman" w:cs="Times New Roman"/>
                  <w:color w:val="000000"/>
                  <w:sz w:val="20"/>
                  <w:szCs w:val="20"/>
                  <w:lang w:val="en-GB"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131E4C4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4"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0C623D6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5" w:author="John Mettrop" w:date="2021-12-21T07:41:00Z"/>
                <w:rFonts w:ascii="Times New Roman" w:eastAsia="Calibri" w:hAnsi="Times New Roman" w:cs="Times New Roman"/>
                <w:color w:val="000000"/>
                <w:sz w:val="20"/>
                <w:szCs w:val="20"/>
                <w:lang w:val="en-GB" w:eastAsia="ja-JP"/>
              </w:rPr>
            </w:pPr>
            <w:ins w:id="746" w:author="John Mettrop" w:date="2021-12-21T07:41:00Z">
              <w:r w:rsidRPr="006E6881">
                <w:rPr>
                  <w:rFonts w:ascii="Times New Roman" w:eastAsia="Calibri" w:hAnsi="Times New Roman" w:cs="Times New Roman"/>
                  <w:color w:val="000000"/>
                  <w:sz w:val="20"/>
                  <w:szCs w:val="20"/>
                  <w:lang w:val="en-GB"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FDA75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47" w:author="John Mettrop" w:date="2021-12-21T07:41:00Z"/>
                <w:rFonts w:ascii="Times New Roman" w:eastAsia="Calibri" w:hAnsi="Times New Roman" w:cs="Times New Roman"/>
                <w:color w:val="000000"/>
                <w:sz w:val="20"/>
                <w:szCs w:val="20"/>
                <w:lang w:val="en-GB" w:eastAsia="ja-JP"/>
              </w:rPr>
            </w:pPr>
            <w:ins w:id="748" w:author="John Mettrop" w:date="2021-12-21T07:41:00Z">
              <w:r w:rsidRPr="006E6881">
                <w:rPr>
                  <w:rFonts w:ascii="Times New Roman" w:eastAsia="Calibri" w:hAnsi="Times New Roman" w:cs="Times New Roman"/>
                  <w:color w:val="000000"/>
                  <w:sz w:val="20"/>
                  <w:szCs w:val="20"/>
                  <w:lang w:val="en-GB" w:eastAsia="ja-JP"/>
                </w:rPr>
                <w:t>Directional</w:t>
              </w:r>
            </w:ins>
          </w:p>
        </w:tc>
      </w:tr>
      <w:tr w:rsidR="006E6881" w:rsidRPr="006E6881" w14:paraId="5ED938BD" w14:textId="77777777" w:rsidTr="006E6881">
        <w:trPr>
          <w:trHeight w:val="279"/>
          <w:jc w:val="center"/>
          <w:ins w:id="749"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536B41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50" w:author="John Mettrop" w:date="2021-12-21T07:41:00Z"/>
                <w:rFonts w:ascii="Times New Roman" w:eastAsia="Calibri" w:hAnsi="Times New Roman" w:cs="Times New Roman"/>
                <w:color w:val="000000"/>
                <w:sz w:val="20"/>
                <w:szCs w:val="20"/>
                <w:lang w:val="en-GB" w:eastAsia="ja-JP"/>
              </w:rPr>
            </w:pPr>
            <w:ins w:id="751" w:author="John Mettrop" w:date="2021-12-21T07:41:00Z">
              <w:r w:rsidRPr="006E6881">
                <w:rPr>
                  <w:rFonts w:ascii="Times New Roman" w:eastAsia="Calibri" w:hAnsi="Times New Roman" w:cs="Times New Roman"/>
                  <w:color w:val="000000"/>
                  <w:sz w:val="20"/>
                  <w:szCs w:val="20"/>
                  <w:lang w:val="en-GB"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54B660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2" w:author="John Mettrop" w:date="2021-12-21T07:41:00Z"/>
                <w:rFonts w:ascii="Times New Roman" w:eastAsia="Calibri" w:hAnsi="Times New Roman" w:cs="Times New Roman"/>
                <w:color w:val="000000"/>
                <w:sz w:val="20"/>
                <w:szCs w:val="20"/>
                <w:lang w:val="en-GB" w:eastAsia="ja-JP"/>
              </w:rPr>
            </w:pPr>
            <w:proofErr w:type="spellStart"/>
            <w:ins w:id="753"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3B31D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4" w:author="John Mettrop" w:date="2021-12-21T07:41:00Z"/>
                <w:rFonts w:ascii="Times New Roman" w:eastAsia="Calibri" w:hAnsi="Times New Roman" w:cs="Times New Roman"/>
                <w:color w:val="000000"/>
                <w:sz w:val="20"/>
                <w:szCs w:val="20"/>
                <w:lang w:val="en-GB" w:eastAsia="ko-KR"/>
              </w:rPr>
            </w:pPr>
            <w:ins w:id="755" w:author="John Mettrop" w:date="2021-12-21T07:41:00Z">
              <w:r w:rsidRPr="006E6881">
                <w:rPr>
                  <w:rFonts w:ascii="Times New Roman" w:eastAsia="Calibri" w:hAnsi="Times New Roman" w:cs="Times New Roman"/>
                  <w:color w:val="000000"/>
                  <w:sz w:val="20"/>
                  <w:szCs w:val="20"/>
                  <w:lang w:val="en-GB"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97BD64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6" w:author="John Mettrop" w:date="2021-12-21T07:41:00Z"/>
                <w:rFonts w:ascii="Times New Roman" w:eastAsia="Calibri" w:hAnsi="Times New Roman" w:cs="Times New Roman"/>
                <w:color w:val="000000"/>
                <w:sz w:val="20"/>
                <w:szCs w:val="20"/>
                <w:lang w:val="en-GB" w:eastAsia="ja-JP"/>
              </w:rPr>
            </w:pPr>
            <w:ins w:id="757" w:author="John Mettrop" w:date="2021-12-21T07:41:00Z">
              <w:r w:rsidRPr="006E6881">
                <w:rPr>
                  <w:rFonts w:ascii="Times New Roman" w:eastAsia="Calibri" w:hAnsi="Times New Roman" w:cs="Times New Roman"/>
                  <w:color w:val="000000"/>
                  <w:sz w:val="20"/>
                  <w:szCs w:val="20"/>
                  <w:lang w:val="en-GB" w:eastAsia="ko-KR"/>
                </w:rPr>
                <w:t>14</w:t>
              </w:r>
            </w:ins>
          </w:p>
        </w:tc>
      </w:tr>
      <w:tr w:rsidR="006E6881" w:rsidRPr="006E6881" w14:paraId="76D0FBEF" w14:textId="77777777" w:rsidTr="006E6881">
        <w:trPr>
          <w:trHeight w:val="279"/>
          <w:jc w:val="center"/>
          <w:ins w:id="758"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E6292A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59" w:author="John Mettrop" w:date="2021-12-21T07:41:00Z"/>
                <w:rFonts w:ascii="Times New Roman" w:eastAsia="Calibri" w:hAnsi="Times New Roman" w:cs="Times New Roman"/>
                <w:color w:val="000000"/>
                <w:sz w:val="20"/>
                <w:szCs w:val="20"/>
                <w:lang w:val="en-GB" w:eastAsia="ja-JP"/>
              </w:rPr>
            </w:pPr>
            <w:ins w:id="760" w:author="John Mettrop" w:date="2021-12-21T07:41:00Z">
              <w:r w:rsidRPr="006E6881">
                <w:rPr>
                  <w:rFonts w:ascii="Times New Roman" w:eastAsia="Calibri" w:hAnsi="Times New Roman" w:cs="Times New Roman"/>
                  <w:color w:val="000000"/>
                  <w:sz w:val="20"/>
                  <w:szCs w:val="20"/>
                  <w:lang w:val="en-GB" w:eastAsia="ja-JP"/>
                </w:rPr>
                <w:t>1</w:t>
              </w:r>
              <w:r w:rsidRPr="006E6881">
                <w:rPr>
                  <w:rFonts w:ascii="Times New Roman" w:eastAsia="Calibri" w:hAnsi="Times New Roman" w:cs="Times New Roman"/>
                  <w:color w:val="000000"/>
                  <w:sz w:val="20"/>
                  <w:szCs w:val="20"/>
                  <w:vertAlign w:val="superscript"/>
                  <w:lang w:val="en-GB" w:eastAsia="ja-JP"/>
                </w:rPr>
                <w:t xml:space="preserve">st </w:t>
              </w:r>
              <w:r w:rsidRPr="006E6881">
                <w:rPr>
                  <w:rFonts w:ascii="Times New Roman" w:eastAsia="Calibri" w:hAnsi="Times New Roman" w:cs="Times New Roman"/>
                  <w:color w:val="000000"/>
                  <w:sz w:val="20"/>
                  <w:szCs w:val="20"/>
                  <w:lang w:val="en-GB"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36A13B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1" w:author="John Mettrop" w:date="2021-12-21T07:41:00Z"/>
                <w:rFonts w:ascii="Times New Roman" w:eastAsia="Calibri" w:hAnsi="Times New Roman" w:cs="Times New Roman"/>
                <w:color w:val="000000"/>
                <w:sz w:val="20"/>
                <w:szCs w:val="20"/>
                <w:lang w:val="en-GB" w:eastAsia="ja-JP"/>
              </w:rPr>
            </w:pPr>
            <w:proofErr w:type="spellStart"/>
            <w:ins w:id="762" w:author="John Mettrop" w:date="2021-12-21T07:41:00Z">
              <w:r w:rsidRPr="006E6881">
                <w:rPr>
                  <w:rFonts w:ascii="Times New Roman" w:eastAsia="Calibri" w:hAnsi="Times New Roman" w:cs="Times New Roman"/>
                  <w:color w:val="000000"/>
                  <w:sz w:val="20"/>
                  <w:szCs w:val="20"/>
                  <w:lang w:val="en-GB"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27D42B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3" w:author="John Mettrop" w:date="2021-12-21T07:41:00Z"/>
                <w:rFonts w:ascii="Times New Roman" w:eastAsia="Calibri" w:hAnsi="Times New Roman" w:cs="Times New Roman"/>
                <w:color w:val="000000"/>
                <w:sz w:val="20"/>
                <w:szCs w:val="20"/>
                <w:lang w:val="en-GB" w:eastAsia="ja-JP"/>
              </w:rPr>
            </w:pPr>
            <w:ins w:id="764" w:author="John Mettrop" w:date="2021-12-21T07:41:00Z">
              <w:r w:rsidRPr="006E6881">
                <w:rPr>
                  <w:rFonts w:ascii="Times New Roman" w:eastAsia="Calibri" w:hAnsi="Times New Roman" w:cs="Times New Roman"/>
                  <w:color w:val="000000"/>
                  <w:sz w:val="20"/>
                  <w:szCs w:val="20"/>
                  <w:lang w:val="en-GB"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A7508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65" w:author="John Mettrop" w:date="2021-12-21T07:41:00Z"/>
                <w:rFonts w:ascii="Times New Roman" w:eastAsia="Calibri" w:hAnsi="Times New Roman" w:cs="Times New Roman"/>
                <w:color w:val="000000"/>
                <w:sz w:val="20"/>
                <w:szCs w:val="20"/>
                <w:lang w:val="en-GB" w:eastAsia="ja-JP"/>
              </w:rPr>
            </w:pPr>
            <w:ins w:id="766" w:author="John Mettrop" w:date="2021-12-21T07:41:00Z">
              <w:r w:rsidRPr="006E6881">
                <w:rPr>
                  <w:rFonts w:ascii="Times New Roman" w:eastAsia="Calibri" w:hAnsi="Times New Roman" w:cs="Times New Roman"/>
                  <w:color w:val="000000"/>
                  <w:sz w:val="20"/>
                  <w:szCs w:val="20"/>
                  <w:lang w:val="en-GB" w:eastAsia="ja-JP"/>
                </w:rPr>
                <w:t>-1</w:t>
              </w:r>
            </w:ins>
          </w:p>
        </w:tc>
      </w:tr>
      <w:tr w:rsidR="006E6881" w:rsidRPr="006E6881" w14:paraId="00F74D3C" w14:textId="77777777" w:rsidTr="006E6881">
        <w:trPr>
          <w:trHeight w:val="319"/>
          <w:jc w:val="center"/>
          <w:ins w:id="767"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4A5E04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68" w:author="John Mettrop" w:date="2021-12-21T07:41:00Z"/>
                <w:rFonts w:ascii="Times New Roman" w:eastAsia="Calibri" w:hAnsi="Times New Roman" w:cs="Times New Roman"/>
                <w:color w:val="000000"/>
                <w:sz w:val="20"/>
                <w:szCs w:val="20"/>
                <w:lang w:val="en-GB" w:eastAsia="ja-JP"/>
              </w:rPr>
            </w:pPr>
            <w:ins w:id="769" w:author="John Mettrop" w:date="2021-12-21T07:41:00Z">
              <w:r w:rsidRPr="006E6881">
                <w:rPr>
                  <w:rFonts w:ascii="Times New Roman" w:eastAsia="Calibri" w:hAnsi="Times New Roman" w:cs="Times New Roman"/>
                  <w:color w:val="000000"/>
                  <w:sz w:val="20"/>
                  <w:szCs w:val="20"/>
                  <w:lang w:val="en-GB"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13EBD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0"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97E16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1" w:author="John Mettrop" w:date="2021-12-21T07:41:00Z"/>
                <w:rFonts w:ascii="Times New Roman" w:eastAsia="Calibri" w:hAnsi="Times New Roman" w:cs="Times New Roman"/>
                <w:color w:val="000000"/>
                <w:sz w:val="20"/>
                <w:szCs w:val="20"/>
                <w:lang w:val="en-GB" w:eastAsia="ja-JP"/>
              </w:rPr>
            </w:pPr>
            <w:ins w:id="772" w:author="John Mettrop" w:date="2021-12-21T07:41:00Z">
              <w:r w:rsidRPr="006E6881">
                <w:rPr>
                  <w:rFonts w:ascii="Times New Roman" w:eastAsia="Calibri" w:hAnsi="Times New Roman" w:cs="Times New Roman"/>
                  <w:color w:val="000000"/>
                  <w:sz w:val="20"/>
                  <w:szCs w:val="20"/>
                  <w:lang w:val="en-GB"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5282A9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3" w:author="John Mettrop" w:date="2021-12-21T07:41:00Z"/>
                <w:rFonts w:ascii="Times New Roman" w:eastAsia="Calibri" w:hAnsi="Times New Roman" w:cs="Times New Roman"/>
                <w:color w:val="000000"/>
                <w:sz w:val="20"/>
                <w:szCs w:val="20"/>
                <w:lang w:val="en-GB" w:eastAsia="ja-JP"/>
              </w:rPr>
            </w:pPr>
            <w:ins w:id="774" w:author="John Mettrop" w:date="2021-12-21T07:41:00Z">
              <w:r w:rsidRPr="006E6881">
                <w:rPr>
                  <w:rFonts w:ascii="Times New Roman" w:eastAsia="Calibri" w:hAnsi="Times New Roman" w:cs="Times New Roman"/>
                  <w:color w:val="000000"/>
                  <w:sz w:val="20"/>
                  <w:szCs w:val="20"/>
                  <w:lang w:val="en-GB" w:eastAsia="ja-JP"/>
                </w:rPr>
                <w:t>Vertical</w:t>
              </w:r>
            </w:ins>
          </w:p>
        </w:tc>
      </w:tr>
      <w:tr w:rsidR="006E6881" w:rsidRPr="006E6881" w14:paraId="44EA321E" w14:textId="77777777" w:rsidTr="006E6881">
        <w:trPr>
          <w:trHeight w:val="279"/>
          <w:jc w:val="center"/>
          <w:ins w:id="775"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2A5AB0D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76" w:author="John Mettrop" w:date="2021-12-21T07:41:00Z"/>
                <w:rFonts w:ascii="Times New Roman" w:eastAsia="Calibri" w:hAnsi="Times New Roman" w:cs="Times New Roman"/>
                <w:color w:val="000000"/>
                <w:sz w:val="20"/>
                <w:szCs w:val="20"/>
                <w:lang w:val="en-GB" w:eastAsia="ja-JP"/>
              </w:rPr>
            </w:pPr>
            <w:ins w:id="777" w:author="John Mettrop" w:date="2021-12-21T07:41:00Z">
              <w:r w:rsidRPr="006E6881">
                <w:rPr>
                  <w:rFonts w:ascii="Times New Roman" w:eastAsia="Calibri" w:hAnsi="Times New Roman" w:cs="Times New Roman"/>
                  <w:color w:val="000000"/>
                  <w:sz w:val="20"/>
                  <w:szCs w:val="20"/>
                  <w:lang w:val="en-GB"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744005B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8" w:author="John Mettrop" w:date="2021-12-21T07:41:00Z"/>
                <w:rFonts w:ascii="Times New Roman" w:eastAsia="Calibri" w:hAnsi="Times New Roman" w:cs="Times New Roman"/>
                <w:color w:val="000000"/>
                <w:sz w:val="20"/>
                <w:szCs w:val="20"/>
                <w:lang w:val="en-GB"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57285D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79" w:author="John Mettrop" w:date="2021-12-21T07:41:00Z"/>
                <w:rFonts w:ascii="Times New Roman" w:eastAsia="Calibri" w:hAnsi="Times New Roman" w:cs="Times New Roman"/>
                <w:color w:val="000000"/>
                <w:sz w:val="20"/>
                <w:szCs w:val="20"/>
                <w:lang w:val="en-GB" w:eastAsia="ja-JP"/>
              </w:rPr>
            </w:pPr>
            <w:ins w:id="780"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42A00D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1" w:author="John Mettrop" w:date="2021-12-21T07:41:00Z"/>
                <w:rFonts w:ascii="Times New Roman" w:eastAsia="Calibri" w:hAnsi="Times New Roman" w:cs="Times New Roman"/>
                <w:color w:val="000000"/>
                <w:sz w:val="20"/>
                <w:szCs w:val="20"/>
                <w:lang w:val="en-GB" w:eastAsia="ja-JP"/>
              </w:rPr>
            </w:pPr>
            <w:ins w:id="782" w:author="John Mettrop" w:date="2021-12-21T07:41:00Z">
              <w:r w:rsidRPr="006E6881">
                <w:rPr>
                  <w:rFonts w:ascii="Times New Roman" w:eastAsia="Calibri" w:hAnsi="Times New Roman" w:cs="Times New Roman"/>
                  <w:color w:val="000000"/>
                  <w:sz w:val="20"/>
                  <w:szCs w:val="20"/>
                  <w:lang w:val="en-GB"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122525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3" w:author="John Mettrop" w:date="2021-12-21T07:41:00Z"/>
                <w:rFonts w:ascii="Times New Roman" w:eastAsia="Calibri" w:hAnsi="Times New Roman" w:cs="Times New Roman"/>
                <w:color w:val="000000"/>
                <w:sz w:val="20"/>
                <w:szCs w:val="20"/>
                <w:lang w:val="en-GB" w:eastAsia="ja-JP"/>
              </w:rPr>
            </w:pPr>
            <w:ins w:id="784" w:author="John Mettrop" w:date="2021-12-21T07:41:00Z">
              <w:r w:rsidRPr="006E6881">
                <w:rPr>
                  <w:rFonts w:ascii="Times New Roman" w:eastAsia="Calibri" w:hAnsi="Times New Roman" w:cs="Times New Roman"/>
                  <w:color w:val="000000"/>
                  <w:sz w:val="20"/>
                  <w:szCs w:val="20"/>
                  <w:lang w:val="en-GB" w:eastAsia="ja-JP"/>
                </w:rPr>
                <w:t>Uniform distribution</w:t>
              </w:r>
            </w:ins>
          </w:p>
          <w:p w14:paraId="6CBDB5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85" w:author="John Mettrop" w:date="2021-12-21T07:41:00Z"/>
                <w:rFonts w:ascii="Times New Roman" w:eastAsia="Calibri" w:hAnsi="Times New Roman" w:cs="Times New Roman"/>
                <w:color w:val="000000"/>
                <w:sz w:val="20"/>
                <w:szCs w:val="20"/>
                <w:vertAlign w:val="superscript"/>
                <w:lang w:val="en-GB" w:eastAsia="ja-JP"/>
              </w:rPr>
            </w:pPr>
            <w:ins w:id="786" w:author="John Mettrop" w:date="2021-12-21T07:41:00Z">
              <w:r w:rsidRPr="006E6881">
                <w:rPr>
                  <w:rFonts w:ascii="Times New Roman" w:eastAsia="Calibri" w:hAnsi="Times New Roman" w:cs="Times New Roman"/>
                  <w:color w:val="000000"/>
                  <w:sz w:val="20"/>
                  <w:szCs w:val="20"/>
                  <w:lang w:val="en-GB" w:eastAsia="ja-JP"/>
                </w:rPr>
                <w:t>(Refer to Rec. ITU-R M.1851)</w:t>
              </w:r>
            </w:ins>
          </w:p>
        </w:tc>
      </w:tr>
      <w:tr w:rsidR="006E6881" w:rsidRPr="006E6881" w14:paraId="558257CC" w14:textId="77777777" w:rsidTr="006E6881">
        <w:trPr>
          <w:trHeight w:val="319"/>
          <w:jc w:val="center"/>
          <w:ins w:id="787"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679191B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88" w:author="John Mettrop" w:date="2021-12-21T07:41:00Z"/>
                <w:rFonts w:ascii="Times New Roman" w:eastAsia="Calibri" w:hAnsi="Times New Roman" w:cs="Times New Roman"/>
                <w:color w:val="000000"/>
                <w:sz w:val="20"/>
                <w:szCs w:val="20"/>
                <w:lang w:val="en-GB" w:eastAsia="ja-JP"/>
              </w:rPr>
            </w:pPr>
            <w:ins w:id="789" w:author="John Mettrop" w:date="2021-12-21T07:41:00Z">
              <w:r w:rsidRPr="006E6881">
                <w:rPr>
                  <w:rFonts w:ascii="Times New Roman" w:eastAsia="Calibri" w:hAnsi="Times New Roman" w:cs="Times New Roman"/>
                  <w:color w:val="000000"/>
                  <w:sz w:val="20"/>
                  <w:szCs w:val="20"/>
                  <w:lang w:val="en-GB"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569044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0" w:author="John Mettrop" w:date="2021-12-21T07:41:00Z"/>
                <w:rFonts w:ascii="Times New Roman" w:eastAsia="Calibri" w:hAnsi="Times New Roman" w:cs="Times New Roman"/>
                <w:color w:val="000000"/>
                <w:sz w:val="20"/>
                <w:szCs w:val="20"/>
                <w:lang w:val="en-GB" w:eastAsia="ja-JP"/>
              </w:rPr>
            </w:pPr>
            <w:ins w:id="791"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79F7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2" w:author="John Mettrop" w:date="2021-12-21T07:41:00Z"/>
                <w:rFonts w:ascii="Times New Roman" w:eastAsia="Calibri" w:hAnsi="Times New Roman" w:cs="Times New Roman"/>
                <w:color w:val="000000"/>
                <w:sz w:val="20"/>
                <w:szCs w:val="20"/>
                <w:lang w:val="en-GB" w:eastAsia="ja-JP"/>
              </w:rPr>
            </w:pPr>
            <w:ins w:id="793"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B8E19D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4" w:author="John Mettrop" w:date="2021-12-21T07:41:00Z"/>
                <w:rFonts w:ascii="Times New Roman" w:eastAsia="Calibri" w:hAnsi="Times New Roman" w:cs="Times New Roman"/>
                <w:color w:val="000000"/>
                <w:sz w:val="20"/>
                <w:szCs w:val="20"/>
                <w:lang w:val="en-GB" w:eastAsia="ja-JP"/>
              </w:rPr>
            </w:pPr>
            <w:ins w:id="795" w:author="John Mettrop" w:date="2021-12-21T07:41:00Z">
              <w:r w:rsidRPr="006E6881">
                <w:rPr>
                  <w:rFonts w:ascii="Times New Roman" w:eastAsia="Calibri" w:hAnsi="Times New Roman" w:cs="Times New Roman"/>
                  <w:color w:val="000000"/>
                  <w:sz w:val="20"/>
                  <w:szCs w:val="20"/>
                  <w:lang w:val="en-GB" w:eastAsia="ja-JP"/>
                </w:rPr>
                <w:t>28</w:t>
              </w:r>
            </w:ins>
          </w:p>
        </w:tc>
      </w:tr>
      <w:tr w:rsidR="006E6881" w:rsidRPr="006E6881" w14:paraId="6A62220A" w14:textId="77777777" w:rsidTr="006E6881">
        <w:trPr>
          <w:trHeight w:val="279"/>
          <w:jc w:val="center"/>
          <w:ins w:id="796" w:author="John Mettrop" w:date="2021-12-21T07:41:00Z"/>
        </w:trPr>
        <w:tc>
          <w:tcPr>
            <w:tcW w:w="2130" w:type="dxa"/>
            <w:tcBorders>
              <w:top w:val="single" w:sz="4" w:space="0" w:color="auto"/>
              <w:left w:val="single" w:sz="4" w:space="0" w:color="auto"/>
              <w:bottom w:val="single" w:sz="4" w:space="0" w:color="auto"/>
              <w:right w:val="single" w:sz="4" w:space="0" w:color="auto"/>
            </w:tcBorders>
            <w:vAlign w:val="center"/>
            <w:hideMark/>
          </w:tcPr>
          <w:p w14:paraId="046F0F4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797" w:author="John Mettrop" w:date="2021-12-21T07:41:00Z"/>
                <w:rFonts w:ascii="Times New Roman" w:eastAsia="Calibri" w:hAnsi="Times New Roman" w:cs="Times New Roman"/>
                <w:color w:val="000000"/>
                <w:sz w:val="20"/>
                <w:szCs w:val="20"/>
                <w:lang w:val="en-GB" w:eastAsia="ja-JP"/>
              </w:rPr>
            </w:pPr>
            <w:ins w:id="798" w:author="John Mettrop" w:date="2021-12-21T07:41:00Z">
              <w:r w:rsidRPr="006E6881">
                <w:rPr>
                  <w:rFonts w:ascii="Times New Roman" w:eastAsia="Calibri" w:hAnsi="Times New Roman" w:cs="Times New Roman"/>
                  <w:color w:val="000000"/>
                  <w:sz w:val="20"/>
                  <w:szCs w:val="20"/>
                  <w:lang w:val="en-GB"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33A97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99" w:author="John Mettrop" w:date="2021-12-21T07:41:00Z"/>
                <w:rFonts w:ascii="Times New Roman" w:eastAsia="Calibri" w:hAnsi="Times New Roman" w:cs="Times New Roman"/>
                <w:color w:val="000000"/>
                <w:sz w:val="20"/>
                <w:szCs w:val="20"/>
                <w:lang w:val="en-GB" w:eastAsia="ja-JP"/>
              </w:rPr>
            </w:pPr>
            <w:ins w:id="800" w:author="John Mettrop" w:date="2021-12-21T07:41:00Z">
              <w:r w:rsidRPr="006E6881">
                <w:rPr>
                  <w:rFonts w:ascii="Times New Roman" w:eastAsia="Calibri" w:hAnsi="Times New Roman" w:cs="Times New Roman"/>
                  <w:color w:val="000000"/>
                  <w:sz w:val="20"/>
                  <w:szCs w:val="20"/>
                  <w:lang w:val="en-GB"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07F7528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1" w:author="John Mettrop" w:date="2021-12-21T07:41:00Z"/>
                <w:rFonts w:ascii="Times New Roman" w:eastAsia="Calibri" w:hAnsi="Times New Roman" w:cs="Times New Roman"/>
                <w:color w:val="000000"/>
                <w:sz w:val="20"/>
                <w:szCs w:val="20"/>
                <w:lang w:val="en-GB" w:eastAsia="ja-JP"/>
              </w:rPr>
            </w:pPr>
            <w:ins w:id="802" w:author="John Mettrop" w:date="2021-12-21T07:41:00Z">
              <w:r w:rsidRPr="006E6881">
                <w:rPr>
                  <w:rFonts w:ascii="Times New Roman" w:eastAsia="Calibri" w:hAnsi="Times New Roman" w:cs="Times New Roman"/>
                  <w:color w:val="000000"/>
                  <w:sz w:val="20"/>
                  <w:szCs w:val="20"/>
                  <w:lang w:val="en-GB"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3625F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03" w:author="John Mettrop" w:date="2021-12-21T07:41:00Z"/>
                <w:rFonts w:ascii="Times New Roman" w:eastAsia="Calibri" w:hAnsi="Times New Roman" w:cs="Times New Roman"/>
                <w:color w:val="000000"/>
                <w:sz w:val="20"/>
                <w:szCs w:val="20"/>
                <w:lang w:val="en-GB" w:eastAsia="ja-JP"/>
              </w:rPr>
            </w:pPr>
            <w:ins w:id="804" w:author="John Mettrop" w:date="2021-12-21T07:41:00Z">
              <w:r w:rsidRPr="006E6881">
                <w:rPr>
                  <w:rFonts w:ascii="Times New Roman" w:eastAsia="Calibri" w:hAnsi="Times New Roman" w:cs="Times New Roman"/>
                  <w:color w:val="000000"/>
                  <w:sz w:val="20"/>
                  <w:szCs w:val="20"/>
                  <w:lang w:val="en-GB" w:eastAsia="ja-JP"/>
                </w:rPr>
                <w:t>28</w:t>
              </w:r>
            </w:ins>
          </w:p>
        </w:tc>
      </w:tr>
    </w:tbl>
    <w:p w14:paraId="51C0DA95" w14:textId="77777777" w:rsidR="006E6881" w:rsidRPr="006E6881" w:rsidRDefault="006E6881" w:rsidP="006E6881">
      <w:pPr>
        <w:tabs>
          <w:tab w:val="left" w:pos="720"/>
          <w:tab w:val="left" w:pos="1134"/>
          <w:tab w:val="left" w:pos="1871"/>
          <w:tab w:val="left" w:pos="2268"/>
        </w:tabs>
        <w:autoSpaceDN w:val="0"/>
        <w:spacing w:line="240" w:lineRule="auto"/>
        <w:jc w:val="left"/>
        <w:rPr>
          <w:ins w:id="805" w:author="John Mettrop" w:date="2021-12-21T07:41:00Z"/>
          <w:rFonts w:ascii="Times New Roman" w:eastAsia="Times New Roman" w:hAnsi="Times New Roman" w:cs="Times New Roman"/>
          <w:sz w:val="20"/>
          <w:szCs w:val="20"/>
          <w:highlight w:val="magenta"/>
          <w:lang w:val="en-GB"/>
        </w:rPr>
      </w:pPr>
      <w:ins w:id="806" w:author="John Mettrop" w:date="2021-12-21T07:41:00Z">
        <w:r w:rsidRPr="006E6881">
          <w:rPr>
            <w:rFonts w:ascii="Times New Roman" w:eastAsia="Times New Roman" w:hAnsi="Times New Roman" w:cs="Times New Roman"/>
            <w:sz w:val="20"/>
            <w:szCs w:val="20"/>
            <w:highlight w:val="magenta"/>
            <w:lang w:val="en-GB"/>
          </w:rPr>
          <w:br w:type="page"/>
        </w:r>
      </w:ins>
    </w:p>
    <w:p w14:paraId="6E8E771E"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560" w:after="120" w:line="240" w:lineRule="auto"/>
        <w:rPr>
          <w:ins w:id="807" w:author="John Mettrop" w:date="2021-12-21T07:41:00Z"/>
          <w:rFonts w:ascii="Times New Roman" w:eastAsia="Calibri" w:hAnsi="Times New Roman" w:cs="Times New Roman"/>
          <w:i/>
          <w:caps/>
          <w:sz w:val="20"/>
          <w:szCs w:val="20"/>
          <w:lang w:val="en-GB"/>
        </w:rPr>
      </w:pPr>
      <w:ins w:id="808" w:author="John Mettrop" w:date="2021-12-21T07:41:00Z">
        <w:r w:rsidRPr="006E6881">
          <w:rPr>
            <w:rFonts w:ascii="Times New Roman" w:eastAsia="Calibri" w:hAnsi="Times New Roman" w:cs="Times New Roman"/>
            <w:caps/>
            <w:sz w:val="20"/>
            <w:szCs w:val="20"/>
            <w:lang w:val="en-GB"/>
          </w:rPr>
          <w:lastRenderedPageBreak/>
          <w:t xml:space="preserve">TABLE 1 </w:t>
        </w:r>
        <w:r w:rsidRPr="006E6881">
          <w:rPr>
            <w:rFonts w:ascii="Times New Roman" w:eastAsia="Calibri" w:hAnsi="Times New Roman" w:cs="Times New Roman"/>
            <w:i/>
            <w:caps/>
            <w:sz w:val="20"/>
            <w:szCs w:val="20"/>
            <w:lang w:val="en-GB"/>
          </w:rPr>
          <w:t>(</w:t>
        </w:r>
        <w:r w:rsidRPr="006E6881">
          <w:rPr>
            <w:rFonts w:ascii="Times New Roman" w:eastAsia="Calibri" w:hAnsi="Times New Roman" w:cs="Times New Roman"/>
            <w:i/>
            <w:sz w:val="20"/>
            <w:szCs w:val="20"/>
            <w:lang w:val="en-GB"/>
          </w:rPr>
          <w:t>end</w:t>
        </w:r>
        <w:r w:rsidRPr="006E6881">
          <w:rPr>
            <w:rFonts w:ascii="Times New Roman" w:eastAsia="Calibri"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6E6881" w:rsidRPr="00A229D5" w14:paraId="383B8E6F" w14:textId="77777777" w:rsidTr="006E6881">
        <w:trPr>
          <w:jc w:val="center"/>
          <w:ins w:id="809" w:author="John Mettrop" w:date="2021-12-21T07:4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7CB6CD"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0" w:author="John Mettrop" w:date="2021-12-21T07:41:00Z"/>
                <w:rFonts w:ascii="Times New Roman" w:eastAsia="Calibri" w:hAnsi="Times New Roman" w:cs="Times New Roman"/>
                <w:b/>
                <w:sz w:val="20"/>
                <w:szCs w:val="20"/>
                <w:lang w:val="en-GB" w:eastAsia="ja-JP"/>
              </w:rPr>
            </w:pPr>
            <w:ins w:id="811" w:author="John Mettrop" w:date="2021-12-21T07:41:00Z">
              <w:r w:rsidRPr="006E6881">
                <w:rPr>
                  <w:rFonts w:ascii="Times New Roman" w:eastAsia="Calibri" w:hAnsi="Times New Roman" w:cs="Times New Roman"/>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7DCEE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2" w:author="John Mettrop" w:date="2021-12-21T07:41:00Z"/>
                <w:rFonts w:ascii="Times New Roman" w:eastAsia="Calibri" w:hAnsi="Times New Roman" w:cs="Times New Roman"/>
                <w:b/>
                <w:sz w:val="20"/>
                <w:szCs w:val="20"/>
                <w:lang w:val="en-GB" w:eastAsia="ja-JP"/>
              </w:rPr>
            </w:pPr>
            <w:ins w:id="813" w:author="John Mettrop" w:date="2021-12-21T07:41:00Z">
              <w:r w:rsidRPr="006E6881">
                <w:rPr>
                  <w:rFonts w:ascii="Times New Roman" w:eastAsia="Calibri" w:hAnsi="Times New Roman" w:cs="Times New Roman"/>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6E7689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4" w:author="John Mettrop" w:date="2021-12-21T07:41:00Z"/>
                <w:rFonts w:ascii="Times New Roman" w:eastAsia="Calibri" w:hAnsi="Times New Roman" w:cs="Times New Roman"/>
                <w:b/>
                <w:sz w:val="20"/>
                <w:szCs w:val="20"/>
                <w:lang w:val="en-GB" w:eastAsia="ja-JP"/>
              </w:rPr>
            </w:pPr>
            <w:ins w:id="815"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5497CF13"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6" w:author="John Mettrop" w:date="2021-12-21T07:41:00Z"/>
                <w:rFonts w:ascii="Times New Roman" w:eastAsia="Calibri" w:hAnsi="Times New Roman" w:cs="Times New Roman"/>
                <w:b/>
                <w:sz w:val="20"/>
                <w:szCs w:val="20"/>
                <w:lang w:val="en-GB" w:eastAsia="ja-JP"/>
              </w:rPr>
            </w:pPr>
            <w:ins w:id="817"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5EEFFFF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818" w:author="John Mettrop" w:date="2021-12-21T07:41:00Z"/>
                <w:rFonts w:ascii="Times New Roman" w:eastAsia="Calibri" w:hAnsi="Times New Roman" w:cs="Times New Roman"/>
                <w:b/>
                <w:sz w:val="20"/>
                <w:szCs w:val="20"/>
                <w:lang w:val="en-GB" w:eastAsia="ja-JP"/>
              </w:rPr>
            </w:pPr>
            <w:ins w:id="819" w:author="John Mettrop" w:date="2021-12-21T07:41:00Z">
              <w:r w:rsidRPr="006E6881">
                <w:rPr>
                  <w:rFonts w:ascii="Times New Roman" w:eastAsia="Calibri" w:hAnsi="Times New Roman" w:cs="Times New Roman"/>
                  <w:b/>
                  <w:sz w:val="20"/>
                  <w:szCs w:val="20"/>
                  <w:lang w:val="en-GB" w:eastAsia="ja-JP"/>
                </w:rPr>
                <w:t>System 8</w:t>
              </w:r>
              <w:r w:rsidRPr="006E6881">
                <w:rPr>
                  <w:rFonts w:ascii="Times New Roman" w:eastAsia="Calibri" w:hAnsi="Times New Roman" w:cs="Times New Roman"/>
                  <w:b/>
                  <w:sz w:val="20"/>
                  <w:szCs w:val="20"/>
                  <w:lang w:val="en-GB" w:eastAsia="ja-JP"/>
                </w:rPr>
                <w:br/>
                <w:t>Shipborne</w:t>
              </w:r>
            </w:ins>
          </w:p>
        </w:tc>
      </w:tr>
      <w:tr w:rsidR="006E6881" w:rsidRPr="006E6881" w14:paraId="6248CF47" w14:textId="77777777" w:rsidTr="006E6881">
        <w:trPr>
          <w:jc w:val="center"/>
          <w:ins w:id="820"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FD3FAC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21" w:author="John Mettrop" w:date="2021-12-21T07:41:00Z"/>
                <w:rFonts w:ascii="Times New Roman" w:eastAsia="Calibri" w:hAnsi="Times New Roman" w:cs="Times New Roman"/>
                <w:b/>
                <w:bCs/>
                <w:sz w:val="20"/>
                <w:szCs w:val="20"/>
                <w:lang w:val="en-GB" w:eastAsia="ja-JP"/>
              </w:rPr>
            </w:pPr>
            <w:ins w:id="822"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7BD5E0D7" w14:textId="77777777" w:rsidTr="006E6881">
        <w:trPr>
          <w:jc w:val="center"/>
          <w:ins w:id="823"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E44C3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24" w:author="John Mettrop" w:date="2021-12-21T07:41:00Z"/>
                <w:rFonts w:ascii="Times New Roman" w:eastAsia="Calibri" w:hAnsi="Times New Roman" w:cs="Times New Roman"/>
                <w:sz w:val="20"/>
                <w:szCs w:val="20"/>
                <w:lang w:val="en-GB" w:eastAsia="ja-JP"/>
              </w:rPr>
            </w:pPr>
            <w:ins w:id="825"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F1EA7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6" w:author="John Mettrop" w:date="2021-12-21T07:41:00Z"/>
                <w:rFonts w:ascii="Times New Roman" w:eastAsia="Calibri" w:hAnsi="Times New Roman" w:cs="Times New Roman"/>
                <w:sz w:val="20"/>
                <w:szCs w:val="20"/>
                <w:lang w:val="en-GB" w:eastAsia="ja-JP"/>
              </w:rPr>
            </w:pPr>
            <w:ins w:id="827"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FF8D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8" w:author="John Mettrop" w:date="2021-12-21T07:41:00Z"/>
                <w:rFonts w:ascii="Times New Roman" w:eastAsia="Calibri" w:hAnsi="Times New Roman" w:cs="Times New Roman"/>
                <w:sz w:val="20"/>
                <w:szCs w:val="20"/>
                <w:lang w:val="en-GB" w:eastAsia="ja-JP"/>
              </w:rPr>
            </w:pPr>
            <w:ins w:id="829"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F2131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0" w:author="John Mettrop" w:date="2021-12-21T07:41:00Z"/>
                <w:rFonts w:ascii="Times New Roman" w:eastAsia="Calibri" w:hAnsi="Times New Roman" w:cs="Times New Roman"/>
                <w:sz w:val="20"/>
                <w:szCs w:val="20"/>
                <w:lang w:val="en-GB" w:eastAsia="ja-JP"/>
              </w:rPr>
            </w:pPr>
            <w:ins w:id="831"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3CD2BE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2" w:author="John Mettrop" w:date="2021-12-21T07:41:00Z"/>
                <w:rFonts w:ascii="Times New Roman" w:eastAsia="Calibri" w:hAnsi="Times New Roman" w:cs="Times New Roman"/>
                <w:sz w:val="20"/>
                <w:szCs w:val="20"/>
                <w:lang w:val="en-GB" w:eastAsia="ja-JP"/>
              </w:rPr>
            </w:pPr>
            <w:ins w:id="833"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04986E29" w14:textId="77777777" w:rsidTr="006E6881">
        <w:trPr>
          <w:jc w:val="center"/>
          <w:ins w:id="834"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571F8FE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5" w:author="John Mettrop" w:date="2021-12-21T07:41:00Z"/>
                <w:rFonts w:ascii="Times New Roman" w:eastAsia="Calibri" w:hAnsi="Times New Roman" w:cs="Times New Roman"/>
                <w:sz w:val="20"/>
                <w:szCs w:val="20"/>
                <w:lang w:val="en-GB" w:eastAsia="ja-JP"/>
              </w:rPr>
            </w:pPr>
            <w:ins w:id="836" w:author="John Mettrop" w:date="2021-12-21T07:41:00Z">
              <w:r w:rsidRPr="006E6881">
                <w:rPr>
                  <w:rFonts w:ascii="Times New Roman" w:eastAsia="Calibri"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0E0EEE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7" w:author="John Mettrop" w:date="2021-12-21T07:41:00Z"/>
                <w:rFonts w:ascii="Times New Roman" w:eastAsia="Calibri" w:hAnsi="Times New Roman" w:cs="Times New Roman"/>
                <w:sz w:val="20"/>
                <w:szCs w:val="20"/>
                <w:lang w:val="en-GB" w:eastAsia="ja-JP"/>
              </w:rPr>
            </w:pPr>
            <w:ins w:id="838"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3B020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9" w:author="John Mettrop" w:date="2021-12-21T07:41:00Z"/>
                <w:rFonts w:ascii="Times New Roman" w:eastAsia="Calibri" w:hAnsi="Times New Roman" w:cs="Times New Roman"/>
                <w:sz w:val="20"/>
                <w:szCs w:val="20"/>
                <w:lang w:val="en-GB" w:eastAsia="ja-JP"/>
              </w:rPr>
            </w:pPr>
            <w:ins w:id="840" w:author="John Mettrop" w:date="2021-12-21T07:41:00Z">
              <w:r w:rsidRPr="006E6881">
                <w:rPr>
                  <w:rFonts w:ascii="Times New Roman" w:eastAsia="Calibri" w:hAnsi="Times New Roman" w:cs="Times New Roman"/>
                  <w:sz w:val="20"/>
                  <w:szCs w:val="20"/>
                  <w:lang w:val="en-GB"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72C940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1" w:author="John Mettrop" w:date="2021-12-21T07:41:00Z"/>
                <w:rFonts w:ascii="Times New Roman" w:eastAsia="Calibri" w:hAnsi="Times New Roman" w:cs="Times New Roman"/>
                <w:sz w:val="20"/>
                <w:szCs w:val="20"/>
                <w:lang w:val="en-GB" w:eastAsia="ja-JP"/>
              </w:rPr>
            </w:pPr>
            <w:ins w:id="842" w:author="John Mettrop" w:date="2021-12-21T07:41:00Z">
              <w:r w:rsidRPr="006E6881">
                <w:rPr>
                  <w:rFonts w:ascii="Times New Roman" w:eastAsia="Calibri" w:hAnsi="Times New Roman" w:cs="Times New Roman"/>
                  <w:sz w:val="20"/>
                  <w:szCs w:val="20"/>
                  <w:lang w:val="en-GB"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DBB46D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John Mettrop" w:date="2021-12-21T07:41:00Z"/>
                <w:rFonts w:ascii="Times New Roman" w:eastAsia="Calibri" w:hAnsi="Times New Roman" w:cs="Times New Roman"/>
                <w:sz w:val="20"/>
                <w:szCs w:val="20"/>
                <w:lang w:val="en-GB" w:eastAsia="ja-JP"/>
              </w:rPr>
            </w:pPr>
            <w:ins w:id="844"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25737294" w14:textId="77777777" w:rsidTr="006E6881">
        <w:trPr>
          <w:jc w:val="center"/>
          <w:ins w:id="845"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66C6D1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46" w:author="John Mettrop" w:date="2021-12-21T07:41:00Z"/>
                <w:rFonts w:ascii="Times New Roman" w:eastAsia="Calibri" w:hAnsi="Times New Roman" w:cs="Times New Roman"/>
                <w:sz w:val="20"/>
                <w:szCs w:val="20"/>
                <w:lang w:val="en-GB" w:eastAsia="ja-JP"/>
              </w:rPr>
            </w:pPr>
            <w:ins w:id="847" w:author="John Mettrop" w:date="2021-12-21T07:41:00Z">
              <w:r w:rsidRPr="006E6881">
                <w:rPr>
                  <w:rFonts w:ascii="Times New Roman" w:eastAsia="Calibri"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74523F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8" w:author="John Mettrop" w:date="2021-12-21T07:41:00Z"/>
                <w:rFonts w:ascii="Times New Roman" w:eastAsia="Calibri" w:hAnsi="Times New Roman" w:cs="Times New Roman"/>
                <w:sz w:val="20"/>
                <w:szCs w:val="20"/>
                <w:lang w:val="en-GB" w:eastAsia="ja-JP"/>
              </w:rPr>
            </w:pPr>
            <w:ins w:id="849"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5706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0" w:author="John Mettrop" w:date="2021-12-21T07:41:00Z"/>
                <w:rFonts w:ascii="Times New Roman" w:eastAsia="Calibri" w:hAnsi="Times New Roman" w:cs="Times New Roman"/>
                <w:sz w:val="20"/>
                <w:szCs w:val="20"/>
                <w:lang w:val="en-GB" w:eastAsia="ja-JP"/>
              </w:rPr>
            </w:pPr>
            <w:ins w:id="851" w:author="John Mettrop" w:date="2021-12-21T07:41:00Z">
              <w:r w:rsidRPr="006E6881">
                <w:rPr>
                  <w:rFonts w:ascii="Times New Roman" w:eastAsia="Calibri" w:hAnsi="Times New Roman" w:cs="Times New Roman"/>
                  <w:sz w:val="20"/>
                  <w:szCs w:val="20"/>
                  <w:lang w:val="en-GB" w:eastAsia="ja-JP"/>
                </w:rPr>
                <w:t>40/50/60/80/100</w:t>
              </w:r>
            </w:ins>
          </w:p>
          <w:p w14:paraId="2F9E131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2" w:author="John Mettrop" w:date="2021-12-21T07:41:00Z"/>
                <w:rFonts w:ascii="Times New Roman" w:eastAsia="Calibri" w:hAnsi="Times New Roman" w:cs="Times New Roman"/>
                <w:sz w:val="20"/>
                <w:szCs w:val="20"/>
                <w:lang w:val="en-GB" w:eastAsia="ja-JP"/>
              </w:rPr>
            </w:pPr>
            <w:ins w:id="853"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E4FE3A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4" w:author="John Mettrop" w:date="2021-12-21T07:41:00Z"/>
                <w:rFonts w:ascii="Times New Roman" w:eastAsia="Calibri" w:hAnsi="Times New Roman" w:cs="Times New Roman"/>
                <w:sz w:val="20"/>
                <w:szCs w:val="20"/>
                <w:lang w:val="en-GB" w:eastAsia="ja-JP"/>
              </w:rPr>
            </w:pPr>
            <w:ins w:id="855" w:author="John Mettrop" w:date="2021-12-21T07:41:00Z">
              <w:r w:rsidRPr="006E6881">
                <w:rPr>
                  <w:rFonts w:ascii="Times New Roman" w:eastAsia="Calibri" w:hAnsi="Times New Roman" w:cs="Times New Roman"/>
                  <w:sz w:val="20"/>
                  <w:szCs w:val="20"/>
                  <w:lang w:val="en-GB" w:eastAsia="ja-JP"/>
                </w:rPr>
                <w:t>40/50/60/80/100</w:t>
              </w:r>
            </w:ins>
          </w:p>
          <w:p w14:paraId="39DD464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6" w:author="John Mettrop" w:date="2021-12-21T07:41:00Z"/>
                <w:rFonts w:ascii="Times New Roman" w:eastAsia="Calibri" w:hAnsi="Times New Roman" w:cs="Times New Roman"/>
                <w:sz w:val="20"/>
                <w:szCs w:val="20"/>
                <w:lang w:val="en-GB" w:eastAsia="ja-JP"/>
              </w:rPr>
            </w:pPr>
            <w:ins w:id="857"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8DDC5A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8" w:author="John Mettrop" w:date="2021-12-21T07:41:00Z"/>
                <w:rFonts w:ascii="Times New Roman" w:eastAsia="Calibri" w:hAnsi="Times New Roman" w:cs="Times New Roman"/>
                <w:sz w:val="20"/>
                <w:szCs w:val="20"/>
                <w:lang w:val="en-GB" w:eastAsia="ja-JP"/>
              </w:rPr>
            </w:pPr>
            <w:ins w:id="859" w:author="John Mettrop" w:date="2021-12-21T07:41:00Z">
              <w:r w:rsidRPr="006E6881">
                <w:rPr>
                  <w:rFonts w:ascii="Times New Roman" w:eastAsia="Calibri" w:hAnsi="Times New Roman" w:cs="Times New Roman"/>
                  <w:sz w:val="20"/>
                  <w:szCs w:val="20"/>
                  <w:lang w:val="en-GB" w:eastAsia="ja-JP"/>
                </w:rPr>
                <w:t>40/50/60/80/100</w:t>
              </w:r>
            </w:ins>
          </w:p>
          <w:p w14:paraId="6EF4191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0" w:author="John Mettrop" w:date="2021-12-21T07:41:00Z"/>
                <w:rFonts w:ascii="Times New Roman" w:eastAsia="Calibri" w:hAnsi="Times New Roman" w:cs="Times New Roman"/>
                <w:sz w:val="20"/>
                <w:szCs w:val="20"/>
                <w:lang w:val="en-GB" w:eastAsia="ja-JP"/>
              </w:rPr>
            </w:pPr>
            <w:ins w:id="861"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6E6881" w:rsidRPr="006E6881" w14:paraId="5A4E9DA3" w14:textId="77777777" w:rsidTr="006E6881">
        <w:trPr>
          <w:jc w:val="center"/>
          <w:ins w:id="862"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8FF6EE8" w14:textId="0B680924"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63" w:author="John Mettrop" w:date="2021-12-21T07:41:00Z"/>
                <w:rFonts w:ascii="Times New Roman" w:eastAsia="Calibri" w:hAnsi="Times New Roman" w:cs="Times New Roman"/>
                <w:b/>
                <w:bCs/>
                <w:sz w:val="20"/>
                <w:szCs w:val="20"/>
                <w:lang w:val="en-GB" w:eastAsia="ja-JP"/>
              </w:rPr>
            </w:pPr>
            <w:ins w:id="864" w:author="John Mettrop" w:date="2021-12-21T07:41:00Z">
              <w:r w:rsidRPr="006E6881">
                <w:rPr>
                  <w:rFonts w:ascii="Times New Roman" w:eastAsia="Calibri" w:hAnsi="Times New Roman" w:cs="Times New Roman"/>
                  <w:b/>
                  <w:bCs/>
                  <w:sz w:val="20"/>
                  <w:szCs w:val="20"/>
                  <w:lang w:val="en-GB" w:eastAsia="ja-JP"/>
                </w:rPr>
                <w:t>Receiver</w:t>
              </w:r>
            </w:ins>
            <w:ins w:id="865"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0D3F02E4" w14:textId="77777777" w:rsidTr="006E6881">
        <w:trPr>
          <w:jc w:val="center"/>
          <w:ins w:id="866"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15024A8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67" w:author="John Mettrop" w:date="2021-12-21T07:41:00Z"/>
                <w:rFonts w:ascii="Times New Roman" w:eastAsia="Calibri" w:hAnsi="Times New Roman" w:cs="Times New Roman"/>
                <w:sz w:val="20"/>
                <w:szCs w:val="20"/>
                <w:lang w:val="en-GB" w:eastAsia="ja-JP"/>
              </w:rPr>
            </w:pPr>
            <w:ins w:id="868" w:author="John Mettrop" w:date="2021-12-21T07:41:00Z">
              <w:r w:rsidRPr="006E6881">
                <w:rPr>
                  <w:rFonts w:ascii="Times New Roman" w:eastAsia="Calibri"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13F144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9" w:author="John Mettrop" w:date="2021-12-21T07:41:00Z"/>
                <w:rFonts w:ascii="Times New Roman" w:eastAsia="Calibri" w:hAnsi="Times New Roman" w:cs="Times New Roman"/>
                <w:sz w:val="20"/>
                <w:szCs w:val="20"/>
                <w:lang w:val="en-GB" w:eastAsia="ja-JP"/>
              </w:rPr>
            </w:pPr>
            <w:ins w:id="870"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9D721F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1" w:author="John Mettrop" w:date="2021-12-21T07:41:00Z"/>
                <w:rFonts w:ascii="Times New Roman" w:eastAsia="Calibri" w:hAnsi="Times New Roman" w:cs="Times New Roman"/>
                <w:sz w:val="20"/>
                <w:szCs w:val="20"/>
                <w:lang w:val="en-GB" w:eastAsia="ja-JP"/>
              </w:rPr>
            </w:pPr>
            <w:ins w:id="872" w:author="John Mettrop" w:date="2021-12-21T07:41:00Z">
              <w:r w:rsidRPr="006E6881">
                <w:rPr>
                  <w:rFonts w:ascii="Times New Roman" w:eastAsia="Calibri" w:hAnsi="Times New Roman" w:cs="Times New Roman"/>
                  <w:sz w:val="20"/>
                  <w:szCs w:val="20"/>
                  <w:lang w:val="en-GB"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3E8C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3" w:author="John Mettrop" w:date="2021-12-21T07:41:00Z"/>
                <w:rFonts w:ascii="Times New Roman" w:eastAsia="Calibri" w:hAnsi="Times New Roman" w:cs="Times New Roman"/>
                <w:sz w:val="20"/>
                <w:szCs w:val="20"/>
                <w:lang w:val="en-GB" w:eastAsia="ja-JP"/>
              </w:rPr>
            </w:pPr>
            <w:ins w:id="874" w:author="John Mettrop" w:date="2021-12-21T07:41:00Z">
              <w:r w:rsidRPr="006E6881">
                <w:rPr>
                  <w:rFonts w:ascii="Times New Roman" w:eastAsia="Calibri" w:hAnsi="Times New Roman" w:cs="Times New Roman"/>
                  <w:sz w:val="20"/>
                  <w:szCs w:val="20"/>
                  <w:lang w:val="en-GB"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3AF0AD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5" w:author="John Mettrop" w:date="2021-12-21T07:41:00Z"/>
                <w:rFonts w:ascii="Times New Roman" w:eastAsia="Calibri" w:hAnsi="Times New Roman" w:cs="Times New Roman"/>
                <w:sz w:val="20"/>
                <w:szCs w:val="20"/>
                <w:lang w:val="en-GB" w:eastAsia="ja-JP"/>
              </w:rPr>
            </w:pPr>
            <w:ins w:id="876"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75708DE5" w14:textId="77777777" w:rsidTr="006E6881">
        <w:trPr>
          <w:jc w:val="center"/>
          <w:ins w:id="877"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455EAE2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78" w:author="John Mettrop" w:date="2021-12-21T07:41:00Z"/>
                <w:rFonts w:ascii="Times New Roman" w:eastAsia="Calibri" w:hAnsi="Times New Roman" w:cs="Times New Roman"/>
                <w:sz w:val="20"/>
                <w:szCs w:val="20"/>
                <w:lang w:val="en-GB" w:eastAsia="ja-JP"/>
              </w:rPr>
            </w:pPr>
            <w:ins w:id="879" w:author="John Mettrop" w:date="2021-12-21T07:41:00Z">
              <w:r w:rsidRPr="006E6881">
                <w:rPr>
                  <w:rFonts w:ascii="Times New Roman" w:eastAsia="Calibri"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5C4D143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0" w:author="John Mettrop" w:date="2021-12-21T07:41:00Z"/>
                <w:rFonts w:ascii="Times New Roman" w:eastAsia="Calibri" w:hAnsi="Times New Roman" w:cs="Times New Roman"/>
                <w:sz w:val="20"/>
                <w:szCs w:val="20"/>
                <w:lang w:val="en-GB" w:eastAsia="ja-JP"/>
              </w:rPr>
            </w:pPr>
            <w:ins w:id="881" w:author="John Mettrop" w:date="2021-12-21T07:41:00Z">
              <w:r w:rsidRPr="006E6881">
                <w:rPr>
                  <w:rFonts w:ascii="Times New Roman" w:eastAsia="Calibri"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40E803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2" w:author="John Mettrop" w:date="2021-12-21T07:41:00Z"/>
                <w:rFonts w:ascii="Times New Roman" w:eastAsia="Calibri" w:hAnsi="Times New Roman" w:cs="Times New Roman"/>
                <w:sz w:val="20"/>
                <w:szCs w:val="20"/>
                <w:lang w:val="en-GB" w:eastAsia="ja-JP"/>
              </w:rPr>
            </w:pPr>
            <w:ins w:id="883" w:author="John Mettrop" w:date="2021-12-21T07:41:00Z">
              <w:r w:rsidRPr="006E6881">
                <w:rPr>
                  <w:rFonts w:ascii="Times New Roman" w:eastAsia="Calibri" w:hAnsi="Times New Roman" w:cs="Times New Roman"/>
                  <w:sz w:val="20"/>
                  <w:szCs w:val="20"/>
                  <w:lang w:val="en-GB"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B58A0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4" w:author="John Mettrop" w:date="2021-12-21T07:41:00Z"/>
                <w:rFonts w:ascii="Times New Roman" w:eastAsia="Calibri" w:hAnsi="Times New Roman" w:cs="Times New Roman"/>
                <w:sz w:val="20"/>
                <w:szCs w:val="20"/>
                <w:lang w:val="en-GB" w:eastAsia="ja-JP"/>
              </w:rPr>
            </w:pPr>
            <w:ins w:id="885" w:author="John Mettrop" w:date="2021-12-21T07:41:00Z">
              <w:r w:rsidRPr="006E6881">
                <w:rPr>
                  <w:rFonts w:ascii="Times New Roman" w:eastAsia="Calibri" w:hAnsi="Times New Roman" w:cs="Times New Roman"/>
                  <w:sz w:val="20"/>
                  <w:szCs w:val="20"/>
                  <w:lang w:val="en-GB"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20BB01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6" w:author="John Mettrop" w:date="2021-12-21T07:41:00Z"/>
                <w:rFonts w:ascii="Times New Roman" w:eastAsia="Calibri" w:hAnsi="Times New Roman" w:cs="Times New Roman"/>
                <w:sz w:val="20"/>
                <w:szCs w:val="20"/>
                <w:lang w:val="en-GB" w:eastAsia="ja-JP"/>
              </w:rPr>
            </w:pPr>
            <w:ins w:id="887"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11912BC" w14:textId="77777777" w:rsidTr="006E6881">
        <w:trPr>
          <w:jc w:val="center"/>
          <w:ins w:id="888"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7A0074F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89" w:author="John Mettrop" w:date="2021-12-21T07:41:00Z"/>
                <w:rFonts w:ascii="Times New Roman" w:eastAsia="Calibri" w:hAnsi="Times New Roman" w:cs="Times New Roman"/>
                <w:sz w:val="20"/>
                <w:szCs w:val="20"/>
                <w:lang w:val="en-GB" w:eastAsia="ja-JP"/>
              </w:rPr>
            </w:pPr>
            <w:ins w:id="890" w:author="John Mettrop" w:date="2021-12-21T07:41:00Z">
              <w:r w:rsidRPr="006E6881">
                <w:rPr>
                  <w:rFonts w:ascii="Times New Roman" w:eastAsia="Calibri"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7E93FB6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1" w:author="John Mettrop" w:date="2021-12-21T07:41:00Z"/>
                <w:rFonts w:ascii="Times New Roman" w:eastAsia="Calibri" w:hAnsi="Times New Roman" w:cs="Times New Roman"/>
                <w:sz w:val="20"/>
                <w:szCs w:val="20"/>
                <w:lang w:val="en-GB" w:eastAsia="ja-JP"/>
              </w:rPr>
            </w:pPr>
            <w:ins w:id="892" w:author="John Mettrop" w:date="2021-12-21T07:41:00Z">
              <w:r w:rsidRPr="006E6881">
                <w:rPr>
                  <w:rFonts w:ascii="Times New Roman" w:eastAsia="Calibri"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E215A6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3" w:author="John Mettrop" w:date="2021-12-21T07:41:00Z"/>
                <w:rFonts w:ascii="Times New Roman" w:eastAsia="Calibri" w:hAnsi="Times New Roman" w:cs="Times New Roman"/>
                <w:sz w:val="20"/>
                <w:szCs w:val="20"/>
                <w:lang w:val="en-GB" w:eastAsia="ja-JP"/>
              </w:rPr>
            </w:pPr>
            <w:ins w:id="894" w:author="John Mettrop" w:date="2021-12-21T07:41:00Z">
              <w:r w:rsidRPr="006E6881">
                <w:rPr>
                  <w:rFonts w:ascii="Times New Roman" w:eastAsia="Calibri" w:hAnsi="Times New Roman" w:cs="Times New Roman"/>
                  <w:sz w:val="20"/>
                  <w:szCs w:val="20"/>
                  <w:lang w:val="en-GB"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095876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5" w:author="John Mettrop" w:date="2021-12-21T07:41:00Z"/>
                <w:rFonts w:ascii="Times New Roman" w:eastAsia="Calibri" w:hAnsi="Times New Roman" w:cs="Times New Roman"/>
                <w:sz w:val="20"/>
                <w:szCs w:val="20"/>
                <w:lang w:val="en-GB" w:eastAsia="ja-JP"/>
              </w:rPr>
            </w:pPr>
            <w:ins w:id="896" w:author="John Mettrop" w:date="2021-12-21T07:41:00Z">
              <w:r w:rsidRPr="006E6881">
                <w:rPr>
                  <w:rFonts w:ascii="Times New Roman" w:eastAsia="Calibri" w:hAnsi="Times New Roman" w:cs="Times New Roman"/>
                  <w:sz w:val="20"/>
                  <w:szCs w:val="20"/>
                  <w:lang w:val="en-GB"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78EC9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7" w:author="John Mettrop" w:date="2021-12-21T07:41:00Z"/>
                <w:rFonts w:ascii="Times New Roman" w:eastAsia="Calibri" w:hAnsi="Times New Roman" w:cs="Times New Roman"/>
                <w:sz w:val="20"/>
                <w:szCs w:val="20"/>
                <w:lang w:val="en-GB" w:eastAsia="ja-JP"/>
              </w:rPr>
            </w:pPr>
            <w:ins w:id="898"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004DE76C" w14:textId="77777777" w:rsidTr="006E6881">
        <w:trPr>
          <w:jc w:val="center"/>
          <w:ins w:id="899" w:author="John Mettrop" w:date="2021-12-21T07:41:00Z"/>
        </w:trPr>
        <w:tc>
          <w:tcPr>
            <w:tcW w:w="2357" w:type="dxa"/>
            <w:tcBorders>
              <w:top w:val="single" w:sz="4" w:space="0" w:color="000000"/>
              <w:left w:val="single" w:sz="4" w:space="0" w:color="000000"/>
              <w:bottom w:val="single" w:sz="4" w:space="0" w:color="000000"/>
              <w:right w:val="single" w:sz="4" w:space="0" w:color="000000"/>
            </w:tcBorders>
            <w:hideMark/>
          </w:tcPr>
          <w:p w14:paraId="39F05A7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00" w:author="John Mettrop" w:date="2021-12-21T07:41:00Z"/>
                <w:rFonts w:ascii="Times New Roman" w:eastAsia="Calibri" w:hAnsi="Times New Roman" w:cs="Times New Roman"/>
                <w:sz w:val="20"/>
                <w:szCs w:val="20"/>
                <w:lang w:val="en-GB" w:eastAsia="ja-JP"/>
              </w:rPr>
            </w:pPr>
            <w:ins w:id="901" w:author="John Mettrop" w:date="2021-12-21T07:41:00Z">
              <w:r w:rsidRPr="006E6881">
                <w:rPr>
                  <w:rFonts w:ascii="Times New Roman" w:eastAsia="Calibri"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54CC3CF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2" w:author="John Mettrop" w:date="2021-12-21T07:41:00Z"/>
                <w:rFonts w:ascii="Times New Roman" w:eastAsia="Calibri" w:hAnsi="Times New Roman" w:cs="Times New Roman"/>
                <w:sz w:val="20"/>
                <w:szCs w:val="20"/>
                <w:lang w:val="en-GB" w:eastAsia="ja-JP"/>
              </w:rPr>
            </w:pPr>
            <w:ins w:id="903" w:author="John Mettrop" w:date="2021-12-21T07:41:00Z">
              <w:r w:rsidRPr="006E6881">
                <w:rPr>
                  <w:rFonts w:ascii="Times New Roman" w:eastAsia="Calibri"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C71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4" w:author="John Mettrop" w:date="2021-12-21T07:41:00Z"/>
                <w:rFonts w:ascii="Times New Roman" w:eastAsia="Calibri" w:hAnsi="Times New Roman" w:cs="Times New Roman"/>
                <w:sz w:val="20"/>
                <w:szCs w:val="20"/>
                <w:lang w:val="en-GB" w:eastAsia="ja-JP"/>
              </w:rPr>
            </w:pPr>
            <w:ins w:id="905" w:author="John Mettrop" w:date="2021-12-21T07:41:00Z">
              <w:r w:rsidRPr="006E6881">
                <w:rPr>
                  <w:rFonts w:ascii="Times New Roman" w:eastAsia="Calibri" w:hAnsi="Times New Roman" w:cs="Times New Roman"/>
                  <w:sz w:val="20"/>
                  <w:szCs w:val="20"/>
                  <w:lang w:val="en-GB"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19BDF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6" w:author="John Mettrop" w:date="2021-12-21T07:41:00Z"/>
                <w:rFonts w:ascii="Times New Roman" w:eastAsia="Calibri" w:hAnsi="Times New Roman" w:cs="Times New Roman"/>
                <w:sz w:val="20"/>
                <w:szCs w:val="20"/>
                <w:lang w:val="en-GB" w:eastAsia="ja-JP"/>
              </w:rPr>
            </w:pPr>
            <w:ins w:id="907" w:author="John Mettrop" w:date="2021-12-21T07:41:00Z">
              <w:r w:rsidRPr="006E6881">
                <w:rPr>
                  <w:rFonts w:ascii="Times New Roman" w:eastAsia="Calibri" w:hAnsi="Times New Roman" w:cs="Times New Roman"/>
                  <w:sz w:val="20"/>
                  <w:szCs w:val="20"/>
                  <w:lang w:val="en-GB"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3D2FD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08" w:author="John Mettrop" w:date="2021-12-21T07:41:00Z"/>
                <w:rFonts w:ascii="Times New Roman" w:eastAsia="Calibri" w:hAnsi="Times New Roman" w:cs="Times New Roman"/>
                <w:sz w:val="20"/>
                <w:szCs w:val="20"/>
                <w:lang w:val="en-GB" w:eastAsia="ja-JP"/>
              </w:rPr>
            </w:pPr>
            <w:ins w:id="909" w:author="John Mettrop" w:date="2021-12-21T07:41:00Z">
              <w:r w:rsidRPr="006E6881">
                <w:rPr>
                  <w:rFonts w:ascii="Times New Roman" w:eastAsia="Calibri" w:hAnsi="Times New Roman" w:cs="Times New Roman"/>
                  <w:sz w:val="20"/>
                  <w:szCs w:val="20"/>
                  <w:lang w:val="en-GB" w:eastAsia="ja-JP"/>
                </w:rPr>
                <w:t>−93 … -89</w:t>
              </w:r>
            </w:ins>
          </w:p>
        </w:tc>
      </w:tr>
      <w:tr w:rsidR="006E6881" w:rsidRPr="006E6881" w14:paraId="58F004E4" w14:textId="77777777" w:rsidTr="006E6881">
        <w:trPr>
          <w:jc w:val="center"/>
          <w:ins w:id="910" w:author="John Mettrop" w:date="2021-12-21T07:41:00Z"/>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7B3D49A" w14:textId="4009B4A3"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11" w:author="John Mettrop" w:date="2021-12-21T07:41:00Z"/>
                <w:rFonts w:ascii="Times New Roman" w:eastAsia="Calibri" w:hAnsi="Times New Roman" w:cs="Times New Roman"/>
                <w:b/>
                <w:bCs/>
                <w:sz w:val="20"/>
                <w:szCs w:val="20"/>
                <w:lang w:val="en-GB" w:eastAsia="ja-JP"/>
              </w:rPr>
            </w:pPr>
            <w:ins w:id="912" w:author="John Mettrop" w:date="2021-12-21T07:41:00Z">
              <w:r w:rsidRPr="006E6881">
                <w:rPr>
                  <w:rFonts w:ascii="Times New Roman" w:eastAsia="Calibri" w:hAnsi="Times New Roman" w:cs="Times New Roman"/>
                  <w:b/>
                  <w:bCs/>
                  <w:sz w:val="20"/>
                  <w:szCs w:val="20"/>
                  <w:lang w:val="en-GB" w:eastAsia="ja-JP"/>
                </w:rPr>
                <w:t>Antenna</w:t>
              </w:r>
            </w:ins>
            <w:ins w:id="913" w:author="USA" w:date="2022-02-25T15:06:00Z">
              <w:r w:rsidR="002E4A6B" w:rsidRPr="00E462DF">
                <w:rPr>
                  <w:rFonts w:ascii="Times New Roman" w:eastAsia="Calibri" w:hAnsi="Times New Roman" w:cs="Times New Roman"/>
                  <w:sz w:val="20"/>
                  <w:szCs w:val="20"/>
                  <w:highlight w:val="cyan"/>
                  <w:vertAlign w:val="superscript"/>
                  <w:lang w:val="en-GB" w:eastAsia="ja-JP"/>
                </w:rPr>
                <w:t xml:space="preserve">(6)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6DC5F430" w14:textId="77777777" w:rsidTr="006E6881">
        <w:trPr>
          <w:jc w:val="center"/>
          <w:ins w:id="914"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AF88B1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15" w:author="John Mettrop" w:date="2021-12-21T07:41:00Z"/>
                <w:rFonts w:ascii="Times New Roman" w:eastAsia="Calibri" w:hAnsi="Times New Roman" w:cs="Times New Roman"/>
                <w:sz w:val="20"/>
                <w:szCs w:val="20"/>
                <w:lang w:val="en-GB" w:eastAsia="ja-JP"/>
              </w:rPr>
            </w:pPr>
            <w:ins w:id="916" w:author="John Mettrop" w:date="2021-12-21T07:41:00Z">
              <w:r w:rsidRPr="006E6881">
                <w:rPr>
                  <w:rFonts w:ascii="Times New Roman" w:eastAsia="Calibri"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7BFD29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7"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A404B3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8" w:author="John Mettrop" w:date="2021-12-21T07:41:00Z"/>
                <w:rFonts w:ascii="Times New Roman" w:eastAsia="Calibri" w:hAnsi="Times New Roman" w:cs="Times New Roman"/>
                <w:sz w:val="20"/>
                <w:szCs w:val="20"/>
                <w:lang w:val="en-GB" w:eastAsia="ja-JP"/>
              </w:rPr>
            </w:pPr>
            <w:ins w:id="919" w:author="John Mettrop" w:date="2021-12-21T07:41:00Z">
              <w:r w:rsidRPr="006E6881">
                <w:rPr>
                  <w:rFonts w:ascii="Times New Roman" w:eastAsia="Calibri" w:hAnsi="Times New Roman" w:cs="Times New Roman"/>
                  <w:sz w:val="20"/>
                  <w:szCs w:val="20"/>
                  <w:lang w:val="en-GB"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F9340E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0" w:author="John Mettrop" w:date="2021-12-21T07:41:00Z"/>
                <w:rFonts w:ascii="Times New Roman" w:eastAsia="Calibri" w:hAnsi="Times New Roman" w:cs="Times New Roman"/>
                <w:sz w:val="20"/>
                <w:szCs w:val="20"/>
                <w:lang w:val="en-GB" w:eastAsia="ja-JP"/>
              </w:rPr>
            </w:pPr>
            <w:ins w:id="921" w:author="John Mettrop" w:date="2021-12-21T07:41:00Z">
              <w:r w:rsidRPr="006E6881">
                <w:rPr>
                  <w:rFonts w:ascii="Times New Roman" w:eastAsia="Calibri" w:hAnsi="Times New Roman" w:cs="Times New Roman"/>
                  <w:sz w:val="20"/>
                  <w:szCs w:val="20"/>
                  <w:lang w:val="en-GB"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F2D7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2" w:author="John Mettrop" w:date="2021-12-21T07:41:00Z"/>
                <w:rFonts w:ascii="Times New Roman" w:eastAsia="Calibri" w:hAnsi="Times New Roman" w:cs="Times New Roman"/>
                <w:sz w:val="20"/>
                <w:szCs w:val="20"/>
                <w:lang w:val="en-GB" w:eastAsia="ja-JP"/>
              </w:rPr>
            </w:pPr>
            <w:ins w:id="923"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CFACEE9" w14:textId="77777777" w:rsidTr="006E6881">
        <w:trPr>
          <w:jc w:val="center"/>
          <w:ins w:id="924"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E35B72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25" w:author="John Mettrop" w:date="2021-12-21T07:41:00Z"/>
                <w:rFonts w:ascii="Times New Roman" w:eastAsia="Calibri" w:hAnsi="Times New Roman" w:cs="Times New Roman"/>
                <w:sz w:val="20"/>
                <w:szCs w:val="20"/>
                <w:lang w:val="en-GB" w:eastAsia="ja-JP"/>
              </w:rPr>
            </w:pPr>
            <w:ins w:id="926" w:author="John Mettrop" w:date="2021-12-21T07:41:00Z">
              <w:r w:rsidRPr="006E6881">
                <w:rPr>
                  <w:rFonts w:ascii="Times New Roman" w:eastAsia="Calibri"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DBFDA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7" w:author="John Mettrop" w:date="2021-12-21T07:41:00Z"/>
                <w:rFonts w:ascii="Times New Roman" w:eastAsia="Calibri" w:hAnsi="Times New Roman" w:cs="Times New Roman"/>
                <w:sz w:val="20"/>
                <w:szCs w:val="20"/>
                <w:lang w:val="en-GB" w:eastAsia="ja-JP"/>
              </w:rPr>
            </w:pPr>
            <w:proofErr w:type="spellStart"/>
            <w:ins w:id="928"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43D052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29" w:author="John Mettrop" w:date="2021-12-21T07:41:00Z"/>
                <w:rFonts w:ascii="Times New Roman" w:eastAsia="Calibri" w:hAnsi="Times New Roman" w:cs="Times New Roman"/>
                <w:sz w:val="20"/>
                <w:szCs w:val="20"/>
                <w:lang w:val="en-GB" w:eastAsia="zh-CN"/>
              </w:rPr>
            </w:pPr>
            <w:ins w:id="930" w:author="John Mettrop" w:date="2021-12-21T07:41:00Z">
              <w:r w:rsidRPr="006E6881">
                <w:rPr>
                  <w:rFonts w:ascii="Times New Roman" w:eastAsia="Calibri" w:hAnsi="Times New Roman" w:cs="Times New Roman"/>
                  <w:sz w:val="20"/>
                  <w:szCs w:val="20"/>
                  <w:lang w:val="en-GB"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3FB054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1" w:author="John Mettrop" w:date="2021-12-21T07:41:00Z"/>
                <w:rFonts w:ascii="Times New Roman" w:eastAsia="Calibri" w:hAnsi="Times New Roman" w:cs="Times New Roman"/>
                <w:sz w:val="20"/>
                <w:szCs w:val="20"/>
                <w:lang w:val="en-GB" w:eastAsia="zh-CN"/>
              </w:rPr>
            </w:pPr>
            <w:ins w:id="932" w:author="John Mettrop" w:date="2021-12-21T07:41:00Z">
              <w:r w:rsidRPr="006E6881">
                <w:rPr>
                  <w:rFonts w:ascii="Times New Roman" w:eastAsia="Calibri" w:hAnsi="Times New Roman" w:cs="Times New Roman"/>
                  <w:sz w:val="20"/>
                  <w:szCs w:val="20"/>
                  <w:lang w:val="en-GB"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10064E6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3" w:author="John Mettrop" w:date="2021-12-21T07:41:00Z"/>
                <w:rFonts w:ascii="Times New Roman" w:eastAsia="Calibri" w:hAnsi="Times New Roman" w:cs="Times New Roman"/>
                <w:sz w:val="20"/>
                <w:szCs w:val="20"/>
                <w:lang w:val="en-GB" w:eastAsia="zh-CN"/>
              </w:rPr>
            </w:pPr>
            <w:ins w:id="934"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7E89A36C" w14:textId="77777777" w:rsidTr="006E6881">
        <w:trPr>
          <w:trHeight w:val="287"/>
          <w:jc w:val="center"/>
          <w:ins w:id="935"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CE0A66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36" w:author="John Mettrop" w:date="2021-12-21T07:41:00Z"/>
                <w:rFonts w:ascii="Times New Roman" w:eastAsia="Calibri" w:hAnsi="Times New Roman" w:cs="Times New Roman"/>
                <w:sz w:val="20"/>
                <w:szCs w:val="20"/>
                <w:lang w:val="en-GB" w:eastAsia="ja-JP"/>
              </w:rPr>
            </w:pPr>
            <w:ins w:id="937"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715C64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38" w:author="John Mettrop" w:date="2021-12-21T07:41:00Z"/>
                <w:rFonts w:ascii="Times New Roman" w:eastAsia="Calibri" w:hAnsi="Times New Roman" w:cs="Times New Roman"/>
                <w:sz w:val="20"/>
                <w:szCs w:val="20"/>
                <w:lang w:val="en-GB" w:eastAsia="ja-JP"/>
              </w:rPr>
            </w:pPr>
            <w:proofErr w:type="spellStart"/>
            <w:ins w:id="939" w:author="John Mettrop" w:date="2021-12-21T07:41:00Z">
              <w:r w:rsidRPr="006E6881">
                <w:rPr>
                  <w:rFonts w:ascii="Times New Roman" w:eastAsia="Calibri"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07B28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0" w:author="John Mettrop" w:date="2021-12-21T07:41:00Z"/>
                <w:rFonts w:ascii="Times New Roman" w:eastAsia="Calibri" w:hAnsi="Times New Roman" w:cs="Times New Roman"/>
                <w:sz w:val="20"/>
                <w:szCs w:val="20"/>
                <w:lang w:val="en-GB" w:eastAsia="ja-JP"/>
              </w:rPr>
            </w:pPr>
            <w:ins w:id="941"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FDAF0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2" w:author="John Mettrop" w:date="2021-12-21T07:41:00Z"/>
                <w:rFonts w:ascii="Times New Roman" w:eastAsia="Calibri" w:hAnsi="Times New Roman" w:cs="Times New Roman"/>
                <w:sz w:val="20"/>
                <w:szCs w:val="20"/>
                <w:lang w:val="en-GB" w:eastAsia="ja-JP"/>
              </w:rPr>
            </w:pPr>
            <w:ins w:id="943" w:author="John Mettrop" w:date="2021-12-21T07:41:00Z">
              <w:r w:rsidRPr="006E6881">
                <w:rPr>
                  <w:rFonts w:ascii="Times New Roman" w:eastAsia="Calibri" w:hAnsi="Times New Roman" w:cs="Times New Roman"/>
                  <w:sz w:val="20"/>
                  <w:szCs w:val="20"/>
                  <w:lang w:val="en-GB"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5D40159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4" w:author="John Mettrop" w:date="2021-12-21T07:41:00Z"/>
                <w:rFonts w:ascii="Times New Roman" w:eastAsia="Calibri" w:hAnsi="Times New Roman" w:cs="Times New Roman"/>
                <w:sz w:val="20"/>
                <w:szCs w:val="20"/>
                <w:lang w:val="en-GB" w:eastAsia="zh-CN"/>
              </w:rPr>
            </w:pPr>
            <w:ins w:id="945" w:author="John Mettrop" w:date="2021-12-21T07:41:00Z">
              <w:r w:rsidRPr="006E6881">
                <w:rPr>
                  <w:rFonts w:ascii="Times New Roman" w:eastAsia="Calibri" w:hAnsi="Times New Roman" w:cs="Times New Roman"/>
                  <w:sz w:val="20"/>
                  <w:szCs w:val="20"/>
                  <w:lang w:val="en-GB" w:eastAsia="ja-JP"/>
                </w:rPr>
                <w:t>N/A</w:t>
              </w:r>
            </w:ins>
          </w:p>
        </w:tc>
      </w:tr>
      <w:tr w:rsidR="006E6881" w:rsidRPr="006E6881" w14:paraId="26CF7F27" w14:textId="77777777" w:rsidTr="006E6881">
        <w:trPr>
          <w:jc w:val="center"/>
          <w:ins w:id="946"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F731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47" w:author="John Mettrop" w:date="2021-12-21T07:41:00Z"/>
                <w:rFonts w:ascii="Times New Roman" w:eastAsia="Calibri" w:hAnsi="Times New Roman" w:cs="Times New Roman"/>
                <w:sz w:val="20"/>
                <w:szCs w:val="20"/>
                <w:lang w:val="en-GB" w:eastAsia="ja-JP"/>
              </w:rPr>
            </w:pPr>
            <w:ins w:id="948" w:author="John Mettrop" w:date="2021-12-21T07:41:00Z">
              <w:r w:rsidRPr="006E6881">
                <w:rPr>
                  <w:rFonts w:ascii="Times New Roman" w:eastAsia="Calibri"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5FFF728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9"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D892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0" w:author="John Mettrop" w:date="2021-12-21T07:41:00Z"/>
                <w:rFonts w:ascii="Times New Roman" w:eastAsia="Calibri" w:hAnsi="Times New Roman" w:cs="Times New Roman"/>
                <w:sz w:val="20"/>
                <w:szCs w:val="20"/>
                <w:lang w:val="en-GB" w:eastAsia="ja-JP"/>
              </w:rPr>
            </w:pPr>
            <w:ins w:id="951" w:author="John Mettrop" w:date="2021-12-21T07:41:00Z">
              <w:r w:rsidRPr="006E6881">
                <w:rPr>
                  <w:rFonts w:ascii="Times New Roman" w:eastAsia="Calibri" w:hAnsi="Times New Roman" w:cs="Times New Roman"/>
                  <w:sz w:val="20"/>
                  <w:szCs w:val="20"/>
                  <w:lang w:val="en-GB"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072B98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2" w:author="John Mettrop" w:date="2021-12-21T07:41:00Z"/>
                <w:rFonts w:ascii="Times New Roman" w:eastAsia="Calibri" w:hAnsi="Times New Roman" w:cs="Times New Roman"/>
                <w:sz w:val="20"/>
                <w:szCs w:val="20"/>
                <w:lang w:val="en-GB" w:eastAsia="ja-JP"/>
              </w:rPr>
            </w:pPr>
            <w:ins w:id="953" w:author="John Mettrop" w:date="2021-12-21T07:41:00Z">
              <w:r w:rsidRPr="006E6881">
                <w:rPr>
                  <w:rFonts w:ascii="Times New Roman" w:eastAsia="Calibri" w:hAnsi="Times New Roman" w:cs="Times New Roman"/>
                  <w:sz w:val="20"/>
                  <w:szCs w:val="20"/>
                  <w:lang w:val="en-GB"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0C43F9B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4" w:author="John Mettrop" w:date="2021-12-21T07:41:00Z"/>
                <w:rFonts w:ascii="Times New Roman" w:eastAsia="Calibri" w:hAnsi="Times New Roman" w:cs="Times New Roman"/>
                <w:sz w:val="20"/>
                <w:szCs w:val="20"/>
                <w:lang w:val="en-GB" w:eastAsia="ja-JP"/>
              </w:rPr>
            </w:pPr>
            <w:ins w:id="955"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75094581" w14:textId="77777777" w:rsidTr="006E6881">
        <w:trPr>
          <w:jc w:val="center"/>
          <w:ins w:id="956"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14DD2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57" w:author="John Mettrop" w:date="2021-12-21T07:41:00Z"/>
                <w:rFonts w:ascii="Times New Roman" w:eastAsia="Calibri" w:hAnsi="Times New Roman" w:cs="Times New Roman"/>
                <w:sz w:val="20"/>
                <w:szCs w:val="20"/>
                <w:lang w:val="en-GB" w:eastAsia="ja-JP"/>
              </w:rPr>
            </w:pPr>
            <w:ins w:id="958" w:author="John Mettrop" w:date="2021-12-21T07:41:00Z">
              <w:r w:rsidRPr="006E6881">
                <w:rPr>
                  <w:rFonts w:ascii="Times New Roman" w:eastAsia="Calibri"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218A04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9" w:author="John Mettrop" w:date="2021-12-21T07:41:00Z"/>
                <w:rFonts w:ascii="Times New Roman" w:eastAsia="Calibri"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CA61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0" w:author="John Mettrop" w:date="2021-12-21T07:41:00Z"/>
                <w:rFonts w:ascii="Times New Roman" w:eastAsia="Calibri" w:hAnsi="Times New Roman" w:cs="Times New Roman"/>
                <w:sz w:val="20"/>
                <w:szCs w:val="20"/>
                <w:lang w:val="en-GB" w:eastAsia="ja-JP"/>
              </w:rPr>
            </w:pPr>
            <w:ins w:id="961" w:author="John Mettrop" w:date="2021-12-21T07:41:00Z">
              <w:r w:rsidRPr="006E6881">
                <w:rPr>
                  <w:rFonts w:ascii="Times New Roman" w:eastAsia="Calibri" w:hAnsi="Times New Roman" w:cs="Times New Roman"/>
                  <w:sz w:val="20"/>
                  <w:szCs w:val="20"/>
                  <w:lang w:val="en-GB"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D06B8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2" w:author="John Mettrop" w:date="2021-12-21T07:41:00Z"/>
                <w:rFonts w:ascii="Times New Roman" w:eastAsia="Calibri" w:hAnsi="Times New Roman" w:cs="Times New Roman"/>
                <w:sz w:val="20"/>
                <w:szCs w:val="20"/>
                <w:lang w:val="en-GB" w:eastAsia="ja-JP"/>
              </w:rPr>
            </w:pPr>
            <w:ins w:id="963" w:author="John Mettrop" w:date="2021-12-21T07:41:00Z">
              <w:r w:rsidRPr="006E6881">
                <w:rPr>
                  <w:rFonts w:ascii="Times New Roman" w:eastAsia="Calibri" w:hAnsi="Times New Roman" w:cs="Times New Roman"/>
                  <w:sz w:val="20"/>
                  <w:szCs w:val="20"/>
                  <w:lang w:val="en-GB"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5EDF6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4" w:author="John Mettrop" w:date="2021-12-21T07:41:00Z"/>
                <w:rFonts w:ascii="Times New Roman" w:eastAsia="Calibri" w:hAnsi="Times New Roman" w:cs="Times New Roman"/>
                <w:sz w:val="20"/>
                <w:szCs w:val="20"/>
                <w:lang w:val="en-GB" w:eastAsia="ja-JP"/>
              </w:rPr>
            </w:pPr>
            <w:ins w:id="965"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1933E0D2" w14:textId="77777777" w:rsidTr="006E6881">
        <w:trPr>
          <w:jc w:val="center"/>
          <w:ins w:id="966"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FBC520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67" w:author="John Mettrop" w:date="2021-12-21T07:41:00Z"/>
                <w:rFonts w:ascii="Times New Roman" w:eastAsia="Calibri" w:hAnsi="Times New Roman" w:cs="Times New Roman"/>
                <w:sz w:val="20"/>
                <w:szCs w:val="20"/>
                <w:lang w:val="en-GB" w:eastAsia="ja-JP"/>
              </w:rPr>
            </w:pPr>
            <w:ins w:id="968" w:author="John Mettrop" w:date="2021-12-21T07:41:00Z">
              <w:r w:rsidRPr="006E6881">
                <w:rPr>
                  <w:rFonts w:ascii="Times New Roman" w:eastAsia="Calibri"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76A4EE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69" w:author="John Mettrop" w:date="2021-12-21T07:41:00Z"/>
                <w:rFonts w:ascii="Times New Roman" w:eastAsia="Calibri" w:hAnsi="Times New Roman" w:cs="Times New Roman"/>
                <w:sz w:val="20"/>
                <w:szCs w:val="20"/>
                <w:lang w:val="en-GB" w:eastAsia="ja-JP"/>
              </w:rPr>
            </w:pPr>
            <w:ins w:id="970"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059CC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1" w:author="John Mettrop" w:date="2021-12-21T07:41:00Z"/>
                <w:rFonts w:ascii="Times New Roman" w:eastAsia="Calibri" w:hAnsi="Times New Roman" w:cs="Times New Roman"/>
                <w:sz w:val="20"/>
                <w:szCs w:val="20"/>
                <w:lang w:val="en-GB" w:eastAsia="ja-JP"/>
              </w:rPr>
            </w:pPr>
            <w:ins w:id="972" w:author="John Mettrop" w:date="2021-12-21T07:41:00Z">
              <w:r w:rsidRPr="006E6881">
                <w:rPr>
                  <w:rFonts w:ascii="Times New Roman" w:eastAsia="Calibri" w:hAnsi="Times New Roman" w:cs="Times New Roman"/>
                  <w:sz w:val="20"/>
                  <w:szCs w:val="20"/>
                  <w:lang w:val="en-GB"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006BBB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3" w:author="John Mettrop" w:date="2021-12-21T07:41:00Z"/>
                <w:rFonts w:ascii="Times New Roman" w:eastAsia="Calibri" w:hAnsi="Times New Roman" w:cs="Times New Roman"/>
                <w:sz w:val="20"/>
                <w:szCs w:val="20"/>
                <w:lang w:val="en-GB" w:eastAsia="ja-JP"/>
              </w:rPr>
            </w:pPr>
            <w:ins w:id="974" w:author="John Mettrop" w:date="2021-12-21T07:41:00Z">
              <w:r w:rsidRPr="006E6881">
                <w:rPr>
                  <w:rFonts w:ascii="Times New Roman" w:eastAsia="Calibri" w:hAnsi="Times New Roman" w:cs="Times New Roman"/>
                  <w:sz w:val="20"/>
                  <w:szCs w:val="20"/>
                  <w:lang w:val="en-GB"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D5D23D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5" w:author="John Mettrop" w:date="2021-12-21T07:41:00Z"/>
                <w:rFonts w:ascii="Times New Roman" w:eastAsia="Calibri" w:hAnsi="Times New Roman" w:cs="Times New Roman"/>
                <w:sz w:val="20"/>
                <w:szCs w:val="20"/>
                <w:lang w:val="en-GB" w:eastAsia="ja-JP"/>
              </w:rPr>
            </w:pPr>
            <w:ins w:id="976"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45DBCA8C" w14:textId="77777777" w:rsidTr="006E6881">
        <w:trPr>
          <w:jc w:val="center"/>
          <w:ins w:id="977" w:author="John Mettrop" w:date="2021-12-21T07:4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6449BD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978" w:author="John Mettrop" w:date="2021-12-21T07:41:00Z"/>
                <w:rFonts w:ascii="Times New Roman" w:eastAsia="Calibri" w:hAnsi="Times New Roman" w:cs="Times New Roman"/>
                <w:sz w:val="20"/>
                <w:szCs w:val="20"/>
                <w:lang w:val="en-GB" w:eastAsia="ja-JP"/>
              </w:rPr>
            </w:pPr>
            <w:ins w:id="979" w:author="John Mettrop" w:date="2021-12-21T07:41:00Z">
              <w:r w:rsidRPr="006E6881">
                <w:rPr>
                  <w:rFonts w:ascii="Times New Roman" w:eastAsia="Calibri"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411CB41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0" w:author="John Mettrop" w:date="2021-12-21T07:41:00Z"/>
                <w:rFonts w:ascii="Times New Roman" w:eastAsia="Calibri" w:hAnsi="Times New Roman" w:cs="Times New Roman"/>
                <w:sz w:val="20"/>
                <w:szCs w:val="20"/>
                <w:lang w:val="en-GB" w:eastAsia="ja-JP"/>
              </w:rPr>
            </w:pPr>
            <w:ins w:id="981" w:author="John Mettrop" w:date="2021-12-21T07:41:00Z">
              <w:r w:rsidRPr="006E6881">
                <w:rPr>
                  <w:rFonts w:ascii="Times New Roman" w:eastAsia="Calibri"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34EC5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2" w:author="John Mettrop" w:date="2021-12-21T07:41:00Z"/>
                <w:rFonts w:ascii="Times New Roman" w:eastAsia="Calibri" w:hAnsi="Times New Roman" w:cs="Times New Roman"/>
                <w:sz w:val="20"/>
                <w:szCs w:val="20"/>
                <w:lang w:val="en-GB" w:eastAsia="ja-JP"/>
              </w:rPr>
            </w:pPr>
            <w:ins w:id="983" w:author="John Mettrop" w:date="2021-12-21T07:41:00Z">
              <w:r w:rsidRPr="006E6881">
                <w:rPr>
                  <w:rFonts w:ascii="Times New Roman" w:eastAsia="Calibri" w:hAnsi="Times New Roman" w:cs="Times New Roman"/>
                  <w:sz w:val="20"/>
                  <w:szCs w:val="20"/>
                  <w:lang w:val="en-GB"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A5B51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4" w:author="John Mettrop" w:date="2021-12-21T07:41:00Z"/>
                <w:rFonts w:ascii="Times New Roman" w:eastAsia="Calibri" w:hAnsi="Times New Roman" w:cs="Times New Roman"/>
                <w:sz w:val="20"/>
                <w:szCs w:val="20"/>
                <w:lang w:val="en-GB" w:eastAsia="ja-JP"/>
              </w:rPr>
            </w:pPr>
            <w:ins w:id="985" w:author="John Mettrop" w:date="2021-12-21T07:41:00Z">
              <w:r w:rsidRPr="006E6881">
                <w:rPr>
                  <w:rFonts w:ascii="Times New Roman" w:eastAsia="Calibri" w:hAnsi="Times New Roman" w:cs="Times New Roman"/>
                  <w:sz w:val="20"/>
                  <w:szCs w:val="20"/>
                  <w:lang w:val="en-GB"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C618F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6" w:author="John Mettrop" w:date="2021-12-21T07:41:00Z"/>
                <w:rFonts w:ascii="Times New Roman" w:eastAsia="Calibri" w:hAnsi="Times New Roman" w:cs="Times New Roman"/>
                <w:sz w:val="20"/>
                <w:szCs w:val="20"/>
                <w:lang w:val="en-GB" w:eastAsia="ja-JP"/>
              </w:rPr>
            </w:pPr>
            <w:ins w:id="987" w:author="John Mettrop" w:date="2021-12-21T07:41:00Z">
              <w:r w:rsidRPr="006E6881">
                <w:rPr>
                  <w:rFonts w:ascii="Times New Roman" w:eastAsia="Calibri" w:hAnsi="Times New Roman" w:cs="Times New Roman"/>
                  <w:sz w:val="20"/>
                  <w:szCs w:val="20"/>
                  <w:lang w:val="en-GB" w:eastAsia="ja-JP"/>
                </w:rPr>
                <w:t>90</w:t>
              </w:r>
            </w:ins>
          </w:p>
        </w:tc>
      </w:tr>
    </w:tbl>
    <w:p w14:paraId="1BF6271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88" w:author="John Mettrop" w:date="2021-12-21T07:41:00Z"/>
          <w:rFonts w:ascii="Times New Roman" w:eastAsia="Times New Roman" w:hAnsi="Times New Roman" w:cs="Times New Roman"/>
          <w:b/>
          <w:sz w:val="20"/>
          <w:szCs w:val="20"/>
          <w:lang w:val="en-GB"/>
        </w:rPr>
      </w:pPr>
    </w:p>
    <w:p w14:paraId="4D475D99" w14:textId="77777777" w:rsidR="006E6881" w:rsidRPr="006E6881" w:rsidRDefault="006E6881" w:rsidP="006E6881">
      <w:pPr>
        <w:spacing w:line="240" w:lineRule="auto"/>
        <w:jc w:val="left"/>
        <w:rPr>
          <w:ins w:id="989" w:author="John Mettrop" w:date="2021-12-21T07:41:00Z"/>
          <w:rFonts w:ascii="Times New Roman" w:eastAsia="Times New Roman" w:hAnsi="Times New Roman" w:cs="Times New Roman"/>
          <w:b/>
          <w:sz w:val="28"/>
          <w:szCs w:val="20"/>
          <w:lang w:val="en-GB"/>
        </w:rPr>
        <w:sectPr w:rsidR="006E6881" w:rsidRPr="006E6881">
          <w:pgSz w:w="15840" w:h="12240" w:orient="landscape"/>
          <w:pgMar w:top="1440" w:right="1440" w:bottom="1440" w:left="1440" w:header="720" w:footer="720" w:gutter="0"/>
          <w:pgNumType w:fmt="numberInDash"/>
          <w:cols w:space="720"/>
        </w:sectPr>
      </w:pPr>
    </w:p>
    <w:p w14:paraId="45DE9D29"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40" w:after="280" w:line="240" w:lineRule="auto"/>
        <w:rPr>
          <w:ins w:id="990" w:author="John Mettrop" w:date="2021-12-21T07:41:00Z"/>
          <w:rFonts w:ascii="Times New Roman Bold" w:eastAsia="Times New Roman" w:hAnsi="Times New Roman Bold" w:cs="Times New Roman"/>
          <w:b/>
          <w:sz w:val="28"/>
          <w:szCs w:val="20"/>
          <w:lang w:val="en-GB"/>
        </w:rPr>
      </w:pPr>
      <w:ins w:id="991" w:author="John Mettrop" w:date="2021-12-21T07:41:00Z">
        <w:r w:rsidRPr="006E6881">
          <w:rPr>
            <w:rFonts w:ascii="Times New Roman Bold" w:eastAsia="Times New Roman" w:hAnsi="Times New Roman Bold" w:cs="Times New Roman"/>
            <w:b/>
            <w:sz w:val="28"/>
            <w:szCs w:val="20"/>
            <w:lang w:val="en-GB"/>
          </w:rPr>
          <w:lastRenderedPageBreak/>
          <w:t>Annex 2</w:t>
        </w:r>
        <w:r w:rsidRPr="006E6881">
          <w:rPr>
            <w:rFonts w:ascii="Times New Roman Bold" w:eastAsia="Times New Roman" w:hAnsi="Times New Roman Bold" w:cs="Times New Roman"/>
            <w:b/>
            <w:sz w:val="28"/>
            <w:szCs w:val="20"/>
            <w:lang w:val="en-GB"/>
          </w:rPr>
          <w:br/>
        </w:r>
        <w:r w:rsidRPr="006E6881">
          <w:rPr>
            <w:rFonts w:ascii="Times New Roman Bold" w:eastAsia="Times New Roman" w:hAnsi="Times New Roman Bold" w:cs="Times New Roman"/>
            <w:b/>
            <w:sz w:val="28"/>
            <w:szCs w:val="20"/>
            <w:lang w:val="en-GB"/>
          </w:rPr>
          <w:br/>
          <w:t>Technical characteristics and protection criteria for systems operating in the maritime mobile service</w:t>
        </w:r>
      </w:ins>
    </w:p>
    <w:p w14:paraId="083FFAED"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992" w:author="John Mettrop" w:date="2021-12-21T07:41:00Z"/>
          <w:rFonts w:ascii="Times New Roman" w:eastAsia="Times New Roman" w:hAnsi="Times New Roman" w:cs="Times New Roman"/>
          <w:b/>
          <w:sz w:val="28"/>
          <w:szCs w:val="20"/>
          <w:lang w:val="en-GB"/>
        </w:rPr>
      </w:pPr>
      <w:ins w:id="993" w:author="John Mettrop" w:date="2021-12-21T07:41:00Z">
        <w:r w:rsidRPr="006E6881">
          <w:rPr>
            <w:rFonts w:ascii="Times New Roman" w:eastAsia="Times New Roman" w:hAnsi="Times New Roman" w:cs="Times New Roman"/>
            <w:b/>
            <w:sz w:val="28"/>
            <w:szCs w:val="20"/>
            <w:lang w:val="en-GB"/>
          </w:rPr>
          <w:t>1</w:t>
        </w:r>
        <w:r w:rsidRPr="006E6881">
          <w:rPr>
            <w:rFonts w:ascii="Times New Roman" w:eastAsia="Times New Roman" w:hAnsi="Times New Roman" w:cs="Times New Roman"/>
            <w:b/>
            <w:sz w:val="28"/>
            <w:szCs w:val="20"/>
            <w:lang w:val="en-GB"/>
          </w:rPr>
          <w:tab/>
          <w:t>Introduction</w:t>
        </w:r>
      </w:ins>
    </w:p>
    <w:p w14:paraId="1989FF16" w14:textId="0B5F050C"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994" w:author="John Mettrop" w:date="2021-12-21T07:41:00Z"/>
          <w:rFonts w:ascii="Times New Roman" w:eastAsia="Times New Roman" w:hAnsi="Times New Roman" w:cs="Times New Roman"/>
          <w:sz w:val="24"/>
          <w:szCs w:val="20"/>
          <w:lang w:val="en-GB"/>
        </w:rPr>
      </w:pPr>
      <w:ins w:id="995" w:author="John Mettrop" w:date="2021-12-21T07:41:00Z">
        <w:r w:rsidRPr="006E6881">
          <w:rPr>
            <w:rFonts w:ascii="Times New Roman" w:eastAsia="Times New Roman" w:hAnsi="Times New Roman" w:cs="Times New Roman"/>
            <w:sz w:val="24"/>
            <w:szCs w:val="20"/>
            <w:lang w:val="en-GB"/>
          </w:rPr>
          <w:t xml:space="preserve">Systems and networks operating in the MMS are used for broadband </w:t>
        </w:r>
        <w:proofErr w:type="gramStart"/>
        <w:r w:rsidRPr="006E6881">
          <w:rPr>
            <w:rFonts w:ascii="Times New Roman" w:eastAsia="Times New Roman" w:hAnsi="Times New Roman" w:cs="Times New Roman"/>
            <w:sz w:val="24"/>
            <w:szCs w:val="20"/>
            <w:lang w:val="en-GB"/>
          </w:rPr>
          <w:t>data-links</w:t>
        </w:r>
        <w:proofErr w:type="gramEnd"/>
        <w:r w:rsidRPr="006E6881">
          <w:rPr>
            <w:rFonts w:ascii="Times New Roman" w:eastAsia="Times New Roman" w:hAnsi="Times New Roman" w:cs="Times New Roman"/>
            <w:sz w:val="24"/>
            <w:szCs w:val="20"/>
            <w:lang w:val="en-GB"/>
          </w:rPr>
          <w:t xml:space="preserve"> to support various applications</w:t>
        </w:r>
      </w:ins>
      <w:ins w:id="996" w:author="USA" w:date="2022-02-16T11:41:00Z">
        <w:r w:rsidR="00A5137D" w:rsidRPr="00E02840">
          <w:rPr>
            <w:rFonts w:ascii="Times New Roman" w:eastAsia="Times New Roman" w:hAnsi="Times New Roman" w:cs="Times New Roman"/>
            <w:sz w:val="24"/>
            <w:szCs w:val="20"/>
            <w:highlight w:val="yellow"/>
            <w:lang w:val="en-GB"/>
            <w:rPrChange w:id="997" w:author="USA" w:date="2022-02-17T14:42:00Z">
              <w:rPr>
                <w:rFonts w:ascii="Times New Roman" w:eastAsia="Times New Roman" w:hAnsi="Times New Roman" w:cs="Times New Roman"/>
                <w:sz w:val="24"/>
                <w:szCs w:val="20"/>
                <w:lang w:val="en-GB"/>
              </w:rPr>
            </w:rPrChange>
          </w:rPr>
          <w:t>,</w:t>
        </w:r>
      </w:ins>
      <w:ins w:id="998" w:author="John Mettrop" w:date="2021-12-21T07:41:00Z">
        <w:r w:rsidRPr="006E6881">
          <w:rPr>
            <w:rFonts w:ascii="Times New Roman" w:eastAsia="Times New Roman" w:hAnsi="Times New Roman" w:cs="Times New Roman"/>
            <w:sz w:val="24"/>
            <w:szCs w:val="20"/>
            <w:lang w:val="en-GB"/>
          </w:rPr>
          <w:t xml:space="preserve"> such </w:t>
        </w:r>
        <w:del w:id="999" w:author="USA" w:date="2022-02-16T11:41:00Z">
          <w:r w:rsidRPr="00E02840" w:rsidDel="00A5137D">
            <w:rPr>
              <w:rFonts w:ascii="Times New Roman" w:eastAsia="Times New Roman" w:hAnsi="Times New Roman" w:cs="Times New Roman"/>
              <w:sz w:val="24"/>
              <w:szCs w:val="20"/>
              <w:highlight w:val="yellow"/>
              <w:lang w:val="en-GB"/>
              <w:rPrChange w:id="1000" w:author="USA" w:date="2022-02-17T14:42:00Z">
                <w:rPr>
                  <w:rFonts w:ascii="Times New Roman" w:eastAsia="Times New Roman" w:hAnsi="Times New Roman" w:cs="Times New Roman"/>
                  <w:sz w:val="24"/>
                  <w:szCs w:val="20"/>
                  <w:lang w:val="en-GB"/>
                </w:rPr>
              </w:rPrChange>
            </w:rPr>
            <w:delText>of</w:delText>
          </w:r>
        </w:del>
      </w:ins>
      <w:ins w:id="1001" w:author="USA" w:date="2022-02-16T11:41:00Z">
        <w:r w:rsidR="00A5137D" w:rsidRPr="00E02840">
          <w:rPr>
            <w:rFonts w:ascii="Times New Roman" w:eastAsia="Times New Roman" w:hAnsi="Times New Roman" w:cs="Times New Roman"/>
            <w:sz w:val="24"/>
            <w:szCs w:val="20"/>
            <w:highlight w:val="yellow"/>
            <w:lang w:val="en-GB"/>
            <w:rPrChange w:id="1002" w:author="USA" w:date="2022-02-17T14:42:00Z">
              <w:rPr>
                <w:rFonts w:ascii="Times New Roman" w:eastAsia="Times New Roman" w:hAnsi="Times New Roman" w:cs="Times New Roman"/>
                <w:sz w:val="24"/>
                <w:szCs w:val="20"/>
                <w:lang w:val="en-GB"/>
              </w:rPr>
            </w:rPrChange>
          </w:rPr>
          <w:t>as</w:t>
        </w:r>
      </w:ins>
      <w:ins w:id="1003" w:author="John Mettrop" w:date="2021-12-21T07:41:00Z">
        <w:r w:rsidRPr="006E6881">
          <w:rPr>
            <w:rFonts w:ascii="Times New Roman" w:eastAsia="Times New Roman" w:hAnsi="Times New Roman" w:cs="Times New Roman"/>
            <w:sz w:val="24"/>
            <w:szCs w:val="20"/>
            <w:lang w:val="en-GB"/>
          </w:rPr>
          <w:t xml:space="preserve"> remote sensing</w:t>
        </w:r>
        <w:del w:id="1004" w:author="USA" w:date="2022-02-16T11:41:00Z">
          <w:r w:rsidRPr="00AC7FCA" w:rsidDel="00A5137D">
            <w:rPr>
              <w:rFonts w:ascii="Times New Roman" w:eastAsia="Times New Roman" w:hAnsi="Times New Roman" w:cs="Times New Roman"/>
              <w:sz w:val="24"/>
              <w:szCs w:val="20"/>
              <w:highlight w:val="yellow"/>
              <w:lang w:val="en-GB"/>
              <w:rPrChange w:id="1005" w:author="USA" w:date="2022-02-17T14:43:00Z">
                <w:rPr>
                  <w:rFonts w:ascii="Times New Roman" w:eastAsia="Times New Roman" w:hAnsi="Times New Roman" w:cs="Times New Roman"/>
                  <w:sz w:val="24"/>
                  <w:szCs w:val="20"/>
                  <w:lang w:val="en-GB"/>
                </w:rPr>
              </w:rPrChange>
            </w:rPr>
            <w:delText>, e.g.</w:delText>
          </w:r>
        </w:del>
      </w:ins>
      <w:ins w:id="1006" w:author="USA" w:date="2022-02-16T11:41:00Z">
        <w:r w:rsidR="00A5137D" w:rsidRPr="00AC7FCA">
          <w:rPr>
            <w:rFonts w:ascii="Times New Roman" w:eastAsia="Times New Roman" w:hAnsi="Times New Roman" w:cs="Times New Roman"/>
            <w:sz w:val="24"/>
            <w:szCs w:val="20"/>
            <w:highlight w:val="yellow"/>
            <w:lang w:val="en-GB"/>
            <w:rPrChange w:id="1007" w:author="USA" w:date="2022-02-17T14:43:00Z">
              <w:rPr>
                <w:rFonts w:ascii="Times New Roman" w:eastAsia="Times New Roman" w:hAnsi="Times New Roman" w:cs="Times New Roman"/>
                <w:sz w:val="24"/>
                <w:szCs w:val="20"/>
                <w:lang w:val="en-GB"/>
              </w:rPr>
            </w:rPrChange>
          </w:rPr>
          <w:t xml:space="preserve"> for</w:t>
        </w:r>
      </w:ins>
      <w:ins w:id="1008" w:author="John Mettrop" w:date="2021-12-21T07:41:00Z">
        <w:r w:rsidRPr="006E6881">
          <w:rPr>
            <w:rFonts w:ascii="Times New Roman" w:eastAsia="Times New Roman" w:hAnsi="Times New Roman" w:cs="Times New Roman"/>
            <w:sz w:val="24"/>
            <w:szCs w:val="20"/>
            <w:lang w:val="en-GB"/>
          </w:rPr>
          <w:t xml:space="preserve"> earth sciences, land management, </w:t>
        </w:r>
      </w:ins>
      <w:ins w:id="1009" w:author="USA" w:date="2022-02-16T11:41:00Z">
        <w:r w:rsidR="00A5137D" w:rsidRPr="00E02840">
          <w:rPr>
            <w:rFonts w:ascii="Times New Roman" w:eastAsia="Times New Roman" w:hAnsi="Times New Roman" w:cs="Times New Roman"/>
            <w:sz w:val="24"/>
            <w:szCs w:val="20"/>
            <w:highlight w:val="yellow"/>
            <w:lang w:val="en-GB"/>
            <w:rPrChange w:id="1010" w:author="USA" w:date="2022-02-17T14:42:00Z">
              <w:rPr>
                <w:rFonts w:ascii="Times New Roman" w:eastAsia="Times New Roman" w:hAnsi="Times New Roman" w:cs="Times New Roman"/>
                <w:sz w:val="24"/>
                <w:szCs w:val="20"/>
                <w:lang w:val="en-GB"/>
              </w:rPr>
            </w:rPrChange>
          </w:rPr>
          <w:t>and</w:t>
        </w:r>
        <w:r w:rsidR="00A5137D">
          <w:rPr>
            <w:rFonts w:ascii="Times New Roman" w:eastAsia="Times New Roman" w:hAnsi="Times New Roman" w:cs="Times New Roman"/>
            <w:sz w:val="24"/>
            <w:szCs w:val="20"/>
            <w:lang w:val="en-GB"/>
          </w:rPr>
          <w:t xml:space="preserve"> </w:t>
        </w:r>
      </w:ins>
      <w:ins w:id="1011" w:author="John Mettrop" w:date="2021-12-21T07:41:00Z">
        <w:r w:rsidRPr="006E6881">
          <w:rPr>
            <w:rFonts w:ascii="Times New Roman" w:eastAsia="Times New Roman" w:hAnsi="Times New Roman" w:cs="Times New Roman"/>
            <w:sz w:val="24"/>
            <w:szCs w:val="20"/>
            <w:lang w:val="en-GB"/>
          </w:rPr>
          <w:t>energy distribution.</w:t>
        </w:r>
      </w:ins>
    </w:p>
    <w:p w14:paraId="5E0BB02E" w14:textId="4B667494"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12" w:author="John Mettrop" w:date="2021-12-21T07:41:00Z"/>
          <w:rFonts w:ascii="Times New Roman" w:eastAsia="Times New Roman" w:hAnsi="Times New Roman" w:cs="Times New Roman"/>
          <w:sz w:val="24"/>
          <w:szCs w:val="20"/>
          <w:lang w:val="en-GB"/>
        </w:rPr>
      </w:pPr>
      <w:ins w:id="1013" w:author="John Mettrop" w:date="2021-12-21T07:41:00Z">
        <w:r w:rsidRPr="006E6881">
          <w:rPr>
            <w:rFonts w:ascii="Times New Roman" w:eastAsia="Times New Roman" w:hAnsi="Times New Roman" w:cs="Times New Roman"/>
            <w:sz w:val="24"/>
            <w:szCs w:val="20"/>
            <w:lang w:val="en-GB"/>
          </w:rPr>
          <w:t xml:space="preserve">These maritime mobile systems may </w:t>
        </w:r>
        <w:del w:id="1014" w:author="USA" w:date="2022-02-09T11:49:00Z">
          <w:r w:rsidRPr="005241E0" w:rsidDel="00AD061E">
            <w:rPr>
              <w:rFonts w:ascii="Times New Roman" w:eastAsia="Times New Roman" w:hAnsi="Times New Roman" w:cs="Times New Roman"/>
              <w:sz w:val="24"/>
              <w:szCs w:val="20"/>
              <w:highlight w:val="yellow"/>
              <w:lang w:val="en-GB"/>
              <w:rPrChange w:id="1015" w:author="USA" w:date="2022-02-09T11:54:00Z">
                <w:rPr>
                  <w:rFonts w:ascii="Times New Roman" w:eastAsia="Times New Roman" w:hAnsi="Times New Roman" w:cs="Times New Roman"/>
                  <w:sz w:val="24"/>
                  <w:szCs w:val="20"/>
                  <w:lang w:val="en-GB"/>
                </w:rPr>
              </w:rPrChange>
            </w:rPr>
            <w:delText>[</w:delText>
          </w:r>
        </w:del>
        <w:r w:rsidRPr="006E6881">
          <w:rPr>
            <w:rFonts w:ascii="Times New Roman" w:eastAsia="Times New Roman" w:hAnsi="Times New Roman" w:cs="Times New Roman"/>
            <w:sz w:val="24"/>
            <w:szCs w:val="20"/>
            <w:lang w:val="en-GB"/>
          </w:rPr>
          <w:t>operat</w:t>
        </w:r>
        <w:del w:id="1016" w:author="USA" w:date="2022-02-09T11:50:00Z">
          <w:r w:rsidRPr="005241E0" w:rsidDel="00AD061E">
            <w:rPr>
              <w:rFonts w:ascii="Times New Roman" w:eastAsia="Times New Roman" w:hAnsi="Times New Roman" w:cs="Times New Roman"/>
              <w:sz w:val="24"/>
              <w:szCs w:val="20"/>
              <w:highlight w:val="yellow"/>
              <w:lang w:val="en-GB"/>
              <w:rPrChange w:id="1017" w:author="USA" w:date="2022-02-09T11:55:00Z">
                <w:rPr>
                  <w:rFonts w:ascii="Times New Roman" w:eastAsia="Times New Roman" w:hAnsi="Times New Roman" w:cs="Times New Roman"/>
                  <w:sz w:val="24"/>
                  <w:szCs w:val="20"/>
                  <w:lang w:val="en-GB"/>
                </w:rPr>
              </w:rPrChange>
            </w:rPr>
            <w:delText>e</w:delText>
          </w:r>
        </w:del>
      </w:ins>
      <w:ins w:id="1018" w:author="USA" w:date="2022-02-09T11:50:00Z">
        <w:r w:rsidR="00AD061E" w:rsidRPr="005241E0">
          <w:rPr>
            <w:rFonts w:ascii="Times New Roman" w:eastAsia="Times New Roman" w:hAnsi="Times New Roman" w:cs="Times New Roman"/>
            <w:sz w:val="24"/>
            <w:szCs w:val="20"/>
            <w:highlight w:val="yellow"/>
            <w:lang w:val="en-GB"/>
            <w:rPrChange w:id="1019" w:author="USA" w:date="2022-02-09T11:55:00Z">
              <w:rPr>
                <w:rFonts w:ascii="Times New Roman" w:eastAsia="Times New Roman" w:hAnsi="Times New Roman" w:cs="Times New Roman"/>
                <w:sz w:val="24"/>
                <w:szCs w:val="20"/>
                <w:lang w:val="en-GB"/>
              </w:rPr>
            </w:rPrChange>
          </w:rPr>
          <w:t>ions</w:t>
        </w:r>
      </w:ins>
      <w:ins w:id="1020" w:author="John Mettrop" w:date="2021-12-21T07:41:00Z">
        <w:del w:id="1021" w:author="USA" w:date="2022-02-09T11:50:00Z">
          <w:r w:rsidRPr="005241E0" w:rsidDel="00AD061E">
            <w:rPr>
              <w:rFonts w:ascii="Times New Roman" w:eastAsia="Times New Roman" w:hAnsi="Times New Roman" w:cs="Times New Roman"/>
              <w:sz w:val="24"/>
              <w:szCs w:val="20"/>
              <w:highlight w:val="yellow"/>
              <w:lang w:val="en-GB"/>
              <w:rPrChange w:id="1022" w:author="USA" w:date="2022-02-09T11:55:00Z">
                <w:rPr>
                  <w:rFonts w:ascii="Times New Roman" w:eastAsia="Times New Roman" w:hAnsi="Times New Roman" w:cs="Times New Roman"/>
                  <w:sz w:val="24"/>
                  <w:szCs w:val="20"/>
                  <w:lang w:val="en-GB"/>
                </w:rPr>
              </w:rPrChange>
            </w:rPr>
            <w:delText xml:space="preserve"> anywhere anytime / also be operated] to</w:delText>
          </w:r>
        </w:del>
        <w:r w:rsidRPr="006E6881">
          <w:rPr>
            <w:rFonts w:ascii="Times New Roman" w:eastAsia="Times New Roman" w:hAnsi="Times New Roman" w:cs="Times New Roman"/>
            <w:sz w:val="24"/>
            <w:szCs w:val="20"/>
            <w:lang w:val="en-GB"/>
          </w:rPr>
          <w:t xml:space="preserve"> support security, law enforcement, humanitarian assistance efforts and search and rescue</w:t>
        </w:r>
        <w:del w:id="1023" w:author="USA" w:date="2022-02-09T11:50:00Z">
          <w:r w:rsidRPr="005241E0" w:rsidDel="00AD061E">
            <w:rPr>
              <w:rFonts w:ascii="Times New Roman" w:eastAsia="Times New Roman" w:hAnsi="Times New Roman" w:cs="Times New Roman"/>
              <w:sz w:val="24"/>
              <w:szCs w:val="20"/>
              <w:highlight w:val="yellow"/>
              <w:lang w:val="en-GB"/>
              <w:rPrChange w:id="1024" w:author="USA" w:date="2022-02-09T11:55:00Z">
                <w:rPr>
                  <w:rFonts w:ascii="Times New Roman" w:eastAsia="Times New Roman" w:hAnsi="Times New Roman" w:cs="Times New Roman"/>
                  <w:sz w:val="24"/>
                  <w:szCs w:val="20"/>
                  <w:lang w:val="en-GB"/>
                </w:rPr>
              </w:rPrChange>
            </w:rPr>
            <w:delText>. [</w:delText>
          </w:r>
        </w:del>
      </w:ins>
      <w:ins w:id="1025" w:author="USA" w:date="2022-02-09T11:50:00Z">
        <w:r w:rsidR="00AD061E">
          <w:rPr>
            <w:rFonts w:ascii="Times New Roman" w:eastAsia="Times New Roman" w:hAnsi="Times New Roman" w:cs="Times New Roman"/>
            <w:sz w:val="24"/>
            <w:szCs w:val="20"/>
            <w:lang w:val="en-GB"/>
          </w:rPr>
          <w:t xml:space="preserve"> </w:t>
        </w:r>
      </w:ins>
      <w:ins w:id="1026" w:author="John Mettrop" w:date="2021-12-21T07:41:00Z">
        <w:r w:rsidRPr="006E6881">
          <w:rPr>
            <w:rFonts w:ascii="Times New Roman" w:eastAsia="Times New Roman" w:hAnsi="Times New Roman" w:cs="Times New Roman"/>
            <w:sz w:val="24"/>
            <w:szCs w:val="20"/>
            <w:lang w:val="en-GB"/>
          </w:rPr>
          <w:t xml:space="preserve">throughout the 4 </w:t>
        </w:r>
        <w:del w:id="1027" w:author="USA" w:date="2022-02-09T11:50:00Z">
          <w:r w:rsidRPr="005241E0" w:rsidDel="00AD061E">
            <w:rPr>
              <w:rFonts w:ascii="Times New Roman" w:eastAsia="Times New Roman" w:hAnsi="Times New Roman" w:cs="Times New Roman"/>
              <w:sz w:val="24"/>
              <w:szCs w:val="20"/>
              <w:highlight w:val="yellow"/>
              <w:lang w:val="en-GB"/>
              <w:rPrChange w:id="1028" w:author="USA" w:date="2022-02-09T11:55:00Z">
                <w:rPr>
                  <w:rFonts w:ascii="Times New Roman" w:eastAsia="Times New Roman" w:hAnsi="Times New Roman" w:cs="Times New Roman"/>
                  <w:sz w:val="24"/>
                  <w:szCs w:val="20"/>
                  <w:lang w:val="en-GB"/>
                </w:rPr>
              </w:rPrChange>
            </w:rPr>
            <w:delText>8</w:delText>
          </w:r>
        </w:del>
      </w:ins>
      <w:ins w:id="1029" w:author="USA" w:date="2022-02-09T11:50:00Z">
        <w:r w:rsidR="00AD061E" w:rsidRPr="005241E0">
          <w:rPr>
            <w:rFonts w:ascii="Times New Roman" w:eastAsia="Times New Roman" w:hAnsi="Times New Roman" w:cs="Times New Roman"/>
            <w:sz w:val="24"/>
            <w:szCs w:val="20"/>
            <w:highlight w:val="yellow"/>
            <w:lang w:val="en-GB"/>
            <w:rPrChange w:id="1030" w:author="USA" w:date="2022-02-09T11:55:00Z">
              <w:rPr>
                <w:rFonts w:ascii="Times New Roman" w:eastAsia="Times New Roman" w:hAnsi="Times New Roman" w:cs="Times New Roman"/>
                <w:sz w:val="24"/>
                <w:szCs w:val="20"/>
                <w:lang w:val="en-GB"/>
              </w:rPr>
            </w:rPrChange>
          </w:rPr>
          <w:t>4</w:t>
        </w:r>
      </w:ins>
      <w:ins w:id="1031" w:author="John Mettrop" w:date="2021-12-21T07:41:00Z">
        <w:r w:rsidRPr="006E6881">
          <w:rPr>
            <w:rFonts w:ascii="Times New Roman" w:eastAsia="Times New Roman" w:hAnsi="Times New Roman" w:cs="Times New Roman"/>
            <w:sz w:val="24"/>
            <w:szCs w:val="20"/>
            <w:lang w:val="en-GB"/>
          </w:rPr>
          <w:t>00</w:t>
        </w:r>
        <w:r w:rsidRPr="006E6881">
          <w:rPr>
            <w:rFonts w:ascii="Times New Roman" w:eastAsia="Times New Roman" w:hAnsi="Times New Roman" w:cs="Times New Roman"/>
            <w:sz w:val="24"/>
            <w:szCs w:val="20"/>
            <w:lang w:val="en-GB"/>
          </w:rPr>
          <w:noBreakHyphen/>
          <w:t>4 990 MHz frequency range</w:t>
        </w:r>
      </w:ins>
      <w:ins w:id="1032" w:author="USA" w:date="2022-02-09T11:50:00Z">
        <w:r w:rsidR="00AD061E">
          <w:rPr>
            <w:rFonts w:ascii="Times New Roman" w:eastAsia="Times New Roman" w:hAnsi="Times New Roman" w:cs="Times New Roman"/>
            <w:sz w:val="24"/>
            <w:szCs w:val="20"/>
            <w:lang w:val="en-GB"/>
          </w:rPr>
          <w:t xml:space="preserve"> </w:t>
        </w:r>
      </w:ins>
      <w:ins w:id="1033" w:author="USA" w:date="2022-02-11T17:50:00Z">
        <w:r w:rsidR="00DD52A1">
          <w:rPr>
            <w:rFonts w:ascii="Times New Roman" w:eastAsia="Times New Roman" w:hAnsi="Times New Roman" w:cs="Times New Roman"/>
            <w:sz w:val="24"/>
            <w:szCs w:val="20"/>
            <w:highlight w:val="yellow"/>
            <w:lang w:val="en-GB"/>
          </w:rPr>
          <w:t>or</w:t>
        </w:r>
      </w:ins>
      <w:ins w:id="1034" w:author="USA" w:date="2022-02-09T11:50:00Z">
        <w:r w:rsidR="00AD061E" w:rsidRPr="00E54ED6">
          <w:rPr>
            <w:rFonts w:ascii="Times New Roman" w:eastAsia="Times New Roman" w:hAnsi="Times New Roman" w:cs="Times New Roman"/>
            <w:sz w:val="24"/>
            <w:szCs w:val="20"/>
            <w:highlight w:val="yellow"/>
            <w:lang w:val="en-GB"/>
          </w:rPr>
          <w:t xml:space="preserve"> portions thereof</w:t>
        </w:r>
      </w:ins>
      <w:ins w:id="1035" w:author="John Mettrop" w:date="2021-12-21T07:41:00Z">
        <w:del w:id="1036" w:author="USA" w:date="2022-02-09T11:50:00Z">
          <w:r w:rsidRPr="00E54ED6" w:rsidDel="00AD061E">
            <w:rPr>
              <w:rFonts w:ascii="Times New Roman" w:eastAsia="Times New Roman" w:hAnsi="Times New Roman" w:cs="Times New Roman"/>
              <w:sz w:val="24"/>
              <w:szCs w:val="20"/>
              <w:highlight w:val="yellow"/>
              <w:lang w:val="en-GB"/>
            </w:rPr>
            <w:delText>]</w:delText>
          </w:r>
        </w:del>
        <w:r w:rsidRPr="006E6881">
          <w:rPr>
            <w:rFonts w:ascii="Times New Roman" w:eastAsia="Times New Roman" w:hAnsi="Times New Roman" w:cs="Times New Roman"/>
            <w:sz w:val="24"/>
            <w:szCs w:val="20"/>
            <w:lang w:val="en-GB"/>
          </w:rPr>
          <w:t xml:space="preserve"> in their own territories. </w:t>
        </w:r>
      </w:ins>
      <w:ins w:id="1037" w:author="USA" w:date="2022-02-09T12:01:00Z">
        <w:r w:rsidR="00CF4EAD" w:rsidRPr="007E1DE0">
          <w:rPr>
            <w:rFonts w:ascii="Times New Roman" w:eastAsia="Times New Roman" w:hAnsi="Times New Roman" w:cs="Times New Roman"/>
            <w:sz w:val="24"/>
            <w:szCs w:val="20"/>
            <w:highlight w:val="yellow"/>
            <w:lang w:val="en-GB"/>
          </w:rPr>
          <w:t xml:space="preserve">Given the </w:t>
        </w:r>
      </w:ins>
      <w:ins w:id="1038" w:author="USA" w:date="2022-02-11T17:17:00Z">
        <w:r w:rsidR="00E54ED6">
          <w:rPr>
            <w:rFonts w:ascii="Times New Roman" w:eastAsia="Times New Roman" w:hAnsi="Times New Roman" w:cs="Times New Roman"/>
            <w:sz w:val="24"/>
            <w:szCs w:val="20"/>
            <w:highlight w:val="yellow"/>
            <w:lang w:val="en-GB"/>
          </w:rPr>
          <w:t xml:space="preserve">unpredictable </w:t>
        </w:r>
      </w:ins>
      <w:ins w:id="1039" w:author="USA" w:date="2022-02-09T12:01:00Z">
        <w:r w:rsidR="00CF4EAD" w:rsidRPr="007E1DE0">
          <w:rPr>
            <w:rFonts w:ascii="Times New Roman" w:eastAsia="Times New Roman" w:hAnsi="Times New Roman" w:cs="Times New Roman"/>
            <w:sz w:val="24"/>
            <w:szCs w:val="20"/>
            <w:highlight w:val="yellow"/>
            <w:lang w:val="en-GB"/>
          </w:rPr>
          <w:t xml:space="preserve">nature of these tasks, </w:t>
        </w:r>
      </w:ins>
      <w:ins w:id="1040" w:author="USA" w:date="2022-02-14T19:28:00Z">
        <w:r w:rsidR="00BD3396">
          <w:rPr>
            <w:rFonts w:ascii="Times New Roman" w:eastAsia="Times New Roman" w:hAnsi="Times New Roman" w:cs="Times New Roman"/>
            <w:sz w:val="24"/>
            <w:szCs w:val="20"/>
            <w:highlight w:val="yellow"/>
            <w:lang w:val="en-GB"/>
          </w:rPr>
          <w:t xml:space="preserve">immediate operations can be required at any time, and advanced </w:t>
        </w:r>
      </w:ins>
      <w:ins w:id="1041" w:author="USA" w:date="2022-02-09T12:01:00Z">
        <w:r w:rsidR="00CF4EAD" w:rsidRPr="007E1DE0">
          <w:rPr>
            <w:rFonts w:ascii="Times New Roman" w:eastAsia="Times New Roman" w:hAnsi="Times New Roman" w:cs="Times New Roman"/>
            <w:sz w:val="24"/>
            <w:szCs w:val="20"/>
            <w:highlight w:val="yellow"/>
            <w:lang w:val="en-GB"/>
          </w:rPr>
          <w:t>planning is not possible. Additionally, s</w:t>
        </w:r>
      </w:ins>
      <w:ins w:id="1042" w:author="John Mettrop" w:date="2021-12-21T07:41:00Z">
        <w:del w:id="1043" w:author="USA" w:date="2022-02-09T12:01:00Z">
          <w:r w:rsidRPr="00CF4EAD" w:rsidDel="00CF4EAD">
            <w:rPr>
              <w:rFonts w:ascii="Times New Roman" w:eastAsia="Times New Roman" w:hAnsi="Times New Roman" w:cs="Times New Roman"/>
              <w:sz w:val="24"/>
              <w:szCs w:val="20"/>
              <w:highlight w:val="yellow"/>
              <w:lang w:val="en-GB"/>
              <w:rPrChange w:id="1044" w:author="USA" w:date="2022-02-09T12:01:00Z">
                <w:rPr>
                  <w:rFonts w:ascii="Times New Roman" w:eastAsia="Times New Roman" w:hAnsi="Times New Roman" w:cs="Times New Roman"/>
                  <w:sz w:val="24"/>
                  <w:szCs w:val="20"/>
                  <w:lang w:val="en-GB"/>
                </w:rPr>
              </w:rPrChange>
            </w:rPr>
            <w:delText>S</w:delText>
          </w:r>
        </w:del>
        <w:r w:rsidRPr="006E6881">
          <w:rPr>
            <w:rFonts w:ascii="Times New Roman" w:eastAsia="Times New Roman" w:hAnsi="Times New Roman" w:cs="Times New Roman"/>
            <w:sz w:val="24"/>
            <w:szCs w:val="20"/>
            <w:lang w:val="en-GB"/>
          </w:rPr>
          <w:t>ome operations can also take place in international airspace and waters (e.g. to fight against piracy to escort ships, for deep sea rescue, for search and rescue/emergency operations at sea, etc).</w:t>
        </w:r>
      </w:ins>
      <w:ins w:id="1045" w:author="USA" w:date="2022-02-09T11:51:00Z">
        <w:r w:rsidR="00AD061E">
          <w:rPr>
            <w:rFonts w:ascii="Times New Roman" w:eastAsia="Times New Roman" w:hAnsi="Times New Roman" w:cs="Times New Roman"/>
            <w:sz w:val="24"/>
            <w:szCs w:val="20"/>
            <w:lang w:val="en-GB"/>
          </w:rPr>
          <w:t xml:space="preserve"> </w:t>
        </w:r>
      </w:ins>
      <w:ins w:id="1046" w:author="John Mettrop" w:date="2021-12-21T07:41:00Z">
        <w:r w:rsidRPr="006E6881">
          <w:rPr>
            <w:rFonts w:ascii="Times New Roman" w:eastAsia="Times New Roman" w:hAnsi="Times New Roman" w:cs="Times New Roman"/>
            <w:sz w:val="24"/>
            <w:szCs w:val="20"/>
            <w:lang w:val="en-GB"/>
          </w:rPr>
          <w:t>It can be single link involving (AMS and/or) MMS stations or a mesh networks involving several (AMS stations and/or) MMS stations.</w:t>
        </w:r>
      </w:ins>
    </w:p>
    <w:p w14:paraId="0172AF9A"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47" w:author="John Mettrop" w:date="2021-12-21T07:41:00Z"/>
          <w:rFonts w:ascii="Times New Roman" w:eastAsia="Times New Roman" w:hAnsi="Times New Roman" w:cs="Times New Roman"/>
          <w:b/>
          <w:sz w:val="28"/>
          <w:szCs w:val="20"/>
          <w:lang w:val="en-GB"/>
        </w:rPr>
      </w:pPr>
      <w:ins w:id="1048" w:author="John Mettrop" w:date="2021-12-21T07:41:00Z">
        <w:r w:rsidRPr="006E6881">
          <w:rPr>
            <w:rFonts w:ascii="Times New Roman" w:eastAsia="Times New Roman" w:hAnsi="Times New Roman" w:cs="Times New Roman"/>
            <w:b/>
            <w:sz w:val="28"/>
            <w:szCs w:val="20"/>
            <w:lang w:val="en-GB"/>
          </w:rPr>
          <w:t>2</w:t>
        </w:r>
        <w:r w:rsidRPr="006E6881">
          <w:rPr>
            <w:rFonts w:ascii="Times New Roman" w:eastAsia="Times New Roman" w:hAnsi="Times New Roman" w:cs="Times New Roman"/>
            <w:b/>
            <w:sz w:val="28"/>
            <w:szCs w:val="20"/>
            <w:lang w:val="en-GB"/>
          </w:rPr>
          <w:tab/>
          <w:t>Operational deployment</w:t>
        </w:r>
      </w:ins>
    </w:p>
    <w:p w14:paraId="27C7671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49" w:author="John Mettrop" w:date="2021-12-21T07:41:00Z"/>
          <w:rFonts w:ascii="Times New Roman" w:eastAsia="Calibri" w:hAnsi="Times New Roman" w:cs="Times New Roman"/>
          <w:color w:val="333333"/>
          <w:sz w:val="24"/>
          <w:szCs w:val="24"/>
          <w:shd w:val="clear" w:color="auto" w:fill="FFFFFF"/>
          <w:lang w:val="en-GB"/>
        </w:rPr>
      </w:pPr>
      <w:ins w:id="1050" w:author="John Mettrop" w:date="2021-12-21T07:41:00Z">
        <w:r w:rsidRPr="006E6881">
          <w:rPr>
            <w:rFonts w:ascii="Times New Roman" w:eastAsia="Times New Roman" w:hAnsi="Times New Roman" w:cs="Times New Roman"/>
            <w:sz w:val="24"/>
            <w:szCs w:val="20"/>
            <w:lang w:val="en-GB" w:eastAsia="ja-JP"/>
          </w:rPr>
          <w:t xml:space="preserve">[System 1 /The maritime mobile systems] listed in Table 2 uses maritime mobile service data links  to create a network between ship stations and ground stations to transfer data between nodes. These transmissions could include ship-to-ship, ship-to-coast, or coast-to-ship datalinks. This system can be deployed near a coast or out in international waters. </w:t>
        </w:r>
        <w:r w:rsidRPr="006E6881">
          <w:rPr>
            <w:rFonts w:ascii="Times New Roman" w:eastAsia="Times New Roman" w:hAnsi="Times New Roman" w:cs="Times New Roman"/>
            <w:sz w:val="24"/>
            <w:szCs w:val="20"/>
            <w:lang w:val="en-GB"/>
          </w:rPr>
          <w:t>The stations in international waters are only authorized by the administration of the flag state of ship.</w:t>
        </w:r>
      </w:ins>
    </w:p>
    <w:p w14:paraId="27CA7D0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1" w:author="John Mettrop" w:date="2021-12-21T07:41:00Z"/>
          <w:rFonts w:ascii="Times New Roman" w:eastAsia="Times New Roman" w:hAnsi="Times New Roman" w:cs="Times New Roman"/>
          <w:sz w:val="24"/>
          <w:szCs w:val="20"/>
          <w:lang w:val="en-GB" w:eastAsia="ja-JP"/>
        </w:rPr>
      </w:pPr>
      <w:ins w:id="1052" w:author="John Mettrop" w:date="2021-12-21T07:41:00Z">
        <w:r w:rsidRPr="006E6881">
          <w:rPr>
            <w:rFonts w:ascii="Times New Roman" w:eastAsia="Times New Roman" w:hAnsi="Times New Roman" w:cs="Times New Roman"/>
            <w:sz w:val="24"/>
            <w:szCs w:val="20"/>
            <w:lang w:val="en-GB" w:eastAsia="ja-JP"/>
          </w:rPr>
          <w:t xml:space="preserve">The usage of this system supports several operations, such as maritime search and rescue, disaster relief, and surveillance. [This radio system is / These radio systems] are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E2C3AB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3" w:author="John Mettrop" w:date="2021-12-21T07:41:00Z"/>
          <w:rFonts w:ascii="Times New Roman" w:eastAsia="Times New Roman" w:hAnsi="Times New Roman" w:cs="Times New Roman"/>
          <w:sz w:val="24"/>
          <w:szCs w:val="20"/>
          <w:lang w:val="en-GB"/>
        </w:rPr>
      </w:pPr>
      <w:ins w:id="1054" w:author="John Mettrop" w:date="2021-12-21T07:41:00Z">
        <w:r w:rsidRPr="006E6881">
          <w:rPr>
            <w:rFonts w:ascii="Times New Roman" w:eastAsia="Times New Roman" w:hAnsi="Times New Roman" w:cs="Times New Roman"/>
            <w:sz w:val="24"/>
            <w:szCs w:val="20"/>
            <w:lang w:val="en-GB"/>
          </w:rPr>
          <w:t>Some of these operations in the international waters can be planned in advance, whereas some other operations may take place in unpredictable time and location.</w:t>
        </w:r>
      </w:ins>
    </w:p>
    <w:p w14:paraId="21D48E21"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rFonts w:ascii="Times New Roman" w:eastAsia="Calibri" w:hAnsi="Times New Roman" w:cs="Times New Roman"/>
          <w:i/>
          <w:color w:val="FF0000"/>
          <w:sz w:val="24"/>
          <w:szCs w:val="24"/>
          <w:shd w:val="clear" w:color="auto" w:fill="FFFFFF"/>
          <w:lang w:val="en-GB"/>
        </w:rPr>
      </w:pPr>
      <w:r w:rsidRPr="006E6881">
        <w:rPr>
          <w:rFonts w:ascii="Times New Roman" w:eastAsia="Calibri" w:hAnsi="Times New Roman" w:cs="Times New Roman"/>
          <w:i/>
          <w:color w:val="FF0000"/>
          <w:sz w:val="24"/>
          <w:szCs w:val="24"/>
          <w:shd w:val="clear" w:color="auto" w:fill="FFFFFF"/>
          <w:lang w:val="en-GB"/>
        </w:rPr>
        <w:t>[Editor’s note:</w:t>
      </w:r>
      <w:r w:rsidRPr="006E6881">
        <w:rPr>
          <w:rFonts w:ascii="Times New Roman" w:eastAsia="Times New Roman" w:hAnsi="Times New Roman" w:cs="Times New Roman"/>
          <w:i/>
          <w:color w:val="FF0000"/>
          <w:sz w:val="24"/>
          <w:szCs w:val="20"/>
          <w:lang w:val="en-GB" w:eastAsia="zh-CN"/>
        </w:rPr>
        <w:t xml:space="preserve"> further clarification of this paragraph can be provided for the term “</w:t>
      </w:r>
      <w:r w:rsidRPr="006E6881">
        <w:rPr>
          <w:rFonts w:ascii="Times New Roman" w:eastAsia="Times New Roman" w:hAnsi="Times New Roman" w:cs="Times New Roman"/>
          <w:i/>
          <w:color w:val="FF0000"/>
          <w:sz w:val="24"/>
          <w:szCs w:val="20"/>
          <w:lang w:val="en-GB"/>
        </w:rPr>
        <w:t>unpredictable time and location”.</w:t>
      </w:r>
      <w:r w:rsidRPr="006E6881">
        <w:rPr>
          <w:rFonts w:ascii="Times New Roman" w:eastAsia="Times New Roman" w:hAnsi="Times New Roman" w:cs="Times New Roman"/>
          <w:i/>
          <w:color w:val="FF0000"/>
          <w:sz w:val="24"/>
          <w:szCs w:val="20"/>
          <w:lang w:val="en-GB" w:eastAsia="zh-CN"/>
        </w:rPr>
        <w:t>]</w:t>
      </w:r>
    </w:p>
    <w:p w14:paraId="725D4072"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55" w:author="John Mettrop" w:date="2021-12-21T07:41:00Z"/>
          <w:rFonts w:ascii="Times New Roman" w:eastAsia="Times New Roman" w:hAnsi="Times New Roman" w:cs="Times New Roman"/>
          <w:i/>
          <w:color w:val="00000A"/>
          <w:sz w:val="24"/>
          <w:szCs w:val="20"/>
          <w:lang w:val="en-GB"/>
        </w:rPr>
      </w:pPr>
      <w:ins w:id="1056" w:author="John Mettrop" w:date="2021-12-21T07:41:00Z">
        <w:r w:rsidRPr="006E6881">
          <w:rPr>
            <w:rFonts w:ascii="Times New Roman" w:eastAsia="Times New Roman" w:hAnsi="Times New Roman" w:cs="Times New Roman"/>
            <w:i/>
            <w:color w:val="00000A"/>
            <w:sz w:val="24"/>
            <w:szCs w:val="20"/>
            <w:lang w:val="en-GB"/>
          </w:rPr>
          <w:t>[Note: in this section certain points should be considered further:</w:t>
        </w:r>
      </w:ins>
    </w:p>
    <w:p w14:paraId="7E7E3D4C"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57" w:author="John Mettrop" w:date="2021-12-21T07:41:00Z"/>
          <w:rFonts w:ascii="Times New Roman" w:eastAsia="Times New Roman" w:hAnsi="Times New Roman" w:cs="Times New Roman"/>
          <w:i/>
          <w:iCs/>
          <w:sz w:val="24"/>
          <w:szCs w:val="20"/>
          <w:lang w:val="en-GB"/>
        </w:rPr>
      </w:pPr>
      <w:ins w:id="1058"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tasks to be performed by MMS systems for all </w:t>
        </w:r>
        <w:proofErr w:type="gramStart"/>
        <w:r w:rsidRPr="006E6881">
          <w:rPr>
            <w:rFonts w:ascii="Times New Roman" w:eastAsia="Times New Roman" w:hAnsi="Times New Roman" w:cs="Times New Roman"/>
            <w:i/>
            <w:iCs/>
            <w:sz w:val="24"/>
            <w:szCs w:val="20"/>
            <w:lang w:val="en-GB"/>
          </w:rPr>
          <w:t>systems;</w:t>
        </w:r>
        <w:proofErr w:type="gramEnd"/>
      </w:ins>
    </w:p>
    <w:p w14:paraId="4C029A26"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59" w:author="John Mettrop" w:date="2021-12-21T07:41:00Z"/>
          <w:rFonts w:ascii="Times New Roman" w:eastAsia="Times New Roman" w:hAnsi="Times New Roman" w:cs="Times New Roman"/>
          <w:i/>
          <w:iCs/>
          <w:sz w:val="24"/>
          <w:szCs w:val="20"/>
          <w:lang w:val="en-GB"/>
        </w:rPr>
      </w:pPr>
      <w:ins w:id="1060"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t xml:space="preserve">the geographical area of use for </w:t>
        </w:r>
        <w:proofErr w:type="gramStart"/>
        <w:r w:rsidRPr="006E6881">
          <w:rPr>
            <w:rFonts w:ascii="Times New Roman" w:eastAsia="Times New Roman" w:hAnsi="Times New Roman" w:cs="Times New Roman"/>
            <w:i/>
            <w:iCs/>
            <w:sz w:val="24"/>
            <w:szCs w:val="20"/>
            <w:lang w:val="en-GB"/>
          </w:rPr>
          <w:t>systems;</w:t>
        </w:r>
        <w:proofErr w:type="gramEnd"/>
        <w:r w:rsidRPr="006E6881">
          <w:rPr>
            <w:rFonts w:ascii="Times New Roman" w:eastAsia="Times New Roman" w:hAnsi="Times New Roman" w:cs="Times New Roman"/>
            <w:i/>
            <w:iCs/>
            <w:sz w:val="24"/>
            <w:szCs w:val="20"/>
            <w:lang w:val="en-GB"/>
          </w:rPr>
          <w:t xml:space="preserve"> </w:t>
        </w:r>
      </w:ins>
    </w:p>
    <w:p w14:paraId="1AE0824B"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61" w:author="John Mettrop" w:date="2021-12-21T07:41:00Z"/>
          <w:rFonts w:ascii="Times New Roman" w:eastAsia="Times New Roman" w:hAnsi="Times New Roman" w:cs="Times New Roman"/>
          <w:i/>
          <w:iCs/>
          <w:sz w:val="24"/>
          <w:szCs w:val="20"/>
          <w:lang w:val="en-GB" w:eastAsia="zh-CN"/>
        </w:rPr>
      </w:pPr>
      <w:ins w:id="1062" w:author="John Mettrop" w:date="2021-12-21T07:41:00Z">
        <w:r w:rsidRPr="006E6881">
          <w:rPr>
            <w:rFonts w:ascii="Times New Roman" w:eastAsia="Times New Roman" w:hAnsi="Times New Roman" w:cs="Times New Roman"/>
            <w:i/>
            <w:iCs/>
            <w:sz w:val="24"/>
            <w:szCs w:val="20"/>
            <w:lang w:val="en-GB" w:eastAsia="zh-CN"/>
          </w:rPr>
          <w:lastRenderedPageBreak/>
          <w:t>•</w:t>
        </w:r>
        <w:r w:rsidRPr="006E6881">
          <w:rPr>
            <w:rFonts w:ascii="Times New Roman" w:eastAsia="Times New Roman" w:hAnsi="Times New Roman" w:cs="Times New Roman"/>
            <w:i/>
            <w:iCs/>
            <w:sz w:val="24"/>
            <w:szCs w:val="20"/>
            <w:lang w:val="en-GB" w:eastAsia="zh-CN"/>
          </w:rPr>
          <w:tab/>
          <w:t xml:space="preserve">the time utilization factors for the operations of the MMS </w:t>
        </w:r>
        <w:proofErr w:type="gramStart"/>
        <w:r w:rsidRPr="006E6881">
          <w:rPr>
            <w:rFonts w:ascii="Times New Roman" w:eastAsia="Times New Roman" w:hAnsi="Times New Roman" w:cs="Times New Roman"/>
            <w:i/>
            <w:iCs/>
            <w:sz w:val="24"/>
            <w:szCs w:val="20"/>
            <w:lang w:val="en-GB" w:eastAsia="zh-CN"/>
          </w:rPr>
          <w:t>systems;</w:t>
        </w:r>
        <w:proofErr w:type="gramEnd"/>
      </w:ins>
    </w:p>
    <w:p w14:paraId="31F32C99" w14:textId="77777777" w:rsidR="006E6881" w:rsidRPr="006E6881" w:rsidRDefault="006E6881" w:rsidP="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1063" w:author="John Mettrop" w:date="2021-12-21T07:41:00Z"/>
          <w:rFonts w:ascii="Times New Roman" w:eastAsia="Times New Roman" w:hAnsi="Times New Roman" w:cs="Times New Roman"/>
          <w:i/>
          <w:iCs/>
          <w:sz w:val="24"/>
          <w:szCs w:val="20"/>
          <w:lang w:val="en-GB" w:eastAsia="zh-CN"/>
        </w:rPr>
      </w:pPr>
      <w:ins w:id="1064" w:author="John Mettrop" w:date="2021-12-21T07:41:00Z">
        <w:r w:rsidRPr="006E6881">
          <w:rPr>
            <w:rFonts w:ascii="Times New Roman" w:eastAsia="Times New Roman" w:hAnsi="Times New Roman" w:cs="Times New Roman"/>
            <w:i/>
            <w:iCs/>
            <w:sz w:val="24"/>
            <w:szCs w:val="20"/>
            <w:lang w:val="en-GB"/>
          </w:rPr>
          <w:t>▪</w:t>
        </w:r>
        <w:r w:rsidRPr="006E6881">
          <w:rPr>
            <w:rFonts w:ascii="Times New Roman" w:eastAsia="Times New Roman" w:hAnsi="Times New Roman" w:cs="Times New Roman"/>
            <w:i/>
            <w:iCs/>
            <w:sz w:val="24"/>
            <w:szCs w:val="20"/>
            <w:lang w:val="en-GB"/>
          </w:rPr>
          <w:tab/>
        </w:r>
        <w:r w:rsidRPr="006E6881">
          <w:rPr>
            <w:rFonts w:ascii="Times New Roman" w:eastAsia="Times New Roman" w:hAnsi="Times New Roman" w:cs="Times New Roman"/>
            <w:i/>
            <w:iCs/>
            <w:sz w:val="24"/>
            <w:szCs w:val="20"/>
            <w:lang w:val="en-GB" w:eastAsia="zh-CN"/>
          </w:rPr>
          <w:t>the planned usage of the 4 800-4 990 MHz band (spectrum required, possibility of using only the selected parts of the 4 800-4 990 MHz band, frequency hopping and selection of the working channel, including moving to another band, e.g. 4 400-4 800 MHz, etc.).]</w:t>
        </w:r>
      </w:ins>
    </w:p>
    <w:p w14:paraId="5902A9A5"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65" w:author="John Mettrop" w:date="2021-12-21T07:41:00Z"/>
          <w:rFonts w:ascii="Times New Roman" w:eastAsia="Times New Roman" w:hAnsi="Times New Roman" w:cs="Times New Roman"/>
          <w:b/>
          <w:sz w:val="28"/>
          <w:szCs w:val="20"/>
          <w:lang w:val="en-GB"/>
        </w:rPr>
      </w:pPr>
      <w:ins w:id="1066" w:author="John Mettrop" w:date="2021-12-21T07:41:00Z">
        <w:r w:rsidRPr="006E6881">
          <w:rPr>
            <w:rFonts w:ascii="Times New Roman" w:eastAsia="Times New Roman" w:hAnsi="Times New Roman" w:cs="Times New Roman"/>
            <w:b/>
            <w:sz w:val="28"/>
            <w:szCs w:val="20"/>
            <w:lang w:val="en-GB"/>
          </w:rPr>
          <w:t>3</w:t>
        </w:r>
        <w:r w:rsidRPr="006E6881">
          <w:rPr>
            <w:rFonts w:ascii="Times New Roman" w:eastAsia="Times New Roman" w:hAnsi="Times New Roman" w:cs="Times New Roman"/>
            <w:b/>
            <w:sz w:val="28"/>
            <w:szCs w:val="20"/>
            <w:lang w:val="en-GB"/>
          </w:rPr>
          <w:tab/>
          <w:t>Technical characteristics of systems operating in the maritime mobile service</w:t>
        </w:r>
      </w:ins>
    </w:p>
    <w:p w14:paraId="56330465"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67" w:author="John Mettrop" w:date="2021-12-21T07:41:00Z"/>
          <w:rFonts w:ascii="Times New Roman" w:eastAsia="Times New Roman" w:hAnsi="Times New Roman" w:cs="Times New Roman"/>
          <w:sz w:val="24"/>
          <w:szCs w:val="20"/>
          <w:lang w:val="en-GB"/>
        </w:rPr>
      </w:pPr>
      <w:ins w:id="1068" w:author="John Mettrop" w:date="2021-12-21T07:41:00Z">
        <w:r w:rsidRPr="006E6881">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6E6881">
          <w:rPr>
            <w:rFonts w:ascii="Times New Roman" w:eastAsia="Times New Roman" w:hAnsi="Times New Roman" w:cs="Times New Roman"/>
            <w:sz w:val="24"/>
            <w:szCs w:val="20"/>
            <w:lang w:val="en-GB" w:eastAsia="ja-JP"/>
          </w:rPr>
          <w:t>4 400-4 990 MHz</w:t>
        </w:r>
        <w:r w:rsidRPr="006E6881">
          <w:rPr>
            <w:rFonts w:ascii="Times New Roman" w:eastAsia="Times New Roman" w:hAnsi="Times New Roman" w:cs="Times New Roman"/>
            <w:sz w:val="24"/>
            <w:szCs w:val="20"/>
            <w:lang w:val="en-GB"/>
          </w:rPr>
          <w:t xml:space="preserve"> are provided in Table 2. </w:t>
        </w:r>
      </w:ins>
    </w:p>
    <w:p w14:paraId="7E3C6E47"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69" w:author="John Mettrop" w:date="2021-12-21T07:41:00Z"/>
          <w:rFonts w:ascii="Times New Roman" w:eastAsia="Times New Roman" w:hAnsi="Times New Roman" w:cs="Times New Roman"/>
          <w:b/>
          <w:sz w:val="24"/>
          <w:szCs w:val="20"/>
          <w:lang w:val="en-GB"/>
        </w:rPr>
      </w:pPr>
      <w:ins w:id="1070" w:author="John Mettrop" w:date="2021-12-21T07:41:00Z">
        <w:r w:rsidRPr="006E6881">
          <w:rPr>
            <w:rFonts w:ascii="Times New Roman" w:eastAsia="Times New Roman" w:hAnsi="Times New Roman" w:cs="Times New Roman"/>
            <w:b/>
            <w:sz w:val="24"/>
            <w:szCs w:val="20"/>
            <w:lang w:val="en-GB"/>
          </w:rPr>
          <w:t>3.1</w:t>
        </w:r>
        <w:r w:rsidRPr="006E6881">
          <w:rPr>
            <w:rFonts w:ascii="Times New Roman" w:eastAsia="Times New Roman" w:hAnsi="Times New Roman" w:cs="Times New Roman"/>
            <w:b/>
            <w:sz w:val="24"/>
            <w:szCs w:val="20"/>
            <w:lang w:val="en-GB"/>
          </w:rPr>
          <w:tab/>
          <w:t>Transmitter and receiver characteristics</w:t>
        </w:r>
      </w:ins>
    </w:p>
    <w:p w14:paraId="6F5FA6F5" w14:textId="61FE9643"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71" w:author="John Mettrop" w:date="2021-12-21T07:41:00Z"/>
          <w:rFonts w:ascii="Times New Roman" w:eastAsia="Times New Roman" w:hAnsi="Times New Roman" w:cs="Times New Roman"/>
          <w:sz w:val="24"/>
          <w:szCs w:val="20"/>
          <w:lang w:val="en-GB"/>
        </w:rPr>
      </w:pPr>
      <w:ins w:id="1072" w:author="John Mettrop" w:date="2021-12-21T07:41:00Z">
        <w:r w:rsidRPr="006E6881">
          <w:rPr>
            <w:rFonts w:ascii="Times New Roman" w:eastAsia="Times New Roman" w:hAnsi="Times New Roman" w:cs="Times New Roman"/>
            <w:sz w:val="24"/>
            <w:szCs w:val="20"/>
            <w:lang w:val="en-GB"/>
          </w:rPr>
          <w:t xml:space="preserve">The maritime mobile systems operating or planned to operate within the frequency range </w:t>
        </w:r>
        <w:r w:rsidRPr="006E6881">
          <w:rPr>
            <w:rFonts w:ascii="Times New Roman" w:eastAsia="Times New Roman" w:hAnsi="Times New Roman" w:cs="Times New Roman"/>
            <w:sz w:val="24"/>
            <w:szCs w:val="20"/>
            <w:lang w:val="en-GB" w:eastAsia="ja-JP"/>
          </w:rPr>
          <w:t>4 400</w:t>
        </w:r>
        <w:r w:rsidRPr="006E6881">
          <w:rPr>
            <w:rFonts w:ascii="Times New Roman" w:eastAsia="Times New Roman" w:hAnsi="Times New Roman" w:cs="Times New Roman"/>
            <w:sz w:val="24"/>
            <w:szCs w:val="20"/>
            <w:lang w:val="en-GB" w:eastAsia="ja-JP"/>
          </w:rPr>
          <w:noBreakHyphen/>
          <w:t>4 990 MHz</w:t>
        </w:r>
        <w:r w:rsidRPr="006E6881">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ins w:id="1073" w:author="USA" w:date="2022-02-11T17:36:00Z">
        <w:r w:rsidR="00E36127">
          <w:rPr>
            <w:rFonts w:ascii="Times New Roman" w:eastAsia="Times New Roman" w:hAnsi="Times New Roman" w:cs="Times New Roman"/>
            <w:sz w:val="24"/>
            <w:szCs w:val="20"/>
            <w:lang w:val="en-GB"/>
          </w:rPr>
          <w:t xml:space="preserve"> </w:t>
        </w:r>
      </w:ins>
    </w:p>
    <w:p w14:paraId="4394E6EF"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74" w:author="John Mettrop" w:date="2021-12-21T07:41:00Z"/>
          <w:rFonts w:ascii="Times New Roman" w:eastAsia="Times New Roman" w:hAnsi="Times New Roman" w:cs="Times New Roman"/>
          <w:b/>
          <w:sz w:val="24"/>
          <w:szCs w:val="20"/>
          <w:lang w:val="en-GB"/>
        </w:rPr>
      </w:pPr>
      <w:ins w:id="1075" w:author="John Mettrop" w:date="2021-12-21T07:41:00Z">
        <w:r w:rsidRPr="006E6881">
          <w:rPr>
            <w:rFonts w:ascii="Times New Roman" w:eastAsia="Times New Roman" w:hAnsi="Times New Roman" w:cs="Times New Roman"/>
            <w:b/>
            <w:sz w:val="24"/>
            <w:szCs w:val="20"/>
            <w:lang w:val="en-GB"/>
          </w:rPr>
          <w:t>3.2</w:t>
        </w:r>
        <w:r w:rsidRPr="006E6881">
          <w:rPr>
            <w:rFonts w:ascii="Times New Roman" w:eastAsia="Times New Roman" w:hAnsi="Times New Roman" w:cs="Times New Roman"/>
            <w:b/>
            <w:sz w:val="24"/>
            <w:szCs w:val="20"/>
            <w:lang w:val="en-GB"/>
          </w:rPr>
          <w:tab/>
          <w:t>Antenna characteristics</w:t>
        </w:r>
      </w:ins>
    </w:p>
    <w:p w14:paraId="426C4840"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both"/>
        <w:rPr>
          <w:ins w:id="1076" w:author="John Mettrop" w:date="2021-12-21T07:41:00Z"/>
          <w:rFonts w:ascii="Times New Roman" w:eastAsia="Times New Roman" w:hAnsi="Times New Roman" w:cs="Times New Roman"/>
          <w:sz w:val="24"/>
          <w:szCs w:val="20"/>
          <w:lang w:val="en-GB"/>
        </w:rPr>
      </w:pPr>
      <w:ins w:id="1077" w:author="John Mettrop" w:date="2021-12-21T07:41:00Z">
        <w:r w:rsidRPr="006E6881">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6E6881">
          <w:rPr>
            <w:rFonts w:ascii="Times New Roman" w:eastAsia="Times New Roman" w:hAnsi="Times New Roman" w:cs="Times New Roman"/>
            <w:sz w:val="24"/>
            <w:szCs w:val="20"/>
            <w:lang w:val="en-GB"/>
          </w:rPr>
          <w:t>dBi</w:t>
        </w:r>
        <w:proofErr w:type="spellEnd"/>
        <w:r w:rsidRPr="006E6881">
          <w:rPr>
            <w:rFonts w:ascii="Times New Roman" w:eastAsia="Times New Roman" w:hAnsi="Times New Roman" w:cs="Times New Roman"/>
            <w:sz w:val="24"/>
            <w:szCs w:val="20"/>
            <w:lang w:val="en-GB"/>
          </w:rPr>
          <w:t xml:space="preserve">. </w:t>
        </w:r>
      </w:ins>
    </w:p>
    <w:p w14:paraId="4F1C8887" w14:textId="77777777" w:rsidR="006E6881" w:rsidRPr="006E6881" w:rsidRDefault="006E6881" w:rsidP="006E688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1078" w:author="John Mettrop" w:date="2021-12-21T07:41:00Z"/>
          <w:rFonts w:ascii="Times New Roman" w:eastAsia="Times New Roman" w:hAnsi="Times New Roman" w:cs="Times New Roman"/>
          <w:sz w:val="24"/>
          <w:szCs w:val="24"/>
          <w:lang w:val="en-GB"/>
        </w:rPr>
      </w:pPr>
      <w:ins w:id="1079" w:author="John Mettrop" w:date="2021-12-21T07:41:00Z">
        <w:r w:rsidRPr="006E6881">
          <w:rPr>
            <w:rFonts w:ascii="Times New Roman" w:eastAsia="Times New Roman" w:hAnsi="Times New Roman" w:cs="Times New Roman"/>
            <w:sz w:val="24"/>
            <w:szCs w:val="20"/>
            <w:lang w:val="en-GB"/>
          </w:rPr>
          <w:t>The shipborne antenna height as described in Table 2 is in the range of 10 to 30 metres.</w:t>
        </w:r>
      </w:ins>
    </w:p>
    <w:p w14:paraId="14AE959C"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80" w:author="John Mettrop" w:date="2021-12-21T07:41:00Z"/>
          <w:rFonts w:ascii="Times New Roman" w:eastAsia="Times New Roman" w:hAnsi="Times New Roman" w:cs="Times New Roman"/>
          <w:b/>
          <w:sz w:val="28"/>
          <w:szCs w:val="20"/>
          <w:lang w:val="en-GB"/>
        </w:rPr>
      </w:pPr>
      <w:ins w:id="1081" w:author="John Mettrop" w:date="2021-12-21T07:41:00Z">
        <w:r w:rsidRPr="006E6881">
          <w:rPr>
            <w:rFonts w:ascii="Times New Roman" w:eastAsia="Times New Roman" w:hAnsi="Times New Roman" w:cs="Times New Roman"/>
            <w:b/>
            <w:sz w:val="28"/>
            <w:szCs w:val="20"/>
            <w:lang w:val="en-GB"/>
          </w:rPr>
          <w:t>4</w:t>
        </w:r>
        <w:r w:rsidRPr="006E6881">
          <w:rPr>
            <w:rFonts w:ascii="Times New Roman" w:eastAsia="Times New Roman" w:hAnsi="Times New Roman" w:cs="Times New Roman"/>
            <w:b/>
            <w:sz w:val="28"/>
            <w:szCs w:val="20"/>
            <w:lang w:val="en-GB"/>
          </w:rPr>
          <w:tab/>
          <w:t xml:space="preserve">Protection criteria </w:t>
        </w:r>
      </w:ins>
    </w:p>
    <w:p w14:paraId="08AE5119"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82" w:author="John Mettrop" w:date="2021-12-21T07:41:00Z"/>
          <w:rFonts w:ascii="Times New Roman" w:eastAsia="Times New Roman" w:hAnsi="Times New Roman" w:cs="Times New Roman"/>
          <w:sz w:val="24"/>
          <w:szCs w:val="20"/>
          <w:lang w:val="en-GB"/>
        </w:rPr>
      </w:pPr>
      <w:ins w:id="1083" w:author="John Mettrop" w:date="2021-12-21T07:41:00Z">
        <w:r w:rsidRPr="006E6881">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2269F43D"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084" w:author="John Mettrop" w:date="2021-12-21T07:41:00Z"/>
          <w:rFonts w:ascii="Times New Roman" w:eastAsia="Times New Roman" w:hAnsi="Times New Roman" w:cs="Times New Roman"/>
          <w:sz w:val="24"/>
          <w:szCs w:val="20"/>
          <w:lang w:val="en-GB"/>
        </w:rPr>
      </w:pPr>
      <w:ins w:id="1085" w:author="John Mettrop" w:date="2021-12-21T07:41:00Z">
        <w:r w:rsidRPr="006E6881">
          <w:rPr>
            <w:rFonts w:ascii="Times New Roman" w:eastAsia="Times New Roman" w:hAnsi="Times New Roman" w:cs="Times New Roman"/>
            <w:sz w:val="24"/>
            <w:szCs w:val="20"/>
            <w:lang w:val="en-GB"/>
          </w:rPr>
          <w:t>Such an increase in effective receiver noise level corresponds to an (</w:t>
        </w:r>
        <w:r w:rsidRPr="006E6881">
          <w:rPr>
            <w:rFonts w:ascii="Times New Roman" w:eastAsia="Times New Roman" w:hAnsi="Times New Roman" w:cs="Times New Roman"/>
            <w:i/>
            <w:iCs/>
            <w:sz w:val="24"/>
            <w:szCs w:val="20"/>
            <w:lang w:val="en-GB"/>
          </w:rPr>
          <w:t>I</w:t>
        </w:r>
        <w:r w:rsidRPr="006E6881">
          <w:rPr>
            <w:rFonts w:ascii="Times New Roman" w:eastAsia="Times New Roman" w:hAnsi="Times New Roman" w:cs="Times New Roman"/>
            <w:sz w:val="24"/>
            <w:szCs w:val="20"/>
            <w:lang w:val="en-GB"/>
          </w:rPr>
          <w:t> + </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w:t>
        </w:r>
        <w:r w:rsidRPr="006E6881">
          <w:rPr>
            <w:rFonts w:ascii="Times New Roman" w:eastAsia="Times New Roman" w:hAnsi="Times New Roman" w:cs="Times New Roman"/>
            <w:i/>
            <w:iCs/>
            <w:sz w:val="24"/>
            <w:szCs w:val="20"/>
            <w:lang w:val="en-GB"/>
          </w:rPr>
          <w:t>N</w:t>
        </w:r>
        <w:r w:rsidRPr="006E6881">
          <w:rPr>
            <w:rFonts w:ascii="Times New Roman" w:eastAsia="Times New Roman" w:hAnsi="Times New Roman" w:cs="Times New Roman"/>
            <w:sz w:val="24"/>
            <w:szCs w:val="20"/>
            <w:lang w:val="en-GB"/>
          </w:rPr>
          <w:t xml:space="preserve"> ratio of 1.26, or an </w:t>
        </w:r>
        <w:r w:rsidRPr="006E6881">
          <w:rPr>
            <w:rFonts w:ascii="Times New Roman" w:eastAsia="Times New Roman" w:hAnsi="Times New Roman" w:cs="Times New Roman"/>
            <w:i/>
            <w:iCs/>
            <w:sz w:val="24"/>
            <w:szCs w:val="20"/>
            <w:lang w:val="en-GB"/>
          </w:rPr>
          <w:t>I/N</w:t>
        </w:r>
        <w:r w:rsidRPr="006E6881">
          <w:rPr>
            <w:rFonts w:ascii="Times New Roman" w:eastAsia="Times New Roman" w:hAnsi="Times New Roman" w:cs="Times New Roman"/>
            <w:sz w:val="24"/>
            <w:szCs w:val="20"/>
            <w:lang w:val="en-GB"/>
          </w:rPr>
          <w:t xml:space="preserve"> ratio of about −6 </w:t>
        </w:r>
        <w:proofErr w:type="spellStart"/>
        <w:r w:rsidRPr="006E6881">
          <w:rPr>
            <w:rFonts w:ascii="Times New Roman" w:eastAsia="Times New Roman" w:hAnsi="Times New Roman" w:cs="Times New Roman"/>
            <w:sz w:val="24"/>
            <w:szCs w:val="20"/>
            <w:lang w:val="en-GB"/>
          </w:rPr>
          <w:t>dB.</w:t>
        </w:r>
        <w:proofErr w:type="spellEnd"/>
        <w:r w:rsidRPr="006E6881">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service/application]. If multiple potential interference sources are present, protection of the MMS systems requires that this criterion is not exceeded due to the aggregate interference from the multiple sources. </w:t>
        </w:r>
      </w:ins>
    </w:p>
    <w:p w14:paraId="55CB9EED" w14:textId="77777777" w:rsidR="006E6881" w:rsidRPr="006E6881" w:rsidRDefault="006E6881" w:rsidP="006E6881">
      <w:pPr>
        <w:spacing w:line="240" w:lineRule="auto"/>
        <w:jc w:val="left"/>
        <w:rPr>
          <w:ins w:id="1086" w:author="John Mettrop" w:date="2021-12-21T07:41:00Z"/>
          <w:rFonts w:ascii="Times New Roman" w:eastAsia="Times New Roman" w:hAnsi="Times New Roman" w:cs="Times New Roman"/>
          <w:sz w:val="24"/>
          <w:szCs w:val="20"/>
          <w:lang w:val="en-GB"/>
        </w:rPr>
        <w:sectPr w:rsidR="006E6881" w:rsidRPr="006E6881">
          <w:pgSz w:w="12240" w:h="15840"/>
          <w:pgMar w:top="1440" w:right="1440" w:bottom="1440" w:left="1440" w:header="720" w:footer="720" w:gutter="0"/>
          <w:pgNumType w:fmt="numberInDash"/>
          <w:cols w:space="720"/>
        </w:sectPr>
      </w:pPr>
    </w:p>
    <w:p w14:paraId="7F9CD0F8"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360" w:after="120" w:line="240" w:lineRule="auto"/>
        <w:rPr>
          <w:ins w:id="1087" w:author="John Mettrop" w:date="2021-12-21T07:41:00Z"/>
          <w:rFonts w:ascii="Times New Roman" w:eastAsia="Calibri" w:hAnsi="Times New Roman" w:cs="Times New Roman"/>
          <w:caps/>
          <w:sz w:val="20"/>
          <w:szCs w:val="20"/>
          <w:lang w:val="en-GB"/>
        </w:rPr>
      </w:pPr>
      <w:ins w:id="1088" w:author="John Mettrop" w:date="2021-12-21T07:41:00Z">
        <w:r w:rsidRPr="006E6881">
          <w:rPr>
            <w:rFonts w:ascii="Times New Roman" w:eastAsia="Calibri" w:hAnsi="Times New Roman" w:cs="Times New Roman"/>
            <w:caps/>
            <w:sz w:val="20"/>
            <w:szCs w:val="20"/>
            <w:lang w:val="en-GB"/>
          </w:rPr>
          <w:lastRenderedPageBreak/>
          <w:t>TABLE 2</w:t>
        </w:r>
      </w:ins>
    </w:p>
    <w:p w14:paraId="3E09C95B" w14:textId="77777777" w:rsidR="006E6881" w:rsidRPr="006E6881" w:rsidRDefault="006E6881" w:rsidP="006E6881">
      <w:pPr>
        <w:keepNext/>
        <w:keepLines/>
        <w:tabs>
          <w:tab w:val="left" w:pos="1134"/>
          <w:tab w:val="left" w:pos="1871"/>
          <w:tab w:val="left" w:pos="2268"/>
        </w:tabs>
        <w:overflowPunct w:val="0"/>
        <w:autoSpaceDE w:val="0"/>
        <w:autoSpaceDN w:val="0"/>
        <w:adjustRightInd w:val="0"/>
        <w:spacing w:after="120" w:line="240" w:lineRule="auto"/>
        <w:rPr>
          <w:ins w:id="1089" w:author="John Mettrop" w:date="2021-12-21T07:41:00Z"/>
          <w:rFonts w:ascii="Times New Roman" w:eastAsia="Calibri" w:hAnsi="Times New Roman" w:cs="Times New Roman"/>
          <w:b/>
          <w:sz w:val="20"/>
          <w:szCs w:val="20"/>
          <w:lang w:val="en-GB" w:eastAsia="ja-JP"/>
        </w:rPr>
      </w:pPr>
      <w:ins w:id="1090" w:author="John Mettrop" w:date="2021-12-21T07:41:00Z">
        <w:r w:rsidRPr="006E6881">
          <w:rPr>
            <w:rFonts w:ascii="Times New Roman" w:eastAsia="Calibri" w:hAnsi="Times New Roman" w:cs="Times New Roman"/>
            <w:b/>
            <w:sz w:val="20"/>
            <w:szCs w:val="20"/>
            <w:lang w:val="en-GB"/>
          </w:rPr>
          <w:t xml:space="preserve">Typical technical characteristics of representative systems operating in the maritime mobile service </w:t>
        </w:r>
        <w:r w:rsidRPr="006E6881">
          <w:rPr>
            <w:rFonts w:ascii="Times New Roman" w:eastAsia="Calibri" w:hAnsi="Times New Roman" w:cs="Times New Roman"/>
            <w:b/>
            <w:sz w:val="20"/>
            <w:szCs w:val="20"/>
            <w:lang w:val="en-GB"/>
          </w:rPr>
          <w:br/>
          <w:t xml:space="preserve">in the frequency range </w:t>
        </w:r>
        <w:r w:rsidRPr="006E6881">
          <w:rPr>
            <w:rFonts w:ascii="Times New Roman" w:eastAsia="Calibri" w:hAnsi="Times New Roman" w:cs="Times New Roman"/>
            <w:b/>
            <w:sz w:val="20"/>
            <w:szCs w:val="20"/>
            <w:lang w:val="en-GB" w:eastAsia="ja-JP"/>
          </w:rPr>
          <w:t>4 400-4 990 MHz</w:t>
        </w:r>
      </w:ins>
    </w:p>
    <w:tbl>
      <w:tblPr>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2"/>
        <w:gridCol w:w="1186"/>
        <w:gridCol w:w="720"/>
        <w:gridCol w:w="990"/>
        <w:gridCol w:w="990"/>
        <w:gridCol w:w="810"/>
        <w:gridCol w:w="1080"/>
        <w:gridCol w:w="990"/>
        <w:gridCol w:w="2611"/>
        <w:gridCol w:w="2611"/>
        <w:tblGridChange w:id="1091">
          <w:tblGrid>
            <w:gridCol w:w="2502"/>
            <w:gridCol w:w="1186"/>
            <w:gridCol w:w="720"/>
            <w:gridCol w:w="990"/>
            <w:gridCol w:w="990"/>
            <w:gridCol w:w="810"/>
            <w:gridCol w:w="1080"/>
            <w:gridCol w:w="990"/>
            <w:gridCol w:w="2611"/>
            <w:gridCol w:w="2611"/>
          </w:tblGrid>
        </w:tblGridChange>
      </w:tblGrid>
      <w:tr w:rsidR="006E6881" w:rsidRPr="00A229D5" w14:paraId="328B8F0E" w14:textId="77777777" w:rsidTr="006E6881">
        <w:trPr>
          <w:jc w:val="center"/>
          <w:ins w:id="1092" w:author="John Mettrop" w:date="2021-12-21T07:41:00Z"/>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7E8D4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3" w:author="John Mettrop" w:date="2021-12-21T07:41:00Z"/>
                <w:rFonts w:ascii="Times New Roman" w:eastAsia="Calibri" w:hAnsi="Times New Roman" w:cs="Times New Roman"/>
                <w:b/>
                <w:sz w:val="20"/>
                <w:szCs w:val="20"/>
                <w:lang w:val="en-GB" w:eastAsia="ja-JP"/>
              </w:rPr>
            </w:pPr>
            <w:ins w:id="1094" w:author="John Mettrop" w:date="2021-12-21T07:41:00Z">
              <w:r w:rsidRPr="006E6881">
                <w:rPr>
                  <w:rFonts w:ascii="Times New Roman" w:eastAsia="Calibri" w:hAnsi="Times New Roman" w:cs="Times New Roman"/>
                  <w:b/>
                  <w:sz w:val="20"/>
                  <w:szCs w:val="20"/>
                  <w:lang w:val="en-GB"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FF1292"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5" w:author="John Mettrop" w:date="2021-12-21T07:41:00Z"/>
                <w:rFonts w:ascii="Times New Roman" w:eastAsia="Calibri" w:hAnsi="Times New Roman" w:cs="Times New Roman"/>
                <w:b/>
                <w:sz w:val="20"/>
                <w:szCs w:val="20"/>
                <w:lang w:val="en-GB" w:eastAsia="ja-JP"/>
              </w:rPr>
            </w:pPr>
            <w:ins w:id="1096" w:author="John Mettrop" w:date="2021-12-21T07:41:00Z">
              <w:r w:rsidRPr="006E6881">
                <w:rPr>
                  <w:rFonts w:ascii="Times New Roman" w:eastAsia="Calibri" w:hAnsi="Times New Roman" w:cs="Times New Roman"/>
                  <w:b/>
                  <w:sz w:val="20"/>
                  <w:szCs w:val="20"/>
                  <w:lang w:val="en-GB"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97837D7"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7" w:author="John Mettrop" w:date="2021-12-21T07:41:00Z"/>
                <w:rFonts w:ascii="Times New Roman" w:eastAsia="Calibri" w:hAnsi="Times New Roman" w:cs="Times New Roman"/>
                <w:b/>
                <w:sz w:val="20"/>
                <w:szCs w:val="20"/>
                <w:lang w:val="en-GB" w:eastAsia="ja-JP"/>
              </w:rPr>
            </w:pPr>
            <w:ins w:id="1098"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40313E9"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099" w:author="John Mettrop" w:date="2021-12-21T07:41:00Z"/>
                <w:rFonts w:ascii="Times New Roman" w:eastAsia="Calibri" w:hAnsi="Times New Roman" w:cs="Times New Roman"/>
                <w:b/>
                <w:sz w:val="20"/>
                <w:szCs w:val="20"/>
                <w:lang w:val="en-GB" w:eastAsia="ja-JP"/>
              </w:rPr>
            </w:pPr>
            <w:ins w:id="1100" w:author="John Mettrop" w:date="2021-12-21T07:41:00Z">
              <w:r w:rsidRPr="006E6881">
                <w:rPr>
                  <w:rFonts w:ascii="Times New Roman" w:eastAsia="Calibri" w:hAnsi="Times New Roman" w:cs="Times New Roman"/>
                  <w:b/>
                  <w:sz w:val="20"/>
                  <w:szCs w:val="20"/>
                  <w:lang w:val="en-GB" w:eastAsia="ja-JP"/>
                </w:rPr>
                <w:t>System 1</w:t>
              </w:r>
              <w:r w:rsidRPr="006E6881">
                <w:rPr>
                  <w:rFonts w:ascii="Times New Roman" w:eastAsia="Calibri" w:hAnsi="Times New Roman" w:cs="Times New Roman"/>
                  <w:b/>
                  <w:sz w:val="20"/>
                  <w:szCs w:val="20"/>
                  <w:lang w:val="en-GB" w:eastAsia="ja-JP"/>
                </w:rPr>
                <w:b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351FC58F"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101" w:author="John Mettrop" w:date="2021-12-21T07:41:00Z"/>
                <w:rFonts w:ascii="Times New Roman" w:eastAsia="Calibri" w:hAnsi="Times New Roman" w:cs="Times New Roman"/>
                <w:b/>
                <w:sz w:val="20"/>
                <w:szCs w:val="20"/>
                <w:lang w:val="en-GB" w:eastAsia="ja-JP"/>
              </w:rPr>
            </w:pPr>
            <w:ins w:id="1102"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1EEAD8CA" w14:textId="77777777" w:rsidR="006E6881" w:rsidRPr="006E6881" w:rsidRDefault="006E6881" w:rsidP="006E6881">
            <w:pPr>
              <w:keepNext/>
              <w:tabs>
                <w:tab w:val="left" w:pos="1134"/>
                <w:tab w:val="left" w:pos="1871"/>
                <w:tab w:val="left" w:pos="2268"/>
              </w:tabs>
              <w:overflowPunct w:val="0"/>
              <w:autoSpaceDE w:val="0"/>
              <w:autoSpaceDN w:val="0"/>
              <w:adjustRightInd w:val="0"/>
              <w:spacing w:before="80" w:after="80" w:line="240" w:lineRule="auto"/>
              <w:rPr>
                <w:ins w:id="1103" w:author="John Mettrop" w:date="2021-12-21T07:41:00Z"/>
                <w:rFonts w:ascii="Times New Roman" w:eastAsia="Calibri" w:hAnsi="Times New Roman" w:cs="Times New Roman"/>
                <w:b/>
                <w:sz w:val="20"/>
                <w:szCs w:val="20"/>
                <w:lang w:val="en-GB" w:eastAsia="ja-JP"/>
              </w:rPr>
            </w:pPr>
            <w:ins w:id="1104" w:author="John Mettrop" w:date="2021-12-21T07:41:00Z">
              <w:r w:rsidRPr="006E6881">
                <w:rPr>
                  <w:rFonts w:ascii="Times New Roman" w:eastAsia="Calibri" w:hAnsi="Times New Roman" w:cs="Times New Roman"/>
                  <w:b/>
                  <w:sz w:val="20"/>
                  <w:szCs w:val="20"/>
                  <w:lang w:val="en-GB" w:eastAsia="ja-JP"/>
                </w:rPr>
                <w:t>System 2</w:t>
              </w:r>
              <w:r w:rsidRPr="006E6881">
                <w:rPr>
                  <w:rFonts w:ascii="Times New Roman" w:eastAsia="Calibri" w:hAnsi="Times New Roman" w:cs="Times New Roman"/>
                  <w:b/>
                  <w:sz w:val="20"/>
                  <w:szCs w:val="20"/>
                  <w:lang w:val="en-GB" w:eastAsia="ja-JP"/>
                </w:rPr>
                <w:br/>
                <w:t>Ground</w:t>
              </w:r>
            </w:ins>
          </w:p>
        </w:tc>
      </w:tr>
      <w:tr w:rsidR="00A229D5" w:rsidRPr="00A229D5" w14:paraId="109F478C" w14:textId="77777777" w:rsidTr="006E6881">
        <w:trPr>
          <w:jc w:val="center"/>
          <w:ins w:id="1105"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EFBE57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06" w:author="John Mettrop" w:date="2021-12-21T07:41:00Z"/>
                <w:rFonts w:ascii="Times New Roman" w:eastAsia="Calibri" w:hAnsi="Times New Roman" w:cs="Times New Roman"/>
                <w:b/>
                <w:bCs/>
                <w:sz w:val="20"/>
                <w:szCs w:val="20"/>
                <w:lang w:val="en-GB" w:eastAsia="ja-JP"/>
              </w:rPr>
            </w:pPr>
            <w:ins w:id="1107" w:author="John Mettrop" w:date="2021-12-21T07:41:00Z">
              <w:r w:rsidRPr="006E6881">
                <w:rPr>
                  <w:rFonts w:ascii="Times New Roman" w:eastAsia="Calibri" w:hAnsi="Times New Roman" w:cs="Times New Roman"/>
                  <w:b/>
                  <w:bCs/>
                  <w:sz w:val="20"/>
                  <w:szCs w:val="20"/>
                  <w:lang w:val="en-GB" w:eastAsia="ja-JP"/>
                </w:rPr>
                <w:t>Transmitter</w:t>
              </w:r>
            </w:ins>
          </w:p>
        </w:tc>
      </w:tr>
      <w:tr w:rsidR="006E6881" w:rsidRPr="006E6881" w14:paraId="14ADF3B1" w14:textId="77777777" w:rsidTr="006E6881">
        <w:trPr>
          <w:jc w:val="center"/>
          <w:ins w:id="1108"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988919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09" w:author="John Mettrop" w:date="2021-12-21T07:41:00Z"/>
                <w:rFonts w:ascii="Times New Roman" w:eastAsia="Calibri" w:hAnsi="Times New Roman" w:cs="Times New Roman"/>
                <w:sz w:val="20"/>
                <w:szCs w:val="20"/>
                <w:lang w:val="en-GB" w:eastAsia="ja-JP"/>
              </w:rPr>
            </w:pPr>
            <w:ins w:id="1110"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174700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1" w:author="John Mettrop" w:date="2021-12-21T07:41:00Z"/>
                <w:rFonts w:ascii="Times New Roman" w:eastAsia="Calibri" w:hAnsi="Times New Roman" w:cs="Times New Roman"/>
                <w:sz w:val="20"/>
                <w:szCs w:val="20"/>
                <w:lang w:val="en-GB" w:eastAsia="ja-JP"/>
              </w:rPr>
            </w:pPr>
            <w:ins w:id="1112"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9D853F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3" w:author="John Mettrop" w:date="2021-12-21T07:41:00Z"/>
                <w:rFonts w:ascii="Times New Roman" w:eastAsia="Calibri" w:hAnsi="Times New Roman" w:cs="Times New Roman"/>
                <w:sz w:val="20"/>
                <w:szCs w:val="20"/>
                <w:lang w:val="en-GB" w:eastAsia="ja-JP"/>
              </w:rPr>
            </w:pPr>
            <w:ins w:id="1114"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B1A4B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5" w:author="John Mettrop" w:date="2021-12-21T07:41:00Z"/>
                <w:rFonts w:ascii="Times New Roman" w:eastAsia="Calibri" w:hAnsi="Times New Roman" w:cs="Times New Roman"/>
                <w:sz w:val="20"/>
                <w:szCs w:val="20"/>
                <w:lang w:val="en-GB" w:eastAsia="ja-JP"/>
              </w:rPr>
            </w:pPr>
            <w:ins w:id="1116"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AE18B7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7" w:author="John Mettrop" w:date="2021-12-21T07:41:00Z"/>
                <w:rFonts w:ascii="Times New Roman" w:eastAsia="Calibri" w:hAnsi="Times New Roman" w:cs="Times New Roman"/>
                <w:sz w:val="20"/>
                <w:szCs w:val="20"/>
                <w:lang w:val="en-GB" w:eastAsia="ja-JP"/>
              </w:rPr>
            </w:pPr>
            <w:ins w:id="1118"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9B01F5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9" w:author="John Mettrop" w:date="2021-12-21T07:41:00Z"/>
                <w:rFonts w:ascii="Times New Roman" w:eastAsia="Calibri" w:hAnsi="Times New Roman" w:cs="Times New Roman"/>
                <w:sz w:val="20"/>
                <w:szCs w:val="20"/>
                <w:lang w:val="en-GB" w:eastAsia="ja-JP"/>
              </w:rPr>
            </w:pPr>
            <w:ins w:id="1120"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361CEEF1" w14:textId="77777777" w:rsidTr="006E6881">
        <w:trPr>
          <w:jc w:val="center"/>
          <w:ins w:id="1121"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706A868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22" w:author="John Mettrop" w:date="2021-12-21T07:41:00Z"/>
                <w:rFonts w:ascii="Times New Roman" w:eastAsia="Calibri" w:hAnsi="Times New Roman" w:cs="Times New Roman"/>
                <w:sz w:val="20"/>
                <w:szCs w:val="20"/>
                <w:lang w:val="en-GB" w:eastAsia="ja-JP"/>
              </w:rPr>
            </w:pPr>
            <w:ins w:id="1123" w:author="John Mettrop" w:date="2021-12-21T07:41:00Z">
              <w:r w:rsidRPr="006E6881">
                <w:rPr>
                  <w:rFonts w:ascii="Times New Roman" w:eastAsia="Calibri" w:hAnsi="Times New Roman" w:cs="Times New Roman"/>
                  <w:sz w:val="20"/>
                  <w:szCs w:val="20"/>
                  <w:lang w:val="en-GB"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41B87A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4" w:author="John Mettrop" w:date="2021-12-21T07:41:00Z"/>
                <w:rFonts w:ascii="Times New Roman" w:eastAsia="Calibri" w:hAnsi="Times New Roman" w:cs="Times New Roman"/>
                <w:sz w:val="20"/>
                <w:szCs w:val="20"/>
                <w:lang w:val="en-GB" w:eastAsia="ja-JP"/>
              </w:rPr>
            </w:pPr>
            <w:ins w:id="1125"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5D2D6DC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6" w:author="John Mettrop" w:date="2021-12-21T07:41:00Z"/>
                <w:rFonts w:ascii="Times New Roman" w:eastAsia="Calibri" w:hAnsi="Times New Roman" w:cs="Times New Roman"/>
                <w:sz w:val="20"/>
                <w:szCs w:val="20"/>
                <w:lang w:val="en-GB" w:eastAsia="ja-JP"/>
              </w:rPr>
            </w:pPr>
            <w:ins w:id="1127" w:author="John Mettrop" w:date="2021-12-21T07:41:00Z">
              <w:r w:rsidRPr="006E6881">
                <w:rPr>
                  <w:rFonts w:ascii="Times New Roman" w:eastAsia="Calibri" w:hAnsi="Times New Roman" w:cs="Times New Roman"/>
                  <w:sz w:val="20"/>
                  <w:szCs w:val="20"/>
                  <w:lang w:val="en-GB"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2D936F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8" w:author="John Mettrop" w:date="2021-12-21T07:41:00Z"/>
                <w:rFonts w:ascii="Times New Roman" w:eastAsia="Calibri" w:hAnsi="Times New Roman" w:cs="Times New Roman"/>
                <w:sz w:val="20"/>
                <w:szCs w:val="20"/>
                <w:lang w:val="en-GB" w:eastAsia="ja-JP"/>
              </w:rPr>
            </w:pPr>
            <w:ins w:id="1129" w:author="John Mettrop" w:date="2021-12-21T07:41:00Z">
              <w:r w:rsidRPr="006E6881">
                <w:rPr>
                  <w:rFonts w:ascii="Times New Roman" w:eastAsia="Calibri" w:hAnsi="Times New Roman" w:cs="Times New Roman"/>
                  <w:sz w:val="20"/>
                  <w:szCs w:val="20"/>
                  <w:lang w:val="en-GB"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21EB3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0" w:author="John Mettrop" w:date="2021-12-21T07:41:00Z"/>
                <w:rFonts w:ascii="Times New Roman" w:eastAsia="Calibri" w:hAnsi="Times New Roman" w:cs="Times New Roman"/>
                <w:sz w:val="20"/>
                <w:szCs w:val="20"/>
                <w:lang w:val="en-GB" w:eastAsia="ja-JP"/>
              </w:rPr>
            </w:pPr>
            <w:ins w:id="1131" w:author="John Mettrop" w:date="2021-12-21T07:41:00Z">
              <w:r w:rsidRPr="006E6881">
                <w:rPr>
                  <w:rFonts w:ascii="Times New Roman" w:eastAsia="Calibri" w:hAnsi="Times New Roman" w:cs="Times New Roman"/>
                  <w:sz w:val="20"/>
                  <w:szCs w:val="20"/>
                  <w:lang w:val="en-GB"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ED7C13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2" w:author="John Mettrop" w:date="2021-12-21T07:41:00Z"/>
                <w:rFonts w:ascii="Times New Roman" w:eastAsia="Calibri" w:hAnsi="Times New Roman" w:cs="Times New Roman"/>
                <w:sz w:val="20"/>
                <w:szCs w:val="20"/>
                <w:lang w:val="en-GB" w:eastAsia="ja-JP"/>
              </w:rPr>
            </w:pPr>
            <w:ins w:id="1133" w:author="John Mettrop" w:date="2021-12-21T07:41:00Z">
              <w:r w:rsidRPr="006E6881">
                <w:rPr>
                  <w:rFonts w:ascii="Times New Roman" w:eastAsia="Calibri" w:hAnsi="Times New Roman" w:cs="Times New Roman"/>
                  <w:sz w:val="20"/>
                  <w:szCs w:val="20"/>
                  <w:lang w:val="en-GB" w:eastAsia="ja-JP"/>
                </w:rPr>
                <w:t>46</w:t>
              </w:r>
            </w:ins>
          </w:p>
        </w:tc>
      </w:tr>
      <w:tr w:rsidR="006E6881" w:rsidRPr="006E6881" w14:paraId="636C95B6" w14:textId="77777777" w:rsidTr="006E6881">
        <w:trPr>
          <w:jc w:val="center"/>
          <w:ins w:id="1134"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0F076C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35" w:author="John Mettrop" w:date="2021-12-21T07:41:00Z"/>
                <w:rFonts w:ascii="Times New Roman" w:eastAsia="Calibri" w:hAnsi="Times New Roman" w:cs="Times New Roman"/>
                <w:sz w:val="20"/>
                <w:szCs w:val="20"/>
                <w:lang w:val="en-GB" w:eastAsia="ja-JP"/>
              </w:rPr>
            </w:pPr>
            <w:ins w:id="1136" w:author="John Mettrop" w:date="2021-12-21T07:41:00Z">
              <w:r w:rsidRPr="006E6881">
                <w:rPr>
                  <w:rFonts w:ascii="Times New Roman" w:eastAsia="Calibri" w:hAnsi="Times New Roman" w:cs="Times New Roman"/>
                  <w:sz w:val="20"/>
                  <w:szCs w:val="20"/>
                  <w:lang w:val="en-GB"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2AE5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7" w:author="John Mettrop" w:date="2021-12-21T07:41:00Z"/>
                <w:rFonts w:ascii="Times New Roman" w:eastAsia="Calibri" w:hAnsi="Times New Roman" w:cs="Times New Roman"/>
                <w:sz w:val="20"/>
                <w:szCs w:val="20"/>
                <w:lang w:val="en-GB" w:eastAsia="ja-JP"/>
              </w:rPr>
            </w:pPr>
            <w:ins w:id="1138"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DD4F54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9" w:author="John Mettrop" w:date="2021-12-21T07:41:00Z"/>
                <w:rFonts w:ascii="Times New Roman" w:eastAsia="Calibri" w:hAnsi="Times New Roman" w:cs="Times New Roman"/>
                <w:sz w:val="20"/>
                <w:szCs w:val="20"/>
                <w:lang w:val="en-GB" w:eastAsia="ja-JP"/>
              </w:rPr>
            </w:pPr>
            <w:ins w:id="1140"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DD1FCE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1" w:author="John Mettrop" w:date="2021-12-21T07:41:00Z"/>
                <w:rFonts w:ascii="Times New Roman" w:eastAsia="Calibri" w:hAnsi="Times New Roman" w:cs="Times New Roman"/>
                <w:sz w:val="20"/>
                <w:szCs w:val="20"/>
                <w:lang w:val="en-GB" w:eastAsia="ja-JP"/>
              </w:rPr>
            </w:pPr>
            <w:ins w:id="1142"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BE11E6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3" w:author="John Mettrop" w:date="2021-12-21T07:41:00Z"/>
                <w:rFonts w:ascii="Times New Roman" w:eastAsia="Calibri" w:hAnsi="Times New Roman" w:cs="Times New Roman"/>
                <w:sz w:val="20"/>
                <w:szCs w:val="20"/>
                <w:lang w:val="en-GB" w:eastAsia="ja-JP"/>
              </w:rPr>
            </w:pPr>
            <w:ins w:id="1144" w:author="John Mettrop" w:date="2021-12-21T07:41:00Z">
              <w:r w:rsidRPr="006E6881">
                <w:rPr>
                  <w:rFonts w:ascii="Times New Roman" w:eastAsia="Calibri" w:hAnsi="Times New Roman" w:cs="Times New Roman"/>
                  <w:sz w:val="20"/>
                  <w:szCs w:val="20"/>
                  <w:lang w:val="en-GB" w:eastAsia="ja-JP"/>
                </w:rPr>
                <w:t>40/50/60/80/100</w:t>
              </w:r>
            </w:ins>
          </w:p>
          <w:p w14:paraId="36579355"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5" w:author="John Mettrop" w:date="2021-12-21T07:41:00Z"/>
                <w:rFonts w:ascii="Times New Roman" w:eastAsia="Calibri" w:hAnsi="Times New Roman" w:cs="Times New Roman"/>
                <w:sz w:val="20"/>
                <w:szCs w:val="20"/>
                <w:lang w:val="en-GB" w:eastAsia="ja-JP"/>
              </w:rPr>
            </w:pPr>
            <w:ins w:id="1146"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8BBF5E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7" w:author="John Mettrop" w:date="2021-12-21T07:41:00Z"/>
                <w:rFonts w:ascii="Times New Roman" w:eastAsia="Calibri" w:hAnsi="Times New Roman" w:cs="Times New Roman"/>
                <w:sz w:val="20"/>
                <w:szCs w:val="20"/>
                <w:lang w:val="en-GB" w:eastAsia="ja-JP"/>
              </w:rPr>
            </w:pPr>
            <w:ins w:id="1148" w:author="John Mettrop" w:date="2021-12-21T07:41:00Z">
              <w:r w:rsidRPr="006E6881">
                <w:rPr>
                  <w:rFonts w:ascii="Times New Roman" w:eastAsia="Calibri" w:hAnsi="Times New Roman" w:cs="Times New Roman"/>
                  <w:sz w:val="20"/>
                  <w:szCs w:val="20"/>
                  <w:lang w:val="en-GB" w:eastAsia="ja-JP"/>
                </w:rPr>
                <w:t>40/50/60/80/100</w:t>
              </w:r>
            </w:ins>
          </w:p>
          <w:p w14:paraId="3DD65AF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9" w:author="John Mettrop" w:date="2021-12-21T07:41:00Z"/>
                <w:rFonts w:ascii="Times New Roman" w:eastAsia="Calibri" w:hAnsi="Times New Roman" w:cs="Times New Roman"/>
                <w:sz w:val="20"/>
                <w:szCs w:val="20"/>
                <w:lang w:val="en-GB" w:eastAsia="ja-JP"/>
              </w:rPr>
            </w:pPr>
            <w:ins w:id="1150" w:author="John Mettrop" w:date="2021-12-21T07:41:00Z">
              <w:r w:rsidRPr="006E6881">
                <w:rPr>
                  <w:rFonts w:ascii="Times New Roman" w:eastAsia="Calibri" w:hAnsi="Times New Roman" w:cs="Times New Roman"/>
                  <w:sz w:val="20"/>
                  <w:szCs w:val="20"/>
                  <w:lang w:val="en-GB" w:eastAsia="ja-JP"/>
                </w:rPr>
                <w:t>(</w:t>
              </w:r>
              <w:proofErr w:type="gramStart"/>
              <w:r w:rsidRPr="006E6881">
                <w:rPr>
                  <w:rFonts w:ascii="Times New Roman" w:eastAsia="Calibri" w:hAnsi="Times New Roman" w:cs="Times New Roman"/>
                  <w:sz w:val="20"/>
                  <w:szCs w:val="20"/>
                  <w:lang w:val="en-GB" w:eastAsia="ja-JP"/>
                </w:rPr>
                <w:t>software</w:t>
              </w:r>
              <w:proofErr w:type="gramEnd"/>
              <w:r w:rsidRPr="006E6881">
                <w:rPr>
                  <w:rFonts w:ascii="Times New Roman" w:eastAsia="Calibri" w:hAnsi="Times New Roman" w:cs="Times New Roman"/>
                  <w:sz w:val="20"/>
                  <w:szCs w:val="20"/>
                  <w:lang w:val="en-GB" w:eastAsia="ja-JP"/>
                </w:rPr>
                <w:t xml:space="preserve"> configurable)</w:t>
              </w:r>
            </w:ins>
          </w:p>
        </w:tc>
      </w:tr>
      <w:tr w:rsidR="00A229D5" w:rsidRPr="00A229D5" w14:paraId="568BFB8A" w14:textId="77777777" w:rsidTr="006E6881">
        <w:trPr>
          <w:jc w:val="center"/>
          <w:ins w:id="1151"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7B85B1B" w14:textId="3128FE2C"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52" w:author="John Mettrop" w:date="2021-12-21T07:41:00Z"/>
                <w:rFonts w:ascii="Times New Roman" w:eastAsia="Calibri" w:hAnsi="Times New Roman" w:cs="Times New Roman"/>
                <w:b/>
                <w:bCs/>
                <w:sz w:val="20"/>
                <w:szCs w:val="20"/>
                <w:lang w:val="en-GB" w:eastAsia="ja-JP"/>
              </w:rPr>
            </w:pPr>
            <w:ins w:id="1153" w:author="John Mettrop" w:date="2021-12-21T07:41:00Z">
              <w:r w:rsidRPr="006E6881">
                <w:rPr>
                  <w:rFonts w:ascii="Times New Roman" w:eastAsia="Calibri" w:hAnsi="Times New Roman" w:cs="Times New Roman"/>
                  <w:b/>
                  <w:bCs/>
                  <w:sz w:val="20"/>
                  <w:szCs w:val="20"/>
                  <w:lang w:val="en-GB" w:eastAsia="ja-JP"/>
                </w:rPr>
                <w:t>Receiver</w:t>
              </w:r>
            </w:ins>
            <w:ins w:id="1154" w:author="USA" w:date="2022-02-25T15:07:00Z">
              <w:r w:rsidR="002E4A6B" w:rsidRPr="00E462DF">
                <w:rPr>
                  <w:rFonts w:ascii="Times New Roman" w:eastAsia="Calibri" w:hAnsi="Times New Roman" w:cs="Times New Roman"/>
                  <w:sz w:val="20"/>
                  <w:szCs w:val="20"/>
                  <w:highlight w:val="cyan"/>
                  <w:vertAlign w:val="superscript"/>
                  <w:lang w:val="en-GB" w:eastAsia="ja-JP"/>
                </w:rPr>
                <w:t>(</w:t>
              </w:r>
              <w:r w:rsidR="002E4A6B">
                <w:rPr>
                  <w:rFonts w:ascii="Times New Roman" w:eastAsia="Calibri" w:hAnsi="Times New Roman" w:cs="Times New Roman"/>
                  <w:sz w:val="20"/>
                  <w:szCs w:val="20"/>
                  <w:highlight w:val="cyan"/>
                  <w:vertAlign w:val="superscript"/>
                  <w:lang w:val="en-GB" w:eastAsia="ja-JP"/>
                </w:rPr>
                <w:t>2</w:t>
              </w:r>
              <w:r w:rsidR="002E4A6B" w:rsidRPr="00E462DF">
                <w:rPr>
                  <w:rFonts w:ascii="Times New Roman" w:eastAsia="Calibri" w:hAnsi="Times New Roman" w:cs="Times New Roman"/>
                  <w:sz w:val="20"/>
                  <w:szCs w:val="20"/>
                  <w:highlight w:val="cyan"/>
                  <w:vertAlign w:val="superscript"/>
                  <w:lang w:val="en-GB" w:eastAsia="ja-JP"/>
                </w:rPr>
                <w:t xml:space="preserve">)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74D5E7B5" w14:textId="77777777" w:rsidTr="006E6881">
        <w:trPr>
          <w:jc w:val="center"/>
          <w:ins w:id="1155"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533DCA1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56" w:author="John Mettrop" w:date="2021-12-21T07:41:00Z"/>
                <w:rFonts w:ascii="Times New Roman" w:eastAsia="Calibri" w:hAnsi="Times New Roman" w:cs="Times New Roman"/>
                <w:sz w:val="20"/>
                <w:szCs w:val="20"/>
                <w:lang w:val="en-GB" w:eastAsia="ja-JP"/>
              </w:rPr>
            </w:pPr>
            <w:ins w:id="1157" w:author="John Mettrop" w:date="2021-12-21T07:41:00Z">
              <w:r w:rsidRPr="006E6881">
                <w:rPr>
                  <w:rFonts w:ascii="Times New Roman" w:eastAsia="Calibri" w:hAnsi="Times New Roman" w:cs="Times New Roman"/>
                  <w:sz w:val="20"/>
                  <w:szCs w:val="20"/>
                  <w:lang w:val="en-GB"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047E3F2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8" w:author="John Mettrop" w:date="2021-12-21T07:41:00Z"/>
                <w:rFonts w:ascii="Times New Roman" w:eastAsia="Calibri" w:hAnsi="Times New Roman" w:cs="Times New Roman"/>
                <w:sz w:val="20"/>
                <w:szCs w:val="20"/>
                <w:lang w:val="en-GB" w:eastAsia="ja-JP"/>
              </w:rPr>
            </w:pPr>
            <w:ins w:id="1159"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4985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0" w:author="John Mettrop" w:date="2021-12-21T07:41:00Z"/>
                <w:rFonts w:ascii="Times New Roman" w:eastAsia="Calibri" w:hAnsi="Times New Roman" w:cs="Times New Roman"/>
                <w:sz w:val="20"/>
                <w:szCs w:val="20"/>
                <w:lang w:val="en-GB" w:eastAsia="ja-JP"/>
              </w:rPr>
            </w:pPr>
            <w:ins w:id="1161" w:author="John Mettrop" w:date="2021-12-21T07:41:00Z">
              <w:r w:rsidRPr="006E6881">
                <w:rPr>
                  <w:rFonts w:ascii="Times New Roman" w:eastAsia="Calibri" w:hAnsi="Times New Roman" w:cs="Times New Roman"/>
                  <w:sz w:val="20"/>
                  <w:szCs w:val="20"/>
                  <w:lang w:val="en-GB"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1933A2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2" w:author="John Mettrop" w:date="2021-12-21T07:41:00Z"/>
                <w:rFonts w:ascii="Times New Roman" w:eastAsia="Calibri" w:hAnsi="Times New Roman" w:cs="Times New Roman"/>
                <w:sz w:val="20"/>
                <w:szCs w:val="20"/>
                <w:lang w:val="en-GB" w:eastAsia="ja-JP"/>
              </w:rPr>
            </w:pPr>
            <w:ins w:id="1163" w:author="John Mettrop" w:date="2021-12-21T07:41:00Z">
              <w:r w:rsidRPr="006E6881">
                <w:rPr>
                  <w:rFonts w:ascii="Times New Roman" w:eastAsia="Calibri" w:hAnsi="Times New Roman" w:cs="Times New Roman"/>
                  <w:sz w:val="20"/>
                  <w:szCs w:val="20"/>
                  <w:lang w:val="en-GB"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82B662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4" w:author="John Mettrop" w:date="2021-12-21T07:41:00Z"/>
                <w:rFonts w:ascii="Times New Roman" w:eastAsia="Calibri" w:hAnsi="Times New Roman" w:cs="Times New Roman"/>
                <w:sz w:val="20"/>
                <w:szCs w:val="20"/>
                <w:lang w:val="en-GB" w:eastAsia="ja-JP"/>
              </w:rPr>
            </w:pPr>
            <w:ins w:id="1165" w:author="John Mettrop" w:date="2021-12-21T07:41:00Z">
              <w:r w:rsidRPr="006E6881">
                <w:rPr>
                  <w:rFonts w:ascii="Times New Roman" w:eastAsia="Calibri" w:hAnsi="Times New Roman" w:cs="Times New Roman"/>
                  <w:sz w:val="20"/>
                  <w:szCs w:val="20"/>
                  <w:lang w:val="en-GB"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3FABA9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6" w:author="John Mettrop" w:date="2021-12-21T07:41:00Z"/>
                <w:rFonts w:ascii="Times New Roman" w:eastAsia="Calibri" w:hAnsi="Times New Roman" w:cs="Times New Roman"/>
                <w:sz w:val="20"/>
                <w:szCs w:val="20"/>
                <w:lang w:val="en-GB" w:eastAsia="ja-JP"/>
              </w:rPr>
            </w:pPr>
            <w:ins w:id="1167" w:author="John Mettrop" w:date="2021-12-21T07:41:00Z">
              <w:r w:rsidRPr="006E6881">
                <w:rPr>
                  <w:rFonts w:ascii="Times New Roman" w:eastAsia="Calibri" w:hAnsi="Times New Roman" w:cs="Times New Roman"/>
                  <w:sz w:val="20"/>
                  <w:szCs w:val="20"/>
                  <w:lang w:val="en-GB" w:eastAsia="ja-JP"/>
                </w:rPr>
                <w:t>4 800-4 990</w:t>
              </w:r>
            </w:ins>
          </w:p>
        </w:tc>
      </w:tr>
      <w:tr w:rsidR="006E6881" w:rsidRPr="006E6881" w14:paraId="5A7EB799" w14:textId="77777777" w:rsidTr="006E6881">
        <w:trPr>
          <w:jc w:val="center"/>
          <w:ins w:id="1168"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D27007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69" w:author="John Mettrop" w:date="2021-12-21T07:41:00Z"/>
                <w:rFonts w:ascii="Times New Roman" w:eastAsia="Calibri" w:hAnsi="Times New Roman" w:cs="Times New Roman"/>
                <w:sz w:val="20"/>
                <w:szCs w:val="20"/>
                <w:lang w:val="en-GB" w:eastAsia="ja-JP"/>
              </w:rPr>
            </w:pPr>
            <w:ins w:id="1170" w:author="John Mettrop" w:date="2021-12-21T07:41:00Z">
              <w:r w:rsidRPr="006E6881">
                <w:rPr>
                  <w:rFonts w:ascii="Times New Roman" w:eastAsia="Calibri" w:hAnsi="Times New Roman" w:cs="Times New Roman"/>
                  <w:sz w:val="20"/>
                  <w:szCs w:val="20"/>
                  <w:lang w:val="en-GB"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6C49BCD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1" w:author="John Mettrop" w:date="2021-12-21T07:41:00Z"/>
                <w:rFonts w:ascii="Times New Roman" w:eastAsia="Calibri" w:hAnsi="Times New Roman" w:cs="Times New Roman"/>
                <w:sz w:val="20"/>
                <w:szCs w:val="20"/>
                <w:lang w:val="en-GB" w:eastAsia="ja-JP"/>
              </w:rPr>
            </w:pPr>
            <w:ins w:id="1172" w:author="John Mettrop" w:date="2021-12-21T07:41:00Z">
              <w:r w:rsidRPr="006E6881">
                <w:rPr>
                  <w:rFonts w:ascii="Times New Roman" w:eastAsia="Calibri" w:hAnsi="Times New Roman" w:cs="Times New Roman"/>
                  <w:sz w:val="20"/>
                  <w:szCs w:val="20"/>
                  <w:lang w:val="en-GB"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63DEFF6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3" w:author="John Mettrop" w:date="2021-12-21T07:41:00Z"/>
                <w:rFonts w:ascii="Times New Roman" w:eastAsia="Calibri" w:hAnsi="Times New Roman" w:cs="Times New Roman"/>
                <w:sz w:val="20"/>
                <w:szCs w:val="20"/>
                <w:lang w:val="en-GB" w:eastAsia="ja-JP"/>
              </w:rPr>
            </w:pPr>
            <w:ins w:id="1174" w:author="John Mettrop" w:date="2021-12-21T07:41:00Z">
              <w:r w:rsidRPr="006E6881">
                <w:rPr>
                  <w:rFonts w:ascii="Times New Roman" w:eastAsia="Calibri" w:hAnsi="Times New Roman" w:cs="Times New Roman"/>
                  <w:sz w:val="20"/>
                  <w:szCs w:val="20"/>
                  <w:lang w:val="en-GB"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CF9680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5" w:author="John Mettrop" w:date="2021-12-21T07:41:00Z"/>
                <w:rFonts w:ascii="Times New Roman" w:eastAsia="Calibri" w:hAnsi="Times New Roman" w:cs="Times New Roman"/>
                <w:sz w:val="20"/>
                <w:szCs w:val="20"/>
                <w:lang w:val="en-GB" w:eastAsia="ja-JP"/>
              </w:rPr>
            </w:pPr>
            <w:ins w:id="1176" w:author="John Mettrop" w:date="2021-12-21T07:41:00Z">
              <w:r w:rsidRPr="006E6881">
                <w:rPr>
                  <w:rFonts w:ascii="Times New Roman" w:eastAsia="Calibri" w:hAnsi="Times New Roman" w:cs="Times New Roman"/>
                  <w:sz w:val="20"/>
                  <w:szCs w:val="20"/>
                  <w:lang w:val="en-GB"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7191C0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7" w:author="John Mettrop" w:date="2021-12-21T07:41:00Z"/>
                <w:rFonts w:ascii="Times New Roman" w:eastAsia="Calibri" w:hAnsi="Times New Roman" w:cs="Times New Roman"/>
                <w:sz w:val="20"/>
                <w:szCs w:val="20"/>
                <w:lang w:val="en-GB" w:eastAsia="ja-JP"/>
              </w:rPr>
            </w:pPr>
            <w:ins w:id="1178" w:author="John Mettrop" w:date="2021-12-21T07:41:00Z">
              <w:r w:rsidRPr="006E6881">
                <w:rPr>
                  <w:rFonts w:ascii="Times New Roman" w:eastAsia="Calibri" w:hAnsi="Times New Roman" w:cs="Times New Roman"/>
                  <w:sz w:val="20"/>
                  <w:szCs w:val="20"/>
                  <w:lang w:val="en-GB"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9541A3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9" w:author="John Mettrop" w:date="2021-12-21T07:41:00Z"/>
                <w:rFonts w:ascii="Times New Roman" w:eastAsia="Calibri" w:hAnsi="Times New Roman" w:cs="Times New Roman"/>
                <w:sz w:val="20"/>
                <w:szCs w:val="20"/>
                <w:lang w:val="en-GB" w:eastAsia="ja-JP"/>
              </w:rPr>
            </w:pPr>
            <w:ins w:id="1180" w:author="John Mettrop" w:date="2021-12-21T07:41:00Z">
              <w:r w:rsidRPr="006E6881">
                <w:rPr>
                  <w:rFonts w:ascii="Times New Roman" w:eastAsia="Calibri" w:hAnsi="Times New Roman" w:cs="Times New Roman"/>
                  <w:sz w:val="20"/>
                  <w:szCs w:val="20"/>
                  <w:lang w:val="en-GB" w:eastAsia="ja-JP"/>
                </w:rPr>
                <w:t>40/50/60/80/100</w:t>
              </w:r>
            </w:ins>
          </w:p>
        </w:tc>
      </w:tr>
      <w:tr w:rsidR="006E6881" w:rsidRPr="006E6881" w14:paraId="078F51DB" w14:textId="77777777" w:rsidTr="006E6881">
        <w:trPr>
          <w:jc w:val="center"/>
          <w:ins w:id="1181"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4A565FF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82" w:author="John Mettrop" w:date="2021-12-21T07:41:00Z"/>
                <w:rFonts w:ascii="Times New Roman" w:eastAsia="Calibri" w:hAnsi="Times New Roman" w:cs="Times New Roman"/>
                <w:sz w:val="20"/>
                <w:szCs w:val="20"/>
                <w:lang w:val="en-GB" w:eastAsia="ja-JP"/>
              </w:rPr>
            </w:pPr>
            <w:ins w:id="1183" w:author="John Mettrop" w:date="2021-12-21T07:41:00Z">
              <w:r w:rsidRPr="006E6881">
                <w:rPr>
                  <w:rFonts w:ascii="Times New Roman" w:eastAsia="Calibri" w:hAnsi="Times New Roman" w:cs="Times New Roman"/>
                  <w:sz w:val="20"/>
                  <w:szCs w:val="20"/>
                  <w:lang w:val="en-GB"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6EAB87F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4" w:author="John Mettrop" w:date="2021-12-21T07:41:00Z"/>
                <w:rFonts w:ascii="Times New Roman" w:eastAsia="Calibri" w:hAnsi="Times New Roman" w:cs="Times New Roman"/>
                <w:sz w:val="20"/>
                <w:szCs w:val="20"/>
                <w:lang w:val="en-GB" w:eastAsia="ja-JP"/>
              </w:rPr>
            </w:pPr>
            <w:ins w:id="1185" w:author="John Mettrop" w:date="2021-12-21T07:41:00Z">
              <w:r w:rsidRPr="006E6881">
                <w:rPr>
                  <w:rFonts w:ascii="Times New Roman" w:eastAsia="Calibri" w:hAnsi="Times New Roman" w:cs="Times New Roman"/>
                  <w:sz w:val="20"/>
                  <w:szCs w:val="20"/>
                  <w:lang w:val="en-GB"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58B68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6" w:author="John Mettrop" w:date="2021-12-21T07:41:00Z"/>
                <w:rFonts w:ascii="Times New Roman" w:eastAsia="Calibri" w:hAnsi="Times New Roman" w:cs="Times New Roman"/>
                <w:sz w:val="20"/>
                <w:szCs w:val="20"/>
                <w:lang w:val="en-GB" w:eastAsia="ja-JP"/>
              </w:rPr>
            </w:pPr>
            <w:ins w:id="1187" w:author="John Mettrop" w:date="2021-12-21T07:41:00Z">
              <w:r w:rsidRPr="006E6881">
                <w:rPr>
                  <w:rFonts w:ascii="Times New Roman" w:eastAsia="Calibri" w:hAnsi="Times New Roman" w:cs="Times New Roman"/>
                  <w:sz w:val="20"/>
                  <w:szCs w:val="20"/>
                  <w:lang w:val="en-GB"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03857A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88" w:author="John Mettrop" w:date="2021-12-21T07:41:00Z"/>
                <w:rFonts w:ascii="Times New Roman" w:eastAsia="Calibri" w:hAnsi="Times New Roman" w:cs="Times New Roman"/>
                <w:sz w:val="20"/>
                <w:szCs w:val="20"/>
                <w:lang w:val="en-GB" w:eastAsia="ja-JP"/>
              </w:rPr>
            </w:pPr>
            <w:ins w:id="1189" w:author="John Mettrop" w:date="2021-12-21T07:41:00Z">
              <w:r w:rsidRPr="006E6881">
                <w:rPr>
                  <w:rFonts w:ascii="Times New Roman" w:eastAsia="Calibri" w:hAnsi="Times New Roman" w:cs="Times New Roman"/>
                  <w:sz w:val="20"/>
                  <w:szCs w:val="20"/>
                  <w:lang w:val="en-GB"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C88542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0" w:author="John Mettrop" w:date="2021-12-21T07:41:00Z"/>
                <w:rFonts w:ascii="Times New Roman" w:eastAsia="Calibri" w:hAnsi="Times New Roman" w:cs="Times New Roman"/>
                <w:sz w:val="20"/>
                <w:szCs w:val="20"/>
                <w:lang w:val="en-GB" w:eastAsia="ja-JP"/>
              </w:rPr>
            </w:pPr>
            <w:ins w:id="1191" w:author="John Mettrop" w:date="2021-12-21T07:41:00Z">
              <w:r w:rsidRPr="006E6881">
                <w:rPr>
                  <w:rFonts w:ascii="Times New Roman" w:eastAsia="Calibri" w:hAnsi="Times New Roman" w:cs="Times New Roman"/>
                  <w:sz w:val="20"/>
                  <w:szCs w:val="20"/>
                  <w:lang w:val="en-GB"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510260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2" w:author="John Mettrop" w:date="2021-12-21T07:41:00Z"/>
                <w:rFonts w:ascii="Times New Roman" w:eastAsia="Calibri" w:hAnsi="Times New Roman" w:cs="Times New Roman"/>
                <w:sz w:val="20"/>
                <w:szCs w:val="20"/>
                <w:lang w:val="en-GB" w:eastAsia="ja-JP"/>
              </w:rPr>
            </w:pPr>
            <w:ins w:id="1193" w:author="John Mettrop" w:date="2021-12-21T07:41:00Z">
              <w:r w:rsidRPr="006E6881">
                <w:rPr>
                  <w:rFonts w:ascii="Times New Roman" w:eastAsia="Calibri" w:hAnsi="Times New Roman" w:cs="Times New Roman"/>
                  <w:sz w:val="20"/>
                  <w:szCs w:val="20"/>
                  <w:lang w:val="en-GB" w:eastAsia="ja-JP"/>
                </w:rPr>
                <w:t>5</w:t>
              </w:r>
            </w:ins>
          </w:p>
        </w:tc>
      </w:tr>
      <w:tr w:rsidR="006E6881" w:rsidRPr="006E6881" w14:paraId="22E1D583" w14:textId="77777777" w:rsidTr="006E6881">
        <w:trPr>
          <w:jc w:val="center"/>
          <w:ins w:id="1194" w:author="John Mettrop" w:date="2021-12-21T07:41:00Z"/>
        </w:trPr>
        <w:tc>
          <w:tcPr>
            <w:tcW w:w="2500" w:type="dxa"/>
            <w:tcBorders>
              <w:top w:val="single" w:sz="4" w:space="0" w:color="auto"/>
              <w:left w:val="single" w:sz="4" w:space="0" w:color="auto"/>
              <w:bottom w:val="single" w:sz="4" w:space="0" w:color="auto"/>
              <w:right w:val="single" w:sz="4" w:space="0" w:color="auto"/>
            </w:tcBorders>
            <w:hideMark/>
          </w:tcPr>
          <w:p w14:paraId="2043EF5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95" w:author="John Mettrop" w:date="2021-12-21T07:41:00Z"/>
                <w:rFonts w:ascii="Times New Roman" w:eastAsia="Calibri" w:hAnsi="Times New Roman" w:cs="Times New Roman"/>
                <w:sz w:val="20"/>
                <w:szCs w:val="20"/>
                <w:lang w:val="en-GB" w:eastAsia="ja-JP"/>
              </w:rPr>
            </w:pPr>
            <w:ins w:id="1196" w:author="John Mettrop" w:date="2021-12-21T07:41:00Z">
              <w:r w:rsidRPr="006E6881">
                <w:rPr>
                  <w:rFonts w:ascii="Times New Roman" w:eastAsia="Calibri" w:hAnsi="Times New Roman" w:cs="Times New Roman"/>
                  <w:sz w:val="20"/>
                  <w:szCs w:val="20"/>
                  <w:lang w:val="en-GB"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694199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7" w:author="John Mettrop" w:date="2021-12-21T07:41:00Z"/>
                <w:rFonts w:ascii="Times New Roman" w:eastAsia="Calibri" w:hAnsi="Times New Roman" w:cs="Times New Roman"/>
                <w:sz w:val="20"/>
                <w:szCs w:val="20"/>
                <w:lang w:val="en-GB" w:eastAsia="ja-JP"/>
              </w:rPr>
            </w:pPr>
            <w:ins w:id="1198" w:author="John Mettrop" w:date="2021-12-21T07:41:00Z">
              <w:r w:rsidRPr="006E6881">
                <w:rPr>
                  <w:rFonts w:ascii="Times New Roman" w:eastAsia="Calibri" w:hAnsi="Times New Roman" w:cs="Times New Roman"/>
                  <w:sz w:val="20"/>
                  <w:szCs w:val="20"/>
                  <w:lang w:val="en-GB"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AE56E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9" w:author="John Mettrop" w:date="2021-12-21T07:41:00Z"/>
                <w:rFonts w:ascii="Times New Roman" w:eastAsia="Calibri" w:hAnsi="Times New Roman" w:cs="Times New Roman"/>
                <w:sz w:val="20"/>
                <w:szCs w:val="20"/>
                <w:lang w:val="en-GB" w:eastAsia="ja-JP"/>
              </w:rPr>
            </w:pPr>
            <w:ins w:id="1200" w:author="John Mettrop" w:date="2021-12-21T07:41:00Z">
              <w:r w:rsidRPr="006E6881">
                <w:rPr>
                  <w:rFonts w:ascii="Times New Roman" w:eastAsia="Calibri" w:hAnsi="Times New Roman" w:cs="Times New Roman"/>
                  <w:sz w:val="20"/>
                  <w:szCs w:val="20"/>
                  <w:lang w:val="en-GB" w:eastAsia="ja-JP"/>
                </w:rPr>
                <w:t>-100.5 to -94.5</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F47B6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1" w:author="John Mettrop" w:date="2021-12-21T07:41:00Z"/>
                <w:rFonts w:ascii="Times New Roman" w:eastAsia="Calibri" w:hAnsi="Times New Roman" w:cs="Times New Roman"/>
                <w:sz w:val="20"/>
                <w:szCs w:val="20"/>
                <w:lang w:val="en-GB" w:eastAsia="ja-JP"/>
              </w:rPr>
            </w:pPr>
            <w:ins w:id="1202" w:author="John Mettrop" w:date="2021-12-21T07:41:00Z">
              <w:r w:rsidRPr="006E6881">
                <w:rPr>
                  <w:rFonts w:ascii="Times New Roman" w:eastAsia="Calibri" w:hAnsi="Times New Roman" w:cs="Times New Roman"/>
                  <w:sz w:val="20"/>
                  <w:szCs w:val="20"/>
                  <w:lang w:val="en-GB" w:eastAsia="ja-JP"/>
                </w:rPr>
                <w:t>-100.5 to -94.5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7D303DC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3" w:author="John Mettrop" w:date="2021-12-21T07:41:00Z"/>
                <w:rFonts w:ascii="Times New Roman" w:eastAsia="Calibri" w:hAnsi="Times New Roman" w:cs="Times New Roman"/>
                <w:sz w:val="20"/>
                <w:szCs w:val="20"/>
                <w:lang w:val="en-GB" w:eastAsia="ja-JP"/>
              </w:rPr>
            </w:pPr>
            <w:ins w:id="1204" w:author="John Mettrop" w:date="2021-12-21T07:41:00Z">
              <w:r w:rsidRPr="006E6881">
                <w:rPr>
                  <w:rFonts w:ascii="Times New Roman" w:eastAsia="Calibri" w:hAnsi="Times New Roman" w:cs="Times New Roman"/>
                  <w:sz w:val="20"/>
                  <w:szCs w:val="20"/>
                  <w:lang w:val="en-GB"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EBE3AC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05" w:author="John Mettrop" w:date="2021-12-21T07:41:00Z"/>
                <w:rFonts w:ascii="Times New Roman" w:eastAsia="Calibri" w:hAnsi="Times New Roman" w:cs="Times New Roman"/>
                <w:sz w:val="20"/>
                <w:szCs w:val="20"/>
                <w:lang w:val="en-GB" w:eastAsia="ja-JP"/>
              </w:rPr>
            </w:pPr>
            <w:ins w:id="1206" w:author="John Mettrop" w:date="2021-12-21T07:41:00Z">
              <w:r w:rsidRPr="006E6881">
                <w:rPr>
                  <w:rFonts w:ascii="Times New Roman" w:eastAsia="Calibri" w:hAnsi="Times New Roman" w:cs="Times New Roman"/>
                  <w:sz w:val="20"/>
                  <w:szCs w:val="20"/>
                  <w:lang w:val="en-GB" w:eastAsia="ja-JP"/>
                </w:rPr>
                <w:t>−93 … -89</w:t>
              </w:r>
            </w:ins>
          </w:p>
        </w:tc>
      </w:tr>
      <w:tr w:rsidR="00A229D5" w:rsidRPr="00A229D5" w14:paraId="4DA0FD75" w14:textId="77777777" w:rsidTr="006E6881">
        <w:trPr>
          <w:jc w:val="center"/>
          <w:ins w:id="1207" w:author="John Mettrop" w:date="2021-12-21T07:41:00Z"/>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C8C7AC" w14:textId="247930B8"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08" w:author="John Mettrop" w:date="2021-12-21T07:41:00Z"/>
                <w:rFonts w:ascii="Times New Roman" w:eastAsia="Calibri" w:hAnsi="Times New Roman" w:cs="Times New Roman"/>
                <w:b/>
                <w:bCs/>
                <w:sz w:val="20"/>
                <w:szCs w:val="20"/>
                <w:lang w:val="en-GB" w:eastAsia="ja-JP"/>
              </w:rPr>
            </w:pPr>
            <w:ins w:id="1209" w:author="John Mettrop" w:date="2021-12-21T07:41:00Z">
              <w:r w:rsidRPr="006E6881">
                <w:rPr>
                  <w:rFonts w:ascii="Times New Roman" w:eastAsia="Calibri" w:hAnsi="Times New Roman" w:cs="Times New Roman"/>
                  <w:b/>
                  <w:bCs/>
                  <w:sz w:val="20"/>
                  <w:szCs w:val="20"/>
                  <w:lang w:val="en-GB" w:eastAsia="ja-JP"/>
                </w:rPr>
                <w:t>Antenna</w:t>
              </w:r>
            </w:ins>
            <w:ins w:id="1210" w:author="USA" w:date="2022-02-25T15:07:00Z">
              <w:r w:rsidR="002E4A6B" w:rsidRPr="00E462DF">
                <w:rPr>
                  <w:rFonts w:ascii="Times New Roman" w:eastAsia="Calibri" w:hAnsi="Times New Roman" w:cs="Times New Roman"/>
                  <w:sz w:val="20"/>
                  <w:szCs w:val="20"/>
                  <w:highlight w:val="cyan"/>
                  <w:vertAlign w:val="superscript"/>
                  <w:lang w:val="en-GB" w:eastAsia="ja-JP"/>
                </w:rPr>
                <w:t>(</w:t>
              </w:r>
              <w:r w:rsidR="002E4A6B">
                <w:rPr>
                  <w:rFonts w:ascii="Times New Roman" w:eastAsia="Calibri" w:hAnsi="Times New Roman" w:cs="Times New Roman"/>
                  <w:sz w:val="20"/>
                  <w:szCs w:val="20"/>
                  <w:highlight w:val="cyan"/>
                  <w:vertAlign w:val="superscript"/>
                  <w:lang w:val="en-GB" w:eastAsia="ja-JP"/>
                </w:rPr>
                <w:t>2</w:t>
              </w:r>
              <w:r w:rsidR="002E4A6B" w:rsidRPr="00E462DF">
                <w:rPr>
                  <w:rFonts w:ascii="Times New Roman" w:eastAsia="Calibri" w:hAnsi="Times New Roman" w:cs="Times New Roman"/>
                  <w:sz w:val="20"/>
                  <w:szCs w:val="20"/>
                  <w:highlight w:val="cyan"/>
                  <w:vertAlign w:val="superscript"/>
                  <w:lang w:val="en-GB" w:eastAsia="ja-JP"/>
                </w:rPr>
                <w:t xml:space="preserve">) </w:t>
              </w:r>
              <w:r w:rsidR="002E4A6B" w:rsidRPr="00E462DF">
                <w:rPr>
                  <w:rFonts w:ascii="Times New Roman" w:eastAsia="Times New Roman" w:hAnsi="Times New Roman" w:cs="Times New Roman"/>
                  <w:color w:val="FF0000"/>
                  <w:sz w:val="20"/>
                  <w:szCs w:val="20"/>
                  <w:highlight w:val="cyan"/>
                  <w:lang w:val="en-GB"/>
                </w:rPr>
                <w:t xml:space="preserve"> </w:t>
              </w:r>
            </w:ins>
          </w:p>
        </w:tc>
      </w:tr>
      <w:tr w:rsidR="006E6881" w:rsidRPr="006E6881" w14:paraId="4A138F9B" w14:textId="77777777" w:rsidTr="006E6881">
        <w:trPr>
          <w:jc w:val="center"/>
          <w:ins w:id="1211"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3428418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12" w:author="John Mettrop" w:date="2021-12-21T07:41:00Z"/>
                <w:rFonts w:ascii="Times New Roman" w:eastAsia="Calibri" w:hAnsi="Times New Roman" w:cs="Times New Roman"/>
                <w:sz w:val="20"/>
                <w:szCs w:val="20"/>
                <w:lang w:val="en-GB" w:eastAsia="ja-JP"/>
              </w:rPr>
            </w:pPr>
            <w:ins w:id="1213" w:author="John Mettrop" w:date="2021-12-21T07:41:00Z">
              <w:r w:rsidRPr="006E6881">
                <w:rPr>
                  <w:rFonts w:ascii="Times New Roman" w:eastAsia="Calibri" w:hAnsi="Times New Roman" w:cs="Times New Roman"/>
                  <w:sz w:val="20"/>
                  <w:szCs w:val="20"/>
                  <w:lang w:val="en-GB"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0766B19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4"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9B77D4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5" w:author="John Mettrop" w:date="2021-12-21T07:41:00Z"/>
                <w:rFonts w:ascii="Times New Roman" w:eastAsia="Calibri" w:hAnsi="Times New Roman" w:cs="Times New Roman"/>
                <w:sz w:val="20"/>
                <w:szCs w:val="20"/>
                <w:lang w:val="en-GB" w:eastAsia="ja-JP"/>
              </w:rPr>
            </w:pPr>
            <w:ins w:id="1216" w:author="John Mettrop" w:date="2021-12-21T07:41:00Z">
              <w:r w:rsidRPr="006E6881">
                <w:rPr>
                  <w:rFonts w:ascii="Times New Roman" w:eastAsia="Calibri" w:hAnsi="Times New Roman" w:cs="Times New Roman"/>
                  <w:sz w:val="20"/>
                  <w:szCs w:val="20"/>
                  <w:lang w:val="en-GB"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F4E69C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7" w:author="John Mettrop" w:date="2021-12-21T07:41:00Z"/>
                <w:rFonts w:ascii="Times New Roman" w:eastAsia="Calibri" w:hAnsi="Times New Roman" w:cs="Times New Roman"/>
                <w:sz w:val="20"/>
                <w:szCs w:val="20"/>
                <w:lang w:val="en-GB" w:eastAsia="ja-JP"/>
              </w:rPr>
            </w:pPr>
            <w:ins w:id="1218" w:author="John Mettrop" w:date="2021-12-21T07:41:00Z">
              <w:r w:rsidRPr="006E6881">
                <w:rPr>
                  <w:rFonts w:ascii="Times New Roman" w:eastAsia="Calibri" w:hAnsi="Times New Roman" w:cs="Times New Roman"/>
                  <w:sz w:val="20"/>
                  <w:szCs w:val="20"/>
                  <w:lang w:val="en-GB"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3C04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19" w:author="John Mettrop" w:date="2021-12-21T07:41:00Z"/>
                <w:rFonts w:ascii="Times New Roman" w:eastAsia="Calibri" w:hAnsi="Times New Roman" w:cs="Times New Roman"/>
                <w:sz w:val="20"/>
                <w:szCs w:val="20"/>
                <w:lang w:val="en-GB" w:eastAsia="ja-JP"/>
              </w:rPr>
            </w:pPr>
            <w:ins w:id="1220" w:author="John Mettrop" w:date="2021-12-21T07:41:00Z">
              <w:r w:rsidRPr="006E6881">
                <w:rPr>
                  <w:rFonts w:ascii="Times New Roman" w:eastAsia="Calibri" w:hAnsi="Times New Roman" w:cs="Times New Roman"/>
                  <w:sz w:val="20"/>
                  <w:szCs w:val="20"/>
                  <w:lang w:val="en-GB"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F7A18B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1" w:author="John Mettrop" w:date="2021-12-21T07:41:00Z"/>
                <w:rFonts w:ascii="Times New Roman" w:eastAsia="Calibri" w:hAnsi="Times New Roman" w:cs="Times New Roman"/>
                <w:sz w:val="20"/>
                <w:szCs w:val="20"/>
                <w:lang w:val="en-GB" w:eastAsia="ja-JP"/>
              </w:rPr>
            </w:pPr>
            <w:ins w:id="1222" w:author="John Mettrop" w:date="2021-12-21T07:41:00Z">
              <w:r w:rsidRPr="006E6881">
                <w:rPr>
                  <w:rFonts w:ascii="Times New Roman" w:eastAsia="Calibri" w:hAnsi="Times New Roman" w:cs="Times New Roman"/>
                  <w:sz w:val="20"/>
                  <w:szCs w:val="20"/>
                  <w:lang w:val="en-GB" w:eastAsia="ja-JP"/>
                </w:rPr>
                <w:t>Directional (steerable, MIMO)</w:t>
              </w:r>
            </w:ins>
          </w:p>
        </w:tc>
      </w:tr>
      <w:tr w:rsidR="006E6881" w:rsidRPr="006E6881" w14:paraId="506C3563" w14:textId="77777777" w:rsidTr="006E6881">
        <w:trPr>
          <w:jc w:val="center"/>
          <w:ins w:id="1223"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B7906B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24" w:author="John Mettrop" w:date="2021-12-21T07:41:00Z"/>
                <w:rFonts w:ascii="Times New Roman" w:eastAsia="Calibri" w:hAnsi="Times New Roman" w:cs="Times New Roman"/>
                <w:sz w:val="20"/>
                <w:szCs w:val="20"/>
                <w:lang w:val="en-GB" w:eastAsia="ja-JP"/>
              </w:rPr>
            </w:pPr>
            <w:ins w:id="1225" w:author="John Mettrop" w:date="2021-12-21T07:41:00Z">
              <w:r w:rsidRPr="006E6881">
                <w:rPr>
                  <w:rFonts w:ascii="Times New Roman" w:eastAsia="Calibri" w:hAnsi="Times New Roman" w:cs="Times New Roman"/>
                  <w:sz w:val="20"/>
                  <w:szCs w:val="20"/>
                  <w:lang w:val="en-GB"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1D02CF4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6" w:author="John Mettrop" w:date="2021-12-21T07:41:00Z"/>
                <w:rFonts w:ascii="Times New Roman" w:eastAsia="Calibri" w:hAnsi="Times New Roman" w:cs="Times New Roman"/>
                <w:sz w:val="20"/>
                <w:szCs w:val="20"/>
                <w:lang w:val="en-GB" w:eastAsia="ja-JP"/>
              </w:rPr>
            </w:pPr>
            <w:proofErr w:type="spellStart"/>
            <w:ins w:id="1227" w:author="John Mettrop" w:date="2021-12-21T07:41:00Z">
              <w:r w:rsidRPr="006E6881">
                <w:rPr>
                  <w:rFonts w:ascii="Times New Roman" w:eastAsia="Calibri" w:hAnsi="Times New Roman" w:cs="Times New Roman"/>
                  <w:sz w:val="20"/>
                  <w:szCs w:val="20"/>
                  <w:lang w:val="en-GB"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FD5BC5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28" w:author="John Mettrop" w:date="2021-12-21T07:41:00Z"/>
                <w:rFonts w:ascii="Times New Roman" w:eastAsia="Calibri" w:hAnsi="Times New Roman" w:cs="Times New Roman"/>
                <w:sz w:val="20"/>
                <w:szCs w:val="20"/>
                <w:lang w:val="en-GB" w:eastAsia="ja-JP"/>
              </w:rPr>
            </w:pPr>
            <w:ins w:id="1229" w:author="John Mettrop" w:date="2021-12-21T07:41:00Z">
              <w:r w:rsidRPr="006E6881">
                <w:rPr>
                  <w:rFonts w:ascii="Times New Roman" w:eastAsia="Calibri" w:hAnsi="Times New Roman" w:cs="Times New Roman"/>
                  <w:sz w:val="20"/>
                  <w:szCs w:val="20"/>
                  <w:lang w:val="en-GB"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5A82E2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0" w:author="John Mettrop" w:date="2021-12-21T07:41:00Z"/>
                <w:rFonts w:ascii="Times New Roman" w:eastAsia="Calibri" w:hAnsi="Times New Roman" w:cs="Times New Roman"/>
                <w:sz w:val="20"/>
                <w:szCs w:val="20"/>
                <w:lang w:val="en-GB" w:eastAsia="ja-JP"/>
              </w:rPr>
            </w:pPr>
            <w:ins w:id="1231"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FFE628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2" w:author="John Mettrop" w:date="2021-12-21T07:41:00Z"/>
                <w:rFonts w:ascii="Times New Roman" w:eastAsia="Calibri" w:hAnsi="Times New Roman" w:cs="Times New Roman"/>
                <w:sz w:val="20"/>
                <w:szCs w:val="20"/>
                <w:lang w:val="en-GB" w:eastAsia="ja-JP"/>
              </w:rPr>
            </w:pPr>
            <w:ins w:id="1233" w:author="John Mettrop" w:date="2021-12-21T07:41:00Z">
              <w:r w:rsidRPr="006E6881">
                <w:rPr>
                  <w:rFonts w:ascii="Times New Roman" w:eastAsia="Calibri" w:hAnsi="Times New Roman" w:cs="Times New Roman"/>
                  <w:sz w:val="20"/>
                  <w:szCs w:val="20"/>
                  <w:lang w:val="en-GB"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0D15E9C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4" w:author="John Mettrop" w:date="2021-12-21T07:41:00Z"/>
                <w:rFonts w:ascii="Times New Roman" w:eastAsia="Calibri" w:hAnsi="Times New Roman" w:cs="Times New Roman"/>
                <w:sz w:val="20"/>
                <w:szCs w:val="20"/>
                <w:lang w:val="en-GB" w:eastAsia="ja-JP"/>
              </w:rPr>
            </w:pPr>
            <w:ins w:id="1235" w:author="John Mettrop" w:date="2021-12-21T07:41:00Z">
              <w:r w:rsidRPr="006E6881">
                <w:rPr>
                  <w:rFonts w:ascii="Times New Roman" w:eastAsia="Calibri" w:hAnsi="Times New Roman" w:cs="Times New Roman"/>
                  <w:sz w:val="20"/>
                  <w:szCs w:val="20"/>
                  <w:lang w:val="en-GB"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CB51A0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6" w:author="John Mettrop" w:date="2021-12-21T07:41:00Z"/>
                <w:rFonts w:ascii="Times New Roman" w:eastAsia="Calibri" w:hAnsi="Times New Roman" w:cs="Times New Roman"/>
                <w:sz w:val="20"/>
                <w:szCs w:val="20"/>
                <w:lang w:val="en-GB" w:eastAsia="ja-JP"/>
              </w:rPr>
            </w:pPr>
            <w:ins w:id="1237" w:author="John Mettrop" w:date="2021-12-21T07:41:00Z">
              <w:r w:rsidRPr="006E6881">
                <w:rPr>
                  <w:rFonts w:ascii="Times New Roman" w:eastAsia="Calibri" w:hAnsi="Times New Roman" w:cs="Times New Roman"/>
                  <w:sz w:val="20"/>
                  <w:szCs w:val="20"/>
                  <w:lang w:val="en-GB"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46FF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38" w:author="John Mettrop" w:date="2021-12-21T07:41:00Z"/>
                <w:rFonts w:ascii="Times New Roman" w:eastAsia="Calibri" w:hAnsi="Times New Roman" w:cs="Times New Roman"/>
                <w:sz w:val="20"/>
                <w:szCs w:val="20"/>
                <w:lang w:val="en-GB" w:eastAsia="ja-JP"/>
              </w:rPr>
            </w:pPr>
            <w:ins w:id="1239" w:author="John Mettrop" w:date="2021-12-21T07:41:00Z">
              <w:r w:rsidRPr="006E6881">
                <w:rPr>
                  <w:rFonts w:ascii="Times New Roman" w:eastAsia="Calibri" w:hAnsi="Times New Roman" w:cs="Times New Roman"/>
                  <w:sz w:val="20"/>
                  <w:szCs w:val="20"/>
                  <w:lang w:val="en-GB"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738F08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0" w:author="John Mettrop" w:date="2021-12-21T07:41:00Z"/>
                <w:rFonts w:ascii="Times New Roman" w:eastAsia="Calibri" w:hAnsi="Times New Roman" w:cs="Times New Roman"/>
                <w:sz w:val="20"/>
                <w:szCs w:val="20"/>
                <w:lang w:val="en-GB" w:eastAsia="ja-JP"/>
              </w:rPr>
            </w:pPr>
            <w:ins w:id="1241" w:author="John Mettrop" w:date="2021-12-21T07:41:00Z">
              <w:r w:rsidRPr="006E6881">
                <w:rPr>
                  <w:rFonts w:ascii="Times New Roman" w:eastAsia="Calibri" w:hAnsi="Times New Roman" w:cs="Times New Roman"/>
                  <w:sz w:val="20"/>
                  <w:szCs w:val="20"/>
                  <w:lang w:val="en-GB"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E7097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2" w:author="John Mettrop" w:date="2021-12-21T07:41:00Z"/>
                <w:rFonts w:ascii="Times New Roman" w:eastAsia="Calibri" w:hAnsi="Times New Roman" w:cs="Times New Roman"/>
                <w:sz w:val="20"/>
                <w:szCs w:val="20"/>
                <w:lang w:val="en-GB" w:eastAsia="ja-JP"/>
              </w:rPr>
            </w:pPr>
            <w:ins w:id="1243" w:author="John Mettrop" w:date="2021-12-21T07:41:00Z">
              <w:r w:rsidRPr="006E6881">
                <w:rPr>
                  <w:rFonts w:ascii="Times New Roman" w:eastAsia="Calibri" w:hAnsi="Times New Roman" w:cs="Times New Roman"/>
                  <w:sz w:val="20"/>
                  <w:szCs w:val="20"/>
                  <w:lang w:val="en-GB" w:eastAsia="ja-JP"/>
                </w:rPr>
                <w:t>15</w:t>
              </w:r>
            </w:ins>
          </w:p>
        </w:tc>
      </w:tr>
      <w:tr w:rsidR="006E6881" w:rsidRPr="006E6881" w14:paraId="14DF216F" w14:textId="77777777" w:rsidTr="006E6881">
        <w:trPr>
          <w:jc w:val="center"/>
          <w:ins w:id="1244"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6248E5F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45" w:author="John Mettrop" w:date="2021-12-21T07:41:00Z"/>
                <w:rFonts w:ascii="Times New Roman" w:eastAsia="Calibri" w:hAnsi="Times New Roman" w:cs="Times New Roman"/>
                <w:sz w:val="20"/>
                <w:szCs w:val="20"/>
                <w:lang w:val="en-GB" w:eastAsia="ja-JP"/>
              </w:rPr>
            </w:pPr>
            <w:ins w:id="1246" w:author="John Mettrop" w:date="2021-12-21T07:41:00Z">
              <w:r w:rsidRPr="006E6881">
                <w:rPr>
                  <w:rFonts w:ascii="Times New Roman" w:eastAsia="Calibri" w:hAnsi="Times New Roman" w:cs="Times New Roman"/>
                  <w:sz w:val="20"/>
                  <w:szCs w:val="20"/>
                  <w:lang w:val="en-GB" w:eastAsia="ja-JP"/>
                </w:rPr>
                <w:t>1</w:t>
              </w:r>
              <w:r w:rsidRPr="006E6881">
                <w:rPr>
                  <w:rFonts w:ascii="Times New Roman" w:eastAsia="Calibri" w:hAnsi="Times New Roman" w:cs="Times New Roman"/>
                  <w:sz w:val="20"/>
                  <w:szCs w:val="20"/>
                  <w:vertAlign w:val="superscript"/>
                  <w:lang w:val="en-GB" w:eastAsia="ja-JP"/>
                </w:rPr>
                <w:t xml:space="preserve">st </w:t>
              </w:r>
              <w:r w:rsidRPr="006E6881">
                <w:rPr>
                  <w:rFonts w:ascii="Times New Roman" w:eastAsia="Calibri" w:hAnsi="Times New Roman" w:cs="Times New Roman"/>
                  <w:sz w:val="20"/>
                  <w:szCs w:val="20"/>
                  <w:lang w:val="en-GB"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1AA134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7" w:author="John Mettrop" w:date="2021-12-21T07:41:00Z"/>
                <w:rFonts w:ascii="Times New Roman" w:eastAsia="Calibri" w:hAnsi="Times New Roman" w:cs="Times New Roman"/>
                <w:sz w:val="20"/>
                <w:szCs w:val="20"/>
                <w:lang w:val="en-GB" w:eastAsia="ja-JP"/>
              </w:rPr>
            </w:pPr>
            <w:proofErr w:type="spellStart"/>
            <w:ins w:id="1248" w:author="John Mettrop" w:date="2021-12-21T07:41:00Z">
              <w:r w:rsidRPr="006E6881">
                <w:rPr>
                  <w:rFonts w:ascii="Times New Roman" w:eastAsia="Calibri" w:hAnsi="Times New Roman" w:cs="Times New Roman"/>
                  <w:sz w:val="20"/>
                  <w:szCs w:val="20"/>
                  <w:lang w:val="en-GB"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4B1BA7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9" w:author="John Mettrop" w:date="2021-12-21T07:41:00Z"/>
                <w:rFonts w:ascii="Times New Roman" w:eastAsia="Calibri" w:hAnsi="Times New Roman" w:cs="Times New Roman"/>
                <w:sz w:val="20"/>
                <w:szCs w:val="20"/>
                <w:lang w:val="en-GB" w:eastAsia="ja-JP"/>
              </w:rPr>
            </w:pPr>
            <w:ins w:id="1250"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014B723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1" w:author="John Mettrop" w:date="2021-12-21T07:41:00Z"/>
                <w:rFonts w:ascii="Times New Roman" w:eastAsia="Calibri" w:hAnsi="Times New Roman" w:cs="Times New Roman"/>
                <w:sz w:val="20"/>
                <w:szCs w:val="20"/>
                <w:lang w:val="en-GB" w:eastAsia="ja-JP"/>
              </w:rPr>
            </w:pPr>
            <w:ins w:id="1252"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69CC60"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3" w:author="John Mettrop" w:date="2021-12-21T07:41:00Z"/>
                <w:rFonts w:ascii="Times New Roman" w:eastAsia="Calibri" w:hAnsi="Times New Roman" w:cs="Times New Roman"/>
                <w:sz w:val="20"/>
                <w:szCs w:val="20"/>
                <w:lang w:val="en-GB" w:eastAsia="ja-JP"/>
              </w:rPr>
            </w:pPr>
            <w:ins w:id="1254"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63D2464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55" w:author="John Mettrop" w:date="2021-12-21T07:41:00Z"/>
                <w:rFonts w:ascii="Times New Roman" w:eastAsia="Calibri" w:hAnsi="Times New Roman" w:cs="Times New Roman"/>
                <w:sz w:val="20"/>
                <w:szCs w:val="20"/>
                <w:lang w:val="en-GB" w:eastAsia="ja-JP"/>
              </w:rPr>
            </w:pPr>
            <w:ins w:id="1256"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r>
      <w:tr w:rsidR="006E6881" w:rsidRPr="006E6881" w14:paraId="122DE860" w14:textId="77777777" w:rsidTr="006E6881">
        <w:trPr>
          <w:jc w:val="center"/>
          <w:ins w:id="1257"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4F125AA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58" w:author="John Mettrop" w:date="2021-12-21T07:41:00Z"/>
                <w:rFonts w:ascii="Times New Roman" w:eastAsia="Calibri" w:hAnsi="Times New Roman" w:cs="Times New Roman"/>
                <w:sz w:val="20"/>
                <w:szCs w:val="20"/>
                <w:lang w:val="en-GB" w:eastAsia="ja-JP"/>
              </w:rPr>
            </w:pPr>
            <w:ins w:id="1259" w:author="John Mettrop" w:date="2021-12-21T07:41:00Z">
              <w:r w:rsidRPr="006E6881">
                <w:rPr>
                  <w:rFonts w:ascii="Times New Roman" w:eastAsia="Calibri" w:hAnsi="Times New Roman" w:cs="Times New Roman"/>
                  <w:sz w:val="20"/>
                  <w:szCs w:val="20"/>
                  <w:lang w:val="en-GB"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0E2D269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0"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2D5759"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1" w:author="John Mettrop" w:date="2021-12-21T07:41:00Z"/>
                <w:rFonts w:ascii="Times New Roman" w:eastAsia="Calibri" w:hAnsi="Times New Roman" w:cs="Times New Roman"/>
                <w:sz w:val="20"/>
                <w:szCs w:val="20"/>
                <w:lang w:val="en-GB" w:eastAsia="ja-JP"/>
              </w:rPr>
            </w:pPr>
            <w:ins w:id="1262" w:author="John Mettrop" w:date="2021-12-21T07:41:00Z">
              <w:r w:rsidRPr="006E6881">
                <w:rPr>
                  <w:rFonts w:ascii="Times New Roman" w:eastAsia="Calibri" w:hAnsi="Times New Roman" w:cs="Times New Roman"/>
                  <w:sz w:val="20"/>
                  <w:szCs w:val="20"/>
                  <w:lang w:val="en-GB"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77CE6E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3" w:author="John Mettrop" w:date="2021-12-21T07:41:00Z"/>
                <w:rFonts w:ascii="Times New Roman" w:eastAsia="Calibri" w:hAnsi="Times New Roman" w:cs="Times New Roman"/>
                <w:sz w:val="20"/>
                <w:szCs w:val="20"/>
                <w:lang w:val="en-GB" w:eastAsia="ja-JP"/>
              </w:rPr>
            </w:pPr>
            <w:ins w:id="1264"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3DB2B8E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5" w:author="John Mettrop" w:date="2021-12-21T07:41:00Z"/>
                <w:rFonts w:ascii="Times New Roman" w:eastAsia="Calibri" w:hAnsi="Times New Roman" w:cs="Times New Roman"/>
                <w:sz w:val="20"/>
                <w:szCs w:val="20"/>
                <w:lang w:val="en-GB" w:eastAsia="ja-JP"/>
              </w:rPr>
            </w:pPr>
            <w:ins w:id="1266" w:author="John Mettrop" w:date="2021-12-21T07:41:00Z">
              <w:r w:rsidRPr="006E6881">
                <w:rPr>
                  <w:rFonts w:ascii="Times New Roman" w:eastAsia="Calibri" w:hAnsi="Times New Roman" w:cs="Times New Roman"/>
                  <w:sz w:val="20"/>
                  <w:szCs w:val="20"/>
                  <w:lang w:val="en-GB"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0C6B79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67" w:author="John Mettrop" w:date="2021-12-21T07:41:00Z"/>
                <w:rFonts w:ascii="Times New Roman" w:eastAsia="Calibri" w:hAnsi="Times New Roman" w:cs="Times New Roman"/>
                <w:sz w:val="20"/>
                <w:szCs w:val="20"/>
                <w:lang w:val="en-GB" w:eastAsia="ja-JP"/>
              </w:rPr>
            </w:pPr>
            <w:ins w:id="1268" w:author="John Mettrop" w:date="2021-12-21T07:41:00Z">
              <w:r w:rsidRPr="006E6881">
                <w:rPr>
                  <w:rFonts w:ascii="Times New Roman" w:eastAsia="Calibri" w:hAnsi="Times New Roman" w:cs="Times New Roman"/>
                  <w:sz w:val="20"/>
                  <w:szCs w:val="20"/>
                  <w:lang w:val="en-GB" w:eastAsia="ja-JP"/>
                </w:rPr>
                <w:t>Vertical</w:t>
              </w:r>
            </w:ins>
          </w:p>
        </w:tc>
      </w:tr>
      <w:tr w:rsidR="006E6881" w:rsidRPr="006E6881" w14:paraId="14291E65" w14:textId="77777777" w:rsidTr="006E6881">
        <w:trPr>
          <w:jc w:val="center"/>
          <w:ins w:id="1269"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638785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70" w:author="John Mettrop" w:date="2021-12-21T07:41:00Z"/>
                <w:rFonts w:ascii="Times New Roman" w:eastAsia="Calibri" w:hAnsi="Times New Roman" w:cs="Times New Roman"/>
                <w:sz w:val="20"/>
                <w:szCs w:val="20"/>
                <w:lang w:val="en-GB" w:eastAsia="ja-JP"/>
              </w:rPr>
            </w:pPr>
            <w:ins w:id="1271" w:author="John Mettrop" w:date="2021-12-21T07:41:00Z">
              <w:r w:rsidRPr="006E6881">
                <w:rPr>
                  <w:rFonts w:ascii="Times New Roman" w:eastAsia="Calibri" w:hAnsi="Times New Roman" w:cs="Times New Roman"/>
                  <w:sz w:val="20"/>
                  <w:szCs w:val="20"/>
                  <w:lang w:val="en-GB"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3F6DE77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2" w:author="John Mettrop" w:date="2021-12-21T07:41:00Z"/>
                <w:rFonts w:ascii="Times New Roman" w:eastAsia="Calibri" w:hAnsi="Times New Roman" w:cs="Times New Roman"/>
                <w:sz w:val="20"/>
                <w:szCs w:val="20"/>
                <w:lang w:val="en-GB"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6569B98"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3" w:author="John Mettrop" w:date="2021-12-21T07:41:00Z"/>
                <w:rFonts w:ascii="Times New Roman" w:eastAsia="Calibri" w:hAnsi="Times New Roman" w:cs="Times New Roman"/>
                <w:sz w:val="20"/>
                <w:szCs w:val="20"/>
                <w:lang w:val="en-GB" w:eastAsia="ja-JP"/>
              </w:rPr>
            </w:pPr>
            <w:ins w:id="1274"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39C19B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5" w:author="John Mettrop" w:date="2021-12-21T07:41:00Z"/>
                <w:rFonts w:ascii="Times New Roman" w:eastAsia="Calibri" w:hAnsi="Times New Roman" w:cs="Times New Roman"/>
                <w:sz w:val="20"/>
                <w:szCs w:val="20"/>
                <w:lang w:val="en-GB" w:eastAsia="ja-JP"/>
              </w:rPr>
            </w:pPr>
            <w:ins w:id="1276" w:author="John Mettrop" w:date="2021-12-21T07:41:00Z">
              <w:r w:rsidRPr="006E6881">
                <w:rPr>
                  <w:rFonts w:ascii="Times New Roman" w:eastAsia="Calibri" w:hAnsi="Times New Roman" w:cs="Times New Roman"/>
                  <w:sz w:val="20"/>
                  <w:szCs w:val="20"/>
                  <w:lang w:val="en-GB" w:eastAsia="ja-JP"/>
                </w:rPr>
                <w:t>N/A</w:t>
              </w:r>
              <w:r w:rsidRPr="006E6881">
                <w:rPr>
                  <w:rFonts w:ascii="Times New Roman" w:eastAsia="Calibri" w:hAnsi="Times New Roman" w:cs="Times New Roman"/>
                  <w:sz w:val="20"/>
                  <w:szCs w:val="20"/>
                  <w:vertAlign w:val="superscript"/>
                  <w:lang w:val="en-GB"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4693794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7" w:author="John Mettrop" w:date="2021-12-21T07:41:00Z"/>
                <w:rFonts w:ascii="Times New Roman" w:eastAsia="Calibri" w:hAnsi="Times New Roman" w:cs="Times New Roman"/>
                <w:sz w:val="20"/>
                <w:szCs w:val="20"/>
                <w:lang w:val="en-GB" w:eastAsia="ja-JP"/>
              </w:rPr>
            </w:pPr>
            <w:ins w:id="1278" w:author="John Mettrop" w:date="2021-12-21T07:41:00Z">
              <w:r w:rsidRPr="006E6881">
                <w:rPr>
                  <w:rFonts w:ascii="Times New Roman" w:eastAsia="Calibri" w:hAnsi="Times New Roman" w:cs="Times New Roman"/>
                  <w:sz w:val="20"/>
                  <w:szCs w:val="20"/>
                  <w:lang w:val="en-GB"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2A0F6CF"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79" w:author="John Mettrop" w:date="2021-12-21T07:41:00Z"/>
                <w:rFonts w:ascii="Times New Roman" w:eastAsia="Calibri" w:hAnsi="Times New Roman" w:cs="Times New Roman"/>
                <w:sz w:val="20"/>
                <w:szCs w:val="20"/>
                <w:lang w:val="en-GB" w:eastAsia="ja-JP"/>
              </w:rPr>
            </w:pPr>
            <w:ins w:id="1280" w:author="John Mettrop" w:date="2021-12-21T07:41:00Z">
              <w:r w:rsidRPr="006E6881">
                <w:rPr>
                  <w:rFonts w:ascii="Times New Roman" w:eastAsia="Calibri" w:hAnsi="Times New Roman" w:cs="Times New Roman"/>
                  <w:sz w:val="20"/>
                  <w:szCs w:val="20"/>
                  <w:lang w:val="en-GB" w:eastAsia="ja-JP"/>
                </w:rPr>
                <w:t>Rec ITU-R F.1336</w:t>
              </w:r>
            </w:ins>
          </w:p>
        </w:tc>
      </w:tr>
      <w:tr w:rsidR="006E6881" w:rsidRPr="006E6881" w14:paraId="4AA9D375" w14:textId="77777777" w:rsidTr="006E6881">
        <w:trPr>
          <w:jc w:val="center"/>
          <w:ins w:id="1281"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087FCF34"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82" w:author="John Mettrop" w:date="2021-12-21T07:41:00Z"/>
                <w:rFonts w:ascii="Times New Roman" w:eastAsia="Calibri" w:hAnsi="Times New Roman" w:cs="Times New Roman"/>
                <w:sz w:val="20"/>
                <w:szCs w:val="20"/>
                <w:lang w:val="en-GB" w:eastAsia="ja-JP"/>
              </w:rPr>
            </w:pPr>
            <w:ins w:id="1283" w:author="John Mettrop" w:date="2021-12-21T07:41:00Z">
              <w:r w:rsidRPr="006E6881">
                <w:rPr>
                  <w:rFonts w:ascii="Times New Roman" w:eastAsia="Calibri" w:hAnsi="Times New Roman" w:cs="Times New Roman"/>
                  <w:sz w:val="20"/>
                  <w:szCs w:val="20"/>
                  <w:lang w:val="en-GB"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2A3CAE7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4" w:author="John Mettrop" w:date="2021-12-21T07:41:00Z"/>
                <w:rFonts w:ascii="Times New Roman" w:eastAsia="Calibri" w:hAnsi="Times New Roman" w:cs="Times New Roman"/>
                <w:sz w:val="20"/>
                <w:szCs w:val="20"/>
                <w:lang w:val="en-GB" w:eastAsia="ja-JP"/>
              </w:rPr>
            </w:pPr>
            <w:ins w:id="1285" w:author="John Mettrop" w:date="2021-12-21T07:41:00Z">
              <w:r w:rsidRPr="006E6881">
                <w:rPr>
                  <w:rFonts w:ascii="Times New Roman" w:eastAsia="Calibri" w:hAnsi="Times New Roman" w:cs="Times New Roman"/>
                  <w:sz w:val="20"/>
                  <w:szCs w:val="20"/>
                  <w:lang w:val="en-GB"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4FD19DC"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6" w:author="John Mettrop" w:date="2021-12-21T07:41:00Z"/>
                <w:rFonts w:ascii="Times New Roman" w:eastAsia="Calibri" w:hAnsi="Times New Roman" w:cs="Times New Roman"/>
                <w:sz w:val="20"/>
                <w:szCs w:val="20"/>
                <w:lang w:val="en-GB" w:eastAsia="ja-JP"/>
              </w:rPr>
            </w:pPr>
            <w:ins w:id="1287" w:author="John Mettrop" w:date="2021-12-21T07:41:00Z">
              <w:r w:rsidRPr="006E6881">
                <w:rPr>
                  <w:rFonts w:ascii="Times New Roman" w:eastAsia="Calibri" w:hAnsi="Times New Roman" w:cs="Times New Roman"/>
                  <w:sz w:val="20"/>
                  <w:szCs w:val="20"/>
                  <w:lang w:val="en-GB"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CD613F2"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88" w:author="John Mettrop" w:date="2021-12-21T07:41:00Z"/>
                <w:rFonts w:ascii="Times New Roman" w:eastAsia="Calibri" w:hAnsi="Times New Roman" w:cs="Times New Roman"/>
                <w:sz w:val="20"/>
                <w:szCs w:val="20"/>
                <w:lang w:val="en-GB" w:eastAsia="ja-JP"/>
              </w:rPr>
            </w:pPr>
            <w:ins w:id="1289" w:author="John Mettrop" w:date="2021-12-21T07:41:00Z">
              <w:r w:rsidRPr="006E6881">
                <w:rPr>
                  <w:rFonts w:ascii="Times New Roman" w:eastAsia="Calibri" w:hAnsi="Times New Roman" w:cs="Times New Roman"/>
                  <w:sz w:val="20"/>
                  <w:szCs w:val="20"/>
                  <w:lang w:val="en-GB"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BC7EAA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0" w:author="John Mettrop" w:date="2021-12-21T07:41:00Z"/>
                <w:rFonts w:ascii="Times New Roman" w:eastAsia="Calibri" w:hAnsi="Times New Roman" w:cs="Times New Roman"/>
                <w:sz w:val="20"/>
                <w:szCs w:val="20"/>
                <w:lang w:val="en-GB" w:eastAsia="ja-JP"/>
              </w:rPr>
            </w:pPr>
            <w:ins w:id="1291" w:author="John Mettrop" w:date="2021-12-21T07:41:00Z">
              <w:r w:rsidRPr="006E6881">
                <w:rPr>
                  <w:rFonts w:ascii="Times New Roman" w:eastAsia="Calibri" w:hAnsi="Times New Roman" w:cs="Times New Roman"/>
                  <w:sz w:val="20"/>
                  <w:szCs w:val="20"/>
                  <w:lang w:val="en-GB"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2F82DECB"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2" w:author="John Mettrop" w:date="2021-12-21T07:41:00Z"/>
                <w:rFonts w:ascii="Times New Roman" w:eastAsia="Calibri" w:hAnsi="Times New Roman" w:cs="Times New Roman"/>
                <w:sz w:val="20"/>
                <w:szCs w:val="20"/>
                <w:lang w:val="en-GB" w:eastAsia="ja-JP"/>
              </w:rPr>
            </w:pPr>
            <w:ins w:id="1293" w:author="John Mettrop" w:date="2021-12-21T07:41:00Z">
              <w:r w:rsidRPr="006E6881">
                <w:rPr>
                  <w:rFonts w:ascii="Times New Roman" w:eastAsia="Calibri" w:hAnsi="Times New Roman" w:cs="Times New Roman"/>
                  <w:sz w:val="20"/>
                  <w:szCs w:val="20"/>
                  <w:lang w:val="en-GB" w:eastAsia="ja-JP"/>
                </w:rPr>
                <w:t>65</w:t>
              </w:r>
            </w:ins>
          </w:p>
        </w:tc>
      </w:tr>
      <w:tr w:rsidR="006E6881" w:rsidRPr="006E6881" w14:paraId="23C79F8A" w14:textId="77777777" w:rsidTr="006E6881">
        <w:trPr>
          <w:jc w:val="center"/>
          <w:ins w:id="1294" w:author="John Mettrop" w:date="2021-12-21T07:41:00Z"/>
        </w:trPr>
        <w:tc>
          <w:tcPr>
            <w:tcW w:w="2500" w:type="dxa"/>
            <w:tcBorders>
              <w:top w:val="single" w:sz="4" w:space="0" w:color="auto"/>
              <w:left w:val="single" w:sz="4" w:space="0" w:color="auto"/>
              <w:bottom w:val="single" w:sz="4" w:space="0" w:color="auto"/>
              <w:right w:val="single" w:sz="4" w:space="0" w:color="auto"/>
            </w:tcBorders>
            <w:vAlign w:val="center"/>
            <w:hideMark/>
          </w:tcPr>
          <w:p w14:paraId="702214C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295" w:author="John Mettrop" w:date="2021-12-21T07:41:00Z"/>
                <w:rFonts w:ascii="Times New Roman" w:eastAsia="Calibri" w:hAnsi="Times New Roman" w:cs="Times New Roman"/>
                <w:sz w:val="20"/>
                <w:szCs w:val="20"/>
                <w:lang w:val="en-GB" w:eastAsia="ja-JP"/>
              </w:rPr>
            </w:pPr>
            <w:ins w:id="1296" w:author="John Mettrop" w:date="2021-12-21T07:41:00Z">
              <w:r w:rsidRPr="006E6881">
                <w:rPr>
                  <w:rFonts w:ascii="Times New Roman" w:eastAsia="Calibri" w:hAnsi="Times New Roman" w:cs="Times New Roman"/>
                  <w:sz w:val="20"/>
                  <w:szCs w:val="20"/>
                  <w:lang w:val="en-GB"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668512DA"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7" w:author="John Mettrop" w:date="2021-12-21T07:41:00Z"/>
                <w:rFonts w:ascii="Times New Roman" w:eastAsia="Calibri" w:hAnsi="Times New Roman" w:cs="Times New Roman"/>
                <w:sz w:val="20"/>
                <w:szCs w:val="20"/>
                <w:lang w:val="en-GB" w:eastAsia="ja-JP"/>
              </w:rPr>
            </w:pPr>
            <w:ins w:id="1298" w:author="John Mettrop" w:date="2021-12-21T07:41:00Z">
              <w:r w:rsidRPr="006E6881">
                <w:rPr>
                  <w:rFonts w:ascii="Times New Roman" w:eastAsia="Calibri" w:hAnsi="Times New Roman" w:cs="Times New Roman"/>
                  <w:sz w:val="20"/>
                  <w:szCs w:val="20"/>
                  <w:lang w:val="en-GB"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1A31245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99" w:author="John Mettrop" w:date="2021-12-21T07:41:00Z"/>
                <w:rFonts w:ascii="Times New Roman" w:eastAsia="Calibri" w:hAnsi="Times New Roman" w:cs="Times New Roman"/>
                <w:sz w:val="20"/>
                <w:szCs w:val="20"/>
                <w:lang w:val="en-GB" w:eastAsia="ja-JP"/>
              </w:rPr>
            </w:pPr>
            <w:ins w:id="1300" w:author="John Mettrop" w:date="2021-12-21T07:41:00Z">
              <w:r w:rsidRPr="006E6881">
                <w:rPr>
                  <w:rFonts w:ascii="Times New Roman" w:eastAsia="Calibri" w:hAnsi="Times New Roman" w:cs="Times New Roman"/>
                  <w:sz w:val="20"/>
                  <w:szCs w:val="20"/>
                  <w:lang w:val="en-GB"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4AF936"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1" w:author="John Mettrop" w:date="2021-12-21T07:41:00Z"/>
                <w:rFonts w:ascii="Times New Roman" w:eastAsia="Calibri" w:hAnsi="Times New Roman" w:cs="Times New Roman"/>
                <w:sz w:val="20"/>
                <w:szCs w:val="20"/>
                <w:lang w:val="en-GB" w:eastAsia="ja-JP"/>
              </w:rPr>
            </w:pPr>
            <w:ins w:id="1302"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594778E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3" w:author="John Mettrop" w:date="2021-12-21T07:41:00Z"/>
                <w:rFonts w:ascii="Times New Roman" w:eastAsia="Calibri" w:hAnsi="Times New Roman" w:cs="Times New Roman"/>
                <w:sz w:val="20"/>
                <w:szCs w:val="20"/>
                <w:lang w:val="en-GB" w:eastAsia="ja-JP"/>
              </w:rPr>
            </w:pPr>
            <w:ins w:id="1304" w:author="John Mettrop" w:date="2021-12-21T07:41:00Z">
              <w:r w:rsidRPr="006E6881">
                <w:rPr>
                  <w:rFonts w:ascii="Times New Roman" w:eastAsia="Calibri" w:hAnsi="Times New Roman" w:cs="Times New Roman"/>
                  <w:sz w:val="20"/>
                  <w:szCs w:val="20"/>
                  <w:lang w:val="en-GB"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25F5885D"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5" w:author="John Mettrop" w:date="2021-12-21T07:41:00Z"/>
                <w:rFonts w:ascii="Times New Roman" w:eastAsia="Calibri" w:hAnsi="Times New Roman" w:cs="Times New Roman"/>
                <w:sz w:val="20"/>
                <w:szCs w:val="20"/>
                <w:lang w:val="en-GB" w:eastAsia="ja-JP"/>
              </w:rPr>
            </w:pPr>
            <w:ins w:id="1306" w:author="John Mettrop" w:date="2021-12-21T07:41:00Z">
              <w:r w:rsidRPr="006E6881">
                <w:rPr>
                  <w:rFonts w:ascii="Times New Roman" w:eastAsia="Calibri" w:hAnsi="Times New Roman" w:cs="Times New Roman"/>
                  <w:sz w:val="20"/>
                  <w:szCs w:val="20"/>
                  <w:lang w:val="en-GB"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577D20D7"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7" w:author="John Mettrop" w:date="2021-12-21T07:41:00Z"/>
                <w:rFonts w:ascii="Times New Roman" w:eastAsia="Calibri" w:hAnsi="Times New Roman" w:cs="Times New Roman"/>
                <w:sz w:val="20"/>
                <w:szCs w:val="20"/>
                <w:lang w:val="en-GB" w:eastAsia="ja-JP"/>
              </w:rPr>
            </w:pPr>
            <w:ins w:id="1308" w:author="John Mettrop" w:date="2021-12-21T07:41:00Z">
              <w:r w:rsidRPr="006E6881">
                <w:rPr>
                  <w:rFonts w:ascii="Times New Roman" w:eastAsia="Calibri" w:hAnsi="Times New Roman" w:cs="Times New Roman"/>
                  <w:sz w:val="20"/>
                  <w:szCs w:val="20"/>
                  <w:lang w:val="en-GB"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661B5C3"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09" w:author="John Mettrop" w:date="2021-12-21T07:41:00Z"/>
                <w:rFonts w:ascii="Times New Roman" w:eastAsia="Calibri" w:hAnsi="Times New Roman" w:cs="Times New Roman"/>
                <w:sz w:val="20"/>
                <w:szCs w:val="20"/>
                <w:lang w:val="en-GB" w:eastAsia="ja-JP"/>
              </w:rPr>
            </w:pPr>
            <w:ins w:id="1310" w:author="John Mettrop" w:date="2021-12-21T07:41:00Z">
              <w:r w:rsidRPr="006E6881">
                <w:rPr>
                  <w:rFonts w:ascii="Times New Roman" w:eastAsia="Calibri" w:hAnsi="Times New Roman" w:cs="Times New Roman"/>
                  <w:sz w:val="20"/>
                  <w:szCs w:val="20"/>
                  <w:lang w:val="en-GB"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1D86FBFE"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1" w:author="John Mettrop" w:date="2021-12-21T07:41:00Z"/>
                <w:rFonts w:ascii="Times New Roman" w:eastAsia="Calibri" w:hAnsi="Times New Roman" w:cs="Times New Roman"/>
                <w:sz w:val="20"/>
                <w:szCs w:val="20"/>
                <w:lang w:val="en-GB" w:eastAsia="ja-JP"/>
              </w:rPr>
            </w:pPr>
            <w:ins w:id="1312" w:author="John Mettrop" w:date="2021-12-21T07:41:00Z">
              <w:r w:rsidRPr="006E6881">
                <w:rPr>
                  <w:rFonts w:ascii="Times New Roman" w:eastAsia="Calibri" w:hAnsi="Times New Roman" w:cs="Times New Roman"/>
                  <w:sz w:val="20"/>
                  <w:szCs w:val="20"/>
                  <w:lang w:val="en-GB"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hideMark/>
          </w:tcPr>
          <w:p w14:paraId="5E7E0661" w14:textId="77777777" w:rsidR="006E6881" w:rsidRPr="006E6881" w:rsidRDefault="006E6881" w:rsidP="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13" w:author="John Mettrop" w:date="2021-12-21T07:41:00Z"/>
                <w:rFonts w:ascii="Times New Roman" w:eastAsia="Calibri" w:hAnsi="Times New Roman" w:cs="Times New Roman"/>
                <w:sz w:val="20"/>
                <w:szCs w:val="20"/>
                <w:lang w:val="en-GB" w:eastAsia="ja-JP"/>
              </w:rPr>
            </w:pPr>
            <w:ins w:id="1314" w:author="John Mettrop" w:date="2021-12-21T07:41:00Z">
              <w:r w:rsidRPr="006E6881">
                <w:rPr>
                  <w:rFonts w:ascii="Times New Roman" w:eastAsia="Calibri" w:hAnsi="Times New Roman" w:cs="Times New Roman"/>
                  <w:sz w:val="20"/>
                  <w:szCs w:val="20"/>
                  <w:lang w:val="en-GB" w:eastAsia="ja-JP"/>
                </w:rPr>
                <w:t>90</w:t>
              </w:r>
            </w:ins>
          </w:p>
        </w:tc>
      </w:tr>
      <w:tr w:rsidR="006E6881" w:rsidRPr="006E6881" w14:paraId="726F281F" w14:textId="77777777" w:rsidTr="002E4A6B">
        <w:tblPrEx>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15" w:author="USA" w:date="2022-02-25T15:07:00Z">
            <w:tblPrEx>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83"/>
          <w:jc w:val="center"/>
          <w:ins w:id="1316" w:author="John Mettrop" w:date="2021-12-21T07:41:00Z"/>
          <w:trPrChange w:id="1317" w:author="USA" w:date="2022-02-25T15:07:00Z">
            <w:trPr>
              <w:jc w:val="center"/>
            </w:trPr>
          </w:trPrChange>
        </w:trPr>
        <w:tc>
          <w:tcPr>
            <w:tcW w:w="14485" w:type="dxa"/>
            <w:gridSpan w:val="10"/>
            <w:tcBorders>
              <w:top w:val="single" w:sz="4" w:space="0" w:color="auto"/>
              <w:left w:val="single" w:sz="4" w:space="0" w:color="auto"/>
              <w:bottom w:val="single" w:sz="4" w:space="0" w:color="auto"/>
              <w:right w:val="single" w:sz="4" w:space="0" w:color="auto"/>
            </w:tcBorders>
            <w:vAlign w:val="center"/>
            <w:hideMark/>
            <w:tcPrChange w:id="1318" w:author="USA" w:date="2022-02-25T15:07:00Z">
              <w:tcPr>
                <w:tcW w:w="14485" w:type="dxa"/>
                <w:gridSpan w:val="10"/>
                <w:tcBorders>
                  <w:top w:val="single" w:sz="4" w:space="0" w:color="auto"/>
                  <w:left w:val="single" w:sz="4" w:space="0" w:color="auto"/>
                  <w:bottom w:val="single" w:sz="4" w:space="0" w:color="auto"/>
                  <w:right w:val="single" w:sz="4" w:space="0" w:color="auto"/>
                </w:tcBorders>
                <w:vAlign w:val="center"/>
                <w:hideMark/>
              </w:tcPr>
            </w:tcPrChange>
          </w:tcPr>
          <w:p w14:paraId="3C4044FA" w14:textId="77777777" w:rsidR="006E6881" w:rsidRPr="006E6881" w:rsidRDefault="006E6881" w:rsidP="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19" w:author="John Mettrop" w:date="2021-12-21T07:41:00Z"/>
                <w:rFonts w:ascii="Times New Roman" w:eastAsia="Calibri" w:hAnsi="Times New Roman" w:cs="Times New Roman"/>
                <w:sz w:val="20"/>
                <w:szCs w:val="20"/>
                <w:lang w:val="en-GB" w:eastAsia="ja-JP"/>
              </w:rPr>
            </w:pPr>
            <w:ins w:id="1320" w:author="John Mettrop" w:date="2021-12-21T07:41:00Z">
              <w:r w:rsidRPr="006E6881">
                <w:rPr>
                  <w:rFonts w:ascii="Times New Roman" w:eastAsia="Calibri" w:hAnsi="Times New Roman" w:cs="Times New Roman"/>
                  <w:sz w:val="20"/>
                  <w:szCs w:val="20"/>
                  <w:lang w:val="en-GB" w:eastAsia="ja-JP"/>
                </w:rPr>
                <w:t>Notes:</w:t>
              </w:r>
            </w:ins>
          </w:p>
          <w:p w14:paraId="39F7DCE1" w14:textId="08D5115D" w:rsidR="006E6881" w:rsidRPr="002E4A6B" w:rsidRDefault="006E6881">
            <w:pPr>
              <w:pStyle w:val="ListParagraph"/>
              <w:numPr>
                <w:ilvl w:val="0"/>
                <w:numId w:val="1"/>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21" w:author="USA" w:date="2022-02-25T15:06:00Z"/>
                <w:rFonts w:ascii="Times New Roman" w:hAnsi="Times New Roman" w:cs="Times New Roman"/>
                <w:sz w:val="20"/>
                <w:szCs w:val="20"/>
                <w:lang w:val="en-GB" w:eastAsia="ja-JP"/>
                <w:rPrChange w:id="1322" w:author="USA" w:date="2022-02-25T15:06:00Z">
                  <w:rPr>
                    <w:ins w:id="1323" w:author="USA" w:date="2022-02-25T15:06:00Z"/>
                    <w:lang w:val="en-GB" w:eastAsia="ja-JP"/>
                  </w:rPr>
                </w:rPrChange>
              </w:rPr>
              <w:pPrChange w:id="1324" w:author="USA" w:date="2022-02-25T15:06:00Z">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pPrChange>
            </w:pPr>
            <w:ins w:id="1325" w:author="John Mettrop" w:date="2021-12-21T07:41:00Z">
              <w:del w:id="1326" w:author="USA" w:date="2022-02-25T15:06:00Z">
                <w:r w:rsidRPr="002E4A6B" w:rsidDel="002E4A6B">
                  <w:rPr>
                    <w:rFonts w:ascii="Times New Roman" w:hAnsi="Times New Roman" w:cs="Times New Roman"/>
                    <w:sz w:val="20"/>
                    <w:szCs w:val="20"/>
                    <w:vertAlign w:val="superscript"/>
                    <w:lang w:val="en-GB" w:eastAsia="ja-JP"/>
                    <w:rPrChange w:id="1327" w:author="USA" w:date="2022-02-25T15:06:00Z">
                      <w:rPr>
                        <w:vertAlign w:val="superscript"/>
                        <w:lang w:val="en-GB" w:eastAsia="ja-JP"/>
                      </w:rPr>
                    </w:rPrChange>
                  </w:rPr>
                  <w:delText>(1)</w:delText>
                </w:r>
                <w:r w:rsidRPr="002E4A6B" w:rsidDel="002E4A6B">
                  <w:rPr>
                    <w:rFonts w:ascii="Times New Roman" w:hAnsi="Times New Roman" w:cs="Times New Roman"/>
                    <w:sz w:val="20"/>
                    <w:szCs w:val="20"/>
                    <w:lang w:val="en-GB" w:eastAsia="ja-JP"/>
                    <w:rPrChange w:id="1328" w:author="USA" w:date="2022-02-25T15:06:00Z">
                      <w:rPr>
                        <w:lang w:val="en-GB" w:eastAsia="ja-JP"/>
                      </w:rPr>
                    </w:rPrChange>
                  </w:rPr>
                  <w:tab/>
                </w:r>
              </w:del>
              <w:r w:rsidRPr="002E4A6B">
                <w:rPr>
                  <w:rFonts w:ascii="Times New Roman" w:hAnsi="Times New Roman" w:cs="Times New Roman"/>
                  <w:sz w:val="20"/>
                  <w:szCs w:val="20"/>
                  <w:lang w:val="en-GB" w:eastAsia="ja-JP"/>
                  <w:rPrChange w:id="1329" w:author="USA" w:date="2022-02-25T15:06:00Z">
                    <w:rPr>
                      <w:lang w:val="en-GB" w:eastAsia="ja-JP"/>
                    </w:rPr>
                  </w:rPrChange>
                </w:rPr>
                <w:t>N/A – Not applicable.</w:t>
              </w:r>
            </w:ins>
          </w:p>
          <w:p w14:paraId="08A30E7B" w14:textId="1D6CF722" w:rsidR="002E4A6B" w:rsidRPr="002E4A6B" w:rsidRDefault="00D250B7">
            <w:pPr>
              <w:pStyle w:val="ListParagraph"/>
              <w:numPr>
                <w:ilvl w:val="0"/>
                <w:numId w:val="1"/>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ins w:id="1330" w:author="John Mettrop" w:date="2021-12-21T07:41:00Z"/>
                <w:rFonts w:ascii="Times New Roman" w:hAnsi="Times New Roman" w:cs="Times New Roman"/>
                <w:sz w:val="20"/>
                <w:szCs w:val="20"/>
                <w:lang w:val="en-GB" w:eastAsia="ja-JP"/>
                <w:rPrChange w:id="1331" w:author="USA" w:date="2022-02-25T15:07:00Z">
                  <w:rPr>
                    <w:ins w:id="1332" w:author="John Mettrop" w:date="2021-12-21T07:41:00Z"/>
                    <w:lang w:val="en-GB" w:eastAsia="ja-JP"/>
                  </w:rPr>
                </w:rPrChange>
              </w:rPr>
              <w:pPrChange w:id="1333" w:author="USA" w:date="2022-02-25T15:06:00Z">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pPrChange>
            </w:pPr>
            <w:ins w:id="1334" w:author="USA" w:date="2022-02-28T12:36:00Z">
              <w:r w:rsidRPr="00D250B7">
                <w:rPr>
                  <w:rFonts w:ascii="Times New Roman" w:hAnsi="Times New Roman" w:cs="Times New Roman"/>
                  <w:sz w:val="20"/>
                  <w:szCs w:val="20"/>
                  <w:highlight w:val="cyan"/>
                </w:rPr>
                <w:t xml:space="preserve">The feeder loss associated with these systems is understood to include everything between the antenna output and the receiver input such as LNA gain and cable attenuation. Typical values include LNA gain could be 20-50 dB and cable losses of 0.3-1.8 dB/m. The combinations of these factors could result in a feeder loss of 0 </w:t>
              </w:r>
              <w:proofErr w:type="spellStart"/>
              <w:r w:rsidRPr="00D250B7">
                <w:rPr>
                  <w:rFonts w:ascii="Times New Roman" w:hAnsi="Times New Roman" w:cs="Times New Roman"/>
                  <w:sz w:val="20"/>
                  <w:szCs w:val="20"/>
                  <w:highlight w:val="cyan"/>
                </w:rPr>
                <w:t>dB.</w:t>
              </w:r>
            </w:ins>
            <w:proofErr w:type="spellEnd"/>
          </w:p>
        </w:tc>
      </w:tr>
    </w:tbl>
    <w:p w14:paraId="2D632A3E"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jc w:val="left"/>
        <w:rPr>
          <w:ins w:id="1335" w:author="John Mettrop" w:date="2021-12-21T07:41:00Z"/>
          <w:rFonts w:ascii="Times New Roman" w:eastAsia="Times New Roman" w:hAnsi="Times New Roman" w:cs="Times New Roman"/>
          <w:sz w:val="20"/>
          <w:szCs w:val="20"/>
          <w:lang w:val="en-GB" w:eastAsia="zh-CN"/>
        </w:rPr>
      </w:pPr>
    </w:p>
    <w:p w14:paraId="50586576" w14:textId="77777777" w:rsidR="006E6881" w:rsidRPr="006E6881" w:rsidRDefault="006E6881" w:rsidP="006E6881">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335FA5DB" w14:textId="77777777" w:rsidR="002B7FC9" w:rsidRDefault="002B7FC9" w:rsidP="00141803">
      <w:pPr>
        <w:jc w:val="both"/>
      </w:pPr>
    </w:p>
    <w:sectPr w:rsidR="002B7FC9" w:rsidSect="00A229D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C84DD" w14:textId="77777777" w:rsidR="00B87E6B" w:rsidRDefault="00B87E6B" w:rsidP="00E83995">
      <w:pPr>
        <w:spacing w:line="240" w:lineRule="auto"/>
      </w:pPr>
      <w:r>
        <w:separator/>
      </w:r>
    </w:p>
  </w:endnote>
  <w:endnote w:type="continuationSeparator" w:id="0">
    <w:p w14:paraId="701AD39B" w14:textId="77777777" w:rsidR="00B87E6B" w:rsidRDefault="00B87E6B" w:rsidP="00E839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7A3DB" w14:textId="77777777" w:rsidR="00B87E6B" w:rsidRDefault="00B87E6B" w:rsidP="00E83995">
      <w:pPr>
        <w:spacing w:line="240" w:lineRule="auto"/>
      </w:pPr>
      <w:r>
        <w:separator/>
      </w:r>
    </w:p>
  </w:footnote>
  <w:footnote w:type="continuationSeparator" w:id="0">
    <w:p w14:paraId="3FE6697E" w14:textId="77777777" w:rsidR="00B87E6B" w:rsidRDefault="00B87E6B" w:rsidP="00E839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06561C"/>
    <w:multiLevelType w:val="hybridMultilevel"/>
    <w:tmpl w:val="609C97EA"/>
    <w:lvl w:ilvl="0" w:tplc="A79822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Chamova, Alisa">
    <w15:presenceInfo w15:providerId="AD" w15:userId="S::alisa.chamova@itu.int::22d471ad-1704-47cb-acab-d70b801be3d5"/>
  </w15:person>
  <w15:person w15:author="DONCIO">
    <w15:presenceInfo w15:providerId="None" w15:userId="DON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94BC8"/>
    <w:rsid w:val="00130FEA"/>
    <w:rsid w:val="00141803"/>
    <w:rsid w:val="001670FE"/>
    <w:rsid w:val="00217221"/>
    <w:rsid w:val="00256A15"/>
    <w:rsid w:val="002B7FC9"/>
    <w:rsid w:val="002C5E4D"/>
    <w:rsid w:val="002E4A6B"/>
    <w:rsid w:val="00322059"/>
    <w:rsid w:val="003830A1"/>
    <w:rsid w:val="00421A52"/>
    <w:rsid w:val="00497981"/>
    <w:rsid w:val="005241E0"/>
    <w:rsid w:val="00645BD5"/>
    <w:rsid w:val="00681B6A"/>
    <w:rsid w:val="006E6881"/>
    <w:rsid w:val="00710D86"/>
    <w:rsid w:val="00770AF3"/>
    <w:rsid w:val="007743B2"/>
    <w:rsid w:val="007A2D66"/>
    <w:rsid w:val="007A4B1C"/>
    <w:rsid w:val="007B711E"/>
    <w:rsid w:val="007C5CE7"/>
    <w:rsid w:val="0084131B"/>
    <w:rsid w:val="008602AB"/>
    <w:rsid w:val="0089312B"/>
    <w:rsid w:val="008D5EE0"/>
    <w:rsid w:val="009042C3"/>
    <w:rsid w:val="009B4359"/>
    <w:rsid w:val="009C372F"/>
    <w:rsid w:val="00A229D5"/>
    <w:rsid w:val="00A5137D"/>
    <w:rsid w:val="00AB0229"/>
    <w:rsid w:val="00AC7FCA"/>
    <w:rsid w:val="00AD061E"/>
    <w:rsid w:val="00AF6039"/>
    <w:rsid w:val="00B57CB6"/>
    <w:rsid w:val="00B66016"/>
    <w:rsid w:val="00B87E6B"/>
    <w:rsid w:val="00BD0D68"/>
    <w:rsid w:val="00BD3396"/>
    <w:rsid w:val="00C019AD"/>
    <w:rsid w:val="00C05BC7"/>
    <w:rsid w:val="00CE79F8"/>
    <w:rsid w:val="00CF4EAD"/>
    <w:rsid w:val="00D250B7"/>
    <w:rsid w:val="00D63E60"/>
    <w:rsid w:val="00DA7312"/>
    <w:rsid w:val="00DC2262"/>
    <w:rsid w:val="00DD52A1"/>
    <w:rsid w:val="00DF58FA"/>
    <w:rsid w:val="00E02840"/>
    <w:rsid w:val="00E36127"/>
    <w:rsid w:val="00E54ED6"/>
    <w:rsid w:val="00E83995"/>
    <w:rsid w:val="00F201BD"/>
    <w:rsid w:val="00FA13E3"/>
    <w:rsid w:val="00FD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6E68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semiHidden/>
    <w:unhideWhenUsed/>
    <w:qFormat/>
    <w:rsid w:val="006E6881"/>
    <w:pPr>
      <w:tabs>
        <w:tab w:val="left" w:pos="1134"/>
        <w:tab w:val="left" w:pos="1871"/>
        <w:tab w:val="left" w:pos="2268"/>
      </w:tabs>
      <w:overflowPunct w:val="0"/>
      <w:autoSpaceDE w:val="0"/>
      <w:autoSpaceDN w:val="0"/>
      <w:adjustRightInd w:val="0"/>
      <w:spacing w:before="200" w:line="240" w:lineRule="auto"/>
      <w:ind w:left="1134" w:hanging="1134"/>
      <w:jc w:val="left"/>
      <w:outlineLvl w:val="1"/>
    </w:pPr>
    <w:rPr>
      <w:rFonts w:ascii="Times New Roman" w:eastAsia="Times New Roman" w:hAnsi="Times New Roman" w:cs="Times New Roman"/>
      <w:b/>
      <w:color w:val="auto"/>
      <w:sz w:val="24"/>
      <w:szCs w:val="20"/>
      <w:lang w:val="en-GB"/>
    </w:rPr>
  </w:style>
  <w:style w:type="paragraph" w:styleId="Heading3">
    <w:name w:val="heading 3"/>
    <w:basedOn w:val="Heading1"/>
    <w:next w:val="Normal"/>
    <w:link w:val="Heading3Char"/>
    <w:semiHidden/>
    <w:unhideWhenUsed/>
    <w:qFormat/>
    <w:rsid w:val="006E6881"/>
    <w:pPr>
      <w:tabs>
        <w:tab w:val="left" w:pos="1871"/>
        <w:tab w:val="left" w:pos="2268"/>
      </w:tabs>
      <w:overflowPunct w:val="0"/>
      <w:autoSpaceDE w:val="0"/>
      <w:autoSpaceDN w:val="0"/>
      <w:adjustRightInd w:val="0"/>
      <w:spacing w:before="200" w:line="240" w:lineRule="auto"/>
      <w:ind w:left="1134" w:hanging="1134"/>
      <w:jc w:val="left"/>
      <w:outlineLvl w:val="2"/>
    </w:pPr>
    <w:rPr>
      <w:rFonts w:ascii="Times New Roman" w:eastAsia="Times New Roman" w:hAnsi="Times New Roman" w:cs="Times New Roman"/>
      <w:b/>
      <w:color w:val="auto"/>
      <w:sz w:val="24"/>
      <w:szCs w:val="20"/>
      <w:lang w:val="en-GB"/>
    </w:rPr>
  </w:style>
  <w:style w:type="paragraph" w:styleId="Heading4">
    <w:name w:val="heading 4"/>
    <w:basedOn w:val="Heading3"/>
    <w:next w:val="Normal"/>
    <w:link w:val="Heading4Char"/>
    <w:semiHidden/>
    <w:unhideWhenUsed/>
    <w:qFormat/>
    <w:rsid w:val="006E6881"/>
    <w:pPr>
      <w:outlineLvl w:val="3"/>
    </w:pPr>
  </w:style>
  <w:style w:type="paragraph" w:styleId="Heading5">
    <w:name w:val="heading 5"/>
    <w:basedOn w:val="Heading4"/>
    <w:next w:val="Normal"/>
    <w:link w:val="Heading5Char"/>
    <w:semiHidden/>
    <w:unhideWhenUsed/>
    <w:qFormat/>
    <w:rsid w:val="006E6881"/>
    <w:pPr>
      <w:outlineLvl w:val="4"/>
    </w:pPr>
  </w:style>
  <w:style w:type="paragraph" w:styleId="Heading6">
    <w:name w:val="heading 6"/>
    <w:basedOn w:val="Heading4"/>
    <w:next w:val="Normal"/>
    <w:link w:val="Heading6Char"/>
    <w:semiHidden/>
    <w:unhideWhenUsed/>
    <w:qFormat/>
    <w:rsid w:val="006E6881"/>
    <w:pPr>
      <w:outlineLvl w:val="5"/>
    </w:pPr>
  </w:style>
  <w:style w:type="paragraph" w:styleId="Heading7">
    <w:name w:val="heading 7"/>
    <w:basedOn w:val="Heading6"/>
    <w:next w:val="Normal"/>
    <w:link w:val="Heading7Char"/>
    <w:semiHidden/>
    <w:unhideWhenUsed/>
    <w:qFormat/>
    <w:rsid w:val="006E6881"/>
    <w:pPr>
      <w:outlineLvl w:val="6"/>
    </w:pPr>
  </w:style>
  <w:style w:type="paragraph" w:styleId="Heading8">
    <w:name w:val="heading 8"/>
    <w:basedOn w:val="Heading6"/>
    <w:next w:val="Normal"/>
    <w:link w:val="Heading8Char"/>
    <w:semiHidden/>
    <w:unhideWhenUsed/>
    <w:qFormat/>
    <w:rsid w:val="006E6881"/>
    <w:pPr>
      <w:outlineLvl w:val="7"/>
    </w:pPr>
  </w:style>
  <w:style w:type="paragraph" w:styleId="Heading9">
    <w:name w:val="heading 9"/>
    <w:basedOn w:val="Heading6"/>
    <w:next w:val="Normal"/>
    <w:link w:val="Heading9Char"/>
    <w:semiHidden/>
    <w:unhideWhenUsed/>
    <w:qFormat/>
    <w:rsid w:val="006E688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6E68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6E6881"/>
    <w:rPr>
      <w:rFonts w:eastAsia="Times New Roman"/>
      <w:b/>
      <w:szCs w:val="20"/>
      <w:lang w:val="en-GB"/>
    </w:rPr>
  </w:style>
  <w:style w:type="character" w:customStyle="1" w:styleId="Heading3Char">
    <w:name w:val="Heading 3 Char"/>
    <w:basedOn w:val="DefaultParagraphFont"/>
    <w:link w:val="Heading3"/>
    <w:semiHidden/>
    <w:rsid w:val="006E6881"/>
    <w:rPr>
      <w:rFonts w:eastAsia="Times New Roman"/>
      <w:b/>
      <w:szCs w:val="20"/>
      <w:lang w:val="en-GB"/>
    </w:rPr>
  </w:style>
  <w:style w:type="character" w:customStyle="1" w:styleId="Heading4Char">
    <w:name w:val="Heading 4 Char"/>
    <w:basedOn w:val="DefaultParagraphFont"/>
    <w:link w:val="Heading4"/>
    <w:semiHidden/>
    <w:rsid w:val="006E6881"/>
    <w:rPr>
      <w:rFonts w:eastAsia="Times New Roman"/>
      <w:b/>
      <w:szCs w:val="20"/>
      <w:lang w:val="en-GB"/>
    </w:rPr>
  </w:style>
  <w:style w:type="character" w:customStyle="1" w:styleId="Heading5Char">
    <w:name w:val="Heading 5 Char"/>
    <w:basedOn w:val="DefaultParagraphFont"/>
    <w:link w:val="Heading5"/>
    <w:semiHidden/>
    <w:rsid w:val="006E6881"/>
    <w:rPr>
      <w:rFonts w:eastAsia="Times New Roman"/>
      <w:b/>
      <w:szCs w:val="20"/>
      <w:lang w:val="en-GB"/>
    </w:rPr>
  </w:style>
  <w:style w:type="character" w:customStyle="1" w:styleId="Heading6Char">
    <w:name w:val="Heading 6 Char"/>
    <w:basedOn w:val="DefaultParagraphFont"/>
    <w:link w:val="Heading6"/>
    <w:semiHidden/>
    <w:rsid w:val="006E6881"/>
    <w:rPr>
      <w:rFonts w:eastAsia="Times New Roman"/>
      <w:b/>
      <w:szCs w:val="20"/>
      <w:lang w:val="en-GB"/>
    </w:rPr>
  </w:style>
  <w:style w:type="character" w:customStyle="1" w:styleId="Heading7Char">
    <w:name w:val="Heading 7 Char"/>
    <w:basedOn w:val="DefaultParagraphFont"/>
    <w:link w:val="Heading7"/>
    <w:semiHidden/>
    <w:rsid w:val="006E6881"/>
    <w:rPr>
      <w:rFonts w:eastAsia="Times New Roman"/>
      <w:b/>
      <w:szCs w:val="20"/>
      <w:lang w:val="en-GB"/>
    </w:rPr>
  </w:style>
  <w:style w:type="character" w:customStyle="1" w:styleId="Heading8Char">
    <w:name w:val="Heading 8 Char"/>
    <w:basedOn w:val="DefaultParagraphFont"/>
    <w:link w:val="Heading8"/>
    <w:semiHidden/>
    <w:rsid w:val="006E6881"/>
    <w:rPr>
      <w:rFonts w:eastAsia="Times New Roman"/>
      <w:b/>
      <w:szCs w:val="20"/>
      <w:lang w:val="en-GB"/>
    </w:rPr>
  </w:style>
  <w:style w:type="character" w:customStyle="1" w:styleId="Heading9Char">
    <w:name w:val="Heading 9 Char"/>
    <w:basedOn w:val="DefaultParagraphFont"/>
    <w:link w:val="Heading9"/>
    <w:semiHidden/>
    <w:rsid w:val="006E6881"/>
    <w:rPr>
      <w:rFonts w:eastAsia="Times New Roman"/>
      <w:b/>
      <w:szCs w:val="20"/>
      <w:lang w:val="en-GB"/>
    </w:rPr>
  </w:style>
  <w:style w:type="numbering" w:customStyle="1" w:styleId="NoList1">
    <w:name w:val="No List1"/>
    <w:next w:val="NoList"/>
    <w:uiPriority w:val="99"/>
    <w:semiHidden/>
    <w:unhideWhenUsed/>
    <w:rsid w:val="006E6881"/>
  </w:style>
  <w:style w:type="character" w:customStyle="1" w:styleId="FollowedHyperlink1">
    <w:name w:val="FollowedHyperlink1"/>
    <w:basedOn w:val="DefaultParagraphFont"/>
    <w:uiPriority w:val="99"/>
    <w:semiHidden/>
    <w:unhideWhenUsed/>
    <w:rsid w:val="006E6881"/>
    <w:rPr>
      <w:color w:val="800080"/>
      <w:u w:val="single"/>
    </w:rPr>
  </w:style>
  <w:style w:type="paragraph" w:customStyle="1" w:styleId="msonormal0">
    <w:name w:val="msonormal"/>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6E6881"/>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6E6881"/>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6E6881"/>
    <w:pPr>
      <w:spacing w:before="120"/>
    </w:pPr>
  </w:style>
  <w:style w:type="paragraph" w:styleId="TOC3">
    <w:name w:val="toc 3"/>
    <w:basedOn w:val="TOC2"/>
    <w:autoRedefine/>
    <w:semiHidden/>
    <w:unhideWhenUsed/>
    <w:rsid w:val="006E6881"/>
  </w:style>
  <w:style w:type="paragraph" w:styleId="TOC4">
    <w:name w:val="toc 4"/>
    <w:basedOn w:val="TOC3"/>
    <w:autoRedefine/>
    <w:semiHidden/>
    <w:unhideWhenUsed/>
    <w:rsid w:val="006E6881"/>
  </w:style>
  <w:style w:type="paragraph" w:styleId="TOC5">
    <w:name w:val="toc 5"/>
    <w:basedOn w:val="TOC4"/>
    <w:autoRedefine/>
    <w:semiHidden/>
    <w:unhideWhenUsed/>
    <w:rsid w:val="006E6881"/>
  </w:style>
  <w:style w:type="paragraph" w:styleId="TOC6">
    <w:name w:val="toc 6"/>
    <w:basedOn w:val="TOC4"/>
    <w:autoRedefine/>
    <w:semiHidden/>
    <w:unhideWhenUsed/>
    <w:rsid w:val="006E6881"/>
  </w:style>
  <w:style w:type="paragraph" w:styleId="TOC7">
    <w:name w:val="toc 7"/>
    <w:basedOn w:val="TOC4"/>
    <w:autoRedefine/>
    <w:semiHidden/>
    <w:unhideWhenUsed/>
    <w:rsid w:val="006E6881"/>
  </w:style>
  <w:style w:type="paragraph" w:styleId="TOC8">
    <w:name w:val="toc 8"/>
    <w:basedOn w:val="TOC4"/>
    <w:autoRedefine/>
    <w:semiHidden/>
    <w:unhideWhenUsed/>
    <w:rsid w:val="006E6881"/>
  </w:style>
  <w:style w:type="paragraph" w:styleId="NormalIndent">
    <w:name w:val="Normal Indent"/>
    <w:basedOn w:val="Normal"/>
    <w:semiHidden/>
    <w:unhideWhenUsed/>
    <w:rsid w:val="006E6881"/>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unhideWhenUsed/>
    <w:rsid w:val="006E6881"/>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6E6881"/>
    <w:rPr>
      <w:rFonts w:eastAsia="Times New Roman"/>
      <w:szCs w:val="20"/>
      <w:lang w:val="en-GB"/>
    </w:rPr>
  </w:style>
  <w:style w:type="paragraph" w:styleId="CommentText">
    <w:name w:val="annotation text"/>
    <w:basedOn w:val="Normal"/>
    <w:link w:val="CommentTextChar"/>
    <w:semiHidden/>
    <w:unhideWhenUsed/>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qFormat/>
    <w:rsid w:val="006E6881"/>
    <w:rPr>
      <w:rFonts w:eastAsia="Times New Roman"/>
      <w:sz w:val="20"/>
      <w:szCs w:val="20"/>
      <w:lang w:val="en-GB"/>
    </w:rPr>
  </w:style>
  <w:style w:type="character" w:customStyle="1" w:styleId="HeaderChar">
    <w:name w:val="Header Char"/>
    <w:basedOn w:val="DefaultParagraphFont"/>
    <w:link w:val="Header"/>
    <w:uiPriority w:val="99"/>
    <w:semiHidden/>
    <w:locked/>
    <w:rsid w:val="006E6881"/>
    <w:rPr>
      <w:sz w:val="18"/>
      <w:lang w:val="en-GB"/>
    </w:rPr>
  </w:style>
  <w:style w:type="paragraph" w:customStyle="1" w:styleId="encabezado1">
    <w:name w:val="encabezado1"/>
    <w:basedOn w:val="Normal"/>
    <w:next w:val="Header"/>
    <w:uiPriority w:val="99"/>
    <w:semiHidden/>
    <w:unhideWhenUsed/>
    <w:rsid w:val="006E6881"/>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uiPriority w:val="99"/>
    <w:semiHidden/>
    <w:rsid w:val="006E6881"/>
    <w:rPr>
      <w:rFonts w:eastAsia="Times New Roman"/>
      <w:szCs w:val="20"/>
      <w:lang w:val="en-GB"/>
    </w:rPr>
  </w:style>
  <w:style w:type="paragraph" w:styleId="Footer">
    <w:name w:val="footer"/>
    <w:basedOn w:val="Normal"/>
    <w:link w:val="FooterChar"/>
    <w:semiHidden/>
    <w:unhideWhenUsed/>
    <w:rsid w:val="006E6881"/>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6E6881"/>
    <w:rPr>
      <w:rFonts w:eastAsia="Times New Roman"/>
      <w:caps/>
      <w:noProof/>
      <w:sz w:val="16"/>
      <w:szCs w:val="20"/>
      <w:lang w:val="en-GB"/>
    </w:rPr>
  </w:style>
  <w:style w:type="paragraph" w:styleId="IndexHeading">
    <w:name w:val="index heading"/>
    <w:basedOn w:val="Normal"/>
    <w:next w:val="Index1"/>
    <w:semiHidden/>
    <w:unhideWhenUsed/>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semiHidden/>
    <w:unhideWhenUsed/>
    <w:rsid w:val="006E6881"/>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6E6881"/>
    <w:rPr>
      <w:rFonts w:eastAsia="Times New Roman"/>
      <w:szCs w:val="20"/>
      <w:lang w:val="en-GB"/>
    </w:rPr>
  </w:style>
  <w:style w:type="paragraph" w:styleId="CommentSubject">
    <w:name w:val="annotation subject"/>
    <w:basedOn w:val="CommentText"/>
    <w:next w:val="CommentText"/>
    <w:link w:val="CommentSubjectChar"/>
    <w:semiHidden/>
    <w:unhideWhenUsed/>
    <w:rsid w:val="006E6881"/>
    <w:rPr>
      <w:b/>
      <w:bCs/>
    </w:rPr>
  </w:style>
  <w:style w:type="character" w:customStyle="1" w:styleId="CommentSubjectChar">
    <w:name w:val="Comment Subject Char"/>
    <w:basedOn w:val="CommentTextChar"/>
    <w:link w:val="CommentSubject"/>
    <w:semiHidden/>
    <w:rsid w:val="006E6881"/>
    <w:rPr>
      <w:rFonts w:eastAsia="Times New Roman"/>
      <w:b/>
      <w:bCs/>
      <w:sz w:val="20"/>
      <w:szCs w:val="20"/>
      <w:lang w:val="en-GB"/>
    </w:rPr>
  </w:style>
  <w:style w:type="paragraph" w:styleId="BalloonText">
    <w:name w:val="Balloon Text"/>
    <w:basedOn w:val="Normal"/>
    <w:link w:val="BalloonTextChar"/>
    <w:semiHidden/>
    <w:unhideWhenUsed/>
    <w:rsid w:val="006E6881"/>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6E6881"/>
    <w:rPr>
      <w:rFonts w:ascii="Tahoma" w:eastAsia="Batang" w:hAnsi="Tahoma" w:cs="Tahoma"/>
      <w:sz w:val="16"/>
      <w:szCs w:val="16"/>
      <w:lang w:val="en-GB"/>
    </w:rPr>
  </w:style>
  <w:style w:type="paragraph" w:styleId="Revision">
    <w:name w:val="Revision"/>
    <w:uiPriority w:val="99"/>
    <w:semiHidden/>
    <w:rsid w:val="006E6881"/>
    <w:pPr>
      <w:spacing w:after="0" w:line="240" w:lineRule="auto"/>
    </w:pPr>
    <w:rPr>
      <w:rFonts w:eastAsia="Times New Roman"/>
      <w:szCs w:val="20"/>
      <w:lang w:val="en-GB"/>
    </w:rPr>
  </w:style>
  <w:style w:type="paragraph" w:styleId="ListParagraph">
    <w:name w:val="List Paragraph"/>
    <w:basedOn w:val="Normal"/>
    <w:uiPriority w:val="34"/>
    <w:qFormat/>
    <w:rsid w:val="006E6881"/>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locked/>
    <w:rsid w:val="006E6881"/>
    <w:rPr>
      <w:lang w:val="en-GB"/>
    </w:rPr>
  </w:style>
  <w:style w:type="paragraph" w:customStyle="1" w:styleId="Normalaftertitle">
    <w:name w:val="Normal_after_title"/>
    <w:basedOn w:val="Normal"/>
    <w:next w:val="Normal"/>
    <w:link w:val="NormalaftertitleChar"/>
    <w:rsid w:val="006E6881"/>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6E6881"/>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locked/>
    <w:rsid w:val="006E6881"/>
    <w:rPr>
      <w:i/>
      <w:lang w:val="en-GB"/>
    </w:rPr>
  </w:style>
  <w:style w:type="paragraph" w:customStyle="1" w:styleId="Call">
    <w:name w:val="Call"/>
    <w:basedOn w:val="Normal"/>
    <w:next w:val="Normal"/>
    <w:link w:val="CallChar"/>
    <w:rsid w:val="006E6881"/>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6E6881"/>
    <w:rPr>
      <w:rFonts w:ascii="Times New Roman Bold" w:hAnsi="Times New Roman Bold"/>
      <w:b/>
    </w:rPr>
  </w:style>
  <w:style w:type="paragraph" w:customStyle="1" w:styleId="Chaptitle">
    <w:name w:val="Chap_title"/>
    <w:basedOn w:val="Arttitle"/>
    <w:next w:val="Normal"/>
    <w:rsid w:val="006E6881"/>
  </w:style>
  <w:style w:type="character" w:customStyle="1" w:styleId="enumlev1Char">
    <w:name w:val="enumlev1 Char"/>
    <w:link w:val="enumlev1"/>
    <w:qFormat/>
    <w:locked/>
    <w:rsid w:val="006E6881"/>
    <w:rPr>
      <w:lang w:val="en-GB"/>
    </w:rPr>
  </w:style>
  <w:style w:type="paragraph" w:customStyle="1" w:styleId="enumlev1">
    <w:name w:val="enumlev1"/>
    <w:basedOn w:val="Normal"/>
    <w:link w:val="enumlev1Char"/>
    <w:qFormat/>
    <w:rsid w:val="006E6881"/>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6E6881"/>
    <w:pPr>
      <w:ind w:left="1871" w:hanging="737"/>
    </w:pPr>
  </w:style>
  <w:style w:type="paragraph" w:customStyle="1" w:styleId="enumlev3">
    <w:name w:val="enumlev3"/>
    <w:basedOn w:val="enumlev2"/>
    <w:rsid w:val="006E6881"/>
    <w:pPr>
      <w:ind w:left="2268" w:hanging="397"/>
    </w:pPr>
  </w:style>
  <w:style w:type="paragraph" w:customStyle="1" w:styleId="Equation">
    <w:name w:val="Equation"/>
    <w:basedOn w:val="Normal"/>
    <w:rsid w:val="006E6881"/>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locked/>
    <w:rsid w:val="006E6881"/>
    <w:rPr>
      <w:lang w:val="en-GB"/>
    </w:rPr>
  </w:style>
  <w:style w:type="paragraph" w:customStyle="1" w:styleId="Equationlegend">
    <w:name w:val="Equation_legend"/>
    <w:basedOn w:val="NormalIndent"/>
    <w:link w:val="EquationlegendChar"/>
    <w:rsid w:val="006E6881"/>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6E6881"/>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locked/>
    <w:rsid w:val="006E6881"/>
    <w:rPr>
      <w:lang w:val="en-GB"/>
    </w:rPr>
  </w:style>
  <w:style w:type="paragraph" w:customStyle="1" w:styleId="Tabletext">
    <w:name w:val="Table_text"/>
    <w:basedOn w:val="Normal"/>
    <w:link w:val="TabletextChar"/>
    <w:qFormat/>
    <w:rsid w:val="006E688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6E6881"/>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6E6881"/>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6E6881"/>
    <w:pPr>
      <w:spacing w:before="240"/>
    </w:pPr>
    <w:rPr>
      <w:rFonts w:ascii="Times New Roman Bold" w:hAnsi="Times New Roman Bold"/>
      <w:b/>
      <w:caps w:val="0"/>
    </w:rPr>
  </w:style>
  <w:style w:type="paragraph" w:customStyle="1" w:styleId="Recdate">
    <w:name w:val="Rec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6E6881"/>
    <w:pPr>
      <w:spacing w:before="120"/>
    </w:pPr>
    <w:rPr>
      <w:rFonts w:ascii="Times New Roman" w:hAnsi="Times New Roman"/>
      <w:b w:val="0"/>
      <w:sz w:val="24"/>
    </w:rPr>
  </w:style>
  <w:style w:type="paragraph" w:customStyle="1" w:styleId="Normalaftertitle0">
    <w:name w:val="Normal after title"/>
    <w:basedOn w:val="Normal"/>
    <w:next w:val="Normal"/>
    <w:rsid w:val="006E6881"/>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6E6881"/>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6E6881"/>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6E6881"/>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6E6881"/>
  </w:style>
  <w:style w:type="paragraph" w:customStyle="1" w:styleId="Reftext">
    <w:name w:val="Ref_text"/>
    <w:basedOn w:val="Normal"/>
    <w:rsid w:val="006E6881"/>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6E6881"/>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6E6881"/>
  </w:style>
  <w:style w:type="paragraph" w:customStyle="1" w:styleId="Reptitle">
    <w:name w:val="Rep_title"/>
    <w:basedOn w:val="Rectitle"/>
    <w:next w:val="Repref"/>
    <w:rsid w:val="006E6881"/>
  </w:style>
  <w:style w:type="paragraph" w:customStyle="1" w:styleId="RepNo">
    <w:name w:val="Rep_No"/>
    <w:basedOn w:val="RecNo"/>
    <w:next w:val="Reptitle"/>
    <w:rsid w:val="006E6881"/>
  </w:style>
  <w:style w:type="paragraph" w:customStyle="1" w:styleId="Repref">
    <w:name w:val="Rep_ref"/>
    <w:basedOn w:val="Recref"/>
    <w:next w:val="Repdate"/>
    <w:rsid w:val="006E6881"/>
  </w:style>
  <w:style w:type="paragraph" w:customStyle="1" w:styleId="Resdate">
    <w:name w:val="Res_date"/>
    <w:basedOn w:val="Recdate"/>
    <w:next w:val="Normalaftertitle0"/>
    <w:rsid w:val="006E6881"/>
  </w:style>
  <w:style w:type="paragraph" w:customStyle="1" w:styleId="ResNo">
    <w:name w:val="Res_No"/>
    <w:basedOn w:val="RecNo"/>
    <w:next w:val="Normal"/>
    <w:rsid w:val="006E6881"/>
  </w:style>
  <w:style w:type="paragraph" w:customStyle="1" w:styleId="Restitle">
    <w:name w:val="Res_title"/>
    <w:basedOn w:val="Rectitle"/>
    <w:next w:val="Normal"/>
    <w:rsid w:val="006E6881"/>
  </w:style>
  <w:style w:type="paragraph" w:customStyle="1" w:styleId="Resref">
    <w:name w:val="Res_ref"/>
    <w:basedOn w:val="Recref"/>
    <w:next w:val="Resdate"/>
    <w:rsid w:val="006E6881"/>
  </w:style>
  <w:style w:type="paragraph" w:customStyle="1" w:styleId="Source">
    <w:name w:val="Source"/>
    <w:basedOn w:val="Normal"/>
    <w:next w:val="Normal"/>
    <w:rsid w:val="006E6881"/>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rsid w:val="006E6881"/>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qFormat/>
    <w:locked/>
    <w:rsid w:val="006E6881"/>
    <w:rPr>
      <w:rFonts w:ascii="Times New Roman Bold" w:hAnsi="Times New Roman Bold" w:cs="Times New Roman Bold"/>
      <w:b/>
      <w:lang w:val="en-GB"/>
    </w:rPr>
  </w:style>
  <w:style w:type="paragraph" w:customStyle="1" w:styleId="Tablehead">
    <w:name w:val="Table_head"/>
    <w:basedOn w:val="Normal"/>
    <w:link w:val="TableheadChar"/>
    <w:qFormat/>
    <w:rsid w:val="006E6881"/>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6E6881"/>
    <w:rPr>
      <w:sz w:val="18"/>
      <w:lang w:val="en-GB"/>
    </w:rPr>
  </w:style>
  <w:style w:type="paragraph" w:customStyle="1" w:styleId="Tablelegend">
    <w:name w:val="Table_legend"/>
    <w:basedOn w:val="Normal"/>
    <w:link w:val="TablelegendChar"/>
    <w:rsid w:val="006E6881"/>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6E6881"/>
    <w:rPr>
      <w:caps/>
      <w:lang w:val="en-GB"/>
    </w:rPr>
  </w:style>
  <w:style w:type="paragraph" w:customStyle="1" w:styleId="TableNo0">
    <w:name w:val="Table_No"/>
    <w:basedOn w:val="Normal"/>
    <w:next w:val="Normal"/>
    <w:link w:val="TableNo"/>
    <w:rsid w:val="006E6881"/>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6E6881"/>
    <w:rPr>
      <w:rFonts w:ascii="Times New Roman Bold" w:hAnsi="Times New Roman Bold" w:cs="Times New Roman Bold"/>
      <w:b/>
      <w:lang w:val="en-GB"/>
    </w:rPr>
  </w:style>
  <w:style w:type="paragraph" w:customStyle="1" w:styleId="Tabletitle0">
    <w:name w:val="Table_title"/>
    <w:basedOn w:val="Normal"/>
    <w:next w:val="Tabletext"/>
    <w:link w:val="Tabletitle"/>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6E6881"/>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locked/>
    <w:rsid w:val="006E6881"/>
    <w:rPr>
      <w:caps/>
      <w:sz w:val="28"/>
      <w:lang w:val="en-GB"/>
    </w:rPr>
  </w:style>
  <w:style w:type="paragraph" w:customStyle="1" w:styleId="Title1">
    <w:name w:val="Title 1"/>
    <w:basedOn w:val="Source"/>
    <w:next w:val="Normal"/>
    <w:link w:val="Title1Char"/>
    <w:rsid w:val="006E6881"/>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rsid w:val="006E6881"/>
    <w:pPr>
      <w:overflowPunct/>
      <w:autoSpaceDE/>
      <w:autoSpaceDN/>
      <w:adjustRightInd/>
      <w:spacing w:before="480"/>
    </w:pPr>
    <w:rPr>
      <w:b w:val="0"/>
      <w:caps/>
    </w:rPr>
  </w:style>
  <w:style w:type="paragraph" w:customStyle="1" w:styleId="Title3">
    <w:name w:val="Title 3"/>
    <w:basedOn w:val="Title2"/>
    <w:next w:val="Normal"/>
    <w:rsid w:val="006E6881"/>
    <w:pPr>
      <w:spacing w:before="240"/>
    </w:pPr>
    <w:rPr>
      <w:caps w:val="0"/>
    </w:rPr>
  </w:style>
  <w:style w:type="paragraph" w:customStyle="1" w:styleId="Title4">
    <w:name w:val="Title 4"/>
    <w:basedOn w:val="Title3"/>
    <w:next w:val="Heading1"/>
    <w:rsid w:val="006E6881"/>
    <w:rPr>
      <w:b/>
    </w:rPr>
  </w:style>
  <w:style w:type="paragraph" w:customStyle="1" w:styleId="toc0">
    <w:name w:val="toc 0"/>
    <w:basedOn w:val="Normal"/>
    <w:next w:val="TOC1"/>
    <w:rsid w:val="006E6881"/>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6E6881"/>
    <w:rPr>
      <w:b w:val="0"/>
    </w:rPr>
  </w:style>
  <w:style w:type="paragraph" w:customStyle="1" w:styleId="Section1">
    <w:name w:val="Section_1"/>
    <w:basedOn w:val="Normal"/>
    <w:rsid w:val="006E6881"/>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6E6881"/>
    <w:rPr>
      <w:b w:val="0"/>
      <w:i/>
    </w:rPr>
  </w:style>
  <w:style w:type="paragraph" w:customStyle="1" w:styleId="Headingi">
    <w:name w:val="Heading_i"/>
    <w:basedOn w:val="Normal"/>
    <w:next w:val="Normal"/>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6E6881"/>
    <w:rPr>
      <w:rFonts w:ascii="Times New Roman Bold" w:hAnsi="Times New Roman Bold" w:cs="Times New Roman Bold"/>
      <w:b/>
      <w:lang w:val="en-GB"/>
    </w:rPr>
  </w:style>
  <w:style w:type="paragraph" w:customStyle="1" w:styleId="Headingb">
    <w:name w:val="Heading_b"/>
    <w:basedOn w:val="Normal"/>
    <w:next w:val="Normal"/>
    <w:link w:val="HeadingbChar"/>
    <w:qFormat/>
    <w:rsid w:val="006E6881"/>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locked/>
    <w:rsid w:val="006E6881"/>
    <w:rPr>
      <w:noProof/>
      <w:lang w:val="en-GB"/>
    </w:rPr>
  </w:style>
  <w:style w:type="paragraph" w:customStyle="1" w:styleId="Figure">
    <w:name w:val="Figure"/>
    <w:basedOn w:val="Normal"/>
    <w:next w:val="Normal"/>
    <w:link w:val="FigureChar"/>
    <w:rsid w:val="006E6881"/>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6E6881"/>
    <w:rPr>
      <w:rFonts w:ascii="Times New Roman Bold" w:hAnsi="Times New Roman Bold" w:cs="Times New Roman Bold"/>
      <w:b/>
      <w:lang w:val="en-GB"/>
    </w:rPr>
  </w:style>
  <w:style w:type="paragraph" w:customStyle="1" w:styleId="Figuretitle">
    <w:name w:val="Figure_title"/>
    <w:basedOn w:val="Normal"/>
    <w:next w:val="Normal"/>
    <w:link w:val="FiguretitleChar"/>
    <w:rsid w:val="006E6881"/>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locked/>
    <w:rsid w:val="006E6881"/>
    <w:rPr>
      <w:caps/>
      <w:lang w:val="en-GB"/>
    </w:rPr>
  </w:style>
  <w:style w:type="paragraph" w:customStyle="1" w:styleId="FigureNo">
    <w:name w:val="Figure_No"/>
    <w:basedOn w:val="Normal"/>
    <w:next w:val="Normal"/>
    <w:link w:val="FigureNoChar"/>
    <w:rsid w:val="006E6881"/>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6E6881"/>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6E6881"/>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6E6881"/>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6E6881"/>
  </w:style>
  <w:style w:type="paragraph" w:customStyle="1" w:styleId="Appendixref">
    <w:name w:val="Appendix_ref"/>
    <w:basedOn w:val="Annexref"/>
    <w:next w:val="Annextitle"/>
    <w:rsid w:val="006E6881"/>
  </w:style>
  <w:style w:type="paragraph" w:customStyle="1" w:styleId="Appendixtitle">
    <w:name w:val="Appendix_title"/>
    <w:basedOn w:val="Annextitle"/>
    <w:next w:val="Normal"/>
    <w:rsid w:val="006E6881"/>
  </w:style>
  <w:style w:type="paragraph" w:customStyle="1" w:styleId="Border">
    <w:name w:val="Border"/>
    <w:basedOn w:val="Normal"/>
    <w:rsid w:val="006E6881"/>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6E6881"/>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6E6881"/>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6E6881"/>
    <w:rPr>
      <w:b w:val="0"/>
    </w:rPr>
  </w:style>
  <w:style w:type="paragraph" w:customStyle="1" w:styleId="TableTextS5">
    <w:name w:val="Table_TextS5"/>
    <w:basedOn w:val="Normal"/>
    <w:rsid w:val="006E6881"/>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6E6881"/>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6E6881"/>
  </w:style>
  <w:style w:type="paragraph" w:customStyle="1" w:styleId="AppArttitle">
    <w:name w:val="App_Art_title"/>
    <w:basedOn w:val="Arttitle"/>
    <w:qFormat/>
    <w:rsid w:val="006E6881"/>
  </w:style>
  <w:style w:type="paragraph" w:customStyle="1" w:styleId="ApptoAnnex">
    <w:name w:val="App_to_Annex"/>
    <w:basedOn w:val="AppendixNo"/>
    <w:next w:val="Normal"/>
    <w:qFormat/>
    <w:rsid w:val="006E6881"/>
  </w:style>
  <w:style w:type="paragraph" w:customStyle="1" w:styleId="Committee">
    <w:name w:val="Committee"/>
    <w:basedOn w:val="Normal"/>
    <w:qFormat/>
    <w:rsid w:val="006E6881"/>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6E6881"/>
    <w:pPr>
      <w:keepNext/>
      <w:keepLines/>
    </w:pPr>
  </w:style>
  <w:style w:type="paragraph" w:customStyle="1" w:styleId="Subsection1">
    <w:name w:val="Subsection_1"/>
    <w:basedOn w:val="Section1"/>
    <w:next w:val="Normalaftertitle0"/>
    <w:qFormat/>
    <w:rsid w:val="006E6881"/>
  </w:style>
  <w:style w:type="paragraph" w:customStyle="1" w:styleId="Volumetitle">
    <w:name w:val="Volume_title"/>
    <w:basedOn w:val="Normal"/>
    <w:qFormat/>
    <w:rsid w:val="006E6881"/>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6E6881"/>
    <w:rPr>
      <w:lang w:val="en-US"/>
    </w:rPr>
  </w:style>
  <w:style w:type="paragraph" w:customStyle="1" w:styleId="Normalsplit">
    <w:name w:val="Normal_split"/>
    <w:basedOn w:val="Normal"/>
    <w:qFormat/>
    <w:rsid w:val="006E6881"/>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6E688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6E6881"/>
    <w:pPr>
      <w:tabs>
        <w:tab w:val="left" w:pos="1134"/>
        <w:tab w:val="left" w:pos="1871"/>
        <w:tab w:val="left" w:pos="2268"/>
      </w:tabs>
      <w:overflowPunct w:val="0"/>
      <w:autoSpaceDE w:val="0"/>
      <w:autoSpaceDN w:val="0"/>
      <w:adjustRightInd w:val="0"/>
      <w:spacing w:before="280" w:line="240" w:lineRule="auto"/>
      <w:ind w:left="1134" w:hanging="1134"/>
      <w:jc w:val="left"/>
    </w:pPr>
    <w:rPr>
      <w:rFonts w:ascii="Times New Roman" w:eastAsia="Times New Roman" w:hAnsi="Times New Roman" w:cs="Times New Roman"/>
      <w:b/>
      <w:color w:val="auto"/>
      <w:sz w:val="28"/>
      <w:szCs w:val="20"/>
      <w:lang w:val="en-GB"/>
    </w:rPr>
  </w:style>
  <w:style w:type="paragraph" w:customStyle="1" w:styleId="Methodheading2">
    <w:name w:val="Method_heading2"/>
    <w:basedOn w:val="Heading2"/>
    <w:next w:val="Normal"/>
    <w:qFormat/>
    <w:rsid w:val="006E6881"/>
  </w:style>
  <w:style w:type="paragraph" w:customStyle="1" w:styleId="Methodheading3">
    <w:name w:val="Method_heading3"/>
    <w:basedOn w:val="Heading3"/>
    <w:next w:val="Normal"/>
    <w:qFormat/>
    <w:rsid w:val="006E6881"/>
  </w:style>
  <w:style w:type="paragraph" w:customStyle="1" w:styleId="Methodheading4">
    <w:name w:val="Method_heading4"/>
    <w:basedOn w:val="Heading4"/>
    <w:next w:val="Normal"/>
    <w:qFormat/>
    <w:rsid w:val="006E6881"/>
  </w:style>
  <w:style w:type="paragraph" w:customStyle="1" w:styleId="MethodHeadingb">
    <w:name w:val="Method_Headingb"/>
    <w:basedOn w:val="Headingb"/>
    <w:next w:val="Normal"/>
    <w:qFormat/>
    <w:rsid w:val="006E6881"/>
    <w:pPr>
      <w:tabs>
        <w:tab w:val="clear" w:pos="1134"/>
        <w:tab w:val="clear" w:pos="1871"/>
        <w:tab w:val="clear" w:pos="2268"/>
      </w:tabs>
      <w:overflowPunct/>
      <w:autoSpaceDE/>
      <w:autoSpaceDN/>
      <w:adjustRightInd/>
    </w:pPr>
  </w:style>
  <w:style w:type="paragraph" w:customStyle="1" w:styleId="EditorsNote">
    <w:name w:val="EditorsNote"/>
    <w:basedOn w:val="Normal"/>
    <w:rsid w:val="006E6881"/>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6E6881"/>
  </w:style>
  <w:style w:type="paragraph" w:customStyle="1" w:styleId="Tablefin">
    <w:name w:val="Table_fin"/>
    <w:basedOn w:val="Normalaftertitle"/>
    <w:rsid w:val="006E6881"/>
    <w:pPr>
      <w:tabs>
        <w:tab w:val="clear" w:pos="1134"/>
        <w:tab w:val="clear" w:pos="1871"/>
        <w:tab w:val="clear" w:pos="2268"/>
      </w:tabs>
      <w:spacing w:before="0"/>
    </w:pPr>
    <w:rPr>
      <w:sz w:val="20"/>
      <w:lang w:eastAsia="zh-CN"/>
    </w:rPr>
  </w:style>
  <w:style w:type="paragraph" w:customStyle="1" w:styleId="a">
    <w:name w:val="a"/>
    <w:basedOn w:val="RecNo"/>
    <w:rsid w:val="006E6881"/>
    <w:pPr>
      <w:tabs>
        <w:tab w:val="clear" w:pos="1134"/>
        <w:tab w:val="clear" w:pos="1871"/>
        <w:tab w:val="clear" w:pos="2268"/>
      </w:tabs>
    </w:pPr>
    <w:rPr>
      <w:rFonts w:eastAsia="Batang"/>
      <w:caps w:val="0"/>
      <w:sz w:val="24"/>
      <w:szCs w:val="24"/>
    </w:rPr>
  </w:style>
  <w:style w:type="paragraph" w:customStyle="1" w:styleId="fy">
    <w:name w:val="fy"/>
    <w:rsid w:val="006E6881"/>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rsid w:val="006E68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6E6881"/>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rsid w:val="006E6881"/>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6E6881"/>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6E6881"/>
  </w:style>
  <w:style w:type="paragraph" w:customStyle="1" w:styleId="tocpart">
    <w:name w:val="tocpart"/>
    <w:basedOn w:val="Normal"/>
    <w:rsid w:val="006E6881"/>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6E6881"/>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6E6881"/>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6E6881"/>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6E6881"/>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character" w:styleId="FootnoteReference">
    <w:name w:val="footnote reference"/>
    <w:basedOn w:val="DefaultParagraphFont"/>
    <w:semiHidden/>
    <w:unhideWhenUsed/>
    <w:rsid w:val="006E6881"/>
    <w:rPr>
      <w:position w:val="6"/>
      <w:sz w:val="18"/>
    </w:rPr>
  </w:style>
  <w:style w:type="character" w:styleId="CommentReference">
    <w:name w:val="annotation reference"/>
    <w:basedOn w:val="DefaultParagraphFont"/>
    <w:semiHidden/>
    <w:unhideWhenUsed/>
    <w:rsid w:val="006E6881"/>
    <w:rPr>
      <w:sz w:val="16"/>
      <w:szCs w:val="16"/>
    </w:rPr>
  </w:style>
  <w:style w:type="character" w:styleId="EndnoteReference">
    <w:name w:val="endnote reference"/>
    <w:basedOn w:val="DefaultParagraphFont"/>
    <w:semiHidden/>
    <w:unhideWhenUsed/>
    <w:rsid w:val="006E6881"/>
    <w:rPr>
      <w:vertAlign w:val="superscript"/>
    </w:rPr>
  </w:style>
  <w:style w:type="character" w:customStyle="1" w:styleId="Appdef">
    <w:name w:val="App_def"/>
    <w:basedOn w:val="DefaultParagraphFont"/>
    <w:rsid w:val="006E6881"/>
    <w:rPr>
      <w:rFonts w:ascii="Times New Roman" w:hAnsi="Times New Roman" w:cs="Times New Roman" w:hint="default"/>
      <w:b/>
      <w:bCs w:val="0"/>
    </w:rPr>
  </w:style>
  <w:style w:type="character" w:customStyle="1" w:styleId="Appref">
    <w:name w:val="App_ref"/>
    <w:basedOn w:val="DefaultParagraphFont"/>
    <w:rsid w:val="006E6881"/>
  </w:style>
  <w:style w:type="character" w:customStyle="1" w:styleId="Artdef">
    <w:name w:val="Art_def"/>
    <w:basedOn w:val="DefaultParagraphFont"/>
    <w:rsid w:val="006E6881"/>
    <w:rPr>
      <w:rFonts w:ascii="Times New Roman" w:hAnsi="Times New Roman" w:cs="Times New Roman" w:hint="default"/>
      <w:b/>
      <w:bCs w:val="0"/>
    </w:rPr>
  </w:style>
  <w:style w:type="character" w:customStyle="1" w:styleId="Artref">
    <w:name w:val="Art_ref"/>
    <w:basedOn w:val="DefaultParagraphFont"/>
    <w:rsid w:val="006E6881"/>
  </w:style>
  <w:style w:type="character" w:customStyle="1" w:styleId="Tablefreq">
    <w:name w:val="Table_freq"/>
    <w:basedOn w:val="DefaultParagraphFont"/>
    <w:rsid w:val="006E6881"/>
    <w:rPr>
      <w:b/>
      <w:bCs w:val="0"/>
      <w:color w:val="auto"/>
      <w:sz w:val="20"/>
    </w:rPr>
  </w:style>
  <w:style w:type="character" w:customStyle="1" w:styleId="Provsplit">
    <w:name w:val="Prov_split"/>
    <w:basedOn w:val="DefaultParagraphFont"/>
    <w:qFormat/>
    <w:rsid w:val="006E6881"/>
    <w:rPr>
      <w:rFonts w:ascii="Times New Roman" w:hAnsi="Times New Roman" w:cs="Times New Roman" w:hint="default"/>
      <w:b w:val="0"/>
      <w:bCs w:val="0"/>
    </w:rPr>
  </w:style>
  <w:style w:type="character" w:customStyle="1" w:styleId="Recdef">
    <w:name w:val="Rec_def"/>
    <w:basedOn w:val="DefaultParagraphFont"/>
    <w:rsid w:val="006E6881"/>
    <w:rPr>
      <w:b/>
      <w:bCs w:val="0"/>
    </w:rPr>
  </w:style>
  <w:style w:type="character" w:customStyle="1" w:styleId="Resdef">
    <w:name w:val="Res_def"/>
    <w:basedOn w:val="DefaultParagraphFont"/>
    <w:rsid w:val="006E6881"/>
    <w:rPr>
      <w:rFonts w:ascii="Times New Roman" w:hAnsi="Times New Roman" w:cs="Times New Roman" w:hint="default"/>
      <w:b/>
      <w:bCs w:val="0"/>
    </w:rPr>
  </w:style>
  <w:style w:type="character" w:customStyle="1" w:styleId="letter-contact">
    <w:name w:val="letter-contact"/>
    <w:basedOn w:val="DefaultParagraphFont"/>
    <w:rsid w:val="006E6881"/>
  </w:style>
  <w:style w:type="character" w:customStyle="1" w:styleId="js-phone-number">
    <w:name w:val="js-phone-number"/>
    <w:basedOn w:val="DefaultParagraphFont"/>
    <w:rsid w:val="006E6881"/>
  </w:style>
  <w:style w:type="character" w:customStyle="1" w:styleId="UnresolvedMention1">
    <w:name w:val="Unresolved Mention1"/>
    <w:basedOn w:val="DefaultParagraphFont"/>
    <w:uiPriority w:val="99"/>
    <w:semiHidden/>
    <w:rsid w:val="006E6881"/>
    <w:rPr>
      <w:color w:val="605E5C"/>
      <w:shd w:val="clear" w:color="auto" w:fill="E1DFDD"/>
    </w:rPr>
  </w:style>
  <w:style w:type="character" w:customStyle="1" w:styleId="href">
    <w:name w:val="href"/>
    <w:basedOn w:val="DefaultParagraphFont"/>
    <w:rsid w:val="006E6881"/>
  </w:style>
  <w:style w:type="table" w:customStyle="1" w:styleId="TableGrid1">
    <w:name w:val="Table Grid1"/>
    <w:basedOn w:val="TableNormal"/>
    <w:next w:val="TableGrid"/>
    <w:rsid w:val="006E6881"/>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6E6881"/>
    <w:pPr>
      <w:keepNext w:val="0"/>
    </w:pPr>
  </w:style>
  <w:style w:type="paragraph" w:customStyle="1" w:styleId="PartNo">
    <w:name w:val="Part_No"/>
    <w:basedOn w:val="AnnexNo"/>
    <w:next w:val="Normal"/>
    <w:rsid w:val="006E6881"/>
  </w:style>
  <w:style w:type="paragraph" w:customStyle="1" w:styleId="Partref">
    <w:name w:val="Part_ref"/>
    <w:basedOn w:val="Annexref"/>
    <w:next w:val="Normal"/>
    <w:rsid w:val="006E6881"/>
  </w:style>
  <w:style w:type="paragraph" w:customStyle="1" w:styleId="Parttitle">
    <w:name w:val="Part_title"/>
    <w:basedOn w:val="Annextitle"/>
    <w:next w:val="Normalaftertitle0"/>
    <w:rsid w:val="006E6881"/>
  </w:style>
  <w:style w:type="paragraph" w:customStyle="1" w:styleId="SectionNo">
    <w:name w:val="Section_No"/>
    <w:basedOn w:val="AnnexNo"/>
    <w:next w:val="Normal"/>
    <w:rsid w:val="006E6881"/>
  </w:style>
  <w:style w:type="paragraph" w:customStyle="1" w:styleId="Sectiontitle">
    <w:name w:val="Section_title"/>
    <w:basedOn w:val="Annextitle"/>
    <w:next w:val="Normalaftertitle0"/>
    <w:rsid w:val="006E6881"/>
  </w:style>
  <w:style w:type="character" w:styleId="FollowedHyperlink">
    <w:name w:val="FollowedHyperlink"/>
    <w:basedOn w:val="DefaultParagraphFont"/>
    <w:uiPriority w:val="99"/>
    <w:semiHidden/>
    <w:unhideWhenUsed/>
    <w:rsid w:val="006E6881"/>
    <w:rPr>
      <w:color w:val="954F72" w:themeColor="followedHyperlink"/>
      <w:u w:val="single"/>
    </w:rPr>
  </w:style>
  <w:style w:type="paragraph" w:styleId="Header">
    <w:name w:val="header"/>
    <w:basedOn w:val="Normal"/>
    <w:link w:val="HeaderChar"/>
    <w:uiPriority w:val="99"/>
    <w:semiHidden/>
    <w:unhideWhenUsed/>
    <w:rsid w:val="006E6881"/>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6E6881"/>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9539">
      <w:bodyDiv w:val="1"/>
      <w:marLeft w:val="0"/>
      <w:marRight w:val="0"/>
      <w:marTop w:val="0"/>
      <w:marBottom w:val="0"/>
      <w:divBdr>
        <w:top w:val="none" w:sz="0" w:space="0" w:color="auto"/>
        <w:left w:val="none" w:sz="0" w:space="0" w:color="auto"/>
        <w:bottom w:val="none" w:sz="0" w:space="0" w:color="auto"/>
        <w:right w:val="none" w:sz="0" w:space="0" w:color="auto"/>
      </w:divBdr>
    </w:div>
    <w:div w:id="206381912">
      <w:bodyDiv w:val="1"/>
      <w:marLeft w:val="0"/>
      <w:marRight w:val="0"/>
      <w:marTop w:val="0"/>
      <w:marBottom w:val="0"/>
      <w:divBdr>
        <w:top w:val="none" w:sz="0" w:space="0" w:color="auto"/>
        <w:left w:val="none" w:sz="0" w:space="0" w:color="auto"/>
        <w:bottom w:val="none" w:sz="0" w:space="0" w:color="auto"/>
        <w:right w:val="none" w:sz="0" w:space="0" w:color="auto"/>
      </w:divBdr>
    </w:div>
    <w:div w:id="229850520">
      <w:bodyDiv w:val="1"/>
      <w:marLeft w:val="0"/>
      <w:marRight w:val="0"/>
      <w:marTop w:val="0"/>
      <w:marBottom w:val="0"/>
      <w:divBdr>
        <w:top w:val="none" w:sz="0" w:space="0" w:color="auto"/>
        <w:left w:val="none" w:sz="0" w:space="0" w:color="auto"/>
        <w:bottom w:val="none" w:sz="0" w:space="0" w:color="auto"/>
        <w:right w:val="none" w:sz="0" w:space="0" w:color="auto"/>
      </w:divBdr>
    </w:div>
    <w:div w:id="469202478">
      <w:bodyDiv w:val="1"/>
      <w:marLeft w:val="0"/>
      <w:marRight w:val="0"/>
      <w:marTop w:val="0"/>
      <w:marBottom w:val="0"/>
      <w:divBdr>
        <w:top w:val="none" w:sz="0" w:space="0" w:color="auto"/>
        <w:left w:val="none" w:sz="0" w:space="0" w:color="auto"/>
        <w:bottom w:val="none" w:sz="0" w:space="0" w:color="auto"/>
        <w:right w:val="none" w:sz="0" w:space="0" w:color="auto"/>
      </w:divBdr>
    </w:div>
    <w:div w:id="521868187">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40259065">
      <w:bodyDiv w:val="1"/>
      <w:marLeft w:val="0"/>
      <w:marRight w:val="0"/>
      <w:marTop w:val="0"/>
      <w:marBottom w:val="0"/>
      <w:divBdr>
        <w:top w:val="none" w:sz="0" w:space="0" w:color="auto"/>
        <w:left w:val="none" w:sz="0" w:space="0" w:color="auto"/>
        <w:bottom w:val="none" w:sz="0" w:space="0" w:color="auto"/>
        <w:right w:val="none" w:sz="0" w:space="0" w:color="auto"/>
      </w:divBdr>
    </w:div>
    <w:div w:id="971062176">
      <w:bodyDiv w:val="1"/>
      <w:marLeft w:val="0"/>
      <w:marRight w:val="0"/>
      <w:marTop w:val="0"/>
      <w:marBottom w:val="0"/>
      <w:divBdr>
        <w:top w:val="none" w:sz="0" w:space="0" w:color="auto"/>
        <w:left w:val="none" w:sz="0" w:space="0" w:color="auto"/>
        <w:bottom w:val="none" w:sz="0" w:space="0" w:color="auto"/>
        <w:right w:val="none" w:sz="0" w:space="0" w:color="auto"/>
      </w:divBdr>
    </w:div>
    <w:div w:id="1031688872">
      <w:bodyDiv w:val="1"/>
      <w:marLeft w:val="0"/>
      <w:marRight w:val="0"/>
      <w:marTop w:val="0"/>
      <w:marBottom w:val="0"/>
      <w:divBdr>
        <w:top w:val="none" w:sz="0" w:space="0" w:color="auto"/>
        <w:left w:val="none" w:sz="0" w:space="0" w:color="auto"/>
        <w:bottom w:val="none" w:sz="0" w:space="0" w:color="auto"/>
        <w:right w:val="none" w:sz="0" w:space="0" w:color="auto"/>
      </w:divBdr>
    </w:div>
    <w:div w:id="170833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o.obrien2.civ@mail.m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AFBF-EF38-41F9-B216-D61F74C0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4974</Words>
  <Characters>28354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2022-02-28T17:36:00Z</dcterms:created>
  <dcterms:modified xsi:type="dcterms:W3CDTF">2022-02-28T17:36:00Z</dcterms:modified>
</cp:coreProperties>
</file>