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5E5117DD"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r w:rsidR="00342B4D">
              <w:rPr>
                <w:szCs w:val="24"/>
              </w:rPr>
              <w:t>8</w:t>
            </w:r>
            <w:r w:rsidR="005935CB">
              <w:rPr>
                <w:szCs w:val="24"/>
              </w:rPr>
              <w:t>-</w:t>
            </w:r>
            <w:r w:rsidR="00077020">
              <w:rPr>
                <w:szCs w:val="24"/>
              </w:rPr>
              <w:t>01</w:t>
            </w:r>
            <w:r w:rsidR="00496114">
              <w:rPr>
                <w:szCs w:val="24"/>
              </w:rPr>
              <w:t>-</w:t>
            </w:r>
            <w:r w:rsidR="00FC6C0C">
              <w:rPr>
                <w:szCs w:val="24"/>
              </w:rPr>
              <w:t>NC</w:t>
            </w:r>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60345AE3"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w:t>
              </w:r>
              <w:r w:rsidR="00032C83">
                <w:rPr>
                  <w:rStyle w:val="Hyperlink"/>
                  <w:bCs/>
                </w:rPr>
                <w:t>427</w:t>
              </w:r>
            </w:hyperlink>
          </w:p>
        </w:tc>
        <w:tc>
          <w:tcPr>
            <w:tcW w:w="5186" w:type="dxa"/>
            <w:tcBorders>
              <w:right w:val="double" w:sz="6" w:space="0" w:color="auto"/>
            </w:tcBorders>
          </w:tcPr>
          <w:p w14:paraId="1FDB7F15" w14:textId="314BE18F"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ins w:id="0" w:author="USA-Scott Kotler" w:date="2022-02-23T14:24:00Z">
              <w:r w:rsidR="00FC6C0C">
                <w:rPr>
                  <w:szCs w:val="24"/>
                </w:rPr>
                <w:t>23</w:t>
              </w:r>
            </w:ins>
            <w:ins w:id="1" w:author="USA-Scott Kotler" w:date="2022-02-14T10:12:00Z">
              <w:r w:rsidR="00F90117">
                <w:rPr>
                  <w:szCs w:val="24"/>
                </w:rPr>
                <w:t xml:space="preserve"> </w:t>
              </w:r>
            </w:ins>
            <w:r w:rsidR="0027585A">
              <w:rPr>
                <w:szCs w:val="24"/>
              </w:rPr>
              <w:t>Feb</w:t>
            </w:r>
            <w:r w:rsidR="00342B4D">
              <w:rPr>
                <w:szCs w:val="24"/>
              </w:rPr>
              <w:t xml:space="preserve"> 2022</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5D6148E6"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DF1B53">
              <w:rPr>
                <w:rFonts w:ascii="Times New Roman" w:hAnsi="Times New Roman"/>
                <w:bCs/>
                <w:szCs w:val="24"/>
              </w:rPr>
              <w:t>SUMMARY</w:t>
            </w:r>
            <w:r w:rsidR="00342B4D">
              <w:rPr>
                <w:rFonts w:ascii="Times New Roman" w:hAnsi="Times New Roman"/>
                <w:bCs/>
                <w:szCs w:val="24"/>
              </w:rPr>
              <w:t xml:space="preserve"> OF ADMINISTRATION RESPONSIBILITIES </w:t>
            </w:r>
            <w:r w:rsidR="00533ED1" w:rsidRPr="00533ED1">
              <w:rPr>
                <w:rFonts w:ascii="Times New Roman" w:hAnsi="Times New Roman"/>
                <w:bCs/>
                <w:szCs w:val="24"/>
              </w:rPr>
              <w:t>IN SUPPORT OF STUDIES UNDER WRC-23 AGENDA ITEM 1.8</w:t>
            </w:r>
          </w:p>
        </w:tc>
      </w:tr>
      <w:tr w:rsidR="00FE0EEA" w:rsidRPr="00596BFD"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 xml:space="preserve">Don </w:t>
            </w:r>
            <w:proofErr w:type="spellStart"/>
            <w:r w:rsidR="00DF3E2B" w:rsidRPr="00445B52">
              <w:rPr>
                <w:rFonts w:eastAsia="Calibri"/>
                <w:bCs/>
                <w:iCs/>
                <w:szCs w:val="24"/>
              </w:rPr>
              <w:t>Nellis</w:t>
            </w:r>
            <w:proofErr w:type="spellEnd"/>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607410" w:rsidRDefault="00FE0EEA" w:rsidP="00FF4345">
            <w:pPr>
              <w:ind w:left="144" w:right="144"/>
              <w:rPr>
                <w:bCs/>
                <w:szCs w:val="24"/>
              </w:rPr>
            </w:pPr>
          </w:p>
          <w:p w14:paraId="71A446E8" w14:textId="77777777" w:rsidR="00FE0EEA" w:rsidRPr="00607410" w:rsidRDefault="00FE0EEA" w:rsidP="00FF4345">
            <w:pPr>
              <w:spacing w:before="0"/>
              <w:ind w:left="144" w:right="144"/>
              <w:rPr>
                <w:bCs/>
                <w:szCs w:val="24"/>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607410">
              <w:rPr>
                <w:szCs w:val="24"/>
                <w:lang w:val="fr-FR"/>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1616A4" w:rsidRPr="00607410">
                <w:rPr>
                  <w:rStyle w:val="Hyperlink"/>
                  <w:szCs w:val="24"/>
                  <w:lang w:val="fr-FR"/>
                </w:rPr>
                <w:t>Donald.Nellis@faa.gov</w:t>
              </w:r>
            </w:hyperlink>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607410" w:rsidRDefault="00037ABB" w:rsidP="00B748BA">
            <w:pPr>
              <w:spacing w:before="0"/>
              <w:ind w:left="194"/>
              <w:rPr>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B748BA" w:rsidRPr="00607410">
              <w:rPr>
                <w:szCs w:val="24"/>
                <w:lang w:val="fr-FR"/>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9" w:history="1">
              <w:r w:rsidR="002809D8" w:rsidRPr="00E86461">
                <w:rPr>
                  <w:rStyle w:val="Hyperlink"/>
                  <w:szCs w:val="24"/>
                  <w:lang w:val="fr-FR"/>
                </w:rPr>
                <w:t>michael.neale@aces-inc.com</w:t>
              </w:r>
            </w:hyperlink>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596BFD" w:rsidRDefault="002809D8" w:rsidP="002809D8">
            <w:pPr>
              <w:spacing w:before="0"/>
              <w:ind w:left="194"/>
              <w:rPr>
                <w:szCs w:val="24"/>
                <w:lang w:val="fr-FR"/>
              </w:rPr>
            </w:pPr>
            <w:r w:rsidRPr="00445B52">
              <w:rPr>
                <w:bCs/>
                <w:color w:val="000000"/>
                <w:szCs w:val="24"/>
                <w:lang w:val="fr-FR"/>
              </w:rPr>
              <w:t xml:space="preserve">Phone:  </w:t>
            </w:r>
            <w:r w:rsidRPr="00596BFD">
              <w:rPr>
                <w:szCs w:val="24"/>
                <w:lang w:val="fr-FR"/>
              </w:rPr>
              <w:t>(703) 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10"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61E1F0A3"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w:t>
            </w:r>
            <w:r w:rsidR="00DF1B53">
              <w:rPr>
                <w:szCs w:val="24"/>
              </w:rPr>
              <w:t>summarize</w:t>
            </w:r>
            <w:r w:rsidR="00342B4D">
              <w:rPr>
                <w:szCs w:val="24"/>
              </w:rPr>
              <w:t xml:space="preserve"> the administration responsibilities and how they are proposed to be implemented in a </w:t>
            </w:r>
            <w:r w:rsidR="00DF1B53">
              <w:rPr>
                <w:szCs w:val="24"/>
              </w:rPr>
              <w:t>revision</w:t>
            </w:r>
            <w:r w:rsidR="002809D8">
              <w:rPr>
                <w:szCs w:val="24"/>
              </w:rPr>
              <w:t xml:space="preserve"> </w:t>
            </w:r>
            <w:r w:rsidR="00E21111">
              <w:rPr>
                <w:szCs w:val="24"/>
              </w:rPr>
              <w:t xml:space="preserve">of </w:t>
            </w:r>
            <w:r w:rsidR="002809D8">
              <w:rPr>
                <w:szCs w:val="24"/>
              </w:rPr>
              <w:t xml:space="preserve">Resolution 155 (Rev.WRC-19) </w:t>
            </w:r>
            <w:r w:rsidR="004313D9">
              <w:rPr>
                <w:szCs w:val="24"/>
              </w:rPr>
              <w:t>b</w:t>
            </w:r>
            <w:r w:rsidR="00533ED1">
              <w:rPr>
                <w:szCs w:val="24"/>
              </w:rPr>
              <w:t xml:space="preserve">eing considered </w:t>
            </w:r>
            <w:r w:rsidR="00607410">
              <w:rPr>
                <w:szCs w:val="24"/>
              </w:rPr>
              <w:t xml:space="preserve">under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6C363FA6" w14:textId="36710B61" w:rsidR="00E526AF"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w:t>
            </w:r>
            <w:r w:rsidR="00DF1B53">
              <w:rPr>
                <w:bCs/>
                <w:szCs w:val="24"/>
              </w:rPr>
              <w:t xml:space="preserve">summarizes the administration responsibilities and how they are being implemented in </w:t>
            </w:r>
            <w:r w:rsidR="009C1038">
              <w:rPr>
                <w:bCs/>
                <w:szCs w:val="24"/>
              </w:rPr>
              <w:t xml:space="preserve">a </w:t>
            </w:r>
            <w:r w:rsidR="00E21111">
              <w:rPr>
                <w:bCs/>
                <w:szCs w:val="24"/>
              </w:rPr>
              <w:t xml:space="preserve">revision of </w:t>
            </w:r>
            <w:r w:rsidR="009C1038">
              <w:rPr>
                <w:bCs/>
                <w:szCs w:val="24"/>
              </w:rPr>
              <w:t>Resolution 155.</w:t>
            </w:r>
          </w:p>
          <w:p w14:paraId="7834C334" w14:textId="77777777" w:rsidR="00EE4EDC" w:rsidRPr="00445B52" w:rsidRDefault="00EE4EDC" w:rsidP="003C4879">
            <w:pPr>
              <w:pStyle w:val="enumlev2"/>
              <w:ind w:left="0" w:firstLine="0"/>
              <w:jc w:val="both"/>
              <w:rPr>
                <w:bCs/>
                <w:szCs w:val="24"/>
              </w:rPr>
            </w:pPr>
          </w:p>
        </w:tc>
      </w:tr>
    </w:tbl>
    <w:p w14:paraId="0530A618" w14:textId="38F61261" w:rsidR="00EC51A4" w:rsidRDefault="00EC51A4" w:rsidP="0073325C">
      <w:pPr>
        <w:rPr>
          <w:szCs w:val="24"/>
        </w:rPr>
      </w:pPr>
    </w:p>
    <w:p w14:paraId="05D68091" w14:textId="240F15EA" w:rsidR="00EC51A4" w:rsidRDefault="00EC51A4" w:rsidP="00342B4D">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62914" w:rsidRPr="008B0215" w14:paraId="37856DA6" w14:textId="77777777" w:rsidTr="00471FD7">
        <w:trPr>
          <w:cantSplit/>
        </w:trPr>
        <w:tc>
          <w:tcPr>
            <w:tcW w:w="6487" w:type="dxa"/>
            <w:vAlign w:val="center"/>
          </w:tcPr>
          <w:p w14:paraId="2096A785" w14:textId="77777777" w:rsidR="00A62914" w:rsidRPr="008B0215" w:rsidRDefault="00A62914" w:rsidP="00471FD7">
            <w:pPr>
              <w:shd w:val="solid" w:color="FFFFFF" w:fill="FFFFFF"/>
              <w:spacing w:before="0"/>
              <w:rPr>
                <w:rFonts w:ascii="Verdana" w:hAnsi="Verdana" w:cs="Times New Roman Bold"/>
                <w:b/>
                <w:bCs/>
                <w:sz w:val="26"/>
                <w:szCs w:val="26"/>
              </w:rPr>
            </w:pPr>
            <w:r w:rsidRPr="008B0215">
              <w:rPr>
                <w:rFonts w:ascii="Verdana" w:hAnsi="Verdana" w:cs="Times New Roman Bold"/>
                <w:b/>
                <w:bCs/>
                <w:sz w:val="26"/>
                <w:szCs w:val="26"/>
              </w:rPr>
              <w:lastRenderedPageBreak/>
              <w:t>Radiocommunication Study Groups</w:t>
            </w:r>
          </w:p>
        </w:tc>
        <w:tc>
          <w:tcPr>
            <w:tcW w:w="3402" w:type="dxa"/>
          </w:tcPr>
          <w:p w14:paraId="4EA5539C" w14:textId="77777777" w:rsidR="00A62914" w:rsidRPr="008B0215" w:rsidRDefault="00A62914" w:rsidP="00471FD7">
            <w:pPr>
              <w:shd w:val="solid" w:color="FFFFFF" w:fill="FFFFFF"/>
              <w:spacing w:before="0" w:line="240" w:lineRule="atLeast"/>
            </w:pPr>
            <w:bookmarkStart w:id="2" w:name="ditulogo"/>
            <w:bookmarkEnd w:id="2"/>
            <w:r w:rsidRPr="008B0215">
              <w:rPr>
                <w:noProof/>
                <w:lang w:eastAsia="en-GB"/>
              </w:rPr>
              <w:drawing>
                <wp:inline distT="0" distB="0" distL="0" distR="0" wp14:anchorId="2C331A1B" wp14:editId="3F7D49F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62914" w:rsidRPr="008B0215" w14:paraId="393A3C02" w14:textId="77777777" w:rsidTr="00471FD7">
        <w:trPr>
          <w:cantSplit/>
        </w:trPr>
        <w:tc>
          <w:tcPr>
            <w:tcW w:w="6487" w:type="dxa"/>
            <w:tcBorders>
              <w:bottom w:val="single" w:sz="12" w:space="0" w:color="auto"/>
            </w:tcBorders>
          </w:tcPr>
          <w:p w14:paraId="14CC5B50" w14:textId="77777777" w:rsidR="00A62914" w:rsidRPr="008B0215" w:rsidRDefault="00A62914" w:rsidP="00471FD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ED7D603" w14:textId="77777777" w:rsidR="00A62914" w:rsidRPr="008B0215" w:rsidRDefault="00A62914" w:rsidP="00471FD7">
            <w:pPr>
              <w:shd w:val="solid" w:color="FFFFFF" w:fill="FFFFFF"/>
              <w:spacing w:before="0" w:after="48" w:line="240" w:lineRule="atLeast"/>
              <w:rPr>
                <w:sz w:val="22"/>
                <w:szCs w:val="22"/>
              </w:rPr>
            </w:pPr>
          </w:p>
        </w:tc>
      </w:tr>
      <w:tr w:rsidR="00A62914" w:rsidRPr="008B0215" w14:paraId="43D16AD8" w14:textId="77777777" w:rsidTr="00471FD7">
        <w:trPr>
          <w:cantSplit/>
        </w:trPr>
        <w:tc>
          <w:tcPr>
            <w:tcW w:w="6487" w:type="dxa"/>
            <w:tcBorders>
              <w:top w:val="single" w:sz="12" w:space="0" w:color="auto"/>
            </w:tcBorders>
          </w:tcPr>
          <w:p w14:paraId="0A1CE994" w14:textId="77777777" w:rsidR="00A62914" w:rsidRPr="008B0215" w:rsidRDefault="00A62914" w:rsidP="00471FD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3985DF" w14:textId="77777777" w:rsidR="00A62914" w:rsidRPr="008B0215" w:rsidRDefault="00A62914" w:rsidP="00471FD7">
            <w:pPr>
              <w:shd w:val="solid" w:color="FFFFFF" w:fill="FFFFFF"/>
              <w:spacing w:before="0" w:after="48" w:line="240" w:lineRule="atLeast"/>
            </w:pPr>
          </w:p>
        </w:tc>
      </w:tr>
      <w:tr w:rsidR="00A62914" w:rsidRPr="008B0215" w14:paraId="0D5775E0" w14:textId="77777777" w:rsidTr="00471FD7">
        <w:trPr>
          <w:cantSplit/>
        </w:trPr>
        <w:tc>
          <w:tcPr>
            <w:tcW w:w="6487" w:type="dxa"/>
            <w:vMerge w:val="restart"/>
          </w:tcPr>
          <w:p w14:paraId="53FCA819" w14:textId="18F3897E" w:rsidR="00A62914" w:rsidRPr="008B0215" w:rsidRDefault="00A62914" w:rsidP="00471FD7">
            <w:pPr>
              <w:shd w:val="solid" w:color="FFFFFF" w:fill="FFFFFF"/>
              <w:spacing w:before="0" w:after="240"/>
              <w:ind w:left="1134" w:hanging="1134"/>
              <w:rPr>
                <w:rFonts w:ascii="Verdana" w:hAnsi="Verdana"/>
                <w:sz w:val="20"/>
              </w:rPr>
            </w:pPr>
            <w:bookmarkStart w:id="3" w:name="recibido"/>
            <w:bookmarkStart w:id="4" w:name="dnum" w:colFirst="1" w:colLast="1"/>
            <w:bookmarkEnd w:id="3"/>
            <w:r w:rsidRPr="008B0215">
              <w:rPr>
                <w:rFonts w:ascii="Verdana" w:hAnsi="Verdana"/>
                <w:sz w:val="20"/>
              </w:rPr>
              <w:t>Received:</w:t>
            </w:r>
            <w:r w:rsidRPr="008B0215">
              <w:rPr>
                <w:rFonts w:ascii="Verdana" w:hAnsi="Verdana"/>
                <w:sz w:val="20"/>
              </w:rPr>
              <w:tab/>
            </w:r>
            <w:r>
              <w:rPr>
                <w:rFonts w:ascii="Verdana" w:hAnsi="Verdana"/>
                <w:sz w:val="20"/>
              </w:rPr>
              <w:t>XX</w:t>
            </w:r>
            <w:r w:rsidRPr="008B0215">
              <w:rPr>
                <w:rFonts w:ascii="Verdana" w:hAnsi="Verdana"/>
                <w:sz w:val="20"/>
              </w:rPr>
              <w:t xml:space="preserve"> </w:t>
            </w:r>
            <w:r>
              <w:rPr>
                <w:rFonts w:ascii="Verdana" w:hAnsi="Verdana"/>
                <w:sz w:val="20"/>
              </w:rPr>
              <w:t>March</w:t>
            </w:r>
            <w:r w:rsidRPr="008B0215">
              <w:rPr>
                <w:rFonts w:ascii="Verdana" w:hAnsi="Verdana"/>
                <w:sz w:val="20"/>
              </w:rPr>
              <w:t xml:space="preserve"> 202</w:t>
            </w:r>
            <w:r>
              <w:rPr>
                <w:rFonts w:ascii="Verdana" w:hAnsi="Verdana"/>
                <w:sz w:val="20"/>
              </w:rPr>
              <w:t>2</w:t>
            </w:r>
          </w:p>
          <w:p w14:paraId="1EC9B9CD" w14:textId="01C4F38C" w:rsidR="00A62914" w:rsidRPr="008B0215" w:rsidRDefault="00A62914" w:rsidP="00471FD7">
            <w:pPr>
              <w:shd w:val="solid" w:color="FFFFFF" w:fill="FFFFFF"/>
              <w:spacing w:before="0" w:after="240"/>
              <w:ind w:left="1134" w:hanging="1134"/>
              <w:rPr>
                <w:rFonts w:ascii="Verdana" w:hAnsi="Verdana"/>
                <w:sz w:val="20"/>
              </w:rPr>
            </w:pPr>
            <w:r w:rsidRPr="008B0215">
              <w:rPr>
                <w:rFonts w:ascii="Verdana" w:hAnsi="Verdana"/>
                <w:sz w:val="20"/>
              </w:rPr>
              <w:t>Source:</w:t>
            </w:r>
            <w:r w:rsidRPr="008B0215">
              <w:rPr>
                <w:rFonts w:ascii="Verdana" w:hAnsi="Verdana"/>
                <w:sz w:val="20"/>
              </w:rPr>
              <w:tab/>
              <w:t xml:space="preserve">Resolution </w:t>
            </w:r>
            <w:r w:rsidRPr="008B0215">
              <w:rPr>
                <w:rFonts w:ascii="Verdana" w:hAnsi="Verdana"/>
                <w:b/>
                <w:bCs/>
                <w:sz w:val="20"/>
              </w:rPr>
              <w:t xml:space="preserve">155 (Rev.WRC-19) </w:t>
            </w:r>
            <w:r w:rsidRPr="008B0215">
              <w:rPr>
                <w:rFonts w:ascii="Verdana" w:hAnsi="Verdana"/>
                <w:b/>
                <w:bCs/>
                <w:sz w:val="20"/>
              </w:rPr>
              <w:br/>
            </w:r>
            <w:r w:rsidRPr="008B0215">
              <w:rPr>
                <w:rFonts w:ascii="Verdana" w:hAnsi="Verdana"/>
                <w:sz w:val="20"/>
              </w:rPr>
              <w:t xml:space="preserve">Resolution </w:t>
            </w:r>
            <w:r w:rsidRPr="008B0215">
              <w:rPr>
                <w:rFonts w:ascii="Verdana" w:hAnsi="Verdana"/>
                <w:b/>
                <w:bCs/>
                <w:sz w:val="20"/>
              </w:rPr>
              <w:t>171 (WRC-19)</w:t>
            </w:r>
            <w:r w:rsidRPr="008B0215">
              <w:rPr>
                <w:rFonts w:ascii="Verdana" w:hAnsi="Verdana"/>
                <w:b/>
                <w:bCs/>
                <w:sz w:val="20"/>
              </w:rPr>
              <w:br/>
            </w:r>
            <w:r w:rsidRPr="008B0215">
              <w:rPr>
                <w:rFonts w:ascii="Verdana" w:hAnsi="Verdana"/>
                <w:sz w:val="20"/>
              </w:rPr>
              <w:t xml:space="preserve">Document </w:t>
            </w:r>
            <w:hyperlink r:id="rId12" w:history="1">
              <w:r>
                <w:rPr>
                  <w:rStyle w:val="Hyperlink"/>
                  <w:rFonts w:ascii="Verdana" w:hAnsi="Verdana"/>
                  <w:sz w:val="20"/>
                </w:rPr>
                <w:t>5B/427</w:t>
              </w:r>
            </w:hyperlink>
          </w:p>
        </w:tc>
        <w:tc>
          <w:tcPr>
            <w:tcW w:w="3402" w:type="dxa"/>
          </w:tcPr>
          <w:p w14:paraId="3BE9A478" w14:textId="24555251" w:rsidR="00A62914" w:rsidRPr="008B0215" w:rsidRDefault="00A62914" w:rsidP="00471FD7">
            <w:pPr>
              <w:shd w:val="solid" w:color="FFFFFF" w:fill="FFFFFF"/>
              <w:spacing w:before="0" w:line="240" w:lineRule="atLeast"/>
              <w:rPr>
                <w:rFonts w:ascii="Verdana" w:hAnsi="Verdana"/>
                <w:sz w:val="20"/>
                <w:lang w:eastAsia="zh-CN"/>
              </w:rPr>
            </w:pPr>
            <w:r w:rsidRPr="008B0215">
              <w:rPr>
                <w:rFonts w:ascii="Verdana" w:hAnsi="Verdana"/>
                <w:b/>
                <w:sz w:val="20"/>
                <w:lang w:eastAsia="zh-CN"/>
              </w:rPr>
              <w:t>Document 5B/</w:t>
            </w:r>
            <w:r>
              <w:rPr>
                <w:rFonts w:ascii="Verdana" w:hAnsi="Verdana"/>
                <w:b/>
                <w:sz w:val="20"/>
                <w:lang w:eastAsia="zh-CN"/>
              </w:rPr>
              <w:t>XXX</w:t>
            </w:r>
            <w:r w:rsidRPr="008B0215">
              <w:rPr>
                <w:rFonts w:ascii="Verdana" w:hAnsi="Verdana"/>
                <w:b/>
                <w:sz w:val="20"/>
                <w:lang w:eastAsia="zh-CN"/>
              </w:rPr>
              <w:t>-E</w:t>
            </w:r>
          </w:p>
        </w:tc>
      </w:tr>
      <w:tr w:rsidR="00A62914" w:rsidRPr="008B0215" w14:paraId="213A0481" w14:textId="77777777" w:rsidTr="00471FD7">
        <w:trPr>
          <w:cantSplit/>
        </w:trPr>
        <w:tc>
          <w:tcPr>
            <w:tcW w:w="6487" w:type="dxa"/>
            <w:vMerge/>
          </w:tcPr>
          <w:p w14:paraId="6F51C387" w14:textId="77777777" w:rsidR="00A62914" w:rsidRPr="008B0215" w:rsidRDefault="00A62914" w:rsidP="00471FD7">
            <w:pPr>
              <w:spacing w:before="60"/>
              <w:jc w:val="center"/>
              <w:rPr>
                <w:b/>
                <w:smallCaps/>
                <w:sz w:val="32"/>
                <w:lang w:eastAsia="zh-CN"/>
              </w:rPr>
            </w:pPr>
            <w:bookmarkStart w:id="5" w:name="ddate" w:colFirst="1" w:colLast="1"/>
            <w:bookmarkEnd w:id="4"/>
          </w:p>
        </w:tc>
        <w:tc>
          <w:tcPr>
            <w:tcW w:w="3402" w:type="dxa"/>
          </w:tcPr>
          <w:p w14:paraId="2EC6F1E1" w14:textId="4496EDBC" w:rsidR="00A62914" w:rsidRPr="008B0215" w:rsidRDefault="00A62914" w:rsidP="00471FD7">
            <w:pPr>
              <w:shd w:val="solid" w:color="FFFFFF" w:fill="FFFFFF"/>
              <w:spacing w:before="0" w:line="240" w:lineRule="atLeast"/>
              <w:rPr>
                <w:rFonts w:ascii="Verdana" w:hAnsi="Verdana"/>
                <w:sz w:val="20"/>
                <w:lang w:eastAsia="zh-CN"/>
              </w:rPr>
            </w:pPr>
            <w:r>
              <w:rPr>
                <w:rFonts w:ascii="Verdana" w:hAnsi="Verdana"/>
                <w:b/>
                <w:sz w:val="20"/>
                <w:lang w:eastAsia="zh-CN"/>
              </w:rPr>
              <w:t>XX</w:t>
            </w:r>
            <w:r w:rsidRPr="008B0215">
              <w:rPr>
                <w:rFonts w:ascii="Verdana" w:hAnsi="Verdana"/>
                <w:b/>
                <w:sz w:val="20"/>
                <w:lang w:eastAsia="zh-CN"/>
              </w:rPr>
              <w:t xml:space="preserve"> </w:t>
            </w:r>
            <w:r>
              <w:rPr>
                <w:rFonts w:ascii="Verdana" w:hAnsi="Verdana"/>
                <w:b/>
                <w:sz w:val="20"/>
                <w:lang w:eastAsia="zh-CN"/>
              </w:rPr>
              <w:t>March</w:t>
            </w:r>
            <w:r w:rsidRPr="008B0215">
              <w:rPr>
                <w:rFonts w:ascii="Verdana" w:hAnsi="Verdana"/>
                <w:b/>
                <w:sz w:val="20"/>
                <w:lang w:eastAsia="zh-CN"/>
              </w:rPr>
              <w:t xml:space="preserve"> 202</w:t>
            </w:r>
            <w:r>
              <w:rPr>
                <w:rFonts w:ascii="Verdana" w:hAnsi="Verdana"/>
                <w:b/>
                <w:sz w:val="20"/>
                <w:lang w:eastAsia="zh-CN"/>
              </w:rPr>
              <w:t>2</w:t>
            </w:r>
          </w:p>
        </w:tc>
      </w:tr>
      <w:tr w:rsidR="00A62914" w:rsidRPr="008B0215" w14:paraId="0C726DEE" w14:textId="77777777" w:rsidTr="00471FD7">
        <w:trPr>
          <w:cantSplit/>
        </w:trPr>
        <w:tc>
          <w:tcPr>
            <w:tcW w:w="6487" w:type="dxa"/>
            <w:vMerge/>
          </w:tcPr>
          <w:p w14:paraId="49CB9271" w14:textId="77777777" w:rsidR="00A62914" w:rsidRPr="008B0215" w:rsidRDefault="00A62914" w:rsidP="00471FD7">
            <w:pPr>
              <w:spacing w:before="60"/>
              <w:jc w:val="center"/>
              <w:rPr>
                <w:b/>
                <w:smallCaps/>
                <w:sz w:val="32"/>
                <w:lang w:eastAsia="zh-CN"/>
              </w:rPr>
            </w:pPr>
            <w:bookmarkStart w:id="6" w:name="dorlang" w:colFirst="1" w:colLast="1"/>
            <w:bookmarkEnd w:id="5"/>
          </w:p>
        </w:tc>
        <w:tc>
          <w:tcPr>
            <w:tcW w:w="3402" w:type="dxa"/>
          </w:tcPr>
          <w:p w14:paraId="21BDE121" w14:textId="77777777" w:rsidR="00A62914" w:rsidRPr="008B0215" w:rsidRDefault="00A62914" w:rsidP="00471FD7">
            <w:pPr>
              <w:shd w:val="solid" w:color="FFFFFF" w:fill="FFFFFF"/>
              <w:spacing w:before="0" w:line="240" w:lineRule="atLeast"/>
              <w:rPr>
                <w:rFonts w:ascii="Verdana" w:eastAsia="SimSun" w:hAnsi="Verdana"/>
                <w:sz w:val="20"/>
                <w:lang w:eastAsia="zh-CN"/>
              </w:rPr>
            </w:pPr>
            <w:r w:rsidRPr="008B0215">
              <w:rPr>
                <w:rFonts w:ascii="Verdana" w:eastAsia="SimSun" w:hAnsi="Verdana"/>
                <w:b/>
                <w:sz w:val="20"/>
                <w:lang w:eastAsia="zh-CN"/>
              </w:rPr>
              <w:t>English only</w:t>
            </w:r>
          </w:p>
        </w:tc>
      </w:tr>
      <w:tr w:rsidR="00A62914" w:rsidRPr="008B0215" w14:paraId="40340094" w14:textId="77777777" w:rsidTr="00471FD7">
        <w:trPr>
          <w:cantSplit/>
        </w:trPr>
        <w:tc>
          <w:tcPr>
            <w:tcW w:w="9889" w:type="dxa"/>
            <w:gridSpan w:val="2"/>
          </w:tcPr>
          <w:p w14:paraId="1CF00D1E" w14:textId="77777777" w:rsidR="00A62914" w:rsidRPr="008B0215" w:rsidRDefault="00A62914" w:rsidP="00471FD7">
            <w:pPr>
              <w:pStyle w:val="Source"/>
              <w:rPr>
                <w:lang w:eastAsia="zh-CN"/>
              </w:rPr>
            </w:pPr>
            <w:bookmarkStart w:id="7" w:name="dsource" w:colFirst="0" w:colLast="0"/>
            <w:bookmarkEnd w:id="6"/>
            <w:r w:rsidRPr="008B0215">
              <w:t>United States of America</w:t>
            </w:r>
          </w:p>
        </w:tc>
      </w:tr>
      <w:tr w:rsidR="00A62914" w:rsidRPr="008B0215" w14:paraId="77D54A4E" w14:textId="77777777" w:rsidTr="00471FD7">
        <w:trPr>
          <w:cantSplit/>
        </w:trPr>
        <w:tc>
          <w:tcPr>
            <w:tcW w:w="9889" w:type="dxa"/>
            <w:gridSpan w:val="2"/>
          </w:tcPr>
          <w:p w14:paraId="26070EF3" w14:textId="501E2045" w:rsidR="00A62914" w:rsidRPr="008B0215" w:rsidRDefault="00A62914" w:rsidP="00471FD7">
            <w:pPr>
              <w:pStyle w:val="Title1"/>
              <w:rPr>
                <w:lang w:eastAsia="zh-CN"/>
              </w:rPr>
            </w:pPr>
            <w:bookmarkStart w:id="8" w:name="_Hlk88462522"/>
            <w:bookmarkStart w:id="9" w:name="drec" w:colFirst="0" w:colLast="0"/>
            <w:bookmarkEnd w:id="7"/>
            <w:r>
              <w:t xml:space="preserve">WORKING DOCUMENT </w:t>
            </w:r>
            <w:r w:rsidR="00722940">
              <w:t>TOWARD REGULATORY</w:t>
            </w:r>
            <w:r w:rsidRPr="008B0215">
              <w:t xml:space="preserve"> STUDIES UNDER WRC-23 AGENDA ITEM 1.8</w:t>
            </w:r>
            <w:bookmarkEnd w:id="8"/>
          </w:p>
        </w:tc>
      </w:tr>
      <w:tr w:rsidR="00A62914" w:rsidRPr="008B0215" w14:paraId="5E392D92" w14:textId="77777777" w:rsidTr="00471FD7">
        <w:trPr>
          <w:cantSplit/>
        </w:trPr>
        <w:tc>
          <w:tcPr>
            <w:tcW w:w="9889" w:type="dxa"/>
            <w:gridSpan w:val="2"/>
          </w:tcPr>
          <w:p w14:paraId="4C907DDC" w14:textId="77777777" w:rsidR="00A62914" w:rsidRPr="008B0215" w:rsidRDefault="00A62914" w:rsidP="00471FD7">
            <w:pPr>
              <w:pStyle w:val="Title1"/>
              <w:rPr>
                <w:lang w:eastAsia="zh-CN"/>
              </w:rPr>
            </w:pPr>
            <w:bookmarkStart w:id="10" w:name="dtitle1" w:colFirst="0" w:colLast="0"/>
            <w:bookmarkEnd w:id="9"/>
          </w:p>
        </w:tc>
      </w:tr>
    </w:tbl>
    <w:p w14:paraId="52963346" w14:textId="77777777" w:rsidR="00A62914" w:rsidRPr="008B0215" w:rsidRDefault="00A62914" w:rsidP="00A62914">
      <w:pPr>
        <w:pStyle w:val="Heading1"/>
        <w:rPr>
          <w:rFonts w:eastAsia="FangSong_GB2312"/>
        </w:rPr>
      </w:pPr>
      <w:bookmarkStart w:id="11" w:name="dbreak"/>
      <w:bookmarkEnd w:id="10"/>
      <w:bookmarkEnd w:id="11"/>
      <w:r w:rsidRPr="008B0215">
        <w:rPr>
          <w:rFonts w:eastAsia="FangSong_GB2312"/>
        </w:rPr>
        <w:t>1</w:t>
      </w:r>
      <w:r w:rsidRPr="008B0215">
        <w:rPr>
          <w:rFonts w:eastAsia="FangSong_GB2312"/>
        </w:rPr>
        <w:tab/>
        <w:t>Introduction and proposals</w:t>
      </w:r>
    </w:p>
    <w:p w14:paraId="6739DA38" w14:textId="40378E0F" w:rsidR="00A62914" w:rsidRPr="008B0215" w:rsidRDefault="00A62914" w:rsidP="00A62914">
      <w:pPr>
        <w:jc w:val="both"/>
        <w:rPr>
          <w:lang w:eastAsia="zh-CN"/>
        </w:rPr>
      </w:pPr>
      <w:r w:rsidRPr="008B0215">
        <w:rPr>
          <w:lang w:eastAsia="zh-CN"/>
        </w:rPr>
        <w:t xml:space="preserve">Based on the discussions in Working Party (WP) 5B and the Correspondence Group, </w:t>
      </w:r>
      <w:r w:rsidR="00BC47D4">
        <w:rPr>
          <w:lang w:eastAsia="zh-CN"/>
        </w:rPr>
        <w:t xml:space="preserve">the United States submitted </w:t>
      </w:r>
      <w:r w:rsidRPr="008B0215">
        <w:rPr>
          <w:lang w:eastAsia="zh-CN"/>
        </w:rPr>
        <w:t xml:space="preserve">an example revision </w:t>
      </w:r>
      <w:r w:rsidR="00BC47D4">
        <w:rPr>
          <w:lang w:eastAsia="zh-CN"/>
        </w:rPr>
        <w:t>(</w:t>
      </w:r>
      <w:r w:rsidR="00BC47D4" w:rsidRPr="009E5787">
        <w:rPr>
          <w:szCs w:val="24"/>
          <w:lang w:eastAsia="zh-CN"/>
        </w:rPr>
        <w:t xml:space="preserve">See </w:t>
      </w:r>
      <w:r w:rsidR="00BC47D4" w:rsidRPr="009E5787">
        <w:rPr>
          <w:szCs w:val="24"/>
        </w:rPr>
        <w:t xml:space="preserve">Document </w:t>
      </w:r>
      <w:hyperlink r:id="rId13" w:history="1">
        <w:r w:rsidR="00BC47D4" w:rsidRPr="009E5787">
          <w:rPr>
            <w:rStyle w:val="Hyperlink"/>
            <w:szCs w:val="24"/>
          </w:rPr>
          <w:t>5B/427</w:t>
        </w:r>
      </w:hyperlink>
      <w:r w:rsidR="00BC47D4" w:rsidRPr="009E5787">
        <w:rPr>
          <w:szCs w:val="24"/>
          <w:lang w:eastAsia="zh-CN"/>
        </w:rPr>
        <w:t>)</w:t>
      </w:r>
      <w:r w:rsidR="00BC47D4">
        <w:rPr>
          <w:lang w:eastAsia="zh-CN"/>
        </w:rPr>
        <w:t xml:space="preserve"> o</w:t>
      </w:r>
      <w:r w:rsidRPr="008B0215">
        <w:rPr>
          <w:lang w:eastAsia="zh-CN"/>
        </w:rPr>
        <w:t xml:space="preserve">f Resolution </w:t>
      </w:r>
      <w:r w:rsidRPr="008B0215">
        <w:rPr>
          <w:b/>
          <w:bCs/>
          <w:lang w:eastAsia="zh-CN"/>
        </w:rPr>
        <w:t>155 (Rev.WRC-19)</w:t>
      </w:r>
      <w:r w:rsidRPr="008B0215">
        <w:rPr>
          <w:lang w:eastAsia="zh-CN"/>
        </w:rPr>
        <w:t xml:space="preserve"> </w:t>
      </w:r>
      <w:r w:rsidR="00BC47D4">
        <w:rPr>
          <w:lang w:eastAsia="zh-CN"/>
        </w:rPr>
        <w:t xml:space="preserve">to WP 5B.  WP 5B has been discussing the roles and responsibilities that administrations have </w:t>
      </w:r>
      <w:r w:rsidR="00A70B4C">
        <w:rPr>
          <w:lang w:eastAsia="zh-CN"/>
        </w:rPr>
        <w:t xml:space="preserve">for each of the </w:t>
      </w:r>
      <w:r w:rsidR="00BC47D4">
        <w:rPr>
          <w:lang w:eastAsia="zh-CN"/>
        </w:rPr>
        <w:t xml:space="preserve">radio communication services </w:t>
      </w:r>
      <w:r w:rsidR="00A70B4C">
        <w:rPr>
          <w:lang w:eastAsia="zh-CN"/>
        </w:rPr>
        <w:t>that are affected by operating</w:t>
      </w:r>
      <w:r w:rsidRPr="008B0215">
        <w:rPr>
          <w:lang w:eastAsia="zh-CN"/>
        </w:rPr>
        <w:t xml:space="preserve"> CNPC links using earth stations on unmanned aircraft</w:t>
      </w:r>
      <w:r w:rsidR="00A70B4C">
        <w:rPr>
          <w:lang w:eastAsia="zh-CN"/>
        </w:rPr>
        <w:t xml:space="preserve">.  </w:t>
      </w:r>
      <w:r w:rsidR="00591593">
        <w:rPr>
          <w:lang w:eastAsia="zh-CN"/>
        </w:rPr>
        <w:t xml:space="preserve">Using </w:t>
      </w:r>
      <w:r w:rsidR="00591593" w:rsidRPr="009E5787">
        <w:rPr>
          <w:szCs w:val="24"/>
        </w:rPr>
        <w:t xml:space="preserve">Document </w:t>
      </w:r>
      <w:hyperlink r:id="rId14" w:history="1">
        <w:r w:rsidR="00591593" w:rsidRPr="009E5787">
          <w:rPr>
            <w:rStyle w:val="Hyperlink"/>
            <w:szCs w:val="24"/>
          </w:rPr>
          <w:t>5B/427</w:t>
        </w:r>
      </w:hyperlink>
      <w:r w:rsidR="00591593">
        <w:rPr>
          <w:lang w:eastAsia="zh-CN"/>
        </w:rPr>
        <w:t>, t</w:t>
      </w:r>
      <w:r w:rsidR="00A70B4C">
        <w:rPr>
          <w:lang w:eastAsia="zh-CN"/>
        </w:rPr>
        <w:t xml:space="preserve">he United States prepared the attached contribution </w:t>
      </w:r>
      <w:r w:rsidR="00591593">
        <w:rPr>
          <w:lang w:eastAsia="zh-CN"/>
        </w:rPr>
        <w:t>for WP</w:t>
      </w:r>
      <w:r w:rsidR="00DF769A">
        <w:rPr>
          <w:lang w:eastAsia="zh-CN"/>
        </w:rPr>
        <w:t xml:space="preserve"> </w:t>
      </w:r>
      <w:r w:rsidR="00591593">
        <w:rPr>
          <w:lang w:eastAsia="zh-CN"/>
        </w:rPr>
        <w:t xml:space="preserve">5B </w:t>
      </w:r>
      <w:r w:rsidR="00A70B4C">
        <w:rPr>
          <w:lang w:eastAsia="zh-CN"/>
        </w:rPr>
        <w:t xml:space="preserve">to </w:t>
      </w:r>
      <w:r w:rsidR="00591593">
        <w:rPr>
          <w:lang w:eastAsia="zh-CN"/>
        </w:rPr>
        <w:t xml:space="preserve">consider how </w:t>
      </w:r>
      <w:r w:rsidR="00A70B4C">
        <w:rPr>
          <w:lang w:eastAsia="zh-CN"/>
        </w:rPr>
        <w:t xml:space="preserve">those responsibilities </w:t>
      </w:r>
      <w:r w:rsidR="00591593">
        <w:rPr>
          <w:lang w:eastAsia="zh-CN"/>
        </w:rPr>
        <w:t>could be implemented</w:t>
      </w:r>
      <w:r w:rsidR="00A70B4C">
        <w:rPr>
          <w:lang w:eastAsia="zh-CN"/>
        </w:rPr>
        <w:t>.</w:t>
      </w:r>
    </w:p>
    <w:p w14:paraId="317595B9" w14:textId="77777777" w:rsidR="00A62914" w:rsidRPr="008B0215" w:rsidRDefault="00A62914" w:rsidP="00A62914">
      <w:pPr>
        <w:pStyle w:val="Normalaftertitle"/>
        <w:spacing w:before="720"/>
        <w:rPr>
          <w:rFonts w:eastAsiaTheme="minorEastAsia"/>
          <w:lang w:eastAsia="zh-CN"/>
        </w:rPr>
      </w:pPr>
      <w:r w:rsidRPr="008B0215">
        <w:rPr>
          <w:rFonts w:eastAsiaTheme="minorEastAsia"/>
          <w:b/>
          <w:bCs/>
          <w:lang w:eastAsia="zh-CN"/>
        </w:rPr>
        <w:t xml:space="preserve">Attachment: </w:t>
      </w:r>
      <w:r w:rsidRPr="008B0215">
        <w:rPr>
          <w:rFonts w:eastAsiaTheme="minorEastAsia"/>
          <w:lang w:eastAsia="zh-CN"/>
        </w:rPr>
        <w:t>1</w:t>
      </w:r>
    </w:p>
    <w:p w14:paraId="06FDABF5" w14:textId="77777777" w:rsidR="00A62914" w:rsidRPr="008B0215" w:rsidRDefault="00A62914" w:rsidP="00A62914">
      <w:pPr>
        <w:overflowPunct/>
        <w:autoSpaceDE/>
        <w:autoSpaceDN/>
        <w:adjustRightInd/>
        <w:spacing w:before="0"/>
        <w:textAlignment w:val="auto"/>
        <w:rPr>
          <w:szCs w:val="24"/>
        </w:rPr>
      </w:pPr>
      <w:r w:rsidRPr="008B0215">
        <w:rPr>
          <w:szCs w:val="24"/>
        </w:rPr>
        <w:br w:type="page"/>
      </w:r>
    </w:p>
    <w:p w14:paraId="4CBA8FFF" w14:textId="77777777" w:rsidR="00A62914" w:rsidRPr="008B0215" w:rsidRDefault="00A62914" w:rsidP="00A62914">
      <w:pPr>
        <w:pStyle w:val="AnnexNo"/>
      </w:pPr>
      <w:r w:rsidRPr="008B0215">
        <w:lastRenderedPageBreak/>
        <w:t>Attachment</w:t>
      </w:r>
    </w:p>
    <w:p w14:paraId="7E08EC82" w14:textId="633AE2E3" w:rsidR="006E2553" w:rsidRPr="00401EA2" w:rsidRDefault="006E2553" w:rsidP="006E2553">
      <w:pPr>
        <w:pStyle w:val="Heading2"/>
        <w:rPr>
          <w:szCs w:val="24"/>
        </w:rPr>
      </w:pPr>
      <w:bookmarkStart w:id="12" w:name="_Toc169523604"/>
      <w:bookmarkStart w:id="13" w:name="_Toc187465675"/>
      <w:bookmarkStart w:id="14" w:name="_Toc387830628"/>
      <w:bookmarkStart w:id="15" w:name="_Toc88482769"/>
      <w:r w:rsidRPr="00401EA2">
        <w:rPr>
          <w:szCs w:val="24"/>
        </w:rPr>
        <w:t>1</w:t>
      </w:r>
      <w:r w:rsidRPr="00401EA2">
        <w:rPr>
          <w:szCs w:val="24"/>
        </w:rPr>
        <w:tab/>
      </w:r>
      <w:bookmarkEnd w:id="12"/>
      <w:bookmarkEnd w:id="13"/>
      <w:bookmarkEnd w:id="14"/>
      <w:bookmarkEnd w:id="15"/>
      <w:r>
        <w:rPr>
          <w:szCs w:val="24"/>
        </w:rPr>
        <w:t>Introduction</w:t>
      </w:r>
    </w:p>
    <w:p w14:paraId="7D6CACC8" w14:textId="4FE24470" w:rsidR="001E401A" w:rsidRDefault="001E401A" w:rsidP="001E401A">
      <w:pPr>
        <w:jc w:val="both"/>
        <w:rPr>
          <w:lang w:eastAsia="zh-CN"/>
        </w:rPr>
      </w:pPr>
      <w:r>
        <w:rPr>
          <w:lang w:eastAsia="zh-CN"/>
        </w:rPr>
        <w:t xml:space="preserve">Under WRC-23 agenda item 1.8, </w:t>
      </w:r>
      <w:r w:rsidR="006E2553">
        <w:rPr>
          <w:lang w:eastAsia="zh-CN"/>
        </w:rPr>
        <w:t xml:space="preserve">WP 5B is studying </w:t>
      </w:r>
      <w:r>
        <w:rPr>
          <w:lang w:eastAsia="zh-CN"/>
        </w:rPr>
        <w:t xml:space="preserve">the regulatory issues for an unmanned aircraft system (UAS) using a geostationary satellite operating under a fixed-satellite service (FSS) allocation.  The unmanned aircraft (UA) has an earth station on-board to interconnect the </w:t>
      </w:r>
      <w:r w:rsidR="008B0913" w:rsidRPr="008B0215">
        <w:t>control and non-payload communication</w:t>
      </w:r>
      <w:r w:rsidR="008B0913">
        <w:rPr>
          <w:lang w:eastAsia="zh-CN"/>
        </w:rPr>
        <w:t xml:space="preserve"> (CNPC)</w:t>
      </w:r>
      <w:r>
        <w:rPr>
          <w:lang w:eastAsia="zh-CN"/>
        </w:rPr>
        <w:t xml:space="preserve"> link between this UA and associated remote earth station, called "unmanned aircraft control station” (UACS).  </w:t>
      </w:r>
    </w:p>
    <w:p w14:paraId="169BC191" w14:textId="20413FAE" w:rsidR="008B0913" w:rsidRDefault="001E401A" w:rsidP="001E401A">
      <w:pPr>
        <w:jc w:val="both"/>
        <w:rPr>
          <w:lang w:eastAsia="zh-CN"/>
        </w:rPr>
      </w:pPr>
      <w:r>
        <w:rPr>
          <w:lang w:eastAsia="zh-CN"/>
        </w:rPr>
        <w:t xml:space="preserve">There are unique responsibilities </w:t>
      </w:r>
      <w:r w:rsidR="008B0913">
        <w:rPr>
          <w:lang w:eastAsia="zh-CN"/>
        </w:rPr>
        <w:t>for a number of administrations involved including the notifying administration of the satellite network that contains the CNPC UA ES, notifying administration of other satellite networks</w:t>
      </w:r>
      <w:r w:rsidR="00BC76CD">
        <w:rPr>
          <w:lang w:eastAsia="zh-CN"/>
        </w:rPr>
        <w:t xml:space="preserve">, the flag nation of the aircraft, the administration and the adjacent administrations of where the UAS CNPC </w:t>
      </w:r>
      <w:r w:rsidR="001675DB">
        <w:rPr>
          <w:lang w:eastAsia="zh-CN"/>
        </w:rPr>
        <w:t xml:space="preserve">ES </w:t>
      </w:r>
      <w:r w:rsidR="00BC76CD">
        <w:rPr>
          <w:lang w:eastAsia="zh-CN"/>
        </w:rPr>
        <w:t>operations are conducted, and the administration for wh</w:t>
      </w:r>
      <w:r w:rsidR="00B64B92">
        <w:rPr>
          <w:lang w:eastAsia="zh-CN"/>
        </w:rPr>
        <w:t>ere</w:t>
      </w:r>
      <w:r w:rsidR="00BC76CD">
        <w:rPr>
          <w:lang w:eastAsia="zh-CN"/>
        </w:rPr>
        <w:t xml:space="preserve"> the ground feeder link earth station for the UACS is located.  These administrations have responsibilities relating to the operation of the space station, the UAS CNPC ES, impacted terrestrial services, and UACS feeder link Earth Station.</w:t>
      </w:r>
    </w:p>
    <w:p w14:paraId="376633FC" w14:textId="74A56A61" w:rsidR="006E2553" w:rsidRPr="00401EA2" w:rsidRDefault="006E2553" w:rsidP="006E2553">
      <w:pPr>
        <w:jc w:val="both"/>
      </w:pPr>
    </w:p>
    <w:p w14:paraId="66E50EA8" w14:textId="2BC84FD9" w:rsidR="006E2553" w:rsidRPr="00401EA2" w:rsidRDefault="006E2553" w:rsidP="006E2553">
      <w:pPr>
        <w:pStyle w:val="Heading2"/>
        <w:rPr>
          <w:szCs w:val="24"/>
        </w:rPr>
      </w:pPr>
      <w:bookmarkStart w:id="16" w:name="_Toc88482770"/>
      <w:r w:rsidRPr="00401EA2">
        <w:rPr>
          <w:szCs w:val="24"/>
        </w:rPr>
        <w:t>2</w:t>
      </w:r>
      <w:r w:rsidRPr="00401EA2">
        <w:rPr>
          <w:szCs w:val="24"/>
        </w:rPr>
        <w:tab/>
      </w:r>
      <w:bookmarkEnd w:id="16"/>
      <w:r w:rsidR="00B64B92">
        <w:rPr>
          <w:szCs w:val="24"/>
        </w:rPr>
        <w:t>Discussion</w:t>
      </w:r>
    </w:p>
    <w:p w14:paraId="41F39709" w14:textId="715DEE8D" w:rsidR="005915A7" w:rsidRDefault="00573F0D" w:rsidP="006E2553">
      <w:pPr>
        <w:rPr>
          <w:szCs w:val="24"/>
        </w:rPr>
      </w:pPr>
      <w:r>
        <w:rPr>
          <w:szCs w:val="24"/>
        </w:rPr>
        <w:t>Table 1</w:t>
      </w:r>
      <w:r w:rsidR="00591593">
        <w:rPr>
          <w:szCs w:val="24"/>
        </w:rPr>
        <w:t xml:space="preserve"> provides one approach to</w:t>
      </w:r>
      <w:r w:rsidR="009E5787">
        <w:rPr>
          <w:szCs w:val="24"/>
        </w:rPr>
        <w:t xml:space="preserve"> summariz</w:t>
      </w:r>
      <w:r w:rsidR="00591593">
        <w:rPr>
          <w:szCs w:val="24"/>
        </w:rPr>
        <w:t>ing</w:t>
      </w:r>
      <w:r w:rsidR="009E5787">
        <w:rPr>
          <w:szCs w:val="24"/>
        </w:rPr>
        <w:t xml:space="preserve"> actions that each administration has towards addressing interference, </w:t>
      </w:r>
      <w:r w:rsidR="00362C79">
        <w:rPr>
          <w:szCs w:val="24"/>
        </w:rPr>
        <w:t>satisfying</w:t>
      </w:r>
      <w:r w:rsidR="009E5787">
        <w:rPr>
          <w:szCs w:val="24"/>
        </w:rPr>
        <w:t xml:space="preserve"> ICAO SARPS, and obtaining regulatory authority.  For each entry in the table, a reference to the related resolves in </w:t>
      </w:r>
      <w:r w:rsidR="009E5787" w:rsidRPr="009E5787">
        <w:rPr>
          <w:szCs w:val="24"/>
        </w:rPr>
        <w:t xml:space="preserve">Document </w:t>
      </w:r>
      <w:hyperlink r:id="rId15" w:history="1">
        <w:r w:rsidR="009E5787" w:rsidRPr="009E5787">
          <w:rPr>
            <w:rStyle w:val="Hyperlink"/>
            <w:szCs w:val="24"/>
          </w:rPr>
          <w:t>5B/427</w:t>
        </w:r>
      </w:hyperlink>
      <w:r w:rsidR="00AE6DFB">
        <w:rPr>
          <w:szCs w:val="24"/>
        </w:rPr>
        <w:t xml:space="preserve"> i</w:t>
      </w:r>
      <w:r w:rsidR="009E5787">
        <w:rPr>
          <w:szCs w:val="24"/>
        </w:rPr>
        <w:t>s provided in parentheses.</w:t>
      </w:r>
      <w:r>
        <w:rPr>
          <w:szCs w:val="24"/>
        </w:rPr>
        <w:t xml:space="preserve">  </w:t>
      </w:r>
    </w:p>
    <w:p w14:paraId="793E6B4A" w14:textId="1547816B" w:rsidR="00052946" w:rsidRDefault="00052946" w:rsidP="0073325C">
      <w:pPr>
        <w:rPr>
          <w:szCs w:val="24"/>
        </w:rPr>
      </w:pPr>
    </w:p>
    <w:p w14:paraId="776C1626" w14:textId="25EAAC00" w:rsidR="00362C79" w:rsidRPr="00401EA2" w:rsidRDefault="00362C79" w:rsidP="00362C79">
      <w:pPr>
        <w:pStyle w:val="Heading2"/>
        <w:rPr>
          <w:szCs w:val="24"/>
        </w:rPr>
      </w:pPr>
      <w:r>
        <w:rPr>
          <w:szCs w:val="24"/>
        </w:rPr>
        <w:t>3</w:t>
      </w:r>
      <w:r w:rsidRPr="00401EA2">
        <w:rPr>
          <w:szCs w:val="24"/>
        </w:rPr>
        <w:tab/>
      </w:r>
      <w:r>
        <w:rPr>
          <w:szCs w:val="24"/>
        </w:rPr>
        <w:t>Conclusion</w:t>
      </w:r>
    </w:p>
    <w:p w14:paraId="733C9D51" w14:textId="36AA0E97" w:rsidR="00362C79" w:rsidRDefault="00591593" w:rsidP="0073325C">
      <w:pPr>
        <w:rPr>
          <w:szCs w:val="24"/>
        </w:rPr>
      </w:pPr>
      <w:r>
        <w:rPr>
          <w:szCs w:val="24"/>
        </w:rPr>
        <w:t>A</w:t>
      </w:r>
      <w:r w:rsidR="00573F0D">
        <w:rPr>
          <w:szCs w:val="24"/>
        </w:rPr>
        <w:t xml:space="preserve">dministrations have </w:t>
      </w:r>
      <w:r>
        <w:rPr>
          <w:szCs w:val="24"/>
        </w:rPr>
        <w:t xml:space="preserve">various regulatory responsibilities </w:t>
      </w:r>
      <w:r w:rsidR="00573F0D">
        <w:rPr>
          <w:szCs w:val="24"/>
        </w:rPr>
        <w:t>to ensur</w:t>
      </w:r>
      <w:r>
        <w:rPr>
          <w:szCs w:val="24"/>
        </w:rPr>
        <w:t>ing safe</w:t>
      </w:r>
      <w:r w:rsidR="00573F0D">
        <w:rPr>
          <w:szCs w:val="24"/>
        </w:rPr>
        <w:t xml:space="preserve"> operation of a UAS CNPC ES.  Consideration and agreement in WP 5B on each entr</w:t>
      </w:r>
      <w:r w:rsidR="00607E18">
        <w:rPr>
          <w:szCs w:val="24"/>
        </w:rPr>
        <w:t>y</w:t>
      </w:r>
      <w:r>
        <w:rPr>
          <w:szCs w:val="24"/>
        </w:rPr>
        <w:t xml:space="preserve"> that applies to ITU-R members</w:t>
      </w:r>
      <w:r w:rsidR="00607E18">
        <w:rPr>
          <w:szCs w:val="24"/>
        </w:rPr>
        <w:t xml:space="preserve"> in the table</w:t>
      </w:r>
      <w:r w:rsidR="00573F0D">
        <w:rPr>
          <w:szCs w:val="24"/>
        </w:rPr>
        <w:t xml:space="preserve"> provides a basis for modifying </w:t>
      </w:r>
      <w:r w:rsidR="00573F0D" w:rsidRPr="008B0215">
        <w:rPr>
          <w:lang w:eastAsia="zh-CN"/>
        </w:rPr>
        <w:t xml:space="preserve">Resolution </w:t>
      </w:r>
      <w:r w:rsidR="00573F0D" w:rsidRPr="008B0215">
        <w:rPr>
          <w:b/>
          <w:bCs/>
          <w:lang w:eastAsia="zh-CN"/>
        </w:rPr>
        <w:t>155 (Rev.WRC-19)</w:t>
      </w:r>
      <w:r w:rsidR="00573F0D" w:rsidRPr="008B0215">
        <w:rPr>
          <w:lang w:eastAsia="zh-CN"/>
        </w:rPr>
        <w:t xml:space="preserve"> </w:t>
      </w:r>
      <w:r w:rsidR="00573F0D">
        <w:rPr>
          <w:lang w:eastAsia="zh-CN"/>
        </w:rPr>
        <w:t xml:space="preserve">that can provide clarity to the obligations for the operation </w:t>
      </w:r>
      <w:r w:rsidR="00607E18">
        <w:rPr>
          <w:lang w:eastAsia="zh-CN"/>
        </w:rPr>
        <w:t xml:space="preserve">of UAS CNPC ES </w:t>
      </w:r>
      <w:r w:rsidR="00573F0D">
        <w:rPr>
          <w:lang w:eastAsia="zh-CN"/>
        </w:rPr>
        <w:t>and protection of other services.</w:t>
      </w:r>
    </w:p>
    <w:tbl>
      <w:tblPr>
        <w:tblpPr w:leftFromText="180" w:rightFromText="180" w:horzAnchor="margin" w:tblpY="-687"/>
        <w:tblW w:w="9889" w:type="dxa"/>
        <w:tblLayout w:type="fixed"/>
        <w:tblLook w:val="0000" w:firstRow="0" w:lastRow="0" w:firstColumn="0" w:lastColumn="0" w:noHBand="0" w:noVBand="0"/>
      </w:tblPr>
      <w:tblGrid>
        <w:gridCol w:w="9889"/>
      </w:tblGrid>
      <w:tr w:rsidR="00052946" w:rsidRPr="008B0215" w14:paraId="3FC920DF" w14:textId="77777777" w:rsidTr="00743289">
        <w:trPr>
          <w:cantSplit/>
        </w:trPr>
        <w:tc>
          <w:tcPr>
            <w:tcW w:w="9889" w:type="dxa"/>
          </w:tcPr>
          <w:p w14:paraId="68CDF1FB" w14:textId="77777777" w:rsidR="00052946" w:rsidRPr="008B0215" w:rsidRDefault="00052946" w:rsidP="00743289">
            <w:pPr>
              <w:pStyle w:val="Title1"/>
              <w:rPr>
                <w:lang w:eastAsia="zh-CN"/>
              </w:rPr>
            </w:pPr>
            <w:r>
              <w:t>WORKING DOCUMENT TOWARD REGULATORY</w:t>
            </w:r>
            <w:r w:rsidRPr="008B0215">
              <w:t xml:space="preserve"> STUDIES UNDER WRC-23 AGENDA ITEM 1.8</w:t>
            </w:r>
          </w:p>
        </w:tc>
      </w:tr>
    </w:tbl>
    <w:p w14:paraId="0BC4D65A" w14:textId="77777777" w:rsidR="00642D34" w:rsidRDefault="00642D34">
      <w:pPr>
        <w:tabs>
          <w:tab w:val="clear" w:pos="794"/>
          <w:tab w:val="clear" w:pos="1191"/>
          <w:tab w:val="clear" w:pos="1588"/>
          <w:tab w:val="clear" w:pos="1985"/>
        </w:tabs>
        <w:overflowPunct/>
        <w:autoSpaceDE/>
        <w:autoSpaceDN/>
        <w:adjustRightInd/>
        <w:spacing w:before="0"/>
        <w:textAlignment w:val="auto"/>
        <w:rPr>
          <w:szCs w:val="24"/>
        </w:rPr>
      </w:pPr>
    </w:p>
    <w:p w14:paraId="43357B07" w14:textId="32B95A2A" w:rsidR="00642D34" w:rsidRDefault="00642D34">
      <w:pPr>
        <w:tabs>
          <w:tab w:val="clear" w:pos="794"/>
          <w:tab w:val="clear" w:pos="1191"/>
          <w:tab w:val="clear" w:pos="1588"/>
          <w:tab w:val="clear" w:pos="1985"/>
        </w:tabs>
        <w:overflowPunct/>
        <w:autoSpaceDE/>
        <w:autoSpaceDN/>
        <w:adjustRightInd/>
        <w:spacing w:before="0"/>
        <w:textAlignment w:val="auto"/>
        <w:rPr>
          <w:szCs w:val="24"/>
        </w:rPr>
        <w:sectPr w:rsidR="00642D34" w:rsidSect="00FE0EEA">
          <w:headerReference w:type="default" r:id="rId16"/>
          <w:pgSz w:w="12240" w:h="15840" w:code="1"/>
          <w:pgMar w:top="1440" w:right="1440" w:bottom="1440" w:left="1440" w:header="709" w:footer="709" w:gutter="0"/>
          <w:cols w:space="708"/>
          <w:titlePg/>
          <w:docGrid w:linePitch="360"/>
        </w:sectPr>
      </w:pPr>
    </w:p>
    <w:bookmarkStart w:id="17" w:name="_MON_1704612158"/>
    <w:bookmarkEnd w:id="17"/>
    <w:p w14:paraId="7621D299" w14:textId="41FBC778" w:rsidR="00642D34" w:rsidRDefault="00F75E78" w:rsidP="0073325C">
      <w:pPr>
        <w:rPr>
          <w:szCs w:val="24"/>
        </w:rPr>
      </w:pPr>
      <w:r>
        <w:rPr>
          <w:szCs w:val="24"/>
        </w:rPr>
        <w:object w:dxaOrig="13680" w:dyaOrig="10038" w14:anchorId="78028C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4pt;height:501.7pt" o:ole="">
            <v:imagedata r:id="rId17" o:title=""/>
          </v:shape>
          <o:OLEObject Type="Embed" ProgID="Word.Document.12" ShapeID="_x0000_i1027" DrawAspect="Content" ObjectID="_1707131606" r:id="rId18">
            <o:FieldCodes>\s</o:FieldCodes>
          </o:OLEObject>
        </w:object>
      </w:r>
    </w:p>
    <w:sectPr w:rsidR="00642D34" w:rsidSect="00642D34">
      <w:headerReference w:type="first" r:id="rId19"/>
      <w:pgSz w:w="15840" w:h="12240" w:orient="landscape"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C3F92" w14:textId="77777777" w:rsidR="00E534F6" w:rsidRDefault="00E534F6">
      <w:r>
        <w:separator/>
      </w:r>
    </w:p>
  </w:endnote>
  <w:endnote w:type="continuationSeparator" w:id="0">
    <w:p w14:paraId="1E511D38" w14:textId="77777777" w:rsidR="00E534F6" w:rsidRDefault="00E53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EB789" w14:textId="77777777" w:rsidR="00E534F6" w:rsidRDefault="00E534F6">
      <w:r>
        <w:t>____________________</w:t>
      </w:r>
    </w:p>
  </w:footnote>
  <w:footnote w:type="continuationSeparator" w:id="0">
    <w:p w14:paraId="33324CD8" w14:textId="77777777" w:rsidR="00E534F6" w:rsidRDefault="00E53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CDAF" w14:textId="77777777" w:rsidR="00461607" w:rsidRPr="0012658E" w:rsidRDefault="00461607">
    <w:pPr>
      <w:pStyle w:val="Header"/>
      <w:rPr>
        <w:lang w:val="pt-PT"/>
      </w:rPr>
    </w:pPr>
    <w:r>
      <w:rPr>
        <w:lang w:val="pt-PT"/>
      </w:rPr>
      <w:b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10A44" w14:textId="490574C8" w:rsidR="008E6362" w:rsidRDefault="008E6362">
    <w:pPr>
      <w:pStyle w:val="Header"/>
    </w:pPr>
    <w:r>
      <w:t xml:space="preserve">Table 1:  </w:t>
    </w:r>
    <w:r w:rsidR="00FC6C0C">
      <w:t>O</w:t>
    </w:r>
    <w:r w:rsidR="00FB2923">
      <w:t xml:space="preserve">ne </w:t>
    </w:r>
    <w:r w:rsidR="00FC6C0C">
      <w:t>O</w:t>
    </w:r>
    <w:r w:rsidR="00FB2923">
      <w:t xml:space="preserve">ption on </w:t>
    </w:r>
    <w:r w:rsidR="00FC6C0C">
      <w:t>S</w:t>
    </w:r>
    <w:r w:rsidR="00FC6C0C" w:rsidRPr="00FC6C0C">
      <w:t>ummarizing</w:t>
    </w:r>
    <w:r w:rsidR="00FC6C0C">
      <w:t xml:space="preserve"> </w:t>
    </w:r>
    <w:r>
      <w:t>Administrations’ Regulatory Responsibilities Associated with UAS CNPC 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Scott Kotler">
    <w15:presenceInfo w15:providerId="None" w15:userId="USA-Scott Kotl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1E97"/>
    <w:rsid w:val="00013E52"/>
    <w:rsid w:val="000146EE"/>
    <w:rsid w:val="00026C62"/>
    <w:rsid w:val="000328A7"/>
    <w:rsid w:val="00032C83"/>
    <w:rsid w:val="00037ABB"/>
    <w:rsid w:val="000423A9"/>
    <w:rsid w:val="00050894"/>
    <w:rsid w:val="00051C44"/>
    <w:rsid w:val="00051FEC"/>
    <w:rsid w:val="00052946"/>
    <w:rsid w:val="000713AC"/>
    <w:rsid w:val="00071B27"/>
    <w:rsid w:val="00074F49"/>
    <w:rsid w:val="00077020"/>
    <w:rsid w:val="000815DB"/>
    <w:rsid w:val="000A63C6"/>
    <w:rsid w:val="000B1040"/>
    <w:rsid w:val="000B6B0C"/>
    <w:rsid w:val="000C2963"/>
    <w:rsid w:val="000C3C3C"/>
    <w:rsid w:val="000D1F1D"/>
    <w:rsid w:val="000D24F6"/>
    <w:rsid w:val="000E0184"/>
    <w:rsid w:val="000F5349"/>
    <w:rsid w:val="000F70B9"/>
    <w:rsid w:val="00103467"/>
    <w:rsid w:val="00115AB5"/>
    <w:rsid w:val="001302DB"/>
    <w:rsid w:val="00137DC5"/>
    <w:rsid w:val="00142A9C"/>
    <w:rsid w:val="0014430B"/>
    <w:rsid w:val="00155EAF"/>
    <w:rsid w:val="00161172"/>
    <w:rsid w:val="001611DC"/>
    <w:rsid w:val="001616A4"/>
    <w:rsid w:val="001675DB"/>
    <w:rsid w:val="00170C40"/>
    <w:rsid w:val="00173E4F"/>
    <w:rsid w:val="001740C7"/>
    <w:rsid w:val="00174C94"/>
    <w:rsid w:val="00176055"/>
    <w:rsid w:val="001762AC"/>
    <w:rsid w:val="00177D0A"/>
    <w:rsid w:val="00180FC4"/>
    <w:rsid w:val="00181569"/>
    <w:rsid w:val="001A040F"/>
    <w:rsid w:val="001A1F7F"/>
    <w:rsid w:val="001A2611"/>
    <w:rsid w:val="001A2B81"/>
    <w:rsid w:val="001A3DE6"/>
    <w:rsid w:val="001C4069"/>
    <w:rsid w:val="001C6BCC"/>
    <w:rsid w:val="001D3303"/>
    <w:rsid w:val="001D76B5"/>
    <w:rsid w:val="001E401A"/>
    <w:rsid w:val="001F0419"/>
    <w:rsid w:val="001F287F"/>
    <w:rsid w:val="001F392C"/>
    <w:rsid w:val="00201FB6"/>
    <w:rsid w:val="002071BD"/>
    <w:rsid w:val="00211DE2"/>
    <w:rsid w:val="00223875"/>
    <w:rsid w:val="00233664"/>
    <w:rsid w:val="00235C31"/>
    <w:rsid w:val="00246858"/>
    <w:rsid w:val="0025651B"/>
    <w:rsid w:val="00261BCA"/>
    <w:rsid w:val="00272B66"/>
    <w:rsid w:val="0027585A"/>
    <w:rsid w:val="002809D8"/>
    <w:rsid w:val="002823A1"/>
    <w:rsid w:val="002827F0"/>
    <w:rsid w:val="00282E87"/>
    <w:rsid w:val="00286F87"/>
    <w:rsid w:val="00290493"/>
    <w:rsid w:val="002926C2"/>
    <w:rsid w:val="002968C7"/>
    <w:rsid w:val="00297CAC"/>
    <w:rsid w:val="002C131A"/>
    <w:rsid w:val="002C44F8"/>
    <w:rsid w:val="002C6D77"/>
    <w:rsid w:val="002D3334"/>
    <w:rsid w:val="002D7199"/>
    <w:rsid w:val="002E0EEF"/>
    <w:rsid w:val="002F41B5"/>
    <w:rsid w:val="002F5E8A"/>
    <w:rsid w:val="002F63CD"/>
    <w:rsid w:val="00323743"/>
    <w:rsid w:val="00326A16"/>
    <w:rsid w:val="003307DB"/>
    <w:rsid w:val="00342B4D"/>
    <w:rsid w:val="00362C79"/>
    <w:rsid w:val="00376113"/>
    <w:rsid w:val="00377767"/>
    <w:rsid w:val="003808B6"/>
    <w:rsid w:val="00380E72"/>
    <w:rsid w:val="003928EC"/>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6586B"/>
    <w:rsid w:val="0047247F"/>
    <w:rsid w:val="004758EF"/>
    <w:rsid w:val="0048791B"/>
    <w:rsid w:val="00490665"/>
    <w:rsid w:val="00493EE0"/>
    <w:rsid w:val="00496114"/>
    <w:rsid w:val="004A52E1"/>
    <w:rsid w:val="004B1705"/>
    <w:rsid w:val="004C1A6F"/>
    <w:rsid w:val="004C22EA"/>
    <w:rsid w:val="004C6A62"/>
    <w:rsid w:val="004C6BA5"/>
    <w:rsid w:val="004D1796"/>
    <w:rsid w:val="004D1E6B"/>
    <w:rsid w:val="004D45FD"/>
    <w:rsid w:val="004D559D"/>
    <w:rsid w:val="004D5641"/>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70D8"/>
    <w:rsid w:val="00562BAA"/>
    <w:rsid w:val="00573D1D"/>
    <w:rsid w:val="00573F0D"/>
    <w:rsid w:val="00575CA2"/>
    <w:rsid w:val="00582985"/>
    <w:rsid w:val="00590168"/>
    <w:rsid w:val="00591593"/>
    <w:rsid w:val="005915A7"/>
    <w:rsid w:val="005935CB"/>
    <w:rsid w:val="0059418E"/>
    <w:rsid w:val="00595208"/>
    <w:rsid w:val="0059695B"/>
    <w:rsid w:val="0059696C"/>
    <w:rsid w:val="00596BFD"/>
    <w:rsid w:val="005A0308"/>
    <w:rsid w:val="005B008B"/>
    <w:rsid w:val="005B77F5"/>
    <w:rsid w:val="005B7A09"/>
    <w:rsid w:val="005C3350"/>
    <w:rsid w:val="005C7760"/>
    <w:rsid w:val="005D2BD7"/>
    <w:rsid w:val="005D3A2C"/>
    <w:rsid w:val="005E5462"/>
    <w:rsid w:val="00606715"/>
    <w:rsid w:val="00607410"/>
    <w:rsid w:val="00607E18"/>
    <w:rsid w:val="00637CB1"/>
    <w:rsid w:val="00642150"/>
    <w:rsid w:val="00642D34"/>
    <w:rsid w:val="00646A2D"/>
    <w:rsid w:val="00646B80"/>
    <w:rsid w:val="006504D8"/>
    <w:rsid w:val="00664890"/>
    <w:rsid w:val="0066587E"/>
    <w:rsid w:val="006C6080"/>
    <w:rsid w:val="006D4560"/>
    <w:rsid w:val="006D53DE"/>
    <w:rsid w:val="006E064E"/>
    <w:rsid w:val="006E2553"/>
    <w:rsid w:val="006E6BFC"/>
    <w:rsid w:val="006F5394"/>
    <w:rsid w:val="006F661E"/>
    <w:rsid w:val="007008F8"/>
    <w:rsid w:val="00701806"/>
    <w:rsid w:val="00701EBB"/>
    <w:rsid w:val="007028FF"/>
    <w:rsid w:val="00710B62"/>
    <w:rsid w:val="00713EE1"/>
    <w:rsid w:val="00721944"/>
    <w:rsid w:val="00722940"/>
    <w:rsid w:val="00723BA8"/>
    <w:rsid w:val="0073325C"/>
    <w:rsid w:val="00734FD7"/>
    <w:rsid w:val="007423FE"/>
    <w:rsid w:val="0074442D"/>
    <w:rsid w:val="007512D4"/>
    <w:rsid w:val="00764EB5"/>
    <w:rsid w:val="00765AFA"/>
    <w:rsid w:val="007748A3"/>
    <w:rsid w:val="00775DCC"/>
    <w:rsid w:val="00782AEB"/>
    <w:rsid w:val="00783304"/>
    <w:rsid w:val="00784D6A"/>
    <w:rsid w:val="00784DF7"/>
    <w:rsid w:val="00785ADD"/>
    <w:rsid w:val="007869BE"/>
    <w:rsid w:val="007A7E9C"/>
    <w:rsid w:val="007B3FE2"/>
    <w:rsid w:val="007B461C"/>
    <w:rsid w:val="007C2A12"/>
    <w:rsid w:val="007C6132"/>
    <w:rsid w:val="007D0E46"/>
    <w:rsid w:val="007D3B5A"/>
    <w:rsid w:val="007D4B4E"/>
    <w:rsid w:val="007F0F17"/>
    <w:rsid w:val="007F33DB"/>
    <w:rsid w:val="00806FBC"/>
    <w:rsid w:val="00807158"/>
    <w:rsid w:val="00817BC2"/>
    <w:rsid w:val="00822DE6"/>
    <w:rsid w:val="00835592"/>
    <w:rsid w:val="00835DE3"/>
    <w:rsid w:val="008411D8"/>
    <w:rsid w:val="00846FCF"/>
    <w:rsid w:val="008642E5"/>
    <w:rsid w:val="00875BFF"/>
    <w:rsid w:val="00892A9D"/>
    <w:rsid w:val="0089782B"/>
    <w:rsid w:val="008A00EC"/>
    <w:rsid w:val="008A0D6D"/>
    <w:rsid w:val="008A2EA4"/>
    <w:rsid w:val="008B0913"/>
    <w:rsid w:val="008B23AE"/>
    <w:rsid w:val="008B42DB"/>
    <w:rsid w:val="008B7D72"/>
    <w:rsid w:val="008C10C3"/>
    <w:rsid w:val="008C3350"/>
    <w:rsid w:val="008C3CDE"/>
    <w:rsid w:val="008D1CCD"/>
    <w:rsid w:val="008D1E9D"/>
    <w:rsid w:val="008D5F44"/>
    <w:rsid w:val="008E4709"/>
    <w:rsid w:val="008E5CCE"/>
    <w:rsid w:val="008E6362"/>
    <w:rsid w:val="008F6F17"/>
    <w:rsid w:val="009076BE"/>
    <w:rsid w:val="009174F6"/>
    <w:rsid w:val="00927E5E"/>
    <w:rsid w:val="0093170D"/>
    <w:rsid w:val="009318E1"/>
    <w:rsid w:val="00932167"/>
    <w:rsid w:val="00943AB7"/>
    <w:rsid w:val="009465A2"/>
    <w:rsid w:val="0094679D"/>
    <w:rsid w:val="00946EC6"/>
    <w:rsid w:val="00961894"/>
    <w:rsid w:val="00961D40"/>
    <w:rsid w:val="00967DEA"/>
    <w:rsid w:val="00970E30"/>
    <w:rsid w:val="00973D61"/>
    <w:rsid w:val="00980998"/>
    <w:rsid w:val="00986D8C"/>
    <w:rsid w:val="009951B0"/>
    <w:rsid w:val="009A3773"/>
    <w:rsid w:val="009A43B1"/>
    <w:rsid w:val="009A5BED"/>
    <w:rsid w:val="009B0F49"/>
    <w:rsid w:val="009B55E0"/>
    <w:rsid w:val="009B652E"/>
    <w:rsid w:val="009B746E"/>
    <w:rsid w:val="009B74A0"/>
    <w:rsid w:val="009C1038"/>
    <w:rsid w:val="009C187E"/>
    <w:rsid w:val="009C6126"/>
    <w:rsid w:val="009C65E1"/>
    <w:rsid w:val="009D18DA"/>
    <w:rsid w:val="009D4112"/>
    <w:rsid w:val="009E2C93"/>
    <w:rsid w:val="009E3088"/>
    <w:rsid w:val="009E5787"/>
    <w:rsid w:val="009E7823"/>
    <w:rsid w:val="009F4F68"/>
    <w:rsid w:val="00A00BD6"/>
    <w:rsid w:val="00A020BE"/>
    <w:rsid w:val="00A07EB7"/>
    <w:rsid w:val="00A14235"/>
    <w:rsid w:val="00A15A16"/>
    <w:rsid w:val="00A20242"/>
    <w:rsid w:val="00A54C8A"/>
    <w:rsid w:val="00A576F0"/>
    <w:rsid w:val="00A600CB"/>
    <w:rsid w:val="00A62914"/>
    <w:rsid w:val="00A64465"/>
    <w:rsid w:val="00A64C6C"/>
    <w:rsid w:val="00A703EC"/>
    <w:rsid w:val="00A70B4C"/>
    <w:rsid w:val="00A71BFB"/>
    <w:rsid w:val="00A71D9B"/>
    <w:rsid w:val="00A721A6"/>
    <w:rsid w:val="00A72792"/>
    <w:rsid w:val="00A81D2D"/>
    <w:rsid w:val="00A82078"/>
    <w:rsid w:val="00A9004C"/>
    <w:rsid w:val="00A9347D"/>
    <w:rsid w:val="00AA55E5"/>
    <w:rsid w:val="00AA67FC"/>
    <w:rsid w:val="00AA6F44"/>
    <w:rsid w:val="00AB5F43"/>
    <w:rsid w:val="00AB7123"/>
    <w:rsid w:val="00AB7BAF"/>
    <w:rsid w:val="00AC2AE4"/>
    <w:rsid w:val="00AC3A8F"/>
    <w:rsid w:val="00AD7219"/>
    <w:rsid w:val="00AE6DFB"/>
    <w:rsid w:val="00B21BB3"/>
    <w:rsid w:val="00B252A6"/>
    <w:rsid w:val="00B43317"/>
    <w:rsid w:val="00B50A68"/>
    <w:rsid w:val="00B56EB8"/>
    <w:rsid w:val="00B64B92"/>
    <w:rsid w:val="00B72F4F"/>
    <w:rsid w:val="00B748BA"/>
    <w:rsid w:val="00B842A5"/>
    <w:rsid w:val="00B960E6"/>
    <w:rsid w:val="00BA0C6B"/>
    <w:rsid w:val="00BA59BC"/>
    <w:rsid w:val="00BB08D8"/>
    <w:rsid w:val="00BC3018"/>
    <w:rsid w:val="00BC47D4"/>
    <w:rsid w:val="00BC688C"/>
    <w:rsid w:val="00BC76CD"/>
    <w:rsid w:val="00BD0191"/>
    <w:rsid w:val="00BD1CB6"/>
    <w:rsid w:val="00BD622D"/>
    <w:rsid w:val="00BE3192"/>
    <w:rsid w:val="00BE4F28"/>
    <w:rsid w:val="00BF0224"/>
    <w:rsid w:val="00BF4F6D"/>
    <w:rsid w:val="00C04649"/>
    <w:rsid w:val="00C120B4"/>
    <w:rsid w:val="00C23AB8"/>
    <w:rsid w:val="00C23BFB"/>
    <w:rsid w:val="00C24E69"/>
    <w:rsid w:val="00C33A8B"/>
    <w:rsid w:val="00C42293"/>
    <w:rsid w:val="00C66425"/>
    <w:rsid w:val="00C74E3E"/>
    <w:rsid w:val="00CC1498"/>
    <w:rsid w:val="00CC7A96"/>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2E86"/>
    <w:rsid w:val="00D742F3"/>
    <w:rsid w:val="00D74528"/>
    <w:rsid w:val="00D74E1B"/>
    <w:rsid w:val="00D77C6E"/>
    <w:rsid w:val="00D80403"/>
    <w:rsid w:val="00D85CE9"/>
    <w:rsid w:val="00DA44BA"/>
    <w:rsid w:val="00DA73DB"/>
    <w:rsid w:val="00DB2B6D"/>
    <w:rsid w:val="00DB4701"/>
    <w:rsid w:val="00DB5D22"/>
    <w:rsid w:val="00DC1AD5"/>
    <w:rsid w:val="00DC4289"/>
    <w:rsid w:val="00DC4670"/>
    <w:rsid w:val="00DC4B22"/>
    <w:rsid w:val="00DE01E8"/>
    <w:rsid w:val="00DE0AFE"/>
    <w:rsid w:val="00DE5034"/>
    <w:rsid w:val="00DF1B53"/>
    <w:rsid w:val="00DF3E2B"/>
    <w:rsid w:val="00DF6A76"/>
    <w:rsid w:val="00DF769A"/>
    <w:rsid w:val="00E00A5F"/>
    <w:rsid w:val="00E00E7F"/>
    <w:rsid w:val="00E10E99"/>
    <w:rsid w:val="00E165EF"/>
    <w:rsid w:val="00E176C6"/>
    <w:rsid w:val="00E21111"/>
    <w:rsid w:val="00E22977"/>
    <w:rsid w:val="00E25712"/>
    <w:rsid w:val="00E31541"/>
    <w:rsid w:val="00E34FFC"/>
    <w:rsid w:val="00E40A0E"/>
    <w:rsid w:val="00E417ED"/>
    <w:rsid w:val="00E43937"/>
    <w:rsid w:val="00E457D0"/>
    <w:rsid w:val="00E5054A"/>
    <w:rsid w:val="00E50932"/>
    <w:rsid w:val="00E526AF"/>
    <w:rsid w:val="00E534F6"/>
    <w:rsid w:val="00E62779"/>
    <w:rsid w:val="00E6457C"/>
    <w:rsid w:val="00E70D54"/>
    <w:rsid w:val="00E80CB0"/>
    <w:rsid w:val="00E818F3"/>
    <w:rsid w:val="00E81B8A"/>
    <w:rsid w:val="00EA363F"/>
    <w:rsid w:val="00EB66E9"/>
    <w:rsid w:val="00EB7F8B"/>
    <w:rsid w:val="00EC51A4"/>
    <w:rsid w:val="00ED053B"/>
    <w:rsid w:val="00ED59F2"/>
    <w:rsid w:val="00ED7D3A"/>
    <w:rsid w:val="00EE37A4"/>
    <w:rsid w:val="00EE429E"/>
    <w:rsid w:val="00EE4E5A"/>
    <w:rsid w:val="00EE4EDC"/>
    <w:rsid w:val="00EE6BEB"/>
    <w:rsid w:val="00EE6DAA"/>
    <w:rsid w:val="00EF5259"/>
    <w:rsid w:val="00F03498"/>
    <w:rsid w:val="00F04D5C"/>
    <w:rsid w:val="00F055F5"/>
    <w:rsid w:val="00F10FD1"/>
    <w:rsid w:val="00F27B38"/>
    <w:rsid w:val="00F27F61"/>
    <w:rsid w:val="00F350A1"/>
    <w:rsid w:val="00F45015"/>
    <w:rsid w:val="00F47B25"/>
    <w:rsid w:val="00F500CB"/>
    <w:rsid w:val="00F636D5"/>
    <w:rsid w:val="00F65681"/>
    <w:rsid w:val="00F668CB"/>
    <w:rsid w:val="00F675E3"/>
    <w:rsid w:val="00F75E78"/>
    <w:rsid w:val="00F82CAD"/>
    <w:rsid w:val="00F82FCC"/>
    <w:rsid w:val="00F8415A"/>
    <w:rsid w:val="00F90117"/>
    <w:rsid w:val="00F92F07"/>
    <w:rsid w:val="00F96A3F"/>
    <w:rsid w:val="00FA122C"/>
    <w:rsid w:val="00FA26B7"/>
    <w:rsid w:val="00FB086F"/>
    <w:rsid w:val="00FB2923"/>
    <w:rsid w:val="00FB4229"/>
    <w:rsid w:val="00FB4931"/>
    <w:rsid w:val="00FB60AA"/>
    <w:rsid w:val="00FC1CB1"/>
    <w:rsid w:val="00FC4003"/>
    <w:rsid w:val="00FC5424"/>
    <w:rsid w:val="00FC6C0C"/>
    <w:rsid w:val="00FE0EEA"/>
    <w:rsid w:val="00FE4CB6"/>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qFormat/>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 w:type="character" w:customStyle="1" w:styleId="EquationChar">
    <w:name w:val="Equation Char"/>
    <w:basedOn w:val="DefaultParagraphFont"/>
    <w:link w:val="Equation"/>
    <w:rsid w:val="006D456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hyperlink" Target="https://www.itu.int/md/R19-WP5B-C-0427/en" TargetMode="External"/><Relationship Id="rId18" Type="http://schemas.openxmlformats.org/officeDocument/2006/relationships/package" Target="embeddings/Microsoft_Word_Document.docx"/><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www.itu.int/md/R19-WP5B-C-0427/en" TargetMode="External"/><Relationship Id="rId12" Type="http://schemas.openxmlformats.org/officeDocument/2006/relationships/hyperlink" Target="https://www.itu.int/md/R19-WP5B-C-0427/en" TargetMode="Externa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www.itu.int/md/R19-WP5B-C-0427/en" TargetMode="External"/><Relationship Id="rId10" Type="http://schemas.openxmlformats.org/officeDocument/2006/relationships/hyperlink" Target="mailto:scott.kotler@LMCO.co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michael.neale@aces-inc.com" TargetMode="External"/><Relationship Id="rId14" Type="http://schemas.openxmlformats.org/officeDocument/2006/relationships/hyperlink" Target="https://www.itu.int/md/R19-WP5B-C-0427/e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681</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4560</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USA2</dc:creator>
  <cp:keywords>Unrestricted</cp:keywords>
  <cp:lastModifiedBy>USA-Scott Kotler</cp:lastModifiedBy>
  <cp:revision>13</cp:revision>
  <dcterms:created xsi:type="dcterms:W3CDTF">2022-01-25T16:58:00Z</dcterms:created>
  <dcterms:modified xsi:type="dcterms:W3CDTF">2022-02-23T19:27:00Z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y fmtid="{D5CDD505-2E9C-101B-9397-08002B2CF9AE}" pid="13" name="TextBoxAndDropdownValues">
    <vt:lpwstr/>
  </property>
</Properties>
</file>