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081DBD" w:rsidRPr="006732A7" w14:paraId="0F173ACA" w14:textId="77777777" w:rsidTr="500967A7">
        <w:tc>
          <w:tcPr>
            <w:tcW w:w="8885" w:type="dxa"/>
            <w:gridSpan w:val="2"/>
            <w:shd w:val="clear" w:color="auto" w:fill="D9D9D9" w:themeFill="background1" w:themeFillShade="D9"/>
          </w:tcPr>
          <w:p w14:paraId="5F478380" w14:textId="77777777" w:rsidR="00081DBD" w:rsidRPr="006732A7" w:rsidRDefault="00081DBD" w:rsidP="00081DBD">
            <w:pPr>
              <w:spacing w:before="120"/>
              <w:rPr>
                <w:rFonts w:ascii="Times New Roman" w:hAnsi="Times New Roman" w:cs="Times New Roman"/>
                <w:b/>
                <w:sz w:val="24"/>
                <w:szCs w:val="24"/>
              </w:rPr>
            </w:pPr>
            <w:r w:rsidRPr="006732A7">
              <w:rPr>
                <w:rFonts w:ascii="Times New Roman" w:hAnsi="Times New Roman" w:cs="Times New Roman"/>
                <w:b/>
                <w:sz w:val="24"/>
                <w:szCs w:val="24"/>
              </w:rPr>
              <w:t>US Radiocommunication Sector</w:t>
            </w:r>
          </w:p>
          <w:p w14:paraId="558CA15C" w14:textId="77777777" w:rsidR="00081DBD" w:rsidRPr="006732A7" w:rsidRDefault="00081DBD" w:rsidP="00081DBD">
            <w:pPr>
              <w:spacing w:before="120"/>
              <w:rPr>
                <w:rFonts w:ascii="Times New Roman" w:hAnsi="Times New Roman" w:cs="Times New Roman"/>
                <w:sz w:val="24"/>
                <w:szCs w:val="24"/>
              </w:rPr>
            </w:pPr>
            <w:r w:rsidRPr="006732A7">
              <w:rPr>
                <w:rFonts w:ascii="Times New Roman" w:hAnsi="Times New Roman" w:cs="Times New Roman"/>
                <w:b/>
                <w:sz w:val="24"/>
                <w:szCs w:val="24"/>
              </w:rPr>
              <w:t>FACT SHEET</w:t>
            </w:r>
          </w:p>
        </w:tc>
      </w:tr>
      <w:tr w:rsidR="00081DBD" w:rsidRPr="006732A7" w14:paraId="7D951CAF" w14:textId="77777777" w:rsidTr="500967A7">
        <w:trPr>
          <w:trHeight w:val="566"/>
        </w:trPr>
        <w:tc>
          <w:tcPr>
            <w:tcW w:w="3955" w:type="dxa"/>
          </w:tcPr>
          <w:p w14:paraId="09370E3C" w14:textId="56ECC84A" w:rsidR="00081DBD" w:rsidRPr="006732A7" w:rsidRDefault="002F60B4" w:rsidP="00081DBD">
            <w:pPr>
              <w:jc w:val="both"/>
              <w:rPr>
                <w:rFonts w:ascii="Times New Roman" w:hAnsi="Times New Roman" w:cs="Times New Roman"/>
                <w:sz w:val="24"/>
                <w:szCs w:val="24"/>
              </w:rPr>
            </w:pPr>
            <w:r w:rsidRPr="006732A7">
              <w:rPr>
                <w:rFonts w:ascii="Times New Roman" w:hAnsi="Times New Roman" w:cs="Times New Roman"/>
                <w:b/>
                <w:sz w:val="24"/>
                <w:szCs w:val="24"/>
              </w:rPr>
              <w:t xml:space="preserve">Working Party: </w:t>
            </w:r>
            <w:r w:rsidRPr="006732A7">
              <w:rPr>
                <w:rFonts w:ascii="Times New Roman" w:hAnsi="Times New Roman" w:cs="Times New Roman"/>
                <w:bCs/>
                <w:sz w:val="24"/>
                <w:szCs w:val="24"/>
              </w:rPr>
              <w:t>ITU-R WP 5B</w:t>
            </w:r>
          </w:p>
        </w:tc>
        <w:tc>
          <w:tcPr>
            <w:tcW w:w="4930" w:type="dxa"/>
          </w:tcPr>
          <w:p w14:paraId="2029C5C7" w14:textId="28F923D2" w:rsidR="00081DBD" w:rsidRPr="006732A7" w:rsidRDefault="00081DBD" w:rsidP="00190631">
            <w:pPr>
              <w:jc w:val="left"/>
              <w:rPr>
                <w:rFonts w:ascii="Times New Roman" w:hAnsi="Times New Roman" w:cs="Times New Roman"/>
                <w:sz w:val="24"/>
                <w:szCs w:val="24"/>
              </w:rPr>
            </w:pPr>
            <w:r w:rsidRPr="006732A7">
              <w:rPr>
                <w:rFonts w:ascii="Times New Roman" w:hAnsi="Times New Roman" w:cs="Times New Roman"/>
                <w:b/>
                <w:sz w:val="24"/>
                <w:szCs w:val="24"/>
              </w:rPr>
              <w:t>Document No:</w:t>
            </w:r>
            <w:r w:rsidR="00092DC8" w:rsidRPr="006732A7">
              <w:rPr>
                <w:rFonts w:ascii="Times New Roman" w:hAnsi="Times New Roman" w:cs="Times New Roman"/>
                <w:sz w:val="24"/>
                <w:szCs w:val="24"/>
              </w:rPr>
              <w:t xml:space="preserve"> USWP</w:t>
            </w:r>
            <w:r w:rsidR="007117CD" w:rsidRPr="006732A7">
              <w:rPr>
                <w:rFonts w:ascii="Times New Roman" w:hAnsi="Times New Roman" w:cs="Times New Roman"/>
                <w:sz w:val="24"/>
                <w:szCs w:val="24"/>
              </w:rPr>
              <w:t>5</w:t>
            </w:r>
            <w:r w:rsidR="00092DC8" w:rsidRPr="006732A7">
              <w:rPr>
                <w:rFonts w:ascii="Times New Roman" w:hAnsi="Times New Roman" w:cs="Times New Roman"/>
                <w:sz w:val="24"/>
                <w:szCs w:val="24"/>
              </w:rPr>
              <w:t>B</w:t>
            </w:r>
            <w:r w:rsidR="007B2FCD" w:rsidRPr="006732A7">
              <w:rPr>
                <w:rFonts w:ascii="Times New Roman" w:hAnsi="Times New Roman" w:cs="Times New Roman"/>
                <w:sz w:val="24"/>
                <w:szCs w:val="24"/>
              </w:rPr>
              <w:t>2</w:t>
            </w:r>
            <w:r w:rsidR="000A79DC" w:rsidRPr="006732A7">
              <w:rPr>
                <w:rFonts w:ascii="Times New Roman" w:hAnsi="Times New Roman" w:cs="Times New Roman"/>
                <w:sz w:val="24"/>
                <w:szCs w:val="24"/>
              </w:rPr>
              <w:t>8</w:t>
            </w:r>
            <w:r w:rsidR="00B70D21" w:rsidRPr="006732A7">
              <w:rPr>
                <w:rFonts w:ascii="Times New Roman" w:hAnsi="Times New Roman" w:cs="Times New Roman"/>
                <w:sz w:val="24"/>
                <w:szCs w:val="24"/>
              </w:rPr>
              <w:t>-</w:t>
            </w:r>
            <w:r w:rsidR="0043101A">
              <w:rPr>
                <w:rFonts w:ascii="Times New Roman" w:hAnsi="Times New Roman" w:cs="Times New Roman"/>
                <w:sz w:val="24"/>
                <w:szCs w:val="24"/>
              </w:rPr>
              <w:t>06</w:t>
            </w:r>
          </w:p>
        </w:tc>
      </w:tr>
      <w:tr w:rsidR="00081DBD" w:rsidRPr="006732A7" w14:paraId="48CF3556" w14:textId="77777777" w:rsidTr="500967A7">
        <w:trPr>
          <w:trHeight w:val="539"/>
        </w:trPr>
        <w:tc>
          <w:tcPr>
            <w:tcW w:w="3955" w:type="dxa"/>
          </w:tcPr>
          <w:p w14:paraId="5C7A6B05" w14:textId="039F0C60" w:rsidR="00081DBD" w:rsidRPr="006732A7" w:rsidRDefault="00081DBD" w:rsidP="00081DBD">
            <w:pPr>
              <w:jc w:val="left"/>
              <w:rPr>
                <w:rFonts w:ascii="Times New Roman" w:hAnsi="Times New Roman" w:cs="Times New Roman"/>
                <w:b/>
                <w:sz w:val="24"/>
                <w:szCs w:val="24"/>
              </w:rPr>
            </w:pPr>
            <w:r w:rsidRPr="006732A7">
              <w:rPr>
                <w:rFonts w:ascii="Times New Roman" w:hAnsi="Times New Roman" w:cs="Times New Roman"/>
                <w:b/>
                <w:sz w:val="24"/>
                <w:szCs w:val="24"/>
              </w:rPr>
              <w:t>Reference:</w:t>
            </w:r>
            <w:r w:rsidR="00F90E74" w:rsidRPr="006732A7">
              <w:rPr>
                <w:rFonts w:ascii="Times New Roman" w:hAnsi="Times New Roman" w:cs="Times New Roman"/>
                <w:b/>
                <w:sz w:val="24"/>
                <w:szCs w:val="24"/>
              </w:rPr>
              <w:t xml:space="preserve"> </w:t>
            </w:r>
            <w:r w:rsidR="00B70D21" w:rsidRPr="006732A7">
              <w:rPr>
                <w:rFonts w:ascii="Times New Roman" w:hAnsi="Times New Roman" w:cs="Times New Roman"/>
                <w:sz w:val="24"/>
                <w:szCs w:val="24"/>
              </w:rPr>
              <w:t>5B/</w:t>
            </w:r>
            <w:r w:rsidR="000A79DC" w:rsidRPr="006732A7">
              <w:rPr>
                <w:rFonts w:ascii="Times New Roman" w:hAnsi="Times New Roman" w:cs="Times New Roman"/>
                <w:sz w:val="24"/>
                <w:szCs w:val="24"/>
              </w:rPr>
              <w:t>481</w:t>
            </w:r>
            <w:r w:rsidR="00B70D21" w:rsidRPr="006732A7">
              <w:rPr>
                <w:rFonts w:ascii="Times New Roman" w:hAnsi="Times New Roman" w:cs="Times New Roman"/>
                <w:sz w:val="24"/>
                <w:szCs w:val="24"/>
              </w:rPr>
              <w:t xml:space="preserve"> Annex </w:t>
            </w:r>
            <w:r w:rsidR="00D300EB" w:rsidRPr="006732A7">
              <w:rPr>
                <w:rFonts w:ascii="Times New Roman" w:hAnsi="Times New Roman" w:cs="Times New Roman"/>
                <w:sz w:val="24"/>
                <w:szCs w:val="24"/>
              </w:rPr>
              <w:t>3</w:t>
            </w:r>
            <w:r w:rsidR="000A79DC" w:rsidRPr="006732A7">
              <w:rPr>
                <w:rFonts w:ascii="Times New Roman" w:hAnsi="Times New Roman" w:cs="Times New Roman"/>
                <w:sz w:val="24"/>
                <w:szCs w:val="24"/>
              </w:rPr>
              <w:t>1</w:t>
            </w:r>
            <w:ins w:id="0" w:author="USA" w:date="2022-02-07T14:44:00Z">
              <w:r w:rsidR="00D20505">
                <w:rPr>
                  <w:rFonts w:ascii="Times New Roman" w:hAnsi="Times New Roman" w:cs="Times New Roman"/>
                  <w:sz w:val="24"/>
                  <w:szCs w:val="24"/>
                </w:rPr>
                <w:t>, 5B/255 Annex 6</w:t>
              </w:r>
            </w:ins>
          </w:p>
        </w:tc>
        <w:tc>
          <w:tcPr>
            <w:tcW w:w="4930" w:type="dxa"/>
          </w:tcPr>
          <w:p w14:paraId="5F688BFC" w14:textId="4056AB38" w:rsidR="00081DBD" w:rsidRPr="006732A7" w:rsidRDefault="00081DBD" w:rsidP="76397241">
            <w:pPr>
              <w:jc w:val="left"/>
              <w:rPr>
                <w:rFonts w:ascii="Times New Roman" w:eastAsia="Times New Roman" w:hAnsi="Times New Roman" w:cs="Times New Roman"/>
                <w:sz w:val="24"/>
                <w:szCs w:val="24"/>
              </w:rPr>
            </w:pPr>
            <w:r w:rsidRPr="006732A7">
              <w:rPr>
                <w:rFonts w:ascii="Times New Roman" w:hAnsi="Times New Roman" w:cs="Times New Roman"/>
                <w:b/>
                <w:bCs/>
                <w:sz w:val="24"/>
                <w:szCs w:val="24"/>
              </w:rPr>
              <w:t xml:space="preserve">Date: </w:t>
            </w:r>
            <w:ins w:id="1" w:author="USA" w:date="2022-02-04T09:36:00Z">
              <w:r w:rsidR="003F2A2F">
                <w:rPr>
                  <w:rFonts w:ascii="Times New Roman" w:hAnsi="Times New Roman" w:cs="Times New Roman"/>
                  <w:b/>
                  <w:bCs/>
                  <w:sz w:val="24"/>
                  <w:szCs w:val="24"/>
                </w:rPr>
                <w:t>23</w:t>
              </w:r>
            </w:ins>
            <w:del w:id="2" w:author="USA" w:date="2022-02-04T09:36:00Z">
              <w:r w:rsidR="001A7A3F" w:rsidRPr="00055AB5" w:rsidDel="003F2A2F">
                <w:rPr>
                  <w:rFonts w:ascii="Times New Roman" w:hAnsi="Times New Roman" w:cs="Times New Roman"/>
                  <w:sz w:val="24"/>
                  <w:szCs w:val="24"/>
                </w:rPr>
                <w:delText>07</w:delText>
              </w:r>
            </w:del>
            <w:r w:rsidR="000A79DC" w:rsidRPr="00055AB5">
              <w:rPr>
                <w:rFonts w:ascii="Times New Roman" w:eastAsia="Times New Roman" w:hAnsi="Times New Roman" w:cs="Times New Roman"/>
                <w:sz w:val="24"/>
                <w:szCs w:val="24"/>
                <w:lang w:val="fr"/>
              </w:rPr>
              <w:t xml:space="preserve"> </w:t>
            </w:r>
            <w:proofErr w:type="spellStart"/>
            <w:r w:rsidR="00055AB5" w:rsidRPr="00055AB5">
              <w:rPr>
                <w:rFonts w:ascii="Times New Roman" w:eastAsia="Times New Roman" w:hAnsi="Times New Roman" w:cs="Times New Roman"/>
                <w:sz w:val="24"/>
                <w:szCs w:val="24"/>
                <w:lang w:val="fr"/>
              </w:rPr>
              <w:t>February</w:t>
            </w:r>
            <w:proofErr w:type="spellEnd"/>
            <w:r w:rsidR="000A79DC" w:rsidRPr="006732A7">
              <w:rPr>
                <w:rFonts w:ascii="Times New Roman" w:eastAsia="Times New Roman" w:hAnsi="Times New Roman" w:cs="Times New Roman"/>
                <w:sz w:val="24"/>
                <w:szCs w:val="24"/>
                <w:lang w:val="fr"/>
              </w:rPr>
              <w:t xml:space="preserve"> 2022</w:t>
            </w:r>
          </w:p>
        </w:tc>
      </w:tr>
      <w:tr w:rsidR="00081DBD" w:rsidRPr="006732A7" w14:paraId="76DBAB31" w14:textId="77777777" w:rsidTr="500967A7">
        <w:trPr>
          <w:trHeight w:val="890"/>
        </w:trPr>
        <w:tc>
          <w:tcPr>
            <w:tcW w:w="8885" w:type="dxa"/>
            <w:gridSpan w:val="2"/>
            <w:tcBorders>
              <w:bottom w:val="single" w:sz="4" w:space="0" w:color="auto"/>
            </w:tcBorders>
          </w:tcPr>
          <w:p w14:paraId="503E0892" w14:textId="307C3C67" w:rsidR="00081DBD" w:rsidRPr="006732A7" w:rsidRDefault="00081DBD" w:rsidP="00081DBD">
            <w:pPr>
              <w:jc w:val="left"/>
              <w:rPr>
                <w:rFonts w:ascii="Times New Roman" w:hAnsi="Times New Roman" w:cs="Times New Roman"/>
                <w:b/>
                <w:sz w:val="24"/>
                <w:szCs w:val="24"/>
              </w:rPr>
            </w:pPr>
            <w:r w:rsidRPr="006732A7">
              <w:rPr>
                <w:rFonts w:ascii="Times New Roman" w:hAnsi="Times New Roman" w:cs="Times New Roman"/>
                <w:b/>
                <w:sz w:val="24"/>
                <w:szCs w:val="24"/>
              </w:rPr>
              <w:t xml:space="preserve">Document Title: </w:t>
            </w:r>
            <w:r w:rsidR="005913F4" w:rsidRPr="006732A7">
              <w:rPr>
                <w:rFonts w:ascii="Times New Roman" w:hAnsi="Times New Roman" w:cs="Times New Roman"/>
                <w:bCs/>
                <w:sz w:val="24"/>
                <w:szCs w:val="24"/>
              </w:rPr>
              <w:t>Working document towards a draft CPM text for WRC-23 agenda item 1.10</w:t>
            </w:r>
          </w:p>
        </w:tc>
      </w:tr>
      <w:tr w:rsidR="007117CD" w:rsidRPr="006732A7" w14:paraId="49C6EF8C" w14:textId="77777777" w:rsidTr="500967A7">
        <w:trPr>
          <w:trHeight w:val="890"/>
        </w:trPr>
        <w:tc>
          <w:tcPr>
            <w:tcW w:w="3955" w:type="dxa"/>
            <w:tcBorders>
              <w:bottom w:val="single" w:sz="4" w:space="0" w:color="auto"/>
            </w:tcBorders>
          </w:tcPr>
          <w:p w14:paraId="61D6400C" w14:textId="77777777" w:rsidR="007117CD" w:rsidRPr="006732A7" w:rsidRDefault="007117CD" w:rsidP="00081DBD">
            <w:pPr>
              <w:jc w:val="left"/>
              <w:rPr>
                <w:rFonts w:ascii="Times New Roman" w:hAnsi="Times New Roman" w:cs="Times New Roman"/>
                <w:b/>
                <w:sz w:val="24"/>
                <w:szCs w:val="24"/>
              </w:rPr>
            </w:pPr>
            <w:r w:rsidRPr="006732A7">
              <w:rPr>
                <w:rFonts w:ascii="Times New Roman" w:hAnsi="Times New Roman" w:cs="Times New Roman"/>
                <w:b/>
                <w:sz w:val="24"/>
                <w:szCs w:val="24"/>
              </w:rPr>
              <w:t>Author(s)/Contributor(s):</w:t>
            </w:r>
          </w:p>
          <w:p w14:paraId="78BEAD70" w14:textId="77777777" w:rsidR="000303BC" w:rsidRPr="006732A7" w:rsidRDefault="000303BC" w:rsidP="000303BC">
            <w:pPr>
              <w:jc w:val="left"/>
              <w:rPr>
                <w:rFonts w:ascii="Times New Roman" w:hAnsi="Times New Roman" w:cs="Times New Roman"/>
                <w:bCs/>
                <w:sz w:val="24"/>
                <w:szCs w:val="24"/>
              </w:rPr>
            </w:pPr>
          </w:p>
          <w:p w14:paraId="6382AC26" w14:textId="2520DCAD" w:rsidR="000303BC" w:rsidRPr="006732A7" w:rsidRDefault="000303BC"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Andrew Meadows</w:t>
            </w:r>
          </w:p>
          <w:p w14:paraId="27132937" w14:textId="5619EB7E" w:rsidR="000303BC" w:rsidRPr="006732A7" w:rsidRDefault="001F44F4"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Air Force</w:t>
            </w:r>
          </w:p>
          <w:p w14:paraId="3ADED107" w14:textId="77777777" w:rsidR="007117CD" w:rsidRPr="006732A7" w:rsidRDefault="007117CD" w:rsidP="007117CD">
            <w:pPr>
              <w:jc w:val="left"/>
              <w:rPr>
                <w:rFonts w:ascii="Times New Roman" w:hAnsi="Times New Roman" w:cs="Times New Roman"/>
                <w:bCs/>
                <w:sz w:val="24"/>
                <w:szCs w:val="24"/>
              </w:rPr>
            </w:pPr>
          </w:p>
          <w:p w14:paraId="1105C034" w14:textId="0B2246C2"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Dominic Nguyen</w:t>
            </w:r>
          </w:p>
          <w:p w14:paraId="2407A92A" w14:textId="47B1C68D" w:rsidR="006C6499" w:rsidRPr="006732A7" w:rsidRDefault="007117CD" w:rsidP="007117CD">
            <w:pPr>
              <w:jc w:val="left"/>
              <w:rPr>
                <w:rFonts w:ascii="Times New Roman" w:hAnsi="Times New Roman" w:cs="Times New Roman"/>
                <w:bCs/>
                <w:sz w:val="24"/>
                <w:szCs w:val="24"/>
              </w:rPr>
            </w:pPr>
            <w:proofErr w:type="spellStart"/>
            <w:r w:rsidRPr="006732A7">
              <w:rPr>
                <w:rFonts w:ascii="Times New Roman" w:hAnsi="Times New Roman" w:cs="Times New Roman"/>
                <w:bCs/>
                <w:sz w:val="24"/>
                <w:szCs w:val="24"/>
              </w:rPr>
              <w:t>eSimplicity</w:t>
            </w:r>
            <w:proofErr w:type="spellEnd"/>
            <w:r w:rsidRPr="006732A7">
              <w:rPr>
                <w:rFonts w:ascii="Times New Roman" w:hAnsi="Times New Roman" w:cs="Times New Roman"/>
                <w:bCs/>
                <w:sz w:val="24"/>
                <w:szCs w:val="24"/>
              </w:rPr>
              <w:t xml:space="preserve"> for </w:t>
            </w:r>
            <w:r w:rsidR="00C611A6" w:rsidRPr="006732A7">
              <w:rPr>
                <w:rFonts w:ascii="Times New Roman" w:hAnsi="Times New Roman" w:cs="Times New Roman"/>
                <w:bCs/>
                <w:sz w:val="24"/>
                <w:szCs w:val="24"/>
              </w:rPr>
              <w:t>AFSMO</w:t>
            </w:r>
          </w:p>
          <w:p w14:paraId="7C97DB14" w14:textId="77777777" w:rsidR="00A72935" w:rsidRDefault="00A72935" w:rsidP="00A72935">
            <w:pPr>
              <w:jc w:val="left"/>
              <w:rPr>
                <w:ins w:id="3" w:author="NASA" w:date="2022-02-17T08:26:00Z"/>
                <w:rFonts w:ascii="Times New Roman" w:hAnsi="Times New Roman" w:cs="Times New Roman"/>
                <w:b/>
                <w:sz w:val="24"/>
                <w:szCs w:val="24"/>
              </w:rPr>
            </w:pPr>
          </w:p>
          <w:p w14:paraId="681BD5D5" w14:textId="68BC821A" w:rsidR="00A72935" w:rsidRDefault="00A72935" w:rsidP="00A72935">
            <w:pPr>
              <w:jc w:val="left"/>
              <w:rPr>
                <w:ins w:id="4" w:author="NASA" w:date="2022-02-17T08:26:00Z"/>
                <w:rFonts w:ascii="Times New Roman" w:hAnsi="Times New Roman" w:cs="Times New Roman"/>
                <w:b/>
                <w:sz w:val="24"/>
                <w:szCs w:val="24"/>
              </w:rPr>
            </w:pPr>
            <w:ins w:id="5" w:author="NASA" w:date="2022-02-17T08:26:00Z">
              <w:r w:rsidRPr="00A72935">
                <w:rPr>
                  <w:rFonts w:ascii="Times New Roman" w:hAnsi="Times New Roman" w:cs="Times New Roman"/>
                  <w:b/>
                  <w:sz w:val="24"/>
                  <w:szCs w:val="24"/>
                </w:rPr>
                <w:t>Daniel Bishop, NASA</w:t>
              </w:r>
            </w:ins>
          </w:p>
          <w:p w14:paraId="22D818C2" w14:textId="77777777" w:rsidR="00A72935" w:rsidRPr="00A72935" w:rsidRDefault="00A72935" w:rsidP="00A72935">
            <w:pPr>
              <w:jc w:val="left"/>
              <w:rPr>
                <w:ins w:id="6" w:author="NASA" w:date="2022-02-17T08:26:00Z"/>
                <w:rFonts w:ascii="Times New Roman" w:hAnsi="Times New Roman" w:cs="Times New Roman"/>
                <w:b/>
                <w:sz w:val="24"/>
                <w:szCs w:val="24"/>
              </w:rPr>
            </w:pPr>
          </w:p>
          <w:p w14:paraId="4ED80C19" w14:textId="0EE74C6F" w:rsidR="007117CD" w:rsidRPr="006732A7" w:rsidRDefault="00A72935" w:rsidP="00A72935">
            <w:pPr>
              <w:jc w:val="left"/>
              <w:rPr>
                <w:rFonts w:ascii="Times New Roman" w:hAnsi="Times New Roman" w:cs="Times New Roman"/>
                <w:b/>
                <w:sz w:val="24"/>
                <w:szCs w:val="24"/>
              </w:rPr>
            </w:pPr>
            <w:ins w:id="7" w:author="NASA" w:date="2022-02-17T08:26:00Z">
              <w:r w:rsidRPr="00A72935">
                <w:rPr>
                  <w:rFonts w:ascii="Times New Roman" w:hAnsi="Times New Roman" w:cs="Times New Roman"/>
                  <w:b/>
                  <w:sz w:val="24"/>
                  <w:szCs w:val="24"/>
                </w:rPr>
                <w:t xml:space="preserve">Ryan S. </w:t>
              </w:r>
              <w:proofErr w:type="spellStart"/>
              <w:r w:rsidRPr="00A72935">
                <w:rPr>
                  <w:rFonts w:ascii="Times New Roman" w:hAnsi="Times New Roman" w:cs="Times New Roman"/>
                  <w:b/>
                  <w:sz w:val="24"/>
                  <w:szCs w:val="24"/>
                </w:rPr>
                <w:t>McDonough,</w:t>
              </w:r>
              <w:proofErr w:type="spellEnd"/>
              <w:r w:rsidRPr="00A72935">
                <w:rPr>
                  <w:rFonts w:ascii="Times New Roman" w:hAnsi="Times New Roman" w:cs="Times New Roman"/>
                  <w:b/>
                  <w:sz w:val="24"/>
                  <w:szCs w:val="24"/>
                </w:rPr>
                <w:t xml:space="preserve"> NASA</w:t>
              </w:r>
            </w:ins>
          </w:p>
        </w:tc>
        <w:tc>
          <w:tcPr>
            <w:tcW w:w="4930" w:type="dxa"/>
            <w:tcBorders>
              <w:bottom w:val="single" w:sz="4" w:space="0" w:color="auto"/>
            </w:tcBorders>
          </w:tcPr>
          <w:p w14:paraId="2E3BAA8A" w14:textId="77777777" w:rsidR="007117CD" w:rsidRPr="006732A7" w:rsidRDefault="007117CD" w:rsidP="00081DBD">
            <w:pPr>
              <w:jc w:val="left"/>
              <w:rPr>
                <w:rFonts w:ascii="Times New Roman" w:hAnsi="Times New Roman" w:cs="Times New Roman"/>
                <w:b/>
                <w:sz w:val="24"/>
                <w:szCs w:val="24"/>
              </w:rPr>
            </w:pPr>
          </w:p>
          <w:p w14:paraId="1C0A5211" w14:textId="68357AB2" w:rsidR="007117CD" w:rsidRPr="006732A7" w:rsidRDefault="007117CD" w:rsidP="00081DBD">
            <w:pPr>
              <w:jc w:val="left"/>
              <w:rPr>
                <w:rFonts w:ascii="Times New Roman" w:hAnsi="Times New Roman" w:cs="Times New Roman"/>
                <w:b/>
                <w:sz w:val="24"/>
                <w:szCs w:val="24"/>
              </w:rPr>
            </w:pPr>
          </w:p>
          <w:p w14:paraId="08CA567F" w14:textId="77777777" w:rsidR="000303BC" w:rsidRPr="006732A7" w:rsidRDefault="000303BC"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Phone: 334-467-4720</w:t>
            </w:r>
          </w:p>
          <w:p w14:paraId="4BEE1C8E" w14:textId="02475C84" w:rsidR="000303BC" w:rsidRPr="006732A7" w:rsidRDefault="000303BC" w:rsidP="00081DBD">
            <w:pPr>
              <w:jc w:val="left"/>
              <w:rPr>
                <w:rFonts w:ascii="Times New Roman" w:hAnsi="Times New Roman" w:cs="Times New Roman"/>
                <w:bCs/>
                <w:sz w:val="24"/>
                <w:szCs w:val="24"/>
              </w:rPr>
            </w:pPr>
            <w:r w:rsidRPr="006732A7">
              <w:rPr>
                <w:rFonts w:ascii="Times New Roman" w:hAnsi="Times New Roman" w:cs="Times New Roman"/>
                <w:bCs/>
                <w:sz w:val="24"/>
                <w:szCs w:val="24"/>
              </w:rPr>
              <w:t>E</w:t>
            </w:r>
            <w:r w:rsidR="00922210" w:rsidRPr="006732A7">
              <w:rPr>
                <w:rFonts w:ascii="Times New Roman" w:hAnsi="Times New Roman" w:cs="Times New Roman"/>
                <w:bCs/>
                <w:sz w:val="24"/>
                <w:szCs w:val="24"/>
              </w:rPr>
              <w:t>-</w:t>
            </w:r>
            <w:r w:rsidRPr="006732A7">
              <w:rPr>
                <w:rFonts w:ascii="Times New Roman" w:hAnsi="Times New Roman" w:cs="Times New Roman"/>
                <w:bCs/>
                <w:sz w:val="24"/>
                <w:szCs w:val="24"/>
              </w:rPr>
              <w:t xml:space="preserve">mail: </w:t>
            </w:r>
            <w:hyperlink r:id="rId10" w:history="1">
              <w:r w:rsidRPr="006732A7">
                <w:rPr>
                  <w:rStyle w:val="Hyperlink"/>
                  <w:rFonts w:ascii="Times New Roman" w:hAnsi="Times New Roman" w:cs="Times New Roman"/>
                  <w:bCs/>
                  <w:sz w:val="24"/>
                  <w:szCs w:val="24"/>
                </w:rPr>
                <w:t>andrew.meadows.1@us.af.mil</w:t>
              </w:r>
            </w:hyperlink>
          </w:p>
          <w:p w14:paraId="47D6DC7C" w14:textId="63E554A3"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 xml:space="preserve">          </w:t>
            </w:r>
          </w:p>
          <w:p w14:paraId="18D560CF" w14:textId="15880F28"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Phone: 703-606-7394</w:t>
            </w:r>
          </w:p>
          <w:p w14:paraId="5F5CFD50" w14:textId="38648361" w:rsidR="007117CD" w:rsidRPr="006732A7" w:rsidRDefault="007117CD" w:rsidP="007117CD">
            <w:pPr>
              <w:jc w:val="left"/>
              <w:rPr>
                <w:rStyle w:val="Hyperlink"/>
                <w:rFonts w:ascii="Times New Roman" w:hAnsi="Times New Roman" w:cs="Times New Roman"/>
                <w:bCs/>
                <w:sz w:val="24"/>
                <w:szCs w:val="24"/>
              </w:rPr>
            </w:pPr>
            <w:r w:rsidRPr="006732A7">
              <w:rPr>
                <w:rFonts w:ascii="Times New Roman" w:hAnsi="Times New Roman" w:cs="Times New Roman"/>
                <w:bCs/>
                <w:sz w:val="24"/>
                <w:szCs w:val="24"/>
              </w:rPr>
              <w:t>E</w:t>
            </w:r>
            <w:r w:rsidR="00922210" w:rsidRPr="006732A7">
              <w:rPr>
                <w:rFonts w:ascii="Times New Roman" w:hAnsi="Times New Roman" w:cs="Times New Roman"/>
                <w:bCs/>
                <w:sz w:val="24"/>
                <w:szCs w:val="24"/>
              </w:rPr>
              <w:t>-</w:t>
            </w:r>
            <w:r w:rsidRPr="006732A7">
              <w:rPr>
                <w:rFonts w:ascii="Times New Roman" w:hAnsi="Times New Roman" w:cs="Times New Roman"/>
                <w:bCs/>
                <w:sz w:val="24"/>
                <w:szCs w:val="24"/>
              </w:rPr>
              <w:t xml:space="preserve">mail: </w:t>
            </w:r>
            <w:hyperlink r:id="rId11" w:history="1">
              <w:r w:rsidRPr="006732A7">
                <w:rPr>
                  <w:rStyle w:val="Hyperlink"/>
                  <w:rFonts w:ascii="Times New Roman" w:hAnsi="Times New Roman" w:cs="Times New Roman"/>
                  <w:bCs/>
                  <w:sz w:val="24"/>
                  <w:szCs w:val="24"/>
                </w:rPr>
                <w:t>dominic.nguyen@esimplicity.com</w:t>
              </w:r>
            </w:hyperlink>
          </w:p>
          <w:p w14:paraId="7073A82B" w14:textId="77777777" w:rsidR="004C0822" w:rsidRPr="006732A7" w:rsidRDefault="004C0822" w:rsidP="007117CD">
            <w:pPr>
              <w:jc w:val="left"/>
              <w:rPr>
                <w:rStyle w:val="Hyperlink"/>
                <w:rFonts w:ascii="Times New Roman" w:hAnsi="Times New Roman" w:cs="Times New Roman"/>
                <w:sz w:val="24"/>
                <w:szCs w:val="24"/>
              </w:rPr>
            </w:pPr>
          </w:p>
          <w:p w14:paraId="3AD65BDD" w14:textId="15E8E150" w:rsidR="004C0822" w:rsidRDefault="00A72935" w:rsidP="004C0822">
            <w:pPr>
              <w:jc w:val="left"/>
              <w:rPr>
                <w:ins w:id="8" w:author="NASA" w:date="2022-02-17T08:26:00Z"/>
                <w:rFonts w:ascii="Times New Roman" w:hAnsi="Times New Roman" w:cs="Times New Roman"/>
                <w:b/>
                <w:sz w:val="24"/>
                <w:szCs w:val="24"/>
              </w:rPr>
            </w:pPr>
            <w:ins w:id="9" w:author="NASA" w:date="2022-02-17T08:26:00Z">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HYPERLINK "mailto:</w:instrText>
              </w:r>
              <w:r w:rsidRPr="00A72935">
                <w:rPr>
                  <w:rFonts w:ascii="Times New Roman" w:hAnsi="Times New Roman" w:cs="Times New Roman"/>
                  <w:b/>
                  <w:sz w:val="24"/>
                  <w:szCs w:val="24"/>
                </w:rPr>
                <w:instrText>daniel.w.bishop@nasa.gov</w:instrText>
              </w:r>
              <w:r>
                <w:rPr>
                  <w:rFonts w:ascii="Times New Roman" w:hAnsi="Times New Roman" w:cs="Times New Roman"/>
                  <w:b/>
                  <w:sz w:val="24"/>
                  <w:szCs w:val="24"/>
                </w:rPr>
                <w:instrText xml:space="preserve">" </w:instrText>
              </w:r>
              <w:r>
                <w:rPr>
                  <w:rFonts w:ascii="Times New Roman" w:hAnsi="Times New Roman" w:cs="Times New Roman"/>
                  <w:b/>
                  <w:sz w:val="24"/>
                  <w:szCs w:val="24"/>
                </w:rPr>
                <w:fldChar w:fldCharType="separate"/>
              </w:r>
              <w:r w:rsidRPr="00B618B2">
                <w:rPr>
                  <w:rStyle w:val="Hyperlink"/>
                  <w:rFonts w:ascii="Times New Roman" w:hAnsi="Times New Roman" w:cs="Times New Roman"/>
                  <w:b/>
                  <w:sz w:val="24"/>
                  <w:szCs w:val="24"/>
                </w:rPr>
                <w:t>daniel.w.bishop@nasa.gov</w:t>
              </w:r>
              <w:r>
                <w:rPr>
                  <w:rFonts w:ascii="Times New Roman" w:hAnsi="Times New Roman" w:cs="Times New Roman"/>
                  <w:b/>
                  <w:sz w:val="24"/>
                  <w:szCs w:val="24"/>
                </w:rPr>
                <w:fldChar w:fldCharType="end"/>
              </w:r>
            </w:ins>
          </w:p>
          <w:p w14:paraId="20A5693D" w14:textId="77777777" w:rsidR="00A72935" w:rsidRDefault="00A72935" w:rsidP="004C0822">
            <w:pPr>
              <w:jc w:val="left"/>
              <w:rPr>
                <w:ins w:id="10" w:author="NASA" w:date="2022-02-17T08:26:00Z"/>
                <w:rFonts w:ascii="Times New Roman" w:hAnsi="Times New Roman" w:cs="Times New Roman"/>
                <w:b/>
                <w:sz w:val="24"/>
                <w:szCs w:val="24"/>
              </w:rPr>
            </w:pPr>
          </w:p>
          <w:p w14:paraId="173AE745" w14:textId="247AA953" w:rsidR="00A72935" w:rsidRPr="006732A7" w:rsidRDefault="00A72935" w:rsidP="004C0822">
            <w:pPr>
              <w:jc w:val="left"/>
              <w:rPr>
                <w:rFonts w:ascii="Times New Roman" w:hAnsi="Times New Roman" w:cs="Times New Roman"/>
                <w:b/>
                <w:sz w:val="24"/>
                <w:szCs w:val="24"/>
              </w:rPr>
            </w:pPr>
            <w:ins w:id="11" w:author="NASA" w:date="2022-02-17T08:26:00Z">
              <w:r w:rsidRPr="00A72935">
                <w:rPr>
                  <w:rFonts w:ascii="Times New Roman" w:hAnsi="Times New Roman" w:cs="Times New Roman"/>
                  <w:b/>
                  <w:sz w:val="24"/>
                  <w:szCs w:val="24"/>
                </w:rPr>
                <w:t>Ryan.S.McDonough@nasa.gov</w:t>
              </w:r>
            </w:ins>
          </w:p>
        </w:tc>
      </w:tr>
      <w:tr w:rsidR="00081DBD" w:rsidRPr="006732A7" w14:paraId="2D62C14F" w14:textId="77777777" w:rsidTr="500967A7">
        <w:trPr>
          <w:trHeight w:val="818"/>
        </w:trPr>
        <w:tc>
          <w:tcPr>
            <w:tcW w:w="8885" w:type="dxa"/>
            <w:gridSpan w:val="2"/>
          </w:tcPr>
          <w:p w14:paraId="004ABA53" w14:textId="094A214B" w:rsidR="006C6499" w:rsidRPr="006732A7" w:rsidRDefault="00081DBD" w:rsidP="00081DBD">
            <w:pPr>
              <w:jc w:val="left"/>
              <w:rPr>
                <w:rFonts w:ascii="Times New Roman" w:hAnsi="Times New Roman" w:cs="Times New Roman"/>
                <w:sz w:val="24"/>
                <w:szCs w:val="24"/>
              </w:rPr>
            </w:pPr>
            <w:r w:rsidRPr="006732A7">
              <w:rPr>
                <w:rFonts w:ascii="Times New Roman" w:hAnsi="Times New Roman" w:cs="Times New Roman"/>
                <w:b/>
                <w:bCs/>
                <w:sz w:val="24"/>
                <w:szCs w:val="24"/>
              </w:rPr>
              <w:t>Purpose</w:t>
            </w:r>
            <w:r w:rsidR="006C6499" w:rsidRPr="006732A7">
              <w:rPr>
                <w:rFonts w:ascii="Times New Roman" w:hAnsi="Times New Roman" w:cs="Times New Roman"/>
                <w:b/>
                <w:bCs/>
                <w:sz w:val="24"/>
                <w:szCs w:val="24"/>
              </w:rPr>
              <w:t>/</w:t>
            </w:r>
            <w:r w:rsidRPr="006732A7">
              <w:rPr>
                <w:rFonts w:ascii="Times New Roman" w:hAnsi="Times New Roman" w:cs="Times New Roman"/>
                <w:b/>
                <w:bCs/>
                <w:sz w:val="24"/>
                <w:szCs w:val="24"/>
              </w:rPr>
              <w:t>Objective:</w:t>
            </w:r>
            <w:r w:rsidR="003B6390" w:rsidRPr="006732A7">
              <w:rPr>
                <w:rFonts w:ascii="Times New Roman" w:hAnsi="Times New Roman" w:cs="Times New Roman"/>
                <w:b/>
                <w:bCs/>
                <w:sz w:val="24"/>
                <w:szCs w:val="24"/>
              </w:rPr>
              <w:t xml:space="preserve"> </w:t>
            </w:r>
            <w:r w:rsidR="006633C4" w:rsidRPr="006732A7">
              <w:rPr>
                <w:rFonts w:ascii="Times New Roman" w:hAnsi="Times New Roman" w:cs="Times New Roman"/>
                <w:sz w:val="24"/>
                <w:szCs w:val="24"/>
              </w:rPr>
              <w:t>The purpose of this document is to</w:t>
            </w:r>
            <w:r w:rsidR="009005A3" w:rsidRPr="006732A7">
              <w:rPr>
                <w:rFonts w:ascii="Times New Roman" w:hAnsi="Times New Roman" w:cs="Times New Roman"/>
                <w:sz w:val="24"/>
                <w:szCs w:val="24"/>
              </w:rPr>
              <w:t xml:space="preserve"> initiate</w:t>
            </w:r>
            <w:r w:rsidR="006633C4" w:rsidRPr="006732A7">
              <w:rPr>
                <w:rFonts w:ascii="Times New Roman" w:hAnsi="Times New Roman" w:cs="Times New Roman"/>
                <w:sz w:val="24"/>
                <w:szCs w:val="24"/>
              </w:rPr>
              <w:t xml:space="preserve"> </w:t>
            </w:r>
            <w:r w:rsidR="009005A3" w:rsidRPr="006732A7">
              <w:rPr>
                <w:rFonts w:ascii="Times New Roman" w:hAnsi="Times New Roman" w:cs="Times New Roman"/>
                <w:sz w:val="24"/>
                <w:szCs w:val="24"/>
              </w:rPr>
              <w:t>the WD towards a draft CPM text for WRC-23 AI 1.10</w:t>
            </w:r>
            <w:r w:rsidR="006633C4" w:rsidRPr="006732A7">
              <w:rPr>
                <w:rFonts w:ascii="Times New Roman" w:hAnsi="Times New Roman" w:cs="Times New Roman"/>
                <w:sz w:val="24"/>
                <w:szCs w:val="24"/>
              </w:rPr>
              <w:t>.</w:t>
            </w:r>
          </w:p>
          <w:p w14:paraId="52C01141" w14:textId="77777777" w:rsidR="00081DBD" w:rsidRPr="006732A7" w:rsidRDefault="00081DBD" w:rsidP="00081DBD">
            <w:pPr>
              <w:jc w:val="left"/>
              <w:rPr>
                <w:rFonts w:ascii="Times New Roman" w:hAnsi="Times New Roman" w:cs="Times New Roman"/>
                <w:b/>
                <w:sz w:val="24"/>
                <w:szCs w:val="24"/>
              </w:rPr>
            </w:pPr>
          </w:p>
        </w:tc>
      </w:tr>
      <w:tr w:rsidR="00CE02A7" w:rsidRPr="006732A7" w14:paraId="33AC895A" w14:textId="77777777" w:rsidTr="500967A7">
        <w:trPr>
          <w:trHeight w:val="2015"/>
        </w:trPr>
        <w:tc>
          <w:tcPr>
            <w:tcW w:w="8885" w:type="dxa"/>
            <w:gridSpan w:val="2"/>
          </w:tcPr>
          <w:p w14:paraId="2269108C" w14:textId="04907EE4" w:rsidR="00CE02A7" w:rsidRPr="006732A7" w:rsidRDefault="00CE02A7" w:rsidP="003F7EF3">
            <w:pPr>
              <w:jc w:val="left"/>
              <w:rPr>
                <w:rFonts w:ascii="Times New Roman" w:hAnsi="Times New Roman" w:cs="Times New Roman"/>
                <w:sz w:val="24"/>
                <w:szCs w:val="24"/>
              </w:rPr>
            </w:pPr>
            <w:r w:rsidRPr="006732A7">
              <w:rPr>
                <w:rFonts w:ascii="Times New Roman" w:hAnsi="Times New Roman" w:cs="Times New Roman"/>
                <w:b/>
                <w:bCs/>
                <w:sz w:val="24"/>
                <w:szCs w:val="24"/>
              </w:rPr>
              <w:t>Abstract:</w:t>
            </w:r>
            <w:r w:rsidR="003B6390" w:rsidRPr="006732A7">
              <w:rPr>
                <w:rFonts w:ascii="Times New Roman" w:hAnsi="Times New Roman" w:cs="Times New Roman"/>
                <w:b/>
                <w:bCs/>
                <w:sz w:val="24"/>
                <w:szCs w:val="24"/>
              </w:rPr>
              <w:t xml:space="preserve"> </w:t>
            </w:r>
            <w:r w:rsidR="00F90E74" w:rsidRPr="006732A7">
              <w:rPr>
                <w:rFonts w:ascii="Times New Roman" w:hAnsi="Times New Roman" w:cs="Times New Roman"/>
                <w:sz w:val="24"/>
                <w:szCs w:val="24"/>
              </w:rPr>
              <w:t>WRC-19 approved AI 1.1</w:t>
            </w:r>
            <w:r w:rsidR="00A16460" w:rsidRPr="006732A7">
              <w:rPr>
                <w:rFonts w:ascii="Times New Roman" w:hAnsi="Times New Roman" w:cs="Times New Roman"/>
                <w:sz w:val="24"/>
                <w:szCs w:val="24"/>
              </w:rPr>
              <w:t>0</w:t>
            </w:r>
            <w:r w:rsidR="00F90E74" w:rsidRPr="006732A7">
              <w:rPr>
                <w:rFonts w:ascii="Times New Roman" w:hAnsi="Times New Roman" w:cs="Times New Roman"/>
                <w:sz w:val="24"/>
                <w:szCs w:val="24"/>
              </w:rPr>
              <w:t xml:space="preserve"> for the WRC-23 study cycle</w:t>
            </w:r>
            <w:r w:rsidR="00987C43" w:rsidRPr="006732A7">
              <w:rPr>
                <w:rFonts w:ascii="Times New Roman" w:hAnsi="Times New Roman" w:cs="Times New Roman"/>
                <w:sz w:val="24"/>
                <w:szCs w:val="24"/>
              </w:rPr>
              <w:t xml:space="preserve"> to consider </w:t>
            </w:r>
            <w:r w:rsidR="00F90E74" w:rsidRPr="006732A7">
              <w:rPr>
                <w:rFonts w:ascii="Times New Roman" w:hAnsi="Times New Roman" w:cs="Times New Roman"/>
                <w:sz w:val="24"/>
                <w:szCs w:val="24"/>
              </w:rPr>
              <w:t xml:space="preserve">a possible </w:t>
            </w:r>
            <w:r w:rsidR="00A16460" w:rsidRPr="006732A7">
              <w:rPr>
                <w:rFonts w:ascii="Times New Roman" w:hAnsi="Times New Roman" w:cs="Times New Roman"/>
                <w:sz w:val="24"/>
                <w:szCs w:val="24"/>
              </w:rPr>
              <w:t>introduction of new non-safety</w:t>
            </w:r>
            <w:r w:rsidR="006633C4" w:rsidRPr="006732A7">
              <w:rPr>
                <w:rFonts w:ascii="Times New Roman" w:hAnsi="Times New Roman" w:cs="Times New Roman"/>
                <w:sz w:val="24"/>
                <w:szCs w:val="24"/>
              </w:rPr>
              <w:t xml:space="preserve"> </w:t>
            </w:r>
            <w:r w:rsidR="008F494D" w:rsidRPr="006732A7">
              <w:rPr>
                <w:rFonts w:ascii="Times New Roman" w:hAnsi="Times New Roman" w:cs="Times New Roman"/>
                <w:sz w:val="24"/>
                <w:szCs w:val="24"/>
              </w:rPr>
              <w:t>AMS</w:t>
            </w:r>
            <w:r w:rsidR="00A16460" w:rsidRPr="006732A7">
              <w:rPr>
                <w:rFonts w:ascii="Times New Roman" w:hAnsi="Times New Roman" w:cs="Times New Roman"/>
                <w:sz w:val="24"/>
                <w:szCs w:val="24"/>
              </w:rPr>
              <w:t xml:space="preserve"> applications </w:t>
            </w:r>
            <w:r w:rsidR="00E33B67" w:rsidRPr="006732A7">
              <w:rPr>
                <w:rFonts w:ascii="Times New Roman" w:hAnsi="Times New Roman" w:cs="Times New Roman"/>
                <w:sz w:val="24"/>
                <w:szCs w:val="24"/>
              </w:rPr>
              <w:t>in the 1</w:t>
            </w:r>
            <w:r w:rsidR="00A16460" w:rsidRPr="006732A7">
              <w:rPr>
                <w:rFonts w:ascii="Times New Roman" w:hAnsi="Times New Roman" w:cs="Times New Roman"/>
                <w:sz w:val="24"/>
                <w:szCs w:val="24"/>
              </w:rPr>
              <w:t>5</w:t>
            </w:r>
            <w:r w:rsidR="00E33B67" w:rsidRPr="006732A7">
              <w:rPr>
                <w:rFonts w:ascii="Times New Roman" w:hAnsi="Times New Roman" w:cs="Times New Roman"/>
                <w:sz w:val="24"/>
                <w:szCs w:val="24"/>
              </w:rPr>
              <w:t>.</w:t>
            </w:r>
            <w:r w:rsidR="00A16460" w:rsidRPr="006732A7">
              <w:rPr>
                <w:rFonts w:ascii="Times New Roman" w:hAnsi="Times New Roman" w:cs="Times New Roman"/>
                <w:sz w:val="24"/>
                <w:szCs w:val="24"/>
              </w:rPr>
              <w:t>4</w:t>
            </w:r>
            <w:r w:rsidR="00E33B67" w:rsidRPr="006732A7">
              <w:rPr>
                <w:rFonts w:ascii="Times New Roman" w:hAnsi="Times New Roman" w:cs="Times New Roman"/>
                <w:sz w:val="24"/>
                <w:szCs w:val="24"/>
              </w:rPr>
              <w:t>-15.</w:t>
            </w:r>
            <w:r w:rsidR="00A16460" w:rsidRPr="006732A7">
              <w:rPr>
                <w:rFonts w:ascii="Times New Roman" w:hAnsi="Times New Roman" w:cs="Times New Roman"/>
                <w:sz w:val="24"/>
                <w:szCs w:val="24"/>
              </w:rPr>
              <w:t>7</w:t>
            </w:r>
            <w:r w:rsidR="00E33B67" w:rsidRPr="006732A7">
              <w:rPr>
                <w:rFonts w:ascii="Times New Roman" w:hAnsi="Times New Roman" w:cs="Times New Roman"/>
                <w:sz w:val="24"/>
                <w:szCs w:val="24"/>
              </w:rPr>
              <w:t xml:space="preserve"> GHz </w:t>
            </w:r>
            <w:r w:rsidR="00A16460" w:rsidRPr="006732A7">
              <w:rPr>
                <w:rFonts w:ascii="Times New Roman" w:hAnsi="Times New Roman" w:cs="Times New Roman"/>
                <w:sz w:val="24"/>
                <w:szCs w:val="24"/>
              </w:rPr>
              <w:t>b</w:t>
            </w:r>
            <w:r w:rsidR="00E33B67" w:rsidRPr="006732A7">
              <w:rPr>
                <w:rFonts w:ascii="Times New Roman" w:hAnsi="Times New Roman" w:cs="Times New Roman"/>
                <w:sz w:val="24"/>
                <w:szCs w:val="24"/>
              </w:rPr>
              <w:t>and</w:t>
            </w:r>
            <w:r w:rsidR="00F700FA" w:rsidRPr="006732A7">
              <w:rPr>
                <w:rFonts w:ascii="Times New Roman" w:hAnsi="Times New Roman" w:cs="Times New Roman"/>
                <w:sz w:val="24"/>
                <w:szCs w:val="24"/>
              </w:rPr>
              <w:t xml:space="preserve">. </w:t>
            </w:r>
            <w:r w:rsidR="000B14D7" w:rsidRPr="006732A7">
              <w:rPr>
                <w:rFonts w:ascii="Times New Roman" w:hAnsi="Times New Roman" w:cs="Times New Roman"/>
                <w:sz w:val="24"/>
                <w:szCs w:val="24"/>
              </w:rPr>
              <w:t xml:space="preserve">This contribution </w:t>
            </w:r>
            <w:r w:rsidR="007B73A9" w:rsidRPr="006732A7">
              <w:rPr>
                <w:rFonts w:ascii="Times New Roman" w:hAnsi="Times New Roman" w:cs="Times New Roman"/>
                <w:sz w:val="24"/>
                <w:szCs w:val="24"/>
              </w:rPr>
              <w:t xml:space="preserve">initiates the </w:t>
            </w:r>
            <w:r w:rsidR="009005A3" w:rsidRPr="006732A7">
              <w:rPr>
                <w:rFonts w:ascii="Times New Roman" w:hAnsi="Times New Roman" w:cs="Times New Roman"/>
                <w:sz w:val="24"/>
                <w:szCs w:val="24"/>
              </w:rPr>
              <w:t>WD towards a draft CPM text for WRC-23 AI 1.10</w:t>
            </w:r>
            <w:r w:rsidR="4E04AB9F" w:rsidRPr="006732A7">
              <w:rPr>
                <w:rFonts w:ascii="Times New Roman" w:hAnsi="Times New Roman" w:cs="Times New Roman"/>
                <w:sz w:val="24"/>
                <w:szCs w:val="24"/>
              </w:rPr>
              <w:t>.</w:t>
            </w:r>
          </w:p>
        </w:tc>
      </w:tr>
      <w:tr w:rsidR="00CE02A7" w:rsidRPr="006732A7" w14:paraId="28F2F117" w14:textId="77777777" w:rsidTr="500967A7">
        <w:tc>
          <w:tcPr>
            <w:tcW w:w="8885" w:type="dxa"/>
            <w:gridSpan w:val="2"/>
          </w:tcPr>
          <w:p w14:paraId="7D1E07E6" w14:textId="33D43A25" w:rsidR="00CE02A7" w:rsidRPr="006732A7" w:rsidRDefault="00CE02A7" w:rsidP="00CE02A7">
            <w:pPr>
              <w:jc w:val="left"/>
              <w:rPr>
                <w:rFonts w:ascii="Times New Roman" w:hAnsi="Times New Roman" w:cs="Times New Roman"/>
                <w:sz w:val="24"/>
                <w:szCs w:val="24"/>
              </w:rPr>
            </w:pPr>
            <w:r w:rsidRPr="006732A7">
              <w:rPr>
                <w:rFonts w:ascii="Times New Roman" w:hAnsi="Times New Roman" w:cs="Times New Roman"/>
                <w:b/>
                <w:sz w:val="24"/>
                <w:szCs w:val="24"/>
              </w:rPr>
              <w:t>Fact Sheet Preparer:</w:t>
            </w:r>
            <w:r w:rsidR="009D0ECF" w:rsidRPr="006732A7">
              <w:rPr>
                <w:rFonts w:ascii="Times New Roman" w:hAnsi="Times New Roman" w:cs="Times New Roman"/>
                <w:b/>
                <w:sz w:val="24"/>
                <w:szCs w:val="24"/>
              </w:rPr>
              <w:t xml:space="preserve"> </w:t>
            </w:r>
            <w:r w:rsidR="007117CD" w:rsidRPr="006732A7">
              <w:rPr>
                <w:rFonts w:ascii="Times New Roman" w:hAnsi="Times New Roman" w:cs="Times New Roman"/>
                <w:sz w:val="24"/>
                <w:szCs w:val="24"/>
              </w:rPr>
              <w:t>Dominic Nguyen</w:t>
            </w:r>
            <w:ins w:id="12" w:author="NASA" w:date="2022-02-17T15:06:00Z">
              <w:r w:rsidR="005130ED">
                <w:rPr>
                  <w:rFonts w:ascii="Times New Roman" w:hAnsi="Times New Roman" w:cs="Times New Roman"/>
                  <w:sz w:val="24"/>
                  <w:szCs w:val="24"/>
                </w:rPr>
                <w:t>, Ryan McDonough</w:t>
              </w:r>
            </w:ins>
          </w:p>
          <w:p w14:paraId="04220A54" w14:textId="77777777" w:rsidR="003B6390" w:rsidRPr="006732A7" w:rsidRDefault="003B6390" w:rsidP="00CE02A7">
            <w:pPr>
              <w:jc w:val="left"/>
              <w:rPr>
                <w:rFonts w:ascii="Times New Roman" w:hAnsi="Times New Roman" w:cs="Times New Roman"/>
                <w:b/>
                <w:sz w:val="24"/>
                <w:szCs w:val="24"/>
              </w:rPr>
            </w:pPr>
          </w:p>
        </w:tc>
      </w:tr>
    </w:tbl>
    <w:p w14:paraId="0B17B828" w14:textId="34B487CF" w:rsidR="00E43BCF" w:rsidRPr="006732A7" w:rsidRDefault="00E43BCF" w:rsidP="003A3320">
      <w:pPr>
        <w:spacing w:line="240" w:lineRule="auto"/>
        <w:jc w:val="both"/>
        <w:rPr>
          <w:rFonts w:ascii="Times New Roman" w:hAnsi="Times New Roman" w:cs="Times New Roman"/>
          <w:sz w:val="24"/>
          <w:szCs w:val="24"/>
        </w:rPr>
      </w:pPr>
    </w:p>
    <w:p w14:paraId="3DD67929" w14:textId="4BF14E70" w:rsidR="009659A4" w:rsidRPr="006732A7" w:rsidRDefault="009659A4">
      <w:pPr>
        <w:rPr>
          <w:rFonts w:ascii="Times New Roman" w:hAnsi="Times New Roman" w:cs="Times New Roman"/>
          <w:sz w:val="24"/>
          <w:szCs w:val="24"/>
          <w:lang w:eastAsia="zh-CN"/>
        </w:rPr>
      </w:pPr>
      <w:r w:rsidRPr="006732A7">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A1CF4" w:rsidRPr="006732A7" w14:paraId="36D67B5F" w14:textId="77777777" w:rsidTr="0087107D">
        <w:trPr>
          <w:cantSplit/>
        </w:trPr>
        <w:tc>
          <w:tcPr>
            <w:tcW w:w="6487" w:type="dxa"/>
            <w:vAlign w:val="center"/>
          </w:tcPr>
          <w:p w14:paraId="2C902B96" w14:textId="77777777" w:rsidR="009A1CF4" w:rsidRPr="006732A7" w:rsidRDefault="009A1CF4" w:rsidP="00287B04">
            <w:pPr>
              <w:shd w:val="solid" w:color="FFFFFF" w:fill="FFFFFF"/>
              <w:jc w:val="both"/>
              <w:rPr>
                <w:rFonts w:ascii="Times New Roman" w:hAnsi="Times New Roman" w:cs="Times New Roman"/>
                <w:b/>
                <w:bCs/>
                <w:sz w:val="24"/>
                <w:szCs w:val="24"/>
              </w:rPr>
            </w:pPr>
            <w:r w:rsidRPr="006732A7">
              <w:rPr>
                <w:rFonts w:ascii="Times New Roman" w:hAnsi="Times New Roman" w:cs="Times New Roman"/>
                <w:b/>
                <w:bCs/>
                <w:sz w:val="24"/>
                <w:szCs w:val="24"/>
              </w:rPr>
              <w:lastRenderedPageBreak/>
              <w:t>Radiocommunication Study Groups</w:t>
            </w:r>
          </w:p>
        </w:tc>
        <w:tc>
          <w:tcPr>
            <w:tcW w:w="3402" w:type="dxa"/>
          </w:tcPr>
          <w:p w14:paraId="31E4EFF6"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rPr>
            </w:pPr>
            <w:bookmarkStart w:id="13" w:name="ditulogo"/>
            <w:bookmarkEnd w:id="13"/>
            <w:r w:rsidRPr="006732A7">
              <w:rPr>
                <w:rFonts w:ascii="Times New Roman" w:hAnsi="Times New Roman" w:cs="Times New Roman"/>
                <w:noProof/>
                <w:sz w:val="24"/>
                <w:szCs w:val="24"/>
              </w:rPr>
              <w:drawing>
                <wp:inline distT="0" distB="0" distL="0" distR="0" wp14:anchorId="48EB23ED" wp14:editId="7FCE19E1">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A1CF4" w:rsidRPr="006732A7" w14:paraId="5D004E7C" w14:textId="77777777" w:rsidTr="0087107D">
        <w:trPr>
          <w:cantSplit/>
        </w:trPr>
        <w:tc>
          <w:tcPr>
            <w:tcW w:w="6487" w:type="dxa"/>
            <w:tcBorders>
              <w:bottom w:val="single" w:sz="12" w:space="0" w:color="auto"/>
            </w:tcBorders>
          </w:tcPr>
          <w:p w14:paraId="5D47BE88" w14:textId="77777777" w:rsidR="009A1CF4" w:rsidRPr="006732A7" w:rsidRDefault="009A1CF4" w:rsidP="00287B04">
            <w:pPr>
              <w:shd w:val="solid" w:color="FFFFFF" w:fill="FFFFFF"/>
              <w:spacing w:after="48"/>
              <w:jc w:val="both"/>
              <w:rPr>
                <w:rFonts w:ascii="Times New Roman" w:hAnsi="Times New Roman" w:cs="Times New Roman"/>
                <w:b/>
                <w:sz w:val="24"/>
                <w:szCs w:val="24"/>
              </w:rPr>
            </w:pPr>
          </w:p>
        </w:tc>
        <w:tc>
          <w:tcPr>
            <w:tcW w:w="3402" w:type="dxa"/>
            <w:tcBorders>
              <w:bottom w:val="single" w:sz="12" w:space="0" w:color="auto"/>
            </w:tcBorders>
          </w:tcPr>
          <w:p w14:paraId="24654B23" w14:textId="77777777" w:rsidR="009A1CF4" w:rsidRPr="006732A7" w:rsidRDefault="009A1CF4" w:rsidP="00287B04">
            <w:pPr>
              <w:shd w:val="solid" w:color="FFFFFF" w:fill="FFFFFF"/>
              <w:spacing w:after="48" w:line="240" w:lineRule="atLeast"/>
              <w:jc w:val="both"/>
              <w:rPr>
                <w:rFonts w:ascii="Times New Roman" w:hAnsi="Times New Roman" w:cs="Times New Roman"/>
                <w:sz w:val="24"/>
                <w:szCs w:val="24"/>
              </w:rPr>
            </w:pPr>
          </w:p>
        </w:tc>
      </w:tr>
      <w:tr w:rsidR="009A1CF4" w:rsidRPr="006732A7" w14:paraId="2E8DF8D7" w14:textId="77777777" w:rsidTr="0087107D">
        <w:trPr>
          <w:cantSplit/>
        </w:trPr>
        <w:tc>
          <w:tcPr>
            <w:tcW w:w="6487" w:type="dxa"/>
            <w:tcBorders>
              <w:top w:val="single" w:sz="12" w:space="0" w:color="auto"/>
            </w:tcBorders>
          </w:tcPr>
          <w:p w14:paraId="6FCFE3E7" w14:textId="77777777" w:rsidR="009A1CF4" w:rsidRPr="006732A7" w:rsidRDefault="009A1CF4" w:rsidP="00287B04">
            <w:pPr>
              <w:shd w:val="solid" w:color="FFFFFF" w:fill="FFFFFF"/>
              <w:spacing w:after="48"/>
              <w:jc w:val="both"/>
              <w:rPr>
                <w:rFonts w:ascii="Times New Roman" w:hAnsi="Times New Roman" w:cs="Times New Roman"/>
                <w:bCs/>
                <w:sz w:val="24"/>
                <w:szCs w:val="24"/>
              </w:rPr>
            </w:pPr>
          </w:p>
        </w:tc>
        <w:tc>
          <w:tcPr>
            <w:tcW w:w="3402" w:type="dxa"/>
            <w:tcBorders>
              <w:top w:val="single" w:sz="12" w:space="0" w:color="auto"/>
            </w:tcBorders>
          </w:tcPr>
          <w:p w14:paraId="15671499" w14:textId="77777777" w:rsidR="009A1CF4" w:rsidRPr="006732A7" w:rsidRDefault="009A1CF4" w:rsidP="00287B04">
            <w:pPr>
              <w:shd w:val="solid" w:color="FFFFFF" w:fill="FFFFFF"/>
              <w:spacing w:after="48" w:line="240" w:lineRule="atLeast"/>
              <w:jc w:val="both"/>
              <w:rPr>
                <w:rFonts w:ascii="Times New Roman" w:hAnsi="Times New Roman" w:cs="Times New Roman"/>
                <w:sz w:val="24"/>
                <w:szCs w:val="24"/>
              </w:rPr>
            </w:pPr>
          </w:p>
        </w:tc>
      </w:tr>
      <w:tr w:rsidR="009A1CF4" w:rsidRPr="006732A7" w14:paraId="2093725C" w14:textId="77777777" w:rsidTr="0087107D">
        <w:trPr>
          <w:cantSplit/>
        </w:trPr>
        <w:tc>
          <w:tcPr>
            <w:tcW w:w="6487" w:type="dxa"/>
            <w:vMerge w:val="restart"/>
          </w:tcPr>
          <w:p w14:paraId="17901FFB" w14:textId="742D8524" w:rsidR="009A1CF4" w:rsidRPr="006732A7" w:rsidRDefault="009A1CF4" w:rsidP="00287B04">
            <w:pPr>
              <w:shd w:val="solid" w:color="FFFFFF" w:fill="FFFFFF"/>
              <w:spacing w:after="240"/>
              <w:ind w:left="1134" w:hanging="1134"/>
              <w:jc w:val="both"/>
              <w:rPr>
                <w:rFonts w:ascii="Times New Roman" w:hAnsi="Times New Roman" w:cs="Times New Roman"/>
                <w:sz w:val="24"/>
                <w:szCs w:val="24"/>
                <w:lang w:val="fr-FR"/>
              </w:rPr>
            </w:pPr>
            <w:proofErr w:type="gramStart"/>
            <w:r w:rsidRPr="006732A7">
              <w:rPr>
                <w:rFonts w:ascii="Times New Roman" w:hAnsi="Times New Roman" w:cs="Times New Roman"/>
                <w:sz w:val="24"/>
                <w:szCs w:val="24"/>
                <w:lang w:val="fr-FR"/>
              </w:rPr>
              <w:t>Source:</w:t>
            </w:r>
            <w:proofErr w:type="gramEnd"/>
            <w:r w:rsidRPr="006732A7">
              <w:rPr>
                <w:rFonts w:ascii="Times New Roman" w:hAnsi="Times New Roman" w:cs="Times New Roman"/>
                <w:sz w:val="24"/>
                <w:szCs w:val="24"/>
                <w:lang w:val="fr-FR"/>
              </w:rPr>
              <w:tab/>
              <w:t>Document 5B/481 Annex 31</w:t>
            </w:r>
            <w:r w:rsidR="00D17AC1">
              <w:rPr>
                <w:rFonts w:ascii="Times New Roman" w:hAnsi="Times New Roman" w:cs="Times New Roman"/>
                <w:sz w:val="24"/>
                <w:szCs w:val="24"/>
                <w:lang w:val="fr-FR"/>
              </w:rPr>
              <w:t>, 5B/255 Annex 6</w:t>
            </w:r>
          </w:p>
          <w:p w14:paraId="0F27ABCA" w14:textId="77777777" w:rsidR="009A1CF4" w:rsidRPr="006732A7" w:rsidRDefault="009A1CF4" w:rsidP="00287B04">
            <w:pPr>
              <w:shd w:val="solid" w:color="FFFFFF" w:fill="FFFFFF"/>
              <w:spacing w:after="240"/>
              <w:ind w:left="1134" w:hanging="1134"/>
              <w:jc w:val="both"/>
              <w:rPr>
                <w:rFonts w:ascii="Times New Roman" w:hAnsi="Times New Roman" w:cs="Times New Roman"/>
                <w:sz w:val="24"/>
                <w:szCs w:val="24"/>
                <w:lang w:val="fr-FR"/>
              </w:rPr>
            </w:pPr>
            <w:proofErr w:type="spellStart"/>
            <w:proofErr w:type="gramStart"/>
            <w:r w:rsidRPr="006732A7">
              <w:rPr>
                <w:rFonts w:ascii="Times New Roman" w:hAnsi="Times New Roman" w:cs="Times New Roman"/>
                <w:sz w:val="24"/>
                <w:szCs w:val="24"/>
                <w:lang w:val="fr-FR"/>
              </w:rPr>
              <w:t>Subject</w:t>
            </w:r>
            <w:proofErr w:type="spellEnd"/>
            <w:r w:rsidRPr="006732A7">
              <w:rPr>
                <w:rFonts w:ascii="Times New Roman" w:hAnsi="Times New Roman" w:cs="Times New Roman"/>
                <w:sz w:val="24"/>
                <w:szCs w:val="24"/>
                <w:lang w:val="fr-FR"/>
              </w:rPr>
              <w:t>:</w:t>
            </w:r>
            <w:proofErr w:type="gramEnd"/>
            <w:r w:rsidRPr="006732A7">
              <w:rPr>
                <w:rFonts w:ascii="Times New Roman" w:hAnsi="Times New Roman" w:cs="Times New Roman"/>
                <w:sz w:val="24"/>
                <w:szCs w:val="24"/>
                <w:lang w:val="fr-FR"/>
              </w:rPr>
              <w:tab/>
              <w:t>WRC-23 agenda item 1.10</w:t>
            </w:r>
          </w:p>
        </w:tc>
        <w:tc>
          <w:tcPr>
            <w:tcW w:w="3402" w:type="dxa"/>
          </w:tcPr>
          <w:p w14:paraId="7FF6226B"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Document 5B/XX</w:t>
            </w:r>
          </w:p>
        </w:tc>
      </w:tr>
      <w:tr w:rsidR="009A1CF4" w:rsidRPr="006732A7" w14:paraId="3A34563A" w14:textId="77777777" w:rsidTr="0087107D">
        <w:trPr>
          <w:cantSplit/>
        </w:trPr>
        <w:tc>
          <w:tcPr>
            <w:tcW w:w="6487" w:type="dxa"/>
            <w:vMerge/>
          </w:tcPr>
          <w:p w14:paraId="53970744" w14:textId="77777777" w:rsidR="009A1CF4" w:rsidRPr="006732A7" w:rsidRDefault="009A1CF4" w:rsidP="00287B04">
            <w:pPr>
              <w:spacing w:before="60"/>
              <w:jc w:val="both"/>
              <w:rPr>
                <w:rFonts w:ascii="Times New Roman" w:hAnsi="Times New Roman" w:cs="Times New Roman"/>
                <w:b/>
                <w:smallCaps/>
                <w:sz w:val="24"/>
                <w:szCs w:val="24"/>
                <w:lang w:eastAsia="zh-CN"/>
              </w:rPr>
            </w:pPr>
          </w:p>
        </w:tc>
        <w:tc>
          <w:tcPr>
            <w:tcW w:w="3402" w:type="dxa"/>
          </w:tcPr>
          <w:p w14:paraId="63FE9F5B"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XX March 2022</w:t>
            </w:r>
          </w:p>
        </w:tc>
      </w:tr>
      <w:tr w:rsidR="009A1CF4" w:rsidRPr="006732A7" w14:paraId="14858785" w14:textId="77777777" w:rsidTr="0087107D">
        <w:trPr>
          <w:cantSplit/>
        </w:trPr>
        <w:tc>
          <w:tcPr>
            <w:tcW w:w="6487" w:type="dxa"/>
            <w:vMerge/>
          </w:tcPr>
          <w:p w14:paraId="04DCC5B1" w14:textId="77777777" w:rsidR="009A1CF4" w:rsidRPr="006732A7" w:rsidRDefault="009A1CF4" w:rsidP="00287B04">
            <w:pPr>
              <w:spacing w:before="60"/>
              <w:jc w:val="both"/>
              <w:rPr>
                <w:rFonts w:ascii="Times New Roman" w:hAnsi="Times New Roman" w:cs="Times New Roman"/>
                <w:b/>
                <w:smallCaps/>
                <w:sz w:val="24"/>
                <w:szCs w:val="24"/>
                <w:lang w:eastAsia="zh-CN"/>
              </w:rPr>
            </w:pPr>
          </w:p>
        </w:tc>
        <w:tc>
          <w:tcPr>
            <w:tcW w:w="3402" w:type="dxa"/>
          </w:tcPr>
          <w:p w14:paraId="2498C9E1" w14:textId="77777777" w:rsidR="009A1CF4" w:rsidRPr="006732A7" w:rsidRDefault="009A1CF4" w:rsidP="00287B04">
            <w:pPr>
              <w:shd w:val="solid" w:color="FFFFFF" w:fill="FFFFFF"/>
              <w:spacing w:line="240" w:lineRule="atLeast"/>
              <w:jc w:val="both"/>
              <w:rPr>
                <w:rFonts w:ascii="Times New Roman" w:eastAsia="SimSun" w:hAnsi="Times New Roman" w:cs="Times New Roman"/>
                <w:sz w:val="24"/>
                <w:szCs w:val="24"/>
                <w:lang w:eastAsia="zh-CN"/>
              </w:rPr>
            </w:pPr>
            <w:r w:rsidRPr="006732A7">
              <w:rPr>
                <w:rFonts w:ascii="Times New Roman" w:eastAsia="SimSun" w:hAnsi="Times New Roman" w:cs="Times New Roman"/>
                <w:b/>
                <w:sz w:val="24"/>
                <w:szCs w:val="24"/>
                <w:lang w:eastAsia="zh-CN"/>
              </w:rPr>
              <w:t>English only</w:t>
            </w:r>
          </w:p>
        </w:tc>
      </w:tr>
      <w:tr w:rsidR="009A1CF4" w:rsidRPr="006732A7" w14:paraId="7189A77C" w14:textId="77777777" w:rsidTr="0087107D">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A1CF4" w:rsidRPr="006732A7" w14:paraId="3A05E70E" w14:textId="77777777" w:rsidTr="0087107D">
              <w:trPr>
                <w:cantSplit/>
              </w:trPr>
              <w:tc>
                <w:tcPr>
                  <w:tcW w:w="9889" w:type="dxa"/>
                </w:tcPr>
                <w:p w14:paraId="61ACB76E" w14:textId="77777777" w:rsidR="009A1CF4" w:rsidRPr="00055AB5" w:rsidRDefault="009A1CF4" w:rsidP="00287B04">
                  <w:pPr>
                    <w:pStyle w:val="Source"/>
                    <w:rPr>
                      <w:bCs/>
                      <w:sz w:val="32"/>
                      <w:szCs w:val="32"/>
                      <w:lang w:eastAsia="zh-CN"/>
                    </w:rPr>
                  </w:pPr>
                  <w:r w:rsidRPr="00055AB5">
                    <w:rPr>
                      <w:bCs/>
                      <w:sz w:val="32"/>
                      <w:szCs w:val="32"/>
                      <w:lang w:eastAsia="zh-CN"/>
                    </w:rPr>
                    <w:t>United States of America</w:t>
                  </w:r>
                </w:p>
              </w:tc>
            </w:tr>
            <w:tr w:rsidR="009A1CF4" w:rsidRPr="006732A7" w14:paraId="6930B05B" w14:textId="77777777" w:rsidTr="0087107D">
              <w:trPr>
                <w:cantSplit/>
              </w:trPr>
              <w:tc>
                <w:tcPr>
                  <w:tcW w:w="9889" w:type="dxa"/>
                </w:tcPr>
                <w:p w14:paraId="0F7DD3BD" w14:textId="3A35E771" w:rsidR="009A1CF4" w:rsidRPr="00055AB5" w:rsidRDefault="00287B04" w:rsidP="00C200AE">
                  <w:pPr>
                    <w:pStyle w:val="Title1"/>
                    <w:rPr>
                      <w:sz w:val="32"/>
                      <w:szCs w:val="32"/>
                    </w:rPr>
                  </w:pPr>
                  <w:r w:rsidRPr="00055AB5">
                    <w:rPr>
                      <w:rStyle w:val="href"/>
                      <w:sz w:val="32"/>
                      <w:szCs w:val="32"/>
                    </w:rPr>
                    <w:t>Working document towards a draft CPM text for WRC-23 agenda item 1.10</w:t>
                  </w:r>
                </w:p>
              </w:tc>
            </w:tr>
          </w:tbl>
          <w:p w14:paraId="0BEA83D4" w14:textId="77777777" w:rsidR="009A1CF4" w:rsidRPr="006732A7" w:rsidRDefault="009A1CF4" w:rsidP="00287B04">
            <w:pPr>
              <w:keepNext/>
              <w:keepLines/>
              <w:spacing w:after="120"/>
              <w:jc w:val="both"/>
              <w:outlineLvl w:val="0"/>
              <w:rPr>
                <w:rFonts w:ascii="Times New Roman" w:hAnsi="Times New Roman" w:cs="Times New Roman"/>
                <w:b/>
                <w:sz w:val="24"/>
                <w:szCs w:val="24"/>
              </w:rPr>
            </w:pPr>
          </w:p>
          <w:p w14:paraId="3ED01DA7" w14:textId="77777777" w:rsidR="009A1CF4" w:rsidRPr="006732A7" w:rsidRDefault="009A1CF4" w:rsidP="00287B04">
            <w:pPr>
              <w:keepNext/>
              <w:keepLines/>
              <w:spacing w:after="120"/>
              <w:jc w:val="both"/>
              <w:outlineLvl w:val="0"/>
              <w:rPr>
                <w:rFonts w:ascii="Times New Roman" w:hAnsi="Times New Roman" w:cs="Times New Roman"/>
                <w:b/>
                <w:sz w:val="24"/>
                <w:szCs w:val="24"/>
              </w:rPr>
            </w:pPr>
            <w:r w:rsidRPr="006732A7">
              <w:rPr>
                <w:rFonts w:ascii="Times New Roman" w:hAnsi="Times New Roman" w:cs="Times New Roman"/>
                <w:b/>
                <w:sz w:val="24"/>
                <w:szCs w:val="24"/>
              </w:rPr>
              <w:t>1</w:t>
            </w:r>
            <w:r w:rsidRPr="006732A7">
              <w:rPr>
                <w:rFonts w:ascii="Times New Roman" w:hAnsi="Times New Roman" w:cs="Times New Roman"/>
                <w:b/>
                <w:sz w:val="24"/>
                <w:szCs w:val="24"/>
              </w:rPr>
              <w:tab/>
              <w:t>Introduction</w:t>
            </w:r>
          </w:p>
          <w:p w14:paraId="510E6E01" w14:textId="77777777" w:rsidR="009A1CF4" w:rsidRPr="006732A7" w:rsidRDefault="009A1CF4" w:rsidP="00287B04">
            <w:pPr>
              <w:jc w:val="both"/>
              <w:rPr>
                <w:rFonts w:ascii="Times New Roman" w:hAnsi="Times New Roman" w:cs="Times New Roman"/>
                <w:sz w:val="24"/>
                <w:szCs w:val="24"/>
              </w:rPr>
            </w:pPr>
          </w:p>
          <w:p w14:paraId="319EEA24" w14:textId="792A32F0" w:rsidR="009A1CF4" w:rsidRPr="006732A7" w:rsidRDefault="009A1CF4" w:rsidP="00287B04">
            <w:pPr>
              <w:shd w:val="clear" w:color="auto" w:fill="FFFFFF"/>
              <w:jc w:val="both"/>
              <w:rPr>
                <w:rFonts w:ascii="Times New Roman" w:hAnsi="Times New Roman" w:cs="Times New Roman"/>
                <w:bCs/>
                <w:sz w:val="24"/>
                <w:szCs w:val="24"/>
              </w:rPr>
            </w:pPr>
            <w:r w:rsidRPr="006732A7">
              <w:rPr>
                <w:rFonts w:ascii="Times New Roman" w:hAnsi="Times New Roman" w:cs="Times New Roman"/>
                <w:sz w:val="24"/>
                <w:szCs w:val="24"/>
              </w:rPr>
              <w:t xml:space="preserve">The United States of America would like to </w:t>
            </w:r>
            <w:r w:rsidR="00287B04" w:rsidRPr="006732A7">
              <w:rPr>
                <w:rFonts w:ascii="Times New Roman" w:hAnsi="Times New Roman" w:cs="Times New Roman"/>
                <w:sz w:val="24"/>
                <w:szCs w:val="24"/>
              </w:rPr>
              <w:t>initiate</w:t>
            </w:r>
            <w:r w:rsidRPr="006732A7">
              <w:rPr>
                <w:rFonts w:ascii="Times New Roman" w:hAnsi="Times New Roman" w:cs="Times New Roman"/>
                <w:sz w:val="24"/>
                <w:szCs w:val="24"/>
              </w:rPr>
              <w:t xml:space="preserve"> the </w:t>
            </w:r>
            <w:r w:rsidR="00E31A6C">
              <w:rPr>
                <w:rFonts w:ascii="Times New Roman" w:hAnsi="Times New Roman" w:cs="Times New Roman"/>
                <w:sz w:val="24"/>
                <w:szCs w:val="24"/>
              </w:rPr>
              <w:t>development of a w</w:t>
            </w:r>
            <w:r w:rsidR="00287B04" w:rsidRPr="006732A7">
              <w:rPr>
                <w:rFonts w:ascii="Times New Roman" w:hAnsi="Times New Roman" w:cs="Times New Roman"/>
                <w:sz w:val="24"/>
                <w:szCs w:val="24"/>
              </w:rPr>
              <w:t>orking document towards a draft CPM text for WRC-23 agenda item 1.10</w:t>
            </w:r>
            <w:r w:rsidR="0092121A">
              <w:rPr>
                <w:rFonts w:ascii="Times New Roman" w:hAnsi="Times New Roman" w:cs="Times New Roman"/>
                <w:sz w:val="24"/>
                <w:szCs w:val="24"/>
              </w:rPr>
              <w:t>.</w:t>
            </w:r>
            <w:r w:rsidR="00D6463A">
              <w:t xml:space="preserve"> </w:t>
            </w:r>
            <w:r w:rsidR="00D6463A" w:rsidRPr="00D6463A">
              <w:rPr>
                <w:rFonts w:ascii="Times New Roman" w:hAnsi="Times New Roman" w:cs="Times New Roman"/>
                <w:sz w:val="24"/>
                <w:szCs w:val="24"/>
              </w:rPr>
              <w:t xml:space="preserve">The intent of this contribution is to aid Working Party (WP) 5B </w:t>
            </w:r>
            <w:r w:rsidR="00E31A6C">
              <w:rPr>
                <w:rFonts w:ascii="Times New Roman" w:hAnsi="Times New Roman" w:cs="Times New Roman"/>
                <w:sz w:val="24"/>
                <w:szCs w:val="24"/>
              </w:rPr>
              <w:t xml:space="preserve">as the responsible group </w:t>
            </w:r>
            <w:r w:rsidR="00D6463A" w:rsidRPr="00D6463A">
              <w:rPr>
                <w:rFonts w:ascii="Times New Roman" w:hAnsi="Times New Roman" w:cs="Times New Roman"/>
                <w:sz w:val="24"/>
                <w:szCs w:val="24"/>
              </w:rPr>
              <w:t>in progressing the work on draft CPM text and should not be viewed as the United States of America supporting one method over any other at this time.</w:t>
            </w:r>
          </w:p>
          <w:p w14:paraId="487E39F8" w14:textId="2C487647" w:rsidR="009A1CF4" w:rsidRPr="006732A7" w:rsidRDefault="00AB4CCF" w:rsidP="00287B04">
            <w:pPr>
              <w:pStyle w:val="Source"/>
              <w:jc w:val="both"/>
              <w:rPr>
                <w:sz w:val="24"/>
                <w:szCs w:val="24"/>
              </w:rPr>
            </w:pPr>
            <w:r>
              <w:rPr>
                <w:sz w:val="24"/>
                <w:szCs w:val="24"/>
              </w:rPr>
              <w:t>Attachment: 1</w:t>
            </w:r>
          </w:p>
          <w:p w14:paraId="2D82C8BF" w14:textId="77777777" w:rsidR="009A1CF4" w:rsidRPr="006732A7" w:rsidRDefault="009A1CF4" w:rsidP="00287B04">
            <w:pPr>
              <w:pStyle w:val="Source"/>
              <w:jc w:val="both"/>
              <w:rPr>
                <w:sz w:val="24"/>
                <w:szCs w:val="24"/>
              </w:rPr>
            </w:pPr>
          </w:p>
          <w:p w14:paraId="0D5C1637" w14:textId="77777777" w:rsidR="009A1CF4" w:rsidRPr="006732A7" w:rsidRDefault="009A1CF4" w:rsidP="00287B04">
            <w:pPr>
              <w:pStyle w:val="Source"/>
              <w:jc w:val="both"/>
              <w:rPr>
                <w:sz w:val="24"/>
                <w:szCs w:val="24"/>
              </w:rPr>
            </w:pPr>
          </w:p>
          <w:p w14:paraId="20CCF2C1" w14:textId="77777777" w:rsidR="009A1CF4" w:rsidRPr="006732A7" w:rsidRDefault="009A1CF4" w:rsidP="00287B04">
            <w:pPr>
              <w:pStyle w:val="Source"/>
              <w:jc w:val="both"/>
              <w:rPr>
                <w:sz w:val="24"/>
                <w:szCs w:val="24"/>
              </w:rPr>
            </w:pPr>
          </w:p>
        </w:tc>
      </w:tr>
    </w:tbl>
    <w:p w14:paraId="035B008C" w14:textId="351DDFD8" w:rsidR="005F4623" w:rsidRPr="006732A7" w:rsidRDefault="005F4623" w:rsidP="009A1CF4">
      <w:pPr>
        <w:jc w:val="left"/>
        <w:rPr>
          <w:rFonts w:ascii="Times New Roman" w:hAnsi="Times New Roman" w:cs="Times New Roman"/>
          <w:sz w:val="24"/>
          <w:szCs w:val="24"/>
          <w:lang w:eastAsia="zh-CN"/>
        </w:rPr>
      </w:pPr>
    </w:p>
    <w:p w14:paraId="56211E76" w14:textId="6C2B823D" w:rsidR="008F3288" w:rsidRPr="006732A7" w:rsidRDefault="008F3288">
      <w:pPr>
        <w:rPr>
          <w:rFonts w:ascii="Times New Roman" w:hAnsi="Times New Roman" w:cs="Times New Roman"/>
          <w:sz w:val="24"/>
          <w:szCs w:val="24"/>
          <w:lang w:eastAsia="zh-CN"/>
        </w:rPr>
      </w:pPr>
      <w:r w:rsidRPr="006732A7">
        <w:rPr>
          <w:rFonts w:ascii="Times New Roman" w:hAnsi="Times New Roman" w:cs="Times New Roman"/>
          <w:sz w:val="24"/>
          <w:szCs w:val="24"/>
          <w:lang w:eastAsia="zh-CN"/>
        </w:rPr>
        <w:br w:type="page"/>
      </w:r>
    </w:p>
    <w:p w14:paraId="3B751C16" w14:textId="1FE382CC" w:rsidR="00AB4CCF" w:rsidRPr="00444E27" w:rsidRDefault="00AB4CCF" w:rsidP="00AF52D8">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Cs/>
          <w:caps/>
          <w:sz w:val="28"/>
          <w:szCs w:val="28"/>
          <w:lang w:val="en-GB"/>
        </w:rPr>
      </w:pPr>
      <w:r w:rsidRPr="00444E27">
        <w:rPr>
          <w:rFonts w:ascii="Times New Roman" w:eastAsia="Times New Roman" w:hAnsi="Times New Roman" w:cs="Times New Roman"/>
          <w:bCs/>
          <w:caps/>
          <w:sz w:val="28"/>
          <w:szCs w:val="28"/>
          <w:lang w:val="en-GB"/>
        </w:rPr>
        <w:lastRenderedPageBreak/>
        <w:t>ATTACHMENT</w:t>
      </w:r>
    </w:p>
    <w:p w14:paraId="35197ABC" w14:textId="72EE4FB7" w:rsidR="00AF52D8" w:rsidRPr="006732A7" w:rsidRDefault="00AF52D8" w:rsidP="00AF52D8">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
          <w:caps/>
          <w:sz w:val="24"/>
          <w:szCs w:val="24"/>
          <w:lang w:val="en-GB"/>
        </w:rPr>
      </w:pPr>
      <w:r w:rsidRPr="006732A7">
        <w:rPr>
          <w:rFonts w:ascii="Times New Roman" w:eastAsia="Times New Roman" w:hAnsi="Times New Roman" w:cs="Times New Roman"/>
          <w:b/>
          <w:caps/>
          <w:sz w:val="24"/>
          <w:szCs w:val="24"/>
          <w:lang w:val="en-GB"/>
        </w:rPr>
        <w:t>CHAPTER 2</w:t>
      </w:r>
    </w:p>
    <w:p w14:paraId="2D864E19" w14:textId="77777777" w:rsidR="00AF52D8" w:rsidRPr="006732A7" w:rsidRDefault="00AF52D8" w:rsidP="00AF52D8">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Aeronautical and maritime issues</w:t>
      </w:r>
    </w:p>
    <w:p w14:paraId="146ED9B8" w14:textId="77777777" w:rsidR="00AF52D8" w:rsidRPr="006732A7" w:rsidRDefault="00AF52D8" w:rsidP="00AF52D8">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(Agenda items 1.6, 1.7, 1.8, 1.9, 1.10, 1.11)</w:t>
      </w:r>
    </w:p>
    <w:p w14:paraId="7BA32A01" w14:textId="48F1FEE1" w:rsidR="00AF52D8" w:rsidRPr="006732A7" w:rsidRDefault="00AF52D8" w:rsidP="00AF52D8">
      <w:pPr>
        <w:tabs>
          <w:tab w:val="left" w:pos="1134"/>
          <w:tab w:val="left" w:pos="1871"/>
          <w:tab w:val="left" w:pos="2268"/>
        </w:tabs>
        <w:spacing w:before="240" w:line="240" w:lineRule="auto"/>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Agenda item 1.</w:t>
      </w:r>
      <w:r w:rsidR="000C7DEE">
        <w:rPr>
          <w:rFonts w:ascii="Times New Roman" w:eastAsia="Times New Roman" w:hAnsi="Times New Roman" w:cs="Times New Roman"/>
          <w:sz w:val="24"/>
          <w:szCs w:val="24"/>
          <w:lang w:val="en-GB"/>
        </w:rPr>
        <w:t>10</w:t>
      </w:r>
    </w:p>
    <w:p w14:paraId="3D8F511D" w14:textId="7629DBE0"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b/>
          <w:bCs/>
          <w:sz w:val="24"/>
          <w:szCs w:val="24"/>
          <w:lang w:val="en-GB"/>
        </w:rPr>
      </w:pPr>
      <w:r w:rsidRPr="006732A7">
        <w:rPr>
          <w:rFonts w:ascii="Times New Roman" w:eastAsia="Times New Roman" w:hAnsi="Times New Roman" w:cs="Times New Roman"/>
          <w:b/>
          <w:bCs/>
          <w:sz w:val="24"/>
          <w:szCs w:val="24"/>
          <w:lang w:val="en-GB"/>
        </w:rPr>
        <w:t>(WP 5B</w:t>
      </w:r>
      <w:r w:rsidRPr="006732A7">
        <w:rPr>
          <w:rFonts w:ascii="Times New Roman" w:eastAsia="Times New Roman" w:hAnsi="Times New Roman" w:cs="Times New Roman"/>
          <w:b/>
          <w:bCs/>
          <w:position w:val="6"/>
          <w:sz w:val="24"/>
          <w:szCs w:val="24"/>
          <w:lang w:val="en-GB"/>
        </w:rPr>
        <w:footnoteReference w:customMarkFollows="1" w:id="2"/>
        <w:t>*</w:t>
      </w:r>
      <w:r w:rsidRPr="006732A7">
        <w:rPr>
          <w:rFonts w:ascii="Times New Roman" w:eastAsia="Times New Roman" w:hAnsi="Times New Roman" w:cs="Times New Roman"/>
          <w:b/>
          <w:bCs/>
          <w:sz w:val="24"/>
          <w:szCs w:val="24"/>
          <w:lang w:val="en-GB"/>
        </w:rPr>
        <w:t xml:space="preserve"> / WP </w:t>
      </w:r>
      <w:r w:rsidR="00273220">
        <w:rPr>
          <w:rFonts w:ascii="Times New Roman" w:eastAsia="Times New Roman" w:hAnsi="Times New Roman" w:cs="Times New Roman"/>
          <w:b/>
          <w:bCs/>
          <w:sz w:val="24"/>
          <w:szCs w:val="24"/>
          <w:lang w:val="en-GB"/>
        </w:rPr>
        <w:t xml:space="preserve">3K, WP </w:t>
      </w:r>
      <w:r w:rsidRPr="006732A7">
        <w:rPr>
          <w:rFonts w:ascii="Times New Roman" w:eastAsia="Times New Roman" w:hAnsi="Times New Roman" w:cs="Times New Roman"/>
          <w:b/>
          <w:bCs/>
          <w:sz w:val="24"/>
          <w:szCs w:val="24"/>
          <w:lang w:val="en-GB"/>
        </w:rPr>
        <w:t>3M, WP 4</w:t>
      </w:r>
      <w:r w:rsidR="001D2D8C">
        <w:rPr>
          <w:rFonts w:ascii="Times New Roman" w:eastAsia="Times New Roman" w:hAnsi="Times New Roman" w:cs="Times New Roman"/>
          <w:b/>
          <w:bCs/>
          <w:sz w:val="24"/>
          <w:szCs w:val="24"/>
          <w:lang w:val="en-GB"/>
        </w:rPr>
        <w:t>A</w:t>
      </w:r>
      <w:r w:rsidRPr="006732A7">
        <w:rPr>
          <w:rFonts w:ascii="Times New Roman" w:eastAsia="Times New Roman" w:hAnsi="Times New Roman" w:cs="Times New Roman"/>
          <w:b/>
          <w:bCs/>
          <w:sz w:val="24"/>
          <w:szCs w:val="24"/>
          <w:lang w:val="en-GB"/>
        </w:rPr>
        <w:t xml:space="preserve">, </w:t>
      </w:r>
      <w:r w:rsidR="001D2D8C">
        <w:rPr>
          <w:rFonts w:ascii="Times New Roman" w:eastAsia="Times New Roman" w:hAnsi="Times New Roman" w:cs="Times New Roman"/>
          <w:b/>
          <w:bCs/>
          <w:sz w:val="24"/>
          <w:szCs w:val="24"/>
          <w:lang w:val="en-GB"/>
        </w:rPr>
        <w:t xml:space="preserve">WP 5A, WP 5C, </w:t>
      </w:r>
      <w:r w:rsidRPr="006732A7">
        <w:rPr>
          <w:rFonts w:ascii="Times New Roman" w:eastAsia="Times New Roman" w:hAnsi="Times New Roman" w:cs="Times New Roman"/>
          <w:b/>
          <w:bCs/>
          <w:sz w:val="24"/>
          <w:szCs w:val="24"/>
          <w:lang w:val="en-GB"/>
        </w:rPr>
        <w:t>WP 7</w:t>
      </w:r>
      <w:r w:rsidR="001D2D8C">
        <w:rPr>
          <w:rFonts w:ascii="Times New Roman" w:eastAsia="Times New Roman" w:hAnsi="Times New Roman" w:cs="Times New Roman"/>
          <w:b/>
          <w:bCs/>
          <w:sz w:val="24"/>
          <w:szCs w:val="24"/>
          <w:lang w:val="en-GB"/>
        </w:rPr>
        <w:t>C, WP 7D</w:t>
      </w:r>
      <w:r w:rsidRPr="006732A7">
        <w:rPr>
          <w:rFonts w:ascii="Times New Roman" w:eastAsia="Times New Roman" w:hAnsi="Times New Roman" w:cs="Times New Roman"/>
          <w:b/>
          <w:bCs/>
          <w:sz w:val="24"/>
          <w:szCs w:val="24"/>
          <w:lang w:val="en-GB"/>
        </w:rPr>
        <w:t>)</w:t>
      </w:r>
    </w:p>
    <w:p w14:paraId="3E279CFA" w14:textId="47F79943" w:rsidR="00AF52D8" w:rsidRPr="006732A7" w:rsidRDefault="00AF52D8" w:rsidP="00AF52D8">
      <w:pPr>
        <w:tabs>
          <w:tab w:val="left" w:pos="1134"/>
          <w:tab w:val="left" w:pos="1871"/>
          <w:tab w:val="left" w:pos="2268"/>
        </w:tabs>
        <w:overflowPunct w:val="0"/>
        <w:autoSpaceDE w:val="0"/>
        <w:autoSpaceDN w:val="0"/>
        <w:adjustRightInd w:val="0"/>
        <w:spacing w:before="240" w:line="240" w:lineRule="auto"/>
        <w:jc w:val="both"/>
        <w:textAlignment w:val="baseline"/>
        <w:rPr>
          <w:rFonts w:ascii="Times New Roman" w:eastAsia="Times New Roman" w:hAnsi="Times New Roman" w:cs="Times New Roman"/>
          <w:b/>
          <w:i/>
          <w:iCs/>
          <w:sz w:val="24"/>
          <w:szCs w:val="24"/>
          <w:lang w:val="en-GB"/>
        </w:rPr>
      </w:pPr>
      <w:r w:rsidRPr="006732A7">
        <w:rPr>
          <w:rFonts w:ascii="Times New Roman" w:eastAsia="Times New Roman" w:hAnsi="Times New Roman" w:cs="Times New Roman"/>
          <w:i/>
          <w:iCs/>
          <w:sz w:val="24"/>
          <w:szCs w:val="24"/>
          <w:lang w:val="en-GB"/>
        </w:rPr>
        <w:t>1.</w:t>
      </w:r>
      <w:r w:rsidR="004C4D9E">
        <w:rPr>
          <w:rFonts w:ascii="Times New Roman" w:eastAsia="Times New Roman" w:hAnsi="Times New Roman" w:cs="Times New Roman"/>
          <w:i/>
          <w:iCs/>
          <w:sz w:val="24"/>
          <w:szCs w:val="24"/>
          <w:lang w:val="en-GB"/>
        </w:rPr>
        <w:t>10</w:t>
      </w:r>
      <w:r w:rsidRPr="006732A7">
        <w:rPr>
          <w:rFonts w:ascii="Times New Roman" w:eastAsia="Times New Roman" w:hAnsi="Times New Roman" w:cs="Times New Roman"/>
          <w:i/>
          <w:iCs/>
          <w:sz w:val="24"/>
          <w:szCs w:val="24"/>
          <w:lang w:val="en-GB"/>
        </w:rPr>
        <w:tab/>
      </w:r>
      <w:r w:rsidR="00685263" w:rsidRPr="006732A7">
        <w:rPr>
          <w:rFonts w:ascii="Times New Roman" w:eastAsia="Times New Roman" w:hAnsi="Times New Roman" w:cs="Times New Roman"/>
          <w:i/>
          <w:iCs/>
          <w:sz w:val="24"/>
          <w:szCs w:val="24"/>
          <w:lang w:val="en-GB"/>
        </w:rPr>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00685263" w:rsidRPr="006732A7">
        <w:rPr>
          <w:rFonts w:ascii="Times New Roman" w:eastAsia="Times New Roman" w:hAnsi="Times New Roman" w:cs="Times New Roman"/>
          <w:b/>
          <w:bCs/>
          <w:i/>
          <w:iCs/>
          <w:sz w:val="24"/>
          <w:szCs w:val="24"/>
          <w:lang w:val="en-GB"/>
        </w:rPr>
        <w:t>430 (WRC-19</w:t>
      </w:r>
      <w:proofErr w:type="gramStart"/>
      <w:r w:rsidR="00685263" w:rsidRPr="006732A7">
        <w:rPr>
          <w:rFonts w:ascii="Times New Roman" w:eastAsia="Times New Roman" w:hAnsi="Times New Roman" w:cs="Times New Roman"/>
          <w:b/>
          <w:bCs/>
          <w:i/>
          <w:iCs/>
          <w:sz w:val="24"/>
          <w:szCs w:val="24"/>
          <w:lang w:val="en-GB"/>
        </w:rPr>
        <w:t>)</w:t>
      </w:r>
      <w:r w:rsidRPr="006732A7">
        <w:rPr>
          <w:rFonts w:ascii="Times New Roman" w:eastAsia="Times New Roman" w:hAnsi="Times New Roman" w:cs="Times New Roman"/>
          <w:b/>
          <w:bCs/>
          <w:i/>
          <w:iCs/>
          <w:sz w:val="24"/>
          <w:szCs w:val="24"/>
          <w:lang w:val="en-GB"/>
        </w:rPr>
        <w:t>;</w:t>
      </w:r>
      <w:proofErr w:type="gramEnd"/>
    </w:p>
    <w:p w14:paraId="10BDFBB0" w14:textId="0E8FCFFC" w:rsidR="00AF52D8" w:rsidRPr="006732A7" w:rsidRDefault="00AF52D8" w:rsidP="003D5F17">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sz w:val="24"/>
          <w:szCs w:val="24"/>
          <w:lang w:val="en-GB"/>
        </w:rPr>
        <w:t xml:space="preserve">Resolution </w:t>
      </w:r>
      <w:r w:rsidRPr="006732A7">
        <w:rPr>
          <w:rFonts w:ascii="Times New Roman" w:eastAsia="Times New Roman" w:hAnsi="Times New Roman" w:cs="Times New Roman"/>
          <w:b/>
          <w:bCs/>
          <w:sz w:val="24"/>
          <w:szCs w:val="24"/>
          <w:lang w:val="en-GB"/>
        </w:rPr>
        <w:t>4</w:t>
      </w:r>
      <w:r w:rsidR="009A19A0" w:rsidRPr="006732A7">
        <w:rPr>
          <w:rFonts w:ascii="Times New Roman" w:eastAsia="Times New Roman" w:hAnsi="Times New Roman" w:cs="Times New Roman"/>
          <w:b/>
          <w:bCs/>
          <w:sz w:val="24"/>
          <w:szCs w:val="24"/>
          <w:lang w:val="en-GB"/>
        </w:rPr>
        <w:t>30</w:t>
      </w:r>
      <w:r w:rsidRPr="006732A7">
        <w:rPr>
          <w:rFonts w:ascii="Times New Roman" w:eastAsia="Times New Roman" w:hAnsi="Times New Roman" w:cs="Times New Roman"/>
          <w:b/>
          <w:bCs/>
          <w:sz w:val="24"/>
          <w:szCs w:val="24"/>
          <w:lang w:val="en-GB"/>
        </w:rPr>
        <w:t xml:space="preserve"> (WRC-19)</w:t>
      </w:r>
      <w:r w:rsidRPr="006732A7">
        <w:rPr>
          <w:rFonts w:ascii="Times New Roman" w:eastAsia="Times New Roman" w:hAnsi="Times New Roman" w:cs="Times New Roman"/>
          <w:sz w:val="24"/>
          <w:szCs w:val="24"/>
          <w:lang w:val="en-GB"/>
        </w:rPr>
        <w:t xml:space="preserve"> – </w:t>
      </w:r>
      <w:r w:rsidR="003D5F17" w:rsidRPr="006732A7">
        <w:rPr>
          <w:rFonts w:ascii="Times New Roman" w:eastAsia="SimSun" w:hAnsi="Times New Roman" w:cs="Times New Roman"/>
          <w:i/>
          <w:iCs/>
          <w:sz w:val="24"/>
          <w:szCs w:val="24"/>
          <w:lang w:val="en-GB"/>
        </w:rPr>
        <w:t>Studies on frequency-related matters, including possible additional allocations, for the possible introduction of new non-safety aeronautical mobile applications</w:t>
      </w:r>
      <w:r w:rsidR="00560499">
        <w:rPr>
          <w:rFonts w:ascii="Times New Roman" w:eastAsia="SimSun" w:hAnsi="Times New Roman" w:cs="Times New Roman"/>
          <w:i/>
          <w:iCs/>
          <w:sz w:val="24"/>
          <w:szCs w:val="24"/>
          <w:lang w:val="en-GB"/>
        </w:rPr>
        <w:t>.</w:t>
      </w:r>
    </w:p>
    <w:p w14:paraId="636D52BF" w14:textId="0ECD6634" w:rsidR="00AF52D8" w:rsidRPr="006732A7" w:rsidRDefault="00AF52D8" w:rsidP="00AF52D8">
      <w:pPr>
        <w:keepNext/>
        <w:keepLines/>
        <w:tabs>
          <w:tab w:val="left" w:pos="1134"/>
          <w:tab w:val="left" w:pos="1871"/>
          <w:tab w:val="left" w:pos="2268"/>
        </w:tabs>
        <w:overflowPunct w:val="0"/>
        <w:autoSpaceDE w:val="0"/>
        <w:autoSpaceDN w:val="0"/>
        <w:adjustRightInd w:val="0"/>
        <w:spacing w:before="24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Executive summary</w:t>
      </w:r>
    </w:p>
    <w:p w14:paraId="0B1D3A63" w14:textId="77777777" w:rsidR="00946517" w:rsidRPr="006732A7" w:rsidRDefault="00946517" w:rsidP="00946517">
      <w:pPr>
        <w:tabs>
          <w:tab w:val="left" w:pos="1134"/>
          <w:tab w:val="left" w:pos="1871"/>
          <w:tab w:val="left" w:pos="2268"/>
        </w:tabs>
        <w:overflowPunct w:val="0"/>
        <w:autoSpaceDE w:val="0"/>
        <w:autoSpaceDN w:val="0"/>
        <w:adjustRightInd w:val="0"/>
        <w:spacing w:before="120" w:line="240" w:lineRule="auto"/>
        <w:jc w:val="both"/>
        <w:textAlignment w:val="baseline"/>
        <w:rPr>
          <w:ins w:id="14" w:author="USA" w:date="2022-02-25T13:37:00Z"/>
          <w:rFonts w:ascii="Times New Roman" w:eastAsia="Times New Roman" w:hAnsi="Times New Roman" w:cs="Times New Roman"/>
          <w:iCs/>
          <w:sz w:val="24"/>
          <w:szCs w:val="24"/>
          <w:lang w:val="en-GB"/>
        </w:rPr>
      </w:pPr>
      <w:ins w:id="15" w:author="USA" w:date="2022-02-25T13:37:00Z">
        <w:r w:rsidRPr="00884AB7">
          <w:rPr>
            <w:rFonts w:ascii="Times New Roman" w:eastAsia="Times New Roman" w:hAnsi="Times New Roman" w:cs="Times New Roman"/>
            <w:iCs/>
            <w:sz w:val="24"/>
            <w:szCs w:val="24"/>
            <w:lang w:val="en-GB"/>
          </w:rPr>
          <w:t xml:space="preserve">This agenda item seeks </w:t>
        </w:r>
        <w:r>
          <w:rPr>
            <w:rFonts w:ascii="Times New Roman" w:eastAsia="Times New Roman" w:hAnsi="Times New Roman" w:cs="Times New Roman"/>
            <w:iCs/>
            <w:sz w:val="24"/>
            <w:szCs w:val="24"/>
            <w:lang w:val="en-GB"/>
          </w:rPr>
          <w:t xml:space="preserve">possible </w:t>
        </w:r>
        <w:r w:rsidRPr="00884AB7">
          <w:rPr>
            <w:rFonts w:ascii="Times New Roman" w:eastAsia="Times New Roman" w:hAnsi="Times New Roman" w:cs="Times New Roman"/>
            <w:iCs/>
            <w:sz w:val="24"/>
            <w:szCs w:val="24"/>
            <w:lang w:val="en-GB"/>
          </w:rPr>
          <w:t xml:space="preserve">new </w:t>
        </w:r>
        <w:r w:rsidRPr="000E357F">
          <w:rPr>
            <w:rFonts w:ascii="Times New Roman" w:eastAsia="Times New Roman" w:hAnsi="Times New Roman" w:cs="Times New Roman"/>
            <w:iCs/>
            <w:sz w:val="24"/>
            <w:szCs w:val="24"/>
            <w:lang w:val="en-GB"/>
          </w:rPr>
          <w:t xml:space="preserve">aeronautical mobile service </w:t>
        </w:r>
        <w:r w:rsidRPr="00884AB7">
          <w:rPr>
            <w:rFonts w:ascii="Times New Roman" w:eastAsia="Times New Roman" w:hAnsi="Times New Roman" w:cs="Times New Roman"/>
            <w:iCs/>
            <w:sz w:val="24"/>
            <w:szCs w:val="24"/>
            <w:lang w:val="en-GB"/>
          </w:rPr>
          <w:t>allocation</w:t>
        </w:r>
        <w:r>
          <w:rPr>
            <w:rFonts w:ascii="Times New Roman" w:eastAsia="Times New Roman" w:hAnsi="Times New Roman" w:cs="Times New Roman"/>
            <w:iCs/>
            <w:sz w:val="24"/>
            <w:szCs w:val="24"/>
            <w:lang w:val="en-GB"/>
          </w:rPr>
          <w:t>s</w:t>
        </w:r>
        <w:r w:rsidRPr="00884AB7">
          <w:rPr>
            <w:rFonts w:ascii="Times New Roman" w:eastAsia="Times New Roman" w:hAnsi="Times New Roman" w:cs="Times New Roman"/>
            <w:iCs/>
            <w:sz w:val="24"/>
            <w:szCs w:val="24"/>
            <w:lang w:val="en-GB"/>
          </w:rPr>
          <w:t xml:space="preserve"> </w:t>
        </w:r>
        <w:r w:rsidRPr="000E357F">
          <w:rPr>
            <w:rFonts w:ascii="Times New Roman" w:eastAsia="Times New Roman" w:hAnsi="Times New Roman" w:cs="Times New Roman"/>
            <w:iCs/>
            <w:sz w:val="24"/>
            <w:szCs w:val="24"/>
            <w:lang w:val="en-GB"/>
          </w:rPr>
          <w:t>for the use of non-safety aeronautical mobile applications</w:t>
        </w:r>
        <w:r>
          <w:rPr>
            <w:rFonts w:ascii="Times New Roman" w:eastAsia="Times New Roman" w:hAnsi="Times New Roman" w:cs="Times New Roman"/>
            <w:iCs/>
            <w:sz w:val="24"/>
            <w:szCs w:val="24"/>
            <w:lang w:val="en-GB"/>
          </w:rPr>
          <w:t>.</w:t>
        </w:r>
        <w:r w:rsidRPr="000E357F">
          <w:rPr>
            <w:rFonts w:ascii="Times New Roman" w:eastAsia="Times New Roman" w:hAnsi="Times New Roman" w:cs="Times New Roman"/>
            <w:iCs/>
            <w:sz w:val="24"/>
            <w:szCs w:val="24"/>
            <w:lang w:val="en-GB"/>
          </w:rPr>
          <w:t xml:space="preserve"> </w:t>
        </w:r>
        <w:r w:rsidRPr="006732A7">
          <w:rPr>
            <w:rFonts w:ascii="Times New Roman" w:eastAsia="Times New Roman" w:hAnsi="Times New Roman" w:cs="Times New Roman"/>
            <w:iCs/>
            <w:sz w:val="24"/>
            <w:szCs w:val="24"/>
            <w:lang w:val="en-GB"/>
          </w:rPr>
          <w:t xml:space="preserve">To address this agenda item, ITU-R has undertaken studies, pursuant to Resolution </w:t>
        </w:r>
        <w:r w:rsidRPr="006732A7">
          <w:rPr>
            <w:rFonts w:ascii="Times New Roman" w:eastAsia="Times New Roman" w:hAnsi="Times New Roman" w:cs="Times New Roman"/>
            <w:b/>
            <w:bCs/>
            <w:iCs/>
            <w:sz w:val="24"/>
            <w:szCs w:val="24"/>
            <w:lang w:val="en-GB"/>
          </w:rPr>
          <w:t>4</w:t>
        </w:r>
        <w:r>
          <w:rPr>
            <w:rFonts w:ascii="Times New Roman" w:eastAsia="Times New Roman" w:hAnsi="Times New Roman" w:cs="Times New Roman"/>
            <w:b/>
            <w:bCs/>
            <w:iCs/>
            <w:sz w:val="24"/>
            <w:szCs w:val="24"/>
            <w:lang w:val="en-GB"/>
          </w:rPr>
          <w:t>30</w:t>
        </w:r>
        <w:r w:rsidRPr="006732A7">
          <w:rPr>
            <w:rFonts w:ascii="Times New Roman" w:eastAsia="Times New Roman" w:hAnsi="Times New Roman" w:cs="Times New Roman"/>
            <w:b/>
            <w:bCs/>
            <w:iCs/>
            <w:sz w:val="24"/>
            <w:szCs w:val="24"/>
            <w:lang w:val="en-GB"/>
          </w:rPr>
          <w:t xml:space="preserve"> (WRC-19)</w:t>
        </w:r>
        <w:r w:rsidRPr="006732A7">
          <w:rPr>
            <w:rFonts w:ascii="Times New Roman" w:eastAsia="Times New Roman" w:hAnsi="Times New Roman" w:cs="Times New Roman"/>
            <w:iCs/>
            <w:sz w:val="24"/>
            <w:szCs w:val="24"/>
            <w:lang w:val="en-GB"/>
          </w:rPr>
          <w:t xml:space="preserve">, </w:t>
        </w:r>
        <w:r w:rsidRPr="00BB0048">
          <w:rPr>
            <w:rFonts w:ascii="Times New Roman" w:eastAsia="Times New Roman" w:hAnsi="Times New Roman" w:cs="Times New Roman"/>
            <w:iCs/>
            <w:sz w:val="24"/>
            <w:szCs w:val="24"/>
            <w:lang w:val="en-GB"/>
          </w:rPr>
          <w:t>on frequency-related matters</w:t>
        </w:r>
        <w:r w:rsidRPr="00D36568">
          <w:rPr>
            <w:rFonts w:ascii="Times New Roman" w:eastAsia="Times New Roman" w:hAnsi="Times New Roman" w:cs="Times New Roman"/>
            <w:iCs/>
            <w:sz w:val="24"/>
            <w:szCs w:val="24"/>
            <w:lang w:val="en-GB"/>
          </w:rPr>
          <w:t xml:space="preserve"> </w:t>
        </w:r>
        <w:r w:rsidRPr="00BB0048">
          <w:rPr>
            <w:rFonts w:ascii="Times New Roman" w:eastAsia="Times New Roman" w:hAnsi="Times New Roman" w:cs="Times New Roman"/>
            <w:iCs/>
            <w:sz w:val="24"/>
            <w:szCs w:val="24"/>
            <w:lang w:val="en-GB"/>
          </w:rPr>
          <w:t xml:space="preserve">for the possible introduction of new non-safety aeronautical mobile applications, including </w:t>
        </w:r>
        <w:r>
          <w:rPr>
            <w:rFonts w:ascii="Times New Roman" w:eastAsia="Times New Roman" w:hAnsi="Times New Roman" w:cs="Times New Roman"/>
            <w:iCs/>
            <w:sz w:val="24"/>
            <w:szCs w:val="24"/>
            <w:lang w:val="en-GB"/>
          </w:rPr>
          <w:t xml:space="preserve">consideration of </w:t>
        </w:r>
        <w:r w:rsidRPr="00BB0048">
          <w:rPr>
            <w:rFonts w:ascii="Times New Roman" w:eastAsia="Times New Roman" w:hAnsi="Times New Roman" w:cs="Times New Roman"/>
            <w:iCs/>
            <w:sz w:val="24"/>
            <w:szCs w:val="24"/>
            <w:lang w:val="en-GB"/>
          </w:rPr>
          <w:t xml:space="preserve">possible additional allocations, </w:t>
        </w:r>
        <w:r w:rsidRPr="006732A7">
          <w:rPr>
            <w:rFonts w:ascii="Times New Roman" w:eastAsia="Times New Roman" w:hAnsi="Times New Roman" w:cs="Times New Roman"/>
            <w:iCs/>
            <w:sz w:val="24"/>
            <w:szCs w:val="24"/>
            <w:lang w:val="en-GB"/>
          </w:rPr>
          <w:t>(see section 2/1.</w:t>
        </w:r>
        <w:r>
          <w:rPr>
            <w:rFonts w:ascii="Times New Roman" w:eastAsia="Times New Roman" w:hAnsi="Times New Roman" w:cs="Times New Roman"/>
            <w:iCs/>
            <w:sz w:val="24"/>
            <w:szCs w:val="24"/>
            <w:lang w:val="en-GB"/>
          </w:rPr>
          <w:t>10</w:t>
        </w:r>
        <w:r w:rsidRPr="006732A7">
          <w:rPr>
            <w:rFonts w:ascii="Times New Roman" w:eastAsia="Times New Roman" w:hAnsi="Times New Roman" w:cs="Times New Roman"/>
            <w:iCs/>
            <w:sz w:val="24"/>
            <w:szCs w:val="24"/>
            <w:lang w:val="en-GB"/>
          </w:rPr>
          <w:t xml:space="preserve">/3). </w:t>
        </w:r>
      </w:ins>
    </w:p>
    <w:p w14:paraId="7B558CE7" w14:textId="77777777" w:rsidR="00946517" w:rsidRPr="006732A7" w:rsidRDefault="00946517" w:rsidP="00946517">
      <w:pPr>
        <w:tabs>
          <w:tab w:val="left" w:pos="1134"/>
          <w:tab w:val="left" w:pos="1871"/>
          <w:tab w:val="left" w:pos="2268"/>
        </w:tabs>
        <w:overflowPunct w:val="0"/>
        <w:autoSpaceDE w:val="0"/>
        <w:autoSpaceDN w:val="0"/>
        <w:adjustRightInd w:val="0"/>
        <w:spacing w:before="120" w:line="240" w:lineRule="auto"/>
        <w:jc w:val="both"/>
        <w:textAlignment w:val="baseline"/>
        <w:rPr>
          <w:ins w:id="16" w:author="USA" w:date="2022-02-25T13:37:00Z"/>
          <w:rFonts w:ascii="Times New Roman" w:eastAsia="Times New Roman" w:hAnsi="Times New Roman" w:cs="Times New Roman"/>
          <w:iCs/>
          <w:sz w:val="24"/>
          <w:szCs w:val="24"/>
          <w:lang w:val="en-GB"/>
        </w:rPr>
      </w:pPr>
      <w:ins w:id="17" w:author="USA" w:date="2022-02-25T13:37:00Z">
        <w:r>
          <w:rPr>
            <w:rFonts w:ascii="Times New Roman" w:eastAsia="Times New Roman" w:hAnsi="Times New Roman" w:cs="Times New Roman"/>
            <w:iCs/>
            <w:sz w:val="24"/>
            <w:szCs w:val="24"/>
            <w:lang w:val="en-GB"/>
          </w:rPr>
          <w:t>The following</w:t>
        </w:r>
        <w:r w:rsidRPr="006732A7">
          <w:rPr>
            <w:rFonts w:ascii="Times New Roman" w:eastAsia="Times New Roman" w:hAnsi="Times New Roman" w:cs="Times New Roman"/>
            <w:iCs/>
            <w:sz w:val="24"/>
            <w:szCs w:val="24"/>
            <w:lang w:val="en-GB"/>
          </w:rPr>
          <w:t xml:space="preserve"> methods are considered to answer this agenda item: </w:t>
        </w:r>
      </w:ins>
    </w:p>
    <w:p w14:paraId="7E1873BE" w14:textId="5467496B" w:rsidR="00946517" w:rsidRPr="00946517" w:rsidRDefault="00946517" w:rsidP="00946517">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rFonts w:ascii="Times New Roman" w:eastAsia="Times New Roman" w:hAnsi="Times New Roman" w:cs="Times New Roman"/>
          <w:sz w:val="24"/>
          <w:szCs w:val="24"/>
          <w:lang w:val="en-GB"/>
        </w:rPr>
      </w:pPr>
      <w:ins w:id="18" w:author="USA" w:date="2022-02-25T13:37:00Z">
        <w:r w:rsidRPr="006732A7">
          <w:rPr>
            <w:rFonts w:ascii="Times New Roman" w:eastAsia="Times New Roman" w:hAnsi="Times New Roman" w:cs="Times New Roman"/>
            <w:sz w:val="24"/>
            <w:szCs w:val="24"/>
            <w:lang w:val="en-GB"/>
          </w:rPr>
          <w:t>–</w:t>
        </w:r>
        <w:r w:rsidRPr="006732A7">
          <w:rPr>
            <w:rFonts w:ascii="Times New Roman" w:eastAsia="Times New Roman" w:hAnsi="Times New Roman" w:cs="Times New Roman"/>
            <w:sz w:val="24"/>
            <w:szCs w:val="24"/>
            <w:lang w:val="en-GB"/>
          </w:rPr>
          <w:tab/>
          <w:t>Method A: NOC</w:t>
        </w:r>
      </w:ins>
    </w:p>
    <w:p w14:paraId="2A7E0878" w14:textId="0CF3BFF9" w:rsidR="00AF52D8" w:rsidRPr="006732A7" w:rsidRDefault="00AF52D8" w:rsidP="00AF52D8">
      <w:pPr>
        <w:tabs>
          <w:tab w:val="left" w:pos="1134"/>
          <w:tab w:val="left" w:pos="1871"/>
          <w:tab w:val="left" w:pos="2268"/>
          <w:tab w:val="center" w:pos="4819"/>
        </w:tabs>
        <w:overflowPunct w:val="0"/>
        <w:autoSpaceDE w:val="0"/>
        <w:autoSpaceDN w:val="0"/>
        <w:adjustRightInd w:val="0"/>
        <w:spacing w:before="240" w:after="120" w:line="240" w:lineRule="auto"/>
        <w:ind w:left="1134" w:hanging="1134"/>
        <w:jc w:val="left"/>
        <w:textAlignment w:val="baseline"/>
        <w:outlineLvl w:val="0"/>
        <w:rPr>
          <w:rFonts w:ascii="Times New Roman" w:eastAsia="Times New Roman" w:hAnsi="Times New Roman" w:cs="Times New Roman"/>
          <w:b/>
          <w:sz w:val="24"/>
          <w:szCs w:val="24"/>
          <w:lang w:val="en-GB" w:eastAsia="ja-JP"/>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/2</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Background</w:t>
      </w:r>
    </w:p>
    <w:p w14:paraId="40179FD6" w14:textId="77777777"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 xml:space="preserve">[Text of the background, not more than half a page of text to provide general information in a concise manner, </w:t>
      </w:r>
      <w:proofErr w:type="gramStart"/>
      <w:r w:rsidRPr="006732A7">
        <w:rPr>
          <w:rFonts w:ascii="Times New Roman" w:eastAsia="Times New Roman" w:hAnsi="Times New Roman" w:cs="Times New Roman"/>
          <w:i/>
          <w:iCs/>
          <w:sz w:val="24"/>
          <w:szCs w:val="24"/>
          <w:lang w:val="en-GB"/>
        </w:rPr>
        <w:t>in order to</w:t>
      </w:r>
      <w:proofErr w:type="gramEnd"/>
      <w:r w:rsidRPr="006732A7">
        <w:rPr>
          <w:rFonts w:ascii="Times New Roman" w:eastAsia="Times New Roman" w:hAnsi="Times New Roman" w:cs="Times New Roman"/>
          <w:i/>
          <w:iCs/>
          <w:sz w:val="24"/>
          <w:szCs w:val="24"/>
          <w:lang w:val="en-GB"/>
        </w:rPr>
        <w:t xml:space="preserve"> describe the rationale of the agenda items (or issue(s)). See also § A2.2 of Annex 2 to </w:t>
      </w:r>
      <w:hyperlink r:id="rId13" w:history="1">
        <w:r w:rsidRPr="006732A7">
          <w:rPr>
            <w:rFonts w:ascii="Times New Roman" w:eastAsia="Times New Roman" w:hAnsi="Times New Roman" w:cs="Times New Roman"/>
            <w:i/>
            <w:iCs/>
            <w:color w:val="0000FF"/>
            <w:sz w:val="24"/>
            <w:szCs w:val="24"/>
            <w:u w:val="single"/>
            <w:lang w:val="en-GB"/>
          </w:rPr>
          <w:t>Resolution ITU-R 2-8</w:t>
        </w:r>
      </w:hyperlink>
      <w:r w:rsidRPr="006732A7">
        <w:rPr>
          <w:rFonts w:ascii="Times New Roman" w:eastAsia="Times New Roman" w:hAnsi="Times New Roman" w:cs="Times New Roman"/>
          <w:i/>
          <w:iCs/>
          <w:sz w:val="24"/>
          <w:szCs w:val="24"/>
          <w:lang w:val="en-GB"/>
        </w:rPr>
        <w:t>]</w:t>
      </w:r>
    </w:p>
    <w:p w14:paraId="7ACE0D50" w14:textId="77777777" w:rsidR="00946517" w:rsidRPr="007376AD" w:rsidRDefault="00946517" w:rsidP="00946517">
      <w:pPr>
        <w:tabs>
          <w:tab w:val="left" w:pos="1134"/>
          <w:tab w:val="left" w:pos="1871"/>
          <w:tab w:val="left" w:pos="2268"/>
        </w:tabs>
        <w:overflowPunct w:val="0"/>
        <w:autoSpaceDE w:val="0"/>
        <w:autoSpaceDN w:val="0"/>
        <w:adjustRightInd w:val="0"/>
        <w:spacing w:before="120" w:line="240" w:lineRule="auto"/>
        <w:jc w:val="both"/>
        <w:textAlignment w:val="baseline"/>
        <w:rPr>
          <w:ins w:id="19" w:author="USA" w:date="2022-02-25T13:37:00Z"/>
          <w:rFonts w:ascii="Times New Roman" w:eastAsia="Times New Roman" w:hAnsi="Times New Roman" w:cs="Times New Roman"/>
          <w:sz w:val="24"/>
          <w:szCs w:val="24"/>
          <w:lang w:val="en-GB"/>
        </w:rPr>
      </w:pPr>
      <w:ins w:id="20" w:author="USA" w:date="2022-02-25T13:37:00Z">
        <w:r w:rsidRPr="007376AD">
          <w:rPr>
            <w:rFonts w:ascii="Times New Roman" w:eastAsia="Times New Roman" w:hAnsi="Times New Roman" w:cs="Times New Roman"/>
            <w:sz w:val="24"/>
            <w:szCs w:val="24"/>
            <w:lang w:val="en-GB"/>
          </w:rPr>
          <w:t>The frequency range 15.4-15.7 GHz is widely used by the radiolocation and aeronautical</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radionavigation services for critical applications with a significant investment in airborne radar</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applications within this band. ITU-R past studies show sharing between RLS and AMS could be</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difficult, requiring extremely large separation distances. Additionally, the sub-band 15.43-15.63</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GHz is allocated to the fixed-satellite service (Earth</w:t>
        </w:r>
        <w:r>
          <w:rPr>
            <w:rFonts w:ascii="Times New Roman" w:eastAsia="Times New Roman" w:hAnsi="Times New Roman" w:cs="Times New Roman"/>
            <w:sz w:val="24"/>
            <w:szCs w:val="24"/>
            <w:lang w:val="en-GB"/>
          </w:rPr>
          <w:t>-to-space</w:t>
        </w:r>
        <w:r w:rsidRPr="007376AD">
          <w:rPr>
            <w:rFonts w:ascii="Times New Roman" w:eastAsia="Times New Roman" w:hAnsi="Times New Roman" w:cs="Times New Roman"/>
            <w:sz w:val="24"/>
            <w:szCs w:val="24"/>
            <w:lang w:val="en-GB"/>
          </w:rPr>
          <w:t>) on a primary basis for use by</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feeder links of non-geostationary systems in the mobile satellite service. The aeronautical</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radionavigation service in the 15.4-15.7 GHz band is used for landing systems and unmanned</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aircraft detect and avoid systems. An ITU-R Recommendation is currently being developed to</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provide characteristics and protection requirements for these aeronautical radionavigation</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systems (Document 5B/</w:t>
        </w:r>
        <w:r>
          <w:rPr>
            <w:rFonts w:ascii="Times New Roman" w:eastAsia="Times New Roman" w:hAnsi="Times New Roman" w:cs="Times New Roman"/>
            <w:sz w:val="24"/>
            <w:szCs w:val="24"/>
            <w:lang w:val="en-GB"/>
          </w:rPr>
          <w:t>481 Annex 18</w:t>
        </w:r>
        <w:r w:rsidRPr="007376AD">
          <w:rPr>
            <w:rFonts w:ascii="Times New Roman" w:eastAsia="Times New Roman" w:hAnsi="Times New Roman" w:cs="Times New Roman"/>
            <w:sz w:val="24"/>
            <w:szCs w:val="24"/>
            <w:lang w:val="en-GB"/>
          </w:rPr>
          <w:t xml:space="preserve">). The sharing studies for the 15.4-15.7 GHz band should </w:t>
        </w:r>
        <w:proofErr w:type="gramStart"/>
        <w:r w:rsidRPr="007376AD">
          <w:rPr>
            <w:rFonts w:ascii="Times New Roman" w:eastAsia="Times New Roman" w:hAnsi="Times New Roman" w:cs="Times New Roman"/>
            <w:sz w:val="24"/>
            <w:szCs w:val="24"/>
            <w:lang w:val="en-GB"/>
          </w:rPr>
          <w:t>take into</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account</w:t>
        </w:r>
        <w:proofErr w:type="gramEnd"/>
        <w:r w:rsidRPr="007376AD">
          <w:rPr>
            <w:rFonts w:ascii="Times New Roman" w:eastAsia="Times New Roman" w:hAnsi="Times New Roman" w:cs="Times New Roman"/>
            <w:sz w:val="24"/>
            <w:szCs w:val="24"/>
            <w:lang w:val="en-GB"/>
          </w:rPr>
          <w:t xml:space="preserve"> the </w:t>
        </w:r>
        <w:r w:rsidRPr="007376AD">
          <w:rPr>
            <w:rFonts w:ascii="Times New Roman" w:eastAsia="Times New Roman" w:hAnsi="Times New Roman" w:cs="Times New Roman"/>
            <w:sz w:val="24"/>
            <w:szCs w:val="24"/>
            <w:lang w:val="en-GB"/>
          </w:rPr>
          <w:lastRenderedPageBreak/>
          <w:t>characteristics and protection requirements being developed and the airborne mobile</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nature of the aeronautical radionavigation systems that operate in the 15.4-15.7 GHz band.</w:t>
        </w:r>
      </w:ins>
    </w:p>
    <w:p w14:paraId="4DE1B78A" w14:textId="77777777" w:rsidR="00946517" w:rsidRPr="006732A7" w:rsidRDefault="00946517" w:rsidP="00946517">
      <w:pPr>
        <w:tabs>
          <w:tab w:val="left" w:pos="1134"/>
          <w:tab w:val="left" w:pos="1871"/>
          <w:tab w:val="left" w:pos="2268"/>
        </w:tabs>
        <w:overflowPunct w:val="0"/>
        <w:autoSpaceDE w:val="0"/>
        <w:autoSpaceDN w:val="0"/>
        <w:adjustRightInd w:val="0"/>
        <w:spacing w:before="120" w:line="240" w:lineRule="auto"/>
        <w:jc w:val="both"/>
        <w:textAlignment w:val="baseline"/>
        <w:rPr>
          <w:ins w:id="21" w:author="USA" w:date="2022-02-25T13:37:00Z"/>
          <w:rFonts w:ascii="Times New Roman" w:eastAsia="Times New Roman" w:hAnsi="Times New Roman" w:cs="Times New Roman"/>
          <w:sz w:val="24"/>
          <w:szCs w:val="24"/>
          <w:lang w:val="en-GB"/>
        </w:rPr>
      </w:pPr>
      <w:ins w:id="22" w:author="USA" w:date="2022-02-25T13:37:00Z">
        <w:r w:rsidRPr="007376AD">
          <w:rPr>
            <w:rFonts w:ascii="Times New Roman" w:eastAsia="Times New Roman" w:hAnsi="Times New Roman" w:cs="Times New Roman"/>
            <w:sz w:val="24"/>
            <w:szCs w:val="24"/>
            <w:lang w:val="en-GB"/>
          </w:rPr>
          <w:t>The 22-22.21 GHz frequency band under consideration is adjacent to the 22.21-22.5 GHz</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frequency band allocated to the EESS (passive). The 22.21-22.5 GHz frequency band allows for</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remote sensing observations near an H2O absorption line that is essential not only for measuring</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atmospheric water vapor, but also for reducing error in other geophysical parameters due to the</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presence of water vapor. Therefore, adjacent band studies are required to ensure protection of the</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EESS (passive) in the 22.21-22.5 GHz frequency band.</w:t>
        </w:r>
      </w:ins>
    </w:p>
    <w:p w14:paraId="14215092" w14:textId="5CA78336"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Summary and analysis of the results of ITU-R studies</w:t>
      </w:r>
    </w:p>
    <w:p w14:paraId="2C103C17" w14:textId="3E7C88F0" w:rsidR="00AF52D8" w:rsidRPr="00C916C9" w:rsidRDefault="00AF52D8" w:rsidP="00C916C9">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D800074" w14:textId="77777777" w:rsidR="00946517" w:rsidRPr="006732A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23" w:author="USA" w:date="2022-02-25T13:38:00Z"/>
          <w:rFonts w:ascii="Times New Roman" w:eastAsia="Times New Roman" w:hAnsi="Times New Roman" w:cs="Times New Roman"/>
          <w:b/>
          <w:sz w:val="24"/>
          <w:szCs w:val="24"/>
          <w:lang w:val="en-GB"/>
        </w:rPr>
      </w:pPr>
      <w:ins w:id="24" w:author="USA" w:date="2022-02-25T13:38:00Z">
        <w:r w:rsidRPr="006732A7">
          <w:rPr>
            <w:rFonts w:ascii="Times New Roman" w:eastAsia="Times New Roman" w:hAnsi="Times New Roman" w:cs="Times New Roman"/>
            <w:b/>
            <w:sz w:val="24"/>
            <w:szCs w:val="24"/>
            <w:lang w:val="en-GB"/>
          </w:rPr>
          <w:t>2/1.</w:t>
        </w:r>
        <w:r>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Pr>
            <w:rFonts w:ascii="Times New Roman" w:eastAsia="Times New Roman" w:hAnsi="Times New Roman" w:cs="Times New Roman"/>
            <w:b/>
            <w:sz w:val="24"/>
            <w:szCs w:val="24"/>
            <w:lang w:val="en-GB"/>
          </w:rPr>
          <w:t>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Relevant ITU-R Recommendations and Reports</w:t>
        </w:r>
      </w:ins>
    </w:p>
    <w:p w14:paraId="229E377C" w14:textId="77777777" w:rsidR="00946517"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25" w:author="USA" w:date="2022-02-25T13:38:00Z"/>
          <w:rFonts w:ascii="Times New Roman" w:hAnsi="Times New Roman" w:cs="Times New Roman"/>
          <w:sz w:val="24"/>
          <w:szCs w:val="24"/>
          <w:highlight w:val="yellow"/>
        </w:rPr>
      </w:pPr>
      <w:ins w:id="26" w:author="USA" w:date="2022-02-25T13:38:00Z">
        <w:r w:rsidRPr="006732A7">
          <w:rPr>
            <w:rFonts w:ascii="Times New Roman" w:eastAsia="Times New Roman" w:hAnsi="Times New Roman" w:cs="Times New Roman"/>
            <w:sz w:val="24"/>
            <w:szCs w:val="24"/>
            <w:lang w:val="en-GB"/>
          </w:rPr>
          <w:t xml:space="preserve">The relevant ITU-R </w:t>
        </w:r>
        <w:r w:rsidRPr="00DD3511">
          <w:rPr>
            <w:rFonts w:ascii="Times New Roman" w:eastAsia="Times New Roman" w:hAnsi="Times New Roman" w:cs="Times New Roman"/>
            <w:sz w:val="24"/>
            <w:szCs w:val="24"/>
            <w:lang w:val="en-GB"/>
          </w:rPr>
          <w:t>Recommendations are:</w:t>
        </w:r>
      </w:ins>
    </w:p>
    <w:p w14:paraId="2AC3659E" w14:textId="77777777" w:rsidR="00946517" w:rsidRPr="00DD3511"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27" w:author="USA" w:date="2022-02-25T13:38:00Z"/>
          <w:rFonts w:ascii="Times New Roman" w:hAnsi="Times New Roman" w:cs="Times New Roman"/>
          <w:sz w:val="24"/>
          <w:szCs w:val="24"/>
        </w:rPr>
      </w:pPr>
      <w:ins w:id="28" w:author="USA" w:date="2022-02-25T13:38:00Z">
        <w:r w:rsidRPr="00DD3511">
          <w:rPr>
            <w:rFonts w:ascii="Times New Roman" w:hAnsi="Times New Roman" w:cs="Times New Roman"/>
            <w:sz w:val="24"/>
            <w:szCs w:val="24"/>
          </w:rPr>
          <w:t>Characteristics</w:t>
        </w:r>
        <w:r>
          <w:rPr>
            <w:rFonts w:ascii="Times New Roman" w:hAnsi="Times New Roman" w:cs="Times New Roman"/>
            <w:sz w:val="24"/>
            <w:szCs w:val="24"/>
          </w:rPr>
          <w:t xml:space="preserve"> and protection criteria</w:t>
        </w:r>
        <w:r w:rsidRPr="00DD3511">
          <w:rPr>
            <w:rFonts w:ascii="Times New Roman" w:hAnsi="Times New Roman" w:cs="Times New Roman"/>
            <w:sz w:val="24"/>
            <w:szCs w:val="24"/>
          </w:rPr>
          <w:t xml:space="preserve">: </w:t>
        </w:r>
        <w:r>
          <w:fldChar w:fldCharType="begin"/>
        </w:r>
        <w:r>
          <w:instrText xml:space="preserve"> HYPERLINK "https://www.itu.int/rec/R-REC-F.758-7-201911-I/en" </w:instrText>
        </w:r>
        <w:r>
          <w:fldChar w:fldCharType="separate"/>
        </w:r>
        <w:r w:rsidRPr="009900AD">
          <w:rPr>
            <w:rStyle w:val="Hyperlink"/>
            <w:rFonts w:ascii="Times New Roman" w:hAnsi="Times New Roman" w:cs="Times New Roman"/>
            <w:sz w:val="24"/>
            <w:szCs w:val="24"/>
          </w:rPr>
          <w:t>F.758-7</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"https://www.itu.int/rec/R-REC-M.1730/en" </w:instrText>
        </w:r>
        <w:r>
          <w:fldChar w:fldCharType="separate"/>
        </w:r>
        <w:r w:rsidRPr="00110682">
          <w:rPr>
            <w:rStyle w:val="Hyperlink"/>
            <w:rFonts w:ascii="Times New Roman" w:hAnsi="Times New Roman" w:cs="Times New Roman"/>
            <w:sz w:val="24"/>
            <w:szCs w:val="24"/>
          </w:rPr>
          <w:t>M.1730-1</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"https://www.itu.int/rec/R-REC-M.2089/_page.print" </w:instrText>
        </w:r>
        <w:r>
          <w:fldChar w:fldCharType="separate"/>
        </w:r>
        <w:r w:rsidRPr="00110682">
          <w:rPr>
            <w:rStyle w:val="Hyperlink"/>
            <w:rFonts w:ascii="Times New Roman" w:hAnsi="Times New Roman" w:cs="Times New Roman"/>
            <w:sz w:val="24"/>
            <w:szCs w:val="24"/>
          </w:rPr>
          <w:t>M.2089-0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"https://www.itu.int/rec/R-REC-M.2114/en" </w:instrText>
        </w:r>
        <w:r>
          <w:fldChar w:fldCharType="separate"/>
        </w:r>
        <w:r w:rsidRPr="007E78C9">
          <w:rPr>
            <w:rStyle w:val="Hyperlink"/>
            <w:rFonts w:ascii="Times New Roman" w:hAnsi="Times New Roman" w:cs="Times New Roman"/>
            <w:sz w:val="24"/>
            <w:szCs w:val="24"/>
          </w:rPr>
          <w:t>M.2114-0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"https://www.itu.int/rec/R-REC-M.2115/en" </w:instrText>
        </w:r>
        <w:r>
          <w:fldChar w:fldCharType="separate"/>
        </w:r>
        <w:r w:rsidRPr="007E78C9">
          <w:rPr>
            <w:rStyle w:val="Hyperlink"/>
            <w:rFonts w:ascii="Times New Roman" w:hAnsi="Times New Roman" w:cs="Times New Roman"/>
            <w:sz w:val="24"/>
            <w:szCs w:val="24"/>
          </w:rPr>
          <w:t>M.2115-0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"https://www.itu.int/rec/R-REC-M.2116/en" </w:instrText>
        </w:r>
        <w:r>
          <w:fldChar w:fldCharType="separate"/>
        </w:r>
        <w:r w:rsidRPr="00E71157">
          <w:rPr>
            <w:rStyle w:val="Hyperlink"/>
            <w:rFonts w:ascii="Times New Roman" w:hAnsi="Times New Roman" w:cs="Times New Roman"/>
            <w:sz w:val="24"/>
            <w:szCs w:val="24"/>
          </w:rPr>
          <w:t>M.2116-0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w:t>
        </w:r>
        <w:r w:rsidRPr="006F2607">
          <w:rPr>
            <w:rFonts w:ascii="Times New Roman" w:hAnsi="Times New Roman" w:cs="Times New Roman"/>
            <w:sz w:val="24"/>
            <w:szCs w:val="24"/>
          </w:rPr>
          <w:t xml:space="preserve"> </w:t>
        </w:r>
        <w:r>
          <w:fldChar w:fldCharType="begin"/>
        </w:r>
        <w:r>
          <w:instrText xml:space="preserve"> HYPERLINK "https://www.itu.int/rec/R-REC-M.2120/en" </w:instrText>
        </w:r>
        <w:r>
          <w:fldChar w:fldCharType="separate"/>
        </w:r>
        <w:r w:rsidRPr="00E71157">
          <w:rPr>
            <w:rStyle w:val="Hyperlink"/>
            <w:rFonts w:ascii="Times New Roman" w:hAnsi="Times New Roman" w:cs="Times New Roman"/>
            <w:sz w:val="24"/>
            <w:szCs w:val="24"/>
          </w:rPr>
          <w:t>M.2120-0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w:t>
        </w:r>
        <w:r w:rsidRPr="00E0339C">
          <w:rPr>
            <w:rFonts w:ascii="Times New Roman" w:hAnsi="Times New Roman" w:cs="Times New Roman"/>
            <w:sz w:val="24"/>
            <w:szCs w:val="24"/>
          </w:rPr>
          <w:t xml:space="preserve"> </w:t>
        </w:r>
        <w:r>
          <w:fldChar w:fldCharType="begin"/>
        </w:r>
        <w:r>
          <w:instrText xml:space="preserve"> HYPERLINK "https://www.itu.int/rec/R-REC-RA.517/en" </w:instrText>
        </w:r>
        <w:r>
          <w:fldChar w:fldCharType="separate"/>
        </w:r>
        <w:r w:rsidRPr="00A83799">
          <w:rPr>
            <w:rStyle w:val="Hyperlink"/>
            <w:rFonts w:ascii="Times New Roman" w:hAnsi="Times New Roman" w:cs="Times New Roman"/>
            <w:sz w:val="24"/>
            <w:szCs w:val="24"/>
          </w:rPr>
          <w:t>RA.517-4</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"https://www.itu.int/rec/R-REC-RA.769/en" </w:instrText>
        </w:r>
        <w:r>
          <w:fldChar w:fldCharType="separate"/>
        </w:r>
        <w:r w:rsidRPr="00A83799">
          <w:rPr>
            <w:rStyle w:val="Hyperlink"/>
            <w:rFonts w:ascii="Times New Roman" w:hAnsi="Times New Roman" w:cs="Times New Roman"/>
            <w:sz w:val="24"/>
            <w:szCs w:val="24"/>
          </w:rPr>
          <w:t>RA.769-2</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"https://www.itu.int/rec/R-REC-RS.1028/en" </w:instrText>
        </w:r>
        <w:r>
          <w:fldChar w:fldCharType="separate"/>
        </w:r>
        <w:r w:rsidRPr="00DF732C">
          <w:rPr>
            <w:rStyle w:val="Hyperlink"/>
            <w:rFonts w:ascii="Times New Roman" w:hAnsi="Times New Roman" w:cs="Times New Roman"/>
            <w:sz w:val="24"/>
            <w:szCs w:val="24"/>
          </w:rPr>
          <w:t>RS.1028-2</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"https://www.itu.int/rec/R-REC-RS.1029" </w:instrText>
        </w:r>
        <w:r>
          <w:fldChar w:fldCharType="separate"/>
        </w:r>
        <w:r w:rsidRPr="00DF732C">
          <w:rPr>
            <w:rStyle w:val="Hyperlink"/>
            <w:rFonts w:ascii="Times New Roman" w:hAnsi="Times New Roman" w:cs="Times New Roman"/>
            <w:sz w:val="24"/>
            <w:szCs w:val="24"/>
          </w:rPr>
          <w:t>RS.1029-2</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"https://www.itu.int/rec/R-REC-RS.1861/en" </w:instrText>
        </w:r>
        <w:r>
          <w:fldChar w:fldCharType="separate"/>
        </w:r>
        <w:r w:rsidRPr="00FF39E3">
          <w:rPr>
            <w:rStyle w:val="Hyperlink"/>
            <w:rFonts w:ascii="Times New Roman" w:hAnsi="Times New Roman" w:cs="Times New Roman"/>
            <w:sz w:val="24"/>
            <w:szCs w:val="24"/>
          </w:rPr>
          <w:t>RS.1861-0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"https://www.itu.int/rec/R-REC-RS.2017/en" </w:instrText>
        </w:r>
        <w:r>
          <w:fldChar w:fldCharType="separate"/>
        </w:r>
        <w:r w:rsidRPr="00FF39E3">
          <w:rPr>
            <w:rStyle w:val="Hyperlink"/>
            <w:rFonts w:ascii="Times New Roman" w:hAnsi="Times New Roman" w:cs="Times New Roman"/>
            <w:sz w:val="24"/>
            <w:szCs w:val="24"/>
          </w:rPr>
          <w:t>RS.2017-0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"https://www.itu.int/dms_pubrec/itu-r/rec/s/R-REC-S.1340-0-199710-I!!PDF-E.pdf" </w:instrText>
        </w:r>
        <w:r>
          <w:fldChar w:fldCharType="separate"/>
        </w:r>
        <w:r w:rsidRPr="00A91201">
          <w:rPr>
            <w:rStyle w:val="Hyperlink"/>
            <w:rFonts w:ascii="Times New Roman" w:hAnsi="Times New Roman" w:cs="Times New Roman"/>
            <w:sz w:val="24"/>
            <w:szCs w:val="24"/>
          </w:rPr>
          <w:t>S.1340-0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w:t>
        </w:r>
        <w:r>
          <w:rPr>
            <w:rFonts w:ascii="Times New Roman" w:hAnsi="Times New Roman" w:cs="Times New Roman"/>
            <w:sz w:val="24"/>
            <w:szCs w:val="24"/>
          </w:rPr>
          <w:t xml:space="preserve"> and</w:t>
        </w:r>
        <w:r w:rsidRPr="00DD3511">
          <w:rPr>
            <w:rFonts w:ascii="Times New Roman" w:hAnsi="Times New Roman" w:cs="Times New Roman"/>
            <w:sz w:val="24"/>
            <w:szCs w:val="24"/>
          </w:rPr>
          <w:t xml:space="preserve"> </w:t>
        </w:r>
        <w:r>
          <w:fldChar w:fldCharType="begin"/>
        </w:r>
        <w:r>
          <w:instrText xml:space="preserve"> HYPERLINK "https://www.itu.int/rec/R-REC-S.1341/en" </w:instrText>
        </w:r>
        <w:r>
          <w:fldChar w:fldCharType="separate"/>
        </w:r>
        <w:r w:rsidRPr="00A91201">
          <w:rPr>
            <w:rStyle w:val="Hyperlink"/>
            <w:rFonts w:ascii="Times New Roman" w:hAnsi="Times New Roman" w:cs="Times New Roman"/>
            <w:sz w:val="24"/>
            <w:szCs w:val="24"/>
          </w:rPr>
          <w:t>S.1341-0</w:t>
        </w:r>
        <w:r>
          <w:rPr>
            <w:rStyle w:val="Hyperlink"/>
            <w:rFonts w:ascii="Times New Roman" w:hAnsi="Times New Roman" w:cs="Times New Roman"/>
            <w:sz w:val="24"/>
            <w:szCs w:val="24"/>
          </w:rPr>
          <w:fldChar w:fldCharType="end"/>
        </w:r>
        <w:r>
          <w:rPr>
            <w:rFonts w:ascii="Times New Roman" w:hAnsi="Times New Roman" w:cs="Times New Roman"/>
            <w:sz w:val="24"/>
            <w:szCs w:val="24"/>
          </w:rPr>
          <w:t>.</w:t>
        </w:r>
      </w:ins>
    </w:p>
    <w:p w14:paraId="251E2283" w14:textId="77777777" w:rsidR="00946517" w:rsidRPr="00DD3511"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29" w:author="USA" w:date="2022-02-25T13:38:00Z"/>
          <w:rFonts w:ascii="Times New Roman" w:hAnsi="Times New Roman" w:cs="Times New Roman"/>
          <w:sz w:val="24"/>
          <w:szCs w:val="24"/>
        </w:rPr>
      </w:pPr>
      <w:ins w:id="30" w:author="USA" w:date="2022-02-25T13:38:00Z">
        <w:r w:rsidRPr="00DD3511">
          <w:rPr>
            <w:rFonts w:ascii="Times New Roman" w:hAnsi="Times New Roman" w:cs="Times New Roman"/>
            <w:sz w:val="24"/>
            <w:szCs w:val="24"/>
          </w:rPr>
          <w:t>Antenna patterns:</w:t>
        </w:r>
        <w:r w:rsidRPr="009F7AC9">
          <w:rPr>
            <w:rFonts w:ascii="Times New Roman" w:hAnsi="Times New Roman" w:cs="Times New Roman"/>
            <w:sz w:val="24"/>
            <w:szCs w:val="24"/>
          </w:rPr>
          <w:t xml:space="preserve"> </w:t>
        </w:r>
        <w:r>
          <w:fldChar w:fldCharType="begin"/>
        </w:r>
        <w:r>
          <w:instrText xml:space="preserve"> HYPERLINK "https://www.itu.int/rec/R-REC-F.699/en" </w:instrText>
        </w:r>
        <w:r>
          <w:fldChar w:fldCharType="separate"/>
        </w:r>
        <w:r w:rsidRPr="00BE242A">
          <w:rPr>
            <w:rStyle w:val="Hyperlink"/>
            <w:rFonts w:ascii="Times New Roman" w:hAnsi="Times New Roman" w:cs="Times New Roman"/>
            <w:sz w:val="24"/>
            <w:szCs w:val="24"/>
          </w:rPr>
          <w:t>F.699-8</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"https://www.itu.int/rec/R-REC-F.1245/en" </w:instrText>
        </w:r>
        <w:r>
          <w:fldChar w:fldCharType="separate"/>
        </w:r>
        <w:r w:rsidRPr="000D6AF1">
          <w:rPr>
            <w:rStyle w:val="Hyperlink"/>
            <w:rFonts w:ascii="Times New Roman" w:hAnsi="Times New Roman" w:cs="Times New Roman"/>
            <w:sz w:val="24"/>
            <w:szCs w:val="24"/>
          </w:rPr>
          <w:t>F.1245-3</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"https://www.itu.int/rec/R-REC-F.1336/en" </w:instrText>
        </w:r>
        <w:r>
          <w:fldChar w:fldCharType="separate"/>
        </w:r>
        <w:r w:rsidRPr="000D6AF1">
          <w:rPr>
            <w:rStyle w:val="Hyperlink"/>
            <w:rFonts w:ascii="Times New Roman" w:hAnsi="Times New Roman" w:cs="Times New Roman"/>
            <w:sz w:val="24"/>
            <w:szCs w:val="24"/>
          </w:rPr>
          <w:t>F.1336-5</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"https://www.itu.int/rec/R-REC-M.1851/en" </w:instrText>
        </w:r>
        <w:r>
          <w:fldChar w:fldCharType="separate"/>
        </w:r>
        <w:r w:rsidRPr="006B0D66">
          <w:rPr>
            <w:rStyle w:val="Hyperlink"/>
            <w:rFonts w:ascii="Times New Roman" w:hAnsi="Times New Roman" w:cs="Times New Roman"/>
            <w:sz w:val="24"/>
            <w:szCs w:val="24"/>
          </w:rPr>
          <w:t>M.1851-1</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"https://www.itu.int/rec/R-REC-RA.1631/en" </w:instrText>
        </w:r>
        <w:r>
          <w:fldChar w:fldCharType="separate"/>
        </w:r>
        <w:r w:rsidRPr="009C1B69">
          <w:rPr>
            <w:rStyle w:val="Hyperlink"/>
            <w:rFonts w:ascii="Times New Roman" w:hAnsi="Times New Roman" w:cs="Times New Roman"/>
            <w:sz w:val="24"/>
            <w:szCs w:val="24"/>
          </w:rPr>
          <w:t>RA.1631-0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"https://www.itu.int/rec/R-REC-RS.1813/en" </w:instrText>
        </w:r>
        <w:r>
          <w:fldChar w:fldCharType="separate"/>
        </w:r>
        <w:r w:rsidRPr="009C1B69">
          <w:rPr>
            <w:rStyle w:val="Hyperlink"/>
            <w:rFonts w:ascii="Times New Roman" w:hAnsi="Times New Roman" w:cs="Times New Roman"/>
            <w:sz w:val="24"/>
            <w:szCs w:val="24"/>
          </w:rPr>
          <w:t>RS.1813-1</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"https://www.itu.int/rec/R-REC-S.465/_page.print" </w:instrText>
        </w:r>
        <w:r>
          <w:fldChar w:fldCharType="separate"/>
        </w:r>
        <w:r w:rsidRPr="003947E8">
          <w:rPr>
            <w:rStyle w:val="Hyperlink"/>
            <w:rFonts w:ascii="Times New Roman" w:hAnsi="Times New Roman" w:cs="Times New Roman"/>
            <w:sz w:val="24"/>
            <w:szCs w:val="24"/>
          </w:rPr>
          <w:t>S.465-6</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"https://www.itu.int/rec/R-REC-S.580/en" </w:instrText>
        </w:r>
        <w:r>
          <w:fldChar w:fldCharType="separate"/>
        </w:r>
        <w:r w:rsidRPr="003947E8">
          <w:rPr>
            <w:rStyle w:val="Hyperlink"/>
            <w:rFonts w:ascii="Times New Roman" w:hAnsi="Times New Roman" w:cs="Times New Roman"/>
            <w:sz w:val="24"/>
            <w:szCs w:val="24"/>
          </w:rPr>
          <w:t>S.580-6</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"https://www.itu.int/dms_pubrec/itu-r/rec/s/R-REC-S.732-1-201212-I!!PDF-E.pdf" </w:instrText>
        </w:r>
        <w:r>
          <w:fldChar w:fldCharType="separate"/>
        </w:r>
        <w:r w:rsidRPr="00BE242A">
          <w:rPr>
            <w:rStyle w:val="Hyperlink"/>
            <w:rFonts w:ascii="Times New Roman" w:hAnsi="Times New Roman" w:cs="Times New Roman"/>
            <w:sz w:val="24"/>
            <w:szCs w:val="24"/>
          </w:rPr>
          <w:t>S.732-1</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w:t>
        </w:r>
        <w:r>
          <w:rPr>
            <w:rFonts w:ascii="Times New Roman" w:hAnsi="Times New Roman" w:cs="Times New Roman"/>
            <w:sz w:val="24"/>
            <w:szCs w:val="24"/>
          </w:rPr>
          <w:t xml:space="preserve"> and</w:t>
        </w:r>
        <w:r w:rsidRPr="00DD3511">
          <w:rPr>
            <w:rFonts w:ascii="Times New Roman" w:hAnsi="Times New Roman" w:cs="Times New Roman"/>
            <w:sz w:val="24"/>
            <w:szCs w:val="24"/>
          </w:rPr>
          <w:t xml:space="preserve"> </w:t>
        </w:r>
        <w:r>
          <w:fldChar w:fldCharType="begin"/>
        </w:r>
        <w:r>
          <w:instrText xml:space="preserve"> HYPERLINK "https://www.itu.int/rec/R-REC-SA.509/en" </w:instrText>
        </w:r>
        <w:r>
          <w:fldChar w:fldCharType="separate"/>
        </w:r>
        <w:r w:rsidRPr="00496B05">
          <w:rPr>
            <w:rStyle w:val="Hyperlink"/>
            <w:rFonts w:ascii="Times New Roman" w:hAnsi="Times New Roman" w:cs="Times New Roman"/>
            <w:sz w:val="24"/>
            <w:szCs w:val="24"/>
          </w:rPr>
          <w:t>SA.509-3</w:t>
        </w:r>
        <w:r>
          <w:rPr>
            <w:rStyle w:val="Hyperlink"/>
            <w:rFonts w:ascii="Times New Roman" w:hAnsi="Times New Roman" w:cs="Times New Roman"/>
            <w:sz w:val="24"/>
            <w:szCs w:val="24"/>
          </w:rPr>
          <w:fldChar w:fldCharType="end"/>
        </w:r>
        <w:r>
          <w:rPr>
            <w:rFonts w:ascii="Times New Roman" w:hAnsi="Times New Roman" w:cs="Times New Roman"/>
            <w:sz w:val="24"/>
            <w:szCs w:val="24"/>
          </w:rPr>
          <w:t>.</w:t>
        </w:r>
      </w:ins>
    </w:p>
    <w:p w14:paraId="101EB357" w14:textId="77777777" w:rsidR="00946517" w:rsidRPr="00DD3511"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31" w:author="USA" w:date="2022-02-25T13:38:00Z"/>
          <w:rFonts w:ascii="Times New Roman" w:hAnsi="Times New Roman" w:cs="Times New Roman"/>
          <w:sz w:val="24"/>
          <w:szCs w:val="24"/>
        </w:rPr>
      </w:pPr>
      <w:ins w:id="32" w:author="USA" w:date="2022-02-25T13:38:00Z">
        <w:r w:rsidRPr="00DD3511">
          <w:rPr>
            <w:rFonts w:ascii="Times New Roman" w:hAnsi="Times New Roman" w:cs="Times New Roman"/>
            <w:sz w:val="24"/>
            <w:szCs w:val="24"/>
          </w:rPr>
          <w:t xml:space="preserve">Propagation models and others: </w:t>
        </w:r>
        <w:r>
          <w:fldChar w:fldCharType="begin"/>
        </w:r>
        <w:r>
          <w:instrText xml:space="preserve"> HYPERLINK "https://www.itu.int/rec/R-REC-F.637/en" </w:instrText>
        </w:r>
        <w:r>
          <w:fldChar w:fldCharType="separate"/>
        </w:r>
        <w:r w:rsidRPr="00C55736">
          <w:rPr>
            <w:rStyle w:val="Hyperlink"/>
            <w:rFonts w:ascii="Times New Roman" w:hAnsi="Times New Roman" w:cs="Times New Roman"/>
            <w:sz w:val="24"/>
            <w:szCs w:val="24"/>
          </w:rPr>
          <w:t>F.637-4</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"https://www.itu.int/rec/R-REC-M.1461/en" </w:instrText>
        </w:r>
        <w:r>
          <w:fldChar w:fldCharType="separate"/>
        </w:r>
        <w:r w:rsidRPr="003D1E5B">
          <w:rPr>
            <w:rStyle w:val="Hyperlink"/>
            <w:rFonts w:ascii="Times New Roman" w:hAnsi="Times New Roman" w:cs="Times New Roman"/>
            <w:sz w:val="24"/>
            <w:szCs w:val="24"/>
          </w:rPr>
          <w:t>M.1461-2</w:t>
        </w:r>
        <w:r>
          <w:rPr>
            <w:rStyle w:val="Hyperlink"/>
            <w:rFonts w:ascii="Times New Roman" w:hAnsi="Times New Roman" w:cs="Times New Roman"/>
            <w:sz w:val="24"/>
            <w:szCs w:val="24"/>
          </w:rPr>
          <w:fldChar w:fldCharType="end"/>
        </w:r>
        <w:r>
          <w:rPr>
            <w:rFonts w:ascii="Times New Roman" w:hAnsi="Times New Roman" w:cs="Times New Roman"/>
            <w:sz w:val="24"/>
            <w:szCs w:val="24"/>
          </w:rPr>
          <w:t>,</w:t>
        </w:r>
        <w:r w:rsidRPr="009F7AC9">
          <w:rPr>
            <w:rFonts w:ascii="Times New Roman" w:hAnsi="Times New Roman" w:cs="Times New Roman"/>
            <w:sz w:val="24"/>
            <w:szCs w:val="24"/>
          </w:rPr>
          <w:t xml:space="preserve"> </w:t>
        </w:r>
        <w:r>
          <w:fldChar w:fldCharType="begin"/>
        </w:r>
        <w:r>
          <w:instrText xml:space="preserve"> HYPERLINK "https://www.itu.int/rec/R-REC-M.1825/en" </w:instrText>
        </w:r>
        <w:r>
          <w:fldChar w:fldCharType="separate"/>
        </w:r>
        <w:r w:rsidRPr="003D1E5B">
          <w:rPr>
            <w:rStyle w:val="Hyperlink"/>
            <w:rFonts w:ascii="Times New Roman" w:hAnsi="Times New Roman" w:cs="Times New Roman"/>
            <w:sz w:val="24"/>
            <w:szCs w:val="24"/>
          </w:rPr>
          <w:t>M.1825-0</w:t>
        </w:r>
        <w:r>
          <w:rPr>
            <w:rStyle w:val="Hyperlink"/>
            <w:rFonts w:ascii="Times New Roman" w:hAnsi="Times New Roman" w:cs="Times New Roman"/>
            <w:sz w:val="24"/>
            <w:szCs w:val="24"/>
          </w:rPr>
          <w:fldChar w:fldCharType="end"/>
        </w:r>
        <w:r>
          <w:rPr>
            <w:rFonts w:ascii="Times New Roman" w:hAnsi="Times New Roman" w:cs="Times New Roman"/>
            <w:sz w:val="24"/>
            <w:szCs w:val="24"/>
          </w:rPr>
          <w:t xml:space="preserve">, </w:t>
        </w:r>
        <w:r>
          <w:fldChar w:fldCharType="begin"/>
        </w:r>
        <w:r>
          <w:instrText xml:space="preserve"> HYPERLINK "https://www.itu.int/rec/R-REC-P.452/en" </w:instrText>
        </w:r>
        <w:r>
          <w:fldChar w:fldCharType="separate"/>
        </w:r>
        <w:r w:rsidRPr="00C55736">
          <w:rPr>
            <w:rStyle w:val="Hyperlink"/>
            <w:rFonts w:ascii="Times New Roman" w:hAnsi="Times New Roman" w:cs="Times New Roman"/>
            <w:sz w:val="24"/>
            <w:szCs w:val="24"/>
          </w:rPr>
          <w:t>P.452-17</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"https://www.itu.int/rec/R-REC-P.528/en" </w:instrText>
        </w:r>
        <w:r>
          <w:fldChar w:fldCharType="separate"/>
        </w:r>
        <w:r w:rsidRPr="005D52A7">
          <w:rPr>
            <w:rStyle w:val="Hyperlink"/>
            <w:rFonts w:ascii="Times New Roman" w:hAnsi="Times New Roman" w:cs="Times New Roman"/>
            <w:sz w:val="24"/>
            <w:szCs w:val="24"/>
          </w:rPr>
          <w:t>P.528-5</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"https://www.itu.int/rec/R-REC-P.619/en" </w:instrText>
        </w:r>
        <w:r>
          <w:fldChar w:fldCharType="separate"/>
        </w:r>
        <w:r w:rsidRPr="005D52A7">
          <w:rPr>
            <w:rStyle w:val="Hyperlink"/>
            <w:rFonts w:ascii="Times New Roman" w:hAnsi="Times New Roman" w:cs="Times New Roman"/>
            <w:sz w:val="24"/>
            <w:szCs w:val="24"/>
          </w:rPr>
          <w:t>P.619-4</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"https://www.itu.int/rec/R-REC-P.1409/en" </w:instrText>
        </w:r>
        <w:r>
          <w:fldChar w:fldCharType="separate"/>
        </w:r>
        <w:r w:rsidRPr="007B5665">
          <w:rPr>
            <w:rStyle w:val="Hyperlink"/>
            <w:rFonts w:ascii="Times New Roman" w:hAnsi="Times New Roman" w:cs="Times New Roman"/>
            <w:sz w:val="24"/>
            <w:szCs w:val="24"/>
          </w:rPr>
          <w:t>P.1409-2</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"https://www.itu.int/rec/R-REC-RA.1513/en" </w:instrText>
        </w:r>
        <w:r>
          <w:fldChar w:fldCharType="separate"/>
        </w:r>
        <w:r w:rsidRPr="003374D5">
          <w:rPr>
            <w:rStyle w:val="Hyperlink"/>
            <w:rFonts w:ascii="Times New Roman" w:hAnsi="Times New Roman" w:cs="Times New Roman"/>
            <w:sz w:val="24"/>
            <w:szCs w:val="24"/>
          </w:rPr>
          <w:t>RA.1513-2</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"https://www.itu.int/rec/R-REC-SA.510/en" </w:instrText>
        </w:r>
        <w:r>
          <w:fldChar w:fldCharType="separate"/>
        </w:r>
        <w:r w:rsidRPr="00C55736">
          <w:rPr>
            <w:rStyle w:val="Hyperlink"/>
            <w:rFonts w:ascii="Times New Roman" w:hAnsi="Times New Roman" w:cs="Times New Roman"/>
            <w:sz w:val="24"/>
            <w:szCs w:val="24"/>
          </w:rPr>
          <w:t>SA.510-3</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"https://www.itu.int/rec/R-REC-SM.337/en" </w:instrText>
        </w:r>
        <w:r>
          <w:fldChar w:fldCharType="separate"/>
        </w:r>
        <w:r w:rsidRPr="007B5665">
          <w:rPr>
            <w:rStyle w:val="Hyperlink"/>
            <w:rFonts w:ascii="Times New Roman" w:hAnsi="Times New Roman" w:cs="Times New Roman"/>
            <w:sz w:val="24"/>
            <w:szCs w:val="24"/>
          </w:rPr>
          <w:t>SM.337-6</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and </w:t>
        </w:r>
        <w:r>
          <w:fldChar w:fldCharType="begin"/>
        </w:r>
        <w:r>
          <w:instrText xml:space="preserve"> HYPERLINK "https://www.itu.int/rec/R-REC-SM.1541" </w:instrText>
        </w:r>
        <w:r>
          <w:fldChar w:fldCharType="separate"/>
        </w:r>
        <w:r w:rsidRPr="00C53C4B">
          <w:rPr>
            <w:rStyle w:val="Hyperlink"/>
            <w:rFonts w:ascii="Times New Roman" w:hAnsi="Times New Roman" w:cs="Times New Roman"/>
            <w:sz w:val="24"/>
            <w:szCs w:val="24"/>
          </w:rPr>
          <w:t>SM.1541-6</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w:t>
        </w:r>
      </w:ins>
    </w:p>
    <w:p w14:paraId="04D2C97B" w14:textId="77777777" w:rsidR="00946517" w:rsidRPr="006732A7"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33" w:author="USA" w:date="2022-02-25T13:38:00Z"/>
          <w:rFonts w:ascii="Times New Roman" w:eastAsia="Times New Roman" w:hAnsi="Times New Roman" w:cs="Times New Roman"/>
          <w:sz w:val="24"/>
          <w:szCs w:val="24"/>
          <w:lang w:val="en-GB"/>
        </w:rPr>
      </w:pPr>
      <w:ins w:id="34" w:author="USA" w:date="2022-02-25T13:38:00Z">
        <w:r w:rsidRPr="006732A7">
          <w:rPr>
            <w:rFonts w:ascii="Times New Roman" w:eastAsia="Times New Roman" w:hAnsi="Times New Roman" w:cs="Times New Roman"/>
            <w:sz w:val="24"/>
            <w:szCs w:val="24"/>
            <w:lang w:val="en-GB"/>
          </w:rPr>
          <w:t xml:space="preserve">The relevant </w:t>
        </w:r>
        <w:r>
          <w:rPr>
            <w:rFonts w:ascii="Times New Roman" w:eastAsia="Times New Roman" w:hAnsi="Times New Roman" w:cs="Times New Roman"/>
            <w:sz w:val="24"/>
            <w:szCs w:val="24"/>
            <w:lang w:val="en-GB"/>
          </w:rPr>
          <w:t xml:space="preserve">sharing studies </w:t>
        </w:r>
        <w:r w:rsidRPr="006732A7">
          <w:rPr>
            <w:rFonts w:ascii="Times New Roman" w:eastAsia="Times New Roman" w:hAnsi="Times New Roman" w:cs="Times New Roman"/>
            <w:sz w:val="24"/>
            <w:szCs w:val="24"/>
            <w:lang w:val="en-GB"/>
          </w:rPr>
          <w:t>ITU-R Re</w:t>
        </w:r>
        <w:r>
          <w:rPr>
            <w:rFonts w:ascii="Times New Roman" w:eastAsia="Times New Roman" w:hAnsi="Times New Roman" w:cs="Times New Roman"/>
            <w:sz w:val="24"/>
            <w:szCs w:val="24"/>
            <w:lang w:val="en-GB"/>
          </w:rPr>
          <w:t>port</w:t>
        </w:r>
        <w:r w:rsidRPr="006732A7">
          <w:rPr>
            <w:rFonts w:ascii="Times New Roman" w:eastAsia="Times New Roman" w:hAnsi="Times New Roman" w:cs="Times New Roman"/>
            <w:sz w:val="24"/>
            <w:szCs w:val="24"/>
            <w:lang w:val="en-GB"/>
          </w:rPr>
          <w:t>s are</w:t>
        </w:r>
        <w:r>
          <w:rPr>
            <w:rFonts w:ascii="Times New Roman" w:eastAsia="Times New Roman" w:hAnsi="Times New Roman" w:cs="Times New Roman"/>
            <w:sz w:val="24"/>
            <w:szCs w:val="24"/>
            <w:lang w:val="en-GB"/>
          </w:rPr>
          <w:t xml:space="preserve">: </w:t>
        </w:r>
        <w:r>
          <w:fldChar w:fldCharType="begin"/>
        </w:r>
        <w:r>
          <w:instrText xml:space="preserve"> HYPERLINK "https://www.itu.int/pub/R-REP-M.2170" </w:instrText>
        </w:r>
        <w:r>
          <w:fldChar w:fldCharType="separate"/>
        </w:r>
        <w:r w:rsidRPr="006B0D66">
          <w:rPr>
            <w:rStyle w:val="Hyperlink"/>
            <w:rFonts w:ascii="Times New Roman" w:eastAsia="Times New Roman" w:hAnsi="Times New Roman" w:cs="Times New Roman"/>
            <w:sz w:val="24"/>
            <w:szCs w:val="24"/>
            <w:lang w:val="en-GB"/>
          </w:rPr>
          <w:t>M.2170-0</w:t>
        </w:r>
        <w:r>
          <w:rPr>
            <w:rStyle w:val="Hyperlink"/>
            <w:rFonts w:ascii="Times New Roman" w:eastAsia="Times New Roman" w:hAnsi="Times New Roman" w:cs="Times New Roman"/>
            <w:sz w:val="24"/>
            <w:szCs w:val="24"/>
            <w:lang w:val="en-GB"/>
          </w:rPr>
          <w:fldChar w:fldCharType="end"/>
        </w:r>
        <w:r>
          <w:rPr>
            <w:rFonts w:ascii="Times New Roman" w:eastAsia="Times New Roman" w:hAnsi="Times New Roman" w:cs="Times New Roman"/>
            <w:sz w:val="24"/>
            <w:szCs w:val="24"/>
            <w:lang w:val="en-GB"/>
          </w:rPr>
          <w:t xml:space="preserve">, </w:t>
        </w:r>
        <w:r>
          <w:fldChar w:fldCharType="begin"/>
        </w:r>
        <w:r>
          <w:instrText xml:space="preserve"> HYPERLINK "https://www.itu.int/pub/R-REP-M.2229/ar" </w:instrText>
        </w:r>
        <w:r>
          <w:fldChar w:fldCharType="separate"/>
        </w:r>
        <w:r w:rsidRPr="00646CD9">
          <w:rPr>
            <w:rStyle w:val="Hyperlink"/>
            <w:rFonts w:ascii="Times New Roman" w:eastAsia="Times New Roman" w:hAnsi="Times New Roman" w:cs="Times New Roman"/>
            <w:sz w:val="24"/>
            <w:szCs w:val="24"/>
            <w:lang w:val="en-GB"/>
          </w:rPr>
          <w:t>M.2229-0</w:t>
        </w:r>
        <w:r>
          <w:rPr>
            <w:rStyle w:val="Hyperlink"/>
            <w:rFonts w:ascii="Times New Roman" w:eastAsia="Times New Roman" w:hAnsi="Times New Roman" w:cs="Times New Roman"/>
            <w:sz w:val="24"/>
            <w:szCs w:val="24"/>
            <w:lang w:val="en-GB"/>
          </w:rPr>
          <w:fldChar w:fldCharType="end"/>
        </w:r>
        <w:r>
          <w:rPr>
            <w:rFonts w:ascii="Times New Roman" w:eastAsia="Times New Roman" w:hAnsi="Times New Roman" w:cs="Times New Roman"/>
            <w:sz w:val="24"/>
            <w:szCs w:val="24"/>
            <w:lang w:val="en-GB"/>
          </w:rPr>
          <w:t>,</w:t>
        </w:r>
        <w:r w:rsidRPr="00F2234B">
          <w:rPr>
            <w:rFonts w:ascii="Times New Roman" w:eastAsia="Times New Roman" w:hAnsi="Times New Roman" w:cs="Times New Roman"/>
            <w:sz w:val="24"/>
            <w:szCs w:val="24"/>
            <w:lang w:val="en-GB"/>
          </w:rPr>
          <w:t xml:space="preserve"> </w:t>
        </w:r>
        <w:r>
          <w:fldChar w:fldCharType="begin"/>
        </w:r>
        <w:r>
          <w:instrText xml:space="preserve"> HYPERLINK "https://www.itu.int/pub/R-REP-M.2230/ru" </w:instrText>
        </w:r>
        <w:r>
          <w:fldChar w:fldCharType="separate"/>
        </w:r>
        <w:r w:rsidRPr="00646CD9">
          <w:rPr>
            <w:rStyle w:val="Hyperlink"/>
            <w:rFonts w:ascii="Times New Roman" w:eastAsia="Times New Roman" w:hAnsi="Times New Roman" w:cs="Times New Roman"/>
            <w:sz w:val="24"/>
            <w:szCs w:val="24"/>
            <w:lang w:val="en-GB"/>
          </w:rPr>
          <w:t>M.2230-0</w:t>
        </w:r>
        <w:r>
          <w:rPr>
            <w:rStyle w:val="Hyperlink"/>
            <w:rFonts w:ascii="Times New Roman" w:eastAsia="Times New Roman" w:hAnsi="Times New Roman" w:cs="Times New Roman"/>
            <w:sz w:val="24"/>
            <w:szCs w:val="24"/>
            <w:lang w:val="en-GB"/>
          </w:rPr>
          <w:fldChar w:fldCharType="end"/>
        </w:r>
        <w:r>
          <w:rPr>
            <w:rFonts w:ascii="Times New Roman" w:eastAsia="Times New Roman" w:hAnsi="Times New Roman" w:cs="Times New Roman"/>
            <w:sz w:val="24"/>
            <w:szCs w:val="24"/>
            <w:lang w:val="en-GB"/>
          </w:rPr>
          <w:t xml:space="preserve">, and </w:t>
        </w:r>
        <w:r>
          <w:fldChar w:fldCharType="begin"/>
        </w:r>
        <w:r>
          <w:instrText xml:space="preserve"> HYPERLINK "https://www.itu.int/pub/R-REP-RA.2131-2009" </w:instrText>
        </w:r>
        <w:r>
          <w:fldChar w:fldCharType="separate"/>
        </w:r>
        <w:r w:rsidRPr="00644F0E">
          <w:rPr>
            <w:rStyle w:val="Hyperlink"/>
            <w:rFonts w:ascii="Times New Roman" w:eastAsia="Times New Roman" w:hAnsi="Times New Roman" w:cs="Times New Roman"/>
            <w:sz w:val="24"/>
            <w:szCs w:val="24"/>
            <w:lang w:val="en-GB"/>
          </w:rPr>
          <w:t>RA.2131-0</w:t>
        </w:r>
        <w:r>
          <w:rPr>
            <w:rStyle w:val="Hyperlink"/>
            <w:rFonts w:ascii="Times New Roman" w:eastAsia="Times New Roman" w:hAnsi="Times New Roman" w:cs="Times New Roman"/>
            <w:sz w:val="24"/>
            <w:szCs w:val="24"/>
            <w:lang w:val="en-GB"/>
          </w:rPr>
          <w:fldChar w:fldCharType="end"/>
        </w:r>
        <w:r>
          <w:rPr>
            <w:rFonts w:ascii="Times New Roman" w:eastAsia="Times New Roman" w:hAnsi="Times New Roman" w:cs="Times New Roman"/>
            <w:sz w:val="24"/>
            <w:szCs w:val="24"/>
            <w:lang w:val="en-GB"/>
          </w:rPr>
          <w:t>.</w:t>
        </w:r>
      </w:ins>
    </w:p>
    <w:p w14:paraId="258821FE" w14:textId="77777777" w:rsidR="00946517" w:rsidRPr="006732A7"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35" w:author="USA" w:date="2022-02-25T13:38:00Z"/>
          <w:rFonts w:ascii="Times New Roman" w:eastAsia="Times New Roman" w:hAnsi="Times New Roman" w:cs="Times New Roman"/>
          <w:sz w:val="24"/>
          <w:szCs w:val="24"/>
          <w:lang w:val="en-GB" w:eastAsia="fr-FR"/>
        </w:rPr>
      </w:pPr>
      <w:ins w:id="36" w:author="USA" w:date="2022-02-25T13:38:00Z">
        <w:r w:rsidRPr="006732A7">
          <w:rPr>
            <w:rFonts w:ascii="Times New Roman" w:eastAsia="Times New Roman" w:hAnsi="Times New Roman" w:cs="Times New Roman"/>
            <w:sz w:val="24"/>
            <w:szCs w:val="24"/>
            <w:lang w:val="en-GB"/>
          </w:rPr>
          <w:t xml:space="preserve">To perform studies required under agenda item 1.10 and Resolution </w:t>
        </w:r>
        <w:r w:rsidRPr="006732A7">
          <w:rPr>
            <w:rFonts w:ascii="Times New Roman" w:eastAsia="Times New Roman" w:hAnsi="Times New Roman" w:cs="Times New Roman"/>
            <w:b/>
            <w:bCs/>
            <w:sz w:val="24"/>
            <w:szCs w:val="24"/>
            <w:lang w:val="en-GB"/>
          </w:rPr>
          <w:t>430 (WRC-19)</w:t>
        </w:r>
        <w:r w:rsidRPr="006732A7">
          <w:rPr>
            <w:rFonts w:ascii="Times New Roman" w:eastAsia="Times New Roman" w:hAnsi="Times New Roman" w:cs="Times New Roman"/>
            <w:sz w:val="24"/>
            <w:szCs w:val="24"/>
            <w:lang w:val="en-GB"/>
          </w:rPr>
          <w:t xml:space="preserve">, developed Report ITU-R </w:t>
        </w:r>
        <w:proofErr w:type="gramStart"/>
        <w:r w:rsidRPr="006732A7">
          <w:rPr>
            <w:rFonts w:ascii="Times New Roman" w:eastAsia="Times New Roman" w:hAnsi="Times New Roman" w:cs="Times New Roman"/>
            <w:sz w:val="24"/>
            <w:szCs w:val="24"/>
            <w:lang w:val="en-GB"/>
          </w:rPr>
          <w:t>M.[</w:t>
        </w:r>
        <w:proofErr w:type="gramEnd"/>
        <w:r w:rsidRPr="006732A7">
          <w:rPr>
            <w:rFonts w:ascii="Times New Roman" w:eastAsia="Times New Roman" w:hAnsi="Times New Roman" w:cs="Times New Roman"/>
            <w:sz w:val="24"/>
            <w:szCs w:val="24"/>
            <w:lang w:val="en-GB"/>
          </w:rPr>
          <w:t>NON-SAFETY AMS CHARACTERISTICS AND SHARING STUDIES].</w:t>
        </w:r>
      </w:ins>
    </w:p>
    <w:p w14:paraId="728CCA7D"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37" w:author="USA" w:date="2022-02-25T13:38:00Z"/>
          <w:rFonts w:ascii="Times New Roman" w:eastAsia="Times New Roman" w:hAnsi="Times New Roman" w:cs="Times New Roman"/>
          <w:b/>
          <w:sz w:val="24"/>
          <w:szCs w:val="24"/>
          <w:lang w:val="en-GB"/>
        </w:rPr>
      </w:pPr>
      <w:ins w:id="38" w:author="USA" w:date="2022-02-25T13:38:00Z">
        <w:r w:rsidRPr="006732A7">
          <w:rPr>
            <w:rFonts w:ascii="Times New Roman" w:eastAsia="Times New Roman" w:hAnsi="Times New Roman" w:cs="Times New Roman"/>
            <w:b/>
            <w:sz w:val="24"/>
            <w:szCs w:val="24"/>
            <w:lang w:val="en-GB"/>
          </w:rPr>
          <w:t>2/1.</w:t>
        </w:r>
        <w:r>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Pr>
            <w:rFonts w:ascii="Times New Roman" w:eastAsia="Times New Roman" w:hAnsi="Times New Roman" w:cs="Times New Roman"/>
            <w:b/>
            <w:sz w:val="24"/>
            <w:szCs w:val="24"/>
            <w:lang w:val="en-GB"/>
          </w:rPr>
          <w:t>2</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r>
        <w:r w:rsidRPr="00B938B8">
          <w:rPr>
            <w:rFonts w:ascii="Times New Roman" w:eastAsia="Times New Roman" w:hAnsi="Times New Roman" w:cs="Times New Roman"/>
            <w:b/>
            <w:sz w:val="24"/>
            <w:szCs w:val="24"/>
            <w:lang w:val="en-GB"/>
          </w:rPr>
          <w:t>Summary of the sharing and compatibility studies</w:t>
        </w:r>
      </w:ins>
    </w:p>
    <w:p w14:paraId="1E41069D"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39" w:author="USA" w:date="2022-02-25T13:38:00Z"/>
          <w:rFonts w:ascii="Times New Roman" w:eastAsia="Times New Roman" w:hAnsi="Times New Roman" w:cs="Times New Roman"/>
          <w:b/>
          <w:sz w:val="24"/>
          <w:szCs w:val="24"/>
          <w:lang w:val="en-GB"/>
        </w:rPr>
      </w:pPr>
      <w:ins w:id="40" w:author="USA" w:date="2022-02-25T13:38:00Z">
        <w:r>
          <w:rPr>
            <w:rFonts w:ascii="Times New Roman" w:eastAsia="Times New Roman" w:hAnsi="Times New Roman" w:cs="Times New Roman"/>
            <w:b/>
            <w:sz w:val="24"/>
            <w:szCs w:val="24"/>
            <w:lang w:val="en-GB"/>
          </w:rPr>
          <w:t>2/1.10/3.2.1</w:t>
        </w:r>
        <w:r>
          <w:rPr>
            <w:rFonts w:ascii="Times New Roman" w:eastAsia="Times New Roman" w:hAnsi="Times New Roman" w:cs="Times New Roman"/>
            <w:b/>
            <w:sz w:val="24"/>
            <w:szCs w:val="24"/>
            <w:lang w:val="en-GB"/>
          </w:rPr>
          <w:tab/>
          <w:t>Radioastronomy</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15.35</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15.4</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3FA76969"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after="120" w:line="240" w:lineRule="auto"/>
        <w:ind w:left="1138" w:hanging="1138"/>
        <w:jc w:val="left"/>
        <w:textAlignment w:val="baseline"/>
        <w:outlineLvl w:val="1"/>
        <w:rPr>
          <w:ins w:id="41" w:author="USA" w:date="2022-02-25T13:38:00Z"/>
          <w:rFonts w:ascii="Times New Roman" w:eastAsia="Times New Roman" w:hAnsi="Times New Roman" w:cs="Times New Roman"/>
          <w:b/>
          <w:sz w:val="24"/>
          <w:szCs w:val="24"/>
          <w:lang w:val="en-GB"/>
        </w:rPr>
      </w:pPr>
      <w:ins w:id="42" w:author="USA" w:date="2022-02-25T13:38:00Z">
        <w:r>
          <w:rPr>
            <w:rFonts w:ascii="Times New Roman" w:eastAsia="Times New Roman" w:hAnsi="Times New Roman" w:cs="Times New Roman"/>
            <w:b/>
            <w:sz w:val="24"/>
            <w:szCs w:val="24"/>
            <w:lang w:val="en-GB"/>
          </w:rPr>
          <w:t>2/1.10/3.2.2</w:t>
        </w:r>
        <w:r>
          <w:rPr>
            <w:rFonts w:ascii="Times New Roman" w:eastAsia="Times New Roman" w:hAnsi="Times New Roman" w:cs="Times New Roman"/>
            <w:b/>
            <w:sz w:val="24"/>
            <w:szCs w:val="24"/>
            <w:lang w:val="en-GB"/>
          </w:rPr>
          <w:tab/>
          <w:t>Radiolocation</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15.4</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15.7</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1483B9B6" w14:textId="797ED659" w:rsidR="00946517" w:rsidRPr="00EE6DB8" w:rsidRDefault="00946517" w:rsidP="00946517">
      <w:pPr>
        <w:jc w:val="both"/>
        <w:rPr>
          <w:ins w:id="43" w:author="USA" w:date="2022-02-25T13:38:00Z"/>
          <w:rFonts w:ascii="Times New Roman" w:hAnsi="Times New Roman" w:cs="Times New Roman"/>
          <w:lang w:val="en-GB"/>
        </w:rPr>
      </w:pPr>
      <w:ins w:id="44" w:author="USA" w:date="2022-02-25T13:38:00Z">
        <w:r w:rsidRPr="00EE6DB8">
          <w:rPr>
            <w:rFonts w:ascii="Times New Roman" w:hAnsi="Times New Roman" w:cs="Times New Roman"/>
            <w:lang w:val="en-GB"/>
          </w:rPr>
          <w:t xml:space="preserve">Sharing in the 15.4 – 15.7 GHz band should </w:t>
        </w:r>
        <w:proofErr w:type="gramStart"/>
        <w:r w:rsidRPr="00EE6DB8">
          <w:rPr>
            <w:rFonts w:ascii="Times New Roman" w:hAnsi="Times New Roman" w:cs="Times New Roman"/>
            <w:lang w:val="en-GB"/>
          </w:rPr>
          <w:t>take into account</w:t>
        </w:r>
        <w:proofErr w:type="gramEnd"/>
        <w:r w:rsidRPr="00EE6DB8">
          <w:rPr>
            <w:rFonts w:ascii="Times New Roman" w:hAnsi="Times New Roman" w:cs="Times New Roman"/>
            <w:lang w:val="en-GB"/>
          </w:rPr>
          <w:t xml:space="preserve"> the characteristics and protection requirements for these aeronautical radionavigation systems and the radiolocation systems that operate in the 15.4 – 15.7 GHz band. The current studies C in Doc 5B/481 Annex 31 show that sharing between non-safety AMS </w:t>
        </w:r>
      </w:ins>
      <w:ins w:id="45" w:author="USA" w:date="2022-02-28T13:23:00Z">
        <w:r w:rsidR="00820341" w:rsidRPr="00820341">
          <w:rPr>
            <w:rFonts w:ascii="Times New Roman" w:hAnsi="Times New Roman" w:cs="Times New Roman"/>
            <w:lang w:val="en-GB"/>
          </w:rPr>
          <w:t xml:space="preserve">(using scenario of data networks above the clouds) </w:t>
        </w:r>
      </w:ins>
      <w:ins w:id="46" w:author="USA" w:date="2022-02-25T13:38:00Z">
        <w:r w:rsidRPr="00EE6DB8">
          <w:rPr>
            <w:rFonts w:ascii="Times New Roman" w:hAnsi="Times New Roman" w:cs="Times New Roman"/>
            <w:lang w:val="en-GB"/>
          </w:rPr>
          <w:t xml:space="preserve">and radiolocation systems is not feasible due to a high transmitted EIRP limit from the non-safety AMS resulting in a minimum separation distance of </w:t>
        </w:r>
      </w:ins>
      <w:ins w:id="47" w:author="USA" w:date="2022-02-28T12:04:00Z">
        <w:r w:rsidR="00C02D0D" w:rsidRPr="00C02D0D">
          <w:rPr>
            <w:rFonts w:ascii="Times New Roman" w:hAnsi="Times New Roman" w:cs="Times New Roman"/>
            <w:lang w:val="en-GB"/>
          </w:rPr>
          <w:t>TBD</w:t>
        </w:r>
      </w:ins>
      <w:ins w:id="48" w:author="USA" w:date="2022-02-25T13:38:00Z">
        <w:r w:rsidRPr="00EE6DB8">
          <w:rPr>
            <w:rFonts w:ascii="Times New Roman" w:hAnsi="Times New Roman" w:cs="Times New Roman"/>
            <w:lang w:val="en-GB"/>
          </w:rPr>
          <w:t xml:space="preserve"> km.</w:t>
        </w:r>
      </w:ins>
    </w:p>
    <w:p w14:paraId="1C78496B"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49" w:author="USA" w:date="2022-02-25T13:38:00Z"/>
          <w:rFonts w:ascii="Times New Roman" w:eastAsia="Times New Roman" w:hAnsi="Times New Roman" w:cs="Times New Roman"/>
          <w:b/>
          <w:sz w:val="24"/>
          <w:szCs w:val="24"/>
          <w:lang w:val="en-GB"/>
        </w:rPr>
      </w:pPr>
      <w:ins w:id="50" w:author="USA" w:date="2022-02-25T13:38:00Z">
        <w:r>
          <w:rPr>
            <w:rFonts w:ascii="Times New Roman" w:eastAsia="Times New Roman" w:hAnsi="Times New Roman" w:cs="Times New Roman"/>
            <w:b/>
            <w:sz w:val="24"/>
            <w:szCs w:val="24"/>
            <w:lang w:val="en-GB"/>
          </w:rPr>
          <w:lastRenderedPageBreak/>
          <w:t>2/1.10/3.2.3</w:t>
        </w:r>
        <w:r>
          <w:rPr>
            <w:rFonts w:ascii="Times New Roman" w:eastAsia="Times New Roman" w:hAnsi="Times New Roman" w:cs="Times New Roman"/>
            <w:b/>
            <w:sz w:val="24"/>
            <w:szCs w:val="24"/>
            <w:lang w:val="en-GB"/>
          </w:rPr>
          <w:tab/>
          <w:t>Aeronautical Radionavigation</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15.4</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15.7</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4DA56097"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51" w:author="USA" w:date="2022-02-25T13:38:00Z"/>
          <w:rFonts w:ascii="Times New Roman" w:eastAsia="Times New Roman" w:hAnsi="Times New Roman" w:cs="Times New Roman"/>
          <w:b/>
          <w:sz w:val="24"/>
          <w:szCs w:val="24"/>
          <w:lang w:val="en-GB"/>
        </w:rPr>
      </w:pPr>
      <w:ins w:id="52" w:author="USA" w:date="2022-02-25T13:38:00Z">
        <w:r>
          <w:rPr>
            <w:rFonts w:ascii="Times New Roman" w:eastAsia="Times New Roman" w:hAnsi="Times New Roman" w:cs="Times New Roman"/>
            <w:b/>
            <w:sz w:val="24"/>
            <w:szCs w:val="24"/>
            <w:lang w:val="en-GB"/>
          </w:rPr>
          <w:t>2/1.10/3.2.4</w:t>
        </w:r>
        <w:r>
          <w:rPr>
            <w:rFonts w:ascii="Times New Roman" w:eastAsia="Times New Roman" w:hAnsi="Times New Roman" w:cs="Times New Roman"/>
            <w:b/>
            <w:sz w:val="24"/>
            <w:szCs w:val="24"/>
            <w:lang w:val="en-GB"/>
          </w:rPr>
          <w:tab/>
          <w:t xml:space="preserve">Fixed-Satellite </w:t>
        </w:r>
        <w:r w:rsidRPr="00A579D3">
          <w:rPr>
            <w:rFonts w:ascii="Times New Roman" w:eastAsia="Times New Roman" w:hAnsi="Times New Roman" w:cs="Times New Roman"/>
            <w:b/>
            <w:sz w:val="24"/>
            <w:szCs w:val="24"/>
            <w:lang w:val="en-GB"/>
          </w:rPr>
          <w:t xml:space="preserve">operating in the </w:t>
        </w:r>
        <w:r>
          <w:rPr>
            <w:rFonts w:ascii="Times New Roman" w:eastAsia="Times New Roman" w:hAnsi="Times New Roman" w:cs="Times New Roman"/>
            <w:b/>
            <w:sz w:val="24"/>
            <w:szCs w:val="24"/>
            <w:lang w:val="en-GB"/>
          </w:rPr>
          <w:t>band 15.43</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15.63</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5C776F13"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53" w:author="USA" w:date="2022-02-25T13:38:00Z"/>
          <w:rFonts w:ascii="Times New Roman" w:eastAsia="Times New Roman" w:hAnsi="Times New Roman" w:cs="Times New Roman"/>
          <w:b/>
          <w:sz w:val="24"/>
          <w:szCs w:val="24"/>
          <w:lang w:val="en-GB"/>
        </w:rPr>
      </w:pPr>
      <w:ins w:id="54" w:author="USA" w:date="2022-02-25T13:38:00Z">
        <w:r>
          <w:rPr>
            <w:rFonts w:ascii="Times New Roman" w:eastAsia="Times New Roman" w:hAnsi="Times New Roman" w:cs="Times New Roman"/>
            <w:b/>
            <w:sz w:val="24"/>
            <w:szCs w:val="24"/>
            <w:lang w:val="en-GB"/>
          </w:rPr>
          <w:t>2/1.10/3.2.5</w:t>
        </w:r>
        <w:r>
          <w:rPr>
            <w:rFonts w:ascii="Times New Roman" w:eastAsia="Times New Roman" w:hAnsi="Times New Roman" w:cs="Times New Roman"/>
            <w:b/>
            <w:sz w:val="24"/>
            <w:szCs w:val="24"/>
            <w:lang w:val="en-GB"/>
          </w:rPr>
          <w:tab/>
          <w:t>Broadcasting-Satellite</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21.4-22</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6CED0D28"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55" w:author="USA" w:date="2022-02-25T13:38:00Z"/>
          <w:rFonts w:ascii="Times New Roman" w:eastAsia="Times New Roman" w:hAnsi="Times New Roman" w:cs="Times New Roman"/>
          <w:b/>
          <w:sz w:val="24"/>
          <w:szCs w:val="24"/>
          <w:lang w:val="en-GB"/>
        </w:rPr>
      </w:pPr>
      <w:ins w:id="56" w:author="USA" w:date="2022-02-25T13:38:00Z">
        <w:r>
          <w:rPr>
            <w:rFonts w:ascii="Times New Roman" w:eastAsia="Times New Roman" w:hAnsi="Times New Roman" w:cs="Times New Roman"/>
            <w:b/>
            <w:sz w:val="24"/>
            <w:szCs w:val="24"/>
            <w:lang w:val="en-GB"/>
          </w:rPr>
          <w:t>2/1.10/3.2.6</w:t>
        </w:r>
        <w:r>
          <w:rPr>
            <w:rFonts w:ascii="Times New Roman" w:eastAsia="Times New Roman" w:hAnsi="Times New Roman" w:cs="Times New Roman"/>
            <w:b/>
            <w:sz w:val="24"/>
            <w:szCs w:val="24"/>
            <w:lang w:val="en-GB"/>
          </w:rPr>
          <w:tab/>
          <w:t>Fixed Service</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22</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22.21</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5D1EAEE4"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57" w:author="USA" w:date="2022-02-25T13:38:00Z"/>
          <w:rFonts w:ascii="Times New Roman" w:eastAsia="Times New Roman" w:hAnsi="Times New Roman" w:cs="Times New Roman"/>
          <w:b/>
          <w:sz w:val="24"/>
          <w:szCs w:val="24"/>
          <w:lang w:val="en-GB"/>
        </w:rPr>
      </w:pPr>
      <w:ins w:id="58" w:author="USA" w:date="2022-02-25T13:38:00Z">
        <w:r>
          <w:rPr>
            <w:rFonts w:ascii="Times New Roman" w:eastAsia="Times New Roman" w:hAnsi="Times New Roman" w:cs="Times New Roman"/>
            <w:b/>
            <w:sz w:val="24"/>
            <w:szCs w:val="24"/>
            <w:lang w:val="en-GB"/>
          </w:rPr>
          <w:t>2/1.10/3.2.7</w:t>
        </w:r>
        <w:r>
          <w:rPr>
            <w:rFonts w:ascii="Times New Roman" w:eastAsia="Times New Roman" w:hAnsi="Times New Roman" w:cs="Times New Roman"/>
            <w:b/>
            <w:sz w:val="24"/>
            <w:szCs w:val="24"/>
            <w:lang w:val="en-GB"/>
          </w:rPr>
          <w:tab/>
          <w:t>Mobile Service</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22</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22.21</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7D28484D"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59" w:author="USA" w:date="2022-02-25T13:38:00Z"/>
          <w:rFonts w:ascii="Times New Roman" w:eastAsia="Times New Roman" w:hAnsi="Times New Roman" w:cs="Times New Roman"/>
          <w:b/>
          <w:sz w:val="24"/>
          <w:szCs w:val="24"/>
          <w:lang w:val="en-GB"/>
        </w:rPr>
      </w:pPr>
      <w:ins w:id="60" w:author="USA" w:date="2022-02-25T13:38:00Z">
        <w:r>
          <w:rPr>
            <w:rFonts w:ascii="Times New Roman" w:eastAsia="Times New Roman" w:hAnsi="Times New Roman" w:cs="Times New Roman"/>
            <w:b/>
            <w:sz w:val="24"/>
            <w:szCs w:val="24"/>
            <w:lang w:val="en-GB"/>
          </w:rPr>
          <w:t>2/1.10/3.2.8</w:t>
        </w:r>
        <w:r>
          <w:rPr>
            <w:rFonts w:ascii="Times New Roman" w:eastAsia="Times New Roman" w:hAnsi="Times New Roman" w:cs="Times New Roman"/>
            <w:b/>
            <w:sz w:val="24"/>
            <w:szCs w:val="24"/>
            <w:lang w:val="en-GB"/>
          </w:rPr>
          <w:tab/>
          <w:t>Radioastronomy</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22.21-22.5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7951AC2E" w14:textId="0D6AAC42" w:rsidR="009552C0" w:rsidRDefault="00946517" w:rsidP="00946517">
      <w:pPr>
        <w:keepNext/>
        <w:keepLines/>
        <w:tabs>
          <w:tab w:val="left" w:pos="1134"/>
          <w:tab w:val="left" w:pos="1871"/>
          <w:tab w:val="left" w:pos="2268"/>
        </w:tabs>
        <w:overflowPunct w:val="0"/>
        <w:autoSpaceDE w:val="0"/>
        <w:autoSpaceDN w:val="0"/>
        <w:adjustRightInd w:val="0"/>
        <w:spacing w:before="200" w:after="120" w:line="240" w:lineRule="auto"/>
        <w:ind w:left="1138" w:hanging="1138"/>
        <w:jc w:val="left"/>
        <w:textAlignment w:val="baseline"/>
        <w:outlineLvl w:val="1"/>
        <w:rPr>
          <w:ins w:id="61" w:author="NASA" w:date="2022-02-17T06:57:00Z"/>
          <w:rFonts w:ascii="Times New Roman" w:eastAsia="Times New Roman" w:hAnsi="Times New Roman" w:cs="Times New Roman"/>
          <w:b/>
          <w:sz w:val="24"/>
          <w:szCs w:val="24"/>
          <w:lang w:val="en-GB"/>
        </w:rPr>
      </w:pPr>
      <w:ins w:id="62" w:author="USA" w:date="2022-02-25T13:38:00Z">
        <w:r>
          <w:rPr>
            <w:rFonts w:ascii="Times New Roman" w:eastAsia="Times New Roman" w:hAnsi="Times New Roman" w:cs="Times New Roman"/>
            <w:b/>
            <w:sz w:val="24"/>
            <w:szCs w:val="24"/>
            <w:lang w:val="en-GB"/>
          </w:rPr>
          <w:t>2/1.10/3.2.9</w:t>
        </w:r>
        <w:r>
          <w:rPr>
            <w:rFonts w:ascii="Times New Roman" w:eastAsia="Times New Roman" w:hAnsi="Times New Roman" w:cs="Times New Roman"/>
            <w:b/>
            <w:sz w:val="24"/>
            <w:szCs w:val="24"/>
            <w:lang w:val="en-GB"/>
          </w:rPr>
          <w:tab/>
          <w:t>Earth Exploration Satellite Service</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 xml:space="preserve">(passive) </w:t>
        </w:r>
        <w:r w:rsidRPr="00A579D3">
          <w:rPr>
            <w:rFonts w:ascii="Times New Roman" w:eastAsia="Times New Roman" w:hAnsi="Times New Roman" w:cs="Times New Roman"/>
            <w:b/>
            <w:sz w:val="24"/>
            <w:szCs w:val="24"/>
            <w:lang w:val="en-GB"/>
          </w:rPr>
          <w:t>operating in the</w:t>
        </w:r>
        <w:r>
          <w:rPr>
            <w:rFonts w:ascii="Times New Roman" w:eastAsia="Times New Roman" w:hAnsi="Times New Roman" w:cs="Times New Roman"/>
            <w:b/>
            <w:sz w:val="24"/>
            <w:szCs w:val="24"/>
            <w:lang w:val="en-GB"/>
          </w:rPr>
          <w:t xml:space="preserve"> band</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22.21</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63F9689B" w14:textId="508586C0" w:rsidR="00BA1AF1" w:rsidRDefault="00BA1AF1">
      <w:pPr>
        <w:jc w:val="both"/>
        <w:rPr>
          <w:ins w:id="63" w:author="NASA" w:date="2022-03-01T14:32:00Z"/>
          <w:rFonts w:ascii="Times New Roman" w:hAnsi="Times New Roman" w:cs="Times New Roman"/>
          <w:lang w:val="en-GB"/>
        </w:rPr>
        <w:pPrChange w:id="64" w:author="NASA" w:date="2022-03-01T14:43:00Z">
          <w:pPr>
            <w:spacing w:after="120"/>
            <w:jc w:val="both"/>
          </w:pPr>
        </w:pPrChange>
      </w:pPr>
      <w:ins w:id="65" w:author="NASA" w:date="2022-03-01T14:32:00Z">
        <w:r w:rsidRPr="00185705">
          <w:rPr>
            <w:rFonts w:ascii="Times New Roman" w:hAnsi="Times New Roman" w:cs="Times New Roman"/>
            <w:highlight w:val="cyan"/>
            <w:lang w:val="en-GB"/>
          </w:rPr>
          <w:t>Note: Given the lack of defined deployment information to model planned AMS operations over a large area, these studies make assumptions on potential deployments based on information derived from sections 4.2 (wildfire observation) and 4.5 (data networks above the clouds).  Should different deployment information or operational scenarios become available or change, the results of the studies could change.</w:t>
        </w:r>
      </w:ins>
    </w:p>
    <w:p w14:paraId="67E8A9BA" w14:textId="50F1B6AA" w:rsidR="005B2388" w:rsidRDefault="00253A9D">
      <w:pPr>
        <w:spacing w:after="120"/>
        <w:jc w:val="both"/>
        <w:rPr>
          <w:ins w:id="66" w:author="NASA" w:date="2022-02-28T13:44:00Z"/>
          <w:rFonts w:ascii="Times New Roman" w:hAnsi="Times New Roman" w:cs="Times New Roman"/>
          <w:lang w:val="en-GB"/>
        </w:rPr>
        <w:pPrChange w:id="67" w:author="NASA" w:date="2022-02-28T13:44:00Z">
          <w:pPr>
            <w:jc w:val="both"/>
          </w:pPr>
        </w:pPrChange>
      </w:pPr>
      <w:ins w:id="68" w:author="NASA" w:date="2022-02-17T06:57:00Z">
        <w:r w:rsidRPr="00EE6DB8">
          <w:rPr>
            <w:rFonts w:ascii="Times New Roman" w:hAnsi="Times New Roman" w:cs="Times New Roman"/>
            <w:lang w:val="en-GB"/>
          </w:rPr>
          <w:t xml:space="preserve">Sharing in the </w:t>
        </w:r>
      </w:ins>
      <w:ins w:id="69" w:author="NASA" w:date="2022-02-17T06:58:00Z">
        <w:r>
          <w:rPr>
            <w:rFonts w:ascii="Times New Roman" w:hAnsi="Times New Roman" w:cs="Times New Roman"/>
            <w:lang w:val="en-GB"/>
          </w:rPr>
          <w:t>22.21-22.5</w:t>
        </w:r>
      </w:ins>
      <w:ins w:id="70" w:author="NASA" w:date="2022-02-17T06:57:00Z">
        <w:r w:rsidRPr="00EE6DB8">
          <w:rPr>
            <w:rFonts w:ascii="Times New Roman" w:hAnsi="Times New Roman" w:cs="Times New Roman"/>
            <w:lang w:val="en-GB"/>
          </w:rPr>
          <w:t xml:space="preserve"> GHz band should </w:t>
        </w:r>
        <w:proofErr w:type="gramStart"/>
        <w:r w:rsidRPr="00EE6DB8">
          <w:rPr>
            <w:rFonts w:ascii="Times New Roman" w:hAnsi="Times New Roman" w:cs="Times New Roman"/>
            <w:lang w:val="en-GB"/>
          </w:rPr>
          <w:t>take into account</w:t>
        </w:r>
        <w:proofErr w:type="gramEnd"/>
        <w:r w:rsidRPr="00EE6DB8">
          <w:rPr>
            <w:rFonts w:ascii="Times New Roman" w:hAnsi="Times New Roman" w:cs="Times New Roman"/>
            <w:lang w:val="en-GB"/>
          </w:rPr>
          <w:t xml:space="preserve"> the characteristics and protection </w:t>
        </w:r>
        <w:r w:rsidRPr="00C84AB2">
          <w:rPr>
            <w:rFonts w:ascii="Times New Roman" w:hAnsi="Times New Roman" w:cs="Times New Roman"/>
            <w:lang w:val="en-GB"/>
          </w:rPr>
          <w:t xml:space="preserve">requirements for these </w:t>
        </w:r>
      </w:ins>
      <w:ins w:id="71" w:author="NASA" w:date="2022-02-17T06:58:00Z">
        <w:r w:rsidRPr="00C84AB2">
          <w:rPr>
            <w:rFonts w:ascii="Times New Roman" w:hAnsi="Times New Roman" w:cs="Times New Roman"/>
            <w:lang w:val="en-GB"/>
          </w:rPr>
          <w:t>Earth Exploration Satellite Service (passive)</w:t>
        </w:r>
      </w:ins>
      <w:ins w:id="72" w:author="NASA" w:date="2022-02-17T06:57:00Z">
        <w:r w:rsidRPr="00C84AB2">
          <w:rPr>
            <w:rFonts w:ascii="Times New Roman" w:hAnsi="Times New Roman" w:cs="Times New Roman"/>
            <w:lang w:val="en-GB"/>
          </w:rPr>
          <w:t xml:space="preserve"> systems that operate in the </w:t>
        </w:r>
      </w:ins>
      <w:ins w:id="73" w:author="NASA" w:date="2022-02-17T06:58:00Z">
        <w:r w:rsidRPr="00C84AB2">
          <w:rPr>
            <w:rFonts w:ascii="Times New Roman" w:hAnsi="Times New Roman" w:cs="Times New Roman"/>
            <w:lang w:val="en-GB"/>
          </w:rPr>
          <w:t xml:space="preserve">22.21-22.5 </w:t>
        </w:r>
      </w:ins>
      <w:ins w:id="74" w:author="NASA" w:date="2022-02-17T06:57:00Z">
        <w:r w:rsidRPr="00C84AB2">
          <w:rPr>
            <w:rFonts w:ascii="Times New Roman" w:hAnsi="Times New Roman" w:cs="Times New Roman"/>
            <w:lang w:val="en-GB"/>
          </w:rPr>
          <w:t xml:space="preserve">GHz band. </w:t>
        </w:r>
      </w:ins>
    </w:p>
    <w:p w14:paraId="5AE74FDD" w14:textId="3FA102A3" w:rsidR="005B2388" w:rsidRDefault="00253A9D">
      <w:pPr>
        <w:spacing w:after="120"/>
        <w:jc w:val="both"/>
        <w:rPr>
          <w:ins w:id="75" w:author="NASA" w:date="2022-02-28T13:43:00Z"/>
          <w:rFonts w:ascii="Times New Roman" w:hAnsi="Times New Roman" w:cs="Times New Roman"/>
          <w:lang w:val="en-GB"/>
        </w:rPr>
        <w:pPrChange w:id="76" w:author="NASA" w:date="2022-02-28T13:44:00Z">
          <w:pPr>
            <w:jc w:val="both"/>
          </w:pPr>
        </w:pPrChange>
      </w:pPr>
      <w:ins w:id="77" w:author="NASA" w:date="2022-02-17T06:57:00Z">
        <w:r w:rsidRPr="00020A3D">
          <w:rPr>
            <w:rFonts w:ascii="Times New Roman" w:hAnsi="Times New Roman" w:cs="Times New Roman"/>
            <w:highlight w:val="cyan"/>
            <w:lang w:val="en-GB"/>
            <w:rPrChange w:id="78" w:author="NASA" w:date="2022-02-28T14:22:00Z">
              <w:rPr>
                <w:rFonts w:ascii="Times New Roman" w:hAnsi="Times New Roman" w:cs="Times New Roman"/>
                <w:lang w:val="en-GB"/>
              </w:rPr>
            </w:rPrChange>
          </w:rPr>
          <w:t xml:space="preserve">The current studies </w:t>
        </w:r>
      </w:ins>
      <w:ins w:id="79" w:author="NASA" w:date="2022-02-17T07:03:00Z">
        <w:r w:rsidR="00ED5F76" w:rsidRPr="00020A3D">
          <w:rPr>
            <w:rFonts w:ascii="Times New Roman" w:hAnsi="Times New Roman" w:cs="Times New Roman"/>
            <w:highlight w:val="cyan"/>
            <w:lang w:val="en-GB"/>
            <w:rPrChange w:id="80" w:author="NASA" w:date="2022-02-28T14:22:00Z">
              <w:rPr>
                <w:rFonts w:ascii="Times New Roman" w:hAnsi="Times New Roman" w:cs="Times New Roman"/>
                <w:lang w:val="en-GB"/>
              </w:rPr>
            </w:rPrChange>
          </w:rPr>
          <w:t>A</w:t>
        </w:r>
      </w:ins>
      <w:ins w:id="81" w:author="NASA" w:date="2022-02-17T06:57:00Z">
        <w:r w:rsidRPr="00020A3D">
          <w:rPr>
            <w:rFonts w:ascii="Times New Roman" w:hAnsi="Times New Roman" w:cs="Times New Roman"/>
            <w:highlight w:val="cyan"/>
            <w:lang w:val="en-GB"/>
            <w:rPrChange w:id="82" w:author="NASA" w:date="2022-02-28T14:22:00Z">
              <w:rPr>
                <w:rFonts w:ascii="Times New Roman" w:hAnsi="Times New Roman" w:cs="Times New Roman"/>
                <w:lang w:val="en-GB"/>
              </w:rPr>
            </w:rPrChange>
          </w:rPr>
          <w:t xml:space="preserve"> in Doc 5B/481 Annex 31 </w:t>
        </w:r>
      </w:ins>
      <w:ins w:id="83" w:author="NASA" w:date="2022-02-17T07:04:00Z">
        <w:r w:rsidR="00ED5F76" w:rsidRPr="00020A3D">
          <w:rPr>
            <w:rFonts w:ascii="Times New Roman" w:hAnsi="Times New Roman" w:cs="Times New Roman"/>
            <w:highlight w:val="cyan"/>
            <w:lang w:val="en-GB"/>
            <w:rPrChange w:id="84" w:author="NASA" w:date="2022-02-28T14:22:00Z">
              <w:rPr>
                <w:rFonts w:ascii="Times New Roman" w:hAnsi="Times New Roman" w:cs="Times New Roman"/>
                <w:lang w:val="en-GB"/>
              </w:rPr>
            </w:rPrChange>
          </w:rPr>
          <w:t xml:space="preserve">section A2.3.3 </w:t>
        </w:r>
      </w:ins>
      <w:ins w:id="85" w:author="NASA" w:date="2022-02-17T06:57:00Z">
        <w:r w:rsidRPr="00020A3D">
          <w:rPr>
            <w:rFonts w:ascii="Times New Roman" w:hAnsi="Times New Roman" w:cs="Times New Roman"/>
            <w:highlight w:val="cyan"/>
            <w:lang w:val="en-GB"/>
            <w:rPrChange w:id="86" w:author="NASA" w:date="2022-02-28T14:22:00Z">
              <w:rPr>
                <w:rFonts w:ascii="Times New Roman" w:hAnsi="Times New Roman" w:cs="Times New Roman"/>
                <w:lang w:val="en-GB"/>
              </w:rPr>
            </w:rPrChange>
          </w:rPr>
          <w:t xml:space="preserve">show that sharing between non-safety AMS and </w:t>
        </w:r>
      </w:ins>
      <w:ins w:id="87" w:author="M. Evans" w:date="2022-02-17T14:28:00Z">
        <w:r w:rsidR="00D10B34" w:rsidRPr="00020A3D">
          <w:rPr>
            <w:rFonts w:ascii="Times New Roman" w:hAnsi="Times New Roman" w:cs="Times New Roman"/>
            <w:highlight w:val="cyan"/>
            <w:lang w:val="en-GB"/>
            <w:rPrChange w:id="88" w:author="NASA" w:date="2022-02-28T14:22:00Z">
              <w:rPr>
                <w:rFonts w:ascii="Times New Roman" w:hAnsi="Times New Roman" w:cs="Times New Roman"/>
                <w:lang w:val="en-GB"/>
              </w:rPr>
            </w:rPrChange>
          </w:rPr>
          <w:t>EESS (passive)</w:t>
        </w:r>
      </w:ins>
      <w:ins w:id="89" w:author="NASA" w:date="2022-02-17T06:57:00Z">
        <w:r w:rsidRPr="00020A3D">
          <w:rPr>
            <w:rFonts w:ascii="Times New Roman" w:hAnsi="Times New Roman" w:cs="Times New Roman"/>
            <w:highlight w:val="cyan"/>
            <w:lang w:val="en-GB"/>
            <w:rPrChange w:id="90" w:author="NASA" w:date="2022-02-28T14:22:00Z">
              <w:rPr>
                <w:rFonts w:ascii="Times New Roman" w:hAnsi="Times New Roman" w:cs="Times New Roman"/>
                <w:lang w:val="en-GB"/>
              </w:rPr>
            </w:rPrChange>
          </w:rPr>
          <w:t xml:space="preserve"> systems is not feasible </w:t>
        </w:r>
      </w:ins>
      <w:ins w:id="91" w:author="NASA" w:date="2022-02-17T07:04:00Z">
        <w:r w:rsidR="00ED5F76" w:rsidRPr="00020A3D">
          <w:rPr>
            <w:rFonts w:ascii="Times New Roman" w:hAnsi="Times New Roman" w:cs="Times New Roman"/>
            <w:highlight w:val="cyan"/>
            <w:lang w:val="en-GB"/>
            <w:rPrChange w:id="92" w:author="NASA" w:date="2022-02-28T14:22:00Z">
              <w:rPr>
                <w:rFonts w:ascii="Times New Roman" w:hAnsi="Times New Roman" w:cs="Times New Roman"/>
                <w:lang w:val="en-GB"/>
              </w:rPr>
            </w:rPrChange>
          </w:rPr>
          <w:t xml:space="preserve">for AMS scenarios </w:t>
        </w:r>
      </w:ins>
      <w:ins w:id="93" w:author="NASA" w:date="2022-02-17T14:59:00Z">
        <w:r w:rsidR="00F54F2B" w:rsidRPr="00020A3D">
          <w:rPr>
            <w:rFonts w:ascii="Times New Roman" w:hAnsi="Times New Roman" w:cs="Times New Roman"/>
            <w:highlight w:val="cyan"/>
            <w:lang w:val="en-GB"/>
            <w:rPrChange w:id="94" w:author="NASA" w:date="2022-02-28T14:22:00Z">
              <w:rPr>
                <w:rFonts w:ascii="Times New Roman" w:hAnsi="Times New Roman" w:cs="Times New Roman"/>
                <w:lang w:val="en-GB"/>
              </w:rPr>
            </w:rPrChange>
          </w:rPr>
          <w:t xml:space="preserve">such as in 4.2 </w:t>
        </w:r>
      </w:ins>
      <w:ins w:id="95" w:author="NASA" w:date="2022-02-28T10:11:00Z">
        <w:r w:rsidR="00041386" w:rsidRPr="00020A3D">
          <w:rPr>
            <w:rFonts w:ascii="Times New Roman" w:hAnsi="Times New Roman" w:cs="Times New Roman"/>
            <w:highlight w:val="cyan"/>
            <w:lang w:val="en-GB"/>
            <w:rPrChange w:id="96" w:author="NASA" w:date="2022-02-28T14:22:00Z">
              <w:rPr>
                <w:rFonts w:ascii="Times New Roman" w:hAnsi="Times New Roman" w:cs="Times New Roman"/>
                <w:lang w:val="en-GB"/>
              </w:rPr>
            </w:rPrChange>
          </w:rPr>
          <w:t xml:space="preserve">(wildfire observation) </w:t>
        </w:r>
      </w:ins>
      <w:ins w:id="97" w:author="NASA" w:date="2022-02-17T06:57:00Z">
        <w:r w:rsidRPr="00020A3D">
          <w:rPr>
            <w:rFonts w:ascii="Times New Roman" w:hAnsi="Times New Roman" w:cs="Times New Roman"/>
            <w:highlight w:val="cyan"/>
            <w:lang w:val="en-GB"/>
            <w:rPrChange w:id="98" w:author="NASA" w:date="2022-02-28T14:22:00Z">
              <w:rPr>
                <w:rFonts w:ascii="Times New Roman" w:hAnsi="Times New Roman" w:cs="Times New Roman"/>
                <w:lang w:val="en-GB"/>
              </w:rPr>
            </w:rPrChange>
          </w:rPr>
          <w:t xml:space="preserve">due to </w:t>
        </w:r>
      </w:ins>
      <w:ins w:id="99" w:author="M. Evans" w:date="2022-02-17T14:32:00Z">
        <w:r w:rsidR="00D10B34" w:rsidRPr="00020A3D">
          <w:rPr>
            <w:rFonts w:ascii="Times New Roman" w:hAnsi="Times New Roman" w:cs="Times New Roman"/>
            <w:highlight w:val="cyan"/>
            <w:lang w:val="en-GB"/>
            <w:rPrChange w:id="100" w:author="NASA" w:date="2022-02-28T14:22:00Z">
              <w:rPr>
                <w:rFonts w:ascii="Times New Roman" w:hAnsi="Times New Roman" w:cs="Times New Roman"/>
                <w:lang w:val="en-GB"/>
              </w:rPr>
            </w:rPrChange>
          </w:rPr>
          <w:t>the anticipated</w:t>
        </w:r>
      </w:ins>
      <w:ins w:id="101" w:author="NASA" w:date="2022-02-28T10:12:00Z">
        <w:r w:rsidR="00041386" w:rsidRPr="00020A3D">
          <w:rPr>
            <w:rFonts w:ascii="Times New Roman" w:hAnsi="Times New Roman" w:cs="Times New Roman"/>
            <w:highlight w:val="cyan"/>
            <w:lang w:val="en-GB"/>
            <w:rPrChange w:id="102" w:author="NASA" w:date="2022-02-28T14:22:00Z">
              <w:rPr>
                <w:rFonts w:ascii="Times New Roman" w:hAnsi="Times New Roman" w:cs="Times New Roman"/>
                <w:lang w:val="en-GB"/>
              </w:rPr>
            </w:rPrChange>
          </w:rPr>
          <w:t xml:space="preserve">, </w:t>
        </w:r>
      </w:ins>
      <w:ins w:id="103" w:author="M. Evans" w:date="2022-02-17T14:32:00Z">
        <w:del w:id="104" w:author="NASA" w:date="2022-02-28T14:17:00Z">
          <w:r w:rsidR="00D10B34" w:rsidRPr="00020A3D" w:rsidDel="00020A3D">
            <w:rPr>
              <w:rFonts w:ascii="Times New Roman" w:hAnsi="Times New Roman" w:cs="Times New Roman"/>
              <w:highlight w:val="cyan"/>
              <w:lang w:val="en-GB"/>
              <w:rPrChange w:id="105" w:author="NASA" w:date="2022-02-28T14:22:00Z">
                <w:rPr>
                  <w:rFonts w:ascii="Times New Roman" w:hAnsi="Times New Roman" w:cs="Times New Roman"/>
                  <w:lang w:val="en-GB"/>
                </w:rPr>
              </w:rPrChange>
            </w:rPr>
            <w:delText xml:space="preserve"> </w:delText>
          </w:r>
        </w:del>
      </w:ins>
      <w:ins w:id="106" w:author="NASA" w:date="2022-02-17T07:12:00Z">
        <w:r w:rsidR="00ED5F76" w:rsidRPr="00020A3D">
          <w:rPr>
            <w:rFonts w:ascii="Times New Roman" w:hAnsi="Times New Roman" w:cs="Times New Roman"/>
            <w:highlight w:val="cyan"/>
            <w:lang w:val="en-GB"/>
            <w:rPrChange w:id="107" w:author="NASA" w:date="2022-02-28T14:22:00Z">
              <w:rPr>
                <w:rFonts w:ascii="Times New Roman" w:hAnsi="Times New Roman" w:cs="Times New Roman"/>
                <w:lang w:val="en-GB"/>
              </w:rPr>
            </w:rPrChange>
          </w:rPr>
          <w:t>out-of-band</w:t>
        </w:r>
        <w:r w:rsidR="00DA432F" w:rsidRPr="00020A3D">
          <w:rPr>
            <w:rFonts w:ascii="Times New Roman" w:hAnsi="Times New Roman" w:cs="Times New Roman"/>
            <w:highlight w:val="cyan"/>
            <w:lang w:val="en-GB"/>
            <w:rPrChange w:id="108" w:author="NASA" w:date="2022-02-28T14:22:00Z">
              <w:rPr>
                <w:rFonts w:ascii="Times New Roman" w:hAnsi="Times New Roman" w:cs="Times New Roman"/>
                <w:lang w:val="en-GB"/>
              </w:rPr>
            </w:rPrChange>
          </w:rPr>
          <w:t xml:space="preserve"> emission</w:t>
        </w:r>
      </w:ins>
      <w:ins w:id="109" w:author="M. Evans" w:date="2022-02-17T14:33:00Z">
        <w:r w:rsidR="00D10B34" w:rsidRPr="00020A3D">
          <w:rPr>
            <w:rFonts w:ascii="Times New Roman" w:hAnsi="Times New Roman" w:cs="Times New Roman"/>
            <w:highlight w:val="cyan"/>
            <w:lang w:val="en-GB"/>
            <w:rPrChange w:id="110" w:author="NASA" w:date="2022-02-28T14:22:00Z">
              <w:rPr>
                <w:rFonts w:ascii="Times New Roman" w:hAnsi="Times New Roman" w:cs="Times New Roman"/>
                <w:lang w:val="en-GB"/>
              </w:rPr>
            </w:rPrChange>
          </w:rPr>
          <w:t xml:space="preserve"> level</w:t>
        </w:r>
      </w:ins>
      <w:ins w:id="111" w:author="NASA" w:date="2022-02-17T07:12:00Z">
        <w:r w:rsidR="00DA432F" w:rsidRPr="00020A3D">
          <w:rPr>
            <w:rFonts w:ascii="Times New Roman" w:hAnsi="Times New Roman" w:cs="Times New Roman"/>
            <w:highlight w:val="cyan"/>
            <w:lang w:val="en-GB"/>
            <w:rPrChange w:id="112" w:author="NASA" w:date="2022-02-28T14:22:00Z">
              <w:rPr>
                <w:rFonts w:ascii="Times New Roman" w:hAnsi="Times New Roman" w:cs="Times New Roman"/>
                <w:lang w:val="en-GB"/>
              </w:rPr>
            </w:rPrChange>
          </w:rPr>
          <w:t xml:space="preserve"> </w:t>
        </w:r>
      </w:ins>
      <w:ins w:id="113" w:author="NASA" w:date="2022-02-17T06:57:00Z">
        <w:r w:rsidRPr="00020A3D">
          <w:rPr>
            <w:rFonts w:ascii="Times New Roman" w:hAnsi="Times New Roman" w:cs="Times New Roman"/>
            <w:highlight w:val="cyan"/>
            <w:lang w:val="en-GB"/>
            <w:rPrChange w:id="114" w:author="NASA" w:date="2022-02-28T14:22:00Z">
              <w:rPr>
                <w:rFonts w:ascii="Times New Roman" w:hAnsi="Times New Roman" w:cs="Times New Roman"/>
                <w:lang w:val="en-GB"/>
              </w:rPr>
            </w:rPrChange>
          </w:rPr>
          <w:t>from the non-safety AMS</w:t>
        </w:r>
      </w:ins>
      <w:ins w:id="115" w:author="NASA" w:date="2022-02-17T07:10:00Z">
        <w:r w:rsidR="00ED5F76" w:rsidRPr="00020A3D">
          <w:rPr>
            <w:rFonts w:ascii="Times New Roman" w:hAnsi="Times New Roman" w:cs="Times New Roman"/>
            <w:highlight w:val="cyan"/>
            <w:lang w:val="en-GB"/>
            <w:rPrChange w:id="116" w:author="NASA" w:date="2022-02-28T14:22:00Z">
              <w:rPr>
                <w:rFonts w:ascii="Times New Roman" w:hAnsi="Times New Roman" w:cs="Times New Roman"/>
                <w:lang w:val="en-GB"/>
              </w:rPr>
            </w:rPrChange>
          </w:rPr>
          <w:t xml:space="preserve"> </w:t>
        </w:r>
      </w:ins>
      <w:ins w:id="117" w:author="NASA" w:date="2022-02-28T14:20:00Z">
        <w:r w:rsidR="00020A3D" w:rsidRPr="00020A3D">
          <w:rPr>
            <w:rFonts w:ascii="Times New Roman" w:hAnsi="Times New Roman" w:cs="Times New Roman"/>
            <w:highlight w:val="cyan"/>
            <w:lang w:val="en-GB"/>
            <w:rPrChange w:id="118" w:author="NASA" w:date="2022-02-28T14:22:00Z">
              <w:rPr>
                <w:rFonts w:ascii="Times New Roman" w:hAnsi="Times New Roman" w:cs="Times New Roman"/>
                <w:lang w:val="en-GB"/>
              </w:rPr>
            </w:rPrChange>
          </w:rPr>
          <w:t xml:space="preserve">uplinks </w:t>
        </w:r>
      </w:ins>
      <w:ins w:id="119" w:author="NASA" w:date="2022-02-17T07:10:00Z">
        <w:r w:rsidR="00ED5F76" w:rsidRPr="00020A3D">
          <w:rPr>
            <w:rFonts w:ascii="Times New Roman" w:hAnsi="Times New Roman" w:cs="Times New Roman"/>
            <w:highlight w:val="cyan"/>
            <w:lang w:val="en-GB"/>
            <w:rPrChange w:id="120" w:author="NASA" w:date="2022-02-28T14:22:00Z">
              <w:rPr>
                <w:rFonts w:ascii="Times New Roman" w:hAnsi="Times New Roman" w:cs="Times New Roman"/>
                <w:lang w:val="en-GB"/>
              </w:rPr>
            </w:rPrChange>
          </w:rPr>
          <w:t xml:space="preserve">operating in </w:t>
        </w:r>
      </w:ins>
      <w:ins w:id="121" w:author="NASA" w:date="2022-02-28T14:20:00Z">
        <w:r w:rsidR="00020A3D" w:rsidRPr="00020A3D">
          <w:rPr>
            <w:rFonts w:ascii="Times New Roman" w:hAnsi="Times New Roman" w:cs="Times New Roman"/>
            <w:highlight w:val="cyan"/>
            <w:lang w:val="en-GB"/>
            <w:rPrChange w:id="122" w:author="NASA" w:date="2022-02-28T14:22:00Z">
              <w:rPr>
                <w:rFonts w:ascii="Times New Roman" w:hAnsi="Times New Roman" w:cs="Times New Roman"/>
                <w:lang w:val="en-GB"/>
              </w:rPr>
            </w:rPrChange>
          </w:rPr>
          <w:t xml:space="preserve">the </w:t>
        </w:r>
      </w:ins>
      <w:ins w:id="123" w:author="NASA" w:date="2022-02-17T07:11:00Z">
        <w:r w:rsidR="00ED5F76" w:rsidRPr="00020A3D">
          <w:rPr>
            <w:rFonts w:ascii="Times New Roman" w:hAnsi="Times New Roman" w:cs="Times New Roman"/>
            <w:highlight w:val="cyan"/>
            <w:lang w:val="en-GB"/>
            <w:rPrChange w:id="124" w:author="NASA" w:date="2022-02-28T14:22:00Z">
              <w:rPr>
                <w:rFonts w:ascii="Times New Roman" w:hAnsi="Times New Roman" w:cs="Times New Roman"/>
                <w:lang w:val="en-GB"/>
              </w:rPr>
            </w:rPrChange>
          </w:rPr>
          <w:t>22</w:t>
        </w:r>
      </w:ins>
      <w:ins w:id="125" w:author="NASA" w:date="2022-02-28T14:20:00Z">
        <w:r w:rsidR="00020A3D" w:rsidRPr="00020A3D">
          <w:rPr>
            <w:rFonts w:ascii="Times New Roman" w:hAnsi="Times New Roman" w:cs="Times New Roman"/>
            <w:highlight w:val="cyan"/>
            <w:lang w:val="en-GB"/>
            <w:rPrChange w:id="126" w:author="NASA" w:date="2022-02-28T14:22:00Z">
              <w:rPr>
                <w:rFonts w:ascii="Times New Roman" w:hAnsi="Times New Roman" w:cs="Times New Roman"/>
                <w:lang w:val="en-GB"/>
              </w:rPr>
            </w:rPrChange>
          </w:rPr>
          <w:t>.16</w:t>
        </w:r>
      </w:ins>
      <w:ins w:id="127" w:author="NASA" w:date="2022-02-17T07:11:00Z">
        <w:r w:rsidR="00ED5F76" w:rsidRPr="00020A3D">
          <w:rPr>
            <w:rFonts w:ascii="Times New Roman" w:hAnsi="Times New Roman" w:cs="Times New Roman"/>
            <w:highlight w:val="cyan"/>
            <w:lang w:val="en-GB"/>
            <w:rPrChange w:id="128" w:author="NASA" w:date="2022-02-28T14:22:00Z">
              <w:rPr>
                <w:rFonts w:ascii="Times New Roman" w:hAnsi="Times New Roman" w:cs="Times New Roman"/>
                <w:lang w:val="en-GB"/>
              </w:rPr>
            </w:rPrChange>
          </w:rPr>
          <w:t>-22.21 GHz</w:t>
        </w:r>
      </w:ins>
      <w:ins w:id="129" w:author="NASA" w:date="2022-02-17T07:07:00Z">
        <w:r w:rsidR="00ED5F76" w:rsidRPr="00020A3D">
          <w:rPr>
            <w:rFonts w:ascii="Times New Roman" w:hAnsi="Times New Roman" w:cs="Times New Roman"/>
            <w:highlight w:val="cyan"/>
            <w:lang w:val="en-GB"/>
            <w:rPrChange w:id="130" w:author="NASA" w:date="2022-02-28T14:22:00Z">
              <w:rPr>
                <w:rFonts w:ascii="Times New Roman" w:hAnsi="Times New Roman" w:cs="Times New Roman"/>
                <w:lang w:val="en-GB"/>
              </w:rPr>
            </w:rPrChange>
          </w:rPr>
          <w:t xml:space="preserve"> </w:t>
        </w:r>
      </w:ins>
      <w:ins w:id="131" w:author="NASA" w:date="2022-02-28T14:20:00Z">
        <w:r w:rsidR="00020A3D" w:rsidRPr="00020A3D">
          <w:rPr>
            <w:rFonts w:ascii="Times New Roman" w:hAnsi="Times New Roman" w:cs="Times New Roman"/>
            <w:highlight w:val="cyan"/>
            <w:lang w:val="en-GB"/>
            <w:rPrChange w:id="132" w:author="NASA" w:date="2022-02-28T14:22:00Z">
              <w:rPr>
                <w:rFonts w:ascii="Times New Roman" w:hAnsi="Times New Roman" w:cs="Times New Roman"/>
                <w:lang w:val="en-GB"/>
              </w:rPr>
            </w:rPrChange>
          </w:rPr>
          <w:t>region imm</w:t>
        </w:r>
      </w:ins>
      <w:ins w:id="133" w:author="NASA" w:date="2022-02-28T14:21:00Z">
        <w:r w:rsidR="00020A3D" w:rsidRPr="00020A3D">
          <w:rPr>
            <w:rFonts w:ascii="Times New Roman" w:hAnsi="Times New Roman" w:cs="Times New Roman"/>
            <w:highlight w:val="cyan"/>
            <w:lang w:val="en-GB"/>
            <w:rPrChange w:id="134" w:author="NASA" w:date="2022-02-28T14:22:00Z">
              <w:rPr>
                <w:rFonts w:ascii="Times New Roman" w:hAnsi="Times New Roman" w:cs="Times New Roman"/>
                <w:lang w:val="en-GB"/>
              </w:rPr>
            </w:rPrChange>
          </w:rPr>
          <w:t>ediately adjacent to the</w:t>
        </w:r>
      </w:ins>
      <w:ins w:id="135" w:author="NASA" w:date="2022-02-17T07:07:00Z">
        <w:r w:rsidR="00ED5F76" w:rsidRPr="00020A3D">
          <w:rPr>
            <w:rFonts w:ascii="Times New Roman" w:hAnsi="Times New Roman" w:cs="Times New Roman"/>
            <w:highlight w:val="cyan"/>
            <w:lang w:val="en-GB"/>
            <w:rPrChange w:id="136" w:author="NASA" w:date="2022-02-28T14:22:00Z">
              <w:rPr>
                <w:rFonts w:ascii="Times New Roman" w:hAnsi="Times New Roman" w:cs="Times New Roman"/>
                <w:lang w:val="en-GB"/>
              </w:rPr>
            </w:rPrChange>
          </w:rPr>
          <w:t xml:space="preserve"> EESS (passive) sensors</w:t>
        </w:r>
      </w:ins>
      <w:ins w:id="137" w:author="M. Evans" w:date="2022-02-17T14:35:00Z">
        <w:r w:rsidR="00D10B34" w:rsidRPr="00020A3D">
          <w:rPr>
            <w:rFonts w:ascii="Times New Roman" w:hAnsi="Times New Roman" w:cs="Times New Roman"/>
            <w:highlight w:val="cyan"/>
            <w:lang w:val="en-GB"/>
            <w:rPrChange w:id="138" w:author="NASA" w:date="2022-02-28T14:22:00Z">
              <w:rPr>
                <w:rFonts w:ascii="Times New Roman" w:hAnsi="Times New Roman" w:cs="Times New Roman"/>
                <w:lang w:val="en-GB"/>
              </w:rPr>
            </w:rPrChange>
          </w:rPr>
          <w:t xml:space="preserve"> operating in 22.21-22.5 GHz</w:t>
        </w:r>
      </w:ins>
      <w:ins w:id="139" w:author="NASA" w:date="2022-02-28T14:21:00Z">
        <w:r w:rsidR="00020A3D" w:rsidRPr="00020A3D">
          <w:rPr>
            <w:rFonts w:ascii="Times New Roman" w:hAnsi="Times New Roman" w:cs="Times New Roman"/>
            <w:highlight w:val="cyan"/>
            <w:lang w:val="en-GB"/>
            <w:rPrChange w:id="140" w:author="NASA" w:date="2022-02-28T14:22:00Z">
              <w:rPr>
                <w:rFonts w:ascii="Times New Roman" w:hAnsi="Times New Roman" w:cs="Times New Roman"/>
                <w:lang w:val="en-GB"/>
              </w:rPr>
            </w:rPrChange>
          </w:rPr>
          <w:t>.</w:t>
        </w:r>
      </w:ins>
      <w:ins w:id="141" w:author="NASA" w:date="2022-02-28T14:17:00Z">
        <w:r w:rsidR="00020A3D" w:rsidRPr="00020A3D">
          <w:rPr>
            <w:rFonts w:ascii="Times New Roman" w:hAnsi="Times New Roman" w:cs="Times New Roman"/>
            <w:highlight w:val="cyan"/>
            <w:lang w:val="en-GB"/>
            <w:rPrChange w:id="142" w:author="NASA" w:date="2022-02-28T14:22:00Z">
              <w:rPr>
                <w:rFonts w:ascii="Times New Roman" w:hAnsi="Times New Roman" w:cs="Times New Roman"/>
                <w:lang w:val="en-GB"/>
              </w:rPr>
            </w:rPrChange>
          </w:rPr>
          <w:t xml:space="preserve"> </w:t>
        </w:r>
      </w:ins>
      <w:bookmarkStart w:id="143" w:name="_Hlk97039287"/>
      <w:ins w:id="144" w:author="NASA" w:date="2022-03-01T14:40:00Z">
        <w:r w:rsidR="00BA1AF1" w:rsidRPr="00BA1AF1">
          <w:rPr>
            <w:rFonts w:ascii="Times New Roman" w:hAnsi="Times New Roman" w:cs="Times New Roman"/>
            <w:highlight w:val="yellow"/>
            <w:lang w:val="en-GB"/>
            <w:rPrChange w:id="145" w:author="NASA" w:date="2022-03-01T14:42:00Z">
              <w:rPr>
                <w:rFonts w:ascii="Times New Roman" w:hAnsi="Times New Roman" w:cs="Times New Roman"/>
                <w:lang w:val="en-GB"/>
              </w:rPr>
            </w:rPrChange>
          </w:rPr>
          <w:t xml:space="preserve">It is necessary to limit the OOB emissions </w:t>
        </w:r>
      </w:ins>
      <w:ins w:id="146" w:author="NASA" w:date="2022-03-01T14:41:00Z">
        <w:r w:rsidR="00BA1AF1" w:rsidRPr="00BA1AF1">
          <w:rPr>
            <w:rFonts w:ascii="Times New Roman" w:hAnsi="Times New Roman" w:cs="Times New Roman"/>
            <w:highlight w:val="yellow"/>
            <w:lang w:val="en-GB"/>
            <w:rPrChange w:id="147" w:author="NASA" w:date="2022-03-01T14:42:00Z">
              <w:rPr>
                <w:rFonts w:ascii="Times New Roman" w:hAnsi="Times New Roman" w:cs="Times New Roman"/>
                <w:lang w:val="en-GB"/>
              </w:rPr>
            </w:rPrChange>
          </w:rPr>
          <w:t xml:space="preserve">of the AMS </w:t>
        </w:r>
      </w:ins>
      <w:ins w:id="148" w:author="NASA" w:date="2022-03-01T14:40:00Z">
        <w:r w:rsidR="00BA1AF1" w:rsidRPr="00BA1AF1">
          <w:rPr>
            <w:rFonts w:ascii="Times New Roman" w:hAnsi="Times New Roman" w:cs="Times New Roman"/>
            <w:highlight w:val="yellow"/>
            <w:lang w:val="en-GB"/>
            <w:rPrChange w:id="149" w:author="NASA" w:date="2022-03-01T14:42:00Z">
              <w:rPr>
                <w:rFonts w:ascii="Times New Roman" w:hAnsi="Times New Roman" w:cs="Times New Roman"/>
                <w:lang w:val="en-GB"/>
              </w:rPr>
            </w:rPrChange>
          </w:rPr>
          <w:t xml:space="preserve">to </w:t>
        </w:r>
      </w:ins>
      <w:ins w:id="150" w:author="NASA" w:date="2022-03-01T14:41:00Z">
        <w:r w:rsidR="00BA1AF1" w:rsidRPr="00BA1AF1">
          <w:rPr>
            <w:rFonts w:ascii="Times New Roman" w:hAnsi="Times New Roman" w:cs="Times New Roman"/>
            <w:highlight w:val="yellow"/>
            <w:lang w:val="en-GB"/>
            <w:rPrChange w:id="151" w:author="NASA" w:date="2022-03-01T14:42:00Z">
              <w:rPr>
                <w:rFonts w:ascii="Times New Roman" w:hAnsi="Times New Roman" w:cs="Times New Roman"/>
                <w:highlight w:val="cyan"/>
                <w:lang w:val="en-GB"/>
              </w:rPr>
            </w:rPrChange>
          </w:rPr>
          <w:t xml:space="preserve">[XX </w:t>
        </w:r>
        <w:proofErr w:type="spellStart"/>
        <w:r w:rsidR="00BA1AF1" w:rsidRPr="00BA1AF1">
          <w:rPr>
            <w:rFonts w:ascii="Times New Roman" w:hAnsi="Times New Roman" w:cs="Times New Roman"/>
            <w:highlight w:val="yellow"/>
            <w:lang w:val="en-GB"/>
            <w:rPrChange w:id="152" w:author="NASA" w:date="2022-03-01T14:42:00Z">
              <w:rPr>
                <w:rFonts w:ascii="Times New Roman" w:hAnsi="Times New Roman" w:cs="Times New Roman"/>
                <w:highlight w:val="cyan"/>
                <w:lang w:val="en-GB"/>
              </w:rPr>
            </w:rPrChange>
          </w:rPr>
          <w:t>dBW</w:t>
        </w:r>
        <w:proofErr w:type="spellEnd"/>
        <w:r w:rsidR="00BA1AF1" w:rsidRPr="00BA1AF1">
          <w:rPr>
            <w:rFonts w:ascii="Times New Roman" w:hAnsi="Times New Roman" w:cs="Times New Roman"/>
            <w:highlight w:val="yellow"/>
            <w:lang w:val="en-GB"/>
            <w:rPrChange w:id="153" w:author="NASA" w:date="2022-03-01T14:42:00Z">
              <w:rPr>
                <w:rFonts w:ascii="Times New Roman" w:hAnsi="Times New Roman" w:cs="Times New Roman"/>
                <w:highlight w:val="cyan"/>
                <w:lang w:val="en-GB"/>
              </w:rPr>
            </w:rPrChange>
          </w:rPr>
          <w:t>/</w:t>
        </w:r>
        <w:proofErr w:type="gramStart"/>
        <w:r w:rsidR="00BA1AF1" w:rsidRPr="00BA1AF1">
          <w:rPr>
            <w:rFonts w:ascii="Times New Roman" w:hAnsi="Times New Roman" w:cs="Times New Roman"/>
            <w:highlight w:val="yellow"/>
            <w:lang w:val="en-GB"/>
            <w:rPrChange w:id="154" w:author="NASA" w:date="2022-03-01T14:42:00Z">
              <w:rPr>
                <w:rFonts w:ascii="Times New Roman" w:hAnsi="Times New Roman" w:cs="Times New Roman"/>
                <w:highlight w:val="cyan"/>
                <w:lang w:val="en-GB"/>
              </w:rPr>
            </w:rPrChange>
          </w:rPr>
          <w:t xml:space="preserve">MHz] </w:t>
        </w:r>
        <w:r w:rsidR="00BA1AF1" w:rsidRPr="00BA1AF1">
          <w:rPr>
            <w:rFonts w:ascii="Times New Roman" w:hAnsi="Times New Roman" w:cs="Times New Roman"/>
            <w:highlight w:val="yellow"/>
            <w:lang w:val="en-GB"/>
            <w:rPrChange w:id="155" w:author="NASA" w:date="2022-03-01T14:42:00Z">
              <w:rPr>
                <w:rFonts w:ascii="Times New Roman" w:hAnsi="Times New Roman" w:cs="Times New Roman"/>
                <w:lang w:val="en-GB"/>
              </w:rPr>
            </w:rPrChange>
          </w:rPr>
          <w:t xml:space="preserve"> in</w:t>
        </w:r>
        <w:proofErr w:type="gramEnd"/>
        <w:r w:rsidR="00BA1AF1" w:rsidRPr="00BA1AF1">
          <w:rPr>
            <w:rFonts w:ascii="Times New Roman" w:hAnsi="Times New Roman" w:cs="Times New Roman"/>
            <w:highlight w:val="yellow"/>
            <w:lang w:val="en-GB"/>
            <w:rPrChange w:id="156" w:author="NASA" w:date="2022-03-01T14:42:00Z">
              <w:rPr>
                <w:rFonts w:ascii="Times New Roman" w:hAnsi="Times New Roman" w:cs="Times New Roman"/>
                <w:lang w:val="en-GB"/>
              </w:rPr>
            </w:rPrChange>
          </w:rPr>
          <w:t xml:space="preserve"> order to ensure the protection of  the EESS passive service.</w:t>
        </w:r>
      </w:ins>
      <w:bookmarkEnd w:id="143"/>
    </w:p>
    <w:p w14:paraId="4C1DE926" w14:textId="6DF6F487" w:rsidR="00810EE9" w:rsidRDefault="005B2388" w:rsidP="00EE631C">
      <w:pPr>
        <w:spacing w:after="120"/>
        <w:jc w:val="both"/>
        <w:rPr>
          <w:ins w:id="157" w:author="NASA" w:date="2022-02-28T14:22:00Z"/>
          <w:rFonts w:ascii="Times New Roman" w:hAnsi="Times New Roman" w:cs="Times New Roman"/>
          <w:lang w:val="en-GB"/>
        </w:rPr>
      </w:pPr>
      <w:ins w:id="158" w:author="NASA" w:date="2022-02-28T13:43:00Z">
        <w:r w:rsidRPr="00020A3D">
          <w:rPr>
            <w:rFonts w:ascii="Times New Roman" w:hAnsi="Times New Roman" w:cs="Times New Roman"/>
            <w:highlight w:val="cyan"/>
            <w:lang w:val="en-GB"/>
            <w:rPrChange w:id="159" w:author="NASA" w:date="2022-02-28T14:24:00Z">
              <w:rPr>
                <w:rFonts w:ascii="Times New Roman" w:hAnsi="Times New Roman" w:cs="Times New Roman"/>
                <w:lang w:val="en-GB"/>
              </w:rPr>
            </w:rPrChange>
          </w:rPr>
          <w:t>[Note: The following text regards the sharing scenario 4.5 (Data networks above the clouds) but this study has not been final</w:t>
        </w:r>
      </w:ins>
      <w:ins w:id="160" w:author="NASA" w:date="2022-02-28T14:01:00Z">
        <w:r w:rsidR="00EE631C" w:rsidRPr="00020A3D">
          <w:rPr>
            <w:rFonts w:ascii="Times New Roman" w:hAnsi="Times New Roman" w:cs="Times New Roman"/>
            <w:highlight w:val="cyan"/>
            <w:lang w:val="en-GB"/>
            <w:rPrChange w:id="161" w:author="NASA" w:date="2022-02-28T14:24:00Z">
              <w:rPr>
                <w:rFonts w:ascii="Times New Roman" w:hAnsi="Times New Roman" w:cs="Times New Roman"/>
                <w:lang w:val="en-GB"/>
              </w:rPr>
            </w:rPrChange>
          </w:rPr>
          <w:t>ized for consideration in the</w:t>
        </w:r>
      </w:ins>
      <w:ins w:id="162" w:author="NASA" w:date="2022-02-28T13:43:00Z">
        <w:r w:rsidRPr="00020A3D">
          <w:rPr>
            <w:rFonts w:ascii="Times New Roman" w:hAnsi="Times New Roman" w:cs="Times New Roman"/>
            <w:highlight w:val="cyan"/>
            <w:lang w:val="en-GB"/>
            <w:rPrChange w:id="163" w:author="NASA" w:date="2022-02-28T14:24:00Z">
              <w:rPr>
                <w:rFonts w:ascii="Times New Roman" w:hAnsi="Times New Roman" w:cs="Times New Roman"/>
                <w:lang w:val="en-GB"/>
              </w:rPr>
            </w:rPrChange>
          </w:rPr>
          <w:t xml:space="preserve"> PDNR in section 4 of Doc 5B/481 Annex 31.</w:t>
        </w:r>
      </w:ins>
    </w:p>
    <w:p w14:paraId="61FC3B11" w14:textId="763A4FF5" w:rsidR="00020A3D" w:rsidRDefault="00020A3D">
      <w:pPr>
        <w:spacing w:after="120"/>
        <w:jc w:val="both"/>
        <w:rPr>
          <w:ins w:id="164" w:author="NASA" w:date="2022-02-28T13:56:00Z"/>
          <w:rFonts w:ascii="Times New Roman" w:hAnsi="Times New Roman" w:cs="Times New Roman"/>
          <w:lang w:val="en-GB"/>
        </w:rPr>
        <w:pPrChange w:id="165" w:author="NASA" w:date="2022-02-28T13:56:00Z">
          <w:pPr>
            <w:jc w:val="both"/>
          </w:pPr>
        </w:pPrChange>
      </w:pPr>
      <w:ins w:id="166" w:author="NASA" w:date="2022-02-28T14:22:00Z">
        <w:r w:rsidRPr="00B202A0">
          <w:rPr>
            <w:rFonts w:ascii="Times New Roman" w:hAnsi="Times New Roman" w:cs="Times New Roman"/>
            <w:highlight w:val="cyan"/>
            <w:lang w:val="en-GB"/>
          </w:rPr>
          <w:t>The current studies A in Doc 5B/481 Annex 31 section A2.3.3 show that sharing between non-safety AMS and EESS (passive) systems is not feasible for AMS scenarios such as in 4.</w:t>
        </w:r>
        <w:r>
          <w:rPr>
            <w:rFonts w:ascii="Times New Roman" w:hAnsi="Times New Roman" w:cs="Times New Roman"/>
            <w:highlight w:val="cyan"/>
            <w:lang w:val="en-GB"/>
          </w:rPr>
          <w:t>5</w:t>
        </w:r>
        <w:r w:rsidRPr="00B202A0">
          <w:rPr>
            <w:rFonts w:ascii="Times New Roman" w:hAnsi="Times New Roman" w:cs="Times New Roman"/>
            <w:highlight w:val="cyan"/>
            <w:lang w:val="en-GB"/>
          </w:rPr>
          <w:t xml:space="preserve"> (</w:t>
        </w:r>
      </w:ins>
      <w:ins w:id="167" w:author="NASA" w:date="2022-02-28T14:23:00Z">
        <w:r w:rsidRPr="00020A3D">
          <w:rPr>
            <w:rFonts w:ascii="Times New Roman" w:hAnsi="Times New Roman" w:cs="Times New Roman"/>
            <w:highlight w:val="cyan"/>
            <w:lang w:val="en-GB"/>
            <w:rPrChange w:id="168" w:author="NASA" w:date="2022-02-28T14:23:00Z">
              <w:rPr>
                <w:rFonts w:ascii="Times New Roman" w:hAnsi="Times New Roman" w:cs="Times New Roman"/>
                <w:lang w:val="en-GB"/>
              </w:rPr>
            </w:rPrChange>
          </w:rPr>
          <w:t>network above the cloud</w:t>
        </w:r>
      </w:ins>
      <w:ins w:id="169" w:author="NASA" w:date="2022-02-28T14:22:00Z">
        <w:r w:rsidRPr="00B202A0">
          <w:rPr>
            <w:rFonts w:ascii="Times New Roman" w:hAnsi="Times New Roman" w:cs="Times New Roman"/>
            <w:highlight w:val="cyan"/>
            <w:lang w:val="en-GB"/>
          </w:rPr>
          <w:t xml:space="preserve">) due to the anticipated, out-of-band emission level from the non-safety AMS </w:t>
        </w:r>
      </w:ins>
      <w:ins w:id="170" w:author="NASA" w:date="2022-02-28T14:23:00Z">
        <w:r>
          <w:rPr>
            <w:rFonts w:ascii="Times New Roman" w:hAnsi="Times New Roman" w:cs="Times New Roman"/>
            <w:highlight w:val="cyan"/>
            <w:lang w:val="en-GB"/>
          </w:rPr>
          <w:t xml:space="preserve">links </w:t>
        </w:r>
      </w:ins>
      <w:ins w:id="171" w:author="NASA" w:date="2022-02-28T14:22:00Z">
        <w:r w:rsidRPr="00B202A0">
          <w:rPr>
            <w:rFonts w:ascii="Times New Roman" w:hAnsi="Times New Roman" w:cs="Times New Roman"/>
            <w:highlight w:val="cyan"/>
            <w:lang w:val="en-GB"/>
          </w:rPr>
          <w:t xml:space="preserve">operating in the 22.16-22.21 GHz region immediately adjacent to the EESS (passive) sensors operating in 22.21-22.5 GHz. </w:t>
        </w:r>
      </w:ins>
      <w:bookmarkStart w:id="172" w:name="_Hlk97039257"/>
      <w:ins w:id="173" w:author="NASA" w:date="2022-03-01T14:59:00Z">
        <w:r w:rsidR="00785C14" w:rsidRPr="00842831">
          <w:rPr>
            <w:rFonts w:ascii="Times New Roman" w:hAnsi="Times New Roman" w:cs="Times New Roman"/>
            <w:highlight w:val="yellow"/>
            <w:lang w:val="en-GB"/>
          </w:rPr>
          <w:t>It is necessary to limit the OOB emissions of the AMS to [</w:t>
        </w:r>
        <w:r w:rsidR="00785C14">
          <w:rPr>
            <w:rFonts w:ascii="Times New Roman" w:hAnsi="Times New Roman" w:cs="Times New Roman"/>
            <w:highlight w:val="yellow"/>
            <w:lang w:val="en-GB"/>
          </w:rPr>
          <w:t>YY</w:t>
        </w:r>
        <w:r w:rsidR="00785C14" w:rsidRPr="00842831">
          <w:rPr>
            <w:rFonts w:ascii="Times New Roman" w:hAnsi="Times New Roman" w:cs="Times New Roman"/>
            <w:highlight w:val="yellow"/>
            <w:lang w:val="en-GB"/>
          </w:rPr>
          <w:t xml:space="preserve"> d</w:t>
        </w:r>
        <w:proofErr w:type="spellStart"/>
        <w:r w:rsidR="00785C14" w:rsidRPr="00842831">
          <w:rPr>
            <w:rFonts w:ascii="Times New Roman" w:hAnsi="Times New Roman" w:cs="Times New Roman"/>
            <w:highlight w:val="yellow"/>
            <w:lang w:val="en-GB"/>
          </w:rPr>
          <w:t>BW</w:t>
        </w:r>
        <w:proofErr w:type="spellEnd"/>
        <w:r w:rsidR="00785C14" w:rsidRPr="00842831">
          <w:rPr>
            <w:rFonts w:ascii="Times New Roman" w:hAnsi="Times New Roman" w:cs="Times New Roman"/>
            <w:highlight w:val="yellow"/>
            <w:lang w:val="en-GB"/>
          </w:rPr>
          <w:t>/</w:t>
        </w:r>
        <w:proofErr w:type="gramStart"/>
        <w:r w:rsidR="00785C14" w:rsidRPr="00842831">
          <w:rPr>
            <w:rFonts w:ascii="Times New Roman" w:hAnsi="Times New Roman" w:cs="Times New Roman"/>
            <w:highlight w:val="yellow"/>
            <w:lang w:val="en-GB"/>
          </w:rPr>
          <w:t>MHz]  in</w:t>
        </w:r>
        <w:proofErr w:type="gramEnd"/>
        <w:r w:rsidR="00785C14" w:rsidRPr="00842831">
          <w:rPr>
            <w:rFonts w:ascii="Times New Roman" w:hAnsi="Times New Roman" w:cs="Times New Roman"/>
            <w:highlight w:val="yellow"/>
            <w:lang w:val="en-GB"/>
          </w:rPr>
          <w:t xml:space="preserve"> order to ensure the protection of  the EESS passive service.</w:t>
        </w:r>
      </w:ins>
      <w:bookmarkEnd w:id="172"/>
    </w:p>
    <w:p w14:paraId="5F670E3C" w14:textId="7B1432E7" w:rsidR="00810EE9" w:rsidRPr="00D10B34" w:rsidDel="00BA1AF1" w:rsidRDefault="00810EE9" w:rsidP="00C84AB2">
      <w:pPr>
        <w:jc w:val="both"/>
        <w:rPr>
          <w:del w:id="174" w:author="NASA" w:date="2022-03-01T14:32:00Z"/>
          <w:rFonts w:ascii="Times New Roman" w:hAnsi="Times New Roman" w:cs="Times New Roman"/>
          <w:lang w:val="en-GB"/>
        </w:rPr>
      </w:pPr>
    </w:p>
    <w:p w14:paraId="5CD7463D" w14:textId="3887EBE9" w:rsidR="007C0395" w:rsidRPr="006732A7" w:rsidRDefault="008E6BBD" w:rsidP="00127AE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10</w:t>
      </w:r>
      <w:r>
        <w:rPr>
          <w:rFonts w:ascii="Times New Roman" w:eastAsia="Times New Roman" w:hAnsi="Times New Roman" w:cs="Times New Roman"/>
          <w:b/>
          <w:sz w:val="24"/>
          <w:szCs w:val="24"/>
          <w:lang w:val="en-GB"/>
        </w:rPr>
        <w:tab/>
      </w:r>
      <w:r w:rsidR="003A6140">
        <w:rPr>
          <w:rFonts w:ascii="Times New Roman" w:eastAsia="Times New Roman" w:hAnsi="Times New Roman" w:cs="Times New Roman"/>
          <w:b/>
          <w:sz w:val="24"/>
          <w:szCs w:val="24"/>
          <w:lang w:val="en-GB"/>
        </w:rPr>
        <w:t xml:space="preserve">Space Research </w:t>
      </w:r>
      <w:r w:rsidRPr="00A579D3">
        <w:rPr>
          <w:rFonts w:ascii="Times New Roman" w:eastAsia="Times New Roman" w:hAnsi="Times New Roman" w:cs="Times New Roman"/>
          <w:b/>
          <w:sz w:val="24"/>
          <w:szCs w:val="24"/>
          <w:lang w:val="en-GB"/>
        </w:rPr>
        <w:t xml:space="preserve">operating in the </w:t>
      </w:r>
      <w:r w:rsidR="00724D11">
        <w:rPr>
          <w:rFonts w:ascii="Times New Roman" w:eastAsia="Times New Roman" w:hAnsi="Times New Roman" w:cs="Times New Roman"/>
          <w:b/>
          <w:sz w:val="24"/>
          <w:szCs w:val="24"/>
          <w:lang w:val="en-GB"/>
        </w:rPr>
        <w:t xml:space="preserve">band </w:t>
      </w:r>
      <w:r>
        <w:rPr>
          <w:rFonts w:ascii="Times New Roman" w:eastAsia="Times New Roman" w:hAnsi="Times New Roman" w:cs="Times New Roman"/>
          <w:b/>
          <w:sz w:val="24"/>
          <w:szCs w:val="24"/>
          <w:lang w:val="en-GB"/>
        </w:rPr>
        <w:t>22.21-22.5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4A9AA1FA" w14:textId="66E52470"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eastAsia="ja-JP"/>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/4</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Methods to satisfy the agenda item</w:t>
      </w:r>
    </w:p>
    <w:p w14:paraId="2944DD3F" w14:textId="4A2EF98A"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 xml:space="preserve">This section should contain the brief description of the Method or Methods to satisfy the agenda item as per Section A2.4 of Annex 2 to </w:t>
      </w:r>
      <w:hyperlink r:id="rId14" w:history="1">
        <w:r w:rsidRPr="006732A7">
          <w:rPr>
            <w:rFonts w:ascii="Times New Roman" w:eastAsia="Times New Roman" w:hAnsi="Times New Roman" w:cs="Times New Roman"/>
            <w:i/>
            <w:iCs/>
            <w:color w:val="0000FF"/>
            <w:sz w:val="24"/>
            <w:szCs w:val="24"/>
            <w:u w:val="single"/>
            <w:lang w:val="en-GB"/>
          </w:rPr>
          <w:t>Resolution ITU-R 2-8</w:t>
        </w:r>
      </w:hyperlink>
    </w:p>
    <w:p w14:paraId="5BA528AE" w14:textId="77777777" w:rsidR="00B904EF" w:rsidRDefault="00AF52D8"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lastRenderedPageBreak/>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/4.1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Method A</w:t>
      </w:r>
      <w:r w:rsidR="00B904EF">
        <w:rPr>
          <w:rFonts w:ascii="Times New Roman" w:eastAsia="Times New Roman" w:hAnsi="Times New Roman" w:cs="Times New Roman"/>
          <w:b/>
          <w:sz w:val="24"/>
          <w:szCs w:val="24"/>
          <w:lang w:val="en-GB"/>
        </w:rPr>
        <w:t>:</w:t>
      </w:r>
    </w:p>
    <w:p w14:paraId="4C5C2CD7" w14:textId="363AF7CC" w:rsidR="00253A9D" w:rsidRPr="007023F7" w:rsidRDefault="00946517" w:rsidP="007023F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Cs/>
          <w:sz w:val="24"/>
          <w:szCs w:val="24"/>
          <w:lang w:val="en-GB"/>
        </w:rPr>
      </w:pPr>
      <w:ins w:id="175" w:author="USA" w:date="2022-02-25T13:38:00Z">
        <w:r w:rsidRPr="00137A83">
          <w:rPr>
            <w:rFonts w:ascii="Times New Roman" w:eastAsia="Times New Roman" w:hAnsi="Times New Roman" w:cs="Times New Roman"/>
            <w:bCs/>
            <w:sz w:val="24"/>
            <w:szCs w:val="24"/>
            <w:lang w:val="en-GB"/>
          </w:rPr>
          <w:t>No changes to the Radio Regulations</w:t>
        </w:r>
        <w:r>
          <w:rPr>
            <w:rFonts w:ascii="Times New Roman" w:eastAsia="Times New Roman" w:hAnsi="Times New Roman" w:cs="Times New Roman"/>
            <w:bCs/>
            <w:sz w:val="24"/>
            <w:szCs w:val="24"/>
            <w:lang w:val="en-GB"/>
          </w:rPr>
          <w:t xml:space="preserve"> for the band 15.4-15.7 GHz</w:t>
        </w:r>
        <w:r w:rsidRPr="00137A83">
          <w:rPr>
            <w:rFonts w:ascii="Times New Roman" w:eastAsia="Times New Roman" w:hAnsi="Times New Roman" w:cs="Times New Roman"/>
            <w:bCs/>
            <w:sz w:val="24"/>
            <w:szCs w:val="24"/>
            <w:lang w:val="en-GB"/>
          </w:rPr>
          <w:t>.</w:t>
        </w:r>
      </w:ins>
      <w:r w:rsidR="00905D3E">
        <w:br/>
      </w:r>
    </w:p>
    <w:p w14:paraId="1A27B2EF" w14:textId="45D9C2DC"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/5</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Regulatory and procedural considerations</w:t>
      </w:r>
    </w:p>
    <w:p w14:paraId="5F7D00BB" w14:textId="6BB2184D" w:rsidR="00D26954" w:rsidRDefault="00580522"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color w:val="000000" w:themeColor="text1"/>
          <w:sz w:val="24"/>
          <w:szCs w:val="24"/>
          <w:lang w:val="en-GB"/>
        </w:rPr>
      </w:pPr>
      <w:r w:rsidRPr="00580522">
        <w:rPr>
          <w:rFonts w:ascii="Times New Roman" w:eastAsia="Times New Roman" w:hAnsi="Times New Roman" w:cs="Times New Roman"/>
          <w:b/>
          <w:bCs/>
          <w:color w:val="000000" w:themeColor="text1"/>
          <w:sz w:val="24"/>
          <w:szCs w:val="24"/>
          <w:lang w:val="en-GB"/>
        </w:rPr>
        <w:t>2/1.</w:t>
      </w:r>
      <w:r>
        <w:rPr>
          <w:rFonts w:ascii="Times New Roman" w:eastAsia="Times New Roman" w:hAnsi="Times New Roman" w:cs="Times New Roman"/>
          <w:b/>
          <w:bCs/>
          <w:color w:val="000000" w:themeColor="text1"/>
          <w:sz w:val="24"/>
          <w:szCs w:val="24"/>
          <w:lang w:val="en-GB"/>
        </w:rPr>
        <w:t>10</w:t>
      </w:r>
      <w:r w:rsidRPr="00580522">
        <w:rPr>
          <w:rFonts w:ascii="Times New Roman" w:eastAsia="Times New Roman" w:hAnsi="Times New Roman" w:cs="Times New Roman"/>
          <w:b/>
          <w:bCs/>
          <w:color w:val="000000" w:themeColor="text1"/>
          <w:sz w:val="24"/>
          <w:szCs w:val="24"/>
          <w:lang w:val="en-GB"/>
        </w:rPr>
        <w:t>/5.1</w:t>
      </w:r>
      <w:r w:rsidRPr="00580522">
        <w:rPr>
          <w:rFonts w:ascii="Times New Roman" w:eastAsia="Times New Roman" w:hAnsi="Times New Roman" w:cs="Times New Roman"/>
          <w:b/>
          <w:bCs/>
          <w:color w:val="000000" w:themeColor="text1"/>
          <w:sz w:val="24"/>
          <w:szCs w:val="24"/>
          <w:lang w:val="en-GB"/>
        </w:rPr>
        <w:tab/>
      </w:r>
      <w:r w:rsidRPr="00580522">
        <w:rPr>
          <w:rFonts w:ascii="Times New Roman" w:eastAsia="Times New Roman" w:hAnsi="Times New Roman" w:cs="Times New Roman"/>
          <w:b/>
          <w:bCs/>
          <w:color w:val="000000" w:themeColor="text1"/>
          <w:sz w:val="24"/>
          <w:szCs w:val="24"/>
          <w:lang w:val="en-GB"/>
        </w:rPr>
        <w:tab/>
        <w:t>For Method A:</w:t>
      </w:r>
      <w:r w:rsidR="00D26954">
        <w:rPr>
          <w:rFonts w:ascii="Times New Roman" w:eastAsia="Times New Roman" w:hAnsi="Times New Roman" w:cs="Times New Roman"/>
          <w:b/>
          <w:bCs/>
          <w:color w:val="000000" w:themeColor="text1"/>
          <w:sz w:val="24"/>
          <w:szCs w:val="24"/>
          <w:lang w:val="en-GB"/>
        </w:rPr>
        <w:t xml:space="preserve"> No change</w:t>
      </w:r>
      <w:r w:rsidR="0019516A">
        <w:rPr>
          <w:rFonts w:ascii="Times New Roman" w:eastAsia="Times New Roman" w:hAnsi="Times New Roman" w:cs="Times New Roman"/>
          <w:b/>
          <w:bCs/>
          <w:color w:val="000000" w:themeColor="text1"/>
          <w:sz w:val="24"/>
          <w:szCs w:val="24"/>
          <w:lang w:val="en-GB"/>
        </w:rPr>
        <w:t xml:space="preserve"> to Radio Regulations</w:t>
      </w:r>
    </w:p>
    <w:p w14:paraId="05146F9F" w14:textId="7B8C76B6" w:rsidR="007023F7" w:rsidRDefault="007023F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176" w:author="USA" w:date="2022-02-28T12:31:00Z"/>
          <w:rFonts w:ascii="Times New Roman" w:eastAsia="Times New Roman" w:hAnsi="Times New Roman" w:cs="Times New Roman"/>
          <w:b/>
          <w:bCs/>
          <w:color w:val="000000" w:themeColor="text1"/>
          <w:sz w:val="24"/>
          <w:szCs w:val="24"/>
          <w:lang w:val="en-GB"/>
        </w:rPr>
      </w:pPr>
      <w:ins w:id="177" w:author="USA" w:date="2022-02-28T12:31:00Z">
        <w:r>
          <w:rPr>
            <w:rFonts w:ascii="Times New Roman" w:eastAsia="Times New Roman" w:hAnsi="Times New Roman" w:cs="Times New Roman"/>
            <w:b/>
            <w:bCs/>
            <w:color w:val="000000" w:themeColor="text1"/>
            <w:sz w:val="24"/>
            <w:szCs w:val="24"/>
            <w:lang w:val="en-GB"/>
          </w:rPr>
          <w:t>NOC</w:t>
        </w:r>
      </w:ins>
    </w:p>
    <w:p w14:paraId="50F75465" w14:textId="2F44DF7A" w:rsidR="007023F7" w:rsidRDefault="007023F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178" w:author="USA" w:date="2022-02-28T12:31:00Z"/>
          <w:rFonts w:ascii="Times New Roman" w:eastAsia="Times New Roman" w:hAnsi="Times New Roman" w:cs="Times New Roman"/>
          <w:b/>
          <w:bCs/>
          <w:color w:val="000000" w:themeColor="text1"/>
          <w:sz w:val="24"/>
          <w:szCs w:val="24"/>
          <w:lang w:val="en-GB"/>
        </w:rPr>
      </w:pPr>
      <w:ins w:id="179" w:author="USA" w:date="2022-02-28T12:29:00Z">
        <w:r>
          <w:rPr>
            <w:rFonts w:ascii="Times New Roman" w:eastAsia="Times New Roman" w:hAnsi="Times New Roman" w:cs="Times New Roman"/>
            <w:b/>
            <w:bCs/>
            <w:color w:val="000000" w:themeColor="text1"/>
            <w:sz w:val="24"/>
            <w:szCs w:val="24"/>
            <w:lang w:val="en-GB"/>
          </w:rPr>
          <w:t>No change to Volume I, II, and IV of the Radio Regulations.</w:t>
        </w:r>
      </w:ins>
    </w:p>
    <w:p w14:paraId="003E1F05" w14:textId="54AEF659" w:rsidR="007023F7" w:rsidRDefault="007023F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180" w:author="USA" w:date="2022-02-28T12:34:00Z"/>
          <w:rFonts w:ascii="Times New Roman" w:eastAsia="Times New Roman" w:hAnsi="Times New Roman" w:cs="Times New Roman"/>
          <w:b/>
          <w:bCs/>
          <w:color w:val="000000" w:themeColor="text1"/>
          <w:sz w:val="24"/>
          <w:szCs w:val="24"/>
          <w:lang w:val="en-GB"/>
        </w:rPr>
      </w:pPr>
      <w:ins w:id="181" w:author="USA" w:date="2022-02-28T12:32:00Z">
        <w:r>
          <w:rPr>
            <w:rFonts w:ascii="Times New Roman" w:eastAsia="Times New Roman" w:hAnsi="Times New Roman" w:cs="Times New Roman"/>
            <w:b/>
            <w:bCs/>
            <w:color w:val="000000" w:themeColor="text1"/>
            <w:sz w:val="24"/>
            <w:szCs w:val="24"/>
            <w:lang w:val="en-GB"/>
          </w:rPr>
          <w:t>2/1.10/5.2</w:t>
        </w:r>
        <w:r>
          <w:rPr>
            <w:rFonts w:ascii="Times New Roman" w:eastAsia="Times New Roman" w:hAnsi="Times New Roman" w:cs="Times New Roman"/>
            <w:b/>
            <w:bCs/>
            <w:color w:val="000000" w:themeColor="text1"/>
            <w:sz w:val="24"/>
            <w:szCs w:val="24"/>
            <w:lang w:val="en-GB"/>
          </w:rPr>
          <w:tab/>
        </w:r>
        <w:r>
          <w:rPr>
            <w:rFonts w:ascii="Times New Roman" w:eastAsia="Times New Roman" w:hAnsi="Times New Roman" w:cs="Times New Roman"/>
            <w:b/>
            <w:bCs/>
            <w:color w:val="000000" w:themeColor="text1"/>
            <w:sz w:val="24"/>
            <w:szCs w:val="24"/>
            <w:lang w:val="en-GB"/>
          </w:rPr>
          <w:tab/>
          <w:t xml:space="preserve">For Method X: This method </w:t>
        </w:r>
      </w:ins>
      <w:ins w:id="182" w:author="USA" w:date="2022-02-28T12:34:00Z">
        <w:r>
          <w:rPr>
            <w:rFonts w:ascii="Times New Roman" w:eastAsia="Times New Roman" w:hAnsi="Times New Roman" w:cs="Times New Roman"/>
            <w:b/>
            <w:bCs/>
            <w:color w:val="000000" w:themeColor="text1"/>
            <w:sz w:val="24"/>
            <w:szCs w:val="24"/>
            <w:lang w:val="en-GB"/>
          </w:rPr>
          <w:t xml:space="preserve">proposes to suppress Resolution 430 (This method </w:t>
        </w:r>
      </w:ins>
      <w:ins w:id="183" w:author="USA" w:date="2022-02-28T12:32:00Z">
        <w:r>
          <w:rPr>
            <w:rFonts w:ascii="Times New Roman" w:eastAsia="Times New Roman" w:hAnsi="Times New Roman" w:cs="Times New Roman"/>
            <w:b/>
            <w:bCs/>
            <w:color w:val="000000" w:themeColor="text1"/>
            <w:sz w:val="24"/>
            <w:szCs w:val="24"/>
            <w:lang w:val="en-GB"/>
          </w:rPr>
          <w:t xml:space="preserve">can be </w:t>
        </w:r>
      </w:ins>
      <w:ins w:id="184" w:author="USA" w:date="2022-02-28T12:35:00Z">
        <w:r>
          <w:rPr>
            <w:rFonts w:ascii="Times New Roman" w:eastAsia="Times New Roman" w:hAnsi="Times New Roman" w:cs="Times New Roman"/>
            <w:b/>
            <w:bCs/>
            <w:color w:val="000000" w:themeColor="text1"/>
            <w:sz w:val="24"/>
            <w:szCs w:val="24"/>
            <w:lang w:val="en-GB"/>
          </w:rPr>
          <w:t>combined</w:t>
        </w:r>
      </w:ins>
      <w:ins w:id="185" w:author="USA" w:date="2022-02-28T12:32:00Z">
        <w:r>
          <w:rPr>
            <w:rFonts w:ascii="Times New Roman" w:eastAsia="Times New Roman" w:hAnsi="Times New Roman" w:cs="Times New Roman"/>
            <w:b/>
            <w:bCs/>
            <w:color w:val="000000" w:themeColor="text1"/>
            <w:sz w:val="24"/>
            <w:szCs w:val="24"/>
            <w:lang w:val="en-GB"/>
          </w:rPr>
          <w:t xml:space="preserve"> with any other methods</w:t>
        </w:r>
      </w:ins>
      <w:ins w:id="186" w:author="USA" w:date="2022-02-28T12:35:00Z">
        <w:r>
          <w:rPr>
            <w:rFonts w:ascii="Times New Roman" w:eastAsia="Times New Roman" w:hAnsi="Times New Roman" w:cs="Times New Roman"/>
            <w:b/>
            <w:bCs/>
            <w:color w:val="000000" w:themeColor="text1"/>
            <w:sz w:val="24"/>
            <w:szCs w:val="24"/>
            <w:lang w:val="en-GB"/>
          </w:rPr>
          <w:t>)</w:t>
        </w:r>
      </w:ins>
    </w:p>
    <w:p w14:paraId="09EAA00A" w14:textId="77777777" w:rsidR="007023F7" w:rsidRDefault="007023F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187" w:author="USA" w:date="2022-02-28T12:29:00Z"/>
          <w:rFonts w:ascii="Times New Roman" w:eastAsia="Times New Roman" w:hAnsi="Times New Roman" w:cs="Times New Roman"/>
          <w:b/>
          <w:bCs/>
          <w:color w:val="000000" w:themeColor="text1"/>
          <w:sz w:val="24"/>
          <w:szCs w:val="24"/>
          <w:lang w:val="en-GB"/>
        </w:rPr>
      </w:pPr>
    </w:p>
    <w:p w14:paraId="0CF17ADA" w14:textId="77777777" w:rsidR="00253A9D" w:rsidRPr="00BB4C16" w:rsidRDefault="00253A9D" w:rsidP="00253A9D">
      <w:pPr>
        <w:pStyle w:val="Proposal"/>
        <w:rPr>
          <w:ins w:id="188" w:author="NASA" w:date="2022-02-17T06:56:00Z"/>
        </w:rPr>
      </w:pPr>
      <w:ins w:id="189" w:author="NASA" w:date="2022-02-17T06:56:00Z">
        <w:r w:rsidRPr="00BB4C16">
          <w:t>SUP</w:t>
        </w:r>
      </w:ins>
    </w:p>
    <w:p w14:paraId="2702A728" w14:textId="77777777" w:rsidR="00253A9D" w:rsidRDefault="00253A9D" w:rsidP="00253A9D">
      <w:pPr>
        <w:pStyle w:val="Restitle"/>
        <w:rPr>
          <w:ins w:id="190" w:author="NASA" w:date="2022-02-17T06:56:00Z"/>
          <w:rFonts w:ascii="Times New Roman" w:hAnsi="Times New Roman"/>
          <w:b w:val="0"/>
          <w:caps/>
        </w:rPr>
      </w:pPr>
      <w:ins w:id="191" w:author="NASA" w:date="2022-02-17T06:56:00Z">
        <w:r w:rsidRPr="003A6639">
          <w:rPr>
            <w:rFonts w:ascii="Times New Roman" w:hAnsi="Times New Roman"/>
            <w:b w:val="0"/>
            <w:caps/>
          </w:rPr>
          <w:t>RESOLUTION 430 (WRC-19)</w:t>
        </w:r>
      </w:ins>
    </w:p>
    <w:p w14:paraId="2BD37895" w14:textId="5050E755" w:rsidR="00253A9D" w:rsidRPr="00253A9D" w:rsidRDefault="00253A9D" w:rsidP="00253A9D">
      <w:pPr>
        <w:pStyle w:val="Reasons"/>
        <w:jc w:val="center"/>
        <w:rPr>
          <w:ins w:id="192" w:author="NASA" w:date="2022-02-17T06:56:00Z"/>
          <w:rFonts w:ascii="Times New Roman Bold" w:hAnsi="Times New Roman Bold"/>
          <w:b/>
          <w:bCs/>
          <w:sz w:val="28"/>
          <w:lang w:val="en-US"/>
        </w:rPr>
      </w:pPr>
      <w:ins w:id="193" w:author="NASA" w:date="2022-02-17T06:56:00Z">
        <w:r w:rsidRPr="003A6639">
          <w:rPr>
            <w:rFonts w:ascii="Times New Roman Bold" w:hAnsi="Times New Roman Bold"/>
            <w:b/>
            <w:bCs/>
            <w:sz w:val="28"/>
            <w:lang w:val="en-US"/>
          </w:rPr>
          <w:t>Studies on frequency-related matters, including possible additional</w:t>
        </w:r>
        <w:r>
          <w:rPr>
            <w:rFonts w:ascii="Times New Roman Bold" w:hAnsi="Times New Roman Bold"/>
            <w:b/>
            <w:bCs/>
            <w:sz w:val="28"/>
            <w:lang w:val="en-US"/>
          </w:rPr>
          <w:t xml:space="preserve"> </w:t>
        </w:r>
        <w:r w:rsidRPr="003A6639">
          <w:rPr>
            <w:rFonts w:ascii="Times New Roman Bold" w:hAnsi="Times New Roman Bold"/>
            <w:b/>
            <w:bCs/>
            <w:sz w:val="28"/>
            <w:lang w:val="en-US"/>
          </w:rPr>
          <w:t>allocations,</w:t>
        </w:r>
        <w:r>
          <w:rPr>
            <w:rFonts w:ascii="Times New Roman Bold" w:hAnsi="Times New Roman Bold"/>
            <w:b/>
            <w:bCs/>
            <w:sz w:val="28"/>
            <w:lang w:val="en-US"/>
          </w:rPr>
          <w:t xml:space="preserve"> </w:t>
        </w:r>
        <w:r w:rsidRPr="003A6639">
          <w:rPr>
            <w:rFonts w:ascii="Times New Roman Bold" w:hAnsi="Times New Roman Bold"/>
            <w:b/>
            <w:bCs/>
            <w:sz w:val="28"/>
            <w:lang w:val="en-US"/>
          </w:rPr>
          <w:t>for the possible introduction of new non-safety aeronautical mobile applications</w:t>
        </w:r>
      </w:ins>
    </w:p>
    <w:p w14:paraId="5B791B90" w14:textId="3DDC8D8B" w:rsidR="00454799" w:rsidRPr="00580522" w:rsidRDefault="00454799"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p>
    <w:p w14:paraId="00082A1C" w14:textId="09EDFBD7" w:rsidR="00AF52D8" w:rsidRPr="008B4513" w:rsidRDefault="00580522"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sidRPr="00580522">
        <w:rPr>
          <w:rFonts w:ascii="Times New Roman" w:eastAsia="Times New Roman" w:hAnsi="Times New Roman" w:cs="Times New Roman"/>
          <w:color w:val="000000" w:themeColor="text1"/>
          <w:sz w:val="24"/>
          <w:szCs w:val="24"/>
          <w:lang w:val="en-GB"/>
        </w:rPr>
        <w:t xml:space="preserve">[Additional sections with example(s) of regulatory text for the other methods to satisfy the agenda item, if any]. </w:t>
      </w:r>
      <w:r w:rsidR="00AF52D8" w:rsidRPr="008B4513">
        <w:rPr>
          <w:rFonts w:ascii="Times New Roman" w:eastAsia="Times New Roman" w:hAnsi="Times New Roman" w:cs="Times New Roman"/>
          <w:color w:val="000000" w:themeColor="text1"/>
          <w:sz w:val="24"/>
          <w:szCs w:val="24"/>
          <w:lang w:val="en-GB"/>
        </w:rPr>
        <w:t>[To be populated later]</w:t>
      </w:r>
    </w:p>
    <w:p w14:paraId="5C303F0B" w14:textId="77777777" w:rsidR="005F4623" w:rsidRPr="006732A7" w:rsidRDefault="005F4623" w:rsidP="008F3288">
      <w:pPr>
        <w:jc w:val="both"/>
        <w:rPr>
          <w:rFonts w:ascii="Times New Roman" w:hAnsi="Times New Roman" w:cs="Times New Roman"/>
          <w:sz w:val="24"/>
          <w:szCs w:val="24"/>
          <w:lang w:eastAsia="zh-CN"/>
        </w:rPr>
      </w:pPr>
    </w:p>
    <w:sectPr w:rsidR="005F4623" w:rsidRPr="006732A7"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6C1E0" w14:textId="77777777" w:rsidR="00116C92" w:rsidRDefault="00116C92" w:rsidP="00CE02A7">
      <w:pPr>
        <w:spacing w:line="240" w:lineRule="auto"/>
      </w:pPr>
      <w:r>
        <w:separator/>
      </w:r>
    </w:p>
  </w:endnote>
  <w:endnote w:type="continuationSeparator" w:id="0">
    <w:p w14:paraId="6ECDBAF5" w14:textId="77777777" w:rsidR="00116C92" w:rsidRDefault="00116C92" w:rsidP="00CE02A7">
      <w:pPr>
        <w:spacing w:line="240" w:lineRule="auto"/>
      </w:pPr>
      <w:r>
        <w:continuationSeparator/>
      </w:r>
    </w:p>
  </w:endnote>
  <w:endnote w:type="continuationNotice" w:id="1">
    <w:p w14:paraId="01365553" w14:textId="77777777" w:rsidR="00116C92" w:rsidRDefault="00116C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BD2BE" w14:textId="77777777" w:rsidR="00116C92" w:rsidRDefault="00116C92" w:rsidP="00CE02A7">
      <w:pPr>
        <w:spacing w:line="240" w:lineRule="auto"/>
      </w:pPr>
      <w:r>
        <w:separator/>
      </w:r>
    </w:p>
  </w:footnote>
  <w:footnote w:type="continuationSeparator" w:id="0">
    <w:p w14:paraId="3F7E7ADA" w14:textId="77777777" w:rsidR="00116C92" w:rsidRDefault="00116C92" w:rsidP="00CE02A7">
      <w:pPr>
        <w:spacing w:line="240" w:lineRule="auto"/>
      </w:pPr>
      <w:r>
        <w:continuationSeparator/>
      </w:r>
    </w:p>
  </w:footnote>
  <w:footnote w:type="continuationNotice" w:id="1">
    <w:p w14:paraId="79C9E790" w14:textId="77777777" w:rsidR="00116C92" w:rsidRDefault="00116C92">
      <w:pPr>
        <w:spacing w:line="240" w:lineRule="auto"/>
      </w:pPr>
    </w:p>
  </w:footnote>
  <w:footnote w:id="2">
    <w:p w14:paraId="544418E3" w14:textId="77777777" w:rsidR="00AF52D8" w:rsidRPr="00FB5A61" w:rsidRDefault="00AF52D8" w:rsidP="00AF52D8">
      <w:pPr>
        <w:pStyle w:val="FootnoteText"/>
        <w:spacing w:after="120"/>
        <w:rPr>
          <w:szCs w:val="24"/>
          <w:lang w:val="en-US"/>
        </w:rPr>
      </w:pPr>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hyperlink r:id="rId1" w:history="1">
        <w:r w:rsidRPr="00FB5A61">
          <w:rPr>
            <w:rStyle w:val="Hyperlink"/>
            <w:spacing w:val="-4"/>
            <w:szCs w:val="24"/>
          </w:rPr>
          <w:t>CA/251</w:t>
        </w:r>
      </w:hyperlink>
      <w:r w:rsidRPr="00FB5A61">
        <w:rPr>
          <w:spacing w:val="-4"/>
          <w:szCs w:val="24"/>
        </w:rPr>
        <w:t>)</w:t>
      </w:r>
      <w:r w:rsidRPr="00FB5A61">
        <w:rPr>
          <w:szCs w:val="24"/>
        </w:rPr>
        <w:t xml:space="preserve"> on how to facilitate the work related to satellite.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
  </w:num>
  <w:num w:numId="4">
    <w:abstractNumId w:val="2"/>
  </w:num>
  <w:num w:numId="5">
    <w:abstractNumId w:val="0"/>
  </w:num>
  <w:num w:numId="6">
    <w:abstractNumId w:val="5"/>
  </w:num>
  <w:num w:numId="7">
    <w:abstractNumId w:val="6"/>
  </w:num>
  <w:num w:numId="8">
    <w:abstractNumId w:val="15"/>
  </w:num>
  <w:num w:numId="9">
    <w:abstractNumId w:val="11"/>
  </w:num>
  <w:num w:numId="10">
    <w:abstractNumId w:val="3"/>
  </w:num>
  <w:num w:numId="11">
    <w:abstractNumId w:val="8"/>
  </w:num>
  <w:num w:numId="12">
    <w:abstractNumId w:val="12"/>
  </w:num>
  <w:num w:numId="13">
    <w:abstractNumId w:val="9"/>
  </w:num>
  <w:num w:numId="14">
    <w:abstractNumId w:val="10"/>
  </w:num>
  <w:num w:numId="15">
    <w:abstractNumId w:val="14"/>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w15:presenceInfo w15:providerId="None" w15:userId="USA"/>
  </w15:person>
  <w15:person w15:author="NASA">
    <w15:presenceInfo w15:providerId="None" w15:userId="NASA"/>
  </w15:person>
  <w15:person w15:author="M. Evans">
    <w15:presenceInfo w15:providerId="None" w15:userId="M. Eva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20A3D"/>
    <w:rsid w:val="000303BC"/>
    <w:rsid w:val="0003298A"/>
    <w:rsid w:val="00033207"/>
    <w:rsid w:val="00035781"/>
    <w:rsid w:val="00041386"/>
    <w:rsid w:val="000538C2"/>
    <w:rsid w:val="00055AB5"/>
    <w:rsid w:val="00056B3A"/>
    <w:rsid w:val="00067510"/>
    <w:rsid w:val="0007182B"/>
    <w:rsid w:val="00074749"/>
    <w:rsid w:val="0007544C"/>
    <w:rsid w:val="00076727"/>
    <w:rsid w:val="000802C0"/>
    <w:rsid w:val="00081DBD"/>
    <w:rsid w:val="00081EBD"/>
    <w:rsid w:val="00092DC8"/>
    <w:rsid w:val="00096594"/>
    <w:rsid w:val="000A79DC"/>
    <w:rsid w:val="000B14D7"/>
    <w:rsid w:val="000B25CA"/>
    <w:rsid w:val="000C3016"/>
    <w:rsid w:val="000C7DEE"/>
    <w:rsid w:val="000D02A6"/>
    <w:rsid w:val="000D414D"/>
    <w:rsid w:val="000D6AF1"/>
    <w:rsid w:val="000E0E58"/>
    <w:rsid w:val="000E234E"/>
    <w:rsid w:val="000E357F"/>
    <w:rsid w:val="00110682"/>
    <w:rsid w:val="00112A14"/>
    <w:rsid w:val="00116C92"/>
    <w:rsid w:val="00127AEF"/>
    <w:rsid w:val="00130D09"/>
    <w:rsid w:val="0013157B"/>
    <w:rsid w:val="00137A83"/>
    <w:rsid w:val="00141111"/>
    <w:rsid w:val="00146DE6"/>
    <w:rsid w:val="00147401"/>
    <w:rsid w:val="00155D73"/>
    <w:rsid w:val="00160068"/>
    <w:rsid w:val="00165DB9"/>
    <w:rsid w:val="00186153"/>
    <w:rsid w:val="001873D6"/>
    <w:rsid w:val="00190631"/>
    <w:rsid w:val="001949DA"/>
    <w:rsid w:val="0019516A"/>
    <w:rsid w:val="001A03C6"/>
    <w:rsid w:val="001A37C2"/>
    <w:rsid w:val="001A7A3F"/>
    <w:rsid w:val="001B0607"/>
    <w:rsid w:val="001B2640"/>
    <w:rsid w:val="001C2711"/>
    <w:rsid w:val="001D2D8C"/>
    <w:rsid w:val="001D381C"/>
    <w:rsid w:val="001D3ECC"/>
    <w:rsid w:val="001E611F"/>
    <w:rsid w:val="001E7FFB"/>
    <w:rsid w:val="001F0BAF"/>
    <w:rsid w:val="001F44F4"/>
    <w:rsid w:val="001F7324"/>
    <w:rsid w:val="001F787A"/>
    <w:rsid w:val="002055A8"/>
    <w:rsid w:val="002118A7"/>
    <w:rsid w:val="002124E9"/>
    <w:rsid w:val="002225D0"/>
    <w:rsid w:val="00231295"/>
    <w:rsid w:val="00232BE1"/>
    <w:rsid w:val="0023469A"/>
    <w:rsid w:val="0023654C"/>
    <w:rsid w:val="00237655"/>
    <w:rsid w:val="00242421"/>
    <w:rsid w:val="00246CC5"/>
    <w:rsid w:val="002502BE"/>
    <w:rsid w:val="00253A9D"/>
    <w:rsid w:val="002576A8"/>
    <w:rsid w:val="002645D3"/>
    <w:rsid w:val="002678B4"/>
    <w:rsid w:val="00272F70"/>
    <w:rsid w:val="00273220"/>
    <w:rsid w:val="00287B04"/>
    <w:rsid w:val="00292C5E"/>
    <w:rsid w:val="002968CF"/>
    <w:rsid w:val="002B0B53"/>
    <w:rsid w:val="002B1254"/>
    <w:rsid w:val="002B607E"/>
    <w:rsid w:val="002C0A6E"/>
    <w:rsid w:val="002C21C4"/>
    <w:rsid w:val="002C3873"/>
    <w:rsid w:val="002D532D"/>
    <w:rsid w:val="002E3413"/>
    <w:rsid w:val="002E6C62"/>
    <w:rsid w:val="002F3223"/>
    <w:rsid w:val="002F34D0"/>
    <w:rsid w:val="002F60B4"/>
    <w:rsid w:val="00302E44"/>
    <w:rsid w:val="00303422"/>
    <w:rsid w:val="0032081B"/>
    <w:rsid w:val="00324551"/>
    <w:rsid w:val="00331C3D"/>
    <w:rsid w:val="003374D5"/>
    <w:rsid w:val="00341A71"/>
    <w:rsid w:val="0035606F"/>
    <w:rsid w:val="00372B1F"/>
    <w:rsid w:val="00373EE6"/>
    <w:rsid w:val="00377B7C"/>
    <w:rsid w:val="00383BFA"/>
    <w:rsid w:val="003858BF"/>
    <w:rsid w:val="003930BE"/>
    <w:rsid w:val="003947E8"/>
    <w:rsid w:val="003A3320"/>
    <w:rsid w:val="003A6140"/>
    <w:rsid w:val="003B5F16"/>
    <w:rsid w:val="003B6390"/>
    <w:rsid w:val="003C631B"/>
    <w:rsid w:val="003D0184"/>
    <w:rsid w:val="003D1E5B"/>
    <w:rsid w:val="003D5B1E"/>
    <w:rsid w:val="003D5F17"/>
    <w:rsid w:val="003D696F"/>
    <w:rsid w:val="003E100F"/>
    <w:rsid w:val="003F04A1"/>
    <w:rsid w:val="003F0C0D"/>
    <w:rsid w:val="003F1C30"/>
    <w:rsid w:val="003F2A2F"/>
    <w:rsid w:val="003F438C"/>
    <w:rsid w:val="003F647A"/>
    <w:rsid w:val="003F6FB0"/>
    <w:rsid w:val="003F7EF3"/>
    <w:rsid w:val="00415520"/>
    <w:rsid w:val="0042528B"/>
    <w:rsid w:val="0043101A"/>
    <w:rsid w:val="00433253"/>
    <w:rsid w:val="00437043"/>
    <w:rsid w:val="00442ADE"/>
    <w:rsid w:val="004434E5"/>
    <w:rsid w:val="00444E27"/>
    <w:rsid w:val="0044620C"/>
    <w:rsid w:val="004543F9"/>
    <w:rsid w:val="00454799"/>
    <w:rsid w:val="00455691"/>
    <w:rsid w:val="00465B50"/>
    <w:rsid w:val="00476FD5"/>
    <w:rsid w:val="004811AE"/>
    <w:rsid w:val="00491BD4"/>
    <w:rsid w:val="004945BF"/>
    <w:rsid w:val="004945E4"/>
    <w:rsid w:val="00496B05"/>
    <w:rsid w:val="004A6950"/>
    <w:rsid w:val="004B4B02"/>
    <w:rsid w:val="004B73F2"/>
    <w:rsid w:val="004C0494"/>
    <w:rsid w:val="004C0822"/>
    <w:rsid w:val="004C0D41"/>
    <w:rsid w:val="004C4D9E"/>
    <w:rsid w:val="004D373A"/>
    <w:rsid w:val="004E1D4A"/>
    <w:rsid w:val="004E3765"/>
    <w:rsid w:val="004E3840"/>
    <w:rsid w:val="004E7499"/>
    <w:rsid w:val="004E7DC6"/>
    <w:rsid w:val="004F7E67"/>
    <w:rsid w:val="00503E86"/>
    <w:rsid w:val="0050619A"/>
    <w:rsid w:val="005130ED"/>
    <w:rsid w:val="00513E9D"/>
    <w:rsid w:val="00515E5C"/>
    <w:rsid w:val="00517D46"/>
    <w:rsid w:val="00531352"/>
    <w:rsid w:val="00541A03"/>
    <w:rsid w:val="00550525"/>
    <w:rsid w:val="00551112"/>
    <w:rsid w:val="005564E6"/>
    <w:rsid w:val="00560499"/>
    <w:rsid w:val="005637D6"/>
    <w:rsid w:val="0056582F"/>
    <w:rsid w:val="00580522"/>
    <w:rsid w:val="00584968"/>
    <w:rsid w:val="005913F4"/>
    <w:rsid w:val="005B2388"/>
    <w:rsid w:val="005C0C00"/>
    <w:rsid w:val="005C2331"/>
    <w:rsid w:val="005C76C5"/>
    <w:rsid w:val="005D38E6"/>
    <w:rsid w:val="005D4AC7"/>
    <w:rsid w:val="005D52A7"/>
    <w:rsid w:val="005E09D9"/>
    <w:rsid w:val="005F4623"/>
    <w:rsid w:val="00601772"/>
    <w:rsid w:val="00603701"/>
    <w:rsid w:val="00633FBD"/>
    <w:rsid w:val="00644EC7"/>
    <w:rsid w:val="00644F0E"/>
    <w:rsid w:val="00646CD9"/>
    <w:rsid w:val="00647465"/>
    <w:rsid w:val="00651393"/>
    <w:rsid w:val="006633C4"/>
    <w:rsid w:val="00664766"/>
    <w:rsid w:val="00667233"/>
    <w:rsid w:val="006732A7"/>
    <w:rsid w:val="0067528D"/>
    <w:rsid w:val="006829D2"/>
    <w:rsid w:val="00683F55"/>
    <w:rsid w:val="00685263"/>
    <w:rsid w:val="00692CEE"/>
    <w:rsid w:val="006978B3"/>
    <w:rsid w:val="006B0D66"/>
    <w:rsid w:val="006B0EE7"/>
    <w:rsid w:val="006B46BF"/>
    <w:rsid w:val="006C6499"/>
    <w:rsid w:val="006D0CE3"/>
    <w:rsid w:val="006F12BC"/>
    <w:rsid w:val="006F227B"/>
    <w:rsid w:val="006F2360"/>
    <w:rsid w:val="006F2607"/>
    <w:rsid w:val="006F3065"/>
    <w:rsid w:val="006F60BC"/>
    <w:rsid w:val="00701C78"/>
    <w:rsid w:val="007023F7"/>
    <w:rsid w:val="0070260D"/>
    <w:rsid w:val="00705F37"/>
    <w:rsid w:val="00707529"/>
    <w:rsid w:val="00710194"/>
    <w:rsid w:val="007111EA"/>
    <w:rsid w:val="007117CD"/>
    <w:rsid w:val="007135D6"/>
    <w:rsid w:val="00715E38"/>
    <w:rsid w:val="007231D5"/>
    <w:rsid w:val="007244F0"/>
    <w:rsid w:val="00724D11"/>
    <w:rsid w:val="007376AD"/>
    <w:rsid w:val="00742C40"/>
    <w:rsid w:val="00773679"/>
    <w:rsid w:val="00782776"/>
    <w:rsid w:val="00785C14"/>
    <w:rsid w:val="00797368"/>
    <w:rsid w:val="007A6114"/>
    <w:rsid w:val="007B2423"/>
    <w:rsid w:val="007B2FCD"/>
    <w:rsid w:val="007B5665"/>
    <w:rsid w:val="007B73A9"/>
    <w:rsid w:val="007C0395"/>
    <w:rsid w:val="007C0CBA"/>
    <w:rsid w:val="007C3AA9"/>
    <w:rsid w:val="007C3ABF"/>
    <w:rsid w:val="007D0F7A"/>
    <w:rsid w:val="007D1A8A"/>
    <w:rsid w:val="007D3EF4"/>
    <w:rsid w:val="007D69CC"/>
    <w:rsid w:val="007D719F"/>
    <w:rsid w:val="007E0FF7"/>
    <w:rsid w:val="007E1940"/>
    <w:rsid w:val="007E25A9"/>
    <w:rsid w:val="007E5963"/>
    <w:rsid w:val="007E78C9"/>
    <w:rsid w:val="00802310"/>
    <w:rsid w:val="00810EE9"/>
    <w:rsid w:val="00813DEA"/>
    <w:rsid w:val="00816689"/>
    <w:rsid w:val="00820341"/>
    <w:rsid w:val="00827CFE"/>
    <w:rsid w:val="008320C3"/>
    <w:rsid w:val="00833EA0"/>
    <w:rsid w:val="00842FFD"/>
    <w:rsid w:val="00843A1D"/>
    <w:rsid w:val="0084596E"/>
    <w:rsid w:val="00847217"/>
    <w:rsid w:val="00850764"/>
    <w:rsid w:val="008564E7"/>
    <w:rsid w:val="00856799"/>
    <w:rsid w:val="00861CD2"/>
    <w:rsid w:val="008636AD"/>
    <w:rsid w:val="00874266"/>
    <w:rsid w:val="00874A9C"/>
    <w:rsid w:val="0088422D"/>
    <w:rsid w:val="00884AB7"/>
    <w:rsid w:val="00895198"/>
    <w:rsid w:val="008965A0"/>
    <w:rsid w:val="008A1662"/>
    <w:rsid w:val="008A326B"/>
    <w:rsid w:val="008B4513"/>
    <w:rsid w:val="008B6444"/>
    <w:rsid w:val="008D2F4E"/>
    <w:rsid w:val="008E6BBD"/>
    <w:rsid w:val="008F3281"/>
    <w:rsid w:val="008F3288"/>
    <w:rsid w:val="008F494D"/>
    <w:rsid w:val="009005A3"/>
    <w:rsid w:val="00905D3E"/>
    <w:rsid w:val="009144A4"/>
    <w:rsid w:val="0092121A"/>
    <w:rsid w:val="00922210"/>
    <w:rsid w:val="00922417"/>
    <w:rsid w:val="0092295B"/>
    <w:rsid w:val="00923011"/>
    <w:rsid w:val="009267A7"/>
    <w:rsid w:val="00931D02"/>
    <w:rsid w:val="009421B8"/>
    <w:rsid w:val="0094539A"/>
    <w:rsid w:val="0094626C"/>
    <w:rsid w:val="00946517"/>
    <w:rsid w:val="00954697"/>
    <w:rsid w:val="009552C0"/>
    <w:rsid w:val="0095613C"/>
    <w:rsid w:val="00956BEB"/>
    <w:rsid w:val="0095728F"/>
    <w:rsid w:val="009616F2"/>
    <w:rsid w:val="00962F3B"/>
    <w:rsid w:val="00963BFD"/>
    <w:rsid w:val="009659A4"/>
    <w:rsid w:val="00966DE2"/>
    <w:rsid w:val="00970822"/>
    <w:rsid w:val="00981CE7"/>
    <w:rsid w:val="00986DC1"/>
    <w:rsid w:val="00987C43"/>
    <w:rsid w:val="009900AD"/>
    <w:rsid w:val="009936D3"/>
    <w:rsid w:val="00997DF5"/>
    <w:rsid w:val="009A19A0"/>
    <w:rsid w:val="009A1CF4"/>
    <w:rsid w:val="009A47E1"/>
    <w:rsid w:val="009A7646"/>
    <w:rsid w:val="009B6F2F"/>
    <w:rsid w:val="009C06D8"/>
    <w:rsid w:val="009C1B69"/>
    <w:rsid w:val="009C7EA0"/>
    <w:rsid w:val="009D0ECF"/>
    <w:rsid w:val="009D3532"/>
    <w:rsid w:val="009D3A3E"/>
    <w:rsid w:val="009E3212"/>
    <w:rsid w:val="009E5B0D"/>
    <w:rsid w:val="009E5C82"/>
    <w:rsid w:val="009F5134"/>
    <w:rsid w:val="009F7AC9"/>
    <w:rsid w:val="00A12C0A"/>
    <w:rsid w:val="00A134DF"/>
    <w:rsid w:val="00A16460"/>
    <w:rsid w:val="00A2368F"/>
    <w:rsid w:val="00A26DE9"/>
    <w:rsid w:val="00A279DF"/>
    <w:rsid w:val="00A34D8D"/>
    <w:rsid w:val="00A4776E"/>
    <w:rsid w:val="00A54DB7"/>
    <w:rsid w:val="00A579D3"/>
    <w:rsid w:val="00A72935"/>
    <w:rsid w:val="00A745D5"/>
    <w:rsid w:val="00A74CF4"/>
    <w:rsid w:val="00A83799"/>
    <w:rsid w:val="00A8686A"/>
    <w:rsid w:val="00A91201"/>
    <w:rsid w:val="00A9225A"/>
    <w:rsid w:val="00A93BFB"/>
    <w:rsid w:val="00A94B4C"/>
    <w:rsid w:val="00AA4A53"/>
    <w:rsid w:val="00AB2671"/>
    <w:rsid w:val="00AB4CCF"/>
    <w:rsid w:val="00AC29A6"/>
    <w:rsid w:val="00AC3780"/>
    <w:rsid w:val="00AC53CA"/>
    <w:rsid w:val="00AC6E6F"/>
    <w:rsid w:val="00AD0B3B"/>
    <w:rsid w:val="00AD6822"/>
    <w:rsid w:val="00AD70B1"/>
    <w:rsid w:val="00AE6F5F"/>
    <w:rsid w:val="00AF158D"/>
    <w:rsid w:val="00AF36FD"/>
    <w:rsid w:val="00AF52D8"/>
    <w:rsid w:val="00B14CE9"/>
    <w:rsid w:val="00B17525"/>
    <w:rsid w:val="00B256D8"/>
    <w:rsid w:val="00B32104"/>
    <w:rsid w:val="00B403A2"/>
    <w:rsid w:val="00B45870"/>
    <w:rsid w:val="00B66191"/>
    <w:rsid w:val="00B70D21"/>
    <w:rsid w:val="00B71E8B"/>
    <w:rsid w:val="00B72DBC"/>
    <w:rsid w:val="00B7314F"/>
    <w:rsid w:val="00B76B8C"/>
    <w:rsid w:val="00B81BD1"/>
    <w:rsid w:val="00B904EF"/>
    <w:rsid w:val="00B938B8"/>
    <w:rsid w:val="00BA0910"/>
    <w:rsid w:val="00BA0FD4"/>
    <w:rsid w:val="00BA1AF1"/>
    <w:rsid w:val="00BA228F"/>
    <w:rsid w:val="00BB0048"/>
    <w:rsid w:val="00BB05B2"/>
    <w:rsid w:val="00BB49BA"/>
    <w:rsid w:val="00BB6C1F"/>
    <w:rsid w:val="00BC122A"/>
    <w:rsid w:val="00BC327D"/>
    <w:rsid w:val="00BD55CC"/>
    <w:rsid w:val="00BE18BA"/>
    <w:rsid w:val="00BE1F98"/>
    <w:rsid w:val="00BE242A"/>
    <w:rsid w:val="00BF313A"/>
    <w:rsid w:val="00C02D0D"/>
    <w:rsid w:val="00C0537E"/>
    <w:rsid w:val="00C154B7"/>
    <w:rsid w:val="00C2003C"/>
    <w:rsid w:val="00C200AE"/>
    <w:rsid w:val="00C2262C"/>
    <w:rsid w:val="00C226C5"/>
    <w:rsid w:val="00C27F91"/>
    <w:rsid w:val="00C31397"/>
    <w:rsid w:val="00C33CEC"/>
    <w:rsid w:val="00C44C22"/>
    <w:rsid w:val="00C453C5"/>
    <w:rsid w:val="00C52AF3"/>
    <w:rsid w:val="00C5392F"/>
    <w:rsid w:val="00C53C4B"/>
    <w:rsid w:val="00C55736"/>
    <w:rsid w:val="00C5634B"/>
    <w:rsid w:val="00C57FF2"/>
    <w:rsid w:val="00C611A6"/>
    <w:rsid w:val="00C715A9"/>
    <w:rsid w:val="00C73EED"/>
    <w:rsid w:val="00C7432C"/>
    <w:rsid w:val="00C82D0B"/>
    <w:rsid w:val="00C83634"/>
    <w:rsid w:val="00C84AB2"/>
    <w:rsid w:val="00C916C9"/>
    <w:rsid w:val="00C937EA"/>
    <w:rsid w:val="00C9798B"/>
    <w:rsid w:val="00CA1BC4"/>
    <w:rsid w:val="00CB2511"/>
    <w:rsid w:val="00CB393D"/>
    <w:rsid w:val="00CC64D4"/>
    <w:rsid w:val="00CC7160"/>
    <w:rsid w:val="00CD3AB0"/>
    <w:rsid w:val="00CE02A7"/>
    <w:rsid w:val="00CE30B5"/>
    <w:rsid w:val="00CF07BB"/>
    <w:rsid w:val="00CF5BEF"/>
    <w:rsid w:val="00D00F4D"/>
    <w:rsid w:val="00D10B34"/>
    <w:rsid w:val="00D13420"/>
    <w:rsid w:val="00D17AC1"/>
    <w:rsid w:val="00D20505"/>
    <w:rsid w:val="00D26954"/>
    <w:rsid w:val="00D300EB"/>
    <w:rsid w:val="00D316E3"/>
    <w:rsid w:val="00D3315D"/>
    <w:rsid w:val="00D3545B"/>
    <w:rsid w:val="00D36568"/>
    <w:rsid w:val="00D409C0"/>
    <w:rsid w:val="00D40A5F"/>
    <w:rsid w:val="00D42E36"/>
    <w:rsid w:val="00D43E48"/>
    <w:rsid w:val="00D477F1"/>
    <w:rsid w:val="00D57DF5"/>
    <w:rsid w:val="00D64312"/>
    <w:rsid w:val="00D6463A"/>
    <w:rsid w:val="00D6491E"/>
    <w:rsid w:val="00D81AEB"/>
    <w:rsid w:val="00D8470B"/>
    <w:rsid w:val="00D8500A"/>
    <w:rsid w:val="00D86EE0"/>
    <w:rsid w:val="00D97EF2"/>
    <w:rsid w:val="00DA0589"/>
    <w:rsid w:val="00DA2AE2"/>
    <w:rsid w:val="00DA432F"/>
    <w:rsid w:val="00DC02C6"/>
    <w:rsid w:val="00DC0FBD"/>
    <w:rsid w:val="00DC270A"/>
    <w:rsid w:val="00DC65AE"/>
    <w:rsid w:val="00DD1A44"/>
    <w:rsid w:val="00DD3511"/>
    <w:rsid w:val="00DD5536"/>
    <w:rsid w:val="00DE64D1"/>
    <w:rsid w:val="00DE6E0E"/>
    <w:rsid w:val="00DF2160"/>
    <w:rsid w:val="00DF4123"/>
    <w:rsid w:val="00DF416C"/>
    <w:rsid w:val="00DF4635"/>
    <w:rsid w:val="00DF5422"/>
    <w:rsid w:val="00DF68A3"/>
    <w:rsid w:val="00DF732C"/>
    <w:rsid w:val="00E0339C"/>
    <w:rsid w:val="00E03965"/>
    <w:rsid w:val="00E13D90"/>
    <w:rsid w:val="00E17148"/>
    <w:rsid w:val="00E31A6C"/>
    <w:rsid w:val="00E32683"/>
    <w:rsid w:val="00E3344D"/>
    <w:rsid w:val="00E33B67"/>
    <w:rsid w:val="00E36B65"/>
    <w:rsid w:val="00E4397B"/>
    <w:rsid w:val="00E43BCF"/>
    <w:rsid w:val="00E5653F"/>
    <w:rsid w:val="00E56A26"/>
    <w:rsid w:val="00E60802"/>
    <w:rsid w:val="00E63FF1"/>
    <w:rsid w:val="00E67F92"/>
    <w:rsid w:val="00E71157"/>
    <w:rsid w:val="00E7149C"/>
    <w:rsid w:val="00E94C8D"/>
    <w:rsid w:val="00E94E13"/>
    <w:rsid w:val="00EB3979"/>
    <w:rsid w:val="00EC490B"/>
    <w:rsid w:val="00EC53C0"/>
    <w:rsid w:val="00EC5CBA"/>
    <w:rsid w:val="00ED0843"/>
    <w:rsid w:val="00ED5F76"/>
    <w:rsid w:val="00EE2A73"/>
    <w:rsid w:val="00EE40E8"/>
    <w:rsid w:val="00EE4B90"/>
    <w:rsid w:val="00EE4EFF"/>
    <w:rsid w:val="00EE631C"/>
    <w:rsid w:val="00EE6DB8"/>
    <w:rsid w:val="00EF03FC"/>
    <w:rsid w:val="00EF1555"/>
    <w:rsid w:val="00EF2D34"/>
    <w:rsid w:val="00EF72D9"/>
    <w:rsid w:val="00F00479"/>
    <w:rsid w:val="00F019DD"/>
    <w:rsid w:val="00F217DB"/>
    <w:rsid w:val="00F2234B"/>
    <w:rsid w:val="00F369DC"/>
    <w:rsid w:val="00F51268"/>
    <w:rsid w:val="00F531B1"/>
    <w:rsid w:val="00F54F2B"/>
    <w:rsid w:val="00F57971"/>
    <w:rsid w:val="00F66493"/>
    <w:rsid w:val="00F66F22"/>
    <w:rsid w:val="00F67FC6"/>
    <w:rsid w:val="00F700FA"/>
    <w:rsid w:val="00F704C7"/>
    <w:rsid w:val="00F77EF1"/>
    <w:rsid w:val="00F90E74"/>
    <w:rsid w:val="00F96E6C"/>
    <w:rsid w:val="00FA6275"/>
    <w:rsid w:val="00FB6EE7"/>
    <w:rsid w:val="00FC19D6"/>
    <w:rsid w:val="00FE1860"/>
    <w:rsid w:val="00FE74B7"/>
    <w:rsid w:val="00FF0F7D"/>
    <w:rsid w:val="00FF2CC2"/>
    <w:rsid w:val="00FF39E3"/>
    <w:rsid w:val="00FF3B23"/>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locked/>
    <w:rsid w:val="00E43BCF"/>
    <w:rPr>
      <w:rFonts w:ascii="Times New Roman" w:eastAsia="Times New Roman" w:hAnsi="Times New Roman" w:cs="Times New Roman"/>
      <w:b/>
      <w:szCs w:val="20"/>
      <w:lang w:val="fr-FR"/>
    </w:rPr>
  </w:style>
  <w:style w:type="paragraph" w:styleId="ListParagraph">
    <w:name w:val="List Paragraph"/>
    <w:basedOn w:val="Normal"/>
    <w:uiPriority w:val="99"/>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iPriority w:val="99"/>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F98"/>
    <w:rPr>
      <w:rFonts w:ascii="Segoe UI" w:hAnsi="Segoe UI" w:cs="Segoe UI"/>
      <w:sz w:val="18"/>
      <w:szCs w:val="18"/>
    </w:rPr>
  </w:style>
  <w:style w:type="character" w:styleId="Hyperlink">
    <w:name w:val="Hyperlink"/>
    <w:basedOn w:val="DefaultParagraphFont"/>
    <w:unhideWhenUsed/>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uiPriority w:val="99"/>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uiPriority w:val="99"/>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uiPriority w:val="9"/>
    <w:semiHidden/>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semiHidden/>
    <w:unhideWhenUsed/>
    <w:rsid w:val="004945E4"/>
    <w:rPr>
      <w:color w:val="605E5C"/>
      <w:shd w:val="clear" w:color="auto" w:fill="E1DFDD"/>
    </w:rPr>
  </w:style>
  <w:style w:type="character" w:styleId="FollowedHyperlink">
    <w:name w:val="FollowedHyperlink"/>
    <w:basedOn w:val="DefaultParagraphFont"/>
    <w:uiPriority w:val="99"/>
    <w:semiHidden/>
    <w:unhideWhenUsed/>
    <w:rsid w:val="008320C3"/>
    <w:rPr>
      <w:color w:val="800080" w:themeColor="followedHyperlink"/>
      <w:u w:val="single"/>
    </w:rPr>
  </w:style>
  <w:style w:type="paragraph" w:customStyle="1" w:styleId="Chaptitle">
    <w:name w:val="Chap_title"/>
    <w:basedOn w:val="Normal"/>
    <w:next w:val="Normal"/>
    <w:uiPriority w:val="99"/>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9A1CF4"/>
    <w:rPr>
      <w:rFonts w:ascii="Times New Roman" w:eastAsia="Times New Roman" w:hAnsi="Times New Roman" w:cs="Times New Roman"/>
      <w:b/>
      <w:sz w:val="28"/>
      <w:szCs w:val="20"/>
      <w:lang w:val="en-GB"/>
    </w:rPr>
  </w:style>
  <w:style w:type="character" w:customStyle="1" w:styleId="Title1Char">
    <w:name w:val="Title 1 Char"/>
    <w:link w:val="Title1"/>
    <w:locked/>
    <w:rsid w:val="009A1CF4"/>
    <w:rPr>
      <w:rFonts w:ascii="Times New Roman" w:eastAsia="Times New Roman" w:hAnsi="Times New Roman" w:cs="Times New Roman"/>
      <w:caps/>
      <w:sz w:val="28"/>
      <w:szCs w:val="20"/>
      <w:lang w:val="en-GB"/>
    </w:rPr>
  </w:style>
  <w:style w:type="paragraph" w:customStyle="1" w:styleId="ArtNo">
    <w:name w:val="Art_No"/>
    <w:basedOn w:val="Normal"/>
    <w:next w:val="Normal"/>
    <w:rsid w:val="002B1254"/>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2B1254"/>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ChapNo">
    <w:name w:val="Chap_No"/>
    <w:basedOn w:val="ArtNo"/>
    <w:next w:val="Normal"/>
    <w:uiPriority w:val="99"/>
    <w:rsid w:val="002B1254"/>
    <w:rPr>
      <w:rFonts w:ascii="Times New Roman Bold" w:hAnsi="Times New Roman Bold"/>
      <w:b/>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2B1254"/>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2B1254"/>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2B1254"/>
    <w:rPr>
      <w:rFonts w:ascii="Times New Roman" w:eastAsia="Times New Roman" w:hAnsi="Times New Roman" w:cs="Times New Roman"/>
      <w:sz w:val="24"/>
      <w:szCs w:val="20"/>
      <w:lang w:val="en-GB"/>
    </w:rPr>
  </w:style>
  <w:style w:type="paragraph" w:customStyle="1" w:styleId="Proposal">
    <w:name w:val="Proposal"/>
    <w:basedOn w:val="Normal"/>
    <w:next w:val="Normal"/>
    <w:link w:val="ProposalChar"/>
    <w:qFormat/>
    <w:rsid w:val="002B1254"/>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Agendaitem">
    <w:name w:val="Agenda_item"/>
    <w:basedOn w:val="Normal"/>
    <w:next w:val="Normal"/>
    <w:qFormat/>
    <w:rsid w:val="002B1254"/>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Methodheading2">
    <w:name w:val="Method_heading2"/>
    <w:basedOn w:val="Heading2"/>
    <w:next w:val="Normal"/>
    <w:qFormat/>
    <w:rsid w:val="002B1254"/>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EditorsNote">
    <w:name w:val="EditorsNote"/>
    <w:basedOn w:val="Normal"/>
    <w:rsid w:val="002B1254"/>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NormalaftertitleChar">
    <w:name w:val="Normal_after_title Char"/>
    <w:basedOn w:val="DefaultParagraphFont"/>
    <w:link w:val="Normalaftertitle"/>
    <w:uiPriority w:val="99"/>
    <w:locked/>
    <w:rsid w:val="002B1254"/>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E03965"/>
    <w:rPr>
      <w:sz w:val="16"/>
      <w:szCs w:val="16"/>
    </w:rPr>
  </w:style>
  <w:style w:type="paragraph" w:styleId="CommentText">
    <w:name w:val="annotation text"/>
    <w:basedOn w:val="Normal"/>
    <w:link w:val="CommentTextChar"/>
    <w:uiPriority w:val="99"/>
    <w:semiHidden/>
    <w:unhideWhenUsed/>
    <w:rsid w:val="00E03965"/>
    <w:pPr>
      <w:spacing w:line="240" w:lineRule="auto"/>
    </w:pPr>
    <w:rPr>
      <w:sz w:val="20"/>
      <w:szCs w:val="20"/>
    </w:rPr>
  </w:style>
  <w:style w:type="character" w:customStyle="1" w:styleId="CommentTextChar">
    <w:name w:val="Comment Text Char"/>
    <w:basedOn w:val="DefaultParagraphFont"/>
    <w:link w:val="CommentText"/>
    <w:uiPriority w:val="99"/>
    <w:semiHidden/>
    <w:rsid w:val="00E03965"/>
    <w:rPr>
      <w:sz w:val="20"/>
      <w:szCs w:val="20"/>
    </w:rPr>
  </w:style>
  <w:style w:type="paragraph" w:styleId="CommentSubject">
    <w:name w:val="annotation subject"/>
    <w:basedOn w:val="CommentText"/>
    <w:next w:val="CommentText"/>
    <w:link w:val="CommentSubjectChar"/>
    <w:uiPriority w:val="99"/>
    <w:semiHidden/>
    <w:unhideWhenUsed/>
    <w:rsid w:val="00E03965"/>
    <w:rPr>
      <w:b/>
      <w:bCs/>
    </w:rPr>
  </w:style>
  <w:style w:type="character" w:customStyle="1" w:styleId="CommentSubjectChar">
    <w:name w:val="Comment Subject Char"/>
    <w:basedOn w:val="CommentTextChar"/>
    <w:link w:val="CommentSubject"/>
    <w:uiPriority w:val="99"/>
    <w:semiHidden/>
    <w:rsid w:val="00E03965"/>
    <w:rPr>
      <w:b/>
      <w:bCs/>
      <w:sz w:val="20"/>
      <w:szCs w:val="20"/>
    </w:rPr>
  </w:style>
  <w:style w:type="character" w:styleId="UnresolvedMention">
    <w:name w:val="Unresolved Mention"/>
    <w:basedOn w:val="DefaultParagraphFont"/>
    <w:uiPriority w:val="99"/>
    <w:semiHidden/>
    <w:unhideWhenUsed/>
    <w:rsid w:val="009900AD"/>
    <w:rPr>
      <w:color w:val="605E5C"/>
      <w:shd w:val="clear" w:color="auto" w:fill="E1DFDD"/>
    </w:rPr>
  </w:style>
  <w:style w:type="character" w:customStyle="1" w:styleId="ArttitleCar">
    <w:name w:val="Art_title Car"/>
    <w:basedOn w:val="DefaultParagraphFont"/>
    <w:link w:val="Arttitle"/>
    <w:locked/>
    <w:rsid w:val="00905D3E"/>
    <w:rPr>
      <w:rFonts w:ascii="Times New Roman" w:eastAsia="Times New Roman" w:hAnsi="Times New Roman" w:cs="Times New Roman"/>
      <w:b/>
      <w:sz w:val="28"/>
      <w:szCs w:val="20"/>
      <w:lang w:val="en-GB"/>
    </w:rPr>
  </w:style>
  <w:style w:type="paragraph" w:customStyle="1" w:styleId="Section1">
    <w:name w:val="Section_1"/>
    <w:basedOn w:val="Normal"/>
    <w:rsid w:val="00905D3E"/>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Restitle">
    <w:name w:val="Res_title"/>
    <w:basedOn w:val="Normal"/>
    <w:next w:val="Normal"/>
    <w:link w:val="RestitleChar"/>
    <w:qFormat/>
    <w:rsid w:val="00253A9D"/>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paragraph" w:customStyle="1" w:styleId="Reasons">
    <w:name w:val="Reasons"/>
    <w:basedOn w:val="Normal"/>
    <w:link w:val="ReasonsChar"/>
    <w:qFormat/>
    <w:rsid w:val="00253A9D"/>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ReasonsChar">
    <w:name w:val="Reasons Char"/>
    <w:basedOn w:val="DefaultParagraphFont"/>
    <w:link w:val="Reasons"/>
    <w:locked/>
    <w:rsid w:val="00253A9D"/>
    <w:rPr>
      <w:rFonts w:ascii="Times New Roman" w:eastAsia="Times New Roman" w:hAnsi="Times New Roman" w:cs="Times New Roman"/>
      <w:sz w:val="24"/>
      <w:szCs w:val="20"/>
      <w:lang w:val="en-GB"/>
    </w:rPr>
  </w:style>
  <w:style w:type="character" w:customStyle="1" w:styleId="ProposalChar">
    <w:name w:val="Proposal Char"/>
    <w:basedOn w:val="DefaultParagraphFont"/>
    <w:link w:val="Proposal"/>
    <w:locked/>
    <w:rsid w:val="00253A9D"/>
    <w:rPr>
      <w:rFonts w:ascii="Times New Roman" w:eastAsia="Times New Roman" w:hAnsi="Times New Roman Bold" w:cs="Times New Roman"/>
      <w:b/>
      <w:sz w:val="24"/>
      <w:szCs w:val="20"/>
      <w:lang w:val="en-GB"/>
    </w:rPr>
  </w:style>
  <w:style w:type="character" w:customStyle="1" w:styleId="RestitleChar">
    <w:name w:val="Res_title Char"/>
    <w:link w:val="Restitle"/>
    <w:qFormat/>
    <w:rsid w:val="00253A9D"/>
    <w:rPr>
      <w:rFonts w:ascii="Times New Roman Bold" w:eastAsia="Times New Roman" w:hAnsi="Times New Roman Bold"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35269">
      <w:bodyDiv w:val="1"/>
      <w:marLeft w:val="0"/>
      <w:marRight w:val="0"/>
      <w:marTop w:val="0"/>
      <w:marBottom w:val="0"/>
      <w:divBdr>
        <w:top w:val="none" w:sz="0" w:space="0" w:color="auto"/>
        <w:left w:val="none" w:sz="0" w:space="0" w:color="auto"/>
        <w:bottom w:val="none" w:sz="0" w:space="0" w:color="auto"/>
        <w:right w:val="none" w:sz="0" w:space="0" w:color="auto"/>
      </w:divBdr>
    </w:div>
    <w:div w:id="372269365">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34322503">
      <w:bodyDiv w:val="1"/>
      <w:marLeft w:val="0"/>
      <w:marRight w:val="0"/>
      <w:marTop w:val="0"/>
      <w:marBottom w:val="0"/>
      <w:divBdr>
        <w:top w:val="none" w:sz="0" w:space="0" w:color="auto"/>
        <w:left w:val="none" w:sz="0" w:space="0" w:color="auto"/>
        <w:bottom w:val="none" w:sz="0" w:space="0" w:color="auto"/>
        <w:right w:val="none" w:sz="0" w:space="0" w:color="auto"/>
      </w:divBdr>
    </w:div>
    <w:div w:id="1485851968">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 w:id="1714888110">
      <w:bodyDiv w:val="1"/>
      <w:marLeft w:val="0"/>
      <w:marRight w:val="0"/>
      <w:marTop w:val="0"/>
      <w:marBottom w:val="0"/>
      <w:divBdr>
        <w:top w:val="none" w:sz="0" w:space="0" w:color="auto"/>
        <w:left w:val="none" w:sz="0" w:space="0" w:color="auto"/>
        <w:bottom w:val="none" w:sz="0" w:space="0" w:color="auto"/>
        <w:right w:val="none" w:sz="0" w:space="0" w:color="auto"/>
      </w:divBdr>
    </w:div>
    <w:div w:id="204748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tu.int/pub/R-RES-R.2-8-201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minic.nguyen@esimplicity.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ew.meadows.1@us.af.mi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pub/R-RES-R.2-8-201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2.xml><?xml version="1.0" encoding="utf-8"?>
<ds:datastoreItem xmlns:ds="http://schemas.openxmlformats.org/officeDocument/2006/customXml" ds:itemID="{E4C72A6A-F5D6-466B-B20B-C1DC1145A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3D9219-701E-4803-A95A-344ED4A0F77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6</Pages>
  <Words>1910</Words>
  <Characters>10887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US7B011FS</vt:lpstr>
    </vt:vector>
  </TitlesOfParts>
  <Company>NASA/ODIN</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NASA</cp:lastModifiedBy>
  <cp:revision>7</cp:revision>
  <cp:lastPrinted>2020-09-11T16:56:00Z</cp:lastPrinted>
  <dcterms:created xsi:type="dcterms:W3CDTF">2022-02-28T18:43:00Z</dcterms:created>
  <dcterms:modified xsi:type="dcterms:W3CDTF">2022-03-01T20:12:00Z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ies>
</file>