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E9426E" w:rsidRPr="006F661E" w14:paraId="630F36F2" w14:textId="77777777" w:rsidTr="00DB1CE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E2A80C8" w14:textId="77777777" w:rsidR="00E9426E" w:rsidRPr="006F661E" w:rsidRDefault="00E9426E" w:rsidP="00DB1CE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5F9B4767" w14:textId="77777777" w:rsidR="00E9426E" w:rsidRPr="006F661E" w:rsidRDefault="00E9426E" w:rsidP="00DB1CE5">
            <w:pPr>
              <w:pStyle w:val="TabletitleBR"/>
              <w:rPr>
                <w:spacing w:val="-3"/>
                <w:szCs w:val="24"/>
              </w:rPr>
            </w:pPr>
            <w:r w:rsidRPr="006F661E">
              <w:rPr>
                <w:spacing w:val="-3"/>
                <w:szCs w:val="24"/>
              </w:rPr>
              <w:t>Fact Sheet</w:t>
            </w:r>
          </w:p>
        </w:tc>
      </w:tr>
      <w:tr w:rsidR="00E9426E" w:rsidRPr="006F661E" w14:paraId="4EB73EC5" w14:textId="77777777" w:rsidTr="00DB1CE5">
        <w:trPr>
          <w:trHeight w:val="348"/>
        </w:trPr>
        <w:tc>
          <w:tcPr>
            <w:tcW w:w="3984" w:type="dxa"/>
            <w:tcBorders>
              <w:left w:val="double" w:sz="6" w:space="0" w:color="auto"/>
            </w:tcBorders>
          </w:tcPr>
          <w:p w14:paraId="59BBDDC5" w14:textId="77777777" w:rsidR="00E9426E" w:rsidRPr="006F661E" w:rsidRDefault="00E9426E" w:rsidP="00DB1CE5">
            <w:pPr>
              <w:spacing w:after="120"/>
              <w:ind w:left="900" w:right="144" w:hanging="756"/>
              <w:rPr>
                <w:szCs w:val="24"/>
              </w:rPr>
            </w:pPr>
            <w:r w:rsidRPr="006F661E">
              <w:rPr>
                <w:b/>
                <w:szCs w:val="24"/>
              </w:rPr>
              <w:t>Working Party:</w:t>
            </w:r>
            <w:r>
              <w:rPr>
                <w:szCs w:val="24"/>
              </w:rPr>
              <w:t xml:space="preserve">  ITU-R WP 5C</w:t>
            </w:r>
          </w:p>
        </w:tc>
        <w:tc>
          <w:tcPr>
            <w:tcW w:w="5409" w:type="dxa"/>
            <w:tcBorders>
              <w:right w:val="double" w:sz="6" w:space="0" w:color="auto"/>
            </w:tcBorders>
          </w:tcPr>
          <w:p w14:paraId="1737B213" w14:textId="17F65A4F" w:rsidR="00E9426E" w:rsidRPr="006F661E" w:rsidRDefault="00E9426E" w:rsidP="00DA328B">
            <w:pPr>
              <w:spacing w:after="120"/>
              <w:ind w:left="144" w:right="144"/>
              <w:rPr>
                <w:szCs w:val="24"/>
              </w:rPr>
            </w:pPr>
            <w:r w:rsidRPr="006F661E">
              <w:rPr>
                <w:b/>
                <w:szCs w:val="24"/>
              </w:rPr>
              <w:t>Document No:</w:t>
            </w:r>
            <w:r>
              <w:rPr>
                <w:szCs w:val="24"/>
              </w:rPr>
              <w:t xml:space="preserve"> </w:t>
            </w:r>
            <w:r w:rsidR="003244F7">
              <w:rPr>
                <w:szCs w:val="24"/>
              </w:rPr>
              <w:t>USWP5C23-15-1</w:t>
            </w:r>
            <w:r w:rsidR="003244F7" w:rsidRPr="00DA328B">
              <w:rPr>
                <w:szCs w:val="24"/>
                <w:vertAlign w:val="superscript"/>
              </w:rPr>
              <w:t>st</w:t>
            </w:r>
            <w:r w:rsidR="003244F7">
              <w:rPr>
                <w:szCs w:val="24"/>
              </w:rPr>
              <w:t xml:space="preserve"> Draft/</w:t>
            </w:r>
            <w:r>
              <w:rPr>
                <w:szCs w:val="24"/>
              </w:rPr>
              <w:t xml:space="preserve">F.1821 </w:t>
            </w:r>
            <w:bookmarkStart w:id="0" w:name="_GoBack"/>
            <w:bookmarkEnd w:id="0"/>
          </w:p>
        </w:tc>
      </w:tr>
      <w:tr w:rsidR="00E9426E" w:rsidRPr="006F661E" w14:paraId="15C6F438" w14:textId="77777777" w:rsidTr="00DB1CE5">
        <w:trPr>
          <w:trHeight w:val="378"/>
        </w:trPr>
        <w:tc>
          <w:tcPr>
            <w:tcW w:w="3984" w:type="dxa"/>
            <w:tcBorders>
              <w:left w:val="double" w:sz="6" w:space="0" w:color="auto"/>
            </w:tcBorders>
          </w:tcPr>
          <w:p w14:paraId="66EFEA6C" w14:textId="77777777" w:rsidR="00E9426E" w:rsidRPr="006F661E" w:rsidRDefault="00E9426E" w:rsidP="00DB1CE5">
            <w:pPr>
              <w:spacing w:before="0"/>
              <w:ind w:left="144" w:right="144"/>
              <w:rPr>
                <w:szCs w:val="24"/>
                <w:lang w:val="pt-BR"/>
              </w:rPr>
            </w:pPr>
            <w:r w:rsidRPr="006F661E">
              <w:rPr>
                <w:b/>
                <w:szCs w:val="24"/>
                <w:lang w:val="pt-BR"/>
              </w:rPr>
              <w:t>Ref:</w:t>
            </w:r>
            <w:r>
              <w:rPr>
                <w:szCs w:val="24"/>
                <w:lang w:val="pt-BR"/>
              </w:rPr>
              <w:tab/>
              <w:t>ITU-R F.1821</w:t>
            </w:r>
          </w:p>
          <w:p w14:paraId="1D012FCA" w14:textId="77777777" w:rsidR="00E9426E" w:rsidRPr="006F661E" w:rsidRDefault="00E9426E" w:rsidP="00DB1CE5">
            <w:pPr>
              <w:spacing w:before="0"/>
              <w:ind w:left="144" w:right="144"/>
              <w:rPr>
                <w:szCs w:val="24"/>
              </w:rPr>
            </w:pPr>
            <w:r w:rsidRPr="006F661E">
              <w:rPr>
                <w:b/>
                <w:szCs w:val="24"/>
                <w:lang w:val="pt-BR"/>
              </w:rPr>
              <w:tab/>
            </w:r>
          </w:p>
        </w:tc>
        <w:tc>
          <w:tcPr>
            <w:tcW w:w="5409" w:type="dxa"/>
            <w:tcBorders>
              <w:right w:val="double" w:sz="6" w:space="0" w:color="auto"/>
            </w:tcBorders>
          </w:tcPr>
          <w:p w14:paraId="51932A34" w14:textId="77777777" w:rsidR="00E9426E" w:rsidRPr="006F661E" w:rsidRDefault="00E9426E" w:rsidP="00DB1CE5">
            <w:pPr>
              <w:tabs>
                <w:tab w:val="left" w:pos="162"/>
              </w:tabs>
              <w:spacing w:before="0"/>
              <w:ind w:left="612" w:right="144" w:hanging="468"/>
              <w:rPr>
                <w:szCs w:val="24"/>
              </w:rPr>
            </w:pPr>
            <w:r w:rsidRPr="006F661E">
              <w:rPr>
                <w:b/>
                <w:szCs w:val="24"/>
              </w:rPr>
              <w:t>Date:</w:t>
            </w:r>
            <w:r>
              <w:rPr>
                <w:szCs w:val="24"/>
              </w:rPr>
              <w:t xml:space="preserve">  2/08/2022</w:t>
            </w:r>
          </w:p>
        </w:tc>
      </w:tr>
      <w:tr w:rsidR="00E9426E" w:rsidRPr="00F636D5" w14:paraId="1D5F3905" w14:textId="77777777" w:rsidTr="00DB1CE5">
        <w:trPr>
          <w:trHeight w:val="459"/>
        </w:trPr>
        <w:tc>
          <w:tcPr>
            <w:tcW w:w="9393" w:type="dxa"/>
            <w:gridSpan w:val="2"/>
            <w:tcBorders>
              <w:left w:val="double" w:sz="6" w:space="0" w:color="auto"/>
              <w:right w:val="double" w:sz="6" w:space="0" w:color="auto"/>
            </w:tcBorders>
          </w:tcPr>
          <w:p w14:paraId="0C93CE55" w14:textId="77777777" w:rsidR="00E9426E" w:rsidRPr="00F636D5" w:rsidRDefault="00E9426E" w:rsidP="00DB1CE5">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t>
            </w:r>
            <w:bookmarkStart w:id="1" w:name="_Hlk93660584"/>
            <w:r>
              <w:rPr>
                <w:rFonts w:ascii="Times New Roman" w:hAnsi="Times New Roman"/>
                <w:bCs/>
                <w:szCs w:val="24"/>
              </w:rPr>
              <w:t>Working Document Towards a Preliminary Draft Revision to Recommendation ITU</w:t>
            </w:r>
            <w:r w:rsidRPr="00E5382D">
              <w:rPr>
                <w:rFonts w:ascii="Times New Roman" w:hAnsi="Times New Roman"/>
                <w:bCs/>
                <w:szCs w:val="24"/>
              </w:rPr>
              <w:t>-R F.</w:t>
            </w:r>
            <w:r>
              <w:rPr>
                <w:rFonts w:ascii="Times New Roman" w:hAnsi="Times New Roman"/>
                <w:bCs/>
                <w:szCs w:val="24"/>
              </w:rPr>
              <w:t>1821</w:t>
            </w:r>
            <w:r w:rsidRPr="00E5382D">
              <w:rPr>
                <w:rFonts w:ascii="Times New Roman" w:hAnsi="Times New Roman"/>
                <w:bCs/>
                <w:szCs w:val="24"/>
              </w:rPr>
              <w:t xml:space="preserve"> “Characteristics of</w:t>
            </w:r>
            <w:r>
              <w:rPr>
                <w:rFonts w:ascii="Times New Roman" w:hAnsi="Times New Roman"/>
                <w:bCs/>
                <w:szCs w:val="24"/>
              </w:rPr>
              <w:t xml:space="preserve"> advanced digital high frequency (HF) radiocommunication systems.</w:t>
            </w:r>
            <w:r w:rsidRPr="00E5382D">
              <w:rPr>
                <w:rFonts w:ascii="Times New Roman" w:hAnsi="Times New Roman"/>
                <w:bCs/>
                <w:szCs w:val="24"/>
              </w:rPr>
              <w:t xml:space="preserve"> </w:t>
            </w:r>
            <w:bookmarkEnd w:id="1"/>
          </w:p>
        </w:tc>
      </w:tr>
      <w:tr w:rsidR="00E9426E" w:rsidRPr="006F661E" w14:paraId="68C310B7" w14:textId="77777777" w:rsidTr="00DB1CE5">
        <w:trPr>
          <w:trHeight w:val="1960"/>
        </w:trPr>
        <w:tc>
          <w:tcPr>
            <w:tcW w:w="3984" w:type="dxa"/>
            <w:tcBorders>
              <w:left w:val="double" w:sz="6" w:space="0" w:color="auto"/>
            </w:tcBorders>
          </w:tcPr>
          <w:p w14:paraId="691B39C0" w14:textId="77777777" w:rsidR="00E9426E" w:rsidRPr="006F661E" w:rsidRDefault="00E9426E" w:rsidP="00DB1CE5">
            <w:pPr>
              <w:ind w:left="144" w:right="144"/>
              <w:rPr>
                <w:b/>
                <w:szCs w:val="24"/>
              </w:rPr>
            </w:pPr>
            <w:r w:rsidRPr="006F661E">
              <w:rPr>
                <w:b/>
                <w:szCs w:val="24"/>
              </w:rPr>
              <w:t>Author(s)/Contributors(s):</w:t>
            </w:r>
          </w:p>
          <w:p w14:paraId="548358C9" w14:textId="77777777" w:rsidR="00E9426E" w:rsidRPr="006F661E" w:rsidRDefault="00E9426E" w:rsidP="00DB1CE5">
            <w:pPr>
              <w:spacing w:before="0"/>
              <w:ind w:left="144" w:right="144"/>
              <w:rPr>
                <w:bCs/>
                <w:iCs/>
                <w:szCs w:val="24"/>
                <w:lang w:val="en-US"/>
              </w:rPr>
            </w:pPr>
          </w:p>
          <w:p w14:paraId="4DF1EF49" w14:textId="77777777" w:rsidR="00E9426E" w:rsidRPr="006F661E" w:rsidRDefault="00E9426E" w:rsidP="00DB1CE5">
            <w:pPr>
              <w:spacing w:before="0"/>
              <w:ind w:left="144" w:right="144"/>
              <w:rPr>
                <w:bCs/>
                <w:iCs/>
                <w:szCs w:val="24"/>
                <w:lang w:val="en-US"/>
              </w:rPr>
            </w:pPr>
            <w:r>
              <w:rPr>
                <w:bCs/>
                <w:iCs/>
                <w:szCs w:val="24"/>
                <w:lang w:val="en-US"/>
              </w:rPr>
              <w:t>Fumie Wingo</w:t>
            </w:r>
          </w:p>
          <w:p w14:paraId="55759C4F" w14:textId="77777777" w:rsidR="00E9426E" w:rsidRDefault="00E9426E" w:rsidP="00DB1CE5">
            <w:pPr>
              <w:spacing w:before="0"/>
              <w:ind w:left="144" w:right="144"/>
              <w:rPr>
                <w:bCs/>
                <w:iCs/>
                <w:szCs w:val="24"/>
                <w:lang w:val="en-US"/>
              </w:rPr>
            </w:pPr>
            <w:r>
              <w:rPr>
                <w:bCs/>
                <w:iCs/>
                <w:szCs w:val="24"/>
                <w:lang w:val="en-US"/>
              </w:rPr>
              <w:t>Department of the Navy</w:t>
            </w:r>
          </w:p>
          <w:p w14:paraId="1BFA65E8" w14:textId="77777777" w:rsidR="00E9426E" w:rsidRDefault="00E9426E" w:rsidP="00DB1CE5">
            <w:pPr>
              <w:spacing w:before="0"/>
              <w:ind w:left="144" w:right="144"/>
              <w:rPr>
                <w:bCs/>
                <w:iCs/>
                <w:szCs w:val="24"/>
                <w:lang w:val="en-US"/>
              </w:rPr>
            </w:pPr>
          </w:p>
          <w:p w14:paraId="70243BA3" w14:textId="77777777" w:rsidR="00E9426E" w:rsidRDefault="00E9426E" w:rsidP="00DB1CE5">
            <w:pPr>
              <w:spacing w:before="0"/>
              <w:ind w:left="144" w:right="144"/>
              <w:rPr>
                <w:bCs/>
                <w:iCs/>
                <w:szCs w:val="24"/>
                <w:lang w:val="en-US"/>
              </w:rPr>
            </w:pPr>
            <w:r>
              <w:rPr>
                <w:bCs/>
                <w:iCs/>
                <w:szCs w:val="24"/>
                <w:lang w:val="en-US"/>
              </w:rPr>
              <w:t>Jerome Foreman</w:t>
            </w:r>
          </w:p>
          <w:p w14:paraId="3910CB8F" w14:textId="77777777" w:rsidR="00E9426E" w:rsidRDefault="00E9426E" w:rsidP="00DB1CE5">
            <w:pPr>
              <w:spacing w:before="0"/>
              <w:ind w:left="144" w:right="144"/>
              <w:rPr>
                <w:bCs/>
                <w:iCs/>
                <w:szCs w:val="24"/>
                <w:lang w:val="en-US"/>
              </w:rPr>
            </w:pPr>
            <w:r>
              <w:rPr>
                <w:bCs/>
                <w:iCs/>
                <w:szCs w:val="24"/>
                <w:lang w:val="en-US"/>
              </w:rPr>
              <w:t>Department of the Navy</w:t>
            </w:r>
          </w:p>
          <w:p w14:paraId="545E03CA" w14:textId="77777777" w:rsidR="00E9426E" w:rsidRDefault="00E9426E" w:rsidP="00DB1CE5">
            <w:pPr>
              <w:spacing w:before="0"/>
              <w:ind w:left="144" w:right="144"/>
              <w:rPr>
                <w:bCs/>
                <w:iCs/>
                <w:szCs w:val="24"/>
                <w:lang w:val="en-US"/>
              </w:rPr>
            </w:pPr>
          </w:p>
          <w:p w14:paraId="35C44A3B" w14:textId="77777777" w:rsidR="00E9426E" w:rsidRDefault="00E9426E" w:rsidP="00DB1CE5">
            <w:pPr>
              <w:spacing w:before="0"/>
              <w:ind w:left="144" w:right="144"/>
              <w:rPr>
                <w:bCs/>
                <w:iCs/>
                <w:szCs w:val="24"/>
                <w:lang w:val="en-US"/>
              </w:rPr>
            </w:pPr>
            <w:r>
              <w:rPr>
                <w:bCs/>
                <w:iCs/>
                <w:szCs w:val="24"/>
                <w:lang w:val="en-US"/>
              </w:rPr>
              <w:t>Robert Leck</w:t>
            </w:r>
          </w:p>
          <w:p w14:paraId="466077D9" w14:textId="77777777" w:rsidR="00E9426E" w:rsidRDefault="00E9426E" w:rsidP="00DB1CE5">
            <w:pPr>
              <w:spacing w:before="0"/>
              <w:ind w:left="144" w:right="144"/>
              <w:rPr>
                <w:bCs/>
                <w:iCs/>
                <w:szCs w:val="24"/>
                <w:lang w:val="en-US"/>
              </w:rPr>
            </w:pPr>
            <w:r>
              <w:rPr>
                <w:bCs/>
                <w:iCs/>
                <w:szCs w:val="24"/>
                <w:lang w:val="en-US"/>
              </w:rPr>
              <w:t>ACES in support of the Department of the Navy</w:t>
            </w:r>
          </w:p>
          <w:p w14:paraId="7DE2A56E" w14:textId="77777777" w:rsidR="00E9426E" w:rsidRDefault="00E9426E" w:rsidP="00DB1CE5">
            <w:pPr>
              <w:spacing w:before="0"/>
              <w:ind w:left="144" w:right="144"/>
              <w:rPr>
                <w:bCs/>
                <w:iCs/>
                <w:szCs w:val="24"/>
                <w:lang w:val="en-US"/>
              </w:rPr>
            </w:pPr>
          </w:p>
          <w:p w14:paraId="7AF178D9" w14:textId="77777777" w:rsidR="00E9426E" w:rsidRDefault="00E9426E" w:rsidP="00DB1CE5">
            <w:pPr>
              <w:spacing w:before="0"/>
              <w:ind w:left="144" w:right="144"/>
              <w:rPr>
                <w:bCs/>
                <w:iCs/>
                <w:szCs w:val="24"/>
                <w:lang w:val="en-US"/>
              </w:rPr>
            </w:pPr>
            <w:r>
              <w:rPr>
                <w:bCs/>
                <w:iCs/>
                <w:szCs w:val="24"/>
                <w:lang w:val="en-US"/>
              </w:rPr>
              <w:t>Taylor King</w:t>
            </w:r>
          </w:p>
          <w:p w14:paraId="1CB621D5" w14:textId="77777777" w:rsidR="00E9426E" w:rsidRDefault="00E9426E" w:rsidP="00DB1CE5">
            <w:pPr>
              <w:spacing w:before="0"/>
              <w:ind w:left="144" w:right="144"/>
              <w:rPr>
                <w:bCs/>
                <w:iCs/>
                <w:szCs w:val="24"/>
                <w:lang w:val="en-US"/>
              </w:rPr>
            </w:pPr>
            <w:r>
              <w:rPr>
                <w:bCs/>
                <w:iCs/>
                <w:szCs w:val="24"/>
                <w:lang w:val="en-US"/>
              </w:rPr>
              <w:t>ACES in support of the Department of the Navy</w:t>
            </w:r>
          </w:p>
          <w:p w14:paraId="123CABBE" w14:textId="77777777" w:rsidR="00E9426E" w:rsidRDefault="00E9426E" w:rsidP="00DB1CE5">
            <w:pPr>
              <w:spacing w:before="0"/>
              <w:ind w:left="144" w:right="144"/>
              <w:rPr>
                <w:bCs/>
                <w:iCs/>
                <w:szCs w:val="24"/>
                <w:lang w:val="en-US"/>
              </w:rPr>
            </w:pPr>
          </w:p>
          <w:p w14:paraId="3C9556D0" w14:textId="77777777" w:rsidR="00E9426E" w:rsidRDefault="00E9426E" w:rsidP="00DB1CE5">
            <w:pPr>
              <w:spacing w:before="0"/>
              <w:ind w:left="144" w:right="144"/>
              <w:rPr>
                <w:bCs/>
                <w:iCs/>
                <w:szCs w:val="24"/>
                <w:lang w:val="en-US"/>
              </w:rPr>
            </w:pPr>
            <w:r>
              <w:rPr>
                <w:bCs/>
                <w:iCs/>
                <w:szCs w:val="24"/>
                <w:lang w:val="en-US"/>
              </w:rPr>
              <w:t>William Batts</w:t>
            </w:r>
          </w:p>
          <w:p w14:paraId="48304BA5" w14:textId="77777777" w:rsidR="00E9426E" w:rsidRPr="006F661E" w:rsidRDefault="00E9426E" w:rsidP="00DB1CE5">
            <w:pPr>
              <w:spacing w:before="0"/>
              <w:ind w:left="144" w:right="144"/>
            </w:pPr>
            <w:r>
              <w:rPr>
                <w:bCs/>
                <w:iCs/>
                <w:szCs w:val="24"/>
                <w:lang w:val="en-US"/>
              </w:rPr>
              <w:t>L3Harris</w:t>
            </w:r>
          </w:p>
          <w:p w14:paraId="7FD2C9DC" w14:textId="77777777" w:rsidR="00E9426E" w:rsidRPr="006F661E" w:rsidRDefault="00E9426E" w:rsidP="00DB1CE5">
            <w:pPr>
              <w:spacing w:before="0"/>
              <w:ind w:right="144"/>
              <w:rPr>
                <w:bCs/>
                <w:iCs/>
                <w:szCs w:val="24"/>
                <w:lang w:val="en-US"/>
              </w:rPr>
            </w:pPr>
          </w:p>
          <w:p w14:paraId="549703B8" w14:textId="77777777" w:rsidR="00E9426E" w:rsidRPr="006F661E" w:rsidRDefault="00E9426E" w:rsidP="00DB1CE5">
            <w:pPr>
              <w:spacing w:before="0"/>
              <w:ind w:left="144" w:right="144"/>
              <w:rPr>
                <w:bCs/>
                <w:iCs/>
                <w:szCs w:val="24"/>
                <w:lang w:val="en-US"/>
              </w:rPr>
            </w:pPr>
          </w:p>
        </w:tc>
        <w:tc>
          <w:tcPr>
            <w:tcW w:w="5409" w:type="dxa"/>
            <w:tcBorders>
              <w:right w:val="double" w:sz="6" w:space="0" w:color="auto"/>
            </w:tcBorders>
          </w:tcPr>
          <w:p w14:paraId="40767AFE" w14:textId="77777777" w:rsidR="00E9426E" w:rsidRPr="006F661E" w:rsidRDefault="00E9426E" w:rsidP="00DB1CE5">
            <w:pPr>
              <w:ind w:left="144" w:right="144"/>
              <w:rPr>
                <w:bCs/>
                <w:szCs w:val="24"/>
                <w:lang w:val="fr-FR"/>
              </w:rPr>
            </w:pPr>
          </w:p>
          <w:p w14:paraId="1C593140" w14:textId="77777777" w:rsidR="00E9426E" w:rsidRPr="006F661E" w:rsidRDefault="00E9426E" w:rsidP="00DB1CE5">
            <w:pPr>
              <w:spacing w:before="0"/>
              <w:ind w:left="144" w:right="144"/>
              <w:rPr>
                <w:bCs/>
                <w:szCs w:val="24"/>
                <w:lang w:val="fr-FR"/>
              </w:rPr>
            </w:pPr>
            <w:r w:rsidRPr="006F661E">
              <w:rPr>
                <w:bCs/>
                <w:szCs w:val="24"/>
                <w:lang w:val="fr-FR"/>
              </w:rPr>
              <w:t xml:space="preserve">  </w:t>
            </w:r>
          </w:p>
          <w:p w14:paraId="24C328F6" w14:textId="77777777" w:rsidR="00E9426E" w:rsidRPr="006F661E" w:rsidRDefault="00E9426E" w:rsidP="00DB1CE5">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+1-</w:t>
            </w:r>
            <w:r w:rsidRPr="00C75C32">
              <w:rPr>
                <w:bCs/>
                <w:color w:val="000000"/>
                <w:szCs w:val="24"/>
                <w:lang w:val="fr-FR"/>
              </w:rPr>
              <w:t>703-697-0066</w:t>
            </w:r>
            <w:r w:rsidRPr="006F661E">
              <w:rPr>
                <w:bCs/>
                <w:color w:val="000000"/>
                <w:szCs w:val="24"/>
                <w:lang w:val="fr-FR"/>
              </w:rPr>
              <w:t xml:space="preserve"> </w:t>
            </w:r>
          </w:p>
          <w:p w14:paraId="6E072E7F" w14:textId="77777777" w:rsidR="00E9426E" w:rsidRDefault="00E9426E" w:rsidP="00DB1CE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8" w:history="1">
              <w:r w:rsidRPr="001C5805">
                <w:rPr>
                  <w:rStyle w:val="Hyperlink"/>
                  <w:bCs/>
                  <w:szCs w:val="24"/>
                  <w:lang w:val="fr-FR"/>
                </w:rPr>
                <w:t>fumie.n.wingo.civ@us.navy.mil</w:t>
              </w:r>
            </w:hyperlink>
          </w:p>
          <w:p w14:paraId="248FA2C4" w14:textId="77777777" w:rsidR="00E9426E" w:rsidRPr="006F661E" w:rsidRDefault="00E9426E" w:rsidP="00DB1CE5">
            <w:pPr>
              <w:spacing w:before="0"/>
              <w:ind w:left="144" w:right="144"/>
              <w:rPr>
                <w:bCs/>
                <w:color w:val="000000"/>
                <w:szCs w:val="24"/>
                <w:lang w:val="fr-FR"/>
              </w:rPr>
            </w:pPr>
          </w:p>
          <w:p w14:paraId="356410F2" w14:textId="77777777" w:rsidR="00E9426E" w:rsidRPr="006F661E" w:rsidRDefault="00E9426E" w:rsidP="00DB1CE5">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+1-703-999</w:t>
            </w:r>
            <w:r w:rsidRPr="00C75C32">
              <w:rPr>
                <w:bCs/>
                <w:color w:val="000000"/>
                <w:szCs w:val="24"/>
                <w:lang w:val="fr-FR"/>
              </w:rPr>
              <w:t>-</w:t>
            </w:r>
            <w:r>
              <w:rPr>
                <w:bCs/>
                <w:color w:val="000000"/>
                <w:szCs w:val="24"/>
                <w:lang w:val="fr-FR"/>
              </w:rPr>
              <w:t>7911</w:t>
            </w:r>
            <w:r w:rsidRPr="006F661E">
              <w:rPr>
                <w:bCs/>
                <w:color w:val="000000"/>
                <w:szCs w:val="24"/>
                <w:lang w:val="fr-FR"/>
              </w:rPr>
              <w:t xml:space="preserve"> </w:t>
            </w:r>
          </w:p>
          <w:p w14:paraId="5AEAE24A" w14:textId="77777777" w:rsidR="00E9426E" w:rsidRDefault="00E9426E" w:rsidP="00DB1CE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9" w:history="1">
              <w:r w:rsidRPr="001C5805">
                <w:rPr>
                  <w:rStyle w:val="Hyperlink"/>
                  <w:bCs/>
                  <w:szCs w:val="24"/>
                  <w:lang w:val="fr-FR"/>
                </w:rPr>
                <w:t>jerome.j.foreman.civ@us.navy.mil</w:t>
              </w:r>
            </w:hyperlink>
          </w:p>
          <w:p w14:paraId="7FF80A92" w14:textId="77777777" w:rsidR="00E9426E" w:rsidRDefault="00E9426E" w:rsidP="00DB1CE5">
            <w:pPr>
              <w:spacing w:before="0"/>
              <w:ind w:right="144"/>
              <w:rPr>
                <w:bCs/>
                <w:color w:val="000000"/>
                <w:szCs w:val="24"/>
                <w:lang w:val="fr-FR"/>
              </w:rPr>
            </w:pPr>
            <w:r w:rsidRPr="006F661E">
              <w:rPr>
                <w:bCs/>
                <w:color w:val="000000"/>
                <w:szCs w:val="24"/>
                <w:lang w:val="fr-FR"/>
              </w:rPr>
              <w:t xml:space="preserve"> </w:t>
            </w:r>
            <w:r>
              <w:rPr>
                <w:bCs/>
                <w:color w:val="000000"/>
                <w:szCs w:val="24"/>
                <w:lang w:val="fr-FR"/>
              </w:rPr>
              <w:t xml:space="preserve"> </w:t>
            </w:r>
          </w:p>
          <w:p w14:paraId="69BA6D23" w14:textId="77777777" w:rsidR="00E9426E" w:rsidRDefault="00E9426E" w:rsidP="00DB1CE5">
            <w:pPr>
              <w:spacing w:before="0"/>
              <w:ind w:right="144"/>
              <w:rPr>
                <w:bCs/>
                <w:color w:val="000000"/>
                <w:szCs w:val="24"/>
                <w:lang w:val="fr-FR"/>
              </w:rPr>
            </w:pPr>
            <w:r>
              <w:rPr>
                <w:bCs/>
                <w:color w:val="000000"/>
                <w:szCs w:val="24"/>
                <w:lang w:val="fr-FR"/>
              </w:rPr>
              <w:t xml:space="preserve">  Phone :   +1-321-332-2111</w:t>
            </w:r>
          </w:p>
          <w:p w14:paraId="2FF9B959" w14:textId="77777777" w:rsidR="00E9426E" w:rsidRDefault="00E9426E" w:rsidP="00DB1CE5">
            <w:pPr>
              <w:spacing w:before="0"/>
              <w:ind w:right="144"/>
              <w:rPr>
                <w:bCs/>
                <w:color w:val="000000"/>
                <w:szCs w:val="24"/>
                <w:lang w:val="fr-FR"/>
              </w:rPr>
            </w:pPr>
            <w:r>
              <w:rPr>
                <w:bCs/>
                <w:color w:val="000000"/>
                <w:szCs w:val="24"/>
                <w:lang w:val="fr-FR"/>
              </w:rPr>
              <w:t xml:space="preserve">  Email :     </w:t>
            </w:r>
            <w:hyperlink r:id="rId10" w:history="1">
              <w:r w:rsidRPr="00594CB7">
                <w:rPr>
                  <w:rStyle w:val="Hyperlink"/>
                  <w:bCs/>
                  <w:szCs w:val="24"/>
                  <w:lang w:val="fr-FR"/>
                </w:rPr>
                <w:t>robert.leck@aces-inc.com</w:t>
              </w:r>
            </w:hyperlink>
          </w:p>
          <w:p w14:paraId="1A4858CF" w14:textId="77777777" w:rsidR="00E9426E" w:rsidRDefault="00E9426E" w:rsidP="00DB1CE5">
            <w:pPr>
              <w:spacing w:before="0"/>
              <w:ind w:right="144"/>
              <w:rPr>
                <w:bCs/>
                <w:color w:val="000000"/>
                <w:szCs w:val="24"/>
                <w:lang w:val="fr-FR"/>
              </w:rPr>
            </w:pPr>
          </w:p>
          <w:p w14:paraId="6483CFFE" w14:textId="77777777" w:rsidR="00E9426E" w:rsidRDefault="00E9426E" w:rsidP="00DB1CE5">
            <w:pPr>
              <w:spacing w:before="0"/>
              <w:ind w:right="144"/>
              <w:rPr>
                <w:bCs/>
                <w:color w:val="000000"/>
                <w:szCs w:val="24"/>
                <w:lang w:val="fr-FR"/>
              </w:rPr>
            </w:pPr>
          </w:p>
          <w:p w14:paraId="2FCF3876" w14:textId="77777777" w:rsidR="00E9426E" w:rsidRDefault="00E9426E" w:rsidP="00DB1CE5">
            <w:pPr>
              <w:spacing w:before="0"/>
              <w:ind w:right="144"/>
              <w:rPr>
                <w:bCs/>
                <w:color w:val="000000"/>
                <w:szCs w:val="24"/>
                <w:lang w:val="fr-FR"/>
              </w:rPr>
            </w:pPr>
            <w:r>
              <w:rPr>
                <w:bCs/>
                <w:color w:val="000000"/>
                <w:szCs w:val="24"/>
                <w:lang w:val="fr-FR"/>
              </w:rPr>
              <w:t>Phone :   +1-</w:t>
            </w:r>
            <w:r>
              <w:t xml:space="preserve"> 443-966-0550</w:t>
            </w:r>
          </w:p>
          <w:p w14:paraId="3BB5E401" w14:textId="77777777" w:rsidR="00E9426E" w:rsidRDefault="00E9426E" w:rsidP="00DB1CE5">
            <w:pPr>
              <w:spacing w:before="0"/>
              <w:ind w:right="144"/>
              <w:rPr>
                <w:bCs/>
                <w:color w:val="000000"/>
                <w:szCs w:val="24"/>
                <w:lang w:val="fr-FR"/>
              </w:rPr>
            </w:pPr>
            <w:r>
              <w:rPr>
                <w:bCs/>
                <w:color w:val="000000"/>
                <w:szCs w:val="24"/>
                <w:lang w:val="fr-FR"/>
              </w:rPr>
              <w:t xml:space="preserve"> Email :    </w:t>
            </w:r>
            <w:hyperlink r:id="rId11" w:history="1">
              <w:r w:rsidRPr="007D6F5C">
                <w:rPr>
                  <w:rStyle w:val="Hyperlink"/>
                  <w:bCs/>
                  <w:szCs w:val="24"/>
                  <w:lang w:val="fr-FR"/>
                </w:rPr>
                <w:t>taylor.king@ACES-INC.COM</w:t>
              </w:r>
            </w:hyperlink>
          </w:p>
          <w:p w14:paraId="4BF8CBBC" w14:textId="77777777" w:rsidR="00E9426E" w:rsidRDefault="00E9426E" w:rsidP="00DB1CE5">
            <w:pPr>
              <w:spacing w:before="0"/>
              <w:ind w:right="144"/>
              <w:rPr>
                <w:bCs/>
                <w:color w:val="000000"/>
                <w:szCs w:val="24"/>
                <w:lang w:val="fr-FR"/>
              </w:rPr>
            </w:pPr>
          </w:p>
          <w:p w14:paraId="22ACCF2E" w14:textId="77777777" w:rsidR="00E9426E" w:rsidRDefault="00E9426E" w:rsidP="00DB1CE5">
            <w:pPr>
              <w:spacing w:before="0"/>
              <w:ind w:right="144"/>
              <w:rPr>
                <w:bCs/>
                <w:color w:val="000000"/>
                <w:szCs w:val="24"/>
                <w:lang w:val="fr-FR"/>
              </w:rPr>
            </w:pPr>
          </w:p>
          <w:p w14:paraId="5A94D00E" w14:textId="77777777" w:rsidR="00E9426E" w:rsidRPr="000465D9" w:rsidRDefault="00E9426E" w:rsidP="00DB1CE5">
            <w:pPr>
              <w:spacing w:before="0"/>
              <w:ind w:right="144"/>
              <w:rPr>
                <w:bCs/>
                <w:color w:val="000000"/>
                <w:szCs w:val="24"/>
                <w:lang w:val="fr-FR"/>
              </w:rPr>
            </w:pPr>
            <w:r w:rsidRPr="000465D9">
              <w:rPr>
                <w:bCs/>
                <w:color w:val="000000"/>
                <w:szCs w:val="24"/>
                <w:lang w:val="fr-FR"/>
              </w:rPr>
              <w:t>Phone : +1-</w:t>
            </w:r>
            <w:r w:rsidRPr="004A5CCF">
              <w:rPr>
                <w:color w:val="000000"/>
                <w:szCs w:val="24"/>
              </w:rPr>
              <w:t>585 242 3351</w:t>
            </w:r>
          </w:p>
          <w:p w14:paraId="19FE99B5" w14:textId="77777777" w:rsidR="00E9426E" w:rsidRDefault="00E9426E" w:rsidP="00DB1CE5">
            <w:pPr>
              <w:spacing w:before="0"/>
              <w:ind w:right="144"/>
              <w:rPr>
                <w:bCs/>
                <w:color w:val="000000"/>
                <w:szCs w:val="24"/>
                <w:lang w:val="fr-FR"/>
              </w:rPr>
            </w:pPr>
            <w:r w:rsidRPr="000465D9">
              <w:rPr>
                <w:bCs/>
                <w:color w:val="000000"/>
                <w:szCs w:val="24"/>
                <w:lang w:val="fr-FR"/>
              </w:rPr>
              <w:t>Email :</w:t>
            </w:r>
            <w:r w:rsidRPr="000465D9">
              <w:rPr>
                <w:szCs w:val="24"/>
              </w:rPr>
              <w:t xml:space="preserve"> </w:t>
            </w:r>
            <w:hyperlink r:id="rId12" w:history="1">
              <w:r w:rsidRPr="004D07DB">
                <w:rPr>
                  <w:rStyle w:val="Hyperlink"/>
                  <w:bCs/>
                  <w:szCs w:val="24"/>
                  <w:lang w:val="fr-FR"/>
                </w:rPr>
                <w:t>William.Batts@L3Harris.com</w:t>
              </w:r>
            </w:hyperlink>
          </w:p>
          <w:p w14:paraId="575B6874" w14:textId="77777777" w:rsidR="00E9426E" w:rsidRPr="006F661E" w:rsidRDefault="00E9426E" w:rsidP="00DB1CE5">
            <w:pPr>
              <w:spacing w:before="0"/>
              <w:ind w:right="144"/>
              <w:rPr>
                <w:bCs/>
                <w:color w:val="000000"/>
                <w:szCs w:val="24"/>
                <w:lang w:val="fr-FR"/>
              </w:rPr>
            </w:pPr>
          </w:p>
        </w:tc>
      </w:tr>
      <w:tr w:rsidR="00E9426E" w:rsidRPr="006F661E" w14:paraId="2AEA4D5D" w14:textId="77777777" w:rsidTr="00DB1CE5">
        <w:trPr>
          <w:trHeight w:val="541"/>
        </w:trPr>
        <w:tc>
          <w:tcPr>
            <w:tcW w:w="9393" w:type="dxa"/>
            <w:gridSpan w:val="2"/>
            <w:tcBorders>
              <w:left w:val="double" w:sz="6" w:space="0" w:color="auto"/>
              <w:right w:val="double" w:sz="6" w:space="0" w:color="auto"/>
            </w:tcBorders>
          </w:tcPr>
          <w:p w14:paraId="1E652FDF" w14:textId="77777777" w:rsidR="00E9426E" w:rsidRPr="006F661E" w:rsidRDefault="00E9426E" w:rsidP="00DB1CE5">
            <w:pPr>
              <w:spacing w:after="120"/>
              <w:ind w:left="187" w:right="144"/>
              <w:rPr>
                <w:szCs w:val="24"/>
              </w:rPr>
            </w:pPr>
            <w:r w:rsidRPr="006F661E">
              <w:rPr>
                <w:b/>
                <w:szCs w:val="24"/>
              </w:rPr>
              <w:t>Purpose/Objective:</w:t>
            </w:r>
            <w:r w:rsidRPr="006F661E">
              <w:rPr>
                <w:bCs/>
                <w:szCs w:val="24"/>
              </w:rPr>
              <w:t xml:space="preserve">  </w:t>
            </w:r>
            <w:r>
              <w:rPr>
                <w:bCs/>
                <w:szCs w:val="24"/>
              </w:rPr>
              <w:t xml:space="preserve">This is a Fact Sheet for a </w:t>
            </w:r>
            <w:r w:rsidRPr="00E27D30">
              <w:rPr>
                <w:bCs/>
                <w:szCs w:val="24"/>
              </w:rPr>
              <w:t>Working Document Towards</w:t>
            </w:r>
            <w:r>
              <w:rPr>
                <w:bCs/>
                <w:szCs w:val="24"/>
              </w:rPr>
              <w:t xml:space="preserve"> a Preliminary Draft Revision to </w:t>
            </w:r>
            <w:r w:rsidRPr="00E27D30">
              <w:rPr>
                <w:bCs/>
                <w:szCs w:val="24"/>
              </w:rPr>
              <w:t>R</w:t>
            </w:r>
            <w:r>
              <w:rPr>
                <w:bCs/>
                <w:szCs w:val="24"/>
              </w:rPr>
              <w:t xml:space="preserve">ecommendation </w:t>
            </w:r>
            <w:r w:rsidRPr="00BF3DDF">
              <w:rPr>
                <w:bCs/>
                <w:szCs w:val="24"/>
              </w:rPr>
              <w:t>ITU-R F.1821 “Characteristics of advanced digital high frequency (HF) radiocommunication systems</w:t>
            </w:r>
            <w:r>
              <w:rPr>
                <w:bCs/>
                <w:szCs w:val="24"/>
              </w:rPr>
              <w:t xml:space="preserve"> “. </w:t>
            </w:r>
            <w:bookmarkStart w:id="2" w:name="_Hlk93409184"/>
            <w:r>
              <w:rPr>
                <w:bCs/>
                <w:szCs w:val="24"/>
              </w:rPr>
              <w:t xml:space="preserve">The update includes characteristics of networking systems (Mesh Networks) that could be used to provide advanced high-speed network-based applications within the 3 to 30 MHz frequency range. </w:t>
            </w:r>
            <w:bookmarkEnd w:id="2"/>
          </w:p>
        </w:tc>
      </w:tr>
      <w:tr w:rsidR="00E9426E" w:rsidRPr="006F661E" w14:paraId="09D39059" w14:textId="77777777" w:rsidTr="00DB1CE5">
        <w:trPr>
          <w:trHeight w:val="1380"/>
        </w:trPr>
        <w:tc>
          <w:tcPr>
            <w:tcW w:w="9393" w:type="dxa"/>
            <w:gridSpan w:val="2"/>
            <w:tcBorders>
              <w:left w:val="double" w:sz="6" w:space="0" w:color="auto"/>
              <w:bottom w:val="single" w:sz="12" w:space="0" w:color="auto"/>
              <w:right w:val="double" w:sz="6" w:space="0" w:color="auto"/>
            </w:tcBorders>
          </w:tcPr>
          <w:p w14:paraId="79A6A9F8" w14:textId="77777777" w:rsidR="00E9426E" w:rsidRPr="006F661E" w:rsidRDefault="00E9426E" w:rsidP="00DB1CE5">
            <w:pPr>
              <w:ind w:left="180" w:right="144"/>
              <w:rPr>
                <w:bCs/>
                <w:szCs w:val="24"/>
              </w:rPr>
            </w:pPr>
            <w:r w:rsidRPr="006F661E">
              <w:rPr>
                <w:b/>
                <w:szCs w:val="24"/>
              </w:rPr>
              <w:t>Abstract:</w:t>
            </w:r>
            <w:r w:rsidRPr="006F661E">
              <w:rPr>
                <w:bCs/>
                <w:szCs w:val="24"/>
              </w:rPr>
              <w:t xml:space="preserve"> </w:t>
            </w:r>
            <w:bookmarkStart w:id="3" w:name="_Hlk93409219"/>
            <w:bookmarkStart w:id="4" w:name="_Hlk93499397"/>
            <w:r w:rsidRPr="000A7003">
              <w:rPr>
                <w:bCs/>
                <w:szCs w:val="24"/>
              </w:rPr>
              <w:t>Thi</w:t>
            </w:r>
            <w:r w:rsidRPr="00B062DA">
              <w:rPr>
                <w:bCs/>
                <w:szCs w:val="24"/>
              </w:rPr>
              <w:t xml:space="preserve">s document provides updates to typical RF characteristics </w:t>
            </w:r>
            <w:r>
              <w:rPr>
                <w:bCs/>
                <w:szCs w:val="24"/>
              </w:rPr>
              <w:t xml:space="preserve">and Mesh Network configurations that can be used to deploy </w:t>
            </w:r>
            <w:r w:rsidRPr="00B062DA">
              <w:rPr>
                <w:bCs/>
                <w:szCs w:val="24"/>
              </w:rPr>
              <w:t>advanced digital HF systems</w:t>
            </w:r>
            <w:r>
              <w:rPr>
                <w:bCs/>
                <w:szCs w:val="24"/>
              </w:rPr>
              <w:t xml:space="preserve">. </w:t>
            </w:r>
            <w:bookmarkStart w:id="5" w:name="_Hlk93671687"/>
            <w:r w:rsidRPr="00B062DA">
              <w:rPr>
                <w:bCs/>
                <w:szCs w:val="24"/>
              </w:rPr>
              <w:t xml:space="preserve">An updated table of characteristics </w:t>
            </w:r>
            <w:r>
              <w:rPr>
                <w:bCs/>
                <w:szCs w:val="24"/>
              </w:rPr>
              <w:t>will be included in an</w:t>
            </w:r>
            <w:r w:rsidRPr="00B062DA">
              <w:rPr>
                <w:bCs/>
                <w:szCs w:val="24"/>
              </w:rPr>
              <w:t xml:space="preserve"> Annex </w:t>
            </w:r>
            <w:r>
              <w:rPr>
                <w:bCs/>
                <w:szCs w:val="24"/>
              </w:rPr>
              <w:t>to this</w:t>
            </w:r>
            <w:r w:rsidRPr="00B062DA">
              <w:rPr>
                <w:bCs/>
                <w:szCs w:val="24"/>
              </w:rPr>
              <w:t xml:space="preserve"> Recommendation</w:t>
            </w:r>
            <w:r>
              <w:rPr>
                <w:bCs/>
                <w:szCs w:val="24"/>
              </w:rPr>
              <w:t>.</w:t>
            </w:r>
            <w:bookmarkEnd w:id="3"/>
            <w:bookmarkEnd w:id="4"/>
            <w:bookmarkEnd w:id="5"/>
          </w:p>
        </w:tc>
      </w:tr>
    </w:tbl>
    <w:p w14:paraId="1455668C" w14:textId="77777777" w:rsidR="00E9426E" w:rsidRDefault="00E9426E" w:rsidP="00E9426E">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9426E" w:rsidRPr="003D6F58" w14:paraId="544BF71D" w14:textId="77777777" w:rsidTr="00DB1CE5">
        <w:trPr>
          <w:cantSplit/>
        </w:trPr>
        <w:tc>
          <w:tcPr>
            <w:tcW w:w="6487" w:type="dxa"/>
            <w:vAlign w:val="center"/>
          </w:tcPr>
          <w:p w14:paraId="2B4BD5E3"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3D6F58">
              <w:rPr>
                <w:rFonts w:ascii="Verdana" w:hAnsi="Verdana" w:cs="Times New Roman Bold"/>
                <w:b/>
                <w:bCs/>
                <w:sz w:val="26"/>
                <w:szCs w:val="26"/>
              </w:rPr>
              <w:lastRenderedPageBreak/>
              <w:t>Radiocommunication Study Groups</w:t>
            </w:r>
          </w:p>
        </w:tc>
        <w:tc>
          <w:tcPr>
            <w:tcW w:w="3402" w:type="dxa"/>
          </w:tcPr>
          <w:p w14:paraId="175934D1"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6" w:name="ditulogo"/>
            <w:bookmarkEnd w:id="6"/>
            <w:r w:rsidRPr="003D6F58">
              <w:rPr>
                <w:noProof/>
                <w:lang w:val="en-US"/>
              </w:rPr>
              <w:drawing>
                <wp:inline distT="0" distB="0" distL="0" distR="0" wp14:anchorId="6E4E268E" wp14:editId="4729F665">
                  <wp:extent cx="765175" cy="765175"/>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9426E" w:rsidRPr="003D6F58" w14:paraId="597397B8" w14:textId="77777777" w:rsidTr="00DB1CE5">
        <w:trPr>
          <w:cantSplit/>
        </w:trPr>
        <w:tc>
          <w:tcPr>
            <w:tcW w:w="6487" w:type="dxa"/>
            <w:tcBorders>
              <w:bottom w:val="single" w:sz="12" w:space="0" w:color="auto"/>
            </w:tcBorders>
          </w:tcPr>
          <w:p w14:paraId="0153EE6D"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BEE8BBD"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E9426E" w:rsidRPr="003D6F58" w14:paraId="066FEDDB" w14:textId="77777777" w:rsidTr="00DB1CE5">
        <w:trPr>
          <w:cantSplit/>
        </w:trPr>
        <w:tc>
          <w:tcPr>
            <w:tcW w:w="6487" w:type="dxa"/>
            <w:tcBorders>
              <w:top w:val="single" w:sz="12" w:space="0" w:color="auto"/>
            </w:tcBorders>
          </w:tcPr>
          <w:p w14:paraId="42904CD1"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34DFBD5A"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E9426E" w:rsidRPr="003D6F58" w14:paraId="62ED8176" w14:textId="77777777" w:rsidTr="00DB1CE5">
        <w:trPr>
          <w:cantSplit/>
        </w:trPr>
        <w:tc>
          <w:tcPr>
            <w:tcW w:w="6487" w:type="dxa"/>
            <w:vMerge w:val="restart"/>
          </w:tcPr>
          <w:p w14:paraId="0F049AF7" w14:textId="77777777" w:rsidR="00E9426E" w:rsidRPr="003D6F58" w:rsidRDefault="00E9426E" w:rsidP="00DB1CE5">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7" w:name="recibido"/>
            <w:bookmarkStart w:id="8" w:name="dnum" w:colFirst="1" w:colLast="1"/>
            <w:bookmarkEnd w:id="7"/>
            <w:r w:rsidRPr="003D6F58">
              <w:rPr>
                <w:rFonts w:ascii="Verdana" w:hAnsi="Verdana"/>
                <w:sz w:val="20"/>
              </w:rPr>
              <w:t>Received:</w:t>
            </w:r>
            <w:r w:rsidRPr="003D6F58">
              <w:rPr>
                <w:rFonts w:ascii="Verdana" w:hAnsi="Verdana"/>
                <w:sz w:val="20"/>
              </w:rPr>
              <w:tab/>
              <w:t xml:space="preserve"> </w:t>
            </w:r>
            <w:r>
              <w:rPr>
                <w:rFonts w:ascii="Verdana" w:hAnsi="Verdana"/>
                <w:iCs/>
                <w:sz w:val="20"/>
              </w:rPr>
              <w:t>MM</w:t>
            </w:r>
            <w:r w:rsidRPr="00044B4C">
              <w:rPr>
                <w:rFonts w:ascii="Verdana" w:hAnsi="Verdana"/>
                <w:iCs/>
                <w:sz w:val="20"/>
              </w:rPr>
              <w:t>-</w:t>
            </w:r>
            <w:r>
              <w:rPr>
                <w:rFonts w:ascii="Verdana" w:hAnsi="Verdana"/>
                <w:iCs/>
                <w:sz w:val="20"/>
              </w:rPr>
              <w:t>DD</w:t>
            </w:r>
            <w:r w:rsidRPr="00044B4C">
              <w:rPr>
                <w:rFonts w:ascii="Verdana" w:hAnsi="Verdana"/>
                <w:iCs/>
                <w:sz w:val="20"/>
              </w:rPr>
              <w:t>-2022</w:t>
            </w:r>
          </w:p>
          <w:p w14:paraId="3EB9B63E" w14:textId="77777777" w:rsidR="00E9426E" w:rsidRPr="003D6F58" w:rsidRDefault="00E9426E" w:rsidP="00DB1CE5">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3D6F58">
              <w:rPr>
                <w:rFonts w:ascii="Verdana" w:hAnsi="Verdana"/>
                <w:sz w:val="20"/>
              </w:rPr>
              <w:t>Subject:</w:t>
            </w:r>
            <w:r w:rsidRPr="003D6F58">
              <w:rPr>
                <w:rFonts w:ascii="Verdana" w:hAnsi="Verdana"/>
                <w:sz w:val="20"/>
              </w:rPr>
              <w:tab/>
            </w:r>
            <w:r>
              <w:rPr>
                <w:rFonts w:ascii="Verdana" w:hAnsi="Verdana"/>
                <w:sz w:val="20"/>
              </w:rPr>
              <w:t>Update to ITU-R F.1821</w:t>
            </w:r>
          </w:p>
        </w:tc>
        <w:tc>
          <w:tcPr>
            <w:tcW w:w="3402" w:type="dxa"/>
          </w:tcPr>
          <w:p w14:paraId="7591516C"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3D6F58">
              <w:rPr>
                <w:rFonts w:ascii="Verdana" w:hAnsi="Verdana"/>
                <w:b/>
                <w:sz w:val="20"/>
                <w:lang w:eastAsia="zh-CN"/>
              </w:rPr>
              <w:t xml:space="preserve">Document </w:t>
            </w:r>
            <w:r>
              <w:rPr>
                <w:rFonts w:ascii="Verdana" w:hAnsi="Verdana"/>
                <w:b/>
                <w:sz w:val="20"/>
                <w:lang w:eastAsia="zh-CN"/>
              </w:rPr>
              <w:t>5C/XX-E</w:t>
            </w:r>
          </w:p>
        </w:tc>
      </w:tr>
      <w:tr w:rsidR="00E9426E" w:rsidRPr="003D6F58" w14:paraId="624E6AAE" w14:textId="77777777" w:rsidTr="00DB1CE5">
        <w:trPr>
          <w:cantSplit/>
        </w:trPr>
        <w:tc>
          <w:tcPr>
            <w:tcW w:w="6487" w:type="dxa"/>
            <w:vMerge/>
          </w:tcPr>
          <w:p w14:paraId="4C8C74FE" w14:textId="77777777" w:rsidR="00E9426E" w:rsidRPr="003D6F58" w:rsidRDefault="00E9426E" w:rsidP="00DB1CE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9" w:name="ddate" w:colFirst="1" w:colLast="1"/>
            <w:bookmarkEnd w:id="8"/>
          </w:p>
        </w:tc>
        <w:tc>
          <w:tcPr>
            <w:tcW w:w="3402" w:type="dxa"/>
          </w:tcPr>
          <w:p w14:paraId="4371080B"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Pr>
                <w:rFonts w:ascii="Verdana" w:hAnsi="Verdana"/>
                <w:b/>
                <w:bCs/>
                <w:sz w:val="20"/>
                <w:lang w:eastAsia="zh-CN"/>
              </w:rPr>
              <w:t>DD MMM YYY</w:t>
            </w:r>
          </w:p>
        </w:tc>
      </w:tr>
      <w:tr w:rsidR="00E9426E" w:rsidRPr="003D6F58" w14:paraId="1D8A5A90" w14:textId="77777777" w:rsidTr="00DB1CE5">
        <w:trPr>
          <w:cantSplit/>
        </w:trPr>
        <w:tc>
          <w:tcPr>
            <w:tcW w:w="6487" w:type="dxa"/>
            <w:vMerge/>
          </w:tcPr>
          <w:p w14:paraId="755F897F" w14:textId="77777777" w:rsidR="00E9426E" w:rsidRPr="003D6F58" w:rsidRDefault="00E9426E" w:rsidP="00DB1CE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0" w:name="dorlang" w:colFirst="1" w:colLast="1"/>
            <w:bookmarkEnd w:id="9"/>
          </w:p>
        </w:tc>
        <w:tc>
          <w:tcPr>
            <w:tcW w:w="3402" w:type="dxa"/>
          </w:tcPr>
          <w:p w14:paraId="6D2AC9BD" w14:textId="77777777" w:rsidR="00E9426E" w:rsidRPr="003D6F58" w:rsidRDefault="00E9426E" w:rsidP="00DB1CE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3D6F58">
              <w:rPr>
                <w:rFonts w:ascii="Verdana" w:eastAsia="SimSun" w:hAnsi="Verdana"/>
                <w:b/>
                <w:bCs/>
                <w:sz w:val="20"/>
                <w:lang w:eastAsia="zh-CN"/>
              </w:rPr>
              <w:t>Original: English</w:t>
            </w:r>
          </w:p>
        </w:tc>
      </w:tr>
      <w:tr w:rsidR="00E9426E" w:rsidRPr="003D6F58" w14:paraId="0B1E7655" w14:textId="77777777" w:rsidTr="00DB1CE5">
        <w:trPr>
          <w:cantSplit/>
        </w:trPr>
        <w:tc>
          <w:tcPr>
            <w:tcW w:w="9889" w:type="dxa"/>
            <w:gridSpan w:val="2"/>
          </w:tcPr>
          <w:p w14:paraId="5FC10660" w14:textId="77777777" w:rsidR="00E9426E" w:rsidRPr="003D6F58" w:rsidRDefault="00E9426E" w:rsidP="00DB1CE5">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1" w:name="dsource" w:colFirst="0" w:colLast="0"/>
            <w:bookmarkEnd w:id="10"/>
            <w:r w:rsidRPr="003D6F58">
              <w:rPr>
                <w:b/>
                <w:sz w:val="28"/>
                <w:lang w:eastAsia="zh-CN"/>
              </w:rPr>
              <w:t>United States of America</w:t>
            </w:r>
          </w:p>
        </w:tc>
      </w:tr>
      <w:tr w:rsidR="00E9426E" w:rsidRPr="003D6F58" w14:paraId="592DD89A" w14:textId="77777777" w:rsidTr="00DB1CE5">
        <w:trPr>
          <w:cantSplit/>
        </w:trPr>
        <w:tc>
          <w:tcPr>
            <w:tcW w:w="9889" w:type="dxa"/>
            <w:gridSpan w:val="2"/>
          </w:tcPr>
          <w:p w14:paraId="2AAE4C1C" w14:textId="77777777" w:rsidR="00E9426E" w:rsidRDefault="00E9426E" w:rsidP="00DB1CE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szCs w:val="24"/>
              </w:rPr>
            </w:pPr>
            <w:bookmarkStart w:id="12" w:name="drec" w:colFirst="0" w:colLast="0"/>
            <w:bookmarkStart w:id="13" w:name="_Hlk70686485"/>
            <w:bookmarkEnd w:id="11"/>
            <w:r w:rsidRPr="00263EAF">
              <w:rPr>
                <w:bCs/>
                <w:szCs w:val="24"/>
              </w:rPr>
              <w:t>WORKING DOCUMENT TOWARDS A</w:t>
            </w:r>
            <w:r>
              <w:rPr>
                <w:bCs/>
                <w:szCs w:val="24"/>
              </w:rPr>
              <w:t xml:space="preserve"> PRELIMINARY DRAFT REVISION </w:t>
            </w:r>
            <w:r w:rsidRPr="00263EAF">
              <w:rPr>
                <w:bCs/>
                <w:szCs w:val="24"/>
              </w:rPr>
              <w:t>TO RECOMMENDATION ITU-R F.</w:t>
            </w:r>
            <w:r>
              <w:rPr>
                <w:bCs/>
                <w:szCs w:val="24"/>
              </w:rPr>
              <w:t>1821</w:t>
            </w:r>
            <w:r w:rsidRPr="00263EAF">
              <w:rPr>
                <w:bCs/>
                <w:szCs w:val="24"/>
              </w:rPr>
              <w:t xml:space="preserve"> </w:t>
            </w:r>
            <w:r w:rsidRPr="00BF3DDF">
              <w:rPr>
                <w:bCs/>
                <w:szCs w:val="24"/>
              </w:rPr>
              <w:t>CHARACTERISTICS</w:t>
            </w:r>
            <w:r>
              <w:rPr>
                <w:bCs/>
                <w:szCs w:val="24"/>
              </w:rPr>
              <w:t xml:space="preserve"> OF ADVANCED DIGITAL HIGH FREQUENCY (HF) RADIOCOMMUNICATION SYSTEMS</w:t>
            </w:r>
          </w:p>
          <w:p w14:paraId="7BAA8E9B" w14:textId="77777777" w:rsidR="00E9426E" w:rsidRPr="00263EAF" w:rsidRDefault="00E9426E" w:rsidP="00DB1CE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p>
        </w:tc>
      </w:tr>
      <w:tr w:rsidR="00E9426E" w:rsidRPr="003D6F58" w14:paraId="543286CA" w14:textId="77777777" w:rsidTr="00DB1CE5">
        <w:trPr>
          <w:cantSplit/>
        </w:trPr>
        <w:tc>
          <w:tcPr>
            <w:tcW w:w="9889" w:type="dxa"/>
            <w:gridSpan w:val="2"/>
          </w:tcPr>
          <w:p w14:paraId="4EDB755E" w14:textId="77777777" w:rsidR="00E9426E" w:rsidRPr="003D6F58" w:rsidRDefault="00E9426E" w:rsidP="00DB1CE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4" w:name="dtitle1" w:colFirst="0" w:colLast="0"/>
            <w:bookmarkEnd w:id="12"/>
            <w:bookmarkEnd w:id="13"/>
          </w:p>
        </w:tc>
      </w:tr>
    </w:tbl>
    <w:p w14:paraId="3169E5F3" w14:textId="77777777" w:rsidR="00E9426E" w:rsidRPr="003D6F58" w:rsidRDefault="00E9426E" w:rsidP="00E9426E">
      <w:pPr>
        <w:tabs>
          <w:tab w:val="clear" w:pos="794"/>
          <w:tab w:val="clear" w:pos="1191"/>
          <w:tab w:val="clear" w:pos="1588"/>
          <w:tab w:val="clear" w:pos="1985"/>
        </w:tabs>
        <w:overflowPunct/>
        <w:autoSpaceDE/>
        <w:autoSpaceDN/>
        <w:adjustRightInd/>
        <w:spacing w:before="0" w:after="120"/>
        <w:textAlignment w:val="auto"/>
        <w:rPr>
          <w:b/>
          <w:bCs/>
          <w:lang w:val="fr-FR" w:eastAsia="zh-CN"/>
        </w:rPr>
      </w:pPr>
      <w:bookmarkStart w:id="15" w:name="dbreak"/>
      <w:bookmarkEnd w:id="14"/>
      <w:bookmarkEnd w:id="15"/>
      <w:r w:rsidRPr="003D6F58">
        <w:rPr>
          <w:b/>
          <w:bCs/>
          <w:lang w:val="fr-FR" w:eastAsia="zh-CN"/>
        </w:rPr>
        <w:t>Introduction</w:t>
      </w:r>
    </w:p>
    <w:p w14:paraId="46A76AB4" w14:textId="77777777" w:rsidR="00E9426E" w:rsidRPr="003D6F58" w:rsidRDefault="00E9426E" w:rsidP="00E9426E">
      <w:pPr>
        <w:tabs>
          <w:tab w:val="clear" w:pos="794"/>
          <w:tab w:val="clear" w:pos="1191"/>
          <w:tab w:val="clear" w:pos="1588"/>
          <w:tab w:val="clear" w:pos="1985"/>
        </w:tabs>
        <w:overflowPunct/>
        <w:autoSpaceDE/>
        <w:autoSpaceDN/>
        <w:adjustRightInd/>
        <w:spacing w:before="0"/>
        <w:textAlignment w:val="auto"/>
        <w:rPr>
          <w:bCs/>
          <w:szCs w:val="24"/>
        </w:rPr>
      </w:pPr>
      <w:r w:rsidRPr="00263EAF">
        <w:rPr>
          <w:bCs/>
          <w:szCs w:val="24"/>
        </w:rPr>
        <w:t>Th</w:t>
      </w:r>
      <w:r>
        <w:rPr>
          <w:bCs/>
          <w:szCs w:val="24"/>
        </w:rPr>
        <w:t xml:space="preserve">e United States proposes to update the </w:t>
      </w:r>
      <w:r w:rsidRPr="00263EAF">
        <w:rPr>
          <w:bCs/>
          <w:szCs w:val="24"/>
        </w:rPr>
        <w:t>Recommendation ITU-R F.</w:t>
      </w:r>
      <w:r>
        <w:rPr>
          <w:bCs/>
          <w:szCs w:val="24"/>
        </w:rPr>
        <w:t>1821</w:t>
      </w:r>
      <w:r w:rsidRPr="00263EAF">
        <w:rPr>
          <w:bCs/>
          <w:szCs w:val="24"/>
        </w:rPr>
        <w:t xml:space="preserve"> </w:t>
      </w:r>
      <w:r w:rsidRPr="00E5382D">
        <w:rPr>
          <w:bCs/>
          <w:szCs w:val="24"/>
        </w:rPr>
        <w:t>“Characteristics of</w:t>
      </w:r>
      <w:r>
        <w:rPr>
          <w:bCs/>
          <w:szCs w:val="24"/>
        </w:rPr>
        <w:t xml:space="preserve"> advanced digital high frequency (HF) radiocommunication systems</w:t>
      </w:r>
      <w:r w:rsidRPr="00263EAF">
        <w:rPr>
          <w:bCs/>
          <w:szCs w:val="24"/>
        </w:rPr>
        <w:t xml:space="preserve"> </w:t>
      </w:r>
      <w:r>
        <w:rPr>
          <w:bCs/>
          <w:szCs w:val="24"/>
        </w:rPr>
        <w:t xml:space="preserve">“to </w:t>
      </w:r>
      <w:r w:rsidRPr="00044B4C">
        <w:rPr>
          <w:bCs/>
          <w:szCs w:val="24"/>
        </w:rPr>
        <w:t xml:space="preserve">include </w:t>
      </w:r>
      <w:r>
        <w:rPr>
          <w:bCs/>
          <w:szCs w:val="24"/>
        </w:rPr>
        <w:t xml:space="preserve">typical RF characteristics of advanced digital HF systems and </w:t>
      </w:r>
      <w:r w:rsidRPr="00044B4C">
        <w:rPr>
          <w:bCs/>
          <w:szCs w:val="24"/>
        </w:rPr>
        <w:t>networked system (</w:t>
      </w:r>
      <w:r>
        <w:rPr>
          <w:bCs/>
          <w:szCs w:val="24"/>
        </w:rPr>
        <w:t>Mesh</w:t>
      </w:r>
      <w:r w:rsidRPr="00044B4C">
        <w:rPr>
          <w:bCs/>
          <w:szCs w:val="24"/>
        </w:rPr>
        <w:t xml:space="preserve"> </w:t>
      </w:r>
      <w:r>
        <w:rPr>
          <w:bCs/>
          <w:szCs w:val="24"/>
        </w:rPr>
        <w:t>n</w:t>
      </w:r>
      <w:r w:rsidRPr="00044B4C">
        <w:rPr>
          <w:bCs/>
          <w:szCs w:val="24"/>
        </w:rPr>
        <w:t xml:space="preserve">etworks) </w:t>
      </w:r>
      <w:r>
        <w:rPr>
          <w:bCs/>
          <w:szCs w:val="24"/>
        </w:rPr>
        <w:t xml:space="preserve">configurations </w:t>
      </w:r>
      <w:r w:rsidRPr="00044B4C">
        <w:rPr>
          <w:bCs/>
          <w:szCs w:val="24"/>
        </w:rPr>
        <w:t>that could be used to provide advanced high-speed network-based applications within the 3 to 30 MHz frequency range</w:t>
      </w:r>
      <w:r>
        <w:rPr>
          <w:bCs/>
          <w:szCs w:val="24"/>
        </w:rPr>
        <w:t xml:space="preserve">.  </w:t>
      </w:r>
    </w:p>
    <w:p w14:paraId="1FB5438D" w14:textId="77777777" w:rsidR="00E9426E" w:rsidRPr="003D6F58" w:rsidRDefault="00E9426E" w:rsidP="00E9426E">
      <w:pPr>
        <w:tabs>
          <w:tab w:val="clear" w:pos="794"/>
          <w:tab w:val="clear" w:pos="1191"/>
          <w:tab w:val="clear" w:pos="1588"/>
          <w:tab w:val="clear" w:pos="1985"/>
        </w:tabs>
        <w:overflowPunct/>
        <w:autoSpaceDE/>
        <w:autoSpaceDN/>
        <w:adjustRightInd/>
        <w:spacing w:before="0"/>
        <w:textAlignment w:val="auto"/>
        <w:rPr>
          <w:bCs/>
          <w:szCs w:val="24"/>
        </w:rPr>
      </w:pPr>
    </w:p>
    <w:p w14:paraId="07ED28A1" w14:textId="77777777" w:rsidR="00E9426E" w:rsidRPr="003D6F58" w:rsidRDefault="00E9426E" w:rsidP="00E9426E">
      <w:pPr>
        <w:tabs>
          <w:tab w:val="clear" w:pos="794"/>
          <w:tab w:val="clear" w:pos="1191"/>
          <w:tab w:val="clear" w:pos="1588"/>
          <w:tab w:val="clear" w:pos="1985"/>
        </w:tabs>
        <w:overflowPunct/>
        <w:autoSpaceDE/>
        <w:autoSpaceDN/>
        <w:adjustRightInd/>
        <w:spacing w:before="0"/>
        <w:textAlignment w:val="auto"/>
        <w:rPr>
          <w:bCs/>
          <w:szCs w:val="24"/>
        </w:rPr>
      </w:pPr>
    </w:p>
    <w:p w14:paraId="303C6901" w14:textId="77777777" w:rsidR="00E9426E" w:rsidRPr="003D6F58" w:rsidRDefault="00E9426E" w:rsidP="00E9426E">
      <w:pPr>
        <w:tabs>
          <w:tab w:val="clear" w:pos="794"/>
          <w:tab w:val="clear" w:pos="1191"/>
          <w:tab w:val="clear" w:pos="1588"/>
          <w:tab w:val="clear" w:pos="1985"/>
        </w:tabs>
        <w:overflowPunct/>
        <w:autoSpaceDE/>
        <w:autoSpaceDN/>
        <w:adjustRightInd/>
        <w:spacing w:before="0"/>
        <w:textAlignment w:val="auto"/>
        <w:rPr>
          <w:ins w:id="16" w:author="Bob Leck" w:date="2022-03-01T10:28:00Z"/>
          <w:bCs/>
          <w:szCs w:val="24"/>
        </w:rPr>
      </w:pPr>
    </w:p>
    <w:p w14:paraId="18950DE7" w14:textId="77777777" w:rsidR="00E9426E" w:rsidRPr="003D6F58" w:rsidRDefault="00E9426E" w:rsidP="00E9426E">
      <w:pPr>
        <w:tabs>
          <w:tab w:val="clear" w:pos="794"/>
          <w:tab w:val="clear" w:pos="1191"/>
          <w:tab w:val="clear" w:pos="1588"/>
          <w:tab w:val="clear" w:pos="1985"/>
        </w:tabs>
        <w:overflowPunct/>
        <w:autoSpaceDE/>
        <w:autoSpaceDN/>
        <w:adjustRightInd/>
        <w:spacing w:before="0"/>
        <w:textAlignment w:val="auto"/>
        <w:rPr>
          <w:ins w:id="17" w:author="Bob Leck" w:date="2022-03-01T10:28:00Z"/>
          <w:bCs/>
          <w:szCs w:val="24"/>
        </w:rPr>
      </w:pPr>
      <w:r w:rsidRPr="003D6F58">
        <w:rPr>
          <w:bCs/>
          <w:szCs w:val="24"/>
        </w:rPr>
        <w:t>Attachment: 1</w:t>
      </w:r>
    </w:p>
    <w:p w14:paraId="294315C9" w14:textId="77777777" w:rsidR="00E9426E" w:rsidRPr="003D6F58" w:rsidRDefault="00E9426E" w:rsidP="00E9426E">
      <w:pPr>
        <w:tabs>
          <w:tab w:val="clear" w:pos="794"/>
          <w:tab w:val="clear" w:pos="1191"/>
          <w:tab w:val="clear" w:pos="1588"/>
          <w:tab w:val="clear" w:pos="1985"/>
        </w:tabs>
        <w:overflowPunct/>
        <w:autoSpaceDE/>
        <w:autoSpaceDN/>
        <w:adjustRightInd/>
        <w:spacing w:before="0"/>
        <w:textAlignment w:val="auto"/>
        <w:rPr>
          <w:ins w:id="18" w:author="Bob Leck" w:date="2022-03-01T10:28:00Z"/>
          <w:bCs/>
          <w:szCs w:val="24"/>
        </w:rPr>
      </w:pPr>
    </w:p>
    <w:p w14:paraId="0DA782B6" w14:textId="4CC00703" w:rsidR="00E9426E" w:rsidRPr="003D6F58" w:rsidRDefault="00E9426E" w:rsidP="00E9426E">
      <w:pPr>
        <w:tabs>
          <w:tab w:val="clear" w:pos="794"/>
          <w:tab w:val="clear" w:pos="1191"/>
          <w:tab w:val="clear" w:pos="1588"/>
          <w:tab w:val="clear" w:pos="1985"/>
        </w:tabs>
        <w:overflowPunct/>
        <w:autoSpaceDE/>
        <w:autoSpaceDN/>
        <w:adjustRightInd/>
        <w:spacing w:before="0"/>
        <w:jc w:val="center"/>
        <w:textAlignment w:val="auto"/>
        <w:rPr>
          <w:ins w:id="19" w:author="Bob Leck" w:date="2022-03-01T10:28:00Z"/>
          <w:bCs/>
          <w:szCs w:val="24"/>
        </w:rPr>
      </w:pPr>
    </w:p>
    <w:p w14:paraId="545F5872" w14:textId="77777777" w:rsidR="00E9426E" w:rsidRDefault="00E9426E">
      <w:pPr>
        <w:tabs>
          <w:tab w:val="clear" w:pos="794"/>
          <w:tab w:val="clear" w:pos="1191"/>
          <w:tab w:val="clear" w:pos="1588"/>
          <w:tab w:val="clear" w:pos="1985"/>
        </w:tabs>
        <w:overflowPunct/>
        <w:autoSpaceDE/>
        <w:autoSpaceDN/>
        <w:adjustRightInd/>
        <w:spacing w:before="0"/>
        <w:jc w:val="left"/>
        <w:textAlignment w:val="auto"/>
        <w:rPr>
          <w:ins w:id="20" w:author="Bob Leck" w:date="2022-03-01T10:28:00Z"/>
          <w:bCs/>
          <w:szCs w:val="24"/>
        </w:rPr>
      </w:pPr>
      <w:ins w:id="21" w:author="Bob Leck" w:date="2022-03-01T10:28:00Z">
        <w:r>
          <w:rPr>
            <w:bCs/>
            <w:szCs w:val="24"/>
          </w:rPr>
          <w:br w:type="page"/>
        </w:r>
      </w:ins>
    </w:p>
    <w:p w14:paraId="1703824E" w14:textId="34DE6F44" w:rsidR="00F30938" w:rsidRDefault="00F30938" w:rsidP="00F30938">
      <w:pPr>
        <w:tabs>
          <w:tab w:val="clear" w:pos="794"/>
          <w:tab w:val="clear" w:pos="1191"/>
          <w:tab w:val="clear" w:pos="1588"/>
          <w:tab w:val="clear" w:pos="1985"/>
        </w:tabs>
        <w:overflowPunct/>
        <w:autoSpaceDE/>
        <w:autoSpaceDN/>
        <w:adjustRightInd/>
        <w:spacing w:before="0"/>
        <w:jc w:val="center"/>
        <w:textAlignment w:val="auto"/>
        <w:rPr>
          <w:ins w:id="22" w:author="Bob Leck" w:date="2022-02-23T07:59:00Z"/>
          <w:bCs/>
          <w:szCs w:val="24"/>
        </w:rPr>
      </w:pPr>
      <w:ins w:id="23" w:author="Bob Leck" w:date="2022-02-23T07:59:00Z">
        <w:r w:rsidRPr="003D6F58">
          <w:rPr>
            <w:bCs/>
            <w:szCs w:val="24"/>
          </w:rPr>
          <w:lastRenderedPageBreak/>
          <w:t>ATTACHMENT</w:t>
        </w:r>
      </w:ins>
    </w:p>
    <w:p w14:paraId="7CAAACF2" w14:textId="77777777" w:rsidR="00F30938" w:rsidRDefault="00F30938" w:rsidP="00F30938">
      <w:pPr>
        <w:tabs>
          <w:tab w:val="clear" w:pos="794"/>
          <w:tab w:val="clear" w:pos="1191"/>
          <w:tab w:val="clear" w:pos="1588"/>
          <w:tab w:val="clear" w:pos="1985"/>
        </w:tabs>
        <w:overflowPunct/>
        <w:autoSpaceDE/>
        <w:autoSpaceDN/>
        <w:adjustRightInd/>
        <w:spacing w:before="0"/>
        <w:jc w:val="center"/>
        <w:textAlignment w:val="auto"/>
        <w:rPr>
          <w:ins w:id="24" w:author="Bob Leck" w:date="2022-02-23T07:59:00Z"/>
          <w:bCs/>
          <w:szCs w:val="24"/>
        </w:rPr>
      </w:pPr>
    </w:p>
    <w:p w14:paraId="7D74199E" w14:textId="0E74C09C" w:rsidR="00F30938" w:rsidRPr="007D0690" w:rsidRDefault="007D0690" w:rsidP="00F30938">
      <w:pPr>
        <w:tabs>
          <w:tab w:val="clear" w:pos="794"/>
          <w:tab w:val="clear" w:pos="1191"/>
          <w:tab w:val="clear" w:pos="1588"/>
          <w:tab w:val="clear" w:pos="1985"/>
        </w:tabs>
        <w:overflowPunct/>
        <w:autoSpaceDE/>
        <w:autoSpaceDN/>
        <w:adjustRightInd/>
        <w:spacing w:before="0"/>
        <w:jc w:val="center"/>
        <w:textAlignment w:val="auto"/>
        <w:rPr>
          <w:ins w:id="25" w:author="Bob Leck" w:date="2022-02-23T07:59:00Z"/>
          <w:b/>
          <w:sz w:val="28"/>
          <w:szCs w:val="28"/>
          <w:rPrChange w:id="26" w:author="Bob Leck" w:date="2022-02-24T13:39:00Z">
            <w:rPr>
              <w:ins w:id="27" w:author="Bob Leck" w:date="2022-02-23T07:59:00Z"/>
              <w:bCs/>
              <w:szCs w:val="24"/>
            </w:rPr>
          </w:rPrChange>
        </w:rPr>
      </w:pPr>
      <w:ins w:id="28" w:author="Bob Leck" w:date="2022-02-24T13:39:00Z">
        <w:r w:rsidRPr="007D0690">
          <w:rPr>
            <w:b/>
            <w:sz w:val="28"/>
            <w:szCs w:val="28"/>
            <w:rPrChange w:id="29" w:author="Bob Leck" w:date="2022-02-24T13:39:00Z">
              <w:rPr>
                <w:bCs/>
                <w:szCs w:val="24"/>
              </w:rPr>
            </w:rPrChange>
          </w:rPr>
          <w:t>Working Document Towards a Preliminary Draft Revision to Recommendation ITU-R F.1821 “Characteristics of advanced digital high frequency (HF) radiocommunication systems</w:t>
        </w:r>
      </w:ins>
    </w:p>
    <w:p w14:paraId="6A07C60C" w14:textId="77777777" w:rsidR="00F30938" w:rsidRPr="003D6F58" w:rsidRDefault="00F30938" w:rsidP="00F30938">
      <w:pPr>
        <w:tabs>
          <w:tab w:val="clear" w:pos="794"/>
          <w:tab w:val="clear" w:pos="1191"/>
          <w:tab w:val="clear" w:pos="1588"/>
          <w:tab w:val="clear" w:pos="1985"/>
        </w:tabs>
        <w:overflowPunct/>
        <w:autoSpaceDE/>
        <w:autoSpaceDN/>
        <w:adjustRightInd/>
        <w:spacing w:before="0"/>
        <w:jc w:val="center"/>
        <w:textAlignment w:val="auto"/>
        <w:rPr>
          <w:ins w:id="30" w:author="Bob Leck" w:date="2022-02-23T07:59:00Z"/>
          <w:bCs/>
          <w:szCs w:val="24"/>
        </w:rPr>
      </w:pPr>
    </w:p>
    <w:p w14:paraId="4745A761" w14:textId="77777777" w:rsidR="00F30938" w:rsidRDefault="00F30938" w:rsidP="00F30938">
      <w:pPr>
        <w:tabs>
          <w:tab w:val="clear" w:pos="794"/>
          <w:tab w:val="clear" w:pos="1191"/>
          <w:tab w:val="clear" w:pos="1588"/>
          <w:tab w:val="clear" w:pos="1985"/>
        </w:tabs>
        <w:overflowPunct/>
        <w:autoSpaceDE/>
        <w:autoSpaceDN/>
        <w:adjustRightInd/>
        <w:spacing w:before="0"/>
        <w:textAlignment w:val="auto"/>
        <w:rPr>
          <w:ins w:id="31" w:author="Bob Leck" w:date="2022-02-23T08:00:00Z"/>
          <w:b/>
          <w:szCs w:val="24"/>
        </w:rPr>
      </w:pPr>
      <w:ins w:id="32" w:author="Bob Leck" w:date="2022-02-23T07:59:00Z">
        <w:r w:rsidRPr="002126A9">
          <w:rPr>
            <w:b/>
            <w:szCs w:val="24"/>
          </w:rPr>
          <w:t>Scope</w:t>
        </w:r>
      </w:ins>
    </w:p>
    <w:p w14:paraId="686A1E96" w14:textId="77777777" w:rsidR="000C4A70" w:rsidRDefault="00F30938">
      <w:pPr>
        <w:pStyle w:val="Summary"/>
        <w:spacing w:after="120"/>
        <w:rPr>
          <w:ins w:id="33" w:author="Bob Leck" w:date="2022-02-24T13:57:00Z"/>
        </w:rPr>
        <w:pPrChange w:id="34" w:author="Bob Leck" w:date="2022-02-24T13:57:00Z">
          <w:pPr>
            <w:pStyle w:val="Summary"/>
          </w:pPr>
        </w:pPrChange>
      </w:pPr>
      <w:ins w:id="35" w:author="Bob Leck" w:date="2022-02-23T08:00:00Z">
        <w:r w:rsidRPr="00A614F0">
          <w:t>This Recommendation specifies the typical RF characteristics of advanced digital HF systems for use in sharing studies</w:t>
        </w:r>
      </w:ins>
      <w:ins w:id="36" w:author="Bob Leck" w:date="2022-02-24T13:40:00Z">
        <w:r w:rsidR="001F2C97">
          <w:t>.</w:t>
        </w:r>
      </w:ins>
      <w:ins w:id="37" w:author="Bob Leck" w:date="2022-02-24T13:50:00Z">
        <w:r w:rsidR="000C4A70">
          <w:t xml:space="preserve"> </w:t>
        </w:r>
      </w:ins>
      <w:ins w:id="38" w:author="Bob Leck" w:date="2022-02-24T13:51:00Z">
        <w:r w:rsidR="000C4A70">
          <w:t xml:space="preserve">It includes descriptions of network configuration ( HF Token Mesh and </w:t>
        </w:r>
      </w:ins>
      <w:ins w:id="39" w:author="Bob Leck" w:date="2022-02-24T13:52:00Z">
        <w:r w:rsidR="000C4A70">
          <w:t>HF ALE Mesh Networks) ,</w:t>
        </w:r>
      </w:ins>
      <w:ins w:id="40" w:author="Bob Leck" w:date="2022-02-24T13:53:00Z">
        <w:r w:rsidR="000C4A70">
          <w:t>broadband HF data waveforms</w:t>
        </w:r>
      </w:ins>
      <w:ins w:id="41" w:author="Bob Leck" w:date="2022-02-24T13:55:00Z">
        <w:r w:rsidR="000C4A70">
          <w:t xml:space="preserve"> and wideband módems.</w:t>
        </w:r>
      </w:ins>
      <w:ins w:id="42" w:author="Bob Leck" w:date="2022-02-23T08:00:00Z">
        <w:r w:rsidRPr="00A614F0">
          <w:t xml:space="preserve"> Wideband modems are further subdivided into two major systems, multichannel operations and Digital Radio Mondiale operations. A table of characteristics within the Annex to this Recommendation provides a summary of the values needed for sharing studies. </w:t>
        </w:r>
      </w:ins>
    </w:p>
    <w:p w14:paraId="577A2FCC" w14:textId="73ADAA45" w:rsidR="003D6305" w:rsidRPr="00801CF4" w:rsidRDefault="003D6305">
      <w:pPr>
        <w:pStyle w:val="Summary"/>
        <w:spacing w:after="120"/>
        <w:rPr>
          <w:ins w:id="43" w:author="Bob Leck" w:date="2022-02-23T08:02:00Z"/>
          <w:lang w:val="en-US"/>
        </w:rPr>
        <w:pPrChange w:id="44" w:author="Bob Leck" w:date="2022-02-24T13:57:00Z">
          <w:pPr>
            <w:pStyle w:val="Normalaftertitle"/>
          </w:pPr>
        </w:pPrChange>
      </w:pPr>
      <w:ins w:id="45" w:author="Bob Leck" w:date="2022-02-23T08:02:00Z">
        <w:r w:rsidRPr="00801CF4">
          <w:rPr>
            <w:lang w:val="en-US"/>
          </w:rPr>
          <w:t>The ITU-R Radiocommunication Assembly,</w:t>
        </w:r>
      </w:ins>
    </w:p>
    <w:p w14:paraId="05888FE3" w14:textId="77777777" w:rsidR="003D6305" w:rsidRPr="00801CF4" w:rsidRDefault="003D6305">
      <w:pPr>
        <w:pStyle w:val="Call"/>
        <w:ind w:left="0"/>
        <w:rPr>
          <w:ins w:id="46" w:author="Bob Leck" w:date="2022-02-23T08:02:00Z"/>
          <w:lang w:val="en-US"/>
        </w:rPr>
        <w:pPrChange w:id="47" w:author="Bob Leck" w:date="2022-02-24T13:50:00Z">
          <w:pPr>
            <w:pStyle w:val="Call"/>
          </w:pPr>
        </w:pPrChange>
      </w:pPr>
      <w:ins w:id="48" w:author="Bob Leck" w:date="2022-02-23T08:02:00Z">
        <w:r w:rsidRPr="00801CF4">
          <w:rPr>
            <w:lang w:val="en-US"/>
          </w:rPr>
          <w:t>considering</w:t>
        </w:r>
      </w:ins>
    </w:p>
    <w:p w14:paraId="6304A4B8" w14:textId="77777777" w:rsidR="003D6305" w:rsidRPr="00A614F0" w:rsidRDefault="003D6305" w:rsidP="003D6305">
      <w:pPr>
        <w:rPr>
          <w:ins w:id="49" w:author="Bob Leck" w:date="2022-02-23T08:02:00Z"/>
        </w:rPr>
      </w:pPr>
      <w:ins w:id="50" w:author="Bob Leck" w:date="2022-02-23T08:02:00Z">
        <w:r w:rsidRPr="00A614F0">
          <w:rPr>
            <w:iCs/>
          </w:rPr>
          <w:t>a)</w:t>
        </w:r>
        <w:r w:rsidRPr="00A614F0">
          <w:rPr>
            <w:iCs/>
          </w:rPr>
          <w:tab/>
        </w:r>
        <w:r w:rsidRPr="00A614F0">
          <w:t>that there is an increasing use of the spectrum in the HF bands by advanced digital systems;</w:t>
        </w:r>
      </w:ins>
    </w:p>
    <w:p w14:paraId="44301BF5" w14:textId="77777777" w:rsidR="003D6305" w:rsidRPr="00A614F0" w:rsidRDefault="003D6305" w:rsidP="003D6305">
      <w:pPr>
        <w:rPr>
          <w:ins w:id="51" w:author="Bob Leck" w:date="2022-02-23T08:02:00Z"/>
        </w:rPr>
      </w:pPr>
      <w:ins w:id="52" w:author="Bob Leck" w:date="2022-02-23T08:02:00Z">
        <w:r w:rsidRPr="00A614F0">
          <w:rPr>
            <w:iCs/>
          </w:rPr>
          <w:t>b)</w:t>
        </w:r>
        <w:r w:rsidRPr="00A614F0">
          <w:tab/>
          <w:t>that such advanced systems are not standardized and may have different operational technical characteristics;</w:t>
        </w:r>
      </w:ins>
    </w:p>
    <w:p w14:paraId="04AD5C2D" w14:textId="316A9041" w:rsidR="003D6305" w:rsidRDefault="003D6305" w:rsidP="003D6305">
      <w:pPr>
        <w:rPr>
          <w:ins w:id="53" w:author="Bob Leck" w:date="2022-02-24T13:43:00Z"/>
        </w:rPr>
      </w:pPr>
      <w:ins w:id="54" w:author="Bob Leck" w:date="2022-02-23T08:02:00Z">
        <w:r w:rsidRPr="00A614F0">
          <w:t>c)</w:t>
        </w:r>
        <w:r w:rsidRPr="00A614F0">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ins>
    </w:p>
    <w:p w14:paraId="51A61A75" w14:textId="443DB3DF" w:rsidR="001F2C97" w:rsidRPr="00BB4F96" w:rsidRDefault="001F2C97" w:rsidP="001F2C97">
      <w:pPr>
        <w:rPr>
          <w:ins w:id="55" w:author="Bob Leck" w:date="2022-02-24T13:43:00Z"/>
          <w:lang w:val="en-US"/>
        </w:rPr>
      </w:pPr>
      <w:ins w:id="56" w:author="Bob Leck" w:date="2022-02-24T13:43:00Z">
        <w:r>
          <w:rPr>
            <w:lang w:val="en-US"/>
          </w:rPr>
          <w:t>d</w:t>
        </w:r>
        <w:r w:rsidRPr="00BB4F96">
          <w:rPr>
            <w:lang w:val="en-US"/>
          </w:rPr>
          <w:t>)</w:t>
        </w:r>
        <w:r w:rsidRPr="00BB4F96">
          <w:rPr>
            <w:lang w:val="en-US"/>
          </w:rPr>
          <w:tab/>
          <w:t xml:space="preserve">that the increasing use of spectrum in the HF bands for </w:t>
        </w:r>
        <w:r>
          <w:rPr>
            <w:lang w:val="en-US"/>
          </w:rPr>
          <w:t>Wideband High Frequency (</w:t>
        </w:r>
      </w:ins>
      <w:ins w:id="57" w:author="Bob Leck" w:date="2022-02-26T09:07:00Z">
        <w:r w:rsidR="00EC3D7A">
          <w:rPr>
            <w:lang w:val="en-US"/>
          </w:rPr>
          <w:t>AGILE-HF</w:t>
        </w:r>
      </w:ins>
      <w:ins w:id="58" w:author="Bob Leck" w:date="2022-02-24T13:43:00Z">
        <w:r>
          <w:rPr>
            <w:lang w:val="en-US"/>
          </w:rPr>
          <w:t xml:space="preserve">) </w:t>
        </w:r>
        <w:r w:rsidRPr="00BB4F96">
          <w:rPr>
            <w:lang w:val="en-US"/>
          </w:rPr>
          <w:t>applications</w:t>
        </w:r>
        <w:r>
          <w:rPr>
            <w:lang w:val="en-US"/>
          </w:rPr>
          <w:t>,</w:t>
        </w:r>
        <w:r w:rsidRPr="00BB4F96">
          <w:rPr>
            <w:lang w:val="en-US"/>
          </w:rPr>
          <w:t xml:space="preserve"> such as e</w:t>
        </w:r>
        <w:r>
          <w:rPr>
            <w:lang w:val="en-US"/>
          </w:rPr>
          <w:t>-mail (</w:t>
        </w:r>
        <w:r w:rsidRPr="00BB4F96">
          <w:rPr>
            <w:lang w:val="en-US"/>
          </w:rPr>
          <w:t xml:space="preserve"> with and without attachments</w:t>
        </w:r>
        <w:r>
          <w:rPr>
            <w:lang w:val="en-US"/>
          </w:rPr>
          <w:t xml:space="preserve">), </w:t>
        </w:r>
        <w:r w:rsidRPr="00852351">
          <w:t xml:space="preserve"> </w:t>
        </w:r>
        <w:r>
          <w:rPr>
            <w:lang w:val="en-US"/>
          </w:rPr>
          <w:t>i</w:t>
        </w:r>
        <w:r w:rsidRPr="00852351">
          <w:rPr>
            <w:lang w:val="en-US"/>
          </w:rPr>
          <w:t>nternet</w:t>
        </w:r>
        <w:r>
          <w:rPr>
            <w:lang w:val="en-US"/>
          </w:rPr>
          <w:t xml:space="preserve"> access,</w:t>
        </w:r>
        <w:r w:rsidRPr="00852351">
          <w:rPr>
            <w:lang w:val="en-US"/>
          </w:rPr>
          <w:t xml:space="preserve"> large file transfer </w:t>
        </w:r>
        <w:r>
          <w:rPr>
            <w:lang w:val="en-US"/>
          </w:rPr>
          <w:t xml:space="preserve">and </w:t>
        </w:r>
        <w:r w:rsidRPr="00852351">
          <w:rPr>
            <w:lang w:val="en-US"/>
          </w:rPr>
          <w:t xml:space="preserve">live video streaming provides a communications path for exchanging </w:t>
        </w:r>
        <w:r>
          <w:rPr>
            <w:lang w:val="en-US"/>
          </w:rPr>
          <w:t>information</w:t>
        </w:r>
        <w:r w:rsidRPr="00852351">
          <w:rPr>
            <w:lang w:val="en-US"/>
          </w:rPr>
          <w:t>;</w:t>
        </w:r>
        <w:r>
          <w:rPr>
            <w:lang w:val="en-US"/>
          </w:rPr>
          <w:t xml:space="preserve"> </w:t>
        </w:r>
        <w:r w:rsidRPr="00BB4F96">
          <w:rPr>
            <w:lang w:val="en-US"/>
          </w:rPr>
          <w:t xml:space="preserve">should be considered. </w:t>
        </w:r>
      </w:ins>
    </w:p>
    <w:p w14:paraId="6C51D803" w14:textId="5B1EDAF7" w:rsidR="001F2C97" w:rsidRDefault="001F2C97" w:rsidP="001F2C97">
      <w:pPr>
        <w:rPr>
          <w:ins w:id="59" w:author="Bob Leck" w:date="2022-02-26T09:01:00Z"/>
          <w:lang w:val="en-US"/>
        </w:rPr>
      </w:pPr>
      <w:ins w:id="60" w:author="Bob Leck" w:date="2022-02-24T13:43:00Z">
        <w:r>
          <w:rPr>
            <w:iCs/>
            <w:lang w:val="en-US"/>
          </w:rPr>
          <w:t>e</w:t>
        </w:r>
        <w:r w:rsidRPr="00BB4F96">
          <w:rPr>
            <w:iCs/>
            <w:lang w:val="en-US"/>
          </w:rPr>
          <w:t>)</w:t>
        </w:r>
        <w:r w:rsidRPr="00BB4F96">
          <w:rPr>
            <w:lang w:val="en-US"/>
          </w:rPr>
          <w:tab/>
          <w:t xml:space="preserve">that such </w:t>
        </w:r>
      </w:ins>
      <w:ins w:id="61" w:author="Bob Leck" w:date="2022-02-26T09:07:00Z">
        <w:r w:rsidR="00EC3D7A">
          <w:rPr>
            <w:lang w:val="en-US"/>
          </w:rPr>
          <w:t>AGILE-HF</w:t>
        </w:r>
      </w:ins>
      <w:ins w:id="62" w:author="Bob Leck" w:date="2022-02-24T13:43:00Z">
        <w:r w:rsidRPr="00BB4F96">
          <w:rPr>
            <w:lang w:val="en-US"/>
          </w:rPr>
          <w:t xml:space="preserve"> systems are not standardized in use and may have different operational </w:t>
        </w:r>
        <w:r>
          <w:rPr>
            <w:lang w:val="en-US"/>
          </w:rPr>
          <w:t xml:space="preserve">and </w:t>
        </w:r>
        <w:r w:rsidRPr="00BB4F96">
          <w:rPr>
            <w:lang w:val="en-US"/>
          </w:rPr>
          <w:t>technical characteristics.</w:t>
        </w:r>
      </w:ins>
    </w:p>
    <w:p w14:paraId="2ECE1467" w14:textId="0706769E" w:rsidR="00EC3D7A" w:rsidRDefault="00EC3D7A" w:rsidP="001F2C97">
      <w:pPr>
        <w:rPr>
          <w:ins w:id="63" w:author="Bob Leck" w:date="2022-02-26T09:01:00Z"/>
          <w:i/>
          <w:iCs/>
          <w:lang w:val="en-US"/>
        </w:rPr>
      </w:pPr>
      <w:ins w:id="64" w:author="Bob Leck" w:date="2022-02-26T09:01:00Z">
        <w:r>
          <w:rPr>
            <w:i/>
            <w:iCs/>
            <w:lang w:val="en-US"/>
          </w:rPr>
          <w:t>n</w:t>
        </w:r>
        <w:r w:rsidRPr="00EC3D7A">
          <w:rPr>
            <w:i/>
            <w:iCs/>
            <w:lang w:val="en-US"/>
            <w:rPrChange w:id="65" w:author="Bob Leck" w:date="2022-02-26T09:01:00Z">
              <w:rPr>
                <w:lang w:val="en-US"/>
              </w:rPr>
            </w:rPrChange>
          </w:rPr>
          <w:t>oting</w:t>
        </w:r>
      </w:ins>
    </w:p>
    <w:p w14:paraId="5C569415" w14:textId="7B6C9052" w:rsidR="00EC3D7A" w:rsidRPr="00EC3D7A" w:rsidRDefault="00EC3D7A" w:rsidP="001F2C97">
      <w:pPr>
        <w:rPr>
          <w:ins w:id="66" w:author="Bob Leck" w:date="2022-02-24T13:43:00Z"/>
          <w:i/>
          <w:iCs/>
          <w:lang w:val="en-US"/>
          <w:rPrChange w:id="67" w:author="Bob Leck" w:date="2022-02-26T09:01:00Z">
            <w:rPr>
              <w:ins w:id="68" w:author="Bob Leck" w:date="2022-02-24T13:43:00Z"/>
              <w:lang w:val="en-US"/>
            </w:rPr>
          </w:rPrChange>
        </w:rPr>
      </w:pPr>
      <w:ins w:id="69" w:author="Bob Leck" w:date="2022-02-26T09:01:00Z">
        <w:r>
          <w:rPr>
            <w:i/>
            <w:iCs/>
            <w:lang w:val="en-US"/>
          </w:rPr>
          <w:t>(TBD)</w:t>
        </w:r>
      </w:ins>
    </w:p>
    <w:p w14:paraId="09B5D97B" w14:textId="77777777" w:rsidR="003D6305" w:rsidRPr="00801CF4" w:rsidRDefault="003D6305">
      <w:pPr>
        <w:pStyle w:val="Call"/>
        <w:ind w:left="0"/>
        <w:rPr>
          <w:ins w:id="70" w:author="Bob Leck" w:date="2022-02-23T08:02:00Z"/>
          <w:lang w:val="en-US"/>
        </w:rPr>
        <w:pPrChange w:id="71" w:author="Bob Leck" w:date="2022-02-24T13:50:00Z">
          <w:pPr>
            <w:pStyle w:val="Call"/>
          </w:pPr>
        </w:pPrChange>
      </w:pPr>
      <w:ins w:id="72" w:author="Bob Leck" w:date="2022-02-23T08:02:00Z">
        <w:r w:rsidRPr="00801CF4">
          <w:rPr>
            <w:lang w:val="en-US"/>
          </w:rPr>
          <w:t>recommends</w:t>
        </w:r>
      </w:ins>
    </w:p>
    <w:p w14:paraId="206500D4" w14:textId="092E2929" w:rsidR="003D6305" w:rsidRPr="001F2C97" w:rsidRDefault="003D6305">
      <w:pPr>
        <w:numPr>
          <w:ilvl w:val="0"/>
          <w:numId w:val="3"/>
        </w:numPr>
        <w:ind w:left="795"/>
        <w:rPr>
          <w:ins w:id="73" w:author="Bob Leck" w:date="2022-02-24T13:46:00Z"/>
        </w:rPr>
        <w:pPrChange w:id="74" w:author="Bob Leck" w:date="2022-02-24T13:46:00Z">
          <w:pPr/>
        </w:pPrChange>
      </w:pPr>
      <w:ins w:id="75" w:author="Bob Leck" w:date="2022-02-23T08:02:00Z">
        <w:r w:rsidRPr="001F2C97">
          <w:t>that the technical and operational characteristics of advanced digital HF systems described in Annex 1 should be considered representative of those systems operating in the HF frequency bands up to 30 MHz for use in sharing studies.</w:t>
        </w:r>
      </w:ins>
    </w:p>
    <w:p w14:paraId="08416A1B" w14:textId="77777777" w:rsidR="001F2C97" w:rsidRPr="001F2C97" w:rsidRDefault="001F2C97">
      <w:pPr>
        <w:pStyle w:val="ListParagraph"/>
        <w:ind w:left="435"/>
        <w:rPr>
          <w:ins w:id="76" w:author="Bob Leck" w:date="2022-02-24T13:46:00Z"/>
          <w:lang w:val="en-US"/>
        </w:rPr>
        <w:pPrChange w:id="77" w:author="Bob Leck" w:date="2022-02-24T13:46:00Z">
          <w:pPr>
            <w:pStyle w:val="ListParagraph"/>
            <w:ind w:left="795"/>
          </w:pPr>
        </w:pPrChange>
      </w:pPr>
    </w:p>
    <w:p w14:paraId="50903F09" w14:textId="5C7DA8D1" w:rsidR="001F2C97" w:rsidRPr="001F2C97" w:rsidRDefault="001F2C97">
      <w:pPr>
        <w:pStyle w:val="ListParagraph"/>
        <w:numPr>
          <w:ilvl w:val="0"/>
          <w:numId w:val="3"/>
        </w:numPr>
        <w:ind w:left="795"/>
        <w:rPr>
          <w:ins w:id="78" w:author="Bob Leck" w:date="2022-02-24T13:46:00Z"/>
          <w:lang w:val="en-US"/>
        </w:rPr>
        <w:pPrChange w:id="79" w:author="Bob Leck" w:date="2022-02-24T13:46:00Z">
          <w:pPr>
            <w:pStyle w:val="ListParagraph"/>
            <w:numPr>
              <w:numId w:val="3"/>
            </w:numPr>
            <w:ind w:left="1155" w:hanging="795"/>
          </w:pPr>
        </w:pPrChange>
      </w:pPr>
      <w:ins w:id="80" w:author="Bob Leck" w:date="2022-02-24T13:46:00Z">
        <w:r w:rsidRPr="001F2C97">
          <w:rPr>
            <w:lang w:val="en-US"/>
          </w:rPr>
          <w:t xml:space="preserve">that advanced HF technical characteristics  as described in Annex 1 be used as parameters in conducting sharing and compatibility studies between </w:t>
        </w:r>
      </w:ins>
      <w:ins w:id="81" w:author="Bob Leck" w:date="2022-02-24T13:48:00Z">
        <w:r w:rsidR="0070799B">
          <w:rPr>
            <w:lang w:val="en-US"/>
          </w:rPr>
          <w:t xml:space="preserve">advanced HF </w:t>
        </w:r>
      </w:ins>
      <w:ins w:id="82" w:author="Bob Leck" w:date="2022-02-24T13:46:00Z">
        <w:r w:rsidRPr="001F2C97">
          <w:rPr>
            <w:lang w:val="en-US"/>
          </w:rPr>
          <w:t xml:space="preserve"> systems and incumbent service operating within the 3 to 30 MHz frequency band</w:t>
        </w:r>
      </w:ins>
    </w:p>
    <w:p w14:paraId="6BF55A13" w14:textId="77777777" w:rsidR="0070799B" w:rsidRDefault="0070799B">
      <w:pPr>
        <w:tabs>
          <w:tab w:val="clear" w:pos="794"/>
          <w:tab w:val="clear" w:pos="1191"/>
          <w:tab w:val="clear" w:pos="1588"/>
          <w:tab w:val="clear" w:pos="1985"/>
        </w:tabs>
        <w:overflowPunct/>
        <w:autoSpaceDE/>
        <w:autoSpaceDN/>
        <w:adjustRightInd/>
        <w:spacing w:before="0"/>
        <w:jc w:val="center"/>
        <w:textAlignment w:val="auto"/>
        <w:rPr>
          <w:ins w:id="83" w:author="Bob Leck" w:date="2022-02-24T13:48:00Z"/>
          <w:lang w:val="en-US"/>
        </w:rPr>
      </w:pPr>
    </w:p>
    <w:p w14:paraId="4378B708" w14:textId="488014B3" w:rsidR="0070799B" w:rsidRDefault="0070799B">
      <w:pPr>
        <w:tabs>
          <w:tab w:val="clear" w:pos="794"/>
          <w:tab w:val="clear" w:pos="1191"/>
          <w:tab w:val="clear" w:pos="1588"/>
          <w:tab w:val="clear" w:pos="1985"/>
        </w:tabs>
        <w:overflowPunct/>
        <w:autoSpaceDE/>
        <w:autoSpaceDN/>
        <w:adjustRightInd/>
        <w:spacing w:before="0"/>
        <w:jc w:val="center"/>
        <w:textAlignment w:val="auto"/>
        <w:rPr>
          <w:ins w:id="84" w:author="Bob Leck" w:date="2022-02-24T13:58:00Z"/>
          <w:lang w:val="en-US"/>
        </w:rPr>
      </w:pPr>
    </w:p>
    <w:p w14:paraId="74A6E2B4" w14:textId="57376507" w:rsidR="00014FD2" w:rsidRDefault="00014FD2">
      <w:pPr>
        <w:tabs>
          <w:tab w:val="clear" w:pos="794"/>
          <w:tab w:val="clear" w:pos="1191"/>
          <w:tab w:val="clear" w:pos="1588"/>
          <w:tab w:val="clear" w:pos="1985"/>
        </w:tabs>
        <w:overflowPunct/>
        <w:autoSpaceDE/>
        <w:autoSpaceDN/>
        <w:adjustRightInd/>
        <w:spacing w:before="0"/>
        <w:jc w:val="center"/>
        <w:textAlignment w:val="auto"/>
        <w:rPr>
          <w:ins w:id="85" w:author="Bob Leck" w:date="2022-02-24T13:58:00Z"/>
          <w:lang w:val="en-US"/>
        </w:rPr>
      </w:pPr>
    </w:p>
    <w:p w14:paraId="032BABD7" w14:textId="77E8B769" w:rsidR="00014FD2" w:rsidRDefault="00014FD2">
      <w:pPr>
        <w:tabs>
          <w:tab w:val="clear" w:pos="794"/>
          <w:tab w:val="clear" w:pos="1191"/>
          <w:tab w:val="clear" w:pos="1588"/>
          <w:tab w:val="clear" w:pos="1985"/>
        </w:tabs>
        <w:overflowPunct/>
        <w:autoSpaceDE/>
        <w:autoSpaceDN/>
        <w:adjustRightInd/>
        <w:spacing w:before="0"/>
        <w:jc w:val="center"/>
        <w:textAlignment w:val="auto"/>
        <w:rPr>
          <w:ins w:id="86" w:author="Bob Leck" w:date="2022-02-24T13:58:00Z"/>
          <w:lang w:val="en-US"/>
        </w:rPr>
      </w:pPr>
    </w:p>
    <w:p w14:paraId="35D13C85" w14:textId="51747C07" w:rsidR="00014FD2" w:rsidRDefault="00014FD2">
      <w:pPr>
        <w:tabs>
          <w:tab w:val="clear" w:pos="794"/>
          <w:tab w:val="clear" w:pos="1191"/>
          <w:tab w:val="clear" w:pos="1588"/>
          <w:tab w:val="clear" w:pos="1985"/>
        </w:tabs>
        <w:overflowPunct/>
        <w:autoSpaceDE/>
        <w:autoSpaceDN/>
        <w:adjustRightInd/>
        <w:spacing w:before="0"/>
        <w:jc w:val="center"/>
        <w:textAlignment w:val="auto"/>
        <w:rPr>
          <w:ins w:id="87" w:author="Bob Leck" w:date="2022-02-24T13:58:00Z"/>
          <w:lang w:val="en-US"/>
        </w:rPr>
      </w:pPr>
    </w:p>
    <w:p w14:paraId="7CC6FB5F" w14:textId="115609B6" w:rsidR="00014FD2" w:rsidRDefault="00014FD2">
      <w:pPr>
        <w:tabs>
          <w:tab w:val="clear" w:pos="794"/>
          <w:tab w:val="clear" w:pos="1191"/>
          <w:tab w:val="clear" w:pos="1588"/>
          <w:tab w:val="clear" w:pos="1985"/>
        </w:tabs>
        <w:overflowPunct/>
        <w:autoSpaceDE/>
        <w:autoSpaceDN/>
        <w:adjustRightInd/>
        <w:spacing w:before="0"/>
        <w:jc w:val="center"/>
        <w:textAlignment w:val="auto"/>
        <w:rPr>
          <w:ins w:id="88" w:author="Bob Leck" w:date="2022-02-24T13:58:00Z"/>
          <w:lang w:val="en-US"/>
        </w:rPr>
      </w:pPr>
    </w:p>
    <w:p w14:paraId="2CBF353A" w14:textId="15E7C550" w:rsidR="00014FD2" w:rsidRDefault="00014FD2">
      <w:pPr>
        <w:tabs>
          <w:tab w:val="clear" w:pos="794"/>
          <w:tab w:val="clear" w:pos="1191"/>
          <w:tab w:val="clear" w:pos="1588"/>
          <w:tab w:val="clear" w:pos="1985"/>
        </w:tabs>
        <w:overflowPunct/>
        <w:autoSpaceDE/>
        <w:autoSpaceDN/>
        <w:adjustRightInd/>
        <w:spacing w:before="0"/>
        <w:jc w:val="center"/>
        <w:textAlignment w:val="auto"/>
        <w:rPr>
          <w:ins w:id="89" w:author="Bob Leck" w:date="2022-02-24T13:58:00Z"/>
          <w:lang w:val="en-US"/>
        </w:rPr>
      </w:pPr>
    </w:p>
    <w:p w14:paraId="778955EA" w14:textId="77777777" w:rsidR="00014FD2" w:rsidRDefault="00014FD2">
      <w:pPr>
        <w:tabs>
          <w:tab w:val="clear" w:pos="794"/>
          <w:tab w:val="clear" w:pos="1191"/>
          <w:tab w:val="clear" w:pos="1588"/>
          <w:tab w:val="clear" w:pos="1985"/>
        </w:tabs>
        <w:overflowPunct/>
        <w:autoSpaceDE/>
        <w:autoSpaceDN/>
        <w:adjustRightInd/>
        <w:spacing w:before="0"/>
        <w:jc w:val="center"/>
        <w:textAlignment w:val="auto"/>
        <w:rPr>
          <w:ins w:id="90" w:author="Bob Leck" w:date="2022-02-24T13:48:00Z"/>
          <w:lang w:val="en-US"/>
        </w:rPr>
      </w:pPr>
    </w:p>
    <w:p w14:paraId="1CF0E06A" w14:textId="77777777" w:rsidR="0070799B" w:rsidRDefault="0070799B">
      <w:pPr>
        <w:tabs>
          <w:tab w:val="clear" w:pos="794"/>
          <w:tab w:val="clear" w:pos="1191"/>
          <w:tab w:val="clear" w:pos="1588"/>
          <w:tab w:val="clear" w:pos="1985"/>
        </w:tabs>
        <w:overflowPunct/>
        <w:autoSpaceDE/>
        <w:autoSpaceDN/>
        <w:adjustRightInd/>
        <w:spacing w:before="0"/>
        <w:jc w:val="center"/>
        <w:textAlignment w:val="auto"/>
        <w:rPr>
          <w:ins w:id="91" w:author="Bob Leck" w:date="2022-02-24T13:48:00Z"/>
          <w:lang w:val="en-US"/>
        </w:rPr>
      </w:pPr>
    </w:p>
    <w:p w14:paraId="06CAF0A8" w14:textId="2A306073" w:rsidR="00801CF4" w:rsidRPr="00801CF4" w:rsidRDefault="00801CF4">
      <w:pPr>
        <w:tabs>
          <w:tab w:val="clear" w:pos="794"/>
          <w:tab w:val="clear" w:pos="1191"/>
          <w:tab w:val="clear" w:pos="1588"/>
          <w:tab w:val="clear" w:pos="1985"/>
        </w:tabs>
        <w:overflowPunct/>
        <w:autoSpaceDE/>
        <w:autoSpaceDN/>
        <w:adjustRightInd/>
        <w:spacing w:before="0"/>
        <w:jc w:val="center"/>
        <w:textAlignment w:val="auto"/>
        <w:rPr>
          <w:lang w:val="en-US"/>
        </w:rPr>
        <w:pPrChange w:id="92" w:author="Bob Leck" w:date="2022-02-23T07:59:00Z">
          <w:pPr>
            <w:pStyle w:val="RecNo"/>
            <w:spacing w:before="0"/>
          </w:pPr>
        </w:pPrChange>
      </w:pPr>
      <w:r w:rsidRPr="00801CF4">
        <w:rPr>
          <w:lang w:val="en-US"/>
        </w:rPr>
        <w:t>RECOMMENDATION</w:t>
      </w:r>
      <w:r>
        <w:rPr>
          <w:lang w:val="en-US"/>
        </w:rPr>
        <w:t xml:space="preserve"> </w:t>
      </w:r>
      <w:r w:rsidRPr="00801CF4">
        <w:rPr>
          <w:lang w:val="en-US"/>
        </w:rPr>
        <w:t xml:space="preserve"> </w:t>
      </w:r>
      <w:r w:rsidRPr="00801CF4">
        <w:rPr>
          <w:rStyle w:val="href"/>
          <w:lang w:val="en-US"/>
        </w:rPr>
        <w:t>ITU-R</w:t>
      </w:r>
      <w:r w:rsidRPr="00801CF4">
        <w:rPr>
          <w:rStyle w:val="href"/>
        </w:rPr>
        <w:t xml:space="preserve"> </w:t>
      </w:r>
      <w:r w:rsidRPr="00801CF4">
        <w:rPr>
          <w:rStyle w:val="href"/>
          <w:lang w:val="en-US"/>
        </w:rPr>
        <w:t xml:space="preserve"> F.</w:t>
      </w:r>
      <w:r w:rsidRPr="00801CF4">
        <w:rPr>
          <w:rStyle w:val="href"/>
        </w:rPr>
        <w:t>1821</w:t>
      </w:r>
    </w:p>
    <w:p w14:paraId="327F0365" w14:textId="77777777" w:rsidR="00801CF4" w:rsidRPr="00801CF4" w:rsidRDefault="00801CF4" w:rsidP="000444EE">
      <w:pPr>
        <w:pStyle w:val="Rectitle"/>
        <w:rPr>
          <w:lang w:val="en-US"/>
        </w:rPr>
      </w:pPr>
      <w:r w:rsidRPr="00801CF4">
        <w:rPr>
          <w:lang w:val="en-US"/>
        </w:rPr>
        <w:t>Characteristics of advanced digital high frequency (HF)</w:t>
      </w:r>
      <w:r w:rsidRPr="00801CF4">
        <w:rPr>
          <w:lang w:val="en-US"/>
        </w:rPr>
        <w:br/>
        <w:t>radiocommunication systems</w:t>
      </w:r>
    </w:p>
    <w:p w14:paraId="4DB21388" w14:textId="77777777" w:rsidR="00801CF4" w:rsidRDefault="00801CF4" w:rsidP="00801CF4">
      <w:pPr>
        <w:pStyle w:val="Recref"/>
        <w:rPr>
          <w:lang w:val="en-US"/>
        </w:rPr>
      </w:pPr>
      <w:r w:rsidRPr="00801CF4">
        <w:rPr>
          <w:lang w:val="en-US"/>
        </w:rPr>
        <w:t>(Question ITU-R 147/9)</w:t>
      </w:r>
    </w:p>
    <w:p w14:paraId="43A41A14" w14:textId="77777777" w:rsidR="000444EE" w:rsidRDefault="000444EE" w:rsidP="000444EE">
      <w:pPr>
        <w:pStyle w:val="Recdate"/>
        <w:rPr>
          <w:lang w:val="en-US"/>
        </w:rPr>
      </w:pPr>
    </w:p>
    <w:p w14:paraId="09894AA9" w14:textId="77777777" w:rsidR="000444EE" w:rsidRPr="000444EE" w:rsidRDefault="000444EE" w:rsidP="000444EE">
      <w:pPr>
        <w:pStyle w:val="Recdate"/>
        <w:rPr>
          <w:lang w:val="en-US"/>
        </w:rPr>
      </w:pPr>
      <w:r>
        <w:rPr>
          <w:lang w:val="en-US"/>
        </w:rPr>
        <w:t>(2007)</w:t>
      </w:r>
    </w:p>
    <w:p w14:paraId="7301DD41" w14:textId="77777777" w:rsidR="00801CF4" w:rsidRPr="00BD1F7C" w:rsidDel="003D6305" w:rsidRDefault="00801CF4" w:rsidP="000444EE">
      <w:pPr>
        <w:pStyle w:val="HeadingSum"/>
        <w:rPr>
          <w:del w:id="93" w:author="Bob Leck" w:date="2022-02-23T08:01:00Z"/>
          <w:b w:val="0"/>
          <w:bCs/>
        </w:rPr>
      </w:pPr>
      <w:bookmarkStart w:id="94" w:name="_Hlk96495640"/>
      <w:del w:id="95" w:author="Bob Leck" w:date="2022-02-23T08:01:00Z">
        <w:r w:rsidRPr="0028229B" w:rsidDel="003D6305">
          <w:rPr>
            <w:b w:val="0"/>
            <w:bCs/>
          </w:rPr>
          <w:delText>Scope</w:delText>
        </w:r>
      </w:del>
    </w:p>
    <w:p w14:paraId="2991F8BB" w14:textId="77777777" w:rsidR="00801CF4" w:rsidRPr="0058429C" w:rsidDel="003D6305" w:rsidRDefault="00801CF4">
      <w:pPr>
        <w:pStyle w:val="Summary"/>
        <w:spacing w:after="120"/>
        <w:rPr>
          <w:del w:id="96" w:author="Bob Leck" w:date="2022-02-23T08:01:00Z"/>
          <w:b/>
          <w:bCs/>
          <w:rPrChange w:id="97" w:author="Bob Leck" w:date="2022-02-24T13:17:00Z">
            <w:rPr>
              <w:del w:id="98" w:author="Bob Leck" w:date="2022-02-23T08:01:00Z"/>
            </w:rPr>
          </w:rPrChange>
        </w:rPr>
        <w:pPrChange w:id="99" w:author="Bob Leck" w:date="2022-02-24T13:58:00Z">
          <w:pPr>
            <w:pStyle w:val="Summary"/>
          </w:pPr>
        </w:pPrChange>
      </w:pPr>
      <w:del w:id="100" w:author="Bob Leck" w:date="2022-02-23T08:01:00Z">
        <w:r w:rsidRPr="0058429C" w:rsidDel="003D6305">
          <w:rPr>
            <w:b/>
            <w:bCs/>
            <w:rPrChange w:id="101" w:author="Bob Leck" w:date="2022-02-24T13:17:00Z">
              <w:rPr/>
            </w:rPrChange>
          </w:rPr>
          <w:delText xml:space="preserve">This Recommendation specifies the typical RF characteristics of advanced digital HF systems for use in sharing studies for two types of emerging advanced digital HF systems, token passing protocols and wideband modems. Wideband modems are further subdivided into two major systems, multichannel operations and Digital Radio Mondiale operations. A table of characteristics within the Annex to this Recommendation provides a summary of the values needed for sharing studies. </w:delText>
        </w:r>
      </w:del>
    </w:p>
    <w:p w14:paraId="5FFFE9FC" w14:textId="4709A09F" w:rsidR="003D6305" w:rsidRDefault="00892D7C">
      <w:pPr>
        <w:pStyle w:val="Normalaftertitle"/>
        <w:spacing w:before="0"/>
        <w:rPr>
          <w:ins w:id="102" w:author="Bob Leck" w:date="2022-02-24T13:58:00Z"/>
          <w:b/>
          <w:bCs/>
          <w:lang w:val="es-ES_tradnl"/>
        </w:rPr>
        <w:pPrChange w:id="103" w:author="Bob Leck" w:date="2022-02-24T13:59:00Z">
          <w:pPr>
            <w:pStyle w:val="Normalaftertitle"/>
            <w:spacing w:before="120" w:after="120"/>
          </w:pPr>
        </w:pPrChange>
      </w:pPr>
      <w:ins w:id="104" w:author="Bob Leck" w:date="2022-02-24T14:01:00Z">
        <w:r>
          <w:rPr>
            <w:b/>
            <w:bCs/>
            <w:lang w:val="es-ES_tradnl"/>
          </w:rPr>
          <w:t xml:space="preserve">1.0 </w:t>
        </w:r>
      </w:ins>
      <w:ins w:id="105" w:author="Bob Leck" w:date="2022-02-24T14:02:00Z">
        <w:r>
          <w:rPr>
            <w:b/>
            <w:bCs/>
            <w:lang w:val="es-ES_tradnl"/>
          </w:rPr>
          <w:tab/>
        </w:r>
      </w:ins>
      <w:ins w:id="106" w:author="Bob Leck" w:date="2022-02-23T08:01:00Z">
        <w:r w:rsidR="003D6305" w:rsidRPr="0058429C">
          <w:rPr>
            <w:b/>
            <w:bCs/>
            <w:lang w:val="es-ES_tradnl"/>
            <w:rPrChange w:id="107" w:author="Bob Leck" w:date="2022-02-24T13:17:00Z">
              <w:rPr>
                <w:lang w:val="es-ES_tradnl"/>
              </w:rPr>
            </w:rPrChange>
          </w:rPr>
          <w:t>Executive Summary</w:t>
        </w:r>
      </w:ins>
    </w:p>
    <w:p w14:paraId="525BC4D6" w14:textId="2CE7E0C6" w:rsidR="00892D7C" w:rsidRPr="00892D7C" w:rsidRDefault="00892D7C">
      <w:pPr>
        <w:spacing w:before="0"/>
        <w:rPr>
          <w:ins w:id="108" w:author="Bob Leck" w:date="2022-02-23T08:01:00Z"/>
          <w:lang w:val="es-ES_tradnl"/>
        </w:rPr>
        <w:pPrChange w:id="109" w:author="Bob Leck" w:date="2022-02-24T13:59:00Z">
          <w:pPr>
            <w:pStyle w:val="Normalaftertitle"/>
          </w:pPr>
        </w:pPrChange>
      </w:pPr>
      <w:ins w:id="110" w:author="Bob Leck" w:date="2022-02-24T13:58:00Z">
        <w:r>
          <w:rPr>
            <w:lang w:val="es-ES_tradnl"/>
          </w:rPr>
          <w:t>(TBD)</w:t>
        </w:r>
      </w:ins>
    </w:p>
    <w:p w14:paraId="77C05065" w14:textId="1CD0C665" w:rsidR="003D6305" w:rsidRDefault="00892D7C" w:rsidP="00892D7C">
      <w:pPr>
        <w:rPr>
          <w:ins w:id="111" w:author="Bob Leck" w:date="2022-02-24T13:59:00Z"/>
          <w:b/>
          <w:bCs/>
          <w:lang w:val="es-ES_tradnl"/>
        </w:rPr>
      </w:pPr>
      <w:ins w:id="112" w:author="Bob Leck" w:date="2022-02-24T14:01:00Z">
        <w:r>
          <w:rPr>
            <w:b/>
            <w:bCs/>
            <w:lang w:val="es-ES_tradnl"/>
          </w:rPr>
          <w:t xml:space="preserve">2.0 </w:t>
        </w:r>
      </w:ins>
      <w:ins w:id="113" w:author="Bob Leck" w:date="2022-02-24T14:02:00Z">
        <w:r>
          <w:rPr>
            <w:b/>
            <w:bCs/>
            <w:lang w:val="es-ES_tradnl"/>
          </w:rPr>
          <w:tab/>
        </w:r>
      </w:ins>
      <w:ins w:id="114" w:author="Bob Leck" w:date="2022-02-23T08:01:00Z">
        <w:r w:rsidR="003D6305" w:rsidRPr="0058429C">
          <w:rPr>
            <w:b/>
            <w:bCs/>
            <w:lang w:val="es-ES_tradnl"/>
            <w:rPrChange w:id="115" w:author="Bob Leck" w:date="2022-02-24T13:17:00Z">
              <w:rPr>
                <w:lang w:val="es-ES_tradnl"/>
              </w:rPr>
            </w:rPrChange>
          </w:rPr>
          <w:t>Background</w:t>
        </w:r>
      </w:ins>
    </w:p>
    <w:p w14:paraId="236D4AD3" w14:textId="156D061B" w:rsidR="00892D7C" w:rsidRPr="00892D7C" w:rsidRDefault="00892D7C">
      <w:pPr>
        <w:spacing w:before="0"/>
        <w:rPr>
          <w:ins w:id="116" w:author="Bob Leck" w:date="2022-02-23T08:01:00Z"/>
        </w:rPr>
        <w:pPrChange w:id="117" w:author="Bob Leck" w:date="2022-02-24T13:59:00Z">
          <w:pPr>
            <w:pStyle w:val="Summary"/>
          </w:pPr>
        </w:pPrChange>
      </w:pPr>
      <w:ins w:id="118" w:author="Bob Leck" w:date="2022-02-24T13:59:00Z">
        <w:r w:rsidRPr="00892D7C">
          <w:rPr>
            <w:lang w:val="es-ES_tradnl"/>
            <w:rPrChange w:id="119" w:author="Bob Leck" w:date="2022-02-24T13:59:00Z">
              <w:rPr>
                <w:b/>
                <w:bCs/>
              </w:rPr>
            </w:rPrChange>
          </w:rPr>
          <w:t>(TBD)</w:t>
        </w:r>
      </w:ins>
    </w:p>
    <w:bookmarkEnd w:id="94"/>
    <w:p w14:paraId="51181D3C" w14:textId="2D14513B" w:rsidR="003D6305" w:rsidRPr="00334C48" w:rsidDel="00EC3D7A" w:rsidRDefault="00892D7C" w:rsidP="00801CF4">
      <w:pPr>
        <w:rPr>
          <w:del w:id="120" w:author="Bob Leck" w:date="2022-02-23T08:01:00Z"/>
          <w:b/>
          <w:bCs/>
          <w:lang w:val="en-US"/>
        </w:rPr>
      </w:pPr>
      <w:ins w:id="121" w:author="Bob Leck" w:date="2022-02-24T14:01:00Z">
        <w:r w:rsidRPr="00334C48">
          <w:rPr>
            <w:b/>
            <w:bCs/>
            <w:lang w:val="en-US"/>
          </w:rPr>
          <w:t xml:space="preserve">3.0 </w:t>
        </w:r>
      </w:ins>
      <w:ins w:id="122" w:author="Bob Leck" w:date="2022-02-24T14:02:00Z">
        <w:r w:rsidRPr="00334C48">
          <w:rPr>
            <w:b/>
            <w:bCs/>
            <w:lang w:val="en-US"/>
          </w:rPr>
          <w:tab/>
        </w:r>
      </w:ins>
      <w:ins w:id="123" w:author="Bob Leck" w:date="2022-02-23T08:01:00Z">
        <w:r w:rsidR="003D6305" w:rsidRPr="00334C48">
          <w:rPr>
            <w:b/>
            <w:bCs/>
            <w:lang w:val="en-US"/>
          </w:rPr>
          <w:t xml:space="preserve">List of </w:t>
        </w:r>
      </w:ins>
      <w:r w:rsidR="00801CF4" w:rsidRPr="00334C48">
        <w:rPr>
          <w:b/>
          <w:bCs/>
          <w:lang w:val="en-US"/>
        </w:rPr>
        <w:t>A</w:t>
      </w:r>
      <w:r w:rsidR="008C4225" w:rsidRPr="00334C48">
        <w:rPr>
          <w:b/>
          <w:bCs/>
          <w:lang w:val="en-US"/>
        </w:rPr>
        <w:t>cronyms</w:t>
      </w:r>
      <w:ins w:id="124" w:author="Bob Leck" w:date="2022-02-23T08:01:00Z">
        <w:r w:rsidR="003D6305" w:rsidRPr="00334C48">
          <w:rPr>
            <w:b/>
            <w:bCs/>
            <w:lang w:val="en-US"/>
          </w:rPr>
          <w:t xml:space="preserve"> and Abbreviations</w:t>
        </w:r>
      </w:ins>
    </w:p>
    <w:p w14:paraId="7F7D1AE6" w14:textId="77777777" w:rsidR="00EC3D7A" w:rsidRPr="003D6305" w:rsidRDefault="00EC3D7A">
      <w:pPr>
        <w:pStyle w:val="Headingb"/>
        <w:spacing w:after="120"/>
        <w:rPr>
          <w:ins w:id="125" w:author="Bob Leck" w:date="2022-02-26T09:02:00Z"/>
          <w:lang w:val="en-US"/>
        </w:rPr>
        <w:pPrChange w:id="126" w:author="Bob Leck" w:date="2022-02-24T14:01:00Z">
          <w:pPr>
            <w:pStyle w:val="Headingb"/>
          </w:pPr>
        </w:pPrChange>
      </w:pPr>
    </w:p>
    <w:p w14:paraId="25265553" w14:textId="77777777" w:rsidR="008A1DBA" w:rsidRDefault="008A1DBA" w:rsidP="00801CF4">
      <w:pPr>
        <w:rPr>
          <w:ins w:id="127" w:author="Bob Leck" w:date="2022-02-23T07:46:00Z"/>
          <w:bCs/>
        </w:rPr>
      </w:pPr>
      <w:ins w:id="128" w:author="Bob Leck" w:date="2022-02-23T07:46:00Z">
        <w:r>
          <w:rPr>
            <w:bCs/>
          </w:rPr>
          <w:t>AGILE-HF</w:t>
        </w:r>
      </w:ins>
      <w:ins w:id="129" w:author="Bob Leck" w:date="2022-02-23T07:47:00Z">
        <w:r>
          <w:rPr>
            <w:bCs/>
          </w:rPr>
          <w:t xml:space="preserve">  </w:t>
        </w:r>
        <w:r w:rsidRPr="008A1DBA">
          <w:rPr>
            <w:bCs/>
          </w:rPr>
          <w:t>Advanced, Global, Integrated, Low-latency, and Enhanced</w:t>
        </w:r>
        <w:r>
          <w:rPr>
            <w:bCs/>
          </w:rPr>
          <w:t xml:space="preserve"> HF Networks</w:t>
        </w:r>
      </w:ins>
    </w:p>
    <w:p w14:paraId="4AA4126A" w14:textId="77777777" w:rsidR="00801CF4" w:rsidRPr="00A614F0" w:rsidRDefault="00801CF4" w:rsidP="00801CF4">
      <w:pPr>
        <w:rPr>
          <w:bCs/>
        </w:rPr>
      </w:pPr>
      <w:r w:rsidRPr="00A614F0">
        <w:rPr>
          <w:bCs/>
        </w:rPr>
        <w:t>DRM</w:t>
      </w:r>
      <w:r w:rsidRPr="00A614F0">
        <w:rPr>
          <w:bCs/>
        </w:rPr>
        <w:tab/>
      </w:r>
      <w:r w:rsidRPr="00A614F0">
        <w:rPr>
          <w:bCs/>
        </w:rPr>
        <w:tab/>
        <w:t xml:space="preserve">Digital Radio Mondiale </w:t>
      </w:r>
    </w:p>
    <w:p w14:paraId="13634E5E" w14:textId="77777777" w:rsidR="00801CF4" w:rsidRDefault="00801CF4" w:rsidP="00801CF4">
      <w:pPr>
        <w:rPr>
          <w:ins w:id="130" w:author="Bob Leck" w:date="2022-02-23T07:46:00Z"/>
          <w:bCs/>
        </w:rPr>
      </w:pPr>
      <w:r w:rsidRPr="00A614F0">
        <w:rPr>
          <w:bCs/>
        </w:rPr>
        <w:t>HFTP</w:t>
      </w:r>
      <w:r w:rsidRPr="00A614F0">
        <w:rPr>
          <w:bCs/>
        </w:rPr>
        <w:tab/>
      </w:r>
      <w:r w:rsidRPr="00A614F0">
        <w:rPr>
          <w:bCs/>
        </w:rPr>
        <w:tab/>
        <w:t xml:space="preserve">HF token passing </w:t>
      </w:r>
    </w:p>
    <w:p w14:paraId="63C2282A" w14:textId="7E629CD5" w:rsidR="008A1DBA" w:rsidRPr="00A614F0" w:rsidRDefault="008A1DBA" w:rsidP="00801CF4">
      <w:pPr>
        <w:rPr>
          <w:bCs/>
        </w:rPr>
      </w:pPr>
      <w:ins w:id="131" w:author="Bob Leck" w:date="2022-02-23T07:46:00Z">
        <w:r>
          <w:rPr>
            <w:bCs/>
          </w:rPr>
          <w:t>HF</w:t>
        </w:r>
      </w:ins>
      <w:ins w:id="132" w:author="Bob Leck" w:date="2022-02-24T14:00:00Z">
        <w:r w:rsidR="00892D7C">
          <w:rPr>
            <w:bCs/>
          </w:rPr>
          <w:t xml:space="preserve"> </w:t>
        </w:r>
      </w:ins>
      <w:ins w:id="133" w:author="Bob Leck" w:date="2022-02-23T07:46:00Z">
        <w:r>
          <w:rPr>
            <w:bCs/>
          </w:rPr>
          <w:t>MESH</w:t>
        </w:r>
      </w:ins>
      <w:ins w:id="134" w:author="Bob Leck" w:date="2022-02-23T07:47:00Z">
        <w:r>
          <w:rPr>
            <w:bCs/>
          </w:rPr>
          <w:tab/>
          <w:t>HF MESH Network</w:t>
        </w:r>
      </w:ins>
    </w:p>
    <w:p w14:paraId="2A8BC00E" w14:textId="77777777" w:rsidR="00801CF4" w:rsidRPr="00A614F0" w:rsidRDefault="00801CF4" w:rsidP="008C4225">
      <w:r w:rsidRPr="00A614F0">
        <w:t>HFWAN</w:t>
      </w:r>
      <w:r w:rsidRPr="00A614F0">
        <w:tab/>
      </w:r>
      <w:r w:rsidR="00E16268" w:rsidRPr="00A614F0">
        <w:t>H</w:t>
      </w:r>
      <w:r w:rsidRPr="00A614F0">
        <w:t xml:space="preserve">igh frequency </w:t>
      </w:r>
      <w:r w:rsidR="008C4225">
        <w:t>WAN</w:t>
      </w:r>
    </w:p>
    <w:p w14:paraId="7A8890D6" w14:textId="77777777" w:rsidR="00801CF4" w:rsidRPr="00A614F0" w:rsidRDefault="00801CF4" w:rsidP="00801CF4">
      <w:r w:rsidRPr="00A614F0">
        <w:t>ISB</w:t>
      </w:r>
      <w:r w:rsidRPr="00A614F0">
        <w:tab/>
      </w:r>
      <w:r w:rsidRPr="00A614F0">
        <w:tab/>
      </w:r>
      <w:r w:rsidR="00E16268" w:rsidRPr="00A614F0">
        <w:t>I</w:t>
      </w:r>
      <w:r w:rsidRPr="00A614F0">
        <w:t>ndependent sideband</w:t>
      </w:r>
    </w:p>
    <w:p w14:paraId="64296863" w14:textId="77777777" w:rsidR="00801CF4" w:rsidRPr="00A614F0" w:rsidRDefault="00801CF4" w:rsidP="00801CF4">
      <w:pPr>
        <w:rPr>
          <w:bCs/>
        </w:rPr>
      </w:pPr>
      <w:r w:rsidRPr="00A614F0">
        <w:rPr>
          <w:bCs/>
        </w:rPr>
        <w:t>LSB</w:t>
      </w:r>
      <w:r w:rsidRPr="00A614F0">
        <w:rPr>
          <w:bCs/>
        </w:rPr>
        <w:tab/>
      </w:r>
      <w:r w:rsidRPr="00A614F0">
        <w:rPr>
          <w:bCs/>
        </w:rPr>
        <w:tab/>
      </w:r>
      <w:r w:rsidR="00E16268" w:rsidRPr="00A614F0">
        <w:rPr>
          <w:bCs/>
        </w:rPr>
        <w:t>L</w:t>
      </w:r>
      <w:r w:rsidRPr="00A614F0">
        <w:rPr>
          <w:bCs/>
        </w:rPr>
        <w:t>ower sideband</w:t>
      </w:r>
    </w:p>
    <w:p w14:paraId="2396878A" w14:textId="77777777" w:rsidR="00801CF4" w:rsidRPr="00A614F0" w:rsidRDefault="00801CF4" w:rsidP="00801CF4">
      <w:r w:rsidRPr="00A614F0">
        <w:t>NVIS</w:t>
      </w:r>
      <w:r w:rsidRPr="00A614F0">
        <w:tab/>
      </w:r>
      <w:r w:rsidRPr="00A614F0">
        <w:tab/>
      </w:r>
      <w:r w:rsidR="00E16268" w:rsidRPr="00A614F0">
        <w:t>N</w:t>
      </w:r>
      <w:r w:rsidRPr="00A614F0">
        <w:t>ear vertical incidence skywave</w:t>
      </w:r>
    </w:p>
    <w:p w14:paraId="60DA9059" w14:textId="77777777" w:rsidR="00801CF4" w:rsidRPr="00A614F0" w:rsidRDefault="00801CF4" w:rsidP="00801CF4">
      <w:pPr>
        <w:rPr>
          <w:bCs/>
        </w:rPr>
      </w:pPr>
      <w:r w:rsidRPr="00A614F0">
        <w:rPr>
          <w:bCs/>
        </w:rPr>
        <w:t>OFDM</w:t>
      </w:r>
      <w:r w:rsidRPr="00A614F0">
        <w:rPr>
          <w:bCs/>
        </w:rPr>
        <w:tab/>
      </w:r>
      <w:r w:rsidRPr="00A614F0">
        <w:rPr>
          <w:bCs/>
        </w:rPr>
        <w:tab/>
      </w:r>
      <w:r w:rsidR="00E16268" w:rsidRPr="00A614F0">
        <w:rPr>
          <w:bCs/>
        </w:rPr>
        <w:t>O</w:t>
      </w:r>
      <w:r w:rsidRPr="00A614F0">
        <w:rPr>
          <w:bCs/>
        </w:rPr>
        <w:t>rthogonal frequency division multiplex</w:t>
      </w:r>
    </w:p>
    <w:p w14:paraId="3BE090A8" w14:textId="77777777" w:rsidR="00801CF4" w:rsidRPr="00A614F0" w:rsidRDefault="00801CF4" w:rsidP="00801CF4">
      <w:pPr>
        <w:rPr>
          <w:bCs/>
        </w:rPr>
      </w:pPr>
      <w:r w:rsidRPr="00A614F0">
        <w:rPr>
          <w:bCs/>
        </w:rPr>
        <w:t>PSK</w:t>
      </w:r>
      <w:r w:rsidRPr="00A614F0">
        <w:rPr>
          <w:bCs/>
        </w:rPr>
        <w:tab/>
      </w:r>
      <w:r w:rsidRPr="00A614F0">
        <w:rPr>
          <w:bCs/>
        </w:rPr>
        <w:tab/>
      </w:r>
      <w:r w:rsidR="00E16268" w:rsidRPr="00A614F0">
        <w:rPr>
          <w:bCs/>
        </w:rPr>
        <w:t>P</w:t>
      </w:r>
      <w:r w:rsidRPr="00A614F0">
        <w:rPr>
          <w:bCs/>
        </w:rPr>
        <w:t>hase-shift keying</w:t>
      </w:r>
    </w:p>
    <w:p w14:paraId="311A4D35" w14:textId="77777777" w:rsidR="00801CF4" w:rsidRPr="00A614F0" w:rsidRDefault="00801CF4" w:rsidP="00801CF4">
      <w:pPr>
        <w:rPr>
          <w:bCs/>
        </w:rPr>
      </w:pPr>
      <w:r w:rsidRPr="00A614F0">
        <w:rPr>
          <w:bCs/>
        </w:rPr>
        <w:t>QAM</w:t>
      </w:r>
      <w:r w:rsidRPr="00A614F0">
        <w:rPr>
          <w:bCs/>
        </w:rPr>
        <w:tab/>
      </w:r>
      <w:r w:rsidRPr="00A614F0">
        <w:rPr>
          <w:bCs/>
        </w:rPr>
        <w:tab/>
      </w:r>
      <w:r w:rsidR="00E16268" w:rsidRPr="00A614F0">
        <w:rPr>
          <w:bCs/>
        </w:rPr>
        <w:t>Q</w:t>
      </w:r>
      <w:r w:rsidRPr="00A614F0">
        <w:rPr>
          <w:bCs/>
        </w:rPr>
        <w:t>uadrature amplitude modulation</w:t>
      </w:r>
    </w:p>
    <w:p w14:paraId="5910AB5E" w14:textId="77777777" w:rsidR="00801CF4" w:rsidRDefault="00801CF4" w:rsidP="00801CF4">
      <w:pPr>
        <w:rPr>
          <w:bCs/>
        </w:rPr>
      </w:pPr>
      <w:r w:rsidRPr="00A614F0">
        <w:rPr>
          <w:bCs/>
        </w:rPr>
        <w:t>USB</w:t>
      </w:r>
      <w:r w:rsidRPr="00A614F0">
        <w:rPr>
          <w:bCs/>
        </w:rPr>
        <w:tab/>
      </w:r>
      <w:r w:rsidRPr="00A614F0">
        <w:rPr>
          <w:bCs/>
        </w:rPr>
        <w:tab/>
      </w:r>
      <w:r w:rsidR="00E16268" w:rsidRPr="00A614F0">
        <w:rPr>
          <w:bCs/>
        </w:rPr>
        <w:t>U</w:t>
      </w:r>
      <w:r w:rsidRPr="00A614F0">
        <w:rPr>
          <w:bCs/>
        </w:rPr>
        <w:t>pper sideband</w:t>
      </w:r>
    </w:p>
    <w:p w14:paraId="6F8B0911" w14:textId="77777777" w:rsidR="008C4225" w:rsidRPr="00A614F0" w:rsidRDefault="008C4225" w:rsidP="00801CF4">
      <w:pPr>
        <w:rPr>
          <w:bCs/>
        </w:rPr>
      </w:pPr>
      <w:r>
        <w:rPr>
          <w:bCs/>
        </w:rPr>
        <w:t>WAN</w:t>
      </w:r>
      <w:r>
        <w:rPr>
          <w:bCs/>
        </w:rPr>
        <w:tab/>
      </w:r>
      <w:r>
        <w:rPr>
          <w:bCs/>
        </w:rPr>
        <w:tab/>
      </w:r>
      <w:r w:rsidR="00E16268">
        <w:rPr>
          <w:bCs/>
        </w:rPr>
        <w:t>W</w:t>
      </w:r>
      <w:r>
        <w:rPr>
          <w:bCs/>
        </w:rPr>
        <w:t>ide area network</w:t>
      </w:r>
    </w:p>
    <w:p w14:paraId="43E7BBCD" w14:textId="77777777" w:rsidR="00801CF4" w:rsidRDefault="00801CF4" w:rsidP="00801CF4">
      <w:pPr>
        <w:rPr>
          <w:ins w:id="135" w:author="Bob Leck" w:date="2022-02-23T08:03:00Z"/>
        </w:rPr>
      </w:pPr>
      <w:r w:rsidRPr="00A614F0">
        <w:rPr>
          <w:bCs/>
        </w:rPr>
        <w:t>WTRP</w:t>
      </w:r>
      <w:r w:rsidRPr="00A614F0">
        <w:rPr>
          <w:bCs/>
        </w:rPr>
        <w:tab/>
      </w:r>
      <w:r w:rsidRPr="00A614F0">
        <w:tab/>
      </w:r>
      <w:r w:rsidR="00E16268" w:rsidRPr="00A614F0">
        <w:t>W</w:t>
      </w:r>
      <w:r w:rsidRPr="00A614F0">
        <w:t xml:space="preserve">ireless token ring protocol </w:t>
      </w:r>
    </w:p>
    <w:p w14:paraId="59974E64" w14:textId="77777777" w:rsidR="003D6305" w:rsidRPr="00393688" w:rsidRDefault="003D6305" w:rsidP="003D6305">
      <w:pPr>
        <w:spacing w:before="0" w:after="120"/>
        <w:rPr>
          <w:ins w:id="136" w:author="Bob Leck" w:date="2022-02-23T08:03:00Z"/>
          <w:szCs w:val="24"/>
          <w:lang w:val="en-US"/>
        </w:rPr>
      </w:pPr>
      <w:ins w:id="137" w:author="Bob Leck" w:date="2022-02-23T08:03:00Z">
        <w:r w:rsidRPr="00393688">
          <w:rPr>
            <w:szCs w:val="24"/>
            <w:lang w:val="en-US"/>
          </w:rPr>
          <w:t>ALE – Automatic Link Establishment</w:t>
        </w:r>
      </w:ins>
    </w:p>
    <w:p w14:paraId="1CA749FE" w14:textId="77777777" w:rsidR="003D6305" w:rsidRPr="00393688" w:rsidRDefault="003D6305" w:rsidP="003D6305">
      <w:pPr>
        <w:spacing w:before="0" w:after="120"/>
        <w:rPr>
          <w:ins w:id="138" w:author="Bob Leck" w:date="2022-02-23T08:03:00Z"/>
          <w:szCs w:val="24"/>
          <w:lang w:val="en-US"/>
        </w:rPr>
      </w:pPr>
      <w:ins w:id="139" w:author="Bob Leck" w:date="2022-02-23T08:03:00Z">
        <w:r w:rsidRPr="00393688">
          <w:rPr>
            <w:szCs w:val="24"/>
            <w:lang w:val="en-US"/>
          </w:rPr>
          <w:t>HF – High Frequency</w:t>
        </w:r>
      </w:ins>
    </w:p>
    <w:p w14:paraId="58CE4BD2" w14:textId="77777777" w:rsidR="003D6305" w:rsidRPr="00393688" w:rsidRDefault="003D6305" w:rsidP="003D6305">
      <w:pPr>
        <w:spacing w:before="0" w:after="120"/>
        <w:rPr>
          <w:ins w:id="140" w:author="Bob Leck" w:date="2022-02-23T08:03:00Z"/>
          <w:szCs w:val="24"/>
          <w:lang w:val="en-US"/>
        </w:rPr>
      </w:pPr>
      <w:ins w:id="141" w:author="Bob Leck" w:date="2022-02-23T08:03:00Z">
        <w:r w:rsidRPr="00393688">
          <w:rPr>
            <w:szCs w:val="24"/>
            <w:lang w:val="en-US"/>
          </w:rPr>
          <w:t>kpbs – kilobits per second</w:t>
        </w:r>
      </w:ins>
    </w:p>
    <w:p w14:paraId="7D3F9A1E" w14:textId="77777777" w:rsidR="003D6305" w:rsidRDefault="003D6305" w:rsidP="003D6305">
      <w:pPr>
        <w:spacing w:before="0" w:after="120"/>
        <w:rPr>
          <w:ins w:id="142" w:author="Bob Leck" w:date="2022-02-23T08:03:00Z"/>
          <w:szCs w:val="24"/>
          <w:lang w:val="en-US"/>
        </w:rPr>
      </w:pPr>
      <w:ins w:id="143" w:author="Bob Leck" w:date="2022-02-23T08:03:00Z">
        <w:r w:rsidRPr="00393688">
          <w:rPr>
            <w:szCs w:val="24"/>
            <w:lang w:val="en-US"/>
          </w:rPr>
          <w:t>SNR – Signal to Noise Ratio</w:t>
        </w:r>
      </w:ins>
    </w:p>
    <w:p w14:paraId="38837FD0" w14:textId="5CAAB384" w:rsidR="003D6305" w:rsidDel="00EC3D7A" w:rsidRDefault="003D6305" w:rsidP="00801CF4">
      <w:pPr>
        <w:rPr>
          <w:del w:id="144" w:author="Bob Leck" w:date="2022-02-24T13:26:00Z"/>
          <w:szCs w:val="24"/>
          <w:lang w:val="en-US"/>
        </w:rPr>
      </w:pPr>
      <w:ins w:id="145" w:author="Bob Leck" w:date="2022-02-23T08:03:00Z">
        <w:r>
          <w:rPr>
            <w:szCs w:val="24"/>
            <w:lang w:val="en-US"/>
          </w:rPr>
          <w:lastRenderedPageBreak/>
          <w:t>OTH – Over the Horizon</w:t>
        </w:r>
      </w:ins>
    </w:p>
    <w:p w14:paraId="1BB5C50B" w14:textId="1935B9E2" w:rsidR="00EC3D7A" w:rsidRDefault="00EC3D7A">
      <w:pPr>
        <w:spacing w:before="0"/>
        <w:rPr>
          <w:ins w:id="146" w:author="Bob Leck" w:date="2022-02-26T09:02:00Z"/>
          <w:szCs w:val="24"/>
          <w:lang w:val="en-US"/>
        </w:rPr>
      </w:pPr>
    </w:p>
    <w:p w14:paraId="3D28C348" w14:textId="0818D506" w:rsidR="00EC3D7A" w:rsidRDefault="00EC3D7A">
      <w:pPr>
        <w:spacing w:before="0"/>
        <w:rPr>
          <w:ins w:id="147" w:author="Bob Leck" w:date="2022-02-26T09:02:00Z"/>
          <w:szCs w:val="24"/>
          <w:lang w:val="en-US"/>
        </w:rPr>
      </w:pPr>
    </w:p>
    <w:p w14:paraId="3BB0F4E3" w14:textId="6FA460FF" w:rsidR="00EC3D7A" w:rsidRDefault="00EC3D7A">
      <w:pPr>
        <w:spacing w:before="0"/>
        <w:rPr>
          <w:ins w:id="148" w:author="Bob Leck" w:date="2022-02-26T09:02:00Z"/>
          <w:szCs w:val="24"/>
          <w:lang w:val="en-US"/>
        </w:rPr>
      </w:pPr>
    </w:p>
    <w:p w14:paraId="102A0DDA" w14:textId="137D07E2" w:rsidR="00EC3D7A" w:rsidRDefault="00EC3D7A">
      <w:pPr>
        <w:spacing w:before="0"/>
        <w:rPr>
          <w:ins w:id="149" w:author="Bob Leck" w:date="2022-02-26T09:02:00Z"/>
          <w:szCs w:val="24"/>
          <w:lang w:val="en-US"/>
        </w:rPr>
      </w:pPr>
    </w:p>
    <w:p w14:paraId="3EA423EC" w14:textId="77777777" w:rsidR="00EC3D7A" w:rsidRPr="00A614F0" w:rsidRDefault="00EC3D7A">
      <w:pPr>
        <w:spacing w:before="0"/>
        <w:rPr>
          <w:ins w:id="150" w:author="Bob Leck" w:date="2022-02-26T09:02:00Z"/>
        </w:rPr>
        <w:pPrChange w:id="151" w:author="Bob Leck" w:date="2022-02-24T14:02:00Z">
          <w:pPr/>
        </w:pPrChange>
      </w:pPr>
    </w:p>
    <w:p w14:paraId="27CB3152" w14:textId="41916C47" w:rsidR="00255390" w:rsidDel="0058429C" w:rsidRDefault="00255390">
      <w:pPr>
        <w:spacing w:before="0"/>
        <w:rPr>
          <w:del w:id="152" w:author="Bob Leck" w:date="2022-02-24T13:26:00Z"/>
          <w:lang w:val="en-US"/>
        </w:rPr>
        <w:pPrChange w:id="153" w:author="Bob Leck" w:date="2022-02-24T14:02:00Z">
          <w:pPr/>
        </w:pPrChange>
      </w:pPr>
    </w:p>
    <w:p w14:paraId="392FD9B3" w14:textId="77777777" w:rsidR="00801CF4" w:rsidRPr="0058429C" w:rsidDel="003D6305" w:rsidRDefault="00801CF4" w:rsidP="00801CF4">
      <w:pPr>
        <w:pStyle w:val="Normalaftertitle"/>
        <w:rPr>
          <w:del w:id="154" w:author="Bob Leck" w:date="2022-02-23T08:02:00Z"/>
          <w:b/>
          <w:bCs/>
          <w:lang w:val="en-US"/>
          <w:rPrChange w:id="155" w:author="Bob Leck" w:date="2022-02-24T13:17:00Z">
            <w:rPr>
              <w:del w:id="156" w:author="Bob Leck" w:date="2022-02-23T08:02:00Z"/>
              <w:lang w:val="en-US"/>
            </w:rPr>
          </w:rPrChange>
        </w:rPr>
      </w:pPr>
      <w:bookmarkStart w:id="157" w:name="_Hlk96495759"/>
      <w:del w:id="158" w:author="Bob Leck" w:date="2022-02-23T08:02:00Z">
        <w:r w:rsidRPr="0058429C" w:rsidDel="003D6305">
          <w:rPr>
            <w:b/>
            <w:bCs/>
            <w:lang w:val="en-US"/>
            <w:rPrChange w:id="159" w:author="Bob Leck" w:date="2022-02-24T13:17:00Z">
              <w:rPr>
                <w:lang w:val="en-US"/>
              </w:rPr>
            </w:rPrChange>
          </w:rPr>
          <w:delText>The ITU-R Radiocommunication Assembly,</w:delText>
        </w:r>
      </w:del>
    </w:p>
    <w:p w14:paraId="7BBF89BB" w14:textId="77777777" w:rsidR="00801CF4" w:rsidRPr="0058429C" w:rsidDel="003D6305" w:rsidRDefault="00801CF4" w:rsidP="00801CF4">
      <w:pPr>
        <w:pStyle w:val="Call"/>
        <w:rPr>
          <w:del w:id="160" w:author="Bob Leck" w:date="2022-02-23T08:02:00Z"/>
          <w:b/>
          <w:bCs/>
          <w:lang w:val="en-US"/>
          <w:rPrChange w:id="161" w:author="Bob Leck" w:date="2022-02-24T13:17:00Z">
            <w:rPr>
              <w:del w:id="162" w:author="Bob Leck" w:date="2022-02-23T08:02:00Z"/>
              <w:lang w:val="en-US"/>
            </w:rPr>
          </w:rPrChange>
        </w:rPr>
      </w:pPr>
      <w:del w:id="163" w:author="Bob Leck" w:date="2022-02-23T08:02:00Z">
        <w:r w:rsidRPr="0058429C" w:rsidDel="003D6305">
          <w:rPr>
            <w:b/>
            <w:bCs/>
            <w:lang w:val="en-US"/>
            <w:rPrChange w:id="164" w:author="Bob Leck" w:date="2022-02-24T13:17:00Z">
              <w:rPr>
                <w:lang w:val="en-US"/>
              </w:rPr>
            </w:rPrChange>
          </w:rPr>
          <w:delText>considering</w:delText>
        </w:r>
      </w:del>
    </w:p>
    <w:p w14:paraId="7E13C5BD" w14:textId="77777777" w:rsidR="00801CF4" w:rsidRPr="0058429C" w:rsidDel="003D6305" w:rsidRDefault="00801CF4" w:rsidP="00801CF4">
      <w:pPr>
        <w:rPr>
          <w:del w:id="165" w:author="Bob Leck" w:date="2022-02-23T08:02:00Z"/>
          <w:b/>
          <w:bCs/>
          <w:rPrChange w:id="166" w:author="Bob Leck" w:date="2022-02-24T13:17:00Z">
            <w:rPr>
              <w:del w:id="167" w:author="Bob Leck" w:date="2022-02-23T08:02:00Z"/>
            </w:rPr>
          </w:rPrChange>
        </w:rPr>
      </w:pPr>
      <w:del w:id="168" w:author="Bob Leck" w:date="2022-02-23T08:02:00Z">
        <w:r w:rsidRPr="0058429C" w:rsidDel="003D6305">
          <w:rPr>
            <w:b/>
            <w:bCs/>
            <w:iCs/>
            <w:rPrChange w:id="169" w:author="Bob Leck" w:date="2022-02-24T13:17:00Z">
              <w:rPr>
                <w:iCs/>
              </w:rPr>
            </w:rPrChange>
          </w:rPr>
          <w:delText>a)</w:delText>
        </w:r>
        <w:r w:rsidRPr="0058429C" w:rsidDel="003D6305">
          <w:rPr>
            <w:b/>
            <w:bCs/>
            <w:iCs/>
            <w:rPrChange w:id="170" w:author="Bob Leck" w:date="2022-02-24T13:17:00Z">
              <w:rPr>
                <w:iCs/>
              </w:rPr>
            </w:rPrChange>
          </w:rPr>
          <w:tab/>
        </w:r>
        <w:r w:rsidRPr="0058429C" w:rsidDel="003D6305">
          <w:rPr>
            <w:b/>
            <w:bCs/>
            <w:rPrChange w:id="171" w:author="Bob Leck" w:date="2022-02-24T13:17:00Z">
              <w:rPr/>
            </w:rPrChange>
          </w:rPr>
          <w:delText>that there is an increasing use of the spectrum in the HF bands by advanced digital systems;</w:delText>
        </w:r>
      </w:del>
    </w:p>
    <w:p w14:paraId="5795D8C6" w14:textId="77777777" w:rsidR="00801CF4" w:rsidRPr="0058429C" w:rsidDel="003D6305" w:rsidRDefault="00801CF4" w:rsidP="00801CF4">
      <w:pPr>
        <w:rPr>
          <w:del w:id="172" w:author="Bob Leck" w:date="2022-02-23T08:02:00Z"/>
          <w:b/>
          <w:bCs/>
          <w:rPrChange w:id="173" w:author="Bob Leck" w:date="2022-02-24T13:17:00Z">
            <w:rPr>
              <w:del w:id="174" w:author="Bob Leck" w:date="2022-02-23T08:02:00Z"/>
            </w:rPr>
          </w:rPrChange>
        </w:rPr>
      </w:pPr>
      <w:del w:id="175" w:author="Bob Leck" w:date="2022-02-23T08:02:00Z">
        <w:r w:rsidRPr="0058429C" w:rsidDel="003D6305">
          <w:rPr>
            <w:b/>
            <w:bCs/>
            <w:iCs/>
            <w:rPrChange w:id="176" w:author="Bob Leck" w:date="2022-02-24T13:17:00Z">
              <w:rPr>
                <w:iCs/>
              </w:rPr>
            </w:rPrChange>
          </w:rPr>
          <w:delText>b)</w:delText>
        </w:r>
        <w:r w:rsidRPr="0058429C" w:rsidDel="003D6305">
          <w:rPr>
            <w:b/>
            <w:bCs/>
            <w:rPrChange w:id="177" w:author="Bob Leck" w:date="2022-02-24T13:17:00Z">
              <w:rPr/>
            </w:rPrChange>
          </w:rPr>
          <w:tab/>
          <w:delText>that such advanced systems are not standardized and may have different operational technical characteristics;</w:delText>
        </w:r>
      </w:del>
    </w:p>
    <w:p w14:paraId="2AA9FA2C" w14:textId="77777777" w:rsidR="00801CF4" w:rsidRPr="0058429C" w:rsidDel="003D6305" w:rsidRDefault="00801CF4" w:rsidP="00801CF4">
      <w:pPr>
        <w:rPr>
          <w:del w:id="178" w:author="Bob Leck" w:date="2022-02-23T08:02:00Z"/>
          <w:b/>
          <w:bCs/>
          <w:rPrChange w:id="179" w:author="Bob Leck" w:date="2022-02-24T13:17:00Z">
            <w:rPr>
              <w:del w:id="180" w:author="Bob Leck" w:date="2022-02-23T08:02:00Z"/>
            </w:rPr>
          </w:rPrChange>
        </w:rPr>
      </w:pPr>
      <w:del w:id="181" w:author="Bob Leck" w:date="2022-02-23T08:02:00Z">
        <w:r w:rsidRPr="0058429C" w:rsidDel="003D6305">
          <w:rPr>
            <w:b/>
            <w:bCs/>
            <w:rPrChange w:id="182" w:author="Bob Leck" w:date="2022-02-24T13:17:00Z">
              <w:rPr/>
            </w:rPrChange>
          </w:rPr>
          <w:delText>c)</w:delText>
        </w:r>
        <w:r w:rsidRPr="0058429C" w:rsidDel="003D6305">
          <w:rPr>
            <w:b/>
            <w:bCs/>
            <w:rPrChange w:id="183" w:author="Bob Leck" w:date="2022-02-24T13:17:00Z">
              <w:rPr/>
            </w:rPrChange>
          </w:rPr>
          <w:tab/>
          <w:delTex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delText>
        </w:r>
      </w:del>
    </w:p>
    <w:p w14:paraId="55EF4672" w14:textId="77777777" w:rsidR="00801CF4" w:rsidRPr="0058429C" w:rsidDel="003D6305" w:rsidRDefault="00801CF4" w:rsidP="00801CF4">
      <w:pPr>
        <w:pStyle w:val="Call"/>
        <w:rPr>
          <w:del w:id="184" w:author="Bob Leck" w:date="2022-02-23T08:02:00Z"/>
          <w:b/>
          <w:bCs/>
          <w:lang w:val="en-US"/>
          <w:rPrChange w:id="185" w:author="Bob Leck" w:date="2022-02-24T13:17:00Z">
            <w:rPr>
              <w:del w:id="186" w:author="Bob Leck" w:date="2022-02-23T08:02:00Z"/>
              <w:lang w:val="en-US"/>
            </w:rPr>
          </w:rPrChange>
        </w:rPr>
      </w:pPr>
      <w:del w:id="187" w:author="Bob Leck" w:date="2022-02-23T08:02:00Z">
        <w:r w:rsidRPr="0058429C" w:rsidDel="003D6305">
          <w:rPr>
            <w:b/>
            <w:bCs/>
            <w:lang w:val="en-US"/>
            <w:rPrChange w:id="188" w:author="Bob Leck" w:date="2022-02-24T13:17:00Z">
              <w:rPr>
                <w:lang w:val="en-US"/>
              </w:rPr>
            </w:rPrChange>
          </w:rPr>
          <w:delText>recommends</w:delText>
        </w:r>
      </w:del>
    </w:p>
    <w:p w14:paraId="576E62CC" w14:textId="77777777" w:rsidR="00801CF4" w:rsidRPr="0058429C" w:rsidDel="003D6305" w:rsidRDefault="00801CF4" w:rsidP="00801CF4">
      <w:pPr>
        <w:rPr>
          <w:del w:id="189" w:author="Bob Leck" w:date="2022-02-23T08:02:00Z"/>
          <w:b/>
          <w:bCs/>
          <w:rPrChange w:id="190" w:author="Bob Leck" w:date="2022-02-24T13:17:00Z">
            <w:rPr>
              <w:del w:id="191" w:author="Bob Leck" w:date="2022-02-23T08:02:00Z"/>
            </w:rPr>
          </w:rPrChange>
        </w:rPr>
      </w:pPr>
      <w:del w:id="192" w:author="Bob Leck" w:date="2022-02-23T08:02:00Z">
        <w:r w:rsidRPr="0058429C" w:rsidDel="003D6305">
          <w:rPr>
            <w:b/>
            <w:bCs/>
          </w:rPr>
          <w:delText>1</w:delText>
        </w:r>
        <w:r w:rsidRPr="0058429C" w:rsidDel="003D6305">
          <w:rPr>
            <w:b/>
            <w:bCs/>
            <w:rPrChange w:id="193" w:author="Bob Leck" w:date="2022-02-24T13:17:00Z">
              <w:rPr/>
            </w:rPrChange>
          </w:rPr>
          <w:tab/>
          <w:delText>that the technical and operational characteristics of advanced digital HF systems described in Annex 1 should be considered representative of those systems operating in the HF frequency bands up to 30 MHz for use in sharing studies.</w:delText>
        </w:r>
      </w:del>
    </w:p>
    <w:p w14:paraId="40D10EB7" w14:textId="77777777" w:rsidR="00801CF4" w:rsidRPr="0058429C" w:rsidDel="003D6305" w:rsidRDefault="00801CF4" w:rsidP="00801CF4">
      <w:pPr>
        <w:rPr>
          <w:del w:id="194" w:author="Bob Leck" w:date="2022-02-23T08:02:00Z"/>
          <w:b/>
          <w:bCs/>
          <w:rPrChange w:id="195" w:author="Bob Leck" w:date="2022-02-24T13:17:00Z">
            <w:rPr>
              <w:del w:id="196" w:author="Bob Leck" w:date="2022-02-23T08:02:00Z"/>
            </w:rPr>
          </w:rPrChange>
        </w:rPr>
      </w:pPr>
    </w:p>
    <w:p w14:paraId="2F2E5DD2" w14:textId="7316665B" w:rsidR="00255390" w:rsidRPr="0058429C" w:rsidRDefault="00892D7C" w:rsidP="00801CF4">
      <w:pPr>
        <w:rPr>
          <w:b/>
          <w:bCs/>
          <w:rPrChange w:id="197" w:author="Bob Leck" w:date="2022-02-24T13:17:00Z">
            <w:rPr/>
          </w:rPrChange>
        </w:rPr>
      </w:pPr>
      <w:ins w:id="198" w:author="Bob Leck" w:date="2022-02-24T14:02:00Z">
        <w:r>
          <w:rPr>
            <w:b/>
            <w:bCs/>
          </w:rPr>
          <w:t>4.0</w:t>
        </w:r>
        <w:r>
          <w:rPr>
            <w:b/>
            <w:bCs/>
          </w:rPr>
          <w:tab/>
        </w:r>
      </w:ins>
      <w:ins w:id="199" w:author="Bob Leck" w:date="2022-02-23T08:02:00Z">
        <w:r w:rsidR="003D6305" w:rsidRPr="0058429C">
          <w:rPr>
            <w:b/>
            <w:bCs/>
            <w:rPrChange w:id="200" w:author="Bob Leck" w:date="2022-02-24T13:17:00Z">
              <w:rPr/>
            </w:rPrChange>
          </w:rPr>
          <w:t>Terms and Definitio</w:t>
        </w:r>
      </w:ins>
      <w:ins w:id="201" w:author="Bob Leck" w:date="2022-02-23T08:03:00Z">
        <w:r w:rsidR="003D6305" w:rsidRPr="0058429C">
          <w:rPr>
            <w:b/>
            <w:bCs/>
            <w:rPrChange w:id="202" w:author="Bob Leck" w:date="2022-02-24T13:17:00Z">
              <w:rPr/>
            </w:rPrChange>
          </w:rPr>
          <w:t>ns</w:t>
        </w:r>
      </w:ins>
    </w:p>
    <w:p w14:paraId="20D204E0" w14:textId="57621929" w:rsidR="003D6305" w:rsidRPr="0058429C" w:rsidRDefault="003D6305" w:rsidP="003D6305">
      <w:pPr>
        <w:spacing w:before="0" w:after="120"/>
        <w:rPr>
          <w:ins w:id="203" w:author="Bob Leck" w:date="2022-02-23T08:03:00Z"/>
          <w:szCs w:val="24"/>
          <w:lang w:val="en-US"/>
          <w:rPrChange w:id="204" w:author="Bob Leck" w:date="2022-02-24T13:17:00Z">
            <w:rPr>
              <w:ins w:id="205" w:author="Bob Leck" w:date="2022-02-23T08:03:00Z"/>
              <w:sz w:val="28"/>
              <w:szCs w:val="28"/>
              <w:lang w:val="en-US"/>
            </w:rPr>
          </w:rPrChange>
        </w:rPr>
      </w:pPr>
      <w:ins w:id="206" w:author="Bob Leck" w:date="2022-02-23T08:03:00Z">
        <w:r w:rsidRPr="0058429C">
          <w:rPr>
            <w:szCs w:val="24"/>
            <w:lang w:val="en-US"/>
            <w:rPrChange w:id="207" w:author="Bob Leck" w:date="2022-02-24T13:17:00Z">
              <w:rPr>
                <w:sz w:val="28"/>
                <w:szCs w:val="28"/>
                <w:lang w:val="en-US"/>
              </w:rPr>
            </w:rPrChange>
          </w:rPr>
          <w:t>Cognitive Radio - A radio that can be programmed and configured dynamically to use the best wireless channels in its vicinity to avoid user interference and congestion.</w:t>
        </w:r>
      </w:ins>
    </w:p>
    <w:p w14:paraId="3411D912" w14:textId="77777777" w:rsidR="003D6305" w:rsidRPr="0058429C" w:rsidRDefault="003D6305" w:rsidP="003D6305">
      <w:pPr>
        <w:spacing w:before="0" w:after="120"/>
        <w:rPr>
          <w:ins w:id="208" w:author="Bob Leck" w:date="2022-02-23T08:03:00Z"/>
          <w:szCs w:val="24"/>
          <w:lang w:val="en-US"/>
          <w:rPrChange w:id="209" w:author="Bob Leck" w:date="2022-02-24T13:17:00Z">
            <w:rPr>
              <w:ins w:id="210" w:author="Bob Leck" w:date="2022-02-23T08:03:00Z"/>
              <w:sz w:val="28"/>
              <w:szCs w:val="28"/>
              <w:lang w:val="en-US"/>
            </w:rPr>
          </w:rPrChange>
        </w:rPr>
      </w:pPr>
      <w:ins w:id="211" w:author="Bob Leck" w:date="2022-02-23T08:03:00Z">
        <w:r w:rsidRPr="0058429C">
          <w:rPr>
            <w:szCs w:val="24"/>
            <w:lang w:val="en-US"/>
            <w:rPrChange w:id="212" w:author="Bob Leck" w:date="2022-02-24T13:17:00Z">
              <w:rPr>
                <w:sz w:val="28"/>
                <w:szCs w:val="28"/>
                <w:lang w:val="en-US"/>
              </w:rPr>
            </w:rPrChange>
          </w:rPr>
          <w:t>MIMO - A method for multiplying the capacity of a radio link using multiple transmission and receiving antennas.</w:t>
        </w:r>
      </w:ins>
    </w:p>
    <w:p w14:paraId="2BC15D42" w14:textId="77777777" w:rsidR="003D6305" w:rsidRPr="0058429C" w:rsidRDefault="003D6305" w:rsidP="003D6305">
      <w:pPr>
        <w:spacing w:before="0" w:after="120"/>
        <w:rPr>
          <w:ins w:id="213" w:author="Bob Leck" w:date="2022-02-23T08:03:00Z"/>
          <w:szCs w:val="24"/>
          <w:lang w:val="en-US"/>
          <w:rPrChange w:id="214" w:author="Bob Leck" w:date="2022-02-24T13:17:00Z">
            <w:rPr>
              <w:ins w:id="215" w:author="Bob Leck" w:date="2022-02-23T08:03:00Z"/>
              <w:sz w:val="28"/>
              <w:szCs w:val="28"/>
              <w:lang w:val="en-US"/>
            </w:rPr>
          </w:rPrChange>
        </w:rPr>
      </w:pPr>
      <w:ins w:id="216" w:author="Bob Leck" w:date="2022-02-23T08:03:00Z">
        <w:r w:rsidRPr="0058429C">
          <w:rPr>
            <w:szCs w:val="24"/>
            <w:lang w:val="en-US"/>
            <w:rPrChange w:id="217" w:author="Bob Leck" w:date="2022-02-24T13:17:00Z">
              <w:rPr>
                <w:sz w:val="28"/>
                <w:szCs w:val="28"/>
                <w:lang w:val="en-US"/>
              </w:rPr>
            </w:rPrChange>
          </w:rPr>
          <w:t>MESH Network – A mesh network is a local network topology in which the infrastructure nodes connect directly, dynamically, and non-hierarchically to as many other nodes as possible and cooperate with one another to efficiently route data from/to clients.</w:t>
        </w:r>
      </w:ins>
    </w:p>
    <w:p w14:paraId="1AAC14F9" w14:textId="635E3642" w:rsidR="00892D7C" w:rsidRDefault="003D6305" w:rsidP="00892D7C">
      <w:pPr>
        <w:spacing w:before="0" w:after="120"/>
        <w:rPr>
          <w:ins w:id="218" w:author="Bob Leck" w:date="2022-02-25T09:05:00Z"/>
          <w:szCs w:val="24"/>
          <w:lang w:val="en-US"/>
        </w:rPr>
      </w:pPr>
      <w:ins w:id="219" w:author="Bob Leck" w:date="2022-02-23T08:03:00Z">
        <w:r w:rsidRPr="0058429C">
          <w:rPr>
            <w:szCs w:val="24"/>
            <w:lang w:val="en-US"/>
            <w:rPrChange w:id="220" w:author="Bob Leck" w:date="2022-02-24T13:17:00Z">
              <w:rPr>
                <w:sz w:val="28"/>
                <w:szCs w:val="28"/>
                <w:lang w:val="en-US"/>
              </w:rPr>
            </w:rPrChange>
          </w:rPr>
          <w:t>Automatic Link Establishment – A technique for digitally initiating and sustaining HF radio communications.</w:t>
        </w:r>
      </w:ins>
      <w:bookmarkStart w:id="221" w:name="_Hlk74660457"/>
    </w:p>
    <w:p w14:paraId="30546495" w14:textId="073A0597" w:rsidR="00336556" w:rsidRDefault="00336556" w:rsidP="00892D7C">
      <w:pPr>
        <w:spacing w:before="0" w:after="120"/>
        <w:rPr>
          <w:ins w:id="222" w:author="Bob Leck" w:date="2022-02-24T14:03:00Z"/>
          <w:szCs w:val="24"/>
          <w:lang w:val="en-US"/>
        </w:rPr>
      </w:pPr>
      <w:ins w:id="223" w:author="Bob Leck" w:date="2022-02-25T09:05:00Z">
        <w:r>
          <w:rPr>
            <w:szCs w:val="24"/>
            <w:lang w:val="en-US"/>
          </w:rPr>
          <w:t>AGI</w:t>
        </w:r>
      </w:ins>
      <w:ins w:id="224" w:author="Bob Leck" w:date="2022-02-25T09:06:00Z">
        <w:r>
          <w:rPr>
            <w:szCs w:val="24"/>
            <w:lang w:val="en-US"/>
          </w:rPr>
          <w:t xml:space="preserve">LE-HF - </w:t>
        </w:r>
        <w:r>
          <w:rPr>
            <w:bCs/>
            <w:szCs w:val="24"/>
          </w:rPr>
          <w:t>An a</w:t>
        </w:r>
        <w:r w:rsidRPr="0031594A">
          <w:rPr>
            <w:bCs/>
            <w:szCs w:val="24"/>
          </w:rPr>
          <w:t xml:space="preserve">dvanced, </w:t>
        </w:r>
        <w:r>
          <w:rPr>
            <w:bCs/>
            <w:szCs w:val="24"/>
          </w:rPr>
          <w:t>gl</w:t>
        </w:r>
        <w:r w:rsidRPr="0031594A">
          <w:rPr>
            <w:bCs/>
            <w:szCs w:val="24"/>
          </w:rPr>
          <w:t xml:space="preserve">obal, </w:t>
        </w:r>
        <w:r>
          <w:rPr>
            <w:bCs/>
            <w:szCs w:val="24"/>
          </w:rPr>
          <w:t>i</w:t>
        </w:r>
        <w:r w:rsidRPr="0031594A">
          <w:rPr>
            <w:bCs/>
            <w:szCs w:val="24"/>
          </w:rPr>
          <w:t xml:space="preserve">ntegrated, </w:t>
        </w:r>
        <w:r>
          <w:rPr>
            <w:bCs/>
            <w:szCs w:val="24"/>
          </w:rPr>
          <w:t>l</w:t>
        </w:r>
        <w:r w:rsidRPr="0031594A">
          <w:rPr>
            <w:bCs/>
            <w:szCs w:val="24"/>
          </w:rPr>
          <w:t xml:space="preserve">ow-latency </w:t>
        </w:r>
        <w:r>
          <w:rPr>
            <w:bCs/>
            <w:szCs w:val="24"/>
          </w:rPr>
          <w:t xml:space="preserve">HF environment that </w:t>
        </w:r>
        <w:r w:rsidRPr="0031594A">
          <w:rPr>
            <w:bCs/>
            <w:szCs w:val="24"/>
          </w:rPr>
          <w:t xml:space="preserve"> negotiates the </w:t>
        </w:r>
        <w:r>
          <w:rPr>
            <w:bCs/>
            <w:szCs w:val="24"/>
          </w:rPr>
          <w:t xml:space="preserve">RF </w:t>
        </w:r>
        <w:r w:rsidRPr="0031594A">
          <w:rPr>
            <w:bCs/>
            <w:szCs w:val="24"/>
          </w:rPr>
          <w:t xml:space="preserve">environment while mitigating harmful interference to users in or adjacent todesired </w:t>
        </w:r>
        <w:r>
          <w:rPr>
            <w:bCs/>
            <w:szCs w:val="24"/>
          </w:rPr>
          <w:t xml:space="preserve">operational </w:t>
        </w:r>
        <w:r w:rsidRPr="0031594A">
          <w:rPr>
            <w:bCs/>
            <w:szCs w:val="24"/>
          </w:rPr>
          <w:t>frequency</w:t>
        </w:r>
      </w:ins>
      <w:ins w:id="225" w:author="Bob Leck" w:date="2022-02-25T09:07:00Z">
        <w:r>
          <w:rPr>
            <w:bCs/>
            <w:szCs w:val="24"/>
          </w:rPr>
          <w:t>s.</w:t>
        </w:r>
      </w:ins>
    </w:p>
    <w:p w14:paraId="5FEFDA97" w14:textId="559311CD" w:rsidR="00892D7C" w:rsidRDefault="00892D7C" w:rsidP="00892D7C">
      <w:pPr>
        <w:spacing w:before="0" w:after="120"/>
        <w:rPr>
          <w:ins w:id="226" w:author="Bob Leck" w:date="2022-02-24T14:03:00Z"/>
          <w:szCs w:val="24"/>
          <w:lang w:val="en-US"/>
        </w:rPr>
      </w:pPr>
    </w:p>
    <w:p w14:paraId="061EC503" w14:textId="766826D5" w:rsidR="00892D7C" w:rsidRPr="00892D7C" w:rsidRDefault="00892D7C" w:rsidP="00892D7C">
      <w:pPr>
        <w:spacing w:before="0" w:after="120"/>
        <w:rPr>
          <w:ins w:id="227" w:author="Bob Leck" w:date="2022-02-24T14:03:00Z"/>
          <w:b/>
          <w:bCs/>
          <w:szCs w:val="24"/>
          <w:lang w:val="en-US"/>
          <w:rPrChange w:id="228" w:author="Bob Leck" w:date="2022-02-24T14:04:00Z">
            <w:rPr>
              <w:ins w:id="229" w:author="Bob Leck" w:date="2022-02-24T14:03:00Z"/>
              <w:szCs w:val="24"/>
              <w:lang w:val="en-US"/>
            </w:rPr>
          </w:rPrChange>
        </w:rPr>
      </w:pPr>
      <w:ins w:id="230" w:author="Bob Leck" w:date="2022-02-24T14:03:00Z">
        <w:r w:rsidRPr="00892D7C">
          <w:rPr>
            <w:b/>
            <w:bCs/>
            <w:szCs w:val="24"/>
            <w:lang w:val="en-US"/>
            <w:rPrChange w:id="231" w:author="Bob Leck" w:date="2022-02-24T14:04:00Z">
              <w:rPr>
                <w:szCs w:val="24"/>
                <w:lang w:val="en-US"/>
              </w:rPr>
            </w:rPrChange>
          </w:rPr>
          <w:t>5.0</w:t>
        </w:r>
      </w:ins>
      <w:ins w:id="232" w:author="Bob Leck" w:date="2022-02-24T14:04:00Z">
        <w:r>
          <w:rPr>
            <w:b/>
            <w:bCs/>
            <w:szCs w:val="24"/>
            <w:lang w:val="en-US"/>
          </w:rPr>
          <w:tab/>
        </w:r>
      </w:ins>
      <w:ins w:id="233" w:author="Bob Leck" w:date="2022-02-26T09:05:00Z">
        <w:r w:rsidR="00EC3D7A">
          <w:rPr>
            <w:b/>
            <w:bCs/>
            <w:szCs w:val="24"/>
            <w:lang w:val="en-US"/>
          </w:rPr>
          <w:tab/>
        </w:r>
      </w:ins>
      <w:ins w:id="234" w:author="Bob Leck" w:date="2022-02-24T14:03:00Z">
        <w:r w:rsidRPr="00892D7C">
          <w:rPr>
            <w:b/>
            <w:bCs/>
            <w:szCs w:val="24"/>
            <w:lang w:val="en-US"/>
            <w:rPrChange w:id="235" w:author="Bob Leck" w:date="2022-02-24T14:04:00Z">
              <w:rPr>
                <w:szCs w:val="24"/>
                <w:lang w:val="en-US"/>
              </w:rPr>
            </w:rPrChange>
          </w:rPr>
          <w:t xml:space="preserve"> Related ITU Documents</w:t>
        </w:r>
      </w:ins>
    </w:p>
    <w:bookmarkEnd w:id="221"/>
    <w:p w14:paraId="5E95AF57" w14:textId="44721478" w:rsidR="00CF2F9A" w:rsidRPr="00892D7C" w:rsidRDefault="00CF2F9A" w:rsidP="00CF2F9A">
      <w:pPr>
        <w:keepNext/>
        <w:keepLines/>
        <w:tabs>
          <w:tab w:val="clear" w:pos="794"/>
          <w:tab w:val="clear" w:pos="1191"/>
          <w:tab w:val="clear" w:pos="1588"/>
          <w:tab w:val="clear" w:pos="1985"/>
          <w:tab w:val="left" w:pos="1134"/>
          <w:tab w:val="left" w:pos="1871"/>
          <w:tab w:val="left" w:pos="2268"/>
        </w:tabs>
        <w:spacing w:before="160" w:after="120"/>
        <w:rPr>
          <w:ins w:id="236" w:author="Bob Leck" w:date="2022-02-23T08:04:00Z"/>
          <w:b/>
          <w:bCs/>
          <w:iCs/>
          <w:rPrChange w:id="237" w:author="Bob Leck" w:date="2022-02-24T14:04:00Z">
            <w:rPr>
              <w:ins w:id="238" w:author="Bob Leck" w:date="2022-02-23T08:04:00Z"/>
              <w:iCs/>
            </w:rPr>
          </w:rPrChange>
        </w:rPr>
      </w:pPr>
      <w:ins w:id="239" w:author="Bob Leck" w:date="2022-02-23T08:04:00Z">
        <w:r w:rsidRPr="00892D7C">
          <w:rPr>
            <w:b/>
            <w:bCs/>
            <w:iCs/>
            <w:rPrChange w:id="240" w:author="Bob Leck" w:date="2022-02-24T14:04:00Z">
              <w:rPr>
                <w:iCs/>
              </w:rPr>
            </w:rPrChange>
          </w:rPr>
          <w:t>5.1</w:t>
        </w:r>
      </w:ins>
      <w:ins w:id="241" w:author="Bob Leck" w:date="2022-02-24T14:04:00Z">
        <w:r w:rsidR="00892D7C" w:rsidRPr="00892D7C">
          <w:rPr>
            <w:b/>
            <w:bCs/>
            <w:iCs/>
            <w:rPrChange w:id="242" w:author="Bob Leck" w:date="2022-02-24T14:04:00Z">
              <w:rPr>
                <w:iCs/>
              </w:rPr>
            </w:rPrChange>
          </w:rPr>
          <w:tab/>
        </w:r>
      </w:ins>
      <w:ins w:id="243" w:author="Bob Leck" w:date="2022-02-23T08:04:00Z">
        <w:r w:rsidRPr="00892D7C">
          <w:rPr>
            <w:b/>
            <w:bCs/>
            <w:iCs/>
            <w:rPrChange w:id="244" w:author="Bob Leck" w:date="2022-02-24T14:04:00Z">
              <w:rPr>
                <w:iCs/>
              </w:rPr>
            </w:rPrChange>
          </w:rPr>
          <w:t xml:space="preserve"> Recommendations </w:t>
        </w:r>
      </w:ins>
    </w:p>
    <w:p w14:paraId="2F749099" w14:textId="77777777" w:rsidR="00CF2F9A" w:rsidRPr="00393688" w:rsidRDefault="00CF2F9A" w:rsidP="00CF2F9A">
      <w:pPr>
        <w:spacing w:before="0" w:after="120"/>
        <w:rPr>
          <w:ins w:id="245" w:author="Bob Leck" w:date="2022-02-23T08:04:00Z"/>
          <w:szCs w:val="24"/>
          <w:lang w:val="en-US"/>
        </w:rPr>
      </w:pPr>
      <w:ins w:id="246" w:author="Bob Leck" w:date="2022-02-23T08:04:00Z">
        <w:r w:rsidRPr="00393688">
          <w:rPr>
            <w:szCs w:val="24"/>
            <w:lang w:val="en-US"/>
          </w:rPr>
          <w:t>Recommendation ITU-R F.1610 “Planning, design and implementation of HF fixed service radio systems”</w:t>
        </w:r>
      </w:ins>
    </w:p>
    <w:p w14:paraId="25DBF7F4" w14:textId="77777777" w:rsidR="00CF2F9A" w:rsidRPr="00393688" w:rsidRDefault="00CF2F9A" w:rsidP="00CF2F9A">
      <w:pPr>
        <w:spacing w:before="0" w:after="120"/>
        <w:rPr>
          <w:ins w:id="247" w:author="Bob Leck" w:date="2022-02-23T08:04:00Z"/>
          <w:szCs w:val="24"/>
          <w:lang w:val="en-US"/>
        </w:rPr>
      </w:pPr>
      <w:ins w:id="248" w:author="Bob Leck" w:date="2022-02-23T08:04:00Z">
        <w:r w:rsidRPr="00393688">
          <w:rPr>
            <w:szCs w:val="24"/>
            <w:lang w:val="en-US"/>
          </w:rPr>
          <w:t>Recommendation ITU-R F.1611 “Prediction methods for adaptive HF system planning and operation”</w:t>
        </w:r>
      </w:ins>
    </w:p>
    <w:p w14:paraId="02C4123A" w14:textId="77777777" w:rsidR="00CF2F9A" w:rsidRPr="00393688" w:rsidRDefault="00CF2F9A" w:rsidP="00CF2F9A">
      <w:pPr>
        <w:spacing w:before="0" w:after="120"/>
        <w:rPr>
          <w:ins w:id="249" w:author="Bob Leck" w:date="2022-02-23T08:04:00Z"/>
          <w:szCs w:val="24"/>
          <w:lang w:val="en-US"/>
        </w:rPr>
      </w:pPr>
      <w:ins w:id="250" w:author="Bob Leck" w:date="2022-02-23T08:04:00Z">
        <w:r w:rsidRPr="00393688">
          <w:rPr>
            <w:szCs w:val="24"/>
            <w:lang w:val="en-US"/>
          </w:rPr>
          <w:lastRenderedPageBreak/>
          <w:t>Recommendation ITU-R F.1761 “Characteristics of HF fixed radiocommunication systems”</w:t>
        </w:r>
      </w:ins>
    </w:p>
    <w:p w14:paraId="36FBF298" w14:textId="77777777" w:rsidR="00CF2F9A" w:rsidRPr="00393688" w:rsidRDefault="00CF2F9A" w:rsidP="00CF2F9A">
      <w:pPr>
        <w:spacing w:before="0" w:after="120"/>
        <w:rPr>
          <w:ins w:id="251" w:author="Bob Leck" w:date="2022-02-23T08:04:00Z"/>
          <w:szCs w:val="24"/>
          <w:lang w:val="en-US"/>
        </w:rPr>
      </w:pPr>
      <w:ins w:id="252" w:author="Bob Leck" w:date="2022-02-23T08:04:00Z">
        <w:r w:rsidRPr="00393688">
          <w:rPr>
            <w:szCs w:val="24"/>
            <w:lang w:val="en-US"/>
          </w:rPr>
          <w:t>Recommendation ITU-R F.1762 “Characteristics of enhanced applications for high frequency (HF) radiocommunication systems”</w:t>
        </w:r>
      </w:ins>
    </w:p>
    <w:p w14:paraId="7A967B8C" w14:textId="77777777" w:rsidR="00CF2F9A" w:rsidRPr="00393688" w:rsidRDefault="00CF2F9A" w:rsidP="00CF2F9A">
      <w:pPr>
        <w:spacing w:before="0" w:after="120"/>
        <w:rPr>
          <w:ins w:id="253" w:author="Bob Leck" w:date="2022-02-23T08:04:00Z"/>
          <w:szCs w:val="24"/>
          <w:lang w:val="en-US"/>
        </w:rPr>
      </w:pPr>
      <w:ins w:id="254" w:author="Bob Leck" w:date="2022-02-23T08:04:00Z">
        <w:r w:rsidRPr="00393688">
          <w:rPr>
            <w:szCs w:val="24"/>
            <w:lang w:val="en-US"/>
          </w:rPr>
          <w:t>Recommendation ITU-R F.1778 “Channel access requirements for HF adaptive systems in the fixed and land mobile services”</w:t>
        </w:r>
      </w:ins>
    </w:p>
    <w:p w14:paraId="7A0EA1E4" w14:textId="77777777" w:rsidR="00CF2F9A" w:rsidRDefault="00CF2F9A" w:rsidP="00CF2F9A">
      <w:pPr>
        <w:spacing w:before="0" w:after="120"/>
        <w:rPr>
          <w:ins w:id="255" w:author="Bob Leck" w:date="2022-02-23T08:04:00Z"/>
          <w:szCs w:val="24"/>
          <w:lang w:val="en-US"/>
        </w:rPr>
      </w:pPr>
      <w:ins w:id="256" w:author="Bob Leck" w:date="2022-02-23T08:04:00Z">
        <w:r w:rsidRPr="00393688">
          <w:rPr>
            <w:szCs w:val="24"/>
            <w:lang w:val="en-US"/>
          </w:rPr>
          <w:t>Recommendation ITU-R F.1821 “Characteristics of advanced digital high frequency (HF) radiocommunication systems”</w:t>
        </w:r>
      </w:ins>
    </w:p>
    <w:p w14:paraId="1E65A7BC" w14:textId="77777777" w:rsidR="00CF2F9A" w:rsidRPr="00393688" w:rsidRDefault="00CF2F9A" w:rsidP="00CF2F9A">
      <w:pPr>
        <w:spacing w:before="0" w:after="120"/>
        <w:rPr>
          <w:ins w:id="257" w:author="Bob Leck" w:date="2022-02-23T08:04:00Z"/>
          <w:szCs w:val="24"/>
          <w:lang w:val="en-US"/>
        </w:rPr>
      </w:pPr>
      <w:ins w:id="258" w:author="Bob Leck" w:date="2022-02-23T08:04:00Z">
        <w:r>
          <w:rPr>
            <w:szCs w:val="24"/>
            <w:lang w:val="en-US"/>
          </w:rPr>
          <w:t>Recommendation ITU-R F,2061 “HF Fixed Radiocommunication Systems”</w:t>
        </w:r>
      </w:ins>
    </w:p>
    <w:p w14:paraId="3CE08D2C" w14:textId="77777777" w:rsidR="00CF2F9A" w:rsidRPr="00353ECA" w:rsidRDefault="00CF2F9A" w:rsidP="00CF2F9A">
      <w:pPr>
        <w:tabs>
          <w:tab w:val="clear" w:pos="794"/>
          <w:tab w:val="clear" w:pos="1191"/>
          <w:tab w:val="clear" w:pos="1588"/>
          <w:tab w:val="clear" w:pos="1985"/>
          <w:tab w:val="left" w:pos="1134"/>
          <w:tab w:val="left" w:pos="1871"/>
          <w:tab w:val="left" w:pos="2268"/>
        </w:tabs>
        <w:ind w:left="1814" w:hanging="1814"/>
        <w:rPr>
          <w:ins w:id="259" w:author="Bob Leck" w:date="2022-02-23T08:04:00Z"/>
          <w:lang w:eastAsia="zh-CN"/>
        </w:rPr>
      </w:pPr>
      <w:ins w:id="260" w:author="Bob Leck" w:date="2022-02-23T08:04:00Z">
        <w:r>
          <w:rPr>
            <w:lang w:eastAsia="zh-CN"/>
          </w:rPr>
          <w:t xml:space="preserve">Recommendation </w:t>
        </w:r>
        <w:r w:rsidRPr="00353ECA">
          <w:rPr>
            <w:lang w:eastAsia="zh-CN"/>
          </w:rPr>
          <w:t xml:space="preserve">ITU-R </w:t>
        </w:r>
        <w:r w:rsidRPr="00CF2F9A">
          <w:fldChar w:fldCharType="begin"/>
        </w:r>
        <w:r>
          <w:instrText xml:space="preserve"> HYPERLINK "https://www.itu.int/rec/R-REC-SM.328/en" </w:instrText>
        </w:r>
        <w:r w:rsidRPr="00CF2F9A">
          <w:fldChar w:fldCharType="separate"/>
        </w:r>
        <w:r w:rsidRPr="00CF2F9A">
          <w:rPr>
            <w:color w:val="0563C1"/>
            <w:u w:val="single"/>
            <w:lang w:eastAsia="zh-CN"/>
          </w:rPr>
          <w:t>SM.328</w:t>
        </w:r>
        <w:r w:rsidRPr="00CF2F9A">
          <w:rPr>
            <w:color w:val="0563C1"/>
            <w:u w:val="single"/>
            <w:lang w:eastAsia="zh-CN"/>
          </w:rPr>
          <w:fldChar w:fldCharType="end"/>
        </w:r>
        <w:r w:rsidRPr="00353ECA">
          <w:t xml:space="preserve"> </w:t>
        </w:r>
        <w:r w:rsidRPr="00353ECA">
          <w:tab/>
        </w:r>
        <w:r w:rsidRPr="00353ECA">
          <w:rPr>
            <w:lang w:eastAsia="zh-CN"/>
          </w:rPr>
          <w:t>Spectra and bandwidth of emissions</w:t>
        </w:r>
      </w:ins>
    </w:p>
    <w:p w14:paraId="0D949B77" w14:textId="77777777" w:rsidR="00CF2F9A" w:rsidRPr="00353ECA" w:rsidRDefault="00CF2F9A" w:rsidP="00CF2F9A">
      <w:pPr>
        <w:tabs>
          <w:tab w:val="clear" w:pos="794"/>
          <w:tab w:val="clear" w:pos="1191"/>
          <w:tab w:val="clear" w:pos="1588"/>
          <w:tab w:val="clear" w:pos="1985"/>
          <w:tab w:val="left" w:pos="1134"/>
          <w:tab w:val="left" w:pos="1871"/>
          <w:tab w:val="left" w:pos="2268"/>
        </w:tabs>
        <w:ind w:left="1814" w:hanging="1814"/>
        <w:rPr>
          <w:ins w:id="261" w:author="Bob Leck" w:date="2022-02-23T08:04:00Z"/>
          <w:lang w:eastAsia="zh-CN"/>
        </w:rPr>
      </w:pPr>
      <w:ins w:id="262" w:author="Bob Leck" w:date="2022-02-23T08:04:00Z">
        <w:r>
          <w:rPr>
            <w:lang w:eastAsia="zh-CN"/>
          </w:rPr>
          <w:t xml:space="preserve">Recommendation </w:t>
        </w:r>
        <w:r w:rsidRPr="00353ECA">
          <w:rPr>
            <w:lang w:eastAsia="zh-CN"/>
          </w:rPr>
          <w:t xml:space="preserve">ITU-R </w:t>
        </w:r>
        <w:r w:rsidRPr="00CF2F9A">
          <w:fldChar w:fldCharType="begin"/>
        </w:r>
        <w:r>
          <w:instrText xml:space="preserve"> HYPERLINK "https://www.itu.int/rec/R-REC-SM.329/en" </w:instrText>
        </w:r>
        <w:r w:rsidRPr="00CF2F9A">
          <w:fldChar w:fldCharType="separate"/>
        </w:r>
        <w:r w:rsidRPr="00CF2F9A">
          <w:rPr>
            <w:color w:val="0563C1"/>
            <w:u w:val="single"/>
            <w:lang w:eastAsia="zh-CN"/>
          </w:rPr>
          <w:t>SM.329</w:t>
        </w:r>
        <w:r w:rsidRPr="00CF2F9A">
          <w:rPr>
            <w:color w:val="0563C1"/>
            <w:u w:val="single"/>
            <w:lang w:eastAsia="zh-CN"/>
          </w:rPr>
          <w:fldChar w:fldCharType="end"/>
        </w:r>
        <w:r w:rsidRPr="00353ECA">
          <w:t xml:space="preserve"> </w:t>
        </w:r>
        <w:r w:rsidRPr="00353ECA">
          <w:tab/>
        </w:r>
        <w:r w:rsidRPr="00353ECA">
          <w:rPr>
            <w:lang w:eastAsia="zh-CN"/>
          </w:rPr>
          <w:t>Unwanted emissions in the spurious domain</w:t>
        </w:r>
      </w:ins>
    </w:p>
    <w:p w14:paraId="191CECD7" w14:textId="0E0BE6FB" w:rsidR="00CF2F9A" w:rsidRPr="00892D7C" w:rsidRDefault="00CF2F9A" w:rsidP="00CF2F9A">
      <w:pPr>
        <w:keepNext/>
        <w:keepLines/>
        <w:tabs>
          <w:tab w:val="clear" w:pos="794"/>
          <w:tab w:val="clear" w:pos="1191"/>
          <w:tab w:val="clear" w:pos="1588"/>
          <w:tab w:val="clear" w:pos="1985"/>
          <w:tab w:val="left" w:pos="1134"/>
          <w:tab w:val="left" w:pos="1871"/>
          <w:tab w:val="left" w:pos="2268"/>
        </w:tabs>
        <w:spacing w:before="160"/>
        <w:rPr>
          <w:ins w:id="263" w:author="Bob Leck" w:date="2022-02-23T08:04:00Z"/>
          <w:b/>
          <w:bCs/>
          <w:iCs/>
          <w:lang w:eastAsia="zh-CN"/>
          <w:rPrChange w:id="264" w:author="Bob Leck" w:date="2022-02-24T14:04:00Z">
            <w:rPr>
              <w:ins w:id="265" w:author="Bob Leck" w:date="2022-02-23T08:04:00Z"/>
              <w:i/>
              <w:lang w:eastAsia="zh-CN"/>
            </w:rPr>
          </w:rPrChange>
        </w:rPr>
      </w:pPr>
      <w:ins w:id="266" w:author="Bob Leck" w:date="2022-02-23T08:04:00Z">
        <w:r w:rsidRPr="00892D7C">
          <w:rPr>
            <w:b/>
            <w:bCs/>
            <w:iCs/>
            <w:lang w:eastAsia="zh-CN"/>
            <w:rPrChange w:id="267" w:author="Bob Leck" w:date="2022-02-24T14:04:00Z">
              <w:rPr>
                <w:i/>
                <w:lang w:eastAsia="zh-CN"/>
              </w:rPr>
            </w:rPrChange>
          </w:rPr>
          <w:t xml:space="preserve">5.2 </w:t>
        </w:r>
      </w:ins>
      <w:ins w:id="268" w:author="Bob Leck" w:date="2022-02-24T14:04:00Z">
        <w:r w:rsidR="00892D7C">
          <w:rPr>
            <w:b/>
            <w:bCs/>
            <w:iCs/>
            <w:lang w:eastAsia="zh-CN"/>
          </w:rPr>
          <w:tab/>
        </w:r>
      </w:ins>
      <w:ins w:id="269" w:author="Bob Leck" w:date="2022-02-23T08:04:00Z">
        <w:r w:rsidRPr="00892D7C">
          <w:rPr>
            <w:b/>
            <w:bCs/>
            <w:iCs/>
            <w:lang w:eastAsia="zh-CN"/>
            <w:rPrChange w:id="270" w:author="Bob Leck" w:date="2022-02-24T14:04:00Z">
              <w:rPr>
                <w:i/>
                <w:lang w:eastAsia="zh-CN"/>
              </w:rPr>
            </w:rPrChange>
          </w:rPr>
          <w:t>Reports</w:t>
        </w:r>
      </w:ins>
    </w:p>
    <w:p w14:paraId="05B6A7F6" w14:textId="77777777" w:rsidR="00CF2F9A" w:rsidRDefault="00CF2F9A" w:rsidP="00CF2F9A">
      <w:pPr>
        <w:tabs>
          <w:tab w:val="clear" w:pos="794"/>
          <w:tab w:val="clear" w:pos="1191"/>
          <w:tab w:val="clear" w:pos="1588"/>
          <w:tab w:val="clear" w:pos="1985"/>
          <w:tab w:val="left" w:pos="1134"/>
          <w:tab w:val="left" w:pos="1871"/>
          <w:tab w:val="left" w:pos="2608"/>
          <w:tab w:val="left" w:pos="3345"/>
        </w:tabs>
        <w:spacing w:before="80"/>
        <w:ind w:left="1814" w:hanging="1814"/>
        <w:rPr>
          <w:ins w:id="271" w:author="Bob Leck" w:date="2022-02-23T08:04:00Z"/>
          <w:lang w:eastAsia="zh-CN"/>
        </w:rPr>
      </w:pPr>
      <w:ins w:id="272" w:author="Bob Leck" w:date="2022-02-23T08:04:00Z">
        <w:r>
          <w:rPr>
            <w:lang w:eastAsia="zh-CN"/>
          </w:rPr>
          <w:t xml:space="preserve">Report </w:t>
        </w:r>
        <w:r w:rsidRPr="00353ECA">
          <w:rPr>
            <w:lang w:eastAsia="zh-CN"/>
          </w:rPr>
          <w:t xml:space="preserve">ITU-R </w:t>
        </w:r>
        <w:r w:rsidRPr="00CF2F9A">
          <w:fldChar w:fldCharType="begin"/>
        </w:r>
        <w:r>
          <w:instrText xml:space="preserve"> HYPERLINK "https://www.itu.int/pub/R-REP-BS.458" </w:instrText>
        </w:r>
        <w:r w:rsidRPr="00CF2F9A">
          <w:fldChar w:fldCharType="separate"/>
        </w:r>
        <w:r w:rsidRPr="00CF2F9A">
          <w:rPr>
            <w:color w:val="0563C1"/>
            <w:u w:val="single"/>
            <w:lang w:eastAsia="zh-CN"/>
          </w:rPr>
          <w:t>BS.458</w:t>
        </w:r>
        <w:r w:rsidRPr="00CF2F9A">
          <w:rPr>
            <w:color w:val="0563C1"/>
            <w:u w:val="single"/>
            <w:lang w:eastAsia="zh-CN"/>
          </w:rPr>
          <w:fldChar w:fldCharType="end"/>
        </w:r>
        <w:r w:rsidRPr="00353ECA">
          <w:t xml:space="preserve"> </w:t>
        </w:r>
        <w:r w:rsidRPr="00353ECA">
          <w:tab/>
        </w:r>
        <w:r w:rsidRPr="00353ECA">
          <w:rPr>
            <w:lang w:eastAsia="zh-CN"/>
          </w:rPr>
          <w:t>Characteristics of systems in LF, MF and HF broadcasting</w:t>
        </w:r>
      </w:ins>
    </w:p>
    <w:p w14:paraId="4B563027" w14:textId="77777777" w:rsidR="00CF2F9A" w:rsidRDefault="00CF2F9A" w:rsidP="00CF2F9A">
      <w:pPr>
        <w:tabs>
          <w:tab w:val="clear" w:pos="794"/>
          <w:tab w:val="clear" w:pos="1191"/>
          <w:tab w:val="clear" w:pos="1588"/>
          <w:tab w:val="clear" w:pos="1985"/>
          <w:tab w:val="left" w:pos="1134"/>
          <w:tab w:val="left" w:pos="1871"/>
          <w:tab w:val="left" w:pos="2608"/>
          <w:tab w:val="left" w:pos="3345"/>
        </w:tabs>
        <w:spacing w:before="80"/>
        <w:ind w:left="1814" w:hanging="1814"/>
        <w:rPr>
          <w:ins w:id="273" w:author="Bob Leck" w:date="2022-02-23T08:04:00Z"/>
          <w:lang w:eastAsia="zh-CN"/>
        </w:rPr>
      </w:pPr>
    </w:p>
    <w:p w14:paraId="44823351" w14:textId="77777777" w:rsidR="00CF2F9A" w:rsidRPr="00393688" w:rsidRDefault="00CF2F9A" w:rsidP="00CF2F9A">
      <w:pPr>
        <w:spacing w:before="0" w:after="120"/>
        <w:rPr>
          <w:ins w:id="274" w:author="Bob Leck" w:date="2022-02-23T08:04:00Z"/>
          <w:szCs w:val="24"/>
          <w:lang w:val="en-US"/>
        </w:rPr>
      </w:pPr>
      <w:ins w:id="275" w:author="Bob Leck" w:date="2022-02-23T08:04:00Z">
        <w:r w:rsidRPr="00393688">
          <w:rPr>
            <w:szCs w:val="24"/>
            <w:lang w:val="en-US"/>
          </w:rPr>
          <w:t>Report ITU-R F.2061 “HF fixed radiocommunications systems”;</w:t>
        </w:r>
      </w:ins>
    </w:p>
    <w:p w14:paraId="51F77A86" w14:textId="77777777" w:rsidR="00CF2F9A" w:rsidRPr="00393688" w:rsidRDefault="00CF2F9A" w:rsidP="00CF2F9A">
      <w:pPr>
        <w:spacing w:before="0" w:after="120"/>
        <w:rPr>
          <w:ins w:id="276" w:author="Bob Leck" w:date="2022-02-23T08:04:00Z"/>
          <w:szCs w:val="24"/>
          <w:lang w:val="en-US"/>
        </w:rPr>
      </w:pPr>
      <w:ins w:id="277" w:author="Bob Leck" w:date="2022-02-23T08:04:00Z">
        <w:r w:rsidRPr="00393688">
          <w:rPr>
            <w:szCs w:val="24"/>
            <w:lang w:val="en-US"/>
          </w:rPr>
          <w:t>Report ITU-R F.2087 “Requirements for high frequency (HF) radiocommunication systems in the fixed service”</w:t>
        </w:r>
      </w:ins>
    </w:p>
    <w:p w14:paraId="1E244731" w14:textId="77777777" w:rsidR="00CF2F9A" w:rsidRDefault="00CF2F9A" w:rsidP="00CF2F9A">
      <w:pPr>
        <w:spacing w:before="0" w:after="120"/>
        <w:rPr>
          <w:ins w:id="278" w:author="Bob Leck" w:date="2022-02-23T08:04:00Z"/>
          <w:szCs w:val="24"/>
          <w:lang w:val="en-US"/>
        </w:rPr>
      </w:pPr>
      <w:ins w:id="279" w:author="Bob Leck" w:date="2022-02-23T08:04:00Z">
        <w:r w:rsidRPr="00393688">
          <w:rPr>
            <w:szCs w:val="24"/>
            <w:lang w:val="en-US"/>
          </w:rPr>
          <w:t>Report ITU-R F.2484 “Cooperative frequency competition model and the corresponding algorithms and protocols for improving the HF sky-wave electromagnetic environment.”</w:t>
        </w:r>
      </w:ins>
    </w:p>
    <w:p w14:paraId="70CBD47A" w14:textId="162BEA3F" w:rsidR="00CF2F9A" w:rsidRPr="00353ECA" w:rsidRDefault="00CF2F9A" w:rsidP="00CF2F9A">
      <w:pPr>
        <w:tabs>
          <w:tab w:val="clear" w:pos="794"/>
          <w:tab w:val="clear" w:pos="1191"/>
          <w:tab w:val="clear" w:pos="1588"/>
          <w:tab w:val="clear" w:pos="1985"/>
          <w:tab w:val="left" w:pos="1134"/>
          <w:tab w:val="left" w:pos="1871"/>
          <w:tab w:val="left" w:pos="2608"/>
          <w:tab w:val="left" w:pos="3345"/>
        </w:tabs>
        <w:spacing w:before="0" w:after="120"/>
        <w:ind w:left="1814" w:hanging="1814"/>
        <w:rPr>
          <w:ins w:id="280" w:author="Bob Leck" w:date="2022-02-23T08:04:00Z"/>
          <w:i/>
          <w:iCs/>
          <w:lang w:eastAsia="zh-CN"/>
        </w:rPr>
      </w:pPr>
      <w:ins w:id="281" w:author="Bob Leck" w:date="2022-02-23T08:04:00Z">
        <w:r w:rsidRPr="00892D7C">
          <w:rPr>
            <w:b/>
            <w:bCs/>
            <w:lang w:eastAsia="zh-CN"/>
            <w:rPrChange w:id="282" w:author="Bob Leck" w:date="2022-02-24T14:04:00Z">
              <w:rPr>
                <w:i/>
                <w:iCs/>
                <w:lang w:eastAsia="zh-CN"/>
              </w:rPr>
            </w:rPrChange>
          </w:rPr>
          <w:t xml:space="preserve">5.3 </w:t>
        </w:r>
      </w:ins>
      <w:ins w:id="283" w:author="Bob Leck" w:date="2022-02-24T14:04:00Z">
        <w:r w:rsidR="00892D7C">
          <w:rPr>
            <w:b/>
            <w:bCs/>
            <w:lang w:eastAsia="zh-CN"/>
          </w:rPr>
          <w:tab/>
        </w:r>
      </w:ins>
      <w:ins w:id="284" w:author="Bob Leck" w:date="2022-02-23T08:04:00Z">
        <w:r w:rsidRPr="00892D7C">
          <w:rPr>
            <w:b/>
            <w:bCs/>
            <w:lang w:eastAsia="zh-CN"/>
            <w:rPrChange w:id="285" w:author="Bob Leck" w:date="2022-02-24T14:04:00Z">
              <w:rPr>
                <w:i/>
                <w:iCs/>
                <w:lang w:eastAsia="zh-CN"/>
              </w:rPr>
            </w:rPrChange>
          </w:rPr>
          <w:t>Radio Regulations Appendices (2020 Edition</w:t>
        </w:r>
        <w:r w:rsidRPr="00353ECA">
          <w:rPr>
            <w:i/>
            <w:iCs/>
            <w:lang w:eastAsia="zh-CN"/>
          </w:rPr>
          <w:t>)</w:t>
        </w:r>
      </w:ins>
    </w:p>
    <w:p w14:paraId="56A33691" w14:textId="77777777" w:rsidR="00CF2F9A" w:rsidRPr="00393688" w:rsidRDefault="00CF2F9A" w:rsidP="00CF2F9A">
      <w:pPr>
        <w:spacing w:before="0" w:after="120"/>
        <w:rPr>
          <w:ins w:id="286" w:author="Bob Leck" w:date="2022-02-23T08:04:00Z"/>
          <w:szCs w:val="24"/>
          <w:lang w:val="en-US"/>
        </w:rPr>
      </w:pPr>
      <w:ins w:id="287" w:author="Bob Leck" w:date="2022-02-23T08:04:00Z">
        <w:r w:rsidRPr="00393688">
          <w:rPr>
            <w:szCs w:val="24"/>
            <w:lang w:val="en-US"/>
          </w:rPr>
          <w:t>Appendix 15 – “System specifications for double-sideband (DSB), single-sideband (SSB) and digitally modulated emissions in the HF broadcasting service”</w:t>
        </w:r>
      </w:ins>
    </w:p>
    <w:p w14:paraId="4E714865" w14:textId="77777777" w:rsidR="00CF2F9A" w:rsidRPr="00393688" w:rsidRDefault="00CF2F9A" w:rsidP="00CF2F9A">
      <w:pPr>
        <w:spacing w:before="0" w:after="120"/>
        <w:rPr>
          <w:ins w:id="288" w:author="Bob Leck" w:date="2022-02-23T08:04:00Z"/>
          <w:szCs w:val="24"/>
          <w:lang w:val="en-US"/>
        </w:rPr>
      </w:pPr>
      <w:ins w:id="289" w:author="Bob Leck" w:date="2022-02-23T08:04:00Z">
        <w:r w:rsidRPr="00393688">
          <w:rPr>
            <w:szCs w:val="24"/>
            <w:lang w:val="en-US"/>
          </w:rPr>
          <w:t>Appendix 17 - “Frequencies and channeling arrangements in the high-frequency bands for the maritime mobile service”</w:t>
        </w:r>
      </w:ins>
    </w:p>
    <w:p w14:paraId="6AF31DDC" w14:textId="77777777" w:rsidR="00CF2F9A" w:rsidRPr="00393688" w:rsidRDefault="00CF2F9A" w:rsidP="00CF2F9A">
      <w:pPr>
        <w:spacing w:before="0" w:after="120"/>
        <w:rPr>
          <w:ins w:id="290" w:author="Bob Leck" w:date="2022-02-23T08:04:00Z"/>
          <w:szCs w:val="24"/>
          <w:lang w:val="en-US"/>
        </w:rPr>
      </w:pPr>
      <w:ins w:id="291" w:author="Bob Leck" w:date="2022-02-23T08:04:00Z">
        <w:r w:rsidRPr="00393688">
          <w:rPr>
            <w:szCs w:val="24"/>
            <w:lang w:val="en-US"/>
          </w:rPr>
          <w:t>Appendix 25 - “Provisions and associated frequency allotment Plan for coast radiotelephone stations operating in the exclusive maritime mobile bands between 4 000 kHz and 27 500 kHz.”</w:t>
        </w:r>
      </w:ins>
    </w:p>
    <w:p w14:paraId="0BCD7297" w14:textId="77777777" w:rsidR="00CF2F9A" w:rsidRPr="00393688" w:rsidRDefault="00CF2F9A" w:rsidP="00CF2F9A">
      <w:pPr>
        <w:spacing w:before="0" w:after="120"/>
        <w:rPr>
          <w:ins w:id="292" w:author="Bob Leck" w:date="2022-02-23T08:04:00Z"/>
          <w:szCs w:val="24"/>
          <w:lang w:val="en-US"/>
        </w:rPr>
      </w:pPr>
      <w:ins w:id="293" w:author="Bob Leck" w:date="2022-02-23T08:04:00Z">
        <w:r w:rsidRPr="00393688">
          <w:rPr>
            <w:szCs w:val="24"/>
            <w:lang w:val="en-US"/>
          </w:rPr>
          <w:t>Appendix 26 -  “Provisions and associated Frequency Allotment Plan for the aeronautical mobile (OR) service in the bands allocated exclusively to that service between 3 025 kHz and 18 030 kHz.</w:t>
        </w:r>
      </w:ins>
    </w:p>
    <w:p w14:paraId="63B1D376" w14:textId="77777777" w:rsidR="00CF2F9A" w:rsidRPr="00393688" w:rsidRDefault="00CF2F9A" w:rsidP="00CF2F9A">
      <w:pPr>
        <w:spacing w:before="0" w:after="120"/>
        <w:rPr>
          <w:ins w:id="294" w:author="Bob Leck" w:date="2022-02-23T08:04:00Z"/>
          <w:szCs w:val="24"/>
          <w:lang w:val="en-US"/>
        </w:rPr>
      </w:pPr>
      <w:ins w:id="295" w:author="Bob Leck" w:date="2022-02-23T08:04:00Z">
        <w:r w:rsidRPr="00393688">
          <w:rPr>
            <w:szCs w:val="24"/>
            <w:lang w:val="en-US"/>
          </w:rPr>
          <w:t>Appendix 27 - Frequency allotment Plan for the aeronautical mobile (R) service and related information</w:t>
        </w:r>
      </w:ins>
    </w:p>
    <w:p w14:paraId="380A3015" w14:textId="77777777" w:rsidR="00255390" w:rsidRDefault="00255390" w:rsidP="00801CF4"/>
    <w:p w14:paraId="79E363C7" w14:textId="77777777" w:rsidR="00255390" w:rsidRPr="00A614F0" w:rsidRDefault="0084401D" w:rsidP="00801CF4">
      <w:ins w:id="296" w:author="Bob Leck" w:date="2022-02-23T07:34:00Z">
        <w:r>
          <w:br w:type="page"/>
        </w:r>
      </w:ins>
      <w:bookmarkEnd w:id="157"/>
    </w:p>
    <w:p w14:paraId="2377B471" w14:textId="77777777" w:rsidR="00801CF4" w:rsidRPr="00801CF4" w:rsidRDefault="00801CF4" w:rsidP="00801CF4">
      <w:pPr>
        <w:pStyle w:val="AnnexNoTitle"/>
        <w:rPr>
          <w:lang w:val="en-US"/>
        </w:rPr>
      </w:pPr>
      <w:r w:rsidRPr="00801CF4">
        <w:rPr>
          <w:lang w:val="en-US"/>
        </w:rPr>
        <w:lastRenderedPageBreak/>
        <w:t>Annex 1</w:t>
      </w:r>
    </w:p>
    <w:p w14:paraId="4252234D" w14:textId="77777777" w:rsidR="00801CF4" w:rsidRPr="00801CF4" w:rsidRDefault="00801CF4" w:rsidP="00801CF4">
      <w:pPr>
        <w:pStyle w:val="Heading1"/>
        <w:rPr>
          <w:lang w:val="en-US"/>
        </w:rPr>
      </w:pPr>
      <w:r w:rsidRPr="00801CF4">
        <w:rPr>
          <w:lang w:val="en-US"/>
        </w:rPr>
        <w:t>1</w:t>
      </w:r>
      <w:r w:rsidRPr="00801CF4">
        <w:rPr>
          <w:lang w:val="en-US"/>
        </w:rPr>
        <w:tab/>
      </w:r>
      <w:commentRangeStart w:id="297"/>
      <w:r w:rsidRPr="00801CF4">
        <w:rPr>
          <w:lang w:val="en-US"/>
        </w:rPr>
        <w:t>Introduction</w:t>
      </w:r>
      <w:commentRangeEnd w:id="297"/>
      <w:r w:rsidR="0033462F">
        <w:rPr>
          <w:rStyle w:val="CommentReference"/>
          <w:b w:val="0"/>
        </w:rPr>
        <w:commentReference w:id="297"/>
      </w:r>
    </w:p>
    <w:p w14:paraId="6421090D" w14:textId="095E1EE7" w:rsidR="00801CF4" w:rsidRPr="00A614F0" w:rsidRDefault="00801CF4" w:rsidP="00801CF4">
      <w:r w:rsidRPr="00A614F0">
        <w:t xml:space="preserve">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w:t>
      </w:r>
      <w:ins w:id="298" w:author="Bob Leck" w:date="2022-02-26T09:06:00Z">
        <w:r w:rsidR="00EC3D7A">
          <w:t xml:space="preserve">several </w:t>
        </w:r>
      </w:ins>
      <w:del w:id="299" w:author="Bob Leck" w:date="2022-02-26T09:06:00Z">
        <w:r w:rsidRPr="00A614F0" w:rsidDel="00EC3D7A">
          <w:delText>two</w:delText>
        </w:r>
      </w:del>
      <w:r w:rsidRPr="00A614F0">
        <w:t xml:space="preserve"> technologies that are examples of advanced digital HF systems. This Recommendation specifies the characteristics of </w:t>
      </w:r>
      <w:ins w:id="300" w:author="Bob Leck" w:date="2022-02-26T09:06:00Z">
        <w:r w:rsidR="00EC3D7A">
          <w:t xml:space="preserve"> those </w:t>
        </w:r>
      </w:ins>
      <w:del w:id="301" w:author="Bob Leck" w:date="2022-02-26T09:06:00Z">
        <w:r w:rsidRPr="00A614F0" w:rsidDel="00EC3D7A">
          <w:delText xml:space="preserve">these types of </w:delText>
        </w:r>
      </w:del>
      <w:r w:rsidRPr="00A614F0">
        <w:t>systems.</w:t>
      </w:r>
    </w:p>
    <w:p w14:paraId="62652DE2" w14:textId="77777777" w:rsidR="00CF2F9A" w:rsidRDefault="00801CF4" w:rsidP="00CF2F9A">
      <w:pPr>
        <w:rPr>
          <w:ins w:id="302" w:author="Bob Leck" w:date="2022-02-23T08:04:00Z"/>
        </w:rPr>
      </w:pPr>
      <w:del w:id="303" w:author="Bob Leck" w:date="2022-02-23T08:23:00Z">
        <w:r w:rsidRPr="00A614F0" w:rsidDel="007F4DEE">
          <w:delText xml:space="preserve">For the purpose of this Recommendation spectrum efficiency is defined as an objective with two parts. The first is to achieve maximum throughput (bits/Hertz/s) and the second is to maximize the number of users, per frequency net. These objectives maximize the ability of fixed communications to achieve performance and mission goals. </w:delText>
        </w:r>
      </w:del>
    </w:p>
    <w:p w14:paraId="5E9E2219" w14:textId="6242522C" w:rsidR="00CF2F9A" w:rsidRDefault="00CF2F9A" w:rsidP="00CF2F9A">
      <w:pPr>
        <w:rPr>
          <w:ins w:id="304" w:author="Bob Leck" w:date="2022-02-23T08:04:00Z"/>
          <w:lang w:val="en-US"/>
        </w:rPr>
      </w:pPr>
      <w:ins w:id="305" w:author="Bob Leck" w:date="2022-02-23T08:04:00Z">
        <w:r w:rsidRPr="00DB4E2D">
          <w:rPr>
            <w:lang w:val="en-US"/>
          </w:rPr>
          <w:t xml:space="preserve">In recent years, wideband approaches have been proposed for increasing the capability of HF radio communications. These approaches use contiguous and non-contiguous (across 200 kHz) signaling bandwidths exceeding the traditional SSB voice channel bandwidth of 3 kHz, in some cases by as much as a factor 16. (48 kHz contiguous bandwidth). </w:t>
        </w:r>
        <w:r w:rsidRPr="005A75F7">
          <w:rPr>
            <w:lang w:val="en-US"/>
          </w:rPr>
          <w:t>This Re</w:t>
        </w:r>
        <w:r>
          <w:rPr>
            <w:lang w:val="en-US"/>
          </w:rPr>
          <w:t xml:space="preserve">commendation </w:t>
        </w:r>
        <w:r w:rsidRPr="005A75F7">
          <w:rPr>
            <w:lang w:val="en-US"/>
          </w:rPr>
          <w:t xml:space="preserve"> contains </w:t>
        </w:r>
      </w:ins>
      <w:ins w:id="306" w:author="Bob Leck" w:date="2022-03-01T10:47:00Z">
        <w:r w:rsidR="00EF6B70">
          <w:rPr>
            <w:lang w:val="en-US"/>
          </w:rPr>
          <w:t>an Appendix</w:t>
        </w:r>
      </w:ins>
      <w:ins w:id="307" w:author="Bob Leck" w:date="2022-02-23T08:04:00Z">
        <w:r w:rsidRPr="005A75F7">
          <w:rPr>
            <w:lang w:val="en-US"/>
          </w:rPr>
          <w:t xml:space="preserve"> that provide</w:t>
        </w:r>
      </w:ins>
      <w:ins w:id="308" w:author="Bob Leck" w:date="2022-03-01T10:47:00Z">
        <w:r w:rsidR="00EF6B70">
          <w:rPr>
            <w:lang w:val="en-US"/>
          </w:rPr>
          <w:t>s</w:t>
        </w:r>
      </w:ins>
      <w:ins w:id="309" w:author="Bob Leck" w:date="2022-02-23T08:04:00Z">
        <w:r w:rsidRPr="005A75F7">
          <w:rPr>
            <w:lang w:val="en-US"/>
          </w:rPr>
          <w:t xml:space="preserve"> technical characteristics of </w:t>
        </w:r>
      </w:ins>
      <w:ins w:id="310" w:author="Bob Leck" w:date="2022-03-01T10:48:00Z">
        <w:r w:rsidR="00EF6B70">
          <w:rPr>
            <w:lang w:val="en-US"/>
          </w:rPr>
          <w:t xml:space="preserve">HF Digital and </w:t>
        </w:r>
      </w:ins>
      <w:ins w:id="311" w:author="Bob Leck" w:date="2022-02-26T09:07:00Z">
        <w:r w:rsidR="00EC3D7A">
          <w:rPr>
            <w:lang w:val="en-US"/>
          </w:rPr>
          <w:t>AGILE-HF</w:t>
        </w:r>
      </w:ins>
      <w:ins w:id="312" w:author="Bob Leck" w:date="2022-02-23T08:04:00Z">
        <w:r w:rsidRPr="005A75F7">
          <w:rPr>
            <w:lang w:val="en-US"/>
          </w:rPr>
          <w:t xml:space="preserve"> Systems operating within the 3-30 MHz frequency band.</w:t>
        </w:r>
      </w:ins>
      <w:ins w:id="313" w:author="Bob Leck" w:date="2022-02-25T15:58:00Z">
        <w:r w:rsidR="002B5766">
          <w:rPr>
            <w:lang w:val="en-US"/>
          </w:rPr>
          <w:t xml:space="preserve"> </w:t>
        </w:r>
      </w:ins>
      <w:ins w:id="314" w:author="Bob Leck" w:date="2022-03-01T10:48:00Z">
        <w:r w:rsidR="00EF6B70">
          <w:rPr>
            <w:lang w:val="en-US"/>
          </w:rPr>
          <w:t>(Appendix 1)</w:t>
        </w:r>
      </w:ins>
    </w:p>
    <w:p w14:paraId="738F019B" w14:textId="77777777" w:rsidR="00CF2F9A" w:rsidRDefault="00CF2F9A">
      <w:pPr>
        <w:rPr>
          <w:ins w:id="315" w:author="Bob Leck" w:date="2022-02-23T07:41:00Z"/>
          <w:szCs w:val="24"/>
        </w:rPr>
        <w:pPrChange w:id="316" w:author="Bob Leck" w:date="2022-02-23T08:04:00Z">
          <w:pPr>
            <w:pStyle w:val="PlainText"/>
          </w:pPr>
        </w:pPrChange>
      </w:pPr>
    </w:p>
    <w:p w14:paraId="503D800F" w14:textId="788E32A6" w:rsidR="0084401D" w:rsidRDefault="0084401D" w:rsidP="0084401D">
      <w:pPr>
        <w:pStyle w:val="PlainText"/>
        <w:rPr>
          <w:ins w:id="317" w:author="Bob Leck" w:date="2022-02-23T07:41:00Z"/>
          <w:rFonts w:ascii="Times New Roman" w:hAnsi="Times New Roman"/>
          <w:sz w:val="24"/>
          <w:szCs w:val="24"/>
        </w:rPr>
      </w:pPr>
      <w:ins w:id="318" w:author="Bob Leck" w:date="2022-02-23T07:41:00Z">
        <w:r>
          <w:rPr>
            <w:rFonts w:ascii="Times New Roman" w:hAnsi="Times New Roman"/>
            <w:sz w:val="24"/>
            <w:szCs w:val="24"/>
          </w:rPr>
          <w:t xml:space="preserve">While the HF band is advantageous for long-distant communication applications, it is also a critical and affordable option for the commercial sector in lieu of satellite communications.  The challenge with </w:t>
        </w:r>
      </w:ins>
      <w:ins w:id="319" w:author="Bob Leck" w:date="2022-02-24T14:06:00Z">
        <w:r w:rsidR="00892D7C">
          <w:rPr>
            <w:rFonts w:ascii="Times New Roman" w:hAnsi="Times New Roman"/>
            <w:sz w:val="24"/>
            <w:szCs w:val="24"/>
          </w:rPr>
          <w:t xml:space="preserve">emerging advanced  </w:t>
        </w:r>
      </w:ins>
      <w:ins w:id="320" w:author="Bob Leck" w:date="2022-02-23T07:41:00Z">
        <w:r>
          <w:rPr>
            <w:rFonts w:ascii="Times New Roman" w:hAnsi="Times New Roman"/>
            <w:sz w:val="24"/>
            <w:szCs w:val="24"/>
          </w:rPr>
          <w:t xml:space="preserve"> </w:t>
        </w:r>
      </w:ins>
      <w:ins w:id="321" w:author="Bob Leck" w:date="2022-02-26T09:09:00Z">
        <w:r w:rsidR="00EC3D7A">
          <w:rPr>
            <w:rFonts w:ascii="Times New Roman" w:hAnsi="Times New Roman"/>
            <w:sz w:val="24"/>
            <w:szCs w:val="24"/>
          </w:rPr>
          <w:t>AGILE-</w:t>
        </w:r>
      </w:ins>
      <w:ins w:id="322" w:author="Bob Leck" w:date="2022-02-23T07:41:00Z">
        <w:r>
          <w:rPr>
            <w:rFonts w:ascii="Times New Roman" w:hAnsi="Times New Roman"/>
            <w:sz w:val="24"/>
            <w:szCs w:val="24"/>
          </w:rPr>
          <w:t xml:space="preserve">HF  is seeking increased bandwidth while not impeding </w:t>
        </w:r>
      </w:ins>
      <w:ins w:id="323" w:author="Bob Leck" w:date="2022-02-26T09:08:00Z">
        <w:r w:rsidR="00EC3D7A">
          <w:rPr>
            <w:rFonts w:ascii="Times New Roman" w:hAnsi="Times New Roman"/>
            <w:sz w:val="24"/>
            <w:szCs w:val="24"/>
          </w:rPr>
          <w:t xml:space="preserve">incumbents within the frequency band </w:t>
        </w:r>
      </w:ins>
      <w:ins w:id="324" w:author="Bob Leck" w:date="2022-02-23T07:41:00Z">
        <w:r>
          <w:rPr>
            <w:rFonts w:ascii="Times New Roman" w:hAnsi="Times New Roman"/>
            <w:sz w:val="24"/>
            <w:szCs w:val="24"/>
          </w:rPr>
          <w:t>or countries dedicated legacy frequency needs.</w:t>
        </w:r>
      </w:ins>
      <w:ins w:id="325" w:author="Bob Leck" w:date="2022-02-24T14:07:00Z">
        <w:r w:rsidR="00C57B16">
          <w:rPr>
            <w:rFonts w:ascii="Times New Roman" w:hAnsi="Times New Roman"/>
            <w:sz w:val="24"/>
            <w:szCs w:val="24"/>
          </w:rPr>
          <w:t xml:space="preserve"> This requires </w:t>
        </w:r>
      </w:ins>
      <w:ins w:id="326" w:author="Bob Leck" w:date="2022-02-24T14:31:00Z">
        <w:r w:rsidR="0031594A">
          <w:rPr>
            <w:rFonts w:ascii="Times New Roman" w:hAnsi="Times New Roman"/>
            <w:sz w:val="24"/>
            <w:szCs w:val="24"/>
          </w:rPr>
          <w:t xml:space="preserve">technology </w:t>
        </w:r>
      </w:ins>
      <w:ins w:id="327" w:author="Bob Leck" w:date="2022-02-24T14:08:00Z">
        <w:r w:rsidR="00C57B16">
          <w:rPr>
            <w:rFonts w:ascii="Times New Roman" w:hAnsi="Times New Roman"/>
            <w:sz w:val="24"/>
            <w:szCs w:val="24"/>
          </w:rPr>
          <w:t xml:space="preserve"> that </w:t>
        </w:r>
      </w:ins>
      <w:ins w:id="328" w:author="Bob Leck" w:date="2022-02-23T07:41:00Z">
        <w:r>
          <w:rPr>
            <w:rFonts w:ascii="Times New Roman" w:hAnsi="Times New Roman"/>
            <w:sz w:val="24"/>
            <w:szCs w:val="24"/>
          </w:rPr>
          <w:t xml:space="preserve"> enable</w:t>
        </w:r>
      </w:ins>
      <w:ins w:id="329" w:author="Bob Leck" w:date="2022-02-24T14:08:00Z">
        <w:r w:rsidR="00C57B16">
          <w:rPr>
            <w:rFonts w:ascii="Times New Roman" w:hAnsi="Times New Roman"/>
            <w:sz w:val="24"/>
            <w:szCs w:val="24"/>
          </w:rPr>
          <w:t>s</w:t>
        </w:r>
      </w:ins>
      <w:ins w:id="330" w:author="Bob Leck" w:date="2022-02-23T07:41:00Z">
        <w:r>
          <w:rPr>
            <w:rFonts w:ascii="Times New Roman" w:hAnsi="Times New Roman"/>
            <w:sz w:val="24"/>
            <w:szCs w:val="24"/>
          </w:rPr>
          <w:t xml:space="preserve"> advanced HF applications that can support a shared</w:t>
        </w:r>
      </w:ins>
      <w:ins w:id="331" w:author="Bob Leck" w:date="2022-02-24T14:32:00Z">
        <w:r w:rsidR="0031594A">
          <w:rPr>
            <w:rFonts w:ascii="Times New Roman" w:hAnsi="Times New Roman"/>
            <w:sz w:val="24"/>
            <w:szCs w:val="24"/>
          </w:rPr>
          <w:t xml:space="preserve"> </w:t>
        </w:r>
      </w:ins>
      <w:ins w:id="332" w:author="Bob Leck" w:date="2022-02-23T07:41:00Z">
        <w:r>
          <w:rPr>
            <w:rFonts w:ascii="Times New Roman" w:hAnsi="Times New Roman"/>
            <w:sz w:val="24"/>
            <w:szCs w:val="24"/>
          </w:rPr>
          <w:t xml:space="preserve">environment while  maximizing </w:t>
        </w:r>
      </w:ins>
      <w:ins w:id="333" w:author="Bob Leck" w:date="2022-02-24T14:08:00Z">
        <w:r w:rsidR="00C57B16">
          <w:rPr>
            <w:rFonts w:ascii="Times New Roman" w:hAnsi="Times New Roman"/>
            <w:sz w:val="24"/>
            <w:szCs w:val="24"/>
          </w:rPr>
          <w:t xml:space="preserve">utilization of the </w:t>
        </w:r>
      </w:ins>
      <w:ins w:id="334" w:author="Bob Leck" w:date="2022-02-26T09:09:00Z">
        <w:r w:rsidR="00EC3D7A">
          <w:rPr>
            <w:rFonts w:ascii="Times New Roman" w:hAnsi="Times New Roman"/>
            <w:sz w:val="24"/>
            <w:szCs w:val="24"/>
          </w:rPr>
          <w:t>3 to 30 MHz frequency b</w:t>
        </w:r>
      </w:ins>
      <w:ins w:id="335" w:author="Bob Leck" w:date="2022-02-26T09:10:00Z">
        <w:r w:rsidR="00EC3D7A">
          <w:rPr>
            <w:rFonts w:ascii="Times New Roman" w:hAnsi="Times New Roman"/>
            <w:sz w:val="24"/>
            <w:szCs w:val="24"/>
          </w:rPr>
          <w:t>and</w:t>
        </w:r>
      </w:ins>
      <w:ins w:id="336" w:author="Bob Leck" w:date="2022-02-24T14:08:00Z">
        <w:r w:rsidR="00C57B16">
          <w:rPr>
            <w:rFonts w:ascii="Times New Roman" w:hAnsi="Times New Roman"/>
            <w:sz w:val="24"/>
            <w:szCs w:val="24"/>
          </w:rPr>
          <w:t>.</w:t>
        </w:r>
      </w:ins>
      <w:ins w:id="337" w:author="Bob Leck" w:date="2022-02-23T07:41:00Z">
        <w:r>
          <w:rPr>
            <w:rFonts w:ascii="Times New Roman" w:hAnsi="Times New Roman"/>
            <w:sz w:val="24"/>
            <w:szCs w:val="24"/>
          </w:rPr>
          <w:t xml:space="preserve">  </w:t>
        </w:r>
      </w:ins>
    </w:p>
    <w:p w14:paraId="626696E4" w14:textId="77777777" w:rsidR="0084401D" w:rsidRDefault="0084401D" w:rsidP="0084401D">
      <w:pPr>
        <w:pStyle w:val="PlainText"/>
        <w:rPr>
          <w:ins w:id="338" w:author="Bob Leck" w:date="2022-02-23T07:41:00Z"/>
          <w:rFonts w:ascii="Times New Roman" w:hAnsi="Times New Roman"/>
          <w:sz w:val="24"/>
          <w:szCs w:val="24"/>
        </w:rPr>
      </w:pPr>
    </w:p>
    <w:p w14:paraId="14B781B2" w14:textId="4AD3D062" w:rsidR="0084401D" w:rsidRDefault="0031594A" w:rsidP="0084401D">
      <w:pPr>
        <w:pStyle w:val="PlainText"/>
        <w:rPr>
          <w:ins w:id="339" w:author="Bob Leck" w:date="2022-02-23T07:41:00Z"/>
          <w:rFonts w:ascii="Times New Roman" w:hAnsi="Times New Roman"/>
          <w:i/>
          <w:sz w:val="24"/>
          <w:szCs w:val="24"/>
        </w:rPr>
      </w:pPr>
      <w:bookmarkStart w:id="340" w:name="_Hlk96494874"/>
      <w:ins w:id="341" w:author="Bob Leck" w:date="2022-02-24T14:37:00Z">
        <w:r>
          <w:rPr>
            <w:rFonts w:ascii="Times New Roman" w:hAnsi="Times New Roman"/>
            <w:bCs/>
            <w:sz w:val="24"/>
            <w:szCs w:val="24"/>
          </w:rPr>
          <w:t>This can be accoomplisde throu</w:t>
        </w:r>
      </w:ins>
      <w:ins w:id="342" w:author="Bob Leck" w:date="2022-02-24T14:38:00Z">
        <w:r>
          <w:rPr>
            <w:rFonts w:ascii="Times New Roman" w:hAnsi="Times New Roman"/>
            <w:bCs/>
            <w:sz w:val="24"/>
            <w:szCs w:val="24"/>
          </w:rPr>
          <w:t xml:space="preserve">gh the im[plementation of </w:t>
        </w:r>
        <w:bookmarkStart w:id="343" w:name="_Hlk96672403"/>
        <w:r>
          <w:rPr>
            <w:rFonts w:ascii="Times New Roman" w:hAnsi="Times New Roman"/>
            <w:bCs/>
            <w:sz w:val="24"/>
            <w:szCs w:val="24"/>
          </w:rPr>
          <w:t xml:space="preserve">an </w:t>
        </w:r>
      </w:ins>
      <w:ins w:id="344" w:author="Bob Leck" w:date="2022-02-24T14:35:00Z">
        <w:r>
          <w:rPr>
            <w:rFonts w:ascii="Times New Roman" w:hAnsi="Times New Roman"/>
            <w:bCs/>
            <w:sz w:val="24"/>
            <w:szCs w:val="24"/>
          </w:rPr>
          <w:t>A</w:t>
        </w:r>
      </w:ins>
      <w:ins w:id="345" w:author="Bob Leck" w:date="2022-02-23T07:41:00Z">
        <w:r w:rsidR="0084401D" w:rsidRPr="0031594A">
          <w:rPr>
            <w:rFonts w:ascii="Times New Roman" w:hAnsi="Times New Roman"/>
            <w:bCs/>
            <w:sz w:val="24"/>
            <w:szCs w:val="24"/>
          </w:rPr>
          <w:t xml:space="preserve">dvanced, </w:t>
        </w:r>
      </w:ins>
      <w:ins w:id="346" w:author="Bob Leck" w:date="2022-02-24T14:35:00Z">
        <w:r>
          <w:rPr>
            <w:rFonts w:ascii="Times New Roman" w:hAnsi="Times New Roman"/>
            <w:bCs/>
            <w:sz w:val="24"/>
            <w:szCs w:val="24"/>
          </w:rPr>
          <w:t>Gl</w:t>
        </w:r>
      </w:ins>
      <w:ins w:id="347" w:author="Bob Leck" w:date="2022-02-23T07:41:00Z">
        <w:r w:rsidR="0084401D" w:rsidRPr="0031594A">
          <w:rPr>
            <w:rFonts w:ascii="Times New Roman" w:hAnsi="Times New Roman"/>
            <w:bCs/>
            <w:sz w:val="24"/>
            <w:szCs w:val="24"/>
          </w:rPr>
          <w:t xml:space="preserve">obal, </w:t>
        </w:r>
      </w:ins>
      <w:ins w:id="348" w:author="Bob Leck" w:date="2022-02-24T14:35:00Z">
        <w:r>
          <w:rPr>
            <w:rFonts w:ascii="Times New Roman" w:hAnsi="Times New Roman"/>
            <w:bCs/>
            <w:sz w:val="24"/>
            <w:szCs w:val="24"/>
          </w:rPr>
          <w:t>I</w:t>
        </w:r>
      </w:ins>
      <w:ins w:id="349" w:author="Bob Leck" w:date="2022-02-23T07:41:00Z">
        <w:r w:rsidR="0084401D" w:rsidRPr="0031594A">
          <w:rPr>
            <w:rFonts w:ascii="Times New Roman" w:hAnsi="Times New Roman"/>
            <w:bCs/>
            <w:sz w:val="24"/>
            <w:szCs w:val="24"/>
          </w:rPr>
          <w:t xml:space="preserve">ntegrated, </w:t>
        </w:r>
      </w:ins>
      <w:ins w:id="350" w:author="Bob Leck" w:date="2022-02-24T14:36:00Z">
        <w:r>
          <w:rPr>
            <w:rFonts w:ascii="Times New Roman" w:hAnsi="Times New Roman"/>
            <w:bCs/>
            <w:sz w:val="24"/>
            <w:szCs w:val="24"/>
          </w:rPr>
          <w:t>L</w:t>
        </w:r>
      </w:ins>
      <w:ins w:id="351" w:author="Bob Leck" w:date="2022-02-23T07:41:00Z">
        <w:r w:rsidR="0084401D" w:rsidRPr="0031594A">
          <w:rPr>
            <w:rFonts w:ascii="Times New Roman" w:hAnsi="Times New Roman"/>
            <w:bCs/>
            <w:sz w:val="24"/>
            <w:szCs w:val="24"/>
          </w:rPr>
          <w:t xml:space="preserve">ow-latency, and </w:t>
        </w:r>
      </w:ins>
      <w:ins w:id="352" w:author="Bob Leck" w:date="2022-02-24T14:36:00Z">
        <w:r>
          <w:rPr>
            <w:rFonts w:ascii="Times New Roman" w:hAnsi="Times New Roman"/>
            <w:bCs/>
            <w:sz w:val="24"/>
            <w:szCs w:val="24"/>
          </w:rPr>
          <w:t>E</w:t>
        </w:r>
      </w:ins>
      <w:ins w:id="353" w:author="Bob Leck" w:date="2022-02-23T07:41:00Z">
        <w:r w:rsidR="0084401D" w:rsidRPr="0031594A">
          <w:rPr>
            <w:rFonts w:ascii="Times New Roman" w:hAnsi="Times New Roman"/>
            <w:bCs/>
            <w:sz w:val="24"/>
            <w:szCs w:val="24"/>
          </w:rPr>
          <w:t xml:space="preserve">nhanced </w:t>
        </w:r>
      </w:ins>
      <w:bookmarkEnd w:id="340"/>
      <w:ins w:id="354" w:author="Bob Leck" w:date="2022-02-24T14:35:00Z">
        <w:r>
          <w:rPr>
            <w:rFonts w:ascii="Times New Roman" w:hAnsi="Times New Roman"/>
            <w:bCs/>
            <w:sz w:val="24"/>
            <w:szCs w:val="24"/>
          </w:rPr>
          <w:t xml:space="preserve">HF </w:t>
        </w:r>
      </w:ins>
      <w:ins w:id="355" w:author="Bob Leck" w:date="2022-02-23T07:41:00Z">
        <w:r w:rsidR="0084401D" w:rsidRPr="0031594A">
          <w:rPr>
            <w:rFonts w:ascii="Times New Roman" w:hAnsi="Times New Roman"/>
            <w:bCs/>
            <w:sz w:val="24"/>
            <w:szCs w:val="24"/>
          </w:rPr>
          <w:t>(</w:t>
        </w:r>
        <w:r w:rsidR="0084401D" w:rsidRPr="0031594A">
          <w:rPr>
            <w:rFonts w:ascii="Times New Roman" w:hAnsi="Times New Roman"/>
            <w:bCs/>
            <w:sz w:val="24"/>
            <w:szCs w:val="24"/>
            <w:rPrChange w:id="356" w:author="Bob Leck" w:date="2022-02-24T14:35:00Z">
              <w:rPr>
                <w:rFonts w:ascii="Times New Roman" w:hAnsi="Times New Roman"/>
                <w:b/>
                <w:sz w:val="24"/>
                <w:szCs w:val="24"/>
              </w:rPr>
            </w:rPrChange>
          </w:rPr>
          <w:t>AGILE</w:t>
        </w:r>
        <w:r w:rsidR="0084401D" w:rsidRPr="0031594A">
          <w:rPr>
            <w:rFonts w:ascii="Times New Roman" w:hAnsi="Times New Roman"/>
            <w:bCs/>
            <w:sz w:val="24"/>
            <w:szCs w:val="24"/>
          </w:rPr>
          <w:t>-HF</w:t>
        </w:r>
      </w:ins>
      <w:ins w:id="357" w:author="Bob Leck" w:date="2022-02-24T14:36:00Z">
        <w:r>
          <w:rPr>
            <w:rFonts w:ascii="Times New Roman" w:hAnsi="Times New Roman"/>
            <w:bCs/>
            <w:sz w:val="24"/>
            <w:szCs w:val="24"/>
          </w:rPr>
          <w:t xml:space="preserve">) </w:t>
        </w:r>
      </w:ins>
      <w:ins w:id="358" w:author="Bob Leck" w:date="2022-02-24T14:38:00Z">
        <w:r>
          <w:rPr>
            <w:rFonts w:ascii="Times New Roman" w:hAnsi="Times New Roman"/>
            <w:bCs/>
            <w:sz w:val="24"/>
            <w:szCs w:val="24"/>
          </w:rPr>
          <w:t xml:space="preserve"> environment that </w:t>
        </w:r>
      </w:ins>
      <w:ins w:id="359" w:author="Bob Leck" w:date="2022-02-23T07:41:00Z">
        <w:r w:rsidR="0084401D" w:rsidRPr="0031594A">
          <w:rPr>
            <w:rFonts w:ascii="Times New Roman" w:hAnsi="Times New Roman"/>
            <w:bCs/>
            <w:sz w:val="24"/>
            <w:szCs w:val="24"/>
          </w:rPr>
          <w:t xml:space="preserve"> negotiates</w:t>
        </w:r>
      </w:ins>
      <w:ins w:id="360" w:author="Bob Leck" w:date="2022-02-26T09:11:00Z">
        <w:r w:rsidR="000869A1">
          <w:rPr>
            <w:rFonts w:ascii="Times New Roman" w:hAnsi="Times New Roman"/>
            <w:bCs/>
            <w:sz w:val="24"/>
            <w:szCs w:val="24"/>
          </w:rPr>
          <w:t xml:space="preserve"> utilization of </w:t>
        </w:r>
      </w:ins>
      <w:ins w:id="361" w:author="Bob Leck" w:date="2022-02-23T07:41:00Z">
        <w:r w:rsidR="0084401D" w:rsidRPr="0031594A">
          <w:rPr>
            <w:rFonts w:ascii="Times New Roman" w:hAnsi="Times New Roman"/>
            <w:bCs/>
            <w:sz w:val="24"/>
            <w:szCs w:val="24"/>
          </w:rPr>
          <w:t xml:space="preserve"> the </w:t>
        </w:r>
      </w:ins>
      <w:ins w:id="362" w:author="Bob Leck" w:date="2022-02-24T14:38:00Z">
        <w:r>
          <w:rPr>
            <w:rFonts w:ascii="Times New Roman" w:hAnsi="Times New Roman"/>
            <w:bCs/>
            <w:sz w:val="24"/>
            <w:szCs w:val="24"/>
          </w:rPr>
          <w:t xml:space="preserve">HF RF </w:t>
        </w:r>
      </w:ins>
      <w:ins w:id="363" w:author="Bob Leck" w:date="2022-02-23T07:41:00Z">
        <w:r w:rsidR="0084401D" w:rsidRPr="0031594A">
          <w:rPr>
            <w:rFonts w:ascii="Times New Roman" w:hAnsi="Times New Roman"/>
            <w:bCs/>
            <w:sz w:val="24"/>
            <w:szCs w:val="24"/>
          </w:rPr>
          <w:t xml:space="preserve">environment while mitigating harmful interference to users in or adjacent to a desired </w:t>
        </w:r>
      </w:ins>
      <w:ins w:id="364" w:author="Bob Leck" w:date="2022-02-24T14:39:00Z">
        <w:r>
          <w:rPr>
            <w:rFonts w:ascii="Times New Roman" w:hAnsi="Times New Roman"/>
            <w:bCs/>
            <w:sz w:val="24"/>
            <w:szCs w:val="24"/>
          </w:rPr>
          <w:t xml:space="preserve">operational </w:t>
        </w:r>
      </w:ins>
      <w:ins w:id="365" w:author="Bob Leck" w:date="2022-02-23T07:41:00Z">
        <w:r w:rsidR="0084401D" w:rsidRPr="0031594A">
          <w:rPr>
            <w:rFonts w:ascii="Times New Roman" w:hAnsi="Times New Roman"/>
            <w:bCs/>
            <w:sz w:val="24"/>
            <w:szCs w:val="24"/>
          </w:rPr>
          <w:t xml:space="preserve">frequency </w:t>
        </w:r>
      </w:ins>
      <w:bookmarkEnd w:id="343"/>
      <w:ins w:id="366" w:author="Bob Leck" w:date="2022-02-24T14:39:00Z">
        <w:r>
          <w:rPr>
            <w:rFonts w:ascii="Times New Roman" w:hAnsi="Times New Roman"/>
            <w:bCs/>
            <w:sz w:val="24"/>
            <w:szCs w:val="24"/>
          </w:rPr>
          <w:t>.</w:t>
        </w:r>
      </w:ins>
    </w:p>
    <w:p w14:paraId="5EF74D79" w14:textId="77777777" w:rsidR="0084401D" w:rsidRDefault="0084401D" w:rsidP="0084401D">
      <w:pPr>
        <w:pStyle w:val="PlainText"/>
        <w:rPr>
          <w:ins w:id="367" w:author="Bob Leck" w:date="2022-02-23T07:41:00Z"/>
          <w:rFonts w:ascii="Times New Roman" w:hAnsi="Times New Roman"/>
          <w:i/>
          <w:sz w:val="24"/>
          <w:szCs w:val="24"/>
        </w:rPr>
      </w:pPr>
    </w:p>
    <w:p w14:paraId="5064038E" w14:textId="1BEB4744" w:rsidR="0084401D" w:rsidRDefault="00C17416" w:rsidP="0084401D">
      <w:pPr>
        <w:pStyle w:val="PlainText"/>
        <w:rPr>
          <w:ins w:id="368" w:author="Bob Leck" w:date="2022-02-23T07:41:00Z"/>
          <w:rFonts w:ascii="Times New Roman" w:hAnsi="Times New Roman"/>
          <w:sz w:val="24"/>
          <w:szCs w:val="24"/>
        </w:rPr>
      </w:pPr>
      <w:ins w:id="369" w:author="Bob Leck" w:date="2022-02-23T07:43:00Z">
        <w:r>
          <w:rPr>
            <w:rFonts w:ascii="Times New Roman" w:hAnsi="Times New Roman"/>
            <w:sz w:val="24"/>
            <w:szCs w:val="24"/>
          </w:rPr>
          <w:t xml:space="preserve">While </w:t>
        </w:r>
      </w:ins>
      <w:ins w:id="370" w:author="Bob Leck" w:date="2022-02-23T07:41:00Z">
        <w:r w:rsidR="0084401D">
          <w:rPr>
            <w:rFonts w:ascii="Times New Roman" w:hAnsi="Times New Roman"/>
            <w:sz w:val="24"/>
            <w:szCs w:val="24"/>
          </w:rPr>
          <w:t xml:space="preserve">Wideband HF </w:t>
        </w:r>
      </w:ins>
      <w:ins w:id="371" w:author="Bob Leck" w:date="2022-02-26T09:10:00Z">
        <w:r w:rsidR="00EC3D7A">
          <w:rPr>
            <w:rFonts w:ascii="Times New Roman" w:hAnsi="Times New Roman"/>
            <w:sz w:val="24"/>
            <w:szCs w:val="24"/>
          </w:rPr>
          <w:t xml:space="preserve">(WBHF) </w:t>
        </w:r>
      </w:ins>
      <w:ins w:id="372" w:author="Bob Leck" w:date="2022-02-23T07:41:00Z">
        <w:r w:rsidR="0084401D">
          <w:rPr>
            <w:rFonts w:ascii="Times New Roman" w:hAnsi="Times New Roman"/>
            <w:sz w:val="24"/>
            <w:szCs w:val="24"/>
          </w:rPr>
          <w:t xml:space="preserve"> may be perceived as strictly seeking more bandwidth</w:t>
        </w:r>
      </w:ins>
      <w:ins w:id="373" w:author="Bob Leck" w:date="2022-02-23T07:43:00Z">
        <w:r>
          <w:rPr>
            <w:rFonts w:ascii="Times New Roman" w:hAnsi="Times New Roman"/>
            <w:sz w:val="24"/>
            <w:szCs w:val="24"/>
          </w:rPr>
          <w:t xml:space="preserve">, </w:t>
        </w:r>
      </w:ins>
      <w:ins w:id="374" w:author="Bob Leck" w:date="2022-02-23T07:41:00Z">
        <w:r w:rsidR="0084401D">
          <w:rPr>
            <w:rFonts w:ascii="Times New Roman" w:hAnsi="Times New Roman"/>
            <w:sz w:val="24"/>
            <w:szCs w:val="24"/>
          </w:rPr>
          <w:t xml:space="preserve">AGILE-HF considers the techniques behind automating a shared spectrum environment to achieve access to greater bandwidths dynamically: </w:t>
        </w:r>
      </w:ins>
    </w:p>
    <w:p w14:paraId="44889EEF" w14:textId="77777777" w:rsidR="000869A1" w:rsidRDefault="000869A1" w:rsidP="000869A1">
      <w:pPr>
        <w:pStyle w:val="PlainText"/>
        <w:ind w:left="720"/>
        <w:rPr>
          <w:ins w:id="375" w:author="Bob Leck" w:date="2022-02-26T09:12:00Z"/>
          <w:rFonts w:ascii="Times New Roman" w:hAnsi="Times New Roman"/>
          <w:sz w:val="24"/>
          <w:szCs w:val="24"/>
        </w:rPr>
      </w:pPr>
    </w:p>
    <w:p w14:paraId="3C6DD982" w14:textId="67FF66B0" w:rsidR="0084401D" w:rsidRDefault="0084401D" w:rsidP="000869A1">
      <w:pPr>
        <w:pStyle w:val="PlainText"/>
        <w:numPr>
          <w:ilvl w:val="0"/>
          <w:numId w:val="7"/>
        </w:numPr>
        <w:ind w:left="360"/>
        <w:rPr>
          <w:ins w:id="376" w:author="Bob Leck" w:date="2022-02-26T09:14:00Z"/>
          <w:rFonts w:ascii="Times New Roman" w:hAnsi="Times New Roman"/>
          <w:sz w:val="24"/>
          <w:szCs w:val="24"/>
        </w:rPr>
      </w:pPr>
      <w:ins w:id="377" w:author="Bob Leck" w:date="2022-02-23T07:41:00Z">
        <w:r w:rsidRPr="000869A1">
          <w:rPr>
            <w:rFonts w:ascii="Times New Roman" w:hAnsi="Times New Roman"/>
            <w:bCs/>
            <w:iCs/>
            <w:sz w:val="24"/>
            <w:szCs w:val="24"/>
            <w:u w:val="single"/>
            <w:rPrChange w:id="378" w:author="Bob Leck" w:date="2022-02-26T09:15:00Z">
              <w:rPr>
                <w:rFonts w:ascii="Times New Roman" w:hAnsi="Times New Roman"/>
                <w:b/>
                <w:i/>
                <w:sz w:val="24"/>
                <w:szCs w:val="24"/>
              </w:rPr>
            </w:rPrChange>
          </w:rPr>
          <w:t>Advance</w:t>
        </w:r>
        <w:r>
          <w:rPr>
            <w:rFonts w:ascii="Times New Roman" w:hAnsi="Times New Roman"/>
            <w:b/>
            <w:i/>
            <w:sz w:val="24"/>
            <w:szCs w:val="24"/>
          </w:rPr>
          <w:t xml:space="preserve"> </w:t>
        </w:r>
        <w:r>
          <w:rPr>
            <w:rFonts w:ascii="Times New Roman" w:hAnsi="Times New Roman"/>
            <w:sz w:val="24"/>
            <w:szCs w:val="24"/>
          </w:rPr>
          <w:t xml:space="preserve">techniques such as throughput management enable a system to shape bandwidth utilization to achieve flexible spectrum use to meet communicate needs; </w:t>
        </w:r>
      </w:ins>
    </w:p>
    <w:p w14:paraId="5D3E1B87" w14:textId="1D34583E" w:rsidR="0084401D" w:rsidRPr="000869A1" w:rsidRDefault="0084401D">
      <w:pPr>
        <w:pStyle w:val="PlainText"/>
        <w:numPr>
          <w:ilvl w:val="0"/>
          <w:numId w:val="7"/>
        </w:numPr>
        <w:ind w:left="360"/>
        <w:rPr>
          <w:ins w:id="379" w:author="Bob Leck" w:date="2022-02-23T07:41:00Z"/>
          <w:rPrChange w:id="380" w:author="Bob Leck" w:date="2022-02-26T09:13:00Z">
            <w:rPr>
              <w:ins w:id="381" w:author="Bob Leck" w:date="2022-02-23T07:41:00Z"/>
              <w:rFonts w:ascii="Times New Roman" w:hAnsi="Times New Roman"/>
              <w:sz w:val="24"/>
              <w:szCs w:val="24"/>
            </w:rPr>
          </w:rPrChange>
        </w:rPr>
        <w:pPrChange w:id="382" w:author="Bob Leck" w:date="2022-02-26T09:14:00Z">
          <w:pPr>
            <w:pStyle w:val="PlainText"/>
            <w:ind w:left="1080" w:hanging="360"/>
          </w:pPr>
        </w:pPrChange>
      </w:pPr>
      <w:ins w:id="383" w:author="Bob Leck" w:date="2022-02-23T07:41:00Z">
        <w:r w:rsidRPr="000869A1">
          <w:rPr>
            <w:rFonts w:ascii="Times New Roman" w:hAnsi="Times New Roman"/>
            <w:bCs/>
            <w:iCs/>
            <w:sz w:val="24"/>
            <w:szCs w:val="24"/>
            <w:u w:val="single"/>
            <w:rPrChange w:id="384" w:author="Bob Leck" w:date="2022-02-26T09:15:00Z">
              <w:rPr>
                <w:rFonts w:ascii="Times New Roman" w:hAnsi="Times New Roman"/>
                <w:b/>
                <w:i/>
                <w:sz w:val="24"/>
                <w:szCs w:val="24"/>
              </w:rPr>
            </w:rPrChange>
          </w:rPr>
          <w:t>Global</w:t>
        </w:r>
        <w:r>
          <w:rPr>
            <w:rFonts w:ascii="Times New Roman" w:hAnsi="Times New Roman"/>
            <w:sz w:val="24"/>
            <w:szCs w:val="24"/>
          </w:rPr>
          <w:t xml:space="preserve"> spectrum efficiencies in both permissive and non-permissive environments based on dynamic predictions to operate where spectrum opportunities are available; </w:t>
        </w:r>
      </w:ins>
    </w:p>
    <w:p w14:paraId="32B2F8F0" w14:textId="05AC3B08" w:rsidR="0084401D" w:rsidRDefault="0084401D">
      <w:pPr>
        <w:pStyle w:val="PlainText"/>
        <w:numPr>
          <w:ilvl w:val="0"/>
          <w:numId w:val="7"/>
        </w:numPr>
        <w:ind w:left="360"/>
        <w:rPr>
          <w:ins w:id="385" w:author="Bob Leck" w:date="2022-02-23T07:41:00Z"/>
          <w:rFonts w:ascii="Times New Roman" w:hAnsi="Times New Roman"/>
          <w:sz w:val="24"/>
          <w:szCs w:val="24"/>
        </w:rPr>
        <w:pPrChange w:id="386" w:author="Bob Leck" w:date="2022-02-26T09:14:00Z">
          <w:pPr>
            <w:pStyle w:val="PlainText"/>
            <w:ind w:left="1080" w:hanging="360"/>
          </w:pPr>
        </w:pPrChange>
      </w:pPr>
      <w:ins w:id="387" w:author="Bob Leck" w:date="2022-02-23T07:41:00Z">
        <w:r w:rsidRPr="000869A1">
          <w:rPr>
            <w:rFonts w:ascii="Times New Roman" w:hAnsi="Times New Roman"/>
            <w:bCs/>
            <w:iCs/>
            <w:sz w:val="24"/>
            <w:szCs w:val="24"/>
            <w:u w:val="single"/>
            <w:rPrChange w:id="388" w:author="Bob Leck" w:date="2022-02-26T09:15:00Z">
              <w:rPr>
                <w:rFonts w:ascii="Times New Roman" w:hAnsi="Times New Roman"/>
                <w:b/>
                <w:i/>
                <w:sz w:val="24"/>
                <w:szCs w:val="24"/>
              </w:rPr>
            </w:rPrChange>
          </w:rPr>
          <w:t>Integrated</w:t>
        </w:r>
        <w:r w:rsidRPr="000869A1">
          <w:rPr>
            <w:rFonts w:ascii="Times New Roman" w:hAnsi="Times New Roman"/>
            <w:bCs/>
            <w:iCs/>
            <w:sz w:val="24"/>
            <w:szCs w:val="24"/>
            <w:u w:val="single"/>
            <w:rPrChange w:id="389" w:author="Bob Leck" w:date="2022-02-26T09:15:00Z">
              <w:rPr>
                <w:rFonts w:ascii="Times New Roman" w:hAnsi="Times New Roman"/>
                <w:bCs/>
                <w:iCs/>
                <w:sz w:val="24"/>
                <w:szCs w:val="24"/>
              </w:rPr>
            </w:rPrChange>
          </w:rPr>
          <w:t xml:space="preserve"> </w:t>
        </w:r>
        <w:r>
          <w:rPr>
            <w:rFonts w:ascii="Times New Roman" w:hAnsi="Times New Roman"/>
            <w:sz w:val="24"/>
            <w:szCs w:val="24"/>
          </w:rPr>
          <w:t>mesh like configurations and self-healing capabilities facilitate a system of systems standard approach to joining networks;</w:t>
        </w:r>
      </w:ins>
    </w:p>
    <w:p w14:paraId="1704E270" w14:textId="48E72F91" w:rsidR="0084401D" w:rsidRDefault="0084401D">
      <w:pPr>
        <w:pStyle w:val="PlainText"/>
        <w:numPr>
          <w:ilvl w:val="0"/>
          <w:numId w:val="7"/>
        </w:numPr>
        <w:ind w:left="360"/>
        <w:rPr>
          <w:ins w:id="390" w:author="Bob Leck" w:date="2022-02-23T07:41:00Z"/>
          <w:rFonts w:ascii="Times New Roman" w:hAnsi="Times New Roman"/>
          <w:sz w:val="24"/>
          <w:szCs w:val="24"/>
        </w:rPr>
        <w:pPrChange w:id="391" w:author="Bob Leck" w:date="2022-02-26T09:14:00Z">
          <w:pPr>
            <w:pStyle w:val="PlainText"/>
            <w:ind w:left="1080" w:hanging="360"/>
          </w:pPr>
        </w:pPrChange>
      </w:pPr>
      <w:ins w:id="392" w:author="Bob Leck" w:date="2022-02-23T07:41:00Z">
        <w:r w:rsidRPr="000869A1">
          <w:rPr>
            <w:rFonts w:ascii="Times New Roman" w:hAnsi="Times New Roman"/>
            <w:bCs/>
            <w:iCs/>
            <w:sz w:val="24"/>
            <w:szCs w:val="24"/>
            <w:u w:val="single"/>
            <w:rPrChange w:id="393" w:author="Bob Leck" w:date="2022-02-26T09:15:00Z">
              <w:rPr>
                <w:rFonts w:ascii="Times New Roman" w:hAnsi="Times New Roman"/>
                <w:b/>
                <w:i/>
                <w:sz w:val="24"/>
                <w:szCs w:val="24"/>
              </w:rPr>
            </w:rPrChange>
          </w:rPr>
          <w:t>Low-latency</w:t>
        </w:r>
        <w:r>
          <w:rPr>
            <w:rFonts w:ascii="Times New Roman" w:hAnsi="Times New Roman"/>
            <w:b/>
            <w:i/>
            <w:sz w:val="24"/>
            <w:szCs w:val="24"/>
          </w:rPr>
          <w:t xml:space="preserve"> </w:t>
        </w:r>
        <w:r>
          <w:rPr>
            <w:rFonts w:ascii="Times New Roman" w:hAnsi="Times New Roman"/>
            <w:sz w:val="24"/>
            <w:szCs w:val="24"/>
          </w:rPr>
          <w:t xml:space="preserve">is achieved from bandwidth and priority shaping configurations which increase performance of a frequency band limited by the physics of HF; and </w:t>
        </w:r>
      </w:ins>
    </w:p>
    <w:p w14:paraId="316F8E99" w14:textId="654097BE" w:rsidR="0084401D" w:rsidRDefault="0084401D">
      <w:pPr>
        <w:pStyle w:val="PlainText"/>
        <w:numPr>
          <w:ilvl w:val="0"/>
          <w:numId w:val="7"/>
        </w:numPr>
        <w:ind w:left="360"/>
        <w:rPr>
          <w:ins w:id="394" w:author="Bob Leck" w:date="2022-02-23T07:41:00Z"/>
          <w:rFonts w:ascii="Times New Roman" w:hAnsi="Times New Roman"/>
          <w:sz w:val="24"/>
          <w:szCs w:val="24"/>
        </w:rPr>
        <w:pPrChange w:id="395" w:author="Bob Leck" w:date="2022-02-26T09:14:00Z">
          <w:pPr>
            <w:pStyle w:val="PlainText"/>
            <w:ind w:left="1080" w:hanging="360"/>
          </w:pPr>
        </w:pPrChange>
      </w:pPr>
      <w:ins w:id="396" w:author="Bob Leck" w:date="2022-02-23T07:41:00Z">
        <w:r w:rsidRPr="000869A1">
          <w:rPr>
            <w:rFonts w:ascii="Times New Roman" w:hAnsi="Times New Roman"/>
            <w:bCs/>
            <w:iCs/>
            <w:sz w:val="24"/>
            <w:szCs w:val="24"/>
            <w:u w:val="single"/>
            <w:rPrChange w:id="397" w:author="Bob Leck" w:date="2022-02-26T09:16:00Z">
              <w:rPr>
                <w:rFonts w:ascii="Times New Roman" w:hAnsi="Times New Roman"/>
                <w:b/>
                <w:i/>
                <w:sz w:val="24"/>
                <w:szCs w:val="24"/>
              </w:rPr>
            </w:rPrChange>
          </w:rPr>
          <w:t>Enhanced</w:t>
        </w:r>
        <w:r w:rsidRPr="000869A1">
          <w:rPr>
            <w:rFonts w:ascii="Times New Roman" w:hAnsi="Times New Roman"/>
            <w:sz w:val="24"/>
            <w:szCs w:val="24"/>
            <w:u w:val="single"/>
            <w:rPrChange w:id="398" w:author="Bob Leck" w:date="2022-02-26T09:16:00Z">
              <w:rPr>
                <w:rFonts w:ascii="Times New Roman" w:hAnsi="Times New Roman"/>
                <w:sz w:val="24"/>
                <w:szCs w:val="24"/>
              </w:rPr>
            </w:rPrChange>
          </w:rPr>
          <w:t xml:space="preserve"> techniques</w:t>
        </w:r>
        <w:r>
          <w:rPr>
            <w:rFonts w:ascii="Times New Roman" w:hAnsi="Times New Roman"/>
            <w:sz w:val="24"/>
            <w:szCs w:val="24"/>
          </w:rPr>
          <w:t xml:space="preserve">, such as sense and transmit, enables the transport layer on a network the ability to operate in temporal and geospatial spaces that a stagnant architecture cannot achieve. </w:t>
        </w:r>
      </w:ins>
    </w:p>
    <w:p w14:paraId="1FBE47FE" w14:textId="77777777" w:rsidR="0084401D" w:rsidRDefault="0084401D" w:rsidP="0084401D">
      <w:pPr>
        <w:pStyle w:val="PlainText"/>
        <w:rPr>
          <w:ins w:id="399" w:author="Bob Leck" w:date="2022-02-23T07:41:00Z"/>
          <w:rFonts w:ascii="Times New Roman" w:hAnsi="Times New Roman"/>
          <w:sz w:val="24"/>
          <w:szCs w:val="24"/>
        </w:rPr>
      </w:pPr>
    </w:p>
    <w:p w14:paraId="7FAFC21D" w14:textId="77777777" w:rsidR="000869A1" w:rsidRDefault="000869A1" w:rsidP="0084401D">
      <w:pPr>
        <w:pStyle w:val="PlainText"/>
        <w:rPr>
          <w:ins w:id="400" w:author="Bob Leck" w:date="2022-02-26T09:17:00Z"/>
          <w:rFonts w:ascii="Times New Roman" w:hAnsi="Times New Roman"/>
          <w:sz w:val="24"/>
          <w:szCs w:val="24"/>
        </w:rPr>
      </w:pPr>
    </w:p>
    <w:p w14:paraId="39D4ABE1" w14:textId="77777777" w:rsidR="000869A1" w:rsidRDefault="000869A1" w:rsidP="0084401D">
      <w:pPr>
        <w:pStyle w:val="PlainText"/>
        <w:rPr>
          <w:ins w:id="401" w:author="Bob Leck" w:date="2022-02-26T09:17:00Z"/>
          <w:rFonts w:ascii="Times New Roman" w:hAnsi="Times New Roman"/>
          <w:sz w:val="24"/>
          <w:szCs w:val="24"/>
        </w:rPr>
      </w:pPr>
    </w:p>
    <w:p w14:paraId="0EA3D4B9" w14:textId="55853DDA" w:rsidR="007F4DEE" w:rsidRDefault="0084401D" w:rsidP="0084401D">
      <w:pPr>
        <w:pStyle w:val="PlainText"/>
        <w:rPr>
          <w:ins w:id="402" w:author="Bob Leck" w:date="2022-02-23T07:44:00Z"/>
          <w:rFonts w:ascii="Times New Roman" w:hAnsi="Times New Roman"/>
          <w:sz w:val="24"/>
          <w:szCs w:val="24"/>
        </w:rPr>
      </w:pPr>
      <w:ins w:id="403" w:author="Bob Leck" w:date="2022-02-23T07:41:00Z">
        <w:r>
          <w:rPr>
            <w:rFonts w:ascii="Times New Roman" w:hAnsi="Times New Roman"/>
            <w:sz w:val="24"/>
            <w:szCs w:val="24"/>
          </w:rPr>
          <w:lastRenderedPageBreak/>
          <w:t>Overall, the maturation of system configuration, advanced technology, and enhanced capabilities afford AGILE-HF the ability to operate in environments not traditionally allocated for wider bandwidth operations</w:t>
        </w:r>
      </w:ins>
      <w:ins w:id="404" w:author="Bob Leck" w:date="2022-02-24T14:41:00Z">
        <w:r w:rsidR="009422FD">
          <w:rPr>
            <w:rFonts w:ascii="Times New Roman" w:hAnsi="Times New Roman"/>
            <w:sz w:val="24"/>
            <w:szCs w:val="24"/>
          </w:rPr>
          <w:t xml:space="preserve"> where the first object</w:t>
        </w:r>
      </w:ins>
      <w:ins w:id="405" w:author="Bob Leck" w:date="2022-02-24T14:42:00Z">
        <w:r w:rsidR="009422FD">
          <w:rPr>
            <w:rFonts w:ascii="Times New Roman" w:hAnsi="Times New Roman"/>
            <w:sz w:val="24"/>
            <w:szCs w:val="24"/>
          </w:rPr>
          <w:t xml:space="preserve">ive is to </w:t>
        </w:r>
      </w:ins>
      <w:ins w:id="406" w:author="Bob Leck" w:date="2022-02-23T08:23:00Z">
        <w:r w:rsidR="007F4DEE" w:rsidRPr="007F4DEE">
          <w:rPr>
            <w:rFonts w:ascii="Times New Roman" w:hAnsi="Times New Roman"/>
            <w:sz w:val="24"/>
            <w:szCs w:val="24"/>
          </w:rPr>
          <w:t xml:space="preserve"> maximum throughput (bits/Hertz/s)</w:t>
        </w:r>
      </w:ins>
      <w:ins w:id="407" w:author="Bob Leck" w:date="2022-02-24T14:43:00Z">
        <w:r w:rsidR="009422FD">
          <w:rPr>
            <w:rFonts w:ascii="Times New Roman" w:hAnsi="Times New Roman"/>
            <w:sz w:val="24"/>
            <w:szCs w:val="24"/>
          </w:rPr>
          <w:t xml:space="preserve">, </w:t>
        </w:r>
      </w:ins>
      <w:ins w:id="408" w:author="Bob Leck" w:date="2022-02-23T08:23:00Z">
        <w:r w:rsidR="007F4DEE" w:rsidRPr="007F4DEE">
          <w:rPr>
            <w:rFonts w:ascii="Times New Roman" w:hAnsi="Times New Roman"/>
            <w:sz w:val="24"/>
            <w:szCs w:val="24"/>
          </w:rPr>
          <w:t xml:space="preserve"> the second </w:t>
        </w:r>
      </w:ins>
      <w:ins w:id="409" w:author="Bob Leck" w:date="2022-02-26T09:17:00Z">
        <w:r w:rsidR="000869A1">
          <w:rPr>
            <w:rFonts w:ascii="Times New Roman" w:hAnsi="Times New Roman"/>
            <w:sz w:val="24"/>
            <w:szCs w:val="24"/>
          </w:rPr>
          <w:t xml:space="preserve">objective </w:t>
        </w:r>
      </w:ins>
      <w:ins w:id="410" w:author="Bob Leck" w:date="2022-02-23T08:23:00Z">
        <w:r w:rsidR="007F4DEE" w:rsidRPr="007F4DEE">
          <w:rPr>
            <w:rFonts w:ascii="Times New Roman" w:hAnsi="Times New Roman"/>
            <w:sz w:val="24"/>
            <w:szCs w:val="24"/>
          </w:rPr>
          <w:t>is to maximize the number of users</w:t>
        </w:r>
      </w:ins>
      <w:ins w:id="411" w:author="Bob Leck" w:date="2022-02-24T14:43:00Z">
        <w:r w:rsidR="009422FD">
          <w:rPr>
            <w:rFonts w:ascii="Times New Roman" w:hAnsi="Times New Roman"/>
            <w:sz w:val="24"/>
            <w:szCs w:val="24"/>
          </w:rPr>
          <w:t xml:space="preserve"> and the third </w:t>
        </w:r>
      </w:ins>
      <w:ins w:id="412" w:author="Bob Leck" w:date="2022-02-26T09:17:00Z">
        <w:r w:rsidR="000869A1">
          <w:rPr>
            <w:rFonts w:ascii="Times New Roman" w:hAnsi="Times New Roman"/>
            <w:sz w:val="24"/>
            <w:szCs w:val="24"/>
          </w:rPr>
          <w:t xml:space="preserve">objective </w:t>
        </w:r>
      </w:ins>
      <w:ins w:id="413" w:author="Bob Leck" w:date="2022-02-24T14:43:00Z">
        <w:r w:rsidR="009422FD">
          <w:rPr>
            <w:rFonts w:ascii="Times New Roman" w:hAnsi="Times New Roman"/>
            <w:sz w:val="24"/>
            <w:szCs w:val="24"/>
          </w:rPr>
          <w:t xml:space="preserve">is to </w:t>
        </w:r>
      </w:ins>
      <w:ins w:id="414" w:author="Bob Leck" w:date="2022-02-23T08:23:00Z">
        <w:r w:rsidR="007F4DEE" w:rsidRPr="007F4DEE">
          <w:rPr>
            <w:rFonts w:ascii="Times New Roman" w:hAnsi="Times New Roman"/>
            <w:sz w:val="24"/>
            <w:szCs w:val="24"/>
          </w:rPr>
          <w:t xml:space="preserve"> maximize the ability of fixed communications to achieve performance and mission goals.</w:t>
        </w:r>
      </w:ins>
      <w:ins w:id="415" w:author="Bob Leck" w:date="2022-02-25T14:03:00Z">
        <w:r w:rsidR="00550DFA">
          <w:rPr>
            <w:rFonts w:ascii="Times New Roman" w:hAnsi="Times New Roman"/>
            <w:sz w:val="24"/>
            <w:szCs w:val="24"/>
          </w:rPr>
          <w:t xml:space="preserve"> Several approaches </w:t>
        </w:r>
      </w:ins>
      <w:ins w:id="416" w:author="Bob Leck" w:date="2022-02-25T14:04:00Z">
        <w:r w:rsidR="00550DFA">
          <w:rPr>
            <w:rFonts w:ascii="Times New Roman" w:hAnsi="Times New Roman"/>
            <w:sz w:val="24"/>
            <w:szCs w:val="24"/>
          </w:rPr>
          <w:t>can be used to accomplish these objectives.</w:t>
        </w:r>
      </w:ins>
    </w:p>
    <w:p w14:paraId="165D02C0" w14:textId="77777777" w:rsidR="0084401D" w:rsidRPr="00334C48" w:rsidDel="00CF2F9A" w:rsidRDefault="0084401D" w:rsidP="00801CF4">
      <w:pPr>
        <w:rPr>
          <w:del w:id="417" w:author="Bob Leck" w:date="2022-02-23T07:43:00Z"/>
          <w:b/>
          <w:bCs/>
        </w:rPr>
      </w:pPr>
    </w:p>
    <w:p w14:paraId="11B06EC8" w14:textId="230CB2E5" w:rsidR="00801CF4" w:rsidRPr="00B8329C" w:rsidDel="00BD1F7C" w:rsidRDefault="00801CF4" w:rsidP="00801CF4">
      <w:pPr>
        <w:pStyle w:val="Heading1"/>
        <w:rPr>
          <w:del w:id="418" w:author="Bob Leck" w:date="2022-02-25T14:03:00Z"/>
          <w:bCs/>
          <w:lang w:val="en-US"/>
        </w:rPr>
      </w:pPr>
      <w:bookmarkStart w:id="419" w:name="_Hlk96690144"/>
      <w:commentRangeStart w:id="420"/>
      <w:del w:id="421" w:author="Bob Leck" w:date="2022-02-25T14:03:00Z">
        <w:r w:rsidRPr="00B8329C" w:rsidDel="00BD1F7C">
          <w:rPr>
            <w:bCs/>
            <w:lang w:val="en-US"/>
          </w:rPr>
          <w:delText>2</w:delText>
        </w:r>
        <w:commentRangeEnd w:id="420"/>
        <w:r w:rsidR="008A1DBA" w:rsidRPr="00F349A2" w:rsidDel="00BD1F7C">
          <w:rPr>
            <w:rStyle w:val="CommentReference"/>
            <w:bCs/>
          </w:rPr>
          <w:commentReference w:id="420"/>
        </w:r>
        <w:r w:rsidRPr="00B8329C" w:rsidDel="00BD1F7C">
          <w:rPr>
            <w:bCs/>
            <w:lang w:val="en-US"/>
          </w:rPr>
          <w:tab/>
          <w:delText>Token passing protocols</w:delText>
        </w:r>
      </w:del>
    </w:p>
    <w:p w14:paraId="389697B8" w14:textId="3937BDBA" w:rsidR="00801CF4" w:rsidRPr="00334C48" w:rsidDel="00BD1F7C" w:rsidRDefault="00801CF4" w:rsidP="00BD1F7C">
      <w:pPr>
        <w:rPr>
          <w:del w:id="422" w:author="Bob Leck" w:date="2022-02-25T14:02:00Z"/>
          <w:b/>
          <w:bCs/>
        </w:rPr>
      </w:pPr>
      <w:del w:id="423" w:author="Bob Leck" w:date="2022-02-25T14:03:00Z">
        <w:r w:rsidRPr="00334C48" w:rsidDel="00BD1F7C">
          <w:rPr>
            <w:b/>
            <w:bCs/>
          </w:rPr>
          <w:delText xml:space="preserve">Robust </w:delText>
        </w:r>
      </w:del>
      <w:del w:id="424" w:author="Bob Leck" w:date="2022-02-25T14:02:00Z">
        <w:r w:rsidRPr="00334C48" w:rsidDel="00BD1F7C">
          <w:rPr>
            <w:b/>
            <w:bCs/>
          </w:rPr>
          <w:delText xml:space="preserve">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delText>
        </w:r>
      </w:del>
    </w:p>
    <w:p w14:paraId="04473601" w14:textId="54CE65FC" w:rsidR="00801CF4" w:rsidRPr="00334C48" w:rsidDel="00BD1F7C" w:rsidRDefault="00801CF4" w:rsidP="00BD1F7C">
      <w:pPr>
        <w:rPr>
          <w:del w:id="425" w:author="Bob Leck" w:date="2022-02-25T14:02:00Z"/>
          <w:b/>
          <w:bCs/>
        </w:rPr>
      </w:pPr>
      <w:del w:id="426" w:author="Bob Leck" w:date="2022-02-25T14:02:00Z">
        <w:r w:rsidRPr="00334C48" w:rsidDel="00BD1F7C">
          <w:rPr>
            <w:b/>
            <w:bCs/>
          </w:rPr>
          <w:delTex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delText>
        </w:r>
      </w:del>
    </w:p>
    <w:p w14:paraId="3AEF74C5" w14:textId="4D789F4B" w:rsidR="00801CF4" w:rsidRPr="00334C48" w:rsidDel="00BD1F7C" w:rsidRDefault="00801CF4" w:rsidP="00BD1F7C">
      <w:pPr>
        <w:rPr>
          <w:del w:id="427" w:author="Bob Leck" w:date="2022-02-25T14:02:00Z"/>
          <w:b/>
          <w:bCs/>
        </w:rPr>
      </w:pPr>
      <w:del w:id="428" w:author="Bob Leck" w:date="2022-02-25T14:02:00Z">
        <w:r w:rsidRPr="00334C48" w:rsidDel="00BD1F7C">
          <w:rPr>
            <w:b/>
            <w:bCs/>
          </w:rPr>
          <w:delText>Token passing protocols generally provide mechanisms for nodes to enter and leave the network. When token passing is to be used in a WAN, the characteristics of the wireless medium introduces additional token management issues:</w:delText>
        </w:r>
      </w:del>
    </w:p>
    <w:p w14:paraId="0F5F6A15" w14:textId="0AD91292" w:rsidR="00801CF4" w:rsidRPr="00334C48" w:rsidDel="00BD1F7C" w:rsidRDefault="00801CF4">
      <w:pPr>
        <w:rPr>
          <w:del w:id="429" w:author="Bob Leck" w:date="2022-02-25T14:02:00Z"/>
          <w:b/>
          <w:bCs/>
          <w:lang w:val="en-US"/>
        </w:rPr>
        <w:pPrChange w:id="430" w:author="Bob Leck" w:date="2022-02-25T14:02:00Z">
          <w:pPr>
            <w:pStyle w:val="enumlev1"/>
          </w:pPr>
        </w:pPrChange>
      </w:pPr>
      <w:del w:id="431" w:author="Bob Leck" w:date="2022-02-25T14:02:00Z">
        <w:r w:rsidRPr="00334C48" w:rsidDel="00BD1F7C">
          <w:rPr>
            <w:b/>
            <w:bCs/>
            <w:lang w:val="en-US"/>
          </w:rPr>
          <w:delText>–</w:delText>
        </w:r>
        <w:r w:rsidRPr="00334C48" w:rsidDel="00BD1F7C">
          <w:rPr>
            <w:b/>
            <w:bCs/>
            <w:lang w:val="en-US"/>
          </w:rPr>
          <w:tab/>
          <w:delText>The node holding the token may lose connectivity to its successor, which can result in a lost token.</w:delText>
        </w:r>
      </w:del>
    </w:p>
    <w:p w14:paraId="5A756A2A" w14:textId="20D57EAF" w:rsidR="00801CF4" w:rsidRPr="00334C48" w:rsidDel="00BD1F7C" w:rsidRDefault="00801CF4">
      <w:pPr>
        <w:rPr>
          <w:del w:id="432" w:author="Bob Leck" w:date="2022-02-25T14:02:00Z"/>
          <w:b/>
          <w:bCs/>
          <w:lang w:val="en-US"/>
        </w:rPr>
        <w:pPrChange w:id="433" w:author="Bob Leck" w:date="2022-02-25T14:02:00Z">
          <w:pPr>
            <w:pStyle w:val="enumlev1"/>
          </w:pPr>
        </w:pPrChange>
      </w:pPr>
      <w:del w:id="434" w:author="Bob Leck" w:date="2022-02-25T14:02:00Z">
        <w:r w:rsidRPr="00334C48" w:rsidDel="00BD1F7C">
          <w:rPr>
            <w:b/>
            <w:bCs/>
            <w:lang w:val="en-US"/>
          </w:rPr>
          <w:delText>–</w:delText>
        </w:r>
        <w:r w:rsidRPr="00334C48" w:rsidDel="00BD1F7C">
          <w:rPr>
            <w:b/>
            <w:bCs/>
            <w:lang w:val="en-US"/>
          </w:rPr>
          <w:tab/>
          <w:delText>The node holding the token can lose connectivity to the rest of the network. The network loses the token.</w:delText>
        </w:r>
      </w:del>
    </w:p>
    <w:p w14:paraId="6576B27C" w14:textId="2B901726" w:rsidR="00801CF4" w:rsidRPr="00334C48" w:rsidDel="00BD1F7C" w:rsidRDefault="00801CF4">
      <w:pPr>
        <w:rPr>
          <w:del w:id="435" w:author="Bob Leck" w:date="2022-02-25T14:02:00Z"/>
          <w:b/>
          <w:bCs/>
          <w:lang w:val="en-US"/>
        </w:rPr>
        <w:pPrChange w:id="436" w:author="Bob Leck" w:date="2022-02-25T14:02:00Z">
          <w:pPr>
            <w:pStyle w:val="enumlev1"/>
          </w:pPr>
        </w:pPrChange>
      </w:pPr>
      <w:del w:id="437" w:author="Bob Leck" w:date="2022-02-25T14:02:00Z">
        <w:r w:rsidRPr="00334C48" w:rsidDel="00BD1F7C">
          <w:rPr>
            <w:b/>
            <w:bCs/>
            <w:lang w:val="en-US"/>
          </w:rPr>
          <w:delText>–</w:delText>
        </w:r>
        <w:r w:rsidRPr="00334C48" w:rsidDel="00BD1F7C">
          <w:rPr>
            <w:b/>
            <w:bCs/>
            <w:lang w:val="en-US"/>
          </w:rPr>
          <w:tab/>
          <w:delText>A network may become partitioned. One subnetwork must create a new token.</w:delText>
        </w:r>
      </w:del>
    </w:p>
    <w:p w14:paraId="15AA2819" w14:textId="6D4574C5" w:rsidR="00801CF4" w:rsidRPr="00334C48" w:rsidDel="00BD1F7C" w:rsidRDefault="00801CF4">
      <w:pPr>
        <w:rPr>
          <w:del w:id="438" w:author="Bob Leck" w:date="2022-02-25T14:02:00Z"/>
          <w:b/>
          <w:bCs/>
          <w:lang w:val="en-US"/>
        </w:rPr>
        <w:pPrChange w:id="439" w:author="Bob Leck" w:date="2022-02-25T14:02:00Z">
          <w:pPr>
            <w:pStyle w:val="enumlev1"/>
          </w:pPr>
        </w:pPrChange>
      </w:pPr>
      <w:del w:id="440" w:author="Bob Leck" w:date="2022-02-25T14:02:00Z">
        <w:r w:rsidRPr="00334C48" w:rsidDel="00BD1F7C">
          <w:rPr>
            <w:b/>
            <w:bCs/>
            <w:lang w:val="en-US"/>
          </w:rPr>
          <w:delText>–</w:delText>
        </w:r>
        <w:r w:rsidRPr="00334C48" w:rsidDel="00BD1F7C">
          <w:rPr>
            <w:b/>
            <w:bCs/>
            <w:lang w:val="en-US"/>
          </w:rPr>
          <w:tab/>
          <w:delText>A node may be reachable only by one other node, so a ring topology is not possible if that node is to be included.</w:delText>
        </w:r>
      </w:del>
    </w:p>
    <w:p w14:paraId="3BD113E2" w14:textId="472332C9" w:rsidR="00801CF4" w:rsidRPr="00334C48" w:rsidDel="00BD1F7C" w:rsidRDefault="00801CF4">
      <w:pPr>
        <w:rPr>
          <w:del w:id="441" w:author="Bob Leck" w:date="2022-02-25T14:02:00Z"/>
          <w:b/>
          <w:bCs/>
          <w:lang w:val="en-US"/>
        </w:rPr>
        <w:pPrChange w:id="442" w:author="Bob Leck" w:date="2022-02-25T14:02:00Z">
          <w:pPr>
            <w:pStyle w:val="enumlev1"/>
          </w:pPr>
        </w:pPrChange>
      </w:pPr>
      <w:del w:id="443" w:author="Bob Leck" w:date="2022-02-25T14:02:00Z">
        <w:r w:rsidRPr="00334C48" w:rsidDel="00BD1F7C">
          <w:rPr>
            <w:b/>
            <w:bCs/>
            <w:lang w:val="en-US"/>
          </w:rPr>
          <w:delText>–</w:delText>
        </w:r>
        <w:r w:rsidRPr="00334C48" w:rsidDel="00BD1F7C">
          <w:rPr>
            <w:b/>
            <w:bCs/>
            <w:lang w:val="en-US"/>
          </w:rPr>
          <w:tab/>
          <w:delText>Nodes from two or more rings using the same channel may come within range of each other. This results in interference unless the rings merge or change channel(s).</w:delText>
        </w:r>
      </w:del>
    </w:p>
    <w:p w14:paraId="5EF4A5E8" w14:textId="01034E21" w:rsidR="00801CF4" w:rsidRPr="00334C48" w:rsidDel="00BD1F7C" w:rsidRDefault="00801CF4">
      <w:pPr>
        <w:rPr>
          <w:del w:id="444" w:author="Bob Leck" w:date="2022-02-25T14:02:00Z"/>
          <w:b/>
          <w:bCs/>
          <w:lang w:val="en-US"/>
        </w:rPr>
        <w:pPrChange w:id="445" w:author="Bob Leck" w:date="2022-02-25T14:02:00Z">
          <w:pPr>
            <w:pStyle w:val="enumlev1"/>
          </w:pPr>
        </w:pPrChange>
      </w:pPr>
      <w:del w:id="446" w:author="Bob Leck" w:date="2022-02-25T14:02:00Z">
        <w:r w:rsidRPr="00334C48" w:rsidDel="00BD1F7C">
          <w:rPr>
            <w:b/>
            <w:bCs/>
            <w:lang w:val="en-US"/>
          </w:rPr>
          <w:delText>–</w:delText>
        </w:r>
        <w:r w:rsidRPr="00334C48" w:rsidDel="00BD1F7C">
          <w:rPr>
            <w:b/>
            <w:bCs/>
            <w:lang w:val="en-US"/>
          </w:rPr>
          <w:tab/>
          <w:delText>Merging of rings or recovery from a lost token may result in multiple tokens in a ring.</w:delText>
        </w:r>
      </w:del>
    </w:p>
    <w:p w14:paraId="6A8DA931" w14:textId="0D87D94F" w:rsidR="00801CF4" w:rsidRPr="00334C48" w:rsidDel="00BD1F7C" w:rsidRDefault="00801CF4" w:rsidP="00BD1F7C">
      <w:pPr>
        <w:rPr>
          <w:del w:id="447" w:author="Bob Leck" w:date="2022-02-25T14:02:00Z"/>
          <w:b/>
          <w:bCs/>
        </w:rPr>
      </w:pPr>
      <w:del w:id="448" w:author="Bob Leck" w:date="2022-02-25T14:02:00Z">
        <w:r w:rsidRPr="00334C48" w:rsidDel="00BD1F7C">
          <w:rPr>
            <w:b/>
            <w:bCs/>
          </w:rPr>
          <w:delTex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delText>
        </w:r>
      </w:del>
    </w:p>
    <w:p w14:paraId="57A0BCED" w14:textId="286C9639" w:rsidR="00801CF4" w:rsidRPr="00334C48" w:rsidDel="00BD1F7C" w:rsidRDefault="00801CF4" w:rsidP="00BD1F7C">
      <w:pPr>
        <w:rPr>
          <w:del w:id="449" w:author="Bob Leck" w:date="2022-02-25T14:02:00Z"/>
          <w:b/>
          <w:bCs/>
        </w:rPr>
      </w:pPr>
      <w:del w:id="450" w:author="Bob Leck" w:date="2022-02-25T14:02:00Z">
        <w:r w:rsidRPr="00334C48" w:rsidDel="00BD1F7C">
          <w:rPr>
            <w:b/>
            <w:bCs/>
          </w:rPr>
          <w:delText xml:space="preserve">The long link turnarounds inherent in fielded HFWAN technology result in token rotation times on the order of a minute. For example, if link turnaround times are 2 s and we allow each of </w:delText>
        </w:r>
        <w:r w:rsidRPr="00334C48" w:rsidDel="00BD1F7C">
          <w:rPr>
            <w:b/>
            <w:bCs/>
            <w:i/>
            <w:iCs/>
          </w:rPr>
          <w:delText>N </w:delText>
        </w:r>
        <w:r w:rsidRPr="00334C48" w:rsidDel="00BD1F7C">
          <w:rPr>
            <w:b/>
            <w:bCs/>
          </w:rPr>
          <w:delText>nodes to transmit for up to 8 s when it receives the token, we achieve a throughput efficiency of at most 80% with a token rotation time (latency) of up to 10</w:delText>
        </w:r>
        <w:r w:rsidRPr="00334C48" w:rsidDel="00BD1F7C">
          <w:rPr>
            <w:b/>
            <w:bCs/>
            <w:i/>
            <w:iCs/>
          </w:rPr>
          <w:delText>N </w:delText>
        </w:r>
        <w:r w:rsidRPr="00334C48" w:rsidDel="00BD1F7C">
          <w:rPr>
            <w:b/>
            <w:bCs/>
          </w:rPr>
          <w:delText xml:space="preserve">s. </w:delText>
        </w:r>
      </w:del>
    </w:p>
    <w:p w14:paraId="4C7CC12A" w14:textId="25148A89" w:rsidR="00801CF4" w:rsidRPr="00334C48" w:rsidDel="00BD1F7C" w:rsidRDefault="00801CF4" w:rsidP="00BD1F7C">
      <w:pPr>
        <w:rPr>
          <w:del w:id="451" w:author="Bob Leck" w:date="2022-02-25T14:02:00Z"/>
          <w:b/>
          <w:bCs/>
        </w:rPr>
      </w:pPr>
      <w:del w:id="452" w:author="Bob Leck" w:date="2022-02-25T14:02:00Z">
        <w:r w:rsidRPr="00334C48" w:rsidDel="00BD1F7C">
          <w:rPr>
            <w:b/>
            <w:bCs/>
          </w:rPr>
          <w:delText xml:space="preserve">If we limit solicitations to join the ring to one per token rotation, and rotate the authority to solicit among the nodes, each node will solicit once in </w:delText>
        </w:r>
        <w:r w:rsidRPr="00334C48" w:rsidDel="00BD1F7C">
          <w:rPr>
            <w:b/>
            <w:bCs/>
            <w:i/>
            <w:iCs/>
          </w:rPr>
          <w:delText xml:space="preserve">N </w:delText>
        </w:r>
        <w:r w:rsidRPr="00334C48" w:rsidDel="00BD1F7C">
          <w:rPr>
            <w:b/>
            <w:bCs/>
          </w:rPr>
          <w:delText xml:space="preserve">token rotations. </w:delText>
        </w:r>
      </w:del>
    </w:p>
    <w:p w14:paraId="690B45C4" w14:textId="66971CD6" w:rsidR="00801CF4" w:rsidRPr="00334C48" w:rsidDel="00BD1F7C" w:rsidRDefault="00801CF4" w:rsidP="00BD1F7C">
      <w:pPr>
        <w:rPr>
          <w:del w:id="453" w:author="Bob Leck" w:date="2022-02-25T14:02:00Z"/>
          <w:b/>
          <w:bCs/>
        </w:rPr>
      </w:pPr>
      <w:del w:id="454" w:author="Bob Leck" w:date="2022-02-25T14:02:00Z">
        <w:r w:rsidRPr="00334C48" w:rsidDel="00BD1F7C">
          <w:rPr>
            <w:b/>
            <w:bCs/>
          </w:rPr>
          <w:delText xml:space="preserve">With ten nodes in a ring, use of the (non-HF oriented) wireless token ring protocol (WTRP) would result in disconnected nodes remaining out of the network for around </w:delText>
        </w:r>
        <w:r w:rsidR="008C4225" w:rsidRPr="00334C48" w:rsidDel="00BD1F7C">
          <w:rPr>
            <w:b/>
            <w:bCs/>
          </w:rPr>
          <w:delText xml:space="preserve">10 </w:delText>
        </w:r>
        <w:r w:rsidRPr="00334C48" w:rsidDel="00BD1F7C">
          <w:rPr>
            <w:b/>
            <w:bCs/>
          </w:rPr>
          <w:delText xml:space="preserve">min (if there </w:delText>
        </w:r>
        <w:r w:rsidRPr="00334C48" w:rsidDel="00BD1F7C">
          <w:rPr>
            <w:b/>
            <w:bCs/>
          </w:rPr>
          <w:lastRenderedPageBreak/>
          <w:delText xml:space="preserve">are no colliding responses to the eventual SOLICIT_SUCCESSOR); this is not an attractive mode of operation for a dynamic network in the fixed and mobile service.  </w:delText>
        </w:r>
      </w:del>
    </w:p>
    <w:p w14:paraId="7080646A" w14:textId="4D26E91A" w:rsidR="00801CF4" w:rsidRPr="00334C48" w:rsidDel="00BD1F7C" w:rsidRDefault="00801CF4" w:rsidP="00BD1F7C">
      <w:pPr>
        <w:rPr>
          <w:del w:id="455" w:author="Bob Leck" w:date="2022-02-25T14:02:00Z"/>
          <w:b/>
          <w:bCs/>
        </w:rPr>
      </w:pPr>
      <w:del w:id="456" w:author="Bob Leck" w:date="2022-02-25T14:02:00Z">
        <w:r w:rsidRPr="00334C48" w:rsidDel="00BD1F7C">
          <w:rPr>
            <w:b/>
            <w:bCs/>
          </w:rPr>
          <w:delText xml:space="preserve">The time required for WTRP to reform a new ring from the disconnected remains of two colliding rings would be at least that long: a small ring might emerge quickly, but the remaining nodes would then go silent and wait to be invited to join. </w:delText>
        </w:r>
      </w:del>
    </w:p>
    <w:p w14:paraId="08992C26" w14:textId="466B1585" w:rsidR="00801CF4" w:rsidRPr="00334C48" w:rsidDel="00BD1F7C" w:rsidRDefault="00801CF4" w:rsidP="00BD1F7C">
      <w:pPr>
        <w:rPr>
          <w:del w:id="457" w:author="Bob Leck" w:date="2022-02-25T14:02:00Z"/>
          <w:b/>
          <w:bCs/>
        </w:rPr>
      </w:pPr>
      <w:del w:id="458" w:author="Bob Leck" w:date="2022-02-25T14:02:00Z">
        <w:r w:rsidRPr="00334C48" w:rsidDel="00BD1F7C">
          <w:rPr>
            <w:b/>
            <w:bCs/>
          </w:rPr>
          <w:delText xml:space="preserve">The recovery times for </w:delText>
        </w:r>
        <w:bookmarkStart w:id="459" w:name="OLE_LINK1"/>
        <w:bookmarkStart w:id="460" w:name="OLE_LINK2"/>
        <w:r w:rsidRPr="00334C48" w:rsidDel="00BD1F7C">
          <w:rPr>
            <w:b/>
            <w:bCs/>
          </w:rPr>
          <w:delText xml:space="preserve">HFTP </w:delText>
        </w:r>
        <w:bookmarkEnd w:id="459"/>
        <w:bookmarkEnd w:id="460"/>
        <w:r w:rsidRPr="00334C48" w:rsidDel="00BD1F7C">
          <w:rPr>
            <w:b/>
            <w:bCs/>
          </w:rPr>
          <w:delText xml:space="preserve">are more attractive. In the case of a lost link, HF requires </w:delText>
        </w:r>
        <w:r w:rsidRPr="00334C48" w:rsidDel="00BD1F7C">
          <w:rPr>
            <w:b/>
            <w:bCs/>
            <w:i/>
            <w:iCs/>
          </w:rPr>
          <w:delText>N</w:delText>
        </w:r>
        <w:r w:rsidRPr="00334C48" w:rsidDel="00BD1F7C">
          <w:rPr>
            <w:b/>
            <w:bCs/>
          </w:rPr>
          <w:delText xml:space="preserve"> slots (whose duration equals a packet plus a turnaround time) to identify a relay. Thereafter, one additional packet time and turnaround time are required </w:delText>
        </w:r>
        <w:r w:rsidRPr="00334C48" w:rsidDel="00BD1F7C">
          <w:rPr>
            <w:b/>
            <w:bCs/>
            <w:i/>
            <w:iCs/>
          </w:rPr>
          <w:delText>in each token rotation</w:delText>
        </w:r>
        <w:r w:rsidRPr="00334C48" w:rsidDel="00BD1F7C">
          <w:rPr>
            <w:b/>
            <w:bCs/>
          </w:rPr>
          <w:delText xml:space="preserve">. In an example ten-node network, this amounts to a pause of less than 30 s while identifying the relay, and lengthening the token rotation time by a bit over 2%. </w:delText>
        </w:r>
      </w:del>
    </w:p>
    <w:p w14:paraId="5F70247F" w14:textId="472F6F15" w:rsidR="008A1DBA" w:rsidRPr="00334C48" w:rsidDel="007A6BC8" w:rsidRDefault="00801CF4" w:rsidP="009E45D0">
      <w:pPr>
        <w:rPr>
          <w:del w:id="461" w:author="Bob Leck" w:date="2022-02-25T09:27:00Z"/>
          <w:b/>
          <w:bCs/>
        </w:rPr>
      </w:pPr>
      <w:del w:id="462" w:author="Bob Leck" w:date="2022-02-25T14:02:00Z">
        <w:r w:rsidRPr="00334C48" w:rsidDel="00BD1F7C">
          <w:rPr>
            <w:b/>
            <w:bCs/>
          </w:rPr>
          <w:delTex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delText>
        </w:r>
        <w:r w:rsidRPr="00334C48" w:rsidDel="00BD1F7C">
          <w:rPr>
            <w:b/>
            <w:bCs/>
            <w:i/>
            <w:iCs/>
          </w:rPr>
          <w:delText>N </w:delText>
        </w:r>
        <w:r w:rsidRPr="00334C48" w:rsidDel="00BD1F7C">
          <w:rPr>
            <w:b/>
            <w:bCs/>
          </w:rPr>
          <w:delText>+ 1) packet + turnaround times (i.e. after the SET_SUCCESSOR and the fast token rotation of the DOUBLE_TIME_TOKEN). This amounts to less than 30 s in an example ten-node network.</w:delText>
        </w:r>
      </w:del>
      <w:bookmarkEnd w:id="419"/>
    </w:p>
    <w:p w14:paraId="6E4F90F4" w14:textId="6AA5746A" w:rsidR="00294E8F" w:rsidRPr="00F349A2" w:rsidDel="00BD1F7C" w:rsidRDefault="00801CF4">
      <w:pPr>
        <w:rPr>
          <w:del w:id="463" w:author="Bob Leck" w:date="2022-02-25T14:01:00Z"/>
          <w:bCs/>
          <w:lang w:val="en-US"/>
        </w:rPr>
        <w:pPrChange w:id="464" w:author="Bob Leck" w:date="2022-02-25T14:03:00Z">
          <w:pPr>
            <w:pStyle w:val="Heading1"/>
          </w:pPr>
        </w:pPrChange>
      </w:pPr>
      <w:del w:id="465" w:author="Bob Leck" w:date="2022-02-23T07:48:00Z">
        <w:r w:rsidRPr="00334C48" w:rsidDel="008A1DBA">
          <w:rPr>
            <w:b/>
            <w:bCs/>
            <w:lang w:val="en-US"/>
          </w:rPr>
          <w:delText>3</w:delText>
        </w:r>
      </w:del>
      <w:del w:id="466" w:author="Bob Leck" w:date="2022-02-25T14:01:00Z">
        <w:r w:rsidRPr="00334C48" w:rsidDel="00BD1F7C">
          <w:rPr>
            <w:b/>
            <w:bCs/>
            <w:lang w:val="en-US"/>
          </w:rPr>
          <w:tab/>
          <w:delText>Wideband modems</w:delText>
        </w:r>
      </w:del>
    </w:p>
    <w:p w14:paraId="4690EC35" w14:textId="4F004E2C" w:rsidR="00801CF4" w:rsidRPr="00F349A2" w:rsidRDefault="00EF6B70" w:rsidP="00C42E0B">
      <w:pPr>
        <w:pStyle w:val="Heading2"/>
        <w:rPr>
          <w:bCs/>
          <w:lang w:val="en-US"/>
        </w:rPr>
      </w:pPr>
      <w:ins w:id="467" w:author="Bob Leck" w:date="2022-03-01T10:44:00Z">
        <w:r>
          <w:rPr>
            <w:lang w:val="en-US"/>
          </w:rPr>
          <w:t>2</w:t>
        </w:r>
      </w:ins>
      <w:del w:id="468" w:author="Bob Leck" w:date="2022-03-01T10:44:00Z">
        <w:r w:rsidR="00801CF4" w:rsidRPr="00C42E0B" w:rsidDel="00EF6B70">
          <w:rPr>
            <w:lang w:val="en-US"/>
          </w:rPr>
          <w:delText>3</w:delText>
        </w:r>
      </w:del>
      <w:r w:rsidR="00801CF4" w:rsidRPr="00C42E0B">
        <w:rPr>
          <w:bCs/>
          <w:lang w:val="en-US"/>
        </w:rPr>
        <w:t>.1</w:t>
      </w:r>
      <w:r w:rsidR="00801CF4" w:rsidRPr="00C42E0B">
        <w:rPr>
          <w:bCs/>
          <w:lang w:val="en-US"/>
        </w:rPr>
        <w:tab/>
        <w:t>Multichannel approach</w:t>
      </w:r>
    </w:p>
    <w:p w14:paraId="40C29089" w14:textId="1D880B25" w:rsidR="00801CF4" w:rsidRPr="00801CF4" w:rsidRDefault="00EF6B70" w:rsidP="00801CF4">
      <w:pPr>
        <w:pStyle w:val="Heading3"/>
        <w:rPr>
          <w:lang w:val="en-US"/>
        </w:rPr>
      </w:pPr>
      <w:ins w:id="469" w:author="Bob Leck" w:date="2022-03-01T10:44:00Z">
        <w:r>
          <w:rPr>
            <w:lang w:val="en-US"/>
          </w:rPr>
          <w:t>2</w:t>
        </w:r>
      </w:ins>
      <w:del w:id="470" w:author="Bob Leck" w:date="2022-03-01T10:44:00Z">
        <w:r w:rsidR="00801CF4" w:rsidRPr="00801CF4" w:rsidDel="00EF6B70">
          <w:rPr>
            <w:lang w:val="en-US"/>
          </w:rPr>
          <w:delText>3</w:delText>
        </w:r>
      </w:del>
      <w:r w:rsidR="00801CF4" w:rsidRPr="00801CF4">
        <w:rPr>
          <w:lang w:val="en-US"/>
        </w:rPr>
        <w:t>.1.1</w:t>
      </w:r>
      <w:r w:rsidR="00801CF4" w:rsidRPr="00801CF4">
        <w:rPr>
          <w:lang w:val="en-US"/>
        </w:rPr>
        <w:tab/>
      </w:r>
      <w:bookmarkStart w:id="471" w:name="_Hlk96672676"/>
      <w:r w:rsidR="00801CF4" w:rsidRPr="00801CF4">
        <w:rPr>
          <w:lang w:val="en-US"/>
        </w:rPr>
        <w:t xml:space="preserve">Independent sideband (ISB) </w:t>
      </w:r>
      <w:bookmarkEnd w:id="471"/>
      <w:r w:rsidR="00801CF4" w:rsidRPr="00801CF4">
        <w:rPr>
          <w:lang w:val="en-US"/>
        </w:rPr>
        <w:t>operation</w:t>
      </w:r>
    </w:p>
    <w:p w14:paraId="032FA519" w14:textId="77777777" w:rsidR="00801CF4" w:rsidRPr="00A614F0" w:rsidRDefault="00801CF4" w:rsidP="008C4225">
      <w:r w:rsidRPr="00A614F0">
        <w:t>There are modems that convey data in multiple independent sidebands simultaneously. Such modems contain independent PSK/QAM modulators for each audio channel (for information on modulation see Recommendation ITU</w:t>
      </w:r>
      <w:r w:rsidRPr="00A614F0">
        <w:noBreakHyphen/>
        <w:t>R F.763</w:t>
      </w:r>
      <w:r w:rsidRPr="00A614F0">
        <w:noBreakHyphen/>
        <w:t xml:space="preserve">5, Annex 6), but employ a single forward error correction encoder, whose output bit stream is distributed over the individual channels for transmission. When these channels are carried by contiguous frequencies, the </w:t>
      </w:r>
      <w:r w:rsidRPr="008C4225">
        <w:rPr>
          <w:i/>
          <w:iCs/>
        </w:rPr>
        <w:t>S</w:t>
      </w:r>
      <w:r w:rsidR="008C4225">
        <w:t>/</w:t>
      </w:r>
      <w:r w:rsidRPr="008C4225">
        <w:rPr>
          <w:i/>
          <w:iCs/>
        </w:rPr>
        <w:t>N</w:t>
      </w:r>
      <w:r w:rsidRPr="00A614F0">
        <w:t xml:space="preserve"> of the channels tend to be similar, although channel errors are not perfectly correlated. Thus, some improvement in output is achieved using receiver diversity.</w:t>
      </w:r>
    </w:p>
    <w:p w14:paraId="55DD74F1" w14:textId="3B35F53C" w:rsidR="00801CF4" w:rsidRPr="00801CF4" w:rsidRDefault="00EF6B70" w:rsidP="00801CF4">
      <w:pPr>
        <w:pStyle w:val="Heading3"/>
        <w:rPr>
          <w:lang w:val="en-US"/>
        </w:rPr>
      </w:pPr>
      <w:ins w:id="472" w:author="Bob Leck" w:date="2022-03-01T10:44:00Z">
        <w:r>
          <w:rPr>
            <w:lang w:val="en-US"/>
          </w:rPr>
          <w:t>2</w:t>
        </w:r>
      </w:ins>
      <w:del w:id="473" w:author="Bob Leck" w:date="2022-03-01T10:44:00Z">
        <w:r w:rsidR="00801CF4" w:rsidRPr="00801CF4" w:rsidDel="00EF6B70">
          <w:rPr>
            <w:lang w:val="en-US"/>
          </w:rPr>
          <w:delText>3</w:delText>
        </w:r>
      </w:del>
      <w:r w:rsidR="00801CF4" w:rsidRPr="00801CF4">
        <w:rPr>
          <w:lang w:val="en-US"/>
        </w:rPr>
        <w:t>.1.2</w:t>
      </w:r>
      <w:r w:rsidR="00801CF4" w:rsidRPr="00801CF4">
        <w:rPr>
          <w:lang w:val="en-US"/>
        </w:rPr>
        <w:tab/>
      </w:r>
      <w:ins w:id="474" w:author="Bob Leck" w:date="2022-02-25T09:11:00Z">
        <w:r w:rsidR="00294E8F" w:rsidRPr="00801CF4">
          <w:rPr>
            <w:lang w:val="en-US"/>
          </w:rPr>
          <w:t xml:space="preserve">Independent sideband (ISB) </w:t>
        </w:r>
      </w:ins>
      <w:r w:rsidR="00801CF4" w:rsidRPr="00801CF4">
        <w:rPr>
          <w:lang w:val="en-US"/>
        </w:rPr>
        <w:t>Operation in non-contiguous channels</w:t>
      </w:r>
    </w:p>
    <w:p w14:paraId="2BDC189F" w14:textId="7A434216" w:rsidR="00801CF4" w:rsidRPr="00A614F0" w:rsidRDefault="00801CF4" w:rsidP="00255390">
      <w:pPr>
        <w:keepLines/>
      </w:pPr>
      <w:r w:rsidRPr="00A614F0">
        <w:t xml:space="preserve">When contiguous channels are not available in sufficient quantity to support data requirements, operation in non-contiguous channels is necessary. In this case, channel </w:t>
      </w:r>
      <w:r w:rsidRPr="008C4225">
        <w:rPr>
          <w:i/>
          <w:iCs/>
        </w:rPr>
        <w:t>S</w:t>
      </w:r>
      <w:r w:rsidR="008C4225">
        <w:t>/</w:t>
      </w:r>
      <w:r w:rsidRPr="008C4225">
        <w:rPr>
          <w:i/>
          <w:iCs/>
        </w:rPr>
        <w:t>N</w:t>
      </w:r>
      <w:r w:rsidRPr="00A614F0">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w:t>
      </w:r>
      <w:ins w:id="475" w:author="Bob Leck" w:date="2022-02-26T09:18:00Z">
        <w:r w:rsidR="000869A1">
          <w:t xml:space="preserve">bit rate over </w:t>
        </w:r>
      </w:ins>
      <w:del w:id="476" w:author="Bob Leck" w:date="2022-02-26T09:18:00Z">
        <w:r w:rsidRPr="00A614F0" w:rsidDel="000869A1">
          <w:delText>for</w:delText>
        </w:r>
      </w:del>
      <w:r w:rsidRPr="00A614F0">
        <w:t xml:space="preserve"> the frequencies </w:t>
      </w:r>
      <w:ins w:id="477" w:author="Bob Leck" w:date="2022-02-26T09:19:00Z">
        <w:r w:rsidR="000869A1">
          <w:t xml:space="preserve">that are </w:t>
        </w:r>
      </w:ins>
      <w:r w:rsidRPr="00A614F0">
        <w:t xml:space="preserve">in use. </w:t>
      </w:r>
    </w:p>
    <w:p w14:paraId="35A958CA" w14:textId="4F33A198" w:rsidR="00801CF4" w:rsidRPr="00801CF4" w:rsidRDefault="00EF6B70" w:rsidP="00801CF4">
      <w:pPr>
        <w:pStyle w:val="Heading4"/>
        <w:rPr>
          <w:lang w:val="en-US"/>
        </w:rPr>
      </w:pPr>
      <w:ins w:id="478" w:author="Bob Leck" w:date="2022-03-01T10:44:00Z">
        <w:r>
          <w:rPr>
            <w:lang w:val="en-US"/>
          </w:rPr>
          <w:t>2</w:t>
        </w:r>
      </w:ins>
      <w:del w:id="479" w:author="Bob Leck" w:date="2022-03-01T10:44:00Z">
        <w:r w:rsidR="00801CF4" w:rsidRPr="00801CF4" w:rsidDel="00EF6B70">
          <w:rPr>
            <w:lang w:val="en-US"/>
          </w:rPr>
          <w:delText>3</w:delText>
        </w:r>
      </w:del>
      <w:r w:rsidR="00801CF4" w:rsidRPr="00801CF4">
        <w:rPr>
          <w:lang w:val="en-US"/>
        </w:rPr>
        <w:t>.1.2.1</w:t>
      </w:r>
      <w:r w:rsidR="00801CF4" w:rsidRPr="00801CF4">
        <w:rPr>
          <w:lang w:val="en-US"/>
        </w:rPr>
        <w:tab/>
        <w:t xml:space="preserve">Single-channel </w:t>
      </w:r>
      <w:ins w:id="480" w:author="Bob Leck" w:date="2022-02-25T09:11:00Z">
        <w:r w:rsidR="00294E8F" w:rsidRPr="00801CF4">
          <w:rPr>
            <w:lang w:val="en-US"/>
          </w:rPr>
          <w:t xml:space="preserve">Independent sideband (ISB) </w:t>
        </w:r>
      </w:ins>
      <w:r w:rsidR="00801CF4" w:rsidRPr="00801CF4">
        <w:rPr>
          <w:lang w:val="en-US"/>
        </w:rPr>
        <w:t>HF equipment</w:t>
      </w:r>
    </w:p>
    <w:p w14:paraId="3CC00CBB" w14:textId="77777777" w:rsidR="00801CF4" w:rsidRPr="00A614F0" w:rsidRDefault="00801CF4" w:rsidP="008C4225">
      <w:r w:rsidRPr="00A614F0">
        <w:t>One nominal 3 kHz channel USB or LSB (selectable).</w:t>
      </w:r>
    </w:p>
    <w:p w14:paraId="2EB5497C" w14:textId="4AF285B0" w:rsidR="00801CF4" w:rsidRPr="00801CF4" w:rsidRDefault="00EF6B70" w:rsidP="00801CF4">
      <w:pPr>
        <w:pStyle w:val="Heading4"/>
        <w:rPr>
          <w:lang w:val="en-US"/>
        </w:rPr>
      </w:pPr>
      <w:ins w:id="481" w:author="Bob Leck" w:date="2022-03-01T10:45:00Z">
        <w:r>
          <w:rPr>
            <w:lang w:val="en-US"/>
          </w:rPr>
          <w:t>2</w:t>
        </w:r>
      </w:ins>
      <w:del w:id="482" w:author="Bob Leck" w:date="2022-03-01T10:45:00Z">
        <w:r w:rsidR="00801CF4" w:rsidRPr="00801CF4" w:rsidDel="00EF6B70">
          <w:rPr>
            <w:lang w:val="en-US"/>
          </w:rPr>
          <w:delText>3</w:delText>
        </w:r>
      </w:del>
      <w:r w:rsidR="00801CF4" w:rsidRPr="00801CF4">
        <w:rPr>
          <w:lang w:val="en-US"/>
        </w:rPr>
        <w:t>.1.2.2</w:t>
      </w:r>
      <w:r w:rsidR="00801CF4" w:rsidRPr="00801CF4">
        <w:rPr>
          <w:lang w:val="en-US"/>
        </w:rPr>
        <w:tab/>
        <w:t xml:space="preserve">Multichannel </w:t>
      </w:r>
      <w:ins w:id="483" w:author="Bob Leck" w:date="2022-02-25T09:11:00Z">
        <w:r w:rsidR="00294E8F" w:rsidRPr="00801CF4">
          <w:rPr>
            <w:lang w:val="en-US"/>
          </w:rPr>
          <w:t xml:space="preserve">Independent sideband (ISB) </w:t>
        </w:r>
      </w:ins>
      <w:r w:rsidR="00801CF4" w:rsidRPr="00801CF4">
        <w:rPr>
          <w:lang w:val="en-US"/>
        </w:rPr>
        <w:t>HF equipment</w:t>
      </w:r>
    </w:p>
    <w:p w14:paraId="7BD0F4EE" w14:textId="77777777" w:rsidR="00801CF4" w:rsidRPr="00A614F0" w:rsidRDefault="00801CF4" w:rsidP="00801CF4">
      <w:r w:rsidRPr="00A614F0">
        <w:t>Multiple channelling arrangements are possible as shown below:</w:t>
      </w:r>
    </w:p>
    <w:p w14:paraId="1A515B54" w14:textId="77777777" w:rsidR="00801CF4" w:rsidRPr="00801CF4" w:rsidRDefault="00801CF4" w:rsidP="008C4225">
      <w:pPr>
        <w:pStyle w:val="enumlev1"/>
        <w:rPr>
          <w:lang w:val="en-US"/>
        </w:rPr>
      </w:pPr>
      <w:bookmarkStart w:id="484" w:name="_Hlk96759193"/>
      <w:r w:rsidRPr="00801CF4">
        <w:rPr>
          <w:lang w:val="en-US"/>
        </w:rPr>
        <w:t>–</w:t>
      </w:r>
      <w:bookmarkEnd w:id="484"/>
      <w:r w:rsidRPr="00801CF4">
        <w:rPr>
          <w:lang w:val="en-US"/>
        </w:rPr>
        <w:tab/>
        <w:t>Two nominal 3</w:t>
      </w:r>
      <w:r w:rsidR="008C4225">
        <w:rPr>
          <w:lang w:val="en-US"/>
        </w:rPr>
        <w:t xml:space="preserve"> </w:t>
      </w:r>
      <w:r w:rsidRPr="00801CF4">
        <w:rPr>
          <w:lang w:val="en-US"/>
        </w:rPr>
        <w:t>kHz channels in the USB or LSB (two independent channels in the same sideband – sideband selectable).</w:t>
      </w:r>
    </w:p>
    <w:p w14:paraId="3E296B93" w14:textId="77777777" w:rsidR="00801CF4" w:rsidRPr="00801CF4" w:rsidRDefault="00801CF4" w:rsidP="008C4225">
      <w:pPr>
        <w:pStyle w:val="enumlev1"/>
        <w:rPr>
          <w:lang w:val="en-US"/>
        </w:rPr>
      </w:pPr>
      <w:r w:rsidRPr="00801CF4">
        <w:rPr>
          <w:lang w:val="en-US"/>
        </w:rPr>
        <w:t>–</w:t>
      </w:r>
      <w:r w:rsidRPr="00801CF4">
        <w:rPr>
          <w:lang w:val="en-US"/>
        </w:rPr>
        <w:tab/>
        <w:t>One nominal 6</w:t>
      </w:r>
      <w:r w:rsidR="008C4225">
        <w:rPr>
          <w:lang w:val="en-US"/>
        </w:rPr>
        <w:t xml:space="preserve"> </w:t>
      </w:r>
      <w:r w:rsidRPr="00801CF4">
        <w:rPr>
          <w:lang w:val="en-US"/>
        </w:rPr>
        <w:t>kHz channel in the USB or LSB (selectable).</w:t>
      </w:r>
    </w:p>
    <w:p w14:paraId="5610B9DF" w14:textId="77777777" w:rsidR="00801CF4" w:rsidRPr="00801CF4" w:rsidRDefault="00801CF4" w:rsidP="008C4225">
      <w:pPr>
        <w:pStyle w:val="enumlev1"/>
        <w:rPr>
          <w:lang w:val="en-US"/>
        </w:rPr>
      </w:pPr>
      <w:r w:rsidRPr="00801CF4">
        <w:rPr>
          <w:lang w:val="en-US"/>
        </w:rPr>
        <w:t>–</w:t>
      </w:r>
      <w:r w:rsidRPr="00801CF4">
        <w:rPr>
          <w:lang w:val="en-US"/>
        </w:rPr>
        <w:tab/>
        <w:t>Two nominal 3</w:t>
      </w:r>
      <w:r w:rsidR="008C4225">
        <w:rPr>
          <w:lang w:val="en-US"/>
        </w:rPr>
        <w:t xml:space="preserve"> </w:t>
      </w:r>
      <w:r w:rsidRPr="00801CF4">
        <w:rPr>
          <w:lang w:val="en-US"/>
        </w:rPr>
        <w:t>kHz channels in the USB and two in the LSB (four independent 3</w:t>
      </w:r>
      <w:r w:rsidR="008C4225">
        <w:rPr>
          <w:lang w:val="en-US"/>
        </w:rPr>
        <w:t xml:space="preserve"> </w:t>
      </w:r>
      <w:r w:rsidRPr="00801CF4">
        <w:rPr>
          <w:lang w:val="en-US"/>
        </w:rPr>
        <w:t>kHz channels – two in each sideband).</w:t>
      </w:r>
    </w:p>
    <w:p w14:paraId="5AB78730" w14:textId="77777777" w:rsidR="00801CF4" w:rsidRPr="00801CF4" w:rsidRDefault="00801CF4" w:rsidP="008C4225">
      <w:pPr>
        <w:pStyle w:val="enumlev1"/>
        <w:rPr>
          <w:lang w:val="en-US"/>
        </w:rPr>
      </w:pPr>
      <w:r w:rsidRPr="00801CF4">
        <w:rPr>
          <w:lang w:val="en-US"/>
        </w:rPr>
        <w:lastRenderedPageBreak/>
        <w:t>–</w:t>
      </w:r>
      <w:r w:rsidRPr="00801CF4">
        <w:rPr>
          <w:lang w:val="en-US"/>
        </w:rPr>
        <w:tab/>
        <w:t>One nominal 6</w:t>
      </w:r>
      <w:r w:rsidR="008C4225">
        <w:rPr>
          <w:lang w:val="en-US"/>
        </w:rPr>
        <w:t xml:space="preserve"> </w:t>
      </w:r>
      <w:r w:rsidRPr="00801CF4">
        <w:rPr>
          <w:lang w:val="en-US"/>
        </w:rPr>
        <w:t>kHz channel in the USB and one in the LSB (two independent 6</w:t>
      </w:r>
      <w:r w:rsidR="008C4225">
        <w:rPr>
          <w:lang w:val="en-US"/>
        </w:rPr>
        <w:t xml:space="preserve"> </w:t>
      </w:r>
      <w:r w:rsidRPr="00801CF4">
        <w:rPr>
          <w:lang w:val="en-US"/>
        </w:rPr>
        <w:t>kHz channels – one in each sideband).</w:t>
      </w:r>
    </w:p>
    <w:p w14:paraId="4DCA1AD9" w14:textId="77777777" w:rsidR="00801CF4" w:rsidRPr="00801CF4" w:rsidRDefault="00801CF4" w:rsidP="008C4225">
      <w:pPr>
        <w:pStyle w:val="enumlev1"/>
        <w:rPr>
          <w:lang w:val="en-US"/>
        </w:rPr>
      </w:pPr>
      <w:r w:rsidRPr="00801CF4">
        <w:rPr>
          <w:lang w:val="en-US"/>
        </w:rPr>
        <w:t>–</w:t>
      </w:r>
      <w:r w:rsidRPr="00801CF4">
        <w:rPr>
          <w:lang w:val="en-US"/>
        </w:rPr>
        <w:tab/>
        <w:t>One nominal 12</w:t>
      </w:r>
      <w:r w:rsidR="008C4225">
        <w:rPr>
          <w:lang w:val="en-US"/>
        </w:rPr>
        <w:t xml:space="preserve"> </w:t>
      </w:r>
      <w:r w:rsidRPr="00801CF4">
        <w:rPr>
          <w:lang w:val="en-US"/>
        </w:rPr>
        <w:t xml:space="preserve">kHz channel in the USB </w:t>
      </w:r>
      <w:r w:rsidR="00406F37">
        <w:rPr>
          <w:lang w:val="en-US"/>
        </w:rPr>
        <w:t xml:space="preserve">or </w:t>
      </w:r>
      <w:r w:rsidRPr="00801CF4">
        <w:rPr>
          <w:lang w:val="en-US"/>
        </w:rPr>
        <w:t xml:space="preserve">LSB </w:t>
      </w:r>
      <w:r w:rsidR="00406F37">
        <w:rPr>
          <w:lang w:val="en-US"/>
        </w:rPr>
        <w:t>(</w:t>
      </w:r>
      <w:r w:rsidR="008C4225">
        <w:rPr>
          <w:lang w:val="en-US"/>
        </w:rPr>
        <w:t>selectable</w:t>
      </w:r>
      <w:r w:rsidR="00406F37">
        <w:rPr>
          <w:lang w:val="en-US"/>
        </w:rPr>
        <w:t>)</w:t>
      </w:r>
      <w:r w:rsidRPr="00801CF4">
        <w:rPr>
          <w:lang w:val="en-US"/>
        </w:rPr>
        <w:t>.</w:t>
      </w:r>
    </w:p>
    <w:p w14:paraId="5D74CB93" w14:textId="77777777" w:rsidR="00801CF4" w:rsidRDefault="00801CF4" w:rsidP="008C4225">
      <w:pPr>
        <w:pStyle w:val="enumlev1"/>
        <w:rPr>
          <w:ins w:id="485" w:author="Bob Leck" w:date="2022-02-23T08:27:00Z"/>
          <w:lang w:val="en-US"/>
        </w:rPr>
      </w:pPr>
      <w:r w:rsidRPr="00801CF4">
        <w:rPr>
          <w:lang w:val="en-US"/>
        </w:rPr>
        <w:t>–</w:t>
      </w:r>
      <w:r w:rsidRPr="00801CF4">
        <w:rPr>
          <w:lang w:val="en-US"/>
        </w:rPr>
        <w:tab/>
        <w:t>One nominal 3</w:t>
      </w:r>
      <w:r w:rsidR="008C4225">
        <w:rPr>
          <w:lang w:val="en-US"/>
        </w:rPr>
        <w:t xml:space="preserve"> </w:t>
      </w:r>
      <w:r w:rsidRPr="00801CF4">
        <w:rPr>
          <w:lang w:val="en-US"/>
        </w:rPr>
        <w:t>kHz channel in the USB and one in the LSB (two independent 3</w:t>
      </w:r>
      <w:r w:rsidR="008C4225">
        <w:rPr>
          <w:lang w:val="en-US"/>
        </w:rPr>
        <w:t xml:space="preserve"> </w:t>
      </w:r>
      <w:r w:rsidRPr="00801CF4">
        <w:rPr>
          <w:lang w:val="en-US"/>
        </w:rPr>
        <w:t>kHz channels – one in each sideband).</w:t>
      </w:r>
    </w:p>
    <w:p w14:paraId="64B2B0F3" w14:textId="3980ABBB" w:rsidR="006C572C" w:rsidRPr="00801CF4" w:rsidDel="00C42E0B" w:rsidRDefault="006C572C" w:rsidP="008C4225">
      <w:pPr>
        <w:pStyle w:val="enumlev1"/>
        <w:rPr>
          <w:del w:id="486" w:author="Bob Leck" w:date="2022-02-28T12:53:00Z"/>
          <w:lang w:val="en-US"/>
        </w:rPr>
      </w:pPr>
    </w:p>
    <w:p w14:paraId="363B3F5B" w14:textId="77777777" w:rsidR="00801CF4" w:rsidRPr="00A614F0" w:rsidRDefault="00801CF4" w:rsidP="00801CF4">
      <w:r w:rsidRPr="00A614F0">
        <w:t xml:space="preserve">When four-channel independent sideband operation is required, the four individual 3 kHz channels should be configured as shown in Fig. 1, which also shows the amplitude response for these four channels. Channels A2 and B2 should be inverted and displaced with respect to channels A1 and B1 as shown in the figure. This can be accomplished by using subcarrier frequencies of 6 290 Hz above and below the centre carrier frequency, or by other suitable techniques that produce the required channel displacements and inversions. </w:t>
      </w:r>
    </w:p>
    <w:p w14:paraId="19FA612D" w14:textId="77777777" w:rsidR="00801CF4" w:rsidRPr="00A614F0" w:rsidRDefault="00801CF4" w:rsidP="008C4225">
      <w:r w:rsidRPr="00A614F0">
        <w:t>The suppression of any subcarriers used should be at least 40 dB below the level of a single tone in the A2 or B2 channel modulating the transmitter to 25</w:t>
      </w:r>
      <w:r w:rsidR="008C4225">
        <w:t>%</w:t>
      </w:r>
      <w:r w:rsidRPr="00A614F0">
        <w:t xml:space="preserve">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356EAA07" w14:textId="77777777" w:rsidR="00801CF4" w:rsidRPr="00A614F0" w:rsidRDefault="00801CF4" w:rsidP="008C4225">
      <w:r w:rsidRPr="00A614F0">
        <w:t xml:space="preserve">Group delay distortion should not exceed 1 500 </w:t>
      </w:r>
      <w:r w:rsidR="008C4225">
        <w:sym w:font="Symbol" w:char="F06D"/>
      </w:r>
      <w:r w:rsidR="008C4225">
        <w:t>s</w:t>
      </w:r>
      <w:r w:rsidRPr="00A614F0">
        <w:t xml:space="preserve"> over the ranges 370 Hz to 750 Hz and 3 000 Hz to 3 100 Hz, and 1 000 </w:t>
      </w:r>
      <w:r w:rsidR="008C4225">
        <w:sym w:font="Symbol" w:char="F06D"/>
      </w:r>
      <w:r w:rsidR="008C4225">
        <w:t>s</w:t>
      </w:r>
      <w:r w:rsidRPr="00A614F0">
        <w:t xml:space="preserve"> over the range 750 Hz to 3 000 Hz and 150 </w:t>
      </w:r>
      <w:r w:rsidR="008C4225">
        <w:sym w:font="Symbol" w:char="F06D"/>
      </w:r>
      <w:r w:rsidR="008C4225">
        <w:t>s</w:t>
      </w:r>
      <w:r w:rsidRPr="00A614F0">
        <w:t xml:space="preserve"> for any 100-Hz frequency increment between 570 Hz and 3 000 Hz. Absolute delay should be less than 10 ms over the frequency range of 300 Hz to 3 050 Hz. Measurements are from end-to-end (transmitter audio input to receiver audio output) with the radio equipment configured in a back-to-back configuration.</w:t>
      </w:r>
    </w:p>
    <w:p w14:paraId="717DAE99" w14:textId="77777777" w:rsidR="00801CF4" w:rsidRPr="00801CF4" w:rsidRDefault="00801CF4" w:rsidP="00801CF4">
      <w:pPr>
        <w:pStyle w:val="FigureNo"/>
        <w:rPr>
          <w:lang w:val="en-US"/>
        </w:rPr>
      </w:pPr>
      <w:r w:rsidRPr="00801CF4">
        <w:rPr>
          <w:lang w:val="en-US"/>
        </w:rPr>
        <w:lastRenderedPageBreak/>
        <w:t>Figure 1</w:t>
      </w:r>
    </w:p>
    <w:p w14:paraId="7DA01E89" w14:textId="77777777" w:rsidR="00801CF4" w:rsidRPr="00801CF4" w:rsidRDefault="00801CF4" w:rsidP="00801CF4">
      <w:pPr>
        <w:pStyle w:val="Figuretitle"/>
        <w:rPr>
          <w:lang w:val="en-US"/>
        </w:rPr>
      </w:pPr>
      <w:r w:rsidRPr="00801CF4">
        <w:rPr>
          <w:lang w:val="en-US"/>
        </w:rPr>
        <w:t>Four-channel independent sideband operation</w:t>
      </w:r>
    </w:p>
    <w:p w14:paraId="02C070D3" w14:textId="77777777" w:rsidR="00801CF4" w:rsidRPr="00A614F0" w:rsidRDefault="008C4225" w:rsidP="000444EE">
      <w:pPr>
        <w:pStyle w:val="Figure"/>
      </w:pPr>
      <w:r>
        <w:object w:dxaOrig="8546" w:dyaOrig="6350" w14:anchorId="074CC1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17.25pt" o:ole="" o:allowoverlap="f">
            <v:imagedata r:id="rId16" o:title=""/>
          </v:shape>
          <o:OLEObject Type="Embed" ProgID="CorelDRAW.Graphic.12" ShapeID="_x0000_i1025" DrawAspect="Content" ObjectID="_1708182863" r:id="rId17"/>
        </w:object>
      </w:r>
    </w:p>
    <w:p w14:paraId="36C262D9" w14:textId="7EFF84D7" w:rsidR="00801CF4" w:rsidRPr="00801CF4" w:rsidRDefault="00801CF4" w:rsidP="00801CF4">
      <w:pPr>
        <w:pStyle w:val="Heading2"/>
        <w:rPr>
          <w:lang w:val="en-US"/>
        </w:rPr>
      </w:pPr>
      <w:del w:id="487" w:author="Bob Leck" w:date="2022-02-28T12:49:00Z">
        <w:r w:rsidRPr="00801CF4" w:rsidDel="00C42E0B">
          <w:rPr>
            <w:lang w:val="en-US"/>
          </w:rPr>
          <w:delText>3.</w:delText>
        </w:r>
      </w:del>
      <w:ins w:id="488" w:author="Bob Leck" w:date="2022-02-28T12:49:00Z">
        <w:r w:rsidR="00C42E0B">
          <w:rPr>
            <w:lang w:val="en-US"/>
          </w:rPr>
          <w:t>4</w:t>
        </w:r>
      </w:ins>
      <w:ins w:id="489" w:author="Bob Leck" w:date="2022-03-01T10:45:00Z">
        <w:r w:rsidR="00EF6B70">
          <w:rPr>
            <w:lang w:val="en-US"/>
          </w:rPr>
          <w:t>3</w:t>
        </w:r>
      </w:ins>
      <w:del w:id="490" w:author="Bob Leck" w:date="2022-03-01T10:45:00Z">
        <w:r w:rsidRPr="00801CF4" w:rsidDel="00EF6B70">
          <w:rPr>
            <w:lang w:val="en-US"/>
          </w:rPr>
          <w:delText>2</w:delText>
        </w:r>
      </w:del>
      <w:ins w:id="491" w:author="Bob Leck" w:date="2022-02-26T09:20:00Z">
        <w:r w:rsidR="000869A1">
          <w:rPr>
            <w:lang w:val="en-US"/>
          </w:rPr>
          <w:t>.0</w:t>
        </w:r>
      </w:ins>
      <w:r w:rsidRPr="00801CF4">
        <w:rPr>
          <w:lang w:val="en-US"/>
        </w:rPr>
        <w:tab/>
        <w:t xml:space="preserve">Digital Radio Mondiale (DRM) </w:t>
      </w:r>
    </w:p>
    <w:p w14:paraId="5A56EC75" w14:textId="4A2D2146" w:rsidR="00801CF4" w:rsidRPr="00A614F0" w:rsidDel="000869A1" w:rsidRDefault="00801CF4" w:rsidP="00801CF4">
      <w:pPr>
        <w:rPr>
          <w:del w:id="492" w:author="Bob Leck" w:date="2022-02-26T09:19:00Z"/>
        </w:rPr>
      </w:pPr>
      <w:del w:id="493" w:author="Bob Leck" w:date="2022-02-26T09:19:00Z">
        <w:r w:rsidRPr="00A614F0" w:rsidDel="000869A1">
          <w:rPr>
            <w:szCs w:val="24"/>
          </w:rPr>
          <w:delText>DRM systems (see Recommendation ITU</w:delText>
        </w:r>
        <w:r w:rsidRPr="00A614F0" w:rsidDel="000869A1">
          <w:rPr>
            <w:szCs w:val="24"/>
          </w:rPr>
          <w:noBreakHyphen/>
          <w:delText>R BS.1514</w:delText>
        </w:r>
        <w:r w:rsidRPr="00A614F0" w:rsidDel="000869A1">
          <w:rPr>
            <w:szCs w:val="24"/>
          </w:rPr>
          <w:noBreakHyphen/>
          <w:delText>1) have undergone experimental demonstration trials for fixed and mobile use</w:delText>
        </w:r>
        <w:r w:rsidRPr="00A614F0" w:rsidDel="000869A1">
          <w:delText xml:space="preserve">. </w:delText>
        </w:r>
      </w:del>
    </w:p>
    <w:p w14:paraId="53BA253C" w14:textId="7318935B" w:rsidR="00801CF4" w:rsidRDefault="00801CF4" w:rsidP="00801CF4">
      <w:pPr>
        <w:rPr>
          <w:ins w:id="494" w:author="Bob Leck" w:date="2022-02-25T14:02:00Z"/>
        </w:rPr>
      </w:pPr>
      <w:r w:rsidRPr="00A614F0">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A614F0">
        <w:noBreakHyphen/>
        <w:t>QAM and 16</w:t>
      </w:r>
      <w:r w:rsidRPr="00A614F0">
        <w:noBreakHyphen/>
        <w:t xml:space="preserve">QAM. In addition, a quadrature phase-shift keying (QPSK) modulation mode is available for highly robust signalling.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8" w:history="1">
        <w:r w:rsidRPr="00A614F0">
          <w:rPr>
            <w:rStyle w:val="Hyperlink"/>
          </w:rPr>
          <w:t>http://pda.etsi.org/pda/queryform.asp</w:t>
        </w:r>
      </w:hyperlink>
      <w:r w:rsidRPr="00A614F0">
        <w:t>. In the search function for this webpage enter “data application directory.”</w:t>
      </w:r>
    </w:p>
    <w:p w14:paraId="10DA0ADD" w14:textId="3E5C310B" w:rsidR="00BD1F7C" w:rsidRDefault="00BD1F7C" w:rsidP="00801CF4">
      <w:pPr>
        <w:rPr>
          <w:ins w:id="495" w:author="Bob Leck" w:date="2022-02-28T14:02:00Z"/>
        </w:rPr>
      </w:pPr>
    </w:p>
    <w:p w14:paraId="71D24BB5" w14:textId="468FA5D6" w:rsidR="00D20849" w:rsidRDefault="00D20849" w:rsidP="00801CF4">
      <w:pPr>
        <w:rPr>
          <w:ins w:id="496" w:author="Bob Leck" w:date="2022-02-28T14:02:00Z"/>
        </w:rPr>
      </w:pPr>
    </w:p>
    <w:p w14:paraId="0FD9CC66" w14:textId="120BDE29" w:rsidR="00D20849" w:rsidRDefault="00D20849" w:rsidP="00801CF4">
      <w:pPr>
        <w:rPr>
          <w:ins w:id="497" w:author="Bob Leck" w:date="2022-02-28T14:02:00Z"/>
        </w:rPr>
      </w:pPr>
    </w:p>
    <w:p w14:paraId="6C567381" w14:textId="0ADF926A" w:rsidR="00D20849" w:rsidRDefault="00D20849" w:rsidP="00801CF4">
      <w:pPr>
        <w:rPr>
          <w:ins w:id="498" w:author="Bob Leck" w:date="2022-02-28T14:02:00Z"/>
        </w:rPr>
      </w:pPr>
    </w:p>
    <w:p w14:paraId="3E009F4F" w14:textId="3568C649" w:rsidR="00D20849" w:rsidRDefault="00D20849" w:rsidP="00801CF4">
      <w:pPr>
        <w:rPr>
          <w:ins w:id="499" w:author="Bob Leck" w:date="2022-02-28T14:02:00Z"/>
        </w:rPr>
      </w:pPr>
    </w:p>
    <w:p w14:paraId="0F8B9D03" w14:textId="752A4037" w:rsidR="00D20849" w:rsidRDefault="00D20849" w:rsidP="00801CF4">
      <w:pPr>
        <w:rPr>
          <w:ins w:id="500" w:author="Bob Leck" w:date="2022-02-28T14:02:00Z"/>
        </w:rPr>
      </w:pPr>
    </w:p>
    <w:p w14:paraId="70EE7184" w14:textId="427327CA" w:rsidR="00D20849" w:rsidRDefault="00D20849" w:rsidP="00801CF4">
      <w:pPr>
        <w:rPr>
          <w:ins w:id="501" w:author="Bob Leck" w:date="2022-02-28T14:02:00Z"/>
        </w:rPr>
      </w:pPr>
    </w:p>
    <w:p w14:paraId="56CA4414" w14:textId="77777777" w:rsidR="00D20849" w:rsidRDefault="00D20849" w:rsidP="00801CF4">
      <w:pPr>
        <w:rPr>
          <w:ins w:id="502" w:author="Bob Leck" w:date="2022-02-25T14:02:00Z"/>
        </w:rPr>
      </w:pPr>
    </w:p>
    <w:p w14:paraId="6105D74A" w14:textId="5A658971" w:rsidR="00D476C0" w:rsidRDefault="00EF6B70" w:rsidP="00D476C0">
      <w:pPr>
        <w:rPr>
          <w:ins w:id="503" w:author="Bob Leck" w:date="2022-02-28T13:27:00Z"/>
          <w:b/>
          <w:bCs/>
        </w:rPr>
      </w:pPr>
      <w:ins w:id="504" w:author="Bob Leck" w:date="2022-03-01T10:45:00Z">
        <w:r>
          <w:rPr>
            <w:b/>
            <w:bCs/>
          </w:rPr>
          <w:t>4.0</w:t>
        </w:r>
      </w:ins>
      <w:ins w:id="505" w:author="Bob Leck" w:date="2022-02-28T13:27:00Z">
        <w:r w:rsidR="00D476C0">
          <w:rPr>
            <w:b/>
            <w:bCs/>
          </w:rPr>
          <w:tab/>
          <w:t>HF Token Ring</w:t>
        </w:r>
      </w:ins>
    </w:p>
    <w:p w14:paraId="586AD12C" w14:textId="45425D74" w:rsidR="00D476C0" w:rsidRDefault="005D0A67" w:rsidP="005D0A67">
      <w:pPr>
        <w:tabs>
          <w:tab w:val="left" w:pos="2790"/>
        </w:tabs>
        <w:rPr>
          <w:ins w:id="506" w:author="Bob Leck" w:date="2022-02-28T15:06:00Z"/>
          <w:szCs w:val="24"/>
          <w:lang w:val="en-US"/>
        </w:rPr>
      </w:pPr>
      <w:ins w:id="507" w:author="Bob Leck" w:date="2022-02-28T14:32:00Z">
        <w:r w:rsidRPr="005D0A67">
          <w:rPr>
            <w:rPrChange w:id="508" w:author="Bob Leck" w:date="2022-02-28T14:34:00Z">
              <w:rPr>
                <w:b/>
                <w:bCs/>
              </w:rPr>
            </w:rPrChange>
          </w:rPr>
          <w:t xml:space="preserve">A </w:t>
        </w:r>
      </w:ins>
      <w:ins w:id="509" w:author="Bob Leck" w:date="2022-02-28T14:34:00Z">
        <w:r>
          <w:t>T</w:t>
        </w:r>
      </w:ins>
      <w:ins w:id="510" w:author="Bob Leck" w:date="2022-02-28T14:32:00Z">
        <w:r w:rsidRPr="005D0A67">
          <w:rPr>
            <w:rPrChange w:id="511" w:author="Bob Leck" w:date="2022-02-28T14:34:00Z">
              <w:rPr>
                <w:b/>
                <w:bCs/>
              </w:rPr>
            </w:rPrChange>
          </w:rPr>
          <w:t xml:space="preserve">oken </w:t>
        </w:r>
      </w:ins>
      <w:ins w:id="512" w:author="Bob Leck" w:date="2022-02-28T14:34:00Z">
        <w:r>
          <w:t>R</w:t>
        </w:r>
      </w:ins>
      <w:ins w:id="513" w:author="Bob Leck" w:date="2022-02-28T14:32:00Z">
        <w:r w:rsidRPr="005D0A67">
          <w:rPr>
            <w:rPrChange w:id="514" w:author="Bob Leck" w:date="2022-02-28T14:34:00Z">
              <w:rPr>
                <w:b/>
                <w:bCs/>
              </w:rPr>
            </w:rPrChange>
          </w:rPr>
          <w:t xml:space="preserve">ing </w:t>
        </w:r>
        <w:r w:rsidRPr="005D0A67">
          <w:rPr>
            <w:szCs w:val="24"/>
            <w:lang w:val="en-US"/>
          </w:rPr>
          <w:t xml:space="preserve">Network </w:t>
        </w:r>
        <w:r w:rsidRPr="005D0A67">
          <w:rPr>
            <w:rStyle w:val="FootnoteReference"/>
            <w:szCs w:val="24"/>
            <w:lang w:val="en-US"/>
          </w:rPr>
          <w:footnoteReference w:id="1"/>
        </w:r>
      </w:ins>
      <w:ins w:id="517" w:author="Bob Leck" w:date="2022-02-28T14:26:00Z">
        <w:r w:rsidRPr="005D0A67">
          <w:rPr>
            <w:szCs w:val="24"/>
            <w:lang w:val="en-US"/>
          </w:rPr>
          <w:t>(</w:t>
        </w:r>
        <w:r w:rsidRPr="005D0A67">
          <w:rPr>
            <w:rPrChange w:id="518" w:author="Bob Leck" w:date="2022-02-28T14:34:00Z">
              <w:rPr>
                <w:b/>
                <w:bCs/>
              </w:rPr>
            </w:rPrChange>
          </w:rPr>
          <w:t xml:space="preserve">also known as 802.5) </w:t>
        </w:r>
      </w:ins>
      <w:ins w:id="519" w:author="Bob Leck" w:date="2022-02-28T13:27:00Z">
        <w:r w:rsidR="00D476C0" w:rsidRPr="005D0A67">
          <w:rPr>
            <w:rPrChange w:id="520" w:author="Bob Leck" w:date="2022-02-28T14:34:00Z">
              <w:rPr>
                <w:b/>
                <w:bCs/>
              </w:rPr>
            </w:rPrChange>
          </w:rPr>
          <w:t xml:space="preserve">is a data link for a local area network (LAN) in which all devices are connected in a </w:t>
        </w:r>
      </w:ins>
      <w:ins w:id="521" w:author="Bob Leck" w:date="2022-02-28T14:05:00Z">
        <w:r w:rsidR="00D20849" w:rsidRPr="005D0A67">
          <w:t>circular or closed loop</w:t>
        </w:r>
      </w:ins>
      <w:ins w:id="522" w:author="Bob Leck" w:date="2022-02-28T14:27:00Z">
        <w:r w:rsidRPr="005D0A67">
          <w:t xml:space="preserve"> </w:t>
        </w:r>
      </w:ins>
      <w:ins w:id="523" w:author="Bob Leck" w:date="2022-02-28T14:02:00Z">
        <w:r w:rsidR="00D20849" w:rsidRPr="005D0A67">
          <w:t xml:space="preserve">and </w:t>
        </w:r>
      </w:ins>
      <w:ins w:id="524" w:author="Bob Leck" w:date="2022-02-28T13:27:00Z">
        <w:r w:rsidR="00D476C0" w:rsidRPr="005D0A67">
          <w:rPr>
            <w:rPrChange w:id="525" w:author="Bob Leck" w:date="2022-02-28T14:34:00Z">
              <w:rPr>
                <w:b/>
                <w:bCs/>
              </w:rPr>
            </w:rPrChange>
          </w:rPr>
          <w:t xml:space="preserve">pass tokens from host to host. </w:t>
        </w:r>
      </w:ins>
      <w:ins w:id="526" w:author="Bob Leck" w:date="2022-02-28T15:06:00Z">
        <w:r w:rsidR="00776204">
          <w:t xml:space="preserve">(Figure </w:t>
        </w:r>
      </w:ins>
      <w:ins w:id="527" w:author="Bob Leck" w:date="2022-03-01T10:49:00Z">
        <w:r w:rsidR="00183E4C">
          <w:t>2</w:t>
        </w:r>
      </w:ins>
      <w:ins w:id="528" w:author="Bob Leck" w:date="2022-02-28T15:06:00Z">
        <w:r w:rsidR="00776204">
          <w:t xml:space="preserve">) </w:t>
        </w:r>
      </w:ins>
      <w:ins w:id="529" w:author="Bob Leck" w:date="2022-02-28T13:27:00Z">
        <w:r w:rsidR="00D476C0" w:rsidRPr="005D0A67">
          <w:rPr>
            <w:rPrChange w:id="530" w:author="Bob Leck" w:date="2022-02-28T14:34:00Z">
              <w:rPr>
                <w:b/>
                <w:bCs/>
              </w:rPr>
            </w:rPrChange>
          </w:rPr>
          <w:t xml:space="preserve">A token is a frame of data </w:t>
        </w:r>
      </w:ins>
      <w:ins w:id="531" w:author="Bob Leck" w:date="2022-02-28T14:03:00Z">
        <w:r w:rsidR="00D20849" w:rsidRPr="005D0A67">
          <w:t xml:space="preserve">that is </w:t>
        </w:r>
      </w:ins>
      <w:ins w:id="532" w:author="Bob Leck" w:date="2022-02-28T13:27:00Z">
        <w:r w:rsidR="00D476C0" w:rsidRPr="005D0A67">
          <w:rPr>
            <w:rPrChange w:id="533" w:author="Bob Leck" w:date="2022-02-28T14:34:00Z">
              <w:rPr>
                <w:b/>
                <w:bCs/>
              </w:rPr>
            </w:rPrChange>
          </w:rPr>
          <w:t xml:space="preserve">transmitted between network points. </w:t>
        </w:r>
      </w:ins>
      <w:ins w:id="534" w:author="Bob Leck" w:date="2022-02-28T14:03:00Z">
        <w:r w:rsidR="00D20849" w:rsidRPr="005D0A67">
          <w:t>Within the Token Ring o</w:t>
        </w:r>
      </w:ins>
      <w:ins w:id="535" w:author="Bob Leck" w:date="2022-02-28T13:27:00Z">
        <w:r w:rsidR="00D476C0" w:rsidRPr="005D0A67">
          <w:rPr>
            <w:rPrChange w:id="536" w:author="Bob Leck" w:date="2022-02-28T14:34:00Z">
              <w:rPr>
                <w:b/>
                <w:bCs/>
              </w:rPr>
            </w:rPrChange>
          </w:rPr>
          <w:t>nly a host that holds a token can send dat</w:t>
        </w:r>
      </w:ins>
      <w:ins w:id="537" w:author="Bob Leck" w:date="2022-02-28T14:03:00Z">
        <w:r w:rsidR="00D20849" w:rsidRPr="005D0A67">
          <w:t>a.</w:t>
        </w:r>
      </w:ins>
      <w:ins w:id="538" w:author="Bob Leck" w:date="2022-02-28T14:04:00Z">
        <w:r w:rsidR="00D20849" w:rsidRPr="005D0A67">
          <w:rPr>
            <w:szCs w:val="24"/>
            <w:lang w:val="en-US"/>
          </w:rPr>
          <w:t xml:space="preserve"> </w:t>
        </w:r>
      </w:ins>
      <w:ins w:id="539" w:author="Bob Leck" w:date="2022-02-28T14:27:00Z">
        <w:r w:rsidRPr="005D0A67">
          <w:rPr>
            <w:szCs w:val="24"/>
            <w:lang w:val="en-US"/>
          </w:rPr>
          <w:t xml:space="preserve"> </w:t>
        </w:r>
      </w:ins>
    </w:p>
    <w:p w14:paraId="594AC5A1" w14:textId="39B95FB0" w:rsidR="00776204" w:rsidRDefault="00183E4C">
      <w:pPr>
        <w:tabs>
          <w:tab w:val="left" w:pos="2790"/>
        </w:tabs>
        <w:jc w:val="center"/>
        <w:rPr>
          <w:ins w:id="540" w:author="Bob Leck" w:date="2022-03-01T10:49:00Z"/>
          <w:szCs w:val="24"/>
          <w:lang w:val="en-US"/>
        </w:rPr>
        <w:pPrChange w:id="541" w:author="Bob Leck" w:date="2022-03-01T10:49:00Z">
          <w:pPr>
            <w:tabs>
              <w:tab w:val="left" w:pos="2790"/>
            </w:tabs>
          </w:pPr>
        </w:pPrChange>
      </w:pPr>
      <w:ins w:id="542" w:author="Bob Leck" w:date="2022-03-01T10:49:00Z">
        <w:r>
          <w:rPr>
            <w:szCs w:val="24"/>
            <w:lang w:val="en-US"/>
          </w:rPr>
          <w:t>FIGURE 2</w:t>
        </w:r>
      </w:ins>
    </w:p>
    <w:p w14:paraId="1798A3C1" w14:textId="57DB1BCB" w:rsidR="00183E4C" w:rsidRPr="00183E4C" w:rsidRDefault="00183E4C">
      <w:pPr>
        <w:tabs>
          <w:tab w:val="left" w:pos="2790"/>
        </w:tabs>
        <w:jc w:val="center"/>
        <w:rPr>
          <w:ins w:id="543" w:author="Bob Leck" w:date="2022-02-28T15:06:00Z"/>
          <w:b/>
          <w:bCs/>
          <w:szCs w:val="24"/>
          <w:lang w:val="en-US"/>
          <w:rPrChange w:id="544" w:author="Bob Leck" w:date="2022-03-01T10:50:00Z">
            <w:rPr>
              <w:ins w:id="545" w:author="Bob Leck" w:date="2022-02-28T15:06:00Z"/>
              <w:szCs w:val="24"/>
              <w:lang w:val="en-US"/>
            </w:rPr>
          </w:rPrChange>
        </w:rPr>
        <w:pPrChange w:id="546" w:author="Bob Leck" w:date="2022-03-01T10:49:00Z">
          <w:pPr>
            <w:tabs>
              <w:tab w:val="left" w:pos="2790"/>
            </w:tabs>
          </w:pPr>
        </w:pPrChange>
      </w:pPr>
      <w:ins w:id="547" w:author="Bob Leck" w:date="2022-03-01T10:49:00Z">
        <w:r w:rsidRPr="00183E4C">
          <w:rPr>
            <w:b/>
            <w:bCs/>
            <w:szCs w:val="24"/>
            <w:lang w:val="en-US"/>
            <w:rPrChange w:id="548" w:author="Bob Leck" w:date="2022-03-01T10:50:00Z">
              <w:rPr>
                <w:szCs w:val="24"/>
                <w:lang w:val="en-US"/>
              </w:rPr>
            </w:rPrChange>
          </w:rPr>
          <w:t>TOKEN Ring</w:t>
        </w:r>
      </w:ins>
    </w:p>
    <w:p w14:paraId="6F8CAF18" w14:textId="03B47749" w:rsidR="00776204" w:rsidRDefault="00A970B2">
      <w:pPr>
        <w:tabs>
          <w:tab w:val="left" w:pos="2790"/>
        </w:tabs>
        <w:jc w:val="center"/>
        <w:rPr>
          <w:ins w:id="549" w:author="Bob Leck" w:date="2022-02-28T15:06:00Z"/>
          <w:szCs w:val="24"/>
          <w:lang w:val="en-US"/>
        </w:rPr>
        <w:pPrChange w:id="550" w:author="Bob Leck" w:date="2022-02-28T15:12:00Z">
          <w:pPr>
            <w:tabs>
              <w:tab w:val="left" w:pos="2790"/>
            </w:tabs>
          </w:pPr>
        </w:pPrChange>
      </w:pPr>
      <w:ins w:id="551" w:author="Bob Leck" w:date="2022-02-28T15:46:00Z">
        <w:r>
          <w:rPr>
            <w:noProof/>
            <w:lang w:val="en-US"/>
          </w:rPr>
          <w:drawing>
            <wp:inline distT="0" distB="0" distL="0" distR="0" wp14:anchorId="3D50D867" wp14:editId="0F4AAFE8">
              <wp:extent cx="2000250" cy="1562100"/>
              <wp:effectExtent l="19050" t="19050" r="19050" b="1905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9"/>
                      <a:stretch>
                        <a:fillRect/>
                      </a:stretch>
                    </pic:blipFill>
                    <pic:spPr>
                      <a:xfrm>
                        <a:off x="0" y="0"/>
                        <a:ext cx="2000250" cy="1562100"/>
                      </a:xfrm>
                      <a:prstGeom prst="rect">
                        <a:avLst/>
                      </a:prstGeom>
                      <a:ln>
                        <a:solidFill>
                          <a:schemeClr val="accent1"/>
                        </a:solidFill>
                      </a:ln>
                    </pic:spPr>
                  </pic:pic>
                </a:graphicData>
              </a:graphic>
            </wp:inline>
          </w:drawing>
        </w:r>
      </w:ins>
    </w:p>
    <w:p w14:paraId="31769294" w14:textId="77777777" w:rsidR="00776204" w:rsidRDefault="00776204" w:rsidP="005D0A67">
      <w:pPr>
        <w:tabs>
          <w:tab w:val="left" w:pos="2790"/>
        </w:tabs>
        <w:rPr>
          <w:ins w:id="552" w:author="Bob Leck" w:date="2022-02-28T14:40:00Z"/>
          <w:szCs w:val="24"/>
          <w:lang w:val="en-US"/>
        </w:rPr>
      </w:pPr>
    </w:p>
    <w:p w14:paraId="57313EE3" w14:textId="18CC374C" w:rsidR="00843A4F" w:rsidRDefault="00843A4F" w:rsidP="00843A4F">
      <w:pPr>
        <w:rPr>
          <w:ins w:id="553" w:author="Bob Leck" w:date="2022-02-28T14:44:00Z"/>
          <w:rFonts w:ascii="Helvetica" w:hAnsi="Helvetica" w:cs="Helvetica"/>
          <w:szCs w:val="24"/>
          <w:lang w:val="en-US"/>
        </w:rPr>
      </w:pPr>
      <w:ins w:id="554" w:author="Bob Leck" w:date="2022-02-28T14:40:00Z">
        <w:r>
          <w:rPr>
            <w:rFonts w:ascii="TimesNewRomanPSMT" w:hAnsi="TimesNewRomanPSMT" w:cs="TimesNewRomanPSMT"/>
            <w:szCs w:val="24"/>
            <w:lang w:val="en-US"/>
          </w:rPr>
          <w:t>Wireless Token Ring protocol is the base protocol of HF Token Ring Protocol.</w:t>
        </w:r>
      </w:ins>
      <w:ins w:id="555" w:author="Bob Leck" w:date="2022-02-28T14:43:00Z">
        <w:r>
          <w:rPr>
            <w:rFonts w:ascii="TimesNewRomanPSMT" w:hAnsi="TimesNewRomanPSMT" w:cs="TimesNewRomanPSMT"/>
            <w:szCs w:val="24"/>
            <w:lang w:val="en-US"/>
          </w:rPr>
          <w:t xml:space="preserve"> </w:t>
        </w:r>
      </w:ins>
      <w:ins w:id="556" w:author="Bob Leck" w:date="2022-02-28T14:40:00Z">
        <w:r>
          <w:rPr>
            <w:rFonts w:ascii="TimesNewRomanPSMT" w:hAnsi="TimesNewRomanPSMT" w:cs="TimesNewRomanPSMT"/>
            <w:szCs w:val="24"/>
            <w:lang w:val="en-US"/>
          </w:rPr>
          <w:t>Which is a robust, self-healing, self-coordinating and distributed MAC layer protocol</w:t>
        </w:r>
      </w:ins>
      <w:ins w:id="557" w:author="Bob Leck" w:date="2022-02-28T14:43:00Z">
        <w:r>
          <w:rPr>
            <w:rFonts w:ascii="TimesNewRomanPSMT" w:hAnsi="TimesNewRomanPSMT" w:cs="TimesNewRomanPSMT"/>
            <w:szCs w:val="24"/>
            <w:lang w:val="en-US"/>
          </w:rPr>
          <w:t xml:space="preserve"> </w:t>
        </w:r>
      </w:ins>
      <w:ins w:id="558" w:author="Bob Leck" w:date="2022-02-28T14:40:00Z">
        <w:r>
          <w:rPr>
            <w:rFonts w:ascii="TimesNewRomanPSMT" w:hAnsi="TimesNewRomanPSMT" w:cs="TimesNewRomanPSMT"/>
            <w:szCs w:val="24"/>
            <w:lang w:val="en-US"/>
          </w:rPr>
          <w:t>for ad-hoc networks. The MAC</w:t>
        </w:r>
      </w:ins>
      <w:ins w:id="559" w:author="Bob Leck" w:date="2022-02-28T14:43:00Z">
        <w:r>
          <w:rPr>
            <w:rFonts w:ascii="TimesNewRomanPSMT" w:hAnsi="TimesNewRomanPSMT" w:cs="TimesNewRomanPSMT"/>
            <w:szCs w:val="24"/>
            <w:lang w:val="en-US"/>
          </w:rPr>
          <w:t xml:space="preserve"> </w:t>
        </w:r>
      </w:ins>
      <w:ins w:id="560" w:author="Bob Leck" w:date="2022-02-28T14:40:00Z">
        <w:r>
          <w:rPr>
            <w:rFonts w:ascii="TimesNewRomanPSMT" w:hAnsi="TimesNewRomanPSMT" w:cs="TimesNewRomanPSMT"/>
            <w:szCs w:val="24"/>
            <w:lang w:val="en-US"/>
          </w:rPr>
          <w:t>protocol through which mobile stations can share a</w:t>
        </w:r>
      </w:ins>
      <w:ins w:id="561" w:author="Bob Leck" w:date="2022-02-28T14:43:00Z">
        <w:r>
          <w:rPr>
            <w:rFonts w:ascii="TimesNewRomanPSMT" w:hAnsi="TimesNewRomanPSMT" w:cs="TimesNewRomanPSMT"/>
            <w:szCs w:val="24"/>
            <w:lang w:val="en-US"/>
          </w:rPr>
          <w:t xml:space="preserve"> </w:t>
        </w:r>
      </w:ins>
      <w:ins w:id="562" w:author="Bob Leck" w:date="2022-02-28T14:40:00Z">
        <w:r>
          <w:rPr>
            <w:rFonts w:ascii="TimesNewRomanPSMT" w:hAnsi="TimesNewRomanPSMT" w:cs="TimesNewRomanPSMT"/>
            <w:szCs w:val="24"/>
            <w:lang w:val="en-US"/>
          </w:rPr>
          <w:t>common broadcast channel is essential in an ad</w:t>
        </w:r>
      </w:ins>
      <w:ins w:id="563" w:author="Bob Leck" w:date="2022-02-28T14:43:00Z">
        <w:r>
          <w:rPr>
            <w:rFonts w:ascii="TimesNewRomanPSMT" w:hAnsi="TimesNewRomanPSMT" w:cs="TimesNewRomanPSMT"/>
            <w:szCs w:val="24"/>
            <w:lang w:val="en-US"/>
          </w:rPr>
          <w:t xml:space="preserve"> </w:t>
        </w:r>
      </w:ins>
      <w:ins w:id="564" w:author="Bob Leck" w:date="2022-02-28T14:40:00Z">
        <w:r>
          <w:rPr>
            <w:rFonts w:ascii="TimesNewRomanPSMT" w:hAnsi="TimesNewRomanPSMT" w:cs="TimesNewRomanPSMT"/>
            <w:szCs w:val="24"/>
            <w:lang w:val="en-US"/>
          </w:rPr>
          <w:t>hoc network. Due to the existence of</w:t>
        </w:r>
      </w:ins>
      <w:ins w:id="565" w:author="Bob Leck" w:date="2022-02-28T14:43:00Z">
        <w:r>
          <w:rPr>
            <w:rFonts w:ascii="TimesNewRomanPSMT" w:hAnsi="TimesNewRomanPSMT" w:cs="TimesNewRomanPSMT"/>
            <w:szCs w:val="24"/>
            <w:lang w:val="en-US"/>
          </w:rPr>
          <w:t xml:space="preserve"> </w:t>
        </w:r>
      </w:ins>
      <w:ins w:id="566" w:author="Bob Leck" w:date="2022-02-28T14:40:00Z">
        <w:r>
          <w:rPr>
            <w:rFonts w:ascii="TimesNewRomanPSMT" w:hAnsi="TimesNewRomanPSMT" w:cs="TimesNewRomanPSMT"/>
            <w:szCs w:val="24"/>
            <w:lang w:val="en-US"/>
          </w:rPr>
          <w:t>hidden terminals and partially connected network topology, contention among</w:t>
        </w:r>
      </w:ins>
      <w:ins w:id="567" w:author="Bob Leck" w:date="2022-02-28T14:43:00Z">
        <w:r>
          <w:rPr>
            <w:rFonts w:ascii="TimesNewRomanPSMT" w:hAnsi="TimesNewRomanPSMT" w:cs="TimesNewRomanPSMT"/>
            <w:szCs w:val="24"/>
            <w:lang w:val="en-US"/>
          </w:rPr>
          <w:t xml:space="preserve"> </w:t>
        </w:r>
      </w:ins>
      <w:ins w:id="568" w:author="Bob Leck" w:date="2022-02-28T14:40:00Z">
        <w:r>
          <w:rPr>
            <w:rFonts w:ascii="TimesNewRomanPSMT" w:hAnsi="TimesNewRomanPSMT" w:cs="TimesNewRomanPSMT"/>
            <w:szCs w:val="24"/>
            <w:lang w:val="en-US"/>
          </w:rPr>
          <w:t>stations in an ad-hoc network is not homogeneous. Some stations can suffer severe</w:t>
        </w:r>
      </w:ins>
      <w:ins w:id="569" w:author="Bob Leck" w:date="2022-02-28T14:43:00Z">
        <w:r>
          <w:rPr>
            <w:rFonts w:ascii="TimesNewRomanPSMT" w:hAnsi="TimesNewRomanPSMT" w:cs="TimesNewRomanPSMT"/>
            <w:szCs w:val="24"/>
            <w:lang w:val="en-US"/>
          </w:rPr>
          <w:t xml:space="preserve"> </w:t>
        </w:r>
      </w:ins>
      <w:ins w:id="570" w:author="Bob Leck" w:date="2022-02-28T14:40:00Z">
        <w:r>
          <w:rPr>
            <w:rFonts w:ascii="TimesNewRomanPSMT" w:hAnsi="TimesNewRomanPSMT" w:cs="TimesNewRomanPSMT"/>
            <w:szCs w:val="24"/>
            <w:lang w:val="en-US"/>
          </w:rPr>
          <w:t>throughput degradation in access to the shared channel when load of the channel is</w:t>
        </w:r>
      </w:ins>
      <w:ins w:id="571" w:author="Bob Leck" w:date="2022-02-28T14:43:00Z">
        <w:r>
          <w:rPr>
            <w:rFonts w:ascii="TimesNewRomanPSMT" w:hAnsi="TimesNewRomanPSMT" w:cs="TimesNewRomanPSMT"/>
            <w:szCs w:val="24"/>
            <w:lang w:val="en-US"/>
          </w:rPr>
          <w:t xml:space="preserve"> </w:t>
        </w:r>
      </w:ins>
      <w:ins w:id="572" w:author="Bob Leck" w:date="2022-02-28T14:40:00Z">
        <w:r>
          <w:rPr>
            <w:rFonts w:ascii="TimesNewRomanPSMT" w:hAnsi="TimesNewRomanPSMT" w:cs="TimesNewRomanPSMT"/>
            <w:szCs w:val="24"/>
            <w:lang w:val="en-US"/>
          </w:rPr>
          <w:t>high, which also results in unbounded medium access time for the stations. This</w:t>
        </w:r>
      </w:ins>
      <w:ins w:id="573" w:author="Bob Leck" w:date="2022-02-28T14:43:00Z">
        <w:r>
          <w:rPr>
            <w:rFonts w:ascii="TimesNewRomanPSMT" w:hAnsi="TimesNewRomanPSMT" w:cs="TimesNewRomanPSMT"/>
            <w:szCs w:val="24"/>
            <w:lang w:val="en-US"/>
          </w:rPr>
          <w:t xml:space="preserve"> </w:t>
        </w:r>
      </w:ins>
      <w:ins w:id="574" w:author="Bob Leck" w:date="2022-02-28T14:40:00Z">
        <w:r>
          <w:rPr>
            <w:rFonts w:ascii="TimesNewRomanPSMT" w:hAnsi="TimesNewRomanPSMT" w:cs="TimesNewRomanPSMT"/>
            <w:szCs w:val="24"/>
            <w:lang w:val="en-US"/>
          </w:rPr>
          <w:t>challenge is addressed as quality of service (QoS) in a communication network.</w:t>
        </w:r>
      </w:ins>
    </w:p>
    <w:p w14:paraId="5283F014" w14:textId="34CCED42" w:rsidR="00843A4F" w:rsidRDefault="00EF6B70" w:rsidP="00843A4F">
      <w:pPr>
        <w:rPr>
          <w:ins w:id="575" w:author="Bob Leck" w:date="2022-02-28T14:44:00Z"/>
          <w:b/>
          <w:bCs/>
        </w:rPr>
      </w:pPr>
      <w:ins w:id="576" w:author="Bob Leck" w:date="2022-03-01T10:45:00Z">
        <w:r>
          <w:rPr>
            <w:b/>
            <w:bCs/>
          </w:rPr>
          <w:t>4.1</w:t>
        </w:r>
      </w:ins>
      <w:ins w:id="577" w:author="Bob Leck" w:date="2022-02-28T14:44:00Z">
        <w:r w:rsidR="00843A4F">
          <w:rPr>
            <w:b/>
            <w:bCs/>
          </w:rPr>
          <w:tab/>
        </w:r>
        <w:r w:rsidR="00843A4F" w:rsidRPr="00AE6B6A">
          <w:rPr>
            <w:b/>
            <w:bCs/>
          </w:rPr>
          <w:t>Token passing Mesh  protocols</w:t>
        </w:r>
      </w:ins>
    </w:p>
    <w:p w14:paraId="2A9E1F23" w14:textId="77777777" w:rsidR="00843A4F" w:rsidRDefault="00843A4F" w:rsidP="00843A4F">
      <w:pPr>
        <w:rPr>
          <w:ins w:id="578" w:author="Bob Leck" w:date="2022-02-28T14:44:00Z"/>
        </w:rPr>
      </w:pPr>
      <w:ins w:id="579" w:author="Bob Leck" w:date="2022-02-28T14:44:00Z">
        <w:r>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ins>
    </w:p>
    <w:p w14:paraId="0F1D3C76" w14:textId="77777777" w:rsidR="00843A4F" w:rsidRDefault="00843A4F" w:rsidP="00843A4F">
      <w:pPr>
        <w:rPr>
          <w:ins w:id="580" w:author="Bob Leck" w:date="2022-02-28T14:44:00Z"/>
        </w:rPr>
      </w:pPr>
      <w:ins w:id="581" w:author="Bob Leck" w:date="2022-02-28T14:44:00Z">
        <w:r>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ins>
    </w:p>
    <w:p w14:paraId="6FA53DED" w14:textId="77777777" w:rsidR="00843A4F" w:rsidRDefault="00843A4F" w:rsidP="00843A4F">
      <w:pPr>
        <w:rPr>
          <w:ins w:id="582" w:author="Bob Leck" w:date="2022-02-28T14:44:00Z"/>
        </w:rPr>
      </w:pPr>
      <w:ins w:id="583" w:author="Bob Leck" w:date="2022-02-28T14:44:00Z">
        <w:r>
          <w:t>Token passing protocols generally provide mechanisms for nodes to enter and leave the network. When token passing is to be used in a WAN, the characteristics of the wireless medium introduces additional token management issues:</w:t>
        </w:r>
      </w:ins>
    </w:p>
    <w:p w14:paraId="31459CBE" w14:textId="77777777" w:rsidR="00843A4F" w:rsidRDefault="00843A4F" w:rsidP="00843A4F">
      <w:pPr>
        <w:rPr>
          <w:ins w:id="584" w:author="Bob Leck" w:date="2022-02-28T14:44:00Z"/>
        </w:rPr>
      </w:pPr>
      <w:ins w:id="585" w:author="Bob Leck" w:date="2022-02-28T14:44:00Z">
        <w:r>
          <w:lastRenderedPageBreak/>
          <w:t>–</w:t>
        </w:r>
        <w:r>
          <w:tab/>
          <w:t>The node holding the token may lose connectivity to its successor, which can result in a lost token.</w:t>
        </w:r>
      </w:ins>
    </w:p>
    <w:p w14:paraId="569AF160" w14:textId="77777777" w:rsidR="00843A4F" w:rsidRDefault="00843A4F" w:rsidP="00843A4F">
      <w:pPr>
        <w:rPr>
          <w:ins w:id="586" w:author="Bob Leck" w:date="2022-02-28T14:44:00Z"/>
        </w:rPr>
      </w:pPr>
      <w:ins w:id="587" w:author="Bob Leck" w:date="2022-02-28T14:44:00Z">
        <w:r>
          <w:t>–</w:t>
        </w:r>
        <w:r>
          <w:tab/>
          <w:t>The node holding the token can lose connectivity to the rest of the network. The network loses the token.</w:t>
        </w:r>
      </w:ins>
    </w:p>
    <w:p w14:paraId="112ACD3D" w14:textId="77777777" w:rsidR="00843A4F" w:rsidRDefault="00843A4F" w:rsidP="00843A4F">
      <w:pPr>
        <w:rPr>
          <w:ins w:id="588" w:author="Bob Leck" w:date="2022-02-28T14:44:00Z"/>
        </w:rPr>
      </w:pPr>
      <w:ins w:id="589" w:author="Bob Leck" w:date="2022-02-28T14:44:00Z">
        <w:r>
          <w:t>–</w:t>
        </w:r>
        <w:r>
          <w:tab/>
          <w:t>A network may become partitioned. One subnetwork must create a new token.</w:t>
        </w:r>
      </w:ins>
    </w:p>
    <w:p w14:paraId="32105D13" w14:textId="77777777" w:rsidR="00843A4F" w:rsidRDefault="00843A4F" w:rsidP="00843A4F">
      <w:pPr>
        <w:rPr>
          <w:ins w:id="590" w:author="Bob Leck" w:date="2022-02-28T14:44:00Z"/>
        </w:rPr>
      </w:pPr>
      <w:ins w:id="591" w:author="Bob Leck" w:date="2022-02-28T14:44:00Z">
        <w:r>
          <w:t>–</w:t>
        </w:r>
        <w:r>
          <w:tab/>
          <w:t>A node may be reachable only by one other node, so a ring topology is not possible if that node is to be included.</w:t>
        </w:r>
      </w:ins>
    </w:p>
    <w:p w14:paraId="38CF796B" w14:textId="77777777" w:rsidR="00843A4F" w:rsidRDefault="00843A4F" w:rsidP="00843A4F">
      <w:pPr>
        <w:rPr>
          <w:ins w:id="592" w:author="Bob Leck" w:date="2022-02-28T14:44:00Z"/>
        </w:rPr>
      </w:pPr>
      <w:ins w:id="593" w:author="Bob Leck" w:date="2022-02-28T14:44:00Z">
        <w:r>
          <w:t>–</w:t>
        </w:r>
        <w:r>
          <w:tab/>
          <w:t>Nodes from two or more rings using the same channel may come within range of each other. This results in interference unless the rings merge or change channel(s).</w:t>
        </w:r>
      </w:ins>
    </w:p>
    <w:p w14:paraId="0A71DDB5" w14:textId="77777777" w:rsidR="00843A4F" w:rsidRDefault="00843A4F" w:rsidP="00843A4F">
      <w:pPr>
        <w:rPr>
          <w:ins w:id="594" w:author="Bob Leck" w:date="2022-02-28T14:44:00Z"/>
        </w:rPr>
      </w:pPr>
      <w:ins w:id="595" w:author="Bob Leck" w:date="2022-02-28T14:44:00Z">
        <w:r>
          <w:t>–</w:t>
        </w:r>
        <w:r>
          <w:tab/>
          <w:t>Merging of rings or recovery from a lost token may result in multiple tokens in a ring.</w:t>
        </w:r>
      </w:ins>
    </w:p>
    <w:p w14:paraId="4D532871" w14:textId="77777777" w:rsidR="00843A4F" w:rsidRDefault="00843A4F" w:rsidP="00843A4F">
      <w:pPr>
        <w:rPr>
          <w:ins w:id="596" w:author="Bob Leck" w:date="2022-02-28T14:44:00Z"/>
        </w:rPr>
      </w:pPr>
      <w:ins w:id="597" w:author="Bob Leck" w:date="2022-02-28T14:44:00Z">
        <w:r>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ins>
    </w:p>
    <w:p w14:paraId="0A436007" w14:textId="19BC0E67" w:rsidR="00843A4F" w:rsidRDefault="00843A4F" w:rsidP="00843A4F">
      <w:pPr>
        <w:rPr>
          <w:ins w:id="598" w:author="Bob Leck" w:date="2022-02-28T14:44:00Z"/>
        </w:rPr>
      </w:pPr>
      <w:ins w:id="599" w:author="Bob Leck" w:date="2022-02-28T14:44:00Z">
        <w:r>
          <w:t xml:space="preserve">The long link turnarounds inherent in </w:t>
        </w:r>
      </w:ins>
      <w:ins w:id="600" w:author="Mahan, James L Jr CIV USN COMNAVWARSYSCOM (USA)" w:date="2022-03-06T16:28:00Z">
        <w:r w:rsidR="00DB1CE5" w:rsidRPr="00DB1CE5">
          <w:t>f</w:t>
        </w:r>
      </w:ins>
      <w:ins w:id="601" w:author="Bob Leck" w:date="2022-02-28T14:44:00Z">
        <w:r w:rsidRPr="00DB1CE5">
          <w:t>ielded</w:t>
        </w:r>
        <w:r>
          <w:t xml:space="preserve"> HFWAN technology result in token rotation times on the order of a minute. For example, if link turnaround times are 2 s and we allow each of N nodes to transmit for up to 8 s when it receives the token, we achieve a throughput efficiency of at most 80% with a token rotation time (latency) of up to 10N s. </w:t>
        </w:r>
      </w:ins>
    </w:p>
    <w:p w14:paraId="55C7B260" w14:textId="77777777" w:rsidR="00843A4F" w:rsidRDefault="00843A4F" w:rsidP="00843A4F">
      <w:pPr>
        <w:rPr>
          <w:ins w:id="602" w:author="Bob Leck" w:date="2022-02-28T14:44:00Z"/>
        </w:rPr>
      </w:pPr>
      <w:ins w:id="603" w:author="Bob Leck" w:date="2022-02-28T14:44:00Z">
        <w:r>
          <w:t xml:space="preserve">If we limit solicitations to join the ring to one per token rotation, and rotate the authority to solicit among the nodes, each node will solicit once in N token rotations. </w:t>
        </w:r>
      </w:ins>
    </w:p>
    <w:p w14:paraId="6912F1CD" w14:textId="77777777" w:rsidR="00843A4F" w:rsidRDefault="00843A4F" w:rsidP="00843A4F">
      <w:pPr>
        <w:rPr>
          <w:ins w:id="604" w:author="Bob Leck" w:date="2022-02-28T14:44:00Z"/>
        </w:rPr>
      </w:pPr>
      <w:ins w:id="605" w:author="Bob Leck" w:date="2022-02-28T14:44:00Z">
        <w:r>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w:t>
        </w:r>
      </w:ins>
    </w:p>
    <w:p w14:paraId="16D33904" w14:textId="77777777" w:rsidR="00843A4F" w:rsidRDefault="00843A4F" w:rsidP="00843A4F">
      <w:pPr>
        <w:rPr>
          <w:ins w:id="606" w:author="Bob Leck" w:date="2022-02-28T14:44:00Z"/>
        </w:rPr>
      </w:pPr>
      <w:ins w:id="607" w:author="Bob Leck" w:date="2022-02-28T14:44:00Z">
        <w:r>
          <w:t xml:space="preserve">The time required for WTRP to reform a new ring from the disconnected remains of two colliding rings would be at least that long: a small ring might emerge quickly, but the remaining nodes would then go silent and wait to be invited to join. </w:t>
        </w:r>
      </w:ins>
    </w:p>
    <w:p w14:paraId="403F0560" w14:textId="77777777" w:rsidR="00843A4F" w:rsidRDefault="00843A4F" w:rsidP="00843A4F">
      <w:pPr>
        <w:rPr>
          <w:ins w:id="608" w:author="Bob Leck" w:date="2022-02-28T14:44:00Z"/>
        </w:rPr>
      </w:pPr>
      <w:ins w:id="609" w:author="Bob Leck" w:date="2022-02-28T14:44:00Z">
        <w:r>
          <w:t xml:space="preserve">The recovery times for HFTP are more attractive. In the case of a lost link, HF requires N slots (whose duration equals a packet plus a turnaround time) to identify a relay. Thereafter, one additional packet time and turnaround time are required in each token rotation. In an example ten-node network, this amounts to a pause of less than 30 s while identifying the relay, and lengthening the token rotation time by a bit over 2%. </w:t>
        </w:r>
      </w:ins>
    </w:p>
    <w:p w14:paraId="4CBE132F" w14:textId="35022B50" w:rsidR="00843A4F" w:rsidRDefault="00843A4F" w:rsidP="00843A4F">
      <w:pPr>
        <w:rPr>
          <w:ins w:id="610" w:author="Bob Leck" w:date="2022-02-28T15:46:00Z"/>
        </w:rPr>
      </w:pPr>
      <w:ins w:id="611" w:author="Bob Leck" w:date="2022-02-28T14:44:00Z">
        <w:r>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(N + 1) packet + turnaround times (i.e. after the SET_SUCCESSOR and the fast token rotation of the DOUBLE_TIME_TOKEN). This amounts to less than 30 s in an example ten-node network.</w:t>
        </w:r>
      </w:ins>
    </w:p>
    <w:p w14:paraId="2F44602C" w14:textId="4CC2B97B" w:rsidR="00A970B2" w:rsidRDefault="00A970B2" w:rsidP="00843A4F">
      <w:pPr>
        <w:rPr>
          <w:ins w:id="612" w:author="Bob Leck" w:date="2022-02-28T15:46:00Z"/>
        </w:rPr>
      </w:pPr>
    </w:p>
    <w:p w14:paraId="6552834A" w14:textId="37F310EE" w:rsidR="00A970B2" w:rsidRDefault="00A970B2" w:rsidP="00843A4F">
      <w:pPr>
        <w:rPr>
          <w:ins w:id="613" w:author="Bob Leck" w:date="2022-02-28T15:46:00Z"/>
        </w:rPr>
      </w:pPr>
    </w:p>
    <w:p w14:paraId="02DD54C1" w14:textId="7BF4CD47" w:rsidR="00A970B2" w:rsidRDefault="00A970B2" w:rsidP="00843A4F">
      <w:pPr>
        <w:rPr>
          <w:ins w:id="614" w:author="Bob Leck" w:date="2022-02-28T15:46:00Z"/>
        </w:rPr>
      </w:pPr>
    </w:p>
    <w:p w14:paraId="79740936" w14:textId="2364C35F" w:rsidR="00A970B2" w:rsidRDefault="00A970B2" w:rsidP="00843A4F">
      <w:pPr>
        <w:rPr>
          <w:ins w:id="615" w:author="Bob Leck" w:date="2022-02-28T15:46:00Z"/>
        </w:rPr>
      </w:pPr>
    </w:p>
    <w:p w14:paraId="6BA7CC4E" w14:textId="77777777" w:rsidR="00A970B2" w:rsidRDefault="00A970B2" w:rsidP="00843A4F">
      <w:pPr>
        <w:rPr>
          <w:ins w:id="616" w:author="Bob Leck" w:date="2022-02-28T14:44:00Z"/>
        </w:rPr>
      </w:pPr>
    </w:p>
    <w:p w14:paraId="5B3101E7" w14:textId="77777777" w:rsidR="00843A4F" w:rsidRPr="00843A4F" w:rsidRDefault="00843A4F">
      <w:pPr>
        <w:rPr>
          <w:ins w:id="617" w:author="Bob Leck" w:date="2022-02-28T14:40:00Z"/>
          <w:rFonts w:ascii="TimesNewRomanPSMT" w:hAnsi="TimesNewRomanPSMT" w:cs="TimesNewRomanPSMT"/>
          <w:szCs w:val="24"/>
          <w:lang w:val="en-US"/>
          <w:rPrChange w:id="618" w:author="Bob Leck" w:date="2022-02-28T14:43:00Z">
            <w:rPr>
              <w:ins w:id="619" w:author="Bob Leck" w:date="2022-02-28T14:40:00Z"/>
              <w:rFonts w:ascii="Helvetica" w:hAnsi="Helvetica" w:cs="Helvetica"/>
              <w:szCs w:val="24"/>
              <w:lang w:val="en-US"/>
            </w:rPr>
          </w:rPrChange>
        </w:rPr>
        <w:pPrChange w:id="620" w:author="Bob Leck" w:date="2022-02-28T14:43:00Z">
          <w:pPr>
            <w:tabs>
              <w:tab w:val="clear" w:pos="794"/>
              <w:tab w:val="clear" w:pos="1191"/>
              <w:tab w:val="clear" w:pos="1588"/>
              <w:tab w:val="clear" w:pos="1985"/>
            </w:tabs>
            <w:overflowPunct/>
            <w:spacing w:before="0"/>
            <w:jc w:val="left"/>
            <w:textAlignment w:val="auto"/>
          </w:pPr>
        </w:pPrChange>
      </w:pPr>
    </w:p>
    <w:p w14:paraId="4523904B" w14:textId="52AD4144" w:rsidR="007E6461" w:rsidRDefault="00EF6B70" w:rsidP="00BD1F7C">
      <w:pPr>
        <w:rPr>
          <w:ins w:id="621" w:author="Bob Leck" w:date="2022-02-28T12:53:00Z"/>
          <w:b/>
          <w:bCs/>
        </w:rPr>
      </w:pPr>
      <w:ins w:id="622" w:author="Bob Leck" w:date="2022-03-01T10:46:00Z">
        <w:r>
          <w:rPr>
            <w:b/>
            <w:bCs/>
          </w:rPr>
          <w:lastRenderedPageBreak/>
          <w:t>4.2</w:t>
        </w:r>
      </w:ins>
      <w:ins w:id="623" w:author="Bob Leck" w:date="2022-02-25T14:02:00Z">
        <w:r w:rsidR="00BD1F7C" w:rsidRPr="000869A1">
          <w:rPr>
            <w:b/>
            <w:bCs/>
            <w:rPrChange w:id="624" w:author="Bob Leck" w:date="2022-02-26T09:20:00Z">
              <w:rPr/>
            </w:rPrChange>
          </w:rPr>
          <w:tab/>
        </w:r>
      </w:ins>
      <w:ins w:id="625" w:author="Bob Leck" w:date="2022-02-28T10:31:00Z">
        <w:r w:rsidR="007E6461">
          <w:rPr>
            <w:b/>
            <w:bCs/>
          </w:rPr>
          <w:t xml:space="preserve">HF </w:t>
        </w:r>
      </w:ins>
      <w:ins w:id="626" w:author="Bob Leck" w:date="2022-02-28T13:28:00Z">
        <w:r w:rsidR="00D476C0">
          <w:rPr>
            <w:b/>
            <w:bCs/>
          </w:rPr>
          <w:t xml:space="preserve">Token Ring </w:t>
        </w:r>
      </w:ins>
      <w:ins w:id="627" w:author="Bob Leck" w:date="2022-02-28T10:31:00Z">
        <w:r w:rsidR="007E6461">
          <w:rPr>
            <w:b/>
            <w:bCs/>
          </w:rPr>
          <w:t>Mesh Networks</w:t>
        </w:r>
      </w:ins>
    </w:p>
    <w:p w14:paraId="19BA63B1" w14:textId="4762D00B" w:rsidR="00BE2A32" w:rsidRPr="00843A4F" w:rsidRDefault="00BE2A32">
      <w:pPr>
        <w:tabs>
          <w:tab w:val="left" w:pos="2790"/>
        </w:tabs>
        <w:rPr>
          <w:ins w:id="628" w:author="Bob Leck" w:date="2022-02-28T10:40:00Z"/>
          <w:szCs w:val="24"/>
          <w:lang w:val="en-US"/>
          <w:rPrChange w:id="629" w:author="Bob Leck" w:date="2022-02-28T14:36:00Z">
            <w:rPr>
              <w:ins w:id="630" w:author="Bob Leck" w:date="2022-02-28T10:40:00Z"/>
              <w:b/>
              <w:bCs/>
            </w:rPr>
          </w:rPrChange>
        </w:rPr>
        <w:pPrChange w:id="631" w:author="Bob Leck" w:date="2022-02-28T14:36:00Z">
          <w:pPr/>
        </w:pPrChange>
      </w:pPr>
      <w:ins w:id="632" w:author="Bob Leck" w:date="2022-02-28T10:40:00Z">
        <w:r w:rsidRPr="00843A4F">
          <w:rPr>
            <w:rPrChange w:id="633" w:author="Bob Leck" w:date="2022-02-28T14:36:00Z">
              <w:rPr>
                <w:b/>
                <w:bCs/>
              </w:rPr>
            </w:rPrChange>
          </w:rPr>
          <w:t>A</w:t>
        </w:r>
      </w:ins>
      <w:ins w:id="634" w:author="Bob Leck" w:date="2022-02-28T12:55:00Z">
        <w:r w:rsidR="00C42E0B" w:rsidRPr="00843A4F">
          <w:rPr>
            <w:rPrChange w:id="635" w:author="Bob Leck" w:date="2022-02-28T14:36:00Z">
              <w:rPr>
                <w:b/>
                <w:bCs/>
              </w:rPr>
            </w:rPrChange>
          </w:rPr>
          <w:t xml:space="preserve"> HF </w:t>
        </w:r>
      </w:ins>
      <w:ins w:id="636" w:author="Bob Leck" w:date="2022-02-28T12:54:00Z">
        <w:r w:rsidR="00C42E0B" w:rsidRPr="00843A4F">
          <w:rPr>
            <w:szCs w:val="24"/>
            <w:lang w:val="en-US"/>
          </w:rPr>
          <w:t>Token Ring</w:t>
        </w:r>
        <w:r w:rsidR="00C42E0B" w:rsidRPr="00843A4F">
          <w:rPr>
            <w:rStyle w:val="FootnoteReference"/>
            <w:szCs w:val="24"/>
            <w:lang w:val="en-US"/>
          </w:rPr>
          <w:footnoteReference w:id="2"/>
        </w:r>
      </w:ins>
      <w:ins w:id="639" w:author="Bob Leck" w:date="2022-02-28T12:55:00Z">
        <w:r w:rsidR="00C42E0B" w:rsidRPr="00843A4F">
          <w:rPr>
            <w:rPrChange w:id="640" w:author="Bob Leck" w:date="2022-02-28T14:36:00Z">
              <w:rPr>
                <w:b/>
                <w:bCs/>
              </w:rPr>
            </w:rPrChange>
          </w:rPr>
          <w:t xml:space="preserve"> </w:t>
        </w:r>
      </w:ins>
      <w:ins w:id="641" w:author="Bob Leck" w:date="2022-02-28T10:40:00Z">
        <w:r w:rsidRPr="00843A4F">
          <w:rPr>
            <w:rPrChange w:id="642" w:author="Bob Leck" w:date="2022-02-28T14:36:00Z">
              <w:rPr>
                <w:b/>
                <w:bCs/>
              </w:rPr>
            </w:rPrChange>
          </w:rPr>
          <w:t xml:space="preserve"> </w:t>
        </w:r>
      </w:ins>
      <w:bookmarkStart w:id="643" w:name="_Hlk96951192"/>
      <w:ins w:id="644" w:author="Bob Leck" w:date="2022-02-28T14:35:00Z">
        <w:r w:rsidR="00843A4F" w:rsidRPr="00843A4F">
          <w:rPr>
            <w:rPrChange w:id="645" w:author="Bob Leck" w:date="2022-02-28T14:36:00Z">
              <w:rPr>
                <w:b/>
                <w:bCs/>
              </w:rPr>
            </w:rPrChange>
          </w:rPr>
          <w:t xml:space="preserve">A token ring Mesh </w:t>
        </w:r>
        <w:r w:rsidR="00843A4F" w:rsidRPr="00843A4F">
          <w:rPr>
            <w:szCs w:val="24"/>
            <w:lang w:val="en-US"/>
          </w:rPr>
          <w:t xml:space="preserve">Network </w:t>
        </w:r>
        <w:r w:rsidR="00843A4F" w:rsidRPr="00843A4F">
          <w:rPr>
            <w:rStyle w:val="FootnoteReference"/>
            <w:szCs w:val="24"/>
            <w:lang w:val="en-US"/>
          </w:rPr>
          <w:footnoteReference w:id="3"/>
        </w:r>
      </w:ins>
      <w:bookmarkEnd w:id="643"/>
      <w:ins w:id="648" w:author="Bob Leck" w:date="2022-02-28T14:36:00Z">
        <w:r w:rsidR="00843A4F" w:rsidRPr="00843A4F">
          <w:rPr>
            <w:szCs w:val="24"/>
            <w:lang w:val="en-US"/>
          </w:rPr>
          <w:t xml:space="preserve"> </w:t>
        </w:r>
      </w:ins>
      <w:ins w:id="649" w:author="Bob Leck" w:date="2022-02-28T10:40:00Z">
        <w:r w:rsidRPr="00843A4F">
          <w:rPr>
            <w:rPrChange w:id="650" w:author="Bob Leck" w:date="2022-02-28T14:36:00Z">
              <w:rPr>
                <w:b/>
                <w:bCs/>
              </w:rPr>
            </w:rPrChange>
          </w:rPr>
          <w:t>could be formed by incorporating a</w:t>
        </w:r>
      </w:ins>
      <w:ins w:id="651" w:author="Bob Leck" w:date="2022-02-28T14:29:00Z">
        <w:r w:rsidR="005D0A67" w:rsidRPr="00843A4F">
          <w:rPr>
            <w:rPrChange w:id="652" w:author="Bob Leck" w:date="2022-02-28T14:36:00Z">
              <w:rPr>
                <w:b/>
                <w:bCs/>
              </w:rPr>
            </w:rPrChange>
          </w:rPr>
          <w:t xml:space="preserve"> </w:t>
        </w:r>
      </w:ins>
      <w:ins w:id="653" w:author="Bob Leck" w:date="2022-02-28T10:40:00Z">
        <w:r w:rsidRPr="00843A4F">
          <w:rPr>
            <w:rPrChange w:id="654" w:author="Bob Leck" w:date="2022-02-28T14:36:00Z">
              <w:rPr>
                <w:b/>
                <w:bCs/>
              </w:rPr>
            </w:rPrChange>
          </w:rPr>
          <w:t>routing protocol with either a network of ALE radios or one or</w:t>
        </w:r>
      </w:ins>
      <w:ins w:id="655" w:author="Bob Leck" w:date="2022-02-28T14:29:00Z">
        <w:r w:rsidR="005D0A67" w:rsidRPr="00843A4F">
          <w:rPr>
            <w:rPrChange w:id="656" w:author="Bob Leck" w:date="2022-02-28T14:36:00Z">
              <w:rPr>
                <w:b/>
                <w:bCs/>
              </w:rPr>
            </w:rPrChange>
          </w:rPr>
          <w:t xml:space="preserve"> </w:t>
        </w:r>
      </w:ins>
      <w:ins w:id="657" w:author="Bob Leck" w:date="2022-02-28T10:40:00Z">
        <w:r w:rsidRPr="00843A4F">
          <w:rPr>
            <w:rPrChange w:id="658" w:author="Bob Leck" w:date="2022-02-28T14:36:00Z">
              <w:rPr>
                <w:b/>
                <w:bCs/>
              </w:rPr>
            </w:rPrChange>
          </w:rPr>
          <w:t>token-passing fixed-frequency rings:</w:t>
        </w:r>
      </w:ins>
    </w:p>
    <w:p w14:paraId="753A0EF8" w14:textId="3FC16313" w:rsidR="00BE2A32" w:rsidRPr="00843A4F" w:rsidRDefault="00BE2A32" w:rsidP="00BE2A32">
      <w:pPr>
        <w:rPr>
          <w:ins w:id="659" w:author="Bob Leck" w:date="2022-02-28T10:40:00Z"/>
          <w:rPrChange w:id="660" w:author="Bob Leck" w:date="2022-02-28T14:36:00Z">
            <w:rPr>
              <w:ins w:id="661" w:author="Bob Leck" w:date="2022-02-28T10:40:00Z"/>
              <w:b/>
              <w:bCs/>
            </w:rPr>
          </w:rPrChange>
        </w:rPr>
      </w:pPr>
      <w:ins w:id="662" w:author="Bob Leck" w:date="2022-02-28T10:40:00Z">
        <w:r w:rsidRPr="00843A4F">
          <w:rPr>
            <w:rPrChange w:id="663" w:author="Bob Leck" w:date="2022-02-28T14:36:00Z">
              <w:rPr>
                <w:b/>
                <w:bCs/>
              </w:rPr>
            </w:rPrChange>
          </w:rPr>
          <w:t>• ALE inherently uses multiple frequencies, although only</w:t>
        </w:r>
      </w:ins>
      <w:ins w:id="664" w:author="Bob Leck" w:date="2022-02-28T14:29:00Z">
        <w:r w:rsidR="005D0A67" w:rsidRPr="00843A4F">
          <w:rPr>
            <w:rPrChange w:id="665" w:author="Bob Leck" w:date="2022-02-28T14:36:00Z">
              <w:rPr>
                <w:b/>
                <w:bCs/>
              </w:rPr>
            </w:rPrChange>
          </w:rPr>
          <w:t xml:space="preserve"> </w:t>
        </w:r>
      </w:ins>
      <w:ins w:id="666" w:author="Bob Leck" w:date="2022-02-28T10:40:00Z">
        <w:r w:rsidRPr="00843A4F">
          <w:rPr>
            <w:rPrChange w:id="667" w:author="Bob Leck" w:date="2022-02-28T14:36:00Z">
              <w:rPr>
                <w:b/>
                <w:bCs/>
              </w:rPr>
            </w:rPrChange>
          </w:rPr>
          <w:t>a subset of the ALE frequency pool will be usable for</w:t>
        </w:r>
      </w:ins>
      <w:ins w:id="668" w:author="Bob Leck" w:date="2022-02-28T14:29:00Z">
        <w:r w:rsidR="005D0A67" w:rsidRPr="00843A4F">
          <w:rPr>
            <w:rPrChange w:id="669" w:author="Bob Leck" w:date="2022-02-28T14:36:00Z">
              <w:rPr>
                <w:b/>
                <w:bCs/>
              </w:rPr>
            </w:rPrChange>
          </w:rPr>
          <w:t xml:space="preserve"> </w:t>
        </w:r>
      </w:ins>
      <w:ins w:id="670" w:author="Bob Leck" w:date="2022-02-28T10:40:00Z">
        <w:r w:rsidRPr="00843A4F">
          <w:rPr>
            <w:rPrChange w:id="671" w:author="Bob Leck" w:date="2022-02-28T14:36:00Z">
              <w:rPr>
                <w:b/>
                <w:bCs/>
              </w:rPr>
            </w:rPrChange>
          </w:rPr>
          <w:t>each link in a network.</w:t>
        </w:r>
      </w:ins>
    </w:p>
    <w:p w14:paraId="1420A395" w14:textId="77777777" w:rsidR="005D0A67" w:rsidRPr="00843A4F" w:rsidRDefault="00BE2A32" w:rsidP="00BE2A32">
      <w:pPr>
        <w:rPr>
          <w:ins w:id="672" w:author="Bob Leck" w:date="2022-02-28T14:29:00Z"/>
          <w:rPrChange w:id="673" w:author="Bob Leck" w:date="2022-02-28T14:36:00Z">
            <w:rPr>
              <w:ins w:id="674" w:author="Bob Leck" w:date="2022-02-28T14:29:00Z"/>
              <w:b/>
              <w:bCs/>
            </w:rPr>
          </w:rPrChange>
        </w:rPr>
      </w:pPr>
      <w:ins w:id="675" w:author="Bob Leck" w:date="2022-02-28T10:40:00Z">
        <w:r w:rsidRPr="00843A4F">
          <w:rPr>
            <w:rPrChange w:id="676" w:author="Bob Leck" w:date="2022-02-28T14:36:00Z">
              <w:rPr>
                <w:b/>
                <w:bCs/>
              </w:rPr>
            </w:rPrChange>
          </w:rPr>
          <w:t>• Each token-passing ring will normally operate on a single</w:t>
        </w:r>
      </w:ins>
      <w:ins w:id="677" w:author="Bob Leck" w:date="2022-02-28T14:29:00Z">
        <w:r w:rsidR="005D0A67" w:rsidRPr="00843A4F">
          <w:rPr>
            <w:rPrChange w:id="678" w:author="Bob Leck" w:date="2022-02-28T14:36:00Z">
              <w:rPr>
                <w:b/>
                <w:bCs/>
              </w:rPr>
            </w:rPrChange>
          </w:rPr>
          <w:t xml:space="preserve"> </w:t>
        </w:r>
      </w:ins>
      <w:ins w:id="679" w:author="Bob Leck" w:date="2022-02-28T10:40:00Z">
        <w:r w:rsidRPr="00843A4F">
          <w:rPr>
            <w:rPrChange w:id="680" w:author="Bob Leck" w:date="2022-02-28T14:36:00Z">
              <w:rPr>
                <w:b/>
                <w:bCs/>
              </w:rPr>
            </w:rPrChange>
          </w:rPr>
          <w:t>frequency so achieving multiple-frequency operation will</w:t>
        </w:r>
      </w:ins>
      <w:ins w:id="681" w:author="Bob Leck" w:date="2022-02-28T14:29:00Z">
        <w:r w:rsidR="005D0A67" w:rsidRPr="00843A4F">
          <w:rPr>
            <w:rPrChange w:id="682" w:author="Bob Leck" w:date="2022-02-28T14:36:00Z">
              <w:rPr>
                <w:b/>
                <w:bCs/>
              </w:rPr>
            </w:rPrChange>
          </w:rPr>
          <w:t xml:space="preserve"> </w:t>
        </w:r>
      </w:ins>
      <w:ins w:id="683" w:author="Bob Leck" w:date="2022-02-28T10:40:00Z">
        <w:r w:rsidRPr="00843A4F">
          <w:rPr>
            <w:rPrChange w:id="684" w:author="Bob Leck" w:date="2022-02-28T14:36:00Z">
              <w:rPr>
                <w:b/>
                <w:bCs/>
              </w:rPr>
            </w:rPrChange>
          </w:rPr>
          <w:t>require the linking of multiple rings to form the mesh.</w:t>
        </w:r>
      </w:ins>
      <w:ins w:id="685" w:author="Bob Leck" w:date="2022-02-28T14:29:00Z">
        <w:r w:rsidR="005D0A67" w:rsidRPr="00843A4F">
          <w:rPr>
            <w:rPrChange w:id="686" w:author="Bob Leck" w:date="2022-02-28T14:36:00Z">
              <w:rPr>
                <w:b/>
                <w:bCs/>
              </w:rPr>
            </w:rPrChange>
          </w:rPr>
          <w:t xml:space="preserve"> </w:t>
        </w:r>
      </w:ins>
    </w:p>
    <w:p w14:paraId="0A488E00" w14:textId="003F92F3" w:rsidR="007E6461" w:rsidRDefault="00BE2A32" w:rsidP="00BE2A32">
      <w:pPr>
        <w:rPr>
          <w:ins w:id="687" w:author="Bob Leck" w:date="2022-02-28T14:37:00Z"/>
        </w:rPr>
      </w:pPr>
      <w:ins w:id="688" w:author="Bob Leck" w:date="2022-02-28T10:40:00Z">
        <w:r w:rsidRPr="00843A4F">
          <w:rPr>
            <w:rPrChange w:id="689" w:author="Bob Leck" w:date="2022-02-28T14:36:00Z">
              <w:rPr>
                <w:b/>
                <w:bCs/>
              </w:rPr>
            </w:rPrChange>
          </w:rPr>
          <w:t>Multiple radios per node would be required in a multi-ring</w:t>
        </w:r>
      </w:ins>
      <w:ins w:id="690" w:author="Bob Leck" w:date="2022-02-28T14:30:00Z">
        <w:r w:rsidR="005D0A67" w:rsidRPr="00843A4F">
          <w:rPr>
            <w:rPrChange w:id="691" w:author="Bob Leck" w:date="2022-02-28T14:36:00Z">
              <w:rPr>
                <w:b/>
                <w:bCs/>
              </w:rPr>
            </w:rPrChange>
          </w:rPr>
          <w:t xml:space="preserve"> </w:t>
        </w:r>
      </w:ins>
      <w:ins w:id="692" w:author="Bob Leck" w:date="2022-02-28T10:40:00Z">
        <w:r w:rsidRPr="00843A4F">
          <w:rPr>
            <w:rPrChange w:id="693" w:author="Bob Leck" w:date="2022-02-28T14:36:00Z">
              <w:rPr>
                <w:b/>
                <w:bCs/>
              </w:rPr>
            </w:rPrChange>
          </w:rPr>
          <w:t>token mesh so that relay nodes could simultaneously listen inall of their connected networks (which operate asynchronously).</w:t>
        </w:r>
      </w:ins>
    </w:p>
    <w:p w14:paraId="633AF3FD" w14:textId="5FC27C9A" w:rsidR="00843A4F" w:rsidRDefault="00843A4F" w:rsidP="00843A4F">
      <w:pPr>
        <w:rPr>
          <w:ins w:id="694" w:author="Bob Leck" w:date="2022-02-28T14:37:00Z"/>
        </w:rPr>
      </w:pPr>
      <w:ins w:id="695" w:author="Bob Leck" w:date="2022-02-28T14:37:00Z">
        <w:r>
          <w:t xml:space="preserve">An example token mesh is shown in Figure </w:t>
        </w:r>
      </w:ins>
      <w:ins w:id="696" w:author="Bob Leck" w:date="2022-03-01T10:50:00Z">
        <w:r w:rsidR="00183E4C">
          <w:t>3</w:t>
        </w:r>
      </w:ins>
      <w:ins w:id="697" w:author="Bob Leck" w:date="2022-02-28T14:37:00Z">
        <w:r>
          <w:t>. The arrows show the successor-predecessor relationships in each ring. Note that one node acts as a gateway between rings A and B, and B and C</w:t>
        </w:r>
      </w:ins>
    </w:p>
    <w:p w14:paraId="4AA8E2FD" w14:textId="571A5B29" w:rsidR="00843A4F" w:rsidRDefault="00843A4F">
      <w:pPr>
        <w:jc w:val="center"/>
        <w:rPr>
          <w:ins w:id="698" w:author="Bob Leck" w:date="2022-03-01T10:50:00Z"/>
        </w:rPr>
        <w:pPrChange w:id="699" w:author="Bob Leck" w:date="2022-03-01T10:50:00Z">
          <w:pPr/>
        </w:pPrChange>
      </w:pPr>
      <w:ins w:id="700" w:author="Bob Leck" w:date="2022-02-28T14:37:00Z">
        <w:r>
          <w:t>.</w:t>
        </w:r>
      </w:ins>
      <w:ins w:id="701" w:author="Bob Leck" w:date="2022-03-01T10:50:00Z">
        <w:r w:rsidR="00183E4C">
          <w:t>FIGURE 3</w:t>
        </w:r>
      </w:ins>
    </w:p>
    <w:p w14:paraId="29281694" w14:textId="49D46FCD" w:rsidR="00183E4C" w:rsidRPr="00183E4C" w:rsidRDefault="00183E4C">
      <w:pPr>
        <w:jc w:val="center"/>
        <w:rPr>
          <w:ins w:id="702" w:author="Bob Leck" w:date="2022-02-28T10:40:00Z"/>
          <w:b/>
          <w:bCs/>
        </w:rPr>
        <w:pPrChange w:id="703" w:author="Bob Leck" w:date="2022-03-01T10:50:00Z">
          <w:pPr/>
        </w:pPrChange>
      </w:pPr>
      <w:ins w:id="704" w:author="Bob Leck" w:date="2022-03-01T10:50:00Z">
        <w:r w:rsidRPr="00183E4C">
          <w:rPr>
            <w:b/>
            <w:bCs/>
            <w:rPrChange w:id="705" w:author="Bob Leck" w:date="2022-03-01T10:50:00Z">
              <w:rPr/>
            </w:rPrChange>
          </w:rPr>
          <w:t>Mesh TOKEN Ring</w:t>
        </w:r>
      </w:ins>
    </w:p>
    <w:p w14:paraId="0B1DC72D" w14:textId="615999B6" w:rsidR="007E6461" w:rsidRPr="005D0A67" w:rsidRDefault="00A970B2">
      <w:pPr>
        <w:jc w:val="center"/>
        <w:rPr>
          <w:ins w:id="706" w:author="Bob Leck" w:date="2022-02-28T13:28:00Z"/>
          <w:rPrChange w:id="707" w:author="Bob Leck" w:date="2022-02-28T14:34:00Z">
            <w:rPr>
              <w:ins w:id="708" w:author="Bob Leck" w:date="2022-02-28T13:28:00Z"/>
              <w:b/>
              <w:bCs/>
            </w:rPr>
          </w:rPrChange>
        </w:rPr>
        <w:pPrChange w:id="709" w:author="Bob Leck" w:date="2022-02-28T15:47:00Z">
          <w:pPr/>
        </w:pPrChange>
      </w:pPr>
      <w:ins w:id="710" w:author="Bob Leck" w:date="2022-02-28T15:47:00Z">
        <w:r>
          <w:rPr>
            <w:noProof/>
            <w:lang w:val="en-US"/>
          </w:rPr>
          <w:drawing>
            <wp:inline distT="0" distB="0" distL="0" distR="0" wp14:anchorId="456ACEBB" wp14:editId="3BE1B42D">
              <wp:extent cx="3352800" cy="1695450"/>
              <wp:effectExtent l="19050" t="19050" r="19050" b="1905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20"/>
                      <a:stretch>
                        <a:fillRect/>
                      </a:stretch>
                    </pic:blipFill>
                    <pic:spPr>
                      <a:xfrm>
                        <a:off x="0" y="0"/>
                        <a:ext cx="3352800" cy="1695450"/>
                      </a:xfrm>
                      <a:prstGeom prst="rect">
                        <a:avLst/>
                      </a:prstGeom>
                      <a:ln>
                        <a:solidFill>
                          <a:schemeClr val="accent1"/>
                        </a:solidFill>
                      </a:ln>
                    </pic:spPr>
                  </pic:pic>
                </a:graphicData>
              </a:graphic>
            </wp:inline>
          </w:drawing>
        </w:r>
      </w:ins>
    </w:p>
    <w:p w14:paraId="05FCA771" w14:textId="6CFB11B4" w:rsidR="00843A4F" w:rsidRDefault="00843A4F">
      <w:pPr>
        <w:jc w:val="center"/>
        <w:rPr>
          <w:ins w:id="711" w:author="Bob Leck" w:date="2022-02-28T14:38:00Z"/>
          <w:rFonts w:ascii="TimesNewRomanPSMT" w:hAnsi="TimesNewRomanPSMT" w:cs="TimesNewRomanPSMT"/>
          <w:szCs w:val="24"/>
          <w:lang w:val="en-US"/>
        </w:rPr>
        <w:pPrChange w:id="712" w:author="Bob Leck" w:date="2022-02-28T14:39:00Z">
          <w:pPr/>
        </w:pPrChange>
      </w:pPr>
    </w:p>
    <w:p w14:paraId="7D7BACED" w14:textId="3902F098" w:rsidR="007E6461" w:rsidRPr="00843A4F" w:rsidRDefault="007E6461" w:rsidP="007E6461">
      <w:pPr>
        <w:rPr>
          <w:ins w:id="713" w:author="Bob Leck" w:date="2022-02-28T10:33:00Z"/>
          <w:rPrChange w:id="714" w:author="Bob Leck" w:date="2022-02-28T14:40:00Z">
            <w:rPr>
              <w:ins w:id="715" w:author="Bob Leck" w:date="2022-02-28T10:33:00Z"/>
              <w:b/>
              <w:bCs/>
            </w:rPr>
          </w:rPrChange>
        </w:rPr>
      </w:pPr>
      <w:ins w:id="716" w:author="Bob Leck" w:date="2022-02-28T10:37:00Z">
        <w:r w:rsidRPr="00843A4F">
          <w:rPr>
            <w:rPrChange w:id="717" w:author="Bob Leck" w:date="2022-02-28T14:40:00Z">
              <w:rPr>
                <w:b/>
                <w:bCs/>
              </w:rPr>
            </w:rPrChange>
          </w:rPr>
          <w:t>Token passing</w:t>
        </w:r>
      </w:ins>
      <w:ins w:id="718" w:author="Bob Leck" w:date="2022-02-28T14:41:00Z">
        <w:r w:rsidR="00843A4F">
          <w:t xml:space="preserve"> </w:t>
        </w:r>
      </w:ins>
      <w:ins w:id="719" w:author="Bob Leck" w:date="2022-02-28T10:37:00Z">
        <w:r w:rsidRPr="00843A4F">
          <w:rPr>
            <w:rPrChange w:id="720" w:author="Bob Leck" w:date="2022-02-28T14:40:00Z">
              <w:rPr>
                <w:b/>
                <w:bCs/>
              </w:rPr>
            </w:rPrChange>
          </w:rPr>
          <w:t>rings are formed on the fly, and re-formed as necessary. To</w:t>
        </w:r>
      </w:ins>
      <w:ins w:id="721" w:author="Bob Leck" w:date="2022-02-28T14:41:00Z">
        <w:r w:rsidR="00843A4F">
          <w:t xml:space="preserve"> </w:t>
        </w:r>
      </w:ins>
      <w:ins w:id="722" w:author="Bob Leck" w:date="2022-02-28T10:37:00Z">
        <w:r w:rsidRPr="00843A4F">
          <w:rPr>
            <w:rPrChange w:id="723" w:author="Bob Leck" w:date="2022-02-28T14:40:00Z">
              <w:rPr>
                <w:b/>
                <w:bCs/>
              </w:rPr>
            </w:rPrChange>
          </w:rPr>
          <w:t>avoid interference, each ring operate</w:t>
        </w:r>
      </w:ins>
      <w:ins w:id="724" w:author="Bob Leck" w:date="2022-02-28T14:41:00Z">
        <w:r w:rsidR="00843A4F">
          <w:t>s</w:t>
        </w:r>
      </w:ins>
      <w:ins w:id="725" w:author="Bob Leck" w:date="2022-02-28T10:37:00Z">
        <w:r w:rsidRPr="00843A4F">
          <w:rPr>
            <w:rPrChange w:id="726" w:author="Bob Leck" w:date="2022-02-28T14:40:00Z">
              <w:rPr>
                <w:b/>
                <w:bCs/>
              </w:rPr>
            </w:rPrChange>
          </w:rPr>
          <w:t xml:space="preserve"> on a distinct frequency.</w:t>
        </w:r>
      </w:ins>
      <w:ins w:id="727" w:author="Bob Leck" w:date="2022-02-28T14:41:00Z">
        <w:r w:rsidR="00843A4F">
          <w:t xml:space="preserve"> </w:t>
        </w:r>
      </w:ins>
      <w:ins w:id="728" w:author="Bob Leck" w:date="2022-02-28T10:37:00Z">
        <w:r w:rsidRPr="00843A4F">
          <w:rPr>
            <w:rPrChange w:id="729" w:author="Bob Leck" w:date="2022-02-28T14:40:00Z">
              <w:rPr>
                <w:b/>
                <w:bCs/>
              </w:rPr>
            </w:rPrChange>
          </w:rPr>
          <w:t>Each node is assumed to have a separate radio for</w:t>
        </w:r>
      </w:ins>
      <w:ins w:id="730" w:author="Bob Leck" w:date="2022-02-28T14:41:00Z">
        <w:r w:rsidR="00843A4F">
          <w:t xml:space="preserve"> </w:t>
        </w:r>
      </w:ins>
      <w:ins w:id="731" w:author="Bob Leck" w:date="2022-02-28T10:37:00Z">
        <w:r w:rsidRPr="00843A4F">
          <w:rPr>
            <w:rPrChange w:id="732" w:author="Bob Leck" w:date="2022-02-28T14:40:00Z">
              <w:rPr>
                <w:b/>
                <w:bCs/>
              </w:rPr>
            </w:rPrChange>
          </w:rPr>
          <w:t>each ring in which it participates.</w:t>
        </w:r>
      </w:ins>
      <w:ins w:id="733" w:author="Bob Leck" w:date="2022-02-28T14:41:00Z">
        <w:r w:rsidR="00843A4F">
          <w:t xml:space="preserve"> </w:t>
        </w:r>
      </w:ins>
      <w:ins w:id="734" w:author="Bob Leck" w:date="2022-02-28T10:37:00Z">
        <w:r w:rsidRPr="00843A4F">
          <w:rPr>
            <w:rPrChange w:id="735" w:author="Bob Leck" w:date="2022-02-28T14:40:00Z">
              <w:rPr>
                <w:b/>
                <w:bCs/>
              </w:rPr>
            </w:rPrChange>
          </w:rPr>
          <w:t>A clear advantage of a mesh of HF token LANs over LOS</w:t>
        </w:r>
      </w:ins>
      <w:ins w:id="736" w:author="Bob Leck" w:date="2022-02-28T14:41:00Z">
        <w:r w:rsidR="00843A4F">
          <w:t xml:space="preserve"> </w:t>
        </w:r>
      </w:ins>
      <w:ins w:id="737" w:author="Bob Leck" w:date="2022-02-28T10:37:00Z">
        <w:r w:rsidRPr="00843A4F">
          <w:rPr>
            <w:rPrChange w:id="738" w:author="Bob Leck" w:date="2022-02-28T14:40:00Z">
              <w:rPr>
                <w:b/>
                <w:bCs/>
              </w:rPr>
            </w:rPrChange>
          </w:rPr>
          <w:t>mesh networks is that neighboring nodes would not interfere</w:t>
        </w:r>
      </w:ins>
      <w:ins w:id="739" w:author="Bob Leck" w:date="2022-02-28T14:41:00Z">
        <w:r w:rsidR="00843A4F">
          <w:t xml:space="preserve"> </w:t>
        </w:r>
      </w:ins>
      <w:ins w:id="740" w:author="Bob Leck" w:date="2022-02-28T10:37:00Z">
        <w:r w:rsidRPr="00843A4F">
          <w:rPr>
            <w:rPrChange w:id="741" w:author="Bob Leck" w:date="2022-02-28T14:40:00Z">
              <w:rPr>
                <w:b/>
                <w:bCs/>
              </w:rPr>
            </w:rPrChange>
          </w:rPr>
          <w:t>with each other</w:t>
        </w:r>
      </w:ins>
      <w:ins w:id="742" w:author="Bob Leck" w:date="2022-02-28T14:42:00Z">
        <w:r w:rsidR="00843A4F">
          <w:t>.</w:t>
        </w:r>
      </w:ins>
    </w:p>
    <w:p w14:paraId="0936AAA9" w14:textId="5AC82FCE" w:rsidR="00BD1F7C" w:rsidRDefault="00BD1F7C" w:rsidP="00843A4F">
      <w:pPr>
        <w:rPr>
          <w:ins w:id="743" w:author="Bob Leck" w:date="2022-02-28T10:42:00Z"/>
        </w:rPr>
      </w:pPr>
      <w:bookmarkStart w:id="744" w:name="_Hlk96951886"/>
    </w:p>
    <w:bookmarkEnd w:id="744"/>
    <w:p w14:paraId="6C4A0A0B" w14:textId="4B89D733" w:rsidR="00BE2A32" w:rsidRPr="00C3339F" w:rsidRDefault="00EF6B70" w:rsidP="00BE2A32">
      <w:pPr>
        <w:rPr>
          <w:ins w:id="745" w:author="Bob Leck" w:date="2022-02-28T10:43:00Z"/>
          <w:b/>
          <w:bCs/>
          <w:rPrChange w:id="746" w:author="Bob Leck" w:date="2022-02-28T11:06:00Z">
            <w:rPr>
              <w:ins w:id="747" w:author="Bob Leck" w:date="2022-02-28T10:43:00Z"/>
            </w:rPr>
          </w:rPrChange>
        </w:rPr>
      </w:pPr>
      <w:ins w:id="748" w:author="Bob Leck" w:date="2022-03-01T10:46:00Z">
        <w:r>
          <w:rPr>
            <w:b/>
            <w:bCs/>
          </w:rPr>
          <w:t>4</w:t>
        </w:r>
      </w:ins>
      <w:ins w:id="749" w:author="Bob Leck" w:date="2022-02-28T12:50:00Z">
        <w:r w:rsidR="00C42E0B">
          <w:rPr>
            <w:b/>
            <w:bCs/>
          </w:rPr>
          <w:t>.3</w:t>
        </w:r>
      </w:ins>
      <w:ins w:id="750" w:author="Bob Leck" w:date="2022-02-28T10:43:00Z">
        <w:r w:rsidR="00BE2A32" w:rsidRPr="00C3339F">
          <w:rPr>
            <w:b/>
            <w:bCs/>
            <w:rPrChange w:id="751" w:author="Bob Leck" w:date="2022-02-28T11:06:00Z">
              <w:rPr/>
            </w:rPrChange>
          </w:rPr>
          <w:tab/>
          <w:t>HF ALE Mesh</w:t>
        </w:r>
      </w:ins>
    </w:p>
    <w:p w14:paraId="612D5B4D" w14:textId="77777777" w:rsidR="00BE2A32" w:rsidRDefault="00BE2A32" w:rsidP="00BE2A32">
      <w:pPr>
        <w:rPr>
          <w:ins w:id="752" w:author="Bob Leck" w:date="2022-02-28T10:43:00Z"/>
        </w:rPr>
      </w:pPr>
    </w:p>
    <w:p w14:paraId="3C7F4A4C" w14:textId="77777777" w:rsidR="00DB1CE5" w:rsidRPr="00776204" w:rsidRDefault="00BE2A32" w:rsidP="00DB1CE5">
      <w:pPr>
        <w:rPr>
          <w:ins w:id="753" w:author="Mahan, James L Jr CIV USN COMNAVWARSYSCOM (USA)" w:date="2022-03-06T16:35:00Z"/>
          <w:szCs w:val="24"/>
        </w:rPr>
      </w:pPr>
      <w:ins w:id="754" w:author="Bob Leck" w:date="2022-02-28T10:42:00Z">
        <w:r w:rsidRPr="00776204">
          <w:rPr>
            <w:szCs w:val="24"/>
          </w:rPr>
          <w:t>An HF ALE Mesh</w:t>
        </w:r>
        <w:r w:rsidRPr="00776204">
          <w:rPr>
            <w:rStyle w:val="FootnoteReference"/>
            <w:sz w:val="24"/>
            <w:szCs w:val="24"/>
            <w:rPrChange w:id="755" w:author="Bob Leck" w:date="2022-02-28T15:13:00Z">
              <w:rPr>
                <w:rStyle w:val="FootnoteReference"/>
              </w:rPr>
            </w:rPrChange>
          </w:rPr>
          <w:footnoteReference w:id="4"/>
        </w:r>
        <w:r w:rsidRPr="00776204">
          <w:rPr>
            <w:szCs w:val="24"/>
          </w:rPr>
          <w:t xml:space="preserve"> does not need to be as  rigidly structured as  HF token ring Mesh. A HF Mesh would share its pool of frequencies using a listen before transmit channel access protocol. ALE </w:t>
        </w:r>
        <w:r w:rsidRPr="00776204">
          <w:rPr>
            <w:szCs w:val="24"/>
          </w:rPr>
          <w:lastRenderedPageBreak/>
          <w:t>sounding would be used to  provide the connectivity information normally obtained by the routing protocol.</w:t>
        </w:r>
      </w:ins>
      <w:ins w:id="760" w:author="Mahan, James L Jr CIV USN COMNAVWARSYSCOM (USA)" w:date="2022-03-06T16:31:00Z">
        <w:r w:rsidR="00DB1CE5">
          <w:rPr>
            <w:szCs w:val="24"/>
          </w:rPr>
          <w:t xml:space="preserve"> </w:t>
        </w:r>
      </w:ins>
      <w:ins w:id="761" w:author="Mahan, James L Jr CIV USN COMNAVWARSYSCOM (USA)" w:date="2022-03-06T16:35:00Z">
        <w:r w:rsidR="00DB1CE5">
          <w:rPr>
            <w:szCs w:val="24"/>
          </w:rPr>
          <w:t>ALE sounding can include statistics from the nodal token passing process.</w:t>
        </w:r>
        <w:r w:rsidR="00DB1CE5" w:rsidRPr="00DB1CE5">
          <w:rPr>
            <w:szCs w:val="24"/>
            <w:vertAlign w:val="superscript"/>
            <w:rPrChange w:id="762" w:author="Mahan, James L Jr CIV USN COMNAVWARSYSCOM (USA)" w:date="2022-03-06T16:36:00Z">
              <w:rPr>
                <w:szCs w:val="24"/>
              </w:rPr>
            </w:rPrChange>
          </w:rPr>
          <w:t>5</w:t>
        </w:r>
      </w:ins>
    </w:p>
    <w:p w14:paraId="5DAA85DF" w14:textId="2D1DA2AB" w:rsidR="00BE2A32" w:rsidRPr="00776204" w:rsidRDefault="00BE2A32" w:rsidP="00BE2A32">
      <w:pPr>
        <w:rPr>
          <w:ins w:id="763" w:author="Bob Leck" w:date="2022-02-28T11:14:00Z"/>
          <w:szCs w:val="24"/>
        </w:rPr>
      </w:pPr>
    </w:p>
    <w:p w14:paraId="1A3D17C7" w14:textId="77777777" w:rsidR="00776204" w:rsidRDefault="00776204" w:rsidP="00776204">
      <w:pPr>
        <w:tabs>
          <w:tab w:val="clear" w:pos="794"/>
          <w:tab w:val="clear" w:pos="1191"/>
          <w:tab w:val="clear" w:pos="1588"/>
          <w:tab w:val="clear" w:pos="1985"/>
        </w:tabs>
        <w:overflowPunct/>
        <w:spacing w:before="0"/>
        <w:jc w:val="left"/>
        <w:textAlignment w:val="auto"/>
        <w:rPr>
          <w:ins w:id="764" w:author="Bob Leck" w:date="2022-02-28T15:14:00Z"/>
          <w:rFonts w:ascii="TimesNewRomanPSMT" w:hAnsi="TimesNewRomanPSMT" w:cs="TimesNewRomanPSMT"/>
          <w:szCs w:val="24"/>
          <w:lang w:val="en-US"/>
        </w:rPr>
      </w:pPr>
    </w:p>
    <w:p w14:paraId="0F39534A" w14:textId="40EDE95F" w:rsidR="00D03FA7" w:rsidRPr="00776204" w:rsidRDefault="00D03FA7">
      <w:pPr>
        <w:tabs>
          <w:tab w:val="clear" w:pos="794"/>
          <w:tab w:val="clear" w:pos="1191"/>
          <w:tab w:val="clear" w:pos="1588"/>
          <w:tab w:val="clear" w:pos="1985"/>
        </w:tabs>
        <w:overflowPunct/>
        <w:spacing w:before="0"/>
        <w:jc w:val="left"/>
        <w:textAlignment w:val="auto"/>
        <w:rPr>
          <w:ins w:id="765" w:author="Bob Leck" w:date="2022-02-28T11:14:00Z"/>
          <w:rFonts w:ascii="TimesNewRomanPSMT" w:hAnsi="TimesNewRomanPSMT" w:cs="TimesNewRomanPSMT"/>
          <w:szCs w:val="24"/>
          <w:lang w:val="en-US"/>
          <w:rPrChange w:id="766" w:author="Bob Leck" w:date="2022-02-28T15:13:00Z">
            <w:rPr>
              <w:ins w:id="767" w:author="Bob Leck" w:date="2022-02-28T11:14:00Z"/>
              <w:rFonts w:ascii="TimesNewRomanPSMT" w:hAnsi="TimesNewRomanPSMT" w:cs="TimesNewRomanPSMT"/>
              <w:sz w:val="20"/>
              <w:lang w:val="en-US"/>
            </w:rPr>
          </w:rPrChange>
        </w:rPr>
        <w:pPrChange w:id="768" w:author="Bob Leck" w:date="2022-02-28T15:13:00Z">
          <w:pPr/>
        </w:pPrChange>
      </w:pPr>
      <w:ins w:id="769" w:author="Bob Leck" w:date="2022-02-28T11:14:00Z">
        <w:r w:rsidRPr="00776204">
          <w:rPr>
            <w:rFonts w:ascii="TimesNewRomanPSMT" w:hAnsi="TimesNewRomanPSMT" w:cs="TimesNewRomanPSMT"/>
            <w:szCs w:val="24"/>
            <w:lang w:val="en-US"/>
            <w:rPrChange w:id="770" w:author="Bob Leck" w:date="2022-02-28T15:13:00Z">
              <w:rPr>
                <w:rFonts w:ascii="TimesNewRomanPSMT" w:hAnsi="TimesNewRomanPSMT" w:cs="TimesNewRomanPSMT"/>
                <w:sz w:val="20"/>
                <w:lang w:val="en-US"/>
              </w:rPr>
            </w:rPrChange>
          </w:rPr>
          <w:t xml:space="preserve">An HF ALE </w:t>
        </w:r>
      </w:ins>
      <w:ins w:id="771" w:author="Bob Leck" w:date="2022-02-28T15:49:00Z">
        <w:r w:rsidR="00A970B2">
          <w:rPr>
            <w:rFonts w:ascii="TimesNewRomanPSMT" w:hAnsi="TimesNewRomanPSMT" w:cs="TimesNewRomanPSMT"/>
            <w:szCs w:val="24"/>
            <w:lang w:val="en-US"/>
          </w:rPr>
          <w:t>M</w:t>
        </w:r>
      </w:ins>
      <w:ins w:id="772" w:author="Bob Leck" w:date="2022-02-28T11:14:00Z">
        <w:r w:rsidRPr="00776204">
          <w:rPr>
            <w:rFonts w:ascii="TimesNewRomanPSMT" w:hAnsi="TimesNewRomanPSMT" w:cs="TimesNewRomanPSMT"/>
            <w:szCs w:val="24"/>
            <w:lang w:val="en-US"/>
            <w:rPrChange w:id="773" w:author="Bob Leck" w:date="2022-02-28T15:13:00Z">
              <w:rPr>
                <w:rFonts w:ascii="TimesNewRomanPSMT" w:hAnsi="TimesNewRomanPSMT" w:cs="TimesNewRomanPSMT"/>
                <w:sz w:val="20"/>
                <w:lang w:val="en-US"/>
              </w:rPr>
            </w:rPrChange>
          </w:rPr>
          <w:t xml:space="preserve">esh </w:t>
        </w:r>
      </w:ins>
      <w:ins w:id="774" w:author="Bob Leck" w:date="2022-02-28T15:49:00Z">
        <w:r w:rsidR="00A970B2">
          <w:rPr>
            <w:rFonts w:ascii="TimesNewRomanPSMT" w:hAnsi="TimesNewRomanPSMT" w:cs="TimesNewRomanPSMT"/>
            <w:szCs w:val="24"/>
            <w:lang w:val="en-US"/>
          </w:rPr>
          <w:t xml:space="preserve">Netwrk </w:t>
        </w:r>
      </w:ins>
      <w:ins w:id="775" w:author="Bob Leck" w:date="2022-02-28T11:14:00Z">
        <w:r w:rsidRPr="00776204">
          <w:rPr>
            <w:rFonts w:ascii="TimesNewRomanPSMT" w:hAnsi="TimesNewRomanPSMT" w:cs="TimesNewRomanPSMT"/>
            <w:szCs w:val="24"/>
            <w:lang w:val="en-US"/>
            <w:rPrChange w:id="776" w:author="Bob Leck" w:date="2022-02-28T15:13:00Z">
              <w:rPr>
                <w:rFonts w:ascii="TimesNewRomanPSMT" w:hAnsi="TimesNewRomanPSMT" w:cs="TimesNewRomanPSMT"/>
                <w:sz w:val="20"/>
                <w:lang w:val="en-US"/>
              </w:rPr>
            </w:rPrChange>
          </w:rPr>
          <w:t xml:space="preserve"> relays traffic through an ad-hoc network</w:t>
        </w:r>
      </w:ins>
      <w:ins w:id="777" w:author="Bob Leck" w:date="2022-02-28T15:13:00Z">
        <w:r w:rsidR="00776204" w:rsidRPr="00776204">
          <w:rPr>
            <w:rFonts w:ascii="TimesNewRomanPSMT" w:hAnsi="TimesNewRomanPSMT" w:cs="TimesNewRomanPSMT"/>
            <w:szCs w:val="24"/>
            <w:lang w:val="en-US"/>
            <w:rPrChange w:id="778" w:author="Bob Leck" w:date="2022-02-28T15:13:00Z">
              <w:rPr>
                <w:rFonts w:ascii="TimesNewRomanPSMT" w:hAnsi="TimesNewRomanPSMT" w:cs="TimesNewRomanPSMT"/>
                <w:sz w:val="20"/>
                <w:lang w:val="en-US"/>
              </w:rPr>
            </w:rPrChange>
          </w:rPr>
          <w:t xml:space="preserve"> </w:t>
        </w:r>
      </w:ins>
      <w:ins w:id="779" w:author="Bob Leck" w:date="2022-02-28T11:14:00Z">
        <w:r w:rsidRPr="00776204">
          <w:rPr>
            <w:rFonts w:ascii="TimesNewRomanPSMT" w:hAnsi="TimesNewRomanPSMT" w:cs="TimesNewRomanPSMT"/>
            <w:szCs w:val="24"/>
            <w:lang w:val="en-US"/>
            <w:rPrChange w:id="780" w:author="Bob Leck" w:date="2022-02-28T15:13:00Z">
              <w:rPr>
                <w:rFonts w:ascii="TimesNewRomanPSMT" w:hAnsi="TimesNewRomanPSMT" w:cs="TimesNewRomanPSMT"/>
                <w:sz w:val="20"/>
                <w:lang w:val="en-US"/>
              </w:rPr>
            </w:rPrChange>
          </w:rPr>
          <w:t>of HF nodes as shown in Fi</w:t>
        </w:r>
      </w:ins>
      <w:ins w:id="781" w:author="Bob Leck" w:date="2022-03-01T10:51:00Z">
        <w:r w:rsidR="00183E4C">
          <w:rPr>
            <w:rFonts w:ascii="TimesNewRomanPSMT" w:hAnsi="TimesNewRomanPSMT" w:cs="TimesNewRomanPSMT"/>
            <w:szCs w:val="24"/>
            <w:lang w:val="en-US"/>
          </w:rPr>
          <w:t>gure</w:t>
        </w:r>
      </w:ins>
      <w:ins w:id="782" w:author="Bob Leck" w:date="2022-02-28T11:14:00Z">
        <w:r w:rsidRPr="00776204">
          <w:rPr>
            <w:rFonts w:ascii="TimesNewRomanPSMT" w:hAnsi="TimesNewRomanPSMT" w:cs="TimesNewRomanPSMT"/>
            <w:szCs w:val="24"/>
            <w:lang w:val="en-US"/>
            <w:rPrChange w:id="783" w:author="Bob Leck" w:date="2022-02-28T15:13:00Z">
              <w:rPr>
                <w:rFonts w:ascii="TimesNewRomanPSMT" w:hAnsi="TimesNewRomanPSMT" w:cs="TimesNewRomanPSMT"/>
                <w:sz w:val="20"/>
                <w:lang w:val="en-US"/>
              </w:rPr>
            </w:rPrChange>
          </w:rPr>
          <w:t xml:space="preserve"> </w:t>
        </w:r>
      </w:ins>
      <w:ins w:id="784" w:author="Bob Leck" w:date="2022-03-01T10:51:00Z">
        <w:r w:rsidR="00183E4C">
          <w:rPr>
            <w:rFonts w:ascii="TimesNewRomanPSMT" w:hAnsi="TimesNewRomanPSMT" w:cs="TimesNewRomanPSMT"/>
            <w:szCs w:val="24"/>
            <w:lang w:val="en-US"/>
          </w:rPr>
          <w:t xml:space="preserve">4 </w:t>
        </w:r>
      </w:ins>
      <w:ins w:id="785" w:author="Bob Leck" w:date="2022-02-28T11:14:00Z">
        <w:r w:rsidRPr="00776204">
          <w:rPr>
            <w:rFonts w:ascii="TimesNewRomanPSMT" w:hAnsi="TimesNewRomanPSMT" w:cs="TimesNewRomanPSMT"/>
            <w:szCs w:val="24"/>
            <w:lang w:val="en-US"/>
            <w:rPrChange w:id="786" w:author="Bob Leck" w:date="2022-02-28T15:13:00Z">
              <w:rPr>
                <w:rFonts w:ascii="TimesNewRomanPSMT" w:hAnsi="TimesNewRomanPSMT" w:cs="TimesNewRomanPSMT"/>
                <w:sz w:val="20"/>
                <w:lang w:val="en-US"/>
              </w:rPr>
            </w:rPrChange>
          </w:rPr>
          <w:t>.</w:t>
        </w:r>
      </w:ins>
      <w:ins w:id="787" w:author="Bob Leck" w:date="2022-02-28T15:49:00Z">
        <w:r w:rsidR="005F46F1">
          <w:rPr>
            <w:rFonts w:ascii="TimesNewRomanPSMT" w:hAnsi="TimesNewRomanPSMT" w:cs="TimesNewRomanPSMT"/>
            <w:szCs w:val="24"/>
            <w:lang w:val="en-US"/>
          </w:rPr>
          <w:t>C</w:t>
        </w:r>
      </w:ins>
      <w:ins w:id="788" w:author="Bob Leck" w:date="2022-02-28T11:14:00Z">
        <w:r w:rsidRPr="00776204">
          <w:rPr>
            <w:rFonts w:ascii="TimesNewRomanPSMT" w:hAnsi="TimesNewRomanPSMT" w:cs="TimesNewRomanPSMT"/>
            <w:szCs w:val="24"/>
            <w:lang w:val="en-US"/>
            <w:rPrChange w:id="789" w:author="Bob Leck" w:date="2022-02-28T15:13:00Z">
              <w:rPr>
                <w:rFonts w:ascii="TimesNewRomanPSMT" w:hAnsi="TimesNewRomanPSMT" w:cs="TimesNewRomanPSMT"/>
                <w:sz w:val="20"/>
                <w:lang w:val="en-US"/>
              </w:rPr>
            </w:rPrChange>
          </w:rPr>
          <w:t>onnectivity</w:t>
        </w:r>
      </w:ins>
      <w:ins w:id="790" w:author="Bob Leck" w:date="2022-02-28T15:14:00Z">
        <w:r w:rsidR="00776204">
          <w:rPr>
            <w:rFonts w:ascii="TimesNewRomanPSMT" w:hAnsi="TimesNewRomanPSMT" w:cs="TimesNewRomanPSMT"/>
            <w:szCs w:val="24"/>
            <w:lang w:val="en-US"/>
          </w:rPr>
          <w:t xml:space="preserve"> </w:t>
        </w:r>
      </w:ins>
      <w:ins w:id="791" w:author="Bob Leck" w:date="2022-02-28T11:14:00Z">
        <w:r w:rsidRPr="00776204">
          <w:rPr>
            <w:rFonts w:ascii="TimesNewRomanPSMT" w:hAnsi="TimesNewRomanPSMT" w:cs="TimesNewRomanPSMT"/>
            <w:szCs w:val="24"/>
            <w:lang w:val="en-US"/>
            <w:rPrChange w:id="792" w:author="Bob Leck" w:date="2022-02-28T15:13:00Z">
              <w:rPr>
                <w:rFonts w:ascii="TimesNewRomanPSMT" w:hAnsi="TimesNewRomanPSMT" w:cs="TimesNewRomanPSMT"/>
                <w:sz w:val="20"/>
                <w:lang w:val="en-US"/>
              </w:rPr>
            </w:rPrChange>
          </w:rPr>
          <w:t xml:space="preserve">in HF networks is not necessarily governed by </w:t>
        </w:r>
      </w:ins>
      <w:ins w:id="793" w:author="Bob Leck" w:date="2022-02-28T15:50:00Z">
        <w:r w:rsidR="005F46F1">
          <w:rPr>
            <w:rFonts w:ascii="TimesNewRomanPSMT" w:hAnsi="TimesNewRomanPSMT" w:cs="TimesNewRomanPSMT"/>
            <w:szCs w:val="24"/>
            <w:lang w:val="en-US"/>
          </w:rPr>
          <w:t xml:space="preserve">the </w:t>
        </w:r>
      </w:ins>
      <w:ins w:id="794" w:author="Bob Leck" w:date="2022-02-28T11:14:00Z">
        <w:r w:rsidRPr="00776204">
          <w:rPr>
            <w:rFonts w:ascii="TimesNewRomanPSMT" w:hAnsi="TimesNewRomanPSMT" w:cs="TimesNewRomanPSMT"/>
            <w:szCs w:val="24"/>
            <w:lang w:val="en-US"/>
            <w:rPrChange w:id="795" w:author="Bob Leck" w:date="2022-02-28T15:13:00Z">
              <w:rPr>
                <w:rFonts w:ascii="TimesNewRomanPSMT" w:hAnsi="TimesNewRomanPSMT" w:cs="TimesNewRomanPSMT"/>
                <w:sz w:val="20"/>
                <w:lang w:val="en-US"/>
              </w:rPr>
            </w:rPrChange>
          </w:rPr>
          <w:t>geographic</w:t>
        </w:r>
      </w:ins>
      <w:ins w:id="796" w:author="Bob Leck" w:date="2022-02-28T15:49:00Z">
        <w:r w:rsidR="005F46F1">
          <w:rPr>
            <w:rFonts w:ascii="TimesNewRomanPSMT" w:hAnsi="TimesNewRomanPSMT" w:cs="TimesNewRomanPSMT"/>
            <w:szCs w:val="24"/>
            <w:lang w:val="en-US"/>
          </w:rPr>
          <w:t xml:space="preserve"> location</w:t>
        </w:r>
      </w:ins>
      <w:ins w:id="797" w:author="Bob Leck" w:date="2022-02-28T15:50:00Z">
        <w:r w:rsidR="005F46F1">
          <w:rPr>
            <w:rFonts w:ascii="TimesNewRomanPSMT" w:hAnsi="TimesNewRomanPSMT" w:cs="TimesNewRomanPSMT"/>
            <w:szCs w:val="24"/>
            <w:lang w:val="en-US"/>
          </w:rPr>
          <w:t xml:space="preserve"> of the nodes.</w:t>
        </w:r>
      </w:ins>
      <w:ins w:id="798" w:author="Bob Leck" w:date="2022-02-28T11:14:00Z">
        <w:r w:rsidRPr="00776204">
          <w:rPr>
            <w:rFonts w:ascii="TimesNewRomanPSMT" w:hAnsi="TimesNewRomanPSMT" w:cs="TimesNewRomanPSMT"/>
            <w:szCs w:val="24"/>
            <w:lang w:val="en-US"/>
            <w:rPrChange w:id="799" w:author="Bob Leck" w:date="2022-02-28T15:13:00Z">
              <w:rPr>
                <w:rFonts w:ascii="TimesNewRomanPSMT" w:hAnsi="TimesNewRomanPSMT" w:cs="TimesNewRomanPSMT"/>
                <w:sz w:val="20"/>
                <w:lang w:val="en-US"/>
              </w:rPr>
            </w:rPrChange>
          </w:rPr>
          <w:t xml:space="preserve"> </w:t>
        </w:r>
      </w:ins>
      <w:ins w:id="800" w:author="Bob Leck" w:date="2022-02-28T15:50:00Z">
        <w:r w:rsidR="005F46F1">
          <w:rPr>
            <w:rFonts w:ascii="TimesNewRomanPSMT" w:hAnsi="TimesNewRomanPSMT" w:cs="TimesNewRomanPSMT"/>
            <w:szCs w:val="24"/>
            <w:lang w:val="en-US"/>
          </w:rPr>
          <w:t>D</w:t>
        </w:r>
      </w:ins>
      <w:ins w:id="801" w:author="Bob Leck" w:date="2022-02-28T11:14:00Z">
        <w:r w:rsidRPr="00776204">
          <w:rPr>
            <w:rFonts w:ascii="TimesNewRomanPSMT" w:hAnsi="TimesNewRomanPSMT" w:cs="TimesNewRomanPSMT"/>
            <w:szCs w:val="24"/>
            <w:lang w:val="en-US"/>
            <w:rPrChange w:id="802" w:author="Bob Leck" w:date="2022-02-28T15:13:00Z">
              <w:rPr>
                <w:rFonts w:ascii="TimesNewRomanPSMT" w:hAnsi="TimesNewRomanPSMT" w:cs="TimesNewRomanPSMT"/>
                <w:sz w:val="20"/>
                <w:lang w:val="en-US"/>
              </w:rPr>
            </w:rPrChange>
          </w:rPr>
          <w:t>istant stations</w:t>
        </w:r>
      </w:ins>
      <w:ins w:id="803" w:author="Bob Leck" w:date="2022-02-28T15:50:00Z">
        <w:r w:rsidR="005F46F1">
          <w:rPr>
            <w:rFonts w:ascii="TimesNewRomanPSMT" w:hAnsi="TimesNewRomanPSMT" w:cs="TimesNewRomanPSMT"/>
            <w:szCs w:val="24"/>
            <w:lang w:val="en-US"/>
          </w:rPr>
          <w:t xml:space="preserve"> that are farher away </w:t>
        </w:r>
      </w:ins>
      <w:ins w:id="804" w:author="Bob Leck" w:date="2022-02-28T11:14:00Z">
        <w:r w:rsidRPr="00776204">
          <w:rPr>
            <w:rFonts w:ascii="TimesNewRomanPSMT" w:hAnsi="TimesNewRomanPSMT" w:cs="TimesNewRomanPSMT"/>
            <w:szCs w:val="24"/>
            <w:lang w:val="en-US"/>
            <w:rPrChange w:id="805" w:author="Bob Leck" w:date="2022-02-28T15:13:00Z">
              <w:rPr>
                <w:rFonts w:ascii="TimesNewRomanPSMT" w:hAnsi="TimesNewRomanPSMT" w:cs="TimesNewRomanPSMT"/>
                <w:sz w:val="20"/>
                <w:lang w:val="en-US"/>
              </w:rPr>
            </w:rPrChange>
          </w:rPr>
          <w:t xml:space="preserve"> can be easier to</w:t>
        </w:r>
      </w:ins>
      <w:ins w:id="806" w:author="Bob Leck" w:date="2022-02-28T15:14:00Z">
        <w:r w:rsidR="00776204">
          <w:rPr>
            <w:rFonts w:ascii="TimesNewRomanPSMT" w:hAnsi="TimesNewRomanPSMT" w:cs="TimesNewRomanPSMT"/>
            <w:szCs w:val="24"/>
            <w:lang w:val="en-US"/>
          </w:rPr>
          <w:t xml:space="preserve"> </w:t>
        </w:r>
      </w:ins>
      <w:ins w:id="807" w:author="Bob Leck" w:date="2022-02-28T11:14:00Z">
        <w:r w:rsidRPr="00776204">
          <w:rPr>
            <w:rFonts w:ascii="TimesNewRomanPSMT" w:hAnsi="TimesNewRomanPSMT" w:cs="TimesNewRomanPSMT"/>
            <w:szCs w:val="24"/>
            <w:lang w:val="en-US"/>
            <w:rPrChange w:id="808" w:author="Bob Leck" w:date="2022-02-28T15:13:00Z">
              <w:rPr>
                <w:rFonts w:ascii="TimesNewRomanPSMT" w:hAnsi="TimesNewRomanPSMT" w:cs="TimesNewRomanPSMT"/>
                <w:sz w:val="20"/>
                <w:lang w:val="en-US"/>
              </w:rPr>
            </w:rPrChange>
          </w:rPr>
          <w:t xml:space="preserve">reach than </w:t>
        </w:r>
      </w:ins>
      <w:ins w:id="809" w:author="Bob Leck" w:date="2022-02-28T15:50:00Z">
        <w:r w:rsidR="005F46F1">
          <w:rPr>
            <w:rFonts w:ascii="TimesNewRomanPSMT" w:hAnsi="TimesNewRomanPSMT" w:cs="TimesNewRomanPSMT"/>
            <w:szCs w:val="24"/>
            <w:lang w:val="en-US"/>
          </w:rPr>
          <w:t xml:space="preserve">those that are </w:t>
        </w:r>
      </w:ins>
      <w:ins w:id="810" w:author="Bob Leck" w:date="2022-02-28T11:14:00Z">
        <w:r w:rsidRPr="00776204">
          <w:rPr>
            <w:rFonts w:ascii="TimesNewRomanPSMT" w:hAnsi="TimesNewRomanPSMT" w:cs="TimesNewRomanPSMT"/>
            <w:szCs w:val="24"/>
            <w:lang w:val="en-US"/>
            <w:rPrChange w:id="811" w:author="Bob Leck" w:date="2022-02-28T15:13:00Z">
              <w:rPr>
                <w:rFonts w:ascii="TimesNewRomanPSMT" w:hAnsi="TimesNewRomanPSMT" w:cs="TimesNewRomanPSMT"/>
                <w:sz w:val="20"/>
                <w:lang w:val="en-US"/>
              </w:rPr>
            </w:rPrChange>
          </w:rPr>
          <w:t xml:space="preserve">nearby . In Fig. 5 the </w:t>
        </w:r>
      </w:ins>
      <w:ins w:id="812" w:author="Bob Leck" w:date="2022-02-28T15:51:00Z">
        <w:r w:rsidR="005F46F1">
          <w:rPr>
            <w:rFonts w:ascii="TimesNewRomanPSMT" w:hAnsi="TimesNewRomanPSMT" w:cs="TimesNewRomanPSMT"/>
            <w:szCs w:val="24"/>
            <w:lang w:val="en-US"/>
          </w:rPr>
          <w:t xml:space="preserve">dark blue nodes </w:t>
        </w:r>
      </w:ins>
      <w:ins w:id="813" w:author="Bob Leck" w:date="2022-02-28T11:14:00Z">
        <w:r w:rsidRPr="00776204">
          <w:rPr>
            <w:rFonts w:ascii="TimesNewRomanPSMT" w:hAnsi="TimesNewRomanPSMT" w:cs="TimesNewRomanPSMT"/>
            <w:szCs w:val="24"/>
            <w:lang w:val="en-US"/>
            <w:rPrChange w:id="814" w:author="Bob Leck" w:date="2022-02-28T15:13:00Z">
              <w:rPr>
                <w:rFonts w:ascii="TimesNewRomanPSMT" w:hAnsi="TimesNewRomanPSMT" w:cs="TimesNewRomanPSMT"/>
                <w:sz w:val="20"/>
                <w:lang w:val="en-US"/>
              </w:rPr>
            </w:rPrChange>
          </w:rPr>
          <w:t xml:space="preserve"> are</w:t>
        </w:r>
      </w:ins>
      <w:ins w:id="815" w:author="Bob Leck" w:date="2022-02-28T15:13:00Z">
        <w:r w:rsidR="00776204" w:rsidRPr="00776204">
          <w:rPr>
            <w:rFonts w:ascii="TimesNewRomanPSMT" w:hAnsi="TimesNewRomanPSMT" w:cs="TimesNewRomanPSMT"/>
            <w:szCs w:val="24"/>
            <w:lang w:val="en-US"/>
            <w:rPrChange w:id="816" w:author="Bob Leck" w:date="2022-02-28T15:13:00Z">
              <w:rPr>
                <w:rFonts w:ascii="TimesNewRomanPSMT" w:hAnsi="TimesNewRomanPSMT" w:cs="TimesNewRomanPSMT"/>
                <w:sz w:val="20"/>
                <w:lang w:val="en-US"/>
              </w:rPr>
            </w:rPrChange>
          </w:rPr>
          <w:t xml:space="preserve"> </w:t>
        </w:r>
      </w:ins>
      <w:ins w:id="817" w:author="Bob Leck" w:date="2022-02-28T11:14:00Z">
        <w:r w:rsidRPr="00776204">
          <w:rPr>
            <w:rFonts w:ascii="TimesNewRomanPSMT" w:hAnsi="TimesNewRomanPSMT" w:cs="TimesNewRomanPSMT"/>
            <w:szCs w:val="24"/>
            <w:lang w:val="en-US"/>
            <w:rPrChange w:id="818" w:author="Bob Leck" w:date="2022-02-28T15:13:00Z">
              <w:rPr>
                <w:rFonts w:ascii="TimesNewRomanPSMT" w:hAnsi="TimesNewRomanPSMT" w:cs="TimesNewRomanPSMT"/>
                <w:sz w:val="20"/>
                <w:lang w:val="en-US"/>
              </w:rPr>
            </w:rPrChange>
          </w:rPr>
          <w:t>within NVIS range of each other;</w:t>
        </w:r>
      </w:ins>
      <w:ins w:id="819" w:author="Bob Leck" w:date="2022-02-28T15:51:00Z">
        <w:r w:rsidR="005F46F1">
          <w:rPr>
            <w:rFonts w:ascii="TimesNewRomanPSMT" w:hAnsi="TimesNewRomanPSMT" w:cs="TimesNewRomanPSMT"/>
            <w:szCs w:val="24"/>
            <w:lang w:val="en-US"/>
          </w:rPr>
          <w:t xml:space="preserve"> </w:t>
        </w:r>
      </w:ins>
      <w:ins w:id="820" w:author="Bob Leck" w:date="2022-02-28T11:14:00Z">
        <w:r w:rsidRPr="00776204">
          <w:rPr>
            <w:rFonts w:ascii="TimesNewRomanPSMT" w:hAnsi="TimesNewRomanPSMT" w:cs="TimesNewRomanPSMT"/>
            <w:szCs w:val="24"/>
            <w:lang w:val="en-US"/>
            <w:rPrChange w:id="821" w:author="Bob Leck" w:date="2022-02-28T15:13:00Z">
              <w:rPr>
                <w:rFonts w:ascii="TimesNewRomanPSMT" w:hAnsi="TimesNewRomanPSMT" w:cs="TimesNewRomanPSMT"/>
                <w:sz w:val="20"/>
                <w:lang w:val="en-US"/>
              </w:rPr>
            </w:rPrChange>
          </w:rPr>
          <w:t xml:space="preserve"> skywave links</w:t>
        </w:r>
      </w:ins>
      <w:ins w:id="822" w:author="Bob Leck" w:date="2022-02-28T15:14:00Z">
        <w:r w:rsidR="00776204">
          <w:rPr>
            <w:rFonts w:ascii="TimesNewRomanPSMT" w:hAnsi="TimesNewRomanPSMT" w:cs="TimesNewRomanPSMT"/>
            <w:szCs w:val="24"/>
            <w:lang w:val="en-US"/>
          </w:rPr>
          <w:t xml:space="preserve"> </w:t>
        </w:r>
      </w:ins>
      <w:ins w:id="823" w:author="Bob Leck" w:date="2022-02-28T11:14:00Z">
        <w:r w:rsidRPr="00776204">
          <w:rPr>
            <w:rFonts w:ascii="TimesNewRomanPSMT" w:hAnsi="TimesNewRomanPSMT" w:cs="TimesNewRomanPSMT"/>
            <w:szCs w:val="24"/>
            <w:lang w:val="en-US"/>
            <w:rPrChange w:id="824" w:author="Bob Leck" w:date="2022-02-28T15:13:00Z">
              <w:rPr>
                <w:rFonts w:ascii="TimesNewRomanPSMT" w:hAnsi="TimesNewRomanPSMT" w:cs="TimesNewRomanPSMT"/>
                <w:sz w:val="20"/>
                <w:lang w:val="en-US"/>
              </w:rPr>
            </w:rPrChange>
          </w:rPr>
          <w:t>have been established between other pairs of nodes (</w:t>
        </w:r>
      </w:ins>
      <w:ins w:id="825" w:author="Bob Leck" w:date="2022-02-28T15:53:00Z">
        <w:r w:rsidR="005F46F1">
          <w:rPr>
            <w:rFonts w:ascii="TimesNewRomanPSMT" w:hAnsi="TimesNewRomanPSMT" w:cs="TimesNewRomanPSMT"/>
            <w:szCs w:val="24"/>
            <w:lang w:val="en-US"/>
          </w:rPr>
          <w:t>green, white dark blue and light blue.)</w:t>
        </w:r>
      </w:ins>
      <w:ins w:id="826" w:author="Bob Leck" w:date="2022-02-28T15:13:00Z">
        <w:r w:rsidR="00776204" w:rsidRPr="00776204">
          <w:rPr>
            <w:rFonts w:ascii="TimesNewRomanPSMT" w:hAnsi="TimesNewRomanPSMT" w:cs="TimesNewRomanPSMT"/>
            <w:szCs w:val="24"/>
            <w:lang w:val="en-US"/>
            <w:rPrChange w:id="827" w:author="Bob Leck" w:date="2022-02-28T15:13:00Z">
              <w:rPr>
                <w:rFonts w:ascii="TimesNewRomanPSMT" w:hAnsi="TimesNewRomanPSMT" w:cs="TimesNewRomanPSMT"/>
                <w:sz w:val="20"/>
                <w:lang w:val="en-US"/>
              </w:rPr>
            </w:rPrChange>
          </w:rPr>
          <w:t xml:space="preserve"> </w:t>
        </w:r>
      </w:ins>
      <w:ins w:id="828" w:author="Bob Leck" w:date="2022-02-28T11:14:00Z">
        <w:r w:rsidRPr="00776204">
          <w:rPr>
            <w:rFonts w:ascii="TimesNewRomanPSMT" w:hAnsi="TimesNewRomanPSMT" w:cs="TimesNewRomanPSMT"/>
            <w:szCs w:val="24"/>
            <w:lang w:val="en-US"/>
            <w:rPrChange w:id="829" w:author="Bob Leck" w:date="2022-02-28T15:13:00Z">
              <w:rPr>
                <w:rFonts w:ascii="TimesNewRomanPSMT" w:hAnsi="TimesNewRomanPSMT" w:cs="TimesNewRomanPSMT"/>
                <w:sz w:val="20"/>
                <w:lang w:val="en-US"/>
              </w:rPr>
            </w:rPrChange>
          </w:rPr>
          <w:t>by pairwise usable frequency) to form indirect routes.</w:t>
        </w:r>
      </w:ins>
    </w:p>
    <w:p w14:paraId="1D1A3EC2" w14:textId="77777777" w:rsidR="00D03FA7" w:rsidRDefault="00D03FA7" w:rsidP="00C3339F">
      <w:pPr>
        <w:rPr>
          <w:ins w:id="830" w:author="Bob Leck" w:date="2022-02-28T10:42:00Z"/>
        </w:rPr>
      </w:pPr>
    </w:p>
    <w:p w14:paraId="30F7FF3D" w14:textId="77777777" w:rsidR="00183E4C" w:rsidRDefault="00183E4C" w:rsidP="00BE2A32">
      <w:pPr>
        <w:jc w:val="center"/>
        <w:rPr>
          <w:ins w:id="831" w:author="Bob Leck" w:date="2022-03-01T10:52:00Z"/>
        </w:rPr>
      </w:pPr>
      <w:ins w:id="832" w:author="Bob Leck" w:date="2022-03-01T10:51:00Z">
        <w:r>
          <w:t>F</w:t>
        </w:r>
      </w:ins>
      <w:ins w:id="833" w:author="Bob Leck" w:date="2022-03-01T10:52:00Z">
        <w:r>
          <w:t>IGURE 4</w:t>
        </w:r>
      </w:ins>
    </w:p>
    <w:p w14:paraId="5CC195A2" w14:textId="69CB2284" w:rsidR="00BE2A32" w:rsidRPr="00183E4C" w:rsidRDefault="00BE2A32" w:rsidP="00BE2A32">
      <w:pPr>
        <w:jc w:val="center"/>
        <w:rPr>
          <w:ins w:id="834" w:author="Bob Leck" w:date="2022-02-28T10:57:00Z"/>
          <w:b/>
          <w:bCs/>
          <w:rPrChange w:id="835" w:author="Bob Leck" w:date="2022-03-01T10:52:00Z">
            <w:rPr>
              <w:ins w:id="836" w:author="Bob Leck" w:date="2022-02-28T10:57:00Z"/>
            </w:rPr>
          </w:rPrChange>
        </w:rPr>
      </w:pPr>
      <w:commentRangeStart w:id="837"/>
      <w:ins w:id="838" w:author="Bob Leck" w:date="2022-02-28T10:42:00Z">
        <w:r w:rsidRPr="00183E4C">
          <w:rPr>
            <w:b/>
            <w:bCs/>
            <w:rPrChange w:id="839" w:author="Bob Leck" w:date="2022-03-01T10:52:00Z">
              <w:rPr/>
            </w:rPrChange>
          </w:rPr>
          <w:t xml:space="preserve"> HF ALE Mesh</w:t>
        </w:r>
      </w:ins>
      <w:ins w:id="840" w:author="Bob Leck" w:date="2022-02-28T11:06:00Z">
        <w:r w:rsidR="00C3339F" w:rsidRPr="00183E4C">
          <w:rPr>
            <w:b/>
            <w:bCs/>
            <w:rPrChange w:id="841" w:author="Bob Leck" w:date="2022-03-01T10:52:00Z">
              <w:rPr/>
            </w:rPrChange>
          </w:rPr>
          <w:t xml:space="preserve"> Network Example</w:t>
        </w:r>
      </w:ins>
      <w:commentRangeEnd w:id="837"/>
      <w:ins w:id="842" w:author="Bob Leck" w:date="2022-03-01T10:27:00Z">
        <w:r w:rsidR="00B62308" w:rsidRPr="00183E4C">
          <w:rPr>
            <w:rStyle w:val="CommentReference"/>
            <w:b/>
            <w:bCs/>
            <w:rPrChange w:id="843" w:author="Bob Leck" w:date="2022-03-01T10:52:00Z">
              <w:rPr>
                <w:rStyle w:val="CommentReference"/>
              </w:rPr>
            </w:rPrChange>
          </w:rPr>
          <w:commentReference w:id="837"/>
        </w:r>
      </w:ins>
    </w:p>
    <w:p w14:paraId="7A97352D" w14:textId="00849C6D" w:rsidR="003848C1" w:rsidRDefault="003848C1" w:rsidP="00BE2A32">
      <w:pPr>
        <w:jc w:val="center"/>
        <w:rPr>
          <w:ins w:id="844" w:author="Bob Leck" w:date="2022-02-28T10:57:00Z"/>
        </w:rPr>
      </w:pPr>
    </w:p>
    <w:p w14:paraId="7A71A170" w14:textId="182CE60A" w:rsidR="003848C1" w:rsidRDefault="00A970B2" w:rsidP="00BE2A32">
      <w:pPr>
        <w:jc w:val="center"/>
        <w:rPr>
          <w:ins w:id="845" w:author="Bob Leck" w:date="2022-02-28T10:57:00Z"/>
        </w:rPr>
      </w:pPr>
      <w:ins w:id="846" w:author="Bob Leck" w:date="2022-02-28T15:45:00Z">
        <w:r>
          <w:rPr>
            <w:noProof/>
            <w:lang w:val="en-US"/>
          </w:rPr>
          <w:drawing>
            <wp:inline distT="0" distB="0" distL="0" distR="0" wp14:anchorId="0D81C947" wp14:editId="19BCB4B0">
              <wp:extent cx="3566359" cy="2333625"/>
              <wp:effectExtent l="19050" t="19050" r="15240" b="9525"/>
              <wp:docPr id="5"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scatter chart&#10;&#10;Description automatically generated"/>
                      <pic:cNvPicPr/>
                    </pic:nvPicPr>
                    <pic:blipFill>
                      <a:blip r:embed="rId21"/>
                      <a:stretch>
                        <a:fillRect/>
                      </a:stretch>
                    </pic:blipFill>
                    <pic:spPr>
                      <a:xfrm>
                        <a:off x="0" y="0"/>
                        <a:ext cx="3577888" cy="2341169"/>
                      </a:xfrm>
                      <a:prstGeom prst="rect">
                        <a:avLst/>
                      </a:prstGeom>
                      <a:ln>
                        <a:solidFill>
                          <a:schemeClr val="accent1"/>
                        </a:solidFill>
                      </a:ln>
                    </pic:spPr>
                  </pic:pic>
                </a:graphicData>
              </a:graphic>
            </wp:inline>
          </w:drawing>
        </w:r>
      </w:ins>
    </w:p>
    <w:p w14:paraId="1660F10D" w14:textId="121DFD27" w:rsidR="003848C1" w:rsidRDefault="003848C1" w:rsidP="00BE2A32">
      <w:pPr>
        <w:jc w:val="center"/>
        <w:rPr>
          <w:ins w:id="847" w:author="Bob Leck" w:date="2022-02-28T10:57:00Z"/>
        </w:rPr>
      </w:pPr>
    </w:p>
    <w:p w14:paraId="1EEE0A42" w14:textId="50632DDA" w:rsidR="003848C1" w:rsidDel="004B71BE" w:rsidRDefault="003848C1" w:rsidP="00BE2A32">
      <w:pPr>
        <w:jc w:val="center"/>
        <w:rPr>
          <w:ins w:id="848" w:author="Bob Leck" w:date="2022-02-28T10:42:00Z"/>
          <w:del w:id="849" w:author="Mahan, James L Jr CIV USN COMNAVWARSYSCOM (USA)" w:date="2022-03-06T16:44:00Z"/>
        </w:rPr>
      </w:pPr>
    </w:p>
    <w:p w14:paraId="00662B8F" w14:textId="012BEC11" w:rsidR="00BE2A32" w:rsidDel="004B71BE" w:rsidRDefault="00BE2A32" w:rsidP="00BD1F7C">
      <w:pPr>
        <w:rPr>
          <w:ins w:id="850" w:author="Bob Leck" w:date="2022-02-25T14:02:00Z"/>
          <w:del w:id="851" w:author="Mahan, James L Jr CIV USN COMNAVWARSYSCOM (USA)" w:date="2022-03-06T16:44:00Z"/>
        </w:rPr>
      </w:pPr>
    </w:p>
    <w:p w14:paraId="4FB0FD67" w14:textId="60BD5235" w:rsidR="00BD1F7C" w:rsidRPr="00A614F0" w:rsidDel="000869A1" w:rsidRDefault="00BD1F7C" w:rsidP="00801CF4">
      <w:pPr>
        <w:rPr>
          <w:del w:id="852" w:author="Bob Leck" w:date="2022-02-26T09:21:00Z"/>
        </w:rPr>
      </w:pPr>
      <w:bookmarkStart w:id="853" w:name="_Hlk96697261"/>
    </w:p>
    <w:p w14:paraId="327965F9" w14:textId="613F92D2" w:rsidR="00CF2F9A" w:rsidRPr="00CF2F9A" w:rsidDel="000869A1" w:rsidRDefault="00801CF4">
      <w:pPr>
        <w:rPr>
          <w:del w:id="854" w:author="Bob Leck" w:date="2022-02-26T09:20:00Z"/>
          <w:lang w:val="en-US"/>
        </w:rPr>
        <w:pPrChange w:id="855" w:author="Bob Leck" w:date="2022-02-23T08:07:00Z">
          <w:pPr>
            <w:pStyle w:val="Heading2"/>
          </w:pPr>
        </w:pPrChange>
      </w:pPr>
      <w:del w:id="856" w:author="Bob Leck" w:date="2022-02-26T09:20:00Z">
        <w:r w:rsidRPr="00801CF4" w:rsidDel="000869A1">
          <w:rPr>
            <w:lang w:val="en-US"/>
          </w:rPr>
          <w:delText>3.3</w:delText>
        </w:r>
        <w:r w:rsidRPr="00801CF4" w:rsidDel="000869A1">
          <w:rPr>
            <w:lang w:val="en-US"/>
          </w:rPr>
          <w:tab/>
          <w:delText>Characteristics</w:delText>
        </w:r>
      </w:del>
    </w:p>
    <w:p w14:paraId="7649E27C" w14:textId="489D720B" w:rsidR="00801CF4" w:rsidRPr="00801CF4" w:rsidDel="000869A1" w:rsidRDefault="00801CF4" w:rsidP="000444EE">
      <w:pPr>
        <w:pStyle w:val="TableNo"/>
        <w:rPr>
          <w:del w:id="857" w:author="Bob Leck" w:date="2022-02-26T09:20:00Z"/>
          <w:lang w:val="en-US"/>
        </w:rPr>
      </w:pPr>
      <w:del w:id="858" w:author="Bob Leck" w:date="2022-02-26T09:20:00Z">
        <w:r w:rsidRPr="00801CF4" w:rsidDel="000869A1">
          <w:rPr>
            <w:lang w:val="en-US"/>
          </w:rPr>
          <w:delText>TABLE 1</w:delText>
        </w:r>
      </w:del>
    </w:p>
    <w:p w14:paraId="0B82B7DF" w14:textId="674F8EAD" w:rsidR="00801CF4" w:rsidRPr="00801CF4" w:rsidDel="000869A1" w:rsidRDefault="00801CF4" w:rsidP="00801CF4">
      <w:pPr>
        <w:pStyle w:val="Tabletitle"/>
        <w:rPr>
          <w:del w:id="859" w:author="Bob Leck" w:date="2022-02-26T09:20:00Z"/>
          <w:lang w:val="en-US"/>
        </w:rPr>
      </w:pPr>
      <w:del w:id="860" w:author="Bob Leck" w:date="2022-02-26T09:20:00Z">
        <w:r w:rsidRPr="00801CF4" w:rsidDel="000869A1">
          <w:rPr>
            <w:lang w:val="en-US"/>
          </w:rPr>
          <w:delText>Characteristics of advanced digital HF radiocommunication systems</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6"/>
        <w:gridCol w:w="2155"/>
        <w:gridCol w:w="2018"/>
        <w:gridCol w:w="2410"/>
      </w:tblGrid>
      <w:tr w:rsidR="00801CF4" w:rsidRPr="00A614F0" w:rsidDel="000869A1" w14:paraId="723982F2" w14:textId="30C986EC" w:rsidTr="001268C7">
        <w:trPr>
          <w:jc w:val="center"/>
          <w:del w:id="861" w:author="Bob Leck" w:date="2022-02-26T09:20:00Z"/>
        </w:trPr>
        <w:tc>
          <w:tcPr>
            <w:tcW w:w="2808" w:type="dxa"/>
            <w:vMerge w:val="restart"/>
            <w:shd w:val="clear" w:color="auto" w:fill="auto"/>
            <w:vAlign w:val="center"/>
          </w:tcPr>
          <w:p w14:paraId="30D48D33" w14:textId="08715522" w:rsidR="00801CF4" w:rsidRPr="00A614F0" w:rsidDel="000869A1" w:rsidRDefault="00801CF4" w:rsidP="00801CF4">
            <w:pPr>
              <w:pStyle w:val="Tablehead"/>
              <w:rPr>
                <w:del w:id="862" w:author="Bob Leck" w:date="2022-02-26T09:20:00Z"/>
              </w:rPr>
            </w:pPr>
            <w:del w:id="863" w:author="Bob Leck" w:date="2022-02-26T09:20:00Z">
              <w:r w:rsidRPr="00A614F0" w:rsidDel="000869A1">
                <w:delText>Parameter</w:delText>
              </w:r>
            </w:del>
          </w:p>
        </w:tc>
        <w:tc>
          <w:tcPr>
            <w:tcW w:w="6048" w:type="dxa"/>
            <w:gridSpan w:val="3"/>
            <w:shd w:val="clear" w:color="auto" w:fill="auto"/>
          </w:tcPr>
          <w:p w14:paraId="6539B74A" w14:textId="4E9E7A60" w:rsidR="00801CF4" w:rsidRPr="00A614F0" w:rsidDel="000869A1" w:rsidRDefault="00801CF4" w:rsidP="00801CF4">
            <w:pPr>
              <w:pStyle w:val="Tablehead"/>
              <w:rPr>
                <w:del w:id="864" w:author="Bob Leck" w:date="2022-02-26T09:20:00Z"/>
              </w:rPr>
            </w:pPr>
            <w:del w:id="865" w:author="Bob Leck" w:date="2022-02-26T09:20:00Z">
              <w:r w:rsidRPr="00A614F0" w:rsidDel="000869A1">
                <w:delText>Propagation mode</w:delText>
              </w:r>
            </w:del>
          </w:p>
        </w:tc>
      </w:tr>
      <w:tr w:rsidR="00801CF4" w:rsidRPr="00A614F0" w:rsidDel="000869A1" w14:paraId="2DF17C46" w14:textId="2C1B980E" w:rsidTr="001268C7">
        <w:trPr>
          <w:jc w:val="center"/>
          <w:del w:id="866" w:author="Bob Leck" w:date="2022-02-26T09:20:00Z"/>
        </w:trPr>
        <w:tc>
          <w:tcPr>
            <w:tcW w:w="2808" w:type="dxa"/>
            <w:vMerge/>
            <w:shd w:val="clear" w:color="auto" w:fill="auto"/>
          </w:tcPr>
          <w:p w14:paraId="236181CA" w14:textId="3E49E19A" w:rsidR="00801CF4" w:rsidRPr="00A614F0" w:rsidDel="000869A1" w:rsidRDefault="00801CF4" w:rsidP="00801CF4">
            <w:pPr>
              <w:pStyle w:val="Tablehead"/>
              <w:rPr>
                <w:del w:id="867" w:author="Bob Leck" w:date="2022-02-26T09:20:00Z"/>
              </w:rPr>
            </w:pPr>
          </w:p>
        </w:tc>
        <w:tc>
          <w:tcPr>
            <w:tcW w:w="1980" w:type="dxa"/>
            <w:vMerge w:val="restart"/>
            <w:shd w:val="clear" w:color="auto" w:fill="auto"/>
            <w:vAlign w:val="center"/>
          </w:tcPr>
          <w:p w14:paraId="6EBCF03B" w14:textId="1F706817" w:rsidR="00801CF4" w:rsidRPr="00A614F0" w:rsidDel="000869A1" w:rsidRDefault="00801CF4" w:rsidP="00801CF4">
            <w:pPr>
              <w:pStyle w:val="Tablehead"/>
              <w:rPr>
                <w:del w:id="868" w:author="Bob Leck" w:date="2022-02-26T09:20:00Z"/>
              </w:rPr>
            </w:pPr>
            <w:del w:id="869" w:author="Bob Leck" w:date="2022-02-26T09:20:00Z">
              <w:r w:rsidRPr="00A614F0" w:rsidDel="000869A1">
                <w:delText>Ground wave</w:delText>
              </w:r>
            </w:del>
          </w:p>
        </w:tc>
        <w:tc>
          <w:tcPr>
            <w:tcW w:w="4068" w:type="dxa"/>
            <w:gridSpan w:val="2"/>
            <w:shd w:val="clear" w:color="auto" w:fill="auto"/>
          </w:tcPr>
          <w:p w14:paraId="6158FD12" w14:textId="1A9A4A28" w:rsidR="00801CF4" w:rsidRPr="00A614F0" w:rsidDel="000869A1" w:rsidRDefault="00801CF4" w:rsidP="00801CF4">
            <w:pPr>
              <w:pStyle w:val="Tablehead"/>
              <w:rPr>
                <w:del w:id="870" w:author="Bob Leck" w:date="2022-02-26T09:20:00Z"/>
              </w:rPr>
            </w:pPr>
            <w:del w:id="871" w:author="Bob Leck" w:date="2022-02-26T09:20:00Z">
              <w:r w:rsidRPr="00A614F0" w:rsidDel="000869A1">
                <w:delText>Sky wave</w:delText>
              </w:r>
            </w:del>
          </w:p>
        </w:tc>
      </w:tr>
      <w:tr w:rsidR="00801CF4" w:rsidRPr="00A614F0" w:rsidDel="000869A1" w14:paraId="25C6E733" w14:textId="232E696B" w:rsidTr="001268C7">
        <w:trPr>
          <w:jc w:val="center"/>
          <w:del w:id="872" w:author="Bob Leck" w:date="2022-02-26T09:20:00Z"/>
        </w:trPr>
        <w:tc>
          <w:tcPr>
            <w:tcW w:w="2808" w:type="dxa"/>
            <w:vMerge/>
            <w:shd w:val="clear" w:color="auto" w:fill="auto"/>
          </w:tcPr>
          <w:p w14:paraId="24395004" w14:textId="39A51B6A" w:rsidR="00801CF4" w:rsidRPr="00A614F0" w:rsidDel="000869A1" w:rsidRDefault="00801CF4" w:rsidP="00801CF4">
            <w:pPr>
              <w:pStyle w:val="Tablehead"/>
              <w:rPr>
                <w:del w:id="873" w:author="Bob Leck" w:date="2022-02-26T09:20:00Z"/>
              </w:rPr>
            </w:pPr>
          </w:p>
        </w:tc>
        <w:tc>
          <w:tcPr>
            <w:tcW w:w="1980" w:type="dxa"/>
            <w:vMerge/>
            <w:shd w:val="clear" w:color="auto" w:fill="auto"/>
          </w:tcPr>
          <w:p w14:paraId="45BF60FA" w14:textId="0E19928B" w:rsidR="00801CF4" w:rsidRPr="00A614F0" w:rsidDel="000869A1" w:rsidRDefault="00801CF4" w:rsidP="00801CF4">
            <w:pPr>
              <w:pStyle w:val="Tablehead"/>
              <w:rPr>
                <w:del w:id="874" w:author="Bob Leck" w:date="2022-02-26T09:20:00Z"/>
              </w:rPr>
            </w:pPr>
          </w:p>
        </w:tc>
        <w:tc>
          <w:tcPr>
            <w:tcW w:w="1854" w:type="dxa"/>
            <w:shd w:val="clear" w:color="auto" w:fill="auto"/>
          </w:tcPr>
          <w:p w14:paraId="59F82126" w14:textId="52926041" w:rsidR="00801CF4" w:rsidRPr="00A614F0" w:rsidDel="000869A1" w:rsidRDefault="00801CF4" w:rsidP="00801CF4">
            <w:pPr>
              <w:pStyle w:val="Tablehead"/>
              <w:rPr>
                <w:del w:id="875" w:author="Bob Leck" w:date="2022-02-26T09:20:00Z"/>
              </w:rPr>
            </w:pPr>
            <w:del w:id="876" w:author="Bob Leck" w:date="2022-02-26T09:20:00Z">
              <w:r w:rsidRPr="00A614F0" w:rsidDel="000869A1">
                <w:delText>NVIS</w:delText>
              </w:r>
            </w:del>
          </w:p>
        </w:tc>
        <w:tc>
          <w:tcPr>
            <w:tcW w:w="2214" w:type="dxa"/>
            <w:shd w:val="clear" w:color="auto" w:fill="auto"/>
          </w:tcPr>
          <w:p w14:paraId="1F1C8FD7" w14:textId="5630A4C8" w:rsidR="00801CF4" w:rsidRPr="00A614F0" w:rsidDel="000869A1" w:rsidRDefault="00801CF4" w:rsidP="00801CF4">
            <w:pPr>
              <w:pStyle w:val="Tablehead"/>
              <w:rPr>
                <w:del w:id="877" w:author="Bob Leck" w:date="2022-02-26T09:20:00Z"/>
              </w:rPr>
            </w:pPr>
            <w:del w:id="878" w:author="Bob Leck" w:date="2022-02-26T09:20:00Z">
              <w:r w:rsidRPr="00A614F0" w:rsidDel="000869A1">
                <w:delText>Oblique incidence</w:delText>
              </w:r>
            </w:del>
          </w:p>
        </w:tc>
      </w:tr>
      <w:tr w:rsidR="00801CF4" w:rsidRPr="00A614F0" w:rsidDel="000869A1" w14:paraId="06237F31" w14:textId="2A1B1C4E" w:rsidTr="001268C7">
        <w:trPr>
          <w:jc w:val="center"/>
          <w:del w:id="879" w:author="Bob Leck" w:date="2022-02-26T09:20:00Z"/>
        </w:trPr>
        <w:tc>
          <w:tcPr>
            <w:tcW w:w="2808" w:type="dxa"/>
            <w:shd w:val="clear" w:color="auto" w:fill="auto"/>
          </w:tcPr>
          <w:p w14:paraId="5AA05CED" w14:textId="7769EB52" w:rsidR="00801CF4" w:rsidRPr="00A614F0" w:rsidDel="000869A1" w:rsidRDefault="00801CF4" w:rsidP="001268C7">
            <w:pPr>
              <w:pStyle w:val="Tabletext"/>
              <w:jc w:val="left"/>
              <w:rPr>
                <w:del w:id="880" w:author="Bob Leck" w:date="2022-02-26T09:20:00Z"/>
              </w:rPr>
            </w:pPr>
            <w:del w:id="881" w:author="Bob Leck" w:date="2022-02-26T09:20:00Z">
              <w:r w:rsidRPr="00A614F0" w:rsidDel="000869A1">
                <w:delText>Frequency band (MHz)</w:delText>
              </w:r>
            </w:del>
          </w:p>
        </w:tc>
        <w:tc>
          <w:tcPr>
            <w:tcW w:w="1980" w:type="dxa"/>
            <w:shd w:val="clear" w:color="auto" w:fill="auto"/>
          </w:tcPr>
          <w:p w14:paraId="5519E24A" w14:textId="7E53E4D8" w:rsidR="00801CF4" w:rsidRPr="00A614F0" w:rsidDel="000869A1" w:rsidRDefault="00801CF4" w:rsidP="001268C7">
            <w:pPr>
              <w:pStyle w:val="Tabletext"/>
              <w:jc w:val="center"/>
              <w:rPr>
                <w:del w:id="882" w:author="Bob Leck" w:date="2022-02-26T09:20:00Z"/>
              </w:rPr>
            </w:pPr>
            <w:del w:id="883" w:author="Bob Leck" w:date="2022-02-26T09:20:00Z">
              <w:r w:rsidRPr="00A614F0" w:rsidDel="000869A1">
                <w:delText>2-10</w:delText>
              </w:r>
            </w:del>
          </w:p>
        </w:tc>
        <w:tc>
          <w:tcPr>
            <w:tcW w:w="1854" w:type="dxa"/>
            <w:shd w:val="clear" w:color="auto" w:fill="auto"/>
          </w:tcPr>
          <w:p w14:paraId="5D0B03D4" w14:textId="710CEAB6" w:rsidR="00801CF4" w:rsidRPr="00A614F0" w:rsidDel="000869A1" w:rsidRDefault="00801CF4" w:rsidP="001268C7">
            <w:pPr>
              <w:pStyle w:val="Tabletext"/>
              <w:jc w:val="center"/>
              <w:rPr>
                <w:del w:id="884" w:author="Bob Leck" w:date="2022-02-26T09:20:00Z"/>
              </w:rPr>
            </w:pPr>
            <w:del w:id="885" w:author="Bob Leck" w:date="2022-02-26T09:20:00Z">
              <w:r w:rsidRPr="00A614F0" w:rsidDel="000869A1">
                <w:delText>2-10</w:delText>
              </w:r>
            </w:del>
          </w:p>
        </w:tc>
        <w:tc>
          <w:tcPr>
            <w:tcW w:w="2214" w:type="dxa"/>
            <w:shd w:val="clear" w:color="auto" w:fill="auto"/>
          </w:tcPr>
          <w:p w14:paraId="0A9EB8C8" w14:textId="5132EF82" w:rsidR="00801CF4" w:rsidRPr="00A614F0" w:rsidDel="000869A1" w:rsidRDefault="00801CF4" w:rsidP="001268C7">
            <w:pPr>
              <w:pStyle w:val="Tabletext"/>
              <w:jc w:val="center"/>
              <w:rPr>
                <w:del w:id="886" w:author="Bob Leck" w:date="2022-02-26T09:20:00Z"/>
              </w:rPr>
            </w:pPr>
            <w:del w:id="887" w:author="Bob Leck" w:date="2022-02-26T09:20:00Z">
              <w:r w:rsidRPr="00A614F0" w:rsidDel="000869A1">
                <w:delText>3-30</w:delText>
              </w:r>
            </w:del>
          </w:p>
        </w:tc>
      </w:tr>
      <w:tr w:rsidR="00801CF4" w:rsidRPr="00A614F0" w:rsidDel="000869A1" w14:paraId="680500A7" w14:textId="63D6CC45" w:rsidTr="001268C7">
        <w:trPr>
          <w:jc w:val="center"/>
          <w:del w:id="888" w:author="Bob Leck" w:date="2022-02-26T09:20:00Z"/>
        </w:trPr>
        <w:tc>
          <w:tcPr>
            <w:tcW w:w="2808" w:type="dxa"/>
            <w:shd w:val="clear" w:color="auto" w:fill="auto"/>
          </w:tcPr>
          <w:p w14:paraId="1AD32690" w14:textId="0A3B9E64" w:rsidR="00801CF4" w:rsidRPr="00A614F0" w:rsidDel="000869A1" w:rsidRDefault="00801CF4" w:rsidP="001268C7">
            <w:pPr>
              <w:pStyle w:val="Tabletext"/>
              <w:jc w:val="left"/>
              <w:rPr>
                <w:del w:id="889" w:author="Bob Leck" w:date="2022-02-26T09:20:00Z"/>
              </w:rPr>
            </w:pPr>
            <w:del w:id="890" w:author="Bob Leck" w:date="2022-02-26T09:20:00Z">
              <w:r w:rsidRPr="00A614F0" w:rsidDel="000869A1">
                <w:delText>Approximate service area</w:delText>
              </w:r>
            </w:del>
          </w:p>
        </w:tc>
        <w:tc>
          <w:tcPr>
            <w:tcW w:w="1980" w:type="dxa"/>
            <w:shd w:val="clear" w:color="auto" w:fill="auto"/>
          </w:tcPr>
          <w:p w14:paraId="317B18C9" w14:textId="7F9AC6A4" w:rsidR="00801CF4" w:rsidRPr="00A614F0" w:rsidDel="000869A1" w:rsidRDefault="00801CF4" w:rsidP="001268C7">
            <w:pPr>
              <w:pStyle w:val="Tabletext"/>
              <w:jc w:val="center"/>
              <w:rPr>
                <w:del w:id="891" w:author="Bob Leck" w:date="2022-02-26T09:20:00Z"/>
              </w:rPr>
            </w:pPr>
            <w:del w:id="892" w:author="Bob Leck" w:date="2022-02-26T09:20:00Z">
              <w:r w:rsidRPr="00A614F0" w:rsidDel="000869A1">
                <w:delText>Up to 80 km</w:delText>
              </w:r>
            </w:del>
          </w:p>
        </w:tc>
        <w:tc>
          <w:tcPr>
            <w:tcW w:w="1854" w:type="dxa"/>
            <w:shd w:val="clear" w:color="auto" w:fill="auto"/>
          </w:tcPr>
          <w:p w14:paraId="5A72B2E1" w14:textId="4D26AA9E" w:rsidR="00801CF4" w:rsidRPr="00A614F0" w:rsidDel="000869A1" w:rsidRDefault="00801CF4" w:rsidP="001268C7">
            <w:pPr>
              <w:pStyle w:val="Tabletext"/>
              <w:jc w:val="center"/>
              <w:rPr>
                <w:del w:id="893" w:author="Bob Leck" w:date="2022-02-26T09:20:00Z"/>
              </w:rPr>
            </w:pPr>
            <w:del w:id="894" w:author="Bob Leck" w:date="2022-02-26T09:20:00Z">
              <w:r w:rsidRPr="00A614F0" w:rsidDel="000869A1">
                <w:delText>Between 80 and</w:delText>
              </w:r>
              <w:r w:rsidR="00255390" w:rsidDel="000869A1">
                <w:delText xml:space="preserve"> </w:delText>
              </w:r>
              <w:r w:rsidRPr="00A614F0" w:rsidDel="000869A1">
                <w:delText>200 km</w:delText>
              </w:r>
            </w:del>
          </w:p>
        </w:tc>
        <w:tc>
          <w:tcPr>
            <w:tcW w:w="2214" w:type="dxa"/>
            <w:shd w:val="clear" w:color="auto" w:fill="auto"/>
          </w:tcPr>
          <w:p w14:paraId="7D455619" w14:textId="59566E6A" w:rsidR="00801CF4" w:rsidRPr="00A614F0" w:rsidDel="000869A1" w:rsidRDefault="00801CF4" w:rsidP="001268C7">
            <w:pPr>
              <w:pStyle w:val="Tabletext"/>
              <w:jc w:val="center"/>
              <w:rPr>
                <w:del w:id="895" w:author="Bob Leck" w:date="2022-02-26T09:20:00Z"/>
              </w:rPr>
            </w:pPr>
            <w:del w:id="896" w:author="Bob Leck" w:date="2022-02-26T09:20:00Z">
              <w:r w:rsidRPr="00A614F0" w:rsidDel="000869A1">
                <w:delText>Greater than 200 km</w:delText>
              </w:r>
            </w:del>
          </w:p>
        </w:tc>
      </w:tr>
      <w:tr w:rsidR="00801CF4" w:rsidRPr="00A614F0" w:rsidDel="000869A1" w14:paraId="3E96B03F" w14:textId="1C7D9EA1" w:rsidTr="001268C7">
        <w:trPr>
          <w:jc w:val="center"/>
          <w:del w:id="897" w:author="Bob Leck" w:date="2022-02-26T09:20:00Z"/>
        </w:trPr>
        <w:tc>
          <w:tcPr>
            <w:tcW w:w="2808" w:type="dxa"/>
            <w:shd w:val="clear" w:color="auto" w:fill="auto"/>
          </w:tcPr>
          <w:p w14:paraId="22F70560" w14:textId="13A467ED" w:rsidR="00801CF4" w:rsidRPr="00A614F0" w:rsidDel="000869A1" w:rsidRDefault="00801CF4" w:rsidP="001268C7">
            <w:pPr>
              <w:pStyle w:val="Tabletext"/>
              <w:jc w:val="left"/>
              <w:rPr>
                <w:del w:id="898" w:author="Bob Leck" w:date="2022-02-26T09:20:00Z"/>
              </w:rPr>
            </w:pPr>
            <w:del w:id="899" w:author="Bob Leck" w:date="2022-02-26T09:20:00Z">
              <w:r w:rsidRPr="00A614F0" w:rsidDel="000869A1">
                <w:delText>Antenna polarization</w:delText>
              </w:r>
            </w:del>
          </w:p>
        </w:tc>
        <w:tc>
          <w:tcPr>
            <w:tcW w:w="1980" w:type="dxa"/>
            <w:shd w:val="clear" w:color="auto" w:fill="auto"/>
          </w:tcPr>
          <w:p w14:paraId="7995ED44" w14:textId="4960CE08" w:rsidR="00801CF4" w:rsidRPr="00A614F0" w:rsidDel="000869A1" w:rsidRDefault="00801CF4" w:rsidP="001268C7">
            <w:pPr>
              <w:pStyle w:val="Tabletext"/>
              <w:jc w:val="center"/>
              <w:rPr>
                <w:del w:id="900" w:author="Bob Leck" w:date="2022-02-26T09:20:00Z"/>
              </w:rPr>
            </w:pPr>
            <w:del w:id="901" w:author="Bob Leck" w:date="2022-02-26T09:20:00Z">
              <w:r w:rsidRPr="00A614F0" w:rsidDel="000869A1">
                <w:delText>Vertical</w:delText>
              </w:r>
            </w:del>
          </w:p>
        </w:tc>
        <w:tc>
          <w:tcPr>
            <w:tcW w:w="1854" w:type="dxa"/>
            <w:shd w:val="clear" w:color="auto" w:fill="auto"/>
          </w:tcPr>
          <w:p w14:paraId="07BC4F27" w14:textId="4AFB7861" w:rsidR="00801CF4" w:rsidRPr="00A614F0" w:rsidDel="000869A1" w:rsidRDefault="00801CF4" w:rsidP="001268C7">
            <w:pPr>
              <w:pStyle w:val="Tabletext"/>
              <w:jc w:val="center"/>
              <w:rPr>
                <w:del w:id="902" w:author="Bob Leck" w:date="2022-02-26T09:20:00Z"/>
              </w:rPr>
            </w:pPr>
            <w:del w:id="903" w:author="Bob Leck" w:date="2022-02-26T09:20:00Z">
              <w:r w:rsidRPr="00A614F0" w:rsidDel="000869A1">
                <w:delText>Horizontal</w:delText>
              </w:r>
            </w:del>
          </w:p>
        </w:tc>
        <w:tc>
          <w:tcPr>
            <w:tcW w:w="2214" w:type="dxa"/>
            <w:shd w:val="clear" w:color="auto" w:fill="auto"/>
          </w:tcPr>
          <w:p w14:paraId="5E3551F9" w14:textId="140B9C73" w:rsidR="00801CF4" w:rsidRPr="00A614F0" w:rsidDel="000869A1" w:rsidRDefault="00801CF4" w:rsidP="001268C7">
            <w:pPr>
              <w:pStyle w:val="Tabletext"/>
              <w:jc w:val="center"/>
              <w:rPr>
                <w:del w:id="904" w:author="Bob Leck" w:date="2022-02-26T09:20:00Z"/>
              </w:rPr>
            </w:pPr>
            <w:del w:id="905" w:author="Bob Leck" w:date="2022-02-26T09:20:00Z">
              <w:r w:rsidRPr="00A614F0" w:rsidDel="000869A1">
                <w:delText>Vertical/horizontal</w:delText>
              </w:r>
            </w:del>
          </w:p>
        </w:tc>
      </w:tr>
      <w:tr w:rsidR="00801CF4" w:rsidRPr="00A614F0" w:rsidDel="000869A1" w14:paraId="3491BE15" w14:textId="5735EFB7" w:rsidTr="001268C7">
        <w:trPr>
          <w:jc w:val="center"/>
          <w:del w:id="906" w:author="Bob Leck" w:date="2022-02-26T09:20:00Z"/>
        </w:trPr>
        <w:tc>
          <w:tcPr>
            <w:tcW w:w="2808" w:type="dxa"/>
            <w:shd w:val="clear" w:color="auto" w:fill="auto"/>
          </w:tcPr>
          <w:p w14:paraId="35F44537" w14:textId="6CF20CFD" w:rsidR="00801CF4" w:rsidRPr="00A614F0" w:rsidDel="000869A1" w:rsidRDefault="00801CF4" w:rsidP="001268C7">
            <w:pPr>
              <w:pStyle w:val="Tabletext"/>
              <w:jc w:val="left"/>
              <w:rPr>
                <w:del w:id="907" w:author="Bob Leck" w:date="2022-02-26T09:20:00Z"/>
              </w:rPr>
            </w:pPr>
            <w:del w:id="908" w:author="Bob Leck" w:date="2022-02-26T09:20:00Z">
              <w:r w:rsidRPr="00A614F0" w:rsidDel="000869A1">
                <w:lastRenderedPageBreak/>
                <w:delText>Transmitting antenna gain (dBi)</w:delText>
              </w:r>
            </w:del>
          </w:p>
        </w:tc>
        <w:tc>
          <w:tcPr>
            <w:tcW w:w="1980" w:type="dxa"/>
            <w:shd w:val="clear" w:color="auto" w:fill="auto"/>
          </w:tcPr>
          <w:p w14:paraId="77103122" w14:textId="373D1172" w:rsidR="00801CF4" w:rsidRPr="00A614F0" w:rsidDel="000869A1" w:rsidRDefault="00801CF4" w:rsidP="001268C7">
            <w:pPr>
              <w:pStyle w:val="Tabletext"/>
              <w:jc w:val="center"/>
              <w:rPr>
                <w:del w:id="909" w:author="Bob Leck" w:date="2022-02-26T09:20:00Z"/>
              </w:rPr>
            </w:pPr>
            <w:del w:id="910" w:author="Bob Leck" w:date="2022-02-26T09:20:00Z">
              <w:r w:rsidRPr="00A614F0" w:rsidDel="000869A1">
                <w:delText>1-3</w:delText>
              </w:r>
            </w:del>
          </w:p>
        </w:tc>
        <w:tc>
          <w:tcPr>
            <w:tcW w:w="1854" w:type="dxa"/>
            <w:shd w:val="clear" w:color="auto" w:fill="auto"/>
          </w:tcPr>
          <w:p w14:paraId="4339E39B" w14:textId="07ED3270" w:rsidR="00801CF4" w:rsidRPr="00A614F0" w:rsidDel="000869A1" w:rsidRDefault="00801CF4" w:rsidP="001268C7">
            <w:pPr>
              <w:pStyle w:val="Tabletext"/>
              <w:jc w:val="center"/>
              <w:rPr>
                <w:del w:id="911" w:author="Bob Leck" w:date="2022-02-26T09:20:00Z"/>
              </w:rPr>
            </w:pPr>
            <w:del w:id="912" w:author="Bob Leck" w:date="2022-02-26T09:20:00Z">
              <w:r w:rsidRPr="00A614F0" w:rsidDel="000869A1">
                <w:delText>1-6</w:delText>
              </w:r>
            </w:del>
          </w:p>
        </w:tc>
        <w:tc>
          <w:tcPr>
            <w:tcW w:w="2214" w:type="dxa"/>
            <w:shd w:val="clear" w:color="auto" w:fill="auto"/>
          </w:tcPr>
          <w:p w14:paraId="1EDD8DB3" w14:textId="7B967C92" w:rsidR="00801CF4" w:rsidRPr="00A614F0" w:rsidDel="000869A1" w:rsidRDefault="00801CF4" w:rsidP="001268C7">
            <w:pPr>
              <w:pStyle w:val="Tabletext"/>
              <w:jc w:val="center"/>
              <w:rPr>
                <w:del w:id="913" w:author="Bob Leck" w:date="2022-02-26T09:20:00Z"/>
              </w:rPr>
            </w:pPr>
            <w:del w:id="914" w:author="Bob Leck" w:date="2022-02-26T09:20:00Z">
              <w:r w:rsidRPr="00A614F0" w:rsidDel="000869A1">
                <w:delText>6-15</w:delText>
              </w:r>
            </w:del>
          </w:p>
        </w:tc>
      </w:tr>
      <w:tr w:rsidR="00801CF4" w:rsidRPr="00A614F0" w:rsidDel="000869A1" w14:paraId="1C06E415" w14:textId="591BA7D7" w:rsidTr="001268C7">
        <w:trPr>
          <w:jc w:val="center"/>
          <w:del w:id="915" w:author="Bob Leck" w:date="2022-02-26T09:20:00Z"/>
        </w:trPr>
        <w:tc>
          <w:tcPr>
            <w:tcW w:w="2808" w:type="dxa"/>
            <w:shd w:val="clear" w:color="auto" w:fill="auto"/>
          </w:tcPr>
          <w:p w14:paraId="5635EBFE" w14:textId="0DA83EF3" w:rsidR="00801CF4" w:rsidRPr="00A614F0" w:rsidDel="000869A1" w:rsidRDefault="00801CF4" w:rsidP="001268C7">
            <w:pPr>
              <w:pStyle w:val="Tabletext"/>
              <w:jc w:val="left"/>
              <w:rPr>
                <w:del w:id="916" w:author="Bob Leck" w:date="2022-02-26T09:20:00Z"/>
              </w:rPr>
            </w:pPr>
            <w:del w:id="917" w:author="Bob Leck" w:date="2022-02-26T09:20:00Z">
              <w:r w:rsidRPr="00A614F0" w:rsidDel="000869A1">
                <w:delText>Maximum e.i.r.p. (dBW)</w:delText>
              </w:r>
            </w:del>
          </w:p>
        </w:tc>
        <w:tc>
          <w:tcPr>
            <w:tcW w:w="1980" w:type="dxa"/>
            <w:shd w:val="clear" w:color="auto" w:fill="auto"/>
          </w:tcPr>
          <w:p w14:paraId="6DAB4A3C" w14:textId="774AB37D" w:rsidR="00801CF4" w:rsidRPr="00A614F0" w:rsidDel="000869A1" w:rsidRDefault="00801CF4" w:rsidP="001268C7">
            <w:pPr>
              <w:pStyle w:val="Tabletext"/>
              <w:jc w:val="center"/>
              <w:rPr>
                <w:del w:id="918" w:author="Bob Leck" w:date="2022-02-26T09:20:00Z"/>
              </w:rPr>
            </w:pPr>
            <w:del w:id="919" w:author="Bob Leck" w:date="2022-02-26T09:20:00Z">
              <w:r w:rsidRPr="00A614F0" w:rsidDel="000869A1">
                <w:delText>1-29</w:delText>
              </w:r>
            </w:del>
          </w:p>
        </w:tc>
        <w:tc>
          <w:tcPr>
            <w:tcW w:w="1854" w:type="dxa"/>
            <w:shd w:val="clear" w:color="auto" w:fill="auto"/>
          </w:tcPr>
          <w:p w14:paraId="5F4BCD44" w14:textId="07BC587A" w:rsidR="00801CF4" w:rsidRPr="00A614F0" w:rsidDel="000869A1" w:rsidRDefault="00801CF4" w:rsidP="001268C7">
            <w:pPr>
              <w:pStyle w:val="Tabletext"/>
              <w:jc w:val="center"/>
              <w:rPr>
                <w:del w:id="920" w:author="Bob Leck" w:date="2022-02-26T09:20:00Z"/>
              </w:rPr>
            </w:pPr>
            <w:del w:id="921" w:author="Bob Leck" w:date="2022-02-26T09:20:00Z">
              <w:r w:rsidRPr="00A614F0" w:rsidDel="000869A1">
                <w:delText>10-32</w:delText>
              </w:r>
            </w:del>
          </w:p>
        </w:tc>
        <w:tc>
          <w:tcPr>
            <w:tcW w:w="2214" w:type="dxa"/>
            <w:shd w:val="clear" w:color="auto" w:fill="auto"/>
          </w:tcPr>
          <w:p w14:paraId="7A0E9213" w14:textId="55EF51A2" w:rsidR="00801CF4" w:rsidRPr="00A614F0" w:rsidDel="000869A1" w:rsidRDefault="00801CF4" w:rsidP="001268C7">
            <w:pPr>
              <w:pStyle w:val="Tabletext"/>
              <w:jc w:val="center"/>
              <w:rPr>
                <w:del w:id="922" w:author="Bob Leck" w:date="2022-02-26T09:20:00Z"/>
              </w:rPr>
            </w:pPr>
            <w:del w:id="923" w:author="Bob Leck" w:date="2022-02-26T09:20:00Z">
              <w:r w:rsidRPr="00A614F0" w:rsidDel="000869A1">
                <w:delText>16-55</w:delText>
              </w:r>
            </w:del>
          </w:p>
        </w:tc>
      </w:tr>
      <w:tr w:rsidR="00801CF4" w:rsidRPr="00A614F0" w:rsidDel="000869A1" w14:paraId="43124EA8" w14:textId="67E6D03F" w:rsidTr="001268C7">
        <w:trPr>
          <w:jc w:val="center"/>
          <w:del w:id="924" w:author="Bob Leck" w:date="2022-02-26T09:20:00Z"/>
        </w:trPr>
        <w:tc>
          <w:tcPr>
            <w:tcW w:w="2808" w:type="dxa"/>
            <w:tcBorders>
              <w:bottom w:val="single" w:sz="4" w:space="0" w:color="auto"/>
            </w:tcBorders>
            <w:shd w:val="clear" w:color="auto" w:fill="auto"/>
          </w:tcPr>
          <w:p w14:paraId="4F68B2CC" w14:textId="36E2A470" w:rsidR="00801CF4" w:rsidRPr="00A614F0" w:rsidDel="000869A1" w:rsidRDefault="008C4225" w:rsidP="001268C7">
            <w:pPr>
              <w:pStyle w:val="Tabletext"/>
              <w:jc w:val="left"/>
              <w:rPr>
                <w:del w:id="925" w:author="Bob Leck" w:date="2022-02-26T09:20:00Z"/>
              </w:rPr>
            </w:pPr>
            <w:del w:id="926" w:author="Bob Leck" w:date="2022-02-26T09:20:00Z">
              <w:r w:rsidRPr="001268C7" w:rsidDel="000869A1">
                <w:rPr>
                  <w:i/>
                  <w:iCs/>
                </w:rPr>
                <w:delText>S</w:delText>
              </w:r>
              <w:r w:rsidDel="000869A1">
                <w:delText>/</w:delText>
              </w:r>
              <w:r w:rsidRPr="001268C7" w:rsidDel="000869A1">
                <w:rPr>
                  <w:i/>
                  <w:iCs/>
                </w:rPr>
                <w:delText>N</w:delText>
              </w:r>
              <w:r w:rsidR="00801CF4" w:rsidRPr="00A614F0" w:rsidDel="000869A1">
                <w:delText xml:space="preserve"> (dB)</w:delText>
              </w:r>
              <w:r w:rsidR="00801CF4" w:rsidRPr="001268C7" w:rsidDel="000869A1">
                <w:rPr>
                  <w:vertAlign w:val="superscript"/>
                </w:rPr>
                <w:delText>1</w:delText>
              </w:r>
            </w:del>
          </w:p>
        </w:tc>
        <w:tc>
          <w:tcPr>
            <w:tcW w:w="1980" w:type="dxa"/>
            <w:tcBorders>
              <w:bottom w:val="single" w:sz="4" w:space="0" w:color="auto"/>
            </w:tcBorders>
            <w:shd w:val="clear" w:color="auto" w:fill="auto"/>
          </w:tcPr>
          <w:p w14:paraId="7EA02CA6" w14:textId="2987C294" w:rsidR="00801CF4" w:rsidRPr="00A614F0" w:rsidDel="000869A1" w:rsidRDefault="00801CF4" w:rsidP="001268C7">
            <w:pPr>
              <w:pStyle w:val="Tabletext"/>
              <w:jc w:val="center"/>
              <w:rPr>
                <w:del w:id="927" w:author="Bob Leck" w:date="2022-02-26T09:20:00Z"/>
              </w:rPr>
            </w:pPr>
            <w:del w:id="928" w:author="Bob Leck" w:date="2022-02-26T09:20:00Z">
              <w:r w:rsidRPr="00A614F0" w:rsidDel="000869A1">
                <w:delText>SSB 17</w:delText>
              </w:r>
              <w:r w:rsidR="000444EE" w:rsidDel="000869A1">
                <w:br/>
              </w:r>
              <w:r w:rsidRPr="00A614F0" w:rsidDel="000869A1">
                <w:delText>DRM 18</w:delText>
              </w:r>
            </w:del>
          </w:p>
        </w:tc>
        <w:tc>
          <w:tcPr>
            <w:tcW w:w="1854" w:type="dxa"/>
            <w:tcBorders>
              <w:bottom w:val="single" w:sz="4" w:space="0" w:color="auto"/>
            </w:tcBorders>
            <w:shd w:val="clear" w:color="auto" w:fill="auto"/>
          </w:tcPr>
          <w:p w14:paraId="61DDD5C3" w14:textId="31C52E3F" w:rsidR="00801CF4" w:rsidRPr="00A614F0" w:rsidDel="000869A1" w:rsidRDefault="00801CF4" w:rsidP="001268C7">
            <w:pPr>
              <w:pStyle w:val="Tabletext"/>
              <w:jc w:val="center"/>
              <w:rPr>
                <w:del w:id="929" w:author="Bob Leck" w:date="2022-02-26T09:20:00Z"/>
              </w:rPr>
            </w:pPr>
            <w:del w:id="930" w:author="Bob Leck" w:date="2022-02-26T09:20:00Z">
              <w:r w:rsidRPr="00A614F0" w:rsidDel="000869A1">
                <w:delText>SSB 25</w:delText>
              </w:r>
              <w:r w:rsidR="000444EE" w:rsidDel="000869A1">
                <w:br/>
              </w:r>
              <w:r w:rsidRPr="00A614F0" w:rsidDel="000869A1">
                <w:delText>DRM 26</w:delText>
              </w:r>
            </w:del>
          </w:p>
        </w:tc>
        <w:tc>
          <w:tcPr>
            <w:tcW w:w="2214" w:type="dxa"/>
            <w:tcBorders>
              <w:bottom w:val="single" w:sz="4" w:space="0" w:color="auto"/>
            </w:tcBorders>
            <w:shd w:val="clear" w:color="auto" w:fill="auto"/>
          </w:tcPr>
          <w:p w14:paraId="165E849E" w14:textId="45AF0F32" w:rsidR="00801CF4" w:rsidRPr="00A614F0" w:rsidDel="000869A1" w:rsidRDefault="00801CF4" w:rsidP="001268C7">
            <w:pPr>
              <w:pStyle w:val="Tabletext"/>
              <w:jc w:val="center"/>
              <w:rPr>
                <w:del w:id="931" w:author="Bob Leck" w:date="2022-02-26T09:20:00Z"/>
              </w:rPr>
            </w:pPr>
            <w:del w:id="932" w:author="Bob Leck" w:date="2022-02-26T09:20:00Z">
              <w:r w:rsidRPr="00A614F0" w:rsidDel="000869A1">
                <w:delText>SSB 26</w:delText>
              </w:r>
              <w:r w:rsidR="000444EE" w:rsidDel="000869A1">
                <w:br/>
              </w:r>
              <w:r w:rsidRPr="00A614F0" w:rsidDel="000869A1">
                <w:delText>DRM 26</w:delText>
              </w:r>
            </w:del>
          </w:p>
        </w:tc>
      </w:tr>
      <w:tr w:rsidR="00801CF4" w:rsidRPr="00A614F0" w:rsidDel="000869A1" w14:paraId="5AB9E325" w14:textId="0AAA52A1" w:rsidTr="001268C7">
        <w:trPr>
          <w:trHeight w:val="562"/>
          <w:jc w:val="center"/>
          <w:del w:id="933" w:author="Bob Leck" w:date="2022-02-26T09:20:00Z"/>
        </w:trPr>
        <w:tc>
          <w:tcPr>
            <w:tcW w:w="2808" w:type="dxa"/>
            <w:vMerge w:val="restart"/>
            <w:tcBorders>
              <w:bottom w:val="single" w:sz="4" w:space="0" w:color="auto"/>
            </w:tcBorders>
            <w:shd w:val="clear" w:color="auto" w:fill="auto"/>
          </w:tcPr>
          <w:p w14:paraId="306051C8" w14:textId="1808557F" w:rsidR="00801CF4" w:rsidRPr="001268C7" w:rsidDel="000869A1" w:rsidRDefault="00801CF4" w:rsidP="001268C7">
            <w:pPr>
              <w:pStyle w:val="Tabletext"/>
              <w:jc w:val="left"/>
              <w:rPr>
                <w:del w:id="934" w:author="Bob Leck" w:date="2022-02-26T09:20:00Z"/>
                <w:lang w:val="en-US"/>
              </w:rPr>
            </w:pPr>
            <w:del w:id="935" w:author="Bob Leck" w:date="2022-02-26T09:20:00Z">
              <w:r w:rsidRPr="001268C7" w:rsidDel="000869A1">
                <w:rPr>
                  <w:lang w:val="en-US"/>
                </w:rPr>
                <w:delText>Necessary bandwidths and types of emission</w:delText>
              </w:r>
              <w:r w:rsidRPr="001268C7" w:rsidDel="000869A1">
                <w:rPr>
                  <w:vertAlign w:val="superscript"/>
                  <w:lang w:val="en-US"/>
                </w:rPr>
                <w:delText>2</w:delText>
              </w:r>
              <w:r w:rsidRPr="001268C7" w:rsidDel="000869A1">
                <w:rPr>
                  <w:lang w:val="en-US"/>
                </w:rPr>
                <w:delText xml:space="preserve"> </w:delText>
              </w:r>
            </w:del>
          </w:p>
        </w:tc>
        <w:tc>
          <w:tcPr>
            <w:tcW w:w="6048" w:type="dxa"/>
            <w:gridSpan w:val="3"/>
            <w:tcBorders>
              <w:bottom w:val="single" w:sz="4" w:space="0" w:color="auto"/>
            </w:tcBorders>
            <w:shd w:val="clear" w:color="auto" w:fill="auto"/>
          </w:tcPr>
          <w:p w14:paraId="7A2E3BD2" w14:textId="6DC71CD7" w:rsidR="00801CF4" w:rsidRPr="001268C7" w:rsidDel="000869A1" w:rsidRDefault="00801CF4" w:rsidP="001268C7">
            <w:pPr>
              <w:pStyle w:val="Tabletext"/>
              <w:jc w:val="left"/>
              <w:rPr>
                <w:del w:id="936" w:author="Bob Leck" w:date="2022-02-26T09:20:00Z"/>
                <w:lang w:val="en-US"/>
              </w:rPr>
            </w:pPr>
            <w:del w:id="937" w:author="Bob Leck" w:date="2022-02-26T09:20:00Z">
              <w:r w:rsidRPr="001268C7" w:rsidDel="000869A1">
                <w:rPr>
                  <w:lang w:val="en-US"/>
                </w:rPr>
                <w:delText>SSB/ISB: 3, 6, 9 and 12 kHz</w:delText>
              </w:r>
              <w:r w:rsidR="000444EE" w:rsidRPr="001268C7" w:rsidDel="000869A1">
                <w:rPr>
                  <w:lang w:val="en-US"/>
                </w:rPr>
                <w:br/>
              </w:r>
              <w:r w:rsidRPr="001268C7" w:rsidDel="000869A1">
                <w:rPr>
                  <w:lang w:val="en-US"/>
                </w:rPr>
                <w:delText>3K00J2D, 6K00J2D, 9K00J2D and 12K0J2D</w:delText>
              </w:r>
            </w:del>
          </w:p>
        </w:tc>
      </w:tr>
      <w:tr w:rsidR="00801CF4" w:rsidRPr="00A614F0" w:rsidDel="000869A1" w14:paraId="3C7F6F31" w14:textId="0A47226B" w:rsidTr="001268C7">
        <w:trPr>
          <w:trHeight w:val="561"/>
          <w:jc w:val="center"/>
          <w:del w:id="938" w:author="Bob Leck" w:date="2022-02-26T09:20:00Z"/>
        </w:trPr>
        <w:tc>
          <w:tcPr>
            <w:tcW w:w="2808" w:type="dxa"/>
            <w:vMerge/>
            <w:tcBorders>
              <w:top w:val="single" w:sz="4" w:space="0" w:color="auto"/>
              <w:bottom w:val="single" w:sz="4" w:space="0" w:color="auto"/>
            </w:tcBorders>
            <w:shd w:val="clear" w:color="auto" w:fill="auto"/>
          </w:tcPr>
          <w:p w14:paraId="284BE606" w14:textId="43309AF8" w:rsidR="00801CF4" w:rsidRPr="00A614F0" w:rsidDel="000869A1" w:rsidRDefault="00801CF4" w:rsidP="001268C7">
            <w:pPr>
              <w:jc w:val="left"/>
              <w:rPr>
                <w:del w:id="939" w:author="Bob Leck" w:date="2022-02-26T09:20:00Z"/>
              </w:rPr>
            </w:pPr>
          </w:p>
        </w:tc>
        <w:tc>
          <w:tcPr>
            <w:tcW w:w="6048" w:type="dxa"/>
            <w:gridSpan w:val="3"/>
            <w:tcBorders>
              <w:top w:val="single" w:sz="4" w:space="0" w:color="auto"/>
              <w:bottom w:val="single" w:sz="4" w:space="0" w:color="auto"/>
            </w:tcBorders>
            <w:shd w:val="clear" w:color="auto" w:fill="auto"/>
          </w:tcPr>
          <w:p w14:paraId="02C43705" w14:textId="63D1FF97" w:rsidR="00801CF4" w:rsidRPr="001268C7" w:rsidDel="000869A1" w:rsidRDefault="00801CF4" w:rsidP="001268C7">
            <w:pPr>
              <w:pStyle w:val="Tabletext"/>
              <w:jc w:val="left"/>
              <w:rPr>
                <w:del w:id="940" w:author="Bob Leck" w:date="2022-02-26T09:20:00Z"/>
                <w:lang w:val="en-US"/>
              </w:rPr>
            </w:pPr>
            <w:del w:id="941" w:author="Bob Leck" w:date="2022-02-26T09:20:00Z">
              <w:r w:rsidRPr="001268C7" w:rsidDel="000869A1">
                <w:rPr>
                  <w:lang w:val="en-US"/>
                </w:rPr>
                <w:delText>DRM: 3, 4.5, 5, 9, 10 and 20 kHz</w:delText>
              </w:r>
              <w:r w:rsidR="000444EE" w:rsidRPr="001268C7" w:rsidDel="000869A1">
                <w:rPr>
                  <w:lang w:val="en-US"/>
                </w:rPr>
                <w:br/>
              </w:r>
              <w:r w:rsidRPr="001268C7" w:rsidDel="000869A1">
                <w:rPr>
                  <w:lang w:val="en-US"/>
                </w:rPr>
                <w:delText>3K00J2D, 4K50J2D, 5K00J2D, 9K0J2D, 10K0J2D, 20K0J2D</w:delText>
              </w:r>
            </w:del>
          </w:p>
        </w:tc>
      </w:tr>
      <w:tr w:rsidR="00801CF4" w:rsidRPr="00A614F0" w:rsidDel="000869A1" w14:paraId="29AC35CC" w14:textId="6EC1944A" w:rsidTr="001268C7">
        <w:trPr>
          <w:trHeight w:val="561"/>
          <w:jc w:val="center"/>
          <w:del w:id="942" w:author="Bob Leck" w:date="2022-02-26T09:20:00Z"/>
        </w:trPr>
        <w:tc>
          <w:tcPr>
            <w:tcW w:w="8856" w:type="dxa"/>
            <w:gridSpan w:val="4"/>
            <w:tcBorders>
              <w:top w:val="single" w:sz="4" w:space="0" w:color="auto"/>
              <w:left w:val="nil"/>
              <w:bottom w:val="nil"/>
              <w:right w:val="nil"/>
            </w:tcBorders>
            <w:shd w:val="clear" w:color="auto" w:fill="auto"/>
          </w:tcPr>
          <w:p w14:paraId="7FD9835D" w14:textId="61B2A121" w:rsidR="00801CF4" w:rsidRPr="001268C7" w:rsidDel="000869A1" w:rsidRDefault="00801CF4" w:rsidP="001268C7">
            <w:pPr>
              <w:pStyle w:val="Tablelegend"/>
              <w:ind w:left="-85" w:firstLine="0"/>
              <w:rPr>
                <w:del w:id="943" w:author="Bob Leck" w:date="2022-02-26T09:20:00Z"/>
                <w:lang w:val="en-US"/>
              </w:rPr>
            </w:pPr>
            <w:del w:id="944" w:author="Bob Leck" w:date="2022-02-26T09:20:00Z">
              <w:r w:rsidRPr="001268C7" w:rsidDel="000869A1">
                <w:rPr>
                  <w:lang w:val="en-US"/>
                </w:rPr>
                <w:delText>NOTE</w:delText>
              </w:r>
              <w:r w:rsidR="000444EE" w:rsidRPr="001268C7" w:rsidDel="000869A1">
                <w:rPr>
                  <w:lang w:val="en-US"/>
                </w:rPr>
                <w:delText> </w:delText>
              </w:r>
              <w:r w:rsidRPr="001268C7" w:rsidDel="000869A1">
                <w:rPr>
                  <w:lang w:val="en-US"/>
                </w:rPr>
                <w:delText>1</w:delText>
              </w:r>
              <w:r w:rsidR="000444EE" w:rsidRPr="001268C7" w:rsidDel="000869A1">
                <w:rPr>
                  <w:lang w:val="en-US"/>
                </w:rPr>
                <w:delText> </w:delText>
              </w:r>
              <w:r w:rsidRPr="001268C7" w:rsidDel="000869A1">
                <w:rPr>
                  <w:lang w:val="en-US"/>
                </w:rPr>
                <w:delText>–</w:delText>
              </w:r>
              <w:r w:rsidR="000444EE" w:rsidRPr="001268C7" w:rsidDel="000869A1">
                <w:rPr>
                  <w:lang w:val="en-US"/>
                </w:rPr>
                <w:delText> </w:delText>
              </w:r>
              <w:r w:rsidRPr="001268C7" w:rsidDel="000869A1">
                <w:rPr>
                  <w:lang w:val="en-US"/>
                </w:rPr>
                <w:delText xml:space="preserve">More detailed information on required </w:delText>
              </w:r>
              <w:r w:rsidR="008C4225" w:rsidRPr="001268C7" w:rsidDel="000869A1">
                <w:rPr>
                  <w:i/>
                  <w:iCs/>
                  <w:lang w:val="en-US"/>
                </w:rPr>
                <w:delText>S</w:delText>
              </w:r>
              <w:r w:rsidR="008C4225" w:rsidRPr="001268C7" w:rsidDel="000869A1">
                <w:rPr>
                  <w:lang w:val="en-US"/>
                </w:rPr>
                <w:delText>/</w:delText>
              </w:r>
              <w:r w:rsidR="008C4225" w:rsidRPr="001268C7" w:rsidDel="000869A1">
                <w:rPr>
                  <w:i/>
                  <w:iCs/>
                  <w:lang w:val="en-US"/>
                </w:rPr>
                <w:delText>N</w:delText>
              </w:r>
              <w:r w:rsidRPr="001268C7" w:rsidDel="000869A1">
                <w:rPr>
                  <w:lang w:val="en-US"/>
                </w:rPr>
                <w:delText>s can be found in Recommendation ITU-R F.339.</w:delText>
              </w:r>
            </w:del>
          </w:p>
          <w:p w14:paraId="56919273" w14:textId="448BFBC2" w:rsidR="00801CF4" w:rsidRPr="001268C7" w:rsidDel="000869A1" w:rsidRDefault="00801CF4" w:rsidP="001268C7">
            <w:pPr>
              <w:pStyle w:val="Tablelegend"/>
              <w:ind w:left="-85" w:firstLine="0"/>
              <w:rPr>
                <w:del w:id="945" w:author="Bob Leck" w:date="2022-02-26T09:20:00Z"/>
                <w:lang w:val="en-US"/>
              </w:rPr>
            </w:pPr>
            <w:del w:id="946" w:author="Bob Leck" w:date="2022-02-26T09:20:00Z">
              <w:r w:rsidRPr="001268C7" w:rsidDel="000869A1">
                <w:rPr>
                  <w:lang w:val="en-US"/>
                </w:rPr>
                <w:delText>NOTE</w:delText>
              </w:r>
              <w:r w:rsidR="000444EE" w:rsidRPr="001268C7" w:rsidDel="000869A1">
                <w:rPr>
                  <w:lang w:val="en-US"/>
                </w:rPr>
                <w:delText> </w:delText>
              </w:r>
              <w:r w:rsidRPr="001268C7" w:rsidDel="000869A1">
                <w:rPr>
                  <w:lang w:val="en-US"/>
                </w:rPr>
                <w:delText>2</w:delText>
              </w:r>
              <w:r w:rsidR="000444EE" w:rsidRPr="001268C7" w:rsidDel="000869A1">
                <w:rPr>
                  <w:lang w:val="en-US"/>
                </w:rPr>
                <w:delText> </w:delText>
              </w:r>
              <w:r w:rsidRPr="001268C7" w:rsidDel="000869A1">
                <w:rPr>
                  <w:lang w:val="en-US"/>
                </w:rPr>
                <w:delText>–</w:delText>
              </w:r>
              <w:r w:rsidR="000444EE" w:rsidRPr="001268C7" w:rsidDel="000869A1">
                <w:rPr>
                  <w:lang w:val="en-US"/>
                </w:rPr>
                <w:delText> </w:delText>
              </w:r>
              <w:r w:rsidRPr="001268C7" w:rsidDel="000869A1">
                <w:rPr>
                  <w:lang w:val="en-US"/>
                </w:rPr>
                <w:delText>For emission type the last letter (D) refers to data transmissions.  If emission is not data (D), substitute (E) for voice, (C) for facsimile, (W) combination or (X) for cases not otherwise covered.</w:delText>
              </w:r>
            </w:del>
          </w:p>
        </w:tc>
      </w:tr>
      <w:bookmarkEnd w:id="853"/>
    </w:tbl>
    <w:p w14:paraId="4E989BCA" w14:textId="70EBAF33" w:rsidR="000444EE" w:rsidDel="000869A1" w:rsidRDefault="000444EE" w:rsidP="000444EE">
      <w:pPr>
        <w:pStyle w:val="Tablefin"/>
        <w:rPr>
          <w:del w:id="947" w:author="Bob Leck" w:date="2022-02-26T09:21:00Z"/>
          <w:lang w:val="en-US"/>
        </w:rPr>
      </w:pPr>
    </w:p>
    <w:p w14:paraId="2776FB13" w14:textId="2D781214" w:rsidR="007E4789" w:rsidDel="004B71BE" w:rsidRDefault="007E4789" w:rsidP="007A6BC8">
      <w:pPr>
        <w:rPr>
          <w:ins w:id="948" w:author="Bob Leck" w:date="2022-02-28T09:52:00Z"/>
          <w:del w:id="949" w:author="Mahan, James L Jr CIV USN COMNAVWARSYSCOM (USA)" w:date="2022-03-06T16:44:00Z"/>
          <w:b/>
          <w:bCs/>
        </w:rPr>
      </w:pPr>
    </w:p>
    <w:p w14:paraId="205B9F67" w14:textId="190FFE84" w:rsidR="00BE2A32" w:rsidRPr="00A9710F" w:rsidRDefault="00EF6B70" w:rsidP="00BE2A32">
      <w:pPr>
        <w:rPr>
          <w:ins w:id="950" w:author="Bob Leck" w:date="2022-02-28T10:48:00Z"/>
          <w:b/>
          <w:bCs/>
          <w:szCs w:val="24"/>
          <w:lang w:val="en-US"/>
        </w:rPr>
      </w:pPr>
      <w:ins w:id="951" w:author="Bob Leck" w:date="2022-03-01T10:46:00Z">
        <w:r>
          <w:rPr>
            <w:b/>
            <w:bCs/>
            <w:szCs w:val="24"/>
            <w:lang w:val="en-US"/>
          </w:rPr>
          <w:t>5</w:t>
        </w:r>
      </w:ins>
      <w:ins w:id="952" w:author="Bob Leck" w:date="2022-02-28T12:58:00Z">
        <w:r w:rsidR="00FF767E">
          <w:rPr>
            <w:b/>
            <w:bCs/>
            <w:szCs w:val="24"/>
            <w:lang w:val="en-US"/>
          </w:rPr>
          <w:t>.0</w:t>
        </w:r>
      </w:ins>
      <w:commentRangeStart w:id="953"/>
      <w:ins w:id="954" w:author="Bob Leck" w:date="2022-02-28T10:48:00Z">
        <w:r w:rsidR="00BE2A32" w:rsidRPr="00A9710F">
          <w:rPr>
            <w:b/>
            <w:bCs/>
            <w:szCs w:val="24"/>
            <w:lang w:val="en-US"/>
          </w:rPr>
          <w:t xml:space="preserve"> </w:t>
        </w:r>
        <w:r w:rsidR="00BE2A32" w:rsidRPr="00A9710F">
          <w:rPr>
            <w:b/>
            <w:bCs/>
            <w:szCs w:val="24"/>
            <w:lang w:val="en-US"/>
          </w:rPr>
          <w:tab/>
          <w:t>Wideband Modems</w:t>
        </w:r>
        <w:commentRangeEnd w:id="953"/>
        <w:r w:rsidR="00BE2A32">
          <w:rPr>
            <w:rStyle w:val="CommentReference"/>
          </w:rPr>
          <w:commentReference w:id="953"/>
        </w:r>
      </w:ins>
      <w:ins w:id="955" w:author="Mahan, James L Jr CIV USN COMNAVWARSYSCOM (USA)" w:date="2022-03-06T16:44:00Z">
        <w:r w:rsidR="004B71BE" w:rsidRPr="00405263">
          <w:rPr>
            <w:szCs w:val="24"/>
            <w:vertAlign w:val="superscript"/>
            <w:lang w:val="en-US"/>
          </w:rPr>
          <w:t>5</w:t>
        </w:r>
      </w:ins>
    </w:p>
    <w:p w14:paraId="6E84E603" w14:textId="074110C9" w:rsidR="004B71BE" w:rsidRDefault="004B71BE" w:rsidP="007A6BC8">
      <w:pPr>
        <w:rPr>
          <w:ins w:id="956" w:author="Mahan, James L Jr CIV USN COMNAVWARSYSCOM (USA)" w:date="2022-03-06T16:41:00Z"/>
          <w:szCs w:val="24"/>
          <w:lang w:val="en-US"/>
        </w:rPr>
      </w:pPr>
      <w:ins w:id="957" w:author="Mahan, James L Jr CIV USN COMNAVWARSYSCOM (USA)" w:date="2022-03-06T16:41:00Z">
        <w:r>
          <w:rPr>
            <w:szCs w:val="24"/>
            <w:lang w:val="en-US"/>
          </w:rPr>
          <w:t>HF w</w:t>
        </w:r>
      </w:ins>
      <w:ins w:id="958" w:author="Mahan, James L Jr CIV USN COMNAVWARSYSCOM (USA)" w:date="2022-03-06T16:38:00Z">
        <w:r w:rsidR="00DB1CE5" w:rsidRPr="00DB1CE5">
          <w:rPr>
            <w:szCs w:val="24"/>
            <w:lang w:val="en-US"/>
          </w:rPr>
          <w:t xml:space="preserve">aveform design for optimized data movement in varying spectral environments is as old as modulation and demodulation (MODEM) itself. Standards for different modulation methods and patterns have centered either on best effort, high-reliability or spectrally noisy situations. Recently interest in waveforms that compensate for natural and unnatural jamming or detection have been called for and technology groups have assembled to create them. Academies and </w:t>
        </w:r>
      </w:ins>
      <w:ins w:id="959" w:author="Mahan, James L Jr CIV USN COMNAVWARSYSCOM (USA)" w:date="2022-03-06T16:39:00Z">
        <w:r>
          <w:rPr>
            <w:szCs w:val="24"/>
            <w:lang w:val="en-US"/>
          </w:rPr>
          <w:t>Technologists</w:t>
        </w:r>
      </w:ins>
      <w:ins w:id="960" w:author="Mahan, James L Jr CIV USN COMNAVWARSYSCOM (USA)" w:date="2022-03-06T16:38:00Z">
        <w:r w:rsidR="00DB1CE5" w:rsidRPr="00DB1CE5">
          <w:rPr>
            <w:szCs w:val="24"/>
            <w:lang w:val="en-US"/>
          </w:rPr>
          <w:t xml:space="preserve"> have offered some of the most innovative approaches to high Eb/No </w:t>
        </w:r>
      </w:ins>
      <w:ins w:id="961" w:author="Mahan, James L Jr CIV USN COMNAVWARSYSCOM (USA)" w:date="2022-03-06T16:42:00Z">
        <w:r>
          <w:rPr>
            <w:szCs w:val="24"/>
            <w:lang w:val="en-US"/>
          </w:rPr>
          <w:t xml:space="preserve">&lt;-&gt; </w:t>
        </w:r>
      </w:ins>
      <w:ins w:id="962" w:author="Mahan, James L Jr CIV USN COMNAVWARSYSCOM (USA)" w:date="2022-03-06T16:38:00Z">
        <w:r w:rsidR="00DB1CE5" w:rsidRPr="00DB1CE5">
          <w:rPr>
            <w:szCs w:val="24"/>
            <w:lang w:val="en-US"/>
          </w:rPr>
          <w:t xml:space="preserve">low detection techniques, typically based on a spreading the waveform across wideband HF (WBHF) that </w:t>
        </w:r>
      </w:ins>
      <w:ins w:id="963" w:author="Mahan, James L Jr CIV USN COMNAVWARSYSCOM (USA)" w:date="2022-03-06T16:42:00Z">
        <w:r>
          <w:rPr>
            <w:szCs w:val="24"/>
            <w:lang w:val="en-US"/>
          </w:rPr>
          <w:t xml:space="preserve">in field trials shows </w:t>
        </w:r>
      </w:ins>
      <w:ins w:id="964" w:author="Mahan, James L Jr CIV USN COMNAVWARSYSCOM (USA)" w:date="2022-03-06T16:38:00Z">
        <w:r w:rsidR="00DB1CE5" w:rsidRPr="00DB1CE5">
          <w:rPr>
            <w:szCs w:val="24"/>
            <w:lang w:val="en-US"/>
          </w:rPr>
          <w:t xml:space="preserve">a responsive </w:t>
        </w:r>
      </w:ins>
      <w:ins w:id="965" w:author="Mahan, James L Jr CIV USN COMNAVWARSYSCOM (USA)" w:date="2022-03-06T16:42:00Z">
        <w:r>
          <w:rPr>
            <w:szCs w:val="24"/>
            <w:lang w:val="en-US"/>
          </w:rPr>
          <w:t xml:space="preserve">and resilent </w:t>
        </w:r>
      </w:ins>
      <w:ins w:id="966" w:author="Mahan, James L Jr CIV USN COMNAVWARSYSCOM (USA)" w:date="2022-03-06T16:43:00Z">
        <w:r>
          <w:rPr>
            <w:szCs w:val="24"/>
            <w:lang w:val="en-US"/>
          </w:rPr>
          <w:t>extensibility</w:t>
        </w:r>
      </w:ins>
      <w:ins w:id="967" w:author="Mahan, James L Jr CIV USN COMNAVWARSYSCOM (USA)" w:date="2022-03-06T16:42:00Z">
        <w:r>
          <w:rPr>
            <w:szCs w:val="24"/>
            <w:lang w:val="en-US"/>
          </w:rPr>
          <w:t xml:space="preserve"> with</w:t>
        </w:r>
      </w:ins>
      <w:ins w:id="968" w:author="Mahan, James L Jr CIV USN COMNAVWARSYSCOM (USA)" w:date="2022-03-06T16:41:00Z">
        <w:r>
          <w:rPr>
            <w:szCs w:val="24"/>
            <w:lang w:val="en-US"/>
          </w:rPr>
          <w:t xml:space="preserve"> high</w:t>
        </w:r>
      </w:ins>
      <w:ins w:id="969" w:author="Mahan, James L Jr CIV USN COMNAVWARSYSCOM (USA)" w:date="2022-03-06T16:38:00Z">
        <w:r w:rsidR="00DB1CE5" w:rsidRPr="00DB1CE5">
          <w:rPr>
            <w:szCs w:val="24"/>
            <w:lang w:val="en-US"/>
          </w:rPr>
          <w:t xml:space="preserve"> transmission reliability. </w:t>
        </w:r>
      </w:ins>
    </w:p>
    <w:p w14:paraId="04B74D38" w14:textId="34BE94E0" w:rsidR="004B71BE" w:rsidRDefault="004B71BE">
      <w:pPr>
        <w:jc w:val="center"/>
        <w:rPr>
          <w:ins w:id="970" w:author="Mahan, James L Jr CIV USN COMNAVWARSYSCOM (USA)" w:date="2022-03-06T16:41:00Z"/>
          <w:szCs w:val="24"/>
          <w:lang w:val="en-US"/>
        </w:rPr>
        <w:pPrChange w:id="971" w:author="Mahan, James L Jr CIV USN COMNAVWARSYSCOM (USA)" w:date="2022-03-06T16:41:00Z">
          <w:pPr/>
        </w:pPrChange>
      </w:pPr>
      <w:ins w:id="972" w:author="Mahan, James L Jr CIV USN COMNAVWARSYSCOM (USA)" w:date="2022-03-06T16:41:00Z">
        <w:r>
          <w:rPr>
            <w:noProof/>
            <w:szCs w:val="24"/>
            <w:lang w:val="en-US"/>
          </w:rPr>
          <w:drawing>
            <wp:inline distT="0" distB="0" distL="0" distR="0" wp14:anchorId="6E364410" wp14:editId="7D2C5B74">
              <wp:extent cx="3923414" cy="2590699"/>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39099" cy="2601056"/>
                      </a:xfrm>
                      <a:prstGeom prst="rect">
                        <a:avLst/>
                      </a:prstGeom>
                      <a:noFill/>
                    </pic:spPr>
                  </pic:pic>
                </a:graphicData>
              </a:graphic>
            </wp:inline>
          </w:drawing>
        </w:r>
      </w:ins>
    </w:p>
    <w:p w14:paraId="67DCA09C" w14:textId="3B8F6CDB" w:rsidR="004B71BE" w:rsidRDefault="00DB1CE5" w:rsidP="007A6BC8">
      <w:pPr>
        <w:rPr>
          <w:ins w:id="973" w:author="Mahan, James L Jr CIV USN COMNAVWARSYSCOM (USA)" w:date="2022-03-06T16:41:00Z"/>
          <w:szCs w:val="24"/>
          <w:lang w:val="en-US"/>
        </w:rPr>
      </w:pPr>
      <w:ins w:id="974" w:author="Mahan, James L Jr CIV USN COMNAVWARSYSCOM (USA)" w:date="2022-03-06T16:38:00Z">
        <w:r w:rsidRPr="00DB1CE5">
          <w:rPr>
            <w:szCs w:val="24"/>
            <w:lang w:val="en-US"/>
          </w:rPr>
          <w:t xml:space="preserve">Most of these new offerings are based in Direct Sequence Spread Spectrum (DSSS) spectrum techniques whereby the original data signal is multiplied with a pseudo random noise spreading code. This spreading code has a higher chip rate (this </w:t>
        </w:r>
      </w:ins>
      <w:ins w:id="975" w:author="Mahan, James L Jr CIV USN COMNAVWARSYSCOM (USA)" w:date="2022-03-06T16:43:00Z">
        <w:r w:rsidR="004B71BE">
          <w:rPr>
            <w:szCs w:val="24"/>
            <w:lang w:val="en-US"/>
          </w:rPr>
          <w:t xml:space="preserve">is </w:t>
        </w:r>
      </w:ins>
      <w:ins w:id="976" w:author="Mahan, James L Jr CIV USN COMNAVWARSYSCOM (USA)" w:date="2022-03-06T16:38:00Z">
        <w:r w:rsidRPr="00DB1CE5">
          <w:rPr>
            <w:szCs w:val="24"/>
            <w:lang w:val="en-US"/>
          </w:rPr>
          <w:t>the bitrate of the code), which results in a wideband time-continuous scrambled signal.</w:t>
        </w:r>
        <w:r w:rsidRPr="00DB1CE5" w:rsidDel="00DB1CE5">
          <w:rPr>
            <w:szCs w:val="24"/>
            <w:lang w:val="en-US"/>
          </w:rPr>
          <w:t xml:space="preserve"> </w:t>
        </w:r>
      </w:ins>
    </w:p>
    <w:p w14:paraId="75FEF913" w14:textId="016A58C8" w:rsidR="00BE2A32" w:rsidDel="00DB1CE5" w:rsidRDefault="00BE2A32" w:rsidP="00BE2A32">
      <w:pPr>
        <w:rPr>
          <w:ins w:id="977" w:author="Bob Leck" w:date="2022-02-28T10:48:00Z"/>
          <w:del w:id="978" w:author="Mahan, James L Jr CIV USN COMNAVWARSYSCOM (USA)" w:date="2022-03-06T16:38:00Z"/>
          <w:szCs w:val="24"/>
          <w:lang w:val="en-US"/>
        </w:rPr>
      </w:pPr>
      <w:ins w:id="979" w:author="Bob Leck" w:date="2022-02-28T10:48:00Z">
        <w:del w:id="980" w:author="Mahan, James L Jr CIV USN COMNAVWARSYSCOM (USA)" w:date="2022-03-06T16:38:00Z">
          <w:r w:rsidDel="00DB1CE5">
            <w:rPr>
              <w:szCs w:val="24"/>
              <w:lang w:val="en-US"/>
            </w:rPr>
            <w:delText>(TBD)</w:delText>
          </w:r>
        </w:del>
      </w:ins>
    </w:p>
    <w:p w14:paraId="5A2C390D" w14:textId="77777777" w:rsidR="007E4789" w:rsidRDefault="007E4789" w:rsidP="007A6BC8">
      <w:pPr>
        <w:rPr>
          <w:ins w:id="981" w:author="Bob Leck" w:date="2022-02-28T09:52:00Z"/>
          <w:b/>
          <w:bCs/>
        </w:rPr>
      </w:pPr>
    </w:p>
    <w:p w14:paraId="6747C889" w14:textId="09A9DBBC" w:rsidR="007A6BC8" w:rsidRPr="00A9710F" w:rsidRDefault="00EF6B70" w:rsidP="007A6BC8">
      <w:pPr>
        <w:rPr>
          <w:ins w:id="982" w:author="Bob Leck" w:date="2022-02-25T09:25:00Z"/>
          <w:b/>
          <w:bCs/>
        </w:rPr>
      </w:pPr>
      <w:ins w:id="983" w:author="Bob Leck" w:date="2022-03-01T10:46:00Z">
        <w:r>
          <w:rPr>
            <w:b/>
            <w:bCs/>
          </w:rPr>
          <w:t>6</w:t>
        </w:r>
      </w:ins>
      <w:ins w:id="984" w:author="Bob Leck" w:date="2022-02-28T12:50:00Z">
        <w:r w:rsidR="00C42E0B">
          <w:rPr>
            <w:b/>
            <w:bCs/>
          </w:rPr>
          <w:t>.0</w:t>
        </w:r>
      </w:ins>
      <w:ins w:id="985" w:author="Bob Leck" w:date="2022-02-25T12:59:00Z">
        <w:r w:rsidR="002D78B6">
          <w:rPr>
            <w:b/>
            <w:bCs/>
          </w:rPr>
          <w:tab/>
        </w:r>
      </w:ins>
      <w:ins w:id="986" w:author="Bob Leck" w:date="2022-02-25T09:25:00Z">
        <w:r w:rsidR="007A6BC8" w:rsidRPr="00A9710F">
          <w:rPr>
            <w:b/>
            <w:bCs/>
          </w:rPr>
          <w:t>AGILE-HF Networks</w:t>
        </w:r>
      </w:ins>
    </w:p>
    <w:p w14:paraId="47E5245C" w14:textId="77777777" w:rsidR="007A6BC8" w:rsidRDefault="007A6BC8" w:rsidP="007A6BC8">
      <w:pPr>
        <w:rPr>
          <w:ins w:id="987" w:author="Bob Leck" w:date="2022-02-25T09:25:00Z"/>
          <w:szCs w:val="24"/>
          <w:lang w:val="en-US"/>
        </w:rPr>
      </w:pPr>
      <w:ins w:id="988" w:author="Bob Leck" w:date="2022-02-25T09:25:00Z">
        <w:r>
          <w:rPr>
            <w:szCs w:val="24"/>
            <w:lang w:val="en-US"/>
          </w:rPr>
          <w:t xml:space="preserve">AGILE-HF </w:t>
        </w:r>
        <w:r w:rsidRPr="00C33F79">
          <w:rPr>
            <w:szCs w:val="24"/>
            <w:lang w:val="en-US"/>
          </w:rPr>
          <w:t xml:space="preserve"> Systems will operate across the entirety of the 3 to 30 MHz frequency band and </w:t>
        </w:r>
        <w:bookmarkStart w:id="989" w:name="_Hlk96697407"/>
        <w:r w:rsidRPr="00C33F79">
          <w:rPr>
            <w:szCs w:val="24"/>
            <w:lang w:val="en-US"/>
          </w:rPr>
          <w:t xml:space="preserve">will </w:t>
        </w:r>
        <w:r>
          <w:rPr>
            <w:szCs w:val="24"/>
            <w:lang w:val="en-US"/>
          </w:rPr>
          <w:t xml:space="preserve">provide, on a global basis,  digital voice (point-to-point and point to multi-point), data transfer and  </w:t>
        </w:r>
        <w:r>
          <w:rPr>
            <w:szCs w:val="24"/>
            <w:lang w:val="en-US"/>
          </w:rPr>
          <w:lastRenderedPageBreak/>
          <w:t>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w:t>
        </w:r>
        <w:r w:rsidRPr="00F5148B">
          <w:rPr>
            <w:szCs w:val="24"/>
            <w:lang w:val="en-US"/>
          </w:rPr>
          <w:t xml:space="preserve"> email, FTP file transfer, chat rooms and video calls across thousands of miles</w:t>
        </w:r>
      </w:ins>
    </w:p>
    <w:bookmarkEnd w:id="989"/>
    <w:p w14:paraId="6056EF53" w14:textId="53EF6A9B" w:rsidR="007A6BC8" w:rsidRDefault="007A6BC8" w:rsidP="007A6BC8">
      <w:pPr>
        <w:rPr>
          <w:ins w:id="990" w:author="Bob Leck" w:date="2022-02-25T09:25:00Z"/>
          <w:szCs w:val="24"/>
          <w:lang w:val="en-US"/>
        </w:rPr>
      </w:pPr>
      <w:ins w:id="991" w:author="Bob Leck" w:date="2022-02-25T09:25:00Z">
        <w:r>
          <w:rPr>
            <w:szCs w:val="24"/>
            <w:lang w:val="en-US"/>
          </w:rPr>
          <w:t xml:space="preserve">Implementation of AGILE-HF </w:t>
        </w:r>
      </w:ins>
      <w:ins w:id="992" w:author="Bob Leck" w:date="2022-02-26T09:25:00Z">
        <w:r w:rsidR="007717EA">
          <w:rPr>
            <w:szCs w:val="24"/>
            <w:lang w:val="en-US"/>
          </w:rPr>
          <w:t xml:space="preserve">(Figure </w:t>
        </w:r>
      </w:ins>
      <w:ins w:id="993" w:author="Bob Leck" w:date="2022-03-01T10:52:00Z">
        <w:r w:rsidR="00183E4C">
          <w:rPr>
            <w:szCs w:val="24"/>
            <w:lang w:val="en-US"/>
          </w:rPr>
          <w:t>5</w:t>
        </w:r>
      </w:ins>
      <w:ins w:id="994" w:author="Bob Leck" w:date="2022-02-26T09:25:00Z">
        <w:r w:rsidR="007717EA">
          <w:rPr>
            <w:szCs w:val="24"/>
            <w:lang w:val="en-US"/>
          </w:rPr>
          <w:t>)</w:t>
        </w:r>
      </w:ins>
      <w:ins w:id="995" w:author="Bob Leck" w:date="2022-02-25T09:25:00Z">
        <w:r>
          <w:rPr>
            <w:szCs w:val="24"/>
            <w:lang w:val="en-US"/>
          </w:rPr>
          <w:t xml:space="preserve"> networks </w:t>
        </w:r>
      </w:ins>
      <w:ins w:id="996" w:author="Bob Leck" w:date="2022-02-25T13:50:00Z">
        <w:r w:rsidR="007A6428">
          <w:rPr>
            <w:szCs w:val="24"/>
            <w:lang w:val="en-US"/>
          </w:rPr>
          <w:t xml:space="preserve">can </w:t>
        </w:r>
      </w:ins>
      <w:ins w:id="997" w:author="Bob Leck" w:date="2022-02-25T09:25:00Z">
        <w:r>
          <w:rPr>
            <w:szCs w:val="24"/>
            <w:lang w:val="en-US"/>
          </w:rPr>
          <w:t xml:space="preserve"> be accomplished  through the use of</w:t>
        </w:r>
      </w:ins>
      <w:ins w:id="998" w:author="Bob Leck" w:date="2022-02-25T13:49:00Z">
        <w:r w:rsidR="007A6428">
          <w:rPr>
            <w:szCs w:val="24"/>
            <w:lang w:val="en-US"/>
          </w:rPr>
          <w:t xml:space="preserve"> Mesh Networks</w:t>
        </w:r>
        <w:r w:rsidR="007A6428">
          <w:rPr>
            <w:rStyle w:val="FootnoteReference"/>
            <w:szCs w:val="24"/>
            <w:lang w:val="en-US"/>
          </w:rPr>
          <w:footnoteReference w:id="5"/>
        </w:r>
      </w:ins>
      <w:ins w:id="1002" w:author="Bob Leck" w:date="2022-02-25T13:50:00Z">
        <w:r w:rsidR="007A6428">
          <w:rPr>
            <w:szCs w:val="24"/>
            <w:lang w:val="en-US"/>
          </w:rPr>
          <w:t xml:space="preserve"> </w:t>
        </w:r>
      </w:ins>
      <w:ins w:id="1003" w:author="Bob Leck" w:date="2022-02-25T13:52:00Z">
        <w:r w:rsidR="007A6428">
          <w:rPr>
            <w:szCs w:val="24"/>
            <w:lang w:val="en-US"/>
          </w:rPr>
          <w:t>Within this network</w:t>
        </w:r>
      </w:ins>
      <w:ins w:id="1004" w:author="Bob Leck" w:date="2022-02-25T09:25:00Z">
        <w:r>
          <w:rPr>
            <w:szCs w:val="24"/>
            <w:lang w:val="en-US"/>
          </w:rPr>
          <w:t xml:space="preserve"> all </w:t>
        </w:r>
      </w:ins>
      <w:ins w:id="1005" w:author="Bob Leck" w:date="2022-02-25T13:53:00Z">
        <w:r w:rsidR="007A6428">
          <w:rPr>
            <w:szCs w:val="24"/>
            <w:lang w:val="en-US"/>
          </w:rPr>
          <w:t xml:space="preserve">of </w:t>
        </w:r>
      </w:ins>
      <w:ins w:id="1006" w:author="Bob Leck" w:date="2022-02-25T09:25:00Z">
        <w:r>
          <w:rPr>
            <w:szCs w:val="24"/>
            <w:lang w:val="en-US"/>
          </w:rPr>
          <w:t xml:space="preserve">the  devices (points)  act as a single network. </w:t>
        </w:r>
      </w:ins>
      <w:ins w:id="1007" w:author="Bob Leck" w:date="2022-02-25T13:51:00Z">
        <w:r w:rsidR="007A6428">
          <w:rPr>
            <w:szCs w:val="24"/>
            <w:lang w:val="en-US"/>
          </w:rPr>
          <w:t>AGILE- HF systems use RF</w:t>
        </w:r>
      </w:ins>
      <w:ins w:id="1008" w:author="Bob Leck" w:date="2022-02-25T09:25:00Z">
        <w:r>
          <w:rPr>
            <w:szCs w:val="24"/>
            <w:lang w:val="en-US"/>
          </w:rPr>
          <w:t xml:space="preserve"> as the means of connecting the points within the </w:t>
        </w:r>
      </w:ins>
      <w:ins w:id="1009" w:author="Bob Leck" w:date="2022-02-26T09:24:00Z">
        <w:r w:rsidR="007717EA">
          <w:rPr>
            <w:szCs w:val="24"/>
            <w:lang w:val="en-US"/>
          </w:rPr>
          <w:t xml:space="preserve">AGILE </w:t>
        </w:r>
      </w:ins>
      <w:ins w:id="1010" w:author="Bob Leck" w:date="2022-02-25T09:25:00Z">
        <w:r>
          <w:rPr>
            <w:szCs w:val="24"/>
            <w:lang w:val="en-US"/>
          </w:rPr>
          <w:t>MESH network provid</w:t>
        </w:r>
      </w:ins>
      <w:ins w:id="1011" w:author="Bob Leck" w:date="2022-02-25T13:52:00Z">
        <w:r w:rsidR="007A6428">
          <w:rPr>
            <w:szCs w:val="24"/>
            <w:lang w:val="en-US"/>
          </w:rPr>
          <w:t xml:space="preserve">ing </w:t>
        </w:r>
      </w:ins>
      <w:ins w:id="1012" w:author="Bob Leck" w:date="2022-02-25T09:25:00Z">
        <w:r>
          <w:rPr>
            <w:szCs w:val="24"/>
            <w:lang w:val="en-US"/>
          </w:rPr>
          <w:t xml:space="preserve">global </w:t>
        </w:r>
      </w:ins>
      <w:ins w:id="1013" w:author="Bob Leck" w:date="2022-02-26T09:24:00Z">
        <w:r w:rsidR="007717EA">
          <w:rPr>
            <w:szCs w:val="24"/>
            <w:lang w:val="en-US"/>
          </w:rPr>
          <w:t>connectivity.</w:t>
        </w:r>
      </w:ins>
      <w:ins w:id="1014" w:author="Bob Leck" w:date="2022-02-25T09:25:00Z">
        <w:r>
          <w:rPr>
            <w:szCs w:val="24"/>
            <w:lang w:val="en-US"/>
          </w:rPr>
          <w:t xml:space="preserve"> </w:t>
        </w:r>
      </w:ins>
    </w:p>
    <w:p w14:paraId="58FB41CA" w14:textId="2FDD1DDD" w:rsidR="007A6BC8" w:rsidRDefault="007A6428" w:rsidP="007A6BC8">
      <w:pPr>
        <w:rPr>
          <w:ins w:id="1015" w:author="Bob Leck" w:date="2022-02-25T09:25:00Z"/>
          <w:szCs w:val="24"/>
          <w:lang w:val="en-US"/>
        </w:rPr>
      </w:pPr>
      <w:ins w:id="1016" w:author="Bob Leck" w:date="2022-02-25T13:48:00Z">
        <w:r>
          <w:rPr>
            <w:szCs w:val="24"/>
            <w:lang w:val="en-US"/>
          </w:rPr>
          <w:t xml:space="preserve">An </w:t>
        </w:r>
      </w:ins>
      <w:ins w:id="1017" w:author="Bob Leck" w:date="2022-02-25T13:47:00Z">
        <w:r>
          <w:rPr>
            <w:szCs w:val="24"/>
            <w:lang w:val="en-US"/>
          </w:rPr>
          <w:t xml:space="preserve">AGILE-HF </w:t>
        </w:r>
      </w:ins>
      <w:ins w:id="1018" w:author="Bob Leck" w:date="2022-02-25T13:48:00Z">
        <w:r>
          <w:rPr>
            <w:szCs w:val="24"/>
            <w:lang w:val="en-US"/>
          </w:rPr>
          <w:t xml:space="preserve">ALE </w:t>
        </w:r>
      </w:ins>
      <w:ins w:id="1019" w:author="Bob Leck" w:date="2022-02-25T13:47:00Z">
        <w:r>
          <w:rPr>
            <w:szCs w:val="24"/>
            <w:lang w:val="en-US"/>
          </w:rPr>
          <w:t xml:space="preserve">Mesh Network </w:t>
        </w:r>
      </w:ins>
      <w:ins w:id="1020" w:author="Bob Leck" w:date="2022-02-25T09:25:00Z">
        <w:r w:rsidR="007A6BC8" w:rsidRPr="008B7B73">
          <w:rPr>
            <w:szCs w:val="24"/>
            <w:lang w:val="en-US"/>
          </w:rPr>
          <w:t>provides for sensing the occupancy of a frequency and has a-priori knowledge programmed into it of regional restrictions on channel use; it can calculate and select a frequency based on availability and then release it when finished and select another later</w:t>
        </w:r>
      </w:ins>
      <w:ins w:id="1021" w:author="Bob Leck" w:date="2022-02-26T09:27:00Z">
        <w:r w:rsidR="007717EA">
          <w:rPr>
            <w:szCs w:val="24"/>
            <w:lang w:val="en-US"/>
          </w:rPr>
          <w:t>.</w:t>
        </w:r>
      </w:ins>
    </w:p>
    <w:p w14:paraId="475195A1" w14:textId="77777777" w:rsidR="007717EA" w:rsidRDefault="007717EA" w:rsidP="007717EA">
      <w:pPr>
        <w:jc w:val="center"/>
        <w:rPr>
          <w:ins w:id="1022" w:author="Bob Leck" w:date="2022-02-26T09:26:00Z"/>
          <w:noProof/>
        </w:rPr>
      </w:pPr>
    </w:p>
    <w:p w14:paraId="206B018B" w14:textId="77777777" w:rsidR="00183E4C" w:rsidRDefault="00183E4C" w:rsidP="007717EA">
      <w:pPr>
        <w:jc w:val="center"/>
        <w:rPr>
          <w:ins w:id="1023" w:author="Bob Leck" w:date="2022-03-01T10:52:00Z"/>
          <w:noProof/>
        </w:rPr>
      </w:pPr>
    </w:p>
    <w:p w14:paraId="124CC66B" w14:textId="77777777" w:rsidR="00183E4C" w:rsidRDefault="00183E4C" w:rsidP="007717EA">
      <w:pPr>
        <w:jc w:val="center"/>
        <w:rPr>
          <w:ins w:id="1024" w:author="Bob Leck" w:date="2022-03-01T10:52:00Z"/>
          <w:noProof/>
        </w:rPr>
      </w:pPr>
    </w:p>
    <w:p w14:paraId="31E4BF60" w14:textId="77777777" w:rsidR="00183E4C" w:rsidRDefault="00183E4C" w:rsidP="007717EA">
      <w:pPr>
        <w:jc w:val="center"/>
        <w:rPr>
          <w:ins w:id="1025" w:author="Bob Leck" w:date="2022-03-01T10:53:00Z"/>
          <w:noProof/>
        </w:rPr>
      </w:pPr>
    </w:p>
    <w:p w14:paraId="71EF8866" w14:textId="77777777" w:rsidR="00183E4C" w:rsidRDefault="00183E4C" w:rsidP="007717EA">
      <w:pPr>
        <w:jc w:val="center"/>
        <w:rPr>
          <w:ins w:id="1026" w:author="Bob Leck" w:date="2022-03-01T10:53:00Z"/>
          <w:noProof/>
        </w:rPr>
      </w:pPr>
    </w:p>
    <w:p w14:paraId="07D43DE4" w14:textId="77777777" w:rsidR="00183E4C" w:rsidRDefault="00183E4C" w:rsidP="007717EA">
      <w:pPr>
        <w:jc w:val="center"/>
        <w:rPr>
          <w:ins w:id="1027" w:author="Bob Leck" w:date="2022-03-01T10:53:00Z"/>
          <w:noProof/>
        </w:rPr>
      </w:pPr>
    </w:p>
    <w:p w14:paraId="42FBB7F7" w14:textId="77777777" w:rsidR="00183E4C" w:rsidRDefault="00183E4C" w:rsidP="007717EA">
      <w:pPr>
        <w:jc w:val="center"/>
        <w:rPr>
          <w:ins w:id="1028" w:author="Bob Leck" w:date="2022-03-01T10:53:00Z"/>
          <w:noProof/>
        </w:rPr>
      </w:pPr>
    </w:p>
    <w:p w14:paraId="134D4649" w14:textId="77777777" w:rsidR="00183E4C" w:rsidRDefault="00183E4C" w:rsidP="007717EA">
      <w:pPr>
        <w:jc w:val="center"/>
        <w:rPr>
          <w:ins w:id="1029" w:author="Bob Leck" w:date="2022-03-01T10:53:00Z"/>
          <w:noProof/>
        </w:rPr>
      </w:pPr>
    </w:p>
    <w:p w14:paraId="58982D66" w14:textId="77777777" w:rsidR="00183E4C" w:rsidRDefault="00183E4C" w:rsidP="007717EA">
      <w:pPr>
        <w:jc w:val="center"/>
        <w:rPr>
          <w:ins w:id="1030" w:author="Bob Leck" w:date="2022-03-01T10:53:00Z"/>
          <w:noProof/>
        </w:rPr>
      </w:pPr>
    </w:p>
    <w:p w14:paraId="135BC8B9" w14:textId="77777777" w:rsidR="00183E4C" w:rsidRDefault="00183E4C" w:rsidP="007717EA">
      <w:pPr>
        <w:jc w:val="center"/>
        <w:rPr>
          <w:ins w:id="1031" w:author="Bob Leck" w:date="2022-03-01T10:53:00Z"/>
          <w:noProof/>
        </w:rPr>
      </w:pPr>
    </w:p>
    <w:p w14:paraId="7F9316D6" w14:textId="77777777" w:rsidR="00183E4C" w:rsidRDefault="00183E4C" w:rsidP="007717EA">
      <w:pPr>
        <w:jc w:val="center"/>
        <w:rPr>
          <w:ins w:id="1032" w:author="Bob Leck" w:date="2022-03-01T10:53:00Z"/>
          <w:noProof/>
        </w:rPr>
      </w:pPr>
    </w:p>
    <w:p w14:paraId="2F7AECDB" w14:textId="43ADDA0E" w:rsidR="007717EA" w:rsidRDefault="00183E4C" w:rsidP="007717EA">
      <w:pPr>
        <w:jc w:val="center"/>
        <w:rPr>
          <w:ins w:id="1033" w:author="Bob Leck" w:date="2022-03-01T10:52:00Z"/>
          <w:noProof/>
        </w:rPr>
      </w:pPr>
      <w:ins w:id="1034" w:author="Bob Leck" w:date="2022-03-01T10:52:00Z">
        <w:r>
          <w:rPr>
            <w:noProof/>
          </w:rPr>
          <w:t>FIGURE 5</w:t>
        </w:r>
      </w:ins>
    </w:p>
    <w:p w14:paraId="1C627C53" w14:textId="29175342" w:rsidR="00183E4C" w:rsidRPr="00183E4C" w:rsidRDefault="00183E4C" w:rsidP="007717EA">
      <w:pPr>
        <w:jc w:val="center"/>
        <w:rPr>
          <w:ins w:id="1035" w:author="Bob Leck" w:date="2022-02-26T09:26:00Z"/>
          <w:b/>
          <w:bCs/>
          <w:noProof/>
          <w:rPrChange w:id="1036" w:author="Bob Leck" w:date="2022-03-01T10:53:00Z">
            <w:rPr>
              <w:ins w:id="1037" w:author="Bob Leck" w:date="2022-02-26T09:26:00Z"/>
              <w:noProof/>
            </w:rPr>
          </w:rPrChange>
        </w:rPr>
      </w:pPr>
      <w:ins w:id="1038" w:author="Bob Leck" w:date="2022-03-01T10:53:00Z">
        <w:r w:rsidRPr="00183E4C">
          <w:rPr>
            <w:b/>
            <w:bCs/>
            <w:noProof/>
            <w:rPrChange w:id="1039" w:author="Bob Leck" w:date="2022-03-01T10:53:00Z">
              <w:rPr>
                <w:noProof/>
              </w:rPr>
            </w:rPrChange>
          </w:rPr>
          <w:t xml:space="preserve">Global </w:t>
        </w:r>
      </w:ins>
      <w:ins w:id="1040" w:author="Bob Leck" w:date="2022-03-01T10:52:00Z">
        <w:r w:rsidRPr="00183E4C">
          <w:rPr>
            <w:b/>
            <w:bCs/>
            <w:noProof/>
            <w:rPrChange w:id="1041" w:author="Bob Leck" w:date="2022-03-01T10:53:00Z">
              <w:rPr>
                <w:noProof/>
              </w:rPr>
            </w:rPrChange>
          </w:rPr>
          <w:t>AGILE-HF Network</w:t>
        </w:r>
      </w:ins>
      <w:ins w:id="1042" w:author="Bob Leck" w:date="2022-03-01T10:53:00Z">
        <w:r w:rsidRPr="00183E4C">
          <w:rPr>
            <w:b/>
            <w:bCs/>
            <w:noProof/>
            <w:rPrChange w:id="1043" w:author="Bob Leck" w:date="2022-03-01T10:53:00Z">
              <w:rPr>
                <w:noProof/>
              </w:rPr>
            </w:rPrChange>
          </w:rPr>
          <w:t xml:space="preserve"> Example</w:t>
        </w:r>
      </w:ins>
    </w:p>
    <w:p w14:paraId="5871D5C4" w14:textId="5D701763" w:rsidR="007717EA" w:rsidRDefault="00F46C09" w:rsidP="007717EA">
      <w:pPr>
        <w:jc w:val="center"/>
        <w:rPr>
          <w:ins w:id="1044" w:author="Bob Leck" w:date="2022-02-26T09:26:00Z"/>
          <w:noProof/>
        </w:rPr>
      </w:pPr>
      <w:ins w:id="1045" w:author="Bob Leck" w:date="2022-02-25T09:25:00Z">
        <w:r>
          <w:rPr>
            <w:noProof/>
            <w:lang w:val="en-US"/>
          </w:rPr>
          <w:lastRenderedPageBreak/>
          <w:drawing>
            <wp:inline distT="0" distB="0" distL="0" distR="0" wp14:anchorId="5740AD5E" wp14:editId="14AD750C">
              <wp:extent cx="4886325" cy="342900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86325" cy="3429000"/>
                      </a:xfrm>
                      <a:prstGeom prst="rect">
                        <a:avLst/>
                      </a:prstGeom>
                      <a:noFill/>
                      <a:ln>
                        <a:noFill/>
                      </a:ln>
                    </pic:spPr>
                  </pic:pic>
                </a:graphicData>
              </a:graphic>
            </wp:inline>
          </w:drawing>
        </w:r>
      </w:ins>
    </w:p>
    <w:p w14:paraId="6E8BB90C" w14:textId="77777777" w:rsidR="007717EA" w:rsidRDefault="007717EA" w:rsidP="007717EA">
      <w:pPr>
        <w:jc w:val="center"/>
        <w:rPr>
          <w:ins w:id="1046" w:author="Bob Leck" w:date="2022-02-26T09:26:00Z"/>
          <w:b/>
          <w:bCs/>
          <w:noProof/>
        </w:rPr>
      </w:pPr>
    </w:p>
    <w:p w14:paraId="586AE1CA" w14:textId="4331A161" w:rsidR="007A6BC8" w:rsidRPr="00F8157B" w:rsidRDefault="007A6BC8" w:rsidP="007A6BC8">
      <w:pPr>
        <w:rPr>
          <w:ins w:id="1047" w:author="Bob Leck" w:date="2022-02-25T09:25:00Z"/>
          <w:szCs w:val="24"/>
          <w:lang w:val="en-US"/>
        </w:rPr>
      </w:pPr>
      <w:ins w:id="1048" w:author="Bob Leck" w:date="2022-02-25T09:25:00Z">
        <w:r w:rsidRPr="00F8157B">
          <w:rPr>
            <w:szCs w:val="24"/>
            <w:lang w:val="en-US"/>
          </w:rPr>
          <w:t xml:space="preserve"> “</w:t>
        </w:r>
      </w:ins>
      <w:ins w:id="1049" w:author="Bob Leck" w:date="2022-02-26T09:30:00Z">
        <w:r w:rsidR="007717EA">
          <w:rPr>
            <w:szCs w:val="24"/>
            <w:lang w:val="en-US"/>
          </w:rPr>
          <w:t>S</w:t>
        </w:r>
      </w:ins>
      <w:ins w:id="1050" w:author="Bob Leck" w:date="2022-02-25T09:25:00Z">
        <w:r w:rsidRPr="00F8157B">
          <w:rPr>
            <w:szCs w:val="24"/>
            <w:lang w:val="en-US"/>
          </w:rPr>
          <w:t xml:space="preserve">ub-nets” within an </w:t>
        </w:r>
      </w:ins>
      <w:ins w:id="1051" w:author="Bob Leck" w:date="2022-02-26T09:07:00Z">
        <w:r w:rsidR="00EC3D7A">
          <w:rPr>
            <w:szCs w:val="24"/>
            <w:lang w:val="en-US"/>
          </w:rPr>
          <w:t>AGILE-HF</w:t>
        </w:r>
      </w:ins>
      <w:ins w:id="1052" w:author="Bob Leck" w:date="2022-02-25T09:25:00Z">
        <w:r w:rsidRPr="00F8157B">
          <w:rPr>
            <w:szCs w:val="24"/>
            <w:lang w:val="en-US"/>
          </w:rPr>
          <w:t xml:space="preserve"> Mesh network</w:t>
        </w:r>
      </w:ins>
      <w:ins w:id="1053" w:author="Bob Leck" w:date="2022-02-26T09:30:00Z">
        <w:r w:rsidR="007717EA">
          <w:rPr>
            <w:szCs w:val="24"/>
            <w:lang w:val="en-US"/>
          </w:rPr>
          <w:t xml:space="preserve"> </w:t>
        </w:r>
      </w:ins>
      <w:ins w:id="1054" w:author="Bob Leck" w:date="2022-02-25T09:25:00Z">
        <w:r w:rsidRPr="00F8157B">
          <w:rPr>
            <w:szCs w:val="24"/>
            <w:lang w:val="en-US"/>
          </w:rPr>
          <w:t xml:space="preserve"> provide extensibility of the “local” mesh into a farther ranging WHFM with durability of data transport by having layers of single frequency “subnets” to route or reroute information on. The first premise in this description is that all members in any WHFM have a common capacity to receive, catalog and report local configuration of their node, including spectral conditions - to all other</w:t>
        </w:r>
      </w:ins>
      <w:ins w:id="1055" w:author="Bob Leck" w:date="2022-02-26T09:31:00Z">
        <w:r w:rsidR="007717EA">
          <w:rPr>
            <w:szCs w:val="24"/>
            <w:lang w:val="en-US"/>
          </w:rPr>
          <w:t xml:space="preserve"> </w:t>
        </w:r>
      </w:ins>
      <w:ins w:id="1056" w:author="Bob Leck" w:date="2022-02-25T09:25:00Z">
        <w:r w:rsidRPr="00F8157B">
          <w:rPr>
            <w:szCs w:val="24"/>
            <w:lang w:val="en-US"/>
          </w:rPr>
          <w:t xml:space="preserve">enabled nodes. The second premise is that some number of nodes have more than one </w:t>
        </w:r>
      </w:ins>
      <w:ins w:id="1057" w:author="Bob Leck" w:date="2022-02-26T09:07:00Z">
        <w:r w:rsidR="00EC3D7A">
          <w:rPr>
            <w:szCs w:val="24"/>
            <w:lang w:val="en-US"/>
          </w:rPr>
          <w:t>AGILE-HF</w:t>
        </w:r>
      </w:ins>
      <w:ins w:id="1058" w:author="Bob Leck" w:date="2022-02-25T09:25:00Z">
        <w:r w:rsidRPr="00F8157B">
          <w:rPr>
            <w:szCs w:val="24"/>
            <w:lang w:val="en-US"/>
          </w:rPr>
          <w:t xml:space="preserve"> radio and therefore can participate in more than one </w:t>
        </w:r>
      </w:ins>
      <w:ins w:id="1059" w:author="Bob Leck" w:date="2022-02-26T09:31:00Z">
        <w:r w:rsidR="00DD62F0">
          <w:rPr>
            <w:szCs w:val="24"/>
            <w:lang w:val="en-US"/>
          </w:rPr>
          <w:t xml:space="preserve">Mesh </w:t>
        </w:r>
      </w:ins>
      <w:ins w:id="1060" w:author="Bob Leck" w:date="2022-02-25T09:25:00Z">
        <w:r w:rsidRPr="00F8157B">
          <w:rPr>
            <w:szCs w:val="24"/>
            <w:lang w:val="en-US"/>
          </w:rPr>
          <w:t xml:space="preserve"> “subnet.” </w:t>
        </w:r>
      </w:ins>
    </w:p>
    <w:p w14:paraId="17D0B54C" w14:textId="5A30FEEE" w:rsidR="007A6BC8" w:rsidRPr="00F8157B" w:rsidRDefault="00DD62F0" w:rsidP="007A6BC8">
      <w:pPr>
        <w:rPr>
          <w:ins w:id="1061" w:author="Bob Leck" w:date="2022-02-25T09:25:00Z"/>
          <w:szCs w:val="24"/>
          <w:lang w:val="en-US"/>
        </w:rPr>
      </w:pPr>
      <w:ins w:id="1062" w:author="Bob Leck" w:date="2022-02-26T09:32:00Z">
        <w:r>
          <w:rPr>
            <w:szCs w:val="24"/>
            <w:lang w:val="en-US"/>
          </w:rPr>
          <w:t xml:space="preserve">Each </w:t>
        </w:r>
      </w:ins>
      <w:ins w:id="1063" w:author="Bob Leck" w:date="2022-02-25T09:25:00Z">
        <w:r w:rsidR="007A6BC8" w:rsidRPr="00F8157B">
          <w:rPr>
            <w:szCs w:val="24"/>
            <w:lang w:val="en-US"/>
          </w:rPr>
          <w:t xml:space="preserve"> “sub</w:t>
        </w:r>
      </w:ins>
      <w:ins w:id="1064" w:author="Bob Leck" w:date="2022-02-26T09:32:00Z">
        <w:r>
          <w:rPr>
            <w:szCs w:val="24"/>
            <w:lang w:val="en-US"/>
          </w:rPr>
          <w:t>-</w:t>
        </w:r>
      </w:ins>
      <w:ins w:id="1065" w:author="Bob Leck" w:date="2022-02-25T09:25:00Z">
        <w:r w:rsidR="007A6BC8" w:rsidRPr="00F8157B">
          <w:rPr>
            <w:szCs w:val="24"/>
            <w:lang w:val="en-US"/>
          </w:rPr>
          <w:t>net” in a</w:t>
        </w:r>
      </w:ins>
      <w:ins w:id="1066" w:author="Bob Leck" w:date="2022-02-26T09:32:00Z">
        <w:r>
          <w:rPr>
            <w:szCs w:val="24"/>
            <w:lang w:val="en-US"/>
          </w:rPr>
          <w:t xml:space="preserve">n AGILE-HF Mesh </w:t>
        </w:r>
      </w:ins>
      <w:ins w:id="1067" w:author="Bob Leck" w:date="2022-02-25T09:25:00Z">
        <w:r w:rsidR="007A6BC8" w:rsidRPr="00F8157B">
          <w:rPr>
            <w:szCs w:val="24"/>
            <w:lang w:val="en-US"/>
          </w:rPr>
          <w:t xml:space="preserve"> is on a particular frequency for a specific period of time and can adapt its channel bandwidth to reach nodal members of its “subnet” based on their configuration (both hardware and spectral conditions) and that those nodes with dual </w:t>
        </w:r>
      </w:ins>
      <w:ins w:id="1068" w:author="Bob Leck" w:date="2022-02-26T09:07:00Z">
        <w:r w:rsidR="00EC3D7A">
          <w:rPr>
            <w:szCs w:val="24"/>
            <w:lang w:val="en-US"/>
          </w:rPr>
          <w:t>AGILE-HF</w:t>
        </w:r>
      </w:ins>
      <w:ins w:id="1069" w:author="Bob Leck" w:date="2022-02-25T09:25:00Z">
        <w:r w:rsidR="007A6BC8" w:rsidRPr="00F8157B">
          <w:rPr>
            <w:szCs w:val="24"/>
            <w:lang w:val="en-US"/>
          </w:rPr>
          <w:t xml:space="preserve"> radios can gather and re-report this same data from other “subnets” that are on a different frequency.</w:t>
        </w:r>
      </w:ins>
    </w:p>
    <w:p w14:paraId="5CECD0CE" w14:textId="79B65807" w:rsidR="007A6BC8" w:rsidRPr="00F8157B" w:rsidRDefault="00DD62F0" w:rsidP="007A6BC8">
      <w:pPr>
        <w:rPr>
          <w:ins w:id="1070" w:author="Bob Leck" w:date="2022-02-25T09:25:00Z"/>
          <w:szCs w:val="24"/>
          <w:lang w:val="en-US"/>
        </w:rPr>
      </w:pPr>
      <w:ins w:id="1071" w:author="Bob Leck" w:date="2022-02-26T09:33:00Z">
        <w:r>
          <w:rPr>
            <w:szCs w:val="24"/>
            <w:lang w:val="en-US"/>
          </w:rPr>
          <w:t>A</w:t>
        </w:r>
      </w:ins>
      <w:ins w:id="1072" w:author="Bob Leck" w:date="2022-02-25T09:25:00Z">
        <w:r w:rsidR="007A6BC8" w:rsidRPr="00F8157B">
          <w:rPr>
            <w:szCs w:val="24"/>
            <w:lang w:val="en-US"/>
          </w:rPr>
          <w:t xml:space="preserve">ny node can be aware of other nodes it can connect through either directly-link or neighbored-link within its frequency “subnet;” and it can identify and use those nodes within it “subnet” that have two or more </w:t>
        </w:r>
      </w:ins>
      <w:ins w:id="1073" w:author="Bob Leck" w:date="2022-02-26T09:07:00Z">
        <w:r w:rsidR="00EC3D7A">
          <w:rPr>
            <w:szCs w:val="24"/>
            <w:lang w:val="en-US"/>
          </w:rPr>
          <w:t>AGILE-HF</w:t>
        </w:r>
      </w:ins>
      <w:ins w:id="1074" w:author="Bob Leck" w:date="2022-02-25T09:25:00Z">
        <w:r w:rsidR="007A6BC8" w:rsidRPr="00F8157B">
          <w:rPr>
            <w:szCs w:val="24"/>
            <w:lang w:val="en-US"/>
          </w:rPr>
          <w:t xml:space="preserve">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74FCEDD1" w14:textId="3F822CA7" w:rsidR="007A6BC8" w:rsidRPr="00F8157B" w:rsidRDefault="00DD62F0" w:rsidP="007A6BC8">
      <w:pPr>
        <w:rPr>
          <w:ins w:id="1075" w:author="Bob Leck" w:date="2022-02-25T09:25:00Z"/>
          <w:szCs w:val="24"/>
          <w:lang w:val="en-US"/>
        </w:rPr>
      </w:pPr>
      <w:ins w:id="1076" w:author="Bob Leck" w:date="2022-02-26T09:34:00Z">
        <w:r>
          <w:rPr>
            <w:szCs w:val="24"/>
            <w:lang w:val="en-US"/>
          </w:rPr>
          <w:t>M</w:t>
        </w:r>
      </w:ins>
      <w:ins w:id="1077" w:author="Bob Leck" w:date="2022-02-25T09:25:00Z">
        <w:r w:rsidR="007A6BC8" w:rsidRPr="00F8157B">
          <w:rPr>
            <w:szCs w:val="24"/>
            <w:lang w:val="en-US"/>
          </w:rPr>
          <w:t xml:space="preserve">any </w:t>
        </w:r>
      </w:ins>
      <w:ins w:id="1078" w:author="Bob Leck" w:date="2022-02-26T09:07:00Z">
        <w:r w:rsidR="00EC3D7A">
          <w:rPr>
            <w:szCs w:val="24"/>
            <w:lang w:val="en-US"/>
          </w:rPr>
          <w:t>AGILE-HF</w:t>
        </w:r>
      </w:ins>
      <w:ins w:id="1079" w:author="Bob Leck" w:date="2022-02-26T09:34:00Z">
        <w:r>
          <w:rPr>
            <w:szCs w:val="24"/>
            <w:lang w:val="en-US"/>
          </w:rPr>
          <w:t xml:space="preserve"> </w:t>
        </w:r>
      </w:ins>
      <w:ins w:id="1080" w:author="Bob Leck" w:date="2022-02-25T09:25:00Z">
        <w:r w:rsidR="007A6BC8" w:rsidRPr="00F8157B">
          <w:rPr>
            <w:szCs w:val="24"/>
            <w:lang w:val="en-US"/>
          </w:rPr>
          <w:t>nodes are constantly maneuvering, so they can join a “subnet” of the</w:t>
        </w:r>
      </w:ins>
      <w:ins w:id="1081" w:author="Bob Leck" w:date="2022-02-26T09:34:00Z">
        <w:r>
          <w:rPr>
            <w:szCs w:val="24"/>
            <w:lang w:val="en-US"/>
          </w:rPr>
          <w:t xml:space="preserve"> </w:t>
        </w:r>
      </w:ins>
      <w:ins w:id="1082" w:author="Bob Leck" w:date="2022-02-25T09:25:00Z">
        <w:r w:rsidR="007A6BC8" w:rsidRPr="00F8157B">
          <w:rPr>
            <w:szCs w:val="24"/>
            <w:lang w:val="en-US"/>
          </w:rPr>
          <w:t xml:space="preserve"> and use the extensibility described above and then later switch frequencies and join the secondary “sub-net” (or even a tertiary, should the second subnet also have dual connection to a third “sub-net”) </w:t>
        </w:r>
      </w:ins>
      <w:ins w:id="1083" w:author="Bob Leck" w:date="2022-02-26T09:36:00Z">
        <w:r>
          <w:rPr>
            <w:szCs w:val="24"/>
            <w:lang w:val="en-US"/>
          </w:rPr>
          <w:t xml:space="preserve">, This capability </w:t>
        </w:r>
      </w:ins>
      <w:ins w:id="1084" w:author="Bob Leck" w:date="2022-02-25T09:25:00Z">
        <w:r w:rsidR="007A6BC8" w:rsidRPr="00F8157B">
          <w:rPr>
            <w:szCs w:val="24"/>
            <w:lang w:val="en-US"/>
          </w:rPr>
          <w:t xml:space="preserve">to heighten it persistent connection within the </w:t>
        </w:r>
      </w:ins>
      <w:ins w:id="1085" w:author="Bob Leck" w:date="2022-02-26T09:35:00Z">
        <w:r>
          <w:rPr>
            <w:szCs w:val="24"/>
            <w:lang w:val="en-US"/>
          </w:rPr>
          <w:t xml:space="preserve">AGILE-HF Mesh Network </w:t>
        </w:r>
      </w:ins>
      <w:ins w:id="1086" w:author="Bob Leck" w:date="2022-02-26T09:36:00Z">
        <w:r>
          <w:rPr>
            <w:szCs w:val="24"/>
            <w:lang w:val="en-US"/>
          </w:rPr>
          <w:t xml:space="preserve">provides a high degree of </w:t>
        </w:r>
      </w:ins>
      <w:ins w:id="1087" w:author="Bob Leck" w:date="2022-02-25T09:25:00Z">
        <w:r w:rsidR="007A6BC8" w:rsidRPr="00F8157B">
          <w:rPr>
            <w:szCs w:val="24"/>
            <w:lang w:val="en-US"/>
          </w:rPr>
          <w:t xml:space="preserve"> </w:t>
        </w:r>
        <w:commentRangeStart w:id="1088"/>
        <w:r w:rsidR="007A6BC8" w:rsidRPr="00F8157B">
          <w:rPr>
            <w:szCs w:val="24"/>
            <w:lang w:val="en-US"/>
          </w:rPr>
          <w:t>“link durability.”</w:t>
        </w:r>
      </w:ins>
      <w:commentRangeEnd w:id="1088"/>
      <w:ins w:id="1089" w:author="Bob Leck" w:date="2022-02-26T09:37:00Z">
        <w:r>
          <w:rPr>
            <w:rStyle w:val="CommentReference"/>
          </w:rPr>
          <w:commentReference w:id="1088"/>
        </w:r>
      </w:ins>
    </w:p>
    <w:p w14:paraId="263C56D3" w14:textId="77777777" w:rsidR="007A6BC8" w:rsidRPr="00F8157B" w:rsidRDefault="007A6BC8" w:rsidP="007A6BC8">
      <w:pPr>
        <w:rPr>
          <w:ins w:id="1090" w:author="Bob Leck" w:date="2022-02-25T09:25:00Z"/>
          <w:szCs w:val="24"/>
          <w:lang w:val="en-US"/>
        </w:rPr>
      </w:pPr>
    </w:p>
    <w:p w14:paraId="73DBA5B4" w14:textId="04F80BBA" w:rsidR="007A6BC8" w:rsidRPr="00F8157B" w:rsidRDefault="00DD62F0" w:rsidP="007A6BC8">
      <w:pPr>
        <w:rPr>
          <w:ins w:id="1091" w:author="Bob Leck" w:date="2022-02-25T09:25:00Z"/>
          <w:szCs w:val="24"/>
          <w:lang w:val="en-US"/>
        </w:rPr>
      </w:pPr>
      <w:ins w:id="1092" w:author="Bob Leck" w:date="2022-02-26T09:38:00Z">
        <w:r>
          <w:rPr>
            <w:szCs w:val="24"/>
            <w:lang w:val="en-US"/>
          </w:rPr>
          <w:t>To help in understanding</w:t>
        </w:r>
      </w:ins>
      <w:ins w:id="1093" w:author="Bob Leck" w:date="2022-02-25T09:25:00Z">
        <w:r w:rsidR="007A6BC8" w:rsidRPr="00F8157B">
          <w:rPr>
            <w:szCs w:val="24"/>
            <w:lang w:val="en-US"/>
          </w:rPr>
          <w:t xml:space="preserve"> the depth of this </w:t>
        </w:r>
      </w:ins>
      <w:ins w:id="1094" w:author="Bob Leck" w:date="2022-02-26T09:38:00Z">
        <w:r>
          <w:rPr>
            <w:szCs w:val="24"/>
            <w:lang w:val="en-US"/>
          </w:rPr>
          <w:t>M</w:t>
        </w:r>
      </w:ins>
      <w:ins w:id="1095" w:author="Bob Leck" w:date="2022-02-25T09:25:00Z">
        <w:r w:rsidR="007A6BC8" w:rsidRPr="00F8157B">
          <w:rPr>
            <w:szCs w:val="24"/>
            <w:lang w:val="en-US"/>
          </w:rPr>
          <w:t xml:space="preserve">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w:t>
        </w:r>
        <w:r w:rsidR="007A6BC8" w:rsidRPr="00F8157B">
          <w:rPr>
            <w:szCs w:val="24"/>
            <w:lang w:val="en-US"/>
          </w:rPr>
          <w:lastRenderedPageBreak/>
          <w:t xml:space="preserve">your cell phone; and often direct or negotiate with your cell phone to switch frequencies and channel bandwidths. So the </w:t>
        </w:r>
      </w:ins>
      <w:ins w:id="1096" w:author="Bob Leck" w:date="2022-02-26T09:38:00Z">
        <w:r>
          <w:rPr>
            <w:szCs w:val="24"/>
            <w:lang w:val="en-US"/>
          </w:rPr>
          <w:t xml:space="preserve">AGILE- </w:t>
        </w:r>
      </w:ins>
      <w:ins w:id="1097" w:author="Bob Leck" w:date="2022-02-25T09:25:00Z">
        <w:r w:rsidR="007A6BC8" w:rsidRPr="00F8157B">
          <w:rPr>
            <w:szCs w:val="24"/>
            <w:lang w:val="en-US"/>
          </w:rPr>
          <w:t xml:space="preserve">HF Mesh network is not that much different than what keeps your informed and connected every day – except the </w:t>
        </w:r>
      </w:ins>
      <w:ins w:id="1098" w:author="Bob Leck" w:date="2022-02-26T09:39:00Z">
        <w:r>
          <w:rPr>
            <w:szCs w:val="24"/>
            <w:lang w:val="en-US"/>
          </w:rPr>
          <w:t>AGILE-HF Network</w:t>
        </w:r>
      </w:ins>
      <w:ins w:id="1099" w:author="Bob Leck" w:date="2022-02-25T09:25:00Z">
        <w:r w:rsidR="007A6BC8" w:rsidRPr="00F8157B">
          <w:rPr>
            <w:szCs w:val="24"/>
            <w:lang w:val="en-US"/>
          </w:rPr>
          <w:t xml:space="preserve"> is spanning hundreds or thousands of miles between nodes (a.k.a. towers) .</w:t>
        </w:r>
      </w:ins>
    </w:p>
    <w:p w14:paraId="23773472" w14:textId="4C94AF06" w:rsidR="007A6BC8" w:rsidRDefault="007A6BC8" w:rsidP="007A6BC8">
      <w:pPr>
        <w:rPr>
          <w:ins w:id="1100" w:author="Bob Leck" w:date="2022-02-26T09:41:00Z"/>
          <w:szCs w:val="24"/>
          <w:lang w:val="en-US"/>
        </w:rPr>
      </w:pPr>
      <w:ins w:id="1101" w:author="Bob Leck" w:date="2022-02-25T09:25:00Z">
        <w:r w:rsidRPr="00C33F79">
          <w:rPr>
            <w:szCs w:val="24"/>
            <w:lang w:val="en-US"/>
          </w:rPr>
          <w:t xml:space="preserve">Some potential applications of </w:t>
        </w:r>
      </w:ins>
      <w:ins w:id="1102" w:author="Bob Leck" w:date="2022-02-26T09:07:00Z">
        <w:r w:rsidR="00EC3D7A">
          <w:rPr>
            <w:szCs w:val="24"/>
            <w:lang w:val="en-US"/>
          </w:rPr>
          <w:t>AGILE-HF</w:t>
        </w:r>
      </w:ins>
      <w:ins w:id="1103" w:author="Bob Leck" w:date="2022-02-25T09:25:00Z">
        <w:r w:rsidRPr="00C33F79">
          <w:rPr>
            <w:szCs w:val="24"/>
            <w:lang w:val="en-US"/>
          </w:rPr>
          <w:t xml:space="preserve"> communication and data systems include:</w:t>
        </w:r>
        <w:r>
          <w:rPr>
            <w:szCs w:val="24"/>
            <w:lang w:val="en-US"/>
          </w:rPr>
          <w:t xml:space="preserve"> </w:t>
        </w:r>
        <w:r w:rsidRPr="001F3818">
          <w:rPr>
            <w:szCs w:val="24"/>
            <w:lang w:val="en-US"/>
          </w:rPr>
          <w:t>safe SeaNet reporting (ISPS);fishery catch reporting</w:t>
        </w:r>
        <w:r>
          <w:rPr>
            <w:szCs w:val="24"/>
            <w:lang w:val="en-US"/>
          </w:rPr>
          <w:t xml:space="preserve">, </w:t>
        </w:r>
        <w:r w:rsidRPr="001F3818">
          <w:rPr>
            <w:szCs w:val="24"/>
            <w:lang w:val="en-US"/>
          </w:rPr>
          <w:t>fishing boat position and movement reporting</w:t>
        </w:r>
        <w:r>
          <w:rPr>
            <w:szCs w:val="24"/>
            <w:lang w:val="en-US"/>
          </w:rPr>
          <w:t xml:space="preserve">, real-time </w:t>
        </w:r>
        <w:r w:rsidRPr="001F3818">
          <w:rPr>
            <w:szCs w:val="24"/>
            <w:lang w:val="en-US"/>
          </w:rPr>
          <w:t>weather maps;</w:t>
        </w:r>
        <w:r>
          <w:rPr>
            <w:szCs w:val="24"/>
            <w:lang w:val="en-US"/>
          </w:rPr>
          <w:t xml:space="preserve"> </w:t>
        </w:r>
        <w:r w:rsidRPr="001F3818">
          <w:rPr>
            <w:szCs w:val="24"/>
            <w:lang w:val="en-US"/>
          </w:rPr>
          <w:t>general electronic mail;</w:t>
        </w:r>
        <w:r>
          <w:rPr>
            <w:szCs w:val="24"/>
            <w:lang w:val="en-US"/>
          </w:rPr>
          <w:t xml:space="preserve"> </w:t>
        </w:r>
        <w:r w:rsidRPr="001F3818">
          <w:rPr>
            <w:szCs w:val="24"/>
            <w:lang w:val="en-US"/>
          </w:rPr>
          <w:t>messages to the ship’s agent, the pilot or harbor authorities;</w:t>
        </w:r>
        <w:r>
          <w:rPr>
            <w:szCs w:val="24"/>
            <w:lang w:val="en-US"/>
          </w:rPr>
          <w:t xml:space="preserve"> </w:t>
        </w:r>
        <w:r w:rsidRPr="001F3818">
          <w:rPr>
            <w:szCs w:val="24"/>
            <w:lang w:val="en-US"/>
          </w:rPr>
          <w:t>banking terminals</w:t>
        </w:r>
        <w:r>
          <w:rPr>
            <w:szCs w:val="24"/>
            <w:lang w:val="en-US"/>
          </w:rPr>
          <w:t xml:space="preserve"> (e</w:t>
        </w:r>
        <w:r w:rsidRPr="001F3818">
          <w:rPr>
            <w:szCs w:val="24"/>
            <w:lang w:val="en-US"/>
          </w:rPr>
          <w:t>specially on passenger ships</w:t>
        </w:r>
        <w:r>
          <w:rPr>
            <w:szCs w:val="24"/>
            <w:lang w:val="en-US"/>
          </w:rPr>
          <w:t xml:space="preserve">),  </w:t>
        </w:r>
        <w:r w:rsidRPr="001F3818">
          <w:rPr>
            <w:szCs w:val="24"/>
            <w:lang w:val="en-US"/>
          </w:rPr>
          <w:t>safety-related information</w:t>
        </w:r>
        <w:r>
          <w:rPr>
            <w:szCs w:val="24"/>
            <w:lang w:val="en-US"/>
          </w:rPr>
          <w:t xml:space="preserve">, </w:t>
        </w:r>
        <w:r w:rsidRPr="001F3818">
          <w:rPr>
            <w:szCs w:val="24"/>
            <w:lang w:val="en-US"/>
          </w:rPr>
          <w:t>telemetry information</w:t>
        </w:r>
        <w:r>
          <w:rPr>
            <w:szCs w:val="24"/>
            <w:lang w:val="en-US"/>
          </w:rPr>
          <w:t xml:space="preserve">, </w:t>
        </w:r>
        <w:r w:rsidRPr="001F3818">
          <w:rPr>
            <w:szCs w:val="24"/>
            <w:lang w:val="en-US"/>
          </w:rPr>
          <w:t>updating of electronic maps</w:t>
        </w:r>
        <w:r>
          <w:rPr>
            <w:szCs w:val="24"/>
            <w:lang w:val="en-US"/>
          </w:rPr>
          <w:t xml:space="preserve">, </w:t>
        </w:r>
        <w:r w:rsidRPr="001F3818">
          <w:rPr>
            <w:szCs w:val="24"/>
            <w:lang w:val="en-US"/>
          </w:rPr>
          <w:t>.</w:t>
        </w:r>
        <w:r>
          <w:rPr>
            <w:szCs w:val="24"/>
            <w:lang w:val="en-US"/>
          </w:rPr>
          <w:t>s</w:t>
        </w:r>
        <w:r w:rsidRPr="001F3818">
          <w:rPr>
            <w:szCs w:val="24"/>
            <w:lang w:val="en-US"/>
          </w:rPr>
          <w:t>hip to ship communication</w:t>
        </w:r>
        <w:r>
          <w:rPr>
            <w:szCs w:val="24"/>
            <w:lang w:val="en-US"/>
          </w:rPr>
          <w:t>, sh</w:t>
        </w:r>
        <w:r w:rsidRPr="001F3818">
          <w:rPr>
            <w:szCs w:val="24"/>
            <w:lang w:val="en-US"/>
          </w:rPr>
          <w:t xml:space="preserve">ip to </w:t>
        </w:r>
        <w:r>
          <w:rPr>
            <w:szCs w:val="24"/>
            <w:lang w:val="en-US"/>
          </w:rPr>
          <w:t>s</w:t>
        </w:r>
        <w:r w:rsidRPr="001F3818">
          <w:rPr>
            <w:szCs w:val="24"/>
            <w:lang w:val="en-US"/>
          </w:rPr>
          <w:t>hore communication</w:t>
        </w:r>
        <w:r>
          <w:rPr>
            <w:szCs w:val="24"/>
            <w:lang w:val="en-US"/>
          </w:rPr>
          <w:t>, ship to aircraft, aircraft to ship, aircraft to shore, aircraft location and telemetry, emergency services and  disaster management.</w:t>
        </w:r>
      </w:ins>
      <w:ins w:id="1104" w:author="Bob Leck" w:date="2022-02-25T16:03:00Z">
        <w:r w:rsidR="002B5766" w:rsidRPr="002B5766">
          <w:t xml:space="preserve"> </w:t>
        </w:r>
        <w:r w:rsidR="002B5766">
          <w:t xml:space="preserve">AGILE-HF Networks can also </w:t>
        </w:r>
        <w:r w:rsidR="002B5766" w:rsidRPr="002B5766">
          <w:rPr>
            <w:szCs w:val="24"/>
            <w:lang w:val="en-US"/>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t>
        </w:r>
      </w:ins>
      <w:ins w:id="1105" w:author="Bob Leck" w:date="2022-02-26T09:41:00Z">
        <w:r w:rsidR="00DD62F0">
          <w:rPr>
            <w:szCs w:val="24"/>
            <w:lang w:val="en-US"/>
          </w:rPr>
          <w:t>.</w:t>
        </w:r>
      </w:ins>
    </w:p>
    <w:p w14:paraId="7F0B489A" w14:textId="2928FD84" w:rsidR="00DD62F0" w:rsidRDefault="00DD62F0" w:rsidP="007A6BC8">
      <w:pPr>
        <w:rPr>
          <w:ins w:id="1106" w:author="Bob Leck" w:date="2022-02-25T09:25:00Z"/>
          <w:szCs w:val="24"/>
          <w:lang w:val="en-US"/>
        </w:rPr>
      </w:pPr>
      <w:ins w:id="1107" w:author="Bob Leck" w:date="2022-02-26T09:41:00Z">
        <w:r>
          <w:rPr>
            <w:szCs w:val="24"/>
            <w:lang w:val="en-US"/>
          </w:rPr>
          <w:t>Descriptons of HF Token Mesh</w:t>
        </w:r>
      </w:ins>
      <w:ins w:id="1108" w:author="Bob Leck" w:date="2022-02-28T09:54:00Z">
        <w:r w:rsidR="007E4789">
          <w:rPr>
            <w:szCs w:val="24"/>
            <w:lang w:val="en-US"/>
          </w:rPr>
          <w:t xml:space="preserve"> and </w:t>
        </w:r>
      </w:ins>
      <w:ins w:id="1109" w:author="Bob Leck" w:date="2022-02-26T09:41:00Z">
        <w:r>
          <w:rPr>
            <w:szCs w:val="24"/>
            <w:lang w:val="en-US"/>
          </w:rPr>
          <w:t>HF ALE M</w:t>
        </w:r>
      </w:ins>
      <w:ins w:id="1110" w:author="Bob Leck" w:date="2022-02-26T09:42:00Z">
        <w:r>
          <w:rPr>
            <w:szCs w:val="24"/>
            <w:lang w:val="en-US"/>
          </w:rPr>
          <w:t>esh</w:t>
        </w:r>
        <w:r w:rsidR="008F2356">
          <w:rPr>
            <w:szCs w:val="24"/>
            <w:lang w:val="en-US"/>
          </w:rPr>
          <w:t xml:space="preserve"> can be found in Appendix </w:t>
        </w:r>
      </w:ins>
      <w:ins w:id="1111" w:author="Bob Leck" w:date="2022-02-28T09:54:00Z">
        <w:r w:rsidR="007E4789">
          <w:rPr>
            <w:szCs w:val="24"/>
            <w:lang w:val="en-US"/>
          </w:rPr>
          <w:t>T</w:t>
        </w:r>
      </w:ins>
      <w:ins w:id="1112" w:author="Bob Leck" w:date="2022-02-26T09:42:00Z">
        <w:r w:rsidR="008F2356">
          <w:rPr>
            <w:szCs w:val="24"/>
            <w:lang w:val="en-US"/>
          </w:rPr>
          <w:t>echnical characteristics of   HF and AG</w:t>
        </w:r>
      </w:ins>
      <w:ins w:id="1113" w:author="Bob Leck" w:date="2022-02-26T09:43:00Z">
        <w:r w:rsidR="008F2356">
          <w:rPr>
            <w:szCs w:val="24"/>
            <w:lang w:val="en-US"/>
          </w:rPr>
          <w:t xml:space="preserve">ILE-HF systems can be found in Appendix 1. </w:t>
        </w:r>
      </w:ins>
    </w:p>
    <w:p w14:paraId="5483A74B" w14:textId="25DB376A" w:rsidR="00255390" w:rsidRPr="00255390" w:rsidDel="007A6BC8" w:rsidRDefault="00986233" w:rsidP="007A6BC8">
      <w:pPr>
        <w:rPr>
          <w:del w:id="1114" w:author="Bob Leck" w:date="2022-02-25T09:28:00Z"/>
          <w:lang w:val="en-US"/>
        </w:rPr>
      </w:pPr>
      <w:del w:id="1115" w:author="Bob Leck" w:date="2022-02-25T09:28:00Z">
        <w:r w:rsidRPr="00F915D7" w:rsidDel="007A6BC8">
          <w:rPr>
            <w:lang w:val="fr-FR"/>
          </w:rPr>
          <w:fldChar w:fldCharType="begin"/>
        </w:r>
        <w:r w:rsidRPr="00F915D7" w:rsidDel="007A6BC8">
          <w:rPr>
            <w:lang w:val="fr-FR"/>
          </w:rPr>
          <w:fldChar w:fldCharType="end"/>
        </w:r>
      </w:del>
    </w:p>
    <w:p w14:paraId="59B5DA10" w14:textId="3AAF0A86" w:rsidR="00801CF4" w:rsidRPr="00801CF4" w:rsidRDefault="00801CF4" w:rsidP="00801CF4">
      <w:pPr>
        <w:pStyle w:val="Heading1"/>
        <w:rPr>
          <w:lang w:val="en-US"/>
        </w:rPr>
      </w:pPr>
      <w:del w:id="1116" w:author="Bob Leck" w:date="2022-02-26T09:40:00Z">
        <w:r w:rsidRPr="00801CF4" w:rsidDel="00DD62F0">
          <w:rPr>
            <w:lang w:val="en-US"/>
          </w:rPr>
          <w:delText>4</w:delText>
        </w:r>
      </w:del>
      <w:ins w:id="1117" w:author="Bob Leck" w:date="2022-03-01T10:46:00Z">
        <w:r w:rsidR="00EF6B70">
          <w:rPr>
            <w:lang w:val="en-US"/>
          </w:rPr>
          <w:t>7.0</w:t>
        </w:r>
      </w:ins>
      <w:r w:rsidRPr="00801CF4">
        <w:rPr>
          <w:lang w:val="en-US"/>
        </w:rPr>
        <w:tab/>
        <w:t>Conclusions</w:t>
      </w:r>
    </w:p>
    <w:p w14:paraId="307B6E48" w14:textId="77777777" w:rsidR="00801CF4" w:rsidRPr="00A614F0" w:rsidRDefault="00801CF4" w:rsidP="008C4225">
      <w:r w:rsidRPr="00A614F0">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A428B2A" w14:textId="77777777" w:rsidR="00801CF4" w:rsidRPr="00A614F0" w:rsidRDefault="00801CF4" w:rsidP="00801CF4">
      <w:r w:rsidRPr="00A614F0">
        <w:t xml:space="preserve">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w:t>
      </w:r>
      <w:r w:rsidRPr="00A614F0" w:rsidDel="000E2ABF">
        <w:t>i</w:t>
      </w:r>
      <w:r w:rsidRPr="00A614F0">
        <w:t>n cases where multiple routing options are necessary to maintain quality of service, a single-relay routing mechanism should be useful.</w:t>
      </w:r>
    </w:p>
    <w:p w14:paraId="35E176EB" w14:textId="77AA21FE" w:rsidR="00801CF4" w:rsidRDefault="00801CF4" w:rsidP="00801CF4">
      <w:pPr>
        <w:rPr>
          <w:ins w:id="1118" w:author="Bob Leck" w:date="2022-02-28T09:56:00Z"/>
        </w:rPr>
      </w:pPr>
      <w:r w:rsidRPr="00A614F0">
        <w:t xml:space="preserve">When multiple HF nodes wish to share a channel for efficient one-to-many as well as one-to-one communications, a channel access protocol is needed. </w:t>
      </w:r>
      <w:ins w:id="1119" w:author="Bob Leck" w:date="2022-02-24T13:33:00Z">
        <w:r w:rsidR="00B624FE">
          <w:t xml:space="preserve">Token Ring Mesh and </w:t>
        </w:r>
      </w:ins>
      <w:ins w:id="1120" w:author="Bob Leck" w:date="2022-02-24T13:34:00Z">
        <w:r w:rsidR="00B624FE">
          <w:t xml:space="preserve">ALE </w:t>
        </w:r>
      </w:ins>
      <w:ins w:id="1121" w:author="Bob Leck" w:date="2022-02-24T13:35:00Z">
        <w:r w:rsidR="00B624FE">
          <w:t>Mesh networks can provide this capa</w:t>
        </w:r>
      </w:ins>
      <w:ins w:id="1122" w:author="Bob Leck" w:date="2022-02-24T13:36:00Z">
        <w:r w:rsidR="00B624FE">
          <w:t xml:space="preserve">bility. </w:t>
        </w:r>
      </w:ins>
      <w:del w:id="1123" w:author="Bob Leck" w:date="2022-02-24T13:36:00Z">
        <w:r w:rsidRPr="00A614F0" w:rsidDel="00B624FE">
          <w:delText>One approach uses a token passing protocol.</w:delText>
        </w:r>
      </w:del>
      <w:r w:rsidRPr="00A614F0">
        <w:t xml:space="preserve"> The narrow-bandwidth, high-delay, and high-loss characteristics of the HF channel place especially stringent requirements on such a protocol.</w:t>
      </w:r>
    </w:p>
    <w:p w14:paraId="26C48D41" w14:textId="77777777" w:rsidR="007E4789" w:rsidRDefault="00B624FE" w:rsidP="007E4789">
      <w:pPr>
        <w:rPr>
          <w:ins w:id="1124" w:author="Bob Leck" w:date="2022-02-28T09:56:00Z"/>
        </w:rPr>
      </w:pPr>
      <w:ins w:id="1125" w:author="Bob Leck" w:date="2022-02-24T13:37:00Z">
        <w:r w:rsidRPr="00B624FE">
          <w: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ins>
    </w:p>
    <w:p w14:paraId="0FA23EB2" w14:textId="45AFC070" w:rsidR="007E4789" w:rsidRDefault="007E4789" w:rsidP="007E4789">
      <w:pPr>
        <w:rPr>
          <w:ins w:id="1126" w:author="Bob Leck" w:date="2022-02-28T09:56:00Z"/>
        </w:rPr>
      </w:pPr>
    </w:p>
    <w:p w14:paraId="02765245" w14:textId="76DCB719" w:rsidR="007E4789" w:rsidRDefault="007E4789" w:rsidP="007E4789">
      <w:pPr>
        <w:rPr>
          <w:ins w:id="1127" w:author="Bob Leck" w:date="2022-02-28T09:56:00Z"/>
        </w:rPr>
      </w:pPr>
      <w:ins w:id="1128" w:author="Bob Leck" w:date="2022-02-28T09:56:00Z">
        <w:r>
          <w:lastRenderedPageBreak/>
          <w:t>AGILE-H</w:t>
        </w:r>
      </w:ins>
      <w:ins w:id="1129" w:author="Bob Leck" w:date="2022-02-28T09:57:00Z">
        <w:r>
          <w:t xml:space="preserve">F Mesh  Networks </w:t>
        </w:r>
      </w:ins>
      <w:ins w:id="1130" w:author="Bob Leck" w:date="2022-02-28T10:20:00Z">
        <w:r w:rsidR="006E4185">
          <w:t>will provide improvement</w:t>
        </w:r>
      </w:ins>
      <w:ins w:id="1131" w:author="Bob Leck" w:date="2022-02-28T10:24:00Z">
        <w:r w:rsidR="006E4185">
          <w:t>s</w:t>
        </w:r>
      </w:ins>
      <w:ins w:id="1132" w:author="Bob Leck" w:date="2022-02-28T10:20:00Z">
        <w:r w:rsidR="006E4185">
          <w:t xml:space="preserve"> in system through</w:t>
        </w:r>
      </w:ins>
      <w:ins w:id="1133" w:author="Bob Leck" w:date="2022-02-28T10:21:00Z">
        <w:r w:rsidR="006E4185">
          <w:t>put from a network and a users perspective.</w:t>
        </w:r>
      </w:ins>
      <w:ins w:id="1134" w:author="Bob Leck" w:date="2022-02-28T10:24:00Z">
        <w:r w:rsidR="006E4185">
          <w:rPr>
            <w:rStyle w:val="FootnoteReference"/>
          </w:rPr>
          <w:footnoteReference w:id="6"/>
        </w:r>
      </w:ins>
    </w:p>
    <w:p w14:paraId="3C3060EF" w14:textId="6232B027" w:rsidR="002B5766" w:rsidRPr="009E45D0" w:rsidRDefault="002B5766">
      <w:pPr>
        <w:jc w:val="center"/>
        <w:rPr>
          <w:ins w:id="1138" w:author="Bob Leck" w:date="2022-02-25T16:00:00Z"/>
          <w:b/>
          <w:bCs/>
          <w:rPrChange w:id="1139" w:author="Bob Leck" w:date="2022-02-25T16:08:00Z">
            <w:rPr>
              <w:ins w:id="1140" w:author="Bob Leck" w:date="2022-02-25T16:00:00Z"/>
            </w:rPr>
          </w:rPrChange>
        </w:rPr>
        <w:pPrChange w:id="1141" w:author="Bob Leck" w:date="2022-02-28T09:58:00Z">
          <w:pPr/>
        </w:pPrChange>
      </w:pPr>
      <w:ins w:id="1142" w:author="Bob Leck" w:date="2022-02-25T16:00:00Z">
        <w:r>
          <w:br w:type="page"/>
        </w:r>
        <w:r w:rsidRPr="009E45D0">
          <w:rPr>
            <w:b/>
            <w:bCs/>
            <w:rPrChange w:id="1143" w:author="Bob Leck" w:date="2022-02-25T16:08:00Z">
              <w:rPr/>
            </w:rPrChange>
          </w:rPr>
          <w:lastRenderedPageBreak/>
          <w:t>Appendix 1</w:t>
        </w:r>
      </w:ins>
    </w:p>
    <w:p w14:paraId="391E371F" w14:textId="78AC1847" w:rsidR="002B5766" w:rsidRPr="009E45D0" w:rsidRDefault="002B5766">
      <w:pPr>
        <w:jc w:val="center"/>
        <w:rPr>
          <w:ins w:id="1144" w:author="Bob Leck" w:date="2022-02-25T16:00:00Z"/>
          <w:b/>
          <w:bCs/>
          <w:rPrChange w:id="1145" w:author="Bob Leck" w:date="2022-02-25T16:08:00Z">
            <w:rPr>
              <w:ins w:id="1146" w:author="Bob Leck" w:date="2022-02-25T16:00:00Z"/>
            </w:rPr>
          </w:rPrChange>
        </w:rPr>
        <w:pPrChange w:id="1147" w:author="Bob Leck" w:date="2022-02-28T09:58:00Z">
          <w:pPr/>
        </w:pPrChange>
      </w:pPr>
      <w:ins w:id="1148" w:author="Bob Leck" w:date="2022-02-25T16:01:00Z">
        <w:r w:rsidRPr="009E45D0">
          <w:rPr>
            <w:b/>
            <w:bCs/>
            <w:rPrChange w:id="1149" w:author="Bob Leck" w:date="2022-02-25T16:08:00Z">
              <w:rPr/>
            </w:rPrChange>
          </w:rPr>
          <w:t xml:space="preserve">Typical </w:t>
        </w:r>
      </w:ins>
      <w:bookmarkStart w:id="1150" w:name="_Hlk97022388"/>
      <w:ins w:id="1151" w:author="Bob Leck" w:date="2022-02-28T09:58:00Z">
        <w:r w:rsidR="007E4789">
          <w:rPr>
            <w:b/>
            <w:bCs/>
          </w:rPr>
          <w:t xml:space="preserve">HF, </w:t>
        </w:r>
      </w:ins>
      <w:ins w:id="1152" w:author="Bob Leck" w:date="2022-02-25T16:01:00Z">
        <w:r w:rsidRPr="009E45D0">
          <w:rPr>
            <w:b/>
            <w:bCs/>
            <w:rPrChange w:id="1153" w:author="Bob Leck" w:date="2022-02-25T16:08:00Z">
              <w:rPr/>
            </w:rPrChange>
          </w:rPr>
          <w:t>Di</w:t>
        </w:r>
      </w:ins>
      <w:ins w:id="1154" w:author="Bob Leck" w:date="2022-02-28T09:58:00Z">
        <w:r w:rsidR="007E4789">
          <w:rPr>
            <w:b/>
            <w:bCs/>
          </w:rPr>
          <w:t>gi</w:t>
        </w:r>
      </w:ins>
      <w:ins w:id="1155" w:author="Bob Leck" w:date="2022-02-25T16:01:00Z">
        <w:r w:rsidRPr="009E45D0">
          <w:rPr>
            <w:b/>
            <w:bCs/>
            <w:rPrChange w:id="1156" w:author="Bob Leck" w:date="2022-02-25T16:08:00Z">
              <w:rPr/>
            </w:rPrChange>
          </w:rPr>
          <w:t>tal HF and AGILE-HF Technical Characteristics</w:t>
        </w:r>
      </w:ins>
      <w:bookmarkEnd w:id="1150"/>
    </w:p>
    <w:p w14:paraId="26DC686F" w14:textId="6F3AB726" w:rsidR="002B5766" w:rsidRDefault="002B5766" w:rsidP="00801CF4">
      <w:pPr>
        <w:rPr>
          <w:ins w:id="1157" w:author="Bob Leck" w:date="2022-02-25T16:00:00Z"/>
        </w:rPr>
      </w:pPr>
    </w:p>
    <w:p w14:paraId="7F7053D7" w14:textId="77777777" w:rsidR="002B5766" w:rsidRPr="00A614F0" w:rsidRDefault="002B5766" w:rsidP="002B5766">
      <w:pPr>
        <w:rPr>
          <w:ins w:id="1158" w:author="Bob Leck" w:date="2022-02-25T16:00:00Z"/>
        </w:rPr>
      </w:pPr>
    </w:p>
    <w:p w14:paraId="05393E00" w14:textId="77777777" w:rsidR="002B5766" w:rsidRPr="00CF2F9A" w:rsidRDefault="002B5766" w:rsidP="002B5766">
      <w:pPr>
        <w:rPr>
          <w:ins w:id="1159" w:author="Bob Leck" w:date="2022-02-25T16:00:00Z"/>
          <w:lang w:val="en-US"/>
        </w:rPr>
      </w:pPr>
      <w:commentRangeStart w:id="1160"/>
      <w:ins w:id="1161" w:author="Bob Leck" w:date="2022-02-25T16:00:00Z">
        <w:r>
          <w:rPr>
            <w:lang w:val="en-US"/>
          </w:rPr>
          <w:t>System characteristics have been summarized here . Detailed characteristics can be found in ITU-R M.1762</w:t>
        </w:r>
        <w:commentRangeEnd w:id="1160"/>
        <w:r>
          <w:rPr>
            <w:rStyle w:val="CommentReference"/>
          </w:rPr>
          <w:commentReference w:id="1160"/>
        </w:r>
        <w:r>
          <w:rPr>
            <w:lang w:val="en-US"/>
          </w:rPr>
          <w:t>.</w:t>
        </w:r>
      </w:ins>
    </w:p>
    <w:p w14:paraId="000C300A" w14:textId="77777777" w:rsidR="002B5766" w:rsidRPr="00801CF4" w:rsidRDefault="002B5766" w:rsidP="002B5766">
      <w:pPr>
        <w:pStyle w:val="TableNo"/>
        <w:rPr>
          <w:ins w:id="1162" w:author="Bob Leck" w:date="2022-02-25T16:00:00Z"/>
          <w:lang w:val="en-US"/>
        </w:rPr>
      </w:pPr>
      <w:ins w:id="1163" w:author="Bob Leck" w:date="2022-02-25T16:00:00Z">
        <w:r w:rsidRPr="00801CF4">
          <w:rPr>
            <w:lang w:val="en-US"/>
          </w:rPr>
          <w:t>TABLE 1</w:t>
        </w:r>
      </w:ins>
    </w:p>
    <w:p w14:paraId="6E9B9F49" w14:textId="29A9139C" w:rsidR="002B5766" w:rsidRPr="00801CF4" w:rsidRDefault="002B5766" w:rsidP="002B5766">
      <w:pPr>
        <w:pStyle w:val="Tabletitle"/>
        <w:rPr>
          <w:ins w:id="1164" w:author="Bob Leck" w:date="2022-02-25T16:00:00Z"/>
          <w:lang w:val="en-US"/>
        </w:rPr>
      </w:pPr>
      <w:ins w:id="1165" w:author="Bob Leck" w:date="2022-02-25T16:00:00Z">
        <w:r w:rsidRPr="00801CF4">
          <w:rPr>
            <w:lang w:val="en-US"/>
          </w:rPr>
          <w:t>Characteristics of digital HF radiocommunication systems</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6"/>
        <w:gridCol w:w="2155"/>
        <w:gridCol w:w="2018"/>
        <w:gridCol w:w="2410"/>
      </w:tblGrid>
      <w:tr w:rsidR="002B5766" w:rsidRPr="00A614F0" w14:paraId="30935924" w14:textId="77777777" w:rsidTr="00DB1CE5">
        <w:trPr>
          <w:jc w:val="center"/>
          <w:ins w:id="1166" w:author="Bob Leck" w:date="2022-02-25T16:00:00Z"/>
        </w:trPr>
        <w:tc>
          <w:tcPr>
            <w:tcW w:w="2808" w:type="dxa"/>
            <w:vMerge w:val="restart"/>
            <w:shd w:val="clear" w:color="auto" w:fill="auto"/>
            <w:vAlign w:val="center"/>
          </w:tcPr>
          <w:p w14:paraId="633AA170" w14:textId="77777777" w:rsidR="002B5766" w:rsidRPr="00A614F0" w:rsidRDefault="002B5766" w:rsidP="00DB1CE5">
            <w:pPr>
              <w:pStyle w:val="Tablehead"/>
              <w:rPr>
                <w:ins w:id="1167" w:author="Bob Leck" w:date="2022-02-25T16:00:00Z"/>
              </w:rPr>
            </w:pPr>
            <w:ins w:id="1168" w:author="Bob Leck" w:date="2022-02-25T16:00:00Z">
              <w:r w:rsidRPr="00A614F0">
                <w:t>Parameter</w:t>
              </w:r>
            </w:ins>
          </w:p>
        </w:tc>
        <w:tc>
          <w:tcPr>
            <w:tcW w:w="6048" w:type="dxa"/>
            <w:gridSpan w:val="3"/>
            <w:shd w:val="clear" w:color="auto" w:fill="auto"/>
          </w:tcPr>
          <w:p w14:paraId="5B503F25" w14:textId="77777777" w:rsidR="002B5766" w:rsidRPr="00A614F0" w:rsidRDefault="002B5766" w:rsidP="00DB1CE5">
            <w:pPr>
              <w:pStyle w:val="Tablehead"/>
              <w:rPr>
                <w:ins w:id="1169" w:author="Bob Leck" w:date="2022-02-25T16:00:00Z"/>
              </w:rPr>
            </w:pPr>
            <w:ins w:id="1170" w:author="Bob Leck" w:date="2022-02-25T16:00:00Z">
              <w:r w:rsidRPr="00A614F0">
                <w:t>Propagation mode</w:t>
              </w:r>
            </w:ins>
          </w:p>
        </w:tc>
      </w:tr>
      <w:tr w:rsidR="002B5766" w:rsidRPr="00A614F0" w14:paraId="4B049394" w14:textId="77777777" w:rsidTr="00DB1CE5">
        <w:trPr>
          <w:jc w:val="center"/>
          <w:ins w:id="1171" w:author="Bob Leck" w:date="2022-02-25T16:00:00Z"/>
        </w:trPr>
        <w:tc>
          <w:tcPr>
            <w:tcW w:w="2808" w:type="dxa"/>
            <w:vMerge/>
            <w:shd w:val="clear" w:color="auto" w:fill="auto"/>
          </w:tcPr>
          <w:p w14:paraId="1FCF86BB" w14:textId="77777777" w:rsidR="002B5766" w:rsidRPr="00A614F0" w:rsidRDefault="002B5766" w:rsidP="00DB1CE5">
            <w:pPr>
              <w:pStyle w:val="Tablehead"/>
              <w:rPr>
                <w:ins w:id="1172" w:author="Bob Leck" w:date="2022-02-25T16:00:00Z"/>
              </w:rPr>
            </w:pPr>
          </w:p>
        </w:tc>
        <w:tc>
          <w:tcPr>
            <w:tcW w:w="1980" w:type="dxa"/>
            <w:vMerge w:val="restart"/>
            <w:shd w:val="clear" w:color="auto" w:fill="auto"/>
            <w:vAlign w:val="center"/>
          </w:tcPr>
          <w:p w14:paraId="777086CD" w14:textId="77777777" w:rsidR="002B5766" w:rsidRPr="00A614F0" w:rsidRDefault="002B5766" w:rsidP="00DB1CE5">
            <w:pPr>
              <w:pStyle w:val="Tablehead"/>
              <w:rPr>
                <w:ins w:id="1173" w:author="Bob Leck" w:date="2022-02-25T16:00:00Z"/>
              </w:rPr>
            </w:pPr>
            <w:ins w:id="1174" w:author="Bob Leck" w:date="2022-02-25T16:00:00Z">
              <w:r w:rsidRPr="00A614F0">
                <w:t>Ground wave</w:t>
              </w:r>
            </w:ins>
          </w:p>
        </w:tc>
        <w:tc>
          <w:tcPr>
            <w:tcW w:w="4068" w:type="dxa"/>
            <w:gridSpan w:val="2"/>
            <w:shd w:val="clear" w:color="auto" w:fill="auto"/>
          </w:tcPr>
          <w:p w14:paraId="32F062A1" w14:textId="77777777" w:rsidR="002B5766" w:rsidRPr="00A614F0" w:rsidRDefault="002B5766" w:rsidP="00DB1CE5">
            <w:pPr>
              <w:pStyle w:val="Tablehead"/>
              <w:rPr>
                <w:ins w:id="1175" w:author="Bob Leck" w:date="2022-02-25T16:00:00Z"/>
              </w:rPr>
            </w:pPr>
            <w:ins w:id="1176" w:author="Bob Leck" w:date="2022-02-25T16:00:00Z">
              <w:r w:rsidRPr="00A614F0">
                <w:t>Sky wave</w:t>
              </w:r>
            </w:ins>
          </w:p>
        </w:tc>
      </w:tr>
      <w:tr w:rsidR="002B5766" w:rsidRPr="00A614F0" w14:paraId="7EA059C7" w14:textId="77777777" w:rsidTr="00DB1CE5">
        <w:trPr>
          <w:jc w:val="center"/>
          <w:ins w:id="1177" w:author="Bob Leck" w:date="2022-02-25T16:00:00Z"/>
        </w:trPr>
        <w:tc>
          <w:tcPr>
            <w:tcW w:w="2808" w:type="dxa"/>
            <w:vMerge/>
            <w:shd w:val="clear" w:color="auto" w:fill="auto"/>
          </w:tcPr>
          <w:p w14:paraId="099E6D7C" w14:textId="77777777" w:rsidR="002B5766" w:rsidRPr="00A614F0" w:rsidRDefault="002B5766" w:rsidP="00DB1CE5">
            <w:pPr>
              <w:pStyle w:val="Tablehead"/>
              <w:rPr>
                <w:ins w:id="1178" w:author="Bob Leck" w:date="2022-02-25T16:00:00Z"/>
              </w:rPr>
            </w:pPr>
          </w:p>
        </w:tc>
        <w:tc>
          <w:tcPr>
            <w:tcW w:w="1980" w:type="dxa"/>
            <w:vMerge/>
            <w:shd w:val="clear" w:color="auto" w:fill="auto"/>
          </w:tcPr>
          <w:p w14:paraId="1DDAE3EC" w14:textId="77777777" w:rsidR="002B5766" w:rsidRPr="00A614F0" w:rsidRDefault="002B5766" w:rsidP="00DB1CE5">
            <w:pPr>
              <w:pStyle w:val="Tablehead"/>
              <w:rPr>
                <w:ins w:id="1179" w:author="Bob Leck" w:date="2022-02-25T16:00:00Z"/>
              </w:rPr>
            </w:pPr>
          </w:p>
        </w:tc>
        <w:tc>
          <w:tcPr>
            <w:tcW w:w="1854" w:type="dxa"/>
            <w:shd w:val="clear" w:color="auto" w:fill="auto"/>
          </w:tcPr>
          <w:p w14:paraId="71669F36" w14:textId="77777777" w:rsidR="002B5766" w:rsidRPr="00A614F0" w:rsidRDefault="002B5766" w:rsidP="00DB1CE5">
            <w:pPr>
              <w:pStyle w:val="Tablehead"/>
              <w:rPr>
                <w:ins w:id="1180" w:author="Bob Leck" w:date="2022-02-25T16:00:00Z"/>
              </w:rPr>
            </w:pPr>
            <w:ins w:id="1181" w:author="Bob Leck" w:date="2022-02-25T16:00:00Z">
              <w:r w:rsidRPr="00A614F0">
                <w:t>NVIS</w:t>
              </w:r>
            </w:ins>
          </w:p>
        </w:tc>
        <w:tc>
          <w:tcPr>
            <w:tcW w:w="2214" w:type="dxa"/>
            <w:shd w:val="clear" w:color="auto" w:fill="auto"/>
          </w:tcPr>
          <w:p w14:paraId="08F6C997" w14:textId="77777777" w:rsidR="002B5766" w:rsidRPr="00A614F0" w:rsidRDefault="002B5766" w:rsidP="00DB1CE5">
            <w:pPr>
              <w:pStyle w:val="Tablehead"/>
              <w:rPr>
                <w:ins w:id="1182" w:author="Bob Leck" w:date="2022-02-25T16:00:00Z"/>
              </w:rPr>
            </w:pPr>
            <w:ins w:id="1183" w:author="Bob Leck" w:date="2022-02-25T16:00:00Z">
              <w:r w:rsidRPr="00A614F0">
                <w:t>Oblique incidence</w:t>
              </w:r>
            </w:ins>
          </w:p>
        </w:tc>
      </w:tr>
      <w:tr w:rsidR="002B5766" w:rsidRPr="00A614F0" w14:paraId="5894A622" w14:textId="77777777" w:rsidTr="00DB1CE5">
        <w:trPr>
          <w:jc w:val="center"/>
          <w:ins w:id="1184" w:author="Bob Leck" w:date="2022-02-25T16:00:00Z"/>
        </w:trPr>
        <w:tc>
          <w:tcPr>
            <w:tcW w:w="2808" w:type="dxa"/>
            <w:shd w:val="clear" w:color="auto" w:fill="auto"/>
          </w:tcPr>
          <w:p w14:paraId="68A122C6" w14:textId="77777777" w:rsidR="002B5766" w:rsidRPr="00A614F0" w:rsidRDefault="002B5766" w:rsidP="00DB1CE5">
            <w:pPr>
              <w:pStyle w:val="Tabletext"/>
              <w:jc w:val="left"/>
              <w:rPr>
                <w:ins w:id="1185" w:author="Bob Leck" w:date="2022-02-25T16:00:00Z"/>
              </w:rPr>
            </w:pPr>
            <w:ins w:id="1186" w:author="Bob Leck" w:date="2022-02-25T16:00:00Z">
              <w:r w:rsidRPr="00A614F0">
                <w:t>Frequency band (MHz)</w:t>
              </w:r>
            </w:ins>
          </w:p>
        </w:tc>
        <w:tc>
          <w:tcPr>
            <w:tcW w:w="1980" w:type="dxa"/>
            <w:shd w:val="clear" w:color="auto" w:fill="auto"/>
          </w:tcPr>
          <w:p w14:paraId="08BFECF6" w14:textId="77777777" w:rsidR="002B5766" w:rsidRPr="00A614F0" w:rsidRDefault="002B5766" w:rsidP="00DB1CE5">
            <w:pPr>
              <w:pStyle w:val="Tabletext"/>
              <w:jc w:val="center"/>
              <w:rPr>
                <w:ins w:id="1187" w:author="Bob Leck" w:date="2022-02-25T16:00:00Z"/>
              </w:rPr>
            </w:pPr>
            <w:ins w:id="1188" w:author="Bob Leck" w:date="2022-02-25T16:00:00Z">
              <w:r w:rsidRPr="00A614F0">
                <w:t>2-10</w:t>
              </w:r>
            </w:ins>
          </w:p>
        </w:tc>
        <w:tc>
          <w:tcPr>
            <w:tcW w:w="1854" w:type="dxa"/>
            <w:shd w:val="clear" w:color="auto" w:fill="auto"/>
          </w:tcPr>
          <w:p w14:paraId="45F2437A" w14:textId="77777777" w:rsidR="002B5766" w:rsidRPr="00A614F0" w:rsidRDefault="002B5766" w:rsidP="00DB1CE5">
            <w:pPr>
              <w:pStyle w:val="Tabletext"/>
              <w:jc w:val="center"/>
              <w:rPr>
                <w:ins w:id="1189" w:author="Bob Leck" w:date="2022-02-25T16:00:00Z"/>
              </w:rPr>
            </w:pPr>
            <w:ins w:id="1190" w:author="Bob Leck" w:date="2022-02-25T16:00:00Z">
              <w:r w:rsidRPr="00A614F0">
                <w:t>2-10</w:t>
              </w:r>
            </w:ins>
          </w:p>
        </w:tc>
        <w:tc>
          <w:tcPr>
            <w:tcW w:w="2214" w:type="dxa"/>
            <w:shd w:val="clear" w:color="auto" w:fill="auto"/>
          </w:tcPr>
          <w:p w14:paraId="7A137C4E" w14:textId="77777777" w:rsidR="002B5766" w:rsidRPr="00A614F0" w:rsidRDefault="002B5766" w:rsidP="00DB1CE5">
            <w:pPr>
              <w:pStyle w:val="Tabletext"/>
              <w:jc w:val="center"/>
              <w:rPr>
                <w:ins w:id="1191" w:author="Bob Leck" w:date="2022-02-25T16:00:00Z"/>
              </w:rPr>
            </w:pPr>
            <w:ins w:id="1192" w:author="Bob Leck" w:date="2022-02-25T16:00:00Z">
              <w:r w:rsidRPr="00A614F0">
                <w:t>3-30</w:t>
              </w:r>
            </w:ins>
          </w:p>
        </w:tc>
      </w:tr>
      <w:tr w:rsidR="002B5766" w:rsidRPr="00A614F0" w14:paraId="39DFB3BD" w14:textId="77777777" w:rsidTr="00DB1CE5">
        <w:trPr>
          <w:jc w:val="center"/>
          <w:ins w:id="1193" w:author="Bob Leck" w:date="2022-02-25T16:00:00Z"/>
        </w:trPr>
        <w:tc>
          <w:tcPr>
            <w:tcW w:w="2808" w:type="dxa"/>
            <w:shd w:val="clear" w:color="auto" w:fill="auto"/>
          </w:tcPr>
          <w:p w14:paraId="59B65279" w14:textId="77777777" w:rsidR="002B5766" w:rsidRPr="00A614F0" w:rsidRDefault="002B5766" w:rsidP="00DB1CE5">
            <w:pPr>
              <w:pStyle w:val="Tabletext"/>
              <w:jc w:val="left"/>
              <w:rPr>
                <w:ins w:id="1194" w:author="Bob Leck" w:date="2022-02-25T16:00:00Z"/>
              </w:rPr>
            </w:pPr>
            <w:ins w:id="1195" w:author="Bob Leck" w:date="2022-02-25T16:00:00Z">
              <w:r w:rsidRPr="00A614F0">
                <w:t>Approximate service area</w:t>
              </w:r>
            </w:ins>
          </w:p>
        </w:tc>
        <w:tc>
          <w:tcPr>
            <w:tcW w:w="1980" w:type="dxa"/>
            <w:shd w:val="clear" w:color="auto" w:fill="auto"/>
          </w:tcPr>
          <w:p w14:paraId="4286C9EB" w14:textId="77777777" w:rsidR="002B5766" w:rsidRPr="00A614F0" w:rsidRDefault="002B5766" w:rsidP="00DB1CE5">
            <w:pPr>
              <w:pStyle w:val="Tabletext"/>
              <w:jc w:val="center"/>
              <w:rPr>
                <w:ins w:id="1196" w:author="Bob Leck" w:date="2022-02-25T16:00:00Z"/>
              </w:rPr>
            </w:pPr>
            <w:ins w:id="1197" w:author="Bob Leck" w:date="2022-02-25T16:00:00Z">
              <w:r w:rsidRPr="00A614F0">
                <w:t>Up to 80 km</w:t>
              </w:r>
            </w:ins>
          </w:p>
        </w:tc>
        <w:tc>
          <w:tcPr>
            <w:tcW w:w="1854" w:type="dxa"/>
            <w:shd w:val="clear" w:color="auto" w:fill="auto"/>
          </w:tcPr>
          <w:p w14:paraId="47FD0DAB" w14:textId="77777777" w:rsidR="002B5766" w:rsidRPr="00A614F0" w:rsidRDefault="002B5766" w:rsidP="00DB1CE5">
            <w:pPr>
              <w:pStyle w:val="Tabletext"/>
              <w:jc w:val="center"/>
              <w:rPr>
                <w:ins w:id="1198" w:author="Bob Leck" w:date="2022-02-25T16:00:00Z"/>
              </w:rPr>
            </w:pPr>
            <w:ins w:id="1199" w:author="Bob Leck" w:date="2022-02-25T16:00:00Z">
              <w:r w:rsidRPr="00A614F0">
                <w:t>Between 80 and</w:t>
              </w:r>
              <w:r>
                <w:t xml:space="preserve"> </w:t>
              </w:r>
              <w:r w:rsidRPr="00A614F0">
                <w:t>200 km</w:t>
              </w:r>
            </w:ins>
          </w:p>
        </w:tc>
        <w:tc>
          <w:tcPr>
            <w:tcW w:w="2214" w:type="dxa"/>
            <w:shd w:val="clear" w:color="auto" w:fill="auto"/>
          </w:tcPr>
          <w:p w14:paraId="52023608" w14:textId="77777777" w:rsidR="002B5766" w:rsidRPr="00A614F0" w:rsidRDefault="002B5766" w:rsidP="00DB1CE5">
            <w:pPr>
              <w:pStyle w:val="Tabletext"/>
              <w:jc w:val="center"/>
              <w:rPr>
                <w:ins w:id="1200" w:author="Bob Leck" w:date="2022-02-25T16:00:00Z"/>
              </w:rPr>
            </w:pPr>
            <w:ins w:id="1201" w:author="Bob Leck" w:date="2022-02-25T16:00:00Z">
              <w:r w:rsidRPr="00A614F0">
                <w:t>Greater than 200 km</w:t>
              </w:r>
            </w:ins>
          </w:p>
        </w:tc>
      </w:tr>
      <w:tr w:rsidR="002B5766" w:rsidRPr="00A614F0" w14:paraId="2F92A8AE" w14:textId="77777777" w:rsidTr="00DB1CE5">
        <w:trPr>
          <w:jc w:val="center"/>
          <w:ins w:id="1202" w:author="Bob Leck" w:date="2022-02-25T16:00:00Z"/>
        </w:trPr>
        <w:tc>
          <w:tcPr>
            <w:tcW w:w="2808" w:type="dxa"/>
            <w:shd w:val="clear" w:color="auto" w:fill="auto"/>
          </w:tcPr>
          <w:p w14:paraId="55FF238A" w14:textId="77777777" w:rsidR="002B5766" w:rsidRPr="00A614F0" w:rsidRDefault="002B5766" w:rsidP="00DB1CE5">
            <w:pPr>
              <w:pStyle w:val="Tabletext"/>
              <w:jc w:val="left"/>
              <w:rPr>
                <w:ins w:id="1203" w:author="Bob Leck" w:date="2022-02-25T16:00:00Z"/>
              </w:rPr>
            </w:pPr>
            <w:ins w:id="1204" w:author="Bob Leck" w:date="2022-02-25T16:00:00Z">
              <w:r w:rsidRPr="00A614F0">
                <w:t>Antenna polarization</w:t>
              </w:r>
            </w:ins>
          </w:p>
        </w:tc>
        <w:tc>
          <w:tcPr>
            <w:tcW w:w="1980" w:type="dxa"/>
            <w:shd w:val="clear" w:color="auto" w:fill="auto"/>
          </w:tcPr>
          <w:p w14:paraId="380342B8" w14:textId="77777777" w:rsidR="002B5766" w:rsidRPr="00A614F0" w:rsidRDefault="002B5766" w:rsidP="00DB1CE5">
            <w:pPr>
              <w:pStyle w:val="Tabletext"/>
              <w:jc w:val="center"/>
              <w:rPr>
                <w:ins w:id="1205" w:author="Bob Leck" w:date="2022-02-25T16:00:00Z"/>
              </w:rPr>
            </w:pPr>
            <w:ins w:id="1206" w:author="Bob Leck" w:date="2022-02-25T16:00:00Z">
              <w:r w:rsidRPr="00A614F0">
                <w:t>Vertical</w:t>
              </w:r>
            </w:ins>
          </w:p>
        </w:tc>
        <w:tc>
          <w:tcPr>
            <w:tcW w:w="1854" w:type="dxa"/>
            <w:shd w:val="clear" w:color="auto" w:fill="auto"/>
          </w:tcPr>
          <w:p w14:paraId="702361A9" w14:textId="77777777" w:rsidR="002B5766" w:rsidRPr="00A614F0" w:rsidRDefault="002B5766" w:rsidP="00DB1CE5">
            <w:pPr>
              <w:pStyle w:val="Tabletext"/>
              <w:jc w:val="center"/>
              <w:rPr>
                <w:ins w:id="1207" w:author="Bob Leck" w:date="2022-02-25T16:00:00Z"/>
              </w:rPr>
            </w:pPr>
            <w:ins w:id="1208" w:author="Bob Leck" w:date="2022-02-25T16:00:00Z">
              <w:r w:rsidRPr="00A614F0">
                <w:t>Horizontal</w:t>
              </w:r>
            </w:ins>
          </w:p>
        </w:tc>
        <w:tc>
          <w:tcPr>
            <w:tcW w:w="2214" w:type="dxa"/>
            <w:shd w:val="clear" w:color="auto" w:fill="auto"/>
          </w:tcPr>
          <w:p w14:paraId="186681EA" w14:textId="77777777" w:rsidR="002B5766" w:rsidRPr="00A614F0" w:rsidRDefault="002B5766" w:rsidP="00DB1CE5">
            <w:pPr>
              <w:pStyle w:val="Tabletext"/>
              <w:jc w:val="center"/>
              <w:rPr>
                <w:ins w:id="1209" w:author="Bob Leck" w:date="2022-02-25T16:00:00Z"/>
              </w:rPr>
            </w:pPr>
            <w:ins w:id="1210" w:author="Bob Leck" w:date="2022-02-25T16:00:00Z">
              <w:r w:rsidRPr="00A614F0">
                <w:t>Vertical/horizontal</w:t>
              </w:r>
            </w:ins>
          </w:p>
        </w:tc>
      </w:tr>
      <w:tr w:rsidR="002B5766" w:rsidRPr="00A614F0" w14:paraId="7B539BE4" w14:textId="77777777" w:rsidTr="00DB1CE5">
        <w:trPr>
          <w:jc w:val="center"/>
          <w:ins w:id="1211" w:author="Bob Leck" w:date="2022-02-25T16:00:00Z"/>
        </w:trPr>
        <w:tc>
          <w:tcPr>
            <w:tcW w:w="2808" w:type="dxa"/>
            <w:shd w:val="clear" w:color="auto" w:fill="auto"/>
          </w:tcPr>
          <w:p w14:paraId="285DD74E" w14:textId="77777777" w:rsidR="002B5766" w:rsidRPr="00A614F0" w:rsidRDefault="002B5766" w:rsidP="00DB1CE5">
            <w:pPr>
              <w:pStyle w:val="Tabletext"/>
              <w:jc w:val="left"/>
              <w:rPr>
                <w:ins w:id="1212" w:author="Bob Leck" w:date="2022-02-25T16:00:00Z"/>
              </w:rPr>
            </w:pPr>
            <w:ins w:id="1213" w:author="Bob Leck" w:date="2022-02-25T16:00:00Z">
              <w:r w:rsidRPr="00A614F0">
                <w:t>Transmitting antenna gain (dBi)</w:t>
              </w:r>
            </w:ins>
          </w:p>
        </w:tc>
        <w:tc>
          <w:tcPr>
            <w:tcW w:w="1980" w:type="dxa"/>
            <w:shd w:val="clear" w:color="auto" w:fill="auto"/>
          </w:tcPr>
          <w:p w14:paraId="331998BD" w14:textId="77777777" w:rsidR="002B5766" w:rsidRPr="00A614F0" w:rsidRDefault="002B5766" w:rsidP="00DB1CE5">
            <w:pPr>
              <w:pStyle w:val="Tabletext"/>
              <w:jc w:val="center"/>
              <w:rPr>
                <w:ins w:id="1214" w:author="Bob Leck" w:date="2022-02-25T16:00:00Z"/>
              </w:rPr>
            </w:pPr>
            <w:ins w:id="1215" w:author="Bob Leck" w:date="2022-02-25T16:00:00Z">
              <w:r w:rsidRPr="00A614F0">
                <w:t>1-3</w:t>
              </w:r>
            </w:ins>
          </w:p>
        </w:tc>
        <w:tc>
          <w:tcPr>
            <w:tcW w:w="1854" w:type="dxa"/>
            <w:shd w:val="clear" w:color="auto" w:fill="auto"/>
          </w:tcPr>
          <w:p w14:paraId="7805567C" w14:textId="77777777" w:rsidR="002B5766" w:rsidRPr="00A614F0" w:rsidRDefault="002B5766" w:rsidP="00DB1CE5">
            <w:pPr>
              <w:pStyle w:val="Tabletext"/>
              <w:jc w:val="center"/>
              <w:rPr>
                <w:ins w:id="1216" w:author="Bob Leck" w:date="2022-02-25T16:00:00Z"/>
              </w:rPr>
            </w:pPr>
            <w:ins w:id="1217" w:author="Bob Leck" w:date="2022-02-25T16:00:00Z">
              <w:r w:rsidRPr="00A614F0">
                <w:t>1-6</w:t>
              </w:r>
            </w:ins>
          </w:p>
        </w:tc>
        <w:tc>
          <w:tcPr>
            <w:tcW w:w="2214" w:type="dxa"/>
            <w:shd w:val="clear" w:color="auto" w:fill="auto"/>
          </w:tcPr>
          <w:p w14:paraId="7FD3CC5A" w14:textId="77777777" w:rsidR="002B5766" w:rsidRPr="00A614F0" w:rsidRDefault="002B5766" w:rsidP="00DB1CE5">
            <w:pPr>
              <w:pStyle w:val="Tabletext"/>
              <w:jc w:val="center"/>
              <w:rPr>
                <w:ins w:id="1218" w:author="Bob Leck" w:date="2022-02-25T16:00:00Z"/>
              </w:rPr>
            </w:pPr>
            <w:ins w:id="1219" w:author="Bob Leck" w:date="2022-02-25T16:00:00Z">
              <w:r w:rsidRPr="00A614F0">
                <w:t>6-15</w:t>
              </w:r>
            </w:ins>
          </w:p>
        </w:tc>
      </w:tr>
      <w:tr w:rsidR="002B5766" w:rsidRPr="00A614F0" w14:paraId="1A4505C4" w14:textId="77777777" w:rsidTr="00DB1CE5">
        <w:trPr>
          <w:jc w:val="center"/>
          <w:ins w:id="1220" w:author="Bob Leck" w:date="2022-02-25T16:00:00Z"/>
        </w:trPr>
        <w:tc>
          <w:tcPr>
            <w:tcW w:w="2808" w:type="dxa"/>
            <w:shd w:val="clear" w:color="auto" w:fill="auto"/>
          </w:tcPr>
          <w:p w14:paraId="51907C21" w14:textId="77777777" w:rsidR="002B5766" w:rsidRPr="00A614F0" w:rsidRDefault="002B5766" w:rsidP="00DB1CE5">
            <w:pPr>
              <w:pStyle w:val="Tabletext"/>
              <w:jc w:val="left"/>
              <w:rPr>
                <w:ins w:id="1221" w:author="Bob Leck" w:date="2022-02-25T16:00:00Z"/>
              </w:rPr>
            </w:pPr>
            <w:ins w:id="1222" w:author="Bob Leck" w:date="2022-02-25T16:00:00Z">
              <w:r w:rsidRPr="00A614F0">
                <w:t>Maximum e.i.r.p. (dBW)</w:t>
              </w:r>
            </w:ins>
          </w:p>
        </w:tc>
        <w:tc>
          <w:tcPr>
            <w:tcW w:w="1980" w:type="dxa"/>
            <w:shd w:val="clear" w:color="auto" w:fill="auto"/>
          </w:tcPr>
          <w:p w14:paraId="2EF6D309" w14:textId="77777777" w:rsidR="002B5766" w:rsidRPr="00A614F0" w:rsidRDefault="002B5766" w:rsidP="00DB1CE5">
            <w:pPr>
              <w:pStyle w:val="Tabletext"/>
              <w:jc w:val="center"/>
              <w:rPr>
                <w:ins w:id="1223" w:author="Bob Leck" w:date="2022-02-25T16:00:00Z"/>
              </w:rPr>
            </w:pPr>
            <w:ins w:id="1224" w:author="Bob Leck" w:date="2022-02-25T16:00:00Z">
              <w:r w:rsidRPr="00A614F0">
                <w:t>1-29</w:t>
              </w:r>
            </w:ins>
          </w:p>
        </w:tc>
        <w:tc>
          <w:tcPr>
            <w:tcW w:w="1854" w:type="dxa"/>
            <w:shd w:val="clear" w:color="auto" w:fill="auto"/>
          </w:tcPr>
          <w:p w14:paraId="4E0AB9F7" w14:textId="77777777" w:rsidR="002B5766" w:rsidRPr="00A614F0" w:rsidRDefault="002B5766" w:rsidP="00DB1CE5">
            <w:pPr>
              <w:pStyle w:val="Tabletext"/>
              <w:jc w:val="center"/>
              <w:rPr>
                <w:ins w:id="1225" w:author="Bob Leck" w:date="2022-02-25T16:00:00Z"/>
              </w:rPr>
            </w:pPr>
            <w:ins w:id="1226" w:author="Bob Leck" w:date="2022-02-25T16:00:00Z">
              <w:r w:rsidRPr="00A614F0">
                <w:t>10-32</w:t>
              </w:r>
            </w:ins>
          </w:p>
        </w:tc>
        <w:tc>
          <w:tcPr>
            <w:tcW w:w="2214" w:type="dxa"/>
            <w:shd w:val="clear" w:color="auto" w:fill="auto"/>
          </w:tcPr>
          <w:p w14:paraId="0C8D0D54" w14:textId="77777777" w:rsidR="002B5766" w:rsidRPr="00A614F0" w:rsidRDefault="002B5766" w:rsidP="00DB1CE5">
            <w:pPr>
              <w:pStyle w:val="Tabletext"/>
              <w:jc w:val="center"/>
              <w:rPr>
                <w:ins w:id="1227" w:author="Bob Leck" w:date="2022-02-25T16:00:00Z"/>
              </w:rPr>
            </w:pPr>
            <w:ins w:id="1228" w:author="Bob Leck" w:date="2022-02-25T16:00:00Z">
              <w:r w:rsidRPr="00A614F0">
                <w:t>16-55</w:t>
              </w:r>
            </w:ins>
          </w:p>
        </w:tc>
      </w:tr>
      <w:tr w:rsidR="002B5766" w:rsidRPr="00A614F0" w14:paraId="5ADDEDB1" w14:textId="77777777" w:rsidTr="00DB1CE5">
        <w:trPr>
          <w:jc w:val="center"/>
          <w:ins w:id="1229" w:author="Bob Leck" w:date="2022-02-25T16:00:00Z"/>
        </w:trPr>
        <w:tc>
          <w:tcPr>
            <w:tcW w:w="2808" w:type="dxa"/>
            <w:tcBorders>
              <w:bottom w:val="single" w:sz="4" w:space="0" w:color="auto"/>
            </w:tcBorders>
            <w:shd w:val="clear" w:color="auto" w:fill="auto"/>
          </w:tcPr>
          <w:p w14:paraId="64FAF729" w14:textId="77777777" w:rsidR="002B5766" w:rsidRPr="00A614F0" w:rsidRDefault="002B5766" w:rsidP="00DB1CE5">
            <w:pPr>
              <w:pStyle w:val="Tabletext"/>
              <w:jc w:val="left"/>
              <w:rPr>
                <w:ins w:id="1230" w:author="Bob Leck" w:date="2022-02-25T16:00:00Z"/>
              </w:rPr>
            </w:pPr>
            <w:ins w:id="1231" w:author="Bob Leck" w:date="2022-02-25T16:00:00Z">
              <w:r w:rsidRPr="001268C7">
                <w:rPr>
                  <w:i/>
                  <w:iCs/>
                </w:rPr>
                <w:t>S</w:t>
              </w:r>
              <w:r>
                <w:t>/</w:t>
              </w:r>
              <w:r w:rsidRPr="001268C7">
                <w:rPr>
                  <w:i/>
                  <w:iCs/>
                </w:rPr>
                <w:t>N</w:t>
              </w:r>
              <w:r w:rsidRPr="00A614F0">
                <w:t xml:space="preserve"> (dB)</w:t>
              </w:r>
              <w:r w:rsidRPr="001268C7">
                <w:rPr>
                  <w:vertAlign w:val="superscript"/>
                </w:rPr>
                <w:t>1</w:t>
              </w:r>
            </w:ins>
          </w:p>
        </w:tc>
        <w:tc>
          <w:tcPr>
            <w:tcW w:w="1980" w:type="dxa"/>
            <w:tcBorders>
              <w:bottom w:val="single" w:sz="4" w:space="0" w:color="auto"/>
            </w:tcBorders>
            <w:shd w:val="clear" w:color="auto" w:fill="auto"/>
          </w:tcPr>
          <w:p w14:paraId="0AE8BA43" w14:textId="77777777" w:rsidR="002B5766" w:rsidRPr="00A614F0" w:rsidRDefault="002B5766" w:rsidP="00DB1CE5">
            <w:pPr>
              <w:pStyle w:val="Tabletext"/>
              <w:jc w:val="center"/>
              <w:rPr>
                <w:ins w:id="1232" w:author="Bob Leck" w:date="2022-02-25T16:00:00Z"/>
              </w:rPr>
            </w:pPr>
            <w:ins w:id="1233" w:author="Bob Leck" w:date="2022-02-25T16:00:00Z">
              <w:r w:rsidRPr="00A614F0">
                <w:t>SSB 17</w:t>
              </w:r>
              <w:r>
                <w:br/>
              </w:r>
              <w:r w:rsidRPr="00A614F0">
                <w:t>DRM 18</w:t>
              </w:r>
            </w:ins>
          </w:p>
        </w:tc>
        <w:tc>
          <w:tcPr>
            <w:tcW w:w="1854" w:type="dxa"/>
            <w:tcBorders>
              <w:bottom w:val="single" w:sz="4" w:space="0" w:color="auto"/>
            </w:tcBorders>
            <w:shd w:val="clear" w:color="auto" w:fill="auto"/>
          </w:tcPr>
          <w:p w14:paraId="1D3E5211" w14:textId="77777777" w:rsidR="002B5766" w:rsidRPr="00A614F0" w:rsidRDefault="002B5766" w:rsidP="00DB1CE5">
            <w:pPr>
              <w:pStyle w:val="Tabletext"/>
              <w:jc w:val="center"/>
              <w:rPr>
                <w:ins w:id="1234" w:author="Bob Leck" w:date="2022-02-25T16:00:00Z"/>
              </w:rPr>
            </w:pPr>
            <w:ins w:id="1235" w:author="Bob Leck" w:date="2022-02-25T16:00:00Z">
              <w:r w:rsidRPr="00A614F0">
                <w:t>SSB 25</w:t>
              </w:r>
              <w:r>
                <w:br/>
              </w:r>
              <w:r w:rsidRPr="00A614F0">
                <w:t>DRM 26</w:t>
              </w:r>
            </w:ins>
          </w:p>
        </w:tc>
        <w:tc>
          <w:tcPr>
            <w:tcW w:w="2214" w:type="dxa"/>
            <w:tcBorders>
              <w:bottom w:val="single" w:sz="4" w:space="0" w:color="auto"/>
            </w:tcBorders>
            <w:shd w:val="clear" w:color="auto" w:fill="auto"/>
          </w:tcPr>
          <w:p w14:paraId="7ADF12B7" w14:textId="77777777" w:rsidR="002B5766" w:rsidRPr="00A614F0" w:rsidRDefault="002B5766" w:rsidP="00DB1CE5">
            <w:pPr>
              <w:pStyle w:val="Tabletext"/>
              <w:jc w:val="center"/>
              <w:rPr>
                <w:ins w:id="1236" w:author="Bob Leck" w:date="2022-02-25T16:00:00Z"/>
              </w:rPr>
            </w:pPr>
            <w:ins w:id="1237" w:author="Bob Leck" w:date="2022-02-25T16:00:00Z">
              <w:r w:rsidRPr="00A614F0">
                <w:t>SSB 26</w:t>
              </w:r>
              <w:r>
                <w:br/>
              </w:r>
              <w:r w:rsidRPr="00A614F0">
                <w:t>DRM 26</w:t>
              </w:r>
            </w:ins>
          </w:p>
        </w:tc>
      </w:tr>
      <w:tr w:rsidR="002B5766" w:rsidRPr="00A614F0" w14:paraId="6DF99693" w14:textId="77777777" w:rsidTr="00DB1CE5">
        <w:trPr>
          <w:trHeight w:val="562"/>
          <w:jc w:val="center"/>
          <w:ins w:id="1238" w:author="Bob Leck" w:date="2022-02-25T16:00:00Z"/>
        </w:trPr>
        <w:tc>
          <w:tcPr>
            <w:tcW w:w="2808" w:type="dxa"/>
            <w:vMerge w:val="restart"/>
            <w:tcBorders>
              <w:bottom w:val="single" w:sz="4" w:space="0" w:color="auto"/>
            </w:tcBorders>
            <w:shd w:val="clear" w:color="auto" w:fill="auto"/>
          </w:tcPr>
          <w:p w14:paraId="0EF478D8" w14:textId="77777777" w:rsidR="002B5766" w:rsidRPr="001268C7" w:rsidRDefault="002B5766" w:rsidP="00DB1CE5">
            <w:pPr>
              <w:pStyle w:val="Tabletext"/>
              <w:jc w:val="left"/>
              <w:rPr>
                <w:ins w:id="1239" w:author="Bob Leck" w:date="2022-02-25T16:00:00Z"/>
                <w:lang w:val="en-US"/>
              </w:rPr>
            </w:pPr>
            <w:ins w:id="1240" w:author="Bob Leck" w:date="2022-02-25T16:00:00Z">
              <w:r w:rsidRPr="001268C7">
                <w:rPr>
                  <w:lang w:val="en-US"/>
                </w:rPr>
                <w:t>Necessary bandwidths and types of emission</w:t>
              </w:r>
              <w:r w:rsidRPr="001268C7">
                <w:rPr>
                  <w:vertAlign w:val="superscript"/>
                  <w:lang w:val="en-US"/>
                </w:rPr>
                <w:t>2</w:t>
              </w:r>
              <w:r w:rsidRPr="001268C7">
                <w:rPr>
                  <w:lang w:val="en-US"/>
                </w:rPr>
                <w:t xml:space="preserve"> </w:t>
              </w:r>
            </w:ins>
          </w:p>
        </w:tc>
        <w:tc>
          <w:tcPr>
            <w:tcW w:w="6048" w:type="dxa"/>
            <w:gridSpan w:val="3"/>
            <w:tcBorders>
              <w:bottom w:val="single" w:sz="4" w:space="0" w:color="auto"/>
            </w:tcBorders>
            <w:shd w:val="clear" w:color="auto" w:fill="auto"/>
          </w:tcPr>
          <w:p w14:paraId="53CCAC44" w14:textId="77777777" w:rsidR="002B5766" w:rsidRPr="001268C7" w:rsidRDefault="002B5766" w:rsidP="00DB1CE5">
            <w:pPr>
              <w:pStyle w:val="Tabletext"/>
              <w:jc w:val="left"/>
              <w:rPr>
                <w:ins w:id="1241" w:author="Bob Leck" w:date="2022-02-25T16:00:00Z"/>
                <w:lang w:val="en-US"/>
              </w:rPr>
            </w:pPr>
            <w:ins w:id="1242" w:author="Bob Leck" w:date="2022-02-25T16:00:00Z">
              <w:r w:rsidRPr="001268C7">
                <w:rPr>
                  <w:lang w:val="en-US"/>
                </w:rPr>
                <w:t>SSB/ISB: 3, 6, 9 and 12 kHz</w:t>
              </w:r>
              <w:r w:rsidRPr="001268C7">
                <w:rPr>
                  <w:lang w:val="en-US"/>
                </w:rPr>
                <w:br/>
                <w:t>3K00J2D, 6K00J2D, 9K00J2D and 12K0J2D</w:t>
              </w:r>
            </w:ins>
          </w:p>
        </w:tc>
      </w:tr>
      <w:tr w:rsidR="002B5766" w:rsidRPr="00A614F0" w14:paraId="17857FB6" w14:textId="77777777" w:rsidTr="00DB1CE5">
        <w:trPr>
          <w:trHeight w:val="561"/>
          <w:jc w:val="center"/>
          <w:ins w:id="1243" w:author="Bob Leck" w:date="2022-02-25T16:00:00Z"/>
        </w:trPr>
        <w:tc>
          <w:tcPr>
            <w:tcW w:w="2808" w:type="dxa"/>
            <w:vMerge/>
            <w:tcBorders>
              <w:top w:val="single" w:sz="4" w:space="0" w:color="auto"/>
              <w:bottom w:val="single" w:sz="4" w:space="0" w:color="auto"/>
            </w:tcBorders>
            <w:shd w:val="clear" w:color="auto" w:fill="auto"/>
          </w:tcPr>
          <w:p w14:paraId="1B12787F" w14:textId="77777777" w:rsidR="002B5766" w:rsidRPr="00A614F0" w:rsidRDefault="002B5766" w:rsidP="00DB1CE5">
            <w:pPr>
              <w:jc w:val="left"/>
              <w:rPr>
                <w:ins w:id="1244" w:author="Bob Leck" w:date="2022-02-25T16:00:00Z"/>
              </w:rPr>
            </w:pPr>
          </w:p>
        </w:tc>
        <w:tc>
          <w:tcPr>
            <w:tcW w:w="6048" w:type="dxa"/>
            <w:gridSpan w:val="3"/>
            <w:tcBorders>
              <w:top w:val="single" w:sz="4" w:space="0" w:color="auto"/>
              <w:bottom w:val="single" w:sz="4" w:space="0" w:color="auto"/>
            </w:tcBorders>
            <w:shd w:val="clear" w:color="auto" w:fill="auto"/>
          </w:tcPr>
          <w:p w14:paraId="2EA5539D" w14:textId="77777777" w:rsidR="002B5766" w:rsidRPr="001268C7" w:rsidRDefault="002B5766" w:rsidP="00DB1CE5">
            <w:pPr>
              <w:pStyle w:val="Tabletext"/>
              <w:jc w:val="left"/>
              <w:rPr>
                <w:ins w:id="1245" w:author="Bob Leck" w:date="2022-02-25T16:00:00Z"/>
                <w:lang w:val="en-US"/>
              </w:rPr>
            </w:pPr>
            <w:ins w:id="1246" w:author="Bob Leck" w:date="2022-02-25T16:00:00Z">
              <w:r w:rsidRPr="001268C7">
                <w:rPr>
                  <w:lang w:val="en-US"/>
                </w:rPr>
                <w:t>DRM: 3, 4.5, 5, 9, 10 and 20 kHz</w:t>
              </w:r>
              <w:r w:rsidRPr="001268C7">
                <w:rPr>
                  <w:lang w:val="en-US"/>
                </w:rPr>
                <w:br/>
                <w:t>3K00J2D, 4K50J2D, 5K00J2D, 9K0J2D, 10K0J2D, 20K0J2D</w:t>
              </w:r>
            </w:ins>
          </w:p>
        </w:tc>
      </w:tr>
      <w:tr w:rsidR="002B5766" w:rsidRPr="00A614F0" w14:paraId="3411BCE0" w14:textId="77777777" w:rsidTr="00DB1CE5">
        <w:trPr>
          <w:trHeight w:val="561"/>
          <w:jc w:val="center"/>
          <w:ins w:id="1247" w:author="Bob Leck" w:date="2022-02-25T16:00:00Z"/>
        </w:trPr>
        <w:tc>
          <w:tcPr>
            <w:tcW w:w="8856" w:type="dxa"/>
            <w:gridSpan w:val="4"/>
            <w:tcBorders>
              <w:top w:val="single" w:sz="4" w:space="0" w:color="auto"/>
              <w:left w:val="nil"/>
              <w:bottom w:val="nil"/>
              <w:right w:val="nil"/>
            </w:tcBorders>
            <w:shd w:val="clear" w:color="auto" w:fill="auto"/>
          </w:tcPr>
          <w:p w14:paraId="77811C24" w14:textId="77777777" w:rsidR="002B5766" w:rsidRPr="001268C7" w:rsidRDefault="002B5766" w:rsidP="00DB1CE5">
            <w:pPr>
              <w:pStyle w:val="Tablelegend"/>
              <w:ind w:left="-85" w:firstLine="0"/>
              <w:rPr>
                <w:ins w:id="1248" w:author="Bob Leck" w:date="2022-02-25T16:00:00Z"/>
                <w:lang w:val="en-US"/>
              </w:rPr>
            </w:pPr>
            <w:ins w:id="1249" w:author="Bob Leck" w:date="2022-02-25T16:00:00Z">
              <w:r w:rsidRPr="001268C7">
                <w:rPr>
                  <w:lang w:val="en-US"/>
                </w:rPr>
                <w:t xml:space="preserve">NOTE 1 – More detailed information on required </w:t>
              </w:r>
              <w:r w:rsidRPr="001268C7">
                <w:rPr>
                  <w:i/>
                  <w:iCs/>
                  <w:lang w:val="en-US"/>
                </w:rPr>
                <w:t>S</w:t>
              </w:r>
              <w:r w:rsidRPr="001268C7">
                <w:rPr>
                  <w:lang w:val="en-US"/>
                </w:rPr>
                <w:t>/</w:t>
              </w:r>
              <w:r w:rsidRPr="001268C7">
                <w:rPr>
                  <w:i/>
                  <w:iCs/>
                  <w:lang w:val="en-US"/>
                </w:rPr>
                <w:t>N</w:t>
              </w:r>
              <w:r w:rsidRPr="001268C7">
                <w:rPr>
                  <w:lang w:val="en-US"/>
                </w:rPr>
                <w:t>s can be found in Recommendation ITU-R F.339.</w:t>
              </w:r>
            </w:ins>
          </w:p>
          <w:p w14:paraId="2F2185AB" w14:textId="77777777" w:rsidR="002B5766" w:rsidRPr="001268C7" w:rsidRDefault="002B5766" w:rsidP="00DB1CE5">
            <w:pPr>
              <w:pStyle w:val="Tablelegend"/>
              <w:ind w:left="-85" w:firstLine="0"/>
              <w:rPr>
                <w:ins w:id="1250" w:author="Bob Leck" w:date="2022-02-25T16:00:00Z"/>
                <w:lang w:val="en-US"/>
              </w:rPr>
            </w:pPr>
            <w:ins w:id="1251" w:author="Bob Leck" w:date="2022-02-25T16:00:00Z">
              <w:r w:rsidRPr="001268C7">
                <w:rPr>
                  <w:lang w:val="en-US"/>
                </w:rPr>
                <w:t>NOTE 2 – For emission type the last letter (D) refers to data transmissions.  If emission is not data (D), substitute (E) for voice, (C) for facsimile, (W) combination or (X) for cases not otherwise covered.</w:t>
              </w:r>
            </w:ins>
          </w:p>
        </w:tc>
      </w:tr>
    </w:tbl>
    <w:p w14:paraId="3A911C13" w14:textId="6DCFA7F8" w:rsidR="00E86721" w:rsidRDefault="00E86721" w:rsidP="00801CF4">
      <w:pPr>
        <w:rPr>
          <w:ins w:id="1252" w:author="Bob Leck" w:date="2022-02-28T16:01:00Z"/>
        </w:rPr>
      </w:pPr>
    </w:p>
    <w:p w14:paraId="526BB633" w14:textId="77777777" w:rsidR="00E86721" w:rsidRDefault="00E86721">
      <w:pPr>
        <w:tabs>
          <w:tab w:val="clear" w:pos="794"/>
          <w:tab w:val="clear" w:pos="1191"/>
          <w:tab w:val="clear" w:pos="1588"/>
          <w:tab w:val="clear" w:pos="1985"/>
        </w:tabs>
        <w:overflowPunct/>
        <w:autoSpaceDE/>
        <w:autoSpaceDN/>
        <w:adjustRightInd/>
        <w:spacing w:before="0"/>
        <w:jc w:val="left"/>
        <w:textAlignment w:val="auto"/>
        <w:rPr>
          <w:ins w:id="1253" w:author="Bob Leck" w:date="2022-02-28T16:01:00Z"/>
        </w:rPr>
      </w:pPr>
      <w:ins w:id="1254" w:author="Bob Leck" w:date="2022-02-28T16:01:00Z">
        <w:r>
          <w:br w:type="page"/>
        </w:r>
      </w:ins>
    </w:p>
    <w:p w14:paraId="0A22A2E4" w14:textId="77777777" w:rsidR="002B5766" w:rsidRPr="00A614F0" w:rsidRDefault="002B5766" w:rsidP="00801CF4"/>
    <w:p w14:paraId="38D6845B" w14:textId="77777777" w:rsidR="00E86721" w:rsidRPr="00E86721" w:rsidRDefault="00E86721" w:rsidP="00E86721">
      <w:pPr>
        <w:jc w:val="center"/>
        <w:rPr>
          <w:ins w:id="1255" w:author="Bob Leck" w:date="2022-02-28T16:00:00Z"/>
        </w:rPr>
      </w:pPr>
      <w:commentRangeStart w:id="1256"/>
      <w:ins w:id="1257" w:author="Bob Leck" w:date="2022-02-28T16:00:00Z">
        <w:r w:rsidRPr="00E86721">
          <w:t>TABLE 2</w:t>
        </w:r>
      </w:ins>
    </w:p>
    <w:p w14:paraId="18A05B9F" w14:textId="4CE40983" w:rsidR="00E86721" w:rsidRPr="00E86721" w:rsidRDefault="00E86721" w:rsidP="00E86721">
      <w:pPr>
        <w:keepNext/>
        <w:spacing w:before="0" w:after="120"/>
        <w:jc w:val="center"/>
        <w:rPr>
          <w:ins w:id="1258" w:author="Bob Leck" w:date="2022-02-28T16:00:00Z"/>
          <w:bCs/>
        </w:rPr>
      </w:pPr>
      <w:bookmarkStart w:id="1259" w:name="_Hlk79750486"/>
      <w:bookmarkStart w:id="1260" w:name="_Hlk87533266"/>
      <w:ins w:id="1261" w:author="Bob Leck" w:date="2022-02-28T16:00:00Z">
        <w:r w:rsidRPr="00E86721">
          <w:rPr>
            <w:bCs/>
            <w:lang w:val="fr-FR"/>
          </w:rPr>
          <w:t xml:space="preserve">Example RF Characteristic of  </w:t>
        </w:r>
        <w:r>
          <w:rPr>
            <w:bCs/>
            <w:lang w:val="fr-FR"/>
          </w:rPr>
          <w:t>AGILE-</w:t>
        </w:r>
        <w:r w:rsidRPr="00E86721">
          <w:rPr>
            <w:bCs/>
            <w:lang w:val="fr-FR"/>
          </w:rPr>
          <w:t xml:space="preserve"> HF Systems</w:t>
        </w:r>
        <w:bookmarkEnd w:id="1259"/>
        <w:r w:rsidRPr="00E86721">
          <w:rPr>
            <w:bCs/>
            <w:lang w:val="fr-FR"/>
          </w:rPr>
          <w:t xml:space="preserve"> (Transmitter)</w:t>
        </w:r>
        <w:commentRangeEnd w:id="1256"/>
        <w:r w:rsidRPr="00E86721">
          <w:rPr>
            <w:sz w:val="16"/>
            <w:szCs w:val="16"/>
            <w:lang w:val="fr-FR"/>
          </w:rPr>
          <w:commentReference w:id="1256"/>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530"/>
        <w:gridCol w:w="1640"/>
        <w:gridCol w:w="1582"/>
        <w:gridCol w:w="1343"/>
      </w:tblGrid>
      <w:tr w:rsidR="00E86721" w:rsidRPr="00E86721" w14:paraId="57243B23" w14:textId="77777777" w:rsidTr="00DB1CE5">
        <w:trPr>
          <w:trHeight w:val="315"/>
          <w:ins w:id="1262" w:author="Bob Leck" w:date="2022-02-28T16:00:00Z"/>
        </w:trPr>
        <w:tc>
          <w:tcPr>
            <w:tcW w:w="3325" w:type="dxa"/>
            <w:shd w:val="clear" w:color="auto" w:fill="auto"/>
            <w:hideMark/>
          </w:tcPr>
          <w:bookmarkEnd w:id="1260"/>
          <w:p w14:paraId="5AE79DF4"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263" w:author="Bob Leck" w:date="2022-02-28T16:00:00Z"/>
                <w:rFonts w:ascii="Calibri" w:eastAsia="Calibri" w:hAnsi="Calibri"/>
                <w:b/>
                <w:bCs/>
                <w:sz w:val="20"/>
              </w:rPr>
            </w:pPr>
            <w:ins w:id="1264" w:author="Bob Leck" w:date="2022-02-28T16:00:00Z">
              <w:r w:rsidRPr="00E86721">
                <w:rPr>
                  <w:rFonts w:ascii="Calibri" w:eastAsia="Calibri" w:hAnsi="Calibri"/>
                  <w:b/>
                  <w:bCs/>
                  <w:sz w:val="20"/>
                  <w:lang w:val="fr-FR"/>
                </w:rPr>
                <w:t>Enhanced HF Transmitter Parameters</w:t>
              </w:r>
            </w:ins>
          </w:p>
        </w:tc>
        <w:tc>
          <w:tcPr>
            <w:tcW w:w="1530" w:type="dxa"/>
            <w:shd w:val="clear" w:color="auto" w:fill="auto"/>
            <w:hideMark/>
          </w:tcPr>
          <w:p w14:paraId="02A38684"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65" w:author="Bob Leck" w:date="2022-02-28T16:00:00Z"/>
                <w:rFonts w:ascii="Calibri" w:eastAsia="Calibri" w:hAnsi="Calibri"/>
                <w:b/>
                <w:bCs/>
                <w:sz w:val="20"/>
                <w:lang w:val="fr-FR"/>
              </w:rPr>
            </w:pPr>
            <w:ins w:id="1266" w:author="Bob Leck" w:date="2022-02-28T16:00:00Z">
              <w:r w:rsidRPr="00E86721">
                <w:rPr>
                  <w:rFonts w:ascii="Calibri" w:eastAsia="Calibri" w:hAnsi="Calibri"/>
                  <w:sz w:val="22"/>
                  <w:szCs w:val="22"/>
                  <w:lang w:val="fr-FR"/>
                </w:rPr>
                <w:t>Groundwave / Skywave</w:t>
              </w:r>
            </w:ins>
          </w:p>
        </w:tc>
        <w:tc>
          <w:tcPr>
            <w:tcW w:w="1640" w:type="dxa"/>
            <w:shd w:val="clear" w:color="auto" w:fill="auto"/>
            <w:hideMark/>
          </w:tcPr>
          <w:p w14:paraId="566C2681"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67" w:author="Bob Leck" w:date="2022-02-28T16:00:00Z"/>
                <w:rFonts w:ascii="Calibri" w:eastAsia="Calibri" w:hAnsi="Calibri"/>
                <w:b/>
                <w:bCs/>
                <w:sz w:val="20"/>
                <w:lang w:val="fr-FR"/>
              </w:rPr>
            </w:pPr>
            <w:ins w:id="1268" w:author="Bob Leck" w:date="2022-02-28T16:00:00Z">
              <w:r w:rsidRPr="00E86721">
                <w:rPr>
                  <w:rFonts w:ascii="Calibri" w:eastAsia="Calibri" w:hAnsi="Calibri"/>
                  <w:sz w:val="22"/>
                  <w:szCs w:val="22"/>
                  <w:lang w:val="fr-FR"/>
                </w:rPr>
                <w:t>NIVS/ Groundwave</w:t>
              </w:r>
            </w:ins>
          </w:p>
        </w:tc>
        <w:tc>
          <w:tcPr>
            <w:tcW w:w="1582" w:type="dxa"/>
            <w:shd w:val="clear" w:color="auto" w:fill="auto"/>
            <w:hideMark/>
          </w:tcPr>
          <w:p w14:paraId="0E0E17AF"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69" w:author="Bob Leck" w:date="2022-02-28T16:00:00Z"/>
                <w:rFonts w:ascii="Calibri" w:eastAsia="Calibri" w:hAnsi="Calibri"/>
                <w:b/>
                <w:bCs/>
                <w:sz w:val="20"/>
                <w:lang w:val="fr-FR"/>
              </w:rPr>
            </w:pPr>
            <w:ins w:id="1270" w:author="Bob Leck" w:date="2022-02-28T16:00:00Z">
              <w:r w:rsidRPr="00E86721">
                <w:rPr>
                  <w:rFonts w:ascii="Calibri" w:eastAsia="Calibri" w:hAnsi="Calibri"/>
                  <w:sz w:val="22"/>
                  <w:szCs w:val="22"/>
                  <w:lang w:val="fr-FR"/>
                </w:rPr>
                <w:t>Skywave/NVIS/ Groundwave</w:t>
              </w:r>
            </w:ins>
          </w:p>
        </w:tc>
        <w:tc>
          <w:tcPr>
            <w:tcW w:w="1343" w:type="dxa"/>
            <w:shd w:val="clear" w:color="auto" w:fill="auto"/>
            <w:hideMark/>
          </w:tcPr>
          <w:p w14:paraId="4DAF3F82"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71" w:author="Bob Leck" w:date="2022-02-28T16:00:00Z"/>
                <w:rFonts w:ascii="Calibri" w:eastAsia="Calibri" w:hAnsi="Calibri"/>
                <w:b/>
                <w:bCs/>
                <w:sz w:val="20"/>
                <w:lang w:val="fr-FR"/>
              </w:rPr>
            </w:pPr>
            <w:ins w:id="1272" w:author="Bob Leck" w:date="2022-02-28T16:00:00Z">
              <w:r w:rsidRPr="00E86721">
                <w:rPr>
                  <w:rFonts w:ascii="Calibri" w:eastAsia="Calibri" w:hAnsi="Calibri"/>
                  <w:sz w:val="22"/>
                  <w:szCs w:val="22"/>
                  <w:lang w:val="fr-FR"/>
                </w:rPr>
                <w:t>Skywave</w:t>
              </w:r>
            </w:ins>
          </w:p>
        </w:tc>
      </w:tr>
      <w:tr w:rsidR="00E86721" w:rsidRPr="00E86721" w14:paraId="7F12183C" w14:textId="77777777" w:rsidTr="00DB1CE5">
        <w:trPr>
          <w:trHeight w:val="300"/>
          <w:ins w:id="1273" w:author="Bob Leck" w:date="2022-02-28T16:00:00Z"/>
        </w:trPr>
        <w:tc>
          <w:tcPr>
            <w:tcW w:w="3325" w:type="dxa"/>
            <w:shd w:val="clear" w:color="auto" w:fill="auto"/>
            <w:hideMark/>
          </w:tcPr>
          <w:p w14:paraId="23FD908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274" w:author="Bob Leck" w:date="2022-02-28T16:00:00Z"/>
                <w:rFonts w:ascii="Calibri" w:eastAsia="Calibri" w:hAnsi="Calibri"/>
                <w:sz w:val="22"/>
                <w:szCs w:val="22"/>
                <w:lang w:val="fr-FR"/>
              </w:rPr>
            </w:pPr>
            <w:ins w:id="1275" w:author="Bob Leck" w:date="2022-02-28T16:00:00Z">
              <w:r w:rsidRPr="00E86721">
                <w:rPr>
                  <w:rFonts w:ascii="Calibri" w:eastAsia="Calibri" w:hAnsi="Calibri"/>
                  <w:sz w:val="22"/>
                  <w:szCs w:val="22"/>
                  <w:lang w:val="fr-FR"/>
                </w:rPr>
                <w:t>Frequency band (MHz)</w:t>
              </w:r>
            </w:ins>
          </w:p>
        </w:tc>
        <w:tc>
          <w:tcPr>
            <w:tcW w:w="1530" w:type="dxa"/>
            <w:shd w:val="clear" w:color="auto" w:fill="auto"/>
            <w:hideMark/>
          </w:tcPr>
          <w:p w14:paraId="519F14BD"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76" w:author="Bob Leck" w:date="2022-02-28T16:00:00Z"/>
                <w:rFonts w:ascii="Calibri" w:eastAsia="Calibri" w:hAnsi="Calibri"/>
                <w:sz w:val="22"/>
                <w:szCs w:val="22"/>
                <w:lang w:val="fr-FR"/>
              </w:rPr>
            </w:pPr>
            <w:ins w:id="1277" w:author="Bob Leck" w:date="2022-02-28T16:00:00Z">
              <w:r w:rsidRPr="00E86721">
                <w:rPr>
                  <w:rFonts w:ascii="Calibri" w:eastAsia="Calibri" w:hAnsi="Calibri"/>
                  <w:sz w:val="22"/>
                  <w:szCs w:val="22"/>
                  <w:lang w:val="fr-FR"/>
                </w:rPr>
                <w:t>2.8-30</w:t>
              </w:r>
            </w:ins>
          </w:p>
        </w:tc>
        <w:tc>
          <w:tcPr>
            <w:tcW w:w="1640" w:type="dxa"/>
            <w:shd w:val="clear" w:color="auto" w:fill="auto"/>
            <w:hideMark/>
          </w:tcPr>
          <w:p w14:paraId="5EEB743E"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78" w:author="Bob Leck" w:date="2022-02-28T16:00:00Z"/>
                <w:rFonts w:ascii="Calibri" w:eastAsia="Calibri" w:hAnsi="Calibri"/>
                <w:sz w:val="22"/>
                <w:szCs w:val="22"/>
                <w:lang w:val="fr-FR"/>
              </w:rPr>
            </w:pPr>
            <w:ins w:id="1279" w:author="Bob Leck" w:date="2022-02-28T16:00:00Z">
              <w:r w:rsidRPr="00E86721">
                <w:rPr>
                  <w:rFonts w:ascii="Calibri" w:eastAsia="Calibri" w:hAnsi="Calibri"/>
                  <w:sz w:val="22"/>
                  <w:szCs w:val="22"/>
                  <w:lang w:val="fr-FR"/>
                </w:rPr>
                <w:t>2.8-30</w:t>
              </w:r>
            </w:ins>
          </w:p>
        </w:tc>
        <w:tc>
          <w:tcPr>
            <w:tcW w:w="1582" w:type="dxa"/>
            <w:shd w:val="clear" w:color="auto" w:fill="auto"/>
            <w:hideMark/>
          </w:tcPr>
          <w:p w14:paraId="09D769B6"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80" w:author="Bob Leck" w:date="2022-02-28T16:00:00Z"/>
                <w:rFonts w:ascii="Calibri" w:eastAsia="Calibri" w:hAnsi="Calibri"/>
                <w:sz w:val="22"/>
                <w:szCs w:val="22"/>
                <w:lang w:val="fr-FR"/>
              </w:rPr>
            </w:pPr>
            <w:ins w:id="1281" w:author="Bob Leck" w:date="2022-02-28T16:00:00Z">
              <w:r w:rsidRPr="00E86721">
                <w:rPr>
                  <w:rFonts w:ascii="Calibri" w:eastAsia="Calibri" w:hAnsi="Calibri"/>
                  <w:sz w:val="22"/>
                  <w:szCs w:val="22"/>
                  <w:lang w:val="fr-FR"/>
                </w:rPr>
                <w:t>2.8-30</w:t>
              </w:r>
            </w:ins>
          </w:p>
        </w:tc>
        <w:tc>
          <w:tcPr>
            <w:tcW w:w="1343" w:type="dxa"/>
            <w:shd w:val="clear" w:color="auto" w:fill="auto"/>
            <w:hideMark/>
          </w:tcPr>
          <w:p w14:paraId="27FF0FE9"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82" w:author="Bob Leck" w:date="2022-02-28T16:00:00Z"/>
                <w:rFonts w:ascii="Calibri" w:eastAsia="Calibri" w:hAnsi="Calibri"/>
                <w:sz w:val="22"/>
                <w:szCs w:val="22"/>
                <w:lang w:val="fr-FR"/>
              </w:rPr>
            </w:pPr>
            <w:ins w:id="1283" w:author="Bob Leck" w:date="2022-02-28T16:00:00Z">
              <w:r w:rsidRPr="00E86721">
                <w:rPr>
                  <w:rFonts w:ascii="Calibri" w:eastAsia="Calibri" w:hAnsi="Calibri"/>
                  <w:sz w:val="22"/>
                  <w:szCs w:val="22"/>
                  <w:lang w:val="fr-FR"/>
                </w:rPr>
                <w:t>2.8-30</w:t>
              </w:r>
            </w:ins>
          </w:p>
        </w:tc>
      </w:tr>
      <w:tr w:rsidR="00E86721" w:rsidRPr="00E86721" w14:paraId="123B5A85" w14:textId="77777777" w:rsidTr="00DB1CE5">
        <w:trPr>
          <w:trHeight w:val="300"/>
          <w:ins w:id="1284" w:author="Bob Leck" w:date="2022-02-28T16:00:00Z"/>
        </w:trPr>
        <w:tc>
          <w:tcPr>
            <w:tcW w:w="3325" w:type="dxa"/>
            <w:shd w:val="clear" w:color="auto" w:fill="F2F2F2"/>
            <w:hideMark/>
          </w:tcPr>
          <w:p w14:paraId="7438B7A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285" w:author="Bob Leck" w:date="2022-02-28T16:00:00Z"/>
                <w:rFonts w:ascii="Calibri" w:eastAsia="Calibri" w:hAnsi="Calibri"/>
                <w:sz w:val="22"/>
                <w:szCs w:val="22"/>
                <w:lang w:val="fr-FR"/>
              </w:rPr>
            </w:pPr>
            <w:ins w:id="1286" w:author="Bob Leck" w:date="2022-02-28T16:00:00Z">
              <w:r w:rsidRPr="00E86721">
                <w:rPr>
                  <w:rFonts w:ascii="Calibri" w:eastAsia="Calibri" w:hAnsi="Calibri"/>
                  <w:sz w:val="22"/>
                  <w:szCs w:val="22"/>
                  <w:lang w:val="fr-FR"/>
                </w:rPr>
                <w:t xml:space="preserve">Channel Bandwidth (kHz) </w:t>
              </w:r>
            </w:ins>
          </w:p>
        </w:tc>
        <w:tc>
          <w:tcPr>
            <w:tcW w:w="1530" w:type="dxa"/>
            <w:shd w:val="clear" w:color="auto" w:fill="F2F2F2"/>
            <w:hideMark/>
          </w:tcPr>
          <w:p w14:paraId="3EEA2CE7"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87" w:author="Bob Leck" w:date="2022-02-28T16:00:00Z"/>
                <w:rFonts w:ascii="Calibri" w:eastAsia="Calibri" w:hAnsi="Calibri"/>
                <w:sz w:val="22"/>
                <w:szCs w:val="22"/>
                <w:lang w:val="fr-FR"/>
              </w:rPr>
            </w:pPr>
          </w:p>
        </w:tc>
        <w:tc>
          <w:tcPr>
            <w:tcW w:w="1640" w:type="dxa"/>
            <w:shd w:val="clear" w:color="auto" w:fill="F2F2F2"/>
            <w:hideMark/>
          </w:tcPr>
          <w:p w14:paraId="38C96C6A"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88" w:author="Bob Leck" w:date="2022-02-28T16:00:00Z"/>
                <w:rFonts w:ascii="Calibri" w:eastAsia="Calibri" w:hAnsi="Calibri"/>
                <w:sz w:val="22"/>
                <w:szCs w:val="22"/>
                <w:lang w:val="fr-FR"/>
              </w:rPr>
            </w:pPr>
          </w:p>
        </w:tc>
        <w:tc>
          <w:tcPr>
            <w:tcW w:w="1582" w:type="dxa"/>
            <w:shd w:val="clear" w:color="auto" w:fill="F2F2F2"/>
            <w:hideMark/>
          </w:tcPr>
          <w:p w14:paraId="2250F7D3"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89" w:author="Bob Leck" w:date="2022-02-28T16:00:00Z"/>
                <w:rFonts w:ascii="Calibri" w:eastAsia="Calibri" w:hAnsi="Calibri"/>
                <w:sz w:val="22"/>
                <w:szCs w:val="22"/>
                <w:lang w:val="fr-FR"/>
              </w:rPr>
            </w:pPr>
          </w:p>
        </w:tc>
        <w:tc>
          <w:tcPr>
            <w:tcW w:w="1343" w:type="dxa"/>
            <w:shd w:val="clear" w:color="auto" w:fill="F2F2F2"/>
            <w:hideMark/>
          </w:tcPr>
          <w:p w14:paraId="174020E9"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90" w:author="Bob Leck" w:date="2022-02-28T16:00:00Z"/>
                <w:rFonts w:ascii="Calibri" w:eastAsia="Calibri" w:hAnsi="Calibri"/>
                <w:sz w:val="22"/>
                <w:szCs w:val="22"/>
                <w:lang w:val="fr-FR"/>
              </w:rPr>
            </w:pPr>
          </w:p>
        </w:tc>
      </w:tr>
      <w:tr w:rsidR="00E86721" w:rsidRPr="00E86721" w14:paraId="47E8C3D0" w14:textId="77777777" w:rsidTr="00DB1CE5">
        <w:trPr>
          <w:trHeight w:val="300"/>
          <w:ins w:id="1291" w:author="Bob Leck" w:date="2022-02-28T16:00:00Z"/>
        </w:trPr>
        <w:tc>
          <w:tcPr>
            <w:tcW w:w="3325" w:type="dxa"/>
            <w:shd w:val="clear" w:color="auto" w:fill="auto"/>
            <w:hideMark/>
          </w:tcPr>
          <w:p w14:paraId="0A0C6BE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292" w:author="Bob Leck" w:date="2022-02-28T16:00:00Z"/>
                <w:rFonts w:ascii="Calibri" w:eastAsia="Calibri" w:hAnsi="Calibri"/>
                <w:sz w:val="22"/>
                <w:szCs w:val="22"/>
                <w:lang w:val="fr-FR"/>
              </w:rPr>
            </w:pPr>
            <w:ins w:id="1293" w:author="Bob Leck" w:date="2022-02-28T16:00:00Z">
              <w:r w:rsidRPr="00E86721">
                <w:rPr>
                  <w:rFonts w:ascii="Calibri" w:eastAsia="Calibri" w:hAnsi="Calibri"/>
                  <w:sz w:val="22"/>
                  <w:szCs w:val="22"/>
                  <w:lang w:val="fr-FR"/>
                </w:rPr>
                <w:t xml:space="preserve">     Variable (3kHz to 12.0kHz)</w:t>
              </w:r>
            </w:ins>
          </w:p>
        </w:tc>
        <w:tc>
          <w:tcPr>
            <w:tcW w:w="1530" w:type="dxa"/>
            <w:shd w:val="clear" w:color="auto" w:fill="auto"/>
            <w:hideMark/>
          </w:tcPr>
          <w:p w14:paraId="1994FAC7"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94" w:author="Bob Leck" w:date="2022-02-28T16:00:00Z"/>
                <w:rFonts w:ascii="Calibri" w:eastAsia="Calibri" w:hAnsi="Calibri"/>
                <w:sz w:val="22"/>
                <w:szCs w:val="22"/>
                <w:lang w:val="fr-FR"/>
              </w:rPr>
            </w:pPr>
            <w:ins w:id="1295" w:author="Bob Leck" w:date="2022-02-28T16:00:00Z">
              <w:r w:rsidRPr="00E86721">
                <w:rPr>
                  <w:rFonts w:ascii="Calibri" w:eastAsia="Calibri" w:hAnsi="Calibri"/>
                  <w:sz w:val="22"/>
                  <w:szCs w:val="22"/>
                  <w:lang w:val="fr-FR"/>
                </w:rPr>
                <w:t>12.0</w:t>
              </w:r>
            </w:ins>
          </w:p>
        </w:tc>
        <w:tc>
          <w:tcPr>
            <w:tcW w:w="1640" w:type="dxa"/>
            <w:shd w:val="clear" w:color="auto" w:fill="auto"/>
            <w:hideMark/>
          </w:tcPr>
          <w:p w14:paraId="0365670F"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96" w:author="Bob Leck" w:date="2022-02-28T16:00:00Z"/>
                <w:rFonts w:ascii="Calibri" w:eastAsia="Calibri" w:hAnsi="Calibri"/>
                <w:sz w:val="22"/>
                <w:szCs w:val="22"/>
                <w:lang w:val="fr-FR"/>
              </w:rPr>
            </w:pPr>
            <w:ins w:id="1297" w:author="Bob Leck" w:date="2022-02-28T16:00:00Z">
              <w:r w:rsidRPr="00E86721">
                <w:rPr>
                  <w:rFonts w:ascii="Calibri" w:eastAsia="Calibri" w:hAnsi="Calibri"/>
                  <w:sz w:val="22"/>
                  <w:szCs w:val="22"/>
                  <w:lang w:val="fr-FR"/>
                </w:rPr>
                <w:t>12.0</w:t>
              </w:r>
            </w:ins>
          </w:p>
        </w:tc>
        <w:tc>
          <w:tcPr>
            <w:tcW w:w="1582" w:type="dxa"/>
            <w:shd w:val="clear" w:color="auto" w:fill="auto"/>
            <w:hideMark/>
          </w:tcPr>
          <w:p w14:paraId="642F57DB"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298" w:author="Bob Leck" w:date="2022-02-28T16:00:00Z"/>
                <w:rFonts w:ascii="Calibri" w:eastAsia="Calibri" w:hAnsi="Calibri"/>
                <w:sz w:val="22"/>
                <w:szCs w:val="22"/>
                <w:lang w:val="fr-FR"/>
              </w:rPr>
            </w:pPr>
            <w:ins w:id="1299" w:author="Bob Leck" w:date="2022-02-28T16:00:00Z">
              <w:r w:rsidRPr="00E86721">
                <w:rPr>
                  <w:rFonts w:ascii="Calibri" w:eastAsia="Calibri" w:hAnsi="Calibri"/>
                  <w:sz w:val="22"/>
                  <w:szCs w:val="22"/>
                  <w:lang w:val="fr-FR"/>
                </w:rPr>
                <w:t>12.0</w:t>
              </w:r>
            </w:ins>
          </w:p>
        </w:tc>
        <w:tc>
          <w:tcPr>
            <w:tcW w:w="1343" w:type="dxa"/>
            <w:shd w:val="clear" w:color="auto" w:fill="auto"/>
            <w:hideMark/>
          </w:tcPr>
          <w:p w14:paraId="074A494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00" w:author="Bob Leck" w:date="2022-02-28T16:00:00Z"/>
                <w:rFonts w:ascii="Calibri" w:eastAsia="Calibri" w:hAnsi="Calibri"/>
                <w:sz w:val="22"/>
                <w:szCs w:val="22"/>
                <w:lang w:val="fr-FR"/>
              </w:rPr>
            </w:pPr>
            <w:ins w:id="1301" w:author="Bob Leck" w:date="2022-02-28T16:00:00Z">
              <w:r w:rsidRPr="00E86721">
                <w:rPr>
                  <w:rFonts w:ascii="Calibri" w:eastAsia="Calibri" w:hAnsi="Calibri"/>
                  <w:sz w:val="22"/>
                  <w:szCs w:val="22"/>
                  <w:lang w:val="fr-FR"/>
                </w:rPr>
                <w:t>12.0</w:t>
              </w:r>
            </w:ins>
          </w:p>
        </w:tc>
      </w:tr>
      <w:tr w:rsidR="00E86721" w:rsidRPr="00E86721" w14:paraId="0C152FDC" w14:textId="77777777" w:rsidTr="00DB1CE5">
        <w:trPr>
          <w:trHeight w:val="300"/>
          <w:ins w:id="1302" w:author="Bob Leck" w:date="2022-02-28T16:00:00Z"/>
        </w:trPr>
        <w:tc>
          <w:tcPr>
            <w:tcW w:w="3325" w:type="dxa"/>
            <w:shd w:val="clear" w:color="auto" w:fill="auto"/>
            <w:hideMark/>
          </w:tcPr>
          <w:p w14:paraId="47ACD8CE"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03" w:author="Bob Leck" w:date="2022-02-28T16:00:00Z"/>
                <w:rFonts w:ascii="Calibri" w:eastAsia="Calibri" w:hAnsi="Calibri"/>
                <w:sz w:val="22"/>
                <w:szCs w:val="22"/>
                <w:lang w:val="fr-FR"/>
              </w:rPr>
            </w:pPr>
            <w:ins w:id="1304" w:author="Bob Leck" w:date="2022-02-28T16:00:00Z">
              <w:r w:rsidRPr="00E86721">
                <w:rPr>
                  <w:rFonts w:ascii="Calibri" w:eastAsia="Calibri" w:hAnsi="Calibri"/>
                  <w:sz w:val="22"/>
                  <w:szCs w:val="22"/>
                  <w:lang w:val="fr-FR"/>
                </w:rPr>
                <w:t xml:space="preserve">     Variable (3kHz to 18.0kHz)</w:t>
              </w:r>
            </w:ins>
          </w:p>
        </w:tc>
        <w:tc>
          <w:tcPr>
            <w:tcW w:w="1530" w:type="dxa"/>
            <w:shd w:val="clear" w:color="auto" w:fill="auto"/>
            <w:hideMark/>
          </w:tcPr>
          <w:p w14:paraId="4D06334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05" w:author="Bob Leck" w:date="2022-02-28T16:00:00Z"/>
                <w:rFonts w:ascii="Calibri" w:eastAsia="Calibri" w:hAnsi="Calibri"/>
                <w:sz w:val="22"/>
                <w:szCs w:val="22"/>
                <w:lang w:val="fr-FR"/>
              </w:rPr>
            </w:pPr>
            <w:ins w:id="1306" w:author="Bob Leck" w:date="2022-02-28T16:00:00Z">
              <w:r w:rsidRPr="00E86721">
                <w:rPr>
                  <w:rFonts w:ascii="Calibri" w:eastAsia="Calibri" w:hAnsi="Calibri"/>
                  <w:sz w:val="22"/>
                  <w:szCs w:val="22"/>
                  <w:lang w:val="fr-FR"/>
                </w:rPr>
                <w:t>18.0</w:t>
              </w:r>
            </w:ins>
          </w:p>
        </w:tc>
        <w:tc>
          <w:tcPr>
            <w:tcW w:w="1640" w:type="dxa"/>
            <w:shd w:val="clear" w:color="auto" w:fill="auto"/>
            <w:hideMark/>
          </w:tcPr>
          <w:p w14:paraId="01EAC9FF"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07" w:author="Bob Leck" w:date="2022-02-28T16:00:00Z"/>
                <w:rFonts w:ascii="Calibri" w:eastAsia="Calibri" w:hAnsi="Calibri"/>
                <w:sz w:val="22"/>
                <w:szCs w:val="22"/>
                <w:lang w:val="fr-FR"/>
              </w:rPr>
            </w:pPr>
            <w:ins w:id="1308" w:author="Bob Leck" w:date="2022-02-28T16:00:00Z">
              <w:r w:rsidRPr="00E86721">
                <w:rPr>
                  <w:rFonts w:ascii="Calibri" w:eastAsia="Calibri" w:hAnsi="Calibri"/>
                  <w:sz w:val="22"/>
                  <w:szCs w:val="22"/>
                  <w:lang w:val="fr-FR"/>
                </w:rPr>
                <w:t>18.0</w:t>
              </w:r>
            </w:ins>
          </w:p>
        </w:tc>
        <w:tc>
          <w:tcPr>
            <w:tcW w:w="1582" w:type="dxa"/>
            <w:shd w:val="clear" w:color="auto" w:fill="auto"/>
            <w:hideMark/>
          </w:tcPr>
          <w:p w14:paraId="2753F7E2"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09" w:author="Bob Leck" w:date="2022-02-28T16:00:00Z"/>
                <w:rFonts w:ascii="Calibri" w:eastAsia="Calibri" w:hAnsi="Calibri"/>
                <w:sz w:val="22"/>
                <w:szCs w:val="22"/>
                <w:lang w:val="fr-FR"/>
              </w:rPr>
            </w:pPr>
            <w:ins w:id="1310" w:author="Bob Leck" w:date="2022-02-28T16:00:00Z">
              <w:r w:rsidRPr="00E86721">
                <w:rPr>
                  <w:rFonts w:ascii="Calibri" w:eastAsia="Calibri" w:hAnsi="Calibri"/>
                  <w:sz w:val="22"/>
                  <w:szCs w:val="22"/>
                  <w:lang w:val="fr-FR"/>
                </w:rPr>
                <w:t>18.0</w:t>
              </w:r>
            </w:ins>
          </w:p>
        </w:tc>
        <w:tc>
          <w:tcPr>
            <w:tcW w:w="1343" w:type="dxa"/>
            <w:shd w:val="clear" w:color="auto" w:fill="auto"/>
            <w:hideMark/>
          </w:tcPr>
          <w:p w14:paraId="5B594E14"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11" w:author="Bob Leck" w:date="2022-02-28T16:00:00Z"/>
                <w:rFonts w:ascii="Calibri" w:eastAsia="Calibri" w:hAnsi="Calibri"/>
                <w:sz w:val="22"/>
                <w:szCs w:val="22"/>
                <w:lang w:val="fr-FR"/>
              </w:rPr>
            </w:pPr>
            <w:ins w:id="1312" w:author="Bob Leck" w:date="2022-02-28T16:00:00Z">
              <w:r w:rsidRPr="00E86721">
                <w:rPr>
                  <w:rFonts w:ascii="Calibri" w:eastAsia="Calibri" w:hAnsi="Calibri"/>
                  <w:sz w:val="22"/>
                  <w:szCs w:val="22"/>
                  <w:lang w:val="fr-FR"/>
                </w:rPr>
                <w:t>18.0</w:t>
              </w:r>
            </w:ins>
          </w:p>
        </w:tc>
      </w:tr>
      <w:tr w:rsidR="00E86721" w:rsidRPr="00E86721" w14:paraId="388DE735" w14:textId="77777777" w:rsidTr="00DB1CE5">
        <w:trPr>
          <w:trHeight w:val="300"/>
          <w:ins w:id="1313" w:author="Bob Leck" w:date="2022-02-28T16:00:00Z"/>
        </w:trPr>
        <w:tc>
          <w:tcPr>
            <w:tcW w:w="3325" w:type="dxa"/>
            <w:shd w:val="clear" w:color="auto" w:fill="auto"/>
            <w:hideMark/>
          </w:tcPr>
          <w:p w14:paraId="23D9AF3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14" w:author="Bob Leck" w:date="2022-02-28T16:00:00Z"/>
                <w:rFonts w:ascii="Calibri" w:eastAsia="Calibri" w:hAnsi="Calibri"/>
                <w:sz w:val="22"/>
                <w:szCs w:val="22"/>
                <w:lang w:val="fr-FR"/>
              </w:rPr>
            </w:pPr>
            <w:ins w:id="1315" w:author="Bob Leck" w:date="2022-02-28T16:00:00Z">
              <w:r w:rsidRPr="00E86721">
                <w:rPr>
                  <w:rFonts w:ascii="Calibri" w:eastAsia="Calibri" w:hAnsi="Calibri"/>
                  <w:sz w:val="22"/>
                  <w:szCs w:val="22"/>
                  <w:lang w:val="fr-FR"/>
                </w:rPr>
                <w:t xml:space="preserve">    Variable (3kHz to 24.0kHz)</w:t>
              </w:r>
            </w:ins>
          </w:p>
        </w:tc>
        <w:tc>
          <w:tcPr>
            <w:tcW w:w="1530" w:type="dxa"/>
            <w:shd w:val="clear" w:color="auto" w:fill="auto"/>
            <w:hideMark/>
          </w:tcPr>
          <w:p w14:paraId="71229AFA"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16" w:author="Bob Leck" w:date="2022-02-28T16:00:00Z"/>
                <w:rFonts w:ascii="Calibri" w:eastAsia="Calibri" w:hAnsi="Calibri"/>
                <w:sz w:val="22"/>
                <w:szCs w:val="22"/>
                <w:lang w:val="fr-FR"/>
              </w:rPr>
            </w:pPr>
            <w:ins w:id="1317" w:author="Bob Leck" w:date="2022-02-28T16:00:00Z">
              <w:r w:rsidRPr="00E86721">
                <w:rPr>
                  <w:rFonts w:ascii="Calibri" w:eastAsia="Calibri" w:hAnsi="Calibri"/>
                  <w:sz w:val="22"/>
                  <w:szCs w:val="22"/>
                  <w:lang w:val="fr-FR"/>
                </w:rPr>
                <w:t>24.0</w:t>
              </w:r>
            </w:ins>
          </w:p>
        </w:tc>
        <w:tc>
          <w:tcPr>
            <w:tcW w:w="1640" w:type="dxa"/>
            <w:shd w:val="clear" w:color="auto" w:fill="auto"/>
            <w:hideMark/>
          </w:tcPr>
          <w:p w14:paraId="57A06127"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18" w:author="Bob Leck" w:date="2022-02-28T16:00:00Z"/>
                <w:rFonts w:ascii="Calibri" w:eastAsia="Calibri" w:hAnsi="Calibri"/>
                <w:sz w:val="22"/>
                <w:szCs w:val="22"/>
                <w:lang w:val="fr-FR"/>
              </w:rPr>
            </w:pPr>
            <w:ins w:id="1319" w:author="Bob Leck" w:date="2022-02-28T16:00:00Z">
              <w:r w:rsidRPr="00E86721">
                <w:rPr>
                  <w:rFonts w:ascii="Calibri" w:eastAsia="Calibri" w:hAnsi="Calibri"/>
                  <w:sz w:val="22"/>
                  <w:szCs w:val="22"/>
                  <w:lang w:val="fr-FR"/>
                </w:rPr>
                <w:t>24.0</w:t>
              </w:r>
            </w:ins>
          </w:p>
        </w:tc>
        <w:tc>
          <w:tcPr>
            <w:tcW w:w="1582" w:type="dxa"/>
            <w:shd w:val="clear" w:color="auto" w:fill="auto"/>
            <w:hideMark/>
          </w:tcPr>
          <w:p w14:paraId="3EBC0A9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20" w:author="Bob Leck" w:date="2022-02-28T16:00:00Z"/>
                <w:rFonts w:ascii="Calibri" w:eastAsia="Calibri" w:hAnsi="Calibri"/>
                <w:sz w:val="22"/>
                <w:szCs w:val="22"/>
                <w:lang w:val="fr-FR"/>
              </w:rPr>
            </w:pPr>
            <w:ins w:id="1321" w:author="Bob Leck" w:date="2022-02-28T16:00:00Z">
              <w:r w:rsidRPr="00E86721">
                <w:rPr>
                  <w:rFonts w:ascii="Calibri" w:eastAsia="Calibri" w:hAnsi="Calibri"/>
                  <w:sz w:val="22"/>
                  <w:szCs w:val="22"/>
                  <w:lang w:val="fr-FR"/>
                </w:rPr>
                <w:t>24.0</w:t>
              </w:r>
            </w:ins>
          </w:p>
        </w:tc>
        <w:tc>
          <w:tcPr>
            <w:tcW w:w="1343" w:type="dxa"/>
            <w:shd w:val="clear" w:color="auto" w:fill="auto"/>
            <w:hideMark/>
          </w:tcPr>
          <w:p w14:paraId="4EEEC1CE"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22" w:author="Bob Leck" w:date="2022-02-28T16:00:00Z"/>
                <w:rFonts w:ascii="Calibri" w:eastAsia="Calibri" w:hAnsi="Calibri"/>
                <w:sz w:val="22"/>
                <w:szCs w:val="22"/>
                <w:lang w:val="fr-FR"/>
              </w:rPr>
            </w:pPr>
            <w:ins w:id="1323" w:author="Bob Leck" w:date="2022-02-28T16:00:00Z">
              <w:r w:rsidRPr="00E86721">
                <w:rPr>
                  <w:rFonts w:ascii="Calibri" w:eastAsia="Calibri" w:hAnsi="Calibri"/>
                  <w:sz w:val="22"/>
                  <w:szCs w:val="22"/>
                  <w:lang w:val="fr-FR"/>
                </w:rPr>
                <w:t>24.0</w:t>
              </w:r>
            </w:ins>
          </w:p>
        </w:tc>
      </w:tr>
      <w:tr w:rsidR="00E86721" w:rsidRPr="00E86721" w14:paraId="4F24FA27" w14:textId="77777777" w:rsidTr="00DB1CE5">
        <w:trPr>
          <w:trHeight w:val="300"/>
          <w:ins w:id="1324" w:author="Bob Leck" w:date="2022-02-28T16:00:00Z"/>
        </w:trPr>
        <w:tc>
          <w:tcPr>
            <w:tcW w:w="3325" w:type="dxa"/>
            <w:shd w:val="clear" w:color="auto" w:fill="auto"/>
            <w:hideMark/>
          </w:tcPr>
          <w:p w14:paraId="36EBC142"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25" w:author="Bob Leck" w:date="2022-02-28T16:00:00Z"/>
                <w:rFonts w:ascii="Calibri" w:eastAsia="Calibri" w:hAnsi="Calibri"/>
                <w:sz w:val="22"/>
                <w:szCs w:val="22"/>
                <w:lang w:val="fr-FR"/>
              </w:rPr>
            </w:pPr>
            <w:ins w:id="1326" w:author="Bob Leck" w:date="2022-02-28T16:00:00Z">
              <w:r w:rsidRPr="00E86721">
                <w:rPr>
                  <w:rFonts w:ascii="Calibri" w:eastAsia="Calibri" w:hAnsi="Calibri"/>
                  <w:sz w:val="22"/>
                  <w:szCs w:val="22"/>
                  <w:lang w:val="fr-FR"/>
                </w:rPr>
                <w:t xml:space="preserve">    Variable (3kHz to 48kHz)</w:t>
              </w:r>
            </w:ins>
          </w:p>
        </w:tc>
        <w:tc>
          <w:tcPr>
            <w:tcW w:w="1530" w:type="dxa"/>
            <w:shd w:val="clear" w:color="auto" w:fill="auto"/>
            <w:hideMark/>
          </w:tcPr>
          <w:p w14:paraId="0D61D52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27" w:author="Bob Leck" w:date="2022-02-28T16:00:00Z"/>
                <w:rFonts w:ascii="Calibri" w:eastAsia="Calibri" w:hAnsi="Calibri"/>
                <w:sz w:val="22"/>
                <w:szCs w:val="22"/>
                <w:lang w:val="fr-FR"/>
              </w:rPr>
            </w:pPr>
            <w:ins w:id="1328" w:author="Bob Leck" w:date="2022-02-28T16:00:00Z">
              <w:r w:rsidRPr="00E86721">
                <w:rPr>
                  <w:rFonts w:ascii="Calibri" w:eastAsia="Calibri" w:hAnsi="Calibri"/>
                  <w:sz w:val="22"/>
                  <w:szCs w:val="22"/>
                  <w:lang w:val="fr-FR"/>
                </w:rPr>
                <w:t>48.0</w:t>
              </w:r>
            </w:ins>
          </w:p>
        </w:tc>
        <w:tc>
          <w:tcPr>
            <w:tcW w:w="1640" w:type="dxa"/>
            <w:shd w:val="clear" w:color="auto" w:fill="auto"/>
            <w:hideMark/>
          </w:tcPr>
          <w:p w14:paraId="7D39DF6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29" w:author="Bob Leck" w:date="2022-02-28T16:00:00Z"/>
                <w:rFonts w:ascii="Calibri" w:eastAsia="Calibri" w:hAnsi="Calibri"/>
                <w:sz w:val="22"/>
                <w:szCs w:val="22"/>
                <w:lang w:val="fr-FR"/>
              </w:rPr>
            </w:pPr>
            <w:commentRangeStart w:id="1330"/>
            <w:ins w:id="1331" w:author="Bob Leck" w:date="2022-02-28T16:00:00Z">
              <w:r w:rsidRPr="00E86721">
                <w:rPr>
                  <w:rFonts w:ascii="Calibri" w:eastAsia="Calibri" w:hAnsi="Calibri"/>
                  <w:sz w:val="22"/>
                  <w:szCs w:val="22"/>
                  <w:lang w:val="fr-FR"/>
                </w:rPr>
                <w:t>TBD</w:t>
              </w:r>
              <w:commentRangeEnd w:id="1330"/>
              <w:r w:rsidRPr="00E86721">
                <w:rPr>
                  <w:sz w:val="16"/>
                  <w:szCs w:val="16"/>
                  <w:lang w:val="fr-FR"/>
                </w:rPr>
                <w:commentReference w:id="1330"/>
              </w:r>
            </w:ins>
          </w:p>
        </w:tc>
        <w:tc>
          <w:tcPr>
            <w:tcW w:w="1582" w:type="dxa"/>
            <w:shd w:val="clear" w:color="auto" w:fill="auto"/>
            <w:hideMark/>
          </w:tcPr>
          <w:p w14:paraId="303D3848"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32" w:author="Bob Leck" w:date="2022-02-28T16:00:00Z"/>
                <w:rFonts w:ascii="Calibri" w:eastAsia="Calibri" w:hAnsi="Calibri"/>
                <w:sz w:val="22"/>
                <w:szCs w:val="22"/>
                <w:lang w:val="fr-FR"/>
              </w:rPr>
            </w:pPr>
            <w:ins w:id="1333" w:author="Bob Leck" w:date="2022-02-28T16:00:00Z">
              <w:r w:rsidRPr="00E86721">
                <w:rPr>
                  <w:rFonts w:ascii="Calibri" w:eastAsia="Calibri" w:hAnsi="Calibri"/>
                  <w:sz w:val="22"/>
                  <w:szCs w:val="22"/>
                  <w:lang w:val="fr-FR"/>
                </w:rPr>
                <w:t>48.0</w:t>
              </w:r>
            </w:ins>
          </w:p>
        </w:tc>
        <w:tc>
          <w:tcPr>
            <w:tcW w:w="1343" w:type="dxa"/>
            <w:shd w:val="clear" w:color="auto" w:fill="auto"/>
            <w:hideMark/>
          </w:tcPr>
          <w:p w14:paraId="37A4FA59"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34" w:author="Bob Leck" w:date="2022-02-28T16:00:00Z"/>
                <w:rFonts w:ascii="Calibri" w:eastAsia="Calibri" w:hAnsi="Calibri"/>
                <w:sz w:val="22"/>
                <w:szCs w:val="22"/>
                <w:lang w:val="fr-FR"/>
              </w:rPr>
            </w:pPr>
            <w:ins w:id="1335" w:author="Bob Leck" w:date="2022-02-28T16:00:00Z">
              <w:r w:rsidRPr="00E86721">
                <w:rPr>
                  <w:rFonts w:ascii="Calibri" w:eastAsia="Calibri" w:hAnsi="Calibri"/>
                  <w:sz w:val="22"/>
                  <w:szCs w:val="22"/>
                  <w:lang w:val="fr-FR"/>
                </w:rPr>
                <w:t>TBD</w:t>
              </w:r>
            </w:ins>
          </w:p>
        </w:tc>
      </w:tr>
      <w:tr w:rsidR="00E86721" w:rsidRPr="00E86721" w14:paraId="3763AE04" w14:textId="77777777" w:rsidTr="00DB1CE5">
        <w:trPr>
          <w:trHeight w:val="300"/>
          <w:ins w:id="1336" w:author="Bob Leck" w:date="2022-02-28T16:00:00Z"/>
        </w:trPr>
        <w:tc>
          <w:tcPr>
            <w:tcW w:w="3325" w:type="dxa"/>
            <w:shd w:val="clear" w:color="auto" w:fill="auto"/>
            <w:hideMark/>
          </w:tcPr>
          <w:p w14:paraId="589D917E"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37" w:author="Bob Leck" w:date="2022-02-28T16:00:00Z"/>
                <w:rFonts w:ascii="Calibri" w:eastAsia="Calibri" w:hAnsi="Calibri"/>
                <w:sz w:val="22"/>
                <w:szCs w:val="22"/>
                <w:lang w:val="fr-FR"/>
              </w:rPr>
            </w:pPr>
            <w:ins w:id="1338" w:author="Bob Leck" w:date="2022-02-28T16:00:00Z">
              <w:r w:rsidRPr="00E86721">
                <w:rPr>
                  <w:rFonts w:ascii="Calibri" w:eastAsia="Calibri" w:hAnsi="Calibri"/>
                  <w:sz w:val="22"/>
                  <w:szCs w:val="22"/>
                  <w:lang w:val="fr-FR"/>
                </w:rPr>
                <w:t xml:space="preserve">Transmitter Power (dBW) </w:t>
              </w:r>
            </w:ins>
          </w:p>
        </w:tc>
        <w:tc>
          <w:tcPr>
            <w:tcW w:w="1530" w:type="dxa"/>
            <w:shd w:val="clear" w:color="auto" w:fill="auto"/>
            <w:hideMark/>
          </w:tcPr>
          <w:p w14:paraId="2FE37B1F"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39" w:author="Bob Leck" w:date="2022-02-28T16:00:00Z"/>
                <w:rFonts w:ascii="Calibri" w:eastAsia="Calibri" w:hAnsi="Calibri"/>
                <w:sz w:val="22"/>
                <w:szCs w:val="22"/>
                <w:lang w:val="fr-FR"/>
              </w:rPr>
            </w:pPr>
            <w:ins w:id="1340" w:author="Bob Leck" w:date="2022-02-28T16:00:00Z">
              <w:r w:rsidRPr="00E86721">
                <w:rPr>
                  <w:rFonts w:ascii="Calibri" w:eastAsia="Calibri" w:hAnsi="Calibri"/>
                  <w:sz w:val="22"/>
                  <w:szCs w:val="22"/>
                  <w:lang w:val="fr-FR"/>
                </w:rPr>
                <w:t>36</w:t>
              </w:r>
            </w:ins>
          </w:p>
        </w:tc>
        <w:tc>
          <w:tcPr>
            <w:tcW w:w="1640" w:type="dxa"/>
            <w:shd w:val="clear" w:color="auto" w:fill="auto"/>
            <w:hideMark/>
          </w:tcPr>
          <w:p w14:paraId="44F720C3"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41" w:author="Bob Leck" w:date="2022-02-28T16:00:00Z"/>
                <w:rFonts w:ascii="Calibri" w:eastAsia="Calibri" w:hAnsi="Calibri"/>
                <w:sz w:val="22"/>
                <w:szCs w:val="22"/>
                <w:lang w:val="fr-FR"/>
              </w:rPr>
            </w:pPr>
            <w:ins w:id="1342" w:author="Bob Leck" w:date="2022-02-28T16:00:00Z">
              <w:r w:rsidRPr="00E86721">
                <w:rPr>
                  <w:rFonts w:ascii="Calibri" w:eastAsia="Calibri" w:hAnsi="Calibri"/>
                  <w:sz w:val="22"/>
                  <w:szCs w:val="22"/>
                  <w:lang w:val="fr-FR"/>
                </w:rPr>
                <w:t>26</w:t>
              </w:r>
            </w:ins>
          </w:p>
        </w:tc>
        <w:tc>
          <w:tcPr>
            <w:tcW w:w="1582" w:type="dxa"/>
            <w:shd w:val="clear" w:color="auto" w:fill="auto"/>
            <w:hideMark/>
          </w:tcPr>
          <w:p w14:paraId="57B0C423"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43" w:author="Bob Leck" w:date="2022-02-28T16:00:00Z"/>
                <w:rFonts w:ascii="Calibri" w:eastAsia="Calibri" w:hAnsi="Calibri"/>
                <w:sz w:val="22"/>
                <w:szCs w:val="22"/>
                <w:lang w:val="fr-FR"/>
              </w:rPr>
            </w:pPr>
            <w:ins w:id="1344" w:author="Bob Leck" w:date="2022-02-28T16:00:00Z">
              <w:r w:rsidRPr="00E86721">
                <w:rPr>
                  <w:rFonts w:ascii="Calibri" w:eastAsia="Calibri" w:hAnsi="Calibri"/>
                  <w:sz w:val="22"/>
                  <w:szCs w:val="22"/>
                  <w:lang w:val="fr-FR"/>
                </w:rPr>
                <w:t>36</w:t>
              </w:r>
            </w:ins>
          </w:p>
        </w:tc>
        <w:tc>
          <w:tcPr>
            <w:tcW w:w="1343" w:type="dxa"/>
            <w:shd w:val="clear" w:color="auto" w:fill="auto"/>
            <w:hideMark/>
          </w:tcPr>
          <w:p w14:paraId="336150C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45" w:author="Bob Leck" w:date="2022-02-28T16:00:00Z"/>
                <w:rFonts w:ascii="Calibri" w:eastAsia="Calibri" w:hAnsi="Calibri"/>
                <w:sz w:val="22"/>
                <w:szCs w:val="22"/>
                <w:lang w:val="fr-FR"/>
              </w:rPr>
            </w:pPr>
            <w:ins w:id="1346" w:author="Bob Leck" w:date="2022-02-28T16:00:00Z">
              <w:r w:rsidRPr="00E86721">
                <w:rPr>
                  <w:rFonts w:ascii="Calibri" w:eastAsia="Calibri" w:hAnsi="Calibri"/>
                  <w:sz w:val="22"/>
                  <w:szCs w:val="22"/>
                  <w:lang w:val="fr-FR"/>
                </w:rPr>
                <w:t>27</w:t>
              </w:r>
            </w:ins>
          </w:p>
        </w:tc>
      </w:tr>
      <w:tr w:rsidR="00E86721" w:rsidRPr="00E86721" w14:paraId="07F91AC0" w14:textId="77777777" w:rsidTr="00DB1CE5">
        <w:trPr>
          <w:trHeight w:val="300"/>
          <w:ins w:id="1347" w:author="Bob Leck" w:date="2022-02-28T16:00:00Z"/>
        </w:trPr>
        <w:tc>
          <w:tcPr>
            <w:tcW w:w="3325" w:type="dxa"/>
            <w:shd w:val="clear" w:color="auto" w:fill="auto"/>
            <w:hideMark/>
          </w:tcPr>
          <w:p w14:paraId="0617A83F"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48" w:author="Bob Leck" w:date="2022-02-28T16:00:00Z"/>
                <w:rFonts w:ascii="Calibri" w:eastAsia="Calibri" w:hAnsi="Calibri"/>
                <w:sz w:val="22"/>
                <w:szCs w:val="22"/>
                <w:lang w:val="fr-FR"/>
              </w:rPr>
            </w:pPr>
            <w:ins w:id="1349" w:author="Bob Leck" w:date="2022-02-28T16:00:00Z">
              <w:r w:rsidRPr="00E86721">
                <w:rPr>
                  <w:rFonts w:ascii="Calibri" w:eastAsia="Calibri" w:hAnsi="Calibri"/>
                  <w:sz w:val="22"/>
                  <w:szCs w:val="22"/>
                  <w:lang w:val="fr-FR"/>
                </w:rPr>
                <w:t xml:space="preserve">Feeder Loss (dB) </w:t>
              </w:r>
            </w:ins>
          </w:p>
        </w:tc>
        <w:tc>
          <w:tcPr>
            <w:tcW w:w="1530" w:type="dxa"/>
            <w:shd w:val="clear" w:color="auto" w:fill="auto"/>
            <w:hideMark/>
          </w:tcPr>
          <w:p w14:paraId="549E35BA"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50" w:author="Bob Leck" w:date="2022-02-28T16:00:00Z"/>
                <w:rFonts w:ascii="Calibri" w:eastAsia="Calibri" w:hAnsi="Calibri"/>
                <w:sz w:val="22"/>
                <w:szCs w:val="22"/>
                <w:lang w:val="fr-FR"/>
              </w:rPr>
            </w:pPr>
            <w:ins w:id="1351" w:author="Bob Leck" w:date="2022-02-28T16:00:00Z">
              <w:r w:rsidRPr="00E86721">
                <w:rPr>
                  <w:rFonts w:ascii="Calibri" w:eastAsia="Calibri" w:hAnsi="Calibri"/>
                  <w:sz w:val="22"/>
                  <w:szCs w:val="22"/>
                  <w:lang w:val="fr-FR"/>
                </w:rPr>
                <w:t>2.2</w:t>
              </w:r>
            </w:ins>
          </w:p>
        </w:tc>
        <w:tc>
          <w:tcPr>
            <w:tcW w:w="1640" w:type="dxa"/>
            <w:shd w:val="clear" w:color="auto" w:fill="auto"/>
            <w:hideMark/>
          </w:tcPr>
          <w:p w14:paraId="54800D4A"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52" w:author="Bob Leck" w:date="2022-02-28T16:00:00Z"/>
                <w:rFonts w:ascii="Calibri" w:eastAsia="Calibri" w:hAnsi="Calibri"/>
                <w:sz w:val="22"/>
                <w:szCs w:val="22"/>
                <w:lang w:val="fr-FR"/>
              </w:rPr>
            </w:pPr>
            <w:ins w:id="1353" w:author="Bob Leck" w:date="2022-02-28T16:00:00Z">
              <w:r w:rsidRPr="00E86721">
                <w:rPr>
                  <w:rFonts w:ascii="Calibri" w:eastAsia="Calibri" w:hAnsi="Calibri"/>
                  <w:sz w:val="22"/>
                  <w:szCs w:val="22"/>
                  <w:lang w:val="fr-FR"/>
                </w:rPr>
                <w:t>1.5</w:t>
              </w:r>
            </w:ins>
          </w:p>
        </w:tc>
        <w:tc>
          <w:tcPr>
            <w:tcW w:w="1582" w:type="dxa"/>
            <w:shd w:val="clear" w:color="auto" w:fill="auto"/>
            <w:hideMark/>
          </w:tcPr>
          <w:p w14:paraId="4F8ABF3A"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54" w:author="Bob Leck" w:date="2022-02-28T16:00:00Z"/>
                <w:rFonts w:ascii="Calibri" w:eastAsia="Calibri" w:hAnsi="Calibri"/>
                <w:sz w:val="22"/>
                <w:szCs w:val="22"/>
                <w:lang w:val="fr-FR"/>
              </w:rPr>
            </w:pPr>
            <w:ins w:id="1355" w:author="Bob Leck" w:date="2022-02-28T16:00:00Z">
              <w:r w:rsidRPr="00E86721">
                <w:rPr>
                  <w:rFonts w:ascii="Calibri" w:eastAsia="Calibri" w:hAnsi="Calibri"/>
                  <w:sz w:val="22"/>
                  <w:szCs w:val="22"/>
                  <w:lang w:val="fr-FR"/>
                </w:rPr>
                <w:t>2.6</w:t>
              </w:r>
            </w:ins>
          </w:p>
        </w:tc>
        <w:tc>
          <w:tcPr>
            <w:tcW w:w="1343" w:type="dxa"/>
            <w:shd w:val="clear" w:color="auto" w:fill="auto"/>
            <w:hideMark/>
          </w:tcPr>
          <w:p w14:paraId="18D6EAC4"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56" w:author="Bob Leck" w:date="2022-02-28T16:00:00Z"/>
                <w:rFonts w:ascii="Calibri" w:eastAsia="Calibri" w:hAnsi="Calibri"/>
                <w:sz w:val="22"/>
                <w:szCs w:val="22"/>
                <w:lang w:val="fr-FR"/>
              </w:rPr>
            </w:pPr>
            <w:ins w:id="1357" w:author="Bob Leck" w:date="2022-02-28T16:00:00Z">
              <w:r w:rsidRPr="00E86721">
                <w:rPr>
                  <w:rFonts w:ascii="Calibri" w:eastAsia="Calibri" w:hAnsi="Calibri"/>
                  <w:sz w:val="22"/>
                  <w:szCs w:val="22"/>
                  <w:lang w:val="fr-FR"/>
                </w:rPr>
                <w:t>1.1</w:t>
              </w:r>
            </w:ins>
          </w:p>
        </w:tc>
      </w:tr>
      <w:tr w:rsidR="00E86721" w:rsidRPr="00E86721" w14:paraId="3282DA28" w14:textId="77777777" w:rsidTr="00DB1CE5">
        <w:trPr>
          <w:trHeight w:val="300"/>
          <w:ins w:id="1358" w:author="Bob Leck" w:date="2022-02-28T16:00:00Z"/>
        </w:trPr>
        <w:tc>
          <w:tcPr>
            <w:tcW w:w="3325" w:type="dxa"/>
            <w:shd w:val="clear" w:color="auto" w:fill="auto"/>
            <w:hideMark/>
          </w:tcPr>
          <w:p w14:paraId="7A83FE67"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59" w:author="Bob Leck" w:date="2022-02-28T16:00:00Z"/>
                <w:rFonts w:ascii="Calibri" w:eastAsia="Calibri" w:hAnsi="Calibri"/>
                <w:sz w:val="22"/>
                <w:szCs w:val="22"/>
                <w:lang w:val="fr-FR"/>
              </w:rPr>
            </w:pPr>
            <w:ins w:id="1360" w:author="Bob Leck" w:date="2022-02-28T16:00:00Z">
              <w:r w:rsidRPr="00E86721">
                <w:rPr>
                  <w:rFonts w:ascii="Calibri" w:eastAsia="Calibri" w:hAnsi="Calibri"/>
                  <w:sz w:val="22"/>
                  <w:szCs w:val="22"/>
                  <w:lang w:val="fr-FR"/>
                </w:rPr>
                <w:t>Antenna Gain (dBi)</w:t>
              </w:r>
            </w:ins>
          </w:p>
        </w:tc>
        <w:tc>
          <w:tcPr>
            <w:tcW w:w="1530" w:type="dxa"/>
            <w:shd w:val="clear" w:color="auto" w:fill="auto"/>
            <w:hideMark/>
          </w:tcPr>
          <w:p w14:paraId="34C3C0A3"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61" w:author="Bob Leck" w:date="2022-02-28T16:00:00Z"/>
                <w:rFonts w:ascii="Calibri" w:eastAsia="Calibri" w:hAnsi="Calibri"/>
                <w:sz w:val="22"/>
                <w:szCs w:val="22"/>
                <w:lang w:val="fr-FR"/>
              </w:rPr>
            </w:pPr>
            <w:ins w:id="1362" w:author="Bob Leck" w:date="2022-02-28T16:00:00Z">
              <w:r w:rsidRPr="00E86721">
                <w:rPr>
                  <w:rFonts w:ascii="Calibri" w:eastAsia="Calibri" w:hAnsi="Calibri"/>
                  <w:sz w:val="22"/>
                  <w:szCs w:val="22"/>
                  <w:lang w:val="fr-FR"/>
                </w:rPr>
                <w:t>14.15</w:t>
              </w:r>
            </w:ins>
          </w:p>
        </w:tc>
        <w:tc>
          <w:tcPr>
            <w:tcW w:w="1640" w:type="dxa"/>
            <w:shd w:val="clear" w:color="auto" w:fill="auto"/>
            <w:hideMark/>
          </w:tcPr>
          <w:p w14:paraId="54C1F392"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63" w:author="Bob Leck" w:date="2022-02-28T16:00:00Z"/>
                <w:rFonts w:ascii="Calibri" w:eastAsia="Calibri" w:hAnsi="Calibri"/>
                <w:sz w:val="22"/>
                <w:szCs w:val="22"/>
                <w:lang w:val="fr-FR"/>
              </w:rPr>
            </w:pPr>
            <w:ins w:id="1364" w:author="Bob Leck" w:date="2022-02-28T16:00:00Z">
              <w:r w:rsidRPr="00E86721">
                <w:rPr>
                  <w:rFonts w:ascii="Calibri" w:eastAsia="Calibri" w:hAnsi="Calibri"/>
                  <w:sz w:val="22"/>
                  <w:szCs w:val="22"/>
                  <w:lang w:val="fr-FR"/>
                </w:rPr>
                <w:t>4.15</w:t>
              </w:r>
            </w:ins>
          </w:p>
        </w:tc>
        <w:tc>
          <w:tcPr>
            <w:tcW w:w="1582" w:type="dxa"/>
            <w:shd w:val="clear" w:color="auto" w:fill="auto"/>
            <w:hideMark/>
          </w:tcPr>
          <w:p w14:paraId="2FAA1762"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65" w:author="Bob Leck" w:date="2022-02-28T16:00:00Z"/>
                <w:rFonts w:ascii="Calibri" w:eastAsia="Calibri" w:hAnsi="Calibri"/>
                <w:sz w:val="22"/>
                <w:szCs w:val="22"/>
                <w:lang w:val="fr-FR"/>
              </w:rPr>
            </w:pPr>
            <w:ins w:id="1366" w:author="Bob Leck" w:date="2022-02-28T16:00:00Z">
              <w:r w:rsidRPr="00E86721">
                <w:rPr>
                  <w:rFonts w:ascii="Calibri" w:eastAsia="Calibri" w:hAnsi="Calibri"/>
                  <w:sz w:val="22"/>
                  <w:szCs w:val="22"/>
                  <w:lang w:val="fr-FR"/>
                </w:rPr>
                <w:t>11.15</w:t>
              </w:r>
            </w:ins>
          </w:p>
        </w:tc>
        <w:tc>
          <w:tcPr>
            <w:tcW w:w="1343" w:type="dxa"/>
            <w:shd w:val="clear" w:color="auto" w:fill="auto"/>
            <w:hideMark/>
          </w:tcPr>
          <w:p w14:paraId="2B4FE14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67" w:author="Bob Leck" w:date="2022-02-28T16:00:00Z"/>
                <w:rFonts w:ascii="Calibri" w:eastAsia="Calibri" w:hAnsi="Calibri"/>
                <w:sz w:val="22"/>
                <w:szCs w:val="22"/>
                <w:lang w:val="fr-FR"/>
              </w:rPr>
            </w:pPr>
            <w:ins w:id="1368" w:author="Bob Leck" w:date="2022-02-28T16:00:00Z">
              <w:r w:rsidRPr="00E86721">
                <w:rPr>
                  <w:rFonts w:ascii="Calibri" w:eastAsia="Calibri" w:hAnsi="Calibri"/>
                  <w:sz w:val="22"/>
                  <w:szCs w:val="22"/>
                  <w:lang w:val="fr-FR"/>
                </w:rPr>
                <w:t>2.15</w:t>
              </w:r>
            </w:ins>
          </w:p>
        </w:tc>
      </w:tr>
      <w:tr w:rsidR="00E86721" w:rsidRPr="00E86721" w14:paraId="0FEA6AE9" w14:textId="77777777" w:rsidTr="00DB1CE5">
        <w:trPr>
          <w:trHeight w:val="300"/>
          <w:ins w:id="1369" w:author="Bob Leck" w:date="2022-02-28T16:00:00Z"/>
        </w:trPr>
        <w:tc>
          <w:tcPr>
            <w:tcW w:w="3325" w:type="dxa"/>
            <w:shd w:val="clear" w:color="auto" w:fill="auto"/>
            <w:hideMark/>
          </w:tcPr>
          <w:p w14:paraId="60F7F73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70" w:author="Bob Leck" w:date="2022-02-28T16:00:00Z"/>
                <w:rFonts w:ascii="Calibri" w:eastAsia="Calibri" w:hAnsi="Calibri"/>
                <w:sz w:val="22"/>
                <w:szCs w:val="22"/>
                <w:lang w:val="fr-FR"/>
              </w:rPr>
            </w:pPr>
            <w:ins w:id="1371" w:author="Bob Leck" w:date="2022-02-28T16:00:00Z">
              <w:r w:rsidRPr="00E86721">
                <w:rPr>
                  <w:rFonts w:ascii="Calibri" w:eastAsia="Calibri" w:hAnsi="Calibri"/>
                  <w:sz w:val="22"/>
                  <w:szCs w:val="22"/>
                  <w:lang w:val="fr-FR"/>
                </w:rPr>
                <w:t>Antenna Height (m)</w:t>
              </w:r>
            </w:ins>
          </w:p>
        </w:tc>
        <w:tc>
          <w:tcPr>
            <w:tcW w:w="1530" w:type="dxa"/>
            <w:shd w:val="clear" w:color="auto" w:fill="auto"/>
            <w:hideMark/>
          </w:tcPr>
          <w:p w14:paraId="23D2D14B"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72" w:author="Bob Leck" w:date="2022-02-28T16:00:00Z"/>
                <w:rFonts w:ascii="Calibri" w:eastAsia="Calibri" w:hAnsi="Calibri"/>
                <w:sz w:val="22"/>
                <w:szCs w:val="22"/>
                <w:lang w:val="fr-FR"/>
              </w:rPr>
            </w:pPr>
            <w:ins w:id="1373" w:author="Bob Leck" w:date="2022-02-28T16:00:00Z">
              <w:r w:rsidRPr="00E86721">
                <w:rPr>
                  <w:rFonts w:ascii="Calibri" w:eastAsia="Calibri" w:hAnsi="Calibri"/>
                  <w:sz w:val="22"/>
                  <w:szCs w:val="22"/>
                  <w:lang w:val="fr-FR"/>
                </w:rPr>
                <w:t>64</w:t>
              </w:r>
            </w:ins>
          </w:p>
        </w:tc>
        <w:tc>
          <w:tcPr>
            <w:tcW w:w="1640" w:type="dxa"/>
            <w:shd w:val="clear" w:color="auto" w:fill="auto"/>
            <w:hideMark/>
          </w:tcPr>
          <w:p w14:paraId="69B3F074"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74" w:author="Bob Leck" w:date="2022-02-28T16:00:00Z"/>
                <w:rFonts w:ascii="Calibri" w:eastAsia="Calibri" w:hAnsi="Calibri"/>
                <w:sz w:val="22"/>
                <w:szCs w:val="22"/>
                <w:lang w:val="fr-FR"/>
              </w:rPr>
            </w:pPr>
            <w:ins w:id="1375" w:author="Bob Leck" w:date="2022-02-28T16:00:00Z">
              <w:r w:rsidRPr="00E86721">
                <w:rPr>
                  <w:rFonts w:ascii="Calibri" w:eastAsia="Calibri" w:hAnsi="Calibri"/>
                  <w:sz w:val="22"/>
                  <w:szCs w:val="22"/>
                  <w:lang w:val="fr-FR"/>
                </w:rPr>
                <w:t>3.65</w:t>
              </w:r>
            </w:ins>
          </w:p>
        </w:tc>
        <w:tc>
          <w:tcPr>
            <w:tcW w:w="1582" w:type="dxa"/>
            <w:shd w:val="clear" w:color="auto" w:fill="auto"/>
            <w:hideMark/>
          </w:tcPr>
          <w:p w14:paraId="371C738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76" w:author="Bob Leck" w:date="2022-02-28T16:00:00Z"/>
                <w:rFonts w:ascii="Calibri" w:eastAsia="Calibri" w:hAnsi="Calibri"/>
                <w:sz w:val="22"/>
                <w:szCs w:val="22"/>
                <w:lang w:val="fr-FR"/>
              </w:rPr>
            </w:pPr>
            <w:ins w:id="1377" w:author="Bob Leck" w:date="2022-02-28T16:00:00Z">
              <w:r w:rsidRPr="00E86721">
                <w:rPr>
                  <w:rFonts w:ascii="Calibri" w:eastAsia="Calibri" w:hAnsi="Calibri"/>
                  <w:sz w:val="22"/>
                  <w:szCs w:val="22"/>
                  <w:lang w:val="fr-FR"/>
                </w:rPr>
                <w:t>28.04</w:t>
              </w:r>
            </w:ins>
          </w:p>
        </w:tc>
        <w:tc>
          <w:tcPr>
            <w:tcW w:w="1343" w:type="dxa"/>
            <w:shd w:val="clear" w:color="auto" w:fill="auto"/>
            <w:hideMark/>
          </w:tcPr>
          <w:p w14:paraId="5989A0CB"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78" w:author="Bob Leck" w:date="2022-02-28T16:00:00Z"/>
                <w:rFonts w:ascii="Calibri" w:eastAsia="Calibri" w:hAnsi="Calibri"/>
                <w:sz w:val="22"/>
                <w:szCs w:val="22"/>
                <w:lang w:val="fr-FR"/>
              </w:rPr>
            </w:pPr>
            <w:ins w:id="1379" w:author="Bob Leck" w:date="2022-02-28T16:00:00Z">
              <w:r w:rsidRPr="00E86721">
                <w:rPr>
                  <w:rFonts w:ascii="Calibri" w:eastAsia="Calibri" w:hAnsi="Calibri"/>
                  <w:sz w:val="22"/>
                  <w:szCs w:val="22"/>
                  <w:lang w:val="fr-FR"/>
                </w:rPr>
                <w:t>1.21</w:t>
              </w:r>
            </w:ins>
          </w:p>
        </w:tc>
      </w:tr>
      <w:tr w:rsidR="00E86721" w:rsidRPr="00E86721" w14:paraId="1DF5DE9B" w14:textId="77777777" w:rsidTr="00DB1CE5">
        <w:trPr>
          <w:trHeight w:val="300"/>
          <w:ins w:id="1380" w:author="Bob Leck" w:date="2022-02-28T16:00:00Z"/>
        </w:trPr>
        <w:tc>
          <w:tcPr>
            <w:tcW w:w="3325" w:type="dxa"/>
            <w:shd w:val="clear" w:color="auto" w:fill="auto"/>
            <w:hideMark/>
          </w:tcPr>
          <w:p w14:paraId="2F1413F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81" w:author="Bob Leck" w:date="2022-02-28T16:00:00Z"/>
                <w:rFonts w:ascii="Calibri" w:eastAsia="Calibri" w:hAnsi="Calibri"/>
                <w:sz w:val="22"/>
                <w:szCs w:val="22"/>
                <w:lang w:val="fr-FR"/>
              </w:rPr>
            </w:pPr>
            <w:ins w:id="1382" w:author="Bob Leck" w:date="2022-02-28T16:00:00Z">
              <w:r w:rsidRPr="00E86721">
                <w:rPr>
                  <w:rFonts w:ascii="Calibri" w:eastAsia="Calibri" w:hAnsi="Calibri"/>
                  <w:sz w:val="22"/>
                  <w:szCs w:val="22"/>
                  <w:lang w:val="fr-FR"/>
                </w:rPr>
                <w:t>Antenna polarization</w:t>
              </w:r>
            </w:ins>
          </w:p>
        </w:tc>
        <w:tc>
          <w:tcPr>
            <w:tcW w:w="1530" w:type="dxa"/>
            <w:shd w:val="clear" w:color="auto" w:fill="auto"/>
            <w:hideMark/>
          </w:tcPr>
          <w:p w14:paraId="304F6BE3"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83" w:author="Bob Leck" w:date="2022-02-28T16:00:00Z"/>
                <w:rFonts w:ascii="Calibri" w:eastAsia="Calibri" w:hAnsi="Calibri"/>
                <w:sz w:val="22"/>
                <w:szCs w:val="22"/>
                <w:lang w:val="fr-FR"/>
              </w:rPr>
            </w:pPr>
            <w:ins w:id="1384" w:author="Bob Leck" w:date="2022-02-28T16:00:00Z">
              <w:r w:rsidRPr="00E86721">
                <w:rPr>
                  <w:rFonts w:ascii="Calibri" w:eastAsia="Calibri" w:hAnsi="Calibri"/>
                  <w:sz w:val="22"/>
                  <w:szCs w:val="22"/>
                  <w:lang w:val="fr-FR"/>
                </w:rPr>
                <w:t>Vertical</w:t>
              </w:r>
            </w:ins>
          </w:p>
        </w:tc>
        <w:tc>
          <w:tcPr>
            <w:tcW w:w="1640" w:type="dxa"/>
            <w:shd w:val="clear" w:color="auto" w:fill="auto"/>
            <w:hideMark/>
          </w:tcPr>
          <w:p w14:paraId="71EAA5EC"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85" w:author="Bob Leck" w:date="2022-02-28T16:00:00Z"/>
                <w:rFonts w:ascii="Calibri" w:eastAsia="Calibri" w:hAnsi="Calibri"/>
                <w:sz w:val="22"/>
                <w:szCs w:val="22"/>
                <w:lang w:val="fr-FR"/>
              </w:rPr>
            </w:pPr>
            <w:ins w:id="1386" w:author="Bob Leck" w:date="2022-02-28T16:00:00Z">
              <w:r w:rsidRPr="00E86721">
                <w:rPr>
                  <w:rFonts w:ascii="Calibri" w:eastAsia="Calibri" w:hAnsi="Calibri"/>
                  <w:sz w:val="22"/>
                  <w:szCs w:val="22"/>
                  <w:lang w:val="fr-FR"/>
                </w:rPr>
                <w:t>Vertical</w:t>
              </w:r>
            </w:ins>
          </w:p>
        </w:tc>
        <w:tc>
          <w:tcPr>
            <w:tcW w:w="1582" w:type="dxa"/>
            <w:shd w:val="clear" w:color="auto" w:fill="auto"/>
            <w:hideMark/>
          </w:tcPr>
          <w:p w14:paraId="51EC535B"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87" w:author="Bob Leck" w:date="2022-02-28T16:00:00Z"/>
                <w:rFonts w:ascii="Calibri" w:eastAsia="Calibri" w:hAnsi="Calibri"/>
                <w:sz w:val="22"/>
                <w:szCs w:val="22"/>
                <w:lang w:val="fr-FR"/>
              </w:rPr>
            </w:pPr>
            <w:ins w:id="1388" w:author="Bob Leck" w:date="2022-02-28T16:00:00Z">
              <w:r w:rsidRPr="00E86721">
                <w:rPr>
                  <w:rFonts w:ascii="Calibri" w:eastAsia="Calibri" w:hAnsi="Calibri"/>
                  <w:sz w:val="22"/>
                  <w:szCs w:val="22"/>
                  <w:lang w:val="fr-FR"/>
                </w:rPr>
                <w:t>Vertical</w:t>
              </w:r>
            </w:ins>
          </w:p>
        </w:tc>
        <w:tc>
          <w:tcPr>
            <w:tcW w:w="1343" w:type="dxa"/>
            <w:shd w:val="clear" w:color="auto" w:fill="auto"/>
            <w:hideMark/>
          </w:tcPr>
          <w:p w14:paraId="7246B76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89" w:author="Bob Leck" w:date="2022-02-28T16:00:00Z"/>
                <w:rFonts w:ascii="Calibri" w:eastAsia="Calibri" w:hAnsi="Calibri"/>
                <w:sz w:val="22"/>
                <w:szCs w:val="22"/>
                <w:lang w:val="fr-FR"/>
              </w:rPr>
            </w:pPr>
            <w:ins w:id="1390" w:author="Bob Leck" w:date="2022-02-28T16:00:00Z">
              <w:r w:rsidRPr="00E86721">
                <w:rPr>
                  <w:rFonts w:ascii="Calibri" w:eastAsia="Calibri" w:hAnsi="Calibri"/>
                  <w:sz w:val="22"/>
                  <w:szCs w:val="22"/>
                  <w:lang w:val="fr-FR"/>
                </w:rPr>
                <w:t>Horizontal</w:t>
              </w:r>
            </w:ins>
          </w:p>
        </w:tc>
      </w:tr>
      <w:tr w:rsidR="00E86721" w:rsidRPr="00E86721" w14:paraId="10E9A943" w14:textId="77777777" w:rsidTr="00DB1CE5">
        <w:trPr>
          <w:trHeight w:val="600"/>
          <w:ins w:id="1391" w:author="Bob Leck" w:date="2022-02-28T16:00:00Z"/>
        </w:trPr>
        <w:tc>
          <w:tcPr>
            <w:tcW w:w="3325" w:type="dxa"/>
            <w:shd w:val="clear" w:color="auto" w:fill="auto"/>
            <w:hideMark/>
          </w:tcPr>
          <w:p w14:paraId="7C69962E"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392" w:author="Bob Leck" w:date="2022-02-28T16:00:00Z"/>
                <w:rFonts w:ascii="Calibri" w:eastAsia="Calibri" w:hAnsi="Calibri"/>
                <w:sz w:val="22"/>
                <w:szCs w:val="22"/>
                <w:lang w:val="fr-FR"/>
              </w:rPr>
            </w:pPr>
            <w:ins w:id="1393" w:author="Bob Leck" w:date="2022-02-28T16:00:00Z">
              <w:r w:rsidRPr="00E86721">
                <w:rPr>
                  <w:rFonts w:ascii="Calibri" w:eastAsia="Calibri" w:hAnsi="Calibri"/>
                  <w:sz w:val="22"/>
                  <w:szCs w:val="22"/>
                  <w:lang w:val="fr-FR"/>
                </w:rPr>
                <w:t>Antenna Type</w:t>
              </w:r>
            </w:ins>
          </w:p>
        </w:tc>
        <w:tc>
          <w:tcPr>
            <w:tcW w:w="1530" w:type="dxa"/>
            <w:shd w:val="clear" w:color="auto" w:fill="auto"/>
            <w:hideMark/>
          </w:tcPr>
          <w:p w14:paraId="79B3538D"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94" w:author="Bob Leck" w:date="2022-02-28T16:00:00Z"/>
                <w:rFonts w:ascii="Calibri" w:eastAsia="Calibri" w:hAnsi="Calibri"/>
                <w:sz w:val="22"/>
                <w:szCs w:val="22"/>
                <w:lang w:val="fr-FR"/>
              </w:rPr>
            </w:pPr>
            <w:ins w:id="1395" w:author="Bob Leck" w:date="2022-02-28T16:00:00Z">
              <w:r w:rsidRPr="00E86721">
                <w:rPr>
                  <w:rFonts w:ascii="Calibri" w:eastAsia="Calibri" w:hAnsi="Calibri"/>
                  <w:sz w:val="22"/>
                  <w:szCs w:val="22"/>
                  <w:lang w:val="fr-FR"/>
                </w:rPr>
                <w:t>Broadband Omni</w:t>
              </w:r>
            </w:ins>
          </w:p>
        </w:tc>
        <w:tc>
          <w:tcPr>
            <w:tcW w:w="1640" w:type="dxa"/>
            <w:shd w:val="clear" w:color="auto" w:fill="auto"/>
            <w:hideMark/>
          </w:tcPr>
          <w:p w14:paraId="6F993757"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96" w:author="Bob Leck" w:date="2022-02-28T16:00:00Z"/>
                <w:rFonts w:ascii="Calibri" w:eastAsia="Calibri" w:hAnsi="Calibri"/>
                <w:sz w:val="22"/>
                <w:szCs w:val="22"/>
                <w:lang w:val="fr-FR"/>
              </w:rPr>
            </w:pPr>
            <w:ins w:id="1397" w:author="Bob Leck" w:date="2022-02-28T16:00:00Z">
              <w:r w:rsidRPr="00E86721">
                <w:rPr>
                  <w:rFonts w:ascii="Calibri" w:eastAsia="Calibri" w:hAnsi="Calibri"/>
                  <w:sz w:val="22"/>
                  <w:szCs w:val="22"/>
                  <w:lang w:val="fr-FR"/>
                </w:rPr>
                <w:t>Narrowband Monopole</w:t>
              </w:r>
            </w:ins>
          </w:p>
        </w:tc>
        <w:tc>
          <w:tcPr>
            <w:tcW w:w="1582" w:type="dxa"/>
            <w:shd w:val="clear" w:color="auto" w:fill="auto"/>
            <w:hideMark/>
          </w:tcPr>
          <w:p w14:paraId="63ECECD4"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398" w:author="Bob Leck" w:date="2022-02-28T16:00:00Z"/>
                <w:rFonts w:ascii="Calibri" w:eastAsia="Calibri" w:hAnsi="Calibri"/>
                <w:sz w:val="22"/>
                <w:szCs w:val="22"/>
                <w:lang w:val="fr-FR"/>
              </w:rPr>
            </w:pPr>
            <w:ins w:id="1399" w:author="Bob Leck" w:date="2022-02-28T16:00:00Z">
              <w:r w:rsidRPr="00E86721">
                <w:rPr>
                  <w:rFonts w:ascii="Calibri" w:eastAsia="Calibri" w:hAnsi="Calibri"/>
                  <w:sz w:val="22"/>
                  <w:szCs w:val="22"/>
                  <w:lang w:val="fr-FR"/>
                </w:rPr>
                <w:t>Broadband Dual Fan-Wire</w:t>
              </w:r>
            </w:ins>
          </w:p>
        </w:tc>
        <w:tc>
          <w:tcPr>
            <w:tcW w:w="1343" w:type="dxa"/>
            <w:shd w:val="clear" w:color="auto" w:fill="auto"/>
            <w:hideMark/>
          </w:tcPr>
          <w:p w14:paraId="1346745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00" w:author="Bob Leck" w:date="2022-02-28T16:00:00Z"/>
                <w:rFonts w:ascii="Calibri" w:eastAsia="Calibri" w:hAnsi="Calibri"/>
                <w:sz w:val="22"/>
                <w:szCs w:val="22"/>
                <w:lang w:val="fr-FR"/>
              </w:rPr>
            </w:pPr>
            <w:ins w:id="1401" w:author="Bob Leck" w:date="2022-02-28T16:00:00Z">
              <w:r w:rsidRPr="00E86721">
                <w:rPr>
                  <w:rFonts w:ascii="Calibri" w:eastAsia="Calibri" w:hAnsi="Calibri"/>
                  <w:sz w:val="22"/>
                  <w:szCs w:val="22"/>
                  <w:lang w:val="fr-FR"/>
                </w:rPr>
                <w:t>Narrowband Dipole</w:t>
              </w:r>
            </w:ins>
          </w:p>
        </w:tc>
      </w:tr>
      <w:tr w:rsidR="00E86721" w:rsidRPr="00E86721" w14:paraId="5610E03A" w14:textId="77777777" w:rsidTr="00DB1CE5">
        <w:trPr>
          <w:trHeight w:val="300"/>
          <w:ins w:id="1402" w:author="Bob Leck" w:date="2022-02-28T16:00:00Z"/>
        </w:trPr>
        <w:tc>
          <w:tcPr>
            <w:tcW w:w="3325" w:type="dxa"/>
            <w:shd w:val="clear" w:color="auto" w:fill="auto"/>
            <w:hideMark/>
          </w:tcPr>
          <w:p w14:paraId="6F0F34A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403" w:author="Bob Leck" w:date="2022-02-28T16:00:00Z"/>
                <w:rFonts w:ascii="Calibri" w:eastAsia="Calibri" w:hAnsi="Calibri"/>
                <w:sz w:val="22"/>
                <w:szCs w:val="22"/>
                <w:lang w:val="fr-FR"/>
              </w:rPr>
            </w:pPr>
            <w:ins w:id="1404" w:author="Bob Leck" w:date="2022-02-28T16:00:00Z">
              <w:r w:rsidRPr="00E86721">
                <w:rPr>
                  <w:rFonts w:ascii="Calibri" w:eastAsia="Calibri" w:hAnsi="Calibri"/>
                  <w:sz w:val="22"/>
                  <w:szCs w:val="22"/>
                  <w:lang w:val="fr-FR"/>
                </w:rPr>
                <w:t>Maximum e.i.r.p (dBW)</w:t>
              </w:r>
            </w:ins>
          </w:p>
        </w:tc>
        <w:tc>
          <w:tcPr>
            <w:tcW w:w="1530" w:type="dxa"/>
            <w:shd w:val="clear" w:color="auto" w:fill="auto"/>
            <w:hideMark/>
          </w:tcPr>
          <w:p w14:paraId="35639ED2"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05" w:author="Bob Leck" w:date="2022-02-28T16:00:00Z"/>
                <w:rFonts w:ascii="Calibri" w:eastAsia="Calibri" w:hAnsi="Calibri"/>
                <w:sz w:val="22"/>
                <w:szCs w:val="22"/>
                <w:lang w:val="fr-FR"/>
              </w:rPr>
            </w:pPr>
            <w:ins w:id="1406" w:author="Bob Leck" w:date="2022-02-28T16:00:00Z">
              <w:r w:rsidRPr="00E86721">
                <w:rPr>
                  <w:rFonts w:ascii="Calibri" w:eastAsia="Calibri" w:hAnsi="Calibri"/>
                  <w:sz w:val="22"/>
                  <w:szCs w:val="22"/>
                  <w:lang w:val="fr-FR"/>
                </w:rPr>
                <w:t>34.2</w:t>
              </w:r>
            </w:ins>
          </w:p>
        </w:tc>
        <w:tc>
          <w:tcPr>
            <w:tcW w:w="1640" w:type="dxa"/>
            <w:shd w:val="clear" w:color="auto" w:fill="auto"/>
            <w:hideMark/>
          </w:tcPr>
          <w:p w14:paraId="49D0A1F3"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07" w:author="Bob Leck" w:date="2022-02-28T16:00:00Z"/>
                <w:rFonts w:ascii="Calibri" w:eastAsia="Calibri" w:hAnsi="Calibri"/>
                <w:sz w:val="22"/>
                <w:szCs w:val="22"/>
                <w:lang w:val="fr-FR"/>
              </w:rPr>
            </w:pPr>
            <w:ins w:id="1408" w:author="Bob Leck" w:date="2022-02-28T16:00:00Z">
              <w:r w:rsidRPr="00E86721">
                <w:rPr>
                  <w:rFonts w:ascii="Calibri" w:eastAsia="Calibri" w:hAnsi="Calibri"/>
                  <w:sz w:val="22"/>
                  <w:szCs w:val="22"/>
                  <w:lang w:val="fr-FR"/>
                </w:rPr>
                <w:t>24.2</w:t>
              </w:r>
            </w:ins>
          </w:p>
        </w:tc>
        <w:tc>
          <w:tcPr>
            <w:tcW w:w="1582" w:type="dxa"/>
            <w:shd w:val="clear" w:color="auto" w:fill="auto"/>
            <w:hideMark/>
          </w:tcPr>
          <w:p w14:paraId="63E1C1F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09" w:author="Bob Leck" w:date="2022-02-28T16:00:00Z"/>
                <w:rFonts w:ascii="Calibri" w:eastAsia="Calibri" w:hAnsi="Calibri"/>
                <w:sz w:val="22"/>
                <w:szCs w:val="22"/>
                <w:lang w:val="fr-FR"/>
              </w:rPr>
            </w:pPr>
            <w:ins w:id="1410" w:author="Bob Leck" w:date="2022-02-28T16:00:00Z">
              <w:r w:rsidRPr="00E86721">
                <w:rPr>
                  <w:rFonts w:ascii="Calibri" w:eastAsia="Calibri" w:hAnsi="Calibri"/>
                  <w:sz w:val="22"/>
                  <w:szCs w:val="22"/>
                  <w:lang w:val="fr-FR"/>
                </w:rPr>
                <w:t>35.7</w:t>
              </w:r>
            </w:ins>
          </w:p>
        </w:tc>
        <w:tc>
          <w:tcPr>
            <w:tcW w:w="1343" w:type="dxa"/>
            <w:shd w:val="clear" w:color="auto" w:fill="auto"/>
            <w:hideMark/>
          </w:tcPr>
          <w:p w14:paraId="66DA0C2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11" w:author="Bob Leck" w:date="2022-02-28T16:00:00Z"/>
                <w:rFonts w:ascii="Calibri" w:eastAsia="Calibri" w:hAnsi="Calibri"/>
                <w:sz w:val="22"/>
                <w:szCs w:val="22"/>
                <w:lang w:val="fr-FR"/>
              </w:rPr>
            </w:pPr>
            <w:ins w:id="1412" w:author="Bob Leck" w:date="2022-02-28T16:00:00Z">
              <w:r w:rsidRPr="00E86721">
                <w:rPr>
                  <w:rFonts w:ascii="Calibri" w:eastAsia="Calibri" w:hAnsi="Calibri"/>
                  <w:sz w:val="22"/>
                  <w:szCs w:val="22"/>
                  <w:lang w:val="fr-FR"/>
                </w:rPr>
                <w:t>26.7</w:t>
              </w:r>
            </w:ins>
          </w:p>
        </w:tc>
      </w:tr>
      <w:tr w:rsidR="00E86721" w:rsidRPr="00E86721" w14:paraId="0B626812" w14:textId="77777777" w:rsidTr="00DB1CE5">
        <w:trPr>
          <w:trHeight w:val="300"/>
          <w:ins w:id="1413" w:author="Bob Leck" w:date="2022-02-28T16:00:00Z"/>
        </w:trPr>
        <w:tc>
          <w:tcPr>
            <w:tcW w:w="3325" w:type="dxa"/>
            <w:shd w:val="clear" w:color="auto" w:fill="auto"/>
            <w:hideMark/>
          </w:tcPr>
          <w:p w14:paraId="6076E36A"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414" w:author="Bob Leck" w:date="2022-02-28T16:00:00Z"/>
                <w:rFonts w:ascii="Calibri" w:eastAsia="Calibri" w:hAnsi="Calibri"/>
                <w:sz w:val="22"/>
                <w:szCs w:val="22"/>
                <w:lang w:val="fr-FR"/>
              </w:rPr>
            </w:pPr>
            <w:ins w:id="1415" w:author="Bob Leck" w:date="2022-02-28T16:00:00Z">
              <w:r w:rsidRPr="00E86721">
                <w:rPr>
                  <w:rFonts w:ascii="Calibri" w:eastAsia="Calibri" w:hAnsi="Calibri"/>
                  <w:sz w:val="22"/>
                  <w:szCs w:val="22"/>
                  <w:lang w:val="fr-FR"/>
                </w:rPr>
                <w:t>Modulation</w:t>
              </w:r>
            </w:ins>
          </w:p>
        </w:tc>
        <w:tc>
          <w:tcPr>
            <w:tcW w:w="1530" w:type="dxa"/>
            <w:shd w:val="clear" w:color="auto" w:fill="auto"/>
            <w:hideMark/>
          </w:tcPr>
          <w:p w14:paraId="4BFF4B4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16" w:author="Bob Leck" w:date="2022-02-28T16:00:00Z"/>
                <w:rFonts w:ascii="Calibri" w:eastAsia="Calibri" w:hAnsi="Calibri"/>
                <w:sz w:val="22"/>
                <w:szCs w:val="22"/>
                <w:lang w:val="fr-FR"/>
              </w:rPr>
            </w:pPr>
            <w:ins w:id="1417" w:author="Bob Leck" w:date="2022-02-28T16:00:00Z">
              <w:r w:rsidRPr="00E86721">
                <w:rPr>
                  <w:rFonts w:ascii="Calibri" w:eastAsia="Calibri" w:hAnsi="Calibri"/>
                  <w:sz w:val="22"/>
                  <w:szCs w:val="22"/>
                  <w:lang w:val="fr-FR"/>
                </w:rPr>
                <w:t>AM/FM</w:t>
              </w:r>
            </w:ins>
          </w:p>
        </w:tc>
        <w:tc>
          <w:tcPr>
            <w:tcW w:w="1640" w:type="dxa"/>
            <w:shd w:val="clear" w:color="auto" w:fill="auto"/>
            <w:hideMark/>
          </w:tcPr>
          <w:p w14:paraId="1BF6A5C0"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18" w:author="Bob Leck" w:date="2022-02-28T16:00:00Z"/>
                <w:rFonts w:ascii="Calibri" w:eastAsia="Calibri" w:hAnsi="Calibri"/>
                <w:sz w:val="22"/>
                <w:szCs w:val="22"/>
                <w:lang w:val="fr-FR"/>
              </w:rPr>
            </w:pPr>
            <w:ins w:id="1419" w:author="Bob Leck" w:date="2022-02-28T16:00:00Z">
              <w:r w:rsidRPr="00E86721">
                <w:rPr>
                  <w:rFonts w:ascii="Calibri" w:eastAsia="Calibri" w:hAnsi="Calibri"/>
                  <w:sz w:val="22"/>
                  <w:szCs w:val="22"/>
                  <w:lang w:val="fr-FR"/>
                </w:rPr>
                <w:t>AM/FM</w:t>
              </w:r>
            </w:ins>
          </w:p>
        </w:tc>
        <w:tc>
          <w:tcPr>
            <w:tcW w:w="1582" w:type="dxa"/>
            <w:shd w:val="clear" w:color="auto" w:fill="auto"/>
            <w:hideMark/>
          </w:tcPr>
          <w:p w14:paraId="604185DF"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20" w:author="Bob Leck" w:date="2022-02-28T16:00:00Z"/>
                <w:rFonts w:ascii="Calibri" w:eastAsia="Calibri" w:hAnsi="Calibri"/>
                <w:sz w:val="22"/>
                <w:szCs w:val="22"/>
                <w:lang w:val="fr-FR"/>
              </w:rPr>
            </w:pPr>
            <w:ins w:id="1421" w:author="Bob Leck" w:date="2022-02-28T16:00:00Z">
              <w:r w:rsidRPr="00E86721">
                <w:rPr>
                  <w:rFonts w:ascii="Calibri" w:eastAsia="Calibri" w:hAnsi="Calibri"/>
                  <w:sz w:val="22"/>
                  <w:szCs w:val="22"/>
                  <w:lang w:val="fr-FR"/>
                </w:rPr>
                <w:t>FM</w:t>
              </w:r>
            </w:ins>
          </w:p>
        </w:tc>
        <w:tc>
          <w:tcPr>
            <w:tcW w:w="1343" w:type="dxa"/>
            <w:shd w:val="clear" w:color="auto" w:fill="auto"/>
            <w:hideMark/>
          </w:tcPr>
          <w:p w14:paraId="4CB9B50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22" w:author="Bob Leck" w:date="2022-02-28T16:00:00Z"/>
                <w:rFonts w:ascii="Calibri" w:eastAsia="Calibri" w:hAnsi="Calibri"/>
                <w:sz w:val="22"/>
                <w:szCs w:val="22"/>
                <w:lang w:val="fr-FR"/>
              </w:rPr>
            </w:pPr>
            <w:ins w:id="1423" w:author="Bob Leck" w:date="2022-02-28T16:00:00Z">
              <w:r w:rsidRPr="00E86721">
                <w:rPr>
                  <w:rFonts w:ascii="Calibri" w:eastAsia="Calibri" w:hAnsi="Calibri"/>
                  <w:sz w:val="22"/>
                  <w:szCs w:val="22"/>
                  <w:lang w:val="fr-FR"/>
                </w:rPr>
                <w:t>FM</w:t>
              </w:r>
            </w:ins>
          </w:p>
        </w:tc>
      </w:tr>
      <w:tr w:rsidR="00E86721" w:rsidRPr="00E86721" w14:paraId="3AE0BE4D" w14:textId="77777777" w:rsidTr="00DB1CE5">
        <w:trPr>
          <w:trHeight w:val="665"/>
          <w:ins w:id="1424" w:author="Bob Leck" w:date="2022-02-28T16:00:00Z"/>
        </w:trPr>
        <w:tc>
          <w:tcPr>
            <w:tcW w:w="3325" w:type="dxa"/>
            <w:shd w:val="clear" w:color="auto" w:fill="auto"/>
            <w:hideMark/>
          </w:tcPr>
          <w:p w14:paraId="593F398D"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425" w:author="Bob Leck" w:date="2022-02-28T16:00:00Z"/>
                <w:rFonts w:ascii="Calibri" w:eastAsia="Calibri" w:hAnsi="Calibri"/>
                <w:sz w:val="22"/>
                <w:szCs w:val="22"/>
                <w:lang w:val="fr-FR"/>
              </w:rPr>
            </w:pPr>
            <w:ins w:id="1426" w:author="Bob Leck" w:date="2022-02-28T16:00:00Z">
              <w:r w:rsidRPr="00E86721">
                <w:rPr>
                  <w:rFonts w:ascii="Calibri" w:eastAsia="Calibri" w:hAnsi="Calibri"/>
                  <w:sz w:val="22"/>
                  <w:szCs w:val="22"/>
                  <w:lang w:val="fr-FR"/>
                </w:rPr>
                <w:t>Typical Minimum Path Length (km)</w:t>
              </w:r>
            </w:ins>
          </w:p>
        </w:tc>
        <w:tc>
          <w:tcPr>
            <w:tcW w:w="1530" w:type="dxa"/>
            <w:shd w:val="clear" w:color="auto" w:fill="auto"/>
            <w:hideMark/>
          </w:tcPr>
          <w:p w14:paraId="698FCD35"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27" w:author="Bob Leck" w:date="2022-02-28T16:00:00Z"/>
                <w:rFonts w:ascii="Calibri" w:eastAsia="Calibri" w:hAnsi="Calibri"/>
                <w:sz w:val="22"/>
                <w:szCs w:val="22"/>
                <w:lang w:val="fr-FR"/>
              </w:rPr>
            </w:pPr>
            <w:ins w:id="1428" w:author="Bob Leck" w:date="2022-02-28T16:00:00Z">
              <w:r w:rsidRPr="00E86721">
                <w:rPr>
                  <w:rFonts w:ascii="Calibri" w:eastAsia="Calibri" w:hAnsi="Calibri"/>
                  <w:sz w:val="22"/>
                  <w:szCs w:val="22"/>
                  <w:lang w:val="fr-FR"/>
                </w:rPr>
                <w:t>161</w:t>
              </w:r>
            </w:ins>
          </w:p>
        </w:tc>
        <w:tc>
          <w:tcPr>
            <w:tcW w:w="1640" w:type="dxa"/>
            <w:shd w:val="clear" w:color="auto" w:fill="auto"/>
            <w:hideMark/>
          </w:tcPr>
          <w:p w14:paraId="4CC0552D"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29" w:author="Bob Leck" w:date="2022-02-28T16:00:00Z"/>
                <w:rFonts w:ascii="Calibri" w:eastAsia="Calibri" w:hAnsi="Calibri"/>
                <w:sz w:val="22"/>
                <w:szCs w:val="22"/>
                <w:lang w:val="fr-FR"/>
              </w:rPr>
            </w:pPr>
            <w:ins w:id="1430" w:author="Bob Leck" w:date="2022-02-28T16:00:00Z">
              <w:r w:rsidRPr="00E86721">
                <w:rPr>
                  <w:rFonts w:ascii="Calibri" w:eastAsia="Calibri" w:hAnsi="Calibri"/>
                  <w:sz w:val="22"/>
                  <w:szCs w:val="22"/>
                  <w:lang w:val="fr-FR"/>
                </w:rPr>
                <w:t>48.2</w:t>
              </w:r>
            </w:ins>
          </w:p>
        </w:tc>
        <w:tc>
          <w:tcPr>
            <w:tcW w:w="1582" w:type="dxa"/>
            <w:shd w:val="clear" w:color="auto" w:fill="auto"/>
            <w:hideMark/>
          </w:tcPr>
          <w:p w14:paraId="099080E8"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31" w:author="Bob Leck" w:date="2022-02-28T16:00:00Z"/>
                <w:rFonts w:ascii="Calibri" w:eastAsia="Calibri" w:hAnsi="Calibri"/>
                <w:sz w:val="22"/>
                <w:szCs w:val="22"/>
                <w:lang w:val="fr-FR"/>
              </w:rPr>
            </w:pPr>
            <w:ins w:id="1432" w:author="Bob Leck" w:date="2022-02-28T16:00:00Z">
              <w:r w:rsidRPr="00E86721">
                <w:rPr>
                  <w:rFonts w:ascii="Calibri" w:eastAsia="Calibri" w:hAnsi="Calibri"/>
                  <w:sz w:val="22"/>
                  <w:szCs w:val="22"/>
                  <w:lang w:val="fr-FR"/>
                </w:rPr>
                <w:t>38.6</w:t>
              </w:r>
            </w:ins>
          </w:p>
        </w:tc>
        <w:tc>
          <w:tcPr>
            <w:tcW w:w="1343" w:type="dxa"/>
            <w:shd w:val="clear" w:color="auto" w:fill="auto"/>
            <w:hideMark/>
          </w:tcPr>
          <w:p w14:paraId="07AE0ACB" w14:textId="77777777" w:rsidR="00E86721" w:rsidRPr="00E86721" w:rsidRDefault="00E86721" w:rsidP="00E8672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33" w:author="Bob Leck" w:date="2022-02-28T16:00:00Z"/>
                <w:rFonts w:ascii="Calibri" w:eastAsia="Calibri" w:hAnsi="Calibri"/>
                <w:sz w:val="22"/>
                <w:szCs w:val="22"/>
                <w:lang w:val="fr-FR"/>
              </w:rPr>
            </w:pPr>
            <w:ins w:id="1434" w:author="Bob Leck" w:date="2022-02-28T16:00:00Z">
              <w:r w:rsidRPr="00E86721">
                <w:rPr>
                  <w:rFonts w:ascii="Calibri" w:eastAsia="Calibri" w:hAnsi="Calibri"/>
                  <w:sz w:val="22"/>
                  <w:szCs w:val="22"/>
                  <w:lang w:val="fr-FR"/>
                </w:rPr>
                <w:t>19</w:t>
              </w:r>
            </w:ins>
          </w:p>
        </w:tc>
      </w:tr>
    </w:tbl>
    <w:p w14:paraId="7A9872EE" w14:textId="77777777" w:rsidR="00E86721" w:rsidRDefault="00E86721" w:rsidP="00E86721">
      <w:pPr>
        <w:jc w:val="center"/>
        <w:rPr>
          <w:ins w:id="1435" w:author="Bob Leck" w:date="2022-02-28T16:01:00Z"/>
        </w:rPr>
      </w:pPr>
    </w:p>
    <w:p w14:paraId="1144AB93" w14:textId="77777777" w:rsidR="00E86721" w:rsidRDefault="00E86721">
      <w:pPr>
        <w:tabs>
          <w:tab w:val="clear" w:pos="794"/>
          <w:tab w:val="clear" w:pos="1191"/>
          <w:tab w:val="clear" w:pos="1588"/>
          <w:tab w:val="clear" w:pos="1985"/>
        </w:tabs>
        <w:overflowPunct/>
        <w:autoSpaceDE/>
        <w:autoSpaceDN/>
        <w:adjustRightInd/>
        <w:spacing w:before="0"/>
        <w:jc w:val="left"/>
        <w:textAlignment w:val="auto"/>
        <w:rPr>
          <w:ins w:id="1436" w:author="Bob Leck" w:date="2022-02-28T16:01:00Z"/>
        </w:rPr>
      </w:pPr>
      <w:ins w:id="1437" w:author="Bob Leck" w:date="2022-02-28T16:01:00Z">
        <w:r>
          <w:br w:type="page"/>
        </w:r>
      </w:ins>
    </w:p>
    <w:p w14:paraId="5AF15E6C" w14:textId="5D553AB5" w:rsidR="00E86721" w:rsidRPr="00E86721" w:rsidRDefault="00E86721" w:rsidP="00E86721">
      <w:pPr>
        <w:jc w:val="center"/>
        <w:rPr>
          <w:ins w:id="1438" w:author="Bob Leck" w:date="2022-02-28T16:00:00Z"/>
        </w:rPr>
      </w:pPr>
      <w:ins w:id="1439" w:author="Bob Leck" w:date="2022-02-28T16:00:00Z">
        <w:r w:rsidRPr="00E86721">
          <w:lastRenderedPageBreak/>
          <w:t>TAB</w:t>
        </w:r>
      </w:ins>
      <w:ins w:id="1440" w:author="Bob Leck" w:date="2022-03-07T12:25:00Z">
        <w:r w:rsidR="007D029F">
          <w:t>LE</w:t>
        </w:r>
      </w:ins>
      <w:ins w:id="1441" w:author="Bob Leck" w:date="2022-02-28T16:00:00Z">
        <w:r w:rsidRPr="00E86721">
          <w:t xml:space="preserve"> 3</w:t>
        </w:r>
      </w:ins>
    </w:p>
    <w:p w14:paraId="78C035E4" w14:textId="25FDB8BE" w:rsidR="00E86721" w:rsidRPr="00E86721" w:rsidRDefault="00E86721" w:rsidP="00E86721">
      <w:pPr>
        <w:spacing w:after="120"/>
        <w:jc w:val="center"/>
        <w:rPr>
          <w:ins w:id="1442" w:author="Bob Leck" w:date="2022-02-28T16:00:00Z"/>
        </w:rPr>
      </w:pPr>
      <w:ins w:id="1443" w:author="Bob Leck" w:date="2022-02-28T16:00:00Z">
        <w:r w:rsidRPr="00E86721">
          <w:t xml:space="preserve">RF Characteristic of  </w:t>
        </w:r>
        <w:r>
          <w:t>AGILE-HF</w:t>
        </w:r>
        <w:r w:rsidRPr="00E86721">
          <w:t xml:space="preserve"> (Receiver)</w:t>
        </w:r>
      </w:ins>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403"/>
        <w:gridCol w:w="1403"/>
        <w:gridCol w:w="1644"/>
        <w:gridCol w:w="1611"/>
      </w:tblGrid>
      <w:tr w:rsidR="00E86721" w:rsidRPr="00E86721" w14:paraId="64CC7FCC" w14:textId="77777777" w:rsidTr="00DB1CE5">
        <w:trPr>
          <w:trHeight w:val="315"/>
          <w:ins w:id="1444" w:author="Bob Leck" w:date="2022-02-28T16:00:00Z"/>
        </w:trPr>
        <w:tc>
          <w:tcPr>
            <w:tcW w:w="3289" w:type="dxa"/>
            <w:shd w:val="clear" w:color="auto" w:fill="auto"/>
            <w:hideMark/>
          </w:tcPr>
          <w:p w14:paraId="00E051C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45" w:author="Bob Leck" w:date="2022-02-28T16:00:00Z"/>
                <w:rFonts w:ascii="Calibri" w:eastAsia="Calibri" w:hAnsi="Calibri"/>
                <w:b/>
                <w:bCs/>
                <w:sz w:val="20"/>
              </w:rPr>
            </w:pPr>
            <w:ins w:id="1446" w:author="Bob Leck" w:date="2022-02-28T16:00:00Z">
              <w:r w:rsidRPr="00E86721">
                <w:rPr>
                  <w:bCs/>
                  <w:szCs w:val="24"/>
                </w:rPr>
                <w:t>Enhanced HF Receiver Parameters</w:t>
              </w:r>
            </w:ins>
          </w:p>
        </w:tc>
        <w:tc>
          <w:tcPr>
            <w:tcW w:w="1403" w:type="dxa"/>
            <w:shd w:val="clear" w:color="auto" w:fill="auto"/>
            <w:hideMark/>
          </w:tcPr>
          <w:p w14:paraId="38AF2DE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47" w:author="Bob Leck" w:date="2022-02-28T16:00:00Z"/>
                <w:rFonts w:ascii="Calibri" w:eastAsia="Calibri" w:hAnsi="Calibri"/>
                <w:bCs/>
                <w:sz w:val="20"/>
                <w:lang w:val="fr-FR"/>
              </w:rPr>
            </w:pPr>
            <w:ins w:id="1448" w:author="Bob Leck" w:date="2022-02-28T16:00:00Z">
              <w:r w:rsidRPr="00E86721">
                <w:rPr>
                  <w:rFonts w:ascii="Calibri" w:eastAsia="Calibri" w:hAnsi="Calibri"/>
                  <w:bCs/>
                  <w:sz w:val="22"/>
                  <w:szCs w:val="22"/>
                  <w:lang w:val="fr-FR"/>
                </w:rPr>
                <w:t>Groundwave / Skywave</w:t>
              </w:r>
            </w:ins>
          </w:p>
        </w:tc>
        <w:tc>
          <w:tcPr>
            <w:tcW w:w="1403" w:type="dxa"/>
            <w:shd w:val="clear" w:color="auto" w:fill="auto"/>
            <w:hideMark/>
          </w:tcPr>
          <w:p w14:paraId="3381614C"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49" w:author="Bob Leck" w:date="2022-02-28T16:00:00Z"/>
                <w:rFonts w:ascii="Calibri" w:eastAsia="Calibri" w:hAnsi="Calibri"/>
                <w:bCs/>
                <w:sz w:val="20"/>
                <w:lang w:val="fr-FR"/>
              </w:rPr>
            </w:pPr>
            <w:ins w:id="1450" w:author="Bob Leck" w:date="2022-02-28T16:00:00Z">
              <w:r w:rsidRPr="00E86721">
                <w:rPr>
                  <w:rFonts w:ascii="Calibri" w:eastAsia="Calibri" w:hAnsi="Calibri"/>
                  <w:bCs/>
                  <w:sz w:val="22"/>
                  <w:szCs w:val="22"/>
                  <w:lang w:val="fr-FR"/>
                </w:rPr>
                <w:t>NIVS/ Groundwave</w:t>
              </w:r>
            </w:ins>
          </w:p>
        </w:tc>
        <w:tc>
          <w:tcPr>
            <w:tcW w:w="1644" w:type="dxa"/>
            <w:shd w:val="clear" w:color="auto" w:fill="auto"/>
            <w:hideMark/>
          </w:tcPr>
          <w:p w14:paraId="057E662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51" w:author="Bob Leck" w:date="2022-02-28T16:00:00Z"/>
                <w:rFonts w:ascii="Calibri" w:eastAsia="Calibri" w:hAnsi="Calibri"/>
                <w:bCs/>
                <w:sz w:val="20"/>
                <w:lang w:val="fr-FR"/>
              </w:rPr>
            </w:pPr>
            <w:ins w:id="1452" w:author="Bob Leck" w:date="2022-02-28T16:00:00Z">
              <w:r w:rsidRPr="00E86721">
                <w:rPr>
                  <w:rFonts w:ascii="Calibri" w:eastAsia="Calibri" w:hAnsi="Calibri"/>
                  <w:bCs/>
                  <w:sz w:val="22"/>
                  <w:szCs w:val="22"/>
                  <w:lang w:val="fr-FR"/>
                </w:rPr>
                <w:t>Skywave/NVIS/ Groundwave</w:t>
              </w:r>
            </w:ins>
          </w:p>
        </w:tc>
        <w:tc>
          <w:tcPr>
            <w:tcW w:w="1611" w:type="dxa"/>
            <w:shd w:val="clear" w:color="auto" w:fill="auto"/>
            <w:hideMark/>
          </w:tcPr>
          <w:p w14:paraId="5D21627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53" w:author="Bob Leck" w:date="2022-02-28T16:00:00Z"/>
                <w:rFonts w:ascii="Calibri" w:eastAsia="Calibri" w:hAnsi="Calibri"/>
                <w:bCs/>
                <w:sz w:val="20"/>
                <w:lang w:val="fr-FR"/>
              </w:rPr>
            </w:pPr>
            <w:ins w:id="1454" w:author="Bob Leck" w:date="2022-02-28T16:00:00Z">
              <w:r w:rsidRPr="00E86721">
                <w:rPr>
                  <w:rFonts w:ascii="Calibri" w:eastAsia="Calibri" w:hAnsi="Calibri"/>
                  <w:bCs/>
                  <w:sz w:val="22"/>
                  <w:szCs w:val="22"/>
                  <w:lang w:val="fr-FR"/>
                </w:rPr>
                <w:t>Skywave</w:t>
              </w:r>
            </w:ins>
          </w:p>
        </w:tc>
      </w:tr>
      <w:tr w:rsidR="00E86721" w:rsidRPr="00E86721" w14:paraId="4E8A8B9C" w14:textId="77777777" w:rsidTr="00DB1CE5">
        <w:trPr>
          <w:trHeight w:val="20"/>
          <w:ins w:id="1455" w:author="Bob Leck" w:date="2022-02-28T16:00:00Z"/>
        </w:trPr>
        <w:tc>
          <w:tcPr>
            <w:tcW w:w="3289" w:type="dxa"/>
            <w:shd w:val="clear" w:color="auto" w:fill="auto"/>
            <w:hideMark/>
          </w:tcPr>
          <w:p w14:paraId="144F90E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456" w:author="Bob Leck" w:date="2022-02-28T16:00:00Z"/>
                <w:rFonts w:ascii="Calibri" w:eastAsia="Calibri" w:hAnsi="Calibri"/>
                <w:sz w:val="22"/>
                <w:szCs w:val="22"/>
                <w:lang w:val="fr-FR"/>
              </w:rPr>
            </w:pPr>
            <w:ins w:id="1457" w:author="Bob Leck" w:date="2022-02-28T16:00:00Z">
              <w:r w:rsidRPr="00E86721">
                <w:rPr>
                  <w:rFonts w:ascii="Calibri" w:eastAsia="Calibri" w:hAnsi="Calibri"/>
                  <w:sz w:val="22"/>
                  <w:szCs w:val="22"/>
                  <w:lang w:val="fr-FR"/>
                </w:rPr>
                <w:t>Frequency band (MHz)</w:t>
              </w:r>
            </w:ins>
          </w:p>
        </w:tc>
        <w:tc>
          <w:tcPr>
            <w:tcW w:w="1403" w:type="dxa"/>
            <w:shd w:val="clear" w:color="auto" w:fill="auto"/>
            <w:hideMark/>
          </w:tcPr>
          <w:p w14:paraId="4B768E96" w14:textId="74CAF2D6"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58" w:author="Bob Leck" w:date="2022-02-28T16:00:00Z"/>
                <w:rFonts w:ascii="Calibri" w:eastAsia="Calibri" w:hAnsi="Calibri"/>
                <w:sz w:val="22"/>
                <w:szCs w:val="22"/>
                <w:lang w:val="fr-FR"/>
              </w:rPr>
            </w:pPr>
            <w:commentRangeStart w:id="1459"/>
            <w:ins w:id="1460" w:author="Bob Leck" w:date="2022-02-28T16:00:00Z">
              <w:r w:rsidRPr="00E86721">
                <w:rPr>
                  <w:rFonts w:ascii="Calibri" w:eastAsia="Calibri" w:hAnsi="Calibri"/>
                  <w:sz w:val="22"/>
                  <w:szCs w:val="22"/>
                  <w:lang w:val="fr-FR"/>
                </w:rPr>
                <w:t>2.5-</w:t>
              </w:r>
            </w:ins>
            <w:commentRangeEnd w:id="1459"/>
            <w:ins w:id="1461" w:author="Bob Leck" w:date="2022-03-07T12:24:00Z">
              <w:r w:rsidR="007D029F">
                <w:rPr>
                  <w:rFonts w:ascii="Calibri" w:eastAsia="Calibri" w:hAnsi="Calibri"/>
                  <w:sz w:val="22"/>
                  <w:szCs w:val="22"/>
                  <w:lang w:val="fr-FR"/>
                </w:rPr>
                <w:t>30</w:t>
              </w:r>
            </w:ins>
            <w:ins w:id="1462" w:author="Bob Leck" w:date="2022-02-28T16:00:00Z">
              <w:r w:rsidRPr="00E86721">
                <w:rPr>
                  <w:sz w:val="16"/>
                  <w:szCs w:val="16"/>
                  <w:lang w:val="fr-FR"/>
                </w:rPr>
                <w:commentReference w:id="1459"/>
              </w:r>
            </w:ins>
          </w:p>
        </w:tc>
        <w:tc>
          <w:tcPr>
            <w:tcW w:w="1403" w:type="dxa"/>
            <w:shd w:val="clear" w:color="auto" w:fill="auto"/>
            <w:hideMark/>
          </w:tcPr>
          <w:p w14:paraId="1E48F1D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63" w:author="Bob Leck" w:date="2022-02-28T16:00:00Z"/>
                <w:rFonts w:ascii="Calibri" w:eastAsia="Calibri" w:hAnsi="Calibri"/>
                <w:sz w:val="22"/>
                <w:szCs w:val="22"/>
                <w:lang w:val="fr-FR"/>
              </w:rPr>
            </w:pPr>
            <w:ins w:id="1464" w:author="Bob Leck" w:date="2022-02-28T16:00:00Z">
              <w:r w:rsidRPr="00E86721">
                <w:rPr>
                  <w:rFonts w:ascii="Calibri" w:eastAsia="Calibri" w:hAnsi="Calibri"/>
                  <w:sz w:val="22"/>
                  <w:szCs w:val="22"/>
                  <w:lang w:val="fr-FR"/>
                </w:rPr>
                <w:t>2.5-30</w:t>
              </w:r>
            </w:ins>
          </w:p>
        </w:tc>
        <w:tc>
          <w:tcPr>
            <w:tcW w:w="1644" w:type="dxa"/>
            <w:shd w:val="clear" w:color="auto" w:fill="auto"/>
            <w:hideMark/>
          </w:tcPr>
          <w:p w14:paraId="6F72039E" w14:textId="4717C7BF"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65" w:author="Bob Leck" w:date="2022-02-28T16:00:00Z"/>
                <w:rFonts w:ascii="Calibri" w:eastAsia="Calibri" w:hAnsi="Calibri"/>
                <w:sz w:val="22"/>
                <w:szCs w:val="22"/>
                <w:lang w:val="fr-FR"/>
              </w:rPr>
            </w:pPr>
            <w:ins w:id="1466" w:author="Bob Leck" w:date="2022-02-28T16:00:00Z">
              <w:r w:rsidRPr="00E86721">
                <w:rPr>
                  <w:rFonts w:ascii="Calibri" w:eastAsia="Calibri" w:hAnsi="Calibri"/>
                  <w:sz w:val="22"/>
                  <w:szCs w:val="22"/>
                  <w:lang w:val="fr-FR"/>
                </w:rPr>
                <w:t>2.5-</w:t>
              </w:r>
            </w:ins>
            <w:ins w:id="1467" w:author="Bob Leck" w:date="2022-03-07T12:25:00Z">
              <w:r w:rsidR="007D029F">
                <w:rPr>
                  <w:rFonts w:ascii="Calibri" w:eastAsia="Calibri" w:hAnsi="Calibri"/>
                  <w:sz w:val="22"/>
                  <w:szCs w:val="22"/>
                  <w:lang w:val="fr-FR"/>
                </w:rPr>
                <w:t>30</w:t>
              </w:r>
            </w:ins>
          </w:p>
        </w:tc>
        <w:tc>
          <w:tcPr>
            <w:tcW w:w="1611" w:type="dxa"/>
            <w:shd w:val="clear" w:color="auto" w:fill="auto"/>
            <w:hideMark/>
          </w:tcPr>
          <w:p w14:paraId="0401A7A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68" w:author="Bob Leck" w:date="2022-02-28T16:00:00Z"/>
                <w:rFonts w:ascii="Calibri" w:eastAsia="Calibri" w:hAnsi="Calibri"/>
                <w:sz w:val="22"/>
                <w:szCs w:val="22"/>
                <w:lang w:val="fr-FR"/>
              </w:rPr>
            </w:pPr>
            <w:ins w:id="1469" w:author="Bob Leck" w:date="2022-02-28T16:00:00Z">
              <w:r w:rsidRPr="00E86721">
                <w:rPr>
                  <w:rFonts w:ascii="Calibri" w:eastAsia="Calibri" w:hAnsi="Calibri"/>
                  <w:sz w:val="22"/>
                  <w:szCs w:val="22"/>
                  <w:lang w:val="fr-FR"/>
                </w:rPr>
                <w:t>2.5-30</w:t>
              </w:r>
            </w:ins>
          </w:p>
        </w:tc>
      </w:tr>
      <w:tr w:rsidR="00E86721" w:rsidRPr="00E86721" w14:paraId="7E35B7D1" w14:textId="77777777" w:rsidTr="00DB1CE5">
        <w:trPr>
          <w:trHeight w:val="20"/>
          <w:ins w:id="1470" w:author="Bob Leck" w:date="2022-02-28T16:00:00Z"/>
        </w:trPr>
        <w:tc>
          <w:tcPr>
            <w:tcW w:w="3289" w:type="dxa"/>
            <w:shd w:val="clear" w:color="auto" w:fill="F2F2F2"/>
            <w:hideMark/>
          </w:tcPr>
          <w:p w14:paraId="341AD1D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471" w:author="Bob Leck" w:date="2022-02-28T16:00:00Z"/>
                <w:rFonts w:ascii="Calibri" w:eastAsia="Calibri" w:hAnsi="Calibri"/>
                <w:sz w:val="22"/>
                <w:szCs w:val="22"/>
                <w:lang w:val="fr-FR"/>
              </w:rPr>
            </w:pPr>
            <w:ins w:id="1472" w:author="Bob Leck" w:date="2022-02-28T16:00:00Z">
              <w:r w:rsidRPr="00E86721">
                <w:rPr>
                  <w:rFonts w:ascii="Calibri" w:eastAsia="Calibri" w:hAnsi="Calibri"/>
                  <w:sz w:val="22"/>
                  <w:szCs w:val="22"/>
                  <w:lang w:val="fr-FR"/>
                </w:rPr>
                <w:t>Channel Bandwidth (kHz)</w:t>
              </w:r>
              <w:r w:rsidRPr="00E86721">
                <w:rPr>
                  <w:rFonts w:ascii="Calibri" w:eastAsia="Calibri" w:hAnsi="Calibri"/>
                  <w:position w:val="6"/>
                  <w:sz w:val="18"/>
                  <w:szCs w:val="22"/>
                  <w:lang w:val="fr-FR"/>
                </w:rPr>
                <w:footnoteReference w:id="7"/>
              </w:r>
            </w:ins>
          </w:p>
        </w:tc>
        <w:tc>
          <w:tcPr>
            <w:tcW w:w="1403" w:type="dxa"/>
            <w:shd w:val="clear" w:color="auto" w:fill="F2F2F2"/>
          </w:tcPr>
          <w:p w14:paraId="03F1DE3C"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75" w:author="Bob Leck" w:date="2022-02-28T16:00:00Z"/>
                <w:rFonts w:ascii="Calibri" w:eastAsia="Calibri" w:hAnsi="Calibri"/>
                <w:sz w:val="22"/>
                <w:szCs w:val="22"/>
                <w:lang w:val="fr-FR"/>
              </w:rPr>
            </w:pPr>
          </w:p>
        </w:tc>
        <w:tc>
          <w:tcPr>
            <w:tcW w:w="1403" w:type="dxa"/>
            <w:shd w:val="clear" w:color="auto" w:fill="F2F2F2"/>
          </w:tcPr>
          <w:p w14:paraId="70E75A3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76" w:author="Bob Leck" w:date="2022-02-28T16:00:00Z"/>
                <w:rFonts w:ascii="Calibri" w:eastAsia="Calibri" w:hAnsi="Calibri"/>
                <w:sz w:val="22"/>
                <w:szCs w:val="22"/>
                <w:lang w:val="fr-FR"/>
              </w:rPr>
            </w:pPr>
          </w:p>
        </w:tc>
        <w:tc>
          <w:tcPr>
            <w:tcW w:w="1644" w:type="dxa"/>
            <w:shd w:val="clear" w:color="auto" w:fill="F2F2F2"/>
          </w:tcPr>
          <w:p w14:paraId="767C050E"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77" w:author="Bob Leck" w:date="2022-02-28T16:00:00Z"/>
                <w:rFonts w:ascii="Calibri" w:eastAsia="Calibri" w:hAnsi="Calibri"/>
                <w:sz w:val="22"/>
                <w:szCs w:val="22"/>
                <w:lang w:val="fr-FR"/>
              </w:rPr>
            </w:pPr>
          </w:p>
        </w:tc>
        <w:tc>
          <w:tcPr>
            <w:tcW w:w="1611" w:type="dxa"/>
            <w:shd w:val="clear" w:color="auto" w:fill="F2F2F2"/>
          </w:tcPr>
          <w:p w14:paraId="0EDAE2A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78" w:author="Bob Leck" w:date="2022-02-28T16:00:00Z"/>
                <w:rFonts w:ascii="Calibri" w:eastAsia="Calibri" w:hAnsi="Calibri"/>
                <w:sz w:val="22"/>
                <w:szCs w:val="22"/>
                <w:lang w:val="fr-FR"/>
              </w:rPr>
            </w:pPr>
          </w:p>
        </w:tc>
      </w:tr>
      <w:tr w:rsidR="00E86721" w:rsidRPr="00E86721" w14:paraId="355465AE" w14:textId="77777777" w:rsidTr="00DB1CE5">
        <w:trPr>
          <w:trHeight w:val="20"/>
          <w:ins w:id="1479" w:author="Bob Leck" w:date="2022-02-28T16:00:00Z"/>
        </w:trPr>
        <w:tc>
          <w:tcPr>
            <w:tcW w:w="3289" w:type="dxa"/>
            <w:shd w:val="clear" w:color="auto" w:fill="auto"/>
          </w:tcPr>
          <w:p w14:paraId="6DD9D1F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480" w:author="Bob Leck" w:date="2022-02-28T16:00:00Z"/>
                <w:rFonts w:ascii="Calibri" w:eastAsia="Calibri" w:hAnsi="Calibri"/>
                <w:sz w:val="22"/>
                <w:szCs w:val="22"/>
                <w:lang w:val="fr-FR"/>
              </w:rPr>
            </w:pPr>
            <w:ins w:id="1481" w:author="Bob Leck" w:date="2022-02-28T16:00:00Z">
              <w:r w:rsidRPr="00E86721">
                <w:rPr>
                  <w:rFonts w:ascii="Calibri" w:eastAsia="Calibri" w:hAnsi="Calibri"/>
                  <w:sz w:val="22"/>
                  <w:szCs w:val="22"/>
                  <w:lang w:val="fr-FR"/>
                </w:rPr>
                <w:t xml:space="preserve">     Variable (3kHz to 12.0kHz)</w:t>
              </w:r>
            </w:ins>
          </w:p>
        </w:tc>
        <w:tc>
          <w:tcPr>
            <w:tcW w:w="1403" w:type="dxa"/>
            <w:shd w:val="clear" w:color="auto" w:fill="auto"/>
          </w:tcPr>
          <w:p w14:paraId="585A144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82" w:author="Bob Leck" w:date="2022-02-28T16:00:00Z"/>
                <w:rFonts w:ascii="Calibri" w:eastAsia="Calibri" w:hAnsi="Calibri"/>
                <w:sz w:val="22"/>
                <w:szCs w:val="22"/>
                <w:lang w:val="fr-FR"/>
              </w:rPr>
            </w:pPr>
            <w:ins w:id="1483" w:author="Bob Leck" w:date="2022-02-28T16:00:00Z">
              <w:r w:rsidRPr="00E86721">
                <w:rPr>
                  <w:rFonts w:ascii="Calibri" w:eastAsia="Calibri" w:hAnsi="Calibri"/>
                  <w:sz w:val="22"/>
                  <w:szCs w:val="22"/>
                  <w:lang w:val="fr-FR"/>
                </w:rPr>
                <w:t>12.0</w:t>
              </w:r>
            </w:ins>
          </w:p>
        </w:tc>
        <w:tc>
          <w:tcPr>
            <w:tcW w:w="1403" w:type="dxa"/>
            <w:shd w:val="clear" w:color="auto" w:fill="auto"/>
          </w:tcPr>
          <w:p w14:paraId="12C7DBC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84" w:author="Bob Leck" w:date="2022-02-28T16:00:00Z"/>
                <w:rFonts w:ascii="Calibri" w:eastAsia="Calibri" w:hAnsi="Calibri"/>
                <w:sz w:val="22"/>
                <w:szCs w:val="22"/>
                <w:lang w:val="fr-FR"/>
              </w:rPr>
            </w:pPr>
            <w:ins w:id="1485" w:author="Bob Leck" w:date="2022-02-28T16:00:00Z">
              <w:r w:rsidRPr="00E86721">
                <w:rPr>
                  <w:rFonts w:ascii="Calibri" w:eastAsia="Calibri" w:hAnsi="Calibri"/>
                  <w:sz w:val="22"/>
                  <w:szCs w:val="22"/>
                  <w:lang w:val="fr-FR"/>
                </w:rPr>
                <w:t>12.0</w:t>
              </w:r>
            </w:ins>
          </w:p>
        </w:tc>
        <w:tc>
          <w:tcPr>
            <w:tcW w:w="1644" w:type="dxa"/>
            <w:shd w:val="clear" w:color="auto" w:fill="auto"/>
          </w:tcPr>
          <w:p w14:paraId="1846424C"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86" w:author="Bob Leck" w:date="2022-02-28T16:00:00Z"/>
                <w:rFonts w:ascii="Calibri" w:eastAsia="Calibri" w:hAnsi="Calibri"/>
                <w:sz w:val="22"/>
                <w:szCs w:val="22"/>
                <w:lang w:val="fr-FR"/>
              </w:rPr>
            </w:pPr>
            <w:ins w:id="1487" w:author="Bob Leck" w:date="2022-02-28T16:00:00Z">
              <w:r w:rsidRPr="00E86721">
                <w:rPr>
                  <w:rFonts w:ascii="Calibri" w:eastAsia="Calibri" w:hAnsi="Calibri"/>
                  <w:sz w:val="22"/>
                  <w:szCs w:val="22"/>
                  <w:lang w:val="fr-FR"/>
                </w:rPr>
                <w:t>12.0</w:t>
              </w:r>
            </w:ins>
          </w:p>
        </w:tc>
        <w:tc>
          <w:tcPr>
            <w:tcW w:w="1611" w:type="dxa"/>
            <w:shd w:val="clear" w:color="auto" w:fill="auto"/>
          </w:tcPr>
          <w:p w14:paraId="5A6A2683"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88" w:author="Bob Leck" w:date="2022-02-28T16:00:00Z"/>
                <w:rFonts w:ascii="Calibri" w:eastAsia="Calibri" w:hAnsi="Calibri"/>
                <w:sz w:val="22"/>
                <w:szCs w:val="22"/>
                <w:lang w:val="fr-FR"/>
              </w:rPr>
            </w:pPr>
            <w:ins w:id="1489" w:author="Bob Leck" w:date="2022-02-28T16:00:00Z">
              <w:r w:rsidRPr="00E86721">
                <w:rPr>
                  <w:rFonts w:ascii="Calibri" w:eastAsia="Calibri" w:hAnsi="Calibri"/>
                  <w:sz w:val="22"/>
                  <w:szCs w:val="22"/>
                  <w:lang w:val="fr-FR"/>
                </w:rPr>
                <w:t>12.0</w:t>
              </w:r>
            </w:ins>
          </w:p>
        </w:tc>
      </w:tr>
      <w:tr w:rsidR="00E86721" w:rsidRPr="00E86721" w14:paraId="2ADD8AA7" w14:textId="77777777" w:rsidTr="00DB1CE5">
        <w:trPr>
          <w:trHeight w:val="20"/>
          <w:ins w:id="1490" w:author="Bob Leck" w:date="2022-02-28T16:00:00Z"/>
        </w:trPr>
        <w:tc>
          <w:tcPr>
            <w:tcW w:w="3289" w:type="dxa"/>
            <w:shd w:val="clear" w:color="auto" w:fill="auto"/>
            <w:hideMark/>
          </w:tcPr>
          <w:p w14:paraId="01CD81E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491" w:author="Bob Leck" w:date="2022-02-28T16:00:00Z"/>
                <w:rFonts w:ascii="Calibri" w:eastAsia="Calibri" w:hAnsi="Calibri"/>
                <w:sz w:val="22"/>
                <w:szCs w:val="22"/>
                <w:lang w:val="fr-FR"/>
              </w:rPr>
            </w:pPr>
            <w:ins w:id="1492" w:author="Bob Leck" w:date="2022-02-28T16:00:00Z">
              <w:r w:rsidRPr="00E86721">
                <w:rPr>
                  <w:rFonts w:ascii="Calibri" w:eastAsia="Calibri" w:hAnsi="Calibri"/>
                  <w:sz w:val="22"/>
                  <w:szCs w:val="22"/>
                  <w:lang w:val="fr-FR"/>
                </w:rPr>
                <w:t xml:space="preserve">      Variable (3kHz to 18.0kHz)</w:t>
              </w:r>
            </w:ins>
          </w:p>
        </w:tc>
        <w:tc>
          <w:tcPr>
            <w:tcW w:w="1403" w:type="dxa"/>
            <w:shd w:val="clear" w:color="auto" w:fill="auto"/>
            <w:hideMark/>
          </w:tcPr>
          <w:p w14:paraId="43FC5B0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93" w:author="Bob Leck" w:date="2022-02-28T16:00:00Z"/>
                <w:rFonts w:ascii="Calibri" w:eastAsia="Calibri" w:hAnsi="Calibri"/>
                <w:sz w:val="22"/>
                <w:szCs w:val="22"/>
                <w:lang w:val="fr-FR"/>
              </w:rPr>
            </w:pPr>
            <w:ins w:id="1494" w:author="Bob Leck" w:date="2022-02-28T16:00:00Z">
              <w:r w:rsidRPr="00E86721">
                <w:rPr>
                  <w:rFonts w:ascii="Calibri" w:eastAsia="Calibri" w:hAnsi="Calibri"/>
                  <w:sz w:val="22"/>
                  <w:szCs w:val="22"/>
                  <w:lang w:val="fr-FR"/>
                </w:rPr>
                <w:t>18.0</w:t>
              </w:r>
            </w:ins>
          </w:p>
        </w:tc>
        <w:tc>
          <w:tcPr>
            <w:tcW w:w="1403" w:type="dxa"/>
            <w:shd w:val="clear" w:color="auto" w:fill="auto"/>
            <w:hideMark/>
          </w:tcPr>
          <w:p w14:paraId="433CB73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95" w:author="Bob Leck" w:date="2022-02-28T16:00:00Z"/>
                <w:rFonts w:ascii="Calibri" w:eastAsia="Calibri" w:hAnsi="Calibri"/>
                <w:sz w:val="22"/>
                <w:szCs w:val="22"/>
                <w:lang w:val="fr-FR"/>
              </w:rPr>
            </w:pPr>
            <w:ins w:id="1496" w:author="Bob Leck" w:date="2022-02-28T16:00:00Z">
              <w:r w:rsidRPr="00E86721">
                <w:rPr>
                  <w:rFonts w:ascii="Calibri" w:eastAsia="Calibri" w:hAnsi="Calibri"/>
                  <w:sz w:val="22"/>
                  <w:szCs w:val="22"/>
                  <w:lang w:val="fr-FR"/>
                </w:rPr>
                <w:t>18.0</w:t>
              </w:r>
            </w:ins>
          </w:p>
        </w:tc>
        <w:tc>
          <w:tcPr>
            <w:tcW w:w="1644" w:type="dxa"/>
            <w:shd w:val="clear" w:color="auto" w:fill="auto"/>
            <w:hideMark/>
          </w:tcPr>
          <w:p w14:paraId="0B4CC49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97" w:author="Bob Leck" w:date="2022-02-28T16:00:00Z"/>
                <w:rFonts w:ascii="Calibri" w:eastAsia="Calibri" w:hAnsi="Calibri"/>
                <w:sz w:val="22"/>
                <w:szCs w:val="22"/>
                <w:lang w:val="fr-FR"/>
              </w:rPr>
            </w:pPr>
            <w:ins w:id="1498" w:author="Bob Leck" w:date="2022-02-28T16:00:00Z">
              <w:r w:rsidRPr="00E86721">
                <w:rPr>
                  <w:rFonts w:ascii="Calibri" w:eastAsia="Calibri" w:hAnsi="Calibri"/>
                  <w:sz w:val="22"/>
                  <w:szCs w:val="22"/>
                  <w:lang w:val="fr-FR"/>
                </w:rPr>
                <w:t>18.0</w:t>
              </w:r>
            </w:ins>
          </w:p>
        </w:tc>
        <w:tc>
          <w:tcPr>
            <w:tcW w:w="1611" w:type="dxa"/>
            <w:shd w:val="clear" w:color="auto" w:fill="auto"/>
            <w:hideMark/>
          </w:tcPr>
          <w:p w14:paraId="1B1FB7DE"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499" w:author="Bob Leck" w:date="2022-02-28T16:00:00Z"/>
                <w:rFonts w:ascii="Calibri" w:eastAsia="Calibri" w:hAnsi="Calibri"/>
                <w:sz w:val="22"/>
                <w:szCs w:val="22"/>
                <w:lang w:val="fr-FR"/>
              </w:rPr>
            </w:pPr>
            <w:ins w:id="1500" w:author="Bob Leck" w:date="2022-02-28T16:00:00Z">
              <w:r w:rsidRPr="00E86721">
                <w:rPr>
                  <w:rFonts w:ascii="Calibri" w:eastAsia="Calibri" w:hAnsi="Calibri"/>
                  <w:sz w:val="22"/>
                  <w:szCs w:val="22"/>
                  <w:lang w:val="fr-FR"/>
                </w:rPr>
                <w:t>18.0</w:t>
              </w:r>
            </w:ins>
          </w:p>
        </w:tc>
      </w:tr>
      <w:tr w:rsidR="00E86721" w:rsidRPr="00E86721" w14:paraId="1010F6E0" w14:textId="77777777" w:rsidTr="00DB1CE5">
        <w:trPr>
          <w:trHeight w:val="20"/>
          <w:ins w:id="1501" w:author="Bob Leck" w:date="2022-02-28T16:00:00Z"/>
        </w:trPr>
        <w:tc>
          <w:tcPr>
            <w:tcW w:w="3289" w:type="dxa"/>
            <w:shd w:val="clear" w:color="auto" w:fill="auto"/>
            <w:hideMark/>
          </w:tcPr>
          <w:p w14:paraId="101CFBB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02" w:author="Bob Leck" w:date="2022-02-28T16:00:00Z"/>
                <w:rFonts w:ascii="Calibri" w:eastAsia="Calibri" w:hAnsi="Calibri"/>
                <w:sz w:val="22"/>
                <w:szCs w:val="22"/>
                <w:lang w:val="fr-FR"/>
              </w:rPr>
            </w:pPr>
            <w:ins w:id="1503" w:author="Bob Leck" w:date="2022-02-28T16:00:00Z">
              <w:r w:rsidRPr="00E86721">
                <w:rPr>
                  <w:rFonts w:ascii="Calibri" w:eastAsia="Calibri" w:hAnsi="Calibri"/>
                  <w:sz w:val="22"/>
                  <w:szCs w:val="22"/>
                  <w:lang w:val="fr-FR"/>
                </w:rPr>
                <w:t xml:space="preserve">      Variable (3kHz to 24.0kHz)</w:t>
              </w:r>
            </w:ins>
          </w:p>
        </w:tc>
        <w:tc>
          <w:tcPr>
            <w:tcW w:w="1403" w:type="dxa"/>
            <w:shd w:val="clear" w:color="auto" w:fill="auto"/>
            <w:hideMark/>
          </w:tcPr>
          <w:p w14:paraId="42F072A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04" w:author="Bob Leck" w:date="2022-02-28T16:00:00Z"/>
                <w:rFonts w:ascii="Calibri" w:eastAsia="Calibri" w:hAnsi="Calibri"/>
                <w:sz w:val="22"/>
                <w:szCs w:val="22"/>
                <w:lang w:val="fr-FR"/>
              </w:rPr>
            </w:pPr>
            <w:ins w:id="1505" w:author="Bob Leck" w:date="2022-02-28T16:00:00Z">
              <w:r w:rsidRPr="00E86721">
                <w:rPr>
                  <w:rFonts w:ascii="Calibri" w:eastAsia="Calibri" w:hAnsi="Calibri"/>
                  <w:sz w:val="22"/>
                  <w:szCs w:val="22"/>
                  <w:lang w:val="fr-FR"/>
                </w:rPr>
                <w:t>24.0</w:t>
              </w:r>
            </w:ins>
          </w:p>
        </w:tc>
        <w:tc>
          <w:tcPr>
            <w:tcW w:w="1403" w:type="dxa"/>
            <w:shd w:val="clear" w:color="auto" w:fill="auto"/>
            <w:hideMark/>
          </w:tcPr>
          <w:p w14:paraId="1D6BDAE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06" w:author="Bob Leck" w:date="2022-02-28T16:00:00Z"/>
                <w:rFonts w:ascii="Calibri" w:eastAsia="Calibri" w:hAnsi="Calibri"/>
                <w:sz w:val="22"/>
                <w:szCs w:val="22"/>
                <w:lang w:val="fr-FR"/>
              </w:rPr>
            </w:pPr>
            <w:ins w:id="1507" w:author="Bob Leck" w:date="2022-02-28T16:00:00Z">
              <w:r w:rsidRPr="00E86721">
                <w:rPr>
                  <w:rFonts w:ascii="Calibri" w:eastAsia="Calibri" w:hAnsi="Calibri"/>
                  <w:sz w:val="22"/>
                  <w:szCs w:val="22"/>
                  <w:lang w:val="fr-FR"/>
                </w:rPr>
                <w:t>24.0</w:t>
              </w:r>
            </w:ins>
          </w:p>
        </w:tc>
        <w:tc>
          <w:tcPr>
            <w:tcW w:w="1644" w:type="dxa"/>
            <w:shd w:val="clear" w:color="auto" w:fill="auto"/>
            <w:hideMark/>
          </w:tcPr>
          <w:p w14:paraId="4DB955B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08" w:author="Bob Leck" w:date="2022-02-28T16:00:00Z"/>
                <w:rFonts w:ascii="Calibri" w:eastAsia="Calibri" w:hAnsi="Calibri"/>
                <w:sz w:val="22"/>
                <w:szCs w:val="22"/>
                <w:lang w:val="fr-FR"/>
              </w:rPr>
            </w:pPr>
            <w:ins w:id="1509" w:author="Bob Leck" w:date="2022-02-28T16:00:00Z">
              <w:r w:rsidRPr="00E86721">
                <w:rPr>
                  <w:rFonts w:ascii="Calibri" w:eastAsia="Calibri" w:hAnsi="Calibri"/>
                  <w:sz w:val="22"/>
                  <w:szCs w:val="22"/>
                  <w:lang w:val="fr-FR"/>
                </w:rPr>
                <w:t>24.0</w:t>
              </w:r>
            </w:ins>
          </w:p>
        </w:tc>
        <w:tc>
          <w:tcPr>
            <w:tcW w:w="1611" w:type="dxa"/>
            <w:shd w:val="clear" w:color="auto" w:fill="auto"/>
            <w:hideMark/>
          </w:tcPr>
          <w:p w14:paraId="5A191A4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10" w:author="Bob Leck" w:date="2022-02-28T16:00:00Z"/>
                <w:rFonts w:ascii="Calibri" w:eastAsia="Calibri" w:hAnsi="Calibri"/>
                <w:sz w:val="22"/>
                <w:szCs w:val="22"/>
                <w:lang w:val="fr-FR"/>
              </w:rPr>
            </w:pPr>
            <w:ins w:id="1511" w:author="Bob Leck" w:date="2022-02-28T16:00:00Z">
              <w:r w:rsidRPr="00E86721">
                <w:rPr>
                  <w:rFonts w:ascii="Calibri" w:eastAsia="Calibri" w:hAnsi="Calibri"/>
                  <w:sz w:val="22"/>
                  <w:szCs w:val="22"/>
                  <w:lang w:val="fr-FR"/>
                </w:rPr>
                <w:t>24.0</w:t>
              </w:r>
            </w:ins>
          </w:p>
        </w:tc>
      </w:tr>
      <w:tr w:rsidR="00E86721" w:rsidRPr="00E86721" w14:paraId="35A15E8C" w14:textId="77777777" w:rsidTr="00DB1CE5">
        <w:trPr>
          <w:trHeight w:val="20"/>
          <w:ins w:id="1512" w:author="Bob Leck" w:date="2022-02-28T16:00:00Z"/>
        </w:trPr>
        <w:tc>
          <w:tcPr>
            <w:tcW w:w="3289" w:type="dxa"/>
            <w:shd w:val="clear" w:color="auto" w:fill="auto"/>
            <w:hideMark/>
          </w:tcPr>
          <w:p w14:paraId="75DB98E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13" w:author="Bob Leck" w:date="2022-02-28T16:00:00Z"/>
                <w:rFonts w:ascii="Calibri" w:eastAsia="Calibri" w:hAnsi="Calibri"/>
                <w:sz w:val="22"/>
                <w:szCs w:val="22"/>
                <w:lang w:val="fr-FR"/>
              </w:rPr>
            </w:pPr>
            <w:ins w:id="1514" w:author="Bob Leck" w:date="2022-02-28T16:00:00Z">
              <w:r w:rsidRPr="00E86721">
                <w:rPr>
                  <w:rFonts w:ascii="Calibri" w:eastAsia="Calibri" w:hAnsi="Calibri"/>
                  <w:sz w:val="22"/>
                  <w:szCs w:val="22"/>
                  <w:lang w:val="fr-FR"/>
                </w:rPr>
                <w:t xml:space="preserve">      Variable (3kHz to 48kHz)</w:t>
              </w:r>
            </w:ins>
          </w:p>
        </w:tc>
        <w:tc>
          <w:tcPr>
            <w:tcW w:w="1403" w:type="dxa"/>
            <w:shd w:val="clear" w:color="auto" w:fill="auto"/>
            <w:hideMark/>
          </w:tcPr>
          <w:p w14:paraId="0485081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15" w:author="Bob Leck" w:date="2022-02-28T16:00:00Z"/>
                <w:rFonts w:ascii="Calibri" w:eastAsia="Calibri" w:hAnsi="Calibri"/>
                <w:sz w:val="22"/>
                <w:szCs w:val="22"/>
                <w:lang w:val="fr-FR"/>
              </w:rPr>
            </w:pPr>
            <w:ins w:id="1516" w:author="Bob Leck" w:date="2022-02-28T16:00:00Z">
              <w:r w:rsidRPr="00E86721">
                <w:rPr>
                  <w:rFonts w:ascii="Calibri" w:eastAsia="Calibri" w:hAnsi="Calibri"/>
                  <w:sz w:val="22"/>
                  <w:szCs w:val="22"/>
                  <w:lang w:val="fr-FR"/>
                </w:rPr>
                <w:t>48.0</w:t>
              </w:r>
            </w:ins>
          </w:p>
        </w:tc>
        <w:tc>
          <w:tcPr>
            <w:tcW w:w="1403" w:type="dxa"/>
            <w:shd w:val="clear" w:color="auto" w:fill="auto"/>
            <w:hideMark/>
          </w:tcPr>
          <w:p w14:paraId="7E9358A7"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17" w:author="Bob Leck" w:date="2022-02-28T16:00:00Z"/>
                <w:rFonts w:ascii="Calibri" w:eastAsia="Calibri" w:hAnsi="Calibri"/>
                <w:sz w:val="22"/>
                <w:szCs w:val="22"/>
                <w:lang w:val="fr-FR"/>
              </w:rPr>
            </w:pPr>
            <w:ins w:id="1518" w:author="Bob Leck" w:date="2022-02-28T16:00:00Z">
              <w:r w:rsidRPr="00E86721">
                <w:rPr>
                  <w:rFonts w:ascii="Calibri" w:eastAsia="Calibri" w:hAnsi="Calibri"/>
                  <w:sz w:val="22"/>
                  <w:szCs w:val="22"/>
                  <w:lang w:val="fr-FR"/>
                </w:rPr>
                <w:t> </w:t>
              </w:r>
            </w:ins>
          </w:p>
        </w:tc>
        <w:tc>
          <w:tcPr>
            <w:tcW w:w="1644" w:type="dxa"/>
            <w:shd w:val="clear" w:color="auto" w:fill="auto"/>
            <w:hideMark/>
          </w:tcPr>
          <w:p w14:paraId="75BCEEC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19" w:author="Bob Leck" w:date="2022-02-28T16:00:00Z"/>
                <w:rFonts w:ascii="Calibri" w:eastAsia="Calibri" w:hAnsi="Calibri"/>
                <w:sz w:val="22"/>
                <w:szCs w:val="22"/>
                <w:lang w:val="fr-FR"/>
              </w:rPr>
            </w:pPr>
            <w:ins w:id="1520" w:author="Bob Leck" w:date="2022-02-28T16:00:00Z">
              <w:r w:rsidRPr="00E86721">
                <w:rPr>
                  <w:rFonts w:ascii="Calibri" w:eastAsia="Calibri" w:hAnsi="Calibri"/>
                  <w:sz w:val="22"/>
                  <w:szCs w:val="22"/>
                  <w:lang w:val="fr-FR"/>
                </w:rPr>
                <w:t>48.0</w:t>
              </w:r>
            </w:ins>
          </w:p>
        </w:tc>
        <w:tc>
          <w:tcPr>
            <w:tcW w:w="1611" w:type="dxa"/>
            <w:shd w:val="clear" w:color="auto" w:fill="auto"/>
            <w:hideMark/>
          </w:tcPr>
          <w:p w14:paraId="6C207E7C"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21" w:author="Bob Leck" w:date="2022-02-28T16:00:00Z"/>
                <w:rFonts w:ascii="Calibri" w:eastAsia="Calibri" w:hAnsi="Calibri"/>
                <w:sz w:val="22"/>
                <w:szCs w:val="22"/>
                <w:lang w:val="fr-FR"/>
              </w:rPr>
            </w:pPr>
            <w:ins w:id="1522" w:author="Bob Leck" w:date="2022-02-28T16:00:00Z">
              <w:r w:rsidRPr="00E86721">
                <w:rPr>
                  <w:rFonts w:ascii="Calibri" w:eastAsia="Calibri" w:hAnsi="Calibri"/>
                  <w:sz w:val="22"/>
                  <w:szCs w:val="22"/>
                  <w:lang w:val="fr-FR"/>
                </w:rPr>
                <w:t> </w:t>
              </w:r>
            </w:ins>
          </w:p>
        </w:tc>
      </w:tr>
      <w:tr w:rsidR="00E86721" w:rsidRPr="00E86721" w14:paraId="5AF03B32" w14:textId="77777777" w:rsidTr="00DB1CE5">
        <w:trPr>
          <w:trHeight w:val="20"/>
          <w:ins w:id="1523" w:author="Bob Leck" w:date="2022-02-28T16:00:00Z"/>
        </w:trPr>
        <w:tc>
          <w:tcPr>
            <w:tcW w:w="3289" w:type="dxa"/>
            <w:shd w:val="clear" w:color="auto" w:fill="auto"/>
            <w:hideMark/>
          </w:tcPr>
          <w:p w14:paraId="0AB4F24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24" w:author="Bob Leck" w:date="2022-02-28T16:00:00Z"/>
                <w:rFonts w:ascii="Calibri" w:eastAsia="Calibri" w:hAnsi="Calibri"/>
                <w:sz w:val="22"/>
                <w:szCs w:val="22"/>
                <w:lang w:val="fr-FR"/>
              </w:rPr>
            </w:pPr>
            <w:ins w:id="1525" w:author="Bob Leck" w:date="2022-02-28T16:00:00Z">
              <w:r w:rsidRPr="00E86721">
                <w:rPr>
                  <w:rFonts w:ascii="Calibri" w:eastAsia="Calibri" w:hAnsi="Calibri"/>
                  <w:sz w:val="22"/>
                  <w:szCs w:val="22"/>
                  <w:lang w:val="fr-FR"/>
                </w:rPr>
                <w:t xml:space="preserve">Transmitter Power (dBW) </w:t>
              </w:r>
            </w:ins>
          </w:p>
        </w:tc>
        <w:tc>
          <w:tcPr>
            <w:tcW w:w="1403" w:type="dxa"/>
            <w:shd w:val="clear" w:color="auto" w:fill="auto"/>
            <w:hideMark/>
          </w:tcPr>
          <w:p w14:paraId="5AC0852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26" w:author="Bob Leck" w:date="2022-02-28T16:00:00Z"/>
                <w:rFonts w:ascii="Calibri" w:eastAsia="Calibri" w:hAnsi="Calibri"/>
                <w:sz w:val="22"/>
                <w:szCs w:val="22"/>
                <w:lang w:val="fr-FR"/>
              </w:rPr>
            </w:pPr>
            <w:ins w:id="1527" w:author="Bob Leck" w:date="2022-02-28T16:00:00Z">
              <w:r w:rsidRPr="00E86721">
                <w:rPr>
                  <w:rFonts w:ascii="Calibri" w:eastAsia="Calibri" w:hAnsi="Calibri"/>
                  <w:sz w:val="22"/>
                  <w:szCs w:val="22"/>
                  <w:lang w:val="fr-FR"/>
                </w:rPr>
                <w:t>N/A</w:t>
              </w:r>
            </w:ins>
          </w:p>
        </w:tc>
        <w:tc>
          <w:tcPr>
            <w:tcW w:w="1403" w:type="dxa"/>
            <w:shd w:val="clear" w:color="auto" w:fill="auto"/>
            <w:hideMark/>
          </w:tcPr>
          <w:p w14:paraId="26C236AA"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28" w:author="Bob Leck" w:date="2022-02-28T16:00:00Z"/>
                <w:rFonts w:ascii="Calibri" w:eastAsia="Calibri" w:hAnsi="Calibri"/>
                <w:sz w:val="22"/>
                <w:szCs w:val="22"/>
                <w:lang w:val="fr-FR"/>
              </w:rPr>
            </w:pPr>
            <w:ins w:id="1529" w:author="Bob Leck" w:date="2022-02-28T16:00:00Z">
              <w:r w:rsidRPr="00E86721">
                <w:rPr>
                  <w:rFonts w:ascii="Calibri" w:eastAsia="Calibri" w:hAnsi="Calibri"/>
                  <w:sz w:val="22"/>
                  <w:szCs w:val="22"/>
                  <w:lang w:val="fr-FR"/>
                </w:rPr>
                <w:t>N/A</w:t>
              </w:r>
            </w:ins>
          </w:p>
        </w:tc>
        <w:tc>
          <w:tcPr>
            <w:tcW w:w="1644" w:type="dxa"/>
            <w:shd w:val="clear" w:color="auto" w:fill="auto"/>
            <w:hideMark/>
          </w:tcPr>
          <w:p w14:paraId="03B7E26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30" w:author="Bob Leck" w:date="2022-02-28T16:00:00Z"/>
                <w:rFonts w:ascii="Calibri" w:eastAsia="Calibri" w:hAnsi="Calibri"/>
                <w:sz w:val="22"/>
                <w:szCs w:val="22"/>
                <w:lang w:val="fr-FR"/>
              </w:rPr>
            </w:pPr>
            <w:ins w:id="1531" w:author="Bob Leck" w:date="2022-02-28T16:00:00Z">
              <w:r w:rsidRPr="00E86721">
                <w:rPr>
                  <w:rFonts w:ascii="Calibri" w:eastAsia="Calibri" w:hAnsi="Calibri"/>
                  <w:sz w:val="22"/>
                  <w:szCs w:val="22"/>
                  <w:lang w:val="fr-FR"/>
                </w:rPr>
                <w:t>N/A</w:t>
              </w:r>
            </w:ins>
          </w:p>
        </w:tc>
        <w:tc>
          <w:tcPr>
            <w:tcW w:w="1611" w:type="dxa"/>
            <w:shd w:val="clear" w:color="auto" w:fill="auto"/>
            <w:hideMark/>
          </w:tcPr>
          <w:p w14:paraId="4074C68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32" w:author="Bob Leck" w:date="2022-02-28T16:00:00Z"/>
                <w:rFonts w:ascii="Calibri" w:eastAsia="Calibri" w:hAnsi="Calibri"/>
                <w:sz w:val="22"/>
                <w:szCs w:val="22"/>
                <w:lang w:val="fr-FR"/>
              </w:rPr>
            </w:pPr>
            <w:ins w:id="1533" w:author="Bob Leck" w:date="2022-02-28T16:00:00Z">
              <w:r w:rsidRPr="00E86721">
                <w:rPr>
                  <w:rFonts w:ascii="Calibri" w:eastAsia="Calibri" w:hAnsi="Calibri"/>
                  <w:sz w:val="22"/>
                  <w:szCs w:val="22"/>
                  <w:lang w:val="fr-FR"/>
                </w:rPr>
                <w:t>N/A</w:t>
              </w:r>
            </w:ins>
          </w:p>
        </w:tc>
      </w:tr>
      <w:tr w:rsidR="00E86721" w:rsidRPr="00E86721" w14:paraId="2C1994B0" w14:textId="77777777" w:rsidTr="00DB1CE5">
        <w:trPr>
          <w:trHeight w:val="20"/>
          <w:ins w:id="1534" w:author="Bob Leck" w:date="2022-02-28T16:00:00Z"/>
        </w:trPr>
        <w:tc>
          <w:tcPr>
            <w:tcW w:w="3289" w:type="dxa"/>
            <w:shd w:val="clear" w:color="auto" w:fill="auto"/>
            <w:hideMark/>
          </w:tcPr>
          <w:p w14:paraId="4D1BE26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35" w:author="Bob Leck" w:date="2022-02-28T16:00:00Z"/>
                <w:rFonts w:ascii="Calibri" w:eastAsia="Calibri" w:hAnsi="Calibri"/>
                <w:sz w:val="22"/>
                <w:szCs w:val="22"/>
                <w:lang w:val="fr-FR"/>
              </w:rPr>
            </w:pPr>
            <w:ins w:id="1536" w:author="Bob Leck" w:date="2022-02-28T16:00:00Z">
              <w:r w:rsidRPr="00E86721">
                <w:rPr>
                  <w:rFonts w:ascii="Calibri" w:eastAsia="Calibri" w:hAnsi="Calibri"/>
                  <w:sz w:val="22"/>
                  <w:szCs w:val="22"/>
                  <w:lang w:val="fr-FR"/>
                </w:rPr>
                <w:t>IF Filter Bandwidth (kHz)</w:t>
              </w:r>
            </w:ins>
          </w:p>
        </w:tc>
        <w:tc>
          <w:tcPr>
            <w:tcW w:w="1403" w:type="dxa"/>
            <w:shd w:val="clear" w:color="auto" w:fill="auto"/>
            <w:hideMark/>
          </w:tcPr>
          <w:p w14:paraId="41CA53B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37" w:author="Bob Leck" w:date="2022-02-28T16:00:00Z"/>
                <w:rFonts w:ascii="Calibri" w:eastAsia="Calibri" w:hAnsi="Calibri"/>
                <w:sz w:val="22"/>
                <w:szCs w:val="22"/>
                <w:lang w:val="fr-FR"/>
              </w:rPr>
            </w:pPr>
            <w:ins w:id="1538" w:author="Bob Leck" w:date="2022-02-28T16:00:00Z">
              <w:r w:rsidRPr="00E86721">
                <w:rPr>
                  <w:rFonts w:ascii="Calibri" w:eastAsia="Calibri" w:hAnsi="Calibri"/>
                  <w:sz w:val="22"/>
                  <w:szCs w:val="22"/>
                  <w:lang w:val="fr-FR"/>
                </w:rPr>
                <w:t>48</w:t>
              </w:r>
            </w:ins>
          </w:p>
        </w:tc>
        <w:tc>
          <w:tcPr>
            <w:tcW w:w="1403" w:type="dxa"/>
            <w:shd w:val="clear" w:color="auto" w:fill="auto"/>
            <w:hideMark/>
          </w:tcPr>
          <w:p w14:paraId="09F9EDA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39" w:author="Bob Leck" w:date="2022-02-28T16:00:00Z"/>
                <w:rFonts w:ascii="Calibri" w:eastAsia="Calibri" w:hAnsi="Calibri"/>
                <w:sz w:val="22"/>
                <w:szCs w:val="22"/>
                <w:lang w:val="fr-FR"/>
              </w:rPr>
            </w:pPr>
            <w:ins w:id="1540" w:author="Bob Leck" w:date="2022-02-28T16:00:00Z">
              <w:r w:rsidRPr="00E86721">
                <w:rPr>
                  <w:rFonts w:ascii="Calibri" w:eastAsia="Calibri" w:hAnsi="Calibri"/>
                  <w:sz w:val="22"/>
                  <w:szCs w:val="22"/>
                  <w:lang w:val="fr-FR"/>
                </w:rPr>
                <w:t>24</w:t>
              </w:r>
            </w:ins>
          </w:p>
        </w:tc>
        <w:tc>
          <w:tcPr>
            <w:tcW w:w="1644" w:type="dxa"/>
            <w:shd w:val="clear" w:color="auto" w:fill="auto"/>
            <w:hideMark/>
          </w:tcPr>
          <w:p w14:paraId="541E90D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41" w:author="Bob Leck" w:date="2022-02-28T16:00:00Z"/>
                <w:rFonts w:ascii="Calibri" w:eastAsia="Calibri" w:hAnsi="Calibri"/>
                <w:sz w:val="22"/>
                <w:szCs w:val="22"/>
                <w:lang w:val="fr-FR"/>
              </w:rPr>
            </w:pPr>
            <w:ins w:id="1542" w:author="Bob Leck" w:date="2022-02-28T16:00:00Z">
              <w:r w:rsidRPr="00E86721">
                <w:rPr>
                  <w:rFonts w:ascii="Calibri" w:eastAsia="Calibri" w:hAnsi="Calibri"/>
                  <w:sz w:val="22"/>
                  <w:szCs w:val="22"/>
                  <w:lang w:val="fr-FR"/>
                </w:rPr>
                <w:t>48</w:t>
              </w:r>
            </w:ins>
          </w:p>
        </w:tc>
        <w:tc>
          <w:tcPr>
            <w:tcW w:w="1611" w:type="dxa"/>
            <w:shd w:val="clear" w:color="auto" w:fill="auto"/>
            <w:hideMark/>
          </w:tcPr>
          <w:p w14:paraId="33A7169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43" w:author="Bob Leck" w:date="2022-02-28T16:00:00Z"/>
                <w:rFonts w:ascii="Calibri" w:eastAsia="Calibri" w:hAnsi="Calibri"/>
                <w:sz w:val="22"/>
                <w:szCs w:val="22"/>
                <w:lang w:val="fr-FR"/>
              </w:rPr>
            </w:pPr>
            <w:ins w:id="1544" w:author="Bob Leck" w:date="2022-02-28T16:00:00Z">
              <w:r w:rsidRPr="00E86721">
                <w:rPr>
                  <w:rFonts w:ascii="Calibri" w:eastAsia="Calibri" w:hAnsi="Calibri"/>
                  <w:sz w:val="22"/>
                  <w:szCs w:val="22"/>
                  <w:lang w:val="fr-FR"/>
                </w:rPr>
                <w:t>48</w:t>
              </w:r>
            </w:ins>
          </w:p>
        </w:tc>
      </w:tr>
      <w:tr w:rsidR="00E86721" w:rsidRPr="00E86721" w14:paraId="07E9BBC4" w14:textId="77777777" w:rsidTr="00DB1CE5">
        <w:trPr>
          <w:trHeight w:val="20"/>
          <w:ins w:id="1545" w:author="Bob Leck" w:date="2022-02-28T16:00:00Z"/>
        </w:trPr>
        <w:tc>
          <w:tcPr>
            <w:tcW w:w="3289" w:type="dxa"/>
            <w:shd w:val="clear" w:color="auto" w:fill="F2F2F2"/>
            <w:hideMark/>
          </w:tcPr>
          <w:p w14:paraId="6C69FFD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46" w:author="Bob Leck" w:date="2022-02-28T16:00:00Z"/>
                <w:rFonts w:ascii="Calibri" w:eastAsia="Calibri" w:hAnsi="Calibri"/>
                <w:sz w:val="22"/>
                <w:szCs w:val="22"/>
                <w:lang w:val="fr-FR"/>
              </w:rPr>
            </w:pPr>
            <w:ins w:id="1547" w:author="Bob Leck" w:date="2022-02-28T16:00:00Z">
              <w:r w:rsidRPr="00E86721">
                <w:rPr>
                  <w:rFonts w:ascii="Calibri" w:eastAsia="Calibri" w:hAnsi="Calibri"/>
                  <w:sz w:val="22"/>
                  <w:szCs w:val="22"/>
                  <w:lang w:val="fr-FR"/>
                </w:rPr>
                <w:t>Sensitivity (dBm)</w:t>
              </w:r>
            </w:ins>
          </w:p>
        </w:tc>
        <w:tc>
          <w:tcPr>
            <w:tcW w:w="1403" w:type="dxa"/>
            <w:shd w:val="clear" w:color="auto" w:fill="F2F2F2"/>
            <w:hideMark/>
          </w:tcPr>
          <w:p w14:paraId="398A0958"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48" w:author="Bob Leck" w:date="2022-02-28T16:00:00Z"/>
                <w:rFonts w:ascii="Calibri" w:eastAsia="Calibri" w:hAnsi="Calibri"/>
                <w:sz w:val="22"/>
                <w:szCs w:val="22"/>
                <w:lang w:val="fr-FR"/>
              </w:rPr>
            </w:pPr>
            <w:ins w:id="1549" w:author="Bob Leck" w:date="2022-02-28T16:00:00Z">
              <w:r w:rsidRPr="00E86721">
                <w:rPr>
                  <w:rFonts w:ascii="Calibri" w:eastAsia="Calibri" w:hAnsi="Calibri"/>
                  <w:sz w:val="22"/>
                  <w:szCs w:val="22"/>
                  <w:lang w:val="fr-FR"/>
                </w:rPr>
                <w:t xml:space="preserve"> </w:t>
              </w:r>
            </w:ins>
          </w:p>
        </w:tc>
        <w:tc>
          <w:tcPr>
            <w:tcW w:w="1403" w:type="dxa"/>
            <w:shd w:val="clear" w:color="auto" w:fill="F2F2F2"/>
            <w:hideMark/>
          </w:tcPr>
          <w:p w14:paraId="7F954E3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50" w:author="Bob Leck" w:date="2022-02-28T16:00:00Z"/>
                <w:rFonts w:ascii="Calibri" w:eastAsia="Calibri" w:hAnsi="Calibri"/>
                <w:sz w:val="22"/>
                <w:szCs w:val="22"/>
                <w:lang w:val="fr-FR"/>
              </w:rPr>
            </w:pPr>
            <w:ins w:id="1551" w:author="Bob Leck" w:date="2022-02-28T16:00:00Z">
              <w:r w:rsidRPr="00E86721">
                <w:rPr>
                  <w:rFonts w:ascii="Calibri" w:eastAsia="Calibri" w:hAnsi="Calibri"/>
                  <w:sz w:val="22"/>
                  <w:szCs w:val="22"/>
                  <w:lang w:val="fr-FR"/>
                </w:rPr>
                <w:t xml:space="preserve"> </w:t>
              </w:r>
            </w:ins>
          </w:p>
        </w:tc>
        <w:tc>
          <w:tcPr>
            <w:tcW w:w="1644" w:type="dxa"/>
            <w:shd w:val="clear" w:color="auto" w:fill="F2F2F2"/>
            <w:hideMark/>
          </w:tcPr>
          <w:p w14:paraId="1DE62DE8"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52" w:author="Bob Leck" w:date="2022-02-28T16:00:00Z"/>
                <w:rFonts w:ascii="Calibri" w:eastAsia="Calibri" w:hAnsi="Calibri"/>
                <w:sz w:val="22"/>
                <w:szCs w:val="22"/>
                <w:lang w:val="fr-FR"/>
              </w:rPr>
            </w:pPr>
            <w:ins w:id="1553" w:author="Bob Leck" w:date="2022-02-28T16:00:00Z">
              <w:r w:rsidRPr="00E86721">
                <w:rPr>
                  <w:rFonts w:ascii="Calibri" w:eastAsia="Calibri" w:hAnsi="Calibri"/>
                  <w:sz w:val="22"/>
                  <w:szCs w:val="22"/>
                  <w:lang w:val="fr-FR"/>
                </w:rPr>
                <w:t xml:space="preserve"> </w:t>
              </w:r>
            </w:ins>
          </w:p>
        </w:tc>
        <w:tc>
          <w:tcPr>
            <w:tcW w:w="1611" w:type="dxa"/>
            <w:shd w:val="clear" w:color="auto" w:fill="F2F2F2"/>
            <w:hideMark/>
          </w:tcPr>
          <w:p w14:paraId="227BF16E"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54" w:author="Bob Leck" w:date="2022-02-28T16:00:00Z"/>
                <w:rFonts w:ascii="Calibri" w:eastAsia="Calibri" w:hAnsi="Calibri"/>
                <w:sz w:val="22"/>
                <w:szCs w:val="22"/>
                <w:lang w:val="fr-FR"/>
              </w:rPr>
            </w:pPr>
            <w:ins w:id="1555" w:author="Bob Leck" w:date="2022-02-28T16:00:00Z">
              <w:r w:rsidRPr="00E86721">
                <w:rPr>
                  <w:rFonts w:ascii="Calibri" w:eastAsia="Calibri" w:hAnsi="Calibri"/>
                  <w:sz w:val="22"/>
                  <w:szCs w:val="22"/>
                  <w:lang w:val="fr-FR"/>
                </w:rPr>
                <w:t xml:space="preserve"> </w:t>
              </w:r>
            </w:ins>
          </w:p>
        </w:tc>
      </w:tr>
      <w:tr w:rsidR="00E86721" w:rsidRPr="00E86721" w14:paraId="2D36ADCB" w14:textId="77777777" w:rsidTr="00DB1CE5">
        <w:trPr>
          <w:trHeight w:val="20"/>
          <w:ins w:id="1556" w:author="Bob Leck" w:date="2022-02-28T16:00:00Z"/>
        </w:trPr>
        <w:tc>
          <w:tcPr>
            <w:tcW w:w="3289" w:type="dxa"/>
            <w:shd w:val="clear" w:color="auto" w:fill="auto"/>
            <w:hideMark/>
          </w:tcPr>
          <w:p w14:paraId="2CD5078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57" w:author="Bob Leck" w:date="2022-02-28T16:00:00Z"/>
                <w:rFonts w:ascii="Calibri" w:eastAsia="Calibri" w:hAnsi="Calibri"/>
                <w:sz w:val="22"/>
                <w:szCs w:val="22"/>
                <w:lang w:val="fr-FR"/>
              </w:rPr>
            </w:pPr>
            <w:ins w:id="1558" w:author="Bob Leck" w:date="2022-02-28T16:00:00Z">
              <w:r w:rsidRPr="00E86721">
                <w:rPr>
                  <w:rFonts w:ascii="Calibri" w:eastAsia="Calibri" w:hAnsi="Calibri"/>
                  <w:sz w:val="22"/>
                  <w:szCs w:val="22"/>
                  <w:lang w:val="fr-FR"/>
                </w:rPr>
                <w:t xml:space="preserve">         SSB for 10dB SINAD</w:t>
              </w:r>
            </w:ins>
          </w:p>
        </w:tc>
        <w:tc>
          <w:tcPr>
            <w:tcW w:w="1403" w:type="dxa"/>
            <w:shd w:val="clear" w:color="auto" w:fill="auto"/>
            <w:hideMark/>
          </w:tcPr>
          <w:p w14:paraId="038E77C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59" w:author="Bob Leck" w:date="2022-02-28T16:00:00Z"/>
                <w:rFonts w:ascii="Calibri" w:eastAsia="Calibri" w:hAnsi="Calibri"/>
                <w:sz w:val="22"/>
                <w:szCs w:val="22"/>
                <w:lang w:val="fr-FR"/>
              </w:rPr>
            </w:pPr>
            <w:ins w:id="1560" w:author="Bob Leck" w:date="2022-02-28T16:00:00Z">
              <w:r w:rsidRPr="00E86721">
                <w:rPr>
                  <w:rFonts w:ascii="Calibri" w:eastAsia="Calibri" w:hAnsi="Calibri"/>
                  <w:sz w:val="22"/>
                  <w:szCs w:val="22"/>
                  <w:lang w:val="fr-FR"/>
                </w:rPr>
                <w:t>-113</w:t>
              </w:r>
            </w:ins>
          </w:p>
        </w:tc>
        <w:tc>
          <w:tcPr>
            <w:tcW w:w="1403" w:type="dxa"/>
            <w:shd w:val="clear" w:color="auto" w:fill="auto"/>
            <w:hideMark/>
          </w:tcPr>
          <w:p w14:paraId="0B9697F7"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61" w:author="Bob Leck" w:date="2022-02-28T16:00:00Z"/>
                <w:rFonts w:ascii="Calibri" w:eastAsia="Calibri" w:hAnsi="Calibri"/>
                <w:sz w:val="22"/>
                <w:szCs w:val="22"/>
                <w:lang w:val="fr-FR"/>
              </w:rPr>
            </w:pPr>
            <w:ins w:id="1562" w:author="Bob Leck" w:date="2022-02-28T16:00:00Z">
              <w:r w:rsidRPr="00E86721">
                <w:rPr>
                  <w:rFonts w:ascii="Calibri" w:eastAsia="Calibri" w:hAnsi="Calibri"/>
                  <w:sz w:val="22"/>
                  <w:szCs w:val="22"/>
                  <w:lang w:val="fr-FR"/>
                </w:rPr>
                <w:t>-113</w:t>
              </w:r>
            </w:ins>
          </w:p>
        </w:tc>
        <w:tc>
          <w:tcPr>
            <w:tcW w:w="1644" w:type="dxa"/>
            <w:shd w:val="clear" w:color="auto" w:fill="auto"/>
            <w:hideMark/>
          </w:tcPr>
          <w:p w14:paraId="2B50A3D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63" w:author="Bob Leck" w:date="2022-02-28T16:00:00Z"/>
                <w:rFonts w:ascii="Calibri" w:eastAsia="Calibri" w:hAnsi="Calibri"/>
                <w:sz w:val="22"/>
                <w:szCs w:val="22"/>
                <w:lang w:val="fr-FR"/>
              </w:rPr>
            </w:pPr>
            <w:ins w:id="1564" w:author="Bob Leck" w:date="2022-02-28T16:00:00Z">
              <w:r w:rsidRPr="00E86721">
                <w:rPr>
                  <w:rFonts w:ascii="Calibri" w:eastAsia="Calibri" w:hAnsi="Calibri"/>
                  <w:sz w:val="22"/>
                  <w:szCs w:val="22"/>
                  <w:lang w:val="fr-FR"/>
                </w:rPr>
                <w:t>-113</w:t>
              </w:r>
            </w:ins>
          </w:p>
        </w:tc>
        <w:tc>
          <w:tcPr>
            <w:tcW w:w="1611" w:type="dxa"/>
            <w:shd w:val="clear" w:color="auto" w:fill="auto"/>
            <w:hideMark/>
          </w:tcPr>
          <w:p w14:paraId="4FA94E89"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65" w:author="Bob Leck" w:date="2022-02-28T16:00:00Z"/>
                <w:rFonts w:ascii="Calibri" w:eastAsia="Calibri" w:hAnsi="Calibri"/>
                <w:sz w:val="22"/>
                <w:szCs w:val="22"/>
                <w:lang w:val="fr-FR"/>
              </w:rPr>
            </w:pPr>
            <w:ins w:id="1566" w:author="Bob Leck" w:date="2022-02-28T16:00:00Z">
              <w:r w:rsidRPr="00E86721">
                <w:rPr>
                  <w:rFonts w:ascii="Calibri" w:eastAsia="Calibri" w:hAnsi="Calibri"/>
                  <w:sz w:val="22"/>
                  <w:szCs w:val="22"/>
                  <w:lang w:val="fr-FR"/>
                </w:rPr>
                <w:t>-113</w:t>
              </w:r>
            </w:ins>
          </w:p>
        </w:tc>
      </w:tr>
      <w:tr w:rsidR="00E86721" w:rsidRPr="00E86721" w14:paraId="43C7623F" w14:textId="77777777" w:rsidTr="00DB1CE5">
        <w:trPr>
          <w:trHeight w:val="20"/>
          <w:ins w:id="1567" w:author="Bob Leck" w:date="2022-02-28T16:00:00Z"/>
        </w:trPr>
        <w:tc>
          <w:tcPr>
            <w:tcW w:w="3289" w:type="dxa"/>
            <w:shd w:val="clear" w:color="auto" w:fill="auto"/>
            <w:hideMark/>
          </w:tcPr>
          <w:p w14:paraId="25B61E4A"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68" w:author="Bob Leck" w:date="2022-02-28T16:00:00Z"/>
                <w:rFonts w:ascii="Calibri" w:eastAsia="Calibri" w:hAnsi="Calibri"/>
                <w:sz w:val="22"/>
                <w:szCs w:val="22"/>
                <w:lang w:val="fr-FR"/>
              </w:rPr>
            </w:pPr>
            <w:ins w:id="1569" w:author="Bob Leck" w:date="2022-02-28T16:00:00Z">
              <w:r w:rsidRPr="00E86721">
                <w:rPr>
                  <w:rFonts w:ascii="Calibri" w:eastAsia="Calibri" w:hAnsi="Calibri"/>
                  <w:sz w:val="22"/>
                  <w:szCs w:val="22"/>
                  <w:lang w:val="fr-FR"/>
                </w:rPr>
                <w:t xml:space="preserve">        ISB for 10dB SINAD</w:t>
              </w:r>
            </w:ins>
          </w:p>
        </w:tc>
        <w:tc>
          <w:tcPr>
            <w:tcW w:w="1403" w:type="dxa"/>
            <w:shd w:val="clear" w:color="auto" w:fill="auto"/>
            <w:hideMark/>
          </w:tcPr>
          <w:p w14:paraId="56B4B2AE"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70" w:author="Bob Leck" w:date="2022-02-28T16:00:00Z"/>
                <w:rFonts w:ascii="Calibri" w:eastAsia="Calibri" w:hAnsi="Calibri"/>
                <w:sz w:val="22"/>
                <w:szCs w:val="22"/>
                <w:lang w:val="fr-FR"/>
              </w:rPr>
            </w:pPr>
            <w:ins w:id="1571" w:author="Bob Leck" w:date="2022-02-28T16:00:00Z">
              <w:r w:rsidRPr="00E86721">
                <w:rPr>
                  <w:rFonts w:ascii="Calibri" w:eastAsia="Calibri" w:hAnsi="Calibri"/>
                  <w:sz w:val="22"/>
                  <w:szCs w:val="22"/>
                  <w:lang w:val="fr-FR"/>
                </w:rPr>
                <w:t>-97</w:t>
              </w:r>
            </w:ins>
          </w:p>
        </w:tc>
        <w:tc>
          <w:tcPr>
            <w:tcW w:w="1403" w:type="dxa"/>
            <w:shd w:val="clear" w:color="auto" w:fill="auto"/>
            <w:hideMark/>
          </w:tcPr>
          <w:p w14:paraId="6D37A71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72" w:author="Bob Leck" w:date="2022-02-28T16:00:00Z"/>
                <w:rFonts w:ascii="Calibri" w:eastAsia="Calibri" w:hAnsi="Calibri"/>
                <w:sz w:val="22"/>
                <w:szCs w:val="22"/>
                <w:lang w:val="fr-FR"/>
              </w:rPr>
            </w:pPr>
            <w:ins w:id="1573" w:author="Bob Leck" w:date="2022-02-28T16:00:00Z">
              <w:r w:rsidRPr="00E86721">
                <w:rPr>
                  <w:rFonts w:ascii="Calibri" w:eastAsia="Calibri" w:hAnsi="Calibri"/>
                  <w:sz w:val="22"/>
                  <w:szCs w:val="22"/>
                  <w:lang w:val="fr-FR"/>
                </w:rPr>
                <w:t>-97</w:t>
              </w:r>
            </w:ins>
          </w:p>
        </w:tc>
        <w:tc>
          <w:tcPr>
            <w:tcW w:w="1644" w:type="dxa"/>
            <w:shd w:val="clear" w:color="auto" w:fill="auto"/>
            <w:hideMark/>
          </w:tcPr>
          <w:p w14:paraId="0B11C3B9"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74" w:author="Bob Leck" w:date="2022-02-28T16:00:00Z"/>
                <w:rFonts w:ascii="Calibri" w:eastAsia="Calibri" w:hAnsi="Calibri"/>
                <w:sz w:val="22"/>
                <w:szCs w:val="22"/>
                <w:lang w:val="fr-FR"/>
              </w:rPr>
            </w:pPr>
            <w:ins w:id="1575" w:author="Bob Leck" w:date="2022-02-28T16:00:00Z">
              <w:r w:rsidRPr="00E86721">
                <w:rPr>
                  <w:rFonts w:ascii="Calibri" w:eastAsia="Calibri" w:hAnsi="Calibri"/>
                  <w:sz w:val="22"/>
                  <w:szCs w:val="22"/>
                  <w:lang w:val="fr-FR"/>
                </w:rPr>
                <w:t>-97</w:t>
              </w:r>
            </w:ins>
          </w:p>
        </w:tc>
        <w:tc>
          <w:tcPr>
            <w:tcW w:w="1611" w:type="dxa"/>
            <w:shd w:val="clear" w:color="auto" w:fill="auto"/>
            <w:hideMark/>
          </w:tcPr>
          <w:p w14:paraId="438E43A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76" w:author="Bob Leck" w:date="2022-02-28T16:00:00Z"/>
                <w:rFonts w:ascii="Calibri" w:eastAsia="Calibri" w:hAnsi="Calibri"/>
                <w:sz w:val="22"/>
                <w:szCs w:val="22"/>
                <w:lang w:val="fr-FR"/>
              </w:rPr>
            </w:pPr>
            <w:ins w:id="1577" w:author="Bob Leck" w:date="2022-02-28T16:00:00Z">
              <w:r w:rsidRPr="00E86721">
                <w:rPr>
                  <w:rFonts w:ascii="Calibri" w:eastAsia="Calibri" w:hAnsi="Calibri"/>
                  <w:sz w:val="22"/>
                  <w:szCs w:val="22"/>
                  <w:lang w:val="fr-FR"/>
                </w:rPr>
                <w:t>-97</w:t>
              </w:r>
            </w:ins>
          </w:p>
        </w:tc>
      </w:tr>
      <w:tr w:rsidR="00E86721" w:rsidRPr="00E86721" w14:paraId="29FEBBC3" w14:textId="77777777" w:rsidTr="00DB1CE5">
        <w:trPr>
          <w:trHeight w:val="20"/>
          <w:ins w:id="1578" w:author="Bob Leck" w:date="2022-02-28T16:00:00Z"/>
        </w:trPr>
        <w:tc>
          <w:tcPr>
            <w:tcW w:w="3289" w:type="dxa"/>
            <w:shd w:val="clear" w:color="auto" w:fill="auto"/>
            <w:hideMark/>
          </w:tcPr>
          <w:p w14:paraId="5310E44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79" w:author="Bob Leck" w:date="2022-02-28T16:00:00Z"/>
                <w:rFonts w:ascii="Calibri" w:eastAsia="Calibri" w:hAnsi="Calibri"/>
                <w:sz w:val="22"/>
                <w:szCs w:val="22"/>
                <w:lang w:val="fr-FR"/>
              </w:rPr>
            </w:pPr>
            <w:ins w:id="1580" w:author="Bob Leck" w:date="2022-02-28T16:00:00Z">
              <w:r w:rsidRPr="00E86721">
                <w:rPr>
                  <w:rFonts w:ascii="Calibri" w:eastAsia="Calibri" w:hAnsi="Calibri"/>
                  <w:sz w:val="22"/>
                  <w:szCs w:val="22"/>
                  <w:lang w:val="fr-FR"/>
                </w:rPr>
                <w:t xml:space="preserve">        CW for 10dB SINAD</w:t>
              </w:r>
            </w:ins>
          </w:p>
        </w:tc>
        <w:tc>
          <w:tcPr>
            <w:tcW w:w="1403" w:type="dxa"/>
            <w:shd w:val="clear" w:color="auto" w:fill="auto"/>
            <w:hideMark/>
          </w:tcPr>
          <w:p w14:paraId="4A12460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81" w:author="Bob Leck" w:date="2022-02-28T16:00:00Z"/>
                <w:rFonts w:ascii="Calibri" w:eastAsia="Calibri" w:hAnsi="Calibri"/>
                <w:sz w:val="22"/>
                <w:szCs w:val="22"/>
                <w:lang w:val="fr-FR"/>
              </w:rPr>
            </w:pPr>
            <w:ins w:id="1582" w:author="Bob Leck" w:date="2022-02-28T16:00:00Z">
              <w:r w:rsidRPr="00E86721">
                <w:rPr>
                  <w:rFonts w:ascii="Calibri" w:eastAsia="Calibri" w:hAnsi="Calibri"/>
                  <w:sz w:val="22"/>
                  <w:szCs w:val="22"/>
                  <w:lang w:val="fr-FR"/>
                </w:rPr>
                <w:t>-116</w:t>
              </w:r>
            </w:ins>
          </w:p>
        </w:tc>
        <w:tc>
          <w:tcPr>
            <w:tcW w:w="1403" w:type="dxa"/>
            <w:shd w:val="clear" w:color="auto" w:fill="auto"/>
            <w:hideMark/>
          </w:tcPr>
          <w:p w14:paraId="3A14F99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83" w:author="Bob Leck" w:date="2022-02-28T16:00:00Z"/>
                <w:rFonts w:ascii="Calibri" w:eastAsia="Calibri" w:hAnsi="Calibri"/>
                <w:sz w:val="22"/>
                <w:szCs w:val="22"/>
                <w:lang w:val="fr-FR"/>
              </w:rPr>
            </w:pPr>
            <w:ins w:id="1584" w:author="Bob Leck" w:date="2022-02-28T16:00:00Z">
              <w:r w:rsidRPr="00E86721">
                <w:rPr>
                  <w:rFonts w:ascii="Calibri" w:eastAsia="Calibri" w:hAnsi="Calibri"/>
                  <w:sz w:val="22"/>
                  <w:szCs w:val="22"/>
                  <w:lang w:val="fr-FR"/>
                </w:rPr>
                <w:t>-116</w:t>
              </w:r>
            </w:ins>
          </w:p>
        </w:tc>
        <w:tc>
          <w:tcPr>
            <w:tcW w:w="1644" w:type="dxa"/>
            <w:shd w:val="clear" w:color="auto" w:fill="auto"/>
            <w:hideMark/>
          </w:tcPr>
          <w:p w14:paraId="51B7220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85" w:author="Bob Leck" w:date="2022-02-28T16:00:00Z"/>
                <w:rFonts w:ascii="Calibri" w:eastAsia="Calibri" w:hAnsi="Calibri"/>
                <w:sz w:val="22"/>
                <w:szCs w:val="22"/>
                <w:lang w:val="fr-FR"/>
              </w:rPr>
            </w:pPr>
            <w:ins w:id="1586" w:author="Bob Leck" w:date="2022-02-28T16:00:00Z">
              <w:r w:rsidRPr="00E86721">
                <w:rPr>
                  <w:rFonts w:ascii="Calibri" w:eastAsia="Calibri" w:hAnsi="Calibri"/>
                  <w:sz w:val="22"/>
                  <w:szCs w:val="22"/>
                  <w:lang w:val="fr-FR"/>
                </w:rPr>
                <w:t>-116</w:t>
              </w:r>
            </w:ins>
          </w:p>
        </w:tc>
        <w:tc>
          <w:tcPr>
            <w:tcW w:w="1611" w:type="dxa"/>
            <w:shd w:val="clear" w:color="auto" w:fill="auto"/>
            <w:hideMark/>
          </w:tcPr>
          <w:p w14:paraId="79A0D45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87" w:author="Bob Leck" w:date="2022-02-28T16:00:00Z"/>
                <w:rFonts w:ascii="Calibri" w:eastAsia="Calibri" w:hAnsi="Calibri"/>
                <w:sz w:val="22"/>
                <w:szCs w:val="22"/>
                <w:lang w:val="fr-FR"/>
              </w:rPr>
            </w:pPr>
            <w:ins w:id="1588" w:author="Bob Leck" w:date="2022-02-28T16:00:00Z">
              <w:r w:rsidRPr="00E86721">
                <w:rPr>
                  <w:rFonts w:ascii="Calibri" w:eastAsia="Calibri" w:hAnsi="Calibri"/>
                  <w:sz w:val="22"/>
                  <w:szCs w:val="22"/>
                  <w:lang w:val="fr-FR"/>
                </w:rPr>
                <w:t>-116</w:t>
              </w:r>
            </w:ins>
          </w:p>
        </w:tc>
      </w:tr>
      <w:tr w:rsidR="00E86721" w:rsidRPr="00E86721" w14:paraId="2BBCA855" w14:textId="77777777" w:rsidTr="00DB1CE5">
        <w:trPr>
          <w:trHeight w:val="20"/>
          <w:ins w:id="1589" w:author="Bob Leck" w:date="2022-02-28T16:00:00Z"/>
        </w:trPr>
        <w:tc>
          <w:tcPr>
            <w:tcW w:w="3289" w:type="dxa"/>
            <w:shd w:val="clear" w:color="auto" w:fill="F2F2F2"/>
            <w:hideMark/>
          </w:tcPr>
          <w:p w14:paraId="2C75FD7C"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590" w:author="Bob Leck" w:date="2022-02-28T16:00:00Z"/>
                <w:rFonts w:ascii="Calibri" w:eastAsia="Calibri" w:hAnsi="Calibri"/>
                <w:sz w:val="22"/>
                <w:szCs w:val="22"/>
                <w:lang w:val="fr-FR"/>
              </w:rPr>
            </w:pPr>
            <w:ins w:id="1591" w:author="Bob Leck" w:date="2022-02-28T16:00:00Z">
              <w:r w:rsidRPr="00E86721">
                <w:rPr>
                  <w:rFonts w:ascii="Calibri" w:eastAsia="Calibri" w:hAnsi="Calibri"/>
                  <w:sz w:val="22"/>
                  <w:szCs w:val="22"/>
                  <w:lang w:val="fr-FR"/>
                </w:rPr>
                <w:t>Signal-to-noise ratio (dB)</w:t>
              </w:r>
            </w:ins>
          </w:p>
        </w:tc>
        <w:tc>
          <w:tcPr>
            <w:tcW w:w="1403" w:type="dxa"/>
            <w:shd w:val="clear" w:color="auto" w:fill="F2F2F2"/>
            <w:hideMark/>
          </w:tcPr>
          <w:p w14:paraId="458A492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92" w:author="Bob Leck" w:date="2022-02-28T16:00:00Z"/>
                <w:rFonts w:ascii="Calibri" w:eastAsia="Calibri" w:hAnsi="Calibri"/>
                <w:sz w:val="22"/>
                <w:szCs w:val="22"/>
                <w:lang w:val="fr-FR"/>
              </w:rPr>
            </w:pPr>
            <w:ins w:id="1593" w:author="Bob Leck" w:date="2022-02-28T16:00:00Z">
              <w:r w:rsidRPr="00E86721">
                <w:rPr>
                  <w:rFonts w:ascii="Calibri" w:eastAsia="Calibri" w:hAnsi="Calibri"/>
                  <w:sz w:val="22"/>
                  <w:szCs w:val="22"/>
                  <w:lang w:val="fr-FR"/>
                </w:rPr>
                <w:t xml:space="preserve"> </w:t>
              </w:r>
            </w:ins>
          </w:p>
        </w:tc>
        <w:tc>
          <w:tcPr>
            <w:tcW w:w="1403" w:type="dxa"/>
            <w:shd w:val="clear" w:color="auto" w:fill="F2F2F2"/>
            <w:hideMark/>
          </w:tcPr>
          <w:p w14:paraId="65242A9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94" w:author="Bob Leck" w:date="2022-02-28T16:00:00Z"/>
                <w:rFonts w:ascii="Calibri" w:eastAsia="Calibri" w:hAnsi="Calibri"/>
                <w:sz w:val="22"/>
                <w:szCs w:val="22"/>
                <w:lang w:val="fr-FR"/>
              </w:rPr>
            </w:pPr>
            <w:ins w:id="1595" w:author="Bob Leck" w:date="2022-02-28T16:00:00Z">
              <w:r w:rsidRPr="00E86721">
                <w:rPr>
                  <w:rFonts w:ascii="Calibri" w:eastAsia="Calibri" w:hAnsi="Calibri"/>
                  <w:sz w:val="22"/>
                  <w:szCs w:val="22"/>
                  <w:lang w:val="fr-FR"/>
                </w:rPr>
                <w:t xml:space="preserve"> </w:t>
              </w:r>
            </w:ins>
          </w:p>
        </w:tc>
        <w:tc>
          <w:tcPr>
            <w:tcW w:w="1644" w:type="dxa"/>
            <w:shd w:val="clear" w:color="auto" w:fill="F2F2F2"/>
            <w:hideMark/>
          </w:tcPr>
          <w:p w14:paraId="3783A8A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96" w:author="Bob Leck" w:date="2022-02-28T16:00:00Z"/>
                <w:rFonts w:ascii="Calibri" w:eastAsia="Calibri" w:hAnsi="Calibri"/>
                <w:sz w:val="22"/>
                <w:szCs w:val="22"/>
                <w:lang w:val="fr-FR"/>
              </w:rPr>
            </w:pPr>
            <w:ins w:id="1597" w:author="Bob Leck" w:date="2022-02-28T16:00:00Z">
              <w:r w:rsidRPr="00E86721">
                <w:rPr>
                  <w:rFonts w:ascii="Calibri" w:eastAsia="Calibri" w:hAnsi="Calibri"/>
                  <w:sz w:val="22"/>
                  <w:szCs w:val="22"/>
                  <w:lang w:val="fr-FR"/>
                </w:rPr>
                <w:t xml:space="preserve"> </w:t>
              </w:r>
            </w:ins>
          </w:p>
        </w:tc>
        <w:tc>
          <w:tcPr>
            <w:tcW w:w="1611" w:type="dxa"/>
            <w:shd w:val="clear" w:color="auto" w:fill="F2F2F2"/>
            <w:hideMark/>
          </w:tcPr>
          <w:p w14:paraId="50E99317"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598" w:author="Bob Leck" w:date="2022-02-28T16:00:00Z"/>
                <w:rFonts w:ascii="Calibri" w:eastAsia="Calibri" w:hAnsi="Calibri"/>
                <w:sz w:val="22"/>
                <w:szCs w:val="22"/>
                <w:lang w:val="fr-FR"/>
              </w:rPr>
            </w:pPr>
            <w:ins w:id="1599" w:author="Bob Leck" w:date="2022-02-28T16:00:00Z">
              <w:r w:rsidRPr="00E86721">
                <w:rPr>
                  <w:rFonts w:ascii="Calibri" w:eastAsia="Calibri" w:hAnsi="Calibri"/>
                  <w:sz w:val="22"/>
                  <w:szCs w:val="22"/>
                  <w:lang w:val="fr-FR"/>
                </w:rPr>
                <w:t xml:space="preserve"> </w:t>
              </w:r>
            </w:ins>
          </w:p>
        </w:tc>
      </w:tr>
      <w:tr w:rsidR="00E86721" w:rsidRPr="00E86721" w14:paraId="7D1251BB" w14:textId="77777777" w:rsidTr="00DB1CE5">
        <w:trPr>
          <w:trHeight w:val="20"/>
          <w:ins w:id="1600" w:author="Bob Leck" w:date="2022-02-28T16:00:00Z"/>
        </w:trPr>
        <w:tc>
          <w:tcPr>
            <w:tcW w:w="3289" w:type="dxa"/>
            <w:shd w:val="clear" w:color="auto" w:fill="auto"/>
            <w:hideMark/>
          </w:tcPr>
          <w:p w14:paraId="7F92899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01" w:author="Bob Leck" w:date="2022-02-28T16:00:00Z"/>
                <w:rFonts w:ascii="Calibri" w:eastAsia="Calibri" w:hAnsi="Calibri"/>
                <w:sz w:val="22"/>
                <w:szCs w:val="22"/>
                <w:lang w:val="fr-FR"/>
              </w:rPr>
            </w:pPr>
            <w:ins w:id="1602" w:author="Bob Leck" w:date="2022-02-28T16:00:00Z">
              <w:r w:rsidRPr="00E86721">
                <w:rPr>
                  <w:rFonts w:ascii="Calibri" w:eastAsia="Calibri" w:hAnsi="Calibri"/>
                  <w:sz w:val="22"/>
                  <w:szCs w:val="22"/>
                  <w:lang w:val="fr-FR"/>
                </w:rPr>
                <w:t xml:space="preserve">       PSK</w:t>
              </w:r>
            </w:ins>
          </w:p>
        </w:tc>
        <w:tc>
          <w:tcPr>
            <w:tcW w:w="1403" w:type="dxa"/>
            <w:shd w:val="clear" w:color="auto" w:fill="auto"/>
            <w:hideMark/>
          </w:tcPr>
          <w:p w14:paraId="33B52EF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03" w:author="Bob Leck" w:date="2022-02-28T16:00:00Z"/>
                <w:rFonts w:ascii="Calibri" w:eastAsia="Calibri" w:hAnsi="Calibri"/>
                <w:sz w:val="22"/>
                <w:szCs w:val="22"/>
                <w:lang w:val="fr-FR"/>
              </w:rPr>
            </w:pPr>
            <w:ins w:id="1604" w:author="Bob Leck" w:date="2022-02-28T16:00:00Z">
              <w:r w:rsidRPr="00E86721">
                <w:rPr>
                  <w:rFonts w:ascii="Calibri" w:eastAsia="Calibri" w:hAnsi="Calibri"/>
                  <w:sz w:val="22"/>
                  <w:szCs w:val="22"/>
                  <w:lang w:val="fr-FR"/>
                </w:rPr>
                <w:t>5</w:t>
              </w:r>
            </w:ins>
          </w:p>
        </w:tc>
        <w:tc>
          <w:tcPr>
            <w:tcW w:w="1403" w:type="dxa"/>
            <w:shd w:val="clear" w:color="auto" w:fill="auto"/>
            <w:hideMark/>
          </w:tcPr>
          <w:p w14:paraId="48D85E2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05" w:author="Bob Leck" w:date="2022-02-28T16:00:00Z"/>
                <w:rFonts w:ascii="Calibri" w:eastAsia="Calibri" w:hAnsi="Calibri"/>
                <w:sz w:val="22"/>
                <w:szCs w:val="22"/>
                <w:lang w:val="fr-FR"/>
              </w:rPr>
            </w:pPr>
            <w:ins w:id="1606" w:author="Bob Leck" w:date="2022-02-28T16:00:00Z">
              <w:r w:rsidRPr="00E86721">
                <w:rPr>
                  <w:rFonts w:ascii="Calibri" w:eastAsia="Calibri" w:hAnsi="Calibri"/>
                  <w:sz w:val="22"/>
                  <w:szCs w:val="22"/>
                  <w:lang w:val="fr-FR"/>
                </w:rPr>
                <w:t>12</w:t>
              </w:r>
            </w:ins>
          </w:p>
        </w:tc>
        <w:tc>
          <w:tcPr>
            <w:tcW w:w="1644" w:type="dxa"/>
            <w:shd w:val="clear" w:color="auto" w:fill="auto"/>
            <w:hideMark/>
          </w:tcPr>
          <w:p w14:paraId="2FA1BC0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07" w:author="Bob Leck" w:date="2022-02-28T16:00:00Z"/>
                <w:rFonts w:ascii="Calibri" w:eastAsia="Calibri" w:hAnsi="Calibri"/>
                <w:sz w:val="22"/>
                <w:szCs w:val="22"/>
                <w:lang w:val="fr-FR"/>
              </w:rPr>
            </w:pPr>
            <w:ins w:id="1608" w:author="Bob Leck" w:date="2022-02-28T16:00:00Z">
              <w:r w:rsidRPr="00E86721">
                <w:rPr>
                  <w:rFonts w:ascii="Calibri" w:eastAsia="Calibri" w:hAnsi="Calibri"/>
                  <w:sz w:val="22"/>
                  <w:szCs w:val="22"/>
                  <w:lang w:val="fr-FR"/>
                </w:rPr>
                <w:t>8</w:t>
              </w:r>
            </w:ins>
          </w:p>
        </w:tc>
        <w:tc>
          <w:tcPr>
            <w:tcW w:w="1611" w:type="dxa"/>
            <w:shd w:val="clear" w:color="auto" w:fill="auto"/>
            <w:hideMark/>
          </w:tcPr>
          <w:p w14:paraId="6AB6ACDC"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09" w:author="Bob Leck" w:date="2022-02-28T16:00:00Z"/>
                <w:rFonts w:ascii="Calibri" w:eastAsia="Calibri" w:hAnsi="Calibri"/>
                <w:sz w:val="22"/>
                <w:szCs w:val="22"/>
                <w:lang w:val="fr-FR"/>
              </w:rPr>
            </w:pPr>
            <w:ins w:id="1610" w:author="Bob Leck" w:date="2022-02-28T16:00:00Z">
              <w:r w:rsidRPr="00E86721">
                <w:rPr>
                  <w:rFonts w:ascii="Calibri" w:eastAsia="Calibri" w:hAnsi="Calibri"/>
                  <w:sz w:val="22"/>
                  <w:szCs w:val="22"/>
                  <w:lang w:val="fr-FR"/>
                </w:rPr>
                <w:t>14</w:t>
              </w:r>
            </w:ins>
          </w:p>
        </w:tc>
      </w:tr>
      <w:tr w:rsidR="00E86721" w:rsidRPr="00E86721" w14:paraId="0E098FB8" w14:textId="77777777" w:rsidTr="00DB1CE5">
        <w:trPr>
          <w:trHeight w:val="20"/>
          <w:ins w:id="1611" w:author="Bob Leck" w:date="2022-02-28T16:00:00Z"/>
        </w:trPr>
        <w:tc>
          <w:tcPr>
            <w:tcW w:w="3289" w:type="dxa"/>
            <w:shd w:val="clear" w:color="auto" w:fill="auto"/>
            <w:hideMark/>
          </w:tcPr>
          <w:p w14:paraId="42D65CA8"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12" w:author="Bob Leck" w:date="2022-02-28T16:00:00Z"/>
                <w:rFonts w:ascii="Calibri" w:eastAsia="Calibri" w:hAnsi="Calibri"/>
                <w:sz w:val="22"/>
                <w:szCs w:val="22"/>
                <w:lang w:val="fr-FR"/>
              </w:rPr>
            </w:pPr>
            <w:ins w:id="1613" w:author="Bob Leck" w:date="2022-02-28T16:00:00Z">
              <w:r w:rsidRPr="00E86721">
                <w:rPr>
                  <w:rFonts w:ascii="Calibri" w:eastAsia="Calibri" w:hAnsi="Calibri"/>
                  <w:sz w:val="22"/>
                  <w:szCs w:val="22"/>
                  <w:lang w:val="fr-FR"/>
                </w:rPr>
                <w:t xml:space="preserve">       FSK</w:t>
              </w:r>
            </w:ins>
          </w:p>
        </w:tc>
        <w:tc>
          <w:tcPr>
            <w:tcW w:w="1403" w:type="dxa"/>
            <w:shd w:val="clear" w:color="auto" w:fill="auto"/>
            <w:hideMark/>
          </w:tcPr>
          <w:p w14:paraId="34AD7E43"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14" w:author="Bob Leck" w:date="2022-02-28T16:00:00Z"/>
                <w:rFonts w:ascii="Calibri" w:eastAsia="Calibri" w:hAnsi="Calibri"/>
                <w:sz w:val="22"/>
                <w:szCs w:val="22"/>
                <w:lang w:val="fr-FR"/>
              </w:rPr>
            </w:pPr>
            <w:ins w:id="1615" w:author="Bob Leck" w:date="2022-02-28T16:00:00Z">
              <w:r w:rsidRPr="00E86721">
                <w:rPr>
                  <w:rFonts w:ascii="Calibri" w:eastAsia="Calibri" w:hAnsi="Calibri"/>
                  <w:sz w:val="22"/>
                  <w:szCs w:val="22"/>
                  <w:lang w:val="fr-FR"/>
                </w:rPr>
                <w:t>8</w:t>
              </w:r>
            </w:ins>
          </w:p>
        </w:tc>
        <w:tc>
          <w:tcPr>
            <w:tcW w:w="1403" w:type="dxa"/>
            <w:shd w:val="clear" w:color="auto" w:fill="auto"/>
            <w:hideMark/>
          </w:tcPr>
          <w:p w14:paraId="7ED1930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16" w:author="Bob Leck" w:date="2022-02-28T16:00:00Z"/>
                <w:rFonts w:ascii="Calibri" w:eastAsia="Calibri" w:hAnsi="Calibri"/>
                <w:sz w:val="22"/>
                <w:szCs w:val="22"/>
                <w:lang w:val="fr-FR"/>
              </w:rPr>
            </w:pPr>
            <w:ins w:id="1617" w:author="Bob Leck" w:date="2022-02-28T16:00:00Z">
              <w:r w:rsidRPr="00E86721">
                <w:rPr>
                  <w:rFonts w:ascii="Calibri" w:eastAsia="Calibri" w:hAnsi="Calibri"/>
                  <w:sz w:val="22"/>
                  <w:szCs w:val="22"/>
                  <w:lang w:val="fr-FR"/>
                </w:rPr>
                <w:t>18</w:t>
              </w:r>
            </w:ins>
          </w:p>
        </w:tc>
        <w:tc>
          <w:tcPr>
            <w:tcW w:w="1644" w:type="dxa"/>
            <w:shd w:val="clear" w:color="auto" w:fill="auto"/>
            <w:hideMark/>
          </w:tcPr>
          <w:p w14:paraId="49024058"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18" w:author="Bob Leck" w:date="2022-02-28T16:00:00Z"/>
                <w:rFonts w:ascii="Calibri" w:eastAsia="Calibri" w:hAnsi="Calibri"/>
                <w:sz w:val="22"/>
                <w:szCs w:val="22"/>
                <w:lang w:val="fr-FR"/>
              </w:rPr>
            </w:pPr>
            <w:ins w:id="1619" w:author="Bob Leck" w:date="2022-02-28T16:00:00Z">
              <w:r w:rsidRPr="00E86721">
                <w:rPr>
                  <w:rFonts w:ascii="Calibri" w:eastAsia="Calibri" w:hAnsi="Calibri"/>
                  <w:sz w:val="22"/>
                  <w:szCs w:val="22"/>
                  <w:lang w:val="fr-FR"/>
                </w:rPr>
                <w:t>12</w:t>
              </w:r>
            </w:ins>
          </w:p>
        </w:tc>
        <w:tc>
          <w:tcPr>
            <w:tcW w:w="1611" w:type="dxa"/>
            <w:shd w:val="clear" w:color="auto" w:fill="auto"/>
            <w:hideMark/>
          </w:tcPr>
          <w:p w14:paraId="766B50D9"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20" w:author="Bob Leck" w:date="2022-02-28T16:00:00Z"/>
                <w:rFonts w:ascii="Calibri" w:eastAsia="Calibri" w:hAnsi="Calibri"/>
                <w:sz w:val="22"/>
                <w:szCs w:val="22"/>
                <w:lang w:val="fr-FR"/>
              </w:rPr>
            </w:pPr>
            <w:ins w:id="1621" w:author="Bob Leck" w:date="2022-02-28T16:00:00Z">
              <w:r w:rsidRPr="00E86721">
                <w:rPr>
                  <w:rFonts w:ascii="Calibri" w:eastAsia="Calibri" w:hAnsi="Calibri"/>
                  <w:sz w:val="22"/>
                  <w:szCs w:val="22"/>
                  <w:lang w:val="fr-FR"/>
                </w:rPr>
                <w:t>18</w:t>
              </w:r>
            </w:ins>
          </w:p>
        </w:tc>
      </w:tr>
      <w:tr w:rsidR="00E86721" w:rsidRPr="00E86721" w14:paraId="4AC59B28" w14:textId="77777777" w:rsidTr="00DB1CE5">
        <w:trPr>
          <w:trHeight w:val="20"/>
          <w:ins w:id="1622" w:author="Bob Leck" w:date="2022-02-28T16:00:00Z"/>
        </w:trPr>
        <w:tc>
          <w:tcPr>
            <w:tcW w:w="3289" w:type="dxa"/>
            <w:shd w:val="clear" w:color="auto" w:fill="auto"/>
            <w:hideMark/>
          </w:tcPr>
          <w:p w14:paraId="1FDB352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23" w:author="Bob Leck" w:date="2022-02-28T16:00:00Z"/>
                <w:rFonts w:ascii="Calibri" w:eastAsia="Calibri" w:hAnsi="Calibri"/>
                <w:sz w:val="22"/>
                <w:szCs w:val="22"/>
                <w:lang w:val="fr-FR"/>
              </w:rPr>
            </w:pPr>
            <w:ins w:id="1624" w:author="Bob Leck" w:date="2022-02-28T16:00:00Z">
              <w:r w:rsidRPr="00E86721">
                <w:rPr>
                  <w:rFonts w:ascii="Calibri" w:eastAsia="Calibri" w:hAnsi="Calibri"/>
                  <w:sz w:val="22"/>
                  <w:szCs w:val="22"/>
                  <w:lang w:val="fr-FR"/>
                </w:rPr>
                <w:t xml:space="preserve">      QAM</w:t>
              </w:r>
            </w:ins>
          </w:p>
        </w:tc>
        <w:tc>
          <w:tcPr>
            <w:tcW w:w="1403" w:type="dxa"/>
            <w:shd w:val="clear" w:color="auto" w:fill="auto"/>
            <w:hideMark/>
          </w:tcPr>
          <w:p w14:paraId="3791D7B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25" w:author="Bob Leck" w:date="2022-02-28T16:00:00Z"/>
                <w:rFonts w:ascii="Calibri" w:eastAsia="Calibri" w:hAnsi="Calibri"/>
                <w:sz w:val="22"/>
                <w:szCs w:val="22"/>
                <w:lang w:val="fr-FR"/>
              </w:rPr>
            </w:pPr>
            <w:ins w:id="1626" w:author="Bob Leck" w:date="2022-02-28T16:00:00Z">
              <w:r w:rsidRPr="00E86721">
                <w:rPr>
                  <w:rFonts w:ascii="Calibri" w:eastAsia="Calibri" w:hAnsi="Calibri"/>
                  <w:sz w:val="22"/>
                  <w:szCs w:val="22"/>
                  <w:lang w:val="fr-FR"/>
                </w:rPr>
                <w:t>14</w:t>
              </w:r>
            </w:ins>
          </w:p>
        </w:tc>
        <w:tc>
          <w:tcPr>
            <w:tcW w:w="1403" w:type="dxa"/>
            <w:shd w:val="clear" w:color="auto" w:fill="auto"/>
            <w:hideMark/>
          </w:tcPr>
          <w:p w14:paraId="710CEE6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27" w:author="Bob Leck" w:date="2022-02-28T16:00:00Z"/>
                <w:rFonts w:ascii="Calibri" w:eastAsia="Calibri" w:hAnsi="Calibri"/>
                <w:sz w:val="22"/>
                <w:szCs w:val="22"/>
                <w:lang w:val="fr-FR"/>
              </w:rPr>
            </w:pPr>
            <w:ins w:id="1628" w:author="Bob Leck" w:date="2022-02-28T16:00:00Z">
              <w:r w:rsidRPr="00E86721">
                <w:rPr>
                  <w:rFonts w:ascii="Calibri" w:eastAsia="Calibri" w:hAnsi="Calibri"/>
                  <w:sz w:val="22"/>
                  <w:szCs w:val="22"/>
                  <w:lang w:val="fr-FR"/>
                </w:rPr>
                <w:t>24</w:t>
              </w:r>
            </w:ins>
          </w:p>
        </w:tc>
        <w:tc>
          <w:tcPr>
            <w:tcW w:w="1644" w:type="dxa"/>
            <w:shd w:val="clear" w:color="auto" w:fill="auto"/>
            <w:hideMark/>
          </w:tcPr>
          <w:p w14:paraId="1821DED9"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29" w:author="Bob Leck" w:date="2022-02-28T16:00:00Z"/>
                <w:rFonts w:ascii="Calibri" w:eastAsia="Calibri" w:hAnsi="Calibri"/>
                <w:sz w:val="22"/>
                <w:szCs w:val="22"/>
                <w:lang w:val="fr-FR"/>
              </w:rPr>
            </w:pPr>
            <w:ins w:id="1630" w:author="Bob Leck" w:date="2022-02-28T16:00:00Z">
              <w:r w:rsidRPr="00E86721">
                <w:rPr>
                  <w:rFonts w:ascii="Calibri" w:eastAsia="Calibri" w:hAnsi="Calibri"/>
                  <w:sz w:val="22"/>
                  <w:szCs w:val="22"/>
                  <w:lang w:val="fr-FR"/>
                </w:rPr>
                <w:t>20</w:t>
              </w:r>
            </w:ins>
          </w:p>
        </w:tc>
        <w:tc>
          <w:tcPr>
            <w:tcW w:w="1611" w:type="dxa"/>
            <w:shd w:val="clear" w:color="auto" w:fill="auto"/>
            <w:hideMark/>
          </w:tcPr>
          <w:p w14:paraId="666EFBFA"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31" w:author="Bob Leck" w:date="2022-02-28T16:00:00Z"/>
                <w:rFonts w:ascii="Calibri" w:eastAsia="Calibri" w:hAnsi="Calibri"/>
                <w:sz w:val="22"/>
                <w:szCs w:val="22"/>
                <w:lang w:val="fr-FR"/>
              </w:rPr>
            </w:pPr>
            <w:ins w:id="1632" w:author="Bob Leck" w:date="2022-02-28T16:00:00Z">
              <w:r w:rsidRPr="00E86721">
                <w:rPr>
                  <w:rFonts w:ascii="Calibri" w:eastAsia="Calibri" w:hAnsi="Calibri"/>
                  <w:sz w:val="22"/>
                  <w:szCs w:val="22"/>
                  <w:lang w:val="fr-FR"/>
                </w:rPr>
                <w:t>24</w:t>
              </w:r>
            </w:ins>
          </w:p>
        </w:tc>
      </w:tr>
      <w:tr w:rsidR="00E86721" w:rsidRPr="00E86721" w14:paraId="50AB9232" w14:textId="77777777" w:rsidTr="00DB1CE5">
        <w:trPr>
          <w:trHeight w:val="20"/>
          <w:ins w:id="1633" w:author="Bob Leck" w:date="2022-02-28T16:00:00Z"/>
        </w:trPr>
        <w:tc>
          <w:tcPr>
            <w:tcW w:w="3289" w:type="dxa"/>
            <w:shd w:val="clear" w:color="auto" w:fill="auto"/>
            <w:hideMark/>
          </w:tcPr>
          <w:p w14:paraId="19DE389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34" w:author="Bob Leck" w:date="2022-02-28T16:00:00Z"/>
                <w:rFonts w:ascii="Calibri" w:eastAsia="Calibri" w:hAnsi="Calibri"/>
                <w:sz w:val="22"/>
                <w:szCs w:val="22"/>
                <w:lang w:val="fr-FR"/>
              </w:rPr>
            </w:pPr>
            <w:ins w:id="1635" w:author="Bob Leck" w:date="2022-02-28T16:00:00Z">
              <w:r w:rsidRPr="00E86721">
                <w:rPr>
                  <w:rFonts w:ascii="Calibri" w:eastAsia="Calibri" w:hAnsi="Calibri"/>
                  <w:sz w:val="22"/>
                  <w:szCs w:val="22"/>
                  <w:lang w:val="fr-FR"/>
                </w:rPr>
                <w:t xml:space="preserve">      OFDM</w:t>
              </w:r>
            </w:ins>
          </w:p>
        </w:tc>
        <w:tc>
          <w:tcPr>
            <w:tcW w:w="1403" w:type="dxa"/>
            <w:shd w:val="clear" w:color="auto" w:fill="auto"/>
            <w:hideMark/>
          </w:tcPr>
          <w:p w14:paraId="7D2E5B6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36" w:author="Bob Leck" w:date="2022-02-28T16:00:00Z"/>
                <w:rFonts w:ascii="Calibri" w:eastAsia="Calibri" w:hAnsi="Calibri"/>
                <w:sz w:val="22"/>
                <w:szCs w:val="22"/>
                <w:lang w:val="fr-FR"/>
              </w:rPr>
            </w:pPr>
            <w:ins w:id="1637" w:author="Bob Leck" w:date="2022-02-28T16:00:00Z">
              <w:r w:rsidRPr="00E86721">
                <w:rPr>
                  <w:rFonts w:ascii="Calibri" w:eastAsia="Calibri" w:hAnsi="Calibri"/>
                  <w:sz w:val="22"/>
                  <w:szCs w:val="22"/>
                  <w:lang w:val="fr-FR"/>
                </w:rPr>
                <w:t>16</w:t>
              </w:r>
            </w:ins>
          </w:p>
        </w:tc>
        <w:tc>
          <w:tcPr>
            <w:tcW w:w="1403" w:type="dxa"/>
            <w:shd w:val="clear" w:color="auto" w:fill="auto"/>
            <w:hideMark/>
          </w:tcPr>
          <w:p w14:paraId="7676BC5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38" w:author="Bob Leck" w:date="2022-02-28T16:00:00Z"/>
                <w:rFonts w:ascii="Calibri" w:eastAsia="Calibri" w:hAnsi="Calibri"/>
                <w:sz w:val="22"/>
                <w:szCs w:val="22"/>
                <w:lang w:val="fr-FR"/>
              </w:rPr>
            </w:pPr>
            <w:ins w:id="1639" w:author="Bob Leck" w:date="2022-02-28T16:00:00Z">
              <w:r w:rsidRPr="00E86721">
                <w:rPr>
                  <w:rFonts w:ascii="Calibri" w:eastAsia="Calibri" w:hAnsi="Calibri"/>
                  <w:sz w:val="22"/>
                  <w:szCs w:val="22"/>
                  <w:lang w:val="fr-FR"/>
                </w:rPr>
                <w:t>26</w:t>
              </w:r>
            </w:ins>
          </w:p>
        </w:tc>
        <w:tc>
          <w:tcPr>
            <w:tcW w:w="1644" w:type="dxa"/>
            <w:shd w:val="clear" w:color="auto" w:fill="auto"/>
            <w:hideMark/>
          </w:tcPr>
          <w:p w14:paraId="4423472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40" w:author="Bob Leck" w:date="2022-02-28T16:00:00Z"/>
                <w:rFonts w:ascii="Calibri" w:eastAsia="Calibri" w:hAnsi="Calibri"/>
                <w:sz w:val="22"/>
                <w:szCs w:val="22"/>
                <w:lang w:val="fr-FR"/>
              </w:rPr>
            </w:pPr>
            <w:ins w:id="1641" w:author="Bob Leck" w:date="2022-02-28T16:00:00Z">
              <w:r w:rsidRPr="00E86721">
                <w:rPr>
                  <w:rFonts w:ascii="Calibri" w:eastAsia="Calibri" w:hAnsi="Calibri"/>
                  <w:sz w:val="22"/>
                  <w:szCs w:val="22"/>
                  <w:lang w:val="fr-FR"/>
                </w:rPr>
                <w:t>26</w:t>
              </w:r>
            </w:ins>
          </w:p>
        </w:tc>
        <w:tc>
          <w:tcPr>
            <w:tcW w:w="1611" w:type="dxa"/>
            <w:shd w:val="clear" w:color="auto" w:fill="auto"/>
            <w:hideMark/>
          </w:tcPr>
          <w:p w14:paraId="186E0B13"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42" w:author="Bob Leck" w:date="2022-02-28T16:00:00Z"/>
                <w:rFonts w:ascii="Calibri" w:eastAsia="Calibri" w:hAnsi="Calibri"/>
                <w:sz w:val="22"/>
                <w:szCs w:val="22"/>
                <w:lang w:val="fr-FR"/>
              </w:rPr>
            </w:pPr>
            <w:ins w:id="1643" w:author="Bob Leck" w:date="2022-02-28T16:00:00Z">
              <w:r w:rsidRPr="00E86721">
                <w:rPr>
                  <w:rFonts w:ascii="Calibri" w:eastAsia="Calibri" w:hAnsi="Calibri"/>
                  <w:sz w:val="22"/>
                  <w:szCs w:val="22"/>
                  <w:lang w:val="fr-FR"/>
                </w:rPr>
                <w:t>30</w:t>
              </w:r>
            </w:ins>
          </w:p>
        </w:tc>
      </w:tr>
      <w:tr w:rsidR="00E86721" w:rsidRPr="00E86721" w14:paraId="6397C2C6" w14:textId="77777777" w:rsidTr="00DB1CE5">
        <w:trPr>
          <w:trHeight w:val="20"/>
          <w:ins w:id="1644" w:author="Bob Leck" w:date="2022-02-28T16:00:00Z"/>
        </w:trPr>
        <w:tc>
          <w:tcPr>
            <w:tcW w:w="3289" w:type="dxa"/>
            <w:shd w:val="clear" w:color="auto" w:fill="auto"/>
            <w:hideMark/>
          </w:tcPr>
          <w:p w14:paraId="61146E2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45" w:author="Bob Leck" w:date="2022-02-28T16:00:00Z"/>
                <w:rFonts w:ascii="Calibri" w:eastAsia="Calibri" w:hAnsi="Calibri"/>
                <w:sz w:val="22"/>
                <w:szCs w:val="22"/>
                <w:lang w:val="fr-FR"/>
              </w:rPr>
            </w:pPr>
            <w:ins w:id="1646" w:author="Bob Leck" w:date="2022-02-28T16:00:00Z">
              <w:r w:rsidRPr="00E86721">
                <w:rPr>
                  <w:rFonts w:ascii="Calibri" w:eastAsia="Calibri" w:hAnsi="Calibri"/>
                  <w:sz w:val="22"/>
                  <w:szCs w:val="22"/>
                  <w:lang w:val="fr-FR"/>
                </w:rPr>
                <w:t xml:space="preserve">Feeder Loss (dB) </w:t>
              </w:r>
            </w:ins>
          </w:p>
        </w:tc>
        <w:tc>
          <w:tcPr>
            <w:tcW w:w="1403" w:type="dxa"/>
            <w:shd w:val="clear" w:color="auto" w:fill="auto"/>
            <w:hideMark/>
          </w:tcPr>
          <w:p w14:paraId="67D23D1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47" w:author="Bob Leck" w:date="2022-02-28T16:00:00Z"/>
                <w:rFonts w:ascii="Calibri" w:eastAsia="Calibri" w:hAnsi="Calibri"/>
                <w:sz w:val="22"/>
                <w:szCs w:val="22"/>
                <w:lang w:val="fr-FR"/>
              </w:rPr>
            </w:pPr>
            <w:ins w:id="1648" w:author="Bob Leck" w:date="2022-02-28T16:00:00Z">
              <w:r w:rsidRPr="00E86721">
                <w:rPr>
                  <w:rFonts w:ascii="Calibri" w:eastAsia="Calibri" w:hAnsi="Calibri"/>
                  <w:sz w:val="22"/>
                  <w:szCs w:val="22"/>
                  <w:lang w:val="fr-FR"/>
                </w:rPr>
                <w:t>2.2</w:t>
              </w:r>
            </w:ins>
          </w:p>
        </w:tc>
        <w:tc>
          <w:tcPr>
            <w:tcW w:w="1403" w:type="dxa"/>
            <w:shd w:val="clear" w:color="auto" w:fill="auto"/>
            <w:hideMark/>
          </w:tcPr>
          <w:p w14:paraId="077E3EF3"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49" w:author="Bob Leck" w:date="2022-02-28T16:00:00Z"/>
                <w:rFonts w:ascii="Calibri" w:eastAsia="Calibri" w:hAnsi="Calibri"/>
                <w:sz w:val="22"/>
                <w:szCs w:val="22"/>
                <w:lang w:val="fr-FR"/>
              </w:rPr>
            </w:pPr>
            <w:ins w:id="1650" w:author="Bob Leck" w:date="2022-02-28T16:00:00Z">
              <w:r w:rsidRPr="00E86721">
                <w:rPr>
                  <w:rFonts w:ascii="Calibri" w:eastAsia="Calibri" w:hAnsi="Calibri"/>
                  <w:sz w:val="22"/>
                  <w:szCs w:val="22"/>
                  <w:lang w:val="fr-FR"/>
                </w:rPr>
                <w:t>1.5</w:t>
              </w:r>
            </w:ins>
          </w:p>
        </w:tc>
        <w:tc>
          <w:tcPr>
            <w:tcW w:w="1644" w:type="dxa"/>
            <w:shd w:val="clear" w:color="auto" w:fill="auto"/>
            <w:hideMark/>
          </w:tcPr>
          <w:p w14:paraId="1141AE79"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51" w:author="Bob Leck" w:date="2022-02-28T16:00:00Z"/>
                <w:rFonts w:ascii="Calibri" w:eastAsia="Calibri" w:hAnsi="Calibri"/>
                <w:sz w:val="22"/>
                <w:szCs w:val="22"/>
                <w:lang w:val="fr-FR"/>
              </w:rPr>
            </w:pPr>
            <w:ins w:id="1652" w:author="Bob Leck" w:date="2022-02-28T16:00:00Z">
              <w:r w:rsidRPr="00E86721">
                <w:rPr>
                  <w:rFonts w:ascii="Calibri" w:eastAsia="Calibri" w:hAnsi="Calibri"/>
                  <w:sz w:val="22"/>
                  <w:szCs w:val="22"/>
                  <w:lang w:val="fr-FR"/>
                </w:rPr>
                <w:t>2.6</w:t>
              </w:r>
            </w:ins>
          </w:p>
        </w:tc>
        <w:tc>
          <w:tcPr>
            <w:tcW w:w="1611" w:type="dxa"/>
            <w:shd w:val="clear" w:color="auto" w:fill="auto"/>
            <w:hideMark/>
          </w:tcPr>
          <w:p w14:paraId="1FCF024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53" w:author="Bob Leck" w:date="2022-02-28T16:00:00Z"/>
                <w:rFonts w:ascii="Calibri" w:eastAsia="Calibri" w:hAnsi="Calibri"/>
                <w:sz w:val="22"/>
                <w:szCs w:val="22"/>
                <w:lang w:val="fr-FR"/>
              </w:rPr>
            </w:pPr>
            <w:ins w:id="1654" w:author="Bob Leck" w:date="2022-02-28T16:00:00Z">
              <w:r w:rsidRPr="00E86721">
                <w:rPr>
                  <w:rFonts w:ascii="Calibri" w:eastAsia="Calibri" w:hAnsi="Calibri"/>
                  <w:sz w:val="22"/>
                  <w:szCs w:val="22"/>
                  <w:lang w:val="fr-FR"/>
                </w:rPr>
                <w:t>1.1</w:t>
              </w:r>
            </w:ins>
          </w:p>
        </w:tc>
      </w:tr>
      <w:tr w:rsidR="00E86721" w:rsidRPr="00E86721" w14:paraId="137AF5E5" w14:textId="77777777" w:rsidTr="00DB1CE5">
        <w:trPr>
          <w:trHeight w:val="20"/>
          <w:ins w:id="1655" w:author="Bob Leck" w:date="2022-02-28T16:00:00Z"/>
        </w:trPr>
        <w:tc>
          <w:tcPr>
            <w:tcW w:w="3289" w:type="dxa"/>
            <w:shd w:val="clear" w:color="auto" w:fill="auto"/>
            <w:hideMark/>
          </w:tcPr>
          <w:p w14:paraId="5018035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56" w:author="Bob Leck" w:date="2022-02-28T16:00:00Z"/>
                <w:rFonts w:ascii="Calibri" w:eastAsia="Calibri" w:hAnsi="Calibri"/>
                <w:sz w:val="22"/>
                <w:szCs w:val="22"/>
                <w:lang w:val="fr-FR"/>
              </w:rPr>
            </w:pPr>
            <w:ins w:id="1657" w:author="Bob Leck" w:date="2022-02-28T16:00:00Z">
              <w:r w:rsidRPr="00E86721">
                <w:rPr>
                  <w:rFonts w:ascii="Calibri" w:eastAsia="Calibri" w:hAnsi="Calibri"/>
                  <w:sz w:val="22"/>
                  <w:szCs w:val="22"/>
                  <w:lang w:val="fr-FR"/>
                </w:rPr>
                <w:t>Antenna Gain (dBi)</w:t>
              </w:r>
            </w:ins>
          </w:p>
        </w:tc>
        <w:tc>
          <w:tcPr>
            <w:tcW w:w="1403" w:type="dxa"/>
            <w:shd w:val="clear" w:color="auto" w:fill="auto"/>
            <w:hideMark/>
          </w:tcPr>
          <w:p w14:paraId="4445F408"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58" w:author="Bob Leck" w:date="2022-02-28T16:00:00Z"/>
                <w:rFonts w:ascii="Calibri" w:eastAsia="Calibri" w:hAnsi="Calibri"/>
                <w:sz w:val="22"/>
                <w:szCs w:val="22"/>
                <w:lang w:val="fr-FR"/>
              </w:rPr>
            </w:pPr>
            <w:ins w:id="1659" w:author="Bob Leck" w:date="2022-02-28T16:00:00Z">
              <w:r w:rsidRPr="00E86721">
                <w:rPr>
                  <w:rFonts w:ascii="Calibri" w:eastAsia="Calibri" w:hAnsi="Calibri"/>
                  <w:sz w:val="22"/>
                  <w:szCs w:val="22"/>
                  <w:lang w:val="fr-FR"/>
                </w:rPr>
                <w:t>14.15</w:t>
              </w:r>
            </w:ins>
          </w:p>
        </w:tc>
        <w:tc>
          <w:tcPr>
            <w:tcW w:w="1403" w:type="dxa"/>
            <w:shd w:val="clear" w:color="auto" w:fill="auto"/>
            <w:hideMark/>
          </w:tcPr>
          <w:p w14:paraId="4AAFAA4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60" w:author="Bob Leck" w:date="2022-02-28T16:00:00Z"/>
                <w:rFonts w:ascii="Calibri" w:eastAsia="Calibri" w:hAnsi="Calibri"/>
                <w:sz w:val="22"/>
                <w:szCs w:val="22"/>
                <w:lang w:val="fr-FR"/>
              </w:rPr>
            </w:pPr>
            <w:ins w:id="1661" w:author="Bob Leck" w:date="2022-02-28T16:00:00Z">
              <w:r w:rsidRPr="00E86721">
                <w:rPr>
                  <w:rFonts w:ascii="Calibri" w:eastAsia="Calibri" w:hAnsi="Calibri"/>
                  <w:sz w:val="22"/>
                  <w:szCs w:val="22"/>
                  <w:lang w:val="fr-FR"/>
                </w:rPr>
                <w:t>4.15</w:t>
              </w:r>
            </w:ins>
          </w:p>
        </w:tc>
        <w:tc>
          <w:tcPr>
            <w:tcW w:w="1644" w:type="dxa"/>
            <w:shd w:val="clear" w:color="auto" w:fill="auto"/>
            <w:hideMark/>
          </w:tcPr>
          <w:p w14:paraId="50252C2E"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62" w:author="Bob Leck" w:date="2022-02-28T16:00:00Z"/>
                <w:rFonts w:ascii="Calibri" w:eastAsia="Calibri" w:hAnsi="Calibri"/>
                <w:sz w:val="22"/>
                <w:szCs w:val="22"/>
                <w:lang w:val="fr-FR"/>
              </w:rPr>
            </w:pPr>
            <w:ins w:id="1663" w:author="Bob Leck" w:date="2022-02-28T16:00:00Z">
              <w:r w:rsidRPr="00E86721">
                <w:rPr>
                  <w:rFonts w:ascii="Calibri" w:eastAsia="Calibri" w:hAnsi="Calibri"/>
                  <w:sz w:val="22"/>
                  <w:szCs w:val="22"/>
                  <w:lang w:val="fr-FR"/>
                </w:rPr>
                <w:t>11.15</w:t>
              </w:r>
            </w:ins>
          </w:p>
        </w:tc>
        <w:tc>
          <w:tcPr>
            <w:tcW w:w="1611" w:type="dxa"/>
            <w:shd w:val="clear" w:color="auto" w:fill="auto"/>
            <w:hideMark/>
          </w:tcPr>
          <w:p w14:paraId="3D1CC33E"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64" w:author="Bob Leck" w:date="2022-02-28T16:00:00Z"/>
                <w:rFonts w:ascii="Calibri" w:eastAsia="Calibri" w:hAnsi="Calibri"/>
                <w:sz w:val="22"/>
                <w:szCs w:val="22"/>
                <w:lang w:val="fr-FR"/>
              </w:rPr>
            </w:pPr>
            <w:ins w:id="1665" w:author="Bob Leck" w:date="2022-02-28T16:00:00Z">
              <w:r w:rsidRPr="00E86721">
                <w:rPr>
                  <w:rFonts w:ascii="Calibri" w:eastAsia="Calibri" w:hAnsi="Calibri"/>
                  <w:sz w:val="22"/>
                  <w:szCs w:val="22"/>
                  <w:lang w:val="fr-FR"/>
                </w:rPr>
                <w:t>2.15</w:t>
              </w:r>
            </w:ins>
          </w:p>
        </w:tc>
      </w:tr>
      <w:tr w:rsidR="00E86721" w:rsidRPr="00E86721" w14:paraId="19775921" w14:textId="77777777" w:rsidTr="00DB1CE5">
        <w:trPr>
          <w:trHeight w:val="20"/>
          <w:ins w:id="1666" w:author="Bob Leck" w:date="2022-02-28T16:00:00Z"/>
        </w:trPr>
        <w:tc>
          <w:tcPr>
            <w:tcW w:w="3289" w:type="dxa"/>
            <w:shd w:val="clear" w:color="auto" w:fill="auto"/>
            <w:hideMark/>
          </w:tcPr>
          <w:p w14:paraId="6F3819E5"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67" w:author="Bob Leck" w:date="2022-02-28T16:00:00Z"/>
                <w:rFonts w:ascii="Calibri" w:eastAsia="Calibri" w:hAnsi="Calibri"/>
                <w:sz w:val="22"/>
                <w:szCs w:val="22"/>
                <w:lang w:val="fr-FR"/>
              </w:rPr>
            </w:pPr>
            <w:ins w:id="1668" w:author="Bob Leck" w:date="2022-02-28T16:00:00Z">
              <w:r w:rsidRPr="00E86721">
                <w:rPr>
                  <w:rFonts w:ascii="Calibri" w:eastAsia="Calibri" w:hAnsi="Calibri"/>
                  <w:sz w:val="22"/>
                  <w:szCs w:val="22"/>
                  <w:lang w:val="fr-FR"/>
                </w:rPr>
                <w:t>Antenna Height (m)</w:t>
              </w:r>
            </w:ins>
          </w:p>
        </w:tc>
        <w:tc>
          <w:tcPr>
            <w:tcW w:w="1403" w:type="dxa"/>
            <w:shd w:val="clear" w:color="auto" w:fill="auto"/>
            <w:hideMark/>
          </w:tcPr>
          <w:p w14:paraId="56465FE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69" w:author="Bob Leck" w:date="2022-02-28T16:00:00Z"/>
                <w:rFonts w:ascii="Calibri" w:eastAsia="Calibri" w:hAnsi="Calibri"/>
                <w:sz w:val="22"/>
                <w:szCs w:val="22"/>
                <w:lang w:val="fr-FR"/>
              </w:rPr>
            </w:pPr>
            <w:ins w:id="1670" w:author="Bob Leck" w:date="2022-02-28T16:00:00Z">
              <w:r w:rsidRPr="00E86721">
                <w:rPr>
                  <w:rFonts w:ascii="Calibri" w:eastAsia="Calibri" w:hAnsi="Calibri"/>
                  <w:sz w:val="22"/>
                  <w:szCs w:val="22"/>
                  <w:lang w:val="fr-FR"/>
                </w:rPr>
                <w:t>64</w:t>
              </w:r>
            </w:ins>
          </w:p>
        </w:tc>
        <w:tc>
          <w:tcPr>
            <w:tcW w:w="1403" w:type="dxa"/>
            <w:shd w:val="clear" w:color="auto" w:fill="auto"/>
            <w:hideMark/>
          </w:tcPr>
          <w:p w14:paraId="64D8ED9D"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71" w:author="Bob Leck" w:date="2022-02-28T16:00:00Z"/>
                <w:rFonts w:ascii="Calibri" w:eastAsia="Calibri" w:hAnsi="Calibri"/>
                <w:sz w:val="22"/>
                <w:szCs w:val="22"/>
                <w:lang w:val="fr-FR"/>
              </w:rPr>
            </w:pPr>
            <w:ins w:id="1672" w:author="Bob Leck" w:date="2022-02-28T16:00:00Z">
              <w:r w:rsidRPr="00E86721">
                <w:rPr>
                  <w:rFonts w:ascii="Calibri" w:eastAsia="Calibri" w:hAnsi="Calibri"/>
                  <w:sz w:val="22"/>
                  <w:szCs w:val="22"/>
                  <w:lang w:val="fr-FR"/>
                </w:rPr>
                <w:t>3.65</w:t>
              </w:r>
            </w:ins>
          </w:p>
        </w:tc>
        <w:tc>
          <w:tcPr>
            <w:tcW w:w="1644" w:type="dxa"/>
            <w:shd w:val="clear" w:color="auto" w:fill="auto"/>
            <w:hideMark/>
          </w:tcPr>
          <w:p w14:paraId="712086A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73" w:author="Bob Leck" w:date="2022-02-28T16:00:00Z"/>
                <w:rFonts w:ascii="Calibri" w:eastAsia="Calibri" w:hAnsi="Calibri"/>
                <w:sz w:val="22"/>
                <w:szCs w:val="22"/>
                <w:lang w:val="fr-FR"/>
              </w:rPr>
            </w:pPr>
            <w:ins w:id="1674" w:author="Bob Leck" w:date="2022-02-28T16:00:00Z">
              <w:r w:rsidRPr="00E86721">
                <w:rPr>
                  <w:rFonts w:ascii="Calibri" w:eastAsia="Calibri" w:hAnsi="Calibri"/>
                  <w:sz w:val="22"/>
                  <w:szCs w:val="22"/>
                  <w:lang w:val="fr-FR"/>
                </w:rPr>
                <w:t>28.04</w:t>
              </w:r>
            </w:ins>
          </w:p>
        </w:tc>
        <w:tc>
          <w:tcPr>
            <w:tcW w:w="1611" w:type="dxa"/>
            <w:shd w:val="clear" w:color="auto" w:fill="auto"/>
            <w:hideMark/>
          </w:tcPr>
          <w:p w14:paraId="07DBE1F0"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75" w:author="Bob Leck" w:date="2022-02-28T16:00:00Z"/>
                <w:rFonts w:ascii="Calibri" w:eastAsia="Calibri" w:hAnsi="Calibri"/>
                <w:sz w:val="22"/>
                <w:szCs w:val="22"/>
                <w:lang w:val="fr-FR"/>
              </w:rPr>
            </w:pPr>
            <w:ins w:id="1676" w:author="Bob Leck" w:date="2022-02-28T16:00:00Z">
              <w:r w:rsidRPr="00E86721">
                <w:rPr>
                  <w:rFonts w:ascii="Calibri" w:eastAsia="Calibri" w:hAnsi="Calibri"/>
                  <w:sz w:val="22"/>
                  <w:szCs w:val="22"/>
                  <w:lang w:val="fr-FR"/>
                </w:rPr>
                <w:t>1.21</w:t>
              </w:r>
            </w:ins>
          </w:p>
        </w:tc>
      </w:tr>
      <w:tr w:rsidR="00E86721" w:rsidRPr="00E86721" w14:paraId="3A4EA9E2" w14:textId="77777777" w:rsidTr="00DB1CE5">
        <w:trPr>
          <w:trHeight w:val="20"/>
          <w:ins w:id="1677" w:author="Bob Leck" w:date="2022-02-28T16:00:00Z"/>
        </w:trPr>
        <w:tc>
          <w:tcPr>
            <w:tcW w:w="3289" w:type="dxa"/>
            <w:shd w:val="clear" w:color="auto" w:fill="auto"/>
            <w:hideMark/>
          </w:tcPr>
          <w:p w14:paraId="12A30F8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78" w:author="Bob Leck" w:date="2022-02-28T16:00:00Z"/>
                <w:rFonts w:ascii="Calibri" w:eastAsia="Calibri" w:hAnsi="Calibri"/>
                <w:sz w:val="22"/>
                <w:szCs w:val="22"/>
                <w:lang w:val="fr-FR"/>
              </w:rPr>
            </w:pPr>
            <w:ins w:id="1679" w:author="Bob Leck" w:date="2022-02-28T16:00:00Z">
              <w:r w:rsidRPr="00E86721">
                <w:rPr>
                  <w:rFonts w:ascii="Calibri" w:eastAsia="Calibri" w:hAnsi="Calibri"/>
                  <w:sz w:val="22"/>
                  <w:szCs w:val="22"/>
                  <w:lang w:val="fr-FR"/>
                </w:rPr>
                <w:t>Antenna polarization</w:t>
              </w:r>
            </w:ins>
          </w:p>
        </w:tc>
        <w:tc>
          <w:tcPr>
            <w:tcW w:w="1403" w:type="dxa"/>
            <w:shd w:val="clear" w:color="auto" w:fill="auto"/>
            <w:hideMark/>
          </w:tcPr>
          <w:p w14:paraId="1497349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80" w:author="Bob Leck" w:date="2022-02-28T16:00:00Z"/>
                <w:rFonts w:ascii="Calibri" w:eastAsia="Calibri" w:hAnsi="Calibri"/>
                <w:sz w:val="22"/>
                <w:szCs w:val="22"/>
                <w:lang w:val="fr-FR"/>
              </w:rPr>
            </w:pPr>
            <w:ins w:id="1681" w:author="Bob Leck" w:date="2022-02-28T16:00:00Z">
              <w:r w:rsidRPr="00E86721">
                <w:rPr>
                  <w:rFonts w:ascii="Calibri" w:eastAsia="Calibri" w:hAnsi="Calibri"/>
                  <w:sz w:val="22"/>
                  <w:szCs w:val="22"/>
                  <w:lang w:val="fr-FR"/>
                </w:rPr>
                <w:t>Vertical</w:t>
              </w:r>
            </w:ins>
          </w:p>
        </w:tc>
        <w:tc>
          <w:tcPr>
            <w:tcW w:w="1403" w:type="dxa"/>
            <w:shd w:val="clear" w:color="auto" w:fill="auto"/>
            <w:hideMark/>
          </w:tcPr>
          <w:p w14:paraId="07C84A96"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82" w:author="Bob Leck" w:date="2022-02-28T16:00:00Z"/>
                <w:rFonts w:ascii="Calibri" w:eastAsia="Calibri" w:hAnsi="Calibri"/>
                <w:sz w:val="22"/>
                <w:szCs w:val="22"/>
                <w:lang w:val="fr-FR"/>
              </w:rPr>
            </w:pPr>
            <w:ins w:id="1683" w:author="Bob Leck" w:date="2022-02-28T16:00:00Z">
              <w:r w:rsidRPr="00E86721">
                <w:rPr>
                  <w:rFonts w:ascii="Calibri" w:eastAsia="Calibri" w:hAnsi="Calibri"/>
                  <w:sz w:val="22"/>
                  <w:szCs w:val="22"/>
                  <w:lang w:val="fr-FR"/>
                </w:rPr>
                <w:t>Vertical</w:t>
              </w:r>
            </w:ins>
          </w:p>
        </w:tc>
        <w:tc>
          <w:tcPr>
            <w:tcW w:w="1644" w:type="dxa"/>
            <w:shd w:val="clear" w:color="auto" w:fill="auto"/>
            <w:hideMark/>
          </w:tcPr>
          <w:p w14:paraId="29E220E7"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84" w:author="Bob Leck" w:date="2022-02-28T16:00:00Z"/>
                <w:rFonts w:ascii="Calibri" w:eastAsia="Calibri" w:hAnsi="Calibri"/>
                <w:sz w:val="22"/>
                <w:szCs w:val="22"/>
                <w:lang w:val="fr-FR"/>
              </w:rPr>
            </w:pPr>
            <w:ins w:id="1685" w:author="Bob Leck" w:date="2022-02-28T16:00:00Z">
              <w:r w:rsidRPr="00E86721">
                <w:rPr>
                  <w:rFonts w:ascii="Calibri" w:eastAsia="Calibri" w:hAnsi="Calibri"/>
                  <w:sz w:val="22"/>
                  <w:szCs w:val="22"/>
                  <w:lang w:val="fr-FR"/>
                </w:rPr>
                <w:t>Vertical</w:t>
              </w:r>
            </w:ins>
          </w:p>
        </w:tc>
        <w:tc>
          <w:tcPr>
            <w:tcW w:w="1611" w:type="dxa"/>
            <w:shd w:val="clear" w:color="auto" w:fill="auto"/>
            <w:hideMark/>
          </w:tcPr>
          <w:p w14:paraId="63151189"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86" w:author="Bob Leck" w:date="2022-02-28T16:00:00Z"/>
                <w:rFonts w:ascii="Calibri" w:eastAsia="Calibri" w:hAnsi="Calibri"/>
                <w:sz w:val="22"/>
                <w:szCs w:val="22"/>
                <w:lang w:val="fr-FR"/>
              </w:rPr>
            </w:pPr>
            <w:ins w:id="1687" w:author="Bob Leck" w:date="2022-02-28T16:00:00Z">
              <w:r w:rsidRPr="00E86721">
                <w:rPr>
                  <w:rFonts w:ascii="Calibri" w:eastAsia="Calibri" w:hAnsi="Calibri"/>
                  <w:sz w:val="22"/>
                  <w:szCs w:val="22"/>
                  <w:lang w:val="fr-FR"/>
                </w:rPr>
                <w:t>Horizontal</w:t>
              </w:r>
            </w:ins>
          </w:p>
        </w:tc>
      </w:tr>
      <w:tr w:rsidR="00E86721" w:rsidRPr="00E86721" w14:paraId="1D373DE8" w14:textId="77777777" w:rsidTr="00DB1CE5">
        <w:trPr>
          <w:trHeight w:val="20"/>
          <w:ins w:id="1688" w:author="Bob Leck" w:date="2022-02-28T16:00:00Z"/>
        </w:trPr>
        <w:tc>
          <w:tcPr>
            <w:tcW w:w="3289" w:type="dxa"/>
            <w:shd w:val="clear" w:color="auto" w:fill="auto"/>
            <w:hideMark/>
          </w:tcPr>
          <w:p w14:paraId="76D81944"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689" w:author="Bob Leck" w:date="2022-02-28T16:00:00Z"/>
                <w:rFonts w:ascii="Calibri" w:eastAsia="Calibri" w:hAnsi="Calibri"/>
                <w:sz w:val="22"/>
                <w:szCs w:val="22"/>
                <w:lang w:val="fr-FR"/>
              </w:rPr>
            </w:pPr>
            <w:ins w:id="1690" w:author="Bob Leck" w:date="2022-02-28T16:00:00Z">
              <w:r w:rsidRPr="00E86721">
                <w:rPr>
                  <w:rFonts w:ascii="Calibri" w:eastAsia="Calibri" w:hAnsi="Calibri"/>
                  <w:sz w:val="22"/>
                  <w:szCs w:val="22"/>
                  <w:lang w:val="fr-FR"/>
                </w:rPr>
                <w:t>Typical Minimum Path Length (km)</w:t>
              </w:r>
            </w:ins>
          </w:p>
        </w:tc>
        <w:tc>
          <w:tcPr>
            <w:tcW w:w="1403" w:type="dxa"/>
            <w:shd w:val="clear" w:color="auto" w:fill="auto"/>
            <w:hideMark/>
          </w:tcPr>
          <w:p w14:paraId="5B4E418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91" w:author="Bob Leck" w:date="2022-02-28T16:00:00Z"/>
                <w:rFonts w:ascii="Calibri" w:eastAsia="Calibri" w:hAnsi="Calibri"/>
                <w:sz w:val="22"/>
                <w:szCs w:val="22"/>
                <w:lang w:val="fr-FR"/>
              </w:rPr>
            </w:pPr>
            <w:ins w:id="1692" w:author="Bob Leck" w:date="2022-02-28T16:00:00Z">
              <w:r w:rsidRPr="00E86721">
                <w:rPr>
                  <w:rFonts w:ascii="Calibri" w:eastAsia="Calibri" w:hAnsi="Calibri"/>
                  <w:sz w:val="22"/>
                  <w:szCs w:val="22"/>
                  <w:lang w:val="fr-FR"/>
                </w:rPr>
                <w:t>161</w:t>
              </w:r>
            </w:ins>
          </w:p>
        </w:tc>
        <w:tc>
          <w:tcPr>
            <w:tcW w:w="1403" w:type="dxa"/>
            <w:shd w:val="clear" w:color="auto" w:fill="auto"/>
            <w:hideMark/>
          </w:tcPr>
          <w:p w14:paraId="6435EE87"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93" w:author="Bob Leck" w:date="2022-02-28T16:00:00Z"/>
                <w:rFonts w:ascii="Calibri" w:eastAsia="Calibri" w:hAnsi="Calibri"/>
                <w:sz w:val="22"/>
                <w:szCs w:val="22"/>
                <w:lang w:val="fr-FR"/>
              </w:rPr>
            </w:pPr>
            <w:ins w:id="1694" w:author="Bob Leck" w:date="2022-02-28T16:00:00Z">
              <w:r w:rsidRPr="00E86721">
                <w:rPr>
                  <w:rFonts w:ascii="Calibri" w:eastAsia="Calibri" w:hAnsi="Calibri"/>
                  <w:sz w:val="22"/>
                  <w:szCs w:val="22"/>
                  <w:lang w:val="fr-FR"/>
                </w:rPr>
                <w:t>48.2</w:t>
              </w:r>
            </w:ins>
          </w:p>
        </w:tc>
        <w:tc>
          <w:tcPr>
            <w:tcW w:w="1644" w:type="dxa"/>
            <w:shd w:val="clear" w:color="auto" w:fill="auto"/>
            <w:hideMark/>
          </w:tcPr>
          <w:p w14:paraId="040C9A3F"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95" w:author="Bob Leck" w:date="2022-02-28T16:00:00Z"/>
                <w:rFonts w:ascii="Calibri" w:eastAsia="Calibri" w:hAnsi="Calibri"/>
                <w:sz w:val="22"/>
                <w:szCs w:val="22"/>
                <w:lang w:val="fr-FR"/>
              </w:rPr>
            </w:pPr>
            <w:ins w:id="1696" w:author="Bob Leck" w:date="2022-02-28T16:00:00Z">
              <w:r w:rsidRPr="00E86721">
                <w:rPr>
                  <w:rFonts w:ascii="Calibri" w:eastAsia="Calibri" w:hAnsi="Calibri"/>
                  <w:sz w:val="22"/>
                  <w:szCs w:val="22"/>
                  <w:lang w:val="fr-FR"/>
                </w:rPr>
                <w:t>38.6</w:t>
              </w:r>
            </w:ins>
          </w:p>
        </w:tc>
        <w:tc>
          <w:tcPr>
            <w:tcW w:w="1611" w:type="dxa"/>
            <w:shd w:val="clear" w:color="auto" w:fill="auto"/>
            <w:hideMark/>
          </w:tcPr>
          <w:p w14:paraId="72861742"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697" w:author="Bob Leck" w:date="2022-02-28T16:00:00Z"/>
                <w:rFonts w:ascii="Calibri" w:eastAsia="Calibri" w:hAnsi="Calibri"/>
                <w:sz w:val="22"/>
                <w:szCs w:val="22"/>
                <w:lang w:val="fr-FR"/>
              </w:rPr>
            </w:pPr>
            <w:ins w:id="1698" w:author="Bob Leck" w:date="2022-02-28T16:00:00Z">
              <w:r w:rsidRPr="00E86721">
                <w:rPr>
                  <w:rFonts w:ascii="Calibri" w:eastAsia="Calibri" w:hAnsi="Calibri"/>
                  <w:sz w:val="22"/>
                  <w:szCs w:val="22"/>
                  <w:lang w:val="fr-FR"/>
                </w:rPr>
                <w:t>19</w:t>
              </w:r>
            </w:ins>
          </w:p>
        </w:tc>
      </w:tr>
      <w:tr w:rsidR="00E86721" w:rsidRPr="00E86721" w14:paraId="4F7DB712" w14:textId="77777777" w:rsidTr="00DB1CE5">
        <w:trPr>
          <w:trHeight w:val="20"/>
          <w:ins w:id="1699" w:author="Bob Leck" w:date="2022-02-28T16:00:00Z"/>
        </w:trPr>
        <w:tc>
          <w:tcPr>
            <w:tcW w:w="3289" w:type="dxa"/>
            <w:shd w:val="clear" w:color="auto" w:fill="auto"/>
          </w:tcPr>
          <w:p w14:paraId="6B4EBBB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1700" w:author="Bob Leck" w:date="2022-02-28T16:00:00Z"/>
                <w:rFonts w:ascii="Calibri" w:eastAsia="Calibri" w:hAnsi="Calibri"/>
                <w:sz w:val="22"/>
                <w:szCs w:val="22"/>
                <w:lang w:val="fr-FR"/>
              </w:rPr>
            </w:pPr>
            <w:commentRangeStart w:id="1701"/>
            <w:ins w:id="1702" w:author="Bob Leck" w:date="2022-02-28T16:00:00Z">
              <w:r w:rsidRPr="00E86721">
                <w:rPr>
                  <w:rFonts w:ascii="Calibri" w:eastAsia="Calibri" w:hAnsi="Calibri"/>
                  <w:sz w:val="22"/>
                  <w:szCs w:val="22"/>
                  <w:lang w:val="fr-FR"/>
                </w:rPr>
                <w:t>Protection Criteria</w:t>
              </w:r>
            </w:ins>
          </w:p>
        </w:tc>
        <w:tc>
          <w:tcPr>
            <w:tcW w:w="1403" w:type="dxa"/>
            <w:shd w:val="clear" w:color="auto" w:fill="auto"/>
          </w:tcPr>
          <w:p w14:paraId="4684D597"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703" w:author="Bob Leck" w:date="2022-02-28T16:00:00Z"/>
                <w:rFonts w:ascii="Calibri" w:eastAsia="Calibri" w:hAnsi="Calibri"/>
                <w:sz w:val="22"/>
                <w:szCs w:val="22"/>
                <w:lang w:val="fr-FR"/>
              </w:rPr>
            </w:pPr>
            <w:ins w:id="1704" w:author="Bob Leck" w:date="2022-02-28T16:00:00Z">
              <w:r w:rsidRPr="00E86721">
                <w:rPr>
                  <w:rFonts w:ascii="Calibri" w:eastAsia="Calibri" w:hAnsi="Calibri"/>
                  <w:sz w:val="22"/>
                  <w:szCs w:val="22"/>
                  <w:lang w:val="fr-FR"/>
                </w:rPr>
                <w:t>TBD</w:t>
              </w:r>
            </w:ins>
          </w:p>
        </w:tc>
        <w:tc>
          <w:tcPr>
            <w:tcW w:w="1403" w:type="dxa"/>
            <w:shd w:val="clear" w:color="auto" w:fill="auto"/>
          </w:tcPr>
          <w:p w14:paraId="7102E7FB"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705" w:author="Bob Leck" w:date="2022-02-28T16:00:00Z"/>
                <w:rFonts w:ascii="Calibri" w:eastAsia="Calibri" w:hAnsi="Calibri"/>
                <w:sz w:val="22"/>
                <w:szCs w:val="22"/>
                <w:lang w:val="fr-FR"/>
              </w:rPr>
            </w:pPr>
            <w:ins w:id="1706" w:author="Bob Leck" w:date="2022-02-28T16:00:00Z">
              <w:r w:rsidRPr="00E86721">
                <w:rPr>
                  <w:rFonts w:ascii="Calibri" w:eastAsia="Calibri" w:hAnsi="Calibri"/>
                  <w:sz w:val="22"/>
                  <w:szCs w:val="22"/>
                  <w:lang w:val="fr-FR"/>
                </w:rPr>
                <w:t>TBD</w:t>
              </w:r>
            </w:ins>
          </w:p>
        </w:tc>
        <w:tc>
          <w:tcPr>
            <w:tcW w:w="1644" w:type="dxa"/>
            <w:shd w:val="clear" w:color="auto" w:fill="auto"/>
          </w:tcPr>
          <w:p w14:paraId="178A7821"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707" w:author="Bob Leck" w:date="2022-02-28T16:00:00Z"/>
                <w:rFonts w:ascii="Calibri" w:eastAsia="Calibri" w:hAnsi="Calibri"/>
                <w:sz w:val="22"/>
                <w:szCs w:val="22"/>
                <w:lang w:val="fr-FR"/>
              </w:rPr>
            </w:pPr>
            <w:ins w:id="1708" w:author="Bob Leck" w:date="2022-02-28T16:00:00Z">
              <w:r w:rsidRPr="00E86721">
                <w:rPr>
                  <w:rFonts w:ascii="Calibri" w:eastAsia="Calibri" w:hAnsi="Calibri"/>
                  <w:sz w:val="22"/>
                  <w:szCs w:val="22"/>
                  <w:lang w:val="fr-FR"/>
                </w:rPr>
                <w:t>TBD</w:t>
              </w:r>
            </w:ins>
          </w:p>
        </w:tc>
        <w:tc>
          <w:tcPr>
            <w:tcW w:w="1611" w:type="dxa"/>
            <w:shd w:val="clear" w:color="auto" w:fill="auto"/>
          </w:tcPr>
          <w:p w14:paraId="362F4BDA" w14:textId="77777777" w:rsidR="00E86721" w:rsidRPr="00E86721" w:rsidRDefault="00E86721" w:rsidP="00E8672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1709" w:author="Bob Leck" w:date="2022-02-28T16:00:00Z"/>
                <w:rFonts w:ascii="Calibri" w:eastAsia="Calibri" w:hAnsi="Calibri"/>
                <w:sz w:val="22"/>
                <w:szCs w:val="22"/>
                <w:lang w:val="fr-FR"/>
              </w:rPr>
            </w:pPr>
            <w:ins w:id="1710" w:author="Bob Leck" w:date="2022-02-28T16:00:00Z">
              <w:r w:rsidRPr="00E86721">
                <w:rPr>
                  <w:rFonts w:ascii="Calibri" w:eastAsia="Calibri" w:hAnsi="Calibri"/>
                  <w:sz w:val="22"/>
                  <w:szCs w:val="22"/>
                  <w:lang w:val="fr-FR"/>
                </w:rPr>
                <w:t>TBD</w:t>
              </w:r>
              <w:commentRangeEnd w:id="1701"/>
              <w:r w:rsidRPr="00E86721">
                <w:rPr>
                  <w:sz w:val="16"/>
                  <w:szCs w:val="16"/>
                  <w:lang w:val="fr-FR"/>
                </w:rPr>
                <w:commentReference w:id="1701"/>
              </w:r>
            </w:ins>
          </w:p>
        </w:tc>
      </w:tr>
    </w:tbl>
    <w:p w14:paraId="24E51551" w14:textId="77777777" w:rsidR="00E86721" w:rsidRPr="00E86721" w:rsidRDefault="00E86721" w:rsidP="00E86721">
      <w:pPr>
        <w:rPr>
          <w:ins w:id="1711" w:author="Bob Leck" w:date="2022-02-28T16:00:00Z"/>
        </w:rPr>
      </w:pPr>
    </w:p>
    <w:p w14:paraId="036F8DDC" w14:textId="77777777" w:rsidR="00E86721" w:rsidRPr="00E86721" w:rsidRDefault="00E86721" w:rsidP="00E86721">
      <w:pPr>
        <w:pBdr>
          <w:top w:val="single" w:sz="6" w:space="1" w:color="auto"/>
        </w:pBdr>
        <w:tabs>
          <w:tab w:val="clear" w:pos="794"/>
          <w:tab w:val="clear" w:pos="1191"/>
          <w:tab w:val="clear" w:pos="1588"/>
          <w:tab w:val="clear" w:pos="1985"/>
        </w:tabs>
        <w:spacing w:before="240"/>
        <w:ind w:left="3997" w:right="3997"/>
        <w:jc w:val="center"/>
        <w:rPr>
          <w:ins w:id="1712" w:author="Bob Leck" w:date="2022-02-28T16:00:00Z"/>
          <w:sz w:val="20"/>
        </w:rPr>
      </w:pPr>
    </w:p>
    <w:p w14:paraId="488A7CD4" w14:textId="77777777" w:rsidR="00F349A2" w:rsidRDefault="00F349A2">
      <w:pPr>
        <w:jc w:val="left"/>
        <w:rPr>
          <w:ins w:id="1713" w:author="Bob Leck" w:date="2022-02-26T10:15:00Z"/>
        </w:rPr>
        <w:pPrChange w:id="1714" w:author="Bob Leck" w:date="2022-02-26T10:15:00Z">
          <w:pPr>
            <w:jc w:val="center"/>
          </w:pPr>
        </w:pPrChange>
      </w:pPr>
    </w:p>
    <w:p w14:paraId="259BD2BD" w14:textId="42280EB4" w:rsidR="00A6617B" w:rsidRDefault="002B5766">
      <w:pPr>
        <w:jc w:val="center"/>
        <w:rPr>
          <w:lang w:val="en-US"/>
        </w:rPr>
        <w:pPrChange w:id="1715" w:author="Bob Leck" w:date="2022-02-28T15:57:00Z">
          <w:pPr/>
        </w:pPrChange>
      </w:pPr>
      <w:ins w:id="1716" w:author="Bob Leck" w:date="2022-02-25T16:06:00Z">
        <w:r w:rsidRPr="00F349A2">
          <w:br w:type="page"/>
        </w:r>
      </w:ins>
      <w:ins w:id="1717" w:author="Bob Leck" w:date="2022-02-28T15:57:00Z">
        <w:r w:rsidR="00D7426C" w:rsidDel="00D7426C">
          <w:lastRenderedPageBreak/>
          <w:t xml:space="preserve"> </w:t>
        </w:r>
      </w:ins>
      <w:del w:id="1718" w:author="Bob Leck" w:date="2022-02-28T15:57:00Z">
        <w:r w:rsidR="00255390" w:rsidDel="00D7426C">
          <w:br w:type="page"/>
        </w:r>
      </w:del>
      <w:del w:id="1719" w:author="Bob Leck" w:date="2022-02-24T13:37:00Z">
        <w:r w:rsidR="00801CF4" w:rsidRPr="00A614F0" w:rsidDel="007D0690">
          <w:lastRenderedPageBreak/>
          <w:delTex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delText>
        </w:r>
      </w:del>
    </w:p>
    <w:p w14:paraId="65F06D6E" w14:textId="77777777" w:rsidR="00801CF4" w:rsidRDefault="00801CF4" w:rsidP="00A6617B">
      <w:pPr>
        <w:rPr>
          <w:lang w:val="en-US"/>
        </w:rPr>
      </w:pPr>
    </w:p>
    <w:p w14:paraId="53A30DD2" w14:textId="77777777" w:rsidR="00801CF4" w:rsidRDefault="00801CF4" w:rsidP="00A6617B">
      <w:pPr>
        <w:rPr>
          <w:lang w:val="en-US"/>
        </w:rPr>
      </w:pPr>
    </w:p>
    <w:p w14:paraId="31560A9B" w14:textId="77777777" w:rsidR="00801CF4" w:rsidRPr="00A6617B" w:rsidRDefault="00801CF4" w:rsidP="00801CF4">
      <w:pPr>
        <w:pStyle w:val="Line"/>
      </w:pPr>
    </w:p>
    <w:sectPr w:rsidR="00801CF4" w:rsidRPr="00A6617B" w:rsidSect="00EC3D7A">
      <w:headerReference w:type="even" r:id="rId24"/>
      <w:headerReference w:type="default" r:id="rId25"/>
      <w:pgSz w:w="11907" w:h="16834" w:code="9"/>
      <w:pgMar w:top="1418" w:right="1134" w:bottom="1134" w:left="1134" w:header="720" w:footer="482"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7" w:author="Bob Leck" w:date="2022-02-23T08:26:00Z" w:initials="BL">
    <w:p w14:paraId="22663124" w14:textId="77777777" w:rsidR="00DB1CE5" w:rsidRDefault="00DB1CE5" w:rsidP="00B245C2">
      <w:pPr>
        <w:pStyle w:val="CommentText"/>
        <w:jc w:val="left"/>
      </w:pPr>
      <w:r>
        <w:rPr>
          <w:rStyle w:val="CommentReference"/>
        </w:rPr>
        <w:annotationRef/>
      </w:r>
      <w:r>
        <w:t>Add a list of applications and services</w:t>
      </w:r>
    </w:p>
  </w:comment>
  <w:comment w:id="420" w:author="Bob Leck" w:date="2022-02-23T07:50:00Z" w:initials="BL">
    <w:p w14:paraId="45780613" w14:textId="77777777" w:rsidR="00DB1CE5" w:rsidRDefault="00DB1CE5" w:rsidP="00B245C2">
      <w:pPr>
        <w:pStyle w:val="CommentText"/>
        <w:jc w:val="left"/>
      </w:pPr>
      <w:r>
        <w:rPr>
          <w:rStyle w:val="CommentReference"/>
        </w:rPr>
        <w:annotationRef/>
      </w:r>
      <w:r>
        <w:t>Introduce the concept of AGILE HF Networks.</w:t>
      </w:r>
    </w:p>
  </w:comment>
  <w:comment w:id="837" w:author="Bob Leck" w:date="2022-03-01T10:27:00Z" w:initials="BL">
    <w:p w14:paraId="10E2F4AC" w14:textId="77777777" w:rsidR="00DB1CE5" w:rsidRDefault="00DB1CE5" w:rsidP="00DB1CE5">
      <w:pPr>
        <w:pStyle w:val="CommentText"/>
        <w:jc w:val="left"/>
      </w:pPr>
      <w:r>
        <w:rPr>
          <w:rStyle w:val="CommentReference"/>
        </w:rPr>
        <w:annotationRef/>
      </w:r>
      <w:r>
        <w:t xml:space="preserve">Re-work this graphic so that the nodes are more recognizable. (White, Black and Shaded. Re-work descriptive paragraph. </w:t>
      </w:r>
    </w:p>
  </w:comment>
  <w:comment w:id="953" w:author="Bob Leck" w:date="2022-02-25T15:57:00Z" w:initials="BL">
    <w:p w14:paraId="51A632C1" w14:textId="6DD135EF" w:rsidR="00DB1CE5" w:rsidRDefault="00DB1CE5" w:rsidP="00BE2A32">
      <w:pPr>
        <w:pStyle w:val="CommentText"/>
        <w:jc w:val="left"/>
      </w:pPr>
      <w:r>
        <w:rPr>
          <w:rStyle w:val="CommentReference"/>
        </w:rPr>
        <w:annotationRef/>
      </w:r>
      <w:r>
        <w:t>Move this section to an Annex.</w:t>
      </w:r>
    </w:p>
  </w:comment>
  <w:comment w:id="1088" w:author="Bob Leck" w:date="2022-02-26T09:37:00Z" w:initials="BL">
    <w:p w14:paraId="7B84D899" w14:textId="77777777" w:rsidR="00DB1CE5" w:rsidRDefault="00DB1CE5" w:rsidP="00DB1CE5">
      <w:pPr>
        <w:pStyle w:val="CommentText"/>
        <w:jc w:val="left"/>
      </w:pPr>
      <w:r>
        <w:rPr>
          <w:rStyle w:val="CommentReference"/>
        </w:rPr>
        <w:annotationRef/>
      </w:r>
      <w:r>
        <w:t>Add to terms and definitions section</w:t>
      </w:r>
    </w:p>
  </w:comment>
  <w:comment w:id="1160" w:author="Bob Leck" w:date="2022-02-25T12:58:00Z" w:initials="BL">
    <w:p w14:paraId="2787A95B" w14:textId="77777777" w:rsidR="00DB1CE5" w:rsidRDefault="00DB1CE5" w:rsidP="002B5766">
      <w:pPr>
        <w:pStyle w:val="CommentText"/>
        <w:jc w:val="left"/>
      </w:pPr>
      <w:r>
        <w:rPr>
          <w:rStyle w:val="CommentReference"/>
        </w:rPr>
        <w:annotationRef/>
      </w:r>
      <w:r>
        <w:t>Move characteristics to an Appendix but note that additional characteristics can be found in 1762. Then delete this section.</w:t>
      </w:r>
    </w:p>
  </w:comment>
  <w:comment w:id="1256" w:author="Bob Leck" w:date="2021-12-29T07:16:00Z" w:initials="BL">
    <w:p w14:paraId="69A1E4B2" w14:textId="77777777" w:rsidR="00DB1CE5" w:rsidRDefault="00DB1CE5" w:rsidP="00E86721">
      <w:pPr>
        <w:pStyle w:val="CommentText"/>
      </w:pPr>
      <w:r>
        <w:rPr>
          <w:rStyle w:val="CommentReference"/>
        </w:rPr>
        <w:annotationRef/>
      </w:r>
      <w:r>
        <w:t>Correlate this table with those in section 4.2</w:t>
      </w:r>
    </w:p>
  </w:comment>
  <w:comment w:id="1330" w:author="Bob Leck" w:date="2021-11-11T14:32:00Z" w:initials="BL">
    <w:p w14:paraId="02CF6E37" w14:textId="77777777" w:rsidR="00DB1CE5" w:rsidRDefault="00DB1CE5" w:rsidP="00E86721">
      <w:pPr>
        <w:pStyle w:val="CommentText"/>
      </w:pPr>
      <w:r>
        <w:rPr>
          <w:rStyle w:val="CommentReference"/>
        </w:rPr>
        <w:annotationRef/>
      </w:r>
      <w:r>
        <w:t>Check this . (Review Parameters that were provided by James)</w:t>
      </w:r>
    </w:p>
  </w:comment>
  <w:comment w:id="1459" w:author="Bob Leck" w:date="2021-11-11T14:29:00Z" w:initials="BL">
    <w:p w14:paraId="6AC3D685" w14:textId="77777777" w:rsidR="00DB1CE5" w:rsidRDefault="00DB1CE5" w:rsidP="00E86721">
      <w:pPr>
        <w:pStyle w:val="CommentText"/>
      </w:pPr>
      <w:r>
        <w:rPr>
          <w:rStyle w:val="CommentReference"/>
        </w:rPr>
        <w:annotationRef/>
      </w:r>
    </w:p>
  </w:comment>
  <w:comment w:id="1701" w:author="Bob Leck" w:date="2021-08-13T12:40:00Z" w:initials="BL">
    <w:p w14:paraId="7609A267" w14:textId="77777777" w:rsidR="00DB1CE5" w:rsidRDefault="00DB1CE5" w:rsidP="00E86721">
      <w:pPr>
        <w:pStyle w:val="CommentText"/>
      </w:pPr>
      <w:r>
        <w:rPr>
          <w:rStyle w:val="CommentReference"/>
        </w:rPr>
        <w:annotationRef/>
      </w:r>
      <w:r>
        <w:t>Check ITU documents for Protection Criteria.Calculate based upon sensitivity and existing service based 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663124" w15:done="0"/>
  <w15:commentEx w15:paraId="45780613" w15:done="0"/>
  <w15:commentEx w15:paraId="10E2F4AC" w15:done="0"/>
  <w15:commentEx w15:paraId="51A632C1" w15:done="0"/>
  <w15:commentEx w15:paraId="7B84D899" w15:done="0"/>
  <w15:commentEx w15:paraId="2787A95B" w15:done="0"/>
  <w15:commentEx w15:paraId="69A1E4B2" w15:done="0"/>
  <w15:commentEx w15:paraId="02CF6E37" w15:done="0"/>
  <w15:commentEx w15:paraId="6AC3D685" w15:done="0"/>
  <w15:commentEx w15:paraId="7609A2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6E26" w16cex:dateUtc="2022-02-23T13:26:00Z"/>
  <w16cex:commentExtensible w16cex:durableId="25C065B1" w16cex:dateUtc="2022-02-23T12:50:00Z"/>
  <w16cex:commentExtensible w16cex:durableId="25C873A0" w16cex:dateUtc="2022-03-01T15:27:00Z"/>
  <w16cex:commentExtensible w16cex:durableId="25C72709" w16cex:dateUtc="2022-02-25T20:57:00Z"/>
  <w16cex:commentExtensible w16cex:durableId="25C47361" w16cex:dateUtc="2022-02-26T14:37:00Z"/>
  <w16cex:commentExtensible w16cex:durableId="25C37BB0" w16cex:dateUtc="2022-02-25T17:58:00Z"/>
  <w16cex:commentExtensible w16cex:durableId="257689CB" w16cex:dateUtc="2021-12-29T12:16:00Z"/>
  <w16cex:commentExtensible w16cex:durableId="2537A7FD" w16cex:dateUtc="2021-11-11T19:32:00Z"/>
  <w16cex:commentExtensible w16cex:durableId="2537A761" w16cex:dateUtc="2021-11-11T19:29:00Z"/>
  <w16cex:commentExtensible w16cex:durableId="24C0E6A2" w16cex:dateUtc="2021-08-13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663124" w16cid:durableId="25C06E26"/>
  <w16cid:commentId w16cid:paraId="45780613" w16cid:durableId="25C065B1"/>
  <w16cid:commentId w16cid:paraId="10E2F4AC" w16cid:durableId="25C873A0"/>
  <w16cid:commentId w16cid:paraId="51A632C1" w16cid:durableId="25C72709"/>
  <w16cid:commentId w16cid:paraId="7B84D899" w16cid:durableId="25C47361"/>
  <w16cid:commentId w16cid:paraId="2787A95B" w16cid:durableId="25C37BB0"/>
  <w16cid:commentId w16cid:paraId="69A1E4B2" w16cid:durableId="257689CB"/>
  <w16cid:commentId w16cid:paraId="02CF6E37" w16cid:durableId="2537A7FD"/>
  <w16cid:commentId w16cid:paraId="6AC3D685" w16cid:durableId="2537A761"/>
  <w16cid:commentId w16cid:paraId="7609A267" w16cid:durableId="24C0E6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F09F8" w14:textId="77777777" w:rsidR="00907B8B" w:rsidRDefault="00907B8B">
      <w:r>
        <w:separator/>
      </w:r>
    </w:p>
  </w:endnote>
  <w:endnote w:type="continuationSeparator" w:id="0">
    <w:p w14:paraId="2431A239" w14:textId="77777777" w:rsidR="00907B8B" w:rsidRDefault="0090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96584" w14:textId="77777777" w:rsidR="00907B8B" w:rsidRDefault="00907B8B">
      <w:r>
        <w:separator/>
      </w:r>
    </w:p>
  </w:footnote>
  <w:footnote w:type="continuationSeparator" w:id="0">
    <w:p w14:paraId="2B724F09" w14:textId="77777777" w:rsidR="00907B8B" w:rsidRDefault="00907B8B">
      <w:r>
        <w:continuationSeparator/>
      </w:r>
    </w:p>
  </w:footnote>
  <w:footnote w:id="1">
    <w:p w14:paraId="2B2BEF8F" w14:textId="77777777" w:rsidR="00DB1CE5" w:rsidRPr="00376C7A" w:rsidRDefault="00DB1CE5" w:rsidP="005D0A67">
      <w:pPr>
        <w:pStyle w:val="FootnoteText"/>
        <w:rPr>
          <w:ins w:id="515" w:author="Bob Leck" w:date="2022-02-28T14:32:00Z"/>
          <w:lang w:val="en-US"/>
        </w:rPr>
      </w:pPr>
      <w:ins w:id="516" w:author="Bob Leck" w:date="2022-02-28T14:32:00Z">
        <w:r>
          <w:rPr>
            <w:rStyle w:val="FootnoteReference"/>
          </w:rPr>
          <w:footnoteRef/>
        </w:r>
        <w:r>
          <w:t xml:space="preserve"> </w:t>
        </w:r>
        <w:r>
          <w:rPr>
            <w:lang w:val="en-US"/>
          </w:rPr>
          <w:t>“Analysis of Multiple Frequency HF Networks Versus Single Frequency Toke Ring Networks”; Gillespie, Trinder;</w:t>
        </w:r>
        <w:r w:rsidRPr="00BB7B0B">
          <w:t xml:space="preserve"> </w:t>
        </w:r>
        <w:r w:rsidRPr="00BB7B0B">
          <w:rPr>
            <w:lang w:val="en-US"/>
          </w:rPr>
          <w:t>2006 10th IET International Conference on Ionospheric Radio Systems and Techniques</w:t>
        </w:r>
        <w:r>
          <w:rPr>
            <w:lang w:val="en-US"/>
          </w:rPr>
          <w:t xml:space="preserve">; </w:t>
        </w:r>
        <w:r w:rsidRPr="00BB7B0B">
          <w:rPr>
            <w:lang w:val="en-US"/>
          </w:rPr>
          <w:t>IRST 2006</w:t>
        </w:r>
      </w:ins>
    </w:p>
  </w:footnote>
  <w:footnote w:id="2">
    <w:p w14:paraId="50302B5A" w14:textId="77777777" w:rsidR="00DB1CE5" w:rsidRPr="00376C7A" w:rsidRDefault="00DB1CE5" w:rsidP="00C42E0B">
      <w:pPr>
        <w:pStyle w:val="FootnoteText"/>
        <w:rPr>
          <w:ins w:id="637" w:author="Bob Leck" w:date="2022-02-28T12:54:00Z"/>
          <w:lang w:val="en-US"/>
        </w:rPr>
      </w:pPr>
      <w:ins w:id="638" w:author="Bob Leck" w:date="2022-02-28T12:54:00Z">
        <w:r>
          <w:rPr>
            <w:rStyle w:val="FootnoteReference"/>
          </w:rPr>
          <w:footnoteRef/>
        </w:r>
        <w:r>
          <w:t xml:space="preserve"> </w:t>
        </w:r>
        <w:r w:rsidRPr="008F2356">
          <w:t>“Third-Generation and Wideband HF Radio Communications”; Johnson, Koski, Furman, Jorgenson and Nieto; 2013 Artech House</w:t>
        </w:r>
      </w:ins>
    </w:p>
  </w:footnote>
  <w:footnote w:id="3">
    <w:p w14:paraId="2C7014FC" w14:textId="77777777" w:rsidR="00DB1CE5" w:rsidRPr="00376C7A" w:rsidRDefault="00DB1CE5" w:rsidP="00843A4F">
      <w:pPr>
        <w:pStyle w:val="FootnoteText"/>
        <w:rPr>
          <w:ins w:id="646" w:author="Bob Leck" w:date="2022-02-28T14:35:00Z"/>
          <w:lang w:val="en-US"/>
        </w:rPr>
      </w:pPr>
      <w:ins w:id="647" w:author="Bob Leck" w:date="2022-02-28T14:35:00Z">
        <w:r>
          <w:rPr>
            <w:rStyle w:val="FootnoteReference"/>
          </w:rPr>
          <w:footnoteRef/>
        </w:r>
        <w:r>
          <w:t xml:space="preserve"> </w:t>
        </w:r>
        <w:r>
          <w:rPr>
            <w:lang w:val="en-US"/>
          </w:rPr>
          <w:t>“Analysis of Multiple Frequency HF Networks Versus Single Frequency Toke Ring Networks”; Gillespie, Trinder;</w:t>
        </w:r>
        <w:r w:rsidRPr="00BB7B0B">
          <w:t xml:space="preserve"> </w:t>
        </w:r>
        <w:r w:rsidRPr="00BB7B0B">
          <w:rPr>
            <w:lang w:val="en-US"/>
          </w:rPr>
          <w:t>2006 10th IET International Conference on Ionospheric Radio Systems and Techniques</w:t>
        </w:r>
        <w:r>
          <w:rPr>
            <w:lang w:val="en-US"/>
          </w:rPr>
          <w:t xml:space="preserve">; </w:t>
        </w:r>
        <w:r w:rsidRPr="00BB7B0B">
          <w:rPr>
            <w:lang w:val="en-US"/>
          </w:rPr>
          <w:t>IRST 2006</w:t>
        </w:r>
      </w:ins>
    </w:p>
  </w:footnote>
  <w:footnote w:id="4">
    <w:p w14:paraId="09963E06" w14:textId="05817116" w:rsidR="00DB1CE5" w:rsidRDefault="00DB1CE5" w:rsidP="00BE2A32">
      <w:pPr>
        <w:pStyle w:val="FootnoteText"/>
        <w:rPr>
          <w:ins w:id="756" w:author="Mahan, James L Jr CIV USN COMNAVWARSYSCOM (USA)" w:date="2022-03-06T16:34:00Z"/>
        </w:rPr>
      </w:pPr>
      <w:ins w:id="757" w:author="Bob Leck" w:date="2022-02-28T10:42:00Z">
        <w:r>
          <w:rPr>
            <w:rStyle w:val="FootnoteReference"/>
          </w:rPr>
          <w:footnoteRef/>
        </w:r>
        <w:r>
          <w:t xml:space="preserve"> HF Radio Mesh Networks;  Eric E. Johnson;  </w:t>
        </w:r>
        <w:r w:rsidRPr="00A32F23">
          <w:t>MILCOM 2006 - 2006 IEEE Military Communications conference</w:t>
        </w:r>
        <w:r>
          <w:t>,</w:t>
        </w:r>
        <w:r w:rsidRPr="00A32F23">
          <w:t xml:space="preserve"> 23-25 Oct.</w:t>
        </w:r>
        <w:r>
          <w:t>. 2006</w:t>
        </w:r>
      </w:ins>
    </w:p>
    <w:p w14:paraId="51DC0E7D" w14:textId="5EF12D67" w:rsidR="00DB1CE5" w:rsidRPr="00376C7A" w:rsidRDefault="00DB1CE5" w:rsidP="00BE2A32">
      <w:pPr>
        <w:pStyle w:val="FootnoteText"/>
        <w:rPr>
          <w:ins w:id="758" w:author="Bob Leck" w:date="2022-02-28T10:42:00Z"/>
          <w:lang w:val="en-US"/>
        </w:rPr>
      </w:pPr>
      <w:ins w:id="759" w:author="Mahan, James L Jr CIV USN COMNAVWARSYSCOM (USA)" w:date="2022-03-06T16:34:00Z">
        <w:r>
          <w:t>5 Cognitive Radio Outside The Radio, Mahan, Rockway, Luong; Whitepaper published by US Navy, 2022</w:t>
        </w:r>
      </w:ins>
    </w:p>
  </w:footnote>
  <w:footnote w:id="5">
    <w:p w14:paraId="4361D633" w14:textId="3AB3A9CC" w:rsidR="00DB1CE5" w:rsidRPr="007A6428" w:rsidRDefault="00DB1CE5">
      <w:pPr>
        <w:pStyle w:val="FootnoteText"/>
        <w:rPr>
          <w:lang w:val="en-US"/>
          <w:rPrChange w:id="999" w:author="Bob Leck" w:date="2022-02-25T13:49:00Z">
            <w:rPr/>
          </w:rPrChange>
        </w:rPr>
      </w:pPr>
      <w:ins w:id="1000" w:author="Bob Leck" w:date="2022-02-25T13:49:00Z">
        <w:r>
          <w:rPr>
            <w:rStyle w:val="FootnoteReference"/>
          </w:rPr>
          <w:footnoteRef/>
        </w:r>
        <w:r>
          <w:t xml:space="preserve"> </w:t>
        </w:r>
      </w:ins>
      <w:ins w:id="1001" w:author="Bob Leck" w:date="2022-02-25T13:50:00Z">
        <w:r w:rsidRPr="007A6428">
          <w:t>A mesh network is a group of devices that act as a single Wi-Fi network; and can provide real-time video, high speed data transfers, email, internet access and other network-based services.)</w:t>
        </w:r>
      </w:ins>
    </w:p>
  </w:footnote>
  <w:footnote w:id="6">
    <w:p w14:paraId="0C693C29" w14:textId="01281704" w:rsidR="00DB1CE5" w:rsidRPr="006E4185" w:rsidRDefault="00DB1CE5">
      <w:pPr>
        <w:pStyle w:val="FootnoteText"/>
        <w:rPr>
          <w:lang w:val="en-US"/>
          <w:rPrChange w:id="1135" w:author="Bob Leck" w:date="2022-02-28T10:24:00Z">
            <w:rPr/>
          </w:rPrChange>
        </w:rPr>
      </w:pPr>
      <w:ins w:id="1136" w:author="Bob Leck" w:date="2022-02-28T10:24:00Z">
        <w:r>
          <w:rPr>
            <w:rStyle w:val="FootnoteReference"/>
          </w:rPr>
          <w:footnoteRef/>
        </w:r>
        <w:r>
          <w:t xml:space="preserve"> </w:t>
        </w:r>
      </w:ins>
      <w:ins w:id="1137" w:author="Bob Leck" w:date="2022-02-28T10:25:00Z">
        <w:r>
          <w:t>“</w:t>
        </w:r>
        <w:r>
          <w:rPr>
            <w:lang w:val="en-US"/>
          </w:rPr>
          <w:t>Analysis of Multiple Frequency HF Networks Versus Single Frequency Toke Ring Networks”; Gillespie, Trinder;</w:t>
        </w:r>
        <w:r w:rsidRPr="00BB7B0B">
          <w:t xml:space="preserve"> </w:t>
        </w:r>
        <w:r w:rsidRPr="00BB7B0B">
          <w:rPr>
            <w:lang w:val="en-US"/>
          </w:rPr>
          <w:t>2006 10th IET International Conference on Ionospheric Radio Systems and Techniques</w:t>
        </w:r>
        <w:r>
          <w:rPr>
            <w:lang w:val="en-US"/>
          </w:rPr>
          <w:t xml:space="preserve">; </w:t>
        </w:r>
        <w:r w:rsidRPr="00BB7B0B">
          <w:rPr>
            <w:lang w:val="en-US"/>
          </w:rPr>
          <w:t>IRST 2006</w:t>
        </w:r>
      </w:ins>
    </w:p>
  </w:footnote>
  <w:footnote w:id="7">
    <w:p w14:paraId="6AA84473" w14:textId="77777777" w:rsidR="00DB1CE5" w:rsidRPr="00AE6B6A" w:rsidRDefault="00DB1CE5" w:rsidP="00E86721">
      <w:pPr>
        <w:pStyle w:val="FootnoteText"/>
        <w:rPr>
          <w:ins w:id="1473" w:author="Bob Leck" w:date="2022-02-28T16:00:00Z"/>
          <w:lang w:val="en-US"/>
        </w:rPr>
      </w:pPr>
      <w:ins w:id="1474" w:author="Bob Leck" w:date="2022-02-28T16:00:00Z">
        <w:r>
          <w:rPr>
            <w:rStyle w:val="FootnoteReference"/>
          </w:rPr>
          <w:footnoteRef/>
        </w:r>
        <w:r>
          <w:t xml:space="preserve"> C</w:t>
        </w:r>
        <w:r>
          <w:rPr>
            <w:lang w:val="en-US"/>
          </w:rPr>
          <w:t xml:space="preserve">hannel bandwidths of  </w:t>
        </w:r>
        <w:r w:rsidRPr="00D05A01">
          <w:rPr>
            <w:lang w:val="en-US"/>
          </w:rPr>
          <w:t>3,6,9,12,15,18,21,24,27,30,33,36,39,42,45</w:t>
        </w:r>
        <w:r>
          <w:rPr>
            <w:lang w:val="en-US"/>
          </w:rPr>
          <w:t xml:space="preserve"> or  48 kHZ can  also be  applicable. As a function of the application.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686AF" w14:textId="6C47D5EE" w:rsidR="00DB1CE5" w:rsidRDefault="00DB1CE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DA328B">
      <w:rPr>
        <w:rStyle w:val="PageNumber"/>
        <w:b/>
        <w:bCs/>
        <w:noProof/>
        <w:lang w:val="en-US"/>
      </w:rPr>
      <w:t>2</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DA328B">
      <w:rPr>
        <w:b/>
        <w:bCs/>
        <w:noProof/>
        <w:lang w:val="en-US"/>
      </w:rPr>
      <w:t>ITU-R  F.1821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878D" w14:textId="256AC0EC" w:rsidR="00DB1CE5" w:rsidRDefault="00DB1CE5">
    <w:pPr>
      <w:pStyle w:val="Header"/>
    </w:pPr>
    <w:r>
      <w:tab/>
    </w:r>
    <w:r>
      <w:tab/>
    </w:r>
    <w:r>
      <w:rPr>
        <w:rStyle w:val="PageNumber"/>
        <w:b/>
        <w:bCs/>
      </w:rPr>
      <w:fldChar w:fldCharType="begin"/>
    </w:r>
    <w:r>
      <w:rPr>
        <w:rStyle w:val="PageNumber"/>
        <w:b/>
        <w:bCs/>
      </w:rPr>
      <w:instrText xml:space="preserve"> PAGE </w:instrText>
    </w:r>
    <w:r>
      <w:rPr>
        <w:rStyle w:val="PageNumber"/>
        <w:b/>
        <w:bCs/>
      </w:rPr>
      <w:fldChar w:fldCharType="separate"/>
    </w:r>
    <w:r w:rsidR="00DA328B">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B57D3"/>
    <w:multiLevelType w:val="hybridMultilevel"/>
    <w:tmpl w:val="076068E2"/>
    <w:lvl w:ilvl="0" w:tplc="4D10DA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B494220"/>
    <w:multiLevelType w:val="multilevel"/>
    <w:tmpl w:val="F31E6E6C"/>
    <w:lvl w:ilvl="0">
      <w:start w:val="5"/>
      <w:numFmt w:val="decimal"/>
      <w:lvlText w:val="%1.0"/>
      <w:lvlJc w:val="left"/>
      <w:pPr>
        <w:ind w:left="1170" w:hanging="375"/>
      </w:pPr>
      <w:rPr>
        <w:rFonts w:hint="default"/>
      </w:rPr>
    </w:lvl>
    <w:lvl w:ilvl="1">
      <w:start w:val="1"/>
      <w:numFmt w:val="decimal"/>
      <w:lvlText w:val="%1.%2"/>
      <w:lvlJc w:val="left"/>
      <w:pPr>
        <w:ind w:left="1890" w:hanging="375"/>
      </w:pPr>
      <w:rPr>
        <w:rFonts w:hint="default"/>
      </w:rPr>
    </w:lvl>
    <w:lvl w:ilvl="2">
      <w:start w:val="1"/>
      <w:numFmt w:val="decimal"/>
      <w:lvlText w:val="%1.%2.%3"/>
      <w:lvlJc w:val="left"/>
      <w:pPr>
        <w:ind w:left="2955" w:hanging="720"/>
      </w:pPr>
      <w:rPr>
        <w:rFonts w:hint="default"/>
      </w:rPr>
    </w:lvl>
    <w:lvl w:ilvl="3">
      <w:start w:val="1"/>
      <w:numFmt w:val="decimal"/>
      <w:lvlText w:val="%1.%2.%3.%4"/>
      <w:lvlJc w:val="left"/>
      <w:pPr>
        <w:ind w:left="4035" w:hanging="1080"/>
      </w:pPr>
      <w:rPr>
        <w:rFonts w:hint="default"/>
      </w:rPr>
    </w:lvl>
    <w:lvl w:ilvl="4">
      <w:start w:val="1"/>
      <w:numFmt w:val="decimal"/>
      <w:lvlText w:val="%1.%2.%3.%4.%5"/>
      <w:lvlJc w:val="left"/>
      <w:pPr>
        <w:ind w:left="4755" w:hanging="1080"/>
      </w:pPr>
      <w:rPr>
        <w:rFonts w:hint="default"/>
      </w:rPr>
    </w:lvl>
    <w:lvl w:ilvl="5">
      <w:start w:val="1"/>
      <w:numFmt w:val="decimal"/>
      <w:lvlText w:val="%1.%2.%3.%4.%5.%6"/>
      <w:lvlJc w:val="left"/>
      <w:pPr>
        <w:ind w:left="5835" w:hanging="1440"/>
      </w:pPr>
      <w:rPr>
        <w:rFonts w:hint="default"/>
      </w:rPr>
    </w:lvl>
    <w:lvl w:ilvl="6">
      <w:start w:val="1"/>
      <w:numFmt w:val="decimal"/>
      <w:lvlText w:val="%1.%2.%3.%4.%5.%6.%7"/>
      <w:lvlJc w:val="left"/>
      <w:pPr>
        <w:ind w:left="6555" w:hanging="1440"/>
      </w:pPr>
      <w:rPr>
        <w:rFonts w:hint="default"/>
      </w:rPr>
    </w:lvl>
    <w:lvl w:ilvl="7">
      <w:start w:val="1"/>
      <w:numFmt w:val="decimal"/>
      <w:lvlText w:val="%1.%2.%3.%4.%5.%6.%7.%8"/>
      <w:lvlJc w:val="left"/>
      <w:pPr>
        <w:ind w:left="7635" w:hanging="1800"/>
      </w:pPr>
      <w:rPr>
        <w:rFonts w:hint="default"/>
      </w:rPr>
    </w:lvl>
    <w:lvl w:ilvl="8">
      <w:start w:val="1"/>
      <w:numFmt w:val="decimal"/>
      <w:lvlText w:val="%1.%2.%3.%4.%5.%6.%7.%8.%9"/>
      <w:lvlJc w:val="left"/>
      <w:pPr>
        <w:ind w:left="8715" w:hanging="2160"/>
      </w:pPr>
      <w:rPr>
        <w:rFonts w:hint="default"/>
      </w:rPr>
    </w:lvl>
  </w:abstractNum>
  <w:abstractNum w:abstractNumId="2"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E20BD1"/>
    <w:multiLevelType w:val="hybridMultilevel"/>
    <w:tmpl w:val="2A78871A"/>
    <w:lvl w:ilvl="0" w:tplc="4E7A2178">
      <w:start w:val="1"/>
      <w:numFmt w:val="decimal"/>
      <w:lvlText w:val="%1."/>
      <w:lvlJc w:val="left"/>
      <w:pPr>
        <w:ind w:left="360" w:hanging="360"/>
      </w:pPr>
      <w:rPr>
        <w:b/>
        <w:bCs/>
        <w:i w:val="0"/>
        <w:iCs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2B84194"/>
    <w:multiLevelType w:val="hybridMultilevel"/>
    <w:tmpl w:val="B74EB242"/>
    <w:lvl w:ilvl="0" w:tplc="612EB942">
      <w:start w:val="1"/>
      <w:numFmt w:val="decimal"/>
      <w:lvlText w:val="%1"/>
      <w:lvlJc w:val="left"/>
      <w:pPr>
        <w:ind w:left="795" w:hanging="79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77C14FD"/>
    <w:multiLevelType w:val="hybridMultilevel"/>
    <w:tmpl w:val="04601CEC"/>
    <w:lvl w:ilvl="0" w:tplc="1B8E73FC">
      <w:start w:val="1"/>
      <w:numFmt w:val="bullet"/>
      <w:lvlText w:val="-"/>
      <w:lvlJc w:val="left"/>
      <w:pPr>
        <w:ind w:left="1080" w:hanging="360"/>
      </w:pPr>
      <w:rPr>
        <w:rFonts w:ascii="Times New Roman" w:eastAsia="Calibri" w:hAnsi="Times New Roman" w:cs="Times New Roman" w:hint="default"/>
        <w:b/>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9B615F5"/>
    <w:multiLevelType w:val="hybridMultilevel"/>
    <w:tmpl w:val="F6F01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7"/>
  </w:num>
  <w:num w:numId="6">
    <w:abstractNumId w:val="0"/>
  </w:num>
  <w:num w:numId="7">
    <w:abstractNumId w:val="4"/>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b Leck">
    <w15:presenceInfo w15:providerId="None" w15:userId="Bob Leck"/>
  </w15:person>
  <w15:person w15:author="Mahan, James L Jr CIV USN COMNAVWARSYSCOM (USA)">
    <w15:presenceInfo w15:providerId="AD" w15:userId="S-1-5-21-283434708-1855628083-519896044-219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CF4"/>
    <w:rsid w:val="00014FD2"/>
    <w:rsid w:val="0002219D"/>
    <w:rsid w:val="000444EE"/>
    <w:rsid w:val="000869A1"/>
    <w:rsid w:val="000C4A70"/>
    <w:rsid w:val="000E584C"/>
    <w:rsid w:val="001268C7"/>
    <w:rsid w:val="001512A5"/>
    <w:rsid w:val="00183E4C"/>
    <w:rsid w:val="00196310"/>
    <w:rsid w:val="001C6B08"/>
    <w:rsid w:val="001F2C97"/>
    <w:rsid w:val="00255390"/>
    <w:rsid w:val="0028229B"/>
    <w:rsid w:val="002848C2"/>
    <w:rsid w:val="00294E8F"/>
    <w:rsid w:val="002B5766"/>
    <w:rsid w:val="002D76C4"/>
    <w:rsid w:val="002D78B6"/>
    <w:rsid w:val="0031594A"/>
    <w:rsid w:val="003244F7"/>
    <w:rsid w:val="0033462F"/>
    <w:rsid w:val="00334C48"/>
    <w:rsid w:val="00336556"/>
    <w:rsid w:val="00341F5B"/>
    <w:rsid w:val="0034557A"/>
    <w:rsid w:val="003848C1"/>
    <w:rsid w:val="003D6305"/>
    <w:rsid w:val="00406F37"/>
    <w:rsid w:val="00444F6B"/>
    <w:rsid w:val="004B71BE"/>
    <w:rsid w:val="00550DFA"/>
    <w:rsid w:val="0058429C"/>
    <w:rsid w:val="005D0A67"/>
    <w:rsid w:val="005F46F1"/>
    <w:rsid w:val="00607D68"/>
    <w:rsid w:val="006C572C"/>
    <w:rsid w:val="006E4185"/>
    <w:rsid w:val="0070170A"/>
    <w:rsid w:val="00706650"/>
    <w:rsid w:val="0070799B"/>
    <w:rsid w:val="00742355"/>
    <w:rsid w:val="007717EA"/>
    <w:rsid w:val="00776204"/>
    <w:rsid w:val="00783B9C"/>
    <w:rsid w:val="00796058"/>
    <w:rsid w:val="007A6428"/>
    <w:rsid w:val="007A6BC8"/>
    <w:rsid w:val="007D029F"/>
    <w:rsid w:val="007D0690"/>
    <w:rsid w:val="007E4789"/>
    <w:rsid w:val="007E6461"/>
    <w:rsid w:val="007F4DEE"/>
    <w:rsid w:val="00801CF4"/>
    <w:rsid w:val="00806FED"/>
    <w:rsid w:val="00827978"/>
    <w:rsid w:val="0083412B"/>
    <w:rsid w:val="00843A4F"/>
    <w:rsid w:val="0084401D"/>
    <w:rsid w:val="00892D7C"/>
    <w:rsid w:val="008A1DBA"/>
    <w:rsid w:val="008C4225"/>
    <w:rsid w:val="008C7A2F"/>
    <w:rsid w:val="008F2356"/>
    <w:rsid w:val="00907B8B"/>
    <w:rsid w:val="009116F6"/>
    <w:rsid w:val="009422FD"/>
    <w:rsid w:val="00986233"/>
    <w:rsid w:val="00990B21"/>
    <w:rsid w:val="009A2357"/>
    <w:rsid w:val="009E45D0"/>
    <w:rsid w:val="00A24D9E"/>
    <w:rsid w:val="00A32F23"/>
    <w:rsid w:val="00A6617B"/>
    <w:rsid w:val="00A766FA"/>
    <w:rsid w:val="00A970B2"/>
    <w:rsid w:val="00AA7545"/>
    <w:rsid w:val="00AB0DC8"/>
    <w:rsid w:val="00B245C2"/>
    <w:rsid w:val="00B33D80"/>
    <w:rsid w:val="00B41F73"/>
    <w:rsid w:val="00B44E24"/>
    <w:rsid w:val="00B508D0"/>
    <w:rsid w:val="00B55AE7"/>
    <w:rsid w:val="00B62308"/>
    <w:rsid w:val="00B624FE"/>
    <w:rsid w:val="00B8329C"/>
    <w:rsid w:val="00BB7B0B"/>
    <w:rsid w:val="00BD1F7C"/>
    <w:rsid w:val="00BE2A32"/>
    <w:rsid w:val="00C17416"/>
    <w:rsid w:val="00C3339F"/>
    <w:rsid w:val="00C42E0B"/>
    <w:rsid w:val="00C50021"/>
    <w:rsid w:val="00C57B16"/>
    <w:rsid w:val="00C93510"/>
    <w:rsid w:val="00C96C55"/>
    <w:rsid w:val="00CA69A6"/>
    <w:rsid w:val="00CE4D9D"/>
    <w:rsid w:val="00CF2F9A"/>
    <w:rsid w:val="00D03FA7"/>
    <w:rsid w:val="00D20849"/>
    <w:rsid w:val="00D476C0"/>
    <w:rsid w:val="00D63EF5"/>
    <w:rsid w:val="00D7426C"/>
    <w:rsid w:val="00DA328B"/>
    <w:rsid w:val="00DB1CE5"/>
    <w:rsid w:val="00DB579A"/>
    <w:rsid w:val="00DD62F0"/>
    <w:rsid w:val="00DF1D86"/>
    <w:rsid w:val="00DF4176"/>
    <w:rsid w:val="00E16268"/>
    <w:rsid w:val="00E64130"/>
    <w:rsid w:val="00E70AA5"/>
    <w:rsid w:val="00E82B7D"/>
    <w:rsid w:val="00E86721"/>
    <w:rsid w:val="00E9426E"/>
    <w:rsid w:val="00EA7B6F"/>
    <w:rsid w:val="00EC3D7A"/>
    <w:rsid w:val="00EE263B"/>
    <w:rsid w:val="00EF6B70"/>
    <w:rsid w:val="00F11BA4"/>
    <w:rsid w:val="00F16BE0"/>
    <w:rsid w:val="00F30938"/>
    <w:rsid w:val="00F349A2"/>
    <w:rsid w:val="00F4067E"/>
    <w:rsid w:val="00F46C09"/>
    <w:rsid w:val="00FB319A"/>
    <w:rsid w:val="00FF7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418D10"/>
  <w15:chartTrackingRefBased/>
  <w15:docId w15:val="{895D88C1-EA45-413F-A618-27A3EC099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76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en-GB"/>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link w:val="Heading2Char"/>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semiHidden/>
    <w:rPr>
      <w:position w:val="6"/>
      <w:sz w:val="18"/>
    </w:rPr>
  </w:style>
  <w:style w:type="paragraph" w:styleId="FootnoteText">
    <w:name w:val="footnote text"/>
    <w:basedOn w:val="Normal"/>
    <w:link w:val="FootnoteTextChar"/>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uiPriority w:val="39"/>
    <w:qFormat/>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aliases w:val="CEO_Hyperlink"/>
    <w:rsid w:val="00801CF4"/>
    <w:rPr>
      <w:color w:val="0000FF"/>
      <w:u w:val="single"/>
    </w:rPr>
  </w:style>
  <w:style w:type="character" w:styleId="CommentReference">
    <w:name w:val="annotation reference"/>
    <w:rsid w:val="008C4225"/>
    <w:rPr>
      <w:sz w:val="16"/>
      <w:szCs w:val="16"/>
    </w:rPr>
  </w:style>
  <w:style w:type="paragraph" w:styleId="CommentText">
    <w:name w:val="annotation text"/>
    <w:basedOn w:val="Normal"/>
    <w:link w:val="CommentTextChar"/>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84401D"/>
    <w:rPr>
      <w:sz w:val="24"/>
      <w:lang w:val="en-GB"/>
    </w:rPr>
  </w:style>
  <w:style w:type="paragraph" w:styleId="PlainText">
    <w:name w:val="Plain Text"/>
    <w:basedOn w:val="Normal"/>
    <w:link w:val="PlainTextChar"/>
    <w:uiPriority w:val="99"/>
    <w:unhideWhenUsed/>
    <w:rsid w:val="0084401D"/>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en-US"/>
    </w:rPr>
  </w:style>
  <w:style w:type="character" w:customStyle="1" w:styleId="PlainTextChar">
    <w:name w:val="Plain Text Char"/>
    <w:link w:val="PlainText"/>
    <w:uiPriority w:val="99"/>
    <w:rsid w:val="0084401D"/>
    <w:rPr>
      <w:rFonts w:ascii="Calibri" w:eastAsia="Calibri" w:hAnsi="Calibri"/>
      <w:sz w:val="22"/>
      <w:szCs w:val="21"/>
    </w:rPr>
  </w:style>
  <w:style w:type="paragraph" w:customStyle="1" w:styleId="EditorsNote">
    <w:name w:val="EditorsNote"/>
    <w:basedOn w:val="Normal"/>
    <w:rsid w:val="00986233"/>
    <w:pPr>
      <w:tabs>
        <w:tab w:val="clear" w:pos="794"/>
        <w:tab w:val="clear" w:pos="1191"/>
        <w:tab w:val="clear" w:pos="1588"/>
        <w:tab w:val="clear" w:pos="1985"/>
        <w:tab w:val="left" w:pos="1134"/>
        <w:tab w:val="left" w:pos="1871"/>
        <w:tab w:val="left" w:pos="2268"/>
      </w:tabs>
      <w:spacing w:before="240" w:after="240"/>
      <w:jc w:val="left"/>
    </w:pPr>
    <w:rPr>
      <w:i/>
      <w:iCs/>
    </w:rPr>
  </w:style>
  <w:style w:type="character" w:customStyle="1" w:styleId="NormalaftertitleChar">
    <w:name w:val="Normal_after_title Char"/>
    <w:link w:val="Normalaftertitle"/>
    <w:locked/>
    <w:rsid w:val="00F30938"/>
    <w:rPr>
      <w:sz w:val="24"/>
      <w:lang w:val="en-GB"/>
    </w:rPr>
  </w:style>
  <w:style w:type="character" w:customStyle="1" w:styleId="CallChar">
    <w:name w:val="Call Char"/>
    <w:link w:val="Call"/>
    <w:locked/>
    <w:rsid w:val="00F30938"/>
    <w:rPr>
      <w:i/>
      <w:sz w:val="24"/>
      <w:lang w:val="en-GB"/>
    </w:rPr>
  </w:style>
  <w:style w:type="paragraph" w:styleId="ListParagraph">
    <w:name w:val="List Paragraph"/>
    <w:basedOn w:val="Normal"/>
    <w:uiPriority w:val="99"/>
    <w:qFormat/>
    <w:rsid w:val="00F30938"/>
    <w:pPr>
      <w:ind w:left="720"/>
      <w:contextualSpacing/>
      <w:jc w:val="left"/>
    </w:pPr>
  </w:style>
  <w:style w:type="character" w:customStyle="1" w:styleId="Heading2Char">
    <w:name w:val="Heading 2 Char"/>
    <w:link w:val="Heading2"/>
    <w:rsid w:val="002B5766"/>
    <w:rPr>
      <w:b/>
      <w:sz w:val="24"/>
      <w:lang w:val="en-GB"/>
    </w:rPr>
  </w:style>
  <w:style w:type="character" w:customStyle="1" w:styleId="CommentTextChar">
    <w:name w:val="Comment Text Char"/>
    <w:link w:val="CommentText"/>
    <w:rsid w:val="002B5766"/>
    <w:rPr>
      <w:lang w:val="en-GB"/>
    </w:rPr>
  </w:style>
  <w:style w:type="character" w:customStyle="1" w:styleId="FootnoteTextChar">
    <w:name w:val="Footnote Text Char"/>
    <w:link w:val="FootnoteText"/>
    <w:semiHidden/>
    <w:rsid w:val="00F349A2"/>
    <w:rPr>
      <w:sz w:val="22"/>
      <w:lang w:val="en-GB"/>
    </w:rPr>
  </w:style>
  <w:style w:type="character" w:customStyle="1" w:styleId="TableheadChar">
    <w:name w:val="Table_head Char"/>
    <w:link w:val="Tablehead"/>
    <w:locked/>
    <w:rsid w:val="00F349A2"/>
    <w:rPr>
      <w:b/>
      <w:sz w:val="22"/>
      <w:lang w:val="en-GB"/>
    </w:rPr>
  </w:style>
  <w:style w:type="paragraph" w:customStyle="1" w:styleId="TabletitleBR">
    <w:name w:val="Table_title_BR"/>
    <w:basedOn w:val="Normal"/>
    <w:next w:val="Normal"/>
    <w:rsid w:val="00E9426E"/>
    <w:pPr>
      <w:keepNext/>
      <w:keepLines/>
      <w:spacing w:before="0" w:after="120"/>
      <w:jc w:val="center"/>
    </w:pPr>
    <w:rPr>
      <w:b/>
    </w:rPr>
  </w:style>
  <w:style w:type="paragraph" w:styleId="BodyTextIndent">
    <w:name w:val="Body Text Indent"/>
    <w:basedOn w:val="Normal"/>
    <w:link w:val="BodyTextIndentChar"/>
    <w:rsid w:val="00E9426E"/>
    <w:pPr>
      <w:spacing w:after="120"/>
      <w:ind w:left="360"/>
      <w:jc w:val="left"/>
    </w:pPr>
    <w:rPr>
      <w:rFonts w:ascii="CG Times" w:hAnsi="CG Times"/>
    </w:rPr>
  </w:style>
  <w:style w:type="character" w:customStyle="1" w:styleId="BodyTextIndentChar">
    <w:name w:val="Body Text Indent Char"/>
    <w:basedOn w:val="DefaultParagraphFont"/>
    <w:link w:val="BodyTextIndent"/>
    <w:rsid w:val="00E9426E"/>
    <w:rPr>
      <w:rFonts w:ascii="CG Times" w:hAnsi="CG Times"/>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24766">
      <w:bodyDiv w:val="1"/>
      <w:marLeft w:val="0"/>
      <w:marRight w:val="0"/>
      <w:marTop w:val="0"/>
      <w:marBottom w:val="0"/>
      <w:divBdr>
        <w:top w:val="none" w:sz="0" w:space="0" w:color="auto"/>
        <w:left w:val="none" w:sz="0" w:space="0" w:color="auto"/>
        <w:bottom w:val="none" w:sz="0" w:space="0" w:color="auto"/>
        <w:right w:val="none" w:sz="0" w:space="0" w:color="auto"/>
      </w:divBdr>
    </w:div>
    <w:div w:id="872423783">
      <w:bodyDiv w:val="1"/>
      <w:marLeft w:val="0"/>
      <w:marRight w:val="0"/>
      <w:marTop w:val="0"/>
      <w:marBottom w:val="0"/>
      <w:divBdr>
        <w:top w:val="none" w:sz="0" w:space="0" w:color="auto"/>
        <w:left w:val="none" w:sz="0" w:space="0" w:color="auto"/>
        <w:bottom w:val="none" w:sz="0" w:space="0" w:color="auto"/>
        <w:right w:val="none" w:sz="0" w:space="0" w:color="auto"/>
      </w:divBdr>
    </w:div>
    <w:div w:id="940336499">
      <w:bodyDiv w:val="1"/>
      <w:marLeft w:val="0"/>
      <w:marRight w:val="0"/>
      <w:marTop w:val="0"/>
      <w:marBottom w:val="0"/>
      <w:divBdr>
        <w:top w:val="none" w:sz="0" w:space="0" w:color="auto"/>
        <w:left w:val="none" w:sz="0" w:space="0" w:color="auto"/>
        <w:bottom w:val="none" w:sz="0" w:space="0" w:color="auto"/>
        <w:right w:val="none" w:sz="0" w:space="0" w:color="auto"/>
      </w:divBdr>
    </w:div>
    <w:div w:id="1690909998">
      <w:bodyDiv w:val="1"/>
      <w:marLeft w:val="0"/>
      <w:marRight w:val="0"/>
      <w:marTop w:val="0"/>
      <w:marBottom w:val="0"/>
      <w:divBdr>
        <w:top w:val="none" w:sz="0" w:space="0" w:color="auto"/>
        <w:left w:val="none" w:sz="0" w:space="0" w:color="auto"/>
        <w:bottom w:val="none" w:sz="0" w:space="0" w:color="auto"/>
        <w:right w:val="none" w:sz="0" w:space="0" w:color="auto"/>
      </w:divBdr>
      <w:divsChild>
        <w:div w:id="1343120108">
          <w:marLeft w:val="0"/>
          <w:marRight w:val="0"/>
          <w:marTop w:val="0"/>
          <w:marBottom w:val="0"/>
          <w:divBdr>
            <w:top w:val="none" w:sz="0" w:space="0" w:color="auto"/>
            <w:left w:val="none" w:sz="0" w:space="0" w:color="auto"/>
            <w:bottom w:val="none" w:sz="0" w:space="0" w:color="auto"/>
            <w:right w:val="none" w:sz="0" w:space="0" w:color="auto"/>
          </w:divBdr>
          <w:divsChild>
            <w:div w:id="1009216441">
              <w:marLeft w:val="0"/>
              <w:marRight w:val="0"/>
              <w:marTop w:val="0"/>
              <w:marBottom w:val="0"/>
              <w:divBdr>
                <w:top w:val="none" w:sz="0" w:space="0" w:color="auto"/>
                <w:left w:val="none" w:sz="0" w:space="0" w:color="auto"/>
                <w:bottom w:val="none" w:sz="0" w:space="0" w:color="auto"/>
                <w:right w:val="none" w:sz="0" w:space="0" w:color="auto"/>
              </w:divBdr>
              <w:divsChild>
                <w:div w:id="670569041">
                  <w:marLeft w:val="0"/>
                  <w:marRight w:val="0"/>
                  <w:marTop w:val="0"/>
                  <w:marBottom w:val="0"/>
                  <w:divBdr>
                    <w:top w:val="none" w:sz="0" w:space="0" w:color="auto"/>
                    <w:left w:val="none" w:sz="0" w:space="0" w:color="auto"/>
                    <w:bottom w:val="none" w:sz="0" w:space="0" w:color="auto"/>
                    <w:right w:val="none" w:sz="0" w:space="0" w:color="auto"/>
                  </w:divBdr>
                  <w:divsChild>
                    <w:div w:id="34234602">
                      <w:marLeft w:val="0"/>
                      <w:marRight w:val="0"/>
                      <w:marTop w:val="0"/>
                      <w:marBottom w:val="0"/>
                      <w:divBdr>
                        <w:top w:val="none" w:sz="0" w:space="0" w:color="auto"/>
                        <w:left w:val="none" w:sz="0" w:space="0" w:color="auto"/>
                        <w:bottom w:val="none" w:sz="0" w:space="0" w:color="auto"/>
                        <w:right w:val="none" w:sz="0" w:space="0" w:color="auto"/>
                      </w:divBdr>
                      <w:divsChild>
                        <w:div w:id="875048640">
                          <w:marLeft w:val="0"/>
                          <w:marRight w:val="0"/>
                          <w:marTop w:val="0"/>
                          <w:marBottom w:val="0"/>
                          <w:divBdr>
                            <w:top w:val="none" w:sz="0" w:space="0" w:color="auto"/>
                            <w:left w:val="none" w:sz="0" w:space="0" w:color="auto"/>
                            <w:bottom w:val="none" w:sz="0" w:space="0" w:color="auto"/>
                            <w:right w:val="none" w:sz="0" w:space="0" w:color="auto"/>
                          </w:divBdr>
                          <w:divsChild>
                            <w:div w:id="1511721032">
                              <w:marLeft w:val="0"/>
                              <w:marRight w:val="0"/>
                              <w:marTop w:val="0"/>
                              <w:marBottom w:val="0"/>
                              <w:divBdr>
                                <w:top w:val="none" w:sz="0" w:space="0" w:color="auto"/>
                                <w:left w:val="none" w:sz="0" w:space="0" w:color="auto"/>
                                <w:bottom w:val="none" w:sz="0" w:space="0" w:color="auto"/>
                                <w:right w:val="none" w:sz="0" w:space="0" w:color="auto"/>
                              </w:divBdr>
                              <w:divsChild>
                                <w:div w:id="2031299539">
                                  <w:marLeft w:val="0"/>
                                  <w:marRight w:val="0"/>
                                  <w:marTop w:val="0"/>
                                  <w:marBottom w:val="0"/>
                                  <w:divBdr>
                                    <w:top w:val="none" w:sz="0" w:space="0" w:color="auto"/>
                                    <w:left w:val="none" w:sz="0" w:space="0" w:color="auto"/>
                                    <w:bottom w:val="none" w:sz="0" w:space="0" w:color="auto"/>
                                    <w:right w:val="none" w:sz="0" w:space="0" w:color="auto"/>
                                  </w:divBdr>
                                  <w:divsChild>
                                    <w:div w:id="1167096327">
                                      <w:marLeft w:val="0"/>
                                      <w:marRight w:val="0"/>
                                      <w:marTop w:val="0"/>
                                      <w:marBottom w:val="0"/>
                                      <w:divBdr>
                                        <w:top w:val="none" w:sz="0" w:space="0" w:color="auto"/>
                                        <w:left w:val="none" w:sz="0" w:space="0" w:color="auto"/>
                                        <w:bottom w:val="none" w:sz="0" w:space="0" w:color="auto"/>
                                        <w:right w:val="none" w:sz="0" w:space="0" w:color="auto"/>
                                      </w:divBdr>
                                      <w:divsChild>
                                        <w:div w:id="633297061">
                                          <w:marLeft w:val="0"/>
                                          <w:marRight w:val="0"/>
                                          <w:marTop w:val="0"/>
                                          <w:marBottom w:val="0"/>
                                          <w:divBdr>
                                            <w:top w:val="none" w:sz="0" w:space="0" w:color="auto"/>
                                            <w:left w:val="none" w:sz="0" w:space="0" w:color="auto"/>
                                            <w:bottom w:val="none" w:sz="0" w:space="0" w:color="auto"/>
                                            <w:right w:val="none" w:sz="0" w:space="0" w:color="auto"/>
                                          </w:divBdr>
                                          <w:divsChild>
                                            <w:div w:id="757674328">
                                              <w:marLeft w:val="0"/>
                                              <w:marRight w:val="0"/>
                                              <w:marTop w:val="0"/>
                                              <w:marBottom w:val="0"/>
                                              <w:divBdr>
                                                <w:top w:val="none" w:sz="0" w:space="0" w:color="auto"/>
                                                <w:left w:val="none" w:sz="0" w:space="0" w:color="auto"/>
                                                <w:bottom w:val="none" w:sz="0" w:space="0" w:color="auto"/>
                                                <w:right w:val="none" w:sz="0" w:space="0" w:color="auto"/>
                                              </w:divBdr>
                                              <w:divsChild>
                                                <w:div w:id="987251554">
                                                  <w:marLeft w:val="0"/>
                                                  <w:marRight w:val="0"/>
                                                  <w:marTop w:val="0"/>
                                                  <w:marBottom w:val="0"/>
                                                  <w:divBdr>
                                                    <w:top w:val="single" w:sz="6" w:space="0" w:color="3C4043"/>
                                                    <w:left w:val="none" w:sz="0" w:space="0" w:color="auto"/>
                                                    <w:bottom w:val="none" w:sz="0" w:space="0" w:color="auto"/>
                                                    <w:right w:val="none" w:sz="0" w:space="0" w:color="auto"/>
                                                  </w:divBdr>
                                                  <w:divsChild>
                                                    <w:div w:id="2076774071">
                                                      <w:marLeft w:val="0"/>
                                                      <w:marRight w:val="0"/>
                                                      <w:marTop w:val="0"/>
                                                      <w:marBottom w:val="0"/>
                                                      <w:divBdr>
                                                        <w:top w:val="none" w:sz="0" w:space="0" w:color="auto"/>
                                                        <w:left w:val="none" w:sz="0" w:space="0" w:color="auto"/>
                                                        <w:bottom w:val="none" w:sz="0" w:space="0" w:color="auto"/>
                                                        <w:right w:val="none" w:sz="0" w:space="0" w:color="auto"/>
                                                      </w:divBdr>
                                                      <w:divsChild>
                                                        <w:div w:id="1660882758">
                                                          <w:marLeft w:val="0"/>
                                                          <w:marRight w:val="0"/>
                                                          <w:marTop w:val="0"/>
                                                          <w:marBottom w:val="0"/>
                                                          <w:divBdr>
                                                            <w:top w:val="none" w:sz="0" w:space="0" w:color="auto"/>
                                                            <w:left w:val="none" w:sz="0" w:space="0" w:color="auto"/>
                                                            <w:bottom w:val="none" w:sz="0" w:space="0" w:color="auto"/>
                                                            <w:right w:val="none" w:sz="0" w:space="0" w:color="auto"/>
                                                          </w:divBdr>
                                                          <w:divsChild>
                                                            <w:div w:id="849568831">
                                                              <w:marLeft w:val="0"/>
                                                              <w:marRight w:val="0"/>
                                                              <w:marTop w:val="0"/>
                                                              <w:marBottom w:val="60"/>
                                                              <w:divBdr>
                                                                <w:top w:val="none" w:sz="0" w:space="0" w:color="auto"/>
                                                                <w:left w:val="none" w:sz="0" w:space="0" w:color="auto"/>
                                                                <w:bottom w:val="none" w:sz="0" w:space="0" w:color="auto"/>
                                                                <w:right w:val="none" w:sz="0" w:space="0" w:color="auto"/>
                                                              </w:divBdr>
                                                            </w:div>
                                                          </w:divsChild>
                                                        </w:div>
                                                        <w:div w:id="1081755863">
                                                          <w:marLeft w:val="0"/>
                                                          <w:marRight w:val="0"/>
                                                          <w:marTop w:val="0"/>
                                                          <w:marBottom w:val="0"/>
                                                          <w:divBdr>
                                                            <w:top w:val="none" w:sz="0" w:space="0" w:color="auto"/>
                                                            <w:left w:val="none" w:sz="0" w:space="0" w:color="auto"/>
                                                            <w:bottom w:val="none" w:sz="0" w:space="0" w:color="auto"/>
                                                            <w:right w:val="none" w:sz="0" w:space="0" w:color="auto"/>
                                                          </w:divBdr>
                                                        </w:div>
                                                      </w:divsChild>
                                                    </w:div>
                                                    <w:div w:id="1989436987">
                                                      <w:marLeft w:val="0"/>
                                                      <w:marRight w:val="0"/>
                                                      <w:marTop w:val="0"/>
                                                      <w:marBottom w:val="0"/>
                                                      <w:divBdr>
                                                        <w:top w:val="none" w:sz="0" w:space="0" w:color="auto"/>
                                                        <w:left w:val="none" w:sz="0" w:space="0" w:color="auto"/>
                                                        <w:bottom w:val="none" w:sz="0" w:space="0" w:color="auto"/>
                                                        <w:right w:val="none" w:sz="0" w:space="0" w:color="auto"/>
                                                      </w:divBdr>
                                                      <w:divsChild>
                                                        <w:div w:id="551771936">
                                                          <w:marLeft w:val="0"/>
                                                          <w:marRight w:val="0"/>
                                                          <w:marTop w:val="0"/>
                                                          <w:marBottom w:val="0"/>
                                                          <w:divBdr>
                                                            <w:top w:val="none" w:sz="0" w:space="0" w:color="auto"/>
                                                            <w:left w:val="none" w:sz="0" w:space="0" w:color="auto"/>
                                                            <w:bottom w:val="none" w:sz="0" w:space="0" w:color="auto"/>
                                                            <w:right w:val="none" w:sz="0" w:space="0" w:color="auto"/>
                                                          </w:divBdr>
                                                          <w:divsChild>
                                                            <w:div w:id="1934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55027">
                                                      <w:marLeft w:val="0"/>
                                                      <w:marRight w:val="0"/>
                                                      <w:marTop w:val="0"/>
                                                      <w:marBottom w:val="0"/>
                                                      <w:divBdr>
                                                        <w:top w:val="none" w:sz="0" w:space="0" w:color="auto"/>
                                                        <w:left w:val="none" w:sz="0" w:space="0" w:color="auto"/>
                                                        <w:bottom w:val="none" w:sz="0" w:space="0" w:color="auto"/>
                                                        <w:right w:val="none" w:sz="0" w:space="0" w:color="auto"/>
                                                      </w:divBdr>
                                                      <w:divsChild>
                                                        <w:div w:id="1476527450">
                                                          <w:marLeft w:val="0"/>
                                                          <w:marRight w:val="0"/>
                                                          <w:marTop w:val="0"/>
                                                          <w:marBottom w:val="0"/>
                                                          <w:divBdr>
                                                            <w:top w:val="none" w:sz="0" w:space="0" w:color="auto"/>
                                                            <w:left w:val="none" w:sz="0" w:space="0" w:color="auto"/>
                                                            <w:bottom w:val="none" w:sz="0" w:space="0" w:color="auto"/>
                                                            <w:right w:val="none" w:sz="0" w:space="0" w:color="auto"/>
                                                          </w:divBdr>
                                                          <w:divsChild>
                                                            <w:div w:id="96028082">
                                                              <w:marLeft w:val="0"/>
                                                              <w:marRight w:val="0"/>
                                                              <w:marTop w:val="0"/>
                                                              <w:marBottom w:val="0"/>
                                                              <w:divBdr>
                                                                <w:top w:val="none" w:sz="0" w:space="0" w:color="auto"/>
                                                                <w:left w:val="none" w:sz="0" w:space="0" w:color="auto"/>
                                                                <w:bottom w:val="none" w:sz="0" w:space="0" w:color="auto"/>
                                                                <w:right w:val="none" w:sz="0" w:space="0" w:color="auto"/>
                                                              </w:divBdr>
                                                              <w:divsChild>
                                                                <w:div w:id="1288783135">
                                                                  <w:marLeft w:val="0"/>
                                                                  <w:marRight w:val="0"/>
                                                                  <w:marTop w:val="0"/>
                                                                  <w:marBottom w:val="0"/>
                                                                  <w:divBdr>
                                                                    <w:top w:val="none" w:sz="0" w:space="0" w:color="auto"/>
                                                                    <w:left w:val="none" w:sz="0" w:space="0" w:color="auto"/>
                                                                    <w:bottom w:val="none" w:sz="0" w:space="0" w:color="auto"/>
                                                                    <w:right w:val="none" w:sz="0" w:space="0" w:color="auto"/>
                                                                  </w:divBdr>
                                                                  <w:divsChild>
                                                                    <w:div w:id="199437960">
                                                                      <w:marLeft w:val="0"/>
                                                                      <w:marRight w:val="0"/>
                                                                      <w:marTop w:val="0"/>
                                                                      <w:marBottom w:val="0"/>
                                                                      <w:divBdr>
                                                                        <w:top w:val="none" w:sz="0" w:space="0" w:color="auto"/>
                                                                        <w:left w:val="none" w:sz="0" w:space="0" w:color="auto"/>
                                                                        <w:bottom w:val="none" w:sz="0" w:space="0" w:color="auto"/>
                                                                        <w:right w:val="none" w:sz="0" w:space="0" w:color="auto"/>
                                                                      </w:divBdr>
                                                                    </w:div>
                                                                    <w:div w:id="1044644337">
                                                                      <w:marLeft w:val="0"/>
                                                                      <w:marRight w:val="0"/>
                                                                      <w:marTop w:val="100"/>
                                                                      <w:marBottom w:val="100"/>
                                                                      <w:divBdr>
                                                                        <w:top w:val="none" w:sz="0" w:space="0" w:color="auto"/>
                                                                        <w:left w:val="none" w:sz="0" w:space="0" w:color="auto"/>
                                                                        <w:bottom w:val="none" w:sz="0" w:space="0" w:color="auto"/>
                                                                        <w:right w:val="none" w:sz="0" w:space="0" w:color="auto"/>
                                                                      </w:divBdr>
                                                                      <w:divsChild>
                                                                        <w:div w:id="1121270371">
                                                                          <w:marLeft w:val="0"/>
                                                                          <w:marRight w:val="120"/>
                                                                          <w:marTop w:val="0"/>
                                                                          <w:marBottom w:val="0"/>
                                                                          <w:divBdr>
                                                                            <w:top w:val="none" w:sz="0" w:space="0" w:color="auto"/>
                                                                            <w:left w:val="none" w:sz="0" w:space="0" w:color="auto"/>
                                                                            <w:bottom w:val="none" w:sz="0" w:space="0" w:color="auto"/>
                                                                            <w:right w:val="none" w:sz="0" w:space="0" w:color="auto"/>
                                                                          </w:divBdr>
                                                                          <w:divsChild>
                                                                            <w:div w:id="1087195290">
                                                                              <w:marLeft w:val="0"/>
                                                                              <w:marRight w:val="0"/>
                                                                              <w:marTop w:val="0"/>
                                                                              <w:marBottom w:val="120"/>
                                                                              <w:divBdr>
                                                                                <w:top w:val="none" w:sz="0" w:space="0" w:color="auto"/>
                                                                                <w:left w:val="none" w:sz="0" w:space="0" w:color="auto"/>
                                                                                <w:bottom w:val="none" w:sz="0" w:space="0" w:color="auto"/>
                                                                                <w:right w:val="none" w:sz="0" w:space="0" w:color="auto"/>
                                                                              </w:divBdr>
                                                                              <w:divsChild>
                                                                                <w:div w:id="661129244">
                                                                                  <w:marLeft w:val="0"/>
                                                                                  <w:marRight w:val="0"/>
                                                                                  <w:marTop w:val="0"/>
                                                                                  <w:marBottom w:val="0"/>
                                                                                  <w:divBdr>
                                                                                    <w:top w:val="none" w:sz="0" w:space="0" w:color="auto"/>
                                                                                    <w:left w:val="none" w:sz="0" w:space="0" w:color="auto"/>
                                                                                    <w:bottom w:val="none" w:sz="0" w:space="0" w:color="auto"/>
                                                                                    <w:right w:val="none" w:sz="0" w:space="0" w:color="auto"/>
                                                                                  </w:divBdr>
                                                                                </w:div>
                                                                                <w:div w:id="1325276137">
                                                                                  <w:marLeft w:val="0"/>
                                                                                  <w:marRight w:val="0"/>
                                                                                  <w:marTop w:val="0"/>
                                                                                  <w:marBottom w:val="0"/>
                                                                                  <w:divBdr>
                                                                                    <w:top w:val="none" w:sz="0" w:space="0" w:color="auto"/>
                                                                                    <w:left w:val="none" w:sz="0" w:space="0" w:color="auto"/>
                                                                                    <w:bottom w:val="none" w:sz="0" w:space="0" w:color="auto"/>
                                                                                    <w:right w:val="none" w:sz="0" w:space="0" w:color="auto"/>
                                                                                  </w:divBdr>
                                                                                </w:div>
                                                                              </w:divsChild>
                                                                            </w:div>
                                                                            <w:div w:id="1520660523">
                                                                              <w:marLeft w:val="0"/>
                                                                              <w:marRight w:val="0"/>
                                                                              <w:marTop w:val="0"/>
                                                                              <w:marBottom w:val="120"/>
                                                                              <w:divBdr>
                                                                                <w:top w:val="none" w:sz="0" w:space="0" w:color="auto"/>
                                                                                <w:left w:val="none" w:sz="0" w:space="0" w:color="auto"/>
                                                                                <w:bottom w:val="none" w:sz="0" w:space="0" w:color="auto"/>
                                                                                <w:right w:val="none" w:sz="0" w:space="0" w:color="auto"/>
                                                                              </w:divBdr>
                                                                              <w:divsChild>
                                                                                <w:div w:id="1680884925">
                                                                                  <w:marLeft w:val="0"/>
                                                                                  <w:marRight w:val="0"/>
                                                                                  <w:marTop w:val="0"/>
                                                                                  <w:marBottom w:val="0"/>
                                                                                  <w:divBdr>
                                                                                    <w:top w:val="none" w:sz="0" w:space="0" w:color="auto"/>
                                                                                    <w:left w:val="none" w:sz="0" w:space="0" w:color="auto"/>
                                                                                    <w:bottom w:val="none" w:sz="0" w:space="0" w:color="auto"/>
                                                                                    <w:right w:val="none" w:sz="0" w:space="0" w:color="auto"/>
                                                                                  </w:divBdr>
                                                                                </w:div>
                                                                                <w:div w:id="845632293">
                                                                                  <w:marLeft w:val="0"/>
                                                                                  <w:marRight w:val="0"/>
                                                                                  <w:marTop w:val="0"/>
                                                                                  <w:marBottom w:val="0"/>
                                                                                  <w:divBdr>
                                                                                    <w:top w:val="none" w:sz="0" w:space="0" w:color="auto"/>
                                                                                    <w:left w:val="none" w:sz="0" w:space="0" w:color="auto"/>
                                                                                    <w:bottom w:val="none" w:sz="0" w:space="0" w:color="auto"/>
                                                                                    <w:right w:val="none" w:sz="0" w:space="0" w:color="auto"/>
                                                                                  </w:divBdr>
                                                                                </w:div>
                                                                              </w:divsChild>
                                                                            </w:div>
                                                                            <w:div w:id="1439179290">
                                                                              <w:marLeft w:val="0"/>
                                                                              <w:marRight w:val="0"/>
                                                                              <w:marTop w:val="0"/>
                                                                              <w:marBottom w:val="120"/>
                                                                              <w:divBdr>
                                                                                <w:top w:val="none" w:sz="0" w:space="0" w:color="auto"/>
                                                                                <w:left w:val="none" w:sz="0" w:space="0" w:color="auto"/>
                                                                                <w:bottom w:val="none" w:sz="0" w:space="0" w:color="auto"/>
                                                                                <w:right w:val="none" w:sz="0" w:space="0" w:color="auto"/>
                                                                              </w:divBdr>
                                                                              <w:divsChild>
                                                                                <w:div w:id="994380050">
                                                                                  <w:marLeft w:val="0"/>
                                                                                  <w:marRight w:val="0"/>
                                                                                  <w:marTop w:val="0"/>
                                                                                  <w:marBottom w:val="0"/>
                                                                                  <w:divBdr>
                                                                                    <w:top w:val="none" w:sz="0" w:space="0" w:color="auto"/>
                                                                                    <w:left w:val="none" w:sz="0" w:space="0" w:color="auto"/>
                                                                                    <w:bottom w:val="none" w:sz="0" w:space="0" w:color="auto"/>
                                                                                    <w:right w:val="none" w:sz="0" w:space="0" w:color="auto"/>
                                                                                  </w:divBdr>
                                                                                </w:div>
                                                                                <w:div w:id="207160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632">
                                                                          <w:marLeft w:val="0"/>
                                                                          <w:marRight w:val="120"/>
                                                                          <w:marTop w:val="0"/>
                                                                          <w:marBottom w:val="0"/>
                                                                          <w:divBdr>
                                                                            <w:top w:val="none" w:sz="0" w:space="0" w:color="auto"/>
                                                                            <w:left w:val="none" w:sz="0" w:space="0" w:color="auto"/>
                                                                            <w:bottom w:val="none" w:sz="0" w:space="0" w:color="auto"/>
                                                                            <w:right w:val="none" w:sz="0" w:space="0" w:color="auto"/>
                                                                          </w:divBdr>
                                                                          <w:divsChild>
                                                                            <w:div w:id="1015229371">
                                                                              <w:marLeft w:val="0"/>
                                                                              <w:marRight w:val="0"/>
                                                                              <w:marTop w:val="0"/>
                                                                              <w:marBottom w:val="120"/>
                                                                              <w:divBdr>
                                                                                <w:top w:val="none" w:sz="0" w:space="0" w:color="auto"/>
                                                                                <w:left w:val="none" w:sz="0" w:space="0" w:color="auto"/>
                                                                                <w:bottom w:val="none" w:sz="0" w:space="0" w:color="auto"/>
                                                                                <w:right w:val="none" w:sz="0" w:space="0" w:color="auto"/>
                                                                              </w:divBdr>
                                                                              <w:divsChild>
                                                                                <w:div w:id="2091809463">
                                                                                  <w:marLeft w:val="0"/>
                                                                                  <w:marRight w:val="0"/>
                                                                                  <w:marTop w:val="0"/>
                                                                                  <w:marBottom w:val="0"/>
                                                                                  <w:divBdr>
                                                                                    <w:top w:val="none" w:sz="0" w:space="0" w:color="auto"/>
                                                                                    <w:left w:val="none" w:sz="0" w:space="0" w:color="auto"/>
                                                                                    <w:bottom w:val="none" w:sz="0" w:space="0" w:color="auto"/>
                                                                                    <w:right w:val="none" w:sz="0" w:space="0" w:color="auto"/>
                                                                                  </w:divBdr>
                                                                                </w:div>
                                                                                <w:div w:id="2138450535">
                                                                                  <w:marLeft w:val="0"/>
                                                                                  <w:marRight w:val="0"/>
                                                                                  <w:marTop w:val="0"/>
                                                                                  <w:marBottom w:val="0"/>
                                                                                  <w:divBdr>
                                                                                    <w:top w:val="none" w:sz="0" w:space="0" w:color="auto"/>
                                                                                    <w:left w:val="none" w:sz="0" w:space="0" w:color="auto"/>
                                                                                    <w:bottom w:val="none" w:sz="0" w:space="0" w:color="auto"/>
                                                                                    <w:right w:val="none" w:sz="0" w:space="0" w:color="auto"/>
                                                                                  </w:divBdr>
                                                                                </w:div>
                                                                              </w:divsChild>
                                                                            </w:div>
                                                                            <w:div w:id="841429857">
                                                                              <w:marLeft w:val="0"/>
                                                                              <w:marRight w:val="0"/>
                                                                              <w:marTop w:val="0"/>
                                                                              <w:marBottom w:val="120"/>
                                                                              <w:divBdr>
                                                                                <w:top w:val="none" w:sz="0" w:space="0" w:color="auto"/>
                                                                                <w:left w:val="none" w:sz="0" w:space="0" w:color="auto"/>
                                                                                <w:bottom w:val="none" w:sz="0" w:space="0" w:color="auto"/>
                                                                                <w:right w:val="none" w:sz="0" w:space="0" w:color="auto"/>
                                                                              </w:divBdr>
                                                                              <w:divsChild>
                                                                                <w:div w:id="1057359702">
                                                                                  <w:marLeft w:val="0"/>
                                                                                  <w:marRight w:val="0"/>
                                                                                  <w:marTop w:val="0"/>
                                                                                  <w:marBottom w:val="0"/>
                                                                                  <w:divBdr>
                                                                                    <w:top w:val="none" w:sz="0" w:space="0" w:color="auto"/>
                                                                                    <w:left w:val="none" w:sz="0" w:space="0" w:color="auto"/>
                                                                                    <w:bottom w:val="none" w:sz="0" w:space="0" w:color="auto"/>
                                                                                    <w:right w:val="none" w:sz="0" w:space="0" w:color="auto"/>
                                                                                  </w:divBdr>
                                                                                </w:div>
                                                                                <w:div w:id="1722172592">
                                                                                  <w:marLeft w:val="0"/>
                                                                                  <w:marRight w:val="0"/>
                                                                                  <w:marTop w:val="0"/>
                                                                                  <w:marBottom w:val="0"/>
                                                                                  <w:divBdr>
                                                                                    <w:top w:val="none" w:sz="0" w:space="0" w:color="auto"/>
                                                                                    <w:left w:val="none" w:sz="0" w:space="0" w:color="auto"/>
                                                                                    <w:bottom w:val="none" w:sz="0" w:space="0" w:color="auto"/>
                                                                                    <w:right w:val="none" w:sz="0" w:space="0" w:color="auto"/>
                                                                                  </w:divBdr>
                                                                                </w:div>
                                                                              </w:divsChild>
                                                                            </w:div>
                                                                            <w:div w:id="241912956">
                                                                              <w:marLeft w:val="0"/>
                                                                              <w:marRight w:val="0"/>
                                                                              <w:marTop w:val="0"/>
                                                                              <w:marBottom w:val="120"/>
                                                                              <w:divBdr>
                                                                                <w:top w:val="none" w:sz="0" w:space="0" w:color="auto"/>
                                                                                <w:left w:val="none" w:sz="0" w:space="0" w:color="auto"/>
                                                                                <w:bottom w:val="none" w:sz="0" w:space="0" w:color="auto"/>
                                                                                <w:right w:val="none" w:sz="0" w:space="0" w:color="auto"/>
                                                                              </w:divBdr>
                                                                              <w:divsChild>
                                                                                <w:div w:id="362444547">
                                                                                  <w:marLeft w:val="0"/>
                                                                                  <w:marRight w:val="0"/>
                                                                                  <w:marTop w:val="0"/>
                                                                                  <w:marBottom w:val="0"/>
                                                                                  <w:divBdr>
                                                                                    <w:top w:val="none" w:sz="0" w:space="0" w:color="auto"/>
                                                                                    <w:left w:val="none" w:sz="0" w:space="0" w:color="auto"/>
                                                                                    <w:bottom w:val="none" w:sz="0" w:space="0" w:color="auto"/>
                                                                                    <w:right w:val="none" w:sz="0" w:space="0" w:color="auto"/>
                                                                                  </w:divBdr>
                                                                                </w:div>
                                                                                <w:div w:id="111826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7539">
                                                                          <w:marLeft w:val="0"/>
                                                                          <w:marRight w:val="120"/>
                                                                          <w:marTop w:val="0"/>
                                                                          <w:marBottom w:val="0"/>
                                                                          <w:divBdr>
                                                                            <w:top w:val="none" w:sz="0" w:space="0" w:color="auto"/>
                                                                            <w:left w:val="none" w:sz="0" w:space="0" w:color="auto"/>
                                                                            <w:bottom w:val="none" w:sz="0" w:space="0" w:color="auto"/>
                                                                            <w:right w:val="none" w:sz="0" w:space="0" w:color="auto"/>
                                                                          </w:divBdr>
                                                                          <w:divsChild>
                                                                            <w:div w:id="1078986420">
                                                                              <w:marLeft w:val="0"/>
                                                                              <w:marRight w:val="0"/>
                                                                              <w:marTop w:val="0"/>
                                                                              <w:marBottom w:val="120"/>
                                                                              <w:divBdr>
                                                                                <w:top w:val="none" w:sz="0" w:space="0" w:color="auto"/>
                                                                                <w:left w:val="none" w:sz="0" w:space="0" w:color="auto"/>
                                                                                <w:bottom w:val="none" w:sz="0" w:space="0" w:color="auto"/>
                                                                                <w:right w:val="none" w:sz="0" w:space="0" w:color="auto"/>
                                                                              </w:divBdr>
                                                                              <w:divsChild>
                                                                                <w:div w:id="1600482999">
                                                                                  <w:marLeft w:val="0"/>
                                                                                  <w:marRight w:val="0"/>
                                                                                  <w:marTop w:val="0"/>
                                                                                  <w:marBottom w:val="0"/>
                                                                                  <w:divBdr>
                                                                                    <w:top w:val="none" w:sz="0" w:space="0" w:color="auto"/>
                                                                                    <w:left w:val="none" w:sz="0" w:space="0" w:color="auto"/>
                                                                                    <w:bottom w:val="none" w:sz="0" w:space="0" w:color="auto"/>
                                                                                    <w:right w:val="none" w:sz="0" w:space="0" w:color="auto"/>
                                                                                  </w:divBdr>
                                                                                </w:div>
                                                                                <w:div w:id="895093882">
                                                                                  <w:marLeft w:val="0"/>
                                                                                  <w:marRight w:val="0"/>
                                                                                  <w:marTop w:val="0"/>
                                                                                  <w:marBottom w:val="0"/>
                                                                                  <w:divBdr>
                                                                                    <w:top w:val="none" w:sz="0" w:space="0" w:color="auto"/>
                                                                                    <w:left w:val="none" w:sz="0" w:space="0" w:color="auto"/>
                                                                                    <w:bottom w:val="none" w:sz="0" w:space="0" w:color="auto"/>
                                                                                    <w:right w:val="none" w:sz="0" w:space="0" w:color="auto"/>
                                                                                  </w:divBdr>
                                                                                </w:div>
                                                                              </w:divsChild>
                                                                            </w:div>
                                                                            <w:div w:id="1886409334">
                                                                              <w:marLeft w:val="0"/>
                                                                              <w:marRight w:val="0"/>
                                                                              <w:marTop w:val="0"/>
                                                                              <w:marBottom w:val="120"/>
                                                                              <w:divBdr>
                                                                                <w:top w:val="none" w:sz="0" w:space="0" w:color="auto"/>
                                                                                <w:left w:val="none" w:sz="0" w:space="0" w:color="auto"/>
                                                                                <w:bottom w:val="none" w:sz="0" w:space="0" w:color="auto"/>
                                                                                <w:right w:val="none" w:sz="0" w:space="0" w:color="auto"/>
                                                                              </w:divBdr>
                                                                              <w:divsChild>
                                                                                <w:div w:id="584997329">
                                                                                  <w:marLeft w:val="0"/>
                                                                                  <w:marRight w:val="0"/>
                                                                                  <w:marTop w:val="0"/>
                                                                                  <w:marBottom w:val="0"/>
                                                                                  <w:divBdr>
                                                                                    <w:top w:val="none" w:sz="0" w:space="0" w:color="auto"/>
                                                                                    <w:left w:val="none" w:sz="0" w:space="0" w:color="auto"/>
                                                                                    <w:bottom w:val="none" w:sz="0" w:space="0" w:color="auto"/>
                                                                                    <w:right w:val="none" w:sz="0" w:space="0" w:color="auto"/>
                                                                                  </w:divBdr>
                                                                                </w:div>
                                                                                <w:div w:id="628122747">
                                                                                  <w:marLeft w:val="0"/>
                                                                                  <w:marRight w:val="0"/>
                                                                                  <w:marTop w:val="0"/>
                                                                                  <w:marBottom w:val="0"/>
                                                                                  <w:divBdr>
                                                                                    <w:top w:val="none" w:sz="0" w:space="0" w:color="auto"/>
                                                                                    <w:left w:val="none" w:sz="0" w:space="0" w:color="auto"/>
                                                                                    <w:bottom w:val="none" w:sz="0" w:space="0" w:color="auto"/>
                                                                                    <w:right w:val="none" w:sz="0" w:space="0" w:color="auto"/>
                                                                                  </w:divBdr>
                                                                                </w:div>
                                                                              </w:divsChild>
                                                                            </w:div>
                                                                            <w:div w:id="1304430008">
                                                                              <w:marLeft w:val="0"/>
                                                                              <w:marRight w:val="0"/>
                                                                              <w:marTop w:val="0"/>
                                                                              <w:marBottom w:val="120"/>
                                                                              <w:divBdr>
                                                                                <w:top w:val="none" w:sz="0" w:space="0" w:color="auto"/>
                                                                                <w:left w:val="none" w:sz="0" w:space="0" w:color="auto"/>
                                                                                <w:bottom w:val="none" w:sz="0" w:space="0" w:color="auto"/>
                                                                                <w:right w:val="none" w:sz="0" w:space="0" w:color="auto"/>
                                                                              </w:divBdr>
                                                                              <w:divsChild>
                                                                                <w:div w:id="640039904">
                                                                                  <w:marLeft w:val="0"/>
                                                                                  <w:marRight w:val="0"/>
                                                                                  <w:marTop w:val="0"/>
                                                                                  <w:marBottom w:val="0"/>
                                                                                  <w:divBdr>
                                                                                    <w:top w:val="none" w:sz="0" w:space="0" w:color="auto"/>
                                                                                    <w:left w:val="none" w:sz="0" w:space="0" w:color="auto"/>
                                                                                    <w:bottom w:val="none" w:sz="0" w:space="0" w:color="auto"/>
                                                                                    <w:right w:val="none" w:sz="0" w:space="0" w:color="auto"/>
                                                                                  </w:divBdr>
                                                                                </w:div>
                                                                                <w:div w:id="81934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61394">
                                                                          <w:marLeft w:val="0"/>
                                                                          <w:marRight w:val="120"/>
                                                                          <w:marTop w:val="0"/>
                                                                          <w:marBottom w:val="0"/>
                                                                          <w:divBdr>
                                                                            <w:top w:val="none" w:sz="0" w:space="0" w:color="auto"/>
                                                                            <w:left w:val="none" w:sz="0" w:space="0" w:color="auto"/>
                                                                            <w:bottom w:val="none" w:sz="0" w:space="0" w:color="auto"/>
                                                                            <w:right w:val="none" w:sz="0" w:space="0" w:color="auto"/>
                                                                          </w:divBdr>
                                                                          <w:divsChild>
                                                                            <w:div w:id="1162894023">
                                                                              <w:marLeft w:val="0"/>
                                                                              <w:marRight w:val="0"/>
                                                                              <w:marTop w:val="0"/>
                                                                              <w:marBottom w:val="120"/>
                                                                              <w:divBdr>
                                                                                <w:top w:val="none" w:sz="0" w:space="0" w:color="auto"/>
                                                                                <w:left w:val="none" w:sz="0" w:space="0" w:color="auto"/>
                                                                                <w:bottom w:val="none" w:sz="0" w:space="0" w:color="auto"/>
                                                                                <w:right w:val="none" w:sz="0" w:space="0" w:color="auto"/>
                                                                              </w:divBdr>
                                                                              <w:divsChild>
                                                                                <w:div w:id="1372458611">
                                                                                  <w:marLeft w:val="0"/>
                                                                                  <w:marRight w:val="0"/>
                                                                                  <w:marTop w:val="0"/>
                                                                                  <w:marBottom w:val="0"/>
                                                                                  <w:divBdr>
                                                                                    <w:top w:val="none" w:sz="0" w:space="0" w:color="auto"/>
                                                                                    <w:left w:val="none" w:sz="0" w:space="0" w:color="auto"/>
                                                                                    <w:bottom w:val="none" w:sz="0" w:space="0" w:color="auto"/>
                                                                                    <w:right w:val="none" w:sz="0" w:space="0" w:color="auto"/>
                                                                                  </w:divBdr>
                                                                                </w:div>
                                                                                <w:div w:id="1541937339">
                                                                                  <w:marLeft w:val="0"/>
                                                                                  <w:marRight w:val="0"/>
                                                                                  <w:marTop w:val="0"/>
                                                                                  <w:marBottom w:val="0"/>
                                                                                  <w:divBdr>
                                                                                    <w:top w:val="none" w:sz="0" w:space="0" w:color="auto"/>
                                                                                    <w:left w:val="none" w:sz="0" w:space="0" w:color="auto"/>
                                                                                    <w:bottom w:val="none" w:sz="0" w:space="0" w:color="auto"/>
                                                                                    <w:right w:val="none" w:sz="0" w:space="0" w:color="auto"/>
                                                                                  </w:divBdr>
                                                                                </w:div>
                                                                              </w:divsChild>
                                                                            </w:div>
                                                                            <w:div w:id="1057899510">
                                                                              <w:marLeft w:val="0"/>
                                                                              <w:marRight w:val="0"/>
                                                                              <w:marTop w:val="0"/>
                                                                              <w:marBottom w:val="120"/>
                                                                              <w:divBdr>
                                                                                <w:top w:val="none" w:sz="0" w:space="0" w:color="auto"/>
                                                                                <w:left w:val="none" w:sz="0" w:space="0" w:color="auto"/>
                                                                                <w:bottom w:val="none" w:sz="0" w:space="0" w:color="auto"/>
                                                                                <w:right w:val="none" w:sz="0" w:space="0" w:color="auto"/>
                                                                              </w:divBdr>
                                                                              <w:divsChild>
                                                                                <w:div w:id="439497500">
                                                                                  <w:marLeft w:val="0"/>
                                                                                  <w:marRight w:val="0"/>
                                                                                  <w:marTop w:val="0"/>
                                                                                  <w:marBottom w:val="0"/>
                                                                                  <w:divBdr>
                                                                                    <w:top w:val="none" w:sz="0" w:space="0" w:color="auto"/>
                                                                                    <w:left w:val="none" w:sz="0" w:space="0" w:color="auto"/>
                                                                                    <w:bottom w:val="none" w:sz="0" w:space="0" w:color="auto"/>
                                                                                    <w:right w:val="none" w:sz="0" w:space="0" w:color="auto"/>
                                                                                  </w:divBdr>
                                                                                </w:div>
                                                                                <w:div w:id="1386022170">
                                                                                  <w:marLeft w:val="0"/>
                                                                                  <w:marRight w:val="0"/>
                                                                                  <w:marTop w:val="0"/>
                                                                                  <w:marBottom w:val="0"/>
                                                                                  <w:divBdr>
                                                                                    <w:top w:val="none" w:sz="0" w:space="0" w:color="auto"/>
                                                                                    <w:left w:val="none" w:sz="0" w:space="0" w:color="auto"/>
                                                                                    <w:bottom w:val="none" w:sz="0" w:space="0" w:color="auto"/>
                                                                                    <w:right w:val="none" w:sz="0" w:space="0" w:color="auto"/>
                                                                                  </w:divBdr>
                                                                                </w:div>
                                                                              </w:divsChild>
                                                                            </w:div>
                                                                            <w:div w:id="1485968390">
                                                                              <w:marLeft w:val="0"/>
                                                                              <w:marRight w:val="0"/>
                                                                              <w:marTop w:val="0"/>
                                                                              <w:marBottom w:val="120"/>
                                                                              <w:divBdr>
                                                                                <w:top w:val="none" w:sz="0" w:space="0" w:color="auto"/>
                                                                                <w:left w:val="none" w:sz="0" w:space="0" w:color="auto"/>
                                                                                <w:bottom w:val="none" w:sz="0" w:space="0" w:color="auto"/>
                                                                                <w:right w:val="none" w:sz="0" w:space="0" w:color="auto"/>
                                                                              </w:divBdr>
                                                                              <w:divsChild>
                                                                                <w:div w:id="1103961538">
                                                                                  <w:marLeft w:val="0"/>
                                                                                  <w:marRight w:val="0"/>
                                                                                  <w:marTop w:val="0"/>
                                                                                  <w:marBottom w:val="0"/>
                                                                                  <w:divBdr>
                                                                                    <w:top w:val="none" w:sz="0" w:space="0" w:color="auto"/>
                                                                                    <w:left w:val="none" w:sz="0" w:space="0" w:color="auto"/>
                                                                                    <w:bottom w:val="none" w:sz="0" w:space="0" w:color="auto"/>
                                                                                    <w:right w:val="none" w:sz="0" w:space="0" w:color="auto"/>
                                                                                  </w:divBdr>
                                                                                </w:div>
                                                                                <w:div w:id="6374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734922">
                                                                      <w:marLeft w:val="0"/>
                                                                      <w:marRight w:val="0"/>
                                                                      <w:marTop w:val="0"/>
                                                                      <w:marBottom w:val="0"/>
                                                                      <w:divBdr>
                                                                        <w:top w:val="none" w:sz="0" w:space="0" w:color="auto"/>
                                                                        <w:left w:val="none" w:sz="0" w:space="0" w:color="auto"/>
                                                                        <w:bottom w:val="none" w:sz="0" w:space="0" w:color="auto"/>
                                                                        <w:right w:val="none" w:sz="0" w:space="0" w:color="auto"/>
                                                                      </w:divBdr>
                                                                    </w:div>
                                                                  </w:divsChild>
                                                                </w:div>
                                                                <w:div w:id="881941294">
                                                                  <w:marLeft w:val="120"/>
                                                                  <w:marRight w:val="120"/>
                                                                  <w:marTop w:val="0"/>
                                                                  <w:marBottom w:val="300"/>
                                                                  <w:divBdr>
                                                                    <w:top w:val="none" w:sz="0" w:space="0" w:color="auto"/>
                                                                    <w:left w:val="none" w:sz="0" w:space="0" w:color="auto"/>
                                                                    <w:bottom w:val="none" w:sz="0" w:space="0" w:color="auto"/>
                                                                    <w:right w:val="none" w:sz="0" w:space="0" w:color="auto"/>
                                                                  </w:divBdr>
                                                                  <w:divsChild>
                                                                    <w:div w:id="1689869221">
                                                                      <w:marLeft w:val="0"/>
                                                                      <w:marRight w:val="0"/>
                                                                      <w:marTop w:val="0"/>
                                                                      <w:marBottom w:val="0"/>
                                                                      <w:divBdr>
                                                                        <w:top w:val="none" w:sz="0" w:space="0" w:color="auto"/>
                                                                        <w:left w:val="none" w:sz="0" w:space="0" w:color="auto"/>
                                                                        <w:bottom w:val="none" w:sz="0" w:space="0" w:color="auto"/>
                                                                        <w:right w:val="none" w:sz="0" w:space="0" w:color="auto"/>
                                                                      </w:divBdr>
                                                                    </w:div>
                                                                    <w:div w:id="1309093749">
                                                                      <w:marLeft w:val="0"/>
                                                                      <w:marRight w:val="0"/>
                                                                      <w:marTop w:val="0"/>
                                                                      <w:marBottom w:val="0"/>
                                                                      <w:divBdr>
                                                                        <w:top w:val="single" w:sz="6" w:space="0" w:color="3C4043"/>
                                                                        <w:left w:val="single" w:sz="6" w:space="0" w:color="3C4043"/>
                                                                        <w:bottom w:val="single" w:sz="6" w:space="0" w:color="3C4043"/>
                                                                        <w:right w:val="single" w:sz="6" w:space="0" w:color="3C4043"/>
                                                                      </w:divBdr>
                                                                      <w:divsChild>
                                                                        <w:div w:id="1281449022">
                                                                          <w:marLeft w:val="0"/>
                                                                          <w:marRight w:val="0"/>
                                                                          <w:marTop w:val="0"/>
                                                                          <w:marBottom w:val="0"/>
                                                                          <w:divBdr>
                                                                            <w:top w:val="none" w:sz="0" w:space="0" w:color="auto"/>
                                                                            <w:left w:val="none" w:sz="0" w:space="0" w:color="auto"/>
                                                                            <w:bottom w:val="none" w:sz="0" w:space="0" w:color="auto"/>
                                                                            <w:right w:val="none" w:sz="0" w:space="0" w:color="auto"/>
                                                                          </w:divBdr>
                                                                          <w:divsChild>
                                                                            <w:div w:id="28069696">
                                                                              <w:marLeft w:val="0"/>
                                                                              <w:marRight w:val="0"/>
                                                                              <w:marTop w:val="0"/>
                                                                              <w:marBottom w:val="0"/>
                                                                              <w:divBdr>
                                                                                <w:top w:val="none" w:sz="0" w:space="0" w:color="auto"/>
                                                                                <w:left w:val="none" w:sz="0" w:space="0" w:color="auto"/>
                                                                                <w:bottom w:val="none" w:sz="0" w:space="0" w:color="auto"/>
                                                                                <w:right w:val="none" w:sz="0" w:space="0" w:color="auto"/>
                                                                              </w:divBdr>
                                                                            </w:div>
                                                                            <w:div w:id="2026982200">
                                                                              <w:marLeft w:val="0"/>
                                                                              <w:marRight w:val="0"/>
                                                                              <w:marTop w:val="0"/>
                                                                              <w:marBottom w:val="0"/>
                                                                              <w:divBdr>
                                                                                <w:top w:val="none" w:sz="0" w:space="0" w:color="auto"/>
                                                                                <w:left w:val="none" w:sz="0" w:space="0" w:color="auto"/>
                                                                                <w:bottom w:val="none" w:sz="0" w:space="0" w:color="auto"/>
                                                                                <w:right w:val="none" w:sz="0" w:space="0" w:color="auto"/>
                                                                              </w:divBdr>
                                                                            </w:div>
                                                                            <w:div w:id="976882874">
                                                                              <w:marLeft w:val="0"/>
                                                                              <w:marRight w:val="0"/>
                                                                              <w:marTop w:val="0"/>
                                                                              <w:marBottom w:val="0"/>
                                                                              <w:divBdr>
                                                                                <w:top w:val="none" w:sz="0" w:space="0" w:color="auto"/>
                                                                                <w:left w:val="none" w:sz="0" w:space="0" w:color="auto"/>
                                                                                <w:bottom w:val="none" w:sz="0" w:space="0" w:color="auto"/>
                                                                                <w:right w:val="none" w:sz="0" w:space="0" w:color="auto"/>
                                                                              </w:divBdr>
                                                                            </w:div>
                                                                            <w:div w:id="2024168619">
                                                                              <w:marLeft w:val="0"/>
                                                                              <w:marRight w:val="0"/>
                                                                              <w:marTop w:val="0"/>
                                                                              <w:marBottom w:val="0"/>
                                                                              <w:divBdr>
                                                                                <w:top w:val="none" w:sz="0" w:space="0" w:color="auto"/>
                                                                                <w:left w:val="none" w:sz="0" w:space="0" w:color="auto"/>
                                                                                <w:bottom w:val="none" w:sz="0" w:space="0" w:color="auto"/>
                                                                                <w:right w:val="none" w:sz="0" w:space="0" w:color="auto"/>
                                                                              </w:divBdr>
                                                                            </w:div>
                                                                            <w:div w:id="1414815625">
                                                                              <w:marLeft w:val="0"/>
                                                                              <w:marRight w:val="0"/>
                                                                              <w:marTop w:val="0"/>
                                                                              <w:marBottom w:val="0"/>
                                                                              <w:divBdr>
                                                                                <w:top w:val="none" w:sz="0" w:space="0" w:color="auto"/>
                                                                                <w:left w:val="none" w:sz="0" w:space="0" w:color="auto"/>
                                                                                <w:bottom w:val="none" w:sz="0" w:space="0" w:color="auto"/>
                                                                                <w:right w:val="none" w:sz="0" w:space="0" w:color="auto"/>
                                                                              </w:divBdr>
                                                                            </w:div>
                                                                            <w:div w:id="1009022402">
                                                                              <w:marLeft w:val="0"/>
                                                                              <w:marRight w:val="0"/>
                                                                              <w:marTop w:val="0"/>
                                                                              <w:marBottom w:val="0"/>
                                                                              <w:divBdr>
                                                                                <w:top w:val="none" w:sz="0" w:space="0" w:color="auto"/>
                                                                                <w:left w:val="none" w:sz="0" w:space="0" w:color="auto"/>
                                                                                <w:bottom w:val="none" w:sz="0" w:space="0" w:color="auto"/>
                                                                                <w:right w:val="none" w:sz="0" w:space="0" w:color="auto"/>
                                                                              </w:divBdr>
                                                                            </w:div>
                                                                            <w:div w:id="2138447044">
                                                                              <w:marLeft w:val="0"/>
                                                                              <w:marRight w:val="0"/>
                                                                              <w:marTop w:val="0"/>
                                                                              <w:marBottom w:val="0"/>
                                                                              <w:divBdr>
                                                                                <w:top w:val="none" w:sz="0" w:space="0" w:color="auto"/>
                                                                                <w:left w:val="none" w:sz="0" w:space="0" w:color="auto"/>
                                                                                <w:bottom w:val="none" w:sz="0" w:space="0" w:color="auto"/>
                                                                                <w:right w:val="none" w:sz="0" w:space="0" w:color="auto"/>
                                                                              </w:divBdr>
                                                                            </w:div>
                                                                            <w:div w:id="72017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355387">
                                                      <w:marLeft w:val="0"/>
                                                      <w:marRight w:val="0"/>
                                                      <w:marTop w:val="0"/>
                                                      <w:marBottom w:val="0"/>
                                                      <w:divBdr>
                                                        <w:top w:val="single" w:sz="6" w:space="0" w:color="5F6368"/>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57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1.png"/><Relationship Id="rId18" Type="http://schemas.openxmlformats.org/officeDocument/2006/relationships/hyperlink" Target="http://pda.etsi.org/pda/queryform.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mailto:William.Batts@L3Harris.com" TargetMode="External"/><Relationship Id="rId17" Type="http://schemas.openxmlformats.org/officeDocument/2006/relationships/oleObject" Target="embeddings/oleObject1.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png"/><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ylor.king@ACES-INC.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image" Target="media/image7.jpeg"/><Relationship Id="rId28" Type="http://schemas.openxmlformats.org/officeDocument/2006/relationships/theme" Target="theme/theme1.xml"/><Relationship Id="rId10" Type="http://schemas.openxmlformats.org/officeDocument/2006/relationships/hyperlink" Target="mailto:robert.leck@aces-inc.com"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jerome.j.foreman.civ@us.navy.mil" TargetMode="External"/><Relationship Id="rId14" Type="http://schemas.openxmlformats.org/officeDocument/2006/relationships/comments" Target="comments.xml"/><Relationship Id="rId22" Type="http://schemas.openxmlformats.org/officeDocument/2006/relationships/image" Target="media/image6.png"/><Relationship Id="rId27" Type="http://schemas.microsoft.com/office/2011/relationships/people" Target="people.xm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20-%20ITU\BR_Rec_2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Mah22</b:Tag>
    <b:SourceType>Report</b:SourceType>
    <b:Guid>{E2C88E2E-AC32-4E35-805D-BD99636FD541}</b:Guid>
    <b:Title>Cognitive Radio Outside The Radio</b:Title>
    <b:Year>2022</b:Year>
    <b:City>San Diego</b:City>
    <b:Publisher>US Navy</b:Publisher>
    <b:Author>
      <b:Author>
        <b:NameList>
          <b:Person>
            <b:Last>Mahan. Rockway</b:Last>
            <b:First>Luong</b:First>
          </b:Person>
        </b:NameList>
      </b:Author>
    </b:Author>
    <b:RefOrder>1</b:RefOrder>
  </b:Source>
</b:Sources>
</file>

<file path=customXml/itemProps1.xml><?xml version="1.0" encoding="utf-8"?>
<ds:datastoreItem xmlns:ds="http://schemas.openxmlformats.org/officeDocument/2006/customXml" ds:itemID="{35FCDE2B-B978-4CB7-91AC-C52F8A5D1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Template>
  <TotalTime>2</TotalTime>
  <Pages>25</Pages>
  <Words>5274</Words>
  <Characters>37680</Characters>
  <Application>Microsoft Office Word</Application>
  <DocSecurity>0</DocSecurity>
  <Lines>314</Lines>
  <Paragraphs>85</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42869</CharactersWithSpaces>
  <SharedDoc>false</SharedDoc>
  <HLinks>
    <vt:vector size="24" baseType="variant">
      <vt:variant>
        <vt:i4>5898313</vt:i4>
      </vt:variant>
      <vt:variant>
        <vt:i4>12</vt:i4>
      </vt:variant>
      <vt:variant>
        <vt:i4>0</vt:i4>
      </vt:variant>
      <vt:variant>
        <vt:i4>5</vt:i4>
      </vt:variant>
      <vt:variant>
        <vt:lpwstr>http://pda.etsi.org/pda/queryform.asp</vt:lpwstr>
      </vt:variant>
      <vt:variant>
        <vt:lpwstr/>
      </vt:variant>
      <vt:variant>
        <vt:i4>1245274</vt:i4>
      </vt:variant>
      <vt:variant>
        <vt:i4>6</vt:i4>
      </vt:variant>
      <vt:variant>
        <vt:i4>0</vt:i4>
      </vt:variant>
      <vt:variant>
        <vt:i4>5</vt:i4>
      </vt:variant>
      <vt:variant>
        <vt:lpwstr>https://www.itu.int/pub/R-REP-BS.458</vt:lpwstr>
      </vt:variant>
      <vt:variant>
        <vt:lpwstr/>
      </vt:variant>
      <vt:variant>
        <vt:i4>8257651</vt:i4>
      </vt:variant>
      <vt:variant>
        <vt:i4>3</vt:i4>
      </vt:variant>
      <vt:variant>
        <vt:i4>0</vt:i4>
      </vt:variant>
      <vt:variant>
        <vt:i4>5</vt:i4>
      </vt:variant>
      <vt:variant>
        <vt:lpwstr>https://www.itu.int/rec/R-REC-SM.329/en</vt:lpwstr>
      </vt:variant>
      <vt:variant>
        <vt:lpwstr/>
      </vt:variant>
      <vt:variant>
        <vt:i4>8323187</vt:i4>
      </vt:variant>
      <vt:variant>
        <vt:i4>0</vt:i4>
      </vt:variant>
      <vt:variant>
        <vt:i4>0</vt:i4>
      </vt:variant>
      <vt:variant>
        <vt:i4>5</vt:i4>
      </vt:variant>
      <vt:variant>
        <vt:lpwstr>https://www.itu.int/rec/R-REC-SM.328/en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3.10.07      SP_x000d_
1ère épreuve          5.10.07      SP_x000d_
2è épreuve            29.10.07      SP</dc:description>
  <cp:lastModifiedBy>USA</cp:lastModifiedBy>
  <cp:revision>3</cp:revision>
  <cp:lastPrinted>2022-02-25T19:06:00Z</cp:lastPrinted>
  <dcterms:created xsi:type="dcterms:W3CDTF">2022-03-07T23:24:00Z</dcterms:created>
  <dcterms:modified xsi:type="dcterms:W3CDTF">2022-03-07T23:28:00Z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