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07E40E" w14:textId="77777777" w:rsidR="00741DC4" w:rsidRDefault="00741DC4"/>
    <w:p w14:paraId="768816AB" w14:textId="77777777" w:rsidR="00741DC4" w:rsidRDefault="00741DC4" w:rsidP="00741DC4"/>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741DC4" w:rsidRPr="001D5255" w14:paraId="5449A5E6" w14:textId="77777777" w:rsidTr="00741DC4">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DDA8658" w14:textId="77777777" w:rsidR="00741DC4" w:rsidRPr="001D5255" w:rsidRDefault="00741DC4" w:rsidP="00741DC4">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1D5255">
              <w:rPr>
                <w:b/>
                <w:lang w:val="en-US"/>
              </w:rPr>
              <w:br w:type="page"/>
            </w:r>
            <w:r w:rsidRPr="001D5255">
              <w:rPr>
                <w:b/>
                <w:spacing w:val="-3"/>
                <w:szCs w:val="24"/>
              </w:rPr>
              <w:t>U.S. Radiocommunications Sector</w:t>
            </w:r>
          </w:p>
          <w:p w14:paraId="2360D149" w14:textId="77777777" w:rsidR="00741DC4" w:rsidRPr="001D5255" w:rsidRDefault="00741DC4" w:rsidP="00741DC4">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1D5255">
              <w:rPr>
                <w:b/>
                <w:spacing w:val="-3"/>
                <w:szCs w:val="24"/>
              </w:rPr>
              <w:t>Fact Sheet</w:t>
            </w:r>
          </w:p>
        </w:tc>
      </w:tr>
      <w:tr w:rsidR="00741DC4" w:rsidRPr="001D5255" w14:paraId="033CB128" w14:textId="77777777" w:rsidTr="00741DC4">
        <w:trPr>
          <w:trHeight w:val="348"/>
        </w:trPr>
        <w:tc>
          <w:tcPr>
            <w:tcW w:w="4387" w:type="dxa"/>
            <w:tcBorders>
              <w:left w:val="double" w:sz="6" w:space="0" w:color="auto"/>
            </w:tcBorders>
          </w:tcPr>
          <w:p w14:paraId="286E543A" w14:textId="77777777" w:rsidR="00741DC4" w:rsidRPr="001D5255" w:rsidRDefault="00741DC4" w:rsidP="00741DC4">
            <w:pPr>
              <w:tabs>
                <w:tab w:val="clear" w:pos="1134"/>
                <w:tab w:val="clear" w:pos="1871"/>
                <w:tab w:val="clear" w:pos="2268"/>
                <w:tab w:val="left" w:pos="794"/>
                <w:tab w:val="left" w:pos="1191"/>
                <w:tab w:val="left" w:pos="1588"/>
                <w:tab w:val="left" w:pos="1985"/>
              </w:tabs>
              <w:spacing w:after="120"/>
              <w:ind w:left="900" w:right="144" w:hanging="756"/>
              <w:rPr>
                <w:szCs w:val="24"/>
              </w:rPr>
            </w:pPr>
            <w:r w:rsidRPr="001D5255">
              <w:rPr>
                <w:b/>
                <w:szCs w:val="24"/>
              </w:rPr>
              <w:t>Working Party:</w:t>
            </w:r>
            <w:r w:rsidRPr="001D5255">
              <w:rPr>
                <w:szCs w:val="24"/>
              </w:rPr>
              <w:t xml:space="preserve">  ITU-R WP 5B</w:t>
            </w:r>
          </w:p>
        </w:tc>
        <w:tc>
          <w:tcPr>
            <w:tcW w:w="5006" w:type="dxa"/>
            <w:tcBorders>
              <w:right w:val="double" w:sz="6" w:space="0" w:color="auto"/>
            </w:tcBorders>
          </w:tcPr>
          <w:p w14:paraId="2BA20F96" w14:textId="5B78F752" w:rsidR="00741DC4" w:rsidRPr="001D5255" w:rsidRDefault="00741DC4" w:rsidP="00741DC4">
            <w:pPr>
              <w:tabs>
                <w:tab w:val="clear" w:pos="1134"/>
                <w:tab w:val="clear" w:pos="1871"/>
                <w:tab w:val="clear" w:pos="2268"/>
                <w:tab w:val="left" w:pos="794"/>
                <w:tab w:val="left" w:pos="1191"/>
                <w:tab w:val="left" w:pos="1588"/>
                <w:tab w:val="left" w:pos="1985"/>
              </w:tabs>
              <w:spacing w:after="120"/>
              <w:ind w:left="144" w:right="144"/>
              <w:rPr>
                <w:szCs w:val="24"/>
              </w:rPr>
            </w:pPr>
            <w:r w:rsidRPr="001D5255">
              <w:rPr>
                <w:b/>
                <w:szCs w:val="24"/>
              </w:rPr>
              <w:t>Document No:</w:t>
            </w:r>
            <w:r>
              <w:rPr>
                <w:szCs w:val="24"/>
              </w:rPr>
              <w:t xml:space="preserve">  USWP5B29</w:t>
            </w:r>
            <w:r w:rsidRPr="001D5255">
              <w:rPr>
                <w:szCs w:val="24"/>
              </w:rPr>
              <w:t>-</w:t>
            </w:r>
            <w:r>
              <w:rPr>
                <w:szCs w:val="24"/>
              </w:rPr>
              <w:t>XX-First Draft</w:t>
            </w:r>
          </w:p>
        </w:tc>
      </w:tr>
      <w:tr w:rsidR="00741DC4" w:rsidRPr="001D5255" w14:paraId="58E9E33E" w14:textId="77777777" w:rsidTr="00741DC4">
        <w:trPr>
          <w:trHeight w:val="378"/>
        </w:trPr>
        <w:tc>
          <w:tcPr>
            <w:tcW w:w="4387" w:type="dxa"/>
            <w:tcBorders>
              <w:left w:val="double" w:sz="6" w:space="0" w:color="auto"/>
            </w:tcBorders>
          </w:tcPr>
          <w:p w14:paraId="4A64FFD5" w14:textId="7293DFA6"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szCs w:val="24"/>
              </w:rPr>
            </w:pPr>
            <w:r w:rsidRPr="001D5255">
              <w:rPr>
                <w:b/>
                <w:szCs w:val="24"/>
                <w:lang w:val="pt-BR"/>
              </w:rPr>
              <w:t>Ref:</w:t>
            </w:r>
            <w:r w:rsidRPr="001D5255">
              <w:rPr>
                <w:szCs w:val="24"/>
                <w:lang w:val="pt-BR"/>
              </w:rPr>
              <w:tab/>
            </w:r>
            <w:r>
              <w:rPr>
                <w:szCs w:val="24"/>
                <w:lang w:val="pt-BR"/>
              </w:rPr>
              <w:t>Annex 3 to 5B/531-E</w:t>
            </w:r>
          </w:p>
        </w:tc>
        <w:tc>
          <w:tcPr>
            <w:tcW w:w="5006" w:type="dxa"/>
            <w:tcBorders>
              <w:right w:val="double" w:sz="6" w:space="0" w:color="auto"/>
            </w:tcBorders>
          </w:tcPr>
          <w:p w14:paraId="1FB75FFB" w14:textId="5DB816C5" w:rsidR="00741DC4" w:rsidRPr="001D5255" w:rsidRDefault="00741DC4" w:rsidP="00741DC4">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1D5255">
              <w:rPr>
                <w:b/>
                <w:szCs w:val="24"/>
              </w:rPr>
              <w:t>Date:</w:t>
            </w:r>
            <w:r w:rsidRPr="001D5255">
              <w:rPr>
                <w:szCs w:val="24"/>
              </w:rPr>
              <w:t xml:space="preserve">  </w:t>
            </w:r>
            <w:r>
              <w:rPr>
                <w:szCs w:val="24"/>
              </w:rPr>
              <w:t xml:space="preserve">28 April </w:t>
            </w:r>
            <w:r w:rsidRPr="001D5255">
              <w:rPr>
                <w:szCs w:val="24"/>
              </w:rPr>
              <w:t>202</w:t>
            </w:r>
            <w:r>
              <w:rPr>
                <w:szCs w:val="24"/>
              </w:rPr>
              <w:t>2</w:t>
            </w:r>
          </w:p>
        </w:tc>
      </w:tr>
      <w:tr w:rsidR="00741DC4" w:rsidRPr="001D5255" w14:paraId="17FC8AD3" w14:textId="77777777" w:rsidTr="00741DC4">
        <w:trPr>
          <w:trHeight w:val="459"/>
        </w:trPr>
        <w:tc>
          <w:tcPr>
            <w:tcW w:w="9393" w:type="dxa"/>
            <w:gridSpan w:val="2"/>
            <w:tcBorders>
              <w:left w:val="double" w:sz="6" w:space="0" w:color="auto"/>
              <w:right w:val="double" w:sz="6" w:space="0" w:color="auto"/>
            </w:tcBorders>
          </w:tcPr>
          <w:p w14:paraId="1FBFB12B"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after="120"/>
              <w:ind w:left="187"/>
              <w:rPr>
                <w:szCs w:val="24"/>
                <w:lang w:val="en-US"/>
              </w:rPr>
            </w:pPr>
            <w:r w:rsidRPr="001D5255">
              <w:rPr>
                <w:b/>
                <w:bCs/>
                <w:szCs w:val="24"/>
              </w:rPr>
              <w:t>Document Title:</w:t>
            </w:r>
            <w:r w:rsidRPr="001D5255">
              <w:rPr>
                <w:bCs/>
                <w:szCs w:val="24"/>
              </w:rPr>
              <w:t xml:space="preserve">  </w:t>
            </w:r>
            <w:r w:rsidRPr="001D5255">
              <w:rPr>
                <w:rFonts w:ascii="CG Times" w:hAnsi="CG Times"/>
                <w:lang w:eastAsia="zh-CN"/>
              </w:rPr>
              <w:t xml:space="preserve">WORKING DOCUMENT TOWARDS DRAFT CPM </w:t>
            </w:r>
            <w:r>
              <w:rPr>
                <w:rFonts w:ascii="CG Times" w:hAnsi="CG Times"/>
                <w:lang w:eastAsia="zh-CN"/>
              </w:rPr>
              <w:t xml:space="preserve">REPORT Chapter 2 </w:t>
            </w:r>
            <w:r w:rsidRPr="001D5255">
              <w:rPr>
                <w:rFonts w:ascii="CG Times" w:hAnsi="CG Times"/>
                <w:lang w:eastAsia="zh-CN"/>
              </w:rPr>
              <w:t>AGENDA ITEM 1.8</w:t>
            </w:r>
            <w:r>
              <w:rPr>
                <w:rFonts w:ascii="CG Times" w:hAnsi="CG Times"/>
                <w:lang w:eastAsia="zh-CN"/>
              </w:rPr>
              <w:t xml:space="preserve"> (WRC-23)</w:t>
            </w:r>
            <w:r w:rsidRPr="001D5255">
              <w:rPr>
                <w:rFonts w:ascii="CG Times" w:hAnsi="CG Times"/>
                <w:lang w:eastAsia="zh-CN"/>
              </w:rPr>
              <w:t xml:space="preserve">  -  Use of fixed-satellite service (FSS) networks by control and non-payload communications of unmanned aircraft systems</w:t>
            </w:r>
          </w:p>
        </w:tc>
      </w:tr>
      <w:tr w:rsidR="00741DC4" w:rsidRPr="004A6374" w14:paraId="6C0F80B3" w14:textId="77777777" w:rsidTr="00741DC4">
        <w:trPr>
          <w:trHeight w:val="1960"/>
        </w:trPr>
        <w:tc>
          <w:tcPr>
            <w:tcW w:w="4387" w:type="dxa"/>
            <w:tcBorders>
              <w:left w:val="double" w:sz="6" w:space="0" w:color="auto"/>
            </w:tcBorders>
          </w:tcPr>
          <w:p w14:paraId="4E669013" w14:textId="77777777" w:rsidR="00741DC4" w:rsidRPr="001D5255" w:rsidRDefault="00741DC4" w:rsidP="00741DC4">
            <w:pPr>
              <w:tabs>
                <w:tab w:val="clear" w:pos="1134"/>
                <w:tab w:val="clear" w:pos="1871"/>
                <w:tab w:val="clear" w:pos="2268"/>
                <w:tab w:val="left" w:pos="794"/>
                <w:tab w:val="left" w:pos="1191"/>
                <w:tab w:val="left" w:pos="1588"/>
                <w:tab w:val="left" w:pos="1985"/>
              </w:tabs>
              <w:ind w:left="144" w:right="144"/>
              <w:rPr>
                <w:b/>
                <w:szCs w:val="24"/>
              </w:rPr>
            </w:pPr>
            <w:r w:rsidRPr="001D5255">
              <w:rPr>
                <w:b/>
                <w:szCs w:val="24"/>
              </w:rPr>
              <w:t>Author(s)/Contributors(s):</w:t>
            </w:r>
          </w:p>
          <w:p w14:paraId="4FB2176C"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E3960FF"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Don Nellis</w:t>
            </w:r>
          </w:p>
          <w:p w14:paraId="7A4B23E0"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Federal Aviation Administration</w:t>
            </w:r>
          </w:p>
          <w:p w14:paraId="2FAC315A"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800 Independence Ave., S.W.</w:t>
            </w:r>
          </w:p>
          <w:p w14:paraId="7BEE0F9A"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Washington, DC 20591</w:t>
            </w:r>
          </w:p>
          <w:p w14:paraId="76D972D7" w14:textId="77777777" w:rsidR="00741DC4"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0F179187" w14:textId="32F22C9E" w:rsidR="00741DC4" w:rsidRPr="00873FD2"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741DC4">
              <w:rPr>
                <w:bCs/>
                <w:iCs/>
                <w:szCs w:val="24"/>
                <w:lang w:val="en-US"/>
              </w:rPr>
              <w:t>Scott Kotler</w:t>
            </w:r>
          </w:p>
          <w:p w14:paraId="16369F6B" w14:textId="14E7FF60" w:rsidR="00741DC4" w:rsidRPr="00873FD2"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color w:val="000000"/>
                <w:lang w:eastAsia="ja-JP"/>
              </w:rPr>
              <w:t>Lockheed Martin Corporation</w:t>
            </w:r>
          </w:p>
          <w:p w14:paraId="488E8843" w14:textId="661D465C" w:rsidR="00741DC4" w:rsidRPr="005D5593"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fr-FR"/>
              </w:rPr>
            </w:pPr>
            <w:r w:rsidRPr="005D5593">
              <w:rPr>
                <w:color w:val="000000"/>
                <w:lang w:val="fr-FR" w:eastAsia="ja-JP"/>
              </w:rPr>
              <w:t>2121 Crystal Drive  Suite 100 </w:t>
            </w:r>
          </w:p>
          <w:p w14:paraId="1F0E5B9E" w14:textId="35BA0349" w:rsidR="00741DC4" w:rsidRPr="005D5593"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fr-FR"/>
              </w:rPr>
            </w:pPr>
            <w:r w:rsidRPr="005D5593">
              <w:rPr>
                <w:color w:val="000000"/>
                <w:lang w:val="fr-FR" w:eastAsia="ja-JP"/>
              </w:rPr>
              <w:t>Arlington, VA 22202</w:t>
            </w:r>
          </w:p>
          <w:p w14:paraId="04DD77BF" w14:textId="77777777" w:rsidR="00741DC4" w:rsidRPr="005D5593"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fr-FR"/>
              </w:rPr>
            </w:pPr>
          </w:p>
          <w:p w14:paraId="3F478878"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Michael Neale</w:t>
            </w:r>
          </w:p>
          <w:p w14:paraId="364B3245"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ACES Corporation for the FAA</w:t>
            </w:r>
          </w:p>
          <w:p w14:paraId="7DD45043"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5181A51"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pPr>
          </w:p>
          <w:p w14:paraId="18B6788F"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14:paraId="2B3BC557" w14:textId="77777777" w:rsidR="00741DC4" w:rsidRPr="005D5593" w:rsidRDefault="00741DC4" w:rsidP="00741DC4">
            <w:pPr>
              <w:tabs>
                <w:tab w:val="clear" w:pos="1134"/>
                <w:tab w:val="clear" w:pos="1871"/>
                <w:tab w:val="clear" w:pos="2268"/>
                <w:tab w:val="left" w:pos="794"/>
                <w:tab w:val="left" w:pos="1191"/>
                <w:tab w:val="left" w:pos="1588"/>
                <w:tab w:val="left" w:pos="1985"/>
              </w:tabs>
              <w:ind w:left="144" w:right="144"/>
              <w:rPr>
                <w:bCs/>
                <w:szCs w:val="24"/>
                <w:lang w:val="en-US"/>
              </w:rPr>
            </w:pPr>
          </w:p>
          <w:p w14:paraId="2F0E67B5" w14:textId="77777777" w:rsidR="00741DC4" w:rsidRPr="005D5593" w:rsidRDefault="00741DC4" w:rsidP="00741DC4">
            <w:pPr>
              <w:tabs>
                <w:tab w:val="clear" w:pos="1134"/>
                <w:tab w:val="clear" w:pos="1871"/>
                <w:tab w:val="clear" w:pos="2268"/>
                <w:tab w:val="left" w:pos="794"/>
                <w:tab w:val="left" w:pos="1191"/>
                <w:tab w:val="left" w:pos="1588"/>
                <w:tab w:val="left" w:pos="1985"/>
              </w:tabs>
              <w:spacing w:before="0"/>
              <w:ind w:left="144" w:right="144"/>
              <w:rPr>
                <w:bCs/>
                <w:szCs w:val="24"/>
                <w:lang w:val="en-US"/>
              </w:rPr>
            </w:pPr>
          </w:p>
          <w:p w14:paraId="56AD6112"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  (202) 267-9779</w:t>
            </w:r>
          </w:p>
          <w:p w14:paraId="5471D2F8"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e-mail:   Donald.Nellis@faa.gov</w:t>
            </w:r>
          </w:p>
          <w:p w14:paraId="2DB74F5C"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6C6C3909"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0ED50C74" w14:textId="77777777" w:rsidR="00741DC4"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1E4B6D20" w14:textId="18856C28" w:rsidR="00741DC4" w:rsidRPr="00873FD2"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73FD2">
              <w:rPr>
                <w:bCs/>
                <w:color w:val="000000"/>
                <w:szCs w:val="24"/>
                <w:lang w:val="fr-FR"/>
              </w:rPr>
              <w:t xml:space="preserve">Phone:  </w:t>
            </w:r>
            <w:r>
              <w:rPr>
                <w:bCs/>
                <w:color w:val="000000"/>
                <w:szCs w:val="24"/>
                <w:lang w:val="fr-FR"/>
              </w:rPr>
              <w:t>(</w:t>
            </w:r>
            <w:r w:rsidRPr="005D5593">
              <w:rPr>
                <w:color w:val="000000"/>
                <w:lang w:val="fr-FR" w:eastAsia="ja-JP"/>
              </w:rPr>
              <w:t>703) 413-3102</w:t>
            </w:r>
          </w:p>
          <w:p w14:paraId="4EA613D4" w14:textId="5F3A69DA" w:rsidR="00741DC4"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73FD2">
              <w:rPr>
                <w:bCs/>
                <w:color w:val="000000"/>
                <w:szCs w:val="24"/>
                <w:lang w:val="fr-FR"/>
              </w:rPr>
              <w:t xml:space="preserve">e-mail:  </w:t>
            </w:r>
            <w:r>
              <w:rPr>
                <w:bCs/>
                <w:color w:val="000000"/>
                <w:szCs w:val="24"/>
                <w:lang w:val="fr-FR"/>
              </w:rPr>
              <w:t>scott.kotler</w:t>
            </w:r>
            <w:r w:rsidRPr="00873FD2">
              <w:rPr>
                <w:bCs/>
                <w:color w:val="000000"/>
                <w:szCs w:val="24"/>
                <w:lang w:val="fr-FR"/>
              </w:rPr>
              <w:t>@</w:t>
            </w:r>
            <w:r>
              <w:rPr>
                <w:bCs/>
                <w:color w:val="000000"/>
                <w:szCs w:val="24"/>
                <w:lang w:val="fr-FR"/>
              </w:rPr>
              <w:t>lmco</w:t>
            </w:r>
            <w:r w:rsidRPr="00873FD2">
              <w:rPr>
                <w:bCs/>
                <w:color w:val="000000"/>
                <w:szCs w:val="24"/>
                <w:lang w:val="fr-FR"/>
              </w:rPr>
              <w:t>.</w:t>
            </w:r>
            <w:r>
              <w:rPr>
                <w:bCs/>
                <w:color w:val="000000"/>
                <w:szCs w:val="24"/>
                <w:lang w:val="fr-FR"/>
              </w:rPr>
              <w:t>com</w:t>
            </w:r>
          </w:p>
          <w:p w14:paraId="5453967D" w14:textId="77777777" w:rsidR="00741DC4"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25C11786"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6B60038C" w14:textId="77777777" w:rsidR="00741DC4"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7BB0288C" w14:textId="7E8264C0"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  (858) 705-8978</w:t>
            </w:r>
          </w:p>
          <w:p w14:paraId="30107DE5"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e-mail:  michael.neale@ACES-INC.COM</w:t>
            </w:r>
          </w:p>
          <w:p w14:paraId="03BA7790"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238979B9"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tc>
      </w:tr>
      <w:tr w:rsidR="00741DC4" w:rsidRPr="001D5255" w14:paraId="2B76B103" w14:textId="77777777" w:rsidTr="00741DC4">
        <w:trPr>
          <w:trHeight w:val="541"/>
        </w:trPr>
        <w:tc>
          <w:tcPr>
            <w:tcW w:w="9393" w:type="dxa"/>
            <w:gridSpan w:val="2"/>
            <w:tcBorders>
              <w:left w:val="double" w:sz="6" w:space="0" w:color="auto"/>
              <w:right w:val="double" w:sz="6" w:space="0" w:color="auto"/>
            </w:tcBorders>
          </w:tcPr>
          <w:p w14:paraId="29C952B5" w14:textId="77777777" w:rsidR="00741DC4" w:rsidRPr="001D5255" w:rsidRDefault="00741DC4" w:rsidP="00741DC4">
            <w:pPr>
              <w:tabs>
                <w:tab w:val="clear" w:pos="1134"/>
                <w:tab w:val="clear" w:pos="1871"/>
                <w:tab w:val="clear" w:pos="2268"/>
                <w:tab w:val="left" w:pos="794"/>
                <w:tab w:val="left" w:pos="1191"/>
                <w:tab w:val="left" w:pos="1588"/>
                <w:tab w:val="left" w:pos="1985"/>
              </w:tabs>
              <w:spacing w:after="120"/>
              <w:ind w:left="187" w:right="144"/>
              <w:rPr>
                <w:szCs w:val="24"/>
              </w:rPr>
            </w:pPr>
            <w:r w:rsidRPr="001D5255">
              <w:rPr>
                <w:b/>
                <w:szCs w:val="24"/>
              </w:rPr>
              <w:t>Purpose/Objective:</w:t>
            </w:r>
            <w:r w:rsidRPr="001D5255">
              <w:rPr>
                <w:bCs/>
                <w:szCs w:val="24"/>
              </w:rPr>
              <w:t xml:space="preserve">  The purpose of this contribution is to </w:t>
            </w:r>
            <w:r>
              <w:rPr>
                <w:bCs/>
                <w:szCs w:val="24"/>
              </w:rPr>
              <w:t xml:space="preserve">update the </w:t>
            </w:r>
            <w:r w:rsidRPr="001D5255">
              <w:rPr>
                <w:bCs/>
                <w:szCs w:val="24"/>
              </w:rPr>
              <w:t>draft CPM Text for Agenda Item 1.8 (WRC-23)</w:t>
            </w:r>
            <w:r>
              <w:rPr>
                <w:bCs/>
                <w:szCs w:val="24"/>
              </w:rPr>
              <w:t xml:space="preserve"> in </w:t>
            </w:r>
            <w:r w:rsidRPr="00D16CE9">
              <w:rPr>
                <w:bCs/>
                <w:szCs w:val="24"/>
              </w:rPr>
              <w:t>Annex 4 to 5B/481-E</w:t>
            </w:r>
            <w:r>
              <w:rPr>
                <w:bCs/>
                <w:szCs w:val="24"/>
              </w:rPr>
              <w:t xml:space="preserve"> and to propose consolidation of the text proposed by multiple contributions</w:t>
            </w:r>
            <w:r w:rsidRPr="001D5255">
              <w:rPr>
                <w:bCs/>
                <w:szCs w:val="24"/>
              </w:rPr>
              <w:t>.</w:t>
            </w:r>
          </w:p>
        </w:tc>
      </w:tr>
      <w:tr w:rsidR="00741DC4" w:rsidRPr="001D5255" w14:paraId="1CA81B49" w14:textId="77777777" w:rsidTr="00741DC4">
        <w:trPr>
          <w:trHeight w:val="1380"/>
        </w:trPr>
        <w:tc>
          <w:tcPr>
            <w:tcW w:w="9393" w:type="dxa"/>
            <w:gridSpan w:val="2"/>
            <w:tcBorders>
              <w:left w:val="double" w:sz="6" w:space="0" w:color="auto"/>
              <w:bottom w:val="single" w:sz="12" w:space="0" w:color="auto"/>
              <w:right w:val="double" w:sz="6" w:space="0" w:color="auto"/>
            </w:tcBorders>
          </w:tcPr>
          <w:p w14:paraId="03718FF8" w14:textId="77777777" w:rsidR="00741DC4" w:rsidRPr="001D5255" w:rsidRDefault="00741DC4" w:rsidP="00741DC4">
            <w:pPr>
              <w:tabs>
                <w:tab w:val="clear" w:pos="1134"/>
                <w:tab w:val="clear" w:pos="1871"/>
                <w:tab w:val="clear" w:pos="2268"/>
                <w:tab w:val="left" w:pos="794"/>
                <w:tab w:val="left" w:pos="1191"/>
                <w:tab w:val="left" w:pos="1588"/>
                <w:tab w:val="left" w:pos="1985"/>
              </w:tabs>
              <w:ind w:left="180" w:right="144"/>
              <w:rPr>
                <w:bCs/>
                <w:szCs w:val="24"/>
              </w:rPr>
            </w:pPr>
            <w:r w:rsidRPr="001D5255">
              <w:rPr>
                <w:b/>
                <w:szCs w:val="24"/>
              </w:rPr>
              <w:t>Abstract:</w:t>
            </w:r>
            <w:r w:rsidRPr="001D5255">
              <w:rPr>
                <w:bCs/>
                <w:szCs w:val="24"/>
              </w:rPr>
              <w:t xml:space="preserve">  This contribution will propose </w:t>
            </w:r>
            <w:r>
              <w:rPr>
                <w:bCs/>
                <w:szCs w:val="24"/>
              </w:rPr>
              <w:t>updates to the</w:t>
            </w:r>
            <w:r w:rsidRPr="001D5255">
              <w:rPr>
                <w:bCs/>
                <w:szCs w:val="24"/>
              </w:rPr>
              <w:t xml:space="preserve"> draft CPM Text for Agenda Item 1.8 (WRC-23).  The </w:t>
            </w:r>
            <w:r>
              <w:rPr>
                <w:bCs/>
                <w:szCs w:val="24"/>
              </w:rPr>
              <w:t>updates</w:t>
            </w:r>
            <w:r w:rsidRPr="001D5255">
              <w:rPr>
                <w:bCs/>
                <w:szCs w:val="24"/>
              </w:rPr>
              <w:t xml:space="preserve"> will </w:t>
            </w:r>
            <w:r>
              <w:rPr>
                <w:bCs/>
                <w:szCs w:val="24"/>
              </w:rPr>
              <w:t>propose to consolidate the inputs from multiple contributions to create a unified and concise text for CPM</w:t>
            </w:r>
            <w:r w:rsidRPr="001D5255">
              <w:rPr>
                <w:bCs/>
                <w:szCs w:val="24"/>
              </w:rPr>
              <w:t>.</w:t>
            </w:r>
          </w:p>
          <w:p w14:paraId="36ACC256" w14:textId="77777777" w:rsidR="00741DC4" w:rsidRPr="001D5255" w:rsidRDefault="00741DC4" w:rsidP="00741DC4">
            <w:pPr>
              <w:tabs>
                <w:tab w:val="clear" w:pos="1134"/>
                <w:tab w:val="clear" w:pos="1871"/>
                <w:tab w:val="clear" w:pos="2268"/>
                <w:tab w:val="left" w:pos="794"/>
                <w:tab w:val="left" w:pos="1191"/>
                <w:tab w:val="left" w:pos="1588"/>
                <w:tab w:val="left" w:pos="1985"/>
              </w:tabs>
              <w:ind w:left="180" w:right="144"/>
              <w:rPr>
                <w:bCs/>
                <w:szCs w:val="24"/>
              </w:rPr>
            </w:pPr>
          </w:p>
        </w:tc>
      </w:tr>
    </w:tbl>
    <w:p w14:paraId="31B24EA8" w14:textId="77777777" w:rsidR="00741DC4" w:rsidRDefault="00741DC4"/>
    <w:p w14:paraId="68F477CA" w14:textId="77777777" w:rsidR="00741DC4" w:rsidRDefault="00741DC4"/>
    <w:p w14:paraId="0F3B78FC" w14:textId="77777777" w:rsidR="00741DC4" w:rsidRDefault="00741DC4"/>
    <w:p w14:paraId="66967B67" w14:textId="547E6026" w:rsidR="00741DC4" w:rsidRDefault="00741DC4">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541B5E13" w14:textId="77777777" w:rsidTr="00876A8A">
        <w:trPr>
          <w:cantSplit/>
        </w:trPr>
        <w:tc>
          <w:tcPr>
            <w:tcW w:w="6487" w:type="dxa"/>
            <w:vAlign w:val="center"/>
          </w:tcPr>
          <w:p w14:paraId="045601EF" w14:textId="329DB0DA"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294DE26" w14:textId="77777777" w:rsidR="009F6520" w:rsidRDefault="003A690B" w:rsidP="003A690B">
            <w:pPr>
              <w:shd w:val="solid" w:color="FFFFFF" w:fill="FFFFFF"/>
              <w:spacing w:before="0" w:line="240" w:lineRule="atLeast"/>
            </w:pPr>
            <w:bookmarkStart w:id="0" w:name="ditulogo"/>
            <w:bookmarkEnd w:id="0"/>
            <w:r>
              <w:rPr>
                <w:noProof/>
                <w:lang w:val="en-US"/>
              </w:rPr>
              <w:drawing>
                <wp:inline distT="0" distB="0" distL="0" distR="0" wp14:anchorId="6864430C" wp14:editId="696D224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0442E411" w14:textId="77777777" w:rsidTr="00876A8A">
        <w:trPr>
          <w:cantSplit/>
        </w:trPr>
        <w:tc>
          <w:tcPr>
            <w:tcW w:w="6487" w:type="dxa"/>
            <w:tcBorders>
              <w:bottom w:val="single" w:sz="12" w:space="0" w:color="auto"/>
            </w:tcBorders>
          </w:tcPr>
          <w:p w14:paraId="38F4EBEC"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70BA197" w14:textId="77777777" w:rsidR="000069D4" w:rsidRPr="0051782D" w:rsidRDefault="000069D4" w:rsidP="00A5173C">
            <w:pPr>
              <w:shd w:val="solid" w:color="FFFFFF" w:fill="FFFFFF"/>
              <w:spacing w:before="0" w:after="48" w:line="240" w:lineRule="atLeast"/>
              <w:rPr>
                <w:sz w:val="22"/>
                <w:szCs w:val="22"/>
                <w:lang w:val="en-US"/>
              </w:rPr>
            </w:pPr>
          </w:p>
        </w:tc>
      </w:tr>
      <w:tr w:rsidR="000069D4" w14:paraId="5C9B0CF3" w14:textId="77777777" w:rsidTr="00876A8A">
        <w:trPr>
          <w:cantSplit/>
        </w:trPr>
        <w:tc>
          <w:tcPr>
            <w:tcW w:w="6487" w:type="dxa"/>
            <w:tcBorders>
              <w:top w:val="single" w:sz="12" w:space="0" w:color="auto"/>
            </w:tcBorders>
          </w:tcPr>
          <w:p w14:paraId="15341B39"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B051248" w14:textId="77777777" w:rsidR="000069D4" w:rsidRPr="00710D66" w:rsidRDefault="000069D4" w:rsidP="00A5173C">
            <w:pPr>
              <w:shd w:val="solid" w:color="FFFFFF" w:fill="FFFFFF"/>
              <w:spacing w:before="0" w:after="48" w:line="240" w:lineRule="atLeast"/>
              <w:rPr>
                <w:lang w:val="en-US"/>
              </w:rPr>
            </w:pPr>
          </w:p>
        </w:tc>
      </w:tr>
      <w:tr w:rsidR="000069D4" w14:paraId="66D3733A" w14:textId="77777777" w:rsidTr="00876A8A">
        <w:trPr>
          <w:cantSplit/>
        </w:trPr>
        <w:tc>
          <w:tcPr>
            <w:tcW w:w="6487" w:type="dxa"/>
            <w:vMerge w:val="restart"/>
          </w:tcPr>
          <w:p w14:paraId="05E65DD0" w14:textId="73CCB322" w:rsidR="003A690B" w:rsidRPr="005D5593" w:rsidRDefault="003A690B" w:rsidP="003A690B">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1" w:name="recibido"/>
            <w:bookmarkStart w:id="2" w:name="dnum" w:colFirst="1" w:colLast="1"/>
            <w:bookmarkEnd w:id="1"/>
            <w:r w:rsidRPr="005D5593">
              <w:rPr>
                <w:rFonts w:ascii="Verdana" w:hAnsi="Verdana"/>
                <w:sz w:val="20"/>
                <w:lang w:val="fr-FR"/>
              </w:rPr>
              <w:t xml:space="preserve">Source: </w:t>
            </w:r>
            <w:r w:rsidRPr="005D5593">
              <w:rPr>
                <w:rFonts w:ascii="Verdana" w:hAnsi="Verdana"/>
                <w:sz w:val="20"/>
                <w:lang w:val="fr-FR"/>
              </w:rPr>
              <w:tab/>
              <w:t xml:space="preserve">Document </w:t>
            </w:r>
            <w:r w:rsidR="00741DC4" w:rsidRPr="005D5593">
              <w:rPr>
                <w:rFonts w:ascii="Verdana" w:hAnsi="Verdana"/>
                <w:sz w:val="20"/>
                <w:lang w:val="fr-FR"/>
              </w:rPr>
              <w:t xml:space="preserve">Annex 3 to </w:t>
            </w:r>
            <w:r w:rsidRPr="005D5593">
              <w:rPr>
                <w:rFonts w:ascii="Verdana" w:hAnsi="Verdana"/>
                <w:sz w:val="20"/>
                <w:lang w:val="fr-FR"/>
              </w:rPr>
              <w:t>5B/</w:t>
            </w:r>
            <w:r w:rsidR="00741DC4" w:rsidRPr="005D5593">
              <w:rPr>
                <w:rFonts w:ascii="Verdana" w:hAnsi="Verdana"/>
                <w:sz w:val="20"/>
                <w:lang w:val="fr-FR"/>
              </w:rPr>
              <w:t>531</w:t>
            </w:r>
          </w:p>
          <w:p w14:paraId="7195834E" w14:textId="71A9B021" w:rsidR="003A690B" w:rsidRPr="00982084" w:rsidRDefault="003A690B" w:rsidP="003A690B">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WRC-23</w:t>
            </w:r>
            <w:r w:rsidRPr="00877BA4">
              <w:rPr>
                <w:rFonts w:ascii="Verdana" w:hAnsi="Verdana"/>
                <w:sz w:val="20"/>
              </w:rPr>
              <w:t xml:space="preserve"> agenda item 1.</w:t>
            </w:r>
            <w:r>
              <w:rPr>
                <w:rFonts w:ascii="Verdana" w:hAnsi="Verdana"/>
                <w:sz w:val="20"/>
              </w:rPr>
              <w:t>8 draft CPM text</w:t>
            </w:r>
          </w:p>
        </w:tc>
        <w:tc>
          <w:tcPr>
            <w:tcW w:w="3402" w:type="dxa"/>
          </w:tcPr>
          <w:p w14:paraId="0FDB302A" w14:textId="35D29214" w:rsidR="000069D4" w:rsidRPr="003A690B" w:rsidRDefault="003A690B" w:rsidP="00741DC4">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741DC4">
              <w:rPr>
                <w:rFonts w:ascii="Verdana" w:hAnsi="Verdana"/>
                <w:b/>
                <w:sz w:val="20"/>
                <w:lang w:eastAsia="zh-CN"/>
              </w:rPr>
              <w:t>XXX</w:t>
            </w:r>
            <w:r>
              <w:rPr>
                <w:rFonts w:ascii="Verdana" w:hAnsi="Verdana"/>
                <w:b/>
                <w:sz w:val="20"/>
                <w:lang w:eastAsia="zh-CN"/>
              </w:rPr>
              <w:t>-E</w:t>
            </w:r>
          </w:p>
        </w:tc>
      </w:tr>
      <w:tr w:rsidR="000069D4" w14:paraId="61A81170" w14:textId="77777777" w:rsidTr="00876A8A">
        <w:trPr>
          <w:cantSplit/>
        </w:trPr>
        <w:tc>
          <w:tcPr>
            <w:tcW w:w="6487" w:type="dxa"/>
            <w:vMerge/>
          </w:tcPr>
          <w:p w14:paraId="58F86C35"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4D5C1BEC" w14:textId="7C1B7EC5" w:rsidR="000069D4" w:rsidRPr="003A690B" w:rsidRDefault="00741DC4" w:rsidP="00741DC4">
            <w:pPr>
              <w:shd w:val="solid" w:color="FFFFFF" w:fill="FFFFFF"/>
              <w:spacing w:before="0" w:line="240" w:lineRule="atLeast"/>
              <w:rPr>
                <w:rFonts w:ascii="Verdana" w:hAnsi="Verdana"/>
                <w:sz w:val="20"/>
                <w:lang w:eastAsia="zh-CN"/>
              </w:rPr>
            </w:pPr>
            <w:r>
              <w:rPr>
                <w:rFonts w:ascii="Verdana" w:hAnsi="Verdana"/>
                <w:b/>
                <w:sz w:val="20"/>
                <w:lang w:eastAsia="zh-CN"/>
              </w:rPr>
              <w:t>28</w:t>
            </w:r>
            <w:r w:rsidR="003A690B">
              <w:rPr>
                <w:rFonts w:ascii="Verdana" w:hAnsi="Verdana"/>
                <w:b/>
                <w:sz w:val="20"/>
                <w:lang w:eastAsia="zh-CN"/>
              </w:rPr>
              <w:t xml:space="preserve"> April 2022</w:t>
            </w:r>
          </w:p>
        </w:tc>
      </w:tr>
      <w:tr w:rsidR="000069D4" w14:paraId="30FAA1E0" w14:textId="77777777" w:rsidTr="00876A8A">
        <w:trPr>
          <w:cantSplit/>
        </w:trPr>
        <w:tc>
          <w:tcPr>
            <w:tcW w:w="6487" w:type="dxa"/>
            <w:vMerge/>
          </w:tcPr>
          <w:p w14:paraId="07B1D453"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4C2B3770" w14:textId="77777777" w:rsidR="000069D4" w:rsidRPr="003A690B" w:rsidRDefault="003A690B"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7793E486" w14:textId="77777777" w:rsidTr="00D046A7">
        <w:trPr>
          <w:cantSplit/>
        </w:trPr>
        <w:tc>
          <w:tcPr>
            <w:tcW w:w="9889" w:type="dxa"/>
            <w:gridSpan w:val="2"/>
          </w:tcPr>
          <w:p w14:paraId="1A20CE37" w14:textId="17B225DB" w:rsidR="000069D4" w:rsidRDefault="007312D3" w:rsidP="003A690B">
            <w:pPr>
              <w:pStyle w:val="Source"/>
              <w:rPr>
                <w:lang w:eastAsia="zh-CN"/>
              </w:rPr>
            </w:pPr>
            <w:bookmarkStart w:id="5" w:name="dsource" w:colFirst="0" w:colLast="0"/>
            <w:bookmarkEnd w:id="4"/>
            <w:r>
              <w:rPr>
                <w:lang w:eastAsia="zh-CN"/>
              </w:rPr>
              <w:t>United States of America</w:t>
            </w:r>
          </w:p>
        </w:tc>
      </w:tr>
      <w:tr w:rsidR="000069D4" w14:paraId="0F210678" w14:textId="77777777" w:rsidTr="00D046A7">
        <w:trPr>
          <w:cantSplit/>
        </w:trPr>
        <w:tc>
          <w:tcPr>
            <w:tcW w:w="9889" w:type="dxa"/>
            <w:gridSpan w:val="2"/>
          </w:tcPr>
          <w:p w14:paraId="7FB2F2FE" w14:textId="52B319AF" w:rsidR="000069D4" w:rsidRDefault="003A690B" w:rsidP="00A5173C">
            <w:pPr>
              <w:pStyle w:val="Title1"/>
              <w:rPr>
                <w:lang w:eastAsia="zh-CN"/>
              </w:rPr>
            </w:pPr>
            <w:bookmarkStart w:id="6" w:name="drec" w:colFirst="0" w:colLast="0"/>
            <w:bookmarkEnd w:id="5"/>
            <w:r>
              <w:rPr>
                <w:lang w:val="en-US"/>
              </w:rPr>
              <w:t xml:space="preserve">Working document towards a draft </w:t>
            </w:r>
            <w:r>
              <w:rPr>
                <w:lang w:val="en-US"/>
              </w:rPr>
              <w:br/>
              <w:t>CPM Report – Chapter 2 – WRC-23 agenda item 1.8</w:t>
            </w:r>
          </w:p>
        </w:tc>
      </w:tr>
      <w:tr w:rsidR="000069D4" w14:paraId="3EB0570A" w14:textId="77777777" w:rsidTr="00D046A7">
        <w:trPr>
          <w:cantSplit/>
        </w:trPr>
        <w:tc>
          <w:tcPr>
            <w:tcW w:w="9889" w:type="dxa"/>
            <w:gridSpan w:val="2"/>
          </w:tcPr>
          <w:p w14:paraId="0101D761" w14:textId="77777777" w:rsidR="000069D4" w:rsidRDefault="000069D4" w:rsidP="00A5173C">
            <w:pPr>
              <w:pStyle w:val="Title1"/>
              <w:rPr>
                <w:lang w:eastAsia="zh-CN"/>
              </w:rPr>
            </w:pPr>
            <w:bookmarkStart w:id="7" w:name="dtitle1" w:colFirst="0" w:colLast="0"/>
            <w:bookmarkEnd w:id="6"/>
          </w:p>
        </w:tc>
      </w:tr>
    </w:tbl>
    <w:p w14:paraId="110B116C" w14:textId="77777777" w:rsidR="007312D3" w:rsidRDefault="007312D3" w:rsidP="007312D3">
      <w:pPr>
        <w:rPr>
          <w:lang w:val="en-US"/>
        </w:rPr>
      </w:pPr>
      <w:bookmarkStart w:id="8" w:name="dbreak"/>
      <w:bookmarkEnd w:id="7"/>
      <w:bookmarkEnd w:id="8"/>
    </w:p>
    <w:p w14:paraId="70A8200B" w14:textId="77777777" w:rsidR="007312D3" w:rsidRPr="00E40E42" w:rsidRDefault="007312D3" w:rsidP="007312D3">
      <w:pPr>
        <w:rPr>
          <w:b/>
          <w:lang w:val="en-US"/>
        </w:rPr>
      </w:pPr>
      <w:r w:rsidRPr="00E40E42">
        <w:rPr>
          <w:b/>
          <w:lang w:val="en-US"/>
        </w:rPr>
        <w:t>Introduction</w:t>
      </w:r>
    </w:p>
    <w:p w14:paraId="2A06F30F" w14:textId="1DB534B4" w:rsidR="007312D3" w:rsidRDefault="007312D3" w:rsidP="007312D3">
      <w:pPr>
        <w:pStyle w:val="Normalaftertitle"/>
        <w:rPr>
          <w:lang w:val="en-US"/>
        </w:rPr>
      </w:pPr>
      <w:r w:rsidRPr="00E40E42">
        <w:rPr>
          <w:lang w:val="en-US"/>
        </w:rPr>
        <w:t>During the last WP 5</w:t>
      </w:r>
      <w:r>
        <w:rPr>
          <w:lang w:val="en-US"/>
        </w:rPr>
        <w:t>B</w:t>
      </w:r>
      <w:r w:rsidRPr="00E40E42">
        <w:rPr>
          <w:lang w:val="en-US"/>
        </w:rPr>
        <w:t xml:space="preserve"> meeting, </w:t>
      </w:r>
      <w:r>
        <w:rPr>
          <w:lang w:val="en-US"/>
        </w:rPr>
        <w:t xml:space="preserve">multiple contributions towards Draft CPM Report text were reviewed and compiled into a single </w:t>
      </w:r>
      <w:r w:rsidR="00323C92">
        <w:rPr>
          <w:lang w:val="en-US"/>
        </w:rPr>
        <w:t>text that was carried forward to this WP-5B meeting as an annex to the Chairman’s report.  A summary of the status of various section was included along with indications of what additional items are need to complete this document.</w:t>
      </w:r>
    </w:p>
    <w:p w14:paraId="161B1A42" w14:textId="77777777" w:rsidR="007312D3" w:rsidRPr="00E40E42" w:rsidRDefault="007312D3" w:rsidP="007312D3">
      <w:pPr>
        <w:rPr>
          <w:lang w:val="en-US"/>
        </w:rPr>
      </w:pPr>
    </w:p>
    <w:p w14:paraId="28CB1C43" w14:textId="77777777" w:rsidR="007312D3" w:rsidRPr="00793ACE" w:rsidRDefault="007312D3" w:rsidP="007312D3">
      <w:pPr>
        <w:rPr>
          <w:b/>
          <w:lang w:val="en-US"/>
        </w:rPr>
      </w:pPr>
      <w:r w:rsidRPr="00793ACE">
        <w:rPr>
          <w:b/>
          <w:lang w:val="en-US"/>
        </w:rPr>
        <w:t>Proposal</w:t>
      </w:r>
    </w:p>
    <w:p w14:paraId="130806B9" w14:textId="33323E0E" w:rsidR="007312D3" w:rsidRDefault="007312D3" w:rsidP="007312D3">
      <w:pPr>
        <w:rPr>
          <w:lang w:val="en-US"/>
        </w:rPr>
      </w:pPr>
      <w:r w:rsidRPr="00E40E42">
        <w:rPr>
          <w:lang w:val="en-US"/>
        </w:rPr>
        <w:t xml:space="preserve">The United States </w:t>
      </w:r>
      <w:r w:rsidR="00323C92">
        <w:rPr>
          <w:lang w:val="en-US"/>
        </w:rPr>
        <w:t xml:space="preserve">provides additions and edits to this Draft CPM Text </w:t>
      </w:r>
      <w:r w:rsidRPr="00E40E42">
        <w:rPr>
          <w:lang w:val="en-US"/>
        </w:rPr>
        <w:t xml:space="preserve">to </w:t>
      </w:r>
      <w:r w:rsidR="00323C92">
        <w:rPr>
          <w:lang w:val="en-US"/>
        </w:rPr>
        <w:t>provid</w:t>
      </w:r>
      <w:r w:rsidR="009B45F7">
        <w:rPr>
          <w:lang w:val="en-US"/>
        </w:rPr>
        <w:t>e missing text and edit text to improve the Agenda Item 1.8</w:t>
      </w:r>
      <w:r w:rsidR="009B45F7" w:rsidRPr="009B45F7">
        <w:t xml:space="preserve"> </w:t>
      </w:r>
      <w:r w:rsidR="009B45F7" w:rsidRPr="009B45F7">
        <w:rPr>
          <w:lang w:val="en-US"/>
        </w:rPr>
        <w:t>Draft CPM Text</w:t>
      </w:r>
      <w:r>
        <w:rPr>
          <w:lang w:val="en-US"/>
        </w:rPr>
        <w:t>.</w:t>
      </w:r>
    </w:p>
    <w:p w14:paraId="6EBF2D65" w14:textId="77777777" w:rsidR="007312D3" w:rsidRDefault="007312D3">
      <w:pPr>
        <w:tabs>
          <w:tab w:val="clear" w:pos="1134"/>
          <w:tab w:val="clear" w:pos="1871"/>
          <w:tab w:val="clear" w:pos="2268"/>
        </w:tabs>
        <w:overflowPunct/>
        <w:autoSpaceDE/>
        <w:autoSpaceDN/>
        <w:adjustRightInd/>
        <w:spacing w:before="0"/>
        <w:textAlignment w:val="auto"/>
        <w:rPr>
          <w:lang w:val="en-US"/>
        </w:rPr>
      </w:pPr>
    </w:p>
    <w:p w14:paraId="666B81E0" w14:textId="77777777" w:rsidR="007312D3" w:rsidRPr="00993448" w:rsidRDefault="007312D3" w:rsidP="007312D3">
      <w:pPr>
        <w:pStyle w:val="Normalaftertitle"/>
        <w:spacing w:before="960"/>
        <w:rPr>
          <w:bCs/>
          <w:lang w:eastAsia="zh-CN"/>
        </w:rPr>
      </w:pPr>
    </w:p>
    <w:p w14:paraId="45625806" w14:textId="77777777" w:rsidR="007312D3" w:rsidRPr="00C40877" w:rsidRDefault="007312D3" w:rsidP="007312D3">
      <w:pPr>
        <w:pStyle w:val="Normalaftertitle"/>
        <w:spacing w:before="960"/>
        <w:rPr>
          <w:lang w:eastAsia="zh-CN"/>
        </w:rPr>
      </w:pPr>
      <w:r>
        <w:rPr>
          <w:b/>
          <w:bCs/>
          <w:lang w:eastAsia="zh-CN"/>
        </w:rPr>
        <w:t>Attachment</w:t>
      </w:r>
    </w:p>
    <w:p w14:paraId="77F3C981" w14:textId="77777777" w:rsidR="007312D3" w:rsidRDefault="007312D3">
      <w:pPr>
        <w:tabs>
          <w:tab w:val="clear" w:pos="1134"/>
          <w:tab w:val="clear" w:pos="1871"/>
          <w:tab w:val="clear" w:pos="2268"/>
        </w:tabs>
        <w:overflowPunct/>
        <w:autoSpaceDE/>
        <w:autoSpaceDN/>
        <w:adjustRightInd/>
        <w:spacing w:before="0"/>
        <w:textAlignment w:val="auto"/>
        <w:rPr>
          <w:lang w:val="en-US"/>
        </w:rPr>
      </w:pPr>
    </w:p>
    <w:p w14:paraId="2E1463BD" w14:textId="583B59E0" w:rsidR="007312D3" w:rsidRDefault="007312D3">
      <w:pPr>
        <w:tabs>
          <w:tab w:val="clear" w:pos="1134"/>
          <w:tab w:val="clear" w:pos="1871"/>
          <w:tab w:val="clear" w:pos="2268"/>
        </w:tabs>
        <w:overflowPunct/>
        <w:autoSpaceDE/>
        <w:autoSpaceDN/>
        <w:adjustRightInd/>
        <w:spacing w:before="0"/>
        <w:textAlignment w:val="auto"/>
        <w:rPr>
          <w:lang w:val="en-US"/>
        </w:rPr>
      </w:pPr>
      <w:r>
        <w:rPr>
          <w:lang w:val="en-US"/>
        </w:rPr>
        <w:br w:type="page"/>
      </w:r>
    </w:p>
    <w:p w14:paraId="5525EF1C" w14:textId="77777777" w:rsidR="007312D3" w:rsidRPr="00A03AD5" w:rsidRDefault="007312D3" w:rsidP="007312D3">
      <w:pPr>
        <w:pStyle w:val="AnnexNo"/>
      </w:pPr>
      <w:r w:rsidRPr="00A03AD5">
        <w:lastRenderedPageBreak/>
        <w:t>ATTACHMENT</w:t>
      </w:r>
    </w:p>
    <w:p w14:paraId="2B52FAE3" w14:textId="77777777" w:rsidR="007312D3" w:rsidRPr="00A03AD5" w:rsidRDefault="007312D3" w:rsidP="007312D3">
      <w:pPr>
        <w:pStyle w:val="Annextitle"/>
      </w:pPr>
      <w:r w:rsidRPr="00A03AD5">
        <w:rPr>
          <w:lang w:val="en-US"/>
        </w:rPr>
        <w:t xml:space="preserve">Working document towards a draft CPM Report – </w:t>
      </w:r>
      <w:r>
        <w:rPr>
          <w:lang w:val="en-US"/>
        </w:rPr>
        <w:br/>
      </w:r>
      <w:r w:rsidRPr="00A03AD5">
        <w:rPr>
          <w:lang w:val="en-US"/>
        </w:rPr>
        <w:t>Chapter 2 – WRC-23 agenda item 1.8</w:t>
      </w:r>
    </w:p>
    <w:p w14:paraId="5C75F3D1" w14:textId="48C4EBFC" w:rsidR="003A690B" w:rsidRDefault="003A690B" w:rsidP="003A690B">
      <w:pPr>
        <w:pStyle w:val="Normalaftertitle"/>
        <w:rPr>
          <w:bCs/>
        </w:rPr>
      </w:pPr>
      <w:r>
        <w:rPr>
          <w:lang w:val="en-US"/>
        </w:rPr>
        <w:t xml:space="preserve">The attached document originates from a merger of the working document towards CPM text (Annex 4 to Document </w:t>
      </w:r>
      <w:hyperlink r:id="rId8" w:history="1">
        <w:r w:rsidRPr="00993463">
          <w:rPr>
            <w:rStyle w:val="Hyperlink"/>
            <w:rFonts w:eastAsiaTheme="minorEastAsia"/>
            <w:bCs/>
          </w:rPr>
          <w:t>5B/481</w:t>
        </w:r>
      </w:hyperlink>
      <w:r>
        <w:rPr>
          <w:lang w:val="en-US"/>
        </w:rPr>
        <w:t xml:space="preserve">) and proposed changes to this as contained in contributions </w:t>
      </w:r>
      <w:hyperlink r:id="rId9" w:history="1">
        <w:r w:rsidRPr="007D2D9B">
          <w:rPr>
            <w:rFonts w:eastAsiaTheme="minorEastAsia"/>
            <w:bCs/>
            <w:color w:val="0000FF" w:themeColor="hyperlink"/>
            <w:u w:val="single"/>
          </w:rPr>
          <w:t>5B/489</w:t>
        </w:r>
      </w:hyperlink>
      <w:r>
        <w:rPr>
          <w:bCs/>
        </w:rPr>
        <w:t xml:space="preserve"> (revision marks “USA”) and </w:t>
      </w:r>
      <w:hyperlink r:id="rId10" w:history="1">
        <w:r w:rsidRPr="00993463">
          <w:rPr>
            <w:rStyle w:val="Hyperlink"/>
            <w:rFonts w:eastAsiaTheme="minorEastAsia"/>
            <w:bCs/>
          </w:rPr>
          <w:t>5B/520</w:t>
        </w:r>
      </w:hyperlink>
      <w:r>
        <w:rPr>
          <w:bCs/>
        </w:rPr>
        <w:t xml:space="preserve"> (revision marks “multi 5B/520”). Following discussions at the March/April meeting of WP 5B, the attached is the result.</w:t>
      </w:r>
    </w:p>
    <w:p w14:paraId="341788F2" w14:textId="77777777" w:rsidR="003A690B" w:rsidRDefault="003A690B" w:rsidP="003A690B">
      <w:pPr>
        <w:pStyle w:val="Normalaftertitle"/>
        <w:rPr>
          <w:bCs/>
        </w:rPr>
      </w:pPr>
      <w:r>
        <w:rPr>
          <w:bCs/>
        </w:rPr>
        <w:t>In respect of section 2/1.8/1, the Executive Summary, it was agreed to halt development of text for this section until the other sections are further developed.</w:t>
      </w:r>
    </w:p>
    <w:p w14:paraId="05ED7499" w14:textId="77777777" w:rsidR="003A690B" w:rsidRDefault="003A690B" w:rsidP="003A690B">
      <w:r>
        <w:t>In respect of section 2/1.8/2 and its subsections, the text was agreed as shown as clean text in the attached document.</w:t>
      </w:r>
    </w:p>
    <w:p w14:paraId="019ECC68" w14:textId="77777777" w:rsidR="003A690B" w:rsidRDefault="003A690B" w:rsidP="003A690B">
      <w:r>
        <w:t xml:space="preserve">In respect of section /1.8/3, it was decided to halt development of subsection 2/1.8/3.1 until the other subsections of section 3 were further developed. </w:t>
      </w:r>
    </w:p>
    <w:p w14:paraId="44145572" w14:textId="77777777" w:rsidR="003A690B" w:rsidRDefault="003A690B" w:rsidP="003A690B">
      <w:r>
        <w:t>The text for subsection 2/1.8/3.2 was agreed and is shown as clean text. It was however noted that it was not known if the new Report ITU-R M.[UA_PFD] would be finished before WRC-23 and for this reason, awaiting what will be the outcome, the reference to this Report is placed in square brackets.</w:t>
      </w:r>
    </w:p>
    <w:p w14:paraId="5B1EE1F0" w14:textId="77777777" w:rsidR="003A690B" w:rsidRDefault="003A690B" w:rsidP="003A690B">
      <w:pPr>
        <w:rPr>
          <w:lang w:val="en-US"/>
        </w:rPr>
      </w:pPr>
      <w:r>
        <w:t xml:space="preserve">The text for subsection 2/1.8/3.3 as contained in the annex to the WP 5B Chairman’s Report </w:t>
      </w:r>
      <w:r>
        <w:rPr>
          <w:lang w:val="en-US"/>
        </w:rPr>
        <w:t xml:space="preserve">(Annex 4 to Document </w:t>
      </w:r>
      <w:hyperlink r:id="rId11" w:history="1">
        <w:r w:rsidRPr="00993463">
          <w:rPr>
            <w:rStyle w:val="Hyperlink"/>
            <w:rFonts w:eastAsiaTheme="minorEastAsia"/>
            <w:bCs/>
          </w:rPr>
          <w:t>5B/481</w:t>
        </w:r>
      </w:hyperlink>
      <w:r>
        <w:rPr>
          <w:lang w:val="en-US"/>
        </w:rPr>
        <w:t xml:space="preserve">) was discussed and agreed. This is shown as the clean text in this subsection. Following this, proposed elements from contributions </w:t>
      </w:r>
      <w:hyperlink r:id="rId12" w:history="1">
        <w:r w:rsidRPr="00251684">
          <w:rPr>
            <w:rStyle w:val="Hyperlink"/>
            <w:rFonts w:eastAsiaTheme="minorEastAsia"/>
            <w:bCs/>
          </w:rPr>
          <w:t>5B/518</w:t>
        </w:r>
      </w:hyperlink>
      <w:r>
        <w:rPr>
          <w:bCs/>
        </w:rPr>
        <w:t xml:space="preserve"> and </w:t>
      </w:r>
      <w:hyperlink r:id="rId13" w:history="1">
        <w:r w:rsidRPr="00993463">
          <w:rPr>
            <w:rStyle w:val="Hyperlink"/>
            <w:rFonts w:eastAsiaTheme="minorEastAsia"/>
            <w:bCs/>
          </w:rPr>
          <w:t>5B/521</w:t>
        </w:r>
      </w:hyperlink>
      <w:r>
        <w:t xml:space="preserve"> were extracted and included into this subsection together with elements from subsection 2/1.8/3.3.1 from </w:t>
      </w:r>
      <w:r>
        <w:rPr>
          <w:lang w:val="en-US"/>
        </w:rPr>
        <w:t xml:space="preserve">Annex 4 to Document </w:t>
      </w:r>
      <w:hyperlink r:id="rId14" w:history="1">
        <w:r w:rsidRPr="00993463">
          <w:rPr>
            <w:rStyle w:val="Hyperlink"/>
            <w:rFonts w:eastAsiaTheme="minorEastAsia"/>
            <w:bCs/>
          </w:rPr>
          <w:t>5B/481</w:t>
        </w:r>
      </w:hyperlink>
      <w:r>
        <w:rPr>
          <w:lang w:val="en-US"/>
        </w:rPr>
        <w:t xml:space="preserve"> and subsection 1/1.8/3.3.1 subsequently suggested deleted. Following this, suggestions to improve and clarify the language of Nos. 3 and 4 in subsection 2/1.8/3.3, with no change to the content, were made. It was also noted that after amendments of the title to subsection 2/1.8/3.3, this now is identical to that of section 2/1.8/3. A new title to subsection 2/1.8/3.3 therefore may be considered. Due to lack of time, it was not possible to return to and discuss these proposed new elements which therefore remain shown with track changes, indicating their origin.</w:t>
      </w:r>
    </w:p>
    <w:p w14:paraId="4ACE8C3A" w14:textId="77777777" w:rsidR="003A690B" w:rsidRDefault="003A690B" w:rsidP="003A690B">
      <w:pPr>
        <w:rPr>
          <w:lang w:val="en-US"/>
        </w:rPr>
      </w:pPr>
      <w:r>
        <w:rPr>
          <w:lang w:val="en-US"/>
        </w:rPr>
        <w:t xml:space="preserve">The text for subsection 2/1.8/3.4 and its subsections was discussed and agreed as shown in clean text. Noting that contribution </w:t>
      </w:r>
      <w:hyperlink r:id="rId15" w:history="1">
        <w:r w:rsidRPr="00785565">
          <w:rPr>
            <w:rStyle w:val="Hyperlink"/>
            <w:lang w:val="en-US"/>
          </w:rPr>
          <w:t>5B/486 rev 1</w:t>
        </w:r>
      </w:hyperlink>
      <w:r>
        <w:rPr>
          <w:lang w:val="en-US"/>
        </w:rPr>
        <w:t xml:space="preserve"> which is discussing the status of secondary allocations in respect of WRC agenda items would only be introduced and discussed at the last Plenary of WP 5B at the Marc/April 2022 meeting, a placeholder was inserted in subsections 2/1.8/3.4 and 2/1.8/3.4.2 to consider if and how the outcome of that discussion would have an impact on agenda item 1.8. For the same reason, two sentences of subsection 2/1.8/3.4.2 were placed in square brackets. In subsection 2/1.8/3.4.2, there is also an editor’s note to remind that there is a need to add text addressing limits and provisions in respect of controlling interference from transmitting UA CNPC Earth stations into receiving terrestrial stations.</w:t>
      </w:r>
    </w:p>
    <w:p w14:paraId="70E67751" w14:textId="77777777" w:rsidR="003A690B" w:rsidRPr="00761804" w:rsidRDefault="003A690B" w:rsidP="003A690B">
      <w:r>
        <w:rPr>
          <w:lang w:val="en-US"/>
        </w:rPr>
        <w:t>There was no time to discuss sections 2/1.8/4 and 2/1.8/5 and no agreement should thus be assumed on the text in these sections. It is also noted that these sections would need to be significantly further developed to be completed at the July 2022 meeting of WP 5B.</w:t>
      </w:r>
    </w:p>
    <w:p w14:paraId="3FC8F4F2" w14:textId="49688172" w:rsidR="003A690B" w:rsidRPr="004E05FC" w:rsidRDefault="003A690B" w:rsidP="007312D3">
      <w:pPr>
        <w:pStyle w:val="Normalaftertitle"/>
        <w:spacing w:before="960"/>
        <w:rPr>
          <w:lang w:eastAsia="zh-CN"/>
        </w:rPr>
      </w:pPr>
      <w:r w:rsidRPr="00D02238">
        <w:rPr>
          <w:b/>
          <w:bCs/>
          <w:lang w:eastAsia="zh-CN"/>
        </w:rPr>
        <w:t>Attachment:</w:t>
      </w:r>
      <w:r>
        <w:rPr>
          <w:lang w:eastAsia="zh-CN"/>
        </w:rPr>
        <w:t xml:space="preserve"> 1</w:t>
      </w:r>
      <w:r w:rsidRPr="00C40877">
        <w:rPr>
          <w:lang w:eastAsia="zh-CN"/>
        </w:rPr>
        <w:br w:type="page"/>
      </w:r>
    </w:p>
    <w:p w14:paraId="1B69C26E" w14:textId="77777777" w:rsidR="003A690B" w:rsidRPr="00A03AD5" w:rsidRDefault="003A690B" w:rsidP="003A690B">
      <w:pPr>
        <w:pStyle w:val="AnnexNo"/>
      </w:pPr>
      <w:r w:rsidRPr="00A03AD5">
        <w:lastRenderedPageBreak/>
        <w:t>ATTACHMENT</w:t>
      </w:r>
    </w:p>
    <w:p w14:paraId="4354B99F" w14:textId="77777777" w:rsidR="003A690B" w:rsidRPr="00A03AD5" w:rsidRDefault="003A690B" w:rsidP="003A690B">
      <w:pPr>
        <w:pStyle w:val="Annextitle"/>
      </w:pPr>
      <w:r w:rsidRPr="00A03AD5">
        <w:rPr>
          <w:lang w:val="en-US"/>
        </w:rPr>
        <w:t xml:space="preserve">Working document towards a draft CPM Report – </w:t>
      </w:r>
      <w:r>
        <w:rPr>
          <w:lang w:val="en-US"/>
        </w:rPr>
        <w:br/>
      </w:r>
      <w:r w:rsidRPr="00A03AD5">
        <w:rPr>
          <w:lang w:val="en-US"/>
        </w:rPr>
        <w:t>Chapter 2 – WRC-23 agenda item 1.8</w:t>
      </w:r>
    </w:p>
    <w:p w14:paraId="2461E36D" w14:textId="77777777" w:rsidR="003A690B" w:rsidRPr="009477F6" w:rsidRDefault="003A690B" w:rsidP="003A690B">
      <w:pPr>
        <w:pStyle w:val="ChapNo"/>
      </w:pPr>
      <w:r w:rsidRPr="009477F6">
        <w:t xml:space="preserve">CHAPTER </w:t>
      </w:r>
      <w:r>
        <w:t>2</w:t>
      </w:r>
    </w:p>
    <w:p w14:paraId="5A5E9E31" w14:textId="77777777" w:rsidR="003A690B" w:rsidRPr="008909A0" w:rsidRDefault="003A690B" w:rsidP="003A690B">
      <w:pPr>
        <w:pStyle w:val="Chaptitle"/>
      </w:pPr>
      <w:r w:rsidRPr="00457645">
        <w:t xml:space="preserve">Aeronautical and </w:t>
      </w:r>
      <w:r w:rsidRPr="009C61E9">
        <w:t>maritime</w:t>
      </w:r>
      <w:r w:rsidRPr="00457645">
        <w:t xml:space="preserve"> issues</w:t>
      </w:r>
    </w:p>
    <w:p w14:paraId="7AE7B695" w14:textId="77777777" w:rsidR="003A690B" w:rsidRPr="009477F6" w:rsidRDefault="003A690B" w:rsidP="003A690B">
      <w:pPr>
        <w:spacing w:before="0"/>
        <w:jc w:val="center"/>
      </w:pPr>
      <w:r w:rsidRPr="009477F6">
        <w:t xml:space="preserve">(Agenda items </w:t>
      </w:r>
      <w:r>
        <w:t>1.6, 1.7, 1.8, 1.9, 1.10, 1.11</w:t>
      </w:r>
      <w:r w:rsidRPr="009477F6">
        <w:t>)</w:t>
      </w:r>
    </w:p>
    <w:p w14:paraId="26546AD7" w14:textId="77777777" w:rsidR="003A690B" w:rsidRPr="00E513BE" w:rsidRDefault="003A690B" w:rsidP="003A690B">
      <w:pPr>
        <w:pStyle w:val="Agendaitem"/>
      </w:pPr>
      <w:r w:rsidRPr="00E513BE">
        <w:t>Agenda item 1.8</w:t>
      </w:r>
    </w:p>
    <w:p w14:paraId="0F938590" w14:textId="77777777" w:rsidR="003A690B" w:rsidRPr="00E837F2" w:rsidRDefault="003A690B" w:rsidP="003A690B">
      <w:pPr>
        <w:jc w:val="center"/>
        <w:rPr>
          <w:b/>
          <w:bCs/>
        </w:rPr>
      </w:pPr>
      <w:r w:rsidRPr="00E837F2">
        <w:t>(</w:t>
      </w:r>
      <w:r w:rsidRPr="00E837F2">
        <w:rPr>
          <w:b/>
          <w:bCs/>
        </w:rPr>
        <w:t>WP 5B</w:t>
      </w:r>
      <w:r w:rsidRPr="00E837F2">
        <w:rPr>
          <w:rStyle w:val="FootnoteReference"/>
          <w:b/>
          <w:bCs/>
        </w:rPr>
        <w:footnoteReference w:customMarkFollows="1" w:id="1"/>
        <w:t>*</w:t>
      </w:r>
      <w:r w:rsidRPr="00E837F2">
        <w:rPr>
          <w:b/>
          <w:bCs/>
        </w:rPr>
        <w:t xml:space="preserve"> / WP 4A, WP 4B</w:t>
      </w:r>
      <w:r w:rsidRPr="00E837F2">
        <w:t>)</w:t>
      </w:r>
    </w:p>
    <w:p w14:paraId="2977956B" w14:textId="77777777" w:rsidR="003A690B" w:rsidRDefault="003A690B" w:rsidP="003A690B">
      <w:pPr>
        <w:pStyle w:val="Normalaftertitle"/>
        <w:spacing w:before="240"/>
        <w:jc w:val="both"/>
        <w:rPr>
          <w:b/>
          <w:i/>
          <w:iCs/>
        </w:rPr>
      </w:pPr>
      <w:r w:rsidRPr="00EF707E">
        <w:rPr>
          <w:i/>
          <w:iCs/>
        </w:rPr>
        <w:t>1.8</w:t>
      </w:r>
      <w:r w:rsidRPr="00EF707E">
        <w:rPr>
          <w:i/>
          <w:iCs/>
        </w:rPr>
        <w:tab/>
        <w:t>to consider, on the basis of ITU R studies in accordance with Resolution</w:t>
      </w:r>
      <w:r>
        <w:rPr>
          <w:i/>
          <w:iCs/>
        </w:rPr>
        <w:t> </w:t>
      </w:r>
      <w:r w:rsidRPr="00EF707E">
        <w:rPr>
          <w:b/>
          <w:bCs/>
          <w:i/>
          <w:iCs/>
        </w:rPr>
        <w:t>171</w:t>
      </w:r>
      <w:r>
        <w:rPr>
          <w:b/>
          <w:bCs/>
          <w:i/>
          <w:iCs/>
        </w:rPr>
        <w:t> </w:t>
      </w:r>
      <w:r w:rsidRPr="00EF707E">
        <w:rPr>
          <w:b/>
          <w:bCs/>
          <w:i/>
          <w:iCs/>
        </w:rPr>
        <w:t>(WRC</w:t>
      </w:r>
      <w:r>
        <w:rPr>
          <w:b/>
          <w:bCs/>
          <w:i/>
          <w:iCs/>
        </w:rPr>
        <w:noBreakHyphen/>
      </w:r>
      <w:r w:rsidRPr="00EF707E">
        <w:rPr>
          <w:b/>
          <w:bCs/>
          <w:i/>
          <w:iCs/>
        </w:rPr>
        <w:t>19)</w:t>
      </w:r>
      <w:r w:rsidRPr="00EF707E">
        <w:rPr>
          <w:i/>
          <w:iCs/>
        </w:rPr>
        <w:t xml:space="preserve">, appropriate regulatory actions, with a view to reviewing and, if necessary, revising Resolution </w:t>
      </w:r>
      <w:r w:rsidRPr="00EF707E">
        <w:rPr>
          <w:b/>
          <w:bCs/>
          <w:i/>
          <w:iCs/>
        </w:rPr>
        <w:t>155 (Rev.WRC</w:t>
      </w:r>
      <w:r>
        <w:rPr>
          <w:b/>
          <w:bCs/>
          <w:i/>
          <w:iCs/>
        </w:rPr>
        <w:t>-</w:t>
      </w:r>
      <w:r w:rsidRPr="00EF707E">
        <w:rPr>
          <w:b/>
          <w:bCs/>
          <w:i/>
          <w:iCs/>
        </w:rPr>
        <w:t>19)</w:t>
      </w:r>
      <w:r w:rsidRPr="00EF707E">
        <w:rPr>
          <w:i/>
          <w:iCs/>
        </w:rPr>
        <w:t xml:space="preserve"> and No. </w:t>
      </w:r>
      <w:r w:rsidRPr="008D6B8F">
        <w:rPr>
          <w:b/>
          <w:bCs/>
          <w:i/>
          <w:iCs/>
        </w:rPr>
        <w:t>5.484B</w:t>
      </w:r>
      <w:r w:rsidRPr="00EF707E">
        <w:rPr>
          <w:i/>
          <w:iCs/>
        </w:rPr>
        <w:t xml:space="preserve"> to accommodate the use of fixed-satellite service (FSS) networks by control and non-payload communications of unmanned aircraft systems;</w:t>
      </w:r>
    </w:p>
    <w:p w14:paraId="6BABF4DF" w14:textId="77777777" w:rsidR="003A690B" w:rsidRDefault="003A690B" w:rsidP="003A690B">
      <w:pPr>
        <w:jc w:val="both"/>
        <w:rPr>
          <w:i/>
          <w:iCs/>
        </w:rPr>
      </w:pPr>
      <w:r w:rsidRPr="00A26944">
        <w:t xml:space="preserve">Resolution </w:t>
      </w:r>
      <w:r w:rsidRPr="00A26944">
        <w:rPr>
          <w:b/>
          <w:bCs/>
        </w:rPr>
        <w:t>171 (WRC</w:t>
      </w:r>
      <w:r>
        <w:rPr>
          <w:b/>
          <w:bCs/>
        </w:rPr>
        <w:t>-</w:t>
      </w:r>
      <w:r w:rsidRPr="00A26944">
        <w:rPr>
          <w:b/>
          <w:bCs/>
        </w:rPr>
        <w:t>19)</w:t>
      </w:r>
      <w:r>
        <w:t xml:space="preserve"> – </w:t>
      </w:r>
      <w:r w:rsidRPr="00901CC0">
        <w:rPr>
          <w:rFonts w:eastAsia="SimSun"/>
          <w:i/>
          <w:iCs/>
        </w:rPr>
        <w:t xml:space="preserve">Review and possible revision of Resolution </w:t>
      </w:r>
      <w:r w:rsidRPr="009C61E9">
        <w:rPr>
          <w:rFonts w:eastAsia="SimSun"/>
          <w:b/>
          <w:bCs/>
          <w:i/>
          <w:iCs/>
        </w:rPr>
        <w:t>155 (Rev.WRC-19)</w:t>
      </w:r>
      <w:r w:rsidRPr="00901CC0">
        <w:rPr>
          <w:rFonts w:eastAsia="SimSun"/>
          <w:i/>
          <w:iCs/>
        </w:rPr>
        <w:t xml:space="preserve"> and No.</w:t>
      </w:r>
      <w:r>
        <w:rPr>
          <w:rFonts w:eastAsia="SimSun"/>
          <w:i/>
          <w:iCs/>
        </w:rPr>
        <w:t> </w:t>
      </w:r>
      <w:r w:rsidRPr="008D6B8F">
        <w:rPr>
          <w:rFonts w:eastAsia="SimSun"/>
          <w:b/>
          <w:bCs/>
          <w:i/>
          <w:iCs/>
        </w:rPr>
        <w:t>5.484B</w:t>
      </w:r>
      <w:r w:rsidRPr="00901CC0">
        <w:rPr>
          <w:rFonts w:eastAsia="SimSun"/>
          <w:i/>
          <w:iCs/>
        </w:rPr>
        <w:t xml:space="preserve"> in the frequency bands to which they apply</w:t>
      </w:r>
    </w:p>
    <w:p w14:paraId="3EDE0865" w14:textId="77777777" w:rsidR="003A690B" w:rsidRPr="00F351A3" w:rsidRDefault="003A690B" w:rsidP="003A690B">
      <w:pPr>
        <w:pStyle w:val="Heading1"/>
      </w:pPr>
      <w:r>
        <w:t>2</w:t>
      </w:r>
      <w:r w:rsidRPr="00F351A3">
        <w:t>/1.</w:t>
      </w:r>
      <w:r>
        <w:t>8</w:t>
      </w:r>
      <w:r w:rsidRPr="00F351A3">
        <w:t>/1</w:t>
      </w:r>
      <w:r w:rsidRPr="00F351A3">
        <w:tab/>
      </w:r>
      <w:r w:rsidRPr="00F351A3">
        <w:tab/>
      </w:r>
      <w:commentRangeStart w:id="9"/>
      <w:r w:rsidRPr="00F351A3">
        <w:t>Executive summary</w:t>
      </w:r>
      <w:commentRangeEnd w:id="9"/>
      <w:r>
        <w:rPr>
          <w:rStyle w:val="CommentReference"/>
          <w:b w:val="0"/>
        </w:rPr>
        <w:commentReference w:id="9"/>
      </w:r>
    </w:p>
    <w:p w14:paraId="66F4EE6B" w14:textId="77777777" w:rsidR="003A690B" w:rsidRPr="002B7111" w:rsidRDefault="003A690B" w:rsidP="003A690B">
      <w:pPr>
        <w:rPr>
          <w:i/>
          <w:iCs/>
        </w:rPr>
      </w:pPr>
      <w:r w:rsidRPr="002B7111">
        <w:rPr>
          <w:i/>
          <w:iCs/>
        </w:rPr>
        <w:t xml:space="preserve">[Text of the executive summary, not more than half a page of text to describe briefly the purpose of the agenda item, summarize the results of the studies carried out and, most importantly, provide a brief description of the method(s) identified that may satisfy the agenda item. See also </w:t>
      </w:r>
      <w:r w:rsidRPr="002B7111">
        <w:rPr>
          <w:i/>
          <w:iCs/>
          <w:lang w:val="en-US"/>
        </w:rPr>
        <w:t>§ A</w:t>
      </w:r>
      <w:r w:rsidRPr="002B7111">
        <w:rPr>
          <w:i/>
          <w:iCs/>
        </w:rPr>
        <w:t xml:space="preserve">2.1 of Annex 2 to </w:t>
      </w:r>
      <w:hyperlink r:id="rId18" w:history="1">
        <w:r w:rsidRPr="002B7111">
          <w:rPr>
            <w:rStyle w:val="Hyperlink"/>
            <w:i/>
            <w:iCs/>
            <w:color w:val="000000" w:themeColor="text1"/>
            <w:u w:val="none"/>
          </w:rPr>
          <w:t xml:space="preserve">Resolution </w:t>
        </w:r>
        <w:r w:rsidRPr="002B7111">
          <w:rPr>
            <w:rStyle w:val="Hyperlink"/>
            <w:i/>
            <w:iCs/>
          </w:rPr>
          <w:t>ITU-R 2-8</w:t>
        </w:r>
      </w:hyperlink>
      <w:r w:rsidRPr="002B7111">
        <w:rPr>
          <w:i/>
          <w:iCs/>
        </w:rPr>
        <w:t>]</w:t>
      </w:r>
    </w:p>
    <w:p w14:paraId="5D6B7601" w14:textId="77777777" w:rsidR="003A690B" w:rsidRPr="002B7111" w:rsidRDefault="003A690B" w:rsidP="003A690B">
      <w:pPr>
        <w:jc w:val="both"/>
      </w:pPr>
      <w:commentRangeStart w:id="10"/>
      <w:commentRangeEnd w:id="10"/>
      <w:r w:rsidRPr="002B7111">
        <w:rPr>
          <w:rStyle w:val="CommentReference"/>
        </w:rPr>
        <w:commentReference w:id="10"/>
      </w:r>
      <w:r w:rsidRPr="002B7111">
        <w:rPr>
          <w:b/>
          <w:color w:val="FF0000"/>
          <w:sz w:val="32"/>
          <w:szCs w:val="32"/>
        </w:rPr>
        <w:t>[</w:t>
      </w:r>
      <w:r w:rsidRPr="002B7111">
        <w:t xml:space="preserve">Agenda item 1.8 was established to revise Resolution </w:t>
      </w:r>
      <w:r w:rsidRPr="002B7111">
        <w:rPr>
          <w:b/>
          <w:lang w:eastAsia="en-GB"/>
        </w:rPr>
        <w:t>155</w:t>
      </w:r>
      <w:r w:rsidRPr="002B7111">
        <w:rPr>
          <w:lang w:eastAsia="en-GB"/>
        </w:rPr>
        <w:t xml:space="preserve"> </w:t>
      </w:r>
      <w:r w:rsidRPr="002B7111">
        <w:rPr>
          <w:b/>
          <w:bCs/>
          <w:lang w:eastAsia="en-GB"/>
        </w:rPr>
        <w:t>(Rev.WRC-19)</w:t>
      </w:r>
      <w:r w:rsidRPr="002B7111">
        <w:rPr>
          <w:lang w:eastAsia="en-GB"/>
        </w:rPr>
        <w:t xml:space="preserve"> </w:t>
      </w:r>
      <w:r w:rsidRPr="002B7111">
        <w:t>which was initially established by WRC-15 on the use of geostationary-satellite networks in the fixed-satellite service in certain frequency bands for the control and non-payload communications (CNPC) of unmanned aircraft systems (UAS).</w:t>
      </w:r>
    </w:p>
    <w:p w14:paraId="7E9AFD38" w14:textId="77777777" w:rsidR="003A690B" w:rsidRPr="002B7111" w:rsidRDefault="003A690B" w:rsidP="003A690B">
      <w:pPr>
        <w:jc w:val="both"/>
        <w:rPr>
          <w:rFonts w:asciiTheme="majorBidi" w:hAnsiTheme="majorBidi" w:cstheme="majorBidi"/>
          <w:szCs w:val="24"/>
        </w:rPr>
      </w:pPr>
      <w:r w:rsidRPr="002B7111">
        <w:rPr>
          <w:rFonts w:asciiTheme="majorBidi" w:hAnsiTheme="majorBidi" w:cstheme="majorBidi"/>
          <w:szCs w:val="24"/>
        </w:rPr>
        <w:t xml:space="preserve">Studies upon </w:t>
      </w:r>
      <w:r w:rsidRPr="002B7111">
        <w:t xml:space="preserve">technical and regulatory conditions </w:t>
      </w:r>
      <w:r w:rsidRPr="002B7111">
        <w:rPr>
          <w:rFonts w:asciiTheme="majorBidi" w:hAnsiTheme="majorBidi" w:cstheme="majorBidi"/>
          <w:szCs w:val="24"/>
        </w:rPr>
        <w:t>carried out in the frame of the WRC-15 showed that the use of FSS network for UA CNPC purposes is feasible under certain conditions. These conditions include flight scenarios which were provided by ICAO and the existing FSS framework. Furthermore, ICAO studies showed that – based on given FSS characteristic envelops – the FSS based UAS CNPC can be a working solution compliant to the SARPs for the RPAS C2 Link</w:t>
      </w:r>
      <w:r w:rsidRPr="002B7111">
        <w:rPr>
          <w:rStyle w:val="FootnoteReference"/>
          <w:rFonts w:asciiTheme="majorBidi" w:hAnsiTheme="majorBidi" w:cstheme="majorBidi"/>
          <w:szCs w:val="24"/>
        </w:rPr>
        <w:footnoteReference w:id="2"/>
      </w:r>
      <w:r w:rsidRPr="002B7111">
        <w:rPr>
          <w:rFonts w:asciiTheme="majorBidi" w:hAnsiTheme="majorBidi" w:cstheme="majorBidi"/>
          <w:szCs w:val="24"/>
        </w:rPr>
        <w:t xml:space="preserve">. </w:t>
      </w:r>
    </w:p>
    <w:p w14:paraId="1AF14D06" w14:textId="77777777" w:rsidR="003A690B" w:rsidRPr="002B7111" w:rsidRDefault="003A690B" w:rsidP="003A690B">
      <w:pPr>
        <w:pStyle w:val="EditorsNote"/>
        <w:rPr>
          <w:i w:val="0"/>
        </w:rPr>
      </w:pPr>
      <w:r w:rsidRPr="002B7111">
        <w:rPr>
          <w:rFonts w:asciiTheme="majorBidi" w:hAnsiTheme="majorBidi" w:cstheme="majorBidi"/>
          <w:szCs w:val="24"/>
        </w:rPr>
        <w:t xml:space="preserve">It </w:t>
      </w:r>
      <w:r w:rsidRPr="002B7111">
        <w:t xml:space="preserve">is proposed to set the regulatory conditions for such an operation through RR No. </w:t>
      </w:r>
      <w:r w:rsidRPr="002B7111">
        <w:rPr>
          <w:b/>
          <w:bCs/>
        </w:rPr>
        <w:t>5.484B</w:t>
      </w:r>
      <w:r w:rsidRPr="002B7111">
        <w:t xml:space="preserve"> together with the associated Resolution </w:t>
      </w:r>
      <w:r w:rsidRPr="002B7111">
        <w:rPr>
          <w:b/>
          <w:bCs/>
        </w:rPr>
        <w:t xml:space="preserve">155 </w:t>
      </w:r>
      <w:r w:rsidRPr="002B7111">
        <w:rPr>
          <w:b/>
          <w:bCs/>
          <w:lang w:eastAsia="en-GB"/>
        </w:rPr>
        <w:t>(Rev.WRC-19)</w:t>
      </w:r>
      <w:r w:rsidRPr="002B7111">
        <w:t>.</w:t>
      </w:r>
      <w:r w:rsidRPr="002B7111">
        <w:rPr>
          <w:b/>
          <w:i w:val="0"/>
          <w:color w:val="FF0000"/>
          <w:sz w:val="32"/>
          <w:szCs w:val="32"/>
        </w:rPr>
        <w:t>]</w:t>
      </w:r>
    </w:p>
    <w:p w14:paraId="3624A670" w14:textId="77777777" w:rsidR="003A690B" w:rsidRPr="002B7111" w:rsidRDefault="003A690B" w:rsidP="003A690B">
      <w:pPr>
        <w:pStyle w:val="EditorsNote"/>
        <w:rPr>
          <w:color w:val="FF0000"/>
        </w:rPr>
      </w:pPr>
      <w:r w:rsidRPr="002B7111">
        <w:rPr>
          <w:color w:val="FF0000"/>
        </w:rPr>
        <w:lastRenderedPageBreak/>
        <w:t>[Editor’s Note:  a summary of the results of the studies and a brief description of the method(s) is still needed in the Executive Summary.]</w:t>
      </w:r>
    </w:p>
    <w:p w14:paraId="3711E690" w14:textId="77777777" w:rsidR="003A690B" w:rsidRPr="00837D9C" w:rsidRDefault="003A690B" w:rsidP="003A690B">
      <w:pPr>
        <w:pStyle w:val="Heading1"/>
        <w:rPr>
          <w:lang w:eastAsia="ja-JP"/>
        </w:rPr>
      </w:pPr>
      <w:r>
        <w:t>2</w:t>
      </w:r>
      <w:r w:rsidRPr="00837D9C">
        <w:t>/1.</w:t>
      </w:r>
      <w:r>
        <w:t>8</w:t>
      </w:r>
      <w:r w:rsidRPr="00837D9C">
        <w:t>/</w:t>
      </w:r>
      <w:r>
        <w:t>2</w:t>
      </w:r>
      <w:r w:rsidRPr="00837D9C">
        <w:tab/>
      </w:r>
      <w:r>
        <w:tab/>
        <w:t>Background</w:t>
      </w:r>
    </w:p>
    <w:p w14:paraId="44C6EDEA" w14:textId="77777777" w:rsidR="003A690B" w:rsidRPr="00F351A3" w:rsidRDefault="003A690B" w:rsidP="003A690B">
      <w:pPr>
        <w:rPr>
          <w:i/>
          <w:iCs/>
        </w:rPr>
      </w:pPr>
      <w:r w:rsidRPr="00FC05CA">
        <w:rPr>
          <w:i/>
          <w:iCs/>
          <w:highlight w:val="yellow"/>
        </w:rPr>
        <w:t xml:space="preserve">[Text of the background, not more than half a page of text to provide general information in a concise manner, in order to describe the rationale of the agenda items (or issue(s)). See also </w:t>
      </w:r>
      <w:r w:rsidRPr="00FC05CA">
        <w:rPr>
          <w:i/>
          <w:iCs/>
          <w:highlight w:val="yellow"/>
          <w:lang w:val="en-US"/>
        </w:rPr>
        <w:t>§A</w:t>
      </w:r>
      <w:r w:rsidRPr="00FC05CA">
        <w:rPr>
          <w:i/>
          <w:iCs/>
          <w:highlight w:val="yellow"/>
        </w:rPr>
        <w:t xml:space="preserve">2.2 of Annex 2 to </w:t>
      </w:r>
      <w:hyperlink r:id="rId19" w:history="1">
        <w:r w:rsidRPr="003D4AD0">
          <w:rPr>
            <w:rStyle w:val="Hyperlink"/>
            <w:i/>
            <w:iCs/>
            <w:color w:val="000000" w:themeColor="text1"/>
            <w:highlight w:val="yellow"/>
            <w:u w:val="none"/>
          </w:rPr>
          <w:t xml:space="preserve">Resolution </w:t>
        </w:r>
        <w:r w:rsidRPr="00FC05CA">
          <w:rPr>
            <w:rStyle w:val="Hyperlink"/>
            <w:i/>
            <w:iCs/>
            <w:highlight w:val="yellow"/>
          </w:rPr>
          <w:t>ITU-R 2-8</w:t>
        </w:r>
      </w:hyperlink>
      <w:r w:rsidRPr="00FC05CA">
        <w:rPr>
          <w:i/>
          <w:iCs/>
          <w:highlight w:val="yellow"/>
        </w:rPr>
        <w:t>]</w:t>
      </w:r>
    </w:p>
    <w:p w14:paraId="1EA20E6A" w14:textId="77777777" w:rsidR="003A690B" w:rsidRDefault="003A690B" w:rsidP="003A690B">
      <w:pPr>
        <w:jc w:val="both"/>
        <w:rPr>
          <w:rFonts w:asciiTheme="majorBidi" w:eastAsia="Calibri" w:hAnsiTheme="majorBidi" w:cstheme="majorBidi"/>
          <w:szCs w:val="24"/>
        </w:rPr>
      </w:pPr>
      <w:r>
        <w:rPr>
          <w:rFonts w:asciiTheme="majorBidi" w:eastAsia="Calibri" w:hAnsiTheme="majorBidi" w:cstheme="majorBidi"/>
          <w:szCs w:val="24"/>
        </w:rPr>
        <w:t>In the context of this agenda item, an unmanned aircraft system (UAS) consists of:</w:t>
      </w:r>
    </w:p>
    <w:p w14:paraId="4A0FBB45" w14:textId="77777777" w:rsidR="003A690B" w:rsidRDefault="003A690B" w:rsidP="003A690B">
      <w:pPr>
        <w:pStyle w:val="enumlev1"/>
        <w:rPr>
          <w:rFonts w:eastAsia="Calibri"/>
        </w:rPr>
      </w:pPr>
      <w:r>
        <w:rPr>
          <w:rFonts w:eastAsia="Calibri"/>
        </w:rPr>
        <w:t>-</w:t>
      </w:r>
      <w:r>
        <w:rPr>
          <w:rFonts w:eastAsia="Calibri"/>
        </w:rPr>
        <w:tab/>
        <w:t xml:space="preserve">a geostationary satellite operating in FSS frequency bands specified by Resolution </w:t>
      </w:r>
      <w:r w:rsidRPr="00BB77E5">
        <w:rPr>
          <w:rFonts w:eastAsia="Calibri"/>
          <w:b/>
        </w:rPr>
        <w:t>155 (Rev. WRC-19)</w:t>
      </w:r>
      <w:r>
        <w:rPr>
          <w:rFonts w:eastAsia="Calibri"/>
        </w:rPr>
        <w:t>;</w:t>
      </w:r>
    </w:p>
    <w:p w14:paraId="589019D6" w14:textId="77777777" w:rsidR="003A690B" w:rsidRDefault="003A690B" w:rsidP="003A690B">
      <w:pPr>
        <w:pStyle w:val="enumlev1"/>
        <w:rPr>
          <w:rFonts w:eastAsia="Calibri"/>
        </w:rPr>
      </w:pPr>
      <w:r>
        <w:rPr>
          <w:rFonts w:eastAsia="Calibri"/>
        </w:rPr>
        <w:t>-</w:t>
      </w:r>
      <w:r>
        <w:rPr>
          <w:rFonts w:eastAsia="Calibri"/>
        </w:rPr>
        <w:tab/>
        <w:t>an associated remote Earth station, called “unmanned aircraft control station” (UACS);</w:t>
      </w:r>
    </w:p>
    <w:p w14:paraId="2B3C036E" w14:textId="77777777" w:rsidR="003A690B" w:rsidRDefault="003A690B" w:rsidP="003A690B">
      <w:pPr>
        <w:pStyle w:val="enumlev1"/>
        <w:rPr>
          <w:rFonts w:eastAsia="Calibri"/>
        </w:rPr>
      </w:pPr>
      <w:r>
        <w:rPr>
          <w:rFonts w:eastAsia="Calibri"/>
        </w:rPr>
        <w:t>-</w:t>
      </w:r>
      <w:r>
        <w:rPr>
          <w:rFonts w:eastAsia="Calibri"/>
        </w:rPr>
        <w:tab/>
        <w:t>Earth stations on-board unmanned aircraft (UA).</w:t>
      </w:r>
    </w:p>
    <w:p w14:paraId="385C60E3" w14:textId="77777777" w:rsidR="003A690B" w:rsidRDefault="003A690B" w:rsidP="003A690B">
      <w:pPr>
        <w:jc w:val="both"/>
        <w:rPr>
          <w:rFonts w:asciiTheme="majorBidi" w:eastAsia="Calibri" w:hAnsiTheme="majorBidi" w:cstheme="majorBidi"/>
        </w:rPr>
      </w:pPr>
      <w:r>
        <w:rPr>
          <w:rFonts w:asciiTheme="majorBidi" w:eastAsia="Calibri" w:hAnsiTheme="majorBidi" w:cstheme="majorBidi"/>
        </w:rPr>
        <w:t>Figure 2/1.8/2-1 illustrates interconnection between the above elements.</w:t>
      </w:r>
    </w:p>
    <w:p w14:paraId="4AFDBAB5" w14:textId="77777777" w:rsidR="003A690B" w:rsidRPr="00D32AD7" w:rsidRDefault="003A690B" w:rsidP="003A690B">
      <w:pPr>
        <w:jc w:val="both"/>
        <w:rPr>
          <w:rFonts w:asciiTheme="majorBidi" w:eastAsia="Calibri" w:hAnsiTheme="majorBidi" w:cstheme="majorBidi"/>
        </w:rPr>
      </w:pPr>
      <w:r>
        <w:rPr>
          <w:rFonts w:asciiTheme="majorBidi" w:eastAsia="Calibri" w:hAnsiTheme="majorBidi" w:cstheme="majorBidi"/>
        </w:rPr>
        <w:t>UA are aircraft that are piloted remotely through the established communication link.</w:t>
      </w:r>
    </w:p>
    <w:p w14:paraId="02F08E38" w14:textId="77777777" w:rsidR="003A690B" w:rsidRPr="00BB77E5" w:rsidRDefault="003A690B" w:rsidP="003A690B">
      <w:pPr>
        <w:rPr>
          <w:rFonts w:asciiTheme="majorBidi" w:hAnsiTheme="majorBidi" w:cstheme="majorBidi"/>
          <w:szCs w:val="24"/>
        </w:rPr>
      </w:pPr>
      <w:r w:rsidRPr="00BB77E5">
        <w:rPr>
          <w:rFonts w:asciiTheme="majorBidi" w:hAnsiTheme="majorBidi" w:cstheme="majorBidi"/>
          <w:szCs w:val="24"/>
        </w:rPr>
        <w:t xml:space="preserve">Report ITU-R M.2171 identified the spectrum requirements for unmanned aircraft (UA) command and non-payload communication (CNPC) that would be needed to support flight through non-segregated airspace. </w:t>
      </w:r>
    </w:p>
    <w:p w14:paraId="618CB35D" w14:textId="77777777" w:rsidR="003A690B" w:rsidRPr="00BB77E5" w:rsidRDefault="003A690B" w:rsidP="003A690B">
      <w:pPr>
        <w:rPr>
          <w:rFonts w:asciiTheme="majorBidi" w:hAnsiTheme="majorBidi" w:cstheme="majorBidi"/>
          <w:szCs w:val="24"/>
        </w:rPr>
      </w:pPr>
      <w:r w:rsidRPr="00BB77E5">
        <w:rPr>
          <w:rFonts w:asciiTheme="majorBidi" w:hAnsiTheme="majorBidi" w:cstheme="majorBidi"/>
          <w:szCs w:val="24"/>
        </w:rPr>
        <w:t xml:space="preserve">WRC-15, under its agenda item 1.5 considered the possibility to use fixed-satellite service (FSS) networks to provide UAS CNPC links and established Resolution </w:t>
      </w:r>
      <w:r w:rsidRPr="00BB77E5">
        <w:rPr>
          <w:rFonts w:asciiTheme="majorBidi" w:hAnsiTheme="majorBidi" w:cstheme="majorBidi"/>
          <w:b/>
          <w:szCs w:val="24"/>
        </w:rPr>
        <w:t>155 (WRC-15)</w:t>
      </w:r>
      <w:r w:rsidRPr="00BB77E5">
        <w:rPr>
          <w:rFonts w:asciiTheme="majorBidi" w:hAnsiTheme="majorBidi" w:cstheme="majorBidi"/>
          <w:szCs w:val="24"/>
        </w:rPr>
        <w:t xml:space="preserve"> in order to benefit of the opportunity of using existing satellite transponders. Recognizing the need for further studies on regulatory provisions and technical criteria both within ICAO and ITU, WRC-15 decided that consideration of the outcome of these studies, also </w:t>
      </w:r>
      <w:r w:rsidRPr="00BB77E5">
        <w:t xml:space="preserve">taking into account the progress obtained by ICAO in the completion of its Standards </w:t>
      </w:r>
      <w:r>
        <w:t>a</w:t>
      </w:r>
      <w:r w:rsidRPr="00BB77E5">
        <w:t>nd Recommended Practices (SARPs) on the use of FSS for the UAS CNPC links would again be considered by WRC</w:t>
      </w:r>
      <w:r w:rsidRPr="00BB77E5">
        <w:noBreakHyphen/>
        <w:t>23.</w:t>
      </w:r>
    </w:p>
    <w:p w14:paraId="6DC9D964" w14:textId="77777777" w:rsidR="003A690B" w:rsidRPr="007E1AD1" w:rsidRDefault="003A690B" w:rsidP="003A690B">
      <w:pPr>
        <w:rPr>
          <w:rFonts w:asciiTheme="majorBidi" w:hAnsiTheme="majorBidi" w:cstheme="majorBidi"/>
          <w:szCs w:val="24"/>
        </w:rPr>
      </w:pPr>
      <w:r w:rsidRPr="00BB77E5">
        <w:rPr>
          <w:rFonts w:asciiTheme="majorBidi" w:hAnsiTheme="majorBidi" w:cstheme="majorBidi"/>
          <w:szCs w:val="24"/>
        </w:rPr>
        <w:t xml:space="preserve">WRC-23 agenda item 1.8 was therefore established by WRC-19 to, in accordance with </w:t>
      </w:r>
      <w:r w:rsidRPr="00BB77E5">
        <w:t xml:space="preserve">Resolution </w:t>
      </w:r>
      <w:r w:rsidRPr="00BB77E5">
        <w:rPr>
          <w:b/>
          <w:bCs/>
        </w:rPr>
        <w:t>171</w:t>
      </w:r>
      <w:r w:rsidRPr="00BB77E5">
        <w:t xml:space="preserve"> </w:t>
      </w:r>
      <w:r w:rsidRPr="00BB77E5">
        <w:rPr>
          <w:b/>
        </w:rPr>
        <w:t>(WRC</w:t>
      </w:r>
      <w:r w:rsidRPr="00BB77E5">
        <w:rPr>
          <w:b/>
        </w:rPr>
        <w:noBreakHyphen/>
        <w:t>19)</w:t>
      </w:r>
      <w:r w:rsidRPr="00BB77E5">
        <w:t xml:space="preserve">, consider appropriate regulatory actions, with a view to reviewing and, if necessary, revising Resolution </w:t>
      </w:r>
      <w:r w:rsidRPr="00BB77E5">
        <w:rPr>
          <w:b/>
        </w:rPr>
        <w:t>155 (</w:t>
      </w:r>
      <w:r w:rsidRPr="00BB77E5">
        <w:rPr>
          <w:b/>
          <w:bCs/>
        </w:rPr>
        <w:t>Rev.</w:t>
      </w:r>
      <w:r w:rsidRPr="00BB77E5">
        <w:rPr>
          <w:b/>
        </w:rPr>
        <w:t>WRC</w:t>
      </w:r>
      <w:r w:rsidRPr="00BB77E5">
        <w:rPr>
          <w:b/>
        </w:rPr>
        <w:noBreakHyphen/>
        <w:t>19)</w:t>
      </w:r>
      <w:r w:rsidRPr="00BB77E5">
        <w:t xml:space="preserve"> and No. </w:t>
      </w:r>
      <w:r w:rsidRPr="00BB77E5">
        <w:rPr>
          <w:b/>
        </w:rPr>
        <w:t>5.484B</w:t>
      </w:r>
      <w:r w:rsidRPr="00BB77E5">
        <w:t xml:space="preserve"> to accommodate the use of FSS networks by control and non-payload communications of unmanned aircraft systems</w:t>
      </w:r>
      <w:r w:rsidRPr="00BB77E5">
        <w:rPr>
          <w:rFonts w:asciiTheme="majorBidi" w:hAnsiTheme="majorBidi" w:cstheme="majorBidi"/>
          <w:szCs w:val="24"/>
        </w:rPr>
        <w:t>.</w:t>
      </w:r>
    </w:p>
    <w:p w14:paraId="73A5C3AA" w14:textId="77777777" w:rsidR="003A690B" w:rsidRPr="00E01DCB" w:rsidRDefault="003A690B" w:rsidP="003A690B">
      <w:pPr>
        <w:pStyle w:val="Heading2"/>
      </w:pPr>
      <w:r w:rsidRPr="00E01DCB">
        <w:t>3/1.8/</w:t>
      </w:r>
      <w:r>
        <w:t>2.1</w:t>
      </w:r>
      <w:r w:rsidRPr="00E01DCB">
        <w:tab/>
      </w:r>
      <w:r w:rsidRPr="00E01DCB">
        <w:tab/>
      </w:r>
      <w:r>
        <w:t xml:space="preserve">Unmannned aircraft system </w:t>
      </w:r>
      <w:r w:rsidRPr="00E01DCB">
        <w:t>architecture</w:t>
      </w:r>
    </w:p>
    <w:p w14:paraId="39505827" w14:textId="77777777" w:rsidR="003A690B" w:rsidRPr="00BB77E5" w:rsidRDefault="003A690B" w:rsidP="003A690B">
      <w:pPr>
        <w:jc w:val="both"/>
      </w:pPr>
      <w:r w:rsidRPr="00BB77E5">
        <w:t>FSS based unmanned aircraft systems (UAS) comprise:</w:t>
      </w:r>
    </w:p>
    <w:p w14:paraId="5A52B2B3" w14:textId="77777777" w:rsidR="003A690B" w:rsidRPr="00BB77E5" w:rsidRDefault="003A690B" w:rsidP="003A690B">
      <w:pPr>
        <w:jc w:val="both"/>
      </w:pPr>
      <w:r w:rsidRPr="00BB77E5">
        <w:rPr>
          <w:b/>
        </w:rPr>
        <w:t>Unmanned aircraft (UA):</w:t>
      </w:r>
      <w:r w:rsidRPr="00BB77E5">
        <w:t xml:space="preserve"> UA designates all types of remotely piloted aircraft</w:t>
      </w:r>
      <w:r w:rsidRPr="00BB77E5">
        <w:rPr>
          <w:rStyle w:val="FootnoteReference"/>
        </w:rPr>
        <w:footnoteReference w:id="3"/>
      </w:r>
      <w:r w:rsidRPr="00BB77E5">
        <w:t>.</w:t>
      </w:r>
    </w:p>
    <w:p w14:paraId="319E5166" w14:textId="77777777" w:rsidR="003A690B" w:rsidRPr="00BB77E5" w:rsidRDefault="003A690B" w:rsidP="003A690B">
      <w:pPr>
        <w:jc w:val="both"/>
      </w:pPr>
      <w:r w:rsidRPr="00BB77E5">
        <w:t xml:space="preserve">Definition of an earth station on a UA: A fixed-satellite service earth station on an unmanned aircraft shall be defined as an earth station operating in the fixed-satellite service. </w:t>
      </w:r>
    </w:p>
    <w:p w14:paraId="21A57DC3" w14:textId="77777777" w:rsidR="003A690B" w:rsidRPr="00BB77E5" w:rsidRDefault="003A690B" w:rsidP="003A690B">
      <w:pPr>
        <w:jc w:val="both"/>
      </w:pPr>
      <w:r w:rsidRPr="00BB77E5">
        <w:rPr>
          <w:b/>
        </w:rPr>
        <w:t>Control and non-payload communications (CNPC)</w:t>
      </w:r>
      <w:r w:rsidRPr="00BB77E5">
        <w:t xml:space="preserve"> is understood as the radio data links used to exchange information between the UA and UACS ensuring safe, reliable, and effective UA flight operation. A CNPC communication link comprises data for:</w:t>
      </w:r>
    </w:p>
    <w:p w14:paraId="64D67528" w14:textId="77777777" w:rsidR="003A690B" w:rsidRPr="00BB77E5" w:rsidRDefault="003A690B" w:rsidP="003A690B">
      <w:pPr>
        <w:pStyle w:val="enumlev1"/>
        <w:jc w:val="both"/>
      </w:pPr>
      <w:r w:rsidRPr="00BB77E5">
        <w:t>–</w:t>
      </w:r>
      <w:r w:rsidRPr="00BB77E5">
        <w:tab/>
        <w:t>Telecommand (forward) control messages and telemetry (return) data relevant to enable full remote control all UA functions.</w:t>
      </w:r>
    </w:p>
    <w:p w14:paraId="12597F23" w14:textId="77777777" w:rsidR="003A690B" w:rsidRPr="00BB77E5" w:rsidRDefault="003A690B" w:rsidP="003A690B">
      <w:pPr>
        <w:pStyle w:val="enumlev1"/>
        <w:jc w:val="both"/>
      </w:pPr>
      <w:r w:rsidRPr="00BB77E5">
        <w:lastRenderedPageBreak/>
        <w:t>–</w:t>
      </w:r>
      <w:r w:rsidRPr="00BB77E5">
        <w:tab/>
        <w:t>ATC relay communication (to ensure at the remote pilot site the same situational awareness of VHF voice communication representative for the radio vicinity at the current location of the UA.</w:t>
      </w:r>
    </w:p>
    <w:p w14:paraId="0E6F2202" w14:textId="77777777" w:rsidR="003A690B" w:rsidRPr="00BB77E5" w:rsidRDefault="003A690B" w:rsidP="003A690B">
      <w:pPr>
        <w:pStyle w:val="enumlev1"/>
        <w:jc w:val="both"/>
      </w:pPr>
      <w:r w:rsidRPr="00BB77E5">
        <w:t>–</w:t>
      </w:r>
      <w:r w:rsidRPr="00BB77E5">
        <w:tab/>
        <w:t>Sense and avoid (S&amp;A) data: comprising target track data, airborne weather radar data corresponding to the piloting principle of “see and avoid” which is used in all airspace volumes where the pilot is responsible for ensuring separation from nearby aircraft, terrain and obstacles.</w:t>
      </w:r>
    </w:p>
    <w:p w14:paraId="5878545B" w14:textId="77777777" w:rsidR="003A690B" w:rsidRPr="00BB77E5" w:rsidRDefault="003A690B" w:rsidP="003A690B">
      <w:pPr>
        <w:pStyle w:val="enumlev1"/>
        <w:tabs>
          <w:tab w:val="clear" w:pos="1134"/>
          <w:tab w:val="clear" w:pos="1871"/>
          <w:tab w:val="clear" w:pos="2608"/>
          <w:tab w:val="clear" w:pos="3345"/>
        </w:tabs>
        <w:ind w:left="0" w:firstLine="0"/>
        <w:jc w:val="both"/>
      </w:pPr>
      <w:r w:rsidRPr="00BB77E5">
        <w:rPr>
          <w:b/>
          <w:bCs/>
        </w:rPr>
        <w:t>UA control station (UACS</w:t>
      </w:r>
      <w:r w:rsidRPr="00BB77E5">
        <w:rPr>
          <w:rStyle w:val="FootnoteReference"/>
          <w:b/>
          <w:bCs/>
        </w:rPr>
        <w:footnoteReference w:id="4"/>
      </w:r>
      <w:r w:rsidRPr="00BB77E5">
        <w:rPr>
          <w:b/>
          <w:bCs/>
        </w:rPr>
        <w:t>):</w:t>
      </w:r>
      <w:r w:rsidRPr="00BB77E5">
        <w:t xml:space="preserve"> Facility from which a UA is controlled remotely. The studies so far performed consider UACS earth stations using satellite communication located at a fixed point.</w:t>
      </w:r>
    </w:p>
    <w:p w14:paraId="1B4918A7" w14:textId="77777777" w:rsidR="003A690B" w:rsidRPr="00BB77E5" w:rsidRDefault="003A690B" w:rsidP="003A690B">
      <w:pPr>
        <w:pStyle w:val="enumlev1"/>
        <w:tabs>
          <w:tab w:val="clear" w:pos="1134"/>
        </w:tabs>
        <w:ind w:left="0" w:firstLine="0"/>
        <w:jc w:val="both"/>
      </w:pPr>
      <w:r w:rsidRPr="00BB77E5">
        <w:rPr>
          <w:b/>
          <w:bCs/>
        </w:rPr>
        <w:t>Geostationary satellite:</w:t>
      </w:r>
      <w:r w:rsidRPr="00BB77E5">
        <w:t xml:space="preserve"> A geosynchronous satellite whose circular and direct orbit lies in the plane of the Earth’s equator and which thus remains fixed relative to the Earth; by extension, a geosynchronous satellite which remains approximately fixed relative to the Earth (RR No. </w:t>
      </w:r>
      <w:r w:rsidRPr="00BB77E5">
        <w:rPr>
          <w:b/>
        </w:rPr>
        <w:t>1.189</w:t>
      </w:r>
      <w:r w:rsidRPr="00BB77E5">
        <w:t>).</w:t>
      </w:r>
    </w:p>
    <w:p w14:paraId="5E43803B" w14:textId="77777777" w:rsidR="003A690B" w:rsidRPr="00BB77E5" w:rsidRDefault="003A690B" w:rsidP="003A690B">
      <w:pPr>
        <w:pStyle w:val="enumlev1"/>
        <w:tabs>
          <w:tab w:val="clear" w:pos="1134"/>
          <w:tab w:val="left" w:pos="0"/>
        </w:tabs>
        <w:ind w:left="0" w:firstLine="0"/>
        <w:jc w:val="both"/>
      </w:pPr>
      <w:r w:rsidRPr="00BB77E5">
        <w:t>Figure 2/1.8/2-1 shows the UAS CNPC structure with its links, earth stations and space station. The UACS earth station allows the remote pilot to communicate with the UA earth station on-board the unmanned aircraft through transponders of a regular geostationary FSS space station. Links 1 and 2 signify the links for signals from the transmitting UACS earth station to the receiving UA earth station and Links 3 and 4 are the links for the signals from the transmitting UA earth station to the receiving UACS earth station.</w:t>
      </w:r>
    </w:p>
    <w:p w14:paraId="5E9B2ECC" w14:textId="77777777" w:rsidR="003A690B" w:rsidRPr="00BB77E5" w:rsidRDefault="003A690B" w:rsidP="003A690B">
      <w:pPr>
        <w:pStyle w:val="enumlev1"/>
        <w:tabs>
          <w:tab w:val="clear" w:pos="1134"/>
          <w:tab w:val="left" w:pos="0"/>
        </w:tabs>
        <w:ind w:left="0" w:firstLine="0"/>
        <w:jc w:val="both"/>
      </w:pPr>
    </w:p>
    <w:p w14:paraId="025F4060" w14:textId="77777777" w:rsidR="003A690B" w:rsidRDefault="003A690B" w:rsidP="003A690B">
      <w:pPr>
        <w:jc w:val="both"/>
      </w:pPr>
    </w:p>
    <w:p w14:paraId="1B354472" w14:textId="77777777" w:rsidR="003A690B" w:rsidRPr="00737F74" w:rsidRDefault="003A690B" w:rsidP="003A690B">
      <w:pPr>
        <w:pStyle w:val="FigureNo"/>
        <w:rPr>
          <w:rFonts w:eastAsia="SimSun"/>
        </w:rPr>
      </w:pPr>
      <w:r w:rsidRPr="00737F74">
        <w:rPr>
          <w:rFonts w:eastAsia="SimSun"/>
        </w:rPr>
        <w:lastRenderedPageBreak/>
        <w:t>Figure 2/1.8/2-1</w:t>
      </w:r>
    </w:p>
    <w:p w14:paraId="658F8B47" w14:textId="77777777" w:rsidR="003A690B" w:rsidRPr="00737F74" w:rsidRDefault="003A690B" w:rsidP="003A690B">
      <w:pPr>
        <w:pStyle w:val="Figuretitle"/>
        <w:rPr>
          <w:rFonts w:eastAsia="SimSun"/>
        </w:rPr>
      </w:pPr>
      <w:r w:rsidRPr="00002151">
        <w:rPr>
          <w:noProof/>
          <w:lang w:val="en-US"/>
        </w:rPr>
        <mc:AlternateContent>
          <mc:Choice Requires="wpg">
            <w:drawing>
              <wp:anchor distT="0" distB="0" distL="114300" distR="114300" simplePos="0" relativeHeight="251659264" behindDoc="0" locked="0" layoutInCell="1" allowOverlap="1" wp14:anchorId="61C349A1" wp14:editId="1BEC9941">
                <wp:simplePos x="0" y="0"/>
                <wp:positionH relativeFrom="column">
                  <wp:posOffset>-559913</wp:posOffset>
                </wp:positionH>
                <wp:positionV relativeFrom="paragraph">
                  <wp:posOffset>248920</wp:posOffset>
                </wp:positionV>
                <wp:extent cx="7212965" cy="4463415"/>
                <wp:effectExtent l="0" t="0" r="6985" b="0"/>
                <wp:wrapTopAndBottom/>
                <wp:docPr id="2" name="Group 1"/>
                <wp:cNvGraphicFramePr/>
                <a:graphic xmlns:a="http://schemas.openxmlformats.org/drawingml/2006/main">
                  <a:graphicData uri="http://schemas.microsoft.com/office/word/2010/wordprocessingGroup">
                    <wpg:wgp>
                      <wpg:cNvGrpSpPr/>
                      <wpg:grpSpPr>
                        <a:xfrm>
                          <a:off x="0" y="0"/>
                          <a:ext cx="7212965" cy="4463415"/>
                          <a:chOff x="0" y="0"/>
                          <a:chExt cx="7213241" cy="4464005"/>
                        </a:xfrm>
                      </wpg:grpSpPr>
                      <wpg:grpSp>
                        <wpg:cNvPr id="3" name="Gruppieren 60">
                          <a:extLst>
                            <a:ext uri="{FF2B5EF4-FFF2-40B4-BE49-F238E27FC236}">
                              <a16:creationId xmlns:a16="http://schemas.microsoft.com/office/drawing/2014/main" id="{DEEF4CF0-0C2D-4225-B367-8ABBEC8FBE35}"/>
                            </a:ext>
                          </a:extLst>
                        </wpg:cNvPr>
                        <wpg:cNvGrpSpPr/>
                        <wpg:grpSpPr>
                          <a:xfrm>
                            <a:off x="0" y="0"/>
                            <a:ext cx="7213241" cy="4464005"/>
                            <a:chOff x="0" y="0"/>
                            <a:chExt cx="7213241" cy="4464005"/>
                          </a:xfrm>
                        </wpg:grpSpPr>
                        <wpg:grpSp>
                          <wpg:cNvPr id="5" name="Gruppieren 58">
                            <a:extLst>
                              <a:ext uri="{FF2B5EF4-FFF2-40B4-BE49-F238E27FC236}">
                                <a16:creationId xmlns:a16="http://schemas.microsoft.com/office/drawing/2014/main" id="{7979B4FB-29B9-481C-B632-6C36497486CA}"/>
                              </a:ext>
                            </a:extLst>
                          </wpg:cNvPr>
                          <wpg:cNvGrpSpPr/>
                          <wpg:grpSpPr>
                            <a:xfrm>
                              <a:off x="12222" y="0"/>
                              <a:ext cx="7201019" cy="4464005"/>
                              <a:chOff x="12222" y="0"/>
                              <a:chExt cx="7201019" cy="4464005"/>
                            </a:xfrm>
                          </wpg:grpSpPr>
                          <wps:wsp>
                            <wps:cNvPr id="7" name="Textfeld 4">
                              <a:extLst>
                                <a:ext uri="{FF2B5EF4-FFF2-40B4-BE49-F238E27FC236}">
                                  <a16:creationId xmlns:a16="http://schemas.microsoft.com/office/drawing/2014/main" id="{4A92EB70-0969-4F22-95A2-646239CDCE20}"/>
                                </a:ext>
                              </a:extLst>
                            </wps:cNvPr>
                            <wps:cNvSpPr txBox="1"/>
                            <wps:spPr>
                              <a:xfrm>
                                <a:off x="4117733" y="0"/>
                                <a:ext cx="1642110" cy="281305"/>
                              </a:xfrm>
                              <a:prstGeom prst="rect">
                                <a:avLst/>
                              </a:prstGeom>
                              <a:noFill/>
                            </wps:spPr>
                            <wps:txbx>
                              <w:txbxContent>
                                <w:p w14:paraId="1E085A4D" w14:textId="77777777" w:rsidR="00741DC4" w:rsidRDefault="00741DC4" w:rsidP="003A690B">
                                  <w:pPr>
                                    <w:pStyle w:val="NormalWeb"/>
                                    <w:spacing w:before="0" w:beforeAutospacing="0" w:after="0" w:afterAutospacing="0"/>
                                  </w:pPr>
                                  <w:r>
                                    <w:rPr>
                                      <w:rFonts w:ascii="Arial" w:hAnsi="Arial" w:cs="Arial"/>
                                      <w:b/>
                                      <w:bCs/>
                                      <w:color w:val="000000" w:themeColor="text1"/>
                                      <w:kern w:val="24"/>
                                      <w:sz w:val="26"/>
                                      <w:szCs w:val="26"/>
                                      <w:lang w:val="de-DE"/>
                                    </w:rPr>
                                    <w:t>FSS Space Station</w:t>
                                  </w:r>
                                </w:p>
                              </w:txbxContent>
                            </wps:txbx>
                            <wps:bodyPr wrap="none" rtlCol="0">
                              <a:spAutoFit/>
                            </wps:bodyPr>
                          </wps:wsp>
                          <wps:wsp>
                            <wps:cNvPr id="8" name="Gerader Verbinder 9">
                              <a:extLst>
                                <a:ext uri="{FF2B5EF4-FFF2-40B4-BE49-F238E27FC236}">
                                  <a16:creationId xmlns:a16="http://schemas.microsoft.com/office/drawing/2014/main" id="{9A4B3042-0D2D-4B29-BC30-F37645AB7F6D}"/>
                                </a:ext>
                              </a:extLst>
                            </wps:cNvPr>
                            <wps:cNvCnPr/>
                            <wps:spPr>
                              <a:xfrm flipH="1">
                                <a:off x="1250270" y="260532"/>
                                <a:ext cx="3346882" cy="714481"/>
                              </a:xfrm>
                              <a:prstGeom prst="line">
                                <a:avLst/>
                              </a:prstGeom>
                              <a:ln>
                                <a:prstDash val="dash"/>
                              </a:ln>
                            </wps:spPr>
                            <wps:style>
                              <a:lnRef idx="1">
                                <a:schemeClr val="accent3"/>
                              </a:lnRef>
                              <a:fillRef idx="0">
                                <a:schemeClr val="accent3"/>
                              </a:fillRef>
                              <a:effectRef idx="0">
                                <a:schemeClr val="accent3"/>
                              </a:effectRef>
                              <a:fontRef idx="minor">
                                <a:schemeClr val="tx1"/>
                              </a:fontRef>
                            </wps:style>
                            <wps:bodyPr/>
                          </wps:wsp>
                          <pic:pic xmlns:pic="http://schemas.openxmlformats.org/drawingml/2006/picture">
                            <pic:nvPicPr>
                              <pic:cNvPr id="9" name="Grafik 12" descr="Ein Bild, das Text enthält.&#10;&#10;Automatisch generierte Beschreibung">
                                <a:extLst>
                                  <a:ext uri="{FF2B5EF4-FFF2-40B4-BE49-F238E27FC236}">
                                    <a16:creationId xmlns:a16="http://schemas.microsoft.com/office/drawing/2014/main" id="{118B5FA9-DF87-4D5E-A6A3-19E8AA90E4C5}"/>
                                  </a:ext>
                                </a:extLst>
                              </pic:cNvPr>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3738481" y="3026"/>
                                <a:ext cx="758820" cy="623527"/>
                              </a:xfrm>
                              <a:prstGeom prst="rect">
                                <a:avLst/>
                              </a:prstGeom>
                            </pic:spPr>
                          </pic:pic>
                          <wps:wsp>
                            <wps:cNvPr id="10" name="Gerade Verbindung mit Pfeil 14">
                              <a:extLst>
                                <a:ext uri="{FF2B5EF4-FFF2-40B4-BE49-F238E27FC236}">
                                  <a16:creationId xmlns:a16="http://schemas.microsoft.com/office/drawing/2014/main" id="{2E97DF17-F971-45C3-8A25-1EC5B232C166}"/>
                                </a:ext>
                              </a:extLst>
                            </wps:cNvPr>
                            <wps:cNvCnPr>
                              <a:cxnSpLocks/>
                            </wps:cNvCnPr>
                            <wps:spPr>
                              <a:xfrm>
                                <a:off x="4344909" y="664127"/>
                                <a:ext cx="809625" cy="1862071"/>
                              </a:xfrm>
                              <a:prstGeom prst="straightConnector1">
                                <a:avLst/>
                              </a:prstGeom>
                              <a:ln w="254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wps:wsp>
                            <wps:cNvPr id="11" name="Gerade Verbindung mit Pfeil 15">
                              <a:extLst>
                                <a:ext uri="{FF2B5EF4-FFF2-40B4-BE49-F238E27FC236}">
                                  <a16:creationId xmlns:a16="http://schemas.microsoft.com/office/drawing/2014/main" id="{6D69AAD3-4396-47DE-A2DC-2F1885E0C280}"/>
                                </a:ext>
                              </a:extLst>
                            </wps:cNvPr>
                            <wps:cNvCnPr>
                              <a:cxnSpLocks/>
                            </wps:cNvCnPr>
                            <wps:spPr>
                              <a:xfrm flipH="1" flipV="1">
                                <a:off x="4251197" y="758929"/>
                                <a:ext cx="763637" cy="1785122"/>
                              </a:xfrm>
                              <a:prstGeom prst="straightConnector1">
                                <a:avLst/>
                              </a:prstGeom>
                              <a:ln w="25400">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Gerade Verbindung mit Pfeil 21">
                              <a:extLst>
                                <a:ext uri="{FF2B5EF4-FFF2-40B4-BE49-F238E27FC236}">
                                  <a16:creationId xmlns:a16="http://schemas.microsoft.com/office/drawing/2014/main" id="{CC6264D7-18E3-493F-9EA6-1DB28403B520}"/>
                                </a:ext>
                              </a:extLst>
                            </wps:cNvPr>
                            <wps:cNvCnPr>
                              <a:cxnSpLocks/>
                            </wps:cNvCnPr>
                            <wps:spPr>
                              <a:xfrm flipV="1">
                                <a:off x="3785614" y="594876"/>
                                <a:ext cx="225920" cy="682625"/>
                              </a:xfrm>
                              <a:prstGeom prst="straightConnector1">
                                <a:avLst/>
                              </a:prstGeom>
                              <a:ln w="25400">
                                <a:solidFill>
                                  <a:schemeClr val="accent2"/>
                                </a:solidFill>
                                <a:headEnd type="none"/>
                                <a:tailEnd type="arrow"/>
                              </a:ln>
                            </wps:spPr>
                            <wps:style>
                              <a:lnRef idx="1">
                                <a:schemeClr val="dk1"/>
                              </a:lnRef>
                              <a:fillRef idx="0">
                                <a:schemeClr val="dk1"/>
                              </a:fillRef>
                              <a:effectRef idx="0">
                                <a:schemeClr val="dk1"/>
                              </a:effectRef>
                              <a:fontRef idx="minor">
                                <a:schemeClr val="tx1"/>
                              </a:fontRef>
                            </wps:style>
                            <wps:bodyPr/>
                          </wps:wsp>
                          <wps:wsp>
                            <wps:cNvPr id="13" name="Gerade Verbindung mit Pfeil 24">
                              <a:extLst>
                                <a:ext uri="{FF2B5EF4-FFF2-40B4-BE49-F238E27FC236}">
                                  <a16:creationId xmlns:a16="http://schemas.microsoft.com/office/drawing/2014/main" id="{D02C5B94-083B-4DEB-955E-1810EB56698D}"/>
                                </a:ext>
                              </a:extLst>
                            </wps:cNvPr>
                            <wps:cNvCnPr>
                              <a:cxnSpLocks/>
                            </wps:cNvCnPr>
                            <wps:spPr>
                              <a:xfrm flipH="1">
                                <a:off x="3898574" y="830718"/>
                                <a:ext cx="173087" cy="496313"/>
                              </a:xfrm>
                              <a:prstGeom prst="straightConnector1">
                                <a:avLst/>
                              </a:prstGeom>
                              <a:ln w="25400">
                                <a:solidFill>
                                  <a:schemeClr val="accent1"/>
                                </a:solidFill>
                                <a:tailEnd type="arrow"/>
                              </a:ln>
                            </wps:spPr>
                            <wps:style>
                              <a:lnRef idx="1">
                                <a:schemeClr val="dk1"/>
                              </a:lnRef>
                              <a:fillRef idx="0">
                                <a:schemeClr val="dk1"/>
                              </a:fillRef>
                              <a:effectRef idx="0">
                                <a:schemeClr val="dk1"/>
                              </a:effectRef>
                              <a:fontRef idx="minor">
                                <a:schemeClr val="tx1"/>
                              </a:fontRef>
                            </wps:style>
                            <wps:bodyPr/>
                          </wps:wsp>
                          <wps:wsp>
                            <wps:cNvPr id="14" name="Rechteck 28">
                              <a:extLst>
                                <a:ext uri="{FF2B5EF4-FFF2-40B4-BE49-F238E27FC236}">
                                  <a16:creationId xmlns:a16="http://schemas.microsoft.com/office/drawing/2014/main" id="{15CD7F4B-0808-4D78-883F-3A1A01551B36}"/>
                                </a:ext>
                              </a:extLst>
                            </wps:cNvPr>
                            <wps:cNvSpPr/>
                            <wps:spPr>
                              <a:xfrm>
                                <a:off x="3644059" y="626553"/>
                                <a:ext cx="216000" cy="275266"/>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D78873" w14:textId="77777777" w:rsidR="00741DC4" w:rsidRDefault="00741DC4" w:rsidP="003A690B">
                                  <w:pPr>
                                    <w:pStyle w:val="NormalWeb"/>
                                    <w:spacing w:before="0" w:beforeAutospacing="0" w:after="0" w:afterAutospacing="0"/>
                                    <w:jc w:val="center"/>
                                  </w:pPr>
                                  <w:r>
                                    <w:rPr>
                                      <w:rFonts w:ascii="Arial" w:hAnsi="Arial" w:cs="Arial"/>
                                      <w:b/>
                                      <w:bCs/>
                                      <w:color w:val="000000" w:themeColor="text1"/>
                                      <w:kern w:val="24"/>
                                      <w:sz w:val="22"/>
                                      <w:szCs w:val="22"/>
                                      <w:lang w:val="de-DE"/>
                                    </w:rPr>
                                    <w:t>3</w:t>
                                  </w:r>
                                </w:p>
                              </w:txbxContent>
                            </wps:txbx>
                            <wps:bodyPr rtlCol="0" anchor="ctr"/>
                          </wps:wsp>
                          <wps:wsp>
                            <wps:cNvPr id="15" name="Rechteck 29">
                              <a:extLst>
                                <a:ext uri="{FF2B5EF4-FFF2-40B4-BE49-F238E27FC236}">
                                  <a16:creationId xmlns:a16="http://schemas.microsoft.com/office/drawing/2014/main" id="{95CEE9CC-FFFE-44D1-83BA-9D5A6E3A5EED}"/>
                                </a:ext>
                              </a:extLst>
                            </wps:cNvPr>
                            <wps:cNvSpPr/>
                            <wps:spPr>
                              <a:xfrm>
                                <a:off x="3963660" y="1281023"/>
                                <a:ext cx="287536" cy="329854"/>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8C68CC" w14:textId="77777777" w:rsidR="00741DC4" w:rsidRDefault="00741DC4" w:rsidP="003A690B">
                                  <w:pPr>
                                    <w:pStyle w:val="NormalWeb"/>
                                    <w:spacing w:before="0" w:beforeAutospacing="0" w:after="0" w:afterAutospacing="0"/>
                                    <w:jc w:val="center"/>
                                  </w:pPr>
                                  <w:r>
                                    <w:rPr>
                                      <w:rFonts w:ascii="Arial" w:hAnsi="Arial" w:cs="Arial"/>
                                      <w:b/>
                                      <w:bCs/>
                                      <w:color w:val="000000" w:themeColor="text1"/>
                                      <w:kern w:val="24"/>
                                      <w:sz w:val="22"/>
                                      <w:szCs w:val="22"/>
                                      <w:lang w:val="de-DE"/>
                                    </w:rPr>
                                    <w:t>2</w:t>
                                  </w:r>
                                </w:p>
                              </w:txbxContent>
                            </wps:txbx>
                            <wps:bodyPr rtlCol="0" anchor="ctr"/>
                          </wps:wsp>
                          <wps:wsp>
                            <wps:cNvPr id="16" name="Rechteck 30">
                              <a:extLst>
                                <a:ext uri="{FF2B5EF4-FFF2-40B4-BE49-F238E27FC236}">
                                  <a16:creationId xmlns:a16="http://schemas.microsoft.com/office/drawing/2014/main" id="{5245191C-0B6D-46B7-801E-3DDAA62B221C}"/>
                                </a:ext>
                              </a:extLst>
                            </wps:cNvPr>
                            <wps:cNvSpPr/>
                            <wps:spPr>
                              <a:xfrm>
                                <a:off x="4251196" y="1281023"/>
                                <a:ext cx="282876" cy="329854"/>
                              </a:xfrm>
                              <a:prstGeom prst="rect">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8C14BE" w14:textId="77777777" w:rsidR="00741DC4" w:rsidRDefault="00741DC4" w:rsidP="003A690B">
                                  <w:pPr>
                                    <w:pStyle w:val="NormalWeb"/>
                                    <w:spacing w:before="0" w:beforeAutospacing="0" w:after="0" w:afterAutospacing="0"/>
                                    <w:jc w:val="center"/>
                                  </w:pPr>
                                  <w:r>
                                    <w:rPr>
                                      <w:rFonts w:ascii="Arial" w:hAnsi="Arial" w:cs="Arial"/>
                                      <w:b/>
                                      <w:bCs/>
                                      <w:color w:val="000000" w:themeColor="text1"/>
                                      <w:kern w:val="24"/>
                                      <w:sz w:val="22"/>
                                      <w:szCs w:val="22"/>
                                      <w:lang w:val="de-DE"/>
                                    </w:rPr>
                                    <w:t>1</w:t>
                                  </w:r>
                                </w:p>
                              </w:txbxContent>
                            </wps:txbx>
                            <wps:bodyPr rtlCol="0" anchor="ctr"/>
                          </wps:wsp>
                          <wps:wsp>
                            <wps:cNvPr id="17" name="Rechteck 31">
                              <a:extLst>
                                <a:ext uri="{FF2B5EF4-FFF2-40B4-BE49-F238E27FC236}">
                                  <a16:creationId xmlns:a16="http://schemas.microsoft.com/office/drawing/2014/main" id="{7626606E-D532-48F6-8694-00C294AFD658}"/>
                                </a:ext>
                              </a:extLst>
                            </wps:cNvPr>
                            <wps:cNvSpPr/>
                            <wps:spPr>
                              <a:xfrm>
                                <a:off x="4948407" y="1737803"/>
                                <a:ext cx="216000" cy="285998"/>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5984C7" w14:textId="77777777" w:rsidR="00741DC4" w:rsidRDefault="00741DC4" w:rsidP="003A690B">
                                  <w:pPr>
                                    <w:pStyle w:val="NormalWeb"/>
                                    <w:spacing w:before="0" w:beforeAutospacing="0" w:after="0" w:afterAutospacing="0"/>
                                    <w:jc w:val="center"/>
                                  </w:pPr>
                                  <w:r>
                                    <w:rPr>
                                      <w:rFonts w:ascii="Arial" w:hAnsi="Arial" w:cs="Arial"/>
                                      <w:b/>
                                      <w:bCs/>
                                      <w:color w:val="FFFFFF" w:themeColor="background1"/>
                                      <w:kern w:val="24"/>
                                      <w:sz w:val="22"/>
                                      <w:szCs w:val="22"/>
                                      <w:lang w:val="de-DE"/>
                                    </w:rPr>
                                    <w:t>4</w:t>
                                  </w:r>
                                </w:p>
                              </w:txbxContent>
                            </wps:txbx>
                            <wps:bodyPr rtlCol="0" anchor="ctr"/>
                          </wps:wsp>
                          <wps:wsp>
                            <wps:cNvPr id="18" name="Rechteck 33">
                              <a:extLst>
                                <a:ext uri="{FF2B5EF4-FFF2-40B4-BE49-F238E27FC236}">
                                  <a16:creationId xmlns:a16="http://schemas.microsoft.com/office/drawing/2014/main" id="{91A9D31A-0504-40DA-A206-7DF39471063A}"/>
                                </a:ext>
                              </a:extLst>
                            </wps:cNvPr>
                            <wps:cNvSpPr/>
                            <wps:spPr>
                              <a:xfrm>
                                <a:off x="12222" y="2735743"/>
                                <a:ext cx="2782724" cy="147792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3257EC" w14:textId="77777777" w:rsidR="00741DC4" w:rsidRDefault="00741DC4" w:rsidP="003A690B">
                                  <w:pPr>
                                    <w:pStyle w:val="NormalWeb"/>
                                    <w:spacing w:before="0" w:beforeAutospacing="0" w:after="0" w:afterAutospacing="0" w:line="280" w:lineRule="exact"/>
                                  </w:pPr>
                                  <w:r w:rsidRPr="00002151">
                                    <w:rPr>
                                      <w:rFonts w:ascii="Arial" w:hAnsi="Arial" w:cs="Arial"/>
                                      <w:b/>
                                      <w:bCs/>
                                      <w:color w:val="000000" w:themeColor="text1"/>
                                      <w:kern w:val="24"/>
                                    </w:rPr>
                                    <w:t>UAS CPNC Links</w:t>
                                  </w:r>
                                </w:p>
                                <w:p w14:paraId="4863BF18" w14:textId="77777777" w:rsidR="00741DC4" w:rsidRDefault="00741DC4" w:rsidP="003A690B">
                                  <w:pPr>
                                    <w:pStyle w:val="NormalWeb"/>
                                    <w:spacing w:before="0" w:beforeAutospacing="0" w:after="0" w:afterAutospacing="0" w:line="280" w:lineRule="exact"/>
                                  </w:pPr>
                                  <w:r w:rsidRPr="00002151">
                                    <w:rPr>
                                      <w:rFonts w:ascii="Arial" w:hAnsi="Arial" w:cs="Arial"/>
                                      <w:b/>
                                      <w:bCs/>
                                      <w:color w:val="000000" w:themeColor="text1"/>
                                      <w:kern w:val="24"/>
                                      <w:sz w:val="22"/>
                                      <w:szCs w:val="22"/>
                                    </w:rPr>
                                    <w:t>1+2: Forward link (Remote pilot to UA</w:t>
                                  </w:r>
                                </w:p>
                                <w:p w14:paraId="35A6C4B3" w14:textId="77777777" w:rsidR="00741DC4" w:rsidRDefault="00741DC4" w:rsidP="003A690B">
                                  <w:pPr>
                                    <w:pStyle w:val="NormalWeb"/>
                                    <w:spacing w:before="0" w:beforeAutospacing="0" w:after="0" w:afterAutospacing="0" w:line="280" w:lineRule="exact"/>
                                  </w:pPr>
                                  <w:r w:rsidRPr="00002151">
                                    <w:rPr>
                                      <w:rFonts w:ascii="Arial" w:hAnsi="Arial" w:cs="Arial"/>
                                      <w:color w:val="F79646" w:themeColor="accent6"/>
                                      <w:kern w:val="24"/>
                                      <w:sz w:val="21"/>
                                      <w:szCs w:val="21"/>
                                    </w:rPr>
                                    <w:t>1: Forward uplink (E-s)</w:t>
                                  </w:r>
                                </w:p>
                                <w:p w14:paraId="59D4DDB8" w14:textId="77777777" w:rsidR="00741DC4" w:rsidRDefault="00741DC4" w:rsidP="003A690B">
                                  <w:pPr>
                                    <w:pStyle w:val="NormalWeb"/>
                                    <w:spacing w:before="0" w:beforeAutospacing="0" w:after="0" w:afterAutospacing="0" w:line="280" w:lineRule="exact"/>
                                  </w:pPr>
                                  <w:r w:rsidRPr="00002151">
                                    <w:rPr>
                                      <w:rFonts w:ascii="Arial" w:hAnsi="Arial" w:cs="Arial"/>
                                      <w:color w:val="4F81BD" w:themeColor="accent1"/>
                                      <w:kern w:val="24"/>
                                      <w:sz w:val="21"/>
                                      <w:szCs w:val="21"/>
                                    </w:rPr>
                                    <w:t>2: Forward downlink (s-E)</w:t>
                                  </w:r>
                                </w:p>
                                <w:p w14:paraId="564ABBC0" w14:textId="77777777" w:rsidR="00741DC4" w:rsidRDefault="00741DC4" w:rsidP="003A690B">
                                  <w:pPr>
                                    <w:pStyle w:val="NormalWeb"/>
                                    <w:spacing w:before="0" w:beforeAutospacing="0" w:after="0" w:afterAutospacing="0" w:line="280" w:lineRule="exact"/>
                                  </w:pPr>
                                  <w:r w:rsidRPr="00002151">
                                    <w:rPr>
                                      <w:rFonts w:ascii="Arial" w:hAnsi="Arial" w:cs="Arial"/>
                                      <w:b/>
                                      <w:bCs/>
                                      <w:color w:val="000000" w:themeColor="text1"/>
                                      <w:kern w:val="24"/>
                                      <w:sz w:val="22"/>
                                      <w:szCs w:val="22"/>
                                    </w:rPr>
                                    <w:t>3+4: Return link (UA to remote pilot)</w:t>
                                  </w:r>
                                </w:p>
                                <w:p w14:paraId="0C11A1C6" w14:textId="77777777" w:rsidR="00741DC4" w:rsidRDefault="00741DC4" w:rsidP="003A690B">
                                  <w:pPr>
                                    <w:pStyle w:val="NormalWeb"/>
                                    <w:spacing w:before="0" w:beforeAutospacing="0" w:after="0" w:afterAutospacing="0" w:line="280" w:lineRule="exact"/>
                                  </w:pPr>
                                  <w:r w:rsidRPr="00002151">
                                    <w:rPr>
                                      <w:rFonts w:ascii="Arial" w:hAnsi="Arial" w:cs="Arial"/>
                                      <w:color w:val="C0504D" w:themeColor="accent2"/>
                                      <w:kern w:val="24"/>
                                      <w:sz w:val="21"/>
                                      <w:szCs w:val="21"/>
                                    </w:rPr>
                                    <w:t>3: Return uplink (E-s)</w:t>
                                  </w:r>
                                </w:p>
                                <w:p w14:paraId="1B77E76C" w14:textId="77777777" w:rsidR="00741DC4" w:rsidRDefault="00741DC4" w:rsidP="003A690B">
                                  <w:pPr>
                                    <w:pStyle w:val="NormalWeb"/>
                                    <w:spacing w:before="0" w:beforeAutospacing="0" w:after="0" w:afterAutospacing="0" w:line="280" w:lineRule="exact"/>
                                  </w:pPr>
                                  <w:r w:rsidRPr="00002151">
                                    <w:rPr>
                                      <w:rFonts w:ascii="Arial" w:hAnsi="Arial" w:cs="Arial"/>
                                      <w:color w:val="1F497D" w:themeColor="text2"/>
                                      <w:kern w:val="24"/>
                                      <w:sz w:val="21"/>
                                      <w:szCs w:val="21"/>
                                    </w:rPr>
                                    <w:t>4: Return downlink (s-E)</w:t>
                                  </w:r>
                                </w:p>
                              </w:txbxContent>
                            </wps:txbx>
                            <wps:bodyPr rtlCol="0" anchor="t"/>
                          </wps:wsp>
                          <wps:wsp>
                            <wps:cNvPr id="19" name="Textfeld 35">
                              <a:extLst>
                                <a:ext uri="{FF2B5EF4-FFF2-40B4-BE49-F238E27FC236}">
                                  <a16:creationId xmlns:a16="http://schemas.microsoft.com/office/drawing/2014/main" id="{5464EFD8-E607-40F4-A1E6-314BBE986B66}"/>
                                </a:ext>
                              </a:extLst>
                            </wps:cNvPr>
                            <wps:cNvSpPr txBox="1"/>
                            <wps:spPr>
                              <a:xfrm>
                                <a:off x="4009061" y="3666241"/>
                                <a:ext cx="1305560" cy="704850"/>
                              </a:xfrm>
                              <a:prstGeom prst="rect">
                                <a:avLst/>
                              </a:prstGeom>
                              <a:noFill/>
                            </wps:spPr>
                            <wps:txbx>
                              <w:txbxContent>
                                <w:p w14:paraId="30B03075" w14:textId="77777777" w:rsidR="00741DC4" w:rsidRDefault="00741DC4" w:rsidP="003A690B">
                                  <w:pPr>
                                    <w:pStyle w:val="NormalWeb"/>
                                    <w:spacing w:before="0" w:beforeAutospacing="0" w:after="0" w:afterAutospacing="0"/>
                                  </w:pPr>
                                  <w:r w:rsidRPr="00002151">
                                    <w:rPr>
                                      <w:rFonts w:ascii="Arial" w:hAnsi="Arial" w:cs="Arial"/>
                                      <w:b/>
                                      <w:bCs/>
                                      <w:color w:val="000000" w:themeColor="text1"/>
                                      <w:kern w:val="24"/>
                                      <w:sz w:val="21"/>
                                      <w:szCs w:val="21"/>
                                    </w:rPr>
                                    <w:t>UACS</w:t>
                                  </w:r>
                                </w:p>
                                <w:p w14:paraId="723FD76F" w14:textId="77777777" w:rsidR="00741DC4" w:rsidRDefault="00741DC4" w:rsidP="003A690B">
                                  <w:pPr>
                                    <w:pStyle w:val="NormalWeb"/>
                                    <w:spacing w:before="0" w:beforeAutospacing="0" w:after="0" w:afterAutospacing="0"/>
                                  </w:pPr>
                                  <w:r w:rsidRPr="00002151">
                                    <w:rPr>
                                      <w:rFonts w:ascii="Arial" w:hAnsi="Arial" w:cs="Arial"/>
                                      <w:b/>
                                      <w:bCs/>
                                      <w:color w:val="000000" w:themeColor="text1"/>
                                      <w:kern w:val="24"/>
                                      <w:sz w:val="21"/>
                                      <w:szCs w:val="21"/>
                                    </w:rPr>
                                    <w:t>Earth Station (fixed on the ground)</w:t>
                                  </w:r>
                                </w:p>
                              </w:txbxContent>
                            </wps:txbx>
                            <wps:bodyPr wrap="square" rtlCol="0">
                              <a:spAutoFit/>
                            </wps:bodyPr>
                          </wps:wsp>
                          <pic:pic xmlns:pic="http://schemas.openxmlformats.org/drawingml/2006/picture">
                            <pic:nvPicPr>
                              <pic:cNvPr id="20" name="Grafik 37">
                                <a:extLst>
                                  <a:ext uri="{FF2B5EF4-FFF2-40B4-BE49-F238E27FC236}">
                                    <a16:creationId xmlns:a16="http://schemas.microsoft.com/office/drawing/2014/main" id="{BCC9FA24-2B63-4F88-8299-7938F865CA11}"/>
                                  </a:ext>
                                </a:extLst>
                              </pic:cNvPr>
                              <pic:cNvPicPr>
                                <a:picLocks noChangeAspect="1"/>
                              </pic:cNvPicPr>
                            </pic:nvPicPr>
                            <pic:blipFill rotWithShape="1">
                              <a:blip r:embed="rId21">
                                <a:extLst>
                                  <a:ext uri="{28A0092B-C50C-407E-A947-70E740481C1C}">
                                    <a14:useLocalDpi xmlns:a14="http://schemas.microsoft.com/office/drawing/2010/main" val="0"/>
                                  </a:ext>
                                </a:extLst>
                              </a:blip>
                              <a:srcRect r="21629"/>
                              <a:stretch/>
                            </pic:blipFill>
                            <pic:spPr>
                              <a:xfrm>
                                <a:off x="3009652" y="1244469"/>
                                <a:ext cx="954009" cy="1533802"/>
                              </a:xfrm>
                              <a:prstGeom prst="rect">
                                <a:avLst/>
                              </a:prstGeom>
                            </pic:spPr>
                          </pic:pic>
                          <pic:pic xmlns:pic="http://schemas.openxmlformats.org/drawingml/2006/picture">
                            <pic:nvPicPr>
                              <pic:cNvPr id="21" name="Grafik 39" descr="Ein Bild, das Text enthält.&#10;&#10;Automatisch generierte Beschreibung">
                                <a:extLst>
                                  <a:ext uri="{FF2B5EF4-FFF2-40B4-BE49-F238E27FC236}">
                                    <a16:creationId xmlns:a16="http://schemas.microsoft.com/office/drawing/2014/main" id="{9A71388A-8EE7-4281-9174-2E252D3B22CD}"/>
                                  </a:ext>
                                </a:extLst>
                              </pic:cNvPr>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1558673" y="1737803"/>
                                <a:ext cx="569254" cy="454123"/>
                              </a:xfrm>
                              <a:prstGeom prst="rect">
                                <a:avLst/>
                              </a:prstGeom>
                            </pic:spPr>
                          </pic:pic>
                          <pic:pic xmlns:pic="http://schemas.openxmlformats.org/drawingml/2006/picture">
                            <pic:nvPicPr>
                              <pic:cNvPr id="22" name="Grafik 41">
                                <a:extLst>
                                  <a:ext uri="{FF2B5EF4-FFF2-40B4-BE49-F238E27FC236}">
                                    <a16:creationId xmlns:a16="http://schemas.microsoft.com/office/drawing/2014/main" id="{E31E7F7D-7E90-48B5-BA7C-3560EB5A5E2F}"/>
                                  </a:ext>
                                </a:extLst>
                              </pic:cNvPr>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4948407" y="2735743"/>
                                <a:ext cx="2264834" cy="1728262"/>
                              </a:xfrm>
                              <a:prstGeom prst="rect">
                                <a:avLst/>
                              </a:prstGeom>
                            </pic:spPr>
                          </pic:pic>
                          <wps:wsp>
                            <wps:cNvPr id="23" name="Textfeld 6">
                              <a:extLst>
                                <a:ext uri="{FF2B5EF4-FFF2-40B4-BE49-F238E27FC236}">
                                  <a16:creationId xmlns:a16="http://schemas.microsoft.com/office/drawing/2014/main" id="{8F338EC7-5C7A-4DC7-89E7-ADE7C08F3649}"/>
                                </a:ext>
                              </a:extLst>
                            </wps:cNvPr>
                            <wps:cNvSpPr txBox="1"/>
                            <wps:spPr>
                              <a:xfrm>
                                <a:off x="730531" y="729354"/>
                                <a:ext cx="2038350" cy="266700"/>
                              </a:xfrm>
                              <a:prstGeom prst="rect">
                                <a:avLst/>
                              </a:prstGeom>
                              <a:solidFill>
                                <a:schemeClr val="bg1"/>
                              </a:solidFill>
                            </wps:spPr>
                            <wps:txbx>
                              <w:txbxContent>
                                <w:p w14:paraId="1A97CCAF" w14:textId="77777777" w:rsidR="00741DC4" w:rsidRDefault="00741DC4" w:rsidP="003A690B">
                                  <w:pPr>
                                    <w:pStyle w:val="NormalWeb"/>
                                    <w:spacing w:before="0" w:beforeAutospacing="0" w:after="0" w:afterAutospacing="0"/>
                                  </w:pPr>
                                  <w:r>
                                    <w:rPr>
                                      <w:rFonts w:ascii="Arial" w:hAnsi="Arial" w:cs="Arial"/>
                                      <w:color w:val="000000" w:themeColor="text1"/>
                                      <w:kern w:val="24"/>
                                      <w:lang w:val="de-DE"/>
                                    </w:rPr>
                                    <w:t>Geostationary-satellite orbit</w:t>
                                  </w:r>
                                </w:p>
                              </w:txbxContent>
                            </wps:txbx>
                            <wps:bodyPr wrap="none" rtlCol="0">
                              <a:spAutoFit/>
                            </wps:bodyPr>
                          </wps:wsp>
                          <wps:wsp>
                            <wps:cNvPr id="24" name="Rechteck 45">
                              <a:extLst>
                                <a:ext uri="{FF2B5EF4-FFF2-40B4-BE49-F238E27FC236}">
                                  <a16:creationId xmlns:a16="http://schemas.microsoft.com/office/drawing/2014/main" id="{C3A4D494-C775-41E1-90FC-9A707A8AAE37}"/>
                                </a:ext>
                              </a:extLst>
                            </wps:cNvPr>
                            <wps:cNvSpPr/>
                            <wps:spPr>
                              <a:xfrm>
                                <a:off x="5778923" y="2778271"/>
                                <a:ext cx="1425088" cy="1561764"/>
                              </a:xfrm>
                              <a:prstGeom prst="rect">
                                <a:avLst/>
                              </a:prstGeom>
                              <a:noFill/>
                              <a:ln w="19050">
                                <a:solidFill>
                                  <a:srgbClr val="3D816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Textfeld 51">
                              <a:extLst>
                                <a:ext uri="{FF2B5EF4-FFF2-40B4-BE49-F238E27FC236}">
                                  <a16:creationId xmlns:a16="http://schemas.microsoft.com/office/drawing/2014/main" id="{9C095585-7377-422E-A7A6-09C9C5904DCC}"/>
                                </a:ext>
                              </a:extLst>
                            </wps:cNvPr>
                            <wps:cNvSpPr txBox="1"/>
                            <wps:spPr>
                              <a:xfrm>
                                <a:off x="6603683" y="2777904"/>
                                <a:ext cx="599440" cy="244475"/>
                              </a:xfrm>
                              <a:prstGeom prst="rect">
                                <a:avLst/>
                              </a:prstGeom>
                              <a:noFill/>
                            </wps:spPr>
                            <wps:txbx>
                              <w:txbxContent>
                                <w:p w14:paraId="6A56796A" w14:textId="77777777" w:rsidR="00741DC4" w:rsidRDefault="00741DC4" w:rsidP="003A690B">
                                  <w:pPr>
                                    <w:pStyle w:val="NormalWeb"/>
                                    <w:spacing w:before="0" w:beforeAutospacing="0" w:after="0" w:afterAutospacing="0"/>
                                  </w:pPr>
                                  <w:r>
                                    <w:rPr>
                                      <w:rFonts w:ascii="Arial" w:hAnsi="Arial" w:cs="Arial"/>
                                      <w:b/>
                                      <w:bCs/>
                                      <w:color w:val="000000" w:themeColor="text1"/>
                                      <w:kern w:val="24"/>
                                      <w:sz w:val="21"/>
                                      <w:szCs w:val="21"/>
                                      <w:lang w:val="de-DE"/>
                                    </w:rPr>
                                    <w:t>UACS</w:t>
                                  </w:r>
                                </w:p>
                              </w:txbxContent>
                            </wps:txbx>
                            <wps:bodyPr wrap="square">
                              <a:spAutoFit/>
                            </wps:bodyPr>
                          </wps:wsp>
                          <wps:wsp>
                            <wps:cNvPr id="26" name="Textfeld 53">
                              <a:extLst>
                                <a:ext uri="{FF2B5EF4-FFF2-40B4-BE49-F238E27FC236}">
                                  <a16:creationId xmlns:a16="http://schemas.microsoft.com/office/drawing/2014/main" id="{B19EC22A-25B0-4320-8160-DCAAD71453B8}"/>
                                </a:ext>
                              </a:extLst>
                            </wps:cNvPr>
                            <wps:cNvSpPr txBox="1"/>
                            <wps:spPr>
                              <a:xfrm>
                                <a:off x="2143665" y="2085447"/>
                                <a:ext cx="629285" cy="325120"/>
                              </a:xfrm>
                              <a:prstGeom prst="rect">
                                <a:avLst/>
                              </a:prstGeom>
                              <a:solidFill>
                                <a:schemeClr val="bg1"/>
                              </a:solidFill>
                            </wps:spPr>
                            <wps:txbx>
                              <w:txbxContent>
                                <w:p w14:paraId="5572CC14" w14:textId="77777777" w:rsidR="00741DC4" w:rsidRDefault="00741DC4" w:rsidP="003A690B">
                                  <w:pPr>
                                    <w:pStyle w:val="NormalWeb"/>
                                    <w:spacing w:before="0" w:beforeAutospacing="0" w:after="0" w:afterAutospacing="0"/>
                                  </w:pPr>
                                  <w:r>
                                    <w:rPr>
                                      <w:rFonts w:ascii="Arial" w:hAnsi="Arial" w:cs="Arial"/>
                                      <w:color w:val="000000" w:themeColor="text1"/>
                                      <w:kern w:val="24"/>
                                      <w:sz w:val="16"/>
                                      <w:szCs w:val="16"/>
                                      <w:lang w:val="de-DE"/>
                                    </w:rPr>
                                    <w:t>VHF - AM</w:t>
                                  </w:r>
                                </w:p>
                                <w:p w14:paraId="300C0B36" w14:textId="77777777" w:rsidR="00741DC4" w:rsidRDefault="00741DC4" w:rsidP="003A690B">
                                  <w:pPr>
                                    <w:pStyle w:val="NormalWeb"/>
                                    <w:spacing w:before="0" w:beforeAutospacing="0" w:after="0" w:afterAutospacing="0"/>
                                  </w:pPr>
                                  <w:r>
                                    <w:rPr>
                                      <w:rFonts w:ascii="Arial" w:hAnsi="Arial" w:cs="Arial"/>
                                      <w:color w:val="000000" w:themeColor="text1"/>
                                      <w:kern w:val="24"/>
                                      <w:sz w:val="16"/>
                                      <w:szCs w:val="16"/>
                                      <w:lang w:val="de-DE"/>
                                    </w:rPr>
                                    <w:t>ATC</w:t>
                                  </w:r>
                                </w:p>
                              </w:txbxContent>
                            </wps:txbx>
                            <wps:bodyPr wrap="none" rtlCol="0">
                              <a:spAutoFit/>
                            </wps:bodyPr>
                          </wps:wsp>
                          <wps:wsp>
                            <wps:cNvPr id="27" name="Gerade Verbindung mit Pfeil 55">
                              <a:extLst>
                                <a:ext uri="{FF2B5EF4-FFF2-40B4-BE49-F238E27FC236}">
                                  <a16:creationId xmlns:a16="http://schemas.microsoft.com/office/drawing/2014/main" id="{33AC2EC4-86DC-4EB1-9893-F384D996EAAB}"/>
                                </a:ext>
                              </a:extLst>
                            </wps:cNvPr>
                            <wps:cNvCnPr>
                              <a:cxnSpLocks/>
                              <a:stCxn id="21" idx="3"/>
                            </wps:cNvCnPr>
                            <wps:spPr>
                              <a:xfrm>
                                <a:off x="2127927" y="1964865"/>
                                <a:ext cx="1165211" cy="270168"/>
                              </a:xfrm>
                              <a:prstGeom prst="straightConnector1">
                                <a:avLst/>
                              </a:prstGeom>
                              <a:ln>
                                <a:prstDash val="dash"/>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wpg:grpSp>
                        <pic:pic xmlns:pic="http://schemas.openxmlformats.org/drawingml/2006/picture">
                          <pic:nvPicPr>
                            <pic:cNvPr id="6" name="Grafik 59">
                              <a:extLst>
                                <a:ext uri="{FF2B5EF4-FFF2-40B4-BE49-F238E27FC236}">
                                  <a16:creationId xmlns:a16="http://schemas.microsoft.com/office/drawing/2014/main" id="{A25FA3BA-DB7C-4878-B2BF-9B2DD071D4C7}"/>
                                </a:ext>
                              </a:extLst>
                            </pic:cNvPr>
                            <pic:cNvPicPr>
                              <a:picLocks noChangeAspect="1"/>
                            </pic:cNvPicPr>
                          </pic:nvPicPr>
                          <pic:blipFill>
                            <a:blip r:embed="rId24"/>
                            <a:stretch>
                              <a:fillRect/>
                            </a:stretch>
                          </pic:blipFill>
                          <pic:spPr>
                            <a:xfrm>
                              <a:off x="0" y="1037599"/>
                              <a:ext cx="1176630" cy="573278"/>
                            </a:xfrm>
                            <a:prstGeom prst="rect">
                              <a:avLst/>
                            </a:prstGeom>
                          </pic:spPr>
                        </pic:pic>
                      </wpg:grpSp>
                      <wps:wsp>
                        <wps:cNvPr id="4" name="Gerade Verbindung mit Pfeil 2"/>
                        <wps:cNvCnPr/>
                        <wps:spPr>
                          <a:xfrm flipV="1">
                            <a:off x="5413388" y="3195201"/>
                            <a:ext cx="266877" cy="11016"/>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1C349A1" id="Group 1" o:spid="_x0000_s1026" style="position:absolute;left:0;text-align:left;margin-left:-44.1pt;margin-top:19.6pt;width:567.95pt;height:351.45pt;z-index:251659264" coordsize="72132,446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mkPLlAoAACI+AAAOAAAAZHJzL2Uyb0RvYy54bWzsW9tu29gVfS/QfyBU&#10;oE+dmDy8q3EGiZ1xCww6xmRm+kxTRxJhimRJ2pb/p3/SH+va50aKlmRJthUncAArlMhDnss6a699&#10;4fsfl4vcuuV1k5XF6ch5Z48sXqTlJCtmp6Pff/vph2hkNW1STJK8LPjp6J43ox8//PlP7++qMWfl&#10;vMwnvLZwk6IZ31Wno3nbVuOTkyad80XSvCsrXuDktKwXSYuv9exkUid3uPsiP2G2HZzclfWkqsuU&#10;Nw1+PZcnRx/E/adTnra/TKcNb638dIS+teKzFp9X9Hny4X0yntVJNc9S1Y3kgF4skqzAQ82tzpM2&#10;sW7q7MGtFllal005bd+l5eKknE6zlIsxYDSOPRjNRV3eVGIss/HdrDLThKkdzNPBt03/dXtZW9nk&#10;dMRGVpEssETiqZZDU3NXzca44qKuvlSXtfphJr/RaJfTekH/YxzWUkzqvZlUvmytFD+GzGFx4I+s&#10;FOc8L3A9x5fTns6xNg/apfPPXUuXeY5p6dm2aHmiH3xC/TPdMV9Mv9XI3G5kN1WV8ZoXViCW/pnG&#10;t7aXyfhY48Pc6pUz4/OjA9bPYfg3statIcDpxA9WojfGB23767i+9cZ1BBU0Hdqbp6H9yzypuNhE&#10;DWFZYSLUc/YbcDrl+cTy5ISJiwjtVrv8VAK/aiM04wY/rgG95zhh6AJjD6fNCTzmOKAdgj6LHHeA&#10;32Rc1U17wcuFRQenoxp8JWgkuf25abHfMEX6Enp0Uf6U5Tn9flfpDtFRu7xait3ZjK/KyT06fwdK&#10;Ox0V4NyRVbf5WSn4j+7RVB9vWtxH3J4ayxbqnph42j5HWAEYBoVaXidkBP7g9VVW0FHcW4qzQhGP&#10;Hq/c/NY0z6p/0Or0+Mdhvs1CzDdNd2D7LpNEo6nIdb0gioBwWo/Q8bxILK7BYTfZaj3yDPNHD9iw&#10;HnlBJ2mFzpNmbt0mmOUJjuixuCudHqxU097nnBrlxa98CuIVCKMfhMnjZ3ktb5OkKS9a19wJV9NV&#10;U6y/aWiLvm1tqK6nplyYw30amxbiyWXRmsaLrCjrdU9vl3pKp/J6PQNy3B3eNIgF4KosHeNPGTgc&#10;PdjyjwsBtGpvasBdionFTvdYJPX1TfUDbHGVtNlVlmftvdAVGBt1qri9zFLa9vSlYw8woWbcZJpd&#10;Ww4wNeFNCmHxOSusT1k++ZsFIFjELhBE7fx//83bd3/9y/Lj38UHbUEomgxrZ814wWtYpZZbn3CP&#10;ec2zq5tiRiuvnyr7AKRl6c9let1YRXk2T4oZ/9hUoAxFUierl4uvKwO4wp4hAqHlpGM1Vej1QE6s&#10;mW0pVc7L9GaB8UjtVfMcYyiLZp5VDXhmzBdXHFKi/udEoACgbmvepvMOualiNXNC9LLrGA1hA9G6&#10;oRvRjqXd7dosWN3boY+drag2YK7PQrV1tEbRPLoT1YpeyX6IQ3TrSLRI5qLPi5oWgQhrkbXW5ZRn&#10;ueX0rRVRJM1wuiy+VAIfenMBsfIk7bsN0+q5nhfbQDSmNQg8R04c6EKpsMiOA6bkmxMFzA71Dt8w&#10;s1jaJJvN27OyKADOspYcvZFCrTuwtQ9xJ/mkzLOJBumA2tqlIHQwa9O/qk2y/HMxsdr7CvI1qevy&#10;ztCmph9hu8Us7EfAeqyCrjsYK+beQsC64UEErBsfjYCPYvEd7N0doC00PnXIoHcvaHfKQBz9MdAI&#10;HvMdJ4b8IwngRzETYqODexi4gYvTJBGcMPKha7cTycvBXUoAwXNvkD8dPbPmOA7kO69aqNz1bM7E&#10;fn8i5IdAdwHeAHaCgO7HXhQODCZjfmwMZsSI46VqPTqtS5zrbbZC7XOeTDpqF+4MOpmMX4byJ9ea&#10;ePeg+67RnlTfNfzOaL6Lt2zD/BMVTEfzhAcVgHKjOPJDifnIhVIRUZCO3J3QtSNF7l4cuI72r74S&#10;5jXcVjD/hu2DfMjj8DmwJSXMrzydtzy9tpiKtJnAEQiK+rJBbruB59m+ktss8H0BwQ6izAlsSGEZ&#10;Mgp9Fmj7vwGij4WMVqA10NNbiFdGNg5qvHvgg0nFT7H+YeBD+gzNHJEhGQ/xMSsiZktSSLdQUZZ1&#10;sRF1A31lP6iid92efC1nSzc+gLPzVjfeGBuhQJ6IxosrCUYqntfF8KykSOclfPa0rYXFVsA/ln9q&#10;os3dDujH677oRMHmHQDiDRB/J2HiICpqs+EWiELfDeQWcBkYXZgKrPuLbQG9Lit4l1ugC7nuHM97&#10;g7UMenYhPwNrIfJeJayBtwGxuypFtCOxS8cSt9kMa0YiXDD7cWCtTccbrF+YrQWBvUpYmzyXYWvX&#10;mBbEVx5naw+uo2fLeAnkcxjZQ7buC5bIj2Ohh16GrTcEAN+YWgkKmU/aGCjZR4AY9+zVCRCTOOwg&#10;bfbfTpDuUtUsdOEuDgEdRixkEPoiBOiFYfy0XEIvbSslxCB8bdSs1KhdBq1H22+aekO+cR9Im8Dy&#10;Zki3X0NRm2yiqUVwTVcVoHcuRrDt2A5UjiwIAiqfEQEznc1xUIPgk/gWKXDbi3ztVB0orjt9TPZP&#10;Or10ZCSfECE92ygrE5r/3CSUrO38Ggrj7FCbQAlC/H0zqWIKsaqkRy1yxUguYEVoGFjby2fO7Fp1&#10;2f47a+ei6EVnPl441Ss0PdauTkHIrQXPFDEMnVZBdoQSwBjxHolegDjwZSGSwzzUjA1yNDFlC7Fr&#10;BEH7rhvZOnh8EIjXJnu/OZx1yTWFM0zQW01CvyZB2XkFyS6Z+4SaBMf3oyCUxV9r1bEfxMhtS6h6&#10;PrLrohOHquPvA6ldTkwiVdqoF2JEWuYXJkAhlUGAz1jr0ve61otUFniRq0VqyCiBJ7TLgVGytcgi&#10;q/3ilZjYEcpAGvljJMOe6gfZHR/urUjts9iVccNeaN12Ixd6R9gNBNZDE1A+yGxsl/FXszVBxUEx&#10;oNFIQhI80EivuXqT/KNBvMwbitbtiRA/DFF9IamT4ZjJuqJuuRxE1OwI3p4084ETBk8MBButSn4Y&#10;lR05sQ08COXZLyhq6tmVKcR0zyMnOFN7680le7wEdAeXbLMDln6VpAbVt0k0Gw7yh2GyXV0wpDbc&#10;IDK4DmNb2QftgiFEhhSgYiGo2/CRwov6CUXhIpdkEpRq2lc8sB3druOYAhOE75ZB6CV6+p62gDke&#10;skxYV4TjmY0ckidItqMXuCgswnliFxdFYXDUyEs50H4+ozEw2bSV5XrVxsBEmS+2VHz4ffuwtmaV&#10;NNTZshCgRU2UjGZKwawQ8Gg1K142EvE6kYWJoZEAASxrt+yOA9eSKhFp3fGygBM8Eq+GrNurnJUe&#10;tv6NgGS8Ws7U1hlquHNEQWCKFnwysnKOl+joSHR5tRBk+9W7BwjXJsa7WqTvtPIJyku9KiZjL/A2&#10;vpkQkmHFC+kvoXoE+Ph2/SW1I5/TX4I5pbSr7YawrsMNHwYBcrliw/uhy8JHNvx2e7vWUeqj6yiW&#10;0qjvbYRrku0wnUScAA11TsZoe69RDStHEaZATA3CmyyjE/t4M3V1SuE7RaEqo8P7bY7OM29wow5h&#10;0J7QhlVYreJZmyHZSK7bqBTnnkicq0VBe5DnasNjlyJ1U7ixFEmqD5ohhWhxJF5EFrM2ky9N05vO&#10;/e/iqu7V7g//BwAA//8DAFBLAwQKAAAAAAAAACEAyGn+20UyAABFMgAAFAAAAGRycy9tZWRpYS9p&#10;bWFnZTEucG5niVBORw0KGgoAAAANSUhEUgAAAIEAAABqCAYAAACbIzIRAAAABmJLR0QA/wD/AP+g&#10;vaeTAAAACXBIWXMAAAsTAAALEwEAmpwYAAAAB3RJTUUH5gQEDAUC7EgPpQAAAB1pVFh0Q29tbWVu&#10;dAAAAAAAQ3JlYXRlZCB3aXRoIEdJTVBkLmUHAAAgAElEQVR42u1dd3wU1fb/zvbdJLupJAGSEEoC&#10;hGoA6S2hiSJFsIHYEPwhWFDx2RAbIFaeIKAUBQSkCKGIoFSREtIgCYH0hDRSd7O72Trn98dhN4Ty&#10;niio+HI+n/nsmdm5d2b3nnv6uRdohEZohEYQGv8C4MCBAwgODobZbIbZbIbD4YAgCFAqlVAqlVCr&#10;1fDy8oJKpYJGo4FUKoVMJvvH/H5ZIwkAcrkccrkcUqkUCoUCgsBzQyKRQCaTQalUQiKRQCqVgogg&#10;kUh4BglCIxH8U6CoqAhqtRp6vR4WiwUOhwOiKIKIoFar4enpCZ1OB41GA41GA19fXwiC0EgE/ySo&#10;rq6GXq+HwWBAbW0tjEYjiAgAoFKpoFQq4e3tjcDAQNhsNshkMigUCmi12kYi+CcRgdFoRHV1Naqr&#10;q2Gz2WC320FE7gE3m80wGo0ICAiA1WqFn58fBEGAl5dXIxH8E8BkMsFkMqGmpgaVlZUwGo2w2+1w&#10;OBxunaC2thbe3t4AAFEUIZfLIZFIIAgCPD09G4ngdger1QqLxeI+jEYjzGYzbDabWzk0GAwwGAyo&#10;q6tDXV0dFAqFmwgA3NaE0EgEl4jAaDRCr9e7dQOTyQSr1Qq73Q65XA6NRgOTyeQWE3K5HDKZDBKJ&#10;BJ6eniCi21ZRbCSCS6agIAhwOBxwOByw2WzuGe9wOAAAFoulgVKo0+ng5+cHlUoFg8FwW4uFRiIA&#10;IJVK3YfdbofNZoPVaoXVaoXT6XTrAYIgQKFQwMPDA1VVVaiqqnIPvMuauC0nQSMJsBmoUCggk8kg&#10;k8lARBBFEU6nEw6HA3a73a0o2u12OJ1O93eiKKK2thZEdNsSQiMRXFLqLicCQRDcnME1sK7Pyx1J&#10;LmK5nblAozi4BGq1GgqFAmq1Gmq1GhqNBmazGYIgQKVSwel0QqFQQC6Xu93KGo0GDocDBoMBSqXS&#10;TUz/TTnU6XTX9S0QEfLz85GZmQmlUolmzZohODgYGo3mhk3e8+fP4+LFi/Dz83P300gE/wF8fHyg&#10;UqmgVquh0+lgNBphsVhARLBYLFCr1W6LQKPRwMvLC1KpFMnJydi1axekUqk7tvDfYMaMGZg2bVqD&#10;a6WlpVi6dCn27duHqqoqVFRUQCaTuQmmbdu2ePrpp9G7d+/r9ktEOHz4ML766iucPXsWFRUVMBqN&#10;0Gg00Ol00Gq1GD58OJ588smrCKKRCC7pBD4+PqisrERtbS08PDxQV1cHURTdwSK5XA6tVgs/Pz94&#10;e3vDz88P58+fR05Ozg09q7CwsMH5yZMnMW3aNCQlJV11b2lpKQDg1KlTiIuLw5QpU7BgwYIGxEZE&#10;cDgc+OSTT/Dee+/BYDA06KOystL9zF9//RXffvstFi5ciLvvvruRCC4Hl+NHpVLB09PTzRVEUYRK&#10;pYLdbodarYZWq4W/vz98fX0REBDgFgPuP1Mmg1wuhyiK15ypAODh4eG+VlNTg5kzZ15FAGFhYVAo&#10;FKiurkZFRQUAwGAw4KOPPkJ4eDimT5/eQFfZvXs33nzzTVit1gZ6TmBgoFvEuKycjIwMzJo1C61a&#10;tUK7du0aiQCAFIDTxQ28vLxQWVkJLy8vWK1WyGQy2Gw2iKIIjUYDb29v+Pj4uNm0QqFo0NnTTz+N&#10;wYMHX1NRdF1r3769+9r69esRHx/vPo+NjcXkyZMRGRkJlUqF8vJyrFmzBqtXr3bf88EHH2Ds2LHu&#10;ATYajVi+fLmbAFQqFaZMmYLY2Fg0a9YMAHD+/HksWLAAKSkp7vMvvvgCixYtaiSCy/0Erk9vb29U&#10;VVVBo9FAIpG4FUIXkXh6esLf3x86nQ4qlapBP/369cPo0aN/83MPHjzo5hq+vr54//330b179wb3&#10;REdHIy8vDwcPHgQAlJSUID4+HiNHjgQR4eLFi/jll1/c9/ft2xfz58+HRCJxH126dIFWq8XEiRNR&#10;U1MDAEhKSkJFRQX8/f0biQAANBoN5HI5lEol5HI5/Pz8IJfLUVVVBYVC4RYTOp0O/v7+0Gq18PX1&#10;vYoIzGbzDYshFxgMBuTn519FBDqdDi+++KL7nVyxDJd5emU/5eXluHjxIvz9/d3ELZFIMHjwYMyY&#10;MQPp6emQSqVo3rw5LBZLIye4Up7LZDL3gF+uKygUCrc48PPzg4+PjzsT6XK4Ukf4b9C5c2esXbvW&#10;7X948cUXkZGRgf79+6NVq1Zudj5y5EiMHDnSLVZEUXQfHh4eaN++PQ4fPgwASElJwaOPPoqHH34Y&#10;7du3R2RkJHQ6HRQKBebOnXtNE7aRCC5xApd/oK6uDh4eHm4fgSiKUCgU8PLygk6nc5uTcrncnV3k&#10;kvenT59GSEgInE7nVXqBw+FA165d4evr6742atQoLF++HJmZmQCA/Px8vPHGG9DpdIiKikKnTp3Q&#10;rVs3xMbGIiwszO2gutxR5eHhgVGjRrmJAAAOHTqEQ4cOITQ0FFFRUejcuTN69+6N2NhYqFSqqwjh&#10;loe9srNzZ/n7e3fLyEh89847Y9L+ZuMvAKDU1FR4e3vDYDC4I4k2mw1OpxOiKEIqlUKr1cLLy8tN&#10;DB4eHli8eDFeffVV94C7rl/LOnA6nVi/fj1iYmIaXN+8eTMee+wxGI3G6+orkZGR6NWrF55//nm0&#10;a9eugUvb4XCgtrYWL730EjZs2HDdH+rt7Y3IyEiMGzcOM2bMuEqU3TJYt26df12dqZSIyGKxVuTl&#10;5b28b98+v78bIRQUFKCqqgqFhYU4e/Ys4uPjceTIEfeMOn78OJKSkpCZmYmSkhIYDAZYrVYsXLjw&#10;hsLH27Ztu2o2ExEOHDiAQYMGuZNWrgdRUVE4dOgQ7Ha7O++hpqYGFRUVyM/Px9y5cxEaGgq5XP4f&#10;+3n88cdRU1Pjfv4tFQcdOnS4X6lU+CcnAzabwq9Hj7AFwcEeI9PS0uZHRUX98DchAvLy8nL/ca5U&#10;c5fS5Eoxk8lk8PT0dOsC1xr8gIAAeHl5XZcTXC8nceDAgbjzzjtx+PBh7NmzB4mJiW6CuxzS0tLw&#10;yCOPYMOGDbjjjjvc4sjlxp42bRruueceHDhwAEePHnU7s65UWFeuXAmHw4HPP/8cXl5et1YcWCzG&#10;/Tk5HoMmTwasVqBfP2DcOGDgwLq6iorar8+cSZ0fExOT/1dTgStRxBUttFqt7jwCl9J4eezA5UH8&#10;8MMP8fLLL7vFwdy5czFq1KhrBpUcDgfatm0LnU73X9+ntrYWKSkpSEtLw/79+7F169YG7zNx4kSs&#10;XLnSLRJcUU3XM10BsKKiIqSnpyMjIwNbtmxBcnKyuw+5XI7t27djxIgRt+6PjY8/NsRqraspKiJ6&#10;8EGiMWOI1qwh2rCBP1lEWFIvXsxfuHr16lZ/JRG4NG1XHoHJZHKz2pqaGncOos1mg81mc7PRK8XB&#10;+vXrr8nur3WUl5cjPj4eGzZswNKlS5GWlnbN+8xmMz7//PMGnsbo6GiUl5fDarUiLS0Nu3fvxuLF&#10;i7Fs2TIUFxdDr9ejtrYWZrPZnR2VnZ2NMWPGNHjf999//9ZFQFetWqWqqqpaT5dg1SqiTz9lPDmZ&#10;6OGHyQ3V1USiqM8pKsp+YtasWR5/FRFcrnG7BvvK48oBupIIVq9e/ZuJYN++fQgPD4darYZcLsfM&#10;mTOve29VVRV69Ojhfk67du1w/vx52O12zJo1C1qt1u3n2L17N0wmE+rq6twE4Ap/b9myBWq12t3P&#10;s88+C6fTeWvyCYYMGdJHo1GN3rsX+OILYMcOYN8+xleuBM6dY/zDD4EHHwTi4rThHh4tv3r99ZdW&#10;lJQUDv5LtURBcFckXXncTIiMjIREIkFdXR3sdjvi4uKQmJh4HQsrG0VFRQ1M2iZNmkAQBERFRcFg&#10;MLjF2KpVq9ziwJU25yLUlJSUBvGFwMBA9ire7D8xOjpa7uGhiBUEtSo7G8jJASorgepqxktKAJOJ&#10;8exsIDUVyMwEbDZApQq839PTd3dZWfFXx48fif4n+yZCQkLQs2dP93leXh6mT5+O3bt3Q6/Xg4ig&#10;1+uxZ88evPzyyw2IoFOnTtBqtZBIJBgwYAD8/PwamJyzZs1CamqqW08oKCjA4sWLsXz5crfSqlKp&#10;0KVLl1vz4w4dOhlis1Xkff89UVERs/wVK4g++YTxM2eIpkypFwdjxtTjzz7L4oGISBTr8srKsv+1&#10;YMECrz9THNzI8UfEAREhJSUFLVq0uMqe79GjBwYMGIAePXo0cC4BgL+/P44fP+7uw26346OPPrrq&#10;N4WHh6NPnz7o378/OnTocJU1M378eJhMplujE+Tmnn3UbCaaMIFowQKi48eJZs4keuIJxv/9b6Kh&#10;QxnftYuoZ0+iX3/l8+hoovXrGU9NJSostJNeX5185syxB/6ORDBv3rwG/axYseKG+9i0aROaNGny&#10;m97Tx8cHX3/99VV9WK1WPPXUU7/Zbd2vXz9kZmbemrzIOXPmaGy26uTsbKKOHXmAx40j6tSJqF07&#10;xvv1IwoJYXzkSKLAQKKxY/k8OJgJZNw4opYt67lHTU2tMTe35J2zZ+M7/p2IYNmyZQgLC0NISAia&#10;N2+OTZs2/a5+EhMT8cgjjyAiIuIqX4JKpUJkZCTGjx+P/fv3X7cPURSxZs0aDBgwAE2bNm2gAEok&#10;Evj4+KB79+547bXXUFRU1KDtTfUTnD17dlpkZMTngiCRPv00MHYsMGQIsGQJYDAAr7wCnDzJSuGq&#10;VUBdHXD//UBcHLcfOxZYvBgIDgaefhoYNAiYMAHYuxcQRWDw4Jock8n8qa9vs6UA7DeTCH5P4UhJ&#10;SQkKCwtBRHA6nYiIiIC/v//vfo+0tDTk5uaivLwc1dXV8PHxgaenJ6KiohrkIfwnMJlMSEpKQllZ&#10;GcrKyuBwOODj44OAgADccccd1+Q6N9NjKAkJCXnEbpdILRZW/i5e5MGvrgaMRsbLyvg7F15XB9TU&#10;ABIJ48XFgIcHoNPxYbEAJ04AFRVATIx3S5lMtygrqyS2tPTc/L59Bx77K5W74ODg/5jAeaMQFRWF&#10;qKioP9SHh4cH+vbte8MBlJsCx44dGNily53fbdqkDlizBkhPB/z9gSZNgPx8wOEAWrUCqqqAoiKg&#10;Y0f2IqalAV27AoIAJCUBERFMBL16Ac8+C2zcCHz2GVsPrVsDdjtzhylT7FWFhSUbVKoLHzRt2if/&#10;r+AEjXAFGAyGj4iIbDYio5Fo8mSib79l/P33if71L8Z37mSl0Wgkys4mGjKEyGDg8xEjiBITiWpr&#10;uR8iIquV6IMPiF5+uWF7FxQUGLMyMjInzZnzf55/hAh+jyz/pxw3xU+QmnoqlEiMPXsWkMt5Jms0&#10;gJ8f41otHx4efE2tZjwoCFAqAS8vPlepgMBAwNMTcOVrKBQsFlz3BAbyMzgoA3zzjUeryMjW38yZ&#10;8/6aixdTRjROx9/hILsZnZSVFUwPCGj++fjxAsxmHsykJB6wpk2BrCxm4+3aAeXlLB66dWNxkJAA&#10;uNLpjx0DOncGXngBiI0FXn8dyMhgp5LVCrRvz7pBbi7QvTvrC7/8wsqnry8wYoS5umdP68aTJ7e9&#10;P2bM44WN4uBPgrNnzzbV66tPExENGkS0ZQtRfDzRvfcSLVzI+HPPsYMoPp5oyRKi4cMZ37OHqFcv&#10;opMn+bxfP25/8SJ/t20bX581i/0M8fFES5eyGRkfT7R3L7c/dozo1Cmihx4iys8ncjjsFyorL/z7&#10;+PEfwxvFwX8//rB1IJEommu13h3Z2wUMG8Zsu0ULoGdPnvGnTwN6PeMuLtGtG7dftoxnNcBKZNeu&#10;QEAA8PPPwL338n3p6WxpdOvGfcfH17dfsoSfAwBmM4sPqVTWrLCw2TN+ftrRolgxB/DdKZFILjZO&#10;2VsgDohIVlNT+lV1ddDk5ctZkx8wgInhp5+A8HC2CBITWbvv2RMoLGSLYPhwHrS9ewFXlvbevTz4&#10;1dXAQw+xKImIYKKxWNhiuHABOHMGGDGCTco9e5hYJBL2N/Tty6Jh714WHxMnmrBz5zMHAHHJl19+&#10;vVUQBLFRHNxEP8GuXbs6DB8+ZILFAkRGskLXujXP6FOngObNeSCKingQ27dnU7CwkHG9Hjh6FGjb&#10;lgexrAyQybgfHx8gJITvKylhP0P79qww5uczXlvLOkG7dnx9/34muuBgJpyAAODYsc04ePDwILlc&#10;0XPcuHEOANsa5/5NJIKuXbs+LZUq1EFBwKOPAjt3Ai++yBp/ejrb8716sTav1wNTpvB1k4lxlzI4&#10;dSrj/fuz9SAIwB13AKNG8TWNhglkyhTg/Pn6vgAmAld9588/A88/z5ZEbi7QokUp8vIOYMmSpdi8&#10;ebNaKpX2JKK4a3CDSAByAIUALADES1xSDkAFwAjAgUvVSo1EcBloNJowF56fz2z+4495JiYmsgl3&#10;7hzw44/MunU64OxZ1hFWr+bBzMzkHIMuXXjgjx7lawkJ3CYnh3MRjEZm8xkZLA5Wr2ZOkJkJrFjB&#10;nODcOeDf/2YxcuIE8MsvGzF9ek/ExMTg559/RnBwcFci8gRgaOj+dYxp2lQ+D0DxpSMXgCeAAADt&#10;AGQAWAZgJwA9AHMjEbj9A6lvtW/fLlupVD1ms3moR45k1l9czKZgVhZAxOzfbueBvXCBvYYJCawT&#10;6PVMMAEBzOJzcvi78nLGJRJuX1fH14uK6tvX1bH7OTGR79PrmRBLSgCnU4+ysngMHDjXvbhUcXFx&#10;gzzr995b22fVqg8f3Ljx8Yn/939toVSiKYCmZ89KuqWnE0aOJFzKzI5OSZEuj48PXBYbe9f2sLAm&#10;CYIgGIjI0ihMLkFOTs4Ak6liLZHD7cmbNo1o3z7Gv/qK6OOPGT99mujJJ+s9fqNH1+PbttXjL7xA&#10;tH8/419/zV5DIqK0NKLHH6+/79576/EJE4iqqhj/9NPl9Oqr88huZ9fjsmXLaPbs2WdFUfR4+unT&#10;PgMGxC6YMKFj0erVWjp9GnR59tjq1aD+/UGVlfXXsrJAH34I6t+/RXxMzN0vNHKCK6Bly5aHPvro&#10;o5PDhw/aFBYW8a6Hh0eHceNYLLisAZMJSEnhKGJxMeOVlez8qapiub9iBc/o0FAWLwkJLALS0thi&#10;SElhhdPVvrqaOUZCAiuUZWXAkSNAWFglcnKS8fDDEyGTsXtRKpVBq9U1mznzjX/l5m4ee889pe3G&#10;j9cjNPRaZi/rNZdXmbVqBcyaBdx1V363NWsM3Xx9Y2fI5V3fLCrqt+vQoVFV//Mew8vhm2++aTJw&#10;4MDnAwMDHlYoVCFLlrAt73CwFVBeDhQUANHRbDGkpADffcfm5LBh7Er28uLrAQEs37Oz2cRs146J&#10;Ji+v3uOYmAjceScP3IkT7GewWH5Gp047MW/eO1CrPZGRkYW5c+cjLe0oYmIqMHmyHl26XD8SvWYN&#10;H5s2sR5zJTidwIkTSqxa5QmDISrNYGj58Q8/rNogCMJtpSusW7fu1i67l5wcf2dVVcUXolhnyc/n&#10;tDIiosOHiSZNYtxkqsddrL2wkPHp04l27GD8iy+I3n6b8RMniCZOZNxs5sQUF9x3H1FBgZ2WLl1A&#10;a9Z8Q1arkz74YAn179+RYmNBkZGgY8f+uxNt0ybQXcNBVst/vk8UQT/9BHrllTB6/PEnNs2ZMyfi&#10;dhj8ZcuWIS4uDnv27MH27dtvXQVSly7dTwA4kZOTsy0w0PP50NCAYa5ZZLUyF3CFhR0OPux2ZvH+&#10;/vy9wcCfJhMrkRYL5x642ldWMocwGlkcEAFJSRdw5kwuQkJUGD9+FByOXXj9dfY7vP66D06frkXP&#10;no7rvndSooB/fy7BuRxgx3YR4yZcP/1KEICYGKBDh3y8//7R+5KSuv8A4PzfYaC3bdvmLmGXSCTu&#10;qmYAiIiIgMFgcH93y6uSW7Zs+eP3339/IiIiYmhwcLM3e/fWRaWmsg8gPBxYtIhw4ICAhQuB5GS2&#10;+T082JSMj2dTsKCABzshgYnkwgVub7NxtvKYMTwgqamAxfIjzp37Fh06CLjvPj1GjWKWrtcDDocZ&#10;tbVXD6rDASQnC/joIznKL4qorQHKPJx4fLkE322VYdYLNkRHE663LpWvL6DT1eD8+Yt1f+XAx8XF&#10;QSqVwuFwQCqVwul0QqVSoa6u4WsNGjQI3333HRwOB06fPv3nvuTatWvDqqrKvjQazXoion37TtIH&#10;H8wni4WospJo2DBm95WVnI+wciXj77/PQaTKSqLt2zknsbKS6Nw5osGDiUpL+fyhh4zUqlUU7d0L&#10;qqu7mn337Qvq10/T4NrevQI9+aSM+vWT05QpcsrLFWjzWhBGgJAJwkwF9ewrpcK864sFiwX06qtN&#10;SKu9Y9it/g+3b9+OjRs3Yvv27dec/Xv37sWOHTuwY8cObNu2DXFxcdi5c+ettw5+K0ycODEfwJTM&#10;zJQdzZuH3udwlD0QEBAkVypZG9dogLAw18xi68LXlxVE14wLCWHF0XWPRsMhawDo2fMwmjS5gCFD&#10;rv18p1MCu505QVKSBEuWCDh5UoIhQ5z47DNC16783amjl/yDrQFMt8EwmsXP9aCqCtDrtQgNDRRT&#10;U2/uf7Zjxw44nU4IggCZTAa73Q6tVgubzYZTp06hmyuSBi6ccS3Tf//99/+5JuKNQps2neMAxImi&#10;uAbAcIvFMuPgQZX85Elg8mROQElIYHGwciV7Ba1WjgeUl7O1MGECXzt1CrjvPrYczp37Fg89pL/u&#10;c3v2lOOHHwS8+qocmzYRunUjfPutA1FRdEVAySUnAFgBqYzFzfWgrAyw2dqIkyZNtM2e/fuLrb/7&#10;7jukpaVh7ty5lwfp3GsmGY1Gd2WRRCJBbW1tg/b33nvvX+cn+L0gkUj2AfgpOfnULj+/FnPmzNH2&#10;7dBBLhFF4L33OMQcEwNs3swy/YknmBB27ACeeYaVxJIS4LnngIyMRKxffwKPPHLtZ+XlCSgsFJGf&#10;p8DixTa8+aYT06e7PYI3DMePy/D2exIM70fo0MUOTw8lNWsW4vitspuIoFAo3BXREokEoihi4MCB&#10;DYjAFeE0mUzuzTaGDbu5UufvsFwNdenSbT/RsiPNm8c+ExTUfIIgSHt27y5F794cQMrP53yC/v05&#10;QnnmDOPslwD69hWxc+ca5OdnQS4XANTP7MxMCbZskWDtWuDsWREy0Yw6iwAvLylUKsfvfumEk1L8&#10;cFiCn2tFtFgpYEA/UezcuSnmzfuis4+P58Vp0yaVXGe2CwBkMpnMfnn4WiaTNagTdMGNrIZ2OxPB&#10;JXk21Q7gk9atWy85enT380OHNnshMlITsG4dD7TJxLK3oIAdRK+9xmZjaiowZ04WamoMaNEiBCpV&#10;AQAWG5s2CfjuOxnOn5egpMQOQA4bRAQGEiIixN9OpXSZiEC9qJC1lsG2wozzywltCwXngncWzDga&#10;f2RQy5YtMn744YftRA4fi8WeNXbs2K9dzSZMmEDbtm0L0Gg0JSaTiVxFo8ePH2/AAW47t/HNhKys&#10;LGtgYMR8sznzUG2t9hVvb/9RISES1NSwAmgwsBIZGMhEYLPZ8euvezB6dBdUV5dArS7AihXAunUS&#10;WK1ATY0MJpMTbdsKeOYZKw4flmDoUGDgQOdv86WK9XUQV/oIBDuAUBGYKiDjsbNKz8rS+++6KwY6&#10;nbZJt26D+tvtJiQlHd0E4OuGOkTZxdGjR9/eS6P/WbBmzRotUeb4goKa5MpKh42IKCGBF71wQURE&#10;Ak2d+ihVV1fTXXcNpR49QGPHCjR5soxatFBSYKCGXnlFQQUFbM4ZjaBLxbrXPbZvBCEWBAIhBTR0&#10;CMh2hfdw8cdKknf0IpgEQiLIt40vbd+8nSwWK50+/SN98gkHwESxptRoTH2zrGxrq7/r//y3XsJu&#10;0qRJhkmTsInowI7KyvCHrVbfp/38vKK7duUchaoqQuvWp9CmTRTUag1qa8sRHQ2YTHJs2iRDly42&#10;zJljxdCh9X16/JdlMBwOICFZBpyVAAdFwMMBnS8gV17NCeptT0ApVyI8PBwORx1stgjs2sX5DXq9&#10;LlAQtHMViuZPnjmTPT8n58SWe+99qKyRCG5YXxhkAbBixowZmz744PUXx45VPxwX59XyzBkLtNpE&#10;TJr0BgBAKpVj61ZArZbhjTfsmDHD8V8HvWG8Q4JFi6RITFRgxj0i9sxWIdPLAmlT21X32h0E8TKJ&#10;IkgEWOrqkJBwEnb7QJSWshvc6QTS0wV06qQLWbRItzgkRDe+oqJokb9/s+8bef0fgMLCxM6iWLHE&#10;Yim29Os3mN5+ex698sqb5OvbhB57DJSSIr2hrOszZyT00ktyiomR08yZMkpJkRAR6Mh+GT00Skbh&#10;LWW0eLGULJeJhAXvSAmDFAQHCCdBIZ1D6NMPPqGcnAwiEunVV4ni4lhkbdzIFVguiI+vs9psZesq&#10;K492aBzNPwbS48fjBw0dOua0RuNlDQ9vn92uXUBlcfFvG3iHA5SbC3r+eTlFRChJJpfTsmUCVVU3&#10;vM9sBm3bJqWhQ+U0bJiSdu2SUF0daN57EsLTAusNx0HNOjal2S+8SllZVjp3jqOjCxawa/vtt7lu&#10;4tw5oq1bec2m4mKi9HRLYUHB+TdSU1OD/lJOe7tTwpIlS5pIpdKHibSWFSuem7prV1lnl5v5epCe&#10;LmDDBgmOHycMGCBBZYUMn//biZA2dvg1YY/lmBECxo4REBxcbxsuXSrHt98KCA+TwmSyYksfEZgF&#10;CIkCKIawaclWnEoZgzNnOBFGp+OM64ICNnHbtWMzNzOT0+8jIoC+fQkxMXU1drvxs3PnUpb37Tu0&#10;uHF+/w44dOjQ/Tt37ksZPryzPT//+rO/qAj04UdS6tpVRg8+KNDXX4O2bJLSU48pSK6QUiQ60wiM&#10;pt4YTJ4IosH9PWnZCtD2OND+/SBLHai0VKA5c5QU2kxGGConIV9GOADq1rMLrf4qiywWZvnPPccF&#10;ua7lembPZjwxkWj8eMbr6ohiY4kcDtd51a+VlUUPNiqG14CtW7dCxnlizUVRjBg9evSPl39fW1ur&#10;IFKASLRe6zdVVQFffSXFrl0CDtjyeXsAABGdSURBVB8GNEoREgkhIw1IOS2FCCmeE/4PU6VTUems&#10;wmbpJmSIyThxWIW0w34wKy9AInWi72ApXnsVeOstK+4dJWDpZ2psfkpEVZ0DT0yajOQzrdA9m2e8&#10;08mKIRFbHE4n4zYbO56IOPYhkbC/w9MTWL3ap1dsrKanwVAWm5BwYuGgQaMy/qeJYMeOHRAEwb1t&#10;CxHZFQpFrs1mkxORIAiC29liNps3SqUedU6n+IVUCrc9UFIiYNs2AWvWCEg45YTNzhudWKxyFBWF&#10;oKbUAq1KhMliwhEcRaGkEEXyC8hy5sIjQAuhzAo7OeC0+kLhK8euH2tw6JAZD0wAvvyK8PHiOoQv&#10;ILz1rhTyRwORk8v1EFot50McPAisX895li7vZk0N10TcdZcrj4FXeZVKgcOHgehopTB5cpPHJ04c&#10;FnPhQsnhwsLMD3v16n/6H0kEcXFxUqfT6XStHTxq1KgG37u2nHGty+sKsAA4f2XJ2IQJE2ybN/9a&#10;I5MJEp2OE1F//lmOpUtlSM9woqbKhqAAHeRVzdElJgLR/TuiuWcrqFPboNcTrfHRc1/hmxNLkOCM&#10;h0Iug2Dxw7xpCxAp7YkfPjmH2FlhaPEEYeWcTUjIScaRo+cwbmwqQloQdmyXI6prB/Tp1RZ79wBz&#10;53Lq/BtvcIX1ffcBa9fywL/xBgfAvvgCWL6cM6KmTuUcTI0GePJJYOZMrtI+ckQRFhQUNKlbN93I&#10;4uLsj728sr708hp28bYngq1bt0IQBLlMJmsqimKFRCIx+fn5obKy0r3Sd71vgGPjISEhDWLm1wOV&#10;yq7U6y3Sjz8Gfv1VhoICNSr0BjjNOtzVbQTGTLsLTYt7oGWrlmgzTIuNY3IQ1FGNSiqCpNNFOOJr&#10;4CP1gslmhtq7HF/EvYtJDz+J1kM7ofuICChMQMiJ0Rjz6FMwRp/F2q83Yc0nP8CkKkOffm0REdEU&#10;Mhkn0zZtyjkQYWGMh4ayYti0KX/qdIwDnBvRujXjOh3QrBlzkj17gB49gA4d1L7e3i3fTUryixFF&#10;/eoOHXQb0tNh+9tbBxs3boSHhwfi4+MbBEXi4uKgVqshkUgCjEZjuWtFcaPRiMjISHTo8PvN5oMH&#10;Dw5au/abTQkJSX6tWqVD5WlF/vd3o7l+CCY8OhSjV7UFAJxdY8D+xWew/cR3KEUGTCHnQco8aD04&#10;OglBwHPPKSCRWPHhQiCyRRTCJZ3RQtMRztQwRAW3xrPFXEZ9YtcZvD35Y6CzHJ3uXIa1awR06sQF&#10;ua50+fBwLsKpreVM6MpKLsXr1491hl9+4YioVMriY80abjNpEouL1q254AZgUdO3b/UPavWFxU2a&#10;dNr1t+EEGzdudG8f52LTarUaZrP5qgWUpFKpa3exCleyxM2KjXt6ep4YMuSeQT16dB6YmrrnjZ8O&#10;nQxobYqCN4KQUpiAvJd/QakhHwWGTPx8IgF64QLgaYHOBoQFcZBJpyNU6wnJGVZ4SpVQQAYxz4o9&#10;+BZKyBDm3RHZulCUP9obTTybov/0tujzUDv8kpSCvv3K8OvRINx9N9CyJc/4Nm14sY3du1lEPfII&#10;l9GZTIybzVxl9eCDXLIvikw4fn7MPYKCOA1/925Os+/aFQgO9hlx6pSm18WLRdtSUtLnDRky5Pyf&#10;SgS7d+/GiBEjGpRxK5VKKBQK9wLQEokEVqvVvQP55XBZxutNj6B169bNDOAMgDNffnnwJ71+3esZ&#10;kiMjj+d+qfPMNoByHCi5CFisgEwBOGwCPEUZnKKI02ccCA4SoFQDTfVNUbevGY7J49Gjjw05Zwvh&#10;7fSC1leLoaN7ok2bCBze8yuOZdfgw+Hn0LtfLNZ8/xr8/APw7Vpg/HjOlj5yBOjThwfRZOLZP2wY&#10;6wuJiYwDHCZ3JQQ1awZERXFconVrTqoZNoxT25KT2erIywNWrVJ6L1/e9NGYGN97LJac+QpF1rcS&#10;ye/3L/xHcbB9+3b3Hj9KpRJWqxUqlarB7N25cyccDod7J1GJRNJg982/EhLTTscuWjT77dILB3uV&#10;nfSHvTwS3oogtOvcAo52Jdi2ewOqK0xQQQkLbJCqpOhk74Sezj7YEb4M/XvbsXs3oXu3EQgLa4ag&#10;oCC88847AACT2YCnpsxCUdELGHFXO9htwLp1nAkVFATs2sWD2qULp8lVVvKaDBcusAh44AE2ETds&#10;YE7Qvj1w991ckBsfz7M/KIiLdBMSOKlmxAgWDfv3cxqeXM6p9hER1cd69BBWHj26evOYMc/X3BRO&#10;EBcXB41GA5PJBEEQoNVq3fiV8HcZ8GvBriMbbedPWqSdQ1/CiO69kLdbRKhPMB79vCsUPfTIis6E&#10;b4UPflEehZP0kAlyJImJSJIlQnFBg/XrpCBYUWcyIC/XDp1OxyuACgLWrf0GrVu3Q3p6G9htPCAS&#10;CQ+KC5dK6wfqclwQGHc6+T7XdVGs/04qrW8jldbf5zqkUhYnK1cCe/b49AoIQK/+/Z948Mcfuzw7&#10;bNigG0p3lX3//fcYPXr0VQNstVrdXKC6uto92++5557bwou4bteqcRs+iVseXt7b9+0NL8Mv0APf&#10;TDiN6EeC4N0D+GVhDczZCpQrzsIms0LikICsIqSQAgRIpCL8AjxhrZUh9WQaasVaSKS8NL1CoURm&#10;ZjoGDRqDrCwZXn+dn5mSwmagnx8rgn368OzdupXFwezZzAlqaxnnyCW3YXHL/oOhQ7niOjoauOce&#10;XoElKYnblJZy7YWrfUICiwkAOHDAa3B0dM9dopi3UhDkCwWh2W8qi5MJgoC9e/c2uOjl5YXy8nIE&#10;BAQ0MNtuF5izbHboZy+ueLXV2RG+rWT9ceqzMgxf3BIPfBeF44sK8dPsHBxdWIxg6oQfFAchEQUI&#10;kCBA9EcZLkKl4j2PzCYz7A477A47pJDiXHoG5HIZMjLOIDdXjtDQjsjOBrZs4bWScnJYJISHM0GY&#10;zazh79/PiuGOHbzIRlYW42YzxxVOnWKxsXo19xEWxoNeXc2/56ef+L4dOzjTOjub8bo6dkR99x0v&#10;C7hwITB5siq0Y8fQt5o3d1gBzP9NRCCKIvT6hmnat+PAuzVOIlnP2K6To1sNvSPKOhw5OZXQl5iR&#10;f6gG/m016Da1KTaOTYOTnAjBHdCK/jA4LkIuCDB61kJul0But0OQyCC3ydGqQwv07tEPO7fvht5o&#10;xi+/nEB6+nF4eHRGWloQCgqA779n9lxczAPm48MDXV3NusD58zz7N2/mgtqiIsbtds6WTk1lhbC0&#10;lP0Dfn4cZKqoYA9jVhZ/bt7M/V3evqwM2LaNRURREa8WU10tIDZW5oX/VZjz8vzmDz00MePo6f20&#10;dVQOvaH5mQqP66nwVz3tfuY8iXaRsvdV0QvYS7umn6P2baNIBil5KdXk4aEmjUZB4UIz6iZ0I1/4&#10;0/8NeY2IiOY+v4CUCKSQkHCaOnUa2e16IiK6++76PIH77ye6cIHxV17haiki3vdpzhzGMzMbbv9z&#10;eUHt+PFEeXmMv/Ya0ebNjG/aRPT664zn5TVMr7v8+Q8+SJSV5dpfyjD7HxVAuhE4VvaDpzS5aaj+&#10;gAekWhGTN3VF8zu1OPZpIX5ZUQBzlR3Nunth2PMRGPxBM3w43B+5WQKs1jqoVTooFTLUWA0gGSHc&#10;3h3yn7ri2LsX0TtgJEKUW9D6Dp+Tjz76ZDuZTOtVXMwz8dw5ZsfV1exwcjp5VmdnMxvPzeUZX1DA&#10;IWZX1rTNxlaCwcAz3WBgriAI3D4np759aSnjqan17Y1GrsdIT+cAVFUV9+N0mjN37/7pN2cu/ePW&#10;bXtsztiWOWtsx/uoHwx44ev74RctRfySYvz4Zib0lVbIIcN9C7ug4wxPLFn2Bb5fH3fCYih1FhRd&#10;aGGXKf0UMq1SEGvg6a0p9RXCapvW3NlGZfJD6HAlMoQjGa2iWg9a+NbCtjU1lYuOHPHr+Omn9cvs&#10;JiWxfe/lxQEkl3v4wgX2FURG8qDl5rIOIJWydn/hAqfQJyezo0mrZaeSlxebmZe3NxiYOLp0qQ9A&#10;denC1kViIvDyy05x8uSKJU2aBM34nxUHoigq27Xs+NFLz8+miyXldGaJnnK2Gan0sI0+aZlE26ak&#10;0r4DP9Lct+fQkIF3rQtAe08ikq1YtWJ6UHBIDaCm6M7dyt6Z907szqM7wx566IF5Pbv33Dzp0Unf&#10;ffL5J+5Ng5Yv/6x5UVHJOxcu1KS52PGQIZwvQMS7vXzzDePLlxO99BLjJ0/yOgousNvr8bFj69s/&#10;/zwX5LryEV54oT4fYexYxo1GXt3VaOTzxx8nOnTIUp6aurH1Py6f4EZAIpFY/UP9P8y8kB74rxdf&#10;f9jwkydGvtQDaFaLc62yUKBwIHfxuSNHfvp1eUV1xQZBEByCIODo0QOH2rRuZ/TyKtOR3OOnN/71&#10;xk+XuvwXAByPP441q9e4n/PUU89eAJ5949ixnd96eHR/UKFQzXjySa13SMjl71L/6bLAL8cBFieX&#10;NkeHINS3uRy/XntXqbzrvtGjAaezcn+HDvdn/eUBpL8JR1DHDoodGRnRdqa5zBke2jXAWl1XkXpg&#10;15E1Lz794tHHnnms9Mo2zzzzag9BECK1Wu/D77330g3toXDy5MHuHTp0mGsw6IatXCmTLFvG7Dw0&#10;lOW32cwRxpoaZufTpvHuLu+8w9q/RMI2f+vWLEbS07l9SAibgUYj+wP0er4/OprFQWIiexXlcmDW&#10;LCeCgtJ6tW/f+TgaoQExeCzZOc8nN7faWxRF5a18FtEBVUJC2rScHFPWypVEP/7Iezq8+y6v2Jad&#10;zYmmw4cTlZTwSmuDBvFSPtnZzNq3b2f8sceI5s9nfN48ZvXZ2fz90KGMnz5N1LcvUUoKUU4O0blz&#10;JXtTU1NveBEi2T+dCCQSiQmA6RJXv6VwqT5iaX7+7n133dXlWV9fr/FyuWdQcDArdC1bclqZSsVx&#10;AYCLYVwRdD8/VvJCQ1mhbNOG27Rpw4phy5asAPr5MQ5w2LpTJ8bLy50rmzTpYLypAaRG+GOQlJTU&#10;Jzw8bExenmrmmTNqeVISa/0RESwOFi0Ctm/nDb/kcvYsdurEUcgTJ9jpFBHBzqaaGk4yqajgFWEH&#10;D2Zn0f79nI30wAM1aUTJd4eHD8pr5AR/I+jatetRAEfLy5N2qtXNXtHpfIbExMgkoaE8mwcP5rWd&#10;R46sXw96wACe5RUVzBFiYnjN5oICjiPk5HBE8Z57OMSclsYxCrlc3Nys2Y0TQCP8qe7sOE1d3enH&#10;RVGf7HCwXehw8DpNLpg4kXUFIvYwuiqYtm8neustxktK6pfwcy3bV11tKDh9+kC33/tujZzgTwJB&#10;GGUGsPKVV175furUKVODgoKfUanUzby8gPff5wBUcjIwfz4XrOzfzw6nc+d4FdiyMtYfLlzg+z78&#10;kPMRpFKgthapnToNOvW79abG4flzYf78+dXh4a3ml5bmjS8vL/9+xgy7e09Ii6V+/0ibrX4Bb4uF&#10;zw0GVhAdjvp7xoyx15WVFa1t/GdvU3jppZe8RLGylygWfy6KDuuXXxLV1DCbf/31+gDUtm314qC4&#10;uGEAqry86kQjR/9ngDQhISEmM7P8+OURyZkziX7+mejFF1n2//wzL/Hbty9vMq7Xi5SSknjfH354&#10;4///99Ably9fnhsTE7o7JKSFvLiYWpaVKTxycjgolZzM1kFJCZ9nZrK/QaerSoqMNMxZsGBZ474L&#10;/zTIzEwaaDRWriViK2LdOl7RlYg9hfffz3hlZeGUm+JQa/zL/37Qpk3Xg9On3/FkZmbWqLq66hOt&#10;WhGGD2cFMTOTA0h2uyGrsLD4UOO/9T8A2dmndLm52a8YDLasLVt4P+nZs4nq6irmodHj+78FS5e+&#10;G1xaWrqgoqK2Ij7eWJadndj9f/5P0Wq10F1rW5J/OGRknBosisahN7NPgW7hkoq3atNRDw8PCIIA&#10;iUQCg8HQyCb+IMiIbj8OQJdeWhTFxhG8GURwq2brrSAuT09PNwEIgtBIBDcJbhsT0dPT86pSOVcR&#10;bCP8DxCBp6cnXKuB13MaauQEN0sc3C4cgKhxUfBbBf8PVWLJABrkdFkAAAAASUVORK5CYIJQSwME&#10;CgAAAAAAAAAhAJ6FCIcxTwAAMU8AABQAAABkcnMvbWVkaWEvaW1hZ2UyLnBuZ4lQTkcNChoKAAAA&#10;DUlIRFIAAADIAAAA/AgGAAAAMrPrJQAAAAZiS0dEAP8A/wD/oL2nkwAAAAlwSFlzAAALEwAACxMB&#10;AJqcGAAAAAd0SU1FB+YEBAwRCVU0AXgAAAAdaVRYdENvbW1lbnQAAAAAAENyZWF0ZWQgd2l0aCBH&#10;SU1QZC5lBwAAIABJREFUeNrsnXd8VGX2/z/PvXdakpnMpPdCAqGTQKQpQiiKQgrFoLK2ddeCuuq6&#10;vci6+/3ub9fv6q6K61pWVFwpQkhCiCBI6E16SSjphfSemUy59zm/PxKylNCjkHDfrxcvYObeZ+6c&#10;uZ97znnKeRhUbmtMJhOICACgKApsNluPte3u7g5RFME5BxHBarX2OvsI6i1ye8M5B2MMRNQllJ7A&#10;zc0NjDEAAGOsV4pDFchtjp+f33n/b29vv+62dDodjEYjTCYTAEAUxS7hnRWKKhCVXsVZQfSE59Bq&#10;tV0eyWg0dnmOc/9WBaLSqyAiCIIAIoIoijd2I3W2IwjCeYIgIsiyDE9Pz15pI6beJrcn7u7uXTcz&#10;EaG1tfWG22OMXdJbnBWPxWJBSUkJiAAi4FZxLkTQCgKcqgdRAYCupFlRFAjCjd8GOp3u8k9ixsA5&#10;R0lJydkb8lZDUT2IyneK0Wjs8kjdca6XugU9CLp7TqgeRKVHc5pLcaMh3M1CUn9WlR5LaC9wB0QE&#10;znmPDj6qAlHpMwJRFOWGxlZuBdQQS6XHcLlc7kQknvUevV0cqkBUevZmEoRIAL/mnHu3tbX1Da+o&#10;/qwqPYXRaPQG4N3a2nrqygl97+jFUgWictNuSLWbV6VPkJWVFZCdne17W3Y8qD+/yqXIzMz0IaJf&#10;6/X6KQ6HgzjnC1NSUjJvtgdRFOCDD4Dly//72pAhwMKFwAUTlNUQS+W7YdWqVUM1Gs1iIvISBOED&#10;IhpHRMGiKCbOnDmz6mYJpLkZeOYZYOVKQJbPf2/gQODjj4Fx49QQS+U7ZOXKleEajeY/nQ/QpMTE&#10;xL+Kovh7AMGKooy5WdelKMDbbwPLlnWIIy4OeOghYOLEjvdPnAB+/nOgtrbnPlMViMp5rFu3zkuS&#10;pH8BUIjoweTk5OMdT1iqBdBERP1u1rWVlwNLl3b8OywMWLIE+OILIDMTmDq14/WDB4Fdu1SBqHwH&#10;EJHocDj+yhgbQUSPJycn55/ztoMxZmWMedys66usBEpLAZ0OmDu3I+8AAJMJuOuujn+7XEBPjk+q&#10;U01Uuli7du2TgiA8yjl/KDk5+ci579lsNm4wGFw3M2+NjQVyczvyFovl/PfKyjr+NpuB0FBVICo9&#10;L45hsiy/JgjCW8nJyWndeBct59wIQL5Z16jXd4RWF5KeDmRnd/x71ChgxAg1xFLpQbKzs3WyLP8N&#10;QElLS8vr3R3j7u4uMsYUIrqlypNkZgLPPtsRfvn6Aq++Cri7qx5EpQfhnD8NII6IEufPn1/X3TGK&#10;ohgEQdCJoth0q1x3Rgbwox8BdXWAjw/w6afX18WrehCVy4VWAxRFeYUx9q+UlJQ9lzpOlmUTEbkT&#10;Uc2tcN2rVwNPPtkhjhEjgLQ04L77ev5zVIGoodUfiahRUZQ3L3esRqMJAsABVN/s605PBxYsAOrr&#10;O0SxbBkwYcJ381lqiHUb43K5konoHkEQ5iclJV02dCKiCABNnPPam3nNe/d25BxVVcCcOR3jIhrN&#10;d/d5qkBuU7744gt/IvodEa1MTExcd6XjGWMDANTU1NRU3axrbmzsmG9V1XkFBQXAww8DznOK9eh0&#10;wEsvAePHqwJRuQHc3NyeZoxZJEn6O2PsskV4Fi5cKBHRUMZYxdNPP+26Wde8Zw+w7hwpHzrU8edC&#10;ZsxQBaJyQzF8+mAATzHG3po5c2belY4fMmSIHkAwgO0387rtdmD69O4nFZ7rQaKi1BBL5QYQBOE3&#10;RFRqt9s/uKqbRJL8AbhzzvNv5nWnpHT8+T5RBXKbkZWVNZVzfo8gCE+npqY2X805jLFYAA4iOn7b&#10;PUzUW+b2YcWKFaKiKD9RFOWYh4fHmqs9jzE2CkCby+XKvd1spnqQ2widTjebiO4koocSEhKuZU7V&#10;YADFqampTtWDqPRJ1q9f705ELzLG1lkslk1Xe15OTo6HKIphgiAcvC3zNfXWuT1wuVzzGWODFUV5&#10;71q8R2traywRWYhonyoQlT7J8uXLvWRZ/hWALFmWr3W93UgABsbYEVUgKn0SvV7/KGNMzzl/KzU1&#10;VbmWc4loEOe8wMPDo14ViEqf9B4AngSQNmvWrP3Xcu5HH31kBDAEwPaEhAS7KhCVPofBYHgcgJcg&#10;CG9d67menp4xjLFoIurxEfRbbYepS5UfUrt5+7b3CCaiJ4goLTEx8fS1nq/T6QZxzplWqz35XV3j&#10;LbgVm+pBbhd0Ot0cAAEAFl3ruQsXLhQ6a2DlWq3WM9/XE1v1ICrfC9nZ2b5Op/MZAJ8lJyefutbz&#10;Bw8e7C0IwkRBEDJSU1Pb+rpAVA9ym6EoyjzGmMXpdH58pensl8hdQgFEKIpy6Ha2oyqQPkhaWpq3&#10;oig/AbB07ty51zt/6g4AFZIkHbidbamGWH0QURQfAaATBOG6vMfChQsFAPcwxk7MnDmzUPUgKn2G&#10;rKwsC4AniSgzMTHx2PW0MWTIECOAkYyxo7e7PVUP0scgoscA+OE6eq7OotPpRhGRpCjK9tvdnqoH&#10;6UMsX77cwDlPBbAlJSXluscuGGP3AGhyuVw7VIGo9Bn0en0KgAEA3rwBD8SIaDSAY99F964qEJWb&#10;QmZmphuApwBsrqqq2n+97WRkZAwAEMIY26JaVc1B+hJ3EdEdoiim3mBpnjsBGGVZ3qSaVPUgfYLs&#10;7GwdET0HYJsoit/cYHPjGGPler2+RLWsKpA+gdPpjAUwSRCET+6//37H9bazYsWKAMbYKCLKvpF2&#10;VIGo3Go8Q0S57e3tG24wyR8OIJwxtkE1qSqQPsGaNWv6A5gqSdIX8+bNa7iRthhjEwCUyrKcp1pW&#10;FUifQFGUHwGwcc6X3mAeY+KcTxEEYcPs2bPrVcuqAun1LF26NJQxlswYW5qUlFR3g3lMVGd4pXbv&#10;qgLpG2i12lkALHa7/fMeaO5uxli1RqP5VrWsKpBeT3Z2tkmSpB8wxlbk5ube0Izb999/X8MYu4+I&#10;9t577701qnVVgfR6XC7XvQCiOeefv/baa/xG2goODg4F0B+AGl6pAukT3kPHGHsMwKaDBw/ecEhE&#10;RFMYY1ZZlr9RrasKpNfDOY/lnI8H8MWNeo9O7iWi3Dlz5qjhlSqQ3o+iKE8DOG4ymb6+0ba++uqr&#10;QCKKYYytVy2rCqTXk5WVFQ5gqiAIXyYkJNzwdHRZlu/hnOsVRdmoWlcVSF8Irx4nIqtOp1vWE+0R&#10;0d0ATqekpFSo1lUF0qtZsWKFJ+c8iTG2qie6Y9PT04MAxAuCkMkY46qFL0ZdD9KL0Ol0swAECYLQ&#10;I96DMXYXAIsgCGr3rupBejdvvfWWDsBsxtjmffv25faMPtgUIjpos9kKVAurAunVhIWFjQYwgTG2&#10;pCe6djMzM0MBTGGMrb8d9x5UBdKHWLhwoSCKYioRnWhpadnVE20S0Vgi0jHGtqoWVgXSq4mNjQ0j&#10;ohTG2Bfz589v7IFkX2SMpQD49syZMydVC6sC6dUwxmYxxqwulyuzh5J9HwBjiWjLDRZ4UAWicnNZ&#10;vHixXhCERwFsmDt3bk8VUpgGwKnX69eqFlYF0qvx8fGZTETeiqIs7cFm53DOT0yfPj1ftbAqkF4N&#10;53w+gPxZs2bt7In2Vq9eHQpgIADVe6gC6d2sW7cuGh37dHzWU22KopjEGBMlSVqjWlgVSK+mvb19&#10;NhFJAL7qwWbvYYwdnDlzZpVqYVUgvZbt27cbRVFMArAuKSmpR9ZpZGRkDCeiEQC+VC2sCqRXU1dX&#10;dzfnfDARLb2eXaIuwUQi4k6nc7dqYVUgvZYVK1aIAOYyxvb7+/vv64k2169f705EiYyxbxRFqVSt&#10;rAqk16LT6cIATBYEYcX48ePbeyifGSoIwkhJkjJSU1MV1cpXhzrd/RaEMZbIGGvnnPfkKr9kIipq&#10;a2vbo1pY9SC9luzsbB3nfD7nfFNycnJRT7S5YcMGT0EQkgCsnzdvXq1qZVUgvRYiupsxFghgWU+1&#10;2draOh6AO4As1cKqQHo1iqLMB1DkdDp7bANNURQfIqJTDodDLSuqCqT3kpGREUlE4wRB+LKnEums&#10;rKwAxtg4xtg6NTlXk/TezmwAelmWM3qqQc75bM65KMtymmpe1YP0WtLT041ENBPA1ykpKeU90eb7&#10;77+vAXA/Y2xfD06VVwWiclOIFwRhGBF90VMj576+vnGdU0v+o5pXFUhvhkmSNINzXmi1Wg/12I8r&#10;CPcAaLLb7TtVE6sC6bVkZWX5c86TAaT1xJpzAFi9erWZMTaTMbZWHftQBdKrURRlAhEZtFptjxWQ&#10;JqLRRBQtSdJXqoVVgfRaFi5cKDDGHuSc7zUYDEd7SBxMEIQ5giAclmVZHftQBdJ7GTZsWCjnPF6S&#10;pKyEhAS5J9pMS0sLYIzdoyjKV0lJSTbVytePOg5yk9FoNHMZY22Msewe+1El6R4AnDGmLqtVPUjv&#10;pXPdRyIR7evJJbBE9CCAAykpKWpROFUgvRe9Xj+OMRbFGOuxcYpVq1aNFAQhBsAK1cKqQHo1RDQL&#10;QENPjlNIkvQQEVmJaJ1qYVUgvZbs7GxfAAmc87TU1NS2nmhzw4YN3oyxaYIgpKekpLSqVlaT9N7s&#10;Pe4koiAi6rGJiTab7T4A/pzzpaqFVYH06uScc54kCMI+SZLyeqLNzomJyQC2O51ONTlXQ6zei5ub&#10;WzjnfJqiKGvuv/9+R0+0GRwcPIQxdhcRLVfXfagC6e3h1RTGmIuIeqwog6IoswBUK4qiboijCqRX&#10;h1daRVHmE9Hm2bNn98jegJmZmT4AHuScZ86ZM6dGtbIqkF6Lh4dHNGOsP+e8xyYmMsYmATAoiqKO&#10;nKsC6d0oijKHMVbndDo39GDI9gMA+44cObJftbAqkF5LTk6OxDm/h4h2zps3r6En2szKyhpERHGM&#10;sdU9sfutiiqQm4bVah0NIAg9WF1dUZSHAbTY7fZM1cKqQHo1nPMZAFqDg4N7pLr6unXrvADcS0TZ&#10;qampzaqFVYH0WrZv324korsBfBUfH98jazScTmcCgCBRFL9QLawKpFfT0NAwjohiiCi9p/IZAHOJ&#10;6KgoiidUC6sC6e1MEQThFIDcnmistbV1OBFNFgThk54ajVdRBXJTSEtL8yaiKQCyenCWbQpjrEKS&#10;pE2qhVWB9GoYY7EAAgFs6Yn2MjIy/DnnjxHR6vvvv18t6aMKpJcbWRDuBZAH4HAPNXkfY4yIaJVq&#10;XVUgvZoNGzZ4ArhHFMWtPVFhZN++fRoAPwSwJSUlJVe1sCqQXo3dbo8DYATQI3OvKisr72SMRQD4&#10;VLWuKpBeD+c8BUCpu7t7j8yTUhTlSSIqS0pK2qxaVxVIryYnJ0fPGLuTiLb1RFG4jIyMIYIg3AXg&#10;Y8aYOu9KFUjvpq2tbSwReYmi2FN7A6ZyzmWTyZShWlcVSK+HiKYxxmpEUbzh3qvly5cHA5jHGPss&#10;ISGhTrWuKpBezfLlyw0AxnLOt/bESLder58BwMQY+1K1riqQXo+bm9swIupHRDe8/cCSJUtMAH4k&#10;CEJmUlKSOu9KFUifCK8mAmjV6XTHb7Qto9E4gYjCRFFU612pAun97Ny509BZuWTzfffdd8P5AmPs&#10;OcbYLgC7VeuqAun11NbW9meMDQSw6UY35MzMzBzHGBtBRMvVWbvfP2plxe8AxthoImp3OBwHeiBU&#10;ewZAhVarXa1aVvUgvZ73339fQ0RJgiDsSk1NLb2RttLS0gYBmAhgieo9VIH0CQIDAwOJaAQR3fCW&#10;BpIkPUJE0Gg0y1TLqiFWn4BzPkkURRtucO1HZmZmGIDZAD5T13yoHqQvkURE+YmJiadvpBFFUZKJ&#10;yCKK4hLVpKpA+gSZmZk+jLHBAHJupJ0NGzZ4CoLwBICMffv2FaiWVUOsWxIiYhkZGQ8zxoYyxtKS&#10;kpIuu+e4IAgJiqK4M8a+vpHPtdvtKQCCGWNPq9USVQ9yy5KRkfEzQRDeZow9DmDV2rVrU66Qf0wA&#10;UNve3n7qej+zszzp8wC27N+/X621qwrk1mTdunXRjLFnOOfvElEsEW1QFOXdNWvW9L/Eja0nohGM&#10;sV2pqanO6/3c1tbW+4goVFGUxar3UAVyy+J0OicAMHHOP01OTq5WFOUXRHSGiF7t7viWlpZYAP0V&#10;RbnuyYnZ2dk6InoewMHZs2d/pf4KqkBuZUYwxgplWa4GgNmzZ9cDeJOI7snMzBx34cGMsdEAoNPp&#10;jlzvB7pcrrsBjCSi91XzqwK51RP0AACnHnjgga5KJMXFxWkA8jnnL5x7bOcGmuMYY98CuJExix8Q&#10;UaHL5dqo/gKqQG5ZcnJy9AAsRFR17trvF1980dH5dL979erVsWdfDwwMDAQQD2Db9U4JyczMHEdE&#10;iQD+3lP7pquoAvlOaGhoMAEwC4LQcuF7DofjK0EQnKIoJp/jbWI452bG2J7r+bzObaEXMMZOENE6&#10;9RdQBdJrSU1NrSOilQDuSU9PN3a+fKcgCJWSJOVfT5tarTaeMTaTiN6dNWtWk2plVSC3PIwxcM6V&#10;bl4nznk2gEhRFAd1vjYRwMHp06dXX+vnLFy4UCCil4jomKenp1qtRBVIr0nSwRgTLvHeUQAlRDQx&#10;Ozvbt3Pt+e7rqVUVFxd3hyAIUxhj7yckJKi5hyqQWx+DwWBnjNkuZZ/Zs2fXd05nn+x0OicCcBDR&#10;9S6OepGICjQajVqtRBVI7yAsLMwOwA5Ad5nD9gHoD+AhxliZ0+m85uIMGRkZYwVBmCwIwjvqgqhb&#10;E3WyYjcMGTLEVVhY2EJEIUQkdBc6iaJ4SFEUMMamc84/uZ6uWSJ6DkCJ3W6/5HLa9PR0oyAIIznn&#10;gQBsnp6em9RQTBXIzU7QafXq1VWCIMStWbNGD+CibQtsNtspvV5fotPpotrb2695UmFGRsadRHQ/&#10;ET03b9689nPfy87O1nHOY2VZ/jFjbBxjTMcYYxqNRmxubj6amZn5RFJSklpdUQ2xbqpIKgFYALh1&#10;935qaqoCoNrhcNgFQTh0LW0fO3ZMC+D3jLETTqeza87V8uXLDVlZWdNdLlcGEaUJgjBEEIR1jLFn&#10;GGNjZFl+BcCdiqKMVn8h1YPcVERRrCQiT5fLpb9MiCQDaBdF8cy1tF1cXDyZiCYS0Q/O7m+enp6e&#10;oNVqX3K5XAkANnPOXwgODl4THx/vOnteZmZmHWPMwTlvUX+h70kgkydPhqIo2LJli2qNc5BluUro&#10;wAdA+SUO8xQEwehyufoDqLqadnNycqSWlpZfMMbWpqSkpGVlZfWTZfllQRB+wBj7lnP+4KFDh9Z1&#10;N9WdiGYzxuoYY8fUX+h7EggRQZIkTJo0qetFnU6H5uZm7N59+xby45xXiaLYJopiBIBD3SXPAAI1&#10;Go1ERDEAtl1Nu21tbQ8DiAbweFZW1gOKovy5I6JjL9XV1a1+5JFHWi6RrMcDeJSIfqOOtn+PAuH8&#10;4rEtp9MJvV5/WxvGZDKVt7e32wD06zZ5E4T+RBTgdDqdAIKups2dO3caqqurn2GMHQfwiCiKMxRF&#10;SRdF8bXExMSKS523YsUKD0EQXieiXEVRVvRg/qkuyLqSQM6GVg888ACqq6shCAKICIJwfv7+wAMP&#10;oKamBowxEBFqa2uRm3vte0hOnDgRnHNs27btljbMtGnT6jMzMxsBDLmEQKJkWdYAKAMQejVt1tbW&#10;Pq7RaIZxzm2MsTMOh2NBSkrKyiudp9PpFnLOYwHc17kupafyT6cqgatM0r/88ssL410wxrr+f1Yc&#10;Wq0WTqcTfn5+8PPzQ2dhM2zceHVLGM6KLyEhATk5Obe0cTjnhQAGXuK9QYIg1BBRAREFX6mtlStX&#10;DgTwG61W62G325cT0R9TUlKuWHkxIyPjJSJaIIrigsTExD09+fUAGAC0qzK4vJvtlnPFcc5NAZfL&#10;BSI6+xSFKIpwuVzX0jsEg8EAzjkmTpx4qwvkGGPMJyMjw78boUcDyAVwUBAEz9WrV5svI47+Op3u&#10;I0mSQmw220t2u31BUlLSFcWxZs2aRwH8LxH9b2JiYk/vaisD0KoSuEoPciXO7eUaPHgwvLy8IElS&#10;V8h1IZMmTeoK1zjn8PPzw5dffgkigizLEEXxPJHcir1ogiAcYYy5AxgJoGu8IjMz04dzPhDAKkEQ&#10;ThHRPCIKBHBR8pyZmXmHKIqL9Hr96La2tpdTUlLeuprPXrNmzXwiWgTgI5fL9dfv6Cs2q16khwRy&#10;LleTe5wVzVkh1NbWIiEhAUQERVG6Qq2znQQTJ0685URCRAfRMYp+nkA4536CIPgxxvKI6BQRWQRB&#10;CACQd0F4lExEb2u12rC2trZsIvr31XxuVlbWQ4qivEdEnzscjl/NmzdP+Q6/Zvs598K17sSrBeDb&#10;eW7JTfiJ9OjYg97V3cPpOw2xeuDpC1mW0TlfqUss53oczjkYY13vT548+ZYSSEpKSjOAw5zz8xJ1&#10;SZKCiEgEUGI0GusYY05RFM8LsdLT0x9ljL3PGGuxWq2VjLFFKSkprVf6zPT09PmKovyLiD4XBOFn&#10;F05D+Q65nm2qnQAqbpI4gI4JpbXflTi+U4Hk5ORg69atyMnJQWtrKxhjkGX5otzmrFgkSQLnHHff&#10;fffN9Bhs+fLlBiISOvMwIqLtjLFB5+Yhsiz7MMYUp9NZ39DQIDDG7ESkPccD/Iwx9jbnPINzbiOi&#10;LLvdfsVqixkZGS8IgvAeEb3n6en506SkJJsa5PTCEOtaOVsg8NzByLMdAYwxCILQ9W9ZlnHXXXdh&#10;+/bt36shcnJyPDIzMxfqdLppa9asKUtPT//S4XBkMcYyOOevCIIwDkB653UHA6gTRbGZMeZGRO6K&#10;ohg6c46fc85fI6Kfi6IYQERmp9P5v51zt7plxYoVHgaD4VUAP5Zl+Y8pKSlv3OjOVCq3uAe5kLPJ&#10;uCAIkCQJGo2mK4F3uVxwuVxdHkYUxe/dEG1tbXcCeEwQhKOcc6cgCH8xGAzZRHQ3gCIiSjjn8DAA&#10;tU6n00ZEIhGRJEl89erVc4jodwBeVhRlP+f8KSJ6fe7cuSWX8RrRBoNhGYDHFEV5dtasWX9TxXEb&#10;CoSIQERdQnC5XF05SFtbGzZv3ozNmzcjJyfnpiTrNputAEAjgIMpKSlzAMwholMAFmm12n4AJixf&#10;vty383AzgJrU1FRFq9UKjLE2znmqIAh/Z4z93m63L5YkaRGAb4uLiz+/jDhmiqKYxRiLcDgcs1NS&#10;UtSNcm7HEOtsOMU5hyRJaG9vv1nzvFhnz4sTwHlP6Xnz5uVnZGR8TES/zszMPJyUlPQNEe3OzMx8&#10;gHP+Z4PBMJyI7gPwGRFZOqfDQxRFp8vl8tBqtTOcTuf/JiUlvZ2RkfEmY8yfc/7oiy++eNFKwcWL&#10;F+stFsvPJEl6WVGUbxRFeWXu3Lll6u14GwvkJnfhCgBCw8PDnzMYDHc3NjZurK6u3oiOgb6Gsz04&#10;Go3mHy6XawyAj1atWjWHMXYAwIpVq1blAvhcFMV309PTFXR0LzYCgMPh8NJoNGGyLKclJyf/LjMz&#10;M5GInmGMPZ+SknJRf/iaNWtGcM7/CmAE5/yPdrv9vRspdq3y3T9R+zpDXnzxxUcjIiLmT5gwQTNw&#10;4EDdnj17bNnZ2UbOed6xY8fWbNiwIQvAYQB848aN/larNYMxZpEk6cH777//IACsXr36Yb1e/6nT&#10;6WzXaDStLpfrw+Tk5D9kZGQsY4zN4pxPl2W5UKfT7eGcZyclJT15bi7xxhtvGKKion4M4HeCIBwH&#10;8JukpKRd6i2oCuSmERIS8/DPfvbsrxITE4f169ftpFwcPXrUsWfPnsqtW7cuXbJkSTaA7Tt27PBr&#10;bGxcwTkPZ4w9kZiYuHnFihVarVabzhi7183NTWhvb3+DiDaKovgV53yvy+V6SqPRvEtE7ZzzB86d&#10;kp6RkTFZo9G8LMvyHUT0tsPheFstL6oK5KYzfPicfenpfx8VGXnlybZFRUU4duxY8eLFi1esXr36&#10;3ykpKfVPPvnk+6IojpNl+e9JSUl/y8jImA5gMWNMA6AFHRP+/DnneaIoVnHOg7Va7cP33XffyZyc&#10;HKm5uTmKMfaCIAizGGOHXS7Xb2bNmnVIve1UgdwiAvnDoR/8IG7ESy9Ng0ZjuKpzampqsH379tzX&#10;X3992cGDB1cuWbJkrsVieaq9vf0oY2wh5/xRSZIeFwTBAwBcLlc7AE3noOI+ABAEIYBzbmSM6XU6&#10;nYfdbq8CsJQxthbA6crKysqnn37adW3fRjsAeOs3QEwe8Od/ARub1dtXFcgNMXLkGwfN5pjYRx7R&#10;4PHHEwBorvrcqqoqx8qVK/cvXbr0n1FRUc4HH3zwRwAGy7K8B8AoQRBCGGOSoiiyIAilROTgnLuJ&#10;oujNOXcHcIQxdoyIagAECoLgjY4Ndtw1Gs3XiqK8mZSUdJXF5szhwN8WAT+YCTgAHF8PFPwv8I/9&#10;wH51tF0VyPWRkPC7b2V5erzRaMP8+SLmzRsPUby2lZJHjhypycrKyvztb3+7dtGiRSH9+/ef5nK5&#10;Rup0uhBBEGC1WhXG2BHOuQzAQ6vV7nW5XFsMBkPatGnTup7yRMTWrl07UpblO3Q6XbLT6RykKMpj&#10;s2fPvlL3nhn48D0g9UHAdM7L68qBnDnA63svdzIRsZiYmCcDAwMdsbGxa9566y11ua4qkA6effa3&#10;K8+cGT3nzBkLjMZm/PCHFsyZMwJ6vcc1teNwOGj//v2n3njjjU82b96c/6c//al+8ODB7lardbws&#10;yy8bDAa93W7PEwRhiUajeX/69OkNF9iYzrlhhYyMjBe0Wu0/nE7nL1JSUv7v8p/+z78Aqb8AvM/5&#10;rdblAwfeBjyWAS9edsOeFStWvNDe3v62VqvlBQUFe/bu3VtqNpsPDxkyZOUvf/nLfFwwHnQZpOTk&#10;5KEeHh4jHA5HhMPh8A0ICHCPiooqHTNmzIcJCQnlqkB6Gb/73c9/Hh4+5fXly1vQ1OQHo9GFmTMN&#10;eOSRQfD19brm9urq6uRVq1Z9s3Dhws3V1dWfAGioq6uLOn369INOp/MOu93u7XQ69bxjDn8pEfFD&#10;vPJfAAAgAElEQVSzAhFFEUQUqtFoDLIsg3O+lYj+lJKScpmSQYt/DEx9FwjpjA0VAHvTgGdfBQ5f&#10;sdRpdnb2PU1NTV/MmjXLW6/Xo62tDSdPnkRzczNOnz59pqysrGbr1q3Lt23b9ikAeHl5if7+/uLU&#10;qVPvFgRhsKIog9zc3DxFUXT39fU1u7m5mUJCQjyDg4P17e3tqK6uhsPhQEVFRam/v/+7LS0tHy5Y&#10;sKBRFcgtSBwQVAs0lp+z+OeVV57xGzFi9B69vn/Ehx8Wo64uAAaDgLg4AU88EYFRo8JwPbNtKioq&#10;at55553Tn3/+2YqKisrtAHwBX/ff//4ZV3x8fKAgCEFE5EXnrCTrLGHaZjKZjk+cOHG9IAhX2Krt&#10;96OAR1YC/SM6/u8EsGkZ8MALQNsVqyouWbIkxOl0rrrnnntGh4SEAACsVitaW1sREBAAAJBlGf/v&#10;//2/mvr6+urw8HCLWwfGsLAwTVhYGMxmM2w2W9cansrKSjidTnDOYTabERISAoPBgIqKCrzzzjvO&#10;0tLShZmZmX9RBXKL8RcgzAosmQwsTgA+Ofe9F1988dmZM+/9p4dHOP785z2oqPCHJLnB19eOefN8&#10;kZjYH2az6bo+d9OmbRVPPDHT+6GHWvQ7dwLbtiEFwJX2+AhCR6UUZ6c6jwKwnn/IK+7AzC+ACUmA&#10;iI6B/qxlwKyf4BJ7IHLOdYsXL47asWNHJICg4cOHJ0+dOnXGkCH/XcpSWloKSZIQFPTfIixpaWmY&#10;OHEivL29AQBnzpyBw+GALMuw2WxwOBxwuVwQBAHBwcHQarXQaDSQJAmlpaXKoUOHmrZv3156+PDh&#10;zD179qSjmxJJqkBuIgsBv5nAv4zArBYgazSQeGH/6Msvv/yPp556/Fmdzgt/+9tO7NunBWPeEIRW&#10;jBwJ/OhHQxAbG35dnz9jRgzWrj2Fd98Fnn8eTwH48BKH+gOY6u8/daTFclesKGpa29oKj5aULK4H&#10;+EEA5yTrexOB/hmAmXWEVeu/BGY8TURN5eXl0d98883QkpKSqPLy8mBBECxGo9HdZDJZQkJCgv38&#10;/ILq6upMISEhmDJlSleLVqsVtbW1CAgI6CrpVF9fj6+//hqBgYFwc+uosKrRaMA5h6IoMJlMMJvN&#10;XbUHFEWB0+nE8ePH23ft2lW6a9euk1u3bl1ut9uPAjiNjgVMag5yqzANcF8IfDAOeFgAsAaoqAFG&#10;/wi4MK43PPvss5/9/ve/nmux+OGf/9yE1asb4HAEQ1FcCAy04vHHQ5CUNBxa7dXXMeAcKCvLR3i4&#10;E3V1pHzwQcb+Dz74YF1JScliAMUXHH5vQMBjz/fr9/gdkmQyE3HSaoUWorKaqqpPtzmdudvj4+O+&#10;2bUrx1BRsewDWZ40DZARErK+LSVlw+l+/QIcsixatFqte1BQkGdwcLBHWFgYc3NzgyRJUBQFHh4e&#10;qKmpwb59+zBlyhR4ePy3M6K+vh5NTU2Iiorqem3jxo04c+YMxo8fD7vdDo1GAw8Pj66ST6IoQhRF&#10;OJ1OVFdX48CBA3Xbt28/vHXr1gMFBQVpnaKoRx+mVwtkLGD4J7AoDvghABQAfB/w6weB1y889uGH&#10;Hw6PiIj4aMGCZ6YGB4dixYoNWLy4HM3N4SCSIAi1mDrViKeeikNwsO91X9P+/fsdixYtOrpq1ar3&#10;WltbVwFofvrpR4MPHKj4cUjIS6mCYBnU0FACg0FCaKgnJMkKN7dqxeU63Roc7GM1m0PMCxcOdT9z&#10;Jg4BAUX417/qKTFxKBMEw9lQ6qKaZWdpa2tDWloaEhISEBoaem74hcrKSmg0Gvj5+XW9vn79elit&#10;VkyaNAnt7e1ncyXodDpIkoTa2loUFBTwI0eO5G/atCln48aNBzq3nyvHbYLYmy++HJAfBr71AcZp&#10;gVAvgNmBMA6sO9gxS7eLo0ePNnt5eW07fjw3NiYmJuKuu+IRE8NRWVmMykoOQfDFiRM2HDpUAj8/&#10;hrAwr+t6fgQFBUlJSUlBERER9yqKMlyW5ZAJEyY+ERERPSsuzjsoLq5dmjLFHcOH29DQsA1VVfnY&#10;t2+XUFdXpw8KCjGFh4drd+0KRl2dFq+8YsczzwxkjP3Xq3VXjomIUFBQgC1btmDw4MGIiYm5sJsa&#10;1dXViIiIOO/14uJiMMYQGBgIRVG6hJGfn4+NGze2paWlbf7oo48WLVu27OOCgoL3iOhbdEyxuW3o&#10;E0n6GWC6P/CpAPjZAawC3vsB8By66eOfMWNG/0GDBv3n2WefvaNfv34oKyvCkiUHsXGjCLvdC7Ls&#10;gIdHM+bMCcRjj42Ah4f7dV9XaWkp0tPTcfp0PmbMmI7BgwfC09MCT09PLF2aiU8+2Q4vL19MmzYY&#10;fn7uMBoNqK2txM9+5o/6+ihkZCiYPDm4u4QcJSUlqK2tBWMMGo0GR44cgdlsRmJi4kUiqq2thdPp&#10;RHBw8HneZvPmzQgNDUV4eDhaWlpw7Ngx67ffflu6Y8eOHVu2bMl0Op2HAZTiNkbsC1/iDaDgccDf&#10;AoyXOlQ/iAGHvu2Ikc/j9OnTDYGBgUcKCgrGDhgwwC8sLAKjR4fBZGpASUktbDYDnE4jjh5tRl5e&#10;KUJCdPD3N13Xs8TT0xOjR49GZGQkDhw4CF9ff0REROLo0RP4zW9Ww88vBL/4xXTMmDEBAwZEIiIi&#10;FIMHD8KuXU6cOVOA6Ogd8PExQqfrGMM4evQoSkpKUFpaClmWYTAY4O7ujpKSErS0tCApKanbHKqw&#10;sBBhYWHnLWWurKxEQUEBvL29sWXLlpIPP/xwz6effvrxypUrf19YWLhKUZRj6KibBVUgfYBDQOEU&#10;4A5PINQf0HoBI63A5mPddIvm5eVVaLXaA6dPn44bMmRIkLe3L4YMCcPAgSIaGqpRVcXBuRHl5Rzb&#10;txfA4WhGdLQZOp3u2l00Y/D19QURIT//NFwuOz7++FsUFGjxq1+NwYQJ8RedU1zcCC8vN/zkJwOw&#10;evVafP31BjgcDgwfPhx6vR7u7u4wGo0wm81obW1FXl4eZs2aBZPp4u7qlpYWKIoCLy+v8zxLYWEh&#10;3n333eNr165d+vbbby86fPjw/9TV1W1Dx0IwF1T6lkBKgAY70DYGmOQGuIUCvmHA4FPAzpIL8pHO&#10;+Luiubl5d0NDw4Rhw4f7GY0mBAT4YNQoMwShHuXlNjgcBjgcbtizpwqFhVUIDnaHv7/xuq7v7GDd&#10;jh07kJ6ej5iYkUhNjYTFcvGIvqK0orm5GjNmjMDYsePgcDhQXFyMM2fOIDQ0FJ6eniAi2O12bNy4&#10;EXfeeSfCw8MvGeaFhIRAo9Gcm7Moe/bsOfTHP/7xjaKiotc7194rqhz6sEAAYB9QzgDfUcAwA6AJ&#10;BiLigTtjgKJ1QOGFx9fX11eLYWE76yoq4vtFRQWZTSa4uXlg5MgA+Pq2obKyAfX1ErRaCwoKnNi1&#10;qxCy3Iphw4IhCNcecvn5+SMqKhqffLIPZrMFkyd7w9vb76LjHI42NDdXIC4uGgDQv39/9OvXDxUV&#10;Fdi7dy+cTicCAwORk5ODgIAAjBs3rtueLUVRcOTIka7xj3NCLMeOHTs+W7NmzSYA1aoMbhOBAHDs&#10;APK1gNtQIEwLuAcCgUZgzjBgYBXQFg44nB0exvRrwPO148cbK8rK9NsKCsYGDx+u9bZYIAgaREcH&#10;Y+hQHZqbK1BR4QJjbrBatdi7txqnTxdiwAAfmM1u136BDgeWLz8IT09fTJ3qBy8v327CokY0NJRj&#10;8OCYrtzH3d0dgwcPhr+/P06dOoVt27YhIiICU6dOPc87nEt1dTX0ej18fHxw4sQJNDQ0dIRl1lb6&#10;y1//kn7q5Klv1HDq9hIIADRsBb7NA44TkJcPVBwE7C1AQCswvAUY1gwMlIC7BgAPisDzwxoa7okq&#10;KvLeXVkJ/3HjoNVq0dTYiJCQIIwdGwhRPIOKihZYrXpIkgn5+Tbs3VsKi0VAeLjnJcclusPlcmDt&#10;2kPQaDxxzz1BsFi8LzrGam1GdvZuhIbGwMvr/IVeFosFgwYNwrBhwzB06NBLikOWZTQ0NMDX1xd+&#10;fn7w9fWFm5sbKisrUXqyFG/+/c0NVpt1myqB208gAGA9DeSmA5tXAGnrgY83AR+eBP5zBsi2Alsa&#10;gW+2AFuGArsjgf3hDseRUyUlx3eIorOovDxsXXY2dDodoqKiERcXjchIByoqytHQIEEUjWhpEbBl&#10;SyFqauoQHm68am8iSSJqauqxa9d23HffSPj5XexBNBoBe/boUFamx5gxhot+prNbSHQ3JtL1lGho&#10;gM1m65p3JUkSDAYDvL294XncU9j92W7HaX46Tc09bk+BXC22b4CKD4Cj/wdsWeNwZOcXFW0pyM+f&#10;NG7cuADGGPbu3QutVou4uGGIj/eEy1WF6moXbDYdRNGIw4cbcOBAKXx8tIiMvPIUekEQERnphbS0&#10;JTCbPRAfH9eNQHSorg7BypVtmDlTuObt8IgITU1N0Gg03fZs2VfZYd9gDx6BEae2Y/u50+ajADzZ&#10;eV+UqvJQBXIRzc3Nkc8//3y/efPmDTcYDNBoNLBarcjNzUV4eDjGj++HsDAFFRWNaGqSIEnuqKsT&#10;sHNnMVpbWzF4sB90usub1cPDHT4+Hliy5AvU1tZh8OCBF4kgLw947z0Dhg0rx6BBpmv6qex2Oyor&#10;KxEeHt5t+Hf0n0cx/NhwXT/0G+mCa88hHKoAYP7JT/Cz3/0OD1os8DlwAAIRTqgCUTmX6J/+9KfP&#10;LFiwYG5TU5Pe6XRi7NixCAsLg0ajwVdfrYdOp8fw4REYN84bdns9amo4HA4NZFmPAwfKcOxYOSIj&#10;PeHnd/lVizExAzBkyECsW/cV9u/fj5CQkK4p54wx5Oba8dlnDN7ezZg0SYRWa7jqL3F2mrqPj0+3&#10;7x/+22EMrxiOUIR6hSFs1Bm4fXPq/t2aX8zCR0lJ8IuPR+yKFahrbv7vniiqQFQC5s6du+C3v/3t&#10;D+x2u3dDQwOGDh0KrVYLQRDg5eWFuLg4lJSUoLi4DBaLERMnhiMkhKOhwYW6OkCSPFBaasOWLacB&#10;MPTv7w2N5tIJfGBgIBITZ3aNZ7S2tsLb2xsdqUUrNm4sx+nTYZg0qQbBwVe3ApKIUF5ejuDg4G4T&#10;eLvN7ir7R5kYWR8JESICERgYg+AxxfWnGoenFo0ZNgAWzlH55pv41mrFN1cd1oE0Zpjvzkd+UCMa&#10;q9BHdtBVBdKBz4QJEx7761//+qi7u3toWVkZhg4dCqPx/EFBxtg5q+jOoKKiCmPG9EdcnAfsdgcq&#10;KhQQ6eFy6bF9ezGKimrQv783LJbL5xChoaHQ6/XIzc3FqVOn4OPjjYAADcaPZ9i0qRzBwV6IiaGr&#10;GslXFAW1tbXw9/fvNol3MMeB1W+sLotviQ/WQssAIBB+IYPah4/JKjjclFNR3vTBp0g/uAdf4uJl&#10;A+fRilb/aEQnzcbsR8tQ9sJpnB52HMcPNqChvK8k/6pAAENISMjMd95558mwsLAhJ0+eZCNHjoSn&#10;p+dlcggP+Pv749tvv8W6dRtA1I6EhFD4+OhQWNgOm41Bp3PDyZNWHDxYC6NRg379TJfsdZIkCZIk&#10;wWw2o62tDceOHYdGY0BwsIQ77nDhyJEyREVJXSHY5SgtLYW3t/cle7mKi4p3/fDNH/79Dtcd5X7w&#10;G65Dh+qCEOAxvGK2X8XmkUrlMe+aWbjv6/EYj0AEalvQIszFXMNbeMvzr/jrHeMw7oWH8fArDWh4&#10;PhaxT96BO+7ehV1ndmLnKzux80Bf6hm77QUiimLCe++993J8fPz4kydPsqFDh8LL6/LhjCzLOHz4&#10;MDw8PDBs2DCcOVONPXt2YfToQMTGBuDUKSuamxkMBj3q6xXs3FmBqqpmxMSY4eFx8WTCszNyrVYr&#10;fHx8wBjr9CQBCAz0QGSkBuHhYVf0IJxz1NTUwMfH55LjI1npWaeXrVr2z//gP+ussJb0Q79yb3if&#10;AmA3wlA/BkNaEzHNaIJpzAmcGHAGZ6LzkS8GI3iiO9xfbkXr48MwbFosYgdGI9rPAou4H/s/+RV+&#10;tWA7tpf0tfuD3eb6GPnmm2/+T2pq6n3FxcUIDQ1FWFjYFXuIDh061LVG++xy1GPHjmH37l2YNOku&#10;6PXhWLSoHHl5Lmg0HXsytre3IiZGiwULhuLOO0O6bbulpQV5eXk4cuQI7r//fgQHB6OtrQ1lZaWQ&#10;ZQXR0dEwGC6drNfU1ECWZQQEBHTbe9XU1sSf+PET69KXpT+KK6wEJJDwB/wBr+G1jv8CGiOMEU/g&#10;CeNkTO4fichwN7gNJFDhAAx4B9/hPoGqQG4O/V9++eXXXnjhhQfq6+slDw8PxMTEXHbwzWaz4fDh&#10;wxAEAeHh4eftD6/X61FYWIjNmzcjMfEe6PWB+OCDEmzfbuvcNUuAzdYOd3cbUlPDMH/+cJhMFz/l&#10;a2trsWTJEgQHB2PevHldojx9+jQ0Gg369+9/yR24CgoKYDQaz1s1eJbqpmo8t2sBX/Vm2lZsxMMA&#10;KtXo+jYOscLDoZ827WVNbu7u7rY3Dnj44Yd/+tJLLz1gt9vdRFFETEzMZbd+a2xsxJEjR+Dm5obg&#10;4GDIsnxR2OXj4wOLxYItW3Zg4MAQTJsWhZqaWhQUOEHEoNdr4HBosHdvFfLyyjq7g89fkOXu7o6I&#10;iAhs2LABu3fvRnR0NMxmc9d6c0EQzltrfpbm5mbYbLYLJyV2iK6pFk+u+yEy3DIZfFGPPdiBdlSo&#10;t//tKRA2eHD0AzNnPrps0qQxP3M4PH9cXu4ZJAi+ZYpyph4A4uPjn3z11VefMRqNPm1tbRgxYgQk&#10;6dJ7CdXV1eHEiRNdT2dFUS7Zg+Tr2zF1ZMOGTRg9OhbjxgXAZqtDaSkBMEKnc4NGZ0JRYRN27iyA&#10;t7cGERHm80Iio9GI0aNHo7i4GF9++SU8PT0RFRUFxhgqKythNpsvyjEcTicaGxu7al51JeWVxXgq&#10;6yms1WYD/oDgBTNZsQ9HcFC9/W9PgcR4eNz/j7i4CcPGjg0yDR8+yLupid/V2CjNsdv95OBgMe7N&#10;N1//WUREREhVVRVGjRp1yYQWAMrLy5Gfnw9fX19YLJZLiuNckYSGhqKsrAwHDx7G2LGjcccdfigv&#10;O4ANu7ahvPUkFGc1fDyj0WY1YNvWQtTU1KNfPzNMpv92B2s0GsTGxsJsNmPp0qXIz8/HyJEjIYoi&#10;6urq4Gk2QxQE5G/bhrbdu7GvogJGT0/YbDaYTKYuwb25/k382/5vIAIQOAAdNCyA6QP3BFXGRsXa&#10;dR46T4fDYXC5XFZVDn0/B9EFBc1+PSLiRy8AMhs1qhwpKREQBHcsW1aMjIyVeOWVafyBB2YKhYXF&#10;GDNmTFc9qO4oLi5GWVkZAgIC4Obmho6KolcwaOd21g6HA4sXL8Z9992H8ePH4/VFf8fmF36KSQDs&#10;bv2wYcx/IJITikxoba3FoEEaLFgQiwkTLl74VFZWho8//hhOpxOpqakd86sYQ2REBJ6dOBHDtm7F&#10;uilTkL5xIwrz8+FwOODt7Y2AgAAU24rxwP452CcfgCACJAJMZhizbUzhXHqgQmPWiOXl5c6ioqJS&#10;k8lUKUkSKisrcejQofbw8HCHv7+/0tDUJIgnTmiDKiv1Nq2WlUtS/a7W1o9wGyzJlfrSl/HwCDSa&#10;TINnGAy+zOm04+BBBs4rMH26F+LiNBCEONx772ShpKQMI0eOvKw4Tp06haqqKoSEhECn011SHGeT&#10;+rNbWjscDjgcDjDGcPfddyMrKwvjx49HqyJgIoBfADjmBDJdCtwEQBQBs9kPp09bsXDhAcyaVYkn&#10;n4yDm9t/u3RDQ0Px6quvYu3atViyZAnuuusuxMXFoa29HXUmEwxaLSI9PSEAiI6ORn19PRobG5Gb&#10;m4vB/Qfj9UH/h7nH56IBjRAUgEuEM2PO9AsRQvpNipmE+tZ6tLe3g4jAGIPdbkdjYyMMBgP0BgMa&#10;Wlqw7pln8DTncHM6kSVJaIyMDDtRVPQ/uESlRzXEugVxOr1N3t5DX/HwiDZ0rAMyoLHRjJMnj6Kx&#10;8Tjmz0+GojjRr1/UJecpKYqCvLw81NfXIywsDFqttltxnBXG2X3erVYr2traYLfbQUSQJAkWi6Xr&#10;NTdBwOIjR7DC2xs7B4QjYuAoVFV2zO5lrGOU3G7X4MCBGuTlFWHIED+YzYbzPm/AgAHo378/9uzZ&#10;g6KiIgQHBeH+GTMw4tlnMXHWLBg6k3c3Nzd4enasUykvK0eELhI2lxU7W3aBNB2hVpOmGc3ORszy&#10;n42IfhEIDAzs+hMWFoYBAwYgMjISoaGhCAoPx65338X8xkZ4EcHh6Yk733gjXtZofEqLiopcLlcj&#10;+sjUkj4tEDc3s4fZPPJpozHanUiBKEpobGyEJJXjuedmwsNDDx8fv/OKql3YE5WXl4eWlhZERESA&#10;sY4xjO5CKFmW0d7eDqvVCqvVCkVRoNfrYTQa0draivLyctTU1KCoqKhg8+bNbQ89+KDnK7/9LVKf&#10;fx5zfvgIRg7zQHFJOYqLHZAkPRjjkCQRkuSOoiKGbdtOwWJh6N//fCFbLBaMHj0aRUVFyMrMhF9A&#10;AAbExsLg4dG17zwACIIAd3d3eHl7wWlzwq3GHdtObkGTqbljI2wAhbYi8HoF90beC7D/frdzcblc&#10;qKutRW5REQ6dOIEGjQYVycmY/tJLguJwxGzdsqXBarUeRB8sO9rnBOJyNYtm86iZXl5xIUQKbDYr&#10;9Pq9+PWvJ8DLywi93h0DBvS/pDiOHz8Oh8OB0NDQS3oNRVFgs9nQ1tYGh8MBjUYDT09PiKKI3Nxc&#10;HDlyBPn5+QWbN2/+z4EDBz6fNWvW/+l0urQtW7Z4ENGw/v36QQKD2WJEfLwvyssrcPJkA7RaY+ck&#10;RQ6tthKtrYVYt+4YmppkREZ6n5fAM8YwdOhQeBiNWLlyJXbu3Al/f/9uxz8YYzB4GOCsd8J1Sobd&#10;bMMZuQqCFiA9cKDlAHxafBEfEt9lh5KSEpSVlaGyshJVVVWwtbUheMQINE2ahPw776RqN7f6A7t2&#10;ncjKyvqstrZ2eVtbW5+ttNjXerFcWq2pXpI8Z0iSn1ZRduOFFwajX79AcM4wZMiQbkeY29vbceLE&#10;CbhcLgQFBV0kjrNPVbvdjvb2dnDOu+rYVlZWYt26dfzw4cNlR44c+Xjp0qV/slqt73/55Zef5ebm&#10;7v3ss8+q165dW8EYW9vQ0FB4/PjxwRaLxdvX1xfu7gaMHh2ImpozOHmyHqLoCZfLjqCgQ/jlL8fC&#10;y4vw1VdfY/fuYzCZLAgP9znv+kNCQjBmzBg0NTVh8+bNyMvLQ1hYGNzc3C7yBKcKT8Hd4Y4np/wY&#10;WcfWoFnfCkEEZHcFW6u3wnnKCVO9CXU1dXDIDnDOIUkS3Nzc4O3jA5Gxtvy8vBNlp07lbPjqq78s&#10;W7bs3cLCwrS2tm63YmB9pQOoT46ke3qO/5OPT+zPn3vuTt2ECVHgHBg1Kr7bgcCGhgbk5+dDr9fD&#10;29sbRHReWHU2nLLZOrYCdDgcsFqt2L17d3NhYWGpVqvdUVJS8tn69etL2tvbrzjN28vLK2T+/Pk/&#10;j4+Pf3TOnDlmd3d3yDLHxx9vx8cfl8Nma8bzz3th3rypsFrbUFtbj+3bD0CWXfD19cSoUaNgsVgu&#10;8hbV1dU4deoUTp48iZiYGAwZMqTLswHAppxNyD+ZjycefwL/3P1P/KHoVTSFtYAZAJIB1AGP02P4&#10;cfhTiAmIAdMyV11THYqKikpXrVq1b8+ePXlHjhxZjY7qMG2XuJc0CMco2DEK7fgCLReXW1IFcmsw&#10;5vnnf7r6kUdSAzknjB49ulvP0VmcGRaLBe7u7l29UeeKw+FwwGazwWg0oqioCBkZGZtOnjyZ6+Xl&#10;lfHFF19sxsWj9FfFnDlzpsTGxv566tSpCWPHjhUAYNWqfViy5D/4wx8eh7+/H4gIDocDnMuIiIhE&#10;Xt4JbNu2DU6nE3Fxcbj77ru76ahwoqSkBJWVlQgODobFYoGXlxeysrJw8OBBzLx/JswmCzaXbsLC&#10;vIUoiyoHLJ2ydgGx7cORyh9UTPmm/Z+98dmmvaV796Bjz5Putmpzhyf8MBmxQjj6UyCCUYIQpiCb&#10;a/E53oFDFcith/mpp5766PHHH5uj0+kxcODAbrtzq6urcfr0aQQEBMBgMJwXVjHGwDnvCqeICAcP&#10;HqzLysr6aNmyZb+/XlFcyAsvvKCrrKx8eNKkSc/cddedo4cMGYhVq1YhNnYUPDyMYIyhuLgYsbGx&#10;532HiooKfPHFF2htbUVSUhLi4+O7bb+6uhqyLMNsNmPDhg3Iz8/HU089BWurFRpBg0P5h/FF1ec4&#10;bsxFsVshajV1IHcAZQCOogHt2IhD2IgDaEM5auEOWRwFC42AB4UgCkbEMxGhiIAnTAjHAdTjOH7N&#10;38W/wdQFU7ci2nnz5v3tiSeeeNTDwwP9+vW7aNET0DE6XlxcDH9//27FoSgK7HY7GGOora2Vly5d&#10;unHRokW/3LFjx4fowbUOe/fuVXJzcw9lZ2d/bbXaynNytgyKixvlGR4eASJCXV0dzGYzfH19z8sp&#10;TCYTRo8ejW+++Qa7du2C3W7v6pI+f1zIAyaTCZxztLW1Ye3atfD29kZkv0g4FSdCfINlU4Hn4f3v&#10;79vfcLpprc2v9e8kYRnMWIFxWCfocZIOog5VaEYz7ACiyIgY+CEGYxCFAYhiPoiGET60GXtpBX5E&#10;q7Ear131xqCqB/k+mTlz5q8eeeSRP0dHR7OgoKCL5iUREUpKSlBTUwM/P7+u3ZTOTcTP7sHndDpx&#10;7NixvM8///zzNWvW/BvfQwXCSZMmvfP6668/HxkZCbvdjqqqKkRFRcFisVxyzObsCHtr6/9v71yj&#10;mjrTPf7fSfbOTgIJkAQIoCACChoKyuB1VKRi1aKMSnXm1DnV47090057brOoVds11XaK1TnjpV2M&#10;MEtp1ToIouIUFTsVEYu4LHILETQIAcIlgWDue58PSEbxdrqkM8Ds3ycWIXu/78P73/t5LyFtHQcA&#10;AA59SURBVM/z9GDRokVQq9VPvP7JkydRUVGBBQsW6G/evHk5KyurqbGx8ZJWqz1/f15hf0YThQD4&#10;GAcvkAgHDTH8QANQohilMOLGSHNHRsxOekxMzPKFCxf+R3BwMNF/zGIg9fX1aG9vh0qlAo/He0gc&#10;/bvgPB4Per2evXDhQtGOHTt22my2wr9TF8JTU1N/GhISAoZh0NLSAoqinigOlmXR0tKCuLg4KJVK&#10;aLVa5OTk4O7du5g/f/5j51yLFy9GWVkZ1qxZU3zjxo2PAJT9wDb2zSlqcQ/PCMcdKfBGQifEYnHs&#10;K6+88qFarZb7+fk9ksjZ5XJBo9Ggs7PTLY7+yXi/S2Wz2cDn81FSUtK1e/fu3du2bdswGOIQi6Ha&#10;swcvffghVgBQPOnvwsLCohUKhVooFLqr0Xp5eT3xuk1NTWhsbIS3tzcIgkBkZCReffVVNDY2Ij8/&#10;HwzD4JtvvrEfPHjwXldXl9stXLVqFaKioiIwwoptcm+QJxP6xhtvHJwxY0a4r6/vI1WUbDYb6urq&#10;YLPZ4Ofn95A4gL6Nsf5Ea4WFhbXZ2dnvVlVVncYD5aR/6Lxu/XrET52KySoVYsPCMFkiwVibDeKJ&#10;E5H35pvY2tCAigHf8UxOTl6mVqt5VqsVvb29kEqlT4xuNBgMaG5ufshNtNvtkEqlmDt3LnJycmCz&#10;2djy8nLCbrebvvvuO/K9996TqVQqMjw8HIGBgTL07ac7OQmM4DeIp6enfP369fsSEhJiFAoFwsMf&#10;3iW/d+8eampqwLIsfH193eIYeITk2rVr93bv3p2Zlpb2s6qqquPPIQ4AYPz8IHA6Mc7pRKxcjkil&#10;Eh4hIeAlJ+NnR44ge/16LB3wHVVQUNC8gIAAWCwWWK1WhIaGPvbiXV1d0Gq1kMvloGnafbxEKBSi&#10;s7MT+fn5iImJgcFgIJKSksiVK1cq/f39PdPS0ux6vd7V0dEBpVJ50e0uAWDAHGHA3NyP/TcBpHKy&#10;GBlvEMGSJUvenz59+vyAgACEhYU9tNLT09MDjUYDiUTijsDrF0V/Pb7m5maUlJRUZWVl7SwrK8vG&#10;4By4Y99/H5c+/xxX6uvBO3IEExIToR41ClGhoZg8dizCf/lLfGSzYXJ+PvZ1dqJp+fLlCZGRkQq7&#10;3Q6r1eo+6DgQs9kMjUbjFofL5XKLo6WlBV999VVdaWnpherqai+j0Tjdw8NjlFqtFsyePVuQkZFB&#10;HjhwgEfTNFpaWg4NWI2bRIAIV/R5gCpOFiNAIElJSRvj4+PXqNVqhIaGPrTEaTQaUVdXBy8vr0fi&#10;OPpP2paVlbF5eXmHMzIydg22P04QYPG3sgLl2dko7/9s7VpMSE1FXGQkXtDpsDoiAuUUNXp1TMxk&#10;d0b2yMjIR67Z29uLiooKeHt7w8PDA06nExRJwYPywM2qm8g/m19aVFS0tqSk5CYA+Pj4xNfX1//3&#10;/PnzF4wfP14UFxfHk8lknRs2bGgYM2bMQ7VS/og/NvSgJ7wEJQDABU49+L8cjo2eOnVqckpKyp9m&#10;z57tHRUV9VCCZoPBgNu3b0OhUEAoFLojAAmCgEAgQEdHB86cOdNQUFDwaVFR0cF/5IBYuxYT5HL+&#10;Gql02htLl+6kgEAwjB19c+i/YbVaUVlZCZqm3VGNNEWjprEGR6uPoupKVYWxxJh8/fr1gWl3RCRJ&#10;ps6bN+8Tf39/JYDDBw8eTAdQO8CNjAbwwv2fLwBcvPqwFcjUqVNnJCYm5iQkJPjGxMQ8lEzNYDDg&#10;zp078PHxcQc5sSwLiqLgcrlw48YNJi8v78+ZmZkfOByOiqHQnxUrkvdu2qTebLP9BWbzFEye/J8Y&#10;NSoE/au0drsd1dXVAAClUgmXywU+nw+pSIotGVuw274bYFGHLYh4ym0ipk+fLr58+XIzgDZu2I9Q&#10;F2vp0qWho0eP3qtWq30nTJjwkDiamprQ1tYGuVzuFgSPx4NYLIbJZMLJkydrjh49+vmVK1f24tkb&#10;Yn8XNm/e7EFRkp8EB2+CTicCSX6AtrZrsNnegZ/fQkilEmg0dWBZFgqFAi6Xyx0/fyLnhLWo/Hwe&#10;XJDDgcb7D7sn7WBrLl++zI32kSyQnTt3ympra9PVavUL06dPd28E9idrNhgM8Pb2dkcAkiQJoVCI&#10;q1evOs+dO3cqPT19GzC0dnrr6uqWbdiwQU3TFDw9U3H3rhH+/umQSn8BvT4V16+nQCwej8BAX7Bs&#10;nzjsdjtOnTrVc+zYsbdvfFORwQ1hTiAAgOvXr2+dMmVKSkJCgjsi0Ol04tatW3A4HFAoFO5lXJqm&#10;YbFYcPz48TvHjh1Lv3Tp0hd4RibBfwQSiWTamDFjaLO5G3y+A3PmbMHXX1di7tyzCA//EgyTj+7u&#10;HXA6UyEWkzAajcjNzW3Ly8vbVFxcnPPjtEoUgJl+yyCVnMOZympOIMOARYsWvRkdHf3vSUlJ7o1A&#10;h8MBrVYLl8sFmUzmzm9LkiSuXbtmPXHixF+ysrJ2WCyW0qHYp9jY2Oj4+Ph5crkcvb29sFh64ekp&#10;Q0LCB9BovsWUKb2IijJDq/0EBkMUKEqFkydztGfPFmwuLi7+sY6/ROCV8F0I9l6Irnt3sGzip+AJ&#10;/4Soaz3YPjJjzoe9QFavXv1zpVL5u4SEBEF/alCr1Yrq6moIhUJ4e3uDZVlIJBK0t7fj4sWLugMH&#10;DnxaXl6egccH9gwJSJKMi4iICJVKpRAIBOju7sb1699j9OhgkGQsDIZLUCqBsWPv4MyZfa7z58eV&#10;lpdffae4uPjKj9IgL69gzAn8A8Yr50EoALxFIeix7UFt20s467saaGvlBDLE+Pjjj2fodLr0adOm&#10;kbGxsRAIBLBYLO4NQIlE4p6Il5eXO3Jzc4/v27dvv9PpHNLVW8PCwqSzZ89+OSgoCA6HAwzDYNSo&#10;UdDpGlFRoUFAwEq0tvYJhCCAwMD8jq+/rnmrsrLyu0FuihLARABmLAz5FUIV8yAgAIYFXAzQ3lsD&#10;8HKh4/dwLtYQ48SJEyG5ubl7Zs2apUpKSgJN0zCbzdDpdBCLxfDw8ABFUeju7sbp06d1X3755d4L&#10;Fy58hmGQzKypqWkcTdMp48aNg9nc95JjGAbBwaNBkhI0NrIwGr3QnzA9IsJOrltXKX3rrUFthk/q&#10;Mvw6Pg5zfl82Styo8lJDyOtTpMniQpPpMC7W70BzTy03BxlivP766/KCgoI9cXFxk1esWAGxWIyu&#10;ri40NjZCJBK53aqqqirXF198cfLw4cPpZrO5eLgY3cvLq6G9vf1sQ0PDgsDAQNhsfcei+pZxXXA6&#10;RejsVOKBigJekWpMAv7/JdGexaRJGPPaq9hMT5CRPZZgMXg0QLBAm7kD9V2/xamq/RihqXx+CEMy&#10;orCnp2fjzJkzf5WcnAyVSgWDwYDW1lZIJBLI5XKYTCYUFBTU7tq1a09OTs67dru9bjgZ3Ww232MY&#10;poaiqBejo6O9+Xy++3yY3e5AUdG3HRrNqTq1+p6/RAIISBDdehguHkRVB+CHQchmuHo+VL0+1Lq9&#10;uiix1uQNUCxwp6sTVe0bUVh7ENxJ36ErkMWLF3f19vYmhYWFyYVCIdra2iCVSiGTyVBRUWHPzMw8&#10;k5aW9j86ne7wcH3K6fV6vclkuu3v778gPDycFgqFMJlMyM090X7o0Jn1MtmNv06ciBW+vgAsQPVn&#10;GCMpxr8uB9ZPBLovA881H3kp1sP5v8bQKVVO/1CQLNBkNOHK3U24eucrThbDgBdffHHVtm3brA0N&#10;DWxLSwur1+vZjIwMbWJi4m8A+I+UfqakpPympKTErtFo2LS0tJpJkya9DACvvYYlV6/2ZSFqqAG7&#10;TQTWCLAswO4Dnv+NmRwVhjdnarDjJRZbElm8PH4rN+qG0SS9sLDw8MaNG5fr9frFQqGw99ChQ5cy&#10;MzN3mkymbzGCikTm5ub+XqVSqT09PUPy8/N/XV1dXdo3kQfTe/8YpYkFrHagv6woD4OQTodi5WBc&#10;YwECMNv+itLmw5wchpFACIJg161b9+6BAwfEHR0dRadPn87CyIyD7t2/f/+/ASABdPf/sr0dDocD&#10;DgDkhDBg0ntgP0uHLqgbneeBY88/0bM74WTsYBgWla3HYei+xcmBY9gQHY35hYWw3k/0yFrsYK/W&#10;YdWg3SBmdBTWx3finVnF8JPGcxZ/PDzOBEMTkQh8Hg/u0lc0CVA2KAftBnfaesCgDfruJrR2f89Z&#10;fJi5WP/syGTwpCjwnE6gqQm3KytRXFGBS4N2gy5rO3ptxbA7W8Htd3ACGW4EBcFZWooirRZ/PncO&#10;RdnZuAUMaq5bC1p6zqHbKuOszcHxOELlifD1WMIZgpuDcDyOxu4W2J1eCPORcsbgBMIxEIdDhwjf&#10;WIyWhXDG4ATC8Sg9+OkYb4hFiZwpOIFwPA5PSgC5KAWAmDMGJxCOgRAgEOA5BeMVP+GMwQmEYyAu&#10;pgNSWojYwPkYeQWVnhvOIP/0j0i2HmJqPITkLFS1noOD4RLLcQLhcHPb2AGX6yIklD/EpA90ppsY&#10;Ion1OBeLY2hQ1tyIKaq3YbS3AgjiDMLB8eQHpogzAwcHBwcHx/NCcCbgGE5szcykaYoSmUwmCD09&#10;Xdu0WjOxfftT06LuyM72hpMIAcvy+ALSxTgdFCHg+fJYlmYfrMV3HyfDUALKVflfv3jte+64O8eP&#10;xifZ2QonQfhZetjW7Rv+pf2pA//YMUriYFYyLucYEKyTAI8PghdOAHz36GdZHgA5WAgVcl847Y62&#10;j0JD3wage9q1BcBMho9PCIJPMqyTIfgECZb1cREQEgTxiLhoWkzaHbbfAeAEwtHnSWwtKuJvn5Pg&#10;AvHEGiMAgJ2HDgXxWP5El4AXznOyYvAIJ1hmLEGwXgxLMAAxisfnebMuF1wsREKhiAZtSQew+xlt&#10;oFiW2SikRdMcTgcIggBNi/syPT7YJLbP7yEpCqaOTrONJD2f1TkXQ/jQIlGEgKLA3K849rRe0hIx&#10;Og0GTwD4P5xnkQLyYj1/AAAAAElFTkSuQmCCUEsDBAoAAAAAAAAAIQCY5ukJNhQAADYUAAAUAAAA&#10;ZHJzL21lZGlhL2ltYWdlMy5wbmeJUE5HDQoaCgAAAA1JSERSAAAAWQAAAEcIBgAAAGzX60QAAAAG&#10;YktHRAD/AP8A/6C9p5MAAAAJcEhZcwAACxMAAAsTAQCanBgAAAAHdElNRQfmBAQMEBOxTclDAAAA&#10;HWlUWHRDb21tZW50AAAAAABDcmVhdGVkIHdpdGggR0lNUGQuZQcAABOaSURBVHja7Zx3lFzFlcZ/&#10;VS91mOkJGo1GWUIoAkJCQkKAwQKEwYDBXsMSFlg4YIyN18e7xjhxOOBjG6+9Zr1nvc5pMcEggkAG&#10;zBqRRI7Kw0hImlGaoAk90/GFqv3j9bQmSSiPJHTP6dMz3a/r1fvq1r3fvXWrBAVRSl0N3MwhKq4L&#10;V10FTz8Njz0Bc8+ExAN/hmuugZISWLQI5s8/FLv+lNnjn/FCiHmHKsiOA5Mnw6xZcO7ZPT4cPx6u&#10;vx4+8QkQ4qD1RwFtwY5bCqBS9r9Oa71J9NDk24QQdx+qICsFbW2QSIBtFz7s6ICmJhg3LgT8AEhD&#10;0mNDu4clQ6iEACngP19p5831GQxbohVIrbj1rCpumF3et4k/mRwmIiVUVfX5sLw8fO0HWd2cZ3WL&#10;iyyoppSgNfzve0leqkthWrKosUJAY1cAeRUirgBfsaXTH7Dtwwbk/SXPb8zwen0OKUGg8QMNCJ5Y&#10;08X7G7JgihDIwvVZX4MGhCL8o/BmSogV7IOrmXVMnHOOjR94kNOeRgiImeKgApf2dBEVAfiB5u/r&#10;0iypyyCN7iku0MDf1qWprc+CBCTEpEAKgas1CsDXO+xpoIlHDS6bXc70ahtPaYrf6h5O2VecOjbG&#10;aWOiBxbkJ+tS3P9mEiEEXzytgtPHRpH7EWs30DSlA7xA4yuNQCAF/PWDNEtWdoIhkFIgNYiIoL7D&#10;Y2NjHtXHGUopGDbEwnM1k4fb3Di3ErswEH39plKaqCmZPyFORUTudd/3GeRAwaLaLr78WBON9RkA&#10;6lrzPHT1SI6psPe4vW1dPps6vOITCwGGhKdXp1i4rItRw2yGRA0CDaaA5Y15GpvzRWPpeor5U0v4&#10;3rnVxG2BUn1se+HdCzTDS02mDLUP+EzbZ5DbsgEvbMgwbajNnNERvEBTHjEwP4JOrW/3WN6YQwCB&#10;hmFxk1PHRHlva54HliXRQmAUEJECtiZ9oo7k0mmlTK9xUDqcr44pME1ZnL6B1owoMSnfB8075ECW&#10;QjBzeIQpQx0sI/TIgRasanGpjBmU2AM/7IZ2jyfWpEGApzQnDHOYMdzhzPFRTqix6TtElimImJIy&#10;59AB76CBvD3t8+8vtVLf6mFaITS5vGbG6CgPXjacksqBQfnE2Cgnj4yE01yHzjpqSoSAuH34AXlg&#10;bbKGZF6RzQYQFMDJK/K+6umA+4ltCGxD8HGQfQY5ZksipgCj8AIwBLYpiO4mlfOVZnOnT87XDI0Z&#10;DIkZH0+QXV/TkPTI+Dp0agJsCbWtHjmf3vxHQsrVrG7Jkw0UeS/UeMeEsWUWTh/wO3OKn73WTm2L&#10;y7Uzyrh8eim+0qxudknmFEbBr2mtqYwaTKt2jkyQGzo9vrSwkQ+2u9gF5yMF5AJNc9oP+VSxVcn6&#10;NpcbH23ElgKlwcsHjK20+M1lI5g0pDdtKo1IvjCrnJSnGJkIu5RyNY+vSbGqKY9jCaSEbF5R3+Fz&#10;1cwyJg2x8PwwCBFAxJQYpsDzNROHWIwrtw4/kNOuYsWWLI3b8hAzdkQ8ArD6M3k3p9nY7hVCUiAT&#10;0JENyHiqX9uWFEyt7gO8Lbllbjmu0gULJHADze/fTfJqfZbl23LFzzO+4tm6NE2tLig4bUqcy6Yn&#10;iFlhgNLTOWgNiYjkwsklu23ODhrIIxIWt10wkpZsgLkXDisIoCIqGZHYPfJvSKgcwDZ/64whpFyF&#10;LvBkKQT5QPPIqE7WNbmYpkCags1Jn2dqU3ywJVdQgoL99zWObXDFzARjyi0CpTGlCJ+pkKZQvmL2&#10;6CjnT4rvF5B3O9WpfJ98Ko00TQxZIMR9c6cFOiYGzL9qhJSYEQdxgPK+3ZNG6TAMX7oxw6rGHJYp&#10;iyH+o6tSPL8ujQkYMkwGpfIKXNWLMtWMiPCpKXEco/dM6HbUJY7BdSeVManKQvXLIYezMxLOlD/t&#10;Nsjppu28fPdP2LpsBWbE6X1jDYZlYToR/HyOwPN6IS0QuEGWxLCRLLjrDsrHjxo0+7imxWVlU76o&#10;YbYheKI2xbPLO9GGKOYwtILGdICXCXprTTeLsgTzxkQZVWriq96jELiaKSMi/Oi8oXuWT45UlDFs&#10;xgzWvvgy+UwKw7CLAApDkm7aTrJ5K2VVw4nVVKGVLqaqBIK8nyPwJIHrDqoTmjrUZmqffMXp46Pc&#10;PKccXQBYFPq8uDbFw8s6MYzQ8RpSsLHDo6XFBV/z2squMJcsBdiiR35UUZ8KukHefZts2BYzr7mc&#10;Y8/6JL7rIuSOJDZSsvIvi3j2tjs5/Stf4cRrLy2A3EPZgwDDsYjXDD3kKFZlxKBypDHggFxxYgJD&#10;7EiXPrc+zX1vJ0GEwJtS0JD0WLUlF9opI1w6MeTeBiMCSkfXDPhVyfAqNJp4TRVlY0ceEUFExBQc&#10;W9mbCl43s4xLppYWFUyIcFXlwfc6yfgKwxD4nmZiD7Zk7levUwgYjnTpm1ueNzrKKaOjvaCQ+yOs&#10;znV0Ergehm0iDAO3KxXy41SafGcXOlBopTCjEaxY9IgHXuzk770GWStF7eN/490/3IdhW9jRGO3r&#10;G5BI3v3dA2x84VV04JPP5Zj22QuY+6XrEMbgZda2ZwLaMgGVUYOq+MHPi+wVyEJKxp55Cmse/yvv&#10;L3qo0FAEiwiNa1awec07oZMlTenwaubcdO1+A3lDu8e2rgCzB1U/fphN3OrdflPa58NWj/oOj9+8&#10;1UHUEFx9UjmXTy89fLJwFeNHs+BHt9O+voFNK97Gwik06GDgEJBnaNlQRp08C2HuO8DNqYCl9Rl+&#10;/U6SdxqyOJZE63Bh88Y55ZwxNoYXaIQMnfwjKzppzgQMLzWZNTLCzXMqGF85OPmMfXJ8kbIEdjze&#10;xwYJJIIsaSadsYCZ11xWpHt7I03pgKfqUjy5OsXi1V14iHBhsXhXzQ+eb+WnRhvda8lKheHzxSck&#10;mFbtYBqCF+szLFkPc0dHOGGYc/iAHHgeOgh2QjY00jIw9qGypy0b8N1nW/jtK207XLbsk7tG4CtN&#10;yle9XY6ERWtSLF7Tha/Bz4fB748vGXZ4gbxrbytChrGTQegrntLFUiiAzrziJy+38dCKLmJxE8sK&#10;Q15ZyDm05RRBd8AjC7VTPd27DlekPd2jIMVThWIWjgyQd1e68oplzXn+WpvmxtllHFNhFdKfsGBi&#10;nHljo0RNiWWECRfHhOc+zPL9F1ppT/XJY/fh7GGliw5ftmR0VYTquPnxAnltq8tdz21n6YcZNnUF&#10;1Le7fHFuBcdX21RGDeaPjxWvTeYDaltcUi48/2GKzqwPxgBktbusSoG0BbPGRakwJRNrHP55Vhnj&#10;ByGZP6ggL2/M88iKLrIdPpQYPLCsk+fq0lw5o4y7FlRR6kjSruLVhhwPr+xk0fIuAgNaU0FoN4QI&#10;qQSAq8FVDKu2qamw8D1NylXMHB7h0ukJThsTIWoODlcfVJDPPTbO986r4gfPt9GWDot9mzt9fvl6&#10;O1lfM2NEhFXNeRa+n6Q5o1CBCrNehRyv0EAAhi244MRSxpeanDIuypZ0gK80Zbbk+39v4c2NWb57&#10;bhWfm1aK+LiBXOpI/u20Iby0IcuTy7vQpgBHklOaX73aVpj6ulCrFTo4YUtspRlT7XDT7PKwXs0S&#10;XDq9FCEEf1neyZOru7h4WoJ/mpng/uWdvPRGB3+oNPnMlJJezvVjAXKXq2hNByyYWMLf6jLkMwVH&#10;VljiKCk1KbHCakwdgGUJrj65jMlVNqMTFmdPiPVq7/XNOb7zVDNdbS5nT4gTsyTXzy7HU3D97HKs&#10;QVBjrbUeFJA7coq6VpfXGrK8tSWHJQVTqm2yeROkwPcVlXGDL8+rZHKVTaA1SoFlwOwREaydrDFG&#10;TTi+xmFb1GBIzEQAV5+YYP74GGPKBkefhBBiUO68vs3lZ6+2ccroKF+dVwEa4s6OdbhAhbncCXsY&#10;Bk+ucvjT5SNwfagpMYoUerAAHlRzcdwwh3s+PYzyiNyvpVoRUzCx0uZQk0EB2TEE1fEjqxRrVyI5&#10;KkdBPhLkoJsLL5ula3MjgevtVZGLVhozHqFs1AikZR4FeSBpWb2Wp275NsntWzHNyJ4Pkp9mxLQT&#10;ueh/fkzpyGFHQUaIfstOXjpD85oPaE/WY7HnC6x5Ujh2CWo3U6hHNMgajTCMML/QXaQGSMPAjsex&#10;kyV7BTKAHS/BdOw97VBh4A8zkM1YFGEYAz6PQwnN765h8Ve/jTDAisU45ZYbMKORfeywQ3LjZp65&#10;9Q7seAlaBwPcvT+SKgi35E6/7HMcs+CMQwdkN50h39G1I0nTk5YYBqmmFgLXG+ChNCZROjZs4o0N&#10;v8MjTTxezdSLPk1saAX5rk5yJAnYu7q41pYNbLt3dT9YHaIIDBhgt0qAiwaGTph4aIFc+9jTLP3F&#10;z0FrZK8IXCNMAz/r0l7XgEl0QKAlBjZxJBLHLkEYEieRYNTck0i0jcAw9mGtrUelkpCCIOfTVrcB&#10;P5cfEOjuATUi9qFlLpINW1j/6sth5/pcqtEIJA6lSMwBtSdc6QvfpWEghKB83Cg+f9+vUJ6P2E9p&#10;R600nQ1befjam2haW0uE0j69EWFPJINSzWR+lM2Ni0rQFIAc2MHBrhcnDUz8nMsHT/wfXVu3gTQR&#10;ckfdnNiJNwoHUuxCmUN7PPHcs6g8dhxGxEITDNiSQKI1bHzxNcyIjVa6X+UpgO+7lI8ayTHnnIFh&#10;WwceZLQu1jJo9m6VV+ET4JNNtbPkpz8mXNrQSCwMbEDjk0f3qVc3sZGYKAJ83H4DKZDIwiLfVQ/d&#10;y5jT5xYsiNhJaGuChuX3L2TZ/Q/tdN5laGfq/PMYPe/kgwTyPtM4MG0HJ15aSLwHoXYKgcp5BHkP&#10;kERjZQjLQCtd9K9+2kUFHoa0sUtKulf5C/RboFwfL5sN77OTyDHAQxEUhsMuDrqPh4mDKGQVFB4K&#10;HwM7nDlCHjxzsaszfXzyBLgIJBbRYod7QuyRZ9KCC5jz5euRlon2A4SUSNNk9cOLeeWXPyeeqOKs&#10;279BzawTCFwXaZgEeY+X7r6HVUufYdJJZ/LJb38dJ1ESbpMArGiEza+/xzPfvAONXzxtpZcJExCv&#10;qMIqieFncuRaO1BaESuvwopFyG7vwC9U/cdKh2An4uTak+QzaaQ0DqJNtq3CBgrdD+BEVQ1l40aR&#10;6+yitW5dWDHUxwEqXKqmHsvE8/ufctXZsBX/ly4yYnHs+fMZetykXt+//+BD5JZ6lIyuZspnP9Xv&#10;95GKcsQ37yDoY2ZEQYOFA2fe/q/MvO5yPnzmRRbd+FW6ulo4+9ZvcdylF7Hwyi9S//YbKHxOueEG&#10;Tr7pOp75+u28tfj+/R6xmDsAga669WxduQY7FseMODS+vxqhRS8dyZKkavgEzr/n+0y64BySDZt5&#10;6ivfYfWSxTgkikBrwMBi+5p1rHtqCdIyUUFBkw2TzW+8g4mNynmsfWpJyLm9gibnXJIbtxDBJLWp&#10;mdpHn8YpK92hyZEIm994r8hwBuQ0CnJt7STrN5FuaQlNEZJcWwfJhi34ebdQtSfId3SS2roNL5Pd&#10;paPd6+xCEWSlbtv65N/vfvCWb5Dq2o4pHVTWJ8i6RYBdMpSNHsn5P7yL6Vd9vthI84paFt/yTda9&#10;9ELRYRWZhW0g4/YObisEQkiCnEuQCXdJGXEbaZthpaAI6ZaXyqM8D2mZmHGnUHpVYCNSotwAN5UG&#10;4PKFf2TMqSfz+3MvYevKZUQpK9j+wrVKfRQBQkqJVpoMbUw553yueOiPRCoS+wPj3rufRl5wNqU/&#10;qKHhjfeJEMHoAZhPniFjJnD+3Xdx/BUX92ql+oQp/MO9/81j13+NNc89iUmsqBGu6xeiwv60TmIj&#10;tYmfSvWjXt33Vp5PpiOzS3bRV2sUAZiaqZdczJjTZtO8oo7l9z9MPtfFcRd9hpqZx/H+H/9CW0M9&#10;ioCJZ53FuDNOZdXCRaxf+coB5smGJF41hETpUCKipMgQfJ0jMWQ4n7rz9n4Ad0vZmFGc95M70V/z&#10;qX/nDUycwr7nXU+/IOOhfDlgxNjNb3eWSFJ4O6WN2JLJFy5g+pWfo2HpW6x69HH8nMukCxdwwpWX&#10;sH7JyzQ3rEXhMfbMucz7ly/QuHoVdStfOnA2uVvOuvMbzG29Adkj8RP4HtGKckacdOIuG6uZMY1L&#10;fnsPres3IoXcJTsRRnjw2gt33sPaF5/DHjA075tC2z3aaGCh8/Dqf/yClQ8/TqalDT+VxybG6//1&#10;a1YuXETLqjosIoDD8nsfYdPSt2haUYuNtUf32yuQh8+avk8NVkwYR8WEcbt9/du/ua/AZyN7rD99&#10;AyRdDJ4EBLBlxXtsWvEmArNAMw22rlqBWvUeFpFCjgNa1q2lcd2q4jXoAwzywRa3M41Lpujp9zSa&#10;hHDfN1rj5bK4ZDAwewyARKNwSfdePCDXz5r75HHJ4bm5/arMgw7ypAsWEBmawLKdPbaFWoch+pCJ&#10;47HiUWZe+Y+M33QathPdq/2EQgjcfIaa447D3I/ZusPmQNTDWPpvYM/5moyvkAdpnUZIGaYK9mF6&#10;dm+WF+EBnPs21Qu/V4Ha7Z94gcY2BGU7OYuuF8hJBV97spF12/JI62hJxm4NcKDJa83Np1Rw7cyy&#10;XYO8ZH2GBzeY/OGFtvCAjY/JcWL7JEqDJfj07HLmjIp8tOP787IkrlPGJXPKMeVRgHdHcp5iWrXD&#10;rWdUUrWLY9aKIP/swppowpZA/Ch6+9OcaF3Sk12cCMw5Cst+l7qjEBwE+X/An/M3MG4foAAAAABJ&#10;RU5ErkJgglBLAwQKAAAAAAAAACEAUs+yAemKAADpigAAFAAAAGRycy9tZWRpYS9pbWFnZTQucG5n&#10;iVBORw0KGgoAAAANSUhEUgAAAWsAAAEVCAYAAAAmbsTJAAAABmJLR0QA/wD/AP+gvaeTAAAACXBI&#10;WXMAAAsTAAALEwEAmpwYAAAAB3RJTUUH5gQEDBQj8/g86wAAAB1pVFh0Q29tbWVudAAAAAAAQ3Jl&#10;YXRlZCB3aXRoIEdJTVBkLmUHAAAgAElEQVR42uydd3wUdf7/nzPbs7vJppNGSKOEDgKCIoo0FZEi&#10;dj3Lqeepd4oFTznOivhVUPzZOc5+oKAI0gSE0CGAEHoghSSE1E3bzfad+f2xZI9IRBDQAPN8PPJ4&#10;ZHdnZmdnPvOa97w/7wIKCgoKCgoKCgoKCgoKCgoKFwXCL33w6pdfggQ6rR6vx6McKQWFixs90BFo&#10;BA4ph+P3QaPV4vN5MOm9LYv1vz79GoNKwmgyolKpkWRJOWoKCgoWwHXsT+F3QBREHPYGvF4Jdcu3&#10;UImQkBDcTic+nw+316scNQUFhTrlEPyeQi2g1WgQRRG1RtWyWKtEGVmW8fv9qNUq0hMTEAVROXoK&#10;CgoKvxNOj5uSikokSUIQhJbFWpKPibUkYQrRM+7KK5Qjp6CgoPA7UlVbx8zvF6MSA4byr5rLsgxe&#10;n085cgoKCgq/I56f6W6r9G00NDTgVfzkCgoKCq1XrLdt2yaPHz9efvjhh+WjR4/KyilSUFBQoGWf&#10;9R/J22+/zfLlywHYt28vn332uZyamioop0pBQUGxrFsRXq8XtVrHlVeOYsOGjfz5z/fx5Zdfyu++&#10;+65cUVGhWNoKCgqKWLcGBg68HJ1OS0ZGF2699a+sXp3Fn/98HxMmTGDUqFGsWbNGlmVFsxUUFBSx&#10;/kO58sqr0GpFcnKyGTPmHkaPvhu3OzDZmJ2dzahRo5g4caK8d+/eP0SxXS4X+fn58tq1a+UVK1bI&#10;JSUlyp1DQUHhnNPqfNaZmZlCRkaGfPhwLnV1tdxww91s2bKK8vJiBEGgoaGB119/na+++op77rlH&#10;vuWWW+jYseM59WkfOXJE3rRpE7m5ueTk5LBjxw7y8/MBmDhxIlOnTlVGkoKCwsUl1gBdunQlJ2cf&#10;Bw/uwuFopLGxgbS0VPLyCoLLFBcX88ILLzB37lzuuOMO+e677yYuLu6sinZ2drb85ZdfkpWVxZ49&#10;e5AkCZPJRK9evQgPD2fbtm00NDQoo0hBQeHiE+uGhgZ27NiJ2+1gxoxJqFQikZHhuN0ekpMzkGWJ&#10;4uJ8VCoVfr+fffv28eyzz/Lpp5/y0EMPyXfeeeeDERERH/3W73e73ezatUt+6623WLp0KXV1daSk&#10;pHD//ffTvXt3oqOjiYyM5P/+7/8AEEUlDV9BQeEiFOtVq1bJBQUFdOvWDYslDIvFQl1dPdu2badH&#10;j47k5e0DwGAw0L59e0pLS6moqCA3N5fHHnuMjz/++MMJEyZ8OGLEiNqYmJiIU/nOurq61MLCwvy9&#10;e/cyf/58FixYgFarpWfPntx000106dIFvV6PWq1GpVJRVlbGrl27AgdQrVZGkYKCwsUn1mvXrqW+&#10;vp74+Hj69OlDfn4+K1euJCEhjZqaamRZwmAwYrfb8fl8TJo0iQ0bNjB37lz8fj85OTn86U9/YvDg&#10;weH33nuvPGbMGCEkJKTF79q5c6e8du1ali5dyo8//ojX6yU6OprLL7+c66+/nksvvRSVSoXP58Pv&#10;9+Pz+TCZTKxatYrKykoAfmnbCgoKChe0WN9yyy1kZ2ezbNkyli1bBoBKpaaq6iiNjTbS0jrh8XiI&#10;iIhi165dJCQk8N///pcbb7yRd999l9WrVzdZ6GRlZTFkyBD5/vvv58Ybbwz6s+fPny/Pnj2bLVu2&#10;UFxcTExMDKNGjaJbt24kJyeTkpKCXq/H7XbjOy4/X6PRUF5ezo8//ojP50MURWJiYpRRpKCg8MeI&#10;tSD9cc0G+vbtK3zzzTfyggULePDBBwGQZZnQUAshISYOHNhFly6XMGzYGKZPf469e/cyZswYxo0b&#10;xxVXXMHixYuZPn16cEJw+fLlbNy4kS+//FK+8cYbycrKYv78+dTU1HDppZdy33330aVLF6KiojCb&#10;zXg8HjweD06n84R902q1wcnGqKgoZFkmPT1dGUUKCgrnXqxf+3IOsgQq2QMhIahtNlwqEQiEDwuC&#10;gOZ39svGxsYKnTp1CsYvS5KfI0cOo1ZrGDx4FHfd9Shffz0TgClTpiDLMhMmTCA6Opq7776bkSNH&#10;8vHHH/Pxxx+Tl5eH3W7nu+++Y9GiRfh8PtLS0nj99dfp0qULkiQhyzI+n++kkR06nY6jR4+yZMkS&#10;zGYzfr+f6OhounbtqowiBQWFc46o1WpRq0X8ghrJ7cGj1iMg4PUGen55fT4OHSmlobHxd92xqqqq&#10;oOsBwGKJYsKEV5gxYw4AS5fOA8DpdDJ58mT+/Oc/B2Ofo6KieOqpp1i3bh1XXPG/WtxNLg2r1cqi&#10;RYvIyclBlmUEQUA6ydOEIAgIgsDmzZvZt28fnTp1wu1206VLF5KTk5W6JQoKCuderCVJQlSp0On1&#10;6HQG9MYQdHod0jGfrNvjZf6adewpKPxdd6ympgaA8PBwtFotILN//07++c+/8PzzDxMVFcm4cWMx&#10;GAwAzJkzh/Hjx7Nq1SoAbDYbH374IQUFBURGRjJkyBAiIgLBIXV1dXz77bc8++yzvPbaa+zfvx+t&#10;VovmWAudEx4/1GrKysqYPXs2MTExiKKISqXi+uuvV0aQgoLC7+MG8bm9IIDc5PYABFEEIWAwSrKM&#10;y+3mJI3Qm7HtQC6SJBMZFkpkWBgGnRaVKKJWqU5rx5pcEuHh4bjdbmpqqliw4AsAEhPjmTZtGqNH&#10;j+azzz7jueeeo76+nh07dnDrrbcyZswYduzYQXZ2Nt27d+eZZ56hQ4cO5Ofn89133/Hjjz/icDio&#10;qqriu+++Y+PGjQwePJgbbriBpKQkNBoNXq832E5HEAS+++47Dh8+zJgxYzh8+DCSJHH11VcrI0jh&#10;osFqtXLPPfdQXl6OSqXinXfeoXfv3ics53A4eP7558nKykKlUvHkk08ybty4FrfpdruZMGECW7du&#10;BaBt27bMmjWLsLCwX90fu93O5s2befnll3E4HMH3w8PDmTp1Kp07dz5m6LXMwYMHefHFFzl48GCz&#10;9/v27cs///lPYmNjW5dYG/UqnC4XkqBFEmRkQQJJQqvV4vN6ERFIiokhOtzyqxtzuFzkHMqnvLYW&#10;vUaLShQw6HVYTGZiwi2YQ0KIDAvFqNeh02rRa7Vo1WoE4cQbQW1tLQBGoxG/30uHDt1ISkqnsHAH&#10;ixcvpUOHDgA8/PDDpKam8thjj3Hw4EEqKyv58MMPsVgs/OUvf2H06NFYLBb8fj+ZmZmkp6czfPhw&#10;5s2bR3Z2Ng6Hg8rKSubMmcPKlSsZM2YMQ4YMoV27dkGx3rt3L99++y3JyckkJyezfv16MjMzz3rG&#10;pIJCa8bj8bBhw4bgU2/TNfpz/H4/u3btCgrwkSNHfnGbhYWFfPLJJ0Gx3bp1K3/9618ZPHjwSfdl&#10;9erVPP300+zZsweX68Rm6xs3bmTEiBG8/fbbxMXFNfvM6/UyZcoUpk2bhs1mO2HdrVu3Mn/+fP71&#10;r39x3333oTpNQ/OcifUjN910wpuvfv45KpUaj9uD0aBn1MDLCDX+ejyxtaGBBocDr9cHx3zBDrcb&#10;a30D+aWlweV0Wg3hZjNhRiOJ0VH07tihmeXt9/upqws0Ug4LC0MURUJDw0lKaseGDUvQ6XTNvrdH&#10;jx60b9+egwcPYrFYGDx4MGPHjiU9PR2fz9fsZKpUKnr37k337t1Zt24d33//PZs3b0aWZaqrq5k5&#10;cyYrVqzg2muvZfjw4cTFxfHFF19gs9kYO3YsO3bsoKqqikmTJikJMQoXFYIgYDKZqKmpCSaI/dJy&#10;Te5JtVp9Uut2xYoVJ0Reff/99ycV64ULF/Lggw9SXl5+Uqt73rx5VFRUMHv2bBISEoKfffDBBzz/&#10;/PMn/a1Hjx7l6aefJioqirFjx7YOsW7pTZUU8NvKyIiiQGSo+ZTSqvVaHV1S2lFd30B9YyM2hwOP&#10;13uC5ez2eCmrtlJcXoHb66VH+4xmYu31eoN3bbPZjEqlQqPREBsbj9PpoqK8nHbt2gGwbt06/va3&#10;v7Fz505GjBjBddddR58+fQBavOP6/X78fj+CIDB06FD69u3LmjVrWLp0Kdu2bQPg8OHDvPfee2zY&#10;sIGEhAQ2b95Mz549kSSJtWvXcs0113DPPfcoVrWCwhkgyzKLFi1CluWg9VtWVkZWVhYNDQ2Ehoae&#10;sM7+/ft55JFHmgn1Lbfc0iyQ4KOPPmLnzp1BfZg2bRpvvPEGoihSUVHBBx98EFy2f//+3HbbbcEb&#10;T21tLW+88Qa1tbXU19czc+ZMhg4ditlsbp1iLf1MXP2SdEpiHW0JY/AlvXB7vLg8HjxeL/WNjdTZ&#10;7FgbGqi12am12fB4vcEO6m0iwtGqNc22c3wYnclkQq1W4/f7iYqKRaXS8NOe3fS6pA+z//sljz/+&#10;OPX19Tz99NNcc801mEwmHA4Hv1bzWpZlGhsb0ev13HDDDfTr14/169fz9ddfU1AQKBiVk5NDTk4O&#10;oaGhXHLJJXz33Xekpqby6quvtoqTp6BwPrNmzZqgq+T222+ntraWWbNmUVhYyIYNG7jmmmtOWOf9&#10;99+npKQk8ISu0/HWW29x5513YjQag8sMGTKERx99lB9++AFBEIKum6ioKOrr67Hb7QBYLBYmT57M&#10;iBEjmn1HeHg4kyZNwufzYbVaqa6ubr1ifSaoRJEQvY4QfcBV0SYyEIEhSRI+ScLv92NzOKhtsFFW&#10;U0u7uFh+7rL2+/3BAxoWFhbwn/t8hIdHYQmL4KsFC1mxbgPzP/uUhIQEXnjhBfr06YPf76fxNEMM&#10;fT4fdrudiIgIbrjhBgYMGMDSpUtZunQpxcXFSJJE//79qa6upqqqiueee47u3bsrVrWCwhmyaNEi&#10;amtrCQsLY8yYMWzbtg1BEKivr2fJkiUMHz68mZFYWloazFAGuOuuu/jLX/5ywnYzMjJ4/vnnqaqq&#10;4q677uL222/HYrEEBb7JkLPZbCxbtoyYmBhiYmJITEwE4KGHHmL8+PFBl86pTHael2L9S4iiiFYU&#10;Qa3GoNMREx5Oh+S2vySgU5smMZosa5/PQ2xsAjGxcWSvWYPTZqNnz55MnDiRtLS0U7KmT4bH40EQ&#10;BCIjI7nvvvtIS0vjmWeeITIykvT0dObOnUtGRgZjxoxRrjIFhTOkurqazZs3A5Cenk6vXr3QaDTE&#10;xMRQUVHBihUrOHjwIB07dgyus23bNoqKioBATZ7hw4f/4vYvvfRStm/ffsL7bdq0oVOnTpSUlOD3&#10;+5kxYwYzZsyge/fuPP744wAMGjQo6GZtTbTKGTKfzzexyQ0SGhp6LP5Zjd/vo7GxEafNxvBhw3j4&#10;kUeIjY09bWv6ZK4RWZapq6tj3rx5CILA6NGjqampobKykr/+9a+0bdtWsaoVFM6QrVu3kpOTExRH&#10;vV5P165dyczMpKKigvz8fDZt2tRMrKurq4PzUFFRUSQnJ5/29+p0Ol566SX2798fdKdAwOV59913&#10;A9CzZ08GDRrEbbfdFpz/ag20ymLMPp8vGB4UGhpKSIiRsrJiZsx4npKSPEaPHs2EJ54gJiamWXzl&#10;GbtwVCrUajVfffUVmzdvZsCAAcTGxrJq1Sri4+N58MEHPcplpqBw5qxfvx673Y5er+e6664DQK/X&#10;M3To0KAGrFu3Drfb3ez6bApWMBqNmEym3/Tdffv2ZeHChVxzzTUtVs3csWMHb731FmPHjmX27NmK&#10;WJ8Mt9sdFOFAsf8oystLWLVqIWPHjuXhhx8mNDQUl8vVYoz2b3XT6HQ6FixYwMyZM2nXrh1XXnkl&#10;WVlZVFZU8Oyzz9KmTRudcpkpKPzvmvktHD16lB9//BGA1NRU+vXrF/zs5ptvpk2bNkBgArLJ7QEE&#10;6/hAINKrpWJrp0qPHj2YO3dusBBc165dSU1NbbbMkSNHmDx5Mvv27VPcIL9EdXV18KRkZ2dTVVWF&#10;IAiMGzeOBx98EKPR2OyOezYGnV6vZ8WKFcyYMYPIyEhuuukmioqKWL9+PaNGj+aBBx5Q3B8KFzWy&#10;LOP3+4P//9JTrSAIQSGXZfmEujtZWVls2bIFCDQR+fbbb4M5Cw6HI2jtFhQUsHXrVtq3bx+0vNVq&#10;NV6vl/r6+mD9oJaw2WysXLmStLQ0unXr1uIyRqMRo9HIt99+CwQmMKdPn05ubi6LFy8GIC8vjx9/&#10;/JHMzExFrFuivr4+eILfeustzGYzf/vb37jhhhvQ6XR4PGfPGyEIAjqdjvXr1/PWW2+h0+m4/fbb&#10;EQSBRYsWER4VzWXXXe9Zv+/AvDCD/tX4qKjt0ZYwVEo7L4WLDJ1OR0REBKWlpfj9/l8Ua6/XG4zm&#10;0mg0hIeHN/usqU49wPbt27nrrrt+8TuXL1/OzTffjFqtpkePHsTFxVFQUEBNTQ0bNmxg2LBhLa63&#10;detWxo4dS1paGrfccgsPPfQQCQkJfPrpp+zZswdBELjiiisYOXJkcJ2EhASmTZsGwK233sqcOYGi&#10;cQcPHkQ6xfDli84NUl9fH7SsExMTef7557n99tvRarV4vd6zLtQ7duxgypQp1NfXM3bsWGJiYljw&#10;3XdUV1dz9bgbEcyhB9f9tGP20k1btq/ZkUOj06VcuQoXHaGhoc1cBXPnzg1mGh/Pnj17gpOHKpUq&#10;WECtyXpdsWJF8IlWp9Od8Hd8xmNWVlbQFdKxY8dmtUhmzZoVTGQ7npqaGt59910A8vPzmTlzZnCb&#10;K1as4I033uD111/nueeeo7Cw5QJ1KSkpwf8bGhpOWpXzohZrq9UaFOs77riDq6++GpfL1axry9lw&#10;fRgMBnbu3MnLL79MdXU1Y8eOpUOHDixbtowDublcf9PNXDXiGrsgy8uBTQ6XG0EUMOgU17XCxYda&#10;raZTp07B11999RXjx49nz549HDhwgAMHDrB48WJuvvlmKioqAIiJiWnmQtiwYUMw+/Cmm25i3759&#10;HDp0qNnf2rVrg7V/iouLgxauKIrcf//9wYnF0tJShg0bxptvvhn8/q1btzJ8+PCgawPggQceIDo6&#10;OvidTeUqdu3axW233cbatWuD6x84cIBHH32UGTNmBNcfMGBAqygt0ercIF6vl4ULFwKBVPPk5GR8&#10;Pt9ZvbM13dE3b97MG2+8QUVFBePHj6dPnz5s3Lgx4KceNYpPZ36U5vJJ7xeVl80rt9YcraqrJyUu&#10;Do361wu7VNbWIQgQFRZ21iZBFRT+aEaOHMl7770XzDBeuXLlSRtw3HjjjSQlJQGBwIF58+YFP+vV&#10;q9cJk3oAcXFx9OjRg9zcXCCQPPPUU0+h1WoZOnQof//733nllVeAQHr4hAkTmDBhQovf36NHDx59&#10;9NHg6xEjRjBs2DC+//57ADZv3sygQYN+cf/btWsXjFBRxPpnvPPOO/Ly5cuDYq3VaoOTGmdTqNev&#10;X8/UqVOx2+2MGzeO3r17s3v3bpYsWUJmZiZvvvkmltDQAmB4m4hA9pPd6UQUfv1hRJZlVm3/iZoG&#10;G0mxMSTFxJAQHUm0xaJc7QrnNQMGDOCjjz7iiSeeoPS44mwtMW7cOJ5++umgsZKdnR2sN2+xWLj0&#10;0kt/0YK/4oor+OqrrwA4cOAAmzdvDtb/ePbZZ9FqtUybNu2k3Z0GDx7M66+/3qxPqlar5c0338Tv&#10;97NkyZKT7n9mZiYffPBBizeUi94N8v3338vPPfdcsKiKXq9vlh56pqhUKnQ6HatXr+all17CZrMx&#10;fvx4evfuzc6dO5k9ezbx8fHMnDmT1NTUE8xhk8EQTKM/GWVWKxU1tVTW1vJT7iF+2JLNt2vWMW/1&#10;Gn7KPYS1wXbWfpOCwu+JIAjcfPPNLF68mAkTJmAwGFCr1c3+OnXqxJw5c/j3v/9NVFRUcN2srCxc&#10;LhdqtZrLL7+cHj16nPSmkJaWhlqtxuFwBEP9IJC9OHnyZH744QcmTJgQjBJp+ktJSeGLL75g9uzZ&#10;9OrV64Rtp6Wl8fnnn/Ptt9/Sp0+fE/Y/NjaWmTNnMn/+fAYOHNh6jn1Lb0797L/oQ0JwOBoJNYbw&#10;wKiR57wP4/79++UbbriB6upq4uPj2bt3Lx07duSFF16gbdu2Zxyq19QebMGCBcyYMQNZlrntttvo&#10;3LkzGzduZP78+aSmpjJr1iyuvPLKM/Jb7CkoZM3OwESkx+sLNnYAMGi16LRaYsItZCQm0rZNLKHG&#10;ELRKuVWF8wxJkiguLj7B8AgJCWmxcH9lZSV2ux1BEDCbzc2E/Of4/X4qKytxuVzIsozJZGpmIZ9s&#10;H/R6/Qk1rH8Jq9V6gnWu0WiCdUL+SEqrqvl06Q+oRBFBEFqHG8TtdjNp0iQKCgqYPHlysFiLwWBA&#10;p9Odsb9ap9PhdDr57LPP+OSTT7BYLNx8882kpKSQlZXF4sWL6dSpEx9//DH9+vU7Ywdz55R2xEVG&#10;UFRRSWllNZV1tVjrGnB6PDg9Hjw+H3aHg8KjZei1WpJiY+jZPp2U+HgU77bC+YIoiqdVQ6OpYNKp&#10;PgWfiuCe7j78nMjISCIjI8+L490qxPrdd9+Vv/32W8aNG8fgwYP55ptvgiKr1Wp/s8ugqQh6RUUF&#10;77//PkuWLCE5OZnx48cTEhLC/Pnz2bJlC7179+aTTz6hS5cuZ0UrBUEgMiyMyLAwerXPoM5mp6Si&#10;kqNWK6XVVsqtVnyShEoUcbrd7M4voE1kBClxcaBMRiooKLRGsV67dq08efJk2rdvzz333INGo6G+&#10;vj5oWZ+sy8TJxFKj0SBJEitXruSTTz7h4MGD9OzZk5EjRwYLNR0+fJiRI0fyzjvvnNMu5RazCYvZ&#10;RNf0VGptNirr6impqCTvSCnW+gYsZjNp8fFK1IiCgkLrFOuqqqptEydOxOl08thjj9GmTRuqq6uD&#10;8dR6vR69Xn9abhCNRoNaraaoqIgvvviCpUuXAnDttdfSr18/9u7dy/z584PJNVdfffU5FeqfE242&#10;E2420z4xgX6ZnThSWYXL7SLc/OtFaWRZRpJlJXtSQUER698Pr9fLyy+/3Hvz5s089NBD9OzZE7fb&#10;jd1uD4q1TqdDo9G02J7r56hUKgwGA1arlTVr1vDpp59SWlpKx44dufbaa4O1P7Zs2cKgQYOwWCzM&#10;mzfvrJVX/S3WvznEQKd2bU95nYKjZeQWl9A+KZE2kRGYjvW5U1BQUMT6nLFy5Ur5o48+YtCgQdx4&#10;441B67mxsTEYV20wGNDr9SetrtUUjmez2fjxxx9Zvnw5GzduJDo6mnHjxtGnTx/y8/OZN28excXF&#10;hIeH0717d6KiosjLy2s1MZSnws5DeewpKGRXfj5JMTFkJCWSFh9PZFioMpIVFBSxPvvU1NQ88K9/&#10;/Quj0cg999yDyWTC6XSi1Wqx2WzBQk0Gg6FFF4ggCKjVakRRxG63s2TJEpYuXcru3bsRBIFBgwbR&#10;t29fLBYLWVlZrFu3LmhBNzQ0BIu1JCcn8/bbb7Nx40b5iSeeoF27dq3WaVxRU8ORyipEQUSSZAqO&#10;lnG4vJydYRZS4uPonJJM/ElCoRQUFBSxPm0++uijD7du3cqDDz5IZmZm0HIWBAGHwxH0J+v1+maR&#10;IE2FlyCQZrp582Zmz57N4cOH8fv9DBo0iEsuuYSwsDAqKyv5/PPPyc3NDW4jJSWFK6+8kqSkJGRZ&#10;pry8nJUrV/LOO++wYsUK3n77bXnYsGGtUrDDjEYG9ezO/qJiyq01uNwe/LJERW0t1fX17D9cTGJM&#10;FF3TUmgbE4tOq1FGt4KCIta/nb1798pTp06lQ4cOXH/99Xi93maCbLfbg2IdEhISLE1oMBjw+/0U&#10;FRWRk5PDd999x759+7BYLFx++eX0798fk8lEeXk5P/zwA9u3bw9a0zqdjjFjxnDrrbcSGRkZjLqQ&#10;ZZlbb72V5cuX8/bbb3P33XczZ84c+Yorrmh1gq3X6eiRkU63tDTKrFb2Fh6msKwca31DsAnxgaIS&#10;8o6UEhcVSe/2GSTFxmBuoROGgoKCIta/ytSpU6mvr+cf//jHCW25BEEI+qxVKhUmkwmj0YjNZmPL&#10;li1s376dVatWUVRURExMDFdffTV9+/YlIiKCwsJCsrKyyM7Oxuv1Bgugi6LIvffey5/+9KdAh3Wf&#10;r9nNQavVMnbsWCIjI5kyZQpPPvkky5YteyAiIuKj1njCRFEgITqKhOgorPUNHCw5Qt6RUo5UVuGT&#10;/AgClFRUUlRWwZA+vbi0c6YyyhUUFLE+Pfbv3y8vX76cnj17cvnll+P1epuVHtTpdDQ2NiLLMjqd&#10;jurqambOnMm6devIzc2loaGBpKQkxo0bR1paGhEREeTl5bFw4UIKCgpwOp0MGzaMgwcPBrsXDxky&#10;hNtuuw2/399iLeymin5XXXUVZWVlTJ8+nS+++OLDv/3tbx+19pMXGRZK/7BMuqSmUFxRwd7Cwxwu&#10;K8fj86HXaok/TzKzFBQUWpFYW63Wqc8++yyNjY3cfPPNiKKIy+XC4/Hg9/sRBAG3201ZWRkQaO/z&#10;n//8B5/PhyiK9OzZk8zMTCIjI9Hr9RQVFTFnzhxKS0vRaDRcc801PPHEExw4cIDHH38cSZKIiopi&#10;9OjR6PX6k4boSZKEx+Nh2LBhZGVlMWXKFK6//vr/pqSk3HY+nERziIHOKe1IT4jnSFU1m/bsIyos&#10;lMTYGGWEKygoYn16rF69euJ3331H9+7dcTgcvPvuu1itVo4ePYrNZgtmLjYVLddoNHTs2JGMjAxi&#10;YmLw+/1UVVWxadMm9u/fjyzLtG3bljvvvJNHHnmE7t27C2q1mnfeeUe22WwIgkD//v3p0aPHKTXW&#10;9Hg8REdHc9111/HSSy8xb9685Keeeuq8Opk6rZa0hHgSY6IRBQFRyYhUUFDE+rQf2SMjMZlM5OTk&#10;kJOTg8ViwWAwYDQaMRgMyLJMTEwM7du3p7GxEUEQSEtLo7Kykk2bNlFcXAxARkYGN9xwAz179mTc&#10;uHF07tw5qEi7du2Ss7OzUavV6PX6YPnDU+3Z6Ha76datG0lJSaxevbrdk08+eV6mgOs0px4J4vZ4&#10;0P2GlH4FBYULVKwHDBggPPfcc/I///lPfD5f0PURFhaGXq8PNtm02Wy4XC6sVivbt29HrVbTv39/&#10;7rjjDrp3706XLqaPHysAACAASURBVF3o0KGD0FTz+njKy8uprKxEFEUsFgvp6emn1VzX6/WSlJRE&#10;ZGQkBw4ciPf7/a2inc+5os5mZ/nWbSTHxtC7Y0fUKiWNXUHhohdrnU7HE088IcTExMhTp06luroa&#10;p9NJSUkJ8D+/MUD79u3p378/gwcPbupo/FpkZOQzv/Yddrs9aJVrtVpCQ0NPq2KfLMtoNBqMRiOl&#10;paWtoknmucIvSWzZt599h4vIO3KUI1XV9O+SqSTWKChc7GINAT/0vffeK9x0001IkoQsy8iyHMz3&#10;FkWxAALhdFqt9rRbv8uyjCAIQYH+LS4MWZYRRfGC7+TS6HRSUVtLoC+CTG5xCUeqqrmkY3t6tc9Q&#10;mgIrKFzMYt1EU3fiYxScre2GhISg0+nw+Xz4fD4cDgcWi+W0ejhKkkRjYyMGg+G0bxbnE6FGI0Mu&#10;6c1W4372FxXj90s4XC7W7MihuKKSK7p3IyFasbIVFFoLF5QaHd/1oaGhgcOHD5+Wz1mj0VBWVkZt&#10;bS3p6em05Be/kIiPiuS6Af25tv+lxISH45ckREEg70gp365Zx0+5h5CUXpEKCopYnyk/T3Lp2LGj&#10;0KFDB7xeLw0NDeTk5JyWWGu1WnJzcyktLWXgwIEXRTMAtUpFt7RUbrxqED3bp6MSRVSiSENjIyu3&#10;bWf5lmwajssyVVBQUMT6tET6/fffl++44w75wIEDQdMvNDSUoUOHIooikiSxfv16cnNzMZxC3We1&#10;Wo3dbmfZsmWo1WrGjBlzUQ2EcLOJay7tx7B+fbCYTMgy+PwS23MPMX/NeorKK/BfwBOuCgqKWJ8D&#10;PvnkE/nRRx/l66+/5pNPPmnmk7733nu3d+vWDYDDhw+zZMkSBEE4qUujqZrfli1bWLVqFQ8//DBd&#10;u3a96DJKREGge3oaowdeRnpSAjISoiBSUHqUTXv2nZbvX0FB4Q8Q69bmDli+fDkGg4F27drx2Wef&#10;UVxcHLSuo6OjL5k4cWKwlOrixYtZtmxZsN3Xz3+LSqVCr9eTl5fH+++/T3p6Og899NAF768+GfHR&#10;UYy6bAD9O3cGwGI20qtDBlqNUnZVQeGPomWH7s8mlZp6/8myHAy5A2hwOHC5A7HRdocTp8eNiIgf&#10;CbvDgcvjPZ1m3SrALwMGrQ6zwSDKcJleJa7VaTWIgkiYyThUrVKtjIuLIzQ0lPbt27N8+XI+//xz&#10;Hn/88eCGRowYkXbttdfmz58/n9raWqZNm4bL5WLo0KHodLqgEDdV4du9ezfTp0+nqKiIf//736Sk&#10;pFz0edoheh1X9upBmMmETqOmfVKicrUoKPyBBEXpXx9+SIjZHBBqn4A2xIDb5USr0dAtLRWn202j&#10;y0VDY2NQhP2ShCwFhNsvSUiyjEAgdFc69vq3Po4bQkI4sHPnbQs/++TLyrIyJClQNlUgkBb+c3TH&#10;xQWrVKpmpVchEOnRt29fhg0bRkpKCoIgUFFRQVZWFsuXLw8Wclq6dKkgKg1pFRQU/mBKq6r5dOkP&#10;qEQx0B1rymdfolarkP0SsgTIAiqNCo/bhSAIeH0+svcfAFlG/pnxLXNMnOWA9d30IiDSAmfiPdEA&#10;uXt331FadJiBAwcSERERrEWtVqtRqVTBBJaflz9t8kHn5eWxa9cuIDApuWHDBjZs2AAEIj88Hg+R&#10;ERFcdeWVrM7KQqfToQi1goJCq3SDmEJD4ZgVLB9zcUiSBMfN/B/LNAy+lmQZrVqNyWBAEAXUKhVh&#10;RmNASFVqzCGG3+LnNgFuoL3H5xutDQm5N9tiiQXo1KkTiYmJJ63zcfwkot/vJy0tjdzc3KBYR0ZG&#10;cuuttyIIAi6Xi1mz/k1yWhovv/YagwZcRvfOmbhPoYu6goKCwh8i1n6vD0nyI/n9zfzRgiAERblL&#10;agphRiN6nY5wsykYi6vTahAIdGTRa7XIyIH3NZpA2vfp+WPsx/7dC+x1e32vHOzVU/5+Tggff/zx&#10;ydc91hXG7XYH9z8uLo64uLjgMhERETzwwAOo1WpsNhuzv/wSc0QkhoRkVv60A4fLRZ3dTu6Ro+9F&#10;mI0TI8xmm0qxshUUFFqLWHtcTkAEMWBRq9QCkk9Gq9fjdDrRaTVc3bvnbyqjebq2dV1dXWp5eXn+&#10;zh07+OGHH0hITGT+/Pl4PJ6TWuomk4n169czadIkQkJC8Hg81NTUNHNp+P1+6urqgvHUAuByuTh8&#10;5Aj2hjoAam12Vm7/qdDn8TRaTEYSo6NpGxtDlCWMEJ1eaUL7CzhcbjRqNRq1SjkYCgrnSqwn3nli&#10;M5TXPv0SQfif0Kl/hzC2gwcPbnvkkUd6r1ixAkEQMJvNNDQ00Lt3b8aMGXNS3W9sbOTNN9+UAa6/&#10;/npycnLIz88/afaiJMvodTraREZQ4gx0kZEkCafHE+9xOnWNTqfzaLWV7P0HMOr1xEdFkRAVSZuo&#10;SKItYZhOIdHmQkeWZQqOlrEuZzfpiQlc1rXzRZH1qaDwh4h1ixfhzy44SZY513K9f//+uBUrVnDr&#10;rbcyduxYSktLeeyxx3Cdgh/5xRdflBcsWADA1q1bqa6u/tU0c7fHQ1JsDOOuHEhZZSVTdVrMRiOZ&#10;qalD9h48+LnL5fqpKfrE7nSSW1zMvsOHMeh0xEVGkBgdRUJMDEnR0eh1F2fx/gNFRSzbvI0Gh4Na&#10;m422sTG0VVqJKSj8fmL9RyAIQjzAHXfcwbXXXsuPP/54SutlZWXJM2fOBAIhexUVFcG61CdDq9NR&#10;XVHBi//4B7t376bRbqfwYC6fvPF/7R99/PHrQ6OifiooOcLRaiuNTidSYB/xeL0UlpVTeLQMs9GI&#10;xWQkLjKKtMR4kmNj0FzAzQp+TpjJhFajRqtRY3c62XHwEHFRkWhUijtEQeFCFmsARo0ahcFgCFrU&#10;J6srbbfbeeWVV6itrUUURR544AHGjBnD7t27ee211/D5fL+4rtFoZPtPP7F127bga4fDwdw5s7X3&#10;3XXnJQP79iGzbRJuj4equnpKKqsorqigpsFGo8uFz+fH7nBgczg4Wm1l7+FCIsxmMtslk5GUSKjR&#10;yIU+QRkfFUX/Lpks37odtUrFoWM3t2TFulZQuHDFumPHjtx5553U1NTg9wcSYHQ6HR07dmxxeVmW&#10;+eijj+SVK1cCcN1115Gamsro0aPx+/1otdpfLeDU1AlGp9MRGRmJ1+ulrKwMh8vVDjg2aabGFBJC&#10;SnwcsixztLqavCOllFlrqKyto76xEb8k4XJ7OOq2UlZtZcu+/aQnJpKRmEB8VBQh+gu3kH9mSjt2&#10;5uVTbq3B4/Px04Fcko417FVQULgAxTojI0P47LPPTnn5nJwcedq0aUAgGmTKlCnk5OQEMxe1vxK9&#10;4nA46NGjBzfddBN79+4lJyeHPXv2NFn5ul+y/hOio0mIjsYv+SmuqKLcaqWovIKiikq8Xh8qUcTu&#10;dLH9QC678vJJio0hs10yndoln1Yj2/MFvVZL7w7tWbxxMwIChWUVlFZVkxQTrVxdCgoXolifDh6P&#10;h1dffZWjR48C8Pjjj9OlSxchOzv7lEO7nU4naWlp/OMf/8Dv9/PSSy8FxRr41RlDlagiJa4NKXFt&#10;6J6eRnlNLQVHj3LoSCl1Nnsgs1KSyDtSSnFFJbvzC8lMSSazXfIF1zIrPSGBxJhoissr8Xi95B8p&#10;VcRaQUERa/jyyy/lb775BoDLL7+cRx55pBY4rRKegiAEMyKbUteb0Gg0ptPZnxC9ntT4OFLi2tA3&#10;sxOFpWXsLyqi3FoT9G8fLi/nqNXKzrw8eqan0zE5+YJxjxgNelLj4yk8WgZAmbUGSZYVV4iCwsUs&#10;1kVFRfKrr76K3+8nLCyMF198kZiYmIgz2WZWVhYLFy483nI3/5btCIJAaEgI3TPS6JaRRlFZObvy&#10;CykqL6fObsfr81FhreWHmm3sLiikX2Yn0hISLohkkjYR4ZhDQnC4XNTabVTW1NImMkK5whQUzhLn&#10;VbiC1+vl1Vdf5dChQwA8+OCDXHXVVb/ZfNPr9RQVFXHfffdx+PBhevXqhdFo5L333tM2NDSc0b4K&#10;QLu4Noy6vD+jB15G304dCTOZgt1WjlRWsXD9RhZv2kRJZeV5P5Ciwy1EhpqRZBmn24P1DI+fgoLC&#10;eWxZL1myRP78888B6N27N08++eT2M9leSEgIa9eupaCggL/85S8MHjyYjz76iJUrV1JeXn40NDQ0&#10;/mzsd1JsDEmxMXRPT2NPQSG7CwpxuFz4/H525xdSUlFFl9QU+mV2JESvPz9dIXo9Bp0OGRmPx0Oj&#10;06lcXQoKF6NYl5aWylOmTMHhcGAymXjllVeIjo6+5Ey2KUkSoaGhCIKA1WrFarXS2NiIKIoYDIbI&#10;s+4qiIwgNiKcjKRENu3ZS3FFJbIs09DoYOOevZRWVnFlrx4knoeTc2qVCgQBn88PcqBeiIKCwkUo&#10;1h988AHZ2dlB98fw4cNPy/2hUqmwWCzBWtgQqCkycOBABgwYwNy5c5k7dy4ABoOBkpISbVJS0ln/&#10;HYIgkNwmlvioSPYUFLJ1fy6VdXWoECiqqODbNeu4tHMmPTLSzrs2WsmxsWjVakIMehKio5SrS0Hh&#10;YhPrtWvXyu+88w4Affr04emnn65tabnjIzqayqY2YbVaee+99xBFEY/HE0xJj4iIICMjgw0bNjB6&#10;9GhMJhMLFy7kiSeeYMGCBSUxMTFJ5+I3adRqerbPILlNG7bs3cfuggJkn0Sjy8WP236izGrlyp49&#10;CDMZz5vB1K9zJ+WKUlC4WMXabrfz/PPPU1dXh8Vi4YUXXvjV6A9RFGlsbMR5nN+0pqaGDz74oNly&#10;WVlZjB8/ntWrV9O7d28mTZqEXq8nKiqKt956i2eeeSZx1qxZ57SSXESomeH9+hAfHcXGXXuosdlQ&#10;iSK78guwOZwM63sJMeEWZaQqKFzktPpokA8++EBevXo1AHfddddJ3R933323sG/fPkaOHInf7yck&#10;JITo6OgWizqpVCpcLhfz5s3DarUyduxY3G43tbW1jBkzhhEjRvDxxx/z7rvvnnPnqyiKdE9PY9xV&#10;V9C+bSIyoBZFCsvKWLRxEyWVVcpIVVBQxLr1sn379qD7Y8iQIbz66qvBZrZlZWXy7t275T179gT/&#10;ioqK5C1btrBy5UoGDBjA559/zrJly+jatesJ205MTGT9+vXccsstAKSnpwf7OWq1Wh566CFSU1OZ&#10;PHmydu3atbbf4/fGhIczeuDl9O+SiSAKqESRsmorizZsouBYwomCgoLiBmlVNDQ08MYbb1BUVAQE&#10;YqJnzZol+3w+XC4XCxYsYN++fcHJwiZr2Wq1kpSUxN///nfatm3L5s2bqaioaHH7mzZtIiQkBGju&#10;73a73bRp04Ynn3ySSZMm8cQTT5iWLVv2XGRk5Cvn+ndr1Gqu6NEdvVbL2p278EsSNQ0N/LBlK6MG&#10;DiAhSpm4U1BQxLoVUVxcLK9Zsyb4etGiRSxatCj4OiwsjGuuuaaZyMqyjF6v56qrriIxMRFRFPn+&#10;++8pLS0NijkEQvZqa2uZN28eKSkpJ4h1k2D37duXoUOH8tVXX1FeXj759xBrAFEQuLRzJlqNhtU/&#10;7cDj8WJtaGBF9jZuGHgZ4WazMnIVFM6A+tIDd++cPcWi0mA5VAOSC8vV1w23tLvi9rsvOrH2eDxM&#10;mzZN3rZtG6IonvYkXWNjI5GRkdTW1p7QLSYmJoZnn32Wvn37nlCzWhRFRFHE6/Vis9m48847ycnJ&#10;wW63M3nyZLRaLa+//jo1NTU8+OCDzdLMj0eSJLRaLaGhoQAIgvC7t4Pp1T4DURBYkb0N/H6OVFbx&#10;47afGHlZf/RarXLFKSicBs7aisLd37xMybZ1yP4arPklFkHEUu8GfLDh8Dx2zn39TzqzmSsm/Bdj&#10;VFKrKm5z1sXa7/ezdetWef369Tz77LOYzWbMZvNJmwi0aF0GElOIi4sL1p2WZRmtVsu9995Lv379&#10;WmwuIElS8H2j0cg333xDaWkpsizz1FNPBZeRZZkvvviC6OhfTkCRJOm0ikOdC3pkpGN3Olm7cxei&#10;KJJbXEJEqJkre/ZoFpqooKDQMm63ix3ffyAf/O8/8XvtSF5Qa0AfFvg8LhQQwONw4snPweOATfr7&#10;GDJ5+YVtWTc2NjJ06FDsdjsA99xzD4MHDw7GNp8ux1vksixjNBoJCws7pe01uTJWrVqFy+Vi3Lhx&#10;qNVqvv/+e+x2O5dffvnxZVFbLf0yO1Fna2RXfj6CILDjYB7t4tqQGh//h++b3ekke99+ktsEysUq&#10;NxCF1kZD1VF5xfTHSQwDrwQ+oN4DcTrwSeCXATkg4BUeMOrgaO4B9m9dLXfqc1Wrsa7PulgLgoDB&#10;YAiKdWRkJElJSbjd7t8k1i1Zu02W8ang9XqDyzscDtRqdfC1x+M5L7pxa9RqBvXsRlVdHeVWKw63&#10;my37DpAQHf2HNzTYuu8Aa3N2Yzp4iN4dMrisa9fzLvNS4cImIjpW6H3r3+X89XO59rorqC2v4YOv&#10;llNqg3YWiDAERBsC4XF6AxQfKqHx21l06nPVhWtZm83mZtaV3+/H6/Xi9XrPilifDlqtlt27d1Nf&#10;X48syyxZsgRBEHA6nciyzI4dOwgLCzsvBpw5JIR+nTuxaMMmBEHgcFk5u/IK6NOpwx+2T4dKStlx&#10;KA+dWoPd6cIvyc2icxQUKisrazweT/gvfW4wGF6LiIh45lwaTdYGR832vQXcf8fttEmIg84Sd0pa&#10;3v9sERY9hB+rnSbJEGMKCLegAn2IqVUdyzMWa6vVOvXQoUMTm4TY4XAEi/o3WcLHI8uBC9r8O0Q0&#10;6HQ6xo8fz7p167Db7UyaNAmtVsu0adOoqanhjjvuYPHixefNwG+flEiHtknsLihEBHYeyqNrajv0&#10;f0DnmXq7nXU5u3Aem/xNiIqiZ/uMC75JsEKA0tJSuaCgAI/Hg9/v/8Un1OnTp2O1Wk/QgSYtcLvd&#10;Ezdu3PhM00T+2UaSZHJ3bAq3+I7Sps0AaKgHo4lO6W3plwA2HzS4wawDWQa/BCX1IEnQ2h66z1is&#10;n3vuuYkffvjhL36u1+ubnUi1Wk19fT0LFixAluVzam2HhISwePFijhw5AsCTTz7Z7PNJkyYRFhZ2&#10;XrhCIFDZrleHDPJLj+LyeGhobKS4spL2SUm/6354fD7W7MyhzGpFFEXUajWXd+tC5Dm64BRaD7Nm&#10;zZIbGhrYvn07CxYsICUlBbPZjCRJJ1xHsixz22230TYpCZ/X2+wzQRSx2e1Mnz4dl8tVExoaek46&#10;VXi8Xr55719MfXAouL2gUuFz2Nm/eycuD6SFg6gOWNW+Y1KUGg5FroB4X1BivW7dOsxmMw899FDQ&#10;/dF00lQqFb169WrmAtFqtVitVpqa3f5eREdHc//996PRaPjss88oLCxk165dwf08X4gNDye5TSz7&#10;Cotw4yXvyNHfVax9kp+1O3ext7AIlSgiyTK92mfQsV2yomQXKNnZ2fKHH36ILMvk5eUhyzJdunQh&#10;NTWVu+++m7S0NPx+P6IsNzNJ1SoV5eXlvDN9enPLWpZBo+HSyy7DaDSi0WhuOqcip9EQaAcCiCK+&#10;hhp+Wr+R9E4ZeHw+Nu0oJCYs4L/2y633PJyxWIuiSEJCAhkZGXz88ccn3FmXLVvGpEmTiI6ODop2&#10;k6gPHTqU0aNH09jYeE5+nNFoZPbs2axfvx6bzcbSpUsRRZHq6urz9sLRajQkRkez/3AxflmmvKYG&#10;u9OJyWD4Xb5/y979bD+QC4BfkslISqB/184o3RYvDKqrq7+WJGnIf/7zn/Dly5cHw2UtFgs+n4/h&#10;w4ej1+vx+/0sX748GCa7cMEC1m/bBhpN0CQVRBG3wUDxyJGB95sE22SCr78mYd8+zGYzDQ0NK8LD&#10;w8/JENLptDjdXqprG0gMNYMAbj/stsJOj5fxQ7tjLHWzr6QMGZnU8ICu+/3gdbtav1iLqtPzO2o0&#10;GkpLS9m4cWOLnxsMBsLDw3G73ej1+qC/evPmzezbt69Ff9bZQBRF6urqgq+9Xi+iKLboejGbzYSF&#10;heF2/69uk8ViQd8KO7fER0dhMZuotdmwO5xU1dWfc7GWZZntuQfZvCdwvvyyRFJMDEMu6UXIBdat&#10;/WLDZrOxY8cO2eFw8MILL+BwOEhJSaFbt2643W5MJhNRUVHBCCq73Y5arSY6Opry8nI6dOhAZVER&#10;eZdfDqNGwbFIsCYLmqSk5g5giwV27sRkt9N1wAAee+wx5s+ff05+W1FBnozXxcK1O/jr3Ungl/H4&#10;ZAZd2Z8uPXuwZs12bh99FeuWzaey1gGA5AezxURcuw6t6jy1KNaS/9TFUxAEqqur2bZtW8tfoFaz&#10;cOHC4J1Zo9EEa3XYbDZstt+lRhKhoaGMGTMGrVbLf/7zn2BoYZMQLVq0iMjIyGaJNiEhIezevbvV&#10;XVyRoaGEmYzUNDTg8flodJ1bC8Dl8bAt9yCbd+/F4/MhyTIx4eFc278fEYqf+rzF7XbzxRdfyNnZ&#10;2WzZsgUgaDk3zUVAIEjg51nEkiRx1VVX8c0339C3b99AuGZ0NLRtCz/vv+lw/OzxUAsNDYRotZjM&#10;Zmpra8/J79u/a7u87MNnmfzAMGJjowM+ayA6Mpw/3TmGjet+4tpBveiYHsuWH3yYtQHftdsBnS/p&#10;xtA//+PCymBMTExk9+7dzep2HI/P5+Pdd9/9w39oZWUlL730UoufSZJ0Qq3r4zGZTIS2IlHS67To&#10;NVpkWcbr8wUjMs4VJRWVrM/Zjd8vIcsS4WGhXNu/H9EWpc72+YzVapUffvhhrr/+eu666y48Hk8w&#10;kkuW5RYzhH/+tNU0PyVJUsCS9noDfyfD4YARI1ixYAHqAweCxdTONsvm/5dOEV5iU9tB3c9uIHYH&#10;A67ozepV21D5nahEERkQhUDiTKHV2+rO1xnHWU2ZMqVVCdkv0aZNG15//XVmzJhBRkbGaa1rt9sZ&#10;N24cEyZMaBXTD6IgYNBpEQQBj9eH3XluxTo+KorOKe3wS35iIsIZdVl/EqOjUTi/8fl8tGvXjj59&#10;+mCz2YKJa6caodUk1rIso9XpEL3egLP3Vx/VXNCvH7scDqpKSoIW/NlkY9YPsvPQGjJ7dUVusJ+4&#10;gEHHxo05/N+spThcHrR6PW5fwFvj9gsUNppa3fk646PUoUMHQRRFOTQ0lLZt2/7htTSOR6VScfTo&#10;UWpqarBarbz99tsIgkBlZSUQ8FMnJyf/6j7Lshzs/9iafpsgCKeVzflbMRr0XN27F0a9nvZtExWh&#10;vkDQ6XS0bduWsrIyIiIifvPckcPhYPRNN3Hggw/Yk5kJHTqA+yQ9OwQBnE5EUUSl0SAfl5dxttCI&#10;AoeO+njh/y3ghQdGkpgcD57jrGWfn0iTgf+bMJ7MbhmYNRJrZ3yF3QkOQcVTr8w6P8RafRrpwi6X&#10;a4jb7SY+Pp4hQ4ac4Nv6Q90Fej0rV66kpqYGr9dLSUlJs8+joqK4+uqrm00qnjiuApZDQUFBq5ps&#10;dHncSJKEWqVCqzn3lW5D9DoG9+6pKNwFRGxsrDBx4kT5b3/7G3/605+atcE7HWRZxmgyoXG5AiJ9&#10;GnkLfr//nBh4fa4YJny8ahjP/nmU7Pc4A/6NZtaOSLm1nlCjAZVWjTE8lj5X9iN7y06iegwjNj6p&#10;1QU4tXiV646F5pziiUpVqVTk5+fz1ltvnVeDtbCwkBkzZpx/j69+P26PDwEh0E28FUasKJwfnK2n&#10;Mr/fjyyKcBoZrLLfT5vYWPx2O3PnzpXHjx9/1gXSL0l88f06/tEuGVEUAjOIAE43g/p3C/jZ623E&#10;piRwqa0TmsS+jHlkinAuXDPnRKxFleqUxdpsNn/0zTfffOg5B48yrY2oVtKlpaGxkUaXE0EQ0KhV&#10;GJTQOYUzEOvfmsEryzJ+v7/FHqentL4kERUVhVOr5ZtvvmH8+PHn4OnaQFtzTMCyliTQqAN+9aZS&#10;e7Ifyeeh0SWycmsx/15XxVV31Mlmk+n8sKzdTifiKWb1OZ1OXnzxRaqrq1uVC+RsYzQa6d+/P5de&#10;eukfvi/l1hqsDQ0IgoBepz2jzjHlNTXsyD1Ep3bJtItro6iXwinTVOOnsrKS1OTflsHa5AY5V7WC&#10;HvnX/+Odx0Yi+r0QbqG2qByjXos2LoLqvCM4VEZUgoE3vs1n4nOfkPXo31m2dCn333//+WFZe9xu&#10;9KcYTuPz+R7Izs7GYDDQs2dPvF7vBTUgm3zWGzduxNIKQtUkSaKoohKX24MoikSEhhITfvqVAz1e&#10;L7sLCtmydz+VtbXYnE7aRESg1ykdaBRObRyazWZ69OjBnDlz+NekSad7YYHDQYhGg3AOi39FxbYR&#10;Yjv2k79asBKN2cyqdTt5/J4xrFy3mx17qhh48wRGDB3MI51tuHzwwvPPM336dKqrq+UhQ4bQp0+f&#10;C6eetSAIBTqdDovFQlJSEheaO6RJrDUazW9+3Dub1NpsHC4rRyWq0KhVpMbHIQqnN9gPHSll56E8&#10;8kpKkZHRajQcLDlCUUUFHdomKUp0EeHz+fB6vajV6t/kEjl+eUmSTt1n7XbDddfxw759tNFqEc9R&#10;mzoBeGDS28Inb78i+7wSe2oP8fQHKwjLHM7gm+5g5DXDKCkpwRIWRmNjI2azmWeeeYZ33nmHl19+&#10;mSeffFIeOHBgqxDss+JF1+l0FBcX88UXX1zQA/uPFmsZ2Ft4mFqbDUGAEL2e9MSEU16/sraObQdy&#10;yS0uxu5woVIFUu/NIQb6dOxIfFSkol4XGX369Jl77bXXjl+3bh39+vU7aWRUi2PyOIFXq9XwK4k0&#10;/3u088DQoWQtXMjIuDjCzmHXI7VKxZ8fnyz8f/bOPDyKKuvDb1VX75193wgEAgiyCYLsyirCiIqy&#10;uIKOzugwCBqQXUFQAQFFUJxBHdFBXEEF9VNc2AQRRWUH2UlIyNrp9N5V9f2RdE0iiygCAet9nn7Q&#10;6kr1rdvVvzp1zrnnAGS37a5u37mLu24dhMtVzo7t2wkEAgQDAeLiKq//iIgInn76adatW8fs2bMR&#10;RVHt2LHjR7DOxQAAIABJREFUBRfsP0SsVVX9U1zYF/o8C4pL+H7Pz5q1f1lmnTPyV5dVVPDTz/vZ&#10;um8/ZRVuoPIHZpIk6qWmcFXTJqQlxOvK9SckPj5+YFZWlrpu3To6duz4m8U6/LsIhELcOWgQh157&#10;jeK6dcFmO/UCGVUFiwUMBiwmE5FRUQSDQcrKyrKio6P3n6tzffbZZ1WTycTdd9zBvn37iIyMJC4u&#10;rjLf22CgoqKCYDBITEwMx48fp1WrVvz9739n9uzZWK1W9Yorrriggi1eCiL2Z0BRFDZs34HH60NV&#10;VWIjI2jVMPu0+xc5nWzYtp2lq75g3U9bKXd7UFExiCJ1U5O59qq2DLi6iy7Uf3ICgQBGo/Gsfscq&#10;EBsdjVRaeqJIqyqYzZUFnKKjISkJDh+GN9+k6MABOnXtSkFBAa+++uq+c3WOhYWFm1euXEleXh7l&#10;5eVER0djNBqxWCyYTCYMBgMOhwNBECgrK0NVVbxeL40aNWLgwIGMHDny4neDqKqaVf7Lwi2XKNWL&#10;P51vvt+zl72HjyAIlT+MNo0bERt5aqs6JMt8umkzew4f1RbNyIpMUlwsrbIbcHlWPSwmPZio88cY&#10;aoIgEAqFUCUJDIbKYk1hrFZYswZWr9b+v05ZGR0UBTp0wBIdraUBnivWr1/feu/evYwePRqn04nX&#10;68VqteJwOGqs3IyOjsblcmnbzGYzrVu3pmHDhrz77rvqgAEDLph1fdZiHRER8a8VK1b8KfKsEy7Q&#10;Mus9R46w5oefCCkKIVmmYUYGzetnnfZvjJJEfFQU+6VjqKpKtMPB5Vn1aFY/67Qir6PzW6hRyInK&#10;MsQIAqxcifjll5VibjLR2majR3o6Pp8PoySR3qEDjVu2xOf3U15eXkMg/2gKCgrUt956ixdffJFm&#10;zZpx/PhxjEYjBoPhhKcJVVWJjIyscT7x8fFcddVVvPrqqwwYMODitayNRiPXXnutXnv+HHGksJBV&#10;m7/HW+VLTIyJpmvL5r/aQVwQBNo0akhuYREZSQm0ys4mLkovZ6pzIj6fD1mWf3NBpVAoRFZWFnl5&#10;eSxbtowb+vcnSRCQxo7lqvr16dWnD1QFIKOTkkhIT8fv95Obm0sgEGD7jh14vV42btyILMs0a9bs&#10;3DyVfv89hw4d4sorr6SiooKYmJgaTwW/5Jc3DVmWiYqKIioq6pz71c+pWOucO/KKivn82+8oLXch&#10;iCI2s5neba8k5QyzNmKjIhnc4xp9haPOabnssstYvXo1hYWFWK3WM7ZwVVXFYrEgSRLFxcUYTSam&#10;TJqEEAhgstmQLBa+/vpr3G43hqIifN99R2FhIW+//XYNo2L+/PkkJycTDAb56KOPVFmWqaiowGaz&#10;0bVr1/pnK4733ncfKSkpWkXB6q4br9eL2WzGaDRWLpk/iYB7vV46d+7MJ598wgsvvLBv3LgLU+f6&#10;khRrRVFYt24dHo+HrKws0tPTz1nN3HPFgbxjfLppM0VOJwZRxChJXN2qBVERDjZs20G9lGSS4369&#10;x6gu1Dq/xk033SR89NFH6vbt20+aEaKqKpIkndRtEA7OSZKExWJh2bJlWkMRRVHYv38/kiTx888/&#10;06BBAy6//HLuvPNOTFU+bZPJxLJly1i1apV2TIPBQN++ffnyyy9577339vXo0eN3i+N7776ruouK&#10;UOLjK+tVV3WKCt+QQqEQbrcbURSxWCzYbLaTCna4FWHoTFMTdbE+c3788UcmTpxIeno6CQkJJCUl&#10;ab0is7OzqVOnDg0aNNDusLWpw/muQ4f59NvNuNweJIMBoySREhdHXnEJ3+7czdHCQto3bULP6NYX&#10;VbNfndqLKIqIoogsy3i93hq/B5PJxMaNGzlw4MAJvxODwUBhYSGCIPDEE09QXl6OwWDQjtesWTN2&#10;7tyJLMv079+fu+++m2+//ZalS5dWCpAkERUVxYgRIwBYsmQJbrebhg0b/iF+7GeeeYaALDNu3DiC&#10;gQAlJSUEAgEt/hQVFYXT6eTYsWPExMTgcDhOGugMC7h4Dldb/inFWhRFrr/+eubNm8eOHTtqnrAk&#10;ERERgc1mw2q10rlzZ2bOnFkrijSFZJnvdu1h3dZt+Px+jJKk/TiOl5Vx4Fg+iiJjEEV2HjpEm8aN&#10;iI+O0pVG5/e72vLyNLfD559/zubNm0lLS8Pn8xEIBCqLhRmN7Nq1i+TkZBITE2tYl4qiUKdOHSwW&#10;i9av0eVysX//fkRRJD8/nw4dOpCbm8sHH3zAmjVrkCSJ+vXro6oqbrebjz/+mMzMTMrKymjQoAGi&#10;KLJ48WJMZgsW2+9vAvDiSy+pu7dsIdbhoEOXLrjKyykuLtZqwCclJaEoClFRUaiqqjVfqK1cspZ1&#10;ZmYmI0aMYNSoUTXulKFQiNLSUq3v2wMPPEBsbOwFH2+pq4J1P/7E9gMHK5e3VwV7VFUlJMv4AgFC&#10;sozJKBEbGUlGQiIGg6irjc5voqysLGvjxo37fD4fLpeLe++9t4bbQ1VV7rjjDi6//HKys7MJBoPY&#10;bDbee+89Nm/efIJlKUkShw8fZsOGDQCMGDECt9utFWiKjIwkMjKSSZMmsW3bNk3A/+///g9RFDl6&#10;9CiJiYlYLBbS09Np3bo1zZo1w+lyc3T/Tt54eSEVhUdUs9mM1WrG55VxREfStkOX0z4KHy8sLFm7&#10;ahVFbjfdr7gCn8+H1WYjNjaWkpISzVWTkJCg9ZusPg/hp+1zlaGii/UvGDx4MG+//TZr16496ft3&#10;3HEH999//wV9tIHKWh1rfviJ/OJiDAYDBm08KrJS2Wcxwm4jMzGRzJRkslJTzqrSns6fl40bN+67&#10;4YYbaNq0KaFQiObNmyMIgua6UBSFr776ip07d5Keno7X69V81pmZmTUsT7PZjCAIOBwO0tPTKzM8&#10;tm+nTp06TJ8+Hb/fz5o1a/D5fLzxxhvk5uYiyzI2mw273U5JSQkdOnTAYrGQmJhIt27dOHr0KPnH&#10;iwh6ytj6+ftcVT+CvR/tAFFg9fofSYtPoEnThmxe3UPtM+B66jVsdlLR/mLt2ph3li7lzl69eGDm&#10;TMxVAcSwYVZcXIzT6cThcGiWdfUn80AgoD0p6GJ9HkhISGDo0KFs2rTphKBJWloajz322AXt/lLi&#10;cvHdrt1s3XcAj9+PSZJQVLWyMa1QWYQmNjKCRnUyyEpNJTUuDknSfdQ6vx9ZlmncuDHDhg3TOsNU&#10;90OHhXnr1q3s2LFDe+9kvuq1a9fSqVMnrrjiCtq3b6+5R0KhEC6XS3NnVFRU0LJlS6xWK+Xl5cTE&#10;xNCtWzf2799P69atiYqKori4mL1795KQmERh3iFWv/UyPVomMeHhwRisFhBF+ne9kszUBAS7hXGT&#10;/sU/lr7CM2+8pzZs0vwEwZYkCQUYOnQojRs1oqSgAFVVKytVxsZiNptxuVyUlpZitVprnGcoFKKs&#10;rAy73a67Qc4ngwYN4qWXXuLrr7+usb2goICZM2cyadIk0tLS/uiPFYFTPj95/X627jvA93v2Vtal&#10;plKYA8EQZpOE1WohNT6expkZpCUkEFXLLhqdixdBEJBlGY/Hc8o2Xqqq0qBBAxo3bnzK4xiNRo4c&#10;OUKfPn3IzMykpKREcx1YrVbsdjt5eXnaZzqdTkpLSxk4cCAxMTGkpaURFxeHz+errHoXHY3FYiEY&#10;CmGWBATZzeFSLyOffANBAU9AYkC3yzBFOEgxGJg+9W88Mes1pg+/hckvvKfWb9S0hmBH2e0EgV3F&#10;xTSv6vcYFufExEQiIyOx2WwcPXpUqxQazhQ5duwYgiBgt9tRFKXWJB9c8mJtt9vJyclh8ODB2pcy&#10;YsQIQqEQ//rXv1i9ejXPPPMMvXv3/iM/Vglf9C6PB4fViiiKeP1+Dh7L59udu8ktKqrM+VRURINI&#10;emICDquVjMREstPTiHTYEQV9rZHOhRH0YDB42tr0wWBQE/1w0xGHw4Hf72f16tWYTCa+/fZb0tLS&#10;yMrKomvXrlqFvrC7xePxEBUVhclkory8nLi4ONxuN0HRwtV35uAPVLYbd1gt7Nqxi2Vf72Hd99sZ&#10;O+wvRBiNTHxwEMeOFbBkzj+5dvhctWmzFkJ4bJs3biQ7PZ349HSOHTuG1WolIiICp9NJXl4eqamp&#10;2O12HA4HBoMBRVGQZZljxypX/CYnJ9e6YOOfYlFM//796dmzJytXrqRr165MnTqVqKgo2rZty2OP&#10;PUbfvn2ZOHEiDz74oLa66feiqirHS8soLCvj6PFCjhWX0LpRNhazme937+Fgfj6KomrBi9jISFpk&#10;N6BVdgNsFj0nWufixGQysXbtWg4fPozX60WWZVq2bEm9evUwGo2UlpYiCAI2m01LyYuOjsbpdBIT&#10;G4dksuJ0VSAKKpFR0bjdbqySCclkIf/gbuQ9nzJx/G3UadoAipzg84NBJKVOBnf0kXjzpfGszeik&#10;ehRo2uYqHps4kedGjaJHr17s2rpVc3VERUWRn59Pbm6uZt0rikIoFMLpdGK320lNTdUEXBfr84wo&#10;ivztb39jz549TJs2jaioynS3u+66i9atWzN27FimTJnCunXrmDlzJldcccVvOn5IljlWVMzB/HwK&#10;SkopKXdRXF5OMBRCFEQ8Ph++QACP349kMKBSWWO3RYP6tG7UkKTYGP3XrnNRY7FYWLFiBfv27eP2&#10;22+nW7duBINBCgsLcTqdWhBfURStHGlUdAwpaVHs2/kDuds3UuFy0aBtDwxJ6ZjNViSDgMfrq7oZ&#10;qLzx0UbE99fwj9uuxRYTBYEQ+PwkZqRza1eRjz9fTjCpE263DwXY5/OBLNeoX+JwOEhLS8PtdmsW&#10;ttVq1QytyMhIJEk6IddaXxRzHunatSuvvfYa7dq1q7H98ssvZ8mSJTz77LNMnTqVXr16MWPGDIYO&#10;HXrSBSeVqXQK/kCAo4WFHMwvIL+4GJfHQ4XHS1CWkaoyOsJV7crdHhRVQaxaiZieEE/bJpeRmZxU&#10;LfNDR+fidTW+/vrrxMXF0aFDB/bs2UO4PnavXr3weDwcPXpUc3MYDAbi4xM4cuQInvJShCPruK9n&#10;NnExUfznw6/YtNZNUt1MUlv0QADiElMRWw1gr9dPSA0y54013H9DO+LioyHSwc7vdlBYUkZkekOS&#10;2/QhJjYOwWRCiYzUyrWKokhFRQXl5eUkJydrwcO8vDwyMjI0obbb7YRCoRp+akEQ8Pl82j66WJ9j&#10;IiMjTxDq6u9NmjSJNm3aMGbMGP7617+yadMmJk2aRHp6eo19y91u1v64lZ+P5hKUZUKyrAUhDKKI&#10;2WCguqdZVhRCilzpj05KpGWD+tRNSUbSVx7qXGJukIqKCoqKimjZsiUej4cffvgBp9NJ/fr1ady4&#10;MU6nE7/fj9Vmp7yshLKtnxBn9tCnSzOcHj+dujdhSnI8foPIj1v3snjd/5HU7BpMkomkzAZYrVaC&#10;QRlJvpzbpy6ie4tE/nJNcxa8t57r29Shboc+xDRrzf5dP9Glc2dG/vOfOMvLtXog4cVwYSMsKSlJ&#10;859DZSpiOMCYmJiI0WjUAqYff/wxgUCAf/zjHxdvidRLiT59+tC8eXMeffRR/vWvf7Fp0yZmzZpF&#10;jx49/jdhkkRxeTlOtxuzyYQoCBh+Ua1MpTJFKiTLRNps1E9P5bK6mTT447NOdHR+E+Egn9Vqxe/3&#10;n5Dt8HuCahUVFfTv3x9JktixYwfHjh2jXr16dOzYka+++orDhw9TWlpKdnY2ycnJeAIhdm5axT3t&#10;Erh68PVQ7gZFAZcHi92OxWIiKTmRtkmH+WHXWuq164fVLGG1WCgrK2Pjdz9xIBjJnPd3MfuNTURn&#10;ZlEY8NBK/Jmx18Yw4/G3NSs4NzcXq9Wq+aTDXZbC5xoREYHZbKaiogKfz4fX60WSJKSq1cMVFRWY&#10;TCZt1aPpAtaA18W6Co/Pj6IqpKWlsWjRIjp27MjEiRO56aabeGjUKEaOHEl0TAx2i4Voux2DKFZl&#10;a/zvi1dVFbXKN5YYG0N2ehr1UlKok5yIgJ7ZoXPhMRqN7Nu3j0WLFtG1a1fi4+Nr+GFPJka/1hRA&#10;EATcbjc33HAD119/Pc899xyfffYZvXr1ok+fPhQUFLBt2zZ2795Nv379yKhbn8gIB299+h2b9xej&#10;BkN4/XBzr1Y0adEIAsHK9QaqyFUpXrZu+5KUFj34fMVKdu/ayc5du4iMjCQYkrlv+Gi6Xd0FXyDI&#10;mJwcvt+xn7fffpu2bdty7NgxCgsLSU1N1XzO1esA/bICX0VFBYIgkJmZqaXxhRMBXC7XBfVX/2nF&#10;OiTLBEMhCkpKOVZcwrHiYgpKSslKTaZ3u7YADBs2jHZt2zLq4YeZOXs2x0pKuX7gQCoCQQpKSjBK&#10;UpUwq8hV9TosJhOp8XE0rVeXjKREPT9ap9bRvn17YdWqVarf72fmzJmsWbNGcwMYDAauvPJKzZIM&#10;i3dycnKNYyiKor0fttIlSSI3N5fc3FxCoRCpqamsWrUKSZLo0KEDrVq1oqSkhH//+9/UrVuXXj17&#10;8M3ubVxhCJHeIIOAO4ABBVdRKQ6zicsa1iHKZCI6LoKmuw7wz/lPsfnnQkRRID4+HrPZzHXXXce0&#10;KZMxGAwcPHiQmTOexOPxcNtttxEVFYUgCCQmJmppgWazmZKSEpKSkjQXR/WnDYPBQExMTOWCmqon&#10;jujoaPLy8li1ahWzZ8/WxfpcP/Z5/H68Pj9lFRUUlJSSV1REQWkZ/kCg0qdcVXvDZjbjqcoZdfv8&#10;SNEx3P3waDrcMICgovDTgUMoqlrZ5VwQCIZCOKxWHFYLdVNSaJJZh8TYGN0frVNriYiIoH379gJA&#10;y5Yts3w+376waFVUVPDggw/idrs1i9NgMHDkyJEaVmh8fDzNmjXT+jauXr0aQRA4ePAgx44dY+PG&#10;jSQlJVFeXk6jRo1wOp0UFxdTr149evbsyYEDB3j5P4sxefLYEGkgqrQARZZ5Z8MhQs5cXp8xAsEf&#10;JDU9EYJBUjOTGdqnJa3VJjxw392EqnK8Y2JicDqdBAIBIiIi6N69u1Y5MNyCz1jVpCM/Px+LxYKi&#10;KBw9ehRZlnE4HCQmJiKKIiaTiTp16mjnpKoqoVAIURRxu90cPnyYrKysC/p4fMmKtT8YZM/hI+QV&#10;F1NU5qSozInb56t0RoSXllZZBpLBgM1iweXxsGrz97h9PnILiwgEgxiNRhwxMciyTCAQwCAZ8ft8&#10;JMXE0LxxI+IiHWTEJ2Ax6/0MdS4uqor6awKUlJTEihUrauyTl5enTpw4sca2srIyli9fzs8//8yn&#10;n35KgwYNkGWZJ598knr16gldu3ZV8/LyuPfee5kxY0bPmJiYVR999JE6ZswYDAYDV111FQ0bNuTH&#10;H3/iJ6dMdlI2vXv3pqTUya6vP2Dt97voek0b8AcpLHYy7dnFzJ33PMWpvSDo1YKCsiwTCoWQJAlV&#10;VTW/s8lkoqCgAIDk5GQsFgslJSUEg0Hq169PYWEhgUCgsit7IIDFYkEQBC1IGm6kW1ZWhsFgICMj&#10;g7vvvvuCf18nFetLoVe5oqh8t2sPB47lYzYZEQURg2gAodrVKQiVnZcBgyji9vn46ed9gIAoVu4V&#10;DAZRVRWH1UqD9DRy9x9g4YLniLZZmTp5Mlf17Kn/6nUuWVJTU4WXX365xrbc3Fz1jTfe4KabbiIy&#10;MpI777yzhsX59ttvk5+fT5s2bbTt1113nWA2m9U1a9bwn//8h9TUVNq0acOPP/7I1h+3sGvHNgyS&#10;hCwr7PpmNY8pMtdccyVRdgt39e8MqoIsKwS8XtxuNxEREZpfuaioCKPRSHR0NCUlJVgsFmJiYjh8&#10;+DBRUVFaOeRw8ShFUUhKStL80aqqYjAYcLvduN1ubWFc2Ep///336devH/fff78ado+kpaUxadKk&#10;82ppSzNefwO1SqwqPDLILsRfRIRrQ4H7kCwTCsmUuMoRBfGkXVJUVUXRWvdUrg48WlR0ardE1b5K&#10;tX9FUUQyGJAMBqIcdjISE0lNiCMpOoZIh53yyxph9LgYO348N9x0E2PGjOGhhx6qdUVfdHTOFWlp&#10;aUJOTs4p309PTxd+mfIK0L17d6F79+5cffXV6ooVK/jqq69o0qQJ2dnZ5Ofn8803GzGbzfjsGUx/&#10;4zs+2fQzoqoSYZWY8voUut6az9133f620+m8pfpxnU4nZrOZ6OhoDAYDHo8Hs9mMwWDQCjMFg0Ft&#10;8Uv1dD34X3DR5XJpJVOr+/E//vhjUlNTWbhwIZmZmXg8Hlq1anX+LWvRYEAJhZBlGatFQFAcCKJA&#10;MOBHAILBELsOHiY2KkITMVEQMEpSZYRVBckg/mGCrqgqgWAQj8+P11/pZy4sLSW/pJQSlwuvz0+9&#10;1BS6tGyOLCu4vT4qfF5cHi8enw+Xx4Pb68PpduMPBrW60NUFXVYUFFVFkStXU9ksZixGI1aLhZhI&#10;B2lx8WQkJRId4ag8z2qpTQkJCfz9gQdo1749Y8eOZfLkyaxfv55Zs2ads4afOjqXEtdcc43QuXNn&#10;xo4dq65evRqz2Vwlkgb8/iD29Fja9ezJP/7+t6onYQHrm2/j9XkQRXHVjh07bunZs6dWkyTsV3Y6&#10;naSkpOCtsr5jYmIIhULY7XasViu5ubnaUvJw3ZOwmJeUlJCRkUFsbKzmUrHb7aSkpCAIAjt37iQr&#10;K4v69evj9/upV6/eeZ83Yd57H6CoCmrV40D4JVdLU5Gr3rOazdgtFgyiiMNmrRRCFaxmEzarFVVR&#10;MJmMRFht/J4aRP5AkGJXOc4KNwUlJbg83mqOmf8d0GiQMBkl3FVfVnX/jVrNiRPOqVSqeq6pqorF&#10;ZCLCZsNhsxJpsxEdEUFybAzxUVHERkZq7o8zweVyMXv2bGbNmoXdbufpp5/mtttu01tt6eicIRUV&#10;FTz00EPql19+iSRJdOvWjTlz5gjmU/QOdblcjBkzRm3Xrh0DBgygqKiI8vJyKioqEEWRlJQUJEnS&#10;BNvtdmuCW1hYiMlkQpIkrYBTeHViUVGRlhkjiqLWKScuLo7//Oc/FBQU0LhxY8xmMxERESQnJzN/&#10;/vxz6gbJLSzi1Y//D4MoVqYcznhtCSoCqgCSKGI0mSod99UqboVkmXBG8f8SyqvUscrvq4b1tEoc&#10;f9edQxAQq/IgxaoBau9Vk+3wDeV/Wc41PBtV4wKb2UxMRCSRdhuRdjvRDgc2i5kou51Iu42IP6iJ&#10;7ieffMLYsWP58ccfueeee5gyZcq5KLuqo3PJ8tNPP6mSJNGkSZNfFcDi4uKnxo8f/0inTp24/vrr&#10;NWEtLy8nIiJC61Tu9XrxeDzIsozJZCI2Nhan00kwGCQ6OhqPx6PFpB5//HG++OKLE+p3K4pCo0aN&#10;sNlsiKJIamoqbrcbr9fLihUrzqtYS9JxA0KihFcNoSoqgZAfJaRgNJoIBkNIokBidDTlHg9ytdxK&#10;qolmdb9vDZeGohA6g8pV1Y9X3V0RvhdU7+QSrqUhVt0kIh12bBYLDosFi9lMhM2KxWwhNsKB2WTE&#10;ajZjMZkwV6XwnAuuvfZamjZtyuOPP86///1vvv32W2bOnPlHl13V0blkad68+RkLX1xc3NgePXo8&#10;MnLkSM0l4ff7NV9zuMFA2OALL3YJ1+8OZ4+YzWaCwSBTpkxhy5YttGrVSmv0W12LFEXRGhYYjUYC&#10;gQD5+fnn3w1yso0zXl+K2WLB43ETabdxV5/eiIKIPxigqKwcXzCAy+2msNRJIBSiwuuhwuslGJI1&#10;l4mqqtjMZhxnYL0Gqqx4o1ECBCSDiMNq0VLqIqyVxzCbTETabZWFwS0WbBYzBtGAQRS0Sb6QNaBD&#10;oRCvvvoqY8eOpaSkhKlTpzJixAgi9BZcOjp/KD6fj4KCAvXJJ59k165dNQKGiYmJPPnkk1qZ0+ri&#10;G3aNGgwGoqOjGTlyJJ9//jmNGzfWSqjabLYTDM9w/rUgCBQXF5Ofn8/GjRvPr2UdPpmT+BI0HFYr&#10;FV4v2/YfoMRVgbOiApfbg9vrRfjFXShsFXv9fhpmpPOXTh1+dZGI0+0GuOhX/EmSxD333EOrVq3I&#10;yclh4sSJfPPNNzzxxBNcfvnl+i9MR+cPwmKxkJmZKSxcuLDGcviwC/XIkSPqyfoqejweHA6Hpnlh&#10;P7bFYiEhIeGUn6f8wqtwIRBlWeblZZ+cILa/pNTlYtPO3fywZy9HjxdS7nYjq5XNXEOyTLBqCXcg&#10;GEIUBZLjYomw2wj9Sl2BsEhfSkuzr7jiCt59910mTZrEihUr6NevH6+88or+C9PROQcYDAbtpSgK&#10;L774our1ejUrOtz5Ji8vT1vZWN1irq551V271V+1whj0BQI4fa7T7qSqEGG1EWm34fX5kKqiqEZJ&#10;ItpRGayLsjuIsFmJjYzEYjZhM5uxmMyYpD9nraiYmBimTp1Ku3btyMnJ4d5772Xjxo1MnjxZDz7q&#10;6Jwj3G438+bNo0ePHtjtdmRZxuVykZeXV6POSbh57u+xlEVRPKEB93kR65CiIP/KnUNRFexWC83r&#10;Z+HPyCAuMpLoCAeRdjuS4X+LSAS9Z+AJ9O3bl+bNmzNp0iQWLVrEhg0bmDt3Lt27d9cnR0fnjxY0&#10;SaJTp05s375dqyCYkpKC3W7X3Bxhn7XZbD4hmPhrqKqK1+slKyvr/J+bQTSAePqMDUVRMEoS7Zpc&#10;pl8Nv4OMjAxeeeUVOnXqxOTJk+nduzfTpk1j+PDhOBwOfYJ0dP4g7HY7zZs35+abb6ZevXq4XC4e&#10;fPBBhg4dWpm1piiYTCb279/PokWL2LVrl1bg6UyQZZm9e/fy5Zdfnn+xtplNpCQl6d/yOUYQBP76&#10;17/SvHlzxo8fz7hx41i3bh3Tpk2jZcuW+gTp6PwBbNu2TV2yZAlXX301Xbt2paioiHfeeYeNGzdq&#10;pV9NJhNFRUUcO3aMI0eO0KBBg9/UrivsQjnvYi2KIrddc43+LZ8n2rZty5tvvsncuXOZPn06P/zw&#10;A9OmTWPo0KH65Ojo/Aa8Xq8WQNy4caM6d+5c0tPTufHGGykuLqasrIykpCS6devGV199VaPeR926&#10;dbUWWn6gAAAgAElEQVQ6ItHR0djt9jN2h4QLQJ13sQ7fKXR/8/kjLi6OadOm0b59e0aNGsXdd9/N&#10;N998w6OPPnpCoXcdHZ3/cejQIbW8vJyvv/6aF198UbNwIyMjyc7OxufzUVxcjM1mo6SkBJfLRVRU&#10;FP369ashtg6Hg3fffVcr8CTL8gWxln+zWOtcGPr27UvTpk2ZMGECCxcuZNOmTcyZM4euXbvqk6Oj&#10;U0VFRQVr165Vs7OzGT9+PNu2bSMmJoauXbtiNpsrY2pGIxERERQUFOByubDZbNjtdrxeL8FgEIfD&#10;8b9aQVVWsc1m02piXwzoYn2BqVu3LosXL6Zjx4489thj9OvXj8mTJzN8+HCtpKOOzp+RlStXquvW&#10;raNu3bp88MEHXHHFFVx++eW0aNECoIYrQlVV/H6/Vos6vMw8vAim+kpGSZI4cuQIeXl5JCYmYrfb&#10;azTS/TXcbveFc4PoXFgMBgMPPPAArVu3ZuzYsYwZM4Y1a9YwY8YMmjRpok+Qzp+CQCDAuHHj1AMH&#10;DmgpcuF6H126dNF81KezhKsLrizLREVFER0dTSgU0t4zmUxav8i2bdtqRZp+TYBVVdU64iQmJp53&#10;v7GoXyK1h3bt2rFs2TLGjh3Lxx9/TLdu3Vi8ePGvdpfW0bmY2bt3r/rMM8+oHTt2VH/88UciIiJw&#10;OBy0aNGCbt26Ybfb8fl8ZxxXEwQBj8eD1+vVVjVWJxgMEggEsNlsBIPBM7aSw7G9m2++WbgQT726&#10;ZV3LiI6O5sknn+Sqq64iJyeHu+66i82bNzN+/Hg9+FiF1+tlzZo16oV4FNX5YykuLtYC6x07diQu&#10;Lk6rBy/LMu6qukG/BVVVMZlMpKWlnWAxS5LE8ePHWb9+PZdddhmSJGEwGM7IBSJJEgUFBbzxxhvq&#10;LzvhOBwOOnfufE6tbV2sayn9+/enWbNmTJ48meeee47Nmzczffp0rtHTLMnLy1OvvfZa/SK5BEhJ&#10;SeHWW28lLi5Oc1UEq9XS/72ECzqdSoQVRUFRFKKiojCbzWf09Gq329m+fTsrV6484b3MzEwOHjyo&#10;W9Z/VrKysnjppZfo0KEDY8eO5aabbuKRRx5h5MiRWCyWP+28hGs69OrVi6FDh55QnEenduNwOHjz&#10;zTfZtWsXN998MxaLhUAg8LtF+ZdW9cn++2Ri7XA4sFqtv+oGCXc+37JlC126dOGpp57C5aqsp2Q2&#10;m5k8efJ5Kfaki3Utx2w2a8HHhx9+mHHjxrF27VpmzpxJ06ZN/7TzoqoqzZo1Y/DgwRdN6pXO/9wJ&#10;e/fupby8nNjYWMrLy3/XDRsq/c/VrWIp3Bv2FKIbCoX49NNPqVOnDjabDZPJdNrrJ3wzcDqdbN++&#10;nSFDhjBo0CBCoRCCIGAwGJg/fz5Hjx7VxVqnknbt2rFy5UqeeOIJ5s2bR69evZg1axZDhgz50y5o&#10;8vl8KIpCaWmpfoFcRMTFxeH1egmFQr96oz1ZJ3JZlrXuLz6fTxPO6h1dTmXpqqpKcXExl19+uZYl&#10;crrPDoVC5OXlsX37doYPH85dd91FUVGRFmy02Wza55/zJ0r90rl4iIqKYsaMGSxdupTo6Ghuu+02&#10;RowYQW5urj45Opck5eXlKIpSQwwVRcHn8+H1eomMjCQlJYWkpCRSUlIwmUy/6pKQqso2V6+D/cuX&#10;JEnIssyxY8fYtm0bd999NxMmTMDv91+w+ta6ZX0R0r9/fy6//HImTZrE/PnzWbduHbNmzaJHjx76&#10;5OhcFIQDfKdzP1QvmFS9OYAkSSRVFZ/7teOcyrr2er0cPXq0smt41Y1AlmWCwWBVc1qJvLw8Dh06&#10;xIgRI5gwYQIVFRUXNI1WF+uLlPr169cIPl5//fWMHz+enJycP3XwUefiEGqHw4Hdbj+p0IYXvoii&#10;qJUQ/mXHll+KZnXRDderlqo1PlEUhVAohMFgwGg0snfvXoxGI0VFRVr2ic1mIzk5GVmWEQSBLl26&#10;8K9//Yv69etrXdIvJLpYX8RYrVaGDx/OlVdeSU5ODpMmTWLz5s3MmDGDRo0a6ROkUysJBoNkZ2dz&#10;5MgRTSjDQisIAn6/n7y8PJKTkzGZTJSXl2MwGLBYLJqvuLrFLYoiBoNBWzgjiiJFRUX8/PPPmoUe&#10;FRVFw4YNUVWVfv36UVBQwIEDB0hLS8NqtRIIBOjduzf//Oc/tYCnzWYjOjoat9tNIBC44LEhXawv&#10;Adq1a8eKFSuYPn06zz77LFu3bmX69OkMHjxYnxydWofZbGbLli3s3r2bhg0baqsNRVHEYrHgdDpx&#10;OBwYDAaKiopQFAWr1aotlgG01DlRFHG73axduxan04koikiSRGRkJK1atcLv92M2m8nPz2fJkiXI&#10;sozJZCIiIoJ27doxePBgunTpotX7CIVCxMbGatZ4+HNqQxBfF+tLhKioKGbOnEnHjh0ZPXo0t99+&#10;O2vXruWxxx47bddmHZ3zTVj4ioqKNJGUZZmysjKtUp7D4eDIkSMEAgGioqIIBoOUl5cjyzIbNmzQ&#10;MoBEUSQqKoo77rhDW1quqioNGjTgxhtv1Ao47du3j2XLlmljqFOnDgMHDsTlclFYWFjDhVJb0cX6&#10;EqN///40adKEiRMn8vzzz7NhwwbmzJnD1VdfrU+OTq1AlmXi4uIoKSnhrbfe0lwXfr8fk8lE586d&#10;NX91KBRi9erVmhvCaDQyceJEEhISNBeK3W6nU6dONSrnBQIBjh8/rm2Li4tj1KhRNVwx4fdru0jr&#10;Yn0Jk52dzX//+1+uuuoqHn/8cXr06MH06dMZPnw4drtdnyCdC0pZWRm33XYbN954Y42l5eEgYbhI&#10;Uni5+EMPPaSJqSAIpKamIkmStk1RFEpKSk5pwQuCQDAYPGGfi219gi7WlyiSJDFq1Cjatm3LmDFj&#10;GDt2LN9++y1Tp07Vy67qXFBUVcVsNp/UcKjeHCBMREREDQvY6/X+KedNXxRzidOxY0eWL19OTk4O&#10;7777Ltdffz1LlizRJ0bngqIoCoFA4IRXePl49Ve4pGn4/T8rulj/CUhISGDWrFm8/fbbyLLMXXfd&#10;xfDhwzl+/Lg+OTo6uljr1DZuvvlmPv/8c/r378+CBQvo27cvq1ev1idGR0cXa53aRlZWFkuXLuXZ&#10;Z59l//79XHfddTz99NN4PB59cnR0dLHWqU1IksSIESN4//33adOmDaNHj+bWW29lx44d+uTo6Ohi&#10;rVPb6NSpE++88w4PP/ww77//Pr169WLp0qX6xOjo6GKtU9sIBx+XLl2KKIoMGTKEBx98kMLCQn1y&#10;dHR0sdapTQiCwKBBg/j0008ZMGAA8+bN44YbbmDdunX65Ojo6GKtU9to3LgxS5YsYe7cuWzdupUb&#10;b7yROXPm/O7+eDo6OrpY65wjTCYTI0eO5KOPPqJRo0Y8/PDDDBw4kN27d+uTo6Oji7VObaNTp04s&#10;X76ckSNHsnLlSrp168bbb7/9m7ty6Ojo6GKtc46Jj49n7ty5vP7665jNZgYOHMhDDz2kr3zU0dHF&#10;Wqc2MmjQID788ENuvPFGnn32WQYMGMCaNWv0idHR0cVap7bRtGlTXnvtNZ5++mk2bdrEjTfeyOzZ&#10;s/Xgo47OeUIvkapzxtjtdh5++GHatm1LTk4OOTk5Wmf1Bg0aXFLnGi7jabPZTrtfMBjE7XbrFwfg&#10;cDhqNKk92ZxWVFQQCoW0kqeiKBIZGUkgEMDj8aCqKkajEYfDgc/nw+v1XnR1p3Wx1qk1dO7cmQ8+&#10;+IBp06bxwgsvsGXLFmbNmsUtt9xyyZyj0Whk3759/PTTT5rQ/BJBEMjKyqJdu3Z4PB6CweBFISyq&#10;qmIymXA4HFRUVJx1M9jw33755ZdaPONk82U2m7n22mux2+243W4MBgMul4sVK1aQlpZGy5YtkSSJ&#10;/Px8vvnmGxo3bkzDhg21Vl2/9cYhCILWQ1EXa50/LUlJSTz33HN06tSJCRMmMHDgQEaNGsW4ceMu&#10;+p6P4W4lX3zxBaNHjz7tvunp6YwcOZJbb70Vi8VCKBSq/T96SeLo0aN8+OGH9OzZk6ysLGRZPqv5&#10;EgSBJ554gvXr159232HDhjFy5Ejq1KmDKIrk5eUxdOhQrdSB1Wrlp59+YtiwYYwZM4aJEycSCATO&#10;WKzDN47ly5dTXl7ODTfcgCRJl0QWky7WOmfFoEGDaNGiBZMmTWLu3LmsX7+euXPn0qFDh4veDRJ+&#10;pP/HP/5B165da/jnzWYzP//8M48//jg5OTlERUVxyy231OgDWFtvRGazmbfeeovHH3+chg0bkp2d&#10;fVZiXf1pxGg0MnXqVOrVq1fjxmWxWHj33Xd55ZVXcDqdLFiwALPZTFpaGkuWLCE5ORlFUVAURZt3&#10;s9n8u8aQm5vLmDFjyM7Opn///oiiqIu1jg5UrnxcvHgxbdq0YfLkyfTs2ZNp06Zx//33Y7FYLvrz&#10;u+qqq7jlllsIhUKaEItiZWw+JiaGkSNH8s4779C3b1/MZjOyLKOqKqIoYrfbNfFRVRWPx3OC28Fu&#10;t2suAZPJpPUgVBSFiooKZFlGkiTsdrv2uV6vF7/ff8INxmAwYLPZanym2+3WOqyEx+R0OjGZTMTF&#10;xREREUFpaakm2AaDQRtTeBxut7uGr/lkhIW2d+/etGrVqkZXF0mSaNeuHQUFBXzyySesW7eOa6+9&#10;lsjISIYMGYKqqhQXF5/2RheOI1itVm0cgUAAr9eLqqra+6IoUl5eTkJCAjExMciyfFE88ehirXNe&#10;sFqtPPLII1x55ZWMHj2ahx56iE2bNvH4449f9MFHj8dDRUUFPp+vhpiEfbCXXXYZO3fuJBAIYLFY&#10;NNEwGo2sX7+egoICzepr3749CQkJlJeXI4oisiyzbt06ysvL6dmzJ4cPH+bHH3/URLxTp044HA48&#10;Hg8rVqzA5/MB0KpVKzIzM7U65KqqYrPZEASBtWvXaoW4zGYzHTp0ICYmBrfbjc/n44svvmD//v2o&#10;qsoXX3yB3++nadOmWCwWLBYLsiyzatUqnE7nCeOoqKg4rWCrqorL5cLpdNZ4EhEEgZiYGG6++Wa+&#10;+uorduzYwfXXX09xcTGffPIJycnJNG/e/JTHFgSB6OhoDh48yLfffqt9D5mZmbRp0wav14uiKOzf&#10;v59Vq1ahqiqHDx/mrbfeolmzZqSnp2vj08VaRwfo1q0bH3zwATNmzOC5555jy5YtTJ8+nQEDBly0&#10;5ySKIgaDAYPBoP3Yw+K4ZcsWDh8+THp6uva+yWTC4/Ewe/ZsFi5cWCNbpF+/fkyYMIGmTZsiyzJ+&#10;v5/p06fz7bffMnfuXObPn8+2bdu0/WfOnEn//v2ZO3cuCxcu1LZ37NiRGTNm0KRJE2RZ1h7/58+f&#10;z6JFizRRB7jxxhsZN24cLVu2ZM+ePdx///3s2bMHgMcff5yMjAw++OADmjZtyqFDh3jiiSd45ZVX&#10;aszBrbfeyvjx48nIyDjBov8triWTyaRZxEajkWPHjnHrrbfSv39/XnnllZOKtSiKCILAsmXLeP75&#10;52t0N0pNTWXkyJHcfffd2Gw2VqxYwSOPPALAxo0b2bhxI+PGjWP06NG/K1Cpi7XOJU1aWhrz5s2j&#10;ffv25OTkcPvtt7Nu3TomT55MTEzMRXc+iqJozVvDP3az2czmzZsZNWoUxcXFPPTQQ5plqygK06dP&#10;Z8GCBVx33XXceeedyLLM7t27mTp1Krt27eKdd96hYcOGeDweHA4HoVCIadOmccsttzBhwgRKS0uZ&#10;NWsWU6ZMYfHixUiSxMKFC4mNjWX58uUsWbKEqVOnsnjxYiwWC263m1GjRvHxxx/TvXt3hg4diiRJ&#10;rF+/nvnz57N3717eeecdLTD8zDPPsGrVKnJycujQoQNJSUkUFxczevRoli9fzl133cV1112Hoija&#10;MQ4dOsTrr79OdHT0aRvXhl0VYTdKWHDDVr3BYND85KIoYjQaNdfPySxqq9XKhx9+yNChQ/F6vUyd&#10;OpX69esTCASYNm0aY8aMwefzMXr0aPr27YvBYOCxxx6jSZMm/O1vf6NFixZ/iE9eF2udS5YhQ4bQ&#10;smVLxo0bxzPPPMOGDRuYPXs2HTt2vGgsaoCcnBwmTpyoCbXdbsdsNnP8+HHKysoYMGAAgwYN0qzv&#10;9957j1deeYXhw4czc+bMGkJ02WWXMWzYMF5//XUmTZqkBb+CwSD33XcfDz30EHa7nVAoRGFhIY8+&#10;+igej4dXX32VTp06AdCiRQu2bNnCDz/8QGFhIQ0aNOCdd97h448/pl+/frz44oskJycjCAJ/+ctf&#10;EASB5557jjfeeINRo0bRq1cvPvvsM7744gt69+5Nly5dcLvdLFiwgI8++ojp06czfvx4bcyDBw8m&#10;KyuLRx55hOXLlzNs2LCTBlLD2w4dOoTNZqvhJxdFkSeeeII333yTa665hs6dO2tuktO5VYxGI/n5&#10;+SxcuBC/38+rr77KkCFDtKedxo0bc8MNN7Bo0SL69OlDmzZtMJlMPPnkk9StW5fbbrsNWZYviVx4&#10;Xax1zimXXXYZb775JvPmzWP69Ol0796dp556ivvuu++kC0727NlDvXr1MBqNteYckpOTSUxM1DIK&#10;NmzYoG1funQpffv2xe/3EwwGEUWRVatWEQgESE1N5bPPPtP8yhaLBY/HQ0pKCp999hkjRozAZDKh&#10;KAp2u52+ffuiqipFRUWYTCbq1q2ruZaaN29OSUkJqqqSmJhIYmIiBw4coKysDFVV+fTTT5Ekibvv&#10;vpvY2FgtWBcZGcmgQYN47733+Oijj/jrX/+K2WzW3CQul0vzx3/88cfY7XZiYmJ4//338Xq9QGU8&#10;Irx45dNPP+W2225DFMUTxNpkMuH3+xk0aNApreRw8Dk+Pv601nkYg8HAgQMHWL9+Pf369aN3795a&#10;cFUURZo2bcqQIUOYN28emzZtonXr1pSXl6OqKoFAgLKyMs31oou1js6vYDabGT16NK1bt2bChAmM&#10;GjWKDRs2MGXKFBo3bqztt2/fPu666y6mTJlCr169aoX7A2DixInceeedWhbHwoULmTp1KikpKaSm&#10;pmq+akEQkGWZsrIyQqFQDev0l8THx+P3+7X0NKvVit1u1x7XVVXVMhhiYmJqWLKyLKMoipbfrCgK&#10;BQUFiKKoHTcsjj6fj6SkJJKTk8nLyzvpwh1BEAgEArhcLkpLS3nggQdOOe6jR4+iKEoNF0eYcNbK&#10;zTffTEJCwgnpck2aNGHIkCFIkoTP5ztjES0vL8fv95OQkIAkSdq8qKqKoig0btwYRVEoLCzU5uRS&#10;RBdrnfNGt27dePfdd5k5cybPPvss3333HU8++SS33HILfr+fKVOmsHHjRl544YVaIdZhfD6flkkB&#10;8Pe//x2TycTf//53Bg4cyFtvvUWbNm00Czqc4jZp0qQT8o0FQdBWD0ZGRtYQ51PlAp9JYOx0WRRh&#10;n/vpREwQBPx+P9HR0UyYMIH4+Pga4xZFEZPJpN04TjbWYDCI0Whk3LhxNG/e/IR9gsGgZsX/FqqP&#10;+2TnEJ7DS31Zui7WOueV1NRU5syZQ5s2bcjJyeHWW2/l+++/JykpiSVLlgDw2WefsWzZMm688cZa&#10;M+5wHm84b/mWW27hm2++4ZVXXuGpp57ihRdeICoqCoPBQEpKClDpW77pppu0/GxJkhAEgfz8fPx+&#10;P5IknZEr4NfGZTAYyMjIQJZljhw5wlVXXaX5g+12O7m5uRw7doyGDRtiNptrCH/YnWEymUhNTSUv&#10;L4+OHTvSvn17bdxGoxFVVTl27Jh2IzrV8ntVVSkrKzshde9siI6OxuFwcPjwYfx+PxEREXg8HiRJ&#10;QpIkfvzxRyRJIjU1tcaN7VKzsvWqezrn/6ITRW6//Xa+/PJL+vbty7x583jooYc0C8ntdvP8889r&#10;lmptIxgMYjabefDBB2ncuDEfffQRy5Yt01wDffv2RRAEZsyYwdatW5EkCaPRSCAQ4KWXXqJFixaM&#10;HDmSUCh0UnfCbxVrQRDo27cvsizzwgsvsG/fPhISEkhISOD48eMsWrSIgoIC+vfvj91u11YKhm8g&#10;ERER2Gw2+vfvT2lpKU8++SSHDx/Wxu1yuZgxYwbZ2dnMmDEDg8GgBV/PNaFQiPr169OtWzc+++wz&#10;lixZgiRJJCYmEhERwapVq3jjjTfIysqiffv22tL08PlFRETgcDh0y1pH52y47LLLWLBgAe3bt+fI&#10;kSM13vv666/54IMPGDx48AW1pqv/Wx2Px0Pjxo0ZPXo0w4cPZ/78+XTp0oUGDRrQtWtXhg0bxksv&#10;vcTAgQMZMmSIlgf9/PPPk5CQwH333YfD4aCsrEwTz9/y+dX/JhgM0q1bN+644w5ee+01Bg8ezM03&#10;3wzAV199xeeff07Xrl256aabNGvTYrEQCARYuHAhe/bsoU+fPgwYMICVK1fy4YcfUlxcTJ8+fZAk&#10;iZ07d7J48WLq16/PnXfeiSiKJ10ReKrz+DV+6eapft7BYJCYmBgeeOABvvnmG3Jycti9ezd169al&#10;tLSUBQsW4Pf7efDBB6lXrx7BYBBJkrDZbHz33Xc8+uijdO3alXbt2p1yLnWx1tE5A55//nny8vJO&#10;KoYvv/wyvXr1IjY2tlaO3e12079/fz788EOWL1/O7NmzmTNnDmazmalTp9KkSRPmzJnDo48+qv1N&#10;9+7dtfeCwWAN98qv3TR+uS0scuHA3lNPPUW9evV46qmnmDRpElCZ+jZhwgTuuOMO4uLi8Pv9qKrK&#10;oEGD+OKLL1i2bBnvv/8+6enp9OvXj/nz5/Pqq68yZ84cvv76a+3zBg0axPjx48nMzNTGfbox/ZYb&#10;4qn+JrzN6/XSvn17li5dyrRp0/j3v/+t7dO1a1fuv/9+evfujcfjQRAEMjIyeOCBB5g4cSKzZs1i&#10;586dXHnllUiSdFHnWwvVo8phnlq8BIvNhsfjJtJu477r+2GUdF3X+WMfb//73/8ydOjQ07pLXnzx&#10;Rf7617/W2H7gwAE1KyuL4cOH8+yzz1JcXHxOXDXFxcXk5eWRnp5OTEzMSa1GSZIoKCggPz8fSZLI&#10;zs7WgnEmk4ndu3dTVlam7Z+RkUF6ejoul0sT6SNHjuD1eqlfv77mHxYEAafTyZEjR0hISCApKamG&#10;oB08eBCv10tWVpa2xN1isaAoCjt37tSCeBaLhSZNmiCKoiZmUJmhc/jwYYqKihBFkfT0dKKiojSf&#10;9s6dO2u4obKzs4mLiztlyVFBEDh48CAej4d69ephtVrPKCjq9/v5+eefiYqKIj09XStrevDgQZKS&#10;kkhISNDmIyIigqNHj9Z4CktPTycjI4OKigpN9MMupz179iDLMhEREWRkZJw03fCsxFMQsNlsdO7c&#10;mYKCAo4ePfqHOshzC4t49eP/w1C1glNXYJ0Lgsvl4uuvv6ZRo0aUlJRQUVGh5fVWfzyeN28eN9xw&#10;w9Xx8fFfnc/xybJMQkIC6enp+P3+UxYCCoVCpKSkUKdOHWRZ1kQyEAgQDAapX79+Db90MBjE6XRq&#10;oikIAg0bNkQURa0gUdiqjI2NJSUlhWAweEKwrnHjxhgMBq0mRtgCNRgMNGvWTDu+qqr4fD4t1S+M&#10;3+8nMzOTrKwsoDLjJRQK4fV6EUVRE/jq+5eXl58yYKeqKo0aNTphTL9mVVssFq688kpCoRB+vx9F&#10;UYiMjKRt27baHIb3LS8vJz4+XgvghuezvLy8hoCGs1Jat26tfUfhJ4qLGV2sdS4IMTExLFiwgIKC&#10;Anbv3k1+fj779u0jNzeXvLw88vPzOXr0KFu3buWll16qG673cN4eOQWBUCh0RtXaAoHASTMfwkJ5&#10;smNX51SpbKf7/FMdV1GUMw7M/vIY4XEpinLCjfNk4z6TMf0a4Yp+1T/jdCsOTzXXvxznpbJqURdr&#10;ndpx8UkSaWlppKWl1dju9Xo5fvw4x44d4+jRo8TExETrs6Xzp/+96FOgU9uwWq1kZmaSmZkZ3vSM&#10;Pis6f3b0PGsdHR2d2omgi7WOjo6OLtY6Ojo6On8AJl2sdXR0dGo/Dl2sdXR0dGo/Vl2sdXR0dGo/&#10;Tl2sdXR0dGo/FbpY6+jo6NR+FF2sdXR0dC4ydLHW0dHR0cVaR0dHR0cXax0dHR1drHV0dHR0dLHW&#10;0dHR0dHFWkdHR0cXax0dHR0dXax1dHR0dHSx1tHR0dHFWkdHR0dHF2sdHR2dPyV6w1ydixaz2Ywo&#10;ikRH683Pdc4/giAgSRIGgwFVVXWx1tE51Q9l165dfPDBB7hcLn1CdC7INWg2mykpKcFkMuliraPz&#10;SxRFQVVVVq5cycqVK/UJ0bngNG/eXBdrHZ1fkpycLCxbtkxVFKXG42hhYSHTp09n//79+iTpnFd2&#10;7NhBnz591F9a3aIoEgqFeOGFF0hNTRV0sdb5U2G327nhhhtqXPh79uxRn332WSoqKqhTp85ZHd9s&#10;NlNQUEB5eTlGo5GUlJSzHrPZbCYvLw+3243FYiExMfGsjmexWCgoKMDpdCJJEqmpqWc9RovFQl5e&#10;HhUVFZjNZpKSks7aTWAymcjNzcXj8WC1WklISDjreczPz8flcmEymUhOTq4V340sy6xbt67GeRcX&#10;F2vvz507V7esdXQ2bNig3nXXXRw5coSXX36ZAQMG/G4LxmQysX37dvXOO+9kx44dPP3009x7771n&#10;ZRGZTCY2bNigDhs2jLy8PBYsWMCgQYPOaox79uxR77zzTrZs2cJTTz3FP/7xj7Me47fffqsOGzaM&#10;gwcPMm/ePG6//fazPuZXX32l3n333ZSWlvLiiy+ecJP9rcfbtm2bescdd7B7925mz57NPffcc9Zj&#10;/Prrr9Vhw4aRn5/PggULGDhw4Fkf89NPP1XvuecevF4vixYtol69esJZX+hh/191nlq8hGfeWc4T&#10;i//L/HeXEQgGUVVVf+mvWvf64osv1MzMTNVut6tLly5Vz/Z4+/btU9u1a6dKkqQ+99xz6h8xxo0b&#10;N6qNGzdW7Xa7+uqrr571MQ8dOqR26tRJFQRBffrpp/+QMX733Xdq06ZNVYvFoi5atOgPOebq1Vqy&#10;jA4AAAodSURBVKvV+vXrq1FRUepbb7111sf8+eef1bZt26qSJKkLFiz4Q8a4YcMGtVGjRqrdbldf&#10;e+21P+SYn332mVqnTh01Li5OXb58+e8+5tHjhUx/9f/bO9OYqNIsDL/3VpVAsQmKazTSBrUVowIq&#10;imui3STtFqPERmLiRlyIUYjSrZGOxh+i6bjEqDNGzEjrtEjSklYJuIRe3I3RHwqiYjSioiwFFAgD&#10;1Dt/pio9nVmSqQMW0+dJzt8vt+rU93znvnWT+x12555G9nd/VVlrdd+6dOkSIyIiGB4ezh9++MHr&#10;jfbo0SOOGzeOAHjgwAGRjVtSUsJ+/foxODhY5DB58uQJJ06cSADcs2ePyDX++uuvHDhwIAMCAsSE&#10;VVxczN69ezM8PNwrYbnr4cOHHDNmDAHw4MGDYr3p27cvQ0JCRA4Tkjh//jzDwsLYr18/FhYWerWm&#10;ylrr/6LOnz/Pnj17MiQkhBcuXPB6o5WWljIuLk5UBkVFRezTpw8DAgJEDpOnT59y8uTJBMC9e/dS&#10;6s5kwIABtNlsPHPmjMiaP/74I0NDQxkaGsqLFy+KHKIxMTEEIHa3U1RUxIiICNrtdpHDhCTy8/Np&#10;t9vZu3dvXr582es1VdZa3b7Onj3LwMBARkREiMigvLycEyZMoMVi4aFDh0Q2bkFBAUNDQ8Umy+fP&#10;n3uij2+//VbkGgsLC9mrVy/27NmTZ8+eFVkzLy+PdrtdrDePHz9mXFwcLRYLDx8+LHKN586d8/Sm&#10;oKBAZM3c3FzabDb279+fV65cEVlTZa3VrSsvL4/BwcEcNGgQr1+/LiKD2NhYGoYhNrUVFBQwLCyM&#10;/fv3508//SSSo8fHx4tO1BcvXmRERAT79OkjMgWSxJkzZxgUFMTBgwfzxo0bXq9ZVlbm6Y1URn3u&#10;3DmGhYVxwIABIr0hiZMnT9Lf359Dhw7l3bt3KfVbV1lrdds6ceIEg4KCOGTIEBFRd0ZGffr0aYaG&#10;hnLgwIEsKSnxyYw6Pz+f4eHh7Nu3L4uLi0XWzMnJYVBQECMjI3nz5k3RjFrqED116pSnN1KiPnLk&#10;CAMCAjhs2DDeu3ePkr93lbVWt6zjx4/TarVy1KhRIjLojIzafSscFRXFn3/+2Scz6u+//55+fn6M&#10;jIzk1atXRdY8duwYLRYLo6OjeevWLZ/MqE+ePEmbzcZhw4bxl19+EVnz0KFDNE2TMTEx4qJWWWt1&#10;u3K5XDh69CgBcOTIkbx//75I9CGdUefk5BAAhw4dytu3b4tk1AkJCaIZdW5uLk3T5ODBg3nt2jVK&#10;9ObIkSMEwFGjRon0pqyszJNRS0Ufx48fJwBGRUXxzp07Xq/Z0dGB/fv3EwDHjRvHhw8fsjN++ypr&#10;rW5V2dnZBMCxY8eKyKC8vJxxcXGiGfWBAwc8wpLILCsqKjhp0iQCEHuO+vDhwzQMg59++qnInYnL&#10;5cLu3bs9wnrw4IFIb2JjY2maptghum/fPgJgdHS0SG/a29uxY8cOAmB8fDwfPXrEzvrtq6y1uk3t&#10;3buXAJiQkMCKigqR2+uxY8eKZtQHDx6kxWLhhAkT+OTJE5/MqI8ePUqbzcaYmBiWlpZS8hCdMmUK&#10;nz9/7pMZ9f79+2maJidOnMinT5+KHFBuUc+cOZMvX75kZ/7+VdZaPl/t7e3Yvn07TdPktGnTRGRQ&#10;WlrK2NhYMVG7XC7s2rWLFouF8fHxLC8vF8mo3RO1VEadnZ1Nq9XK2NhYkSmwra0N27Zto2EYnD59&#10;ukhvpDPqjo4O7Ny5kxaLhZMmTRLpTWtrKzZv3kwAnD17NisrK9nZ+0BlreXT1dbWhszMTALgZ599&#10;xhcvXog9R22appgMvvnmGwLgjBkzRKY26YzafZgA4OTJk1lWViYi6i1bthAAExMTRXojnVG7D3r3&#10;9Pvs2TMRUW/cuJEAOH/+/C4Rtcpay6fL6XQiIyODAPjFF1/w9evXIrHC+PHjxUTd3NyMr7/+mgA4&#10;a9YskVvhiooKz1MfEhl1S0uL5zCRmn4bGxuRnp5OAJw7d65Ib9wZtdQfvU1NTfjqq688069Eb+rr&#10;67F+/XoC4KJFi/ju3bu7XbUfVNZaPln19fVITU0lAC5cuJBv3771ueeonU4nNmzYQACcM2eOyIQl&#10;nVE3Nzd7DrzExEQxYa1evdojLIneSGfUTqfTI9W5c+eK9KampiZ12bJlBMClS5fy/fv3eV25J1TW&#10;Wj4parcMli9fzvr6eq/X/G1GLfEctdPpRFpammfj1tbWzpIQtTujlhB1S0uLZ/pNSkoSkYvD4cCq&#10;VasIgCtXrmRDQwMkRO0+RKVFnZKSItKbmpqa1JSUFALgmjVr6HQ6u3xfqKy1fKrq6uo+WbJkCQFw&#10;xYoVIjJ4/PixaPTR0NAA94SVnJzMurq6TySij4SEBAIQyaidTqdHqosXL2Z1dfVub9esra2dlZSU&#10;5BF1Y2Oj171xZ9RSj+c1NDTALdWUlBSR3lRVVdUuWLCAALhu3To2Nzd/lL2hstbymXrz5g3nz5/v&#10;2RQOh0NEBpKifvfu3d3FixcTAFetWsWamppUiac+3KKWeOqjurp6t1tYy5YtE8lVX79+zXnz5hEA&#10;09LSxO523H8mSoi6qqqqdtGiRQTA1atXi0zUr1694ueff04AzMjI+CgTtcpay6fK4XBg6dKlBMBN&#10;mzaxtbUVEoKZOnWqWPTR2NjomVbXrl0rMmFVVVXVzp49Wyz6aGpq8kQAK1asEJGLw+FAcnIyATA9&#10;PV2kN5WVlZ4DSupuZ/ny5QTA9evX88OHD5CIPhYuXEgA3Lp1K9s+svd+L2t9rZfyUfDz80N0dDS2&#10;bt2KrKwso0ePHhLvZjSmT5/OpKQkpKWlef0aJZvNhhEjRiAzMxPbt283AgICvL5Gu90enpCQwMTE&#10;RKSnp4tc4/Dhw5GRkYGsrCwjMDDQJ3sTFBRkzJw5k19++aXXryBzvzpr5MiRyMzMRFZWluHv7y/x&#10;Dso/jxkz5k+jR4/Gtm3bDKvVt/RouFwuGIYBwzD+abL2t9vR3NyEkEA7UufNgc2qXldkcblcME3T&#10;p9d033X+dn/oNfrO55b8zJ31uf9XKt9X4y+FRbCYJgzD0Mla+Xh0xqaQXlNaBn/Ua/wjf26xa1Nl&#10;KIqidIPhRr8CRVEUlbWiKIoigNWXMxpFURRFJ2tFURSVtaIoiqKyVhRFUVkriqIoKmtFURRFZa0o&#10;iqKyVhRFUVTWiqIoispaURRFZa0oiqKorBVFUVTWiqIoispaURRFUVkriqKorBVFURSVtaIoiqKy&#10;VhRFUVkriqIoPiJrA4DNatVvSlEUpQv5vXf/o4UNw0C7y4UXb6tgtVj021MUReki3jscMAzjv8ia&#10;hGmasJgmWlr/hlPFl/WbUxRF6UIMAJZ/DMmGYf77ybq1pRWGYYAkLPoGdEVRlC62teHRtsvV8a9l&#10;/SEsGH51DbBarTBME3C59ItTFEXpcl8bcLkIEvg7YpM2uhVuqp8AAAAASUVORK5CYIJQSwMECgAA&#10;AAAAAAAhAK//6HxlAwAAZQMAABQAAABkcnMvbWVkaWEvaW1hZ2U1LnBuZ4lQTkcNChoKAAAADUlI&#10;RFIAAADBAAAAfwgDAAAAYVxWqwAAAAFzUkdCAK7OHOkAAAAEZ0FNQQAAsY8L/GEFAAAAY1BMVEUA&#10;AACfn5+fn5+fn5+np6empqalpaWkpKSjo6Ojo6OmpqalpaWlpaWkpKSkpKSkpKSlpaWmpqampqal&#10;paWlpaWlpaWlpaWmpqampqalpaWlpaWlpaWlpaWmpqalpaWlpaWlpaUUEJsjAAAAIHRSTlMACBAY&#10;ICgwOEBIUFhgaHB4gIePl5+nr7e/x8/X3+fv97/h+MIAAAAJcEhZcwAAFxEAABcRAcom8z8AAAJf&#10;SURBVHhe7ZxJmoMgEEYLoyZOGMfEAdP3P2WXpvoGvcjL51v97gCBmgBBE5d9bJLJsI0+Mg0jqcfN&#10;i1zsE8Y1FSm6gjp70sdrKkzjSH2jSzeHznuRaJvbzDSNuBqC0y7YJwynTZ+GErrnSFo/fq6meUQ6&#10;7L7L9RcgufjpVZnm4dReXbG7jjj/+BlMA9FF67oCa7BuXVjBfrKOe1Mn9sEj7zesq3ZQPiuqxdW5&#10;3z9MMXFhBo9+ctfFy22+5NPaYrf9Y+QzrM+gwUqzdiaZxFvHtVsS36m+/pvsEfbtB4wvTRC5DWCP&#10;X7nMSwleAHvTb2+J5NJsGvOCKbaOXJzQ+bNnfLBc2pVtvu506yVXdPs92/eUfHmyN1DpwbGL7p7w&#10;0ZcytKaYuHHhVlveZGgTlngTVMrArRgdNAs4/3CQsJ04bLn0j4ZcOVLcMMG96KilzyE4UQ//AdF8&#10;NwUF3wGJ4I4EH+xZzz+uAd4Dt+amqHh2QHzyAaT0RSAD3ZZFGzwkkIpdWlVicm3p5DOo6QlGGdlH&#10;Q5WVnmEUeIbr5ORfqGsTWAq8W5QsJrgEunN98gnEeL+iYt88UdyMT1Zk8FOACvoU1NfAPoqzM/Ym&#10;sEQL+ULEQbI/v8DmK/w7fPoxCfTzpZIFvGm7rWe08wmQb2oduGHGb0k1fz2n+KhTcfhO5PvTcmyS&#10;acIv6Arvqyop/RKI5IH8CMVB1OLPXPBDhp1yIl8KPyjCSK/Yuvs3TKZ0oIegzoeR34evSBD3+NRe&#10;/gz4CnqK97t3/EBfEq5aVnx+b3//AX+2yq0TPrmUjU9T/4nIL/MdEn2AFOwcAAAAAElFTkSuQmCC&#10;UEsDBBQABgAIAAAAIQDT03is4gAAAAsBAAAPAAAAZHJzL2Rvd25yZXYueG1sTI/BaoNAEIbvhb7D&#10;MoXeklWTVmtdQwhtTyHQpFB6m+hEJe6suBs1b9/NqT0Nw3z88/3ZatKtGKi3jWEF4TwAQVyYsuFK&#10;wdfhfZaAsA65xNYwKbiShVV+f5dhWpqRP2nYu0r4ELYpKqid61IpbVGTRjs3HbG/nUyv0fm1r2TZ&#10;4+jDdSujIHiWGhv2H2rsaFNTcd5ftIKPEcf1InwbtufT5vpzeNp9b0NS6vFhWr+CcDS5Pxhu+l4d&#10;cu90NBcurWgVzJIk8qiCxYufNyBYxjGIo4J4GYUg80z+75D/AgAA//8DAFBLAwQUAAYACAAAACEA&#10;XKFHftoAAAAxAwAAGQAAAGRycy9fcmVscy9lMm9Eb2MueG1sLnJlbHO80sFKAzEQBuC74DuEubvZ&#10;3bYipdleROhV6gMMyWw2uJmEJIp9ewMiWCjrbY+ZYf7/O+Rw/PKz+KSUXWAFXdOCINbBOLYK3s4v&#10;D08gckE2OAcmBRfKcBzu7w6vNGOpR3lyMYuawlnBVErcS5n1RB5zEyJx3YwheSz1mayMqN/Rkuzb&#10;9lGmvxkwXGWKk1GQTmYD4nyJtfn/7DCOTtNz0B+euNyokM7X7hqIyVJR4Mk4/BlumsgW5G1Dv46h&#10;XzJ06xi6JcNuHcNuybBdx7D9Ncirjz58AwAA//8DAFBLAQItABQABgAIAAAAIQCxgme2CgEAABMC&#10;AAATAAAAAAAAAAAAAAAAAAAAAABbQ29udGVudF9UeXBlc10ueG1sUEsBAi0AFAAGAAgAAAAhADj9&#10;If/WAAAAlAEAAAsAAAAAAAAAAAAAAAAAOwEAAF9yZWxzLy5yZWxzUEsBAi0AFAAGAAgAAAAhADya&#10;Q8uUCgAAIj4AAA4AAAAAAAAAAAAAAAAAOgIAAGRycy9lMm9Eb2MueG1sUEsBAi0ACgAAAAAAAAAh&#10;AMhp/ttFMgAARTIAABQAAAAAAAAAAAAAAAAA+gwAAGRycy9tZWRpYS9pbWFnZTEucG5nUEsBAi0A&#10;CgAAAAAAAAAhAJ6FCIcxTwAAMU8AABQAAAAAAAAAAAAAAAAAcT8AAGRycy9tZWRpYS9pbWFnZTIu&#10;cG5nUEsBAi0ACgAAAAAAAAAhAJjm6Qk2FAAANhQAABQAAAAAAAAAAAAAAAAA1I4AAGRycy9tZWRp&#10;YS9pbWFnZTMucG5nUEsBAi0ACgAAAAAAAAAhAFLPsgHpigAA6YoAABQAAAAAAAAAAAAAAAAAPKMA&#10;AGRycy9tZWRpYS9pbWFnZTQucG5nUEsBAi0ACgAAAAAAAAAhAK//6HxlAwAAZQMAABQAAAAAAAAA&#10;AAAAAAAAVy4BAGRycy9tZWRpYS9pbWFnZTUucG5nUEsBAi0AFAAGAAgAAAAhANPTeKziAAAACwEA&#10;AA8AAAAAAAAAAAAAAAAA7jEBAGRycy9kb3ducmV2LnhtbFBLAQItABQABgAIAAAAIQBcoUd+2gAA&#10;ADEDAAAZAAAAAAAAAAAAAAAAAP0yAQBkcnMvX3JlbHMvZTJvRG9jLnhtbC5yZWxzUEsFBgAAAAAK&#10;AAoAhAIAAA40AQAAAA==&#10;">
                <v:group id="Gruppieren 60" o:spid="_x0000_s1027" style="position:absolute;width:72132;height:44640" coordsize="72132,4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uppieren 58" o:spid="_x0000_s1028" style="position:absolute;left:122;width:72010;height:44640" coordorigin="122" coordsize="72010,4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type id="_x0000_t202" coordsize="21600,21600" o:spt="202" path="m,l,21600r21600,l21600,xe">
                      <v:stroke joinstyle="miter"/>
                      <v:path gradientshapeok="t" o:connecttype="rect"/>
                    </v:shapetype>
                    <v:shape id="Textfeld 4" o:spid="_x0000_s1029" type="#_x0000_t202" style="position:absolute;left:41177;width:16421;height:28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NidwgAAANoAAAAPAAAAZHJzL2Rvd25yZXYueG1sRI/NbsIw&#10;EITvlXgHa5G4gQOCQlMMQvxI3NpCH2AVb+OQeB3FBgJPj5GQehzNzDea+bK1lbhQ4wvHCoaDBARx&#10;5nTBuYLf464/A+EDssbKMSm4kYflovM2x1S7K//Q5RByESHsU1RgQqhTKX1myKIfuJo4en+usRii&#10;bHKpG7xGuK3kKEnepcWC44LBmtaGsvJwtgpmif0qy4/Rt7fj+3Bi1hu3rU9K9brt6hNEoDb8h1/t&#10;vVYwheeVeAPk4gEAAP//AwBQSwECLQAUAAYACAAAACEA2+H2y+4AAACFAQAAEwAAAAAAAAAAAAAA&#10;AAAAAAAAW0NvbnRlbnRfVHlwZXNdLnhtbFBLAQItABQABgAIAAAAIQBa9CxbvwAAABUBAAALAAAA&#10;AAAAAAAAAAAAAB8BAABfcmVscy8ucmVsc1BLAQItABQABgAIAAAAIQCcANidwgAAANoAAAAPAAAA&#10;AAAAAAAAAAAAAAcCAABkcnMvZG93bnJldi54bWxQSwUGAAAAAAMAAwC3AAAA9gIAAAAA&#10;" filled="f" stroked="f">
                      <v:textbox style="mso-fit-shape-to-text:t">
                        <w:txbxContent>
                          <w:p w14:paraId="1E085A4D" w14:textId="77777777" w:rsidR="00741DC4" w:rsidRDefault="00741DC4" w:rsidP="003A690B">
                            <w:pPr>
                              <w:pStyle w:val="NormalWeb"/>
                              <w:spacing w:before="0" w:beforeAutospacing="0" w:after="0" w:afterAutospacing="0"/>
                            </w:pPr>
                            <w:r>
                              <w:rPr>
                                <w:rFonts w:ascii="Arial" w:hAnsi="Arial" w:cs="Arial"/>
                                <w:b/>
                                <w:bCs/>
                                <w:color w:val="000000" w:themeColor="text1"/>
                                <w:kern w:val="24"/>
                                <w:sz w:val="26"/>
                                <w:szCs w:val="26"/>
                                <w:lang w:val="de-DE"/>
                              </w:rPr>
                              <w:t>FSS Space Station</w:t>
                            </w:r>
                          </w:p>
                        </w:txbxContent>
                      </v:textbox>
                    </v:shape>
                    <v:line id="Gerader Verbinder 9" o:spid="_x0000_s1030" style="position:absolute;flip:x;visibility:visible;mso-wrap-style:square" from="12502,2605" to="45971,9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U/wvwAAANoAAAAPAAAAZHJzL2Rvd25yZXYueG1sRE/LqsIw&#10;EN0L/kMYwY1o6gORahQRBHEh6nWhu7EZ22ozKU3U+vdmIdzl4bxni9oU4kWVyy0r6PciEMSJ1Tmn&#10;Ck5/6+4EhPPIGgvLpOBDDhbzZmOGsbZvPtDr6FMRQtjFqCDzvoyldElGBl3PlsSBu9nKoA+wSqWu&#10;8B3CTSEHUTSWBnMODRmWtMooeRyfRsHunKxp37n4ezoqr3TY7qNhvlSq3aqXUxCeav8v/rk3WkHY&#10;Gq6EGyDnXwAAAP//AwBQSwECLQAUAAYACAAAACEA2+H2y+4AAACFAQAAEwAAAAAAAAAAAAAAAAAA&#10;AAAAW0NvbnRlbnRfVHlwZXNdLnhtbFBLAQItABQABgAIAAAAIQBa9CxbvwAAABUBAAALAAAAAAAA&#10;AAAAAAAAAB8BAABfcmVscy8ucmVsc1BLAQItABQABgAIAAAAIQA7pU/wvwAAANoAAAAPAAAAAAAA&#10;AAAAAAAAAAcCAABkcnMvZG93bnJldi54bWxQSwUGAAAAAAMAAwC3AAAA8wIAAAAA&#10;" strokecolor="#94b64e [3046]">
                      <v:stroke dashstyle="dash"/>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31" type="#_x0000_t75" alt="Ein Bild, das Text enthält.&#10;&#10;Automatisch generierte Beschreibung" style="position:absolute;left:37384;top:30;width:7589;height:62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BndwAAAANoAAAAPAAAAZHJzL2Rvd25yZXYueG1sRI9Bi8Iw&#10;FITvgv8hvIW9iKauILZrFBEEb4tV78/mbVu2ealJrN1/bwTB4zDfzDDLdW8a0ZHztWUF00kCgriw&#10;uuZSwem4Gy9A+ICssbFMCv7Jw3o1HCwx0/bOB+ryUIpYwj5DBVUIbSalLyoy6Ce2JY7er3UGQ5Su&#10;lNrhPZabRn4lyVwarDkuVNjStqLiL78ZBbNO58fZdXcuLi6ioyZ1m5+g1OdHv/kGEagPb/iV3msF&#10;KTyvxBsgVw8AAAD//wMAUEsBAi0AFAAGAAgAAAAhANvh9svuAAAAhQEAABMAAAAAAAAAAAAAAAAA&#10;AAAAAFtDb250ZW50X1R5cGVzXS54bWxQSwECLQAUAAYACAAAACEAWvQsW78AAAAVAQAACwAAAAAA&#10;AAAAAAAAAAAfAQAAX3JlbHMvLnJlbHNQSwECLQAUAAYACAAAACEARTgZ3cAAAADaAAAADwAAAAAA&#10;AAAAAAAAAAAHAgAAZHJzL2Rvd25yZXYueG1sUEsFBgAAAAADAAMAtwAAAPQCAAAAAA==&#10;">
                      <v:imagedata r:id="rId27" o:title="Ein Bild, das Text enthält"/>
                    </v:shape>
                    <v:shapetype id="_x0000_t32" coordsize="21600,21600" o:spt="32" o:oned="t" path="m,l21600,21600e" filled="f">
                      <v:path arrowok="t" fillok="f" o:connecttype="none"/>
                      <o:lock v:ext="edit" shapetype="t"/>
                    </v:shapetype>
                    <v:shape id="Gerade Verbindung mit Pfeil 14" o:spid="_x0000_s1032" type="#_x0000_t32" style="position:absolute;left:43449;top:6641;width:8096;height:186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eCSxAAAANsAAAAPAAAAZHJzL2Rvd25yZXYueG1sRI9BawJB&#10;DIXvhf6HIYVeSp21hyJbR5GKVARBbaHXsBN3h24y252prv++OQjeEt7Le1+m84Fbc6I+hSgOxqMC&#10;DEkVfZDawdfn6nkCJmUUj20UcnChBPPZ/d0USx/PsqfTIddGQySV6KDJuSutTVVDjGkUOxLVjrFn&#10;zLr2tfU9njWcW/tSFK+WMYg2NNjRe0PVz+GPHTx9H3+73fpjE9JytwhL3jLy1rnHh2HxBibTkG/m&#10;6/XaK77S6y86gJ39AwAA//8DAFBLAQItABQABgAIAAAAIQDb4fbL7gAAAIUBAAATAAAAAAAAAAAA&#10;AAAAAAAAAABbQ29udGVudF9UeXBlc10ueG1sUEsBAi0AFAAGAAgAAAAhAFr0LFu/AAAAFQEAAAsA&#10;AAAAAAAAAAAAAAAAHwEAAF9yZWxzLy5yZWxzUEsBAi0AFAAGAAgAAAAhADsR4JLEAAAA2wAAAA8A&#10;AAAAAAAAAAAAAAAABwIAAGRycy9kb3ducmV2LnhtbFBLBQYAAAAAAwADALcAAAD4AgAAAAA=&#10;" strokecolor="#1f497d [3215]" strokeweight="2pt">
                      <v:stroke endarrow="open"/>
                      <o:lock v:ext="edit" shapetype="f"/>
                    </v:shape>
                    <v:shape id="Gerade Verbindung mit Pfeil 15" o:spid="_x0000_s1033" type="#_x0000_t32" style="position:absolute;left:42511;top:7589;width:7637;height:1785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ziExgAAANsAAAAPAAAAZHJzL2Rvd25yZXYueG1sRI9ba8JA&#10;EIXfC/6HZYS+1Y3WeomuYluKPojgBX0dsmMSzM7G7Nak/94VhL7NcM755sx03phC3KhyuWUF3U4E&#10;gjixOudUwWH/8zYC4TyyxsIyKfgjB/NZ62WKsbY1b+m286kIEHYxKsi8L2MpXZKRQdexJXHQzrYy&#10;6MNapVJXWAe4KWQvigbSYM7hQoYlfWWUXHa/JlC+j8vrZfA5PPQ/ItqM8/e1qU9KvbabxQSEp8b/&#10;m5/plQ71u/D4JQwgZ3cAAAD//wMAUEsBAi0AFAAGAAgAAAAhANvh9svuAAAAhQEAABMAAAAAAAAA&#10;AAAAAAAAAAAAAFtDb250ZW50X1R5cGVzXS54bWxQSwECLQAUAAYACAAAACEAWvQsW78AAAAVAQAA&#10;CwAAAAAAAAAAAAAAAAAfAQAAX3JlbHMvLnJlbHNQSwECLQAUAAYACAAAACEAKjM4hMYAAADbAAAA&#10;DwAAAAAAAAAAAAAAAAAHAgAAZHJzL2Rvd25yZXYueG1sUEsFBgAAAAADAAMAtwAAAPoCAAAAAA==&#10;" strokecolor="#f79646 [3209]" strokeweight="2pt">
                      <v:stroke endarrow="open"/>
                      <o:lock v:ext="edit" shapetype="f"/>
                    </v:shape>
                    <v:shape id="Gerade Verbindung mit Pfeil 21" o:spid="_x0000_s1034" type="#_x0000_t32" style="position:absolute;left:37856;top:5948;width:2259;height:682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0rewgAAANsAAAAPAAAAZHJzL2Rvd25yZXYueG1sRE9La8JA&#10;EL4X/A/LCL3pRsFQo6uIUCgWD75KvQ3ZaRKanQ27q4n+ercg9DYf33Pmy87U4krOV5YVjIYJCOLc&#10;6ooLBcfD++ANhA/IGmvLpOBGHpaL3sscM21b3tF1HwoRQ9hnqKAMocmk9HlJBv3QNsSR+7HOYIjQ&#10;FVI7bGO4qeU4SVJpsOLYUGJD65Ly3/3FKJDopt/5iNNtNdl8pffT5HPbnpV67XerGYhAXfgXP90f&#10;Os4fw98v8QC5eAAAAP//AwBQSwECLQAUAAYACAAAACEA2+H2y+4AAACFAQAAEwAAAAAAAAAAAAAA&#10;AAAAAAAAW0NvbnRlbnRfVHlwZXNdLnhtbFBLAQItABQABgAIAAAAIQBa9CxbvwAAABUBAAALAAAA&#10;AAAAAAAAAAAAAB8BAABfcmVscy8ucmVsc1BLAQItABQABgAIAAAAIQDqb0rewgAAANsAAAAPAAAA&#10;AAAAAAAAAAAAAAcCAABkcnMvZG93bnJldi54bWxQSwUGAAAAAAMAAwC3AAAA9gIAAAAA&#10;" strokecolor="#c0504d [3205]" strokeweight="2pt">
                      <v:stroke endarrow="open"/>
                      <o:lock v:ext="edit" shapetype="f"/>
                    </v:shape>
                    <v:shape id="Gerade Verbindung mit Pfeil 24" o:spid="_x0000_s1035" type="#_x0000_t32" style="position:absolute;left:38985;top:8307;width:1731;height:496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2U/wgAAANsAAAAPAAAAZHJzL2Rvd25yZXYueG1sRE9Na8JA&#10;EL0X/A/LCL01Gy2ITV1F1JJePFQb8Dhkp0kwOxuzq0n+vSsUvM3jfc5i1Zta3Kh1lWUFkygGQZxb&#10;XXGh4Pf49TYH4TyyxtoyKRjIwWo5ellgom3HP3Q7+EKEEHYJKii9bxIpXV6SQRfZhjhwf7Y16ANs&#10;C6lb7EK4qeU0jmfSYMWhocSGNiXl58PVKIjp9HGdb891yulud+kynZ2GvVKv4379CcJT75/if/e3&#10;DvPf4fFLOEAu7wAAAP//AwBQSwECLQAUAAYACAAAACEA2+H2y+4AAACFAQAAEwAAAAAAAAAAAAAA&#10;AAAAAAAAW0NvbnRlbnRfVHlwZXNdLnhtbFBLAQItABQABgAIAAAAIQBa9CxbvwAAABUBAAALAAAA&#10;AAAAAAAAAAAAAB8BAABfcmVscy8ucmVsc1BLAQItABQABgAIAAAAIQAxi2U/wgAAANsAAAAPAAAA&#10;AAAAAAAAAAAAAAcCAABkcnMvZG93bnJldi54bWxQSwUGAAAAAAMAAwC3AAAA9gIAAAAA&#10;" strokecolor="#4f81bd [3204]" strokeweight="2pt">
                      <v:stroke endarrow="open"/>
                      <o:lock v:ext="edit" shapetype="f"/>
                    </v:shape>
                    <v:rect id="Rechteck 28" o:spid="_x0000_s1036" style="position:absolute;left:36440;top:6265;width:2160;height:27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h8JwwAAANsAAAAPAAAAZHJzL2Rvd25yZXYueG1sRE9La8JA&#10;EL4X/A/LCL2IbqxtkdRVRCt6NT5ob0N2mgSzszG7xuiv7wqF3ubje85k1ppSNFS7wrKC4SACQZxa&#10;XXCmYL9b9ccgnEfWWFomBTdyMJt2niYYa3vlLTWJz0QIYRejgtz7KpbSpTkZdANbEQfux9YGfYB1&#10;JnWN1xBuSvkSRe/SYMGhIceKFjmlp+RiFCRn/d2r1qP1V++4312az/tbe1gq9dxt5x8gPLX+X/zn&#10;3ugw/xUev4QD5PQXAAD//wMAUEsBAi0AFAAGAAgAAAAhANvh9svuAAAAhQEAABMAAAAAAAAAAAAA&#10;AAAAAAAAAFtDb250ZW50X1R5cGVzXS54bWxQSwECLQAUAAYACAAAACEAWvQsW78AAAAVAQAACwAA&#10;AAAAAAAAAAAAAAAfAQAAX3JlbHMvLnJlbHNQSwECLQAUAAYACAAAACEAMQofCcMAAADbAAAADwAA&#10;AAAAAAAAAAAAAAAHAgAAZHJzL2Rvd25yZXYueG1sUEsFBgAAAAADAAMAtwAAAPcCAAAAAA==&#10;" fillcolor="#c0504d [3205]" strokecolor="#c0504d [3205]" strokeweight="2pt">
                      <v:textbox>
                        <w:txbxContent>
                          <w:p w14:paraId="75D78873" w14:textId="77777777" w:rsidR="00741DC4" w:rsidRDefault="00741DC4" w:rsidP="003A690B">
                            <w:pPr>
                              <w:pStyle w:val="NormalWeb"/>
                              <w:spacing w:before="0" w:beforeAutospacing="0" w:after="0" w:afterAutospacing="0"/>
                              <w:jc w:val="center"/>
                            </w:pPr>
                            <w:r>
                              <w:rPr>
                                <w:rFonts w:ascii="Arial" w:hAnsi="Arial" w:cs="Arial"/>
                                <w:b/>
                                <w:bCs/>
                                <w:color w:val="000000" w:themeColor="text1"/>
                                <w:kern w:val="24"/>
                                <w:sz w:val="22"/>
                                <w:szCs w:val="22"/>
                                <w:lang w:val="de-DE"/>
                              </w:rPr>
                              <w:t>3</w:t>
                            </w:r>
                          </w:p>
                        </w:txbxContent>
                      </v:textbox>
                    </v:rect>
                    <v:rect id="Rechteck 29" o:spid="_x0000_s1037" style="position:absolute;left:39636;top:12810;width:2875;height:32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MIwQAAANsAAAAPAAAAZHJzL2Rvd25yZXYueG1sRE9NawIx&#10;EL0X/A9hBG81a0Epq1FUUHq0Vkq9DZtxs7iZhE3WXf31plDobR7vcxar3tbiRk2oHCuYjDMQxIXT&#10;FZcKTl+713cQISJrrB2TgjsFWC0HLwvMtev4k27HWIoUwiFHBSZGn0sZCkMWw9h54sRdXGMxJtiU&#10;UjfYpXBby7csm0mLFacGg562horrsbUK/P50OF/Mxnez+/d035ftz6NqlRoN+/UcRKQ+/ov/3B86&#10;zZ/C7y/pALl8AgAA//8DAFBLAQItABQABgAIAAAAIQDb4fbL7gAAAIUBAAATAAAAAAAAAAAAAAAA&#10;AAAAAABbQ29udGVudF9UeXBlc10ueG1sUEsBAi0AFAAGAAgAAAAhAFr0LFu/AAAAFQEAAAsAAAAA&#10;AAAAAAAAAAAAHwEAAF9yZWxzLy5yZWxzUEsBAi0AFAAGAAgAAAAhAL7uswjBAAAA2wAAAA8AAAAA&#10;AAAAAAAAAAAABwIAAGRycy9kb3ducmV2LnhtbFBLBQYAAAAAAwADALcAAAD1AgAAAAA=&#10;" fillcolor="#4f81bd [3204]" stroked="f" strokeweight="2pt">
                      <v:textbox>
                        <w:txbxContent>
                          <w:p w14:paraId="0C8C68CC" w14:textId="77777777" w:rsidR="00741DC4" w:rsidRDefault="00741DC4" w:rsidP="003A690B">
                            <w:pPr>
                              <w:pStyle w:val="NormalWeb"/>
                              <w:spacing w:before="0" w:beforeAutospacing="0" w:after="0" w:afterAutospacing="0"/>
                              <w:jc w:val="center"/>
                            </w:pPr>
                            <w:r>
                              <w:rPr>
                                <w:rFonts w:ascii="Arial" w:hAnsi="Arial" w:cs="Arial"/>
                                <w:b/>
                                <w:bCs/>
                                <w:color w:val="000000" w:themeColor="text1"/>
                                <w:kern w:val="24"/>
                                <w:sz w:val="22"/>
                                <w:szCs w:val="22"/>
                                <w:lang w:val="de-DE"/>
                              </w:rPr>
                              <w:t>2</w:t>
                            </w:r>
                          </w:p>
                        </w:txbxContent>
                      </v:textbox>
                    </v:rect>
                    <v:rect id="Rechteck 30" o:spid="_x0000_s1038" style="position:absolute;left:42511;top:12810;width:2829;height:32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NmxAAAANsAAAAPAAAAZHJzL2Rvd25yZXYueG1sRE9Na8JA&#10;EL0X/A/LCN7qph60pK5SxEIPgWDSor0N2TEJZmdjdk1if323UOhtHu9z1tvRNKKnztWWFTzNIxDE&#10;hdU1lwo+8rfHZxDOI2tsLJOCOznYbiYPa4y1HfhAfeZLEULYxaig8r6NpXRFRQbd3LbEgTvbzqAP&#10;sCul7nAI4aaRiyhaSoM1h4YKW9pVVFyym1GQJn2+uy5On0V6W31djsn3mfa5UrPp+PoCwtPo/8V/&#10;7ncd5i/h95dwgNz8AAAA//8DAFBLAQItABQABgAIAAAAIQDb4fbL7gAAAIUBAAATAAAAAAAAAAAA&#10;AAAAAAAAAABbQ29udGVudF9UeXBlc10ueG1sUEsBAi0AFAAGAAgAAAAhAFr0LFu/AAAAFQEAAAsA&#10;AAAAAAAAAAAAAAAAHwEAAF9yZWxzLy5yZWxzUEsBAi0AFAAGAAgAAAAhAGD4A2bEAAAA2wAAAA8A&#10;AAAAAAAAAAAAAAAABwIAAGRycy9kb3ducmV2LnhtbFBLBQYAAAAAAwADALcAAAD4AgAAAAA=&#10;" fillcolor="#f79646 [3209]" stroked="f" strokeweight="2pt">
                      <v:textbox>
                        <w:txbxContent>
                          <w:p w14:paraId="028C14BE" w14:textId="77777777" w:rsidR="00741DC4" w:rsidRDefault="00741DC4" w:rsidP="003A690B">
                            <w:pPr>
                              <w:pStyle w:val="NormalWeb"/>
                              <w:spacing w:before="0" w:beforeAutospacing="0" w:after="0" w:afterAutospacing="0"/>
                              <w:jc w:val="center"/>
                            </w:pPr>
                            <w:r>
                              <w:rPr>
                                <w:rFonts w:ascii="Arial" w:hAnsi="Arial" w:cs="Arial"/>
                                <w:b/>
                                <w:bCs/>
                                <w:color w:val="000000" w:themeColor="text1"/>
                                <w:kern w:val="24"/>
                                <w:sz w:val="22"/>
                                <w:szCs w:val="22"/>
                                <w:lang w:val="de-DE"/>
                              </w:rPr>
                              <w:t>1</w:t>
                            </w:r>
                          </w:p>
                        </w:txbxContent>
                      </v:textbox>
                    </v:rect>
                    <v:rect id="Rechteck 31" o:spid="_x0000_s1039" style="position:absolute;left:49484;top:17378;width:2160;height:2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IrnwQAAANsAAAAPAAAAZHJzL2Rvd25yZXYueG1sRE9NawIx&#10;EL0X/A9hBG81aw92XY2yCAWlJ60I3obNuLu4maxJdNN/3xQKvc3jfc5qE00nnuR8a1nBbJqBIK6s&#10;brlWcPr6eM1B+ICssbNMCr7Jw2Y9ellhoe3AB3oeQy1SCPsCFTQh9IWUvmrIoJ/anjhxV+sMhgRd&#10;LbXDIYWbTr5l2VwabDk1NNjTtqHqdnwYBdv9cC67fH+pc7MoP6M8uPIelZqMY7kEESiGf/Gfe6fT&#10;/Hf4/SUdINc/AAAA//8DAFBLAQItABQABgAIAAAAIQDb4fbL7gAAAIUBAAATAAAAAAAAAAAAAAAA&#10;AAAAAABbQ29udGVudF9UeXBlc10ueG1sUEsBAi0AFAAGAAgAAAAhAFr0LFu/AAAAFQEAAAsAAAAA&#10;AAAAAAAAAAAAHwEAAF9yZWxzLy5yZWxzUEsBAi0AFAAGAAgAAAAhAJ30iufBAAAA2wAAAA8AAAAA&#10;AAAAAAAAAAAABwIAAGRycy9kb3ducmV2LnhtbFBLBQYAAAAAAwADALcAAAD1AgAAAAA=&#10;" fillcolor="#1f497d [3215]" stroked="f" strokeweight="2pt">
                      <v:textbox>
                        <w:txbxContent>
                          <w:p w14:paraId="6E5984C7" w14:textId="77777777" w:rsidR="00741DC4" w:rsidRDefault="00741DC4" w:rsidP="003A690B">
                            <w:pPr>
                              <w:pStyle w:val="NormalWeb"/>
                              <w:spacing w:before="0" w:beforeAutospacing="0" w:after="0" w:afterAutospacing="0"/>
                              <w:jc w:val="center"/>
                            </w:pPr>
                            <w:r>
                              <w:rPr>
                                <w:rFonts w:ascii="Arial" w:hAnsi="Arial" w:cs="Arial"/>
                                <w:b/>
                                <w:bCs/>
                                <w:color w:val="FFFFFF" w:themeColor="background1"/>
                                <w:kern w:val="24"/>
                                <w:sz w:val="22"/>
                                <w:szCs w:val="22"/>
                                <w:lang w:val="de-DE"/>
                              </w:rPr>
                              <w:t>4</w:t>
                            </w:r>
                          </w:p>
                        </w:txbxContent>
                      </v:textbox>
                    </v:rect>
                    <v:rect id="Rechteck 33" o:spid="_x0000_s1040" style="position:absolute;left:122;top:27357;width:27827;height:14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mo2wwAAANsAAAAPAAAAZHJzL2Rvd25yZXYueG1sRI9Pi8JA&#10;DMXvwn6HIQvedLorSK2OIrsIKyLiv3voxLZsJ1M6o9Zvbw6Ct4T38t4vs0XnanWjNlSeDXwNE1DE&#10;ubcVFwZOx9UgBRUissXaMxl4UIDF/KM3w8z6O+/pdoiFkhAOGRooY2wyrUNeksMw9A2xaBffOoyy&#10;toW2Ld4l3NX6O0nG2mHF0lBiQz8l5f+HqzOwG/3mbpM2o2V6Hm9Xhd9e13FiTP+zW05BReri2/y6&#10;/rOCL7Dyiwyg508AAAD//wMAUEsBAi0AFAAGAAgAAAAhANvh9svuAAAAhQEAABMAAAAAAAAAAAAA&#10;AAAAAAAAAFtDb250ZW50X1R5cGVzXS54bWxQSwECLQAUAAYACAAAACEAWvQsW78AAAAVAQAACwAA&#10;AAAAAAAAAAAAAAAfAQAAX3JlbHMvLnJlbHNQSwECLQAUAAYACAAAACEAEfJqNsMAAADbAAAADwAA&#10;AAAAAAAAAAAAAAAHAgAAZHJzL2Rvd25yZXYueG1sUEsFBgAAAAADAAMAtwAAAPcCAAAAAA==&#10;" filled="f" strokecolor="black [3213]" strokeweight="2pt">
                      <v:textbox>
                        <w:txbxContent>
                          <w:p w14:paraId="0A3257EC" w14:textId="77777777" w:rsidR="00741DC4" w:rsidRDefault="00741DC4" w:rsidP="003A690B">
                            <w:pPr>
                              <w:pStyle w:val="NormalWeb"/>
                              <w:spacing w:before="0" w:beforeAutospacing="0" w:after="0" w:afterAutospacing="0" w:line="280" w:lineRule="exact"/>
                            </w:pPr>
                            <w:r w:rsidRPr="00002151">
                              <w:rPr>
                                <w:rFonts w:ascii="Arial" w:hAnsi="Arial" w:cs="Arial"/>
                                <w:b/>
                                <w:bCs/>
                                <w:color w:val="000000" w:themeColor="text1"/>
                                <w:kern w:val="24"/>
                              </w:rPr>
                              <w:t>UAS CPNC Links</w:t>
                            </w:r>
                          </w:p>
                          <w:p w14:paraId="4863BF18" w14:textId="77777777" w:rsidR="00741DC4" w:rsidRDefault="00741DC4" w:rsidP="003A690B">
                            <w:pPr>
                              <w:pStyle w:val="NormalWeb"/>
                              <w:spacing w:before="0" w:beforeAutospacing="0" w:after="0" w:afterAutospacing="0" w:line="280" w:lineRule="exact"/>
                            </w:pPr>
                            <w:r w:rsidRPr="00002151">
                              <w:rPr>
                                <w:rFonts w:ascii="Arial" w:hAnsi="Arial" w:cs="Arial"/>
                                <w:b/>
                                <w:bCs/>
                                <w:color w:val="000000" w:themeColor="text1"/>
                                <w:kern w:val="24"/>
                                <w:sz w:val="22"/>
                                <w:szCs w:val="22"/>
                              </w:rPr>
                              <w:t>1+2: Forward link (Remote pilot to UA</w:t>
                            </w:r>
                          </w:p>
                          <w:p w14:paraId="35A6C4B3" w14:textId="77777777" w:rsidR="00741DC4" w:rsidRDefault="00741DC4" w:rsidP="003A690B">
                            <w:pPr>
                              <w:pStyle w:val="NormalWeb"/>
                              <w:spacing w:before="0" w:beforeAutospacing="0" w:after="0" w:afterAutospacing="0" w:line="280" w:lineRule="exact"/>
                            </w:pPr>
                            <w:r w:rsidRPr="00002151">
                              <w:rPr>
                                <w:rFonts w:ascii="Arial" w:hAnsi="Arial" w:cs="Arial"/>
                                <w:color w:val="F79646" w:themeColor="accent6"/>
                                <w:kern w:val="24"/>
                                <w:sz w:val="21"/>
                                <w:szCs w:val="21"/>
                              </w:rPr>
                              <w:t>1: Forward uplink (E-s)</w:t>
                            </w:r>
                          </w:p>
                          <w:p w14:paraId="59D4DDB8" w14:textId="77777777" w:rsidR="00741DC4" w:rsidRDefault="00741DC4" w:rsidP="003A690B">
                            <w:pPr>
                              <w:pStyle w:val="NormalWeb"/>
                              <w:spacing w:before="0" w:beforeAutospacing="0" w:after="0" w:afterAutospacing="0" w:line="280" w:lineRule="exact"/>
                            </w:pPr>
                            <w:r w:rsidRPr="00002151">
                              <w:rPr>
                                <w:rFonts w:ascii="Arial" w:hAnsi="Arial" w:cs="Arial"/>
                                <w:color w:val="4F81BD" w:themeColor="accent1"/>
                                <w:kern w:val="24"/>
                                <w:sz w:val="21"/>
                                <w:szCs w:val="21"/>
                              </w:rPr>
                              <w:t>2: Forward downlink (s-E)</w:t>
                            </w:r>
                          </w:p>
                          <w:p w14:paraId="564ABBC0" w14:textId="77777777" w:rsidR="00741DC4" w:rsidRDefault="00741DC4" w:rsidP="003A690B">
                            <w:pPr>
                              <w:pStyle w:val="NormalWeb"/>
                              <w:spacing w:before="0" w:beforeAutospacing="0" w:after="0" w:afterAutospacing="0" w:line="280" w:lineRule="exact"/>
                            </w:pPr>
                            <w:r w:rsidRPr="00002151">
                              <w:rPr>
                                <w:rFonts w:ascii="Arial" w:hAnsi="Arial" w:cs="Arial"/>
                                <w:b/>
                                <w:bCs/>
                                <w:color w:val="000000" w:themeColor="text1"/>
                                <w:kern w:val="24"/>
                                <w:sz w:val="22"/>
                                <w:szCs w:val="22"/>
                              </w:rPr>
                              <w:t>3+4: Return link (UA to remote pilot)</w:t>
                            </w:r>
                          </w:p>
                          <w:p w14:paraId="0C11A1C6" w14:textId="77777777" w:rsidR="00741DC4" w:rsidRDefault="00741DC4" w:rsidP="003A690B">
                            <w:pPr>
                              <w:pStyle w:val="NormalWeb"/>
                              <w:spacing w:before="0" w:beforeAutospacing="0" w:after="0" w:afterAutospacing="0" w:line="280" w:lineRule="exact"/>
                            </w:pPr>
                            <w:r w:rsidRPr="00002151">
                              <w:rPr>
                                <w:rFonts w:ascii="Arial" w:hAnsi="Arial" w:cs="Arial"/>
                                <w:color w:val="C0504D" w:themeColor="accent2"/>
                                <w:kern w:val="24"/>
                                <w:sz w:val="21"/>
                                <w:szCs w:val="21"/>
                              </w:rPr>
                              <w:t>3: Return uplink (E-s)</w:t>
                            </w:r>
                          </w:p>
                          <w:p w14:paraId="1B77E76C" w14:textId="77777777" w:rsidR="00741DC4" w:rsidRDefault="00741DC4" w:rsidP="003A690B">
                            <w:pPr>
                              <w:pStyle w:val="NormalWeb"/>
                              <w:spacing w:before="0" w:beforeAutospacing="0" w:after="0" w:afterAutospacing="0" w:line="280" w:lineRule="exact"/>
                            </w:pPr>
                            <w:r w:rsidRPr="00002151">
                              <w:rPr>
                                <w:rFonts w:ascii="Arial" w:hAnsi="Arial" w:cs="Arial"/>
                                <w:color w:val="1F497D" w:themeColor="text2"/>
                                <w:kern w:val="24"/>
                                <w:sz w:val="21"/>
                                <w:szCs w:val="21"/>
                              </w:rPr>
                              <w:t>4: Return downlink (s-E)</w:t>
                            </w:r>
                          </w:p>
                        </w:txbxContent>
                      </v:textbox>
                    </v:rect>
                    <v:shape id="Textfeld 35" o:spid="_x0000_s1041" type="#_x0000_t202" style="position:absolute;left:40090;top:36662;width:13056;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c6lvwAAANsAAAAPAAAAZHJzL2Rvd25yZXYueG1sRE9La8JA&#10;EL4X/A/LCN7qxoKlja4iPsBDL7XxPmTHbDA7G7JTE/+9KxR6m4/vOcv14Bt1oy7WgQ3Mphko4jLY&#10;misDxc/h9QNUFGSLTWAycKcI69XoZYm5DT1/0+0klUohHHM04ETaXOtYOvIYp6ElTtwldB4lwa7S&#10;tsM+hftGv2XZu/ZYc2pw2NLWUXk9/XoDInYzuxd7H4/n4WvXu6ycY2HMZDxsFqCEBvkX/7mPNs3/&#10;hOcv6QC9egAAAP//AwBQSwECLQAUAAYACAAAACEA2+H2y+4AAACFAQAAEwAAAAAAAAAAAAAAAAAA&#10;AAAAW0NvbnRlbnRfVHlwZXNdLnhtbFBLAQItABQABgAIAAAAIQBa9CxbvwAAABUBAAALAAAAAAAA&#10;AAAAAAAAAB8BAABfcmVscy8ucmVsc1BLAQItABQABgAIAAAAIQBbuc6lvwAAANsAAAAPAAAAAAAA&#10;AAAAAAAAAAcCAABkcnMvZG93bnJldi54bWxQSwUGAAAAAAMAAwC3AAAA8wIAAAAA&#10;" filled="f" stroked="f">
                      <v:textbox style="mso-fit-shape-to-text:t">
                        <w:txbxContent>
                          <w:p w14:paraId="30B03075" w14:textId="77777777" w:rsidR="00741DC4" w:rsidRDefault="00741DC4" w:rsidP="003A690B">
                            <w:pPr>
                              <w:pStyle w:val="NormalWeb"/>
                              <w:spacing w:before="0" w:beforeAutospacing="0" w:after="0" w:afterAutospacing="0"/>
                            </w:pPr>
                            <w:r w:rsidRPr="00002151">
                              <w:rPr>
                                <w:rFonts w:ascii="Arial" w:hAnsi="Arial" w:cs="Arial"/>
                                <w:b/>
                                <w:bCs/>
                                <w:color w:val="000000" w:themeColor="text1"/>
                                <w:kern w:val="24"/>
                                <w:sz w:val="21"/>
                                <w:szCs w:val="21"/>
                              </w:rPr>
                              <w:t>UACS</w:t>
                            </w:r>
                          </w:p>
                          <w:p w14:paraId="723FD76F" w14:textId="77777777" w:rsidR="00741DC4" w:rsidRDefault="00741DC4" w:rsidP="003A690B">
                            <w:pPr>
                              <w:pStyle w:val="NormalWeb"/>
                              <w:spacing w:before="0" w:beforeAutospacing="0" w:after="0" w:afterAutospacing="0"/>
                            </w:pPr>
                            <w:r w:rsidRPr="00002151">
                              <w:rPr>
                                <w:rFonts w:ascii="Arial" w:hAnsi="Arial" w:cs="Arial"/>
                                <w:b/>
                                <w:bCs/>
                                <w:color w:val="000000" w:themeColor="text1"/>
                                <w:kern w:val="24"/>
                                <w:sz w:val="21"/>
                                <w:szCs w:val="21"/>
                              </w:rPr>
                              <w:t>Earth Station (fixed on the ground)</w:t>
                            </w:r>
                          </w:p>
                        </w:txbxContent>
                      </v:textbox>
                    </v:shape>
                    <v:shape id="Grafik 37" o:spid="_x0000_s1042" type="#_x0000_t75" style="position:absolute;left:30096;top:12444;width:9540;height:15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uiAwQAAANsAAAAPAAAAZHJzL2Rvd25yZXYueG1sRE/LisIw&#10;FN0L/kO4gjtNVRSnGkUEcTYj+JgZl5fm2habm9DE2vn7yUJweTjv5bo1lWio9qVlBaNhAoI4s7rk&#10;XMHlvBvMQfiArLGyTAr+yMN61e0sMdX2yUdqTiEXMYR9igqKEFwqpc8KMuiH1hFH7mZrgyHCOpe6&#10;xmcMN5UcJ8lMGiw5NhToaFtQdj89jIK7cx+TL9nO8ZD/NL/f18l0et4r1e+1mwWIQG14i1/uT61g&#10;HNfHL/EHyNU/AAAA//8DAFBLAQItABQABgAIAAAAIQDb4fbL7gAAAIUBAAATAAAAAAAAAAAAAAAA&#10;AAAAAABbQ29udGVudF9UeXBlc10ueG1sUEsBAi0AFAAGAAgAAAAhAFr0LFu/AAAAFQEAAAsAAAAA&#10;AAAAAAAAAAAAHwEAAF9yZWxzLy5yZWxzUEsBAi0AFAAGAAgAAAAhAPze6IDBAAAA2wAAAA8AAAAA&#10;AAAAAAAAAAAABwIAAGRycy9kb3ducmV2LnhtbFBLBQYAAAAAAwADALcAAAD1AgAAAAA=&#10;">
                      <v:imagedata r:id="rId28" o:title="" cropright="14175f"/>
                    </v:shape>
                    <v:shape id="Grafik 39" o:spid="_x0000_s1043" type="#_x0000_t75" alt="Ein Bild, das Text enthält.&#10;&#10;Automatisch generierte Beschreibung" style="position:absolute;left:15586;top:17378;width:5693;height:45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vbwQAAANsAAAAPAAAAZHJzL2Rvd25yZXYueG1sRI/BasMw&#10;EETvgf6D2EJvjay0lOJGCaUQMPQUJ9AeF2tjmVgrIym28/dVoJDjMDNvmPV2dr0YKcTOswa1LEAQ&#10;N9503Go4HnbP7yBiQjbYeyYNV4qw3Tws1lgaP/Gexjq1IkM4lqjBpjSUUsbGksO49ANx9k4+OExZ&#10;hlaagFOGu16uiuJNOuw4L1gc6MtSc64vTkNofkzl/au6vMy/1nwrK1lZrZ8e588PEInmdA//tyuj&#10;YaXg9iX/ALn5AwAA//8DAFBLAQItABQABgAIAAAAIQDb4fbL7gAAAIUBAAATAAAAAAAAAAAAAAAA&#10;AAAAAABbQ29udGVudF9UeXBlc10ueG1sUEsBAi0AFAAGAAgAAAAhAFr0LFu/AAAAFQEAAAsAAAAA&#10;AAAAAAAAAAAAHwEAAF9yZWxzLy5yZWxzUEsBAi0AFAAGAAgAAAAhAL6dy9vBAAAA2wAAAA8AAAAA&#10;AAAAAAAAAAAABwIAAGRycy9kb3ducmV2LnhtbFBLBQYAAAAAAwADALcAAAD1AgAAAAA=&#10;">
                      <v:imagedata r:id="rId29" o:title="Ein Bild, das Text enthält"/>
                    </v:shape>
                    <v:shape id="Grafik 41" o:spid="_x0000_s1044" type="#_x0000_t75" style="position:absolute;left:49484;top:27357;width:22648;height:17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UxvwwAAANsAAAAPAAAAZHJzL2Rvd25yZXYueG1sRI9Ba8JA&#10;FITvQv/D8oReRDfGohLdSBFKPfRSLfX6yD6TkOzbsLuN23/fLRR6HGbmG2Z/iKYXIznfWlawXGQg&#10;iCurW64VfFxe5lsQPiBr7C2Tgm/ycCgfJnsstL3zO43nUIsEYV+ggiaEoZDSVw0Z9As7ECfvZp3B&#10;kKSrpXZ4T3DTyzzL1tJgy2mhwYGODVXd+cso8J9vtHFx0804PEXs29dxvK6UepzG5x2IQDH8h//a&#10;J60gz+H3S/oBsvwBAAD//wMAUEsBAi0AFAAGAAgAAAAhANvh9svuAAAAhQEAABMAAAAAAAAAAAAA&#10;AAAAAAAAAFtDb250ZW50X1R5cGVzXS54bWxQSwECLQAUAAYACAAAACEAWvQsW78AAAAVAQAACwAA&#10;AAAAAAAAAAAAAAAfAQAAX3JlbHMvLnJlbHNQSwECLQAUAAYACAAAACEA/a1Mb8MAAADbAAAADwAA&#10;AAAAAAAAAAAAAAAHAgAAZHJzL2Rvd25yZXYueG1sUEsFBgAAAAADAAMAtwAAAPcCAAAAAA==&#10;">
                      <v:imagedata r:id="rId30" o:title=""/>
                    </v:shape>
                    <v:shape id="Textfeld 6" o:spid="_x0000_s1045" type="#_x0000_t202" style="position:absolute;left:7305;top:7293;width:20383;height:2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R7XwwAAANsAAAAPAAAAZHJzL2Rvd25yZXYueG1sRI9Ba8JA&#10;FITvQv/D8grezKYpFZu6SilIvRRqLNTjI/tMlmbfhuzqxn/vFgSPw8x8wyzXo+3EmQZvHCt4ynIQ&#10;xLXThhsFP/vNbAHCB2SNnWNScCEP69XDZImldpF3dK5CIxKEfYkK2hD6Ukpft2TRZ64nTt7RDRZD&#10;kkMj9YAxwW0nizyfS4uG00KLPX20VP9VJ6sgfr9+mePnwcTK2kL+vjgO8aDU9HF8fwMRaAz38K29&#10;1QqKZ/j/kn6AXF0BAAD//wMAUEsBAi0AFAAGAAgAAAAhANvh9svuAAAAhQEAABMAAAAAAAAAAAAA&#10;AAAAAAAAAFtDb250ZW50X1R5cGVzXS54bWxQSwECLQAUAAYACAAAACEAWvQsW78AAAAVAQAACwAA&#10;AAAAAAAAAAAAAAAfAQAAX3JlbHMvLnJlbHNQSwECLQAUAAYACAAAACEAuxUe18MAAADbAAAADwAA&#10;AAAAAAAAAAAAAAAHAgAAZHJzL2Rvd25yZXYueG1sUEsFBgAAAAADAAMAtwAAAPcCAAAAAA==&#10;" fillcolor="white [3212]" stroked="f">
                      <v:textbox style="mso-fit-shape-to-text:t">
                        <w:txbxContent>
                          <w:p w14:paraId="1A97CCAF" w14:textId="77777777" w:rsidR="00741DC4" w:rsidRDefault="00741DC4" w:rsidP="003A690B">
                            <w:pPr>
                              <w:pStyle w:val="NormalWeb"/>
                              <w:spacing w:before="0" w:beforeAutospacing="0" w:after="0" w:afterAutospacing="0"/>
                            </w:pPr>
                            <w:r>
                              <w:rPr>
                                <w:rFonts w:ascii="Arial" w:hAnsi="Arial" w:cs="Arial"/>
                                <w:color w:val="000000" w:themeColor="text1"/>
                                <w:kern w:val="24"/>
                                <w:lang w:val="de-DE"/>
                              </w:rPr>
                              <w:t>Geostationary-satellite orbit</w:t>
                            </w:r>
                          </w:p>
                        </w:txbxContent>
                      </v:textbox>
                    </v:shape>
                    <v:rect id="Rechteck 45" o:spid="_x0000_s1046" style="position:absolute;left:57789;top:27782;width:14251;height:156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LbhxAAAANsAAAAPAAAAZHJzL2Rvd25yZXYueG1sRI9bawIx&#10;FITfC/6HcARfpCa1RcpqFKmIfVC8tL4fNmcvujlZNlHXf28KQh+HmfmGmcxaW4krNb50rOFtoEAQ&#10;p86UnGv4/Vm+foLwAdlg5Zg03MnDbNp5mWBi3I33dD2EXEQI+wQ1FCHUiZQ+LciiH7iaOHqZayyG&#10;KJtcmgZvEW4rOVRqJC2WHBcKrOmroPR8uFgN2+Pmclqpo+lnOav33SKzap1p3eu28zGIQG34Dz/b&#10;30bD8AP+vsQfIKcPAAAA//8DAFBLAQItABQABgAIAAAAIQDb4fbL7gAAAIUBAAATAAAAAAAAAAAA&#10;AAAAAAAAAABbQ29udGVudF9UeXBlc10ueG1sUEsBAi0AFAAGAAgAAAAhAFr0LFu/AAAAFQEAAAsA&#10;AAAAAAAAAAAAAAAAHwEAAF9yZWxzLy5yZWxzUEsBAi0AFAAGAAgAAAAhAK2QtuHEAAAA2wAAAA8A&#10;AAAAAAAAAAAAAAAABwIAAGRycy9kb3ducmV2LnhtbFBLBQYAAAAAAwADALcAAAD4AgAAAAA=&#10;" filled="f" strokecolor="#3d816c" strokeweight="1.5pt"/>
                    <v:shape id="Textfeld 51" o:spid="_x0000_s1047" type="#_x0000_t202" style="position:absolute;left:66036;top:27779;width:5995;height:2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A4dwQAAANsAAAAPAAAAZHJzL2Rvd25yZXYueG1sRI9Ba8JA&#10;FITvhf6H5RW81Y2CItFVpLbgwYs23h/ZZzY0+zZknyb+e1cQehxm5htmtRl8o27UxTqwgck4A0Vc&#10;BltzZaD4/flcgIqCbLEJTAbuFGGzfn9bYW5Dz0e6naRSCcIxRwNOpM21jqUjj3EcWuLkXULnUZLs&#10;Km077BPcN3qaZXPtsea04LClL0fl3+nqDYjY7eRefPu4Pw+HXe+ycoaFMaOPYbsEJTTIf/jV3lsD&#10;0xk8v6QfoNcPAAAA//8DAFBLAQItABQABgAIAAAAIQDb4fbL7gAAAIUBAAATAAAAAAAAAAAAAAAA&#10;AAAAAABbQ29udGVudF9UeXBlc10ueG1sUEsBAi0AFAAGAAgAAAAhAFr0LFu/AAAAFQEAAAsAAAAA&#10;AAAAAAAAAAAAHwEAAF9yZWxzLy5yZWxzUEsBAi0AFAAGAAgAAAAhABSYDh3BAAAA2wAAAA8AAAAA&#10;AAAAAAAAAAAABwIAAGRycy9kb3ducmV2LnhtbFBLBQYAAAAAAwADALcAAAD1AgAAAAA=&#10;" filled="f" stroked="f">
                      <v:textbox style="mso-fit-shape-to-text:t">
                        <w:txbxContent>
                          <w:p w14:paraId="6A56796A" w14:textId="77777777" w:rsidR="00741DC4" w:rsidRDefault="00741DC4" w:rsidP="003A690B">
                            <w:pPr>
                              <w:pStyle w:val="NormalWeb"/>
                              <w:spacing w:before="0" w:beforeAutospacing="0" w:after="0" w:afterAutospacing="0"/>
                            </w:pPr>
                            <w:r>
                              <w:rPr>
                                <w:rFonts w:ascii="Arial" w:hAnsi="Arial" w:cs="Arial"/>
                                <w:b/>
                                <w:bCs/>
                                <w:color w:val="000000" w:themeColor="text1"/>
                                <w:kern w:val="24"/>
                                <w:sz w:val="21"/>
                                <w:szCs w:val="21"/>
                                <w:lang w:val="de-DE"/>
                              </w:rPr>
                              <w:t>UACS</w:t>
                            </w:r>
                          </w:p>
                        </w:txbxContent>
                      </v:textbox>
                    </v:shape>
                    <v:shape id="Textfeld 53" o:spid="_x0000_s1048" type="#_x0000_t202" style="position:absolute;left:21436;top:20854;width:6293;height:32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r1PwgAAANsAAAAPAAAAZHJzL2Rvd25yZXYueG1sRI9BawIx&#10;FITvBf9DeEJvNdsFpW6NUgTRS0FXQY+PzXM3dPOybKLZ/vtGEHocZuYbZrEabCvu1HvjWMH7JANB&#10;XDltuFZwOm7ePkD4gKyxdUwKfsnDajl6WWChXeQD3ctQiwRhX6CCJoSukNJXDVn0E9cRJ+/qeosh&#10;yb6WuseY4LaVeZbNpEXDaaHBjtYNVT/lzSqI+/m3uW4vJpbW5vI8dRziRanX8fD1CSLQEP7Dz/ZO&#10;K8hn8PiSfoBc/gEAAP//AwBQSwECLQAUAAYACAAAACEA2+H2y+4AAACFAQAAEwAAAAAAAAAAAAAA&#10;AAAAAAAAW0NvbnRlbnRfVHlwZXNdLnhtbFBLAQItABQABgAIAAAAIQBa9CxbvwAAABUBAAALAAAA&#10;AAAAAAAAAAAAAB8BAABfcmVscy8ucmVsc1BLAQItABQABgAIAAAAIQCrYr1PwgAAANsAAAAPAAAA&#10;AAAAAAAAAAAAAAcCAABkcnMvZG93bnJldi54bWxQSwUGAAAAAAMAAwC3AAAA9gIAAAAA&#10;" fillcolor="white [3212]" stroked="f">
                      <v:textbox style="mso-fit-shape-to-text:t">
                        <w:txbxContent>
                          <w:p w14:paraId="5572CC14" w14:textId="77777777" w:rsidR="00741DC4" w:rsidRDefault="00741DC4" w:rsidP="003A690B">
                            <w:pPr>
                              <w:pStyle w:val="NormalWeb"/>
                              <w:spacing w:before="0" w:beforeAutospacing="0" w:after="0" w:afterAutospacing="0"/>
                            </w:pPr>
                            <w:r>
                              <w:rPr>
                                <w:rFonts w:ascii="Arial" w:hAnsi="Arial" w:cs="Arial"/>
                                <w:color w:val="000000" w:themeColor="text1"/>
                                <w:kern w:val="24"/>
                                <w:sz w:val="16"/>
                                <w:szCs w:val="16"/>
                                <w:lang w:val="de-DE"/>
                              </w:rPr>
                              <w:t>VHF - AM</w:t>
                            </w:r>
                          </w:p>
                          <w:p w14:paraId="300C0B36" w14:textId="77777777" w:rsidR="00741DC4" w:rsidRDefault="00741DC4" w:rsidP="003A690B">
                            <w:pPr>
                              <w:pStyle w:val="NormalWeb"/>
                              <w:spacing w:before="0" w:beforeAutospacing="0" w:after="0" w:afterAutospacing="0"/>
                            </w:pPr>
                            <w:r>
                              <w:rPr>
                                <w:rFonts w:ascii="Arial" w:hAnsi="Arial" w:cs="Arial"/>
                                <w:color w:val="000000" w:themeColor="text1"/>
                                <w:kern w:val="24"/>
                                <w:sz w:val="16"/>
                                <w:szCs w:val="16"/>
                                <w:lang w:val="de-DE"/>
                              </w:rPr>
                              <w:t>ATC</w:t>
                            </w:r>
                          </w:p>
                        </w:txbxContent>
                      </v:textbox>
                    </v:shape>
                    <v:shape id="Gerade Verbindung mit Pfeil 55" o:spid="_x0000_s1049" type="#_x0000_t32" style="position:absolute;left:21279;top:19648;width:11652;height:27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2f5xgAAANsAAAAPAAAAZHJzL2Rvd25yZXYueG1sRI9Pa8JA&#10;FMTvQr/D8gredFPBP6TZSFtQS/FitIfentnXbDD7NmRXTfvpuwXB4zAzv2GyZW8bcaHO144VPI0T&#10;EMSl0zVXCg771WgBwgdkjY1jUvBDHpb5wyDDVLsr7+hShEpECPsUFZgQ2lRKXxqy6MeuJY7et+ss&#10;hii7SuoOrxFuGzlJkpm0WHNcMNjSm6HyVJytgu36cz6j38Xmyx6L/vhxMFN7elVq+Ni/PIMI1Id7&#10;+NZ+1womc/j/En+AzP8AAAD//wMAUEsBAi0AFAAGAAgAAAAhANvh9svuAAAAhQEAABMAAAAAAAAA&#10;AAAAAAAAAAAAAFtDb250ZW50X1R5cGVzXS54bWxQSwECLQAUAAYACAAAACEAWvQsW78AAAAVAQAA&#10;CwAAAAAAAAAAAAAAAAAfAQAAX3JlbHMvLnJlbHNQSwECLQAUAAYACAAAACEA1Qtn+cYAAADbAAAA&#10;DwAAAAAAAAAAAAAAAAAHAgAAZHJzL2Rvd25yZXYueG1sUEsFBgAAAAADAAMAtwAAAPoCAAAAAA==&#10;" strokecolor="black [3040]">
                      <v:stroke dashstyle="dash" startarrow="block" endarrow="block"/>
                      <o:lock v:ext="edit" shapetype="f"/>
                    </v:shape>
                  </v:group>
                  <v:shape id="Grafik 59" o:spid="_x0000_s1050" type="#_x0000_t75" style="position:absolute;top:10375;width:11766;height:5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udSvAAAANoAAAAPAAAAZHJzL2Rvd25yZXYueG1sRI/NCsIw&#10;EITvgu8QVvCmqR6KVKOIIIgHwSqel2bbFJtNaaLWtzeC4HGYn49ZbXrbiCd1vnasYDZNQBAXTtdc&#10;Kbhe9pMFCB+QNTaOScGbPGzWw8EKM+1efKZnHioRR9hnqMCE0GZS+sKQRT91LXH0StdZDFF2ldQd&#10;vuK4beQ8SVJpseZIMNjSzlBxzx82QspSnm7BOVMfj/m1Ryy2p1Sp8ajfLkEE6sM//GsftIIUvlfi&#10;DZDrDwAAAP//AwBQSwECLQAUAAYACAAAACEA2+H2y+4AAACFAQAAEwAAAAAAAAAAAAAAAAAAAAAA&#10;W0NvbnRlbnRfVHlwZXNdLnhtbFBLAQItABQABgAIAAAAIQBa9CxbvwAAABUBAAALAAAAAAAAAAAA&#10;AAAAAB8BAABfcmVscy8ucmVsc1BLAQItABQABgAIAAAAIQBzgudSvAAAANoAAAAPAAAAAAAAAAAA&#10;AAAAAAcCAABkcnMvZG93bnJldi54bWxQSwUGAAAAAAMAAwC3AAAA8AIAAAAA&#10;">
                    <v:imagedata r:id="rId31" o:title=""/>
                  </v:shape>
                </v:group>
                <v:shape id="Gerade Verbindung mit Pfeil 2" o:spid="_x0000_s1051" type="#_x0000_t32" style="position:absolute;left:54133;top:31952;width:2669;height:1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5PvxAAAANoAAAAPAAAAZHJzL2Rvd25yZXYueG1sRI9Ba8JA&#10;FITvBf/D8gRvzcZixaauokJJoVRQe8jxkX3NBrNvQ3Y1aX99tyB4HGbmG2a5HmwjrtT52rGCaZKC&#10;IC6drrlS8HV6e1yA8AFZY+OYFPyQh/Vq9LDETLueD3Q9hkpECPsMFZgQ2kxKXxqy6BPXEkfv23UW&#10;Q5RdJXWHfYTbRj6l6VxarDkuGGxpZ6g8Hy9WwedHGvb5tmh2z+3B/GLhXy75QqnJeNi8ggg0hHv4&#10;1n7XCmbwfyXeALn6AwAA//8DAFBLAQItABQABgAIAAAAIQDb4fbL7gAAAIUBAAATAAAAAAAAAAAA&#10;AAAAAAAAAABbQ29udGVudF9UeXBlc10ueG1sUEsBAi0AFAAGAAgAAAAhAFr0LFu/AAAAFQEAAAsA&#10;AAAAAAAAAAAAAAAAHwEAAF9yZWxzLy5yZWxzUEsBAi0AFAAGAAgAAAAhAALjk+/EAAAA2gAAAA8A&#10;AAAAAAAAAAAAAAAABwIAAGRycy9kb3ducmV2LnhtbFBLBQYAAAAAAwADALcAAAD4AgAAAAA=&#10;" strokecolor="black [3213]">
                  <v:stroke startarrow="block" endarrow="block"/>
                </v:shape>
                <w10:wrap type="topAndBottom"/>
              </v:group>
            </w:pict>
          </mc:Fallback>
        </mc:AlternateContent>
      </w:r>
      <w:r w:rsidRPr="00737F74">
        <w:rPr>
          <w:rFonts w:eastAsia="SimSun"/>
        </w:rPr>
        <w:t>Elements of UAS architecture using the FSS</w:t>
      </w:r>
    </w:p>
    <w:p w14:paraId="4EDF06AC" w14:textId="77777777" w:rsidR="003A690B" w:rsidRPr="003444A4" w:rsidRDefault="003A690B" w:rsidP="003A690B">
      <w:pPr>
        <w:pStyle w:val="Figure"/>
      </w:pPr>
    </w:p>
    <w:p w14:paraId="5D0FD331" w14:textId="77777777" w:rsidR="003A690B" w:rsidRPr="00837D9C" w:rsidRDefault="003A690B" w:rsidP="003A690B">
      <w:pPr>
        <w:pStyle w:val="Heading1"/>
      </w:pPr>
      <w:r>
        <w:t>2</w:t>
      </w:r>
      <w:r w:rsidRPr="00837D9C">
        <w:t>/1.</w:t>
      </w:r>
      <w:r>
        <w:t>8</w:t>
      </w:r>
      <w:r w:rsidRPr="00837D9C">
        <w:t>/</w:t>
      </w:r>
      <w:r>
        <w:t>3</w:t>
      </w:r>
      <w:r w:rsidRPr="00837D9C">
        <w:tab/>
      </w:r>
      <w:r>
        <w:tab/>
      </w:r>
      <w:r w:rsidRPr="005303A3">
        <w:t>Summary</w:t>
      </w:r>
      <w:r>
        <w:t xml:space="preserve"> and analysis of the results of ITU-R studies</w:t>
      </w:r>
    </w:p>
    <w:p w14:paraId="4325EF6B" w14:textId="77777777" w:rsidR="003A690B" w:rsidRPr="00F351A3" w:rsidRDefault="003A690B" w:rsidP="006F38DA">
      <w:pPr>
        <w:pStyle w:val="EditorsNote"/>
      </w:pPr>
      <w:r w:rsidRPr="00FC05CA">
        <w:rPr>
          <w:highlight w:val="yellow"/>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215EB5F0" w14:textId="77777777" w:rsidR="003A690B" w:rsidRDefault="003A690B" w:rsidP="003A690B">
      <w:pPr>
        <w:pStyle w:val="Heading2"/>
        <w:rPr>
          <w:rFonts w:asciiTheme="majorBidi" w:hAnsiTheme="majorBidi" w:cstheme="majorBidi"/>
        </w:rPr>
      </w:pPr>
      <w:r>
        <w:rPr>
          <w:rFonts w:asciiTheme="majorBidi" w:hAnsiTheme="majorBidi" w:cstheme="majorBidi"/>
        </w:rPr>
        <w:t>2</w:t>
      </w:r>
      <w:r w:rsidRPr="007A596F">
        <w:rPr>
          <w:rFonts w:asciiTheme="majorBidi" w:hAnsiTheme="majorBidi" w:cstheme="majorBidi"/>
        </w:rPr>
        <w:t>/1.</w:t>
      </w:r>
      <w:r>
        <w:rPr>
          <w:rFonts w:asciiTheme="majorBidi" w:hAnsiTheme="majorBidi" w:cstheme="majorBidi"/>
        </w:rPr>
        <w:t>8</w:t>
      </w:r>
      <w:r w:rsidRPr="007A596F">
        <w:rPr>
          <w:rFonts w:asciiTheme="majorBidi" w:hAnsiTheme="majorBidi" w:cstheme="majorBidi"/>
        </w:rPr>
        <w:t>/3.1</w:t>
      </w:r>
      <w:r w:rsidRPr="007A596F">
        <w:rPr>
          <w:rFonts w:asciiTheme="majorBidi" w:hAnsiTheme="majorBidi" w:cstheme="majorBidi"/>
        </w:rPr>
        <w:tab/>
      </w:r>
      <w:r>
        <w:rPr>
          <w:rFonts w:asciiTheme="majorBidi" w:hAnsiTheme="majorBidi" w:cstheme="majorBidi"/>
        </w:rPr>
        <w:t>Summary of technical and operational studies</w:t>
      </w:r>
    </w:p>
    <w:p w14:paraId="49767867" w14:textId="77777777" w:rsidR="003A690B" w:rsidRDefault="003A690B" w:rsidP="003A690B">
      <w:r w:rsidRPr="00737F74">
        <w:rPr>
          <w:highlight w:val="cyan"/>
        </w:rPr>
        <w:t>TBD See also 2/1.8/3.3.</w:t>
      </w:r>
    </w:p>
    <w:p w14:paraId="60F5D471" w14:textId="77777777" w:rsidR="003A690B" w:rsidRPr="007A596F" w:rsidRDefault="003A690B" w:rsidP="003A690B">
      <w:pPr>
        <w:pStyle w:val="Heading2"/>
        <w:rPr>
          <w:rFonts w:asciiTheme="majorBidi" w:hAnsiTheme="majorBidi" w:cstheme="majorBidi"/>
        </w:rPr>
      </w:pPr>
      <w:r>
        <w:rPr>
          <w:rFonts w:asciiTheme="majorBidi" w:hAnsiTheme="majorBidi" w:cstheme="majorBidi"/>
        </w:rPr>
        <w:t>2/1.8</w:t>
      </w:r>
      <w:r w:rsidRPr="007A596F">
        <w:rPr>
          <w:rFonts w:asciiTheme="majorBidi" w:hAnsiTheme="majorBidi" w:cstheme="majorBidi"/>
        </w:rPr>
        <w:t>/3.</w:t>
      </w:r>
      <w:r>
        <w:rPr>
          <w:rFonts w:asciiTheme="majorBidi" w:hAnsiTheme="majorBidi" w:cstheme="majorBidi"/>
        </w:rPr>
        <w:t>2</w:t>
      </w:r>
      <w:r w:rsidRPr="007A596F">
        <w:rPr>
          <w:rFonts w:asciiTheme="majorBidi" w:hAnsiTheme="majorBidi" w:cstheme="majorBidi"/>
        </w:rPr>
        <w:tab/>
        <w:t>Relevant ITU-R recommendations and reports</w:t>
      </w:r>
    </w:p>
    <w:p w14:paraId="51E3E8C3" w14:textId="77777777" w:rsidR="003A690B" w:rsidRPr="00EE55A4" w:rsidRDefault="003A690B" w:rsidP="003A690B">
      <w:r w:rsidRPr="007A596F">
        <w:t xml:space="preserve">ITU-R </w:t>
      </w:r>
      <w:r w:rsidRPr="00EE55A4">
        <w:t>Recommendations, relevant for studies under WRC-23 agenda item 1.8, as appropriate, are</w:t>
      </w:r>
      <w:r>
        <w:t xml:space="preserve"> the latest versions of</w:t>
      </w:r>
      <w:r w:rsidRPr="00EE55A4">
        <w:t>:</w:t>
      </w:r>
    </w:p>
    <w:p w14:paraId="2F656864" w14:textId="77777777" w:rsidR="003A690B" w:rsidRPr="005D5593" w:rsidRDefault="003A690B" w:rsidP="003A690B">
      <w:pPr>
        <w:pStyle w:val="enumlev1"/>
        <w:rPr>
          <w:rFonts w:asciiTheme="majorBidi" w:hAnsiTheme="majorBidi" w:cstheme="majorBidi"/>
          <w:szCs w:val="24"/>
          <w:lang w:val="fr-FR"/>
        </w:rPr>
      </w:pPr>
      <w:r w:rsidRPr="005D5593">
        <w:rPr>
          <w:rFonts w:asciiTheme="majorBidi" w:hAnsiTheme="majorBidi" w:cstheme="majorBidi"/>
          <w:szCs w:val="24"/>
          <w:lang w:val="fr-FR"/>
        </w:rPr>
        <w:t>–</w:t>
      </w:r>
      <w:r w:rsidRPr="005D5593">
        <w:rPr>
          <w:rFonts w:asciiTheme="majorBidi" w:hAnsiTheme="majorBidi" w:cstheme="majorBidi"/>
          <w:szCs w:val="24"/>
          <w:lang w:val="fr-FR"/>
        </w:rPr>
        <w:tab/>
        <w:t xml:space="preserve">ITU-R </w:t>
      </w:r>
      <w:r w:rsidR="0077183B">
        <w:fldChar w:fldCharType="begin"/>
      </w:r>
      <w:r w:rsidR="0077183B" w:rsidRPr="00AE2697">
        <w:rPr>
          <w:lang w:val="fr-FR"/>
          <w:rPrChange w:id="11" w:author="USA" w:date="2022-04-25T11:10:00Z">
            <w:rPr/>
          </w:rPrChange>
        </w:rPr>
        <w:instrText xml:space="preserve"> HYPERLINK "http://www.itu.int/rec/R-REC-F.758/en" </w:instrText>
      </w:r>
      <w:r w:rsidR="0077183B">
        <w:fldChar w:fldCharType="separate"/>
      </w:r>
      <w:r w:rsidRPr="005D5593">
        <w:rPr>
          <w:rFonts w:asciiTheme="majorBidi" w:hAnsiTheme="majorBidi" w:cstheme="majorBidi"/>
          <w:color w:val="0000FF"/>
          <w:szCs w:val="24"/>
          <w:u w:val="single"/>
          <w:lang w:val="fr-FR"/>
        </w:rPr>
        <w:t>F.758</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xml:space="preserve">, ITU-R </w:t>
      </w:r>
      <w:r w:rsidR="0077183B">
        <w:fldChar w:fldCharType="begin"/>
      </w:r>
      <w:r w:rsidR="0077183B" w:rsidRPr="00AE2697">
        <w:rPr>
          <w:lang w:val="fr-FR"/>
          <w:rPrChange w:id="12" w:author="USA" w:date="2022-04-25T11:10:00Z">
            <w:rPr/>
          </w:rPrChange>
        </w:rPr>
        <w:instrText xml:space="preserve"> HYPERLINK "http://www.itu.int/rec/R-REC-F.1494/en" </w:instrText>
      </w:r>
      <w:r w:rsidR="0077183B">
        <w:fldChar w:fldCharType="separate"/>
      </w:r>
      <w:r w:rsidRPr="005D5593">
        <w:rPr>
          <w:rFonts w:asciiTheme="majorBidi" w:hAnsiTheme="majorBidi" w:cstheme="majorBidi"/>
          <w:color w:val="0000FF"/>
          <w:szCs w:val="24"/>
          <w:u w:val="single"/>
          <w:lang w:val="fr-FR"/>
        </w:rPr>
        <w:t>F.1494</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xml:space="preserve">, ITU-R </w:t>
      </w:r>
      <w:r w:rsidR="0077183B">
        <w:fldChar w:fldCharType="begin"/>
      </w:r>
      <w:r w:rsidR="0077183B" w:rsidRPr="00AE2697">
        <w:rPr>
          <w:lang w:val="fr-FR"/>
          <w:rPrChange w:id="13" w:author="USA" w:date="2022-04-25T11:10:00Z">
            <w:rPr/>
          </w:rPrChange>
        </w:rPr>
        <w:instrText xml:space="preserve"> HYPERLINK "http://www.itu.int/rec/R-REC-F.1495/en" </w:instrText>
      </w:r>
      <w:r w:rsidR="0077183B">
        <w:fldChar w:fldCharType="separate"/>
      </w:r>
      <w:r w:rsidRPr="005D5593">
        <w:rPr>
          <w:rFonts w:asciiTheme="majorBidi" w:hAnsiTheme="majorBidi" w:cstheme="majorBidi"/>
          <w:color w:val="0000FF"/>
          <w:szCs w:val="24"/>
          <w:u w:val="single"/>
          <w:lang w:val="fr-FR"/>
        </w:rPr>
        <w:t>F.1495</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xml:space="preserve">, ITU-R </w:t>
      </w:r>
      <w:r w:rsidR="0077183B">
        <w:fldChar w:fldCharType="begin"/>
      </w:r>
      <w:r w:rsidR="0077183B" w:rsidRPr="00AE2697">
        <w:rPr>
          <w:lang w:val="fr-FR"/>
          <w:rPrChange w:id="14" w:author="USA" w:date="2022-04-25T11:10:00Z">
            <w:rPr/>
          </w:rPrChange>
        </w:rPr>
        <w:instrText xml:space="preserve"> HYPERLINK "http://www.itu.int/rec/R-REC-F.1565/en" </w:instrText>
      </w:r>
      <w:r w:rsidR="0077183B">
        <w:fldChar w:fldCharType="separate"/>
      </w:r>
      <w:r w:rsidRPr="005D5593">
        <w:rPr>
          <w:rFonts w:asciiTheme="majorBidi" w:hAnsiTheme="majorBidi" w:cstheme="majorBidi"/>
          <w:color w:val="0000FF"/>
          <w:szCs w:val="24"/>
          <w:u w:val="single"/>
          <w:lang w:val="fr-FR"/>
        </w:rPr>
        <w:t>F.1565</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w:t>
      </w:r>
    </w:p>
    <w:p w14:paraId="60629F37" w14:textId="77777777" w:rsidR="003A690B" w:rsidRPr="005D5593" w:rsidRDefault="003A690B" w:rsidP="003A690B">
      <w:pPr>
        <w:tabs>
          <w:tab w:val="clear" w:pos="2268"/>
          <w:tab w:val="left" w:pos="2608"/>
          <w:tab w:val="left" w:pos="3345"/>
        </w:tabs>
        <w:spacing w:before="80"/>
        <w:ind w:left="1134" w:hanging="1134"/>
        <w:rPr>
          <w:rFonts w:asciiTheme="majorBidi" w:hAnsiTheme="majorBidi" w:cstheme="majorBidi"/>
          <w:szCs w:val="24"/>
          <w:lang w:val="fr-FR"/>
        </w:rPr>
      </w:pPr>
      <w:r w:rsidRPr="005D5593">
        <w:rPr>
          <w:rFonts w:asciiTheme="majorBidi" w:hAnsiTheme="majorBidi" w:cstheme="majorBidi"/>
          <w:szCs w:val="24"/>
          <w:lang w:val="fr-FR"/>
        </w:rPr>
        <w:t>–</w:t>
      </w:r>
      <w:r w:rsidRPr="005D5593">
        <w:rPr>
          <w:rFonts w:asciiTheme="majorBidi" w:hAnsiTheme="majorBidi" w:cstheme="majorBidi"/>
          <w:szCs w:val="24"/>
          <w:lang w:val="fr-FR"/>
        </w:rPr>
        <w:tab/>
        <w:t xml:space="preserve">ITU-R </w:t>
      </w:r>
      <w:r>
        <w:fldChar w:fldCharType="begin"/>
      </w:r>
      <w:ins w:id="15" w:author="Per Hovstad" w:date="2021-11-08T07:25:00Z">
        <w:r w:rsidRPr="005D5593">
          <w:rPr>
            <w:lang w:val="fr-FR"/>
          </w:rPr>
          <w:instrText>HYPERLINK "http://www.itu.int/rec/R-REC-M.1180/en"</w:instrText>
        </w:r>
      </w:ins>
      <w:del w:id="16" w:author="Per Hovstad" w:date="2021-11-08T07:25:00Z">
        <w:r w:rsidRPr="005D5593" w:rsidDel="00701510">
          <w:rPr>
            <w:lang w:val="fr-FR"/>
          </w:rPr>
          <w:delInstrText xml:space="preserve"> HYPERLINK "http://www.itu.int/rec/R-REC-M.1180/en" </w:delInstrText>
        </w:r>
      </w:del>
      <w:r>
        <w:fldChar w:fldCharType="separate"/>
      </w:r>
      <w:r w:rsidRPr="005D5593">
        <w:rPr>
          <w:rFonts w:asciiTheme="majorBidi" w:hAnsiTheme="majorBidi" w:cstheme="majorBidi"/>
          <w:color w:val="0000FF"/>
          <w:szCs w:val="24"/>
          <w:u w:val="single"/>
          <w:lang w:val="fr-FR"/>
        </w:rPr>
        <w:t>M.1180</w:t>
      </w:r>
      <w:r>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xml:space="preserve">, ITU-R </w:t>
      </w:r>
      <w:r w:rsidR="0077183B">
        <w:fldChar w:fldCharType="begin"/>
      </w:r>
      <w:r w:rsidR="0077183B" w:rsidRPr="00AE2697">
        <w:rPr>
          <w:lang w:val="fr-FR"/>
          <w:rPrChange w:id="17" w:author="USA" w:date="2022-04-25T11:10:00Z">
            <w:rPr/>
          </w:rPrChange>
        </w:rPr>
        <w:instrText xml:space="preserve"> HYPERLINK "http://www.itu.int/rec/R-REC-M.1233/en" </w:instrText>
      </w:r>
      <w:r w:rsidR="0077183B">
        <w:fldChar w:fldCharType="separate"/>
      </w:r>
      <w:r w:rsidRPr="005D5593">
        <w:rPr>
          <w:rFonts w:asciiTheme="majorBidi" w:hAnsiTheme="majorBidi" w:cstheme="majorBidi"/>
          <w:color w:val="0000FF"/>
          <w:szCs w:val="24"/>
          <w:u w:val="single"/>
          <w:lang w:val="fr-FR"/>
        </w:rPr>
        <w:t>M.1233</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xml:space="preserve">, ITU-R </w:t>
      </w:r>
      <w:r w:rsidR="0077183B">
        <w:fldChar w:fldCharType="begin"/>
      </w:r>
      <w:r w:rsidR="0077183B" w:rsidRPr="00AE2697">
        <w:rPr>
          <w:lang w:val="fr-FR"/>
          <w:rPrChange w:id="18" w:author="USA" w:date="2022-04-25T11:10:00Z">
            <w:rPr/>
          </w:rPrChange>
        </w:rPr>
        <w:instrText xml:space="preserve"> HYPERLINK "http://www.itu.int/rec/R-REC-M.1372/en" </w:instrText>
      </w:r>
      <w:r w:rsidR="0077183B">
        <w:fldChar w:fldCharType="separate"/>
      </w:r>
      <w:r w:rsidRPr="005D5593">
        <w:rPr>
          <w:rFonts w:asciiTheme="majorBidi" w:hAnsiTheme="majorBidi" w:cstheme="majorBidi"/>
          <w:color w:val="0000FF"/>
          <w:szCs w:val="24"/>
          <w:u w:val="single"/>
          <w:lang w:val="fr-FR"/>
        </w:rPr>
        <w:t>M.1372</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ITU-</w:t>
      </w:r>
      <w:r w:rsidR="0077183B">
        <w:fldChar w:fldCharType="begin"/>
      </w:r>
      <w:r w:rsidR="0077183B" w:rsidRPr="00AE2697">
        <w:rPr>
          <w:lang w:val="fr-FR"/>
          <w:rPrChange w:id="19" w:author="USA" w:date="2022-04-25T11:10:00Z">
            <w:rPr/>
          </w:rPrChange>
        </w:rPr>
        <w:instrText xml:space="preserve"> HYPERLINK "http://www.itu.int/rec/R-REC-M.1643/en" </w:instrText>
      </w:r>
      <w:r w:rsidR="0077183B">
        <w:fldChar w:fldCharType="separate"/>
      </w:r>
      <w:r w:rsidRPr="005D5593">
        <w:rPr>
          <w:rFonts w:asciiTheme="majorBidi" w:hAnsiTheme="majorBidi" w:cstheme="majorBidi"/>
          <w:color w:val="0000FF"/>
          <w:szCs w:val="24"/>
          <w:u w:val="single"/>
          <w:lang w:val="fr-FR"/>
        </w:rPr>
        <w:t>R M.1643</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xml:space="preserve">, ITU-R </w:t>
      </w:r>
      <w:r w:rsidR="0077183B">
        <w:fldChar w:fldCharType="begin"/>
      </w:r>
      <w:r w:rsidR="0077183B" w:rsidRPr="00AE2697">
        <w:rPr>
          <w:lang w:val="fr-FR"/>
          <w:rPrChange w:id="20" w:author="USA" w:date="2022-04-25T11:10:00Z">
            <w:rPr/>
          </w:rPrChange>
        </w:rPr>
        <w:instrText xml:space="preserve"> HYPERLINK "http://www.itu.int/rec/R-REC-M.1644/en" </w:instrText>
      </w:r>
      <w:r w:rsidR="0077183B">
        <w:fldChar w:fldCharType="separate"/>
      </w:r>
      <w:r w:rsidRPr="005D5593">
        <w:rPr>
          <w:rFonts w:asciiTheme="majorBidi" w:hAnsiTheme="majorBidi" w:cstheme="majorBidi"/>
          <w:color w:val="0000FF"/>
          <w:szCs w:val="24"/>
          <w:u w:val="single"/>
          <w:lang w:val="fr-FR"/>
        </w:rPr>
        <w:t>M.1644</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ITU</w:t>
      </w:r>
      <w:r w:rsidRPr="005D5593">
        <w:rPr>
          <w:rFonts w:asciiTheme="majorBidi" w:hAnsiTheme="majorBidi" w:cstheme="majorBidi"/>
          <w:szCs w:val="24"/>
          <w:lang w:val="fr-FR"/>
        </w:rPr>
        <w:noBreakHyphen/>
        <w:t xml:space="preserve">R </w:t>
      </w:r>
      <w:r w:rsidR="0077183B">
        <w:fldChar w:fldCharType="begin"/>
      </w:r>
      <w:r w:rsidR="0077183B" w:rsidRPr="00AE2697">
        <w:rPr>
          <w:lang w:val="fr-FR"/>
          <w:rPrChange w:id="21" w:author="USA" w:date="2022-04-25T11:10:00Z">
            <w:rPr/>
          </w:rPrChange>
        </w:rPr>
        <w:instrText xml:space="preserve"> HYPERLINK "http://www.itu.int/rec/R-REC-M.1730/en" </w:instrText>
      </w:r>
      <w:r w:rsidR="0077183B">
        <w:fldChar w:fldCharType="separate"/>
      </w:r>
      <w:r w:rsidRPr="005D5593">
        <w:rPr>
          <w:rFonts w:asciiTheme="majorBidi" w:hAnsiTheme="majorBidi" w:cstheme="majorBidi"/>
          <w:color w:val="0000FF"/>
          <w:szCs w:val="24"/>
          <w:u w:val="single"/>
          <w:lang w:val="fr-FR"/>
        </w:rPr>
        <w:t>M.1730</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xml:space="preserve">, ITU-R </w:t>
      </w:r>
      <w:r w:rsidR="0077183B">
        <w:fldChar w:fldCharType="begin"/>
      </w:r>
      <w:r w:rsidR="0077183B" w:rsidRPr="00AE2697">
        <w:rPr>
          <w:lang w:val="fr-FR"/>
          <w:rPrChange w:id="22" w:author="USA" w:date="2022-04-25T11:10:00Z">
            <w:rPr/>
          </w:rPrChange>
        </w:rPr>
        <w:instrText xml:space="preserve"> HYPERLINK "http://www.itu.int/rec/R-REC-M.2008/en" </w:instrText>
      </w:r>
      <w:r w:rsidR="0077183B">
        <w:fldChar w:fldCharType="separate"/>
      </w:r>
      <w:r w:rsidRPr="005D5593">
        <w:rPr>
          <w:rFonts w:asciiTheme="majorBidi" w:hAnsiTheme="majorBidi" w:cstheme="majorBidi"/>
          <w:color w:val="0000FF"/>
          <w:szCs w:val="24"/>
          <w:u w:val="single"/>
          <w:lang w:val="fr-FR"/>
        </w:rPr>
        <w:t>M.2008</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w:t>
      </w:r>
    </w:p>
    <w:p w14:paraId="4282E77C" w14:textId="77777777" w:rsidR="003A690B" w:rsidRDefault="003A690B" w:rsidP="003A690B">
      <w:pPr>
        <w:tabs>
          <w:tab w:val="clear" w:pos="2268"/>
          <w:tab w:val="left" w:pos="2608"/>
          <w:tab w:val="left" w:pos="3345"/>
        </w:tabs>
        <w:spacing w:before="80"/>
        <w:ind w:left="1134" w:hanging="1134"/>
        <w:rPr>
          <w:rFonts w:asciiTheme="majorBidi" w:hAnsiTheme="majorBidi" w:cstheme="majorBidi"/>
          <w:szCs w:val="24"/>
          <w:lang w:val="fr-FR"/>
        </w:rPr>
      </w:pPr>
      <w:r w:rsidRPr="00AC10DB">
        <w:rPr>
          <w:rFonts w:asciiTheme="majorBidi" w:hAnsiTheme="majorBidi" w:cstheme="majorBidi"/>
          <w:szCs w:val="24"/>
          <w:lang w:val="fr-FR"/>
        </w:rPr>
        <w:t>–</w:t>
      </w:r>
      <w:r w:rsidRPr="00AC10DB">
        <w:rPr>
          <w:rFonts w:asciiTheme="majorBidi" w:hAnsiTheme="majorBidi" w:cstheme="majorBidi"/>
          <w:szCs w:val="24"/>
          <w:lang w:val="fr-FR"/>
        </w:rPr>
        <w:tab/>
        <w:t xml:space="preserve">ITU-R </w:t>
      </w:r>
      <w:r>
        <w:fldChar w:fldCharType="begin"/>
      </w:r>
      <w:r w:rsidRPr="00434CE4">
        <w:rPr>
          <w:lang w:val="fr-FR"/>
          <w:rPrChange w:id="23" w:author="Nozdrin, Vadim" w:date="2022-04-07T10:57:00Z">
            <w:rPr/>
          </w:rPrChange>
        </w:rPr>
        <w:instrText xml:space="preserve"> HYPERLINK "https://www.itu.int/rec/R-REC-P.528-5-202109-I/en" </w:instrText>
      </w:r>
      <w:r>
        <w:fldChar w:fldCharType="separate"/>
      </w:r>
      <w:r w:rsidRPr="00AC10DB">
        <w:rPr>
          <w:rFonts w:asciiTheme="majorBidi" w:hAnsiTheme="majorBidi" w:cstheme="majorBidi"/>
          <w:color w:val="0000FF"/>
          <w:szCs w:val="24"/>
          <w:u w:val="single"/>
          <w:lang w:val="fr-FR"/>
        </w:rPr>
        <w:t>P.528-5,</w:t>
      </w:r>
      <w:r>
        <w:rPr>
          <w:rFonts w:asciiTheme="majorBidi" w:hAnsiTheme="majorBidi" w:cstheme="majorBidi"/>
          <w:color w:val="0000FF"/>
          <w:szCs w:val="24"/>
          <w:u w:val="single"/>
          <w:lang w:val="fr-FR"/>
        </w:rPr>
        <w:fldChar w:fldCharType="end"/>
      </w:r>
      <w:r>
        <w:rPr>
          <w:rFonts w:asciiTheme="majorBidi" w:hAnsiTheme="majorBidi" w:cstheme="majorBidi"/>
          <w:color w:val="0000FF"/>
          <w:szCs w:val="24"/>
          <w:u w:val="single"/>
          <w:lang w:val="fr-FR"/>
        </w:rPr>
        <w:t xml:space="preserve"> ITU-R </w:t>
      </w:r>
      <w:r>
        <w:fldChar w:fldCharType="begin"/>
      </w:r>
      <w:r w:rsidRPr="00434CE4">
        <w:rPr>
          <w:lang w:val="fr-FR"/>
          <w:rPrChange w:id="24" w:author="Nozdrin, Vadim" w:date="2022-04-07T10:57:00Z">
            <w:rPr/>
          </w:rPrChange>
        </w:rPr>
        <w:instrText xml:space="preserve"> HYPERLINK "https://www.itu.int/rec/R-REC-P.2108-1-202109-I/en" </w:instrText>
      </w:r>
      <w:r>
        <w:fldChar w:fldCharType="separate"/>
      </w:r>
      <w:r w:rsidRPr="00F07BC6">
        <w:rPr>
          <w:rStyle w:val="Hyperlink"/>
          <w:rFonts w:asciiTheme="majorBidi" w:hAnsiTheme="majorBidi" w:cstheme="majorBidi"/>
          <w:szCs w:val="24"/>
          <w:lang w:val="fr-FR"/>
        </w:rPr>
        <w:t>P.2108-1</w:t>
      </w:r>
      <w:r>
        <w:rPr>
          <w:rStyle w:val="Hyperlink"/>
          <w:rFonts w:asciiTheme="majorBidi" w:hAnsiTheme="majorBidi" w:cstheme="majorBidi"/>
          <w:szCs w:val="24"/>
          <w:lang w:val="fr-FR"/>
        </w:rPr>
        <w:fldChar w:fldCharType="end"/>
      </w:r>
      <w:r w:rsidRPr="00AC10DB">
        <w:rPr>
          <w:rFonts w:asciiTheme="majorBidi" w:hAnsiTheme="majorBidi" w:cstheme="majorBidi"/>
          <w:szCs w:val="24"/>
          <w:lang w:val="fr-FR"/>
        </w:rPr>
        <w:t>;</w:t>
      </w:r>
    </w:p>
    <w:p w14:paraId="32F7461B" w14:textId="77777777" w:rsidR="003A690B" w:rsidRDefault="003A690B" w:rsidP="003A690B">
      <w:pPr>
        <w:tabs>
          <w:tab w:val="clear" w:pos="2268"/>
          <w:tab w:val="left" w:pos="2608"/>
          <w:tab w:val="left" w:pos="3345"/>
        </w:tabs>
        <w:spacing w:before="80"/>
        <w:ind w:left="1134" w:hanging="1134"/>
        <w:rPr>
          <w:rFonts w:asciiTheme="majorBidi" w:hAnsiTheme="majorBidi" w:cstheme="majorBidi"/>
          <w:color w:val="0000FF"/>
          <w:szCs w:val="24"/>
          <w:u w:val="single"/>
          <w:lang w:val="fr-FR"/>
        </w:rPr>
      </w:pPr>
      <w:r w:rsidRPr="00AC10DB">
        <w:rPr>
          <w:rFonts w:asciiTheme="majorBidi" w:hAnsiTheme="majorBidi" w:cstheme="majorBidi"/>
          <w:szCs w:val="24"/>
          <w:lang w:val="fr-FR"/>
        </w:rPr>
        <w:lastRenderedPageBreak/>
        <w:t>–</w:t>
      </w:r>
      <w:r w:rsidRPr="00AC10DB">
        <w:rPr>
          <w:rFonts w:asciiTheme="majorBidi" w:hAnsiTheme="majorBidi" w:cstheme="majorBidi"/>
          <w:szCs w:val="24"/>
          <w:lang w:val="fr-FR"/>
        </w:rPr>
        <w:tab/>
        <w:t xml:space="preserve">ITU-R </w:t>
      </w:r>
      <w:r>
        <w:fldChar w:fldCharType="begin"/>
      </w:r>
      <w:r w:rsidRPr="003B5C48">
        <w:rPr>
          <w:lang w:val="fr-FR"/>
          <w:rPrChange w:id="25" w:author="WG AI 1.8" w:date="2022-04-05T16:29:00Z">
            <w:rPr/>
          </w:rPrChange>
        </w:rPr>
        <w:instrText xml:space="preserve"> HYPERLINK "http://www.itu.int/rec/R-REC-SF.1006/en" </w:instrText>
      </w:r>
      <w:r>
        <w:fldChar w:fldCharType="separate"/>
      </w:r>
      <w:r w:rsidRPr="00AC10DB">
        <w:rPr>
          <w:rFonts w:asciiTheme="majorBidi" w:hAnsiTheme="majorBidi" w:cstheme="majorBidi"/>
          <w:color w:val="0000FF"/>
          <w:szCs w:val="24"/>
          <w:u w:val="single"/>
          <w:lang w:val="fr-FR"/>
        </w:rPr>
        <w:t>SF.1006</w:t>
      </w:r>
      <w:r>
        <w:rPr>
          <w:rFonts w:asciiTheme="majorBidi" w:hAnsiTheme="majorBidi" w:cstheme="majorBidi"/>
          <w:color w:val="0000FF"/>
          <w:szCs w:val="24"/>
          <w:u w:val="single"/>
          <w:lang w:val="fr-FR"/>
        </w:rPr>
        <w:fldChar w:fldCharType="end"/>
      </w:r>
      <w:r w:rsidRPr="00AC10DB">
        <w:rPr>
          <w:rFonts w:asciiTheme="majorBidi" w:hAnsiTheme="majorBidi" w:cstheme="majorBidi"/>
          <w:szCs w:val="24"/>
          <w:lang w:val="fr-FR"/>
        </w:rPr>
        <w:t xml:space="preserve">, ITU-R </w:t>
      </w:r>
      <w:r>
        <w:fldChar w:fldCharType="begin"/>
      </w:r>
      <w:r w:rsidRPr="003B5C48">
        <w:rPr>
          <w:lang w:val="fr-FR"/>
          <w:rPrChange w:id="26" w:author="WG AI 1.8" w:date="2022-04-05T16:29:00Z">
            <w:rPr/>
          </w:rPrChange>
        </w:rPr>
        <w:instrText xml:space="preserve"> HYPERLINK "http://www.itu.int/rec/R-REC-SF.1650/en" </w:instrText>
      </w:r>
      <w:r>
        <w:fldChar w:fldCharType="separate"/>
      </w:r>
      <w:r w:rsidRPr="00AC10DB">
        <w:rPr>
          <w:rFonts w:asciiTheme="majorBidi" w:hAnsiTheme="majorBidi" w:cstheme="majorBidi"/>
          <w:color w:val="0000FF"/>
          <w:szCs w:val="24"/>
          <w:u w:val="single"/>
          <w:lang w:val="fr-FR"/>
        </w:rPr>
        <w:t>SF.1650</w:t>
      </w:r>
      <w:r>
        <w:rPr>
          <w:rFonts w:asciiTheme="majorBidi" w:hAnsiTheme="majorBidi" w:cstheme="majorBidi"/>
          <w:color w:val="0000FF"/>
          <w:szCs w:val="24"/>
          <w:u w:val="single"/>
          <w:lang w:val="fr-FR"/>
        </w:rPr>
        <w:fldChar w:fldCharType="end"/>
      </w:r>
      <w:r w:rsidRPr="00AC10DB">
        <w:rPr>
          <w:rFonts w:asciiTheme="majorBidi" w:hAnsiTheme="majorBidi" w:cstheme="majorBidi"/>
          <w:color w:val="0000FF"/>
          <w:szCs w:val="24"/>
          <w:u w:val="single"/>
          <w:lang w:val="fr-FR"/>
        </w:rPr>
        <w:t>;</w:t>
      </w:r>
    </w:p>
    <w:p w14:paraId="53494D47" w14:textId="77777777" w:rsidR="003A690B" w:rsidRDefault="003A690B" w:rsidP="003A690B">
      <w:pPr>
        <w:tabs>
          <w:tab w:val="clear" w:pos="2268"/>
          <w:tab w:val="left" w:pos="2608"/>
          <w:tab w:val="left" w:pos="3345"/>
        </w:tabs>
        <w:spacing w:before="80"/>
        <w:ind w:left="1134" w:hanging="1134"/>
        <w:rPr>
          <w:rFonts w:asciiTheme="majorBidi" w:hAnsiTheme="majorBidi" w:cstheme="majorBidi"/>
          <w:color w:val="0000FF"/>
          <w:szCs w:val="24"/>
          <w:u w:val="single"/>
          <w:lang w:val="fr-FR"/>
        </w:rPr>
      </w:pPr>
      <w:r w:rsidRPr="00AC10DB">
        <w:rPr>
          <w:rFonts w:asciiTheme="majorBidi" w:hAnsiTheme="majorBidi" w:cstheme="majorBidi"/>
          <w:szCs w:val="24"/>
          <w:lang w:val="fr-FR"/>
        </w:rPr>
        <w:t>–</w:t>
      </w:r>
      <w:r w:rsidRPr="00AC10DB">
        <w:rPr>
          <w:rFonts w:asciiTheme="majorBidi" w:hAnsiTheme="majorBidi" w:cstheme="majorBidi"/>
          <w:szCs w:val="24"/>
          <w:lang w:val="fr-FR"/>
        </w:rPr>
        <w:tab/>
        <w:t xml:space="preserve">ITU-R </w:t>
      </w:r>
      <w:r>
        <w:fldChar w:fldCharType="begin"/>
      </w:r>
      <w:r w:rsidRPr="003B5C48">
        <w:rPr>
          <w:lang w:val="fr-FR"/>
          <w:rPrChange w:id="27" w:author="WG AI 1.8" w:date="2022-04-05T16:29:00Z">
            <w:rPr/>
          </w:rPrChange>
        </w:rPr>
        <w:instrText xml:space="preserve"> HYPERLINK "https://www.itu.int/rec/R-REC-S.465-6-201001-I/en" </w:instrText>
      </w:r>
      <w:r>
        <w:fldChar w:fldCharType="separate"/>
      </w:r>
      <w:r w:rsidRPr="00837771">
        <w:rPr>
          <w:rStyle w:val="Hyperlink"/>
          <w:rFonts w:asciiTheme="majorBidi" w:hAnsiTheme="majorBidi" w:cstheme="majorBidi"/>
          <w:szCs w:val="24"/>
          <w:lang w:val="fr-FR"/>
        </w:rPr>
        <w:t>S.465</w:t>
      </w:r>
      <w:r>
        <w:rPr>
          <w:rStyle w:val="Hyperlink"/>
          <w:rFonts w:asciiTheme="majorBidi" w:hAnsiTheme="majorBidi" w:cstheme="majorBidi"/>
          <w:szCs w:val="24"/>
          <w:lang w:val="fr-FR"/>
        </w:rPr>
        <w:fldChar w:fldCharType="end"/>
      </w:r>
      <w:r w:rsidRPr="00AC10DB">
        <w:rPr>
          <w:rFonts w:asciiTheme="majorBidi" w:hAnsiTheme="majorBidi" w:cstheme="majorBidi"/>
          <w:szCs w:val="24"/>
          <w:lang w:val="fr-FR"/>
        </w:rPr>
        <w:t xml:space="preserve">, </w:t>
      </w:r>
      <w:r>
        <w:rPr>
          <w:rFonts w:asciiTheme="majorBidi" w:hAnsiTheme="majorBidi" w:cstheme="majorBidi"/>
          <w:szCs w:val="24"/>
          <w:lang w:val="fr-FR"/>
        </w:rPr>
        <w:t xml:space="preserve">ITU-R </w:t>
      </w:r>
      <w:r>
        <w:fldChar w:fldCharType="begin"/>
      </w:r>
      <w:r w:rsidRPr="003B5C48">
        <w:rPr>
          <w:lang w:val="fr-FR"/>
          <w:rPrChange w:id="28" w:author="WG AI 1.8" w:date="2022-04-05T16:29:00Z">
            <w:rPr/>
          </w:rPrChange>
        </w:rPr>
        <w:instrText xml:space="preserve"> HYPERLINK "https://www.itu.int/rec/R-REC-S.484-3-199203-I/en" </w:instrText>
      </w:r>
      <w:r>
        <w:fldChar w:fldCharType="separate"/>
      </w:r>
      <w:r>
        <w:rPr>
          <w:rStyle w:val="Hyperlink"/>
          <w:rFonts w:asciiTheme="majorBidi" w:hAnsiTheme="majorBidi" w:cstheme="majorBidi"/>
          <w:szCs w:val="24"/>
          <w:lang w:val="fr-FR"/>
        </w:rPr>
        <w:t>S.484</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29" w:author="WG AI 1.8" w:date="2022-04-05T16:29:00Z">
            <w:rPr/>
          </w:rPrChange>
        </w:rPr>
        <w:instrText xml:space="preserve"> HYPERLINK "http://www.itu.int/rec/R-REC-S.524/en" </w:instrText>
      </w:r>
      <w:r>
        <w:fldChar w:fldCharType="separate"/>
      </w:r>
      <w:r>
        <w:rPr>
          <w:rFonts w:asciiTheme="majorBidi" w:hAnsiTheme="majorBidi" w:cstheme="majorBidi"/>
          <w:color w:val="0000FF"/>
          <w:szCs w:val="24"/>
          <w:u w:val="single"/>
          <w:lang w:val="fr-FR"/>
        </w:rPr>
        <w:t>S.524</w:t>
      </w:r>
      <w:r>
        <w:rPr>
          <w:rFonts w:asciiTheme="majorBidi" w:hAnsiTheme="majorBidi" w:cstheme="majorBidi"/>
          <w:color w:val="0000FF"/>
          <w:szCs w:val="24"/>
          <w:u w:val="single"/>
          <w:lang w:val="fr-FR"/>
        </w:rPr>
        <w:fldChar w:fldCharType="end"/>
      </w:r>
      <w:r>
        <w:rPr>
          <w:rFonts w:asciiTheme="majorBidi" w:hAnsiTheme="majorBidi" w:cstheme="majorBidi"/>
          <w:szCs w:val="24"/>
          <w:lang w:val="fr-FR"/>
        </w:rPr>
        <w:t xml:space="preserve">, ITU-R </w:t>
      </w:r>
      <w:r>
        <w:fldChar w:fldCharType="begin"/>
      </w:r>
      <w:r w:rsidRPr="003B5C48">
        <w:rPr>
          <w:lang w:val="fr-FR"/>
          <w:rPrChange w:id="30" w:author="WG AI 1.8" w:date="2022-04-05T16:29:00Z">
            <w:rPr/>
          </w:rPrChange>
        </w:rPr>
        <w:instrText xml:space="preserve"> HYPERLINK "https://www.itu.int/rec/R-REC-S.579-6-200504-I/en" </w:instrText>
      </w:r>
      <w:r>
        <w:fldChar w:fldCharType="separate"/>
      </w:r>
      <w:r>
        <w:rPr>
          <w:rFonts w:asciiTheme="majorBidi" w:hAnsiTheme="majorBidi" w:cstheme="majorBidi"/>
          <w:color w:val="0000FF"/>
          <w:szCs w:val="24"/>
          <w:u w:val="single"/>
          <w:lang w:val="fr-FR"/>
        </w:rPr>
        <w:t>S.579</w:t>
      </w:r>
      <w:r>
        <w:rPr>
          <w:rFonts w:asciiTheme="majorBidi" w:hAnsiTheme="majorBidi" w:cstheme="majorBidi"/>
          <w:color w:val="0000FF"/>
          <w:szCs w:val="24"/>
          <w:u w:val="single"/>
          <w:lang w:val="fr-FR"/>
        </w:rPr>
        <w:fldChar w:fldCharType="end"/>
      </w:r>
      <w:r>
        <w:rPr>
          <w:rFonts w:asciiTheme="majorBidi" w:hAnsiTheme="majorBidi" w:cstheme="majorBidi"/>
          <w:szCs w:val="24"/>
          <w:lang w:val="fr-FR"/>
        </w:rPr>
        <w:t xml:space="preserve">, ITU-R </w:t>
      </w:r>
      <w:r>
        <w:fldChar w:fldCharType="begin"/>
      </w:r>
      <w:r w:rsidRPr="003B5C48">
        <w:rPr>
          <w:lang w:val="fr-FR"/>
          <w:rPrChange w:id="31" w:author="WG AI 1.8" w:date="2022-04-05T16:29:00Z">
            <w:rPr/>
          </w:rPrChange>
        </w:rPr>
        <w:instrText xml:space="preserve"> HYPERLINK "https://www.itu.int/rec/R-REC-S.728-1-199510-I/en" </w:instrText>
      </w:r>
      <w:r>
        <w:fldChar w:fldCharType="separate"/>
      </w:r>
      <w:r>
        <w:rPr>
          <w:rStyle w:val="Hyperlink"/>
          <w:rFonts w:asciiTheme="majorBidi" w:hAnsiTheme="majorBidi" w:cstheme="majorBidi"/>
          <w:szCs w:val="24"/>
          <w:lang w:val="fr-FR"/>
        </w:rPr>
        <w:t>S.728</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32" w:author="WG AI 1.8" w:date="2022-04-05T16:29:00Z">
            <w:rPr/>
          </w:rPrChange>
        </w:rPr>
        <w:instrText xml:space="preserve"> HYPERLINK "https://www.itu.int/rec/R-REC-S.734-0-199203-I/en" </w:instrText>
      </w:r>
      <w:r>
        <w:fldChar w:fldCharType="separate"/>
      </w:r>
      <w:r w:rsidRPr="00417808">
        <w:rPr>
          <w:rStyle w:val="Hyperlink"/>
          <w:rFonts w:asciiTheme="majorBidi" w:hAnsiTheme="majorBidi" w:cstheme="majorBidi"/>
          <w:szCs w:val="24"/>
          <w:lang w:val="fr-FR"/>
        </w:rPr>
        <w:t>S.734</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33" w:author="WG AI 1.8" w:date="2022-04-05T16:29:00Z">
            <w:rPr/>
          </w:rPrChange>
        </w:rPr>
        <w:instrText xml:space="preserve"> HYPERLINK "https://www.itu.int/rec/R-REC-S.738-0-199203-I/en" </w:instrText>
      </w:r>
      <w:r>
        <w:fldChar w:fldCharType="separate"/>
      </w:r>
      <w:r w:rsidRPr="00417808">
        <w:rPr>
          <w:rStyle w:val="Hyperlink"/>
          <w:rFonts w:asciiTheme="majorBidi" w:hAnsiTheme="majorBidi" w:cstheme="majorBidi"/>
          <w:szCs w:val="24"/>
          <w:lang w:val="fr-FR"/>
        </w:rPr>
        <w:t>S.738</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34" w:author="WG AI 1.8" w:date="2022-04-05T16:29:00Z">
            <w:rPr/>
          </w:rPrChange>
        </w:rPr>
        <w:instrText xml:space="preserve"> HYPERLINK "https://www.itu.int/rec/R-REC-S.740-0-199203-I/en" </w:instrText>
      </w:r>
      <w:r>
        <w:fldChar w:fldCharType="separate"/>
      </w:r>
      <w:r w:rsidRPr="00417808">
        <w:rPr>
          <w:rStyle w:val="Hyperlink"/>
          <w:rFonts w:asciiTheme="majorBidi" w:hAnsiTheme="majorBidi" w:cstheme="majorBidi"/>
          <w:szCs w:val="24"/>
          <w:lang w:val="fr-FR"/>
        </w:rPr>
        <w:t>S.740</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35" w:author="WG AI 1.8" w:date="2022-04-05T16:29:00Z">
            <w:rPr/>
          </w:rPrChange>
        </w:rPr>
        <w:instrText xml:space="preserve"> HYPERLINK "https://www.itu.int/rec/R-REC-S.1062-4-200701-I/en" </w:instrText>
      </w:r>
      <w:r>
        <w:fldChar w:fldCharType="separate"/>
      </w:r>
      <w:r>
        <w:rPr>
          <w:rStyle w:val="Hyperlink"/>
          <w:rFonts w:asciiTheme="majorBidi" w:hAnsiTheme="majorBidi" w:cstheme="majorBidi"/>
          <w:szCs w:val="24"/>
          <w:lang w:val="fr-FR"/>
        </w:rPr>
        <w:t>S.1062</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36" w:author="WG AI 1.8" w:date="2022-04-05T16:29:00Z">
            <w:rPr/>
          </w:rPrChange>
        </w:rPr>
        <w:instrText xml:space="preserve"> HYPERLINK "https://www.itu.int/rec/R-REC-S.1064-1-199510-I/en" </w:instrText>
      </w:r>
      <w:r>
        <w:fldChar w:fldCharType="separate"/>
      </w:r>
      <w:r>
        <w:rPr>
          <w:rStyle w:val="Hyperlink"/>
          <w:rFonts w:asciiTheme="majorBidi" w:hAnsiTheme="majorBidi" w:cstheme="majorBidi"/>
          <w:szCs w:val="24"/>
          <w:lang w:val="fr-FR"/>
        </w:rPr>
        <w:t>S.1064</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37" w:author="WG AI 1.8" w:date="2022-04-05T16:29:00Z">
            <w:rPr/>
          </w:rPrChange>
        </w:rPr>
        <w:instrText xml:space="preserve"> HYPERLINK "https://www.itu.int/rec/R-REC-S.1254-0-199705-I/en" </w:instrText>
      </w:r>
      <w:r>
        <w:fldChar w:fldCharType="separate"/>
      </w:r>
      <w:r w:rsidRPr="00417808">
        <w:rPr>
          <w:rStyle w:val="Hyperlink"/>
          <w:rFonts w:asciiTheme="majorBidi" w:hAnsiTheme="majorBidi" w:cstheme="majorBidi"/>
          <w:szCs w:val="24"/>
          <w:lang w:val="fr-FR"/>
        </w:rPr>
        <w:t>S.1254</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w:t>
      </w:r>
      <w:r>
        <w:rPr>
          <w:rFonts w:asciiTheme="majorBidi" w:hAnsiTheme="majorBidi" w:cstheme="majorBidi"/>
          <w:szCs w:val="24"/>
          <w:lang w:val="fr-FR"/>
        </w:rPr>
        <w:br/>
        <w:t xml:space="preserve">ITU-R </w:t>
      </w:r>
      <w:r>
        <w:fldChar w:fldCharType="begin"/>
      </w:r>
      <w:r w:rsidRPr="003B5C48">
        <w:rPr>
          <w:lang w:val="fr-FR"/>
          <w:rPrChange w:id="38" w:author="WG AI 1.8" w:date="2022-04-05T16:29:00Z">
            <w:rPr/>
          </w:rPrChange>
        </w:rPr>
        <w:instrText xml:space="preserve"> HYPERLINK "https://www.itu.int/rec/R-REC-S.1424-0-200001-I/en" </w:instrText>
      </w:r>
      <w:r>
        <w:fldChar w:fldCharType="separate"/>
      </w:r>
      <w:r w:rsidRPr="00E6067E">
        <w:rPr>
          <w:rStyle w:val="Hyperlink"/>
          <w:rFonts w:asciiTheme="majorBidi" w:hAnsiTheme="majorBidi" w:cstheme="majorBidi"/>
          <w:szCs w:val="24"/>
          <w:lang w:val="fr-FR"/>
        </w:rPr>
        <w:t>S.1424</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39" w:author="WG AI 1.8" w:date="2022-04-05T16:29:00Z">
            <w:rPr/>
          </w:rPrChange>
        </w:rPr>
        <w:instrText xml:space="preserve"> HYPERLINK "https://www.itu.int/rec/R-REC-S.1432-1-200604-I/en" </w:instrText>
      </w:r>
      <w:r>
        <w:fldChar w:fldCharType="separate"/>
      </w:r>
      <w:r>
        <w:rPr>
          <w:rStyle w:val="Hyperlink"/>
          <w:rFonts w:asciiTheme="majorBidi" w:hAnsiTheme="majorBidi" w:cstheme="majorBidi"/>
          <w:szCs w:val="24"/>
          <w:lang w:val="fr-FR"/>
        </w:rPr>
        <w:t>S.1432</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40" w:author="WG AI 1.8" w:date="2022-04-05T16:29:00Z">
            <w:rPr/>
          </w:rPrChange>
        </w:rPr>
        <w:instrText xml:space="preserve"> HYPERLINK "https://www.itu.int/rec/R-REC-S.1716-0-200502-I/en" </w:instrText>
      </w:r>
      <w:r>
        <w:fldChar w:fldCharType="separate"/>
      </w:r>
      <w:r w:rsidRPr="00417808">
        <w:rPr>
          <w:rStyle w:val="Hyperlink"/>
          <w:rFonts w:asciiTheme="majorBidi" w:hAnsiTheme="majorBidi" w:cstheme="majorBidi"/>
          <w:szCs w:val="24"/>
          <w:lang w:val="fr-FR"/>
        </w:rPr>
        <w:t>S.1716</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41" w:author="WG AI 1.8" w:date="2022-04-05T16:29:00Z">
            <w:rPr/>
          </w:rPrChange>
        </w:rPr>
        <w:instrText xml:space="preserve"> HYPERLINK "https://www.itu.int/rec/R-REC-S.1806-0-200808-I/en" </w:instrText>
      </w:r>
      <w:r>
        <w:fldChar w:fldCharType="separate"/>
      </w:r>
      <w:r w:rsidRPr="00E6067E">
        <w:rPr>
          <w:rStyle w:val="Hyperlink"/>
          <w:rFonts w:asciiTheme="majorBidi" w:hAnsiTheme="majorBidi" w:cstheme="majorBidi"/>
          <w:szCs w:val="24"/>
          <w:lang w:val="fr-FR"/>
        </w:rPr>
        <w:t>S.1806</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42" w:author="WG AI 1.8" w:date="2022-04-05T16:29:00Z">
            <w:rPr/>
          </w:rPrChange>
        </w:rPr>
        <w:instrText xml:space="preserve"> HYPERLINK "https://www.itu.int/rec/R-REC-S.1856-0-201001-I/en" </w:instrText>
      </w:r>
      <w:r>
        <w:fldChar w:fldCharType="separate"/>
      </w:r>
      <w:r w:rsidRPr="00C961C8">
        <w:rPr>
          <w:rStyle w:val="Hyperlink"/>
          <w:rFonts w:asciiTheme="majorBidi" w:hAnsiTheme="majorBidi" w:cstheme="majorBidi"/>
          <w:szCs w:val="24"/>
          <w:lang w:val="fr-FR"/>
        </w:rPr>
        <w:t>S.1856</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w:t>
      </w:r>
      <w:r>
        <w:rPr>
          <w:rFonts w:asciiTheme="majorBidi" w:hAnsiTheme="majorBidi" w:cstheme="majorBidi"/>
          <w:szCs w:val="24"/>
          <w:lang w:val="fr-FR"/>
        </w:rPr>
        <w:br/>
        <w:t xml:space="preserve">ITU-R </w:t>
      </w:r>
      <w:r>
        <w:fldChar w:fldCharType="begin"/>
      </w:r>
      <w:r w:rsidRPr="003B5C48">
        <w:rPr>
          <w:lang w:val="fr-FR"/>
          <w:rPrChange w:id="43" w:author="WG AI 1.8" w:date="2022-04-05T16:29:00Z">
            <w:rPr/>
          </w:rPrChange>
        </w:rPr>
        <w:instrText xml:space="preserve"> HYPERLINK "https://www.itu.int/rec/R-REC-S.2099-0-201612-I/en" </w:instrText>
      </w:r>
      <w:r>
        <w:fldChar w:fldCharType="separate"/>
      </w:r>
      <w:r w:rsidRPr="00E6067E">
        <w:rPr>
          <w:rStyle w:val="Hyperlink"/>
          <w:rFonts w:asciiTheme="majorBidi" w:hAnsiTheme="majorBidi" w:cstheme="majorBidi"/>
          <w:szCs w:val="24"/>
          <w:lang w:val="fr-FR"/>
        </w:rPr>
        <w:t>S.2099</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44" w:author="WG AI 1.8" w:date="2022-04-05T16:29:00Z">
            <w:rPr/>
          </w:rPrChange>
        </w:rPr>
        <w:instrText xml:space="preserve"> HYPERLINK "https://www.itu.int/rec/R-REC-S.2131-0-201909-I/en" </w:instrText>
      </w:r>
      <w:r>
        <w:fldChar w:fldCharType="separate"/>
      </w:r>
      <w:r w:rsidRPr="00E6067E">
        <w:rPr>
          <w:rStyle w:val="Hyperlink"/>
          <w:rFonts w:asciiTheme="majorBidi" w:hAnsiTheme="majorBidi" w:cstheme="majorBidi"/>
          <w:szCs w:val="24"/>
          <w:lang w:val="fr-FR"/>
        </w:rPr>
        <w:t>S.2131</w:t>
      </w:r>
      <w:r>
        <w:rPr>
          <w:rStyle w:val="Hyperlink"/>
          <w:rFonts w:asciiTheme="majorBidi" w:hAnsiTheme="majorBidi" w:cstheme="majorBidi"/>
          <w:szCs w:val="24"/>
          <w:lang w:val="fr-FR"/>
        </w:rPr>
        <w:fldChar w:fldCharType="end"/>
      </w:r>
      <w:r>
        <w:rPr>
          <w:rFonts w:asciiTheme="majorBidi" w:hAnsiTheme="majorBidi" w:cstheme="majorBidi"/>
          <w:szCs w:val="24"/>
          <w:lang w:val="fr-FR"/>
        </w:rPr>
        <w:t>.</w:t>
      </w:r>
    </w:p>
    <w:p w14:paraId="3E2683F8" w14:textId="77777777" w:rsidR="003A690B" w:rsidRPr="00EE55A4" w:rsidRDefault="003A690B" w:rsidP="003A690B">
      <w:pPr>
        <w:rPr>
          <w:rFonts w:asciiTheme="majorBidi" w:hAnsiTheme="majorBidi" w:cstheme="majorBidi"/>
          <w:szCs w:val="24"/>
          <w:lang w:eastAsia="fr-FR"/>
        </w:rPr>
      </w:pPr>
      <w:r w:rsidRPr="00EE55A4">
        <w:rPr>
          <w:rFonts w:asciiTheme="majorBidi" w:hAnsiTheme="majorBidi" w:cstheme="majorBidi"/>
          <w:szCs w:val="24"/>
        </w:rPr>
        <w:t>ITU-R Reports, relevant for the studies under WRC-23 agenda item 1.8 are</w:t>
      </w:r>
      <w:r>
        <w:rPr>
          <w:rFonts w:asciiTheme="majorBidi" w:hAnsiTheme="majorBidi" w:cstheme="majorBidi"/>
          <w:szCs w:val="24"/>
        </w:rPr>
        <w:t xml:space="preserve"> the latest versions of</w:t>
      </w:r>
      <w:r w:rsidRPr="00EE55A4">
        <w:rPr>
          <w:rFonts w:asciiTheme="majorBidi" w:hAnsiTheme="majorBidi" w:cstheme="majorBidi"/>
          <w:szCs w:val="24"/>
        </w:rPr>
        <w:t>:</w:t>
      </w:r>
    </w:p>
    <w:p w14:paraId="66A19F80" w14:textId="77777777" w:rsidR="003A690B" w:rsidRPr="005D5593" w:rsidRDefault="003A690B" w:rsidP="003A690B">
      <w:pPr>
        <w:rPr>
          <w:lang w:val="en-US"/>
        </w:rPr>
      </w:pPr>
      <w:r w:rsidRPr="005D5593">
        <w:rPr>
          <w:rFonts w:asciiTheme="majorBidi" w:hAnsiTheme="majorBidi" w:cstheme="majorBidi"/>
          <w:szCs w:val="24"/>
          <w:lang w:val="en-US"/>
        </w:rPr>
        <w:t>–</w:t>
      </w:r>
      <w:r w:rsidRPr="005D5593">
        <w:rPr>
          <w:rFonts w:asciiTheme="majorBidi" w:hAnsiTheme="majorBidi" w:cstheme="majorBidi"/>
          <w:szCs w:val="24"/>
          <w:lang w:val="en-US"/>
        </w:rPr>
        <w:tab/>
        <w:t>ITU</w:t>
      </w:r>
      <w:r w:rsidRPr="005D5593">
        <w:rPr>
          <w:rFonts w:asciiTheme="majorBidi" w:hAnsiTheme="majorBidi" w:cstheme="majorBidi"/>
          <w:szCs w:val="24"/>
          <w:lang w:val="en-US" w:eastAsia="fr-FR"/>
        </w:rPr>
        <w:t xml:space="preserve">-R </w:t>
      </w:r>
      <w:r>
        <w:fldChar w:fldCharType="begin"/>
      </w:r>
      <w:r w:rsidRPr="005D5593">
        <w:rPr>
          <w:lang w:val="en-US"/>
          <w:rPrChange w:id="45" w:author="Nozdrin, Vadim" w:date="2022-04-07T10:57:00Z">
            <w:rPr/>
          </w:rPrChange>
        </w:rPr>
        <w:instrText xml:space="preserve"> HYPERLINK "http://www.itu.int/pub/R-REP-M.2171" </w:instrText>
      </w:r>
      <w:r>
        <w:fldChar w:fldCharType="separate"/>
      </w:r>
      <w:r w:rsidRPr="005D5593">
        <w:rPr>
          <w:rFonts w:asciiTheme="majorBidi" w:hAnsiTheme="majorBidi" w:cstheme="majorBidi"/>
          <w:color w:val="0000FF"/>
          <w:szCs w:val="24"/>
          <w:u w:val="single"/>
          <w:lang w:val="en-US" w:eastAsia="fr-FR"/>
        </w:rPr>
        <w:t>M.2171</w:t>
      </w:r>
      <w:r>
        <w:rPr>
          <w:rFonts w:asciiTheme="majorBidi" w:hAnsiTheme="majorBidi" w:cstheme="majorBidi"/>
          <w:color w:val="0000FF"/>
          <w:szCs w:val="24"/>
          <w:u w:val="single"/>
          <w:lang w:val="fr-FR" w:eastAsia="fr-FR"/>
        </w:rPr>
        <w:fldChar w:fldCharType="end"/>
      </w:r>
      <w:r w:rsidRPr="005D5593">
        <w:rPr>
          <w:rFonts w:asciiTheme="majorBidi" w:hAnsiTheme="majorBidi" w:cstheme="majorBidi"/>
          <w:szCs w:val="24"/>
          <w:lang w:val="en-US" w:eastAsia="fr-FR"/>
        </w:rPr>
        <w:t xml:space="preserve">, </w:t>
      </w:r>
      <w:r>
        <w:fldChar w:fldCharType="begin"/>
      </w:r>
      <w:r w:rsidRPr="005D5593">
        <w:rPr>
          <w:lang w:val="en-US"/>
          <w:rPrChange w:id="46" w:author="Nozdrin, Vadim" w:date="2022-04-07T10:57:00Z">
            <w:rPr/>
          </w:rPrChange>
        </w:rPr>
        <w:instrText xml:space="preserve"> HYPERLINK "http://www.itu.int/pub/R-REP-M.2233" </w:instrText>
      </w:r>
      <w:r>
        <w:fldChar w:fldCharType="separate"/>
      </w:r>
      <w:r w:rsidRPr="005D5593">
        <w:rPr>
          <w:lang w:val="en-US"/>
        </w:rPr>
        <w:t xml:space="preserve">ITU-R </w:t>
      </w:r>
      <w:r w:rsidRPr="005D5593">
        <w:rPr>
          <w:rFonts w:asciiTheme="majorBidi" w:hAnsiTheme="majorBidi" w:cstheme="majorBidi"/>
          <w:color w:val="0000FF"/>
          <w:szCs w:val="24"/>
          <w:u w:val="single"/>
          <w:lang w:val="en-US" w:eastAsia="fr-FR"/>
        </w:rPr>
        <w:t>M.2233</w:t>
      </w:r>
      <w:r>
        <w:rPr>
          <w:rFonts w:asciiTheme="majorBidi" w:hAnsiTheme="majorBidi" w:cstheme="majorBidi"/>
          <w:color w:val="0000FF"/>
          <w:szCs w:val="24"/>
          <w:u w:val="single"/>
          <w:lang w:val="fr-FR" w:eastAsia="fr-FR"/>
        </w:rPr>
        <w:fldChar w:fldCharType="end"/>
      </w:r>
      <w:r w:rsidRPr="005D5593">
        <w:rPr>
          <w:rFonts w:asciiTheme="majorBidi" w:hAnsiTheme="majorBidi" w:cstheme="majorBidi"/>
          <w:color w:val="0000FF"/>
          <w:szCs w:val="24"/>
          <w:u w:val="single"/>
          <w:lang w:val="en-US" w:eastAsia="fr-FR"/>
        </w:rPr>
        <w:t>.</w:t>
      </w:r>
    </w:p>
    <w:p w14:paraId="6170EC9B" w14:textId="77777777" w:rsidR="003A690B" w:rsidRPr="002B7111" w:rsidRDefault="003A690B" w:rsidP="003A690B">
      <w:pPr>
        <w:rPr>
          <w:rFonts w:asciiTheme="majorBidi" w:hAnsiTheme="majorBidi" w:cstheme="majorBidi"/>
          <w:szCs w:val="24"/>
          <w:lang w:eastAsia="ja-JP"/>
        </w:rPr>
      </w:pPr>
      <w:r w:rsidRPr="002B7111">
        <w:rPr>
          <w:rFonts w:asciiTheme="majorBidi" w:hAnsiTheme="majorBidi" w:cstheme="majorBidi"/>
          <w:b/>
          <w:color w:val="FF0000"/>
          <w:sz w:val="32"/>
          <w:szCs w:val="32"/>
          <w:lang w:eastAsia="ja-JP"/>
        </w:rPr>
        <w:t>[</w:t>
      </w:r>
      <w:r w:rsidRPr="002B7111">
        <w:rPr>
          <w:rFonts w:asciiTheme="majorBidi" w:hAnsiTheme="majorBidi" w:cstheme="majorBidi"/>
          <w:szCs w:val="24"/>
          <w:lang w:eastAsia="ja-JP"/>
        </w:rPr>
        <w:t>New ITU-R Reports developed for this topic are:</w:t>
      </w:r>
    </w:p>
    <w:p w14:paraId="4431E0DB" w14:textId="77777777" w:rsidR="003A690B" w:rsidRPr="002B7111" w:rsidRDefault="003A690B" w:rsidP="003A690B">
      <w:pPr>
        <w:pStyle w:val="enumlev1"/>
        <w:rPr>
          <w:b/>
          <w:color w:val="FF0000"/>
          <w:sz w:val="32"/>
          <w:szCs w:val="32"/>
          <w:lang w:eastAsia="fr-FR"/>
        </w:rPr>
      </w:pPr>
      <w:r w:rsidRPr="002B7111">
        <w:t>–</w:t>
      </w:r>
      <w:r w:rsidRPr="002B7111">
        <w:tab/>
      </w:r>
      <w:r w:rsidRPr="002B7111">
        <w:rPr>
          <w:lang w:eastAsia="ja-JP"/>
        </w:rPr>
        <w:t xml:space="preserve">Preliminary draft new Report ITU-R </w:t>
      </w:r>
      <w:r w:rsidRPr="002B7111">
        <w:rPr>
          <w:lang w:eastAsia="fr-FR"/>
        </w:rPr>
        <w:t>[UA_PFD]</w:t>
      </w:r>
      <w:r w:rsidRPr="002B7111">
        <w:rPr>
          <w:b/>
          <w:color w:val="FF0000"/>
          <w:sz w:val="32"/>
          <w:szCs w:val="32"/>
          <w:lang w:eastAsia="fr-FR"/>
        </w:rPr>
        <w:t>]</w:t>
      </w:r>
    </w:p>
    <w:p w14:paraId="488C16A3" w14:textId="0ADC9605" w:rsidR="003A690B" w:rsidRPr="002B7111" w:rsidRDefault="003A690B" w:rsidP="003A690B">
      <w:pPr>
        <w:pStyle w:val="EditorsNote"/>
        <w:rPr>
          <w:color w:val="FF0000"/>
        </w:rPr>
      </w:pPr>
      <w:r>
        <w:rPr>
          <w:color w:val="FF0000"/>
          <w:lang w:eastAsia="fr-FR"/>
        </w:rPr>
        <w:t>[</w:t>
      </w:r>
      <w:r w:rsidRPr="002B7111">
        <w:rPr>
          <w:color w:val="FF0000"/>
          <w:lang w:eastAsia="fr-FR"/>
        </w:rPr>
        <w:t>Editor’s Note:</w:t>
      </w:r>
      <w:r w:rsidR="00FF386E">
        <w:rPr>
          <w:color w:val="FF0000"/>
          <w:lang w:eastAsia="fr-FR"/>
        </w:rPr>
        <w:t xml:space="preserve"> </w:t>
      </w:r>
      <w:r w:rsidRPr="002B7111">
        <w:rPr>
          <w:color w:val="FF0000"/>
          <w:lang w:eastAsia="fr-FR"/>
        </w:rPr>
        <w:t>The above Report is placed in square brackets to await what will be the status of this Report at the end of this Study Cycle.</w:t>
      </w:r>
      <w:r>
        <w:rPr>
          <w:color w:val="FF0000"/>
          <w:lang w:eastAsia="fr-FR"/>
        </w:rPr>
        <w:t>]</w:t>
      </w:r>
    </w:p>
    <w:p w14:paraId="414D4654" w14:textId="4B7400CD" w:rsidR="003A690B" w:rsidRPr="002B7111" w:rsidRDefault="003A690B" w:rsidP="003A690B">
      <w:pPr>
        <w:pStyle w:val="Heading2"/>
        <w:rPr>
          <w:rFonts w:asciiTheme="majorBidi" w:hAnsiTheme="majorBidi" w:cstheme="majorBidi"/>
        </w:rPr>
      </w:pPr>
      <w:r w:rsidRPr="002B7111">
        <w:rPr>
          <w:rFonts w:asciiTheme="majorBidi" w:hAnsiTheme="majorBidi" w:cstheme="majorBidi"/>
        </w:rPr>
        <w:t>2/1.8/3.3</w:t>
      </w:r>
      <w:r w:rsidRPr="002B7111">
        <w:rPr>
          <w:rFonts w:asciiTheme="majorBidi" w:hAnsiTheme="majorBidi" w:cstheme="majorBidi"/>
        </w:rPr>
        <w:tab/>
      </w:r>
      <w:ins w:id="47" w:author="Nozdrin, Vadim" w:date="2022-04-05T13:29:00Z">
        <w:r w:rsidRPr="002B7111">
          <w:rPr>
            <w:rFonts w:asciiTheme="majorBidi" w:hAnsiTheme="majorBidi" w:cstheme="majorBidi"/>
          </w:rPr>
          <w:t xml:space="preserve">Summary and </w:t>
        </w:r>
      </w:ins>
      <w:del w:id="48" w:author="Nozdrin, Vadim" w:date="2022-04-05T13:29:00Z">
        <w:r w:rsidRPr="002B7111" w:rsidDel="00FD30D9">
          <w:rPr>
            <w:rFonts w:asciiTheme="majorBidi" w:hAnsiTheme="majorBidi" w:cstheme="majorBidi"/>
          </w:rPr>
          <w:delText>A</w:delText>
        </w:r>
      </w:del>
      <w:ins w:id="49" w:author="Nozdrin, Vadim" w:date="2022-04-05T13:29:00Z">
        <w:r w:rsidRPr="002B7111">
          <w:rPr>
            <w:rFonts w:asciiTheme="majorBidi" w:hAnsiTheme="majorBidi" w:cstheme="majorBidi"/>
          </w:rPr>
          <w:t>a</w:t>
        </w:r>
      </w:ins>
      <w:r w:rsidRPr="002B7111">
        <w:rPr>
          <w:rFonts w:asciiTheme="majorBidi" w:hAnsiTheme="majorBidi" w:cstheme="majorBidi"/>
        </w:rPr>
        <w:t>nalysis of the results of</w:t>
      </w:r>
      <w:ins w:id="50" w:author="Nozdrin, Vadim" w:date="2022-04-05T13:29:00Z">
        <w:r w:rsidRPr="002B7111">
          <w:rPr>
            <w:rFonts w:asciiTheme="majorBidi" w:hAnsiTheme="majorBidi" w:cstheme="majorBidi"/>
          </w:rPr>
          <w:t xml:space="preserve"> ITU-R </w:t>
        </w:r>
      </w:ins>
      <w:r w:rsidRPr="002B7111">
        <w:rPr>
          <w:rFonts w:asciiTheme="majorBidi" w:hAnsiTheme="majorBidi" w:cstheme="majorBidi"/>
        </w:rPr>
        <w:t>studies</w:t>
      </w:r>
    </w:p>
    <w:p w14:paraId="4C8FD98F" w14:textId="77777777" w:rsidR="003A690B" w:rsidRDefault="003A690B" w:rsidP="003A690B">
      <w:pPr>
        <w:rPr>
          <w:ins w:id="51" w:author="Nozdrin, Vadim" w:date="2022-04-05T13:29:00Z"/>
          <w:rFonts w:asciiTheme="majorBidi" w:hAnsiTheme="majorBidi" w:cstheme="majorBidi"/>
          <w:i/>
          <w:szCs w:val="24"/>
          <w:lang w:eastAsia="fr-FR"/>
        </w:rPr>
      </w:pPr>
      <w:ins w:id="52" w:author="PH" w:date="2022-04-04T17:42:00Z">
        <w:r w:rsidRPr="002B7111">
          <w:rPr>
            <w:rFonts w:asciiTheme="majorBidi" w:hAnsiTheme="majorBidi" w:cstheme="majorBidi"/>
            <w:i/>
            <w:szCs w:val="24"/>
            <w:lang w:eastAsia="fr-FR"/>
            <w:rPrChange w:id="53" w:author="WG AI 1.8" w:date="2022-04-05T17:19:00Z">
              <w:rPr>
                <w:rFonts w:asciiTheme="majorBidi" w:hAnsiTheme="majorBidi" w:cstheme="majorBidi"/>
                <w:szCs w:val="24"/>
                <w:lang w:eastAsia="fr-FR"/>
              </w:rPr>
            </w:rPrChange>
          </w:rPr>
          <w:t xml:space="preserve">Chair </w:t>
        </w:r>
      </w:ins>
      <w:ins w:id="54" w:author="PH" w:date="2022-04-04T17:43:00Z">
        <w:r w:rsidRPr="002B7111">
          <w:rPr>
            <w:rFonts w:asciiTheme="majorBidi" w:hAnsiTheme="majorBidi" w:cstheme="majorBidi"/>
            <w:i/>
            <w:szCs w:val="24"/>
            <w:lang w:eastAsia="fr-FR"/>
            <w:rPrChange w:id="55" w:author="WG AI 1.8" w:date="2022-04-05T17:19:00Z">
              <w:rPr>
                <w:rFonts w:asciiTheme="majorBidi" w:hAnsiTheme="majorBidi" w:cstheme="majorBidi"/>
                <w:szCs w:val="24"/>
                <w:lang w:eastAsia="fr-FR"/>
              </w:rPr>
            </w:rPrChange>
          </w:rPr>
          <w:t xml:space="preserve">WG AI 1.8: </w:t>
        </w:r>
      </w:ins>
      <w:ins w:id="56" w:author="WG AI 1.8" w:date="2022-04-05T17:17:00Z">
        <w:r w:rsidRPr="002B7111">
          <w:rPr>
            <w:rFonts w:asciiTheme="majorBidi" w:hAnsiTheme="majorBidi" w:cstheme="majorBidi"/>
            <w:i/>
            <w:szCs w:val="24"/>
            <w:lang w:eastAsia="fr-FR"/>
          </w:rPr>
          <w:t>The above title for section 3.3</w:t>
        </w:r>
      </w:ins>
      <w:ins w:id="57" w:author="WG AI 1.8" w:date="2022-04-05T17:18:00Z">
        <w:r w:rsidRPr="002B7111">
          <w:rPr>
            <w:rFonts w:asciiTheme="majorBidi" w:hAnsiTheme="majorBidi" w:cstheme="majorBidi"/>
            <w:i/>
            <w:szCs w:val="24"/>
            <w:lang w:eastAsia="fr-FR"/>
          </w:rPr>
          <w:t xml:space="preserve"> as amended</w:t>
        </w:r>
      </w:ins>
      <w:ins w:id="58" w:author="WG AI 1.8" w:date="2022-04-05T17:17:00Z">
        <w:r w:rsidRPr="002B7111">
          <w:rPr>
            <w:rFonts w:asciiTheme="majorBidi" w:hAnsiTheme="majorBidi" w:cstheme="majorBidi"/>
            <w:i/>
            <w:szCs w:val="24"/>
            <w:lang w:eastAsia="fr-FR"/>
          </w:rPr>
          <w:t xml:space="preserve"> is identical to the title for section 3</w:t>
        </w:r>
      </w:ins>
      <w:ins w:id="59" w:author="WG AI 1.8" w:date="2022-04-05T17:18:00Z">
        <w:r w:rsidRPr="002B7111">
          <w:rPr>
            <w:rFonts w:asciiTheme="majorBidi" w:hAnsiTheme="majorBidi" w:cstheme="majorBidi"/>
            <w:i/>
            <w:szCs w:val="24"/>
            <w:lang w:eastAsia="fr-FR"/>
          </w:rPr>
          <w:t xml:space="preserve"> (the latter decided by CPM-1). A different title for section 3.3 may be considered</w:t>
        </w:r>
      </w:ins>
      <w:ins w:id="60" w:author="WG AI 1.8" w:date="2022-04-05T17:17:00Z">
        <w:r w:rsidRPr="002B7111">
          <w:rPr>
            <w:rFonts w:asciiTheme="majorBidi" w:hAnsiTheme="majorBidi" w:cstheme="majorBidi"/>
            <w:i/>
            <w:szCs w:val="24"/>
            <w:lang w:eastAsia="fr-FR"/>
          </w:rPr>
          <w:t>.</w:t>
        </w:r>
        <w:r>
          <w:rPr>
            <w:rFonts w:asciiTheme="majorBidi" w:hAnsiTheme="majorBidi" w:cstheme="majorBidi"/>
            <w:i/>
            <w:szCs w:val="24"/>
            <w:lang w:eastAsia="fr-FR"/>
          </w:rPr>
          <w:t xml:space="preserve"> </w:t>
        </w:r>
      </w:ins>
    </w:p>
    <w:p w14:paraId="459A2302" w14:textId="77777777" w:rsidR="003A690B" w:rsidRPr="00FD30D9" w:rsidRDefault="003A690B" w:rsidP="003A690B">
      <w:pPr>
        <w:rPr>
          <w:rFonts w:asciiTheme="majorBidi" w:hAnsiTheme="majorBidi" w:cstheme="majorBidi"/>
          <w:iCs/>
          <w:szCs w:val="24"/>
          <w:lang w:eastAsia="fr-FR"/>
        </w:rPr>
      </w:pPr>
      <w:r w:rsidRPr="00FD30D9">
        <w:rPr>
          <w:rFonts w:asciiTheme="majorBidi" w:hAnsiTheme="majorBidi" w:cstheme="majorBidi"/>
          <w:iCs/>
          <w:szCs w:val="24"/>
          <w:lang w:eastAsia="fr-FR"/>
        </w:rPr>
        <w:t>In carrying out the technical and operational studies under 1.8 several key points were identified. Some of these key points are included in this section. Moreover, these key points are also included/reflected in Section 5 of Draft CPM text where applicable.</w:t>
      </w:r>
    </w:p>
    <w:p w14:paraId="453DD852" w14:textId="77777777" w:rsidR="003A690B" w:rsidRPr="003444A4" w:rsidRDefault="003A690B" w:rsidP="003A690B">
      <w:pPr>
        <w:rPr>
          <w:rFonts w:asciiTheme="majorBidi" w:hAnsiTheme="majorBidi" w:cstheme="majorBidi"/>
          <w:szCs w:val="24"/>
          <w:lang w:eastAsia="fr-FR"/>
        </w:rPr>
      </w:pPr>
      <w:r>
        <w:rPr>
          <w:rFonts w:asciiTheme="majorBidi" w:hAnsiTheme="majorBidi" w:cstheme="majorBidi"/>
          <w:szCs w:val="24"/>
          <w:lang w:eastAsia="fr-FR"/>
        </w:rPr>
        <w:t>As can be seen in Figure 2/1.8/2-1, t</w:t>
      </w:r>
      <w:r w:rsidRPr="003444A4">
        <w:rPr>
          <w:rFonts w:asciiTheme="majorBidi" w:hAnsiTheme="majorBidi" w:cstheme="majorBidi"/>
          <w:szCs w:val="24"/>
          <w:lang w:eastAsia="fr-FR"/>
        </w:rPr>
        <w:t>here are four different types of l</w:t>
      </w:r>
      <w:r>
        <w:rPr>
          <w:rFonts w:asciiTheme="majorBidi" w:hAnsiTheme="majorBidi" w:cstheme="majorBidi"/>
          <w:szCs w:val="24"/>
          <w:lang w:eastAsia="fr-FR"/>
        </w:rPr>
        <w:t>inks between unmanned aircraft E</w:t>
      </w:r>
      <w:r w:rsidRPr="003444A4">
        <w:rPr>
          <w:rFonts w:asciiTheme="majorBidi" w:hAnsiTheme="majorBidi" w:cstheme="majorBidi"/>
          <w:szCs w:val="24"/>
          <w:lang w:eastAsia="fr-FR"/>
        </w:rPr>
        <w:t>arth stations and the fixed-satellite service (FSS) space stations:</w:t>
      </w:r>
    </w:p>
    <w:p w14:paraId="70A09E66" w14:textId="77777777" w:rsidR="003A690B" w:rsidRPr="003444A4" w:rsidRDefault="003A690B" w:rsidP="003A690B">
      <w:pPr>
        <w:pStyle w:val="enumlev1"/>
        <w:rPr>
          <w:lang w:eastAsia="fr-FR"/>
        </w:rPr>
      </w:pPr>
      <w:r w:rsidRPr="003444A4">
        <w:rPr>
          <w:lang w:eastAsia="fr-FR"/>
        </w:rPr>
        <w:tab/>
      </w:r>
      <w:r w:rsidRPr="003444A4">
        <w:rPr>
          <w:b/>
          <w:lang w:eastAsia="fr-FR"/>
        </w:rPr>
        <w:t>Link 1</w:t>
      </w:r>
      <w:r w:rsidRPr="003444A4">
        <w:rPr>
          <w:lang w:eastAsia="fr-FR"/>
        </w:rPr>
        <w:tab/>
      </w:r>
      <w:r w:rsidRPr="003444A4">
        <w:rPr>
          <w:lang w:eastAsia="fr-FR"/>
        </w:rPr>
        <w:tab/>
        <w:t>UACS Earth station to FSS space station.</w:t>
      </w:r>
    </w:p>
    <w:p w14:paraId="5CE99C60" w14:textId="77777777" w:rsidR="003A690B" w:rsidRPr="003444A4" w:rsidRDefault="003A690B" w:rsidP="003A690B">
      <w:pPr>
        <w:pStyle w:val="enumlev1"/>
        <w:rPr>
          <w:lang w:eastAsia="fr-FR"/>
        </w:rPr>
      </w:pPr>
      <w:r w:rsidRPr="003444A4">
        <w:rPr>
          <w:lang w:eastAsia="fr-FR"/>
        </w:rPr>
        <w:tab/>
      </w:r>
      <w:r w:rsidRPr="003444A4">
        <w:rPr>
          <w:b/>
          <w:lang w:eastAsia="fr-FR"/>
        </w:rPr>
        <w:t>Link 2</w:t>
      </w:r>
      <w:r w:rsidRPr="003444A4">
        <w:rPr>
          <w:lang w:eastAsia="fr-FR"/>
        </w:rPr>
        <w:tab/>
      </w:r>
      <w:r w:rsidRPr="003444A4">
        <w:rPr>
          <w:lang w:eastAsia="fr-FR"/>
        </w:rPr>
        <w:tab/>
        <w:t>FSS space station to UA Earth station</w:t>
      </w:r>
    </w:p>
    <w:p w14:paraId="0920E951" w14:textId="77777777" w:rsidR="003A690B" w:rsidRPr="003444A4" w:rsidRDefault="003A690B" w:rsidP="003A690B">
      <w:pPr>
        <w:pStyle w:val="enumlev1"/>
        <w:rPr>
          <w:lang w:eastAsia="fr-FR"/>
        </w:rPr>
      </w:pPr>
      <w:r w:rsidRPr="003444A4">
        <w:rPr>
          <w:lang w:eastAsia="fr-FR"/>
        </w:rPr>
        <w:tab/>
      </w:r>
      <w:r w:rsidRPr="003444A4">
        <w:rPr>
          <w:b/>
          <w:lang w:eastAsia="fr-FR"/>
        </w:rPr>
        <w:t>Link 3</w:t>
      </w:r>
      <w:r w:rsidRPr="003444A4">
        <w:rPr>
          <w:lang w:eastAsia="fr-FR"/>
        </w:rPr>
        <w:tab/>
      </w:r>
      <w:r w:rsidRPr="003444A4">
        <w:rPr>
          <w:lang w:eastAsia="fr-FR"/>
        </w:rPr>
        <w:tab/>
        <w:t>UA Earth station to FSS space station</w:t>
      </w:r>
    </w:p>
    <w:p w14:paraId="4EA3851E" w14:textId="77777777" w:rsidR="003A690B" w:rsidRPr="003444A4" w:rsidRDefault="003A690B" w:rsidP="003A690B">
      <w:pPr>
        <w:tabs>
          <w:tab w:val="clear" w:pos="1871"/>
          <w:tab w:val="clear" w:pos="2268"/>
          <w:tab w:val="left" w:pos="2694"/>
        </w:tabs>
        <w:rPr>
          <w:rFonts w:asciiTheme="majorBidi" w:hAnsiTheme="majorBidi" w:cstheme="majorBidi"/>
          <w:szCs w:val="24"/>
          <w:lang w:eastAsia="fr-FR"/>
        </w:rPr>
      </w:pPr>
      <w:r w:rsidRPr="003444A4">
        <w:rPr>
          <w:rFonts w:asciiTheme="majorBidi" w:hAnsiTheme="majorBidi" w:cstheme="majorBidi"/>
          <w:szCs w:val="24"/>
          <w:lang w:eastAsia="fr-FR"/>
        </w:rPr>
        <w:tab/>
      </w:r>
      <w:r w:rsidRPr="003444A4">
        <w:rPr>
          <w:rFonts w:asciiTheme="majorBidi" w:hAnsiTheme="majorBidi" w:cstheme="majorBidi"/>
          <w:b/>
          <w:szCs w:val="24"/>
          <w:lang w:eastAsia="fr-FR"/>
        </w:rPr>
        <w:t>Link 4</w:t>
      </w:r>
      <w:r w:rsidRPr="003444A4">
        <w:rPr>
          <w:rFonts w:asciiTheme="majorBidi" w:hAnsiTheme="majorBidi" w:cstheme="majorBidi"/>
          <w:szCs w:val="24"/>
          <w:lang w:eastAsia="fr-FR"/>
        </w:rPr>
        <w:tab/>
        <w:t>FSS space station to UACS Earth station</w:t>
      </w:r>
    </w:p>
    <w:p w14:paraId="7236AEAE" w14:textId="77777777" w:rsidR="003A690B" w:rsidRDefault="003A690B" w:rsidP="003A690B">
      <w:pPr>
        <w:jc w:val="both"/>
      </w:pPr>
      <w:r w:rsidRPr="007E4704">
        <w:t xml:space="preserve">Earth stations for </w:t>
      </w:r>
      <w:r w:rsidRPr="007E4704" w:rsidDel="00526F66">
        <w:t xml:space="preserve">Links 1 and 4 </w:t>
      </w:r>
      <w:r>
        <w:t xml:space="preserve">are </w:t>
      </w:r>
      <w:r w:rsidRPr="007E4704" w:rsidDel="00526F66">
        <w:t xml:space="preserve">at </w:t>
      </w:r>
      <w:r w:rsidRPr="007E4704">
        <w:t xml:space="preserve">a </w:t>
      </w:r>
      <w:r w:rsidRPr="007E4704" w:rsidDel="00526F66">
        <w:t xml:space="preserve">fixed </w:t>
      </w:r>
      <w:r w:rsidRPr="007E4704">
        <w:t xml:space="preserve">specified </w:t>
      </w:r>
      <w:r w:rsidRPr="007E4704" w:rsidDel="00526F66">
        <w:t xml:space="preserve">location and are thus consistent with </w:t>
      </w:r>
      <w:r w:rsidRPr="007E4704">
        <w:t>regular</w:t>
      </w:r>
      <w:r>
        <w:t xml:space="preserve"> </w:t>
      </w:r>
      <w:r w:rsidRPr="003444A4" w:rsidDel="00526F66">
        <w:t xml:space="preserve">FSS  operation. Links 2 and 3 </w:t>
      </w:r>
      <w:r>
        <w:t xml:space="preserve">involve </w:t>
      </w:r>
      <w:r w:rsidRPr="003444A4" w:rsidDel="00526F66">
        <w:t>mobile</w:t>
      </w:r>
      <w:r>
        <w:t xml:space="preserve"> Earth stations </w:t>
      </w:r>
      <w:r w:rsidRPr="003444A4" w:rsidDel="00526F66">
        <w:t xml:space="preserve">and require additional consideration. </w:t>
      </w:r>
    </w:p>
    <w:p w14:paraId="36D840CC" w14:textId="77777777" w:rsidR="003A690B" w:rsidRPr="00837771" w:rsidRDefault="003A690B" w:rsidP="003A690B">
      <w:pPr>
        <w:rPr>
          <w:szCs w:val="24"/>
        </w:rPr>
      </w:pPr>
      <w:r w:rsidRPr="00F05785">
        <w:rPr>
          <w:szCs w:val="24"/>
        </w:rPr>
        <w:t>Key principles for UAS CNPC operation</w:t>
      </w:r>
      <w:r w:rsidRPr="00837771">
        <w:rPr>
          <w:szCs w:val="24"/>
        </w:rPr>
        <w:t xml:space="preserve"> include:</w:t>
      </w:r>
    </w:p>
    <w:p w14:paraId="213AA80E" w14:textId="34E649FB" w:rsidR="003A690B" w:rsidRPr="00FF386E" w:rsidRDefault="00B35556" w:rsidP="00FF386E">
      <w:pPr>
        <w:pStyle w:val="enumlev1"/>
      </w:pPr>
      <w:r>
        <w:t>1</w:t>
      </w:r>
      <w:r>
        <w:tab/>
      </w:r>
      <w:r w:rsidR="003A690B" w:rsidRPr="00FF386E">
        <w:t>The FSS space stations and the UACS Earth stations would fall in the category of regular FSS and be coordinated and notified following the regular Article 9 and 11 procedures for FSS networks and associated specific FSS Earth stations.</w:t>
      </w:r>
    </w:p>
    <w:p w14:paraId="624DE1AC" w14:textId="7C3A5570" w:rsidR="003A690B" w:rsidRPr="00FF386E" w:rsidRDefault="00B35556" w:rsidP="00FF386E">
      <w:pPr>
        <w:pStyle w:val="enumlev1"/>
      </w:pPr>
      <w:r>
        <w:t>2</w:t>
      </w:r>
      <w:r>
        <w:tab/>
      </w:r>
      <w:r w:rsidR="003A690B" w:rsidRPr="00FF386E">
        <w:t>UAS CNPC operation considered under WRC-23 agenda item 1.8 is seen as an operation under the FSS which has a primary status in the frequency bands under consideration and continues to have primary status.</w:t>
      </w:r>
    </w:p>
    <w:p w14:paraId="60D7735A" w14:textId="63EE5324" w:rsidR="003A690B" w:rsidRPr="00FF386E" w:rsidRDefault="00B35556" w:rsidP="00FF386E">
      <w:pPr>
        <w:pStyle w:val="enumlev1"/>
      </w:pPr>
      <w:r>
        <w:rPr>
          <w:rFonts w:eastAsia="SimSun"/>
        </w:rPr>
        <w:t>3</w:t>
      </w:r>
      <w:r>
        <w:rPr>
          <w:rFonts w:eastAsia="SimSun"/>
        </w:rPr>
        <w:tab/>
      </w:r>
      <w:r w:rsidR="003A690B" w:rsidRPr="00FF386E">
        <w:rPr>
          <w:rFonts w:eastAsia="SimSun"/>
        </w:rPr>
        <w:t>UAS CNPC links and associated space and earth stations need to operate within the envelope of the technical characteristics and operational parameters of assignments of an associated FSS network(s) which is successfully coordinated and recorded in the MIFR.</w:t>
      </w:r>
    </w:p>
    <w:p w14:paraId="447124CD" w14:textId="017B1FB9" w:rsidR="003A690B" w:rsidRPr="00FF386E" w:rsidRDefault="00B35556" w:rsidP="00FF386E">
      <w:pPr>
        <w:pStyle w:val="enumlev1"/>
      </w:pPr>
      <w:r>
        <w:rPr>
          <w:rFonts w:eastAsia="SimSun"/>
        </w:rPr>
        <w:t>4</w:t>
      </w:r>
      <w:r>
        <w:rPr>
          <w:rFonts w:eastAsia="SimSun"/>
        </w:rPr>
        <w:tab/>
      </w:r>
      <w:r w:rsidR="003A690B" w:rsidRPr="00FF386E">
        <w:rPr>
          <w:rFonts w:eastAsia="SimSun"/>
        </w:rPr>
        <w:t>The UAS CNPC operation needs to be within the envelope of coordinated limits for the relevant assignments of the associated FSS network and the UACS Earth station. Furthermore, the operation needs to be within the envelope of operational arrangements agreed outside the formal bilateral coordination process.</w:t>
      </w:r>
    </w:p>
    <w:p w14:paraId="439DB5E6" w14:textId="26C91CA4" w:rsidR="003A690B" w:rsidRPr="00FF386E" w:rsidRDefault="00B35556" w:rsidP="00FF386E">
      <w:pPr>
        <w:pStyle w:val="enumlev1"/>
      </w:pPr>
      <w:r>
        <w:lastRenderedPageBreak/>
        <w:t>5</w:t>
      </w:r>
      <w:r>
        <w:tab/>
      </w:r>
      <w:r w:rsidR="003A690B" w:rsidRPr="00FF386E">
        <w:t>In order to assess whether the safety-of-life requirements for a CNPC link could be fulfilled for a given flight, while the notifying administration has a certain amount of information related the coordination of its satellite networks, only the operator of the satellite on which the CNPC link will operate will have the full information related to the technical performance which is needed by the entity assessing the compliance to the safety-of-life requirement for a CNPC link.</w:t>
      </w:r>
    </w:p>
    <w:p w14:paraId="145801D6" w14:textId="54CA4E52" w:rsidR="003A690B" w:rsidRPr="00FF386E" w:rsidRDefault="00B35556" w:rsidP="00FF386E">
      <w:pPr>
        <w:pStyle w:val="enumlev1"/>
      </w:pPr>
      <w:r>
        <w:t>6</w:t>
      </w:r>
      <w:r>
        <w:tab/>
      </w:r>
      <w:r w:rsidR="003A690B" w:rsidRPr="00FF386E">
        <w:t>FSS satellite networks with which UAS CNPC communicate do not have safety status.</w:t>
      </w:r>
    </w:p>
    <w:p w14:paraId="0F4B3AF3" w14:textId="4AD8C589" w:rsidR="003A690B" w:rsidRPr="00FF386E" w:rsidRDefault="00B35556" w:rsidP="00FF386E">
      <w:pPr>
        <w:pStyle w:val="enumlev1"/>
      </w:pPr>
      <w:r>
        <w:t>7</w:t>
      </w:r>
      <w:r>
        <w:tab/>
      </w:r>
      <w:r w:rsidR="003A690B" w:rsidRPr="00FF386E">
        <w:t>In ITU, the notifying administration of the associated FSS network has no responsibility in respect of the safe operation of the UAS CNPC. However, UAS CNPC operation under an FSS network may lead to requirements or obligations for the notifying administration of the FSS network.</w:t>
      </w:r>
    </w:p>
    <w:p w14:paraId="54212556" w14:textId="06802498" w:rsidR="003A690B" w:rsidRPr="00FF386E" w:rsidRDefault="00B35556" w:rsidP="00FF386E">
      <w:pPr>
        <w:pStyle w:val="enumlev1"/>
      </w:pPr>
      <w:r>
        <w:t>8</w:t>
      </w:r>
      <w:r>
        <w:tab/>
      </w:r>
      <w:r w:rsidR="003A690B" w:rsidRPr="00FF386E">
        <w:t>In ITU, notifying administrations of other FSS networks have no responsibility in respect of the safe operation of UAS CNPC.</w:t>
      </w:r>
    </w:p>
    <w:p w14:paraId="16A242C4" w14:textId="731B91A7" w:rsidR="003A690B" w:rsidRPr="00FF386E" w:rsidRDefault="00B35556" w:rsidP="00FF386E">
      <w:pPr>
        <w:pStyle w:val="enumlev1"/>
      </w:pPr>
      <w:r>
        <w:t>9</w:t>
      </w:r>
      <w:r>
        <w:tab/>
      </w:r>
      <w:r w:rsidR="003A690B" w:rsidRPr="00FF386E">
        <w:t>No additional status is to be granted to UAS CNPC links and its associated space and earth stations than that already obtained through the associated FSS network and its specific and typical earth stations.</w:t>
      </w:r>
    </w:p>
    <w:p w14:paraId="69E8099B" w14:textId="0FA8E149" w:rsidR="003A690B" w:rsidRPr="00FF386E" w:rsidRDefault="00FF386E" w:rsidP="00FF386E">
      <w:pPr>
        <w:pStyle w:val="enumlev1"/>
      </w:pPr>
      <w:r>
        <w:t>1</w:t>
      </w:r>
      <w:r w:rsidR="00B35556">
        <w:t>0</w:t>
      </w:r>
      <w:r>
        <w:tab/>
      </w:r>
      <w:r w:rsidR="003A690B" w:rsidRPr="00FF386E">
        <w:t xml:space="preserve">No change of existing bilateral coordination agreements or additional agreements between the notifying administration of the FSS network under which the UAS CNPC links are provided and the notifying administrations of other FSS networks shall be needed. </w:t>
      </w:r>
    </w:p>
    <w:p w14:paraId="05C56630" w14:textId="16E0D5B6" w:rsidR="003A690B" w:rsidRPr="00FF386E" w:rsidRDefault="00FF386E" w:rsidP="00FF386E">
      <w:pPr>
        <w:pStyle w:val="enumlev1"/>
      </w:pPr>
      <w:r>
        <w:t>11</w:t>
      </w:r>
      <w:r>
        <w:tab/>
      </w:r>
      <w:r w:rsidR="003A690B" w:rsidRPr="00FF386E">
        <w:t>UAS CNPC operation under the associated FSS network shall not have an adverse effect during the regular satellite coordination processes of future FSS networks nor impose any additional coordination requirements due to the UAS CNPC operation. Safety of life or other special requirements for UAS CNPC operation shall not be used as an argument to request more protection than what is normally considered during the regular bilateral coordination process between FSS networks.</w:t>
      </w:r>
    </w:p>
    <w:p w14:paraId="00EE01FA" w14:textId="31712079" w:rsidR="003A690B" w:rsidRPr="00FF386E" w:rsidRDefault="00FF386E" w:rsidP="00FF386E">
      <w:pPr>
        <w:pStyle w:val="enumlev1"/>
      </w:pPr>
      <w:r>
        <w:t>12</w:t>
      </w:r>
      <w:r>
        <w:tab/>
      </w:r>
      <w:r w:rsidR="003A690B" w:rsidRPr="00FF386E">
        <w:t>It is necessary to revise to Resolution </w:t>
      </w:r>
      <w:r w:rsidR="003A690B" w:rsidRPr="00CA0468">
        <w:rPr>
          <w:b/>
          <w:bCs/>
        </w:rPr>
        <w:t>155 (Rev.WRC-19)</w:t>
      </w:r>
      <w:r w:rsidR="003A690B" w:rsidRPr="00FF386E">
        <w:t xml:space="preserve"> to explicitly state that Article 4.10 does not apply for the use of CNPC FSS links for UAS.</w:t>
      </w:r>
    </w:p>
    <w:p w14:paraId="45CE92AF" w14:textId="57C1A916" w:rsidR="003A690B" w:rsidRPr="00FF386E" w:rsidRDefault="00FF386E" w:rsidP="00FF386E">
      <w:pPr>
        <w:pStyle w:val="enumlev1"/>
      </w:pPr>
      <w:r>
        <w:t>13</w:t>
      </w:r>
      <w:r>
        <w:tab/>
      </w:r>
      <w:r w:rsidR="003A690B" w:rsidRPr="00FF386E">
        <w:t>The operation of UA earth stations on-board the unmanned aircraft should neither restrict nor limit/impact current operation and future development of terrestrial services/stations.</w:t>
      </w:r>
    </w:p>
    <w:p w14:paraId="20DE2CA1" w14:textId="74A6EA87" w:rsidR="003A690B" w:rsidRPr="00FF386E" w:rsidRDefault="00FF386E" w:rsidP="00FF386E">
      <w:pPr>
        <w:pStyle w:val="enumlev1"/>
      </w:pPr>
      <w:r>
        <w:t>14</w:t>
      </w:r>
      <w:r>
        <w:tab/>
      </w:r>
      <w:r w:rsidR="003A690B" w:rsidRPr="00FF386E">
        <w:t>Receiving UA earth stations should not claim protection from transmitting stations of terrestrial services. See 2/1.8/3.3 para 1.</w:t>
      </w:r>
    </w:p>
    <w:p w14:paraId="0662CE65" w14:textId="064CDCFA" w:rsidR="003A690B" w:rsidRPr="00FF386E" w:rsidRDefault="00FF386E" w:rsidP="00FF386E">
      <w:pPr>
        <w:pStyle w:val="enumlev1"/>
      </w:pPr>
      <w:r>
        <w:t>15</w:t>
      </w:r>
      <w:r>
        <w:tab/>
      </w:r>
      <w:r w:rsidR="003A690B" w:rsidRPr="00FF386E">
        <w:t>Transmitting UA earth stations should not cause unacceptable interference into receiving stations of terrestrial services.</w:t>
      </w:r>
    </w:p>
    <w:p w14:paraId="1794AB1F" w14:textId="67092BFA" w:rsidR="003A690B" w:rsidRPr="00FF386E" w:rsidRDefault="00FF386E" w:rsidP="00FF386E">
      <w:pPr>
        <w:pStyle w:val="enumlev1"/>
      </w:pPr>
      <w:r>
        <w:t>16</w:t>
      </w:r>
      <w:r>
        <w:tab/>
      </w:r>
      <w:r w:rsidR="003A690B" w:rsidRPr="00FF386E">
        <w:t>In ITU, notifying administrations of terrestrial systems have no responsibility in respect of the safe operation of UAS CNPC.</w:t>
      </w:r>
    </w:p>
    <w:p w14:paraId="3D75811B" w14:textId="6D509758" w:rsidR="003A690B" w:rsidRPr="00FF386E" w:rsidRDefault="00FF386E" w:rsidP="00FF386E">
      <w:pPr>
        <w:pStyle w:val="enumlev1"/>
      </w:pPr>
      <w:r>
        <w:t>17</w:t>
      </w:r>
      <w:r>
        <w:tab/>
      </w:r>
      <w:r w:rsidR="003A690B" w:rsidRPr="00FF386E">
        <w:t>Safety-of-life related to CNPC links cannot be assured on a generic basis for CNPC FSS, but rather will be assessed against ICAO requirements on a flight-by-flight basis based on the actual CNPC FSS radiofrequency environment at the time of flight.</w:t>
      </w:r>
    </w:p>
    <w:p w14:paraId="5FE6AF2A" w14:textId="73B2EA74" w:rsidR="003A690B" w:rsidRPr="00FF386E" w:rsidRDefault="00FF386E" w:rsidP="00FF386E">
      <w:pPr>
        <w:pStyle w:val="enumlev1"/>
      </w:pPr>
      <w:r>
        <w:t>18</w:t>
      </w:r>
      <w:r>
        <w:tab/>
      </w:r>
      <w:r w:rsidR="003A690B" w:rsidRPr="00FF386E">
        <w:t xml:space="preserve">Defining how to ensure the safe operation of UAS CNPC under regular FSS without any upgrade of the status from non-safety service to safety service is under the responsibility of ICAO and will be specified in their Standards And Recommended Practices (SARPs). Necessary mitigation measures including its associated techniques and interference management functions in order to meet the safety requirements need to </w:t>
      </w:r>
      <w:r w:rsidR="003A690B" w:rsidRPr="00FF386E">
        <w:lastRenderedPageBreak/>
        <w:t>be implemented without having negative effect on incumbent services, their existing operation and future development.</w:t>
      </w:r>
    </w:p>
    <w:p w14:paraId="2FDACD9A" w14:textId="6470F9D1" w:rsidR="003A690B" w:rsidRPr="00FF386E" w:rsidRDefault="00FF386E" w:rsidP="00FF386E">
      <w:pPr>
        <w:pStyle w:val="enumlev1"/>
      </w:pPr>
      <w:r>
        <w:t>19</w:t>
      </w:r>
      <w:r>
        <w:tab/>
      </w:r>
      <w:r w:rsidR="003A690B" w:rsidRPr="00FF386E">
        <w:t>In revising Resolution 155 (Rev.WRC-19), ITU should not include provisions or assign responsibilities to countries in respect of topics that are already covered by ICAO.</w:t>
      </w:r>
    </w:p>
    <w:p w14:paraId="780E63A2" w14:textId="753A33E1" w:rsidR="003A690B" w:rsidRPr="00FF386E" w:rsidRDefault="00FF386E" w:rsidP="00FF386E">
      <w:pPr>
        <w:pStyle w:val="enumlev1"/>
      </w:pPr>
      <w:r>
        <w:t>20</w:t>
      </w:r>
      <w:r>
        <w:tab/>
      </w:r>
      <w:r w:rsidR="003A690B" w:rsidRPr="00FF386E">
        <w:t>In revising Resolution 155 (Rev.WRC-19), care should be taken not to include provisions wherein ITU would check that countries have followed the ICAO rules, but rather leave it to ICAO to check this.</w:t>
      </w:r>
    </w:p>
    <w:p w14:paraId="5B11441F" w14:textId="4C327EC2" w:rsidR="003A690B" w:rsidRPr="00FF386E" w:rsidRDefault="00FF386E" w:rsidP="00FF386E">
      <w:pPr>
        <w:pStyle w:val="enumlev1"/>
      </w:pPr>
      <w:r>
        <w:t>21</w:t>
      </w:r>
      <w:r>
        <w:tab/>
      </w:r>
      <w:r w:rsidR="003A690B" w:rsidRPr="00FF386E">
        <w:t>If ICAO and the aviation community deems that the above key points for UAS CNPC operation in the FSS bands are not agreeable, then CNPC FSS links could not be used for the operation of UAS.</w:t>
      </w:r>
    </w:p>
    <w:p w14:paraId="406F4648" w14:textId="16432B0A" w:rsidR="003A690B" w:rsidRPr="00FF386E" w:rsidRDefault="00FF386E" w:rsidP="00FF386E">
      <w:pPr>
        <w:pStyle w:val="enumlev1"/>
      </w:pPr>
      <w:r>
        <w:t>22</w:t>
      </w:r>
      <w:r>
        <w:tab/>
      </w:r>
      <w:r w:rsidR="003A690B" w:rsidRPr="00FF386E">
        <w:t>Responsibility under the Radio Regulations for the licensing and resolving the case of interference from the CNPC links, including the actions to be taken to address cases of harmful interference, will have to stay in line with the current ITU principles and procedures, notably as established for the operation of other aeronautical satellite earth stations (ESIMs).</w:t>
      </w:r>
    </w:p>
    <w:p w14:paraId="07E81D03" w14:textId="77777777" w:rsidR="003A690B" w:rsidRPr="005B6910" w:rsidRDefault="003A690B" w:rsidP="006F38DA">
      <w:pPr>
        <w:pStyle w:val="Heading2"/>
      </w:pPr>
      <w:r w:rsidRPr="005B6910">
        <w:t>2/1.8</w:t>
      </w:r>
      <w:r w:rsidRPr="00E347E3">
        <w:t>/3.</w:t>
      </w:r>
      <w:r w:rsidRPr="007B1BB3">
        <w:t>4</w:t>
      </w:r>
      <w:r w:rsidRPr="005B6910">
        <w:tab/>
        <w:t>Sharing considerations</w:t>
      </w:r>
    </w:p>
    <w:p w14:paraId="6EADC24C" w14:textId="77777777" w:rsidR="003A690B" w:rsidRPr="00044337" w:rsidRDefault="003A690B" w:rsidP="003A690B">
      <w:r w:rsidRPr="005B6910">
        <w:t xml:space="preserve">Under this agenda item, assignments pertaining to geostationary FSS networks operating in the frequency bands 10.95-11.2 GHz (space-to-Earth), 11.45-11.7 GHz (space-to-Earth), 11.7-12.2 GHz (space-to-Earth) in Region 2, 12.2-12.5 GHz (space-to-Earth) in Region 3, 12.5-12.75 GHz (space-to-Earth) in Regions 1 and 3 and 19.7-20.2 GHz (space-to-Earth), and in the frequency bands 14-14.47 GHz (Earth-to-space) and 29.5-30.0 GHz (Earth-to-space), may be used for UAS CNPC links. Article </w:t>
      </w:r>
      <w:r w:rsidRPr="003643D6">
        <w:rPr>
          <w:b/>
        </w:rPr>
        <w:t>5</w:t>
      </w:r>
      <w:r w:rsidRPr="005B6910">
        <w:t xml:space="preserve"> of the Radio Regulations provides a complete overview of</w:t>
      </w:r>
      <w:r w:rsidRPr="00E347E3">
        <w:t xml:space="preserve"> frequency allocations for various services and special conditions for their operation.</w:t>
      </w:r>
      <w:r w:rsidRPr="007B1BB3">
        <w:t xml:space="preserve">  </w:t>
      </w:r>
      <w:r w:rsidRPr="005B6910">
        <w:t xml:space="preserve">Table </w:t>
      </w:r>
      <w:r w:rsidRPr="003643D6">
        <w:rPr>
          <w:rFonts w:asciiTheme="majorBidi" w:hAnsiTheme="majorBidi" w:cstheme="majorBidi"/>
        </w:rPr>
        <w:t>2/1.8/3.3.2-1 provides</w:t>
      </w:r>
      <w:r w:rsidRPr="005B6910">
        <w:t xml:space="preserve"> an overview of primary allocations for services in the subject frequency bands</w:t>
      </w:r>
      <w:r w:rsidRPr="00E347E3">
        <w:t xml:space="preserve"> from Article </w:t>
      </w:r>
      <w:r w:rsidRPr="003643D6">
        <w:rPr>
          <w:b/>
        </w:rPr>
        <w:t>5</w:t>
      </w:r>
      <w:r w:rsidRPr="005B6910">
        <w:t xml:space="preserve"> of the Radio Regulations</w:t>
      </w:r>
      <w:r w:rsidRPr="00E347E3">
        <w:t>.</w:t>
      </w:r>
    </w:p>
    <w:p w14:paraId="1B03BF05" w14:textId="77777777" w:rsidR="003A690B" w:rsidRPr="005B6910" w:rsidRDefault="003A690B" w:rsidP="003A690B">
      <w:r w:rsidRPr="007B1BB3">
        <w:t xml:space="preserve">In considering </w:t>
      </w:r>
      <w:r w:rsidRPr="005B6910">
        <w:t>UAS CNPC operation under this agenda item, issues related to compatibility with the services having primary allocations in the subject frequency bands is discussed in the following sub-sections.</w:t>
      </w:r>
    </w:p>
    <w:p w14:paraId="79C3DB62" w14:textId="77777777" w:rsidR="003A690B" w:rsidRDefault="003A690B" w:rsidP="003A690B">
      <w:pPr>
        <w:rPr>
          <w:rFonts w:asciiTheme="majorBidi" w:hAnsiTheme="majorBidi" w:cstheme="majorBidi"/>
        </w:rPr>
      </w:pPr>
      <w:r w:rsidRPr="005B6910">
        <w:t xml:space="preserve">In addition to consideration of compatibility with services having primary allocations in the subject frequency bands, </w:t>
      </w:r>
      <w:r w:rsidRPr="005B6910">
        <w:rPr>
          <w:szCs w:val="24"/>
        </w:rPr>
        <w:t xml:space="preserve">the radio astronomy service is allocated on a secondary basis in the adjacent 14.47-14.5 GHz band and is subject to RR No. </w:t>
      </w:r>
      <w:r w:rsidRPr="003643D6">
        <w:rPr>
          <w:b/>
          <w:szCs w:val="24"/>
        </w:rPr>
        <w:t>5.149</w:t>
      </w:r>
      <w:r w:rsidRPr="005B6910">
        <w:rPr>
          <w:szCs w:val="24"/>
        </w:rPr>
        <w:t xml:space="preserve"> in which “</w:t>
      </w:r>
      <w:r w:rsidRPr="00E347E3">
        <w:rPr>
          <w:i/>
          <w:szCs w:val="24"/>
        </w:rPr>
        <w:t xml:space="preserve">administrations are urged to take all practicable steps to </w:t>
      </w:r>
      <w:r w:rsidRPr="007B1BB3">
        <w:rPr>
          <w:i/>
          <w:szCs w:val="24"/>
        </w:rPr>
        <w:t>protect the radio astronomy service from harmful interference. Emissions from spaceborne or airborne stations can be particularly serious sources of interference to the radio astronomy service (see</w:t>
      </w:r>
      <w:r w:rsidRPr="005B6910">
        <w:rPr>
          <w:i/>
          <w:szCs w:val="24"/>
        </w:rPr>
        <w:t xml:space="preserve"> RR Nos. </w:t>
      </w:r>
      <w:r w:rsidRPr="005B6910">
        <w:rPr>
          <w:rStyle w:val="ArtrefBold"/>
          <w:i/>
          <w:szCs w:val="24"/>
        </w:rPr>
        <w:t xml:space="preserve">4.5 </w:t>
      </w:r>
      <w:r w:rsidRPr="005B6910">
        <w:rPr>
          <w:i/>
          <w:szCs w:val="24"/>
        </w:rPr>
        <w:t xml:space="preserve">and </w:t>
      </w:r>
      <w:r w:rsidRPr="005B6910">
        <w:rPr>
          <w:rStyle w:val="ArtrefBold"/>
          <w:i/>
          <w:szCs w:val="24"/>
        </w:rPr>
        <w:t xml:space="preserve">4.6 </w:t>
      </w:r>
      <w:r w:rsidRPr="005B6910">
        <w:rPr>
          <w:i/>
          <w:szCs w:val="24"/>
        </w:rPr>
        <w:t>and Article </w:t>
      </w:r>
      <w:r w:rsidRPr="005B6910">
        <w:rPr>
          <w:rStyle w:val="ArtrefBold"/>
          <w:i/>
          <w:szCs w:val="24"/>
        </w:rPr>
        <w:t>29</w:t>
      </w:r>
      <w:r w:rsidRPr="005B6910">
        <w:rPr>
          <w:i/>
          <w:szCs w:val="24"/>
        </w:rPr>
        <w:t>)</w:t>
      </w:r>
      <w:r w:rsidRPr="005B6910">
        <w:rPr>
          <w:szCs w:val="24"/>
        </w:rPr>
        <w:t xml:space="preserve">”. Consequently, in sub-section </w:t>
      </w:r>
      <w:r w:rsidRPr="005B6910">
        <w:rPr>
          <w:rFonts w:asciiTheme="majorBidi" w:hAnsiTheme="majorBidi" w:cstheme="majorBidi"/>
        </w:rPr>
        <w:t>2/1.8/3.</w:t>
      </w:r>
      <w:r>
        <w:rPr>
          <w:rFonts w:asciiTheme="majorBidi" w:hAnsiTheme="majorBidi" w:cstheme="majorBidi"/>
        </w:rPr>
        <w:t>4</w:t>
      </w:r>
      <w:r w:rsidRPr="005B6910">
        <w:rPr>
          <w:rFonts w:asciiTheme="majorBidi" w:hAnsiTheme="majorBidi" w:cstheme="majorBidi"/>
        </w:rPr>
        <w:t>.4, is a discussion on measures in respect of the radio astronomy service.</w:t>
      </w:r>
      <w:r>
        <w:rPr>
          <w:rFonts w:asciiTheme="majorBidi" w:hAnsiTheme="majorBidi" w:cstheme="majorBidi"/>
        </w:rPr>
        <w:t xml:space="preserve"> </w:t>
      </w:r>
    </w:p>
    <w:p w14:paraId="69C4441F" w14:textId="77777777" w:rsidR="003A690B" w:rsidRPr="00741997" w:rsidRDefault="003A690B" w:rsidP="003A690B">
      <w:pPr>
        <w:rPr>
          <w:rFonts w:asciiTheme="majorBidi" w:hAnsiTheme="majorBidi" w:cstheme="majorBidi"/>
        </w:rPr>
      </w:pPr>
      <w:r w:rsidRPr="00741997">
        <w:rPr>
          <w:rFonts w:asciiTheme="majorBidi" w:hAnsiTheme="majorBidi" w:cstheme="majorBidi"/>
        </w:rPr>
        <w:t xml:space="preserve">With respect to other secondary services in the abovementioned frequency bands the following course of action is to be taken: </w:t>
      </w:r>
    </w:p>
    <w:p w14:paraId="29764D7A" w14:textId="77777777" w:rsidR="003A690B" w:rsidRDefault="003A690B" w:rsidP="003A690B">
      <w:pPr>
        <w:rPr>
          <w:rFonts w:asciiTheme="majorBidi" w:hAnsiTheme="majorBidi" w:cstheme="majorBidi"/>
        </w:rPr>
      </w:pPr>
      <w:r w:rsidRPr="00741997">
        <w:rPr>
          <w:rFonts w:asciiTheme="majorBidi" w:hAnsiTheme="majorBidi" w:cstheme="majorBidi"/>
        </w:rPr>
        <w:t>TBD</w:t>
      </w:r>
    </w:p>
    <w:p w14:paraId="3A871098" w14:textId="77777777" w:rsidR="003A690B" w:rsidRPr="00CB56DA" w:rsidRDefault="003A690B" w:rsidP="003A690B"/>
    <w:p w14:paraId="6A9477CD" w14:textId="77777777" w:rsidR="003A690B" w:rsidRDefault="003A690B" w:rsidP="003A690B">
      <w:pPr>
        <w:tabs>
          <w:tab w:val="clear" w:pos="1134"/>
          <w:tab w:val="clear" w:pos="1871"/>
          <w:tab w:val="clear" w:pos="2268"/>
        </w:tabs>
        <w:overflowPunct/>
        <w:autoSpaceDE/>
        <w:autoSpaceDN/>
        <w:adjustRightInd/>
        <w:spacing w:before="0"/>
        <w:textAlignment w:val="auto"/>
      </w:pPr>
    </w:p>
    <w:p w14:paraId="5CC4D27B" w14:textId="77777777" w:rsidR="003A690B" w:rsidRDefault="003A690B" w:rsidP="003A690B">
      <w:pPr>
        <w:tabs>
          <w:tab w:val="clear" w:pos="1134"/>
          <w:tab w:val="clear" w:pos="1871"/>
          <w:tab w:val="clear" w:pos="2268"/>
        </w:tabs>
        <w:overflowPunct/>
        <w:autoSpaceDE/>
        <w:autoSpaceDN/>
        <w:adjustRightInd/>
        <w:spacing w:before="0"/>
        <w:textAlignment w:val="auto"/>
        <w:sectPr w:rsidR="003A690B" w:rsidSect="00741DC4">
          <w:headerReference w:type="even" r:id="rId32"/>
          <w:headerReference w:type="default" r:id="rId33"/>
          <w:footerReference w:type="even" r:id="rId34"/>
          <w:footerReference w:type="default" r:id="rId35"/>
          <w:headerReference w:type="first" r:id="rId36"/>
          <w:footerReference w:type="first" r:id="rId37"/>
          <w:pgSz w:w="11907" w:h="16834" w:code="9"/>
          <w:pgMar w:top="1418" w:right="1134" w:bottom="1418" w:left="1134" w:header="720" w:footer="720" w:gutter="0"/>
          <w:paperSrc w:first="15" w:other="15"/>
          <w:cols w:space="720"/>
          <w:titlePg/>
          <w:docGrid w:linePitch="326"/>
        </w:sectPr>
      </w:pPr>
    </w:p>
    <w:p w14:paraId="05CB9ED1" w14:textId="77777777" w:rsidR="003A690B" w:rsidRDefault="003A690B" w:rsidP="003A690B">
      <w:pPr>
        <w:pStyle w:val="TableNo"/>
      </w:pPr>
      <w:r w:rsidRPr="00C50449">
        <w:lastRenderedPageBreak/>
        <w:t>Table 2/1.8/3.3.2-1</w:t>
      </w:r>
    </w:p>
    <w:p w14:paraId="6F985B24" w14:textId="77777777" w:rsidR="003A690B" w:rsidRDefault="003A690B" w:rsidP="003A690B">
      <w:pPr>
        <w:pStyle w:val="Tabletitle"/>
      </w:pPr>
      <w:r w:rsidRPr="00C50449">
        <w:t>Overview of primary allocations in the frequency bands subject to WRC-23 agenda item 1.8</w:t>
      </w:r>
    </w:p>
    <w:tbl>
      <w:tblPr>
        <w:tblStyle w:val="TableGrid"/>
        <w:tblW w:w="0" w:type="auto"/>
        <w:jc w:val="center"/>
        <w:tblLook w:val="04A0" w:firstRow="1" w:lastRow="0" w:firstColumn="1" w:lastColumn="0" w:noHBand="0" w:noVBand="1"/>
      </w:tblPr>
      <w:tblGrid>
        <w:gridCol w:w="723"/>
        <w:gridCol w:w="1056"/>
        <w:gridCol w:w="1056"/>
        <w:gridCol w:w="910"/>
        <w:gridCol w:w="910"/>
        <w:gridCol w:w="1003"/>
        <w:gridCol w:w="1056"/>
        <w:gridCol w:w="1056"/>
        <w:gridCol w:w="1056"/>
        <w:gridCol w:w="1056"/>
        <w:gridCol w:w="1056"/>
        <w:gridCol w:w="1117"/>
      </w:tblGrid>
      <w:tr w:rsidR="003A690B" w14:paraId="7B862B27" w14:textId="77777777" w:rsidTr="00741DC4">
        <w:trPr>
          <w:jc w:val="center"/>
        </w:trPr>
        <w:tc>
          <w:tcPr>
            <w:tcW w:w="723" w:type="dxa"/>
            <w:vMerge w:val="restart"/>
            <w:vAlign w:val="center"/>
          </w:tcPr>
          <w:p w14:paraId="42ED5C27" w14:textId="77777777" w:rsidR="003A690B" w:rsidRPr="00C50449" w:rsidRDefault="003A690B" w:rsidP="00741DC4">
            <w:pPr>
              <w:pStyle w:val="Tabletext"/>
              <w:jc w:val="center"/>
            </w:pPr>
          </w:p>
        </w:tc>
        <w:tc>
          <w:tcPr>
            <w:tcW w:w="4935" w:type="dxa"/>
            <w:gridSpan w:val="5"/>
            <w:vAlign w:val="center"/>
          </w:tcPr>
          <w:p w14:paraId="26F5298C" w14:textId="77777777" w:rsidR="003A690B" w:rsidRPr="00C50449" w:rsidRDefault="003A690B" w:rsidP="00741DC4">
            <w:pPr>
              <w:pStyle w:val="Tabletext"/>
              <w:jc w:val="center"/>
            </w:pPr>
            <w:r w:rsidRPr="00C50449">
              <w:t>space-to-Earth</w:t>
            </w:r>
          </w:p>
        </w:tc>
        <w:tc>
          <w:tcPr>
            <w:tcW w:w="2112" w:type="dxa"/>
            <w:gridSpan w:val="2"/>
            <w:vAlign w:val="center"/>
          </w:tcPr>
          <w:p w14:paraId="2647B07C" w14:textId="77777777" w:rsidR="003A690B" w:rsidRPr="00C50449" w:rsidRDefault="003A690B" w:rsidP="00741DC4">
            <w:pPr>
              <w:pStyle w:val="Tabletext"/>
              <w:jc w:val="center"/>
            </w:pPr>
            <w:r w:rsidRPr="00C50449">
              <w:t>Earth-to-space</w:t>
            </w:r>
          </w:p>
        </w:tc>
        <w:tc>
          <w:tcPr>
            <w:tcW w:w="2112" w:type="dxa"/>
            <w:gridSpan w:val="2"/>
            <w:vAlign w:val="center"/>
          </w:tcPr>
          <w:p w14:paraId="274A499C" w14:textId="77777777" w:rsidR="003A690B" w:rsidRPr="00C50449" w:rsidRDefault="003A690B" w:rsidP="00741DC4">
            <w:pPr>
              <w:pStyle w:val="Tabletext"/>
              <w:jc w:val="center"/>
            </w:pPr>
            <w:r w:rsidRPr="00C50449">
              <w:t>space-to-Earth</w:t>
            </w:r>
          </w:p>
        </w:tc>
        <w:tc>
          <w:tcPr>
            <w:tcW w:w="2173" w:type="dxa"/>
            <w:gridSpan w:val="2"/>
            <w:vAlign w:val="center"/>
          </w:tcPr>
          <w:p w14:paraId="67F6A0DD" w14:textId="77777777" w:rsidR="003A690B" w:rsidRPr="00C50449" w:rsidRDefault="003A690B" w:rsidP="00741DC4">
            <w:pPr>
              <w:pStyle w:val="Tabletext"/>
              <w:jc w:val="center"/>
            </w:pPr>
            <w:r w:rsidRPr="00C50449">
              <w:t>Earth-to-space</w:t>
            </w:r>
          </w:p>
        </w:tc>
      </w:tr>
      <w:tr w:rsidR="003A690B" w14:paraId="0C5622DB" w14:textId="77777777" w:rsidTr="00741DC4">
        <w:trPr>
          <w:jc w:val="center"/>
        </w:trPr>
        <w:tc>
          <w:tcPr>
            <w:tcW w:w="723" w:type="dxa"/>
            <w:vMerge/>
            <w:vAlign w:val="center"/>
          </w:tcPr>
          <w:p w14:paraId="65327472" w14:textId="77777777" w:rsidR="003A690B" w:rsidRPr="00C50449" w:rsidRDefault="003A690B" w:rsidP="00741DC4">
            <w:pPr>
              <w:pStyle w:val="Tabletext"/>
              <w:jc w:val="center"/>
            </w:pPr>
          </w:p>
        </w:tc>
        <w:tc>
          <w:tcPr>
            <w:tcW w:w="1056" w:type="dxa"/>
            <w:vAlign w:val="center"/>
          </w:tcPr>
          <w:p w14:paraId="5BAA2E3A" w14:textId="77777777" w:rsidR="003A690B" w:rsidRPr="00C50449" w:rsidRDefault="003A690B" w:rsidP="00741DC4">
            <w:pPr>
              <w:pStyle w:val="Tabletext"/>
              <w:jc w:val="center"/>
            </w:pPr>
            <w:r w:rsidRPr="00C50449">
              <w:t>10.95-11.2 GHz</w:t>
            </w:r>
          </w:p>
        </w:tc>
        <w:tc>
          <w:tcPr>
            <w:tcW w:w="1056" w:type="dxa"/>
            <w:vAlign w:val="center"/>
          </w:tcPr>
          <w:p w14:paraId="2ABC47BB" w14:textId="77777777" w:rsidR="003A690B" w:rsidRPr="00C50449" w:rsidRDefault="003A690B" w:rsidP="00741DC4">
            <w:pPr>
              <w:pStyle w:val="Tabletext"/>
              <w:jc w:val="center"/>
            </w:pPr>
            <w:r w:rsidRPr="00C50449">
              <w:t>11.45-11.7 GHz</w:t>
            </w:r>
          </w:p>
        </w:tc>
        <w:tc>
          <w:tcPr>
            <w:tcW w:w="910" w:type="dxa"/>
            <w:vAlign w:val="center"/>
          </w:tcPr>
          <w:p w14:paraId="1418908D" w14:textId="77777777" w:rsidR="003A690B" w:rsidRPr="00C50449" w:rsidRDefault="003A690B" w:rsidP="00741DC4">
            <w:pPr>
              <w:pStyle w:val="Tabletext"/>
              <w:jc w:val="center"/>
            </w:pPr>
            <w:r w:rsidRPr="00C50449">
              <w:t>11.7-12.2 GHz</w:t>
            </w:r>
          </w:p>
        </w:tc>
        <w:tc>
          <w:tcPr>
            <w:tcW w:w="910" w:type="dxa"/>
            <w:vAlign w:val="center"/>
          </w:tcPr>
          <w:p w14:paraId="0D6E2CDE" w14:textId="77777777" w:rsidR="003A690B" w:rsidRPr="00C50449" w:rsidRDefault="003A690B" w:rsidP="00741DC4">
            <w:pPr>
              <w:pStyle w:val="Tabletext"/>
              <w:jc w:val="center"/>
            </w:pPr>
            <w:r w:rsidRPr="00C50449">
              <w:t>12.2-12.5 GHz</w:t>
            </w:r>
          </w:p>
        </w:tc>
        <w:tc>
          <w:tcPr>
            <w:tcW w:w="1003" w:type="dxa"/>
            <w:vAlign w:val="center"/>
          </w:tcPr>
          <w:p w14:paraId="56BC0A9A" w14:textId="77777777" w:rsidR="003A690B" w:rsidRPr="00C50449" w:rsidRDefault="003A690B" w:rsidP="00741DC4">
            <w:pPr>
              <w:pStyle w:val="Tabletext"/>
              <w:jc w:val="center"/>
            </w:pPr>
            <w:r w:rsidRPr="00C50449">
              <w:t>12.5-12.75 GHz</w:t>
            </w:r>
          </w:p>
        </w:tc>
        <w:tc>
          <w:tcPr>
            <w:tcW w:w="1056" w:type="dxa"/>
            <w:vAlign w:val="center"/>
          </w:tcPr>
          <w:p w14:paraId="06EF9A81" w14:textId="77777777" w:rsidR="003A690B" w:rsidRPr="00C50449" w:rsidRDefault="003A690B" w:rsidP="00741DC4">
            <w:pPr>
              <w:pStyle w:val="Tabletext"/>
              <w:jc w:val="center"/>
            </w:pPr>
            <w:r w:rsidRPr="00C50449">
              <w:t>14-14.3 GHz</w:t>
            </w:r>
          </w:p>
        </w:tc>
        <w:tc>
          <w:tcPr>
            <w:tcW w:w="1056" w:type="dxa"/>
            <w:vAlign w:val="center"/>
          </w:tcPr>
          <w:p w14:paraId="3106F133" w14:textId="77777777" w:rsidR="003A690B" w:rsidRPr="00C50449" w:rsidRDefault="003A690B" w:rsidP="00741DC4">
            <w:pPr>
              <w:pStyle w:val="Tabletext"/>
              <w:jc w:val="center"/>
            </w:pPr>
            <w:r w:rsidRPr="00C50449">
              <w:t>14.3-14.47 GHz</w:t>
            </w:r>
          </w:p>
        </w:tc>
        <w:tc>
          <w:tcPr>
            <w:tcW w:w="1056" w:type="dxa"/>
            <w:vAlign w:val="center"/>
          </w:tcPr>
          <w:p w14:paraId="725FFD0D" w14:textId="77777777" w:rsidR="003A690B" w:rsidRPr="00C50449" w:rsidRDefault="003A690B" w:rsidP="00741DC4">
            <w:pPr>
              <w:pStyle w:val="Tabletext"/>
              <w:jc w:val="center"/>
            </w:pPr>
            <w:r w:rsidRPr="00C50449">
              <w:t>19.7-20.1 GHz</w:t>
            </w:r>
          </w:p>
        </w:tc>
        <w:tc>
          <w:tcPr>
            <w:tcW w:w="1056" w:type="dxa"/>
            <w:vAlign w:val="center"/>
          </w:tcPr>
          <w:p w14:paraId="677BDF85" w14:textId="77777777" w:rsidR="003A690B" w:rsidRPr="00C50449" w:rsidRDefault="003A690B" w:rsidP="00741DC4">
            <w:pPr>
              <w:pStyle w:val="Tabletext"/>
              <w:jc w:val="center"/>
            </w:pPr>
            <w:r w:rsidRPr="00C50449">
              <w:t>20.1-20.2 GHz</w:t>
            </w:r>
          </w:p>
        </w:tc>
        <w:tc>
          <w:tcPr>
            <w:tcW w:w="1056" w:type="dxa"/>
            <w:vAlign w:val="center"/>
          </w:tcPr>
          <w:p w14:paraId="163ADEA4" w14:textId="77777777" w:rsidR="003A690B" w:rsidRPr="00C50449" w:rsidRDefault="003A690B" w:rsidP="00741DC4">
            <w:pPr>
              <w:pStyle w:val="Tabletext"/>
              <w:jc w:val="center"/>
            </w:pPr>
            <w:r w:rsidRPr="00C50449">
              <w:t>29.5-29.9 GHz</w:t>
            </w:r>
          </w:p>
        </w:tc>
        <w:tc>
          <w:tcPr>
            <w:tcW w:w="1117" w:type="dxa"/>
            <w:vAlign w:val="center"/>
          </w:tcPr>
          <w:p w14:paraId="6B7BED93" w14:textId="77777777" w:rsidR="003A690B" w:rsidRPr="00C50449" w:rsidRDefault="003A690B" w:rsidP="00741DC4">
            <w:pPr>
              <w:pStyle w:val="Tabletext"/>
              <w:jc w:val="center"/>
            </w:pPr>
            <w:r w:rsidRPr="00C50449">
              <w:t>29.9-30 GHz</w:t>
            </w:r>
          </w:p>
        </w:tc>
      </w:tr>
      <w:tr w:rsidR="003A690B" w14:paraId="3DDCB2D5" w14:textId="77777777" w:rsidTr="00741DC4">
        <w:trPr>
          <w:jc w:val="center"/>
        </w:trPr>
        <w:tc>
          <w:tcPr>
            <w:tcW w:w="723" w:type="dxa"/>
            <w:vMerge/>
            <w:vAlign w:val="center"/>
          </w:tcPr>
          <w:p w14:paraId="5F83E82D" w14:textId="77777777" w:rsidR="003A690B" w:rsidRPr="00C50449" w:rsidRDefault="003A690B" w:rsidP="00741DC4">
            <w:pPr>
              <w:pStyle w:val="Tabletext"/>
              <w:jc w:val="center"/>
            </w:pPr>
          </w:p>
        </w:tc>
        <w:tc>
          <w:tcPr>
            <w:tcW w:w="1056" w:type="dxa"/>
            <w:vAlign w:val="center"/>
          </w:tcPr>
          <w:p w14:paraId="626EDE29" w14:textId="77777777" w:rsidR="003A690B" w:rsidRPr="00C50449" w:rsidRDefault="003A690B" w:rsidP="00741DC4">
            <w:pPr>
              <w:pStyle w:val="Tabletext"/>
              <w:jc w:val="center"/>
            </w:pPr>
            <w:r w:rsidRPr="00C50449">
              <w:t>Globally</w:t>
            </w:r>
          </w:p>
        </w:tc>
        <w:tc>
          <w:tcPr>
            <w:tcW w:w="1056" w:type="dxa"/>
            <w:vAlign w:val="center"/>
          </w:tcPr>
          <w:p w14:paraId="524DC69A" w14:textId="77777777" w:rsidR="003A690B" w:rsidRPr="00C50449" w:rsidRDefault="003A690B" w:rsidP="00741DC4">
            <w:pPr>
              <w:pStyle w:val="Tabletext"/>
              <w:jc w:val="center"/>
            </w:pPr>
            <w:r w:rsidRPr="00C50449">
              <w:t>Globally</w:t>
            </w:r>
          </w:p>
        </w:tc>
        <w:tc>
          <w:tcPr>
            <w:tcW w:w="910" w:type="dxa"/>
            <w:vAlign w:val="center"/>
          </w:tcPr>
          <w:p w14:paraId="0CC8D784" w14:textId="77777777" w:rsidR="003A690B" w:rsidRPr="00C50449" w:rsidRDefault="003A690B" w:rsidP="00741DC4">
            <w:pPr>
              <w:pStyle w:val="Tabletext"/>
              <w:jc w:val="center"/>
            </w:pPr>
            <w:r w:rsidRPr="00C50449">
              <w:t>Region 2</w:t>
            </w:r>
          </w:p>
        </w:tc>
        <w:tc>
          <w:tcPr>
            <w:tcW w:w="910" w:type="dxa"/>
            <w:vAlign w:val="center"/>
          </w:tcPr>
          <w:p w14:paraId="1000A711" w14:textId="77777777" w:rsidR="003A690B" w:rsidRPr="00C50449" w:rsidRDefault="003A690B" w:rsidP="00741DC4">
            <w:pPr>
              <w:pStyle w:val="Tabletext"/>
              <w:jc w:val="center"/>
            </w:pPr>
            <w:r w:rsidRPr="00C50449">
              <w:t>Region 3</w:t>
            </w:r>
          </w:p>
        </w:tc>
        <w:tc>
          <w:tcPr>
            <w:tcW w:w="1003" w:type="dxa"/>
            <w:vAlign w:val="center"/>
          </w:tcPr>
          <w:p w14:paraId="0415EEED" w14:textId="77777777" w:rsidR="003A690B" w:rsidRPr="00C50449" w:rsidRDefault="003A690B" w:rsidP="00741DC4">
            <w:pPr>
              <w:pStyle w:val="Tabletext"/>
              <w:jc w:val="center"/>
            </w:pPr>
            <w:r w:rsidRPr="00C50449">
              <w:t>Regions 1 &amp; 3</w:t>
            </w:r>
          </w:p>
        </w:tc>
        <w:tc>
          <w:tcPr>
            <w:tcW w:w="1056" w:type="dxa"/>
            <w:vAlign w:val="center"/>
          </w:tcPr>
          <w:p w14:paraId="587BB2F8" w14:textId="77777777" w:rsidR="003A690B" w:rsidRPr="00C50449" w:rsidRDefault="003A690B" w:rsidP="00741DC4">
            <w:pPr>
              <w:pStyle w:val="Tabletext"/>
              <w:jc w:val="center"/>
            </w:pPr>
            <w:r w:rsidRPr="00C50449">
              <w:t>Globally</w:t>
            </w:r>
          </w:p>
        </w:tc>
        <w:tc>
          <w:tcPr>
            <w:tcW w:w="1056" w:type="dxa"/>
            <w:vAlign w:val="center"/>
          </w:tcPr>
          <w:p w14:paraId="1C8DA8C4" w14:textId="77777777" w:rsidR="003A690B" w:rsidRPr="00C50449" w:rsidRDefault="003A690B" w:rsidP="00741DC4">
            <w:pPr>
              <w:pStyle w:val="Tabletext"/>
              <w:jc w:val="center"/>
            </w:pPr>
            <w:r w:rsidRPr="00C50449">
              <w:t>Globally</w:t>
            </w:r>
          </w:p>
        </w:tc>
        <w:tc>
          <w:tcPr>
            <w:tcW w:w="1056" w:type="dxa"/>
            <w:vAlign w:val="center"/>
          </w:tcPr>
          <w:p w14:paraId="0190246C" w14:textId="77777777" w:rsidR="003A690B" w:rsidRPr="00C50449" w:rsidRDefault="003A690B" w:rsidP="00741DC4">
            <w:pPr>
              <w:pStyle w:val="Tabletext"/>
              <w:jc w:val="center"/>
            </w:pPr>
            <w:r w:rsidRPr="00C50449">
              <w:t>Globally</w:t>
            </w:r>
          </w:p>
        </w:tc>
        <w:tc>
          <w:tcPr>
            <w:tcW w:w="1056" w:type="dxa"/>
            <w:vAlign w:val="center"/>
          </w:tcPr>
          <w:p w14:paraId="11D20613" w14:textId="77777777" w:rsidR="003A690B" w:rsidRPr="00C50449" w:rsidRDefault="003A690B" w:rsidP="00741DC4">
            <w:pPr>
              <w:pStyle w:val="Tabletext"/>
              <w:jc w:val="center"/>
            </w:pPr>
            <w:r w:rsidRPr="00C50449">
              <w:t>Globally</w:t>
            </w:r>
          </w:p>
        </w:tc>
        <w:tc>
          <w:tcPr>
            <w:tcW w:w="1056" w:type="dxa"/>
            <w:vAlign w:val="center"/>
          </w:tcPr>
          <w:p w14:paraId="413FBB47" w14:textId="77777777" w:rsidR="003A690B" w:rsidRPr="00C50449" w:rsidRDefault="003A690B" w:rsidP="00741DC4">
            <w:pPr>
              <w:pStyle w:val="Tabletext"/>
              <w:jc w:val="center"/>
            </w:pPr>
            <w:r w:rsidRPr="00C50449">
              <w:t>Globally</w:t>
            </w:r>
          </w:p>
        </w:tc>
        <w:tc>
          <w:tcPr>
            <w:tcW w:w="1117" w:type="dxa"/>
            <w:vAlign w:val="center"/>
          </w:tcPr>
          <w:p w14:paraId="450076DC" w14:textId="77777777" w:rsidR="003A690B" w:rsidRPr="00C50449" w:rsidRDefault="003A690B" w:rsidP="00741DC4">
            <w:pPr>
              <w:pStyle w:val="Tabletext"/>
              <w:jc w:val="center"/>
            </w:pPr>
            <w:r w:rsidRPr="00C50449">
              <w:t>Globally</w:t>
            </w:r>
          </w:p>
        </w:tc>
      </w:tr>
      <w:tr w:rsidR="003A690B" w14:paraId="54A8F0F5" w14:textId="77777777" w:rsidTr="00741DC4">
        <w:trPr>
          <w:jc w:val="center"/>
        </w:trPr>
        <w:tc>
          <w:tcPr>
            <w:tcW w:w="723" w:type="dxa"/>
            <w:vAlign w:val="center"/>
          </w:tcPr>
          <w:p w14:paraId="56C57835" w14:textId="77777777" w:rsidR="003A690B" w:rsidRPr="00C50449" w:rsidRDefault="003A690B" w:rsidP="00741DC4">
            <w:pPr>
              <w:pStyle w:val="Tabletext"/>
              <w:jc w:val="center"/>
            </w:pPr>
            <w:r w:rsidRPr="00C50449">
              <w:t>FSS</w:t>
            </w:r>
          </w:p>
        </w:tc>
        <w:tc>
          <w:tcPr>
            <w:tcW w:w="1056" w:type="dxa"/>
            <w:vAlign w:val="center"/>
          </w:tcPr>
          <w:p w14:paraId="70A1797E" w14:textId="77777777" w:rsidR="003A690B" w:rsidRPr="00C50449" w:rsidRDefault="003A690B" w:rsidP="00741DC4">
            <w:pPr>
              <w:pStyle w:val="Tabletext"/>
              <w:jc w:val="center"/>
            </w:pPr>
            <w:r w:rsidRPr="00C50449">
              <w:rPr>
                <w:rFonts w:ascii="Chiller" w:hAnsi="Chiller"/>
              </w:rPr>
              <w:t>V</w:t>
            </w:r>
          </w:p>
        </w:tc>
        <w:tc>
          <w:tcPr>
            <w:tcW w:w="1056" w:type="dxa"/>
            <w:vAlign w:val="center"/>
          </w:tcPr>
          <w:p w14:paraId="7DBEDAB8" w14:textId="77777777" w:rsidR="003A690B" w:rsidRPr="00C50449" w:rsidRDefault="003A690B" w:rsidP="00741DC4">
            <w:pPr>
              <w:pStyle w:val="Tabletext"/>
              <w:jc w:val="center"/>
            </w:pPr>
            <w:r w:rsidRPr="00C50449">
              <w:rPr>
                <w:rFonts w:ascii="Chiller" w:hAnsi="Chiller"/>
              </w:rPr>
              <w:t>V</w:t>
            </w:r>
          </w:p>
        </w:tc>
        <w:tc>
          <w:tcPr>
            <w:tcW w:w="910" w:type="dxa"/>
            <w:vAlign w:val="center"/>
          </w:tcPr>
          <w:p w14:paraId="1DD9C01A" w14:textId="77777777" w:rsidR="003A690B" w:rsidRPr="00C50449" w:rsidRDefault="003A690B" w:rsidP="00741DC4">
            <w:pPr>
              <w:pStyle w:val="Tabletext"/>
              <w:jc w:val="center"/>
            </w:pPr>
            <w:r w:rsidRPr="00C50449">
              <w:rPr>
                <w:rFonts w:ascii="Chiller" w:hAnsi="Chiller"/>
              </w:rPr>
              <w:t>V</w:t>
            </w:r>
          </w:p>
        </w:tc>
        <w:tc>
          <w:tcPr>
            <w:tcW w:w="910" w:type="dxa"/>
            <w:vAlign w:val="center"/>
          </w:tcPr>
          <w:p w14:paraId="45AB77A4" w14:textId="77777777" w:rsidR="003A690B" w:rsidRPr="00C50449" w:rsidRDefault="003A690B" w:rsidP="00741DC4">
            <w:pPr>
              <w:pStyle w:val="Tabletext"/>
              <w:jc w:val="center"/>
            </w:pPr>
            <w:r w:rsidRPr="00C50449">
              <w:rPr>
                <w:rFonts w:ascii="Chiller" w:hAnsi="Chiller"/>
              </w:rPr>
              <w:t>V</w:t>
            </w:r>
          </w:p>
        </w:tc>
        <w:tc>
          <w:tcPr>
            <w:tcW w:w="1003" w:type="dxa"/>
            <w:vAlign w:val="center"/>
          </w:tcPr>
          <w:p w14:paraId="5E19B262" w14:textId="77777777" w:rsidR="003A690B" w:rsidRPr="00C50449" w:rsidRDefault="003A690B" w:rsidP="00741DC4">
            <w:pPr>
              <w:pStyle w:val="Tabletext"/>
              <w:jc w:val="center"/>
            </w:pPr>
            <w:r w:rsidRPr="00C50449">
              <w:rPr>
                <w:rFonts w:ascii="Chiller" w:hAnsi="Chiller"/>
              </w:rPr>
              <w:t>V</w:t>
            </w:r>
          </w:p>
        </w:tc>
        <w:tc>
          <w:tcPr>
            <w:tcW w:w="1056" w:type="dxa"/>
            <w:vAlign w:val="center"/>
          </w:tcPr>
          <w:p w14:paraId="1ADD3158" w14:textId="77777777" w:rsidR="003A690B" w:rsidRPr="00C50449" w:rsidRDefault="003A690B" w:rsidP="00741DC4">
            <w:pPr>
              <w:pStyle w:val="Tabletext"/>
              <w:jc w:val="center"/>
            </w:pPr>
            <w:r w:rsidRPr="00C50449">
              <w:rPr>
                <w:rFonts w:ascii="Chiller" w:hAnsi="Chiller"/>
              </w:rPr>
              <w:t>V</w:t>
            </w:r>
          </w:p>
        </w:tc>
        <w:tc>
          <w:tcPr>
            <w:tcW w:w="1056" w:type="dxa"/>
            <w:vAlign w:val="center"/>
          </w:tcPr>
          <w:p w14:paraId="32BACB58" w14:textId="77777777" w:rsidR="003A690B" w:rsidRPr="00C50449" w:rsidRDefault="003A690B" w:rsidP="00741DC4">
            <w:pPr>
              <w:pStyle w:val="Tabletext"/>
              <w:jc w:val="center"/>
              <w:rPr>
                <w:rFonts w:ascii="Chiller" w:hAnsi="Chiller"/>
              </w:rPr>
            </w:pPr>
            <w:r w:rsidRPr="00C50449">
              <w:rPr>
                <w:rFonts w:ascii="Chiller" w:hAnsi="Chiller"/>
              </w:rPr>
              <w:t>V</w:t>
            </w:r>
          </w:p>
        </w:tc>
        <w:tc>
          <w:tcPr>
            <w:tcW w:w="1056" w:type="dxa"/>
            <w:vAlign w:val="center"/>
          </w:tcPr>
          <w:p w14:paraId="4317C8A8" w14:textId="77777777" w:rsidR="003A690B" w:rsidRPr="00C50449" w:rsidRDefault="003A690B" w:rsidP="00741DC4">
            <w:pPr>
              <w:pStyle w:val="Tabletext"/>
              <w:jc w:val="center"/>
            </w:pPr>
            <w:r w:rsidRPr="00C50449">
              <w:rPr>
                <w:rFonts w:ascii="Chiller" w:hAnsi="Chiller"/>
              </w:rPr>
              <w:t>V</w:t>
            </w:r>
          </w:p>
        </w:tc>
        <w:tc>
          <w:tcPr>
            <w:tcW w:w="1056" w:type="dxa"/>
            <w:vAlign w:val="center"/>
          </w:tcPr>
          <w:p w14:paraId="0279BF22" w14:textId="77777777" w:rsidR="003A690B" w:rsidRPr="00C50449" w:rsidRDefault="003A690B" w:rsidP="00741DC4">
            <w:pPr>
              <w:pStyle w:val="Tabletext"/>
              <w:jc w:val="center"/>
              <w:rPr>
                <w:rFonts w:ascii="Chiller" w:hAnsi="Chiller"/>
              </w:rPr>
            </w:pPr>
            <w:r w:rsidRPr="00C50449">
              <w:rPr>
                <w:rFonts w:ascii="Chiller" w:hAnsi="Chiller"/>
              </w:rPr>
              <w:t>V</w:t>
            </w:r>
          </w:p>
        </w:tc>
        <w:tc>
          <w:tcPr>
            <w:tcW w:w="1056" w:type="dxa"/>
            <w:vAlign w:val="center"/>
          </w:tcPr>
          <w:p w14:paraId="13A6369F" w14:textId="77777777" w:rsidR="003A690B" w:rsidRPr="00C50449" w:rsidRDefault="003A690B" w:rsidP="00741DC4">
            <w:pPr>
              <w:pStyle w:val="Tabletext"/>
              <w:jc w:val="center"/>
            </w:pPr>
            <w:r w:rsidRPr="00C50449">
              <w:rPr>
                <w:rFonts w:ascii="Chiller" w:hAnsi="Chiller"/>
              </w:rPr>
              <w:t>V</w:t>
            </w:r>
          </w:p>
        </w:tc>
        <w:tc>
          <w:tcPr>
            <w:tcW w:w="1117" w:type="dxa"/>
            <w:vAlign w:val="center"/>
          </w:tcPr>
          <w:p w14:paraId="6A8A3F3D" w14:textId="77777777" w:rsidR="003A690B" w:rsidRPr="00C50449" w:rsidRDefault="003A690B" w:rsidP="00741DC4">
            <w:pPr>
              <w:pStyle w:val="Tabletext"/>
              <w:jc w:val="center"/>
              <w:rPr>
                <w:rFonts w:ascii="Chiller" w:hAnsi="Chiller"/>
              </w:rPr>
            </w:pPr>
            <w:r w:rsidRPr="00C50449">
              <w:rPr>
                <w:rFonts w:ascii="Chiller" w:hAnsi="Chiller"/>
              </w:rPr>
              <w:t>V</w:t>
            </w:r>
          </w:p>
        </w:tc>
      </w:tr>
      <w:tr w:rsidR="003A690B" w14:paraId="11E9AF12" w14:textId="77777777" w:rsidTr="00741DC4">
        <w:trPr>
          <w:jc w:val="center"/>
        </w:trPr>
        <w:tc>
          <w:tcPr>
            <w:tcW w:w="723" w:type="dxa"/>
            <w:vAlign w:val="center"/>
          </w:tcPr>
          <w:p w14:paraId="7030D31F" w14:textId="77777777" w:rsidR="003A690B" w:rsidRPr="00C50449" w:rsidRDefault="003A690B" w:rsidP="00741DC4">
            <w:pPr>
              <w:pStyle w:val="Tabletext"/>
              <w:jc w:val="center"/>
            </w:pPr>
            <w:r w:rsidRPr="00C50449">
              <w:t>MSS</w:t>
            </w:r>
          </w:p>
        </w:tc>
        <w:tc>
          <w:tcPr>
            <w:tcW w:w="1056" w:type="dxa"/>
            <w:vAlign w:val="center"/>
          </w:tcPr>
          <w:p w14:paraId="1C205096" w14:textId="77777777" w:rsidR="003A690B" w:rsidRPr="00C50449" w:rsidRDefault="003A690B" w:rsidP="00741DC4">
            <w:pPr>
              <w:pStyle w:val="Tabletext"/>
              <w:jc w:val="center"/>
            </w:pPr>
            <w:r w:rsidRPr="00C50449">
              <w:t>-</w:t>
            </w:r>
          </w:p>
        </w:tc>
        <w:tc>
          <w:tcPr>
            <w:tcW w:w="1056" w:type="dxa"/>
            <w:vAlign w:val="center"/>
          </w:tcPr>
          <w:p w14:paraId="1EC05BF1" w14:textId="77777777" w:rsidR="003A690B" w:rsidRPr="00C50449" w:rsidRDefault="003A690B" w:rsidP="00741DC4">
            <w:pPr>
              <w:pStyle w:val="Tabletext"/>
              <w:jc w:val="center"/>
            </w:pPr>
            <w:r w:rsidRPr="00C50449">
              <w:t>-</w:t>
            </w:r>
          </w:p>
        </w:tc>
        <w:tc>
          <w:tcPr>
            <w:tcW w:w="910" w:type="dxa"/>
            <w:vAlign w:val="center"/>
          </w:tcPr>
          <w:p w14:paraId="5493F109" w14:textId="77777777" w:rsidR="003A690B" w:rsidRPr="00C50449" w:rsidRDefault="003A690B" w:rsidP="00741DC4">
            <w:pPr>
              <w:pStyle w:val="Tabletext"/>
              <w:jc w:val="center"/>
            </w:pPr>
            <w:r w:rsidRPr="00C50449">
              <w:t>-</w:t>
            </w:r>
          </w:p>
        </w:tc>
        <w:tc>
          <w:tcPr>
            <w:tcW w:w="910" w:type="dxa"/>
            <w:vAlign w:val="center"/>
          </w:tcPr>
          <w:p w14:paraId="4A92C0DC" w14:textId="77777777" w:rsidR="003A690B" w:rsidRPr="00C50449" w:rsidRDefault="003A690B" w:rsidP="00741DC4">
            <w:pPr>
              <w:pStyle w:val="Tabletext"/>
              <w:jc w:val="center"/>
            </w:pPr>
            <w:r w:rsidRPr="00C50449">
              <w:t>-</w:t>
            </w:r>
          </w:p>
        </w:tc>
        <w:tc>
          <w:tcPr>
            <w:tcW w:w="1003" w:type="dxa"/>
            <w:vAlign w:val="center"/>
          </w:tcPr>
          <w:p w14:paraId="7AFD828C" w14:textId="77777777" w:rsidR="003A690B" w:rsidRPr="00C50449" w:rsidRDefault="003A690B" w:rsidP="00741DC4">
            <w:pPr>
              <w:pStyle w:val="Tabletext"/>
              <w:jc w:val="center"/>
            </w:pPr>
            <w:r w:rsidRPr="00C50449">
              <w:t>-</w:t>
            </w:r>
          </w:p>
        </w:tc>
        <w:tc>
          <w:tcPr>
            <w:tcW w:w="1056" w:type="dxa"/>
            <w:vAlign w:val="center"/>
          </w:tcPr>
          <w:p w14:paraId="6A8631C3" w14:textId="77777777" w:rsidR="003A690B" w:rsidRPr="00C50449" w:rsidRDefault="003A690B" w:rsidP="00741DC4">
            <w:pPr>
              <w:pStyle w:val="Tabletext"/>
              <w:jc w:val="center"/>
            </w:pPr>
            <w:r w:rsidRPr="00C50449">
              <w:t>-</w:t>
            </w:r>
          </w:p>
        </w:tc>
        <w:tc>
          <w:tcPr>
            <w:tcW w:w="1056" w:type="dxa"/>
            <w:vAlign w:val="center"/>
          </w:tcPr>
          <w:p w14:paraId="392FFE40" w14:textId="77777777" w:rsidR="003A690B" w:rsidRPr="00C50449" w:rsidRDefault="003A690B" w:rsidP="00741DC4">
            <w:pPr>
              <w:pStyle w:val="Tabletext"/>
              <w:jc w:val="center"/>
              <w:rPr>
                <w:rFonts w:ascii="Chiller" w:hAnsi="Chiller"/>
              </w:rPr>
            </w:pPr>
            <w:r w:rsidRPr="00C50449">
              <w:rPr>
                <w:rFonts w:ascii="Chiller" w:hAnsi="Chiller"/>
              </w:rPr>
              <w:t>-</w:t>
            </w:r>
          </w:p>
        </w:tc>
        <w:tc>
          <w:tcPr>
            <w:tcW w:w="1056" w:type="dxa"/>
            <w:vAlign w:val="center"/>
          </w:tcPr>
          <w:p w14:paraId="0139B31F" w14:textId="77777777" w:rsidR="003A690B" w:rsidRPr="00C50449" w:rsidRDefault="003A690B" w:rsidP="00741DC4">
            <w:pPr>
              <w:pStyle w:val="Tabletext"/>
              <w:jc w:val="center"/>
            </w:pPr>
            <w:r w:rsidRPr="00C50449">
              <w:rPr>
                <w:rFonts w:ascii="Chiller" w:hAnsi="Chiller"/>
              </w:rPr>
              <w:t>V</w:t>
            </w:r>
            <w:r w:rsidRPr="00C50449">
              <w:rPr>
                <w:i/>
                <w:vertAlign w:val="superscript"/>
              </w:rPr>
              <w:t>ii</w:t>
            </w:r>
          </w:p>
        </w:tc>
        <w:tc>
          <w:tcPr>
            <w:tcW w:w="1056" w:type="dxa"/>
            <w:vAlign w:val="center"/>
          </w:tcPr>
          <w:p w14:paraId="1D9965E2" w14:textId="77777777" w:rsidR="003A690B" w:rsidRPr="00C50449" w:rsidRDefault="003A690B" w:rsidP="00741DC4">
            <w:pPr>
              <w:pStyle w:val="Tabletext"/>
              <w:jc w:val="center"/>
              <w:rPr>
                <w:rFonts w:ascii="Chiller" w:hAnsi="Chiller"/>
              </w:rPr>
            </w:pPr>
            <w:r w:rsidRPr="00C50449">
              <w:rPr>
                <w:rFonts w:ascii="Chiller" w:hAnsi="Chiller"/>
              </w:rPr>
              <w:t>V</w:t>
            </w:r>
            <w:r w:rsidRPr="00C50449">
              <w:rPr>
                <w:i/>
                <w:vertAlign w:val="superscript"/>
              </w:rPr>
              <w:t>iii</w:t>
            </w:r>
          </w:p>
        </w:tc>
        <w:tc>
          <w:tcPr>
            <w:tcW w:w="1056" w:type="dxa"/>
            <w:vAlign w:val="center"/>
          </w:tcPr>
          <w:p w14:paraId="20E65CBB" w14:textId="77777777" w:rsidR="003A690B" w:rsidRPr="00C50449" w:rsidRDefault="003A690B" w:rsidP="00741DC4">
            <w:pPr>
              <w:pStyle w:val="Tabletext"/>
              <w:jc w:val="center"/>
            </w:pPr>
            <w:r w:rsidRPr="00C50449">
              <w:rPr>
                <w:rFonts w:ascii="Chiller" w:hAnsi="Chiller"/>
              </w:rPr>
              <w:t>V</w:t>
            </w:r>
            <w:r w:rsidRPr="00C50449">
              <w:rPr>
                <w:i/>
                <w:vertAlign w:val="superscript"/>
              </w:rPr>
              <w:t>ii</w:t>
            </w:r>
          </w:p>
        </w:tc>
        <w:tc>
          <w:tcPr>
            <w:tcW w:w="1117" w:type="dxa"/>
            <w:vAlign w:val="center"/>
          </w:tcPr>
          <w:p w14:paraId="408037CE" w14:textId="77777777" w:rsidR="003A690B" w:rsidRPr="00C50449" w:rsidRDefault="003A690B" w:rsidP="00741DC4">
            <w:pPr>
              <w:pStyle w:val="Tabletext"/>
              <w:jc w:val="center"/>
              <w:rPr>
                <w:rFonts w:ascii="Chiller" w:hAnsi="Chiller"/>
                <w:i/>
                <w:vertAlign w:val="superscript"/>
              </w:rPr>
            </w:pPr>
            <w:r w:rsidRPr="00C50449">
              <w:rPr>
                <w:rFonts w:ascii="Chiller" w:hAnsi="Chiller"/>
              </w:rPr>
              <w:t>V</w:t>
            </w:r>
            <w:r w:rsidRPr="00C50449">
              <w:rPr>
                <w:i/>
                <w:vertAlign w:val="superscript"/>
              </w:rPr>
              <w:t>iii</w:t>
            </w:r>
          </w:p>
        </w:tc>
      </w:tr>
      <w:tr w:rsidR="003A690B" w14:paraId="3199957E" w14:textId="77777777" w:rsidTr="00741DC4">
        <w:trPr>
          <w:jc w:val="center"/>
        </w:trPr>
        <w:tc>
          <w:tcPr>
            <w:tcW w:w="723" w:type="dxa"/>
            <w:vAlign w:val="center"/>
          </w:tcPr>
          <w:p w14:paraId="4CEDFD6F" w14:textId="77777777" w:rsidR="003A690B" w:rsidRPr="00C50449" w:rsidRDefault="003A690B" w:rsidP="00741DC4">
            <w:pPr>
              <w:pStyle w:val="Tabletext"/>
              <w:jc w:val="center"/>
            </w:pPr>
            <w:r w:rsidRPr="00C50449">
              <w:t>BSS</w:t>
            </w:r>
          </w:p>
        </w:tc>
        <w:tc>
          <w:tcPr>
            <w:tcW w:w="1056" w:type="dxa"/>
            <w:vAlign w:val="center"/>
          </w:tcPr>
          <w:p w14:paraId="6120787E" w14:textId="77777777" w:rsidR="003A690B" w:rsidRPr="00C50449" w:rsidRDefault="003A690B" w:rsidP="00741DC4">
            <w:pPr>
              <w:pStyle w:val="Tabletext"/>
              <w:jc w:val="center"/>
            </w:pPr>
            <w:r w:rsidRPr="00C50449">
              <w:t>-</w:t>
            </w:r>
          </w:p>
        </w:tc>
        <w:tc>
          <w:tcPr>
            <w:tcW w:w="1056" w:type="dxa"/>
            <w:vAlign w:val="center"/>
          </w:tcPr>
          <w:p w14:paraId="35BB6C91" w14:textId="77777777" w:rsidR="003A690B" w:rsidRPr="00C50449" w:rsidRDefault="003A690B" w:rsidP="00741DC4">
            <w:pPr>
              <w:pStyle w:val="Tabletext"/>
              <w:jc w:val="center"/>
            </w:pPr>
            <w:r w:rsidRPr="00C50449">
              <w:t>-</w:t>
            </w:r>
          </w:p>
        </w:tc>
        <w:tc>
          <w:tcPr>
            <w:tcW w:w="910" w:type="dxa"/>
            <w:vAlign w:val="center"/>
          </w:tcPr>
          <w:p w14:paraId="7240B4A4" w14:textId="77777777" w:rsidR="003A690B" w:rsidRPr="00C50449" w:rsidRDefault="003A690B" w:rsidP="00741DC4">
            <w:pPr>
              <w:pStyle w:val="Tabletext"/>
              <w:jc w:val="center"/>
            </w:pPr>
            <w:r w:rsidRPr="00C50449">
              <w:t>-</w:t>
            </w:r>
          </w:p>
        </w:tc>
        <w:tc>
          <w:tcPr>
            <w:tcW w:w="910" w:type="dxa"/>
            <w:vAlign w:val="center"/>
          </w:tcPr>
          <w:p w14:paraId="375ED9BC" w14:textId="77777777" w:rsidR="003A690B" w:rsidRPr="00C50449" w:rsidRDefault="003A690B" w:rsidP="00741DC4">
            <w:pPr>
              <w:pStyle w:val="Tabletext"/>
              <w:jc w:val="center"/>
            </w:pPr>
            <w:r w:rsidRPr="00C50449">
              <w:t>-</w:t>
            </w:r>
          </w:p>
        </w:tc>
        <w:tc>
          <w:tcPr>
            <w:tcW w:w="1003" w:type="dxa"/>
            <w:vAlign w:val="center"/>
          </w:tcPr>
          <w:p w14:paraId="4CD3D956" w14:textId="77777777" w:rsidR="003A690B" w:rsidRPr="00C50449" w:rsidRDefault="003A690B" w:rsidP="00741DC4">
            <w:pPr>
              <w:pStyle w:val="Tabletext"/>
              <w:jc w:val="center"/>
            </w:pPr>
            <w:r w:rsidRPr="00C50449">
              <w:rPr>
                <w:rFonts w:ascii="Chiller" w:hAnsi="Chiller"/>
              </w:rPr>
              <w:t>V</w:t>
            </w:r>
            <w:r w:rsidRPr="00C50449">
              <w:rPr>
                <w:i/>
                <w:vertAlign w:val="superscript"/>
              </w:rPr>
              <w:t>iv</w:t>
            </w:r>
          </w:p>
        </w:tc>
        <w:tc>
          <w:tcPr>
            <w:tcW w:w="1056" w:type="dxa"/>
            <w:vAlign w:val="center"/>
          </w:tcPr>
          <w:p w14:paraId="7645A27D" w14:textId="77777777" w:rsidR="003A690B" w:rsidRPr="00C50449" w:rsidRDefault="003A690B" w:rsidP="00741DC4">
            <w:pPr>
              <w:pStyle w:val="Tabletext"/>
              <w:jc w:val="center"/>
            </w:pPr>
            <w:r w:rsidRPr="00C50449">
              <w:t>-</w:t>
            </w:r>
          </w:p>
        </w:tc>
        <w:tc>
          <w:tcPr>
            <w:tcW w:w="1056" w:type="dxa"/>
            <w:vAlign w:val="center"/>
          </w:tcPr>
          <w:p w14:paraId="687784FA" w14:textId="77777777" w:rsidR="003A690B" w:rsidRPr="00C50449" w:rsidRDefault="003A690B" w:rsidP="00741DC4">
            <w:pPr>
              <w:pStyle w:val="Tabletext"/>
              <w:jc w:val="center"/>
            </w:pPr>
            <w:r w:rsidRPr="00C50449">
              <w:t>-</w:t>
            </w:r>
          </w:p>
        </w:tc>
        <w:tc>
          <w:tcPr>
            <w:tcW w:w="1056" w:type="dxa"/>
            <w:vAlign w:val="center"/>
          </w:tcPr>
          <w:p w14:paraId="4C35567E" w14:textId="77777777" w:rsidR="003A690B" w:rsidRPr="00C50449" w:rsidRDefault="003A690B" w:rsidP="00741DC4">
            <w:pPr>
              <w:pStyle w:val="Tabletext"/>
              <w:jc w:val="center"/>
            </w:pPr>
            <w:r w:rsidRPr="00C50449">
              <w:t>-</w:t>
            </w:r>
          </w:p>
        </w:tc>
        <w:tc>
          <w:tcPr>
            <w:tcW w:w="1056" w:type="dxa"/>
            <w:vAlign w:val="center"/>
          </w:tcPr>
          <w:p w14:paraId="3543FA4A" w14:textId="77777777" w:rsidR="003A690B" w:rsidRPr="00C50449" w:rsidRDefault="003A690B" w:rsidP="00741DC4">
            <w:pPr>
              <w:pStyle w:val="Tabletext"/>
              <w:jc w:val="center"/>
            </w:pPr>
            <w:r w:rsidRPr="00C50449">
              <w:t>-</w:t>
            </w:r>
          </w:p>
        </w:tc>
        <w:tc>
          <w:tcPr>
            <w:tcW w:w="1056" w:type="dxa"/>
            <w:vAlign w:val="center"/>
          </w:tcPr>
          <w:p w14:paraId="0BE5AC8C" w14:textId="77777777" w:rsidR="003A690B" w:rsidRPr="00C50449" w:rsidRDefault="003A690B" w:rsidP="00741DC4">
            <w:pPr>
              <w:pStyle w:val="Tabletext"/>
              <w:jc w:val="center"/>
            </w:pPr>
            <w:r w:rsidRPr="00C50449">
              <w:t>-</w:t>
            </w:r>
          </w:p>
        </w:tc>
        <w:tc>
          <w:tcPr>
            <w:tcW w:w="1117" w:type="dxa"/>
            <w:vAlign w:val="center"/>
          </w:tcPr>
          <w:p w14:paraId="05192B2A" w14:textId="77777777" w:rsidR="003A690B" w:rsidRPr="00C50449" w:rsidRDefault="003A690B" w:rsidP="00741DC4">
            <w:pPr>
              <w:pStyle w:val="Tabletext"/>
              <w:jc w:val="center"/>
            </w:pPr>
            <w:r w:rsidRPr="00C50449">
              <w:t>-</w:t>
            </w:r>
          </w:p>
        </w:tc>
      </w:tr>
      <w:tr w:rsidR="003A690B" w14:paraId="2E7C28C7" w14:textId="77777777" w:rsidTr="00741DC4">
        <w:trPr>
          <w:jc w:val="center"/>
        </w:trPr>
        <w:tc>
          <w:tcPr>
            <w:tcW w:w="723" w:type="dxa"/>
            <w:vAlign w:val="center"/>
          </w:tcPr>
          <w:p w14:paraId="6C08D531" w14:textId="77777777" w:rsidR="003A690B" w:rsidRPr="00C50449" w:rsidRDefault="003A690B" w:rsidP="00741DC4">
            <w:pPr>
              <w:pStyle w:val="Tabletext"/>
              <w:jc w:val="center"/>
            </w:pPr>
            <w:r w:rsidRPr="00C50449">
              <w:t>FS</w:t>
            </w:r>
          </w:p>
        </w:tc>
        <w:tc>
          <w:tcPr>
            <w:tcW w:w="1056" w:type="dxa"/>
            <w:vAlign w:val="center"/>
          </w:tcPr>
          <w:p w14:paraId="29E7B183" w14:textId="77777777" w:rsidR="003A690B" w:rsidRPr="00C50449" w:rsidRDefault="003A690B" w:rsidP="00741DC4">
            <w:pPr>
              <w:pStyle w:val="Tabletext"/>
              <w:jc w:val="center"/>
            </w:pPr>
            <w:r w:rsidRPr="00C50449">
              <w:rPr>
                <w:rFonts w:ascii="Chiller" w:hAnsi="Chiller"/>
              </w:rPr>
              <w:t>V</w:t>
            </w:r>
          </w:p>
        </w:tc>
        <w:tc>
          <w:tcPr>
            <w:tcW w:w="1056" w:type="dxa"/>
            <w:vAlign w:val="center"/>
          </w:tcPr>
          <w:p w14:paraId="3891BA0B" w14:textId="77777777" w:rsidR="003A690B" w:rsidRPr="00C50449" w:rsidRDefault="003A690B" w:rsidP="00741DC4">
            <w:pPr>
              <w:pStyle w:val="Tabletext"/>
              <w:jc w:val="center"/>
            </w:pPr>
            <w:r w:rsidRPr="00C50449">
              <w:rPr>
                <w:rFonts w:ascii="Chiller" w:hAnsi="Chiller"/>
              </w:rPr>
              <w:t>V</w:t>
            </w:r>
          </w:p>
        </w:tc>
        <w:tc>
          <w:tcPr>
            <w:tcW w:w="910" w:type="dxa"/>
            <w:vAlign w:val="center"/>
          </w:tcPr>
          <w:p w14:paraId="499B0E77" w14:textId="77777777" w:rsidR="003A690B" w:rsidRPr="00C50449" w:rsidRDefault="003A690B" w:rsidP="00741DC4">
            <w:pPr>
              <w:pStyle w:val="Tabletext"/>
              <w:jc w:val="center"/>
            </w:pPr>
            <w:r w:rsidRPr="00C50449">
              <w:rPr>
                <w:rFonts w:ascii="Chiller" w:hAnsi="Chiller"/>
              </w:rPr>
              <w:t>V</w:t>
            </w:r>
            <w:r w:rsidRPr="00C50449">
              <w:rPr>
                <w:i/>
                <w:vertAlign w:val="superscript"/>
              </w:rPr>
              <w:t>v</w:t>
            </w:r>
          </w:p>
        </w:tc>
        <w:tc>
          <w:tcPr>
            <w:tcW w:w="910" w:type="dxa"/>
            <w:vAlign w:val="center"/>
          </w:tcPr>
          <w:p w14:paraId="5C86B63B" w14:textId="77777777" w:rsidR="003A690B" w:rsidRPr="00C50449" w:rsidRDefault="003A690B" w:rsidP="00741DC4">
            <w:pPr>
              <w:pStyle w:val="Tabletext"/>
              <w:jc w:val="center"/>
            </w:pPr>
            <w:r w:rsidRPr="00C50449">
              <w:rPr>
                <w:rFonts w:ascii="Chiller" w:hAnsi="Chiller"/>
              </w:rPr>
              <w:t>V</w:t>
            </w:r>
          </w:p>
        </w:tc>
        <w:tc>
          <w:tcPr>
            <w:tcW w:w="1003" w:type="dxa"/>
            <w:vAlign w:val="center"/>
          </w:tcPr>
          <w:p w14:paraId="3709EED1" w14:textId="77777777" w:rsidR="003A690B" w:rsidRPr="00C50449" w:rsidRDefault="003A690B" w:rsidP="00741DC4">
            <w:pPr>
              <w:pStyle w:val="Tabletext"/>
              <w:jc w:val="center"/>
            </w:pPr>
            <w:r w:rsidRPr="00C50449">
              <w:rPr>
                <w:rFonts w:ascii="Chiller" w:hAnsi="Chiller"/>
              </w:rPr>
              <w:t>V</w:t>
            </w:r>
            <w:r w:rsidRPr="00C50449">
              <w:rPr>
                <w:i/>
                <w:vertAlign w:val="superscript"/>
              </w:rPr>
              <w:t>vi</w:t>
            </w:r>
          </w:p>
        </w:tc>
        <w:tc>
          <w:tcPr>
            <w:tcW w:w="1056" w:type="dxa"/>
            <w:vAlign w:val="center"/>
          </w:tcPr>
          <w:p w14:paraId="131BABA9" w14:textId="77777777" w:rsidR="003A690B" w:rsidRPr="00C50449" w:rsidRDefault="003A690B" w:rsidP="00741DC4">
            <w:pPr>
              <w:pStyle w:val="Tabletext"/>
              <w:jc w:val="center"/>
              <w:rPr>
                <w:i/>
                <w:vertAlign w:val="superscript"/>
              </w:rPr>
            </w:pPr>
            <w:r w:rsidRPr="00C50449">
              <w:t>-</w:t>
            </w:r>
            <w:r w:rsidRPr="00C50449">
              <w:rPr>
                <w:i/>
                <w:vertAlign w:val="superscript"/>
              </w:rPr>
              <w:t>vii</w:t>
            </w:r>
          </w:p>
        </w:tc>
        <w:tc>
          <w:tcPr>
            <w:tcW w:w="1056" w:type="dxa"/>
            <w:vAlign w:val="center"/>
          </w:tcPr>
          <w:p w14:paraId="27951CCE" w14:textId="77777777" w:rsidR="003A690B" w:rsidRPr="00C50449" w:rsidRDefault="003A690B" w:rsidP="00741DC4">
            <w:pPr>
              <w:pStyle w:val="Tabletext"/>
              <w:jc w:val="center"/>
              <w:rPr>
                <w:i/>
                <w:vertAlign w:val="superscript"/>
              </w:rPr>
            </w:pPr>
            <w:r w:rsidRPr="00C50449">
              <w:rPr>
                <w:rFonts w:ascii="Chiller" w:hAnsi="Chiller"/>
              </w:rPr>
              <w:t>V</w:t>
            </w:r>
            <w:r w:rsidRPr="00C50449">
              <w:rPr>
                <w:i/>
                <w:vertAlign w:val="superscript"/>
              </w:rPr>
              <w:t>viii</w:t>
            </w:r>
          </w:p>
        </w:tc>
        <w:tc>
          <w:tcPr>
            <w:tcW w:w="1056" w:type="dxa"/>
            <w:vAlign w:val="center"/>
          </w:tcPr>
          <w:p w14:paraId="1E7EDD56" w14:textId="77777777" w:rsidR="003A690B" w:rsidRPr="00C50449" w:rsidRDefault="003A690B" w:rsidP="00741DC4">
            <w:pPr>
              <w:pStyle w:val="Tabletext"/>
              <w:jc w:val="center"/>
              <w:rPr>
                <w:i/>
                <w:vertAlign w:val="superscript"/>
              </w:rPr>
            </w:pPr>
            <w:r w:rsidRPr="00C50449">
              <w:t>-</w:t>
            </w:r>
            <w:r w:rsidRPr="00C50449">
              <w:rPr>
                <w:i/>
                <w:vertAlign w:val="superscript"/>
              </w:rPr>
              <w:t>x</w:t>
            </w:r>
          </w:p>
        </w:tc>
        <w:tc>
          <w:tcPr>
            <w:tcW w:w="1056" w:type="dxa"/>
            <w:vAlign w:val="center"/>
          </w:tcPr>
          <w:p w14:paraId="03FDDF33" w14:textId="77777777" w:rsidR="003A690B" w:rsidRPr="00C50449" w:rsidRDefault="003A690B" w:rsidP="00741DC4">
            <w:pPr>
              <w:pStyle w:val="Tabletext"/>
              <w:jc w:val="center"/>
              <w:rPr>
                <w:i/>
                <w:vertAlign w:val="superscript"/>
              </w:rPr>
            </w:pPr>
            <w:r w:rsidRPr="00C50449">
              <w:t>-</w:t>
            </w:r>
            <w:r w:rsidRPr="00C50449">
              <w:rPr>
                <w:i/>
                <w:vertAlign w:val="superscript"/>
              </w:rPr>
              <w:t>x</w:t>
            </w:r>
          </w:p>
        </w:tc>
        <w:tc>
          <w:tcPr>
            <w:tcW w:w="1056" w:type="dxa"/>
            <w:vAlign w:val="center"/>
          </w:tcPr>
          <w:p w14:paraId="3D68486C" w14:textId="77777777" w:rsidR="003A690B" w:rsidRPr="00C50449" w:rsidRDefault="003A690B" w:rsidP="00741DC4">
            <w:pPr>
              <w:pStyle w:val="Tabletext"/>
              <w:jc w:val="center"/>
            </w:pPr>
            <w:r w:rsidRPr="00C50449">
              <w:t>-</w:t>
            </w:r>
          </w:p>
        </w:tc>
        <w:tc>
          <w:tcPr>
            <w:tcW w:w="1117" w:type="dxa"/>
            <w:vAlign w:val="center"/>
          </w:tcPr>
          <w:p w14:paraId="64AF271B" w14:textId="77777777" w:rsidR="003A690B" w:rsidRPr="00C50449" w:rsidRDefault="003A690B" w:rsidP="00741DC4">
            <w:pPr>
              <w:pStyle w:val="Tabletext"/>
              <w:jc w:val="center"/>
            </w:pPr>
            <w:r w:rsidRPr="00C50449">
              <w:t>-</w:t>
            </w:r>
          </w:p>
        </w:tc>
      </w:tr>
      <w:tr w:rsidR="003A690B" w14:paraId="074481AD" w14:textId="77777777" w:rsidTr="00741DC4">
        <w:trPr>
          <w:jc w:val="center"/>
        </w:trPr>
        <w:tc>
          <w:tcPr>
            <w:tcW w:w="723" w:type="dxa"/>
            <w:vAlign w:val="center"/>
          </w:tcPr>
          <w:p w14:paraId="6C351855" w14:textId="77777777" w:rsidR="003A690B" w:rsidRPr="00C50449" w:rsidRDefault="003A690B" w:rsidP="00741DC4">
            <w:pPr>
              <w:pStyle w:val="Tabletext"/>
              <w:jc w:val="center"/>
            </w:pPr>
            <w:r w:rsidRPr="00C50449">
              <w:t>MS</w:t>
            </w:r>
            <w:r w:rsidRPr="00C50449">
              <w:rPr>
                <w:i/>
                <w:vertAlign w:val="superscript"/>
              </w:rPr>
              <w:t>i</w:t>
            </w:r>
          </w:p>
        </w:tc>
        <w:tc>
          <w:tcPr>
            <w:tcW w:w="1056" w:type="dxa"/>
            <w:vAlign w:val="center"/>
          </w:tcPr>
          <w:p w14:paraId="4BF35E01" w14:textId="77777777" w:rsidR="003A690B" w:rsidRPr="00C50449" w:rsidRDefault="003A690B" w:rsidP="00741DC4">
            <w:pPr>
              <w:pStyle w:val="Tabletext"/>
              <w:jc w:val="center"/>
            </w:pPr>
            <w:r w:rsidRPr="00C50449">
              <w:rPr>
                <w:rFonts w:ascii="Chiller" w:hAnsi="Chiller"/>
              </w:rPr>
              <w:t>V</w:t>
            </w:r>
          </w:p>
        </w:tc>
        <w:tc>
          <w:tcPr>
            <w:tcW w:w="1056" w:type="dxa"/>
            <w:vAlign w:val="center"/>
          </w:tcPr>
          <w:p w14:paraId="526A2035" w14:textId="77777777" w:rsidR="003A690B" w:rsidRPr="00C50449" w:rsidRDefault="003A690B" w:rsidP="00741DC4">
            <w:pPr>
              <w:pStyle w:val="Tabletext"/>
              <w:jc w:val="center"/>
            </w:pPr>
            <w:r w:rsidRPr="00C50449">
              <w:rPr>
                <w:rFonts w:ascii="Chiller" w:hAnsi="Chiller"/>
              </w:rPr>
              <w:t>V</w:t>
            </w:r>
          </w:p>
        </w:tc>
        <w:tc>
          <w:tcPr>
            <w:tcW w:w="910" w:type="dxa"/>
            <w:vAlign w:val="center"/>
          </w:tcPr>
          <w:p w14:paraId="4C6274E8" w14:textId="77777777" w:rsidR="003A690B" w:rsidRPr="00C50449" w:rsidRDefault="003A690B" w:rsidP="00741DC4">
            <w:pPr>
              <w:pStyle w:val="Tabletext"/>
              <w:jc w:val="center"/>
            </w:pPr>
            <w:r w:rsidRPr="00C50449">
              <w:t>-</w:t>
            </w:r>
          </w:p>
        </w:tc>
        <w:tc>
          <w:tcPr>
            <w:tcW w:w="910" w:type="dxa"/>
            <w:vAlign w:val="center"/>
          </w:tcPr>
          <w:p w14:paraId="782BD872" w14:textId="77777777" w:rsidR="003A690B" w:rsidRPr="00C50449" w:rsidRDefault="003A690B" w:rsidP="00741DC4">
            <w:pPr>
              <w:pStyle w:val="Tabletext"/>
              <w:jc w:val="center"/>
            </w:pPr>
            <w:r w:rsidRPr="00C50449">
              <w:rPr>
                <w:rFonts w:ascii="Chiller" w:hAnsi="Chiller"/>
              </w:rPr>
              <w:t>V</w:t>
            </w:r>
          </w:p>
        </w:tc>
        <w:tc>
          <w:tcPr>
            <w:tcW w:w="1003" w:type="dxa"/>
            <w:vAlign w:val="center"/>
          </w:tcPr>
          <w:p w14:paraId="451B8A65" w14:textId="77777777" w:rsidR="003A690B" w:rsidRPr="00C50449" w:rsidRDefault="003A690B" w:rsidP="00741DC4">
            <w:pPr>
              <w:pStyle w:val="Tabletext"/>
              <w:jc w:val="center"/>
            </w:pPr>
            <w:r w:rsidRPr="00C50449">
              <w:rPr>
                <w:rFonts w:ascii="Chiller" w:hAnsi="Chiller"/>
              </w:rPr>
              <w:t>V</w:t>
            </w:r>
            <w:r w:rsidRPr="00C50449">
              <w:rPr>
                <w:i/>
                <w:vertAlign w:val="superscript"/>
              </w:rPr>
              <w:t>vi</w:t>
            </w:r>
          </w:p>
        </w:tc>
        <w:tc>
          <w:tcPr>
            <w:tcW w:w="1056" w:type="dxa"/>
            <w:vAlign w:val="center"/>
          </w:tcPr>
          <w:p w14:paraId="4C991DA1" w14:textId="77777777" w:rsidR="003A690B" w:rsidRPr="00C50449" w:rsidRDefault="003A690B" w:rsidP="00741DC4">
            <w:pPr>
              <w:pStyle w:val="Tabletext"/>
              <w:jc w:val="center"/>
            </w:pPr>
            <w:r w:rsidRPr="00C50449">
              <w:t>-</w:t>
            </w:r>
          </w:p>
        </w:tc>
        <w:tc>
          <w:tcPr>
            <w:tcW w:w="1056" w:type="dxa"/>
            <w:vAlign w:val="center"/>
          </w:tcPr>
          <w:p w14:paraId="29129AA2" w14:textId="77777777" w:rsidR="003A690B" w:rsidRPr="00C50449" w:rsidRDefault="003A690B" w:rsidP="00741DC4">
            <w:pPr>
              <w:pStyle w:val="Tabletext"/>
              <w:jc w:val="center"/>
              <w:rPr>
                <w:i/>
                <w:vertAlign w:val="superscript"/>
              </w:rPr>
            </w:pPr>
            <w:r w:rsidRPr="00C50449">
              <w:rPr>
                <w:rFonts w:ascii="Chiller" w:hAnsi="Chiller"/>
              </w:rPr>
              <w:t>V</w:t>
            </w:r>
            <w:r w:rsidRPr="00C50449">
              <w:rPr>
                <w:i/>
                <w:vertAlign w:val="superscript"/>
              </w:rPr>
              <w:t>viii</w:t>
            </w:r>
          </w:p>
        </w:tc>
        <w:tc>
          <w:tcPr>
            <w:tcW w:w="1056" w:type="dxa"/>
            <w:vAlign w:val="center"/>
          </w:tcPr>
          <w:p w14:paraId="49C2F6F8" w14:textId="77777777" w:rsidR="003A690B" w:rsidRPr="00C50449" w:rsidRDefault="003A690B" w:rsidP="00741DC4">
            <w:pPr>
              <w:pStyle w:val="Tabletext"/>
              <w:jc w:val="center"/>
              <w:rPr>
                <w:i/>
                <w:vertAlign w:val="superscript"/>
              </w:rPr>
            </w:pPr>
            <w:r w:rsidRPr="00C50449">
              <w:t>-</w:t>
            </w:r>
            <w:r w:rsidRPr="00C50449">
              <w:rPr>
                <w:i/>
                <w:vertAlign w:val="superscript"/>
              </w:rPr>
              <w:t>x</w:t>
            </w:r>
          </w:p>
        </w:tc>
        <w:tc>
          <w:tcPr>
            <w:tcW w:w="1056" w:type="dxa"/>
            <w:vAlign w:val="center"/>
          </w:tcPr>
          <w:p w14:paraId="578951D2" w14:textId="77777777" w:rsidR="003A690B" w:rsidRPr="00C50449" w:rsidRDefault="003A690B" w:rsidP="00741DC4">
            <w:pPr>
              <w:pStyle w:val="Tabletext"/>
              <w:jc w:val="center"/>
              <w:rPr>
                <w:i/>
                <w:vertAlign w:val="superscript"/>
              </w:rPr>
            </w:pPr>
            <w:r w:rsidRPr="00C50449">
              <w:t>-</w:t>
            </w:r>
            <w:r w:rsidRPr="00C50449">
              <w:rPr>
                <w:i/>
                <w:vertAlign w:val="superscript"/>
              </w:rPr>
              <w:t>x</w:t>
            </w:r>
          </w:p>
        </w:tc>
        <w:tc>
          <w:tcPr>
            <w:tcW w:w="1056" w:type="dxa"/>
            <w:vAlign w:val="center"/>
          </w:tcPr>
          <w:p w14:paraId="4A14DB4D" w14:textId="77777777" w:rsidR="003A690B" w:rsidRPr="00C50449" w:rsidRDefault="003A690B" w:rsidP="00741DC4">
            <w:pPr>
              <w:pStyle w:val="Tabletext"/>
              <w:jc w:val="center"/>
            </w:pPr>
            <w:r w:rsidRPr="00C50449">
              <w:t>-</w:t>
            </w:r>
          </w:p>
        </w:tc>
        <w:tc>
          <w:tcPr>
            <w:tcW w:w="1117" w:type="dxa"/>
            <w:vAlign w:val="center"/>
          </w:tcPr>
          <w:p w14:paraId="1D2DF609" w14:textId="77777777" w:rsidR="003A690B" w:rsidRPr="00C50449" w:rsidRDefault="003A690B" w:rsidP="00741DC4">
            <w:pPr>
              <w:pStyle w:val="Tabletext"/>
              <w:jc w:val="center"/>
            </w:pPr>
            <w:r w:rsidRPr="00C50449">
              <w:t>-</w:t>
            </w:r>
          </w:p>
        </w:tc>
      </w:tr>
      <w:tr w:rsidR="003A690B" w14:paraId="7F1DAD59" w14:textId="77777777" w:rsidTr="00741DC4">
        <w:trPr>
          <w:jc w:val="center"/>
        </w:trPr>
        <w:tc>
          <w:tcPr>
            <w:tcW w:w="723" w:type="dxa"/>
            <w:vAlign w:val="center"/>
          </w:tcPr>
          <w:p w14:paraId="6A2F8B7C" w14:textId="77777777" w:rsidR="003A690B" w:rsidRPr="00C50449" w:rsidRDefault="003A690B" w:rsidP="00741DC4">
            <w:pPr>
              <w:pStyle w:val="Tabletext"/>
              <w:jc w:val="center"/>
            </w:pPr>
            <w:r>
              <w:t>RNS</w:t>
            </w:r>
          </w:p>
        </w:tc>
        <w:tc>
          <w:tcPr>
            <w:tcW w:w="1056" w:type="dxa"/>
            <w:vAlign w:val="center"/>
          </w:tcPr>
          <w:p w14:paraId="3D06F262" w14:textId="77777777" w:rsidR="003A690B" w:rsidRPr="00C50449" w:rsidRDefault="003A690B" w:rsidP="00741DC4">
            <w:pPr>
              <w:pStyle w:val="Tabletext"/>
              <w:jc w:val="center"/>
            </w:pPr>
            <w:r w:rsidRPr="00C50449">
              <w:t>-</w:t>
            </w:r>
          </w:p>
        </w:tc>
        <w:tc>
          <w:tcPr>
            <w:tcW w:w="1056" w:type="dxa"/>
            <w:vAlign w:val="center"/>
          </w:tcPr>
          <w:p w14:paraId="4E8D6760" w14:textId="77777777" w:rsidR="003A690B" w:rsidRPr="00C50449" w:rsidRDefault="003A690B" w:rsidP="00741DC4">
            <w:pPr>
              <w:pStyle w:val="Tabletext"/>
              <w:jc w:val="center"/>
            </w:pPr>
            <w:r w:rsidRPr="00C50449">
              <w:t>-</w:t>
            </w:r>
          </w:p>
        </w:tc>
        <w:tc>
          <w:tcPr>
            <w:tcW w:w="910" w:type="dxa"/>
            <w:vAlign w:val="center"/>
          </w:tcPr>
          <w:p w14:paraId="21C3BC8C" w14:textId="77777777" w:rsidR="003A690B" w:rsidRPr="00C50449" w:rsidRDefault="003A690B" w:rsidP="00741DC4">
            <w:pPr>
              <w:pStyle w:val="Tabletext"/>
              <w:jc w:val="center"/>
            </w:pPr>
            <w:r w:rsidRPr="00C50449">
              <w:t>-</w:t>
            </w:r>
          </w:p>
        </w:tc>
        <w:tc>
          <w:tcPr>
            <w:tcW w:w="910" w:type="dxa"/>
            <w:vAlign w:val="center"/>
          </w:tcPr>
          <w:p w14:paraId="6D250533" w14:textId="77777777" w:rsidR="003A690B" w:rsidRPr="00C50449" w:rsidRDefault="003A690B" w:rsidP="00741DC4">
            <w:pPr>
              <w:pStyle w:val="Tabletext"/>
              <w:jc w:val="center"/>
            </w:pPr>
            <w:r w:rsidRPr="00C50449">
              <w:t>-</w:t>
            </w:r>
          </w:p>
        </w:tc>
        <w:tc>
          <w:tcPr>
            <w:tcW w:w="1003" w:type="dxa"/>
            <w:vAlign w:val="center"/>
          </w:tcPr>
          <w:p w14:paraId="40455429" w14:textId="77777777" w:rsidR="003A690B" w:rsidRPr="00C50449" w:rsidRDefault="003A690B" w:rsidP="00741DC4">
            <w:pPr>
              <w:pStyle w:val="Tabletext"/>
              <w:jc w:val="center"/>
            </w:pPr>
            <w:r w:rsidRPr="00C50449">
              <w:t>-</w:t>
            </w:r>
          </w:p>
        </w:tc>
        <w:tc>
          <w:tcPr>
            <w:tcW w:w="1056" w:type="dxa"/>
            <w:vAlign w:val="center"/>
          </w:tcPr>
          <w:p w14:paraId="3EBA929E" w14:textId="77777777" w:rsidR="003A690B" w:rsidRPr="00C50449" w:rsidRDefault="003A690B" w:rsidP="00741DC4">
            <w:pPr>
              <w:pStyle w:val="Tabletext"/>
              <w:jc w:val="center"/>
              <w:rPr>
                <w:i/>
                <w:vertAlign w:val="superscript"/>
              </w:rPr>
            </w:pPr>
            <w:r w:rsidRPr="00C50449">
              <w:rPr>
                <w:rFonts w:ascii="Chiller" w:hAnsi="Chiller"/>
              </w:rPr>
              <w:t>V</w:t>
            </w:r>
            <w:r w:rsidRPr="00C50449">
              <w:rPr>
                <w:i/>
                <w:vertAlign w:val="superscript"/>
              </w:rPr>
              <w:t>ix</w:t>
            </w:r>
          </w:p>
        </w:tc>
        <w:tc>
          <w:tcPr>
            <w:tcW w:w="1056" w:type="dxa"/>
            <w:vAlign w:val="center"/>
          </w:tcPr>
          <w:p w14:paraId="16979C8E" w14:textId="77777777" w:rsidR="003A690B" w:rsidRPr="00C50449" w:rsidRDefault="003A690B" w:rsidP="00741DC4">
            <w:pPr>
              <w:pStyle w:val="Tabletext"/>
              <w:jc w:val="center"/>
            </w:pPr>
            <w:r w:rsidRPr="00C50449">
              <w:t>-</w:t>
            </w:r>
          </w:p>
        </w:tc>
        <w:tc>
          <w:tcPr>
            <w:tcW w:w="1056" w:type="dxa"/>
            <w:vAlign w:val="center"/>
          </w:tcPr>
          <w:p w14:paraId="515DAF4E" w14:textId="77777777" w:rsidR="003A690B" w:rsidRPr="00C50449" w:rsidRDefault="003A690B" w:rsidP="00741DC4">
            <w:pPr>
              <w:pStyle w:val="Tabletext"/>
              <w:jc w:val="center"/>
            </w:pPr>
            <w:r w:rsidRPr="00C50449">
              <w:t>-</w:t>
            </w:r>
          </w:p>
        </w:tc>
        <w:tc>
          <w:tcPr>
            <w:tcW w:w="1056" w:type="dxa"/>
            <w:vAlign w:val="center"/>
          </w:tcPr>
          <w:p w14:paraId="121B1443" w14:textId="77777777" w:rsidR="003A690B" w:rsidRPr="00C50449" w:rsidRDefault="003A690B" w:rsidP="00741DC4">
            <w:pPr>
              <w:pStyle w:val="Tabletext"/>
              <w:jc w:val="center"/>
            </w:pPr>
            <w:r w:rsidRPr="00C50449">
              <w:t>-</w:t>
            </w:r>
          </w:p>
        </w:tc>
        <w:tc>
          <w:tcPr>
            <w:tcW w:w="1056" w:type="dxa"/>
            <w:vAlign w:val="center"/>
          </w:tcPr>
          <w:p w14:paraId="33E50869" w14:textId="77777777" w:rsidR="003A690B" w:rsidRPr="00C50449" w:rsidRDefault="003A690B" w:rsidP="00741DC4">
            <w:pPr>
              <w:pStyle w:val="Tabletext"/>
              <w:jc w:val="center"/>
            </w:pPr>
            <w:r w:rsidRPr="00C50449">
              <w:t>-</w:t>
            </w:r>
          </w:p>
        </w:tc>
        <w:tc>
          <w:tcPr>
            <w:tcW w:w="1117" w:type="dxa"/>
            <w:vAlign w:val="center"/>
          </w:tcPr>
          <w:p w14:paraId="74807537" w14:textId="77777777" w:rsidR="003A690B" w:rsidRPr="00C50449" w:rsidRDefault="003A690B" w:rsidP="00741DC4">
            <w:pPr>
              <w:pStyle w:val="Tabletext"/>
              <w:jc w:val="center"/>
            </w:pPr>
            <w:r w:rsidRPr="00C50449">
              <w:t>-</w:t>
            </w:r>
          </w:p>
        </w:tc>
      </w:tr>
    </w:tbl>
    <w:p w14:paraId="30901E9A" w14:textId="77777777" w:rsidR="003A690B" w:rsidRDefault="003A690B" w:rsidP="003A690B">
      <w:pPr>
        <w:tabs>
          <w:tab w:val="clear" w:pos="1134"/>
          <w:tab w:val="left" w:pos="1418"/>
        </w:tabs>
        <w:spacing w:before="40" w:after="40"/>
        <w:ind w:left="993"/>
        <w:rPr>
          <w:sz w:val="20"/>
        </w:rPr>
      </w:pPr>
      <w:r w:rsidRPr="00C50449">
        <w:rPr>
          <w:i/>
          <w:sz w:val="20"/>
          <w:vertAlign w:val="superscript"/>
        </w:rPr>
        <w:t>i</w:t>
      </w:r>
      <w:r w:rsidRPr="00C50449">
        <w:rPr>
          <w:sz w:val="20"/>
          <w:vertAlign w:val="superscript"/>
        </w:rPr>
        <w:tab/>
      </w:r>
      <w:r w:rsidRPr="00C50449">
        <w:rPr>
          <w:sz w:val="20"/>
        </w:rPr>
        <w:t>Except aeronautical mobile</w:t>
      </w:r>
      <w:r>
        <w:rPr>
          <w:sz w:val="20"/>
        </w:rPr>
        <w:t>.</w:t>
      </w:r>
    </w:p>
    <w:p w14:paraId="23F2C9BF" w14:textId="77777777" w:rsidR="003A690B" w:rsidRDefault="003A690B" w:rsidP="003A690B">
      <w:pPr>
        <w:tabs>
          <w:tab w:val="clear" w:pos="1134"/>
          <w:tab w:val="left" w:pos="1418"/>
        </w:tabs>
        <w:spacing w:before="40" w:after="40"/>
        <w:ind w:left="993"/>
        <w:rPr>
          <w:sz w:val="20"/>
        </w:rPr>
      </w:pPr>
      <w:r w:rsidRPr="00C50449">
        <w:rPr>
          <w:i/>
          <w:sz w:val="20"/>
          <w:vertAlign w:val="superscript"/>
        </w:rPr>
        <w:t>ii</w:t>
      </w:r>
      <w:r w:rsidRPr="00C50449">
        <w:rPr>
          <w:sz w:val="20"/>
        </w:rPr>
        <w:t xml:space="preserve"> </w:t>
      </w:r>
      <w:r w:rsidRPr="00C50449">
        <w:rPr>
          <w:sz w:val="20"/>
        </w:rPr>
        <w:tab/>
        <w:t xml:space="preserve">Only Region 2, with special conditions outlined in RR No. </w:t>
      </w:r>
      <w:r w:rsidRPr="00C50449">
        <w:rPr>
          <w:b/>
          <w:sz w:val="20"/>
        </w:rPr>
        <w:t>5.525</w:t>
      </w:r>
      <w:r w:rsidRPr="00C50449">
        <w:rPr>
          <w:sz w:val="20"/>
        </w:rPr>
        <w:t xml:space="preserve">, </w:t>
      </w:r>
      <w:r w:rsidRPr="00C50449">
        <w:rPr>
          <w:b/>
          <w:sz w:val="20"/>
        </w:rPr>
        <w:t>5.526</w:t>
      </w:r>
      <w:r w:rsidRPr="00C50449">
        <w:rPr>
          <w:sz w:val="20"/>
        </w:rPr>
        <w:t xml:space="preserve">, </w:t>
      </w:r>
      <w:r w:rsidRPr="00C50449">
        <w:rPr>
          <w:b/>
          <w:sz w:val="20"/>
        </w:rPr>
        <w:t>5.527</w:t>
      </w:r>
      <w:r w:rsidRPr="00C50449">
        <w:rPr>
          <w:sz w:val="20"/>
        </w:rPr>
        <w:t xml:space="preserve">, </w:t>
      </w:r>
      <w:r w:rsidRPr="00C50449">
        <w:rPr>
          <w:b/>
          <w:sz w:val="20"/>
        </w:rPr>
        <w:t>5.528</w:t>
      </w:r>
      <w:r w:rsidRPr="00C50449">
        <w:rPr>
          <w:sz w:val="20"/>
        </w:rPr>
        <w:t xml:space="preserve"> and </w:t>
      </w:r>
      <w:r w:rsidRPr="00C50449">
        <w:rPr>
          <w:b/>
          <w:sz w:val="20"/>
        </w:rPr>
        <w:t>5.529</w:t>
      </w:r>
      <w:r w:rsidRPr="00E45F7B">
        <w:rPr>
          <w:sz w:val="20"/>
        </w:rPr>
        <w:t>.</w:t>
      </w:r>
    </w:p>
    <w:p w14:paraId="34326906" w14:textId="77777777" w:rsidR="003A690B" w:rsidRDefault="003A690B" w:rsidP="003A690B">
      <w:pPr>
        <w:tabs>
          <w:tab w:val="clear" w:pos="1134"/>
          <w:tab w:val="left" w:pos="1418"/>
        </w:tabs>
        <w:spacing w:before="40" w:after="40"/>
        <w:ind w:left="993"/>
        <w:rPr>
          <w:sz w:val="20"/>
        </w:rPr>
      </w:pPr>
      <w:r w:rsidRPr="00C50449">
        <w:rPr>
          <w:i/>
          <w:sz w:val="20"/>
          <w:vertAlign w:val="superscript"/>
        </w:rPr>
        <w:t>iii</w:t>
      </w:r>
      <w:r w:rsidRPr="00C50449">
        <w:rPr>
          <w:sz w:val="20"/>
        </w:rPr>
        <w:t xml:space="preserve"> </w:t>
      </w:r>
      <w:r w:rsidRPr="00C50449">
        <w:rPr>
          <w:sz w:val="20"/>
        </w:rPr>
        <w:tab/>
        <w:t xml:space="preserve">Special conditions outlined in RR No. </w:t>
      </w:r>
      <w:r w:rsidRPr="00C50449">
        <w:rPr>
          <w:b/>
          <w:sz w:val="20"/>
        </w:rPr>
        <w:t>5.525</w:t>
      </w:r>
      <w:r w:rsidRPr="00C50449">
        <w:rPr>
          <w:sz w:val="20"/>
        </w:rPr>
        <w:t xml:space="preserve">, </w:t>
      </w:r>
      <w:r w:rsidRPr="00C50449">
        <w:rPr>
          <w:b/>
          <w:sz w:val="20"/>
        </w:rPr>
        <w:t>5.526</w:t>
      </w:r>
      <w:r w:rsidRPr="00C50449">
        <w:rPr>
          <w:sz w:val="20"/>
        </w:rPr>
        <w:t xml:space="preserve">, </w:t>
      </w:r>
      <w:r w:rsidRPr="00C50449">
        <w:rPr>
          <w:b/>
          <w:sz w:val="20"/>
        </w:rPr>
        <w:t>5.527</w:t>
      </w:r>
      <w:r w:rsidRPr="00C50449">
        <w:rPr>
          <w:sz w:val="20"/>
        </w:rPr>
        <w:t xml:space="preserve"> and </w:t>
      </w:r>
      <w:r w:rsidRPr="00C50449">
        <w:rPr>
          <w:b/>
          <w:sz w:val="20"/>
        </w:rPr>
        <w:t>5.528</w:t>
      </w:r>
      <w:r w:rsidRPr="00E45F7B">
        <w:rPr>
          <w:sz w:val="20"/>
        </w:rPr>
        <w:t>.</w:t>
      </w:r>
    </w:p>
    <w:p w14:paraId="0CF3CD58" w14:textId="77777777" w:rsidR="003A690B" w:rsidRDefault="003A690B" w:rsidP="003A690B">
      <w:pPr>
        <w:tabs>
          <w:tab w:val="clear" w:pos="1134"/>
          <w:tab w:val="left" w:pos="1418"/>
        </w:tabs>
        <w:spacing w:before="40" w:after="40"/>
        <w:ind w:left="993"/>
        <w:rPr>
          <w:sz w:val="20"/>
        </w:rPr>
      </w:pPr>
      <w:r w:rsidRPr="00C50449">
        <w:rPr>
          <w:i/>
          <w:sz w:val="20"/>
          <w:vertAlign w:val="superscript"/>
        </w:rPr>
        <w:t>iv</w:t>
      </w:r>
      <w:r w:rsidRPr="00C50449">
        <w:rPr>
          <w:sz w:val="20"/>
        </w:rPr>
        <w:tab/>
        <w:t xml:space="preserve">Only for Region 3. </w:t>
      </w:r>
    </w:p>
    <w:p w14:paraId="00196B5C" w14:textId="77777777" w:rsidR="003A690B" w:rsidRDefault="003A690B" w:rsidP="003A690B">
      <w:pPr>
        <w:tabs>
          <w:tab w:val="clear" w:pos="1134"/>
          <w:tab w:val="left" w:pos="1418"/>
        </w:tabs>
        <w:spacing w:before="40" w:after="40"/>
        <w:ind w:left="993"/>
        <w:rPr>
          <w:sz w:val="20"/>
        </w:rPr>
      </w:pPr>
      <w:r w:rsidRPr="00C50449">
        <w:rPr>
          <w:i/>
          <w:sz w:val="20"/>
          <w:vertAlign w:val="superscript"/>
        </w:rPr>
        <w:t>v</w:t>
      </w:r>
      <w:r w:rsidRPr="00C50449">
        <w:rPr>
          <w:sz w:val="20"/>
        </w:rPr>
        <w:t xml:space="preserve"> </w:t>
      </w:r>
      <w:r w:rsidRPr="00C50449">
        <w:rPr>
          <w:sz w:val="20"/>
        </w:rPr>
        <w:tab/>
        <w:t xml:space="preserve">Only 11.7-12.1 GHz (secondary in USA in accordance with RR No. </w:t>
      </w:r>
      <w:r w:rsidRPr="00C50449">
        <w:rPr>
          <w:b/>
          <w:sz w:val="20"/>
        </w:rPr>
        <w:t>5.486</w:t>
      </w:r>
      <w:r w:rsidRPr="00C50449">
        <w:rPr>
          <w:sz w:val="20"/>
        </w:rPr>
        <w:t xml:space="preserve">). 12.1-12.2 GHz primary in Peru (RR No. </w:t>
      </w:r>
      <w:r w:rsidRPr="00C50449">
        <w:rPr>
          <w:b/>
          <w:sz w:val="20"/>
        </w:rPr>
        <w:t>5.489</w:t>
      </w:r>
      <w:r w:rsidRPr="00C50449">
        <w:rPr>
          <w:sz w:val="20"/>
        </w:rPr>
        <w:t>)</w:t>
      </w:r>
      <w:r>
        <w:rPr>
          <w:sz w:val="20"/>
        </w:rPr>
        <w:t>.</w:t>
      </w:r>
    </w:p>
    <w:p w14:paraId="6A385959" w14:textId="77777777" w:rsidR="003A690B" w:rsidRDefault="003A690B" w:rsidP="003A690B">
      <w:pPr>
        <w:tabs>
          <w:tab w:val="clear" w:pos="1134"/>
          <w:tab w:val="left" w:pos="1418"/>
        </w:tabs>
        <w:spacing w:before="40" w:after="40"/>
        <w:ind w:left="993"/>
        <w:rPr>
          <w:sz w:val="20"/>
        </w:rPr>
      </w:pPr>
      <w:r w:rsidRPr="00C50449">
        <w:rPr>
          <w:i/>
          <w:sz w:val="20"/>
          <w:vertAlign w:val="superscript"/>
        </w:rPr>
        <w:t>vi</w:t>
      </w:r>
      <w:r w:rsidRPr="00C50449">
        <w:rPr>
          <w:sz w:val="20"/>
        </w:rPr>
        <w:tab/>
        <w:t xml:space="preserve">Country footnotes RR No. </w:t>
      </w:r>
      <w:r w:rsidRPr="00C50449">
        <w:rPr>
          <w:b/>
          <w:sz w:val="20"/>
        </w:rPr>
        <w:t>5.494</w:t>
      </w:r>
      <w:r w:rsidRPr="00C50449">
        <w:rPr>
          <w:sz w:val="20"/>
        </w:rPr>
        <w:t xml:space="preserve"> and No. </w:t>
      </w:r>
      <w:r w:rsidRPr="00C50449">
        <w:rPr>
          <w:b/>
          <w:sz w:val="20"/>
        </w:rPr>
        <w:t>5.496</w:t>
      </w:r>
      <w:r w:rsidRPr="00C50449">
        <w:rPr>
          <w:sz w:val="20"/>
        </w:rPr>
        <w:t xml:space="preserve"> with primary allocations for FS and MS for named Region 1 countries.</w:t>
      </w:r>
    </w:p>
    <w:p w14:paraId="0EC89CA1" w14:textId="77777777" w:rsidR="003A690B" w:rsidRDefault="003A690B" w:rsidP="003A690B">
      <w:pPr>
        <w:tabs>
          <w:tab w:val="clear" w:pos="1134"/>
          <w:tab w:val="left" w:pos="1418"/>
        </w:tabs>
        <w:spacing w:before="40" w:after="40"/>
        <w:ind w:left="1418" w:hanging="425"/>
        <w:rPr>
          <w:sz w:val="20"/>
        </w:rPr>
      </w:pPr>
      <w:r w:rsidRPr="00C50449">
        <w:rPr>
          <w:i/>
          <w:sz w:val="20"/>
          <w:vertAlign w:val="superscript"/>
        </w:rPr>
        <w:t>vii</w:t>
      </w:r>
      <w:r w:rsidRPr="00C50449">
        <w:rPr>
          <w:i/>
          <w:sz w:val="20"/>
          <w:vertAlign w:val="superscript"/>
        </w:rPr>
        <w:tab/>
      </w:r>
      <w:r w:rsidRPr="00C50449">
        <w:rPr>
          <w:sz w:val="20"/>
        </w:rPr>
        <w:t xml:space="preserve">Country footnote RR No. </w:t>
      </w:r>
      <w:r w:rsidRPr="00C50449">
        <w:rPr>
          <w:b/>
          <w:sz w:val="20"/>
        </w:rPr>
        <w:t>5.505</w:t>
      </w:r>
      <w:r w:rsidRPr="00C50449">
        <w:rPr>
          <w:sz w:val="20"/>
        </w:rPr>
        <w:t xml:space="preserve"> with primary allocation for FS in 14-14.3 GHz for named Region 1 and 3 countries. Country footnote RR No. </w:t>
      </w:r>
      <w:r w:rsidRPr="00C50449">
        <w:rPr>
          <w:b/>
          <w:sz w:val="20"/>
        </w:rPr>
        <w:t>5.508</w:t>
      </w:r>
      <w:r>
        <w:rPr>
          <w:sz w:val="20"/>
        </w:rPr>
        <w:t xml:space="preserve"> </w:t>
      </w:r>
      <w:r w:rsidRPr="00C50449">
        <w:rPr>
          <w:sz w:val="20"/>
        </w:rPr>
        <w:t>with primary allocation for FS in 14.25-14.3 GHz for named Region 1 countries</w:t>
      </w:r>
      <w:r>
        <w:rPr>
          <w:sz w:val="20"/>
        </w:rPr>
        <w:t>.</w:t>
      </w:r>
      <w:r w:rsidRPr="00C50449">
        <w:rPr>
          <w:sz w:val="20"/>
        </w:rPr>
        <w:t xml:space="preserve"> </w:t>
      </w:r>
    </w:p>
    <w:p w14:paraId="412D7FD0" w14:textId="77777777" w:rsidR="003A690B" w:rsidRDefault="003A690B" w:rsidP="003A690B">
      <w:pPr>
        <w:tabs>
          <w:tab w:val="clear" w:pos="1134"/>
          <w:tab w:val="left" w:pos="1418"/>
        </w:tabs>
        <w:spacing w:before="40" w:after="40"/>
        <w:ind w:left="993"/>
        <w:rPr>
          <w:sz w:val="20"/>
        </w:rPr>
      </w:pPr>
      <w:r w:rsidRPr="00C50449">
        <w:rPr>
          <w:i/>
          <w:sz w:val="20"/>
          <w:vertAlign w:val="superscript"/>
        </w:rPr>
        <w:t>viii</w:t>
      </w:r>
      <w:r w:rsidRPr="00C50449">
        <w:rPr>
          <w:sz w:val="20"/>
        </w:rPr>
        <w:tab/>
        <w:t>For 14.3-14.4 GHz, only Regions 1 &amp; 3</w:t>
      </w:r>
      <w:r>
        <w:rPr>
          <w:sz w:val="20"/>
        </w:rPr>
        <w:t>.</w:t>
      </w:r>
    </w:p>
    <w:p w14:paraId="098D38AA" w14:textId="77777777" w:rsidR="003A690B" w:rsidRDefault="003A690B" w:rsidP="003A690B">
      <w:pPr>
        <w:tabs>
          <w:tab w:val="clear" w:pos="1134"/>
          <w:tab w:val="left" w:pos="1418"/>
        </w:tabs>
        <w:spacing w:before="40" w:after="40"/>
        <w:ind w:left="1418" w:hanging="425"/>
        <w:rPr>
          <w:sz w:val="20"/>
        </w:rPr>
      </w:pPr>
      <w:r w:rsidRPr="00C50449">
        <w:rPr>
          <w:i/>
          <w:sz w:val="20"/>
          <w:vertAlign w:val="superscript"/>
        </w:rPr>
        <w:t>ix</w:t>
      </w:r>
      <w:r w:rsidRPr="00C50449">
        <w:rPr>
          <w:i/>
          <w:sz w:val="20"/>
          <w:vertAlign w:val="superscript"/>
        </w:rPr>
        <w:tab/>
      </w:r>
      <w:r w:rsidRPr="00C50449">
        <w:rPr>
          <w:sz w:val="20"/>
        </w:rPr>
        <w:t xml:space="preserve">In accordance with RR No. </w:t>
      </w:r>
      <w:r w:rsidRPr="00C50449">
        <w:rPr>
          <w:b/>
          <w:sz w:val="20"/>
        </w:rPr>
        <w:t>5.504</w:t>
      </w:r>
      <w:r w:rsidRPr="00C50449">
        <w:rPr>
          <w:sz w:val="20"/>
        </w:rPr>
        <w:t>, The use of the band 14-14.3 GHz by the radionavigation service shall be such as to provide sufficient protection to space stations of the fixed-satellite service</w:t>
      </w:r>
      <w:r>
        <w:rPr>
          <w:sz w:val="20"/>
        </w:rPr>
        <w:t>.</w:t>
      </w:r>
    </w:p>
    <w:p w14:paraId="09C38D08" w14:textId="77777777" w:rsidR="003A690B" w:rsidRDefault="003A690B" w:rsidP="003A690B">
      <w:pPr>
        <w:tabs>
          <w:tab w:val="clear" w:pos="1134"/>
          <w:tab w:val="left" w:pos="1418"/>
        </w:tabs>
        <w:spacing w:before="40" w:after="40"/>
        <w:ind w:left="1418" w:hanging="425"/>
        <w:rPr>
          <w:sz w:val="20"/>
        </w:rPr>
      </w:pPr>
      <w:r w:rsidRPr="00C50449">
        <w:rPr>
          <w:i/>
          <w:sz w:val="20"/>
          <w:vertAlign w:val="superscript"/>
        </w:rPr>
        <w:t>x</w:t>
      </w:r>
      <w:r w:rsidRPr="00C50449">
        <w:rPr>
          <w:sz w:val="20"/>
        </w:rPr>
        <w:tab/>
        <w:t xml:space="preserve">Country footnote RR No. </w:t>
      </w:r>
      <w:r w:rsidRPr="00C50449">
        <w:rPr>
          <w:b/>
          <w:sz w:val="20"/>
        </w:rPr>
        <w:t>5.524</w:t>
      </w:r>
      <w:r w:rsidRPr="00C50449">
        <w:rPr>
          <w:sz w:val="20"/>
        </w:rPr>
        <w:t xml:space="preserve"> with primary allocation for FS and MS in 19.7-21.2 GHz for named Region 1, 2 and 3 countries. This additional use shall not impose any limitation on the power flux density of space stations in the fixed-satellite service.</w:t>
      </w:r>
    </w:p>
    <w:p w14:paraId="2E061305" w14:textId="77777777" w:rsidR="003A690B" w:rsidRDefault="003A690B" w:rsidP="003A690B">
      <w:pPr>
        <w:tabs>
          <w:tab w:val="clear" w:pos="1134"/>
          <w:tab w:val="clear" w:pos="1871"/>
          <w:tab w:val="clear" w:pos="2268"/>
        </w:tabs>
        <w:overflowPunct/>
        <w:autoSpaceDE/>
        <w:autoSpaceDN/>
        <w:adjustRightInd/>
        <w:spacing w:before="0"/>
        <w:textAlignment w:val="auto"/>
      </w:pPr>
    </w:p>
    <w:p w14:paraId="3A14799D" w14:textId="77777777" w:rsidR="003A690B" w:rsidRDefault="003A690B" w:rsidP="003A690B">
      <w:pPr>
        <w:sectPr w:rsidR="003A690B" w:rsidSect="00741DC4">
          <w:headerReference w:type="default" r:id="rId38"/>
          <w:footerReference w:type="default" r:id="rId39"/>
          <w:headerReference w:type="first" r:id="rId40"/>
          <w:footerReference w:type="first" r:id="rId41"/>
          <w:pgSz w:w="16834" w:h="11907" w:orient="landscape"/>
          <w:pgMar w:top="1138" w:right="1411" w:bottom="1138" w:left="1411" w:header="720" w:footer="720" w:gutter="0"/>
          <w:cols w:space="720"/>
          <w:docGrid w:linePitch="326"/>
        </w:sectPr>
      </w:pPr>
    </w:p>
    <w:p w14:paraId="3E8A4ADC" w14:textId="77777777" w:rsidR="003A690B" w:rsidRPr="003643D6" w:rsidRDefault="003A690B" w:rsidP="003A690B">
      <w:pPr>
        <w:pStyle w:val="Heading3"/>
      </w:pPr>
      <w:r>
        <w:lastRenderedPageBreak/>
        <w:t>2/1.8</w:t>
      </w:r>
      <w:r w:rsidRPr="007A596F">
        <w:t>/3.</w:t>
      </w:r>
      <w:r>
        <w:t>4.1</w:t>
      </w:r>
      <w:r w:rsidRPr="007A596F">
        <w:tab/>
      </w:r>
      <w:r>
        <w:t>Relationship between UAS CNPC links and other satellite networks</w:t>
      </w:r>
    </w:p>
    <w:p w14:paraId="5A66B70E" w14:textId="77777777" w:rsidR="003A690B" w:rsidRPr="00397CBE" w:rsidRDefault="003A690B" w:rsidP="003A690B">
      <w:pPr>
        <w:rPr>
          <w:lang w:eastAsia="fr-FR"/>
        </w:rPr>
      </w:pPr>
      <w:bookmarkStart w:id="61" w:name="_Hlk100226441"/>
      <w:r>
        <w:t>UAS CNPC links</w:t>
      </w:r>
      <w:bookmarkEnd w:id="61"/>
      <w:r>
        <w:t xml:space="preserve">   need to operate within the notified and recorded technical parameters of the associated FSS satellite network as well as within the coordinated limits of that satellite network.   The use of </w:t>
      </w:r>
      <w:r>
        <w:rPr>
          <w:lang w:eastAsia="fr-FR"/>
        </w:rPr>
        <w:t>FSS networks for CNPC links should in no way give rise to adversely affect other satellite networks.</w:t>
      </w:r>
      <w:r>
        <w:t xml:space="preserve"> In this respect it is to be noted that </w:t>
      </w:r>
      <w:r>
        <w:rPr>
          <w:lang w:eastAsia="fr-FR"/>
        </w:rPr>
        <w:t xml:space="preserve">FSS in the frequency bands in question is heavily used for commercial applications, and as any such radiocommunication service, is subject to unpredictable unintentional interference </w:t>
      </w:r>
      <w:r w:rsidRPr="00397CBE">
        <w:rPr>
          <w:lang w:eastAsia="fr-FR"/>
        </w:rPr>
        <w:t xml:space="preserve">which needs to be taken into account </w:t>
      </w:r>
      <w:r>
        <w:rPr>
          <w:lang w:eastAsia="fr-FR"/>
        </w:rPr>
        <w:t xml:space="preserve">and duly mitigated </w:t>
      </w:r>
      <w:r w:rsidRPr="00397CBE">
        <w:rPr>
          <w:lang w:eastAsia="fr-FR"/>
        </w:rPr>
        <w:t>in considering UAS CNPC operation in the</w:t>
      </w:r>
      <w:r>
        <w:rPr>
          <w:lang w:eastAsia="fr-FR"/>
        </w:rPr>
        <w:t xml:space="preserve"> above mentioned</w:t>
      </w:r>
      <w:r w:rsidRPr="00397CBE">
        <w:rPr>
          <w:lang w:eastAsia="fr-FR"/>
        </w:rPr>
        <w:t xml:space="preserve"> frequency bands.</w:t>
      </w:r>
    </w:p>
    <w:p w14:paraId="31898BD3" w14:textId="77777777" w:rsidR="003A690B" w:rsidRPr="001929E5" w:rsidRDefault="003A690B" w:rsidP="003A690B">
      <w:pPr>
        <w:pStyle w:val="Normalaftertitle0"/>
        <w:rPr>
          <w:b/>
          <w:bCs/>
          <w:spacing w:val="-2"/>
          <w:lang w:eastAsia="fr-FR"/>
        </w:rPr>
      </w:pPr>
      <w:r>
        <w:rPr>
          <w:iCs/>
          <w:spacing w:val="-2"/>
        </w:rPr>
        <w:t>UA CNPC E</w:t>
      </w:r>
      <w:r>
        <w:rPr>
          <w:spacing w:val="-2"/>
        </w:rPr>
        <w:t>arth stations need to</w:t>
      </w:r>
      <w:r w:rsidRPr="00397CBE">
        <w:rPr>
          <w:spacing w:val="-2"/>
        </w:rPr>
        <w:t xml:space="preserve"> be designed and operated with the interference caused by other satellite networks</w:t>
      </w:r>
      <w:r>
        <w:rPr>
          <w:spacing w:val="-2"/>
        </w:rPr>
        <w:t xml:space="preserve"> in their application of RR Articles </w:t>
      </w:r>
      <w:r>
        <w:rPr>
          <w:b/>
          <w:bCs/>
          <w:spacing w:val="-2"/>
        </w:rPr>
        <w:t>9</w:t>
      </w:r>
      <w:r>
        <w:rPr>
          <w:spacing w:val="-2"/>
        </w:rPr>
        <w:t xml:space="preserve"> and </w:t>
      </w:r>
      <w:r>
        <w:rPr>
          <w:b/>
          <w:bCs/>
          <w:spacing w:val="-2"/>
        </w:rPr>
        <w:t>11</w:t>
      </w:r>
      <w:r>
        <w:rPr>
          <w:spacing w:val="-2"/>
          <w:lang w:eastAsia="fr-FR"/>
        </w:rPr>
        <w:t xml:space="preserve">, and notably those assignments pertaining to other satellite networks recorded in MIFR under RR No. </w:t>
      </w:r>
      <w:r>
        <w:rPr>
          <w:b/>
          <w:bCs/>
          <w:spacing w:val="-2"/>
          <w:lang w:eastAsia="fr-FR"/>
        </w:rPr>
        <w:t xml:space="preserve">11.41. </w:t>
      </w:r>
      <w:r w:rsidRPr="003643D6">
        <w:rPr>
          <w:bCs/>
          <w:spacing w:val="-2"/>
          <w:lang w:eastAsia="fr-FR"/>
        </w:rPr>
        <w:t>Moreover</w:t>
      </w:r>
      <w:r>
        <w:rPr>
          <w:bCs/>
          <w:spacing w:val="-2"/>
          <w:lang w:eastAsia="fr-FR"/>
        </w:rPr>
        <w:t>,</w:t>
      </w:r>
      <w:r w:rsidRPr="003643D6">
        <w:rPr>
          <w:bCs/>
          <w:spacing w:val="-2"/>
          <w:lang w:eastAsia="fr-FR"/>
        </w:rPr>
        <w:t xml:space="preserve"> operation of</w:t>
      </w:r>
      <w:r w:rsidRPr="00A24E7C">
        <w:t xml:space="preserve"> </w:t>
      </w:r>
      <w:r>
        <w:t>UAS CNPC links</w:t>
      </w:r>
      <w:r>
        <w:rPr>
          <w:spacing w:val="-2"/>
          <w:lang w:eastAsia="fr-FR"/>
        </w:rPr>
        <w:t xml:space="preserve"> should not have any impact on the existing and future satellite networks coordination agreements or the regular satellite coordination process</w:t>
      </w:r>
      <w:r>
        <w:rPr>
          <w:spacing w:val="-2"/>
        </w:rPr>
        <w:t xml:space="preserve">. </w:t>
      </w:r>
    </w:p>
    <w:p w14:paraId="04C5DB2C" w14:textId="77777777" w:rsidR="003A690B" w:rsidRDefault="003A690B" w:rsidP="003A690B">
      <w:pPr>
        <w:rPr>
          <w:spacing w:val="-2"/>
          <w:lang w:eastAsia="fr-FR"/>
        </w:rPr>
      </w:pPr>
      <w:r>
        <w:rPr>
          <w:spacing w:val="-2"/>
        </w:rPr>
        <w:t>Consequently, interference to/from other satellite networks need to be addressed under the current regulatory procedures/provisions and therefore would not require any further sharing and interference analysis with satellite networks and systems.</w:t>
      </w:r>
      <w:r>
        <w:rPr>
          <w:spacing w:val="-2"/>
          <w:lang w:eastAsia="fr-FR"/>
        </w:rPr>
        <w:t xml:space="preserve"> The above conditions are necessary in order not to put any constrains/not adversely affect the operations of other FSS networks. </w:t>
      </w:r>
    </w:p>
    <w:p w14:paraId="3575DF55" w14:textId="77777777" w:rsidR="003A690B" w:rsidRDefault="003A690B" w:rsidP="003A690B">
      <w:pPr>
        <w:rPr>
          <w:spacing w:val="-2"/>
          <w:lang w:eastAsia="fr-FR"/>
        </w:rPr>
      </w:pPr>
      <w:r>
        <w:rPr>
          <w:spacing w:val="-2"/>
          <w:lang w:eastAsia="fr-FR"/>
        </w:rPr>
        <w:t xml:space="preserve">It is worth to mention that safety aspects of UAS CNPC operation is addressed in section 2/1.8/3.3. </w:t>
      </w:r>
    </w:p>
    <w:p w14:paraId="06058A23" w14:textId="77777777" w:rsidR="003A690B" w:rsidRPr="001929E5" w:rsidRDefault="003A690B" w:rsidP="003A690B">
      <w:pPr>
        <w:pStyle w:val="Heading3"/>
      </w:pPr>
      <w:r w:rsidRPr="001929E5">
        <w:t>2/1.8/3.</w:t>
      </w:r>
      <w:r>
        <w:t>4.2</w:t>
      </w:r>
      <w:r w:rsidRPr="001929E5">
        <w:tab/>
        <w:t xml:space="preserve">Relationship with </w:t>
      </w:r>
      <w:r w:rsidRPr="00CC7FE7">
        <w:t>terrestrial services</w:t>
      </w:r>
    </w:p>
    <w:p w14:paraId="1D91146B" w14:textId="77777777" w:rsidR="003A690B" w:rsidRDefault="003A690B" w:rsidP="003A690B">
      <w:pPr>
        <w:rPr>
          <w:rFonts w:asciiTheme="majorBidi" w:hAnsiTheme="majorBidi" w:cstheme="majorBidi"/>
        </w:rPr>
      </w:pPr>
      <w:r>
        <w:rPr>
          <w:rFonts w:asciiTheme="majorBidi" w:hAnsiTheme="majorBidi" w:cstheme="majorBidi"/>
        </w:rPr>
        <w:t>With respect to the relationship between UAS CNPC and terrestrial services, the following three cases need to be taken into account:</w:t>
      </w:r>
    </w:p>
    <w:p w14:paraId="61C90D15" w14:textId="77777777" w:rsidR="003A690B" w:rsidRPr="001929E5" w:rsidRDefault="003A690B" w:rsidP="003A690B">
      <w:pPr>
        <w:pStyle w:val="enumlev1"/>
      </w:pPr>
      <w:r>
        <w:t>1)</w:t>
      </w:r>
      <w:r>
        <w:tab/>
      </w:r>
      <w:r w:rsidRPr="001929E5">
        <w:t xml:space="preserve">Space station </w:t>
      </w:r>
      <w:r>
        <w:t>used for UAS CNPC</w:t>
      </w:r>
    </w:p>
    <w:p w14:paraId="7907D204" w14:textId="77777777" w:rsidR="003A690B" w:rsidRPr="00203276" w:rsidRDefault="003A690B" w:rsidP="003A690B">
      <w:pPr>
        <w:pStyle w:val="enumlev1"/>
      </w:pPr>
      <w:r>
        <w:t>2)</w:t>
      </w:r>
      <w:r>
        <w:tab/>
        <w:t>UACS E</w:t>
      </w:r>
      <w:r w:rsidRPr="00203276">
        <w:t>arth s</w:t>
      </w:r>
      <w:r>
        <w:t>tation at fixed, known location</w:t>
      </w:r>
    </w:p>
    <w:p w14:paraId="3C10D92B" w14:textId="77777777" w:rsidR="003A690B" w:rsidRPr="001929E5" w:rsidRDefault="003A690B" w:rsidP="003A690B">
      <w:pPr>
        <w:pStyle w:val="enumlev1"/>
      </w:pPr>
      <w:r>
        <w:t>3)</w:t>
      </w:r>
      <w:r>
        <w:tab/>
        <w:t>UA CNPC E</w:t>
      </w:r>
      <w:r w:rsidRPr="00203276">
        <w:t>arth station</w:t>
      </w:r>
      <w:r>
        <w:t>s</w:t>
      </w:r>
      <w:r w:rsidRPr="00203276">
        <w:t xml:space="preserve"> on board </w:t>
      </w:r>
      <w:r>
        <w:t xml:space="preserve">unmanned </w:t>
      </w:r>
      <w:r w:rsidRPr="00203276">
        <w:t>aircraft</w:t>
      </w:r>
    </w:p>
    <w:p w14:paraId="6D6807E2" w14:textId="77777777" w:rsidR="003A690B" w:rsidRDefault="003A690B" w:rsidP="003A690B">
      <w:pPr>
        <w:rPr>
          <w:rFonts w:asciiTheme="majorBidi" w:hAnsiTheme="majorBidi" w:cstheme="majorBidi"/>
        </w:rPr>
      </w:pPr>
      <w:r>
        <w:rPr>
          <w:rFonts w:asciiTheme="majorBidi" w:hAnsiTheme="majorBidi" w:cstheme="majorBidi"/>
          <w:lang w:val="en-US"/>
        </w:rPr>
        <w:t>The r</w:t>
      </w:r>
      <w:r>
        <w:rPr>
          <w:rFonts w:asciiTheme="majorBidi" w:hAnsiTheme="majorBidi" w:cstheme="majorBidi"/>
        </w:rPr>
        <w:t>elationship between the stations referred in 1) and 2) above and terrestrial services are covered under the current procedures of the Radio Regulations. The r</w:t>
      </w:r>
      <w:r w:rsidRPr="00203276">
        <w:rPr>
          <w:rFonts w:asciiTheme="majorBidi" w:hAnsiTheme="majorBidi" w:cstheme="majorBidi"/>
        </w:rPr>
        <w:t>elation</w:t>
      </w:r>
      <w:r>
        <w:rPr>
          <w:rFonts w:asciiTheme="majorBidi" w:hAnsiTheme="majorBidi" w:cstheme="majorBidi"/>
        </w:rPr>
        <w:t>ship</w:t>
      </w:r>
      <w:r w:rsidRPr="00203276">
        <w:rPr>
          <w:rFonts w:asciiTheme="majorBidi" w:hAnsiTheme="majorBidi" w:cstheme="majorBidi"/>
        </w:rPr>
        <w:t xml:space="preserve"> between UA </w:t>
      </w:r>
      <w:r>
        <w:rPr>
          <w:rFonts w:asciiTheme="majorBidi" w:hAnsiTheme="majorBidi" w:cstheme="majorBidi"/>
        </w:rPr>
        <w:t>CNPC Earth station and terrestrial services is described below.</w:t>
      </w:r>
    </w:p>
    <w:p w14:paraId="4B034AF5" w14:textId="77777777" w:rsidR="003A690B" w:rsidRDefault="003A690B" w:rsidP="003A690B">
      <w:pPr>
        <w:rPr>
          <w:rFonts w:asciiTheme="majorBidi" w:hAnsiTheme="majorBidi" w:cstheme="majorBidi"/>
        </w:rPr>
      </w:pPr>
      <w:r>
        <w:rPr>
          <w:rFonts w:asciiTheme="majorBidi" w:hAnsiTheme="majorBidi" w:cstheme="majorBidi"/>
        </w:rPr>
        <w:t xml:space="preserve">UA CNPC Earth stations will operate within a specified geographic area, but not at one specific and defined location. As such, they are understood as typical Earth stations (see RR No. </w:t>
      </w:r>
      <w:r w:rsidRPr="001929E5">
        <w:rPr>
          <w:rFonts w:asciiTheme="majorBidi" w:hAnsiTheme="majorBidi" w:cstheme="majorBidi"/>
          <w:b/>
        </w:rPr>
        <w:t>11.17</w:t>
      </w:r>
      <w:r>
        <w:rPr>
          <w:rFonts w:asciiTheme="majorBidi" w:hAnsiTheme="majorBidi" w:cstheme="majorBidi"/>
        </w:rPr>
        <w:t>).The relationship of UA CNPN Earth stations with terrestrial services is based on two principles (see also section 2/1.8/3.3):</w:t>
      </w:r>
    </w:p>
    <w:p w14:paraId="585F7B89" w14:textId="77777777" w:rsidR="003A690B" w:rsidRDefault="003A690B" w:rsidP="003A690B">
      <w:pPr>
        <w:pStyle w:val="enumlev1"/>
        <w:rPr>
          <w:lang w:eastAsia="fr-FR"/>
        </w:rPr>
      </w:pPr>
      <w:r>
        <w:rPr>
          <w:lang w:eastAsia="fr-FR"/>
        </w:rPr>
        <w:t>-</w:t>
      </w:r>
      <w:r>
        <w:rPr>
          <w:lang w:eastAsia="fr-FR"/>
        </w:rPr>
        <w:tab/>
      </w:r>
      <w:r w:rsidRPr="005860B3">
        <w:rPr>
          <w:lang w:eastAsia="fr-FR"/>
        </w:rPr>
        <w:t>Receiving UA earth stations need to not</w:t>
      </w:r>
      <w:r w:rsidRPr="005860B3" w:rsidDel="00D02AA5">
        <w:rPr>
          <w:lang w:eastAsia="fr-FR"/>
        </w:rPr>
        <w:t xml:space="preserve"> </w:t>
      </w:r>
      <w:r w:rsidRPr="005860B3">
        <w:rPr>
          <w:lang w:eastAsia="fr-FR"/>
        </w:rPr>
        <w:t>seek protection from terrestrial services and shall pose no limitation on the current terrestrial services nor the future development of these.</w:t>
      </w:r>
    </w:p>
    <w:p w14:paraId="62130B23" w14:textId="77777777" w:rsidR="003A690B" w:rsidRPr="005860B3" w:rsidRDefault="003A690B" w:rsidP="003A690B">
      <w:pPr>
        <w:pStyle w:val="enumlev1"/>
        <w:rPr>
          <w:lang w:eastAsia="fr-FR"/>
        </w:rPr>
      </w:pPr>
      <w:r>
        <w:rPr>
          <w:lang w:eastAsia="fr-FR"/>
        </w:rPr>
        <w:t>-</w:t>
      </w:r>
      <w:r>
        <w:rPr>
          <w:lang w:eastAsia="fr-FR"/>
        </w:rPr>
        <w:tab/>
      </w:r>
      <w:r w:rsidRPr="005860B3">
        <w:rPr>
          <w:lang w:eastAsia="fr-FR"/>
        </w:rPr>
        <w:t>Transmitting UA earth stations need to not cause unacceptable interference to current or future receiving stations of terrestrial services.</w:t>
      </w:r>
    </w:p>
    <w:p w14:paraId="0F9F2BCA" w14:textId="77777777" w:rsidR="003A690B" w:rsidRDefault="003A690B" w:rsidP="003A690B">
      <w:pPr>
        <w:rPr>
          <w:spacing w:val="-2"/>
          <w:lang w:eastAsia="fr-FR"/>
        </w:rPr>
      </w:pPr>
      <w:r>
        <w:rPr>
          <w:spacing w:val="-2"/>
          <w:lang w:eastAsia="fr-FR"/>
        </w:rPr>
        <w:t>Taking note of this, no technical studies have been conducted in respect of protection of receiving UA CNPN Earth stations from terrestrial services nor are any provisions in the Radio Regulations required in this respect.</w:t>
      </w:r>
    </w:p>
    <w:p w14:paraId="685F9156" w14:textId="77777777" w:rsidR="003A690B" w:rsidRDefault="003A690B" w:rsidP="003A690B">
      <w:pPr>
        <w:rPr>
          <w:spacing w:val="-2"/>
          <w:lang w:eastAsia="fr-FR"/>
        </w:rPr>
      </w:pPr>
      <w:r>
        <w:rPr>
          <w:spacing w:val="-2"/>
          <w:lang w:eastAsia="fr-FR"/>
        </w:rPr>
        <w:t xml:space="preserve">In respect of transmitting UA earth stations, it can be seen from Table </w:t>
      </w:r>
      <w:r w:rsidRPr="00443F93">
        <w:rPr>
          <w:spacing w:val="-2"/>
          <w:lang w:eastAsia="fr-FR"/>
        </w:rPr>
        <w:t>2/1.8/3.3.2-1</w:t>
      </w:r>
      <w:r>
        <w:rPr>
          <w:spacing w:val="-2"/>
          <w:lang w:eastAsia="fr-FR"/>
        </w:rPr>
        <w:t xml:space="preserve"> that there are no primary allocations to terrestrial services in the 29.5-30 GHz band which is subject to this agenda item. </w:t>
      </w:r>
      <w:r w:rsidRPr="00DC16D1">
        <w:rPr>
          <w:b/>
          <w:color w:val="FF0000"/>
          <w:spacing w:val="-2"/>
          <w:sz w:val="32"/>
          <w:szCs w:val="32"/>
          <w:highlight w:val="cyan"/>
          <w:lang w:eastAsia="fr-FR"/>
        </w:rPr>
        <w:t>[</w:t>
      </w:r>
      <w:r w:rsidRPr="00DC16D1">
        <w:rPr>
          <w:spacing w:val="-2"/>
          <w:highlight w:val="cyan"/>
          <w:lang w:eastAsia="fr-FR"/>
        </w:rPr>
        <w:t xml:space="preserve">However there are secondary services (see below). Consequently, there is no need for </w:t>
      </w:r>
      <w:r w:rsidRPr="00DC16D1">
        <w:rPr>
          <w:spacing w:val="-2"/>
          <w:highlight w:val="cyan"/>
          <w:lang w:eastAsia="fr-FR"/>
        </w:rPr>
        <w:lastRenderedPageBreak/>
        <w:t>provisions to protect terrestrial services in this band or studies in this respect.</w:t>
      </w:r>
      <w:r w:rsidRPr="00DC16D1">
        <w:rPr>
          <w:b/>
          <w:color w:val="FF0000"/>
          <w:spacing w:val="-2"/>
          <w:sz w:val="32"/>
          <w:szCs w:val="32"/>
          <w:highlight w:val="cyan"/>
          <w:lang w:eastAsia="fr-FR"/>
        </w:rPr>
        <w:t>]</w:t>
      </w:r>
      <w:r>
        <w:rPr>
          <w:spacing w:val="-2"/>
          <w:lang w:eastAsia="fr-FR"/>
        </w:rPr>
        <w:t xml:space="preserve"> For the 14-14.47 GHz band which is the other transmitting band for UA earth stations under this agenda item, it can however be seen that this band is shared with terrestrial services. Consequently, there is a need for provisions to ensure that no unacceptable interference is inflicted on current or future receiving stations of terrestrial services.</w:t>
      </w:r>
    </w:p>
    <w:p w14:paraId="35578FD9" w14:textId="77777777" w:rsidR="003A690B" w:rsidRPr="00741997" w:rsidRDefault="003A690B" w:rsidP="003A690B">
      <w:pPr>
        <w:pStyle w:val="EditorsNote"/>
        <w:rPr>
          <w:color w:val="FF0000"/>
          <w:lang w:eastAsia="fr-FR"/>
        </w:rPr>
      </w:pPr>
      <w:r w:rsidRPr="00741997">
        <w:rPr>
          <w:color w:val="FF0000"/>
          <w:lang w:eastAsia="fr-FR"/>
        </w:rPr>
        <w:t>[Editor’s Note: Add text on technical studies for 14-14.47 GHz, limits and provisions in respect of transmitting UA earth stations]</w:t>
      </w:r>
    </w:p>
    <w:p w14:paraId="7B36381E" w14:textId="77777777" w:rsidR="003A690B" w:rsidRPr="00741997" w:rsidRDefault="003A690B" w:rsidP="003A690B">
      <w:pPr>
        <w:rPr>
          <w:rFonts w:asciiTheme="majorBidi" w:hAnsiTheme="majorBidi" w:cstheme="majorBidi"/>
        </w:rPr>
      </w:pPr>
      <w:r w:rsidRPr="00741997">
        <w:rPr>
          <w:rFonts w:asciiTheme="majorBidi" w:hAnsiTheme="majorBidi" w:cstheme="majorBidi"/>
        </w:rPr>
        <w:t xml:space="preserve">With respect to terrestrial services under a secondary allocation in the abovementioned frequency bands, the following course of action is to be taken: </w:t>
      </w:r>
    </w:p>
    <w:p w14:paraId="6A13D141" w14:textId="77777777" w:rsidR="003A690B" w:rsidRPr="001929E5" w:rsidRDefault="003A690B" w:rsidP="003A690B">
      <w:pPr>
        <w:rPr>
          <w:spacing w:val="-2"/>
          <w:lang w:eastAsia="fr-FR"/>
        </w:rPr>
      </w:pPr>
      <w:r w:rsidRPr="00741997">
        <w:rPr>
          <w:rFonts w:asciiTheme="majorBidi" w:hAnsiTheme="majorBidi" w:cstheme="majorBidi"/>
        </w:rPr>
        <w:t>TBD</w:t>
      </w:r>
    </w:p>
    <w:p w14:paraId="154F9C48" w14:textId="77777777" w:rsidR="003A690B" w:rsidRPr="00F2048A" w:rsidRDefault="003A690B" w:rsidP="003A690B">
      <w:pPr>
        <w:pStyle w:val="Heading3"/>
      </w:pPr>
      <w:r w:rsidRPr="00F2048A">
        <w:t>2/1.8/3.</w:t>
      </w:r>
      <w:r>
        <w:t>4.3</w:t>
      </w:r>
      <w:r w:rsidRPr="00F2048A">
        <w:tab/>
        <w:t xml:space="preserve">Relationship with </w:t>
      </w:r>
      <w:r>
        <w:t>radio navigation service</w:t>
      </w:r>
    </w:p>
    <w:p w14:paraId="2A2B3EB0" w14:textId="77777777" w:rsidR="003A690B" w:rsidRDefault="003A690B" w:rsidP="003A690B">
      <w:pPr>
        <w:rPr>
          <w:rFonts w:eastAsia="MS Mincho"/>
        </w:rPr>
      </w:pPr>
      <w:r w:rsidRPr="008D35C8">
        <w:rPr>
          <w:rFonts w:eastAsia="MS Mincho"/>
        </w:rPr>
        <w:t xml:space="preserve">The </w:t>
      </w:r>
      <w:r>
        <w:rPr>
          <w:rFonts w:eastAsia="MS Mincho"/>
        </w:rPr>
        <w:t>r</w:t>
      </w:r>
      <w:r w:rsidRPr="008D35C8">
        <w:rPr>
          <w:rFonts w:eastAsia="MS Mincho"/>
        </w:rPr>
        <w:t xml:space="preserve">adionavigation </w:t>
      </w:r>
      <w:r>
        <w:rPr>
          <w:rFonts w:eastAsia="MS Mincho"/>
        </w:rPr>
        <w:t>s</w:t>
      </w:r>
      <w:r w:rsidRPr="008D35C8">
        <w:rPr>
          <w:rFonts w:eastAsia="MS Mincho"/>
        </w:rPr>
        <w:t>ervice</w:t>
      </w:r>
      <w:r>
        <w:rPr>
          <w:rFonts w:eastAsia="MS Mincho"/>
        </w:rPr>
        <w:t xml:space="preserve"> (RNS)</w:t>
      </w:r>
      <w:r w:rsidRPr="008D35C8">
        <w:rPr>
          <w:rFonts w:eastAsia="MS Mincho"/>
        </w:rPr>
        <w:t xml:space="preserve"> is allocated on a primary basis in 14.0-14.3 GHz band</w:t>
      </w:r>
      <w:r>
        <w:rPr>
          <w:rFonts w:eastAsia="MS Mincho"/>
        </w:rPr>
        <w:t xml:space="preserve">. Under this agenda item, this band is used by transmitting UA CNPC and UACS Earth stations and receiving space stations. </w:t>
      </w:r>
    </w:p>
    <w:p w14:paraId="5810B92F" w14:textId="77777777" w:rsidR="003A690B" w:rsidRDefault="003A690B" w:rsidP="003A690B">
      <w:pPr>
        <w:rPr>
          <w:rFonts w:eastAsia="MS Mincho"/>
        </w:rPr>
      </w:pPr>
      <w:r>
        <w:rPr>
          <w:rFonts w:eastAsia="MS Mincho"/>
        </w:rPr>
        <w:t>As discussed earlier, the space station and the UACS Earth station are filed with ITU and coordinated as regular FSS under the normal procedures of the current Radio Regulations.</w:t>
      </w:r>
      <w:r w:rsidRPr="00A13946">
        <w:rPr>
          <w:rFonts w:eastAsia="MS Mincho"/>
        </w:rPr>
        <w:t xml:space="preserve"> </w:t>
      </w:r>
      <w:r>
        <w:rPr>
          <w:rFonts w:eastAsia="MS Mincho"/>
        </w:rPr>
        <w:t xml:space="preserve">It is also noted that in respect of protection of the receiving space station, </w:t>
      </w:r>
      <w:r w:rsidRPr="008D35C8">
        <w:rPr>
          <w:rFonts w:eastAsia="MS Mincho"/>
        </w:rPr>
        <w:t>RR</w:t>
      </w:r>
      <w:r>
        <w:rPr>
          <w:rFonts w:eastAsia="MS Mincho"/>
        </w:rPr>
        <w:t xml:space="preserve"> No.</w:t>
      </w:r>
      <w:r w:rsidRPr="008D35C8">
        <w:rPr>
          <w:rFonts w:eastAsia="MS Mincho"/>
        </w:rPr>
        <w:t xml:space="preserve"> </w:t>
      </w:r>
      <w:r w:rsidRPr="00F2048A">
        <w:rPr>
          <w:rFonts w:eastAsia="MS Mincho"/>
          <w:b/>
        </w:rPr>
        <w:t>5.504</w:t>
      </w:r>
      <w:r>
        <w:rPr>
          <w:rFonts w:eastAsia="MS Mincho"/>
        </w:rPr>
        <w:t xml:space="preserve"> </w:t>
      </w:r>
      <w:r w:rsidRPr="008D35C8">
        <w:rPr>
          <w:rFonts w:eastAsia="MS Mincho"/>
        </w:rPr>
        <w:t>stipulates that “</w:t>
      </w:r>
      <w:r w:rsidRPr="008D35C8">
        <w:rPr>
          <w:i/>
          <w:lang w:val="en-AU"/>
        </w:rPr>
        <w:t>The use of the band 14</w:t>
      </w:r>
      <w:r w:rsidRPr="008D35C8">
        <w:rPr>
          <w:i/>
        </w:rPr>
        <w:t>-</w:t>
      </w:r>
      <w:r w:rsidRPr="008D35C8">
        <w:rPr>
          <w:i/>
          <w:lang w:val="en-AU"/>
        </w:rPr>
        <w:t xml:space="preserve">14.3 GHz by the radionavigation service shall be such as to provide sufficient </w:t>
      </w:r>
      <w:r w:rsidRPr="008D35C8">
        <w:rPr>
          <w:i/>
        </w:rPr>
        <w:t>protection</w:t>
      </w:r>
      <w:r w:rsidRPr="008D35C8">
        <w:rPr>
          <w:i/>
          <w:lang w:val="en-AU"/>
        </w:rPr>
        <w:t xml:space="preserve"> to space stations of the fixed-satellite service.</w:t>
      </w:r>
      <w:r w:rsidRPr="008D35C8">
        <w:rPr>
          <w:rFonts w:eastAsia="MS Mincho"/>
        </w:rPr>
        <w:t>”.</w:t>
      </w:r>
      <w:r>
        <w:rPr>
          <w:rFonts w:eastAsia="MS Mincho"/>
        </w:rPr>
        <w:t xml:space="preserve"> For these reasons, no particular consideration of the space station or the UACS Earth station is required under this agenda item.</w:t>
      </w:r>
    </w:p>
    <w:p w14:paraId="149D1259" w14:textId="77777777" w:rsidR="003A690B" w:rsidRPr="00E30AE6" w:rsidRDefault="003A690B" w:rsidP="003A690B">
      <w:pPr>
        <w:keepNext/>
        <w:keepLines/>
        <w:tabs>
          <w:tab w:val="clear" w:pos="1134"/>
        </w:tabs>
        <w:spacing w:before="200"/>
        <w:outlineLvl w:val="2"/>
        <w:rPr>
          <w:rFonts w:eastAsia="MS Mincho"/>
          <w:szCs w:val="24"/>
        </w:rPr>
      </w:pPr>
      <w:r>
        <w:rPr>
          <w:rFonts w:eastAsia="MS Mincho"/>
          <w:szCs w:val="24"/>
        </w:rPr>
        <w:t>In respect of protection of RNS from transmitting UA CNPC Earth stations, it is to be emphasised that should these</w:t>
      </w:r>
      <w:r w:rsidRPr="000865DD">
        <w:rPr>
          <w:rFonts w:eastAsia="MS Mincho"/>
          <w:szCs w:val="24"/>
        </w:rPr>
        <w:t xml:space="preserve"> </w:t>
      </w:r>
      <w:r>
        <w:rPr>
          <w:rFonts w:eastAsia="MS Mincho"/>
          <w:szCs w:val="24"/>
        </w:rPr>
        <w:t xml:space="preserve">UA CNPC Earth stations operate within the envelope of technical characteristics and operational parameters as well as the envelope of coordinated limits of specific and/or typical earth stations of the associated FSS network recorded in MIRF with favourable findings there would be </w:t>
      </w:r>
      <w:r w:rsidRPr="00E30AE6">
        <w:rPr>
          <w:rFonts w:eastAsia="MS Mincho"/>
          <w:szCs w:val="24"/>
        </w:rPr>
        <w:t xml:space="preserve">no additional requirements to protect </w:t>
      </w:r>
      <w:r>
        <w:rPr>
          <w:rFonts w:eastAsia="MS Mincho"/>
          <w:szCs w:val="24"/>
        </w:rPr>
        <w:t>RNS from transmitting UA CNPC E</w:t>
      </w:r>
      <w:r w:rsidRPr="00E30AE6">
        <w:rPr>
          <w:rFonts w:eastAsia="MS Mincho"/>
          <w:szCs w:val="24"/>
        </w:rPr>
        <w:t>arth stations.</w:t>
      </w:r>
    </w:p>
    <w:p w14:paraId="68D5A4BD" w14:textId="77777777" w:rsidR="003A690B" w:rsidRPr="00E30AE6" w:rsidRDefault="003A690B" w:rsidP="006F38DA">
      <w:pPr>
        <w:pStyle w:val="Heading3"/>
      </w:pPr>
      <w:r w:rsidRPr="00E30AE6">
        <w:t>2/1.8/3.4.4</w:t>
      </w:r>
      <w:r w:rsidRPr="00E30AE6">
        <w:tab/>
        <w:t>Relationship with radio astronomy service</w:t>
      </w:r>
    </w:p>
    <w:p w14:paraId="671DE0A4" w14:textId="77777777" w:rsidR="003A690B" w:rsidRDefault="003A690B" w:rsidP="003A690B">
      <w:pPr>
        <w:rPr>
          <w:szCs w:val="24"/>
        </w:rPr>
      </w:pPr>
      <w:r w:rsidRPr="00E30AE6">
        <w:rPr>
          <w:szCs w:val="24"/>
        </w:rPr>
        <w:t xml:space="preserve">The radio astronomy service (RAS) is allocated on a secondary basis in the 14.47-14.5 GHz band which is immediate adjacent to the </w:t>
      </w:r>
      <w:r>
        <w:rPr>
          <w:szCs w:val="24"/>
        </w:rPr>
        <w:t xml:space="preserve">FSS (Earth-to-space) </w:t>
      </w:r>
      <w:r w:rsidRPr="00E30AE6">
        <w:rPr>
          <w:szCs w:val="24"/>
        </w:rPr>
        <w:t>in 14-14.47 GHz band subject to this agenda item. This band will see operation of transmitting UA</w:t>
      </w:r>
      <w:r>
        <w:rPr>
          <w:szCs w:val="24"/>
        </w:rPr>
        <w:t xml:space="preserve"> CNPC and UACS E</w:t>
      </w:r>
      <w:r w:rsidRPr="00E30AE6">
        <w:rPr>
          <w:szCs w:val="24"/>
        </w:rPr>
        <w:t>arth stations. UACS earth stations are filed and coordinated as re</w:t>
      </w:r>
      <w:r>
        <w:rPr>
          <w:szCs w:val="24"/>
        </w:rPr>
        <w:t>quired as regular specific FSS E</w:t>
      </w:r>
      <w:r w:rsidRPr="00E30AE6">
        <w:rPr>
          <w:szCs w:val="24"/>
        </w:rPr>
        <w:t>arth stations under the normal procedures of the current Radio Regulations. Consequently, consideration under this agenda item has only been given to transmitting UA earth stations.</w:t>
      </w:r>
    </w:p>
    <w:p w14:paraId="2ECEA478" w14:textId="1448957B" w:rsidR="003A690B" w:rsidRPr="00E30AE6" w:rsidRDefault="006F38DA" w:rsidP="006F38DA">
      <w:pPr>
        <w:pStyle w:val="enumlev1"/>
        <w:rPr>
          <w:rFonts w:eastAsia="MS Mincho"/>
          <w:lang w:val="en-US"/>
        </w:rPr>
      </w:pPr>
      <w:r w:rsidRPr="006F38DA">
        <w:t>–</w:t>
      </w:r>
      <w:r w:rsidRPr="006F38DA">
        <w:tab/>
      </w:r>
      <w:r w:rsidR="003A690B" w:rsidRPr="00E30AE6">
        <w:t xml:space="preserve">RR No. </w:t>
      </w:r>
      <w:r w:rsidR="003A690B" w:rsidRPr="00E30AE6">
        <w:rPr>
          <w:b/>
        </w:rPr>
        <w:t>5.149</w:t>
      </w:r>
      <w:r w:rsidR="003A690B" w:rsidRPr="00E30AE6">
        <w:t xml:space="preserve"> stipulates that “administrations are urged to take all practicable steps to protect the radio astronomy service from harmful interference. Emissions from spaceborne or airborne stations can be particularly serious sources of interference to the radio astronomy service (see RR Nos. </w:t>
      </w:r>
      <w:r w:rsidR="003A690B" w:rsidRPr="00E30AE6">
        <w:rPr>
          <w:rStyle w:val="ArtrefBold"/>
          <w:i/>
          <w:szCs w:val="24"/>
        </w:rPr>
        <w:t xml:space="preserve">4.5 </w:t>
      </w:r>
      <w:r w:rsidR="003A690B" w:rsidRPr="00E30AE6">
        <w:t xml:space="preserve">and </w:t>
      </w:r>
      <w:r w:rsidR="003A690B" w:rsidRPr="00E30AE6">
        <w:rPr>
          <w:rStyle w:val="ArtrefBold"/>
          <w:i/>
          <w:szCs w:val="24"/>
        </w:rPr>
        <w:t xml:space="preserve">4.6 </w:t>
      </w:r>
      <w:r w:rsidR="003A690B" w:rsidRPr="00E30AE6">
        <w:t>and Article </w:t>
      </w:r>
      <w:r w:rsidR="003A690B" w:rsidRPr="00E30AE6">
        <w:rPr>
          <w:rStyle w:val="ArtrefBold"/>
          <w:i/>
          <w:szCs w:val="24"/>
        </w:rPr>
        <w:t>29</w:t>
      </w:r>
      <w:r w:rsidR="003A690B" w:rsidRPr="00E30AE6">
        <w:t>)”.</w:t>
      </w:r>
      <w:r w:rsidR="003A690B">
        <w:br/>
      </w:r>
    </w:p>
    <w:p w14:paraId="48886517" w14:textId="2AAD99E4" w:rsidR="003A690B" w:rsidRPr="00E30AE6" w:rsidRDefault="006F38DA" w:rsidP="006F38DA">
      <w:pPr>
        <w:pStyle w:val="enumlev1"/>
        <w:rPr>
          <w:rFonts w:eastAsia="MS Mincho"/>
          <w:lang w:val="en-US"/>
        </w:rPr>
      </w:pPr>
      <w:r>
        <w:t>–</w:t>
      </w:r>
      <w:r>
        <w:tab/>
      </w:r>
      <w:r w:rsidR="003A690B" w:rsidRPr="00E30AE6">
        <w:t xml:space="preserve">RR Nos. </w:t>
      </w:r>
      <w:r w:rsidR="003A690B" w:rsidRPr="00E30AE6">
        <w:rPr>
          <w:b/>
        </w:rPr>
        <w:t>4.5</w:t>
      </w:r>
      <w:r w:rsidR="003A690B" w:rsidRPr="00E30AE6">
        <w:t xml:space="preserve"> and </w:t>
      </w:r>
      <w:r w:rsidR="003A690B" w:rsidRPr="00E30AE6">
        <w:rPr>
          <w:b/>
        </w:rPr>
        <w:t>4.6</w:t>
      </w:r>
      <w:r w:rsidR="003A690B" w:rsidRPr="00E30AE6">
        <w:t xml:space="preserve"> further stipulates:</w:t>
      </w:r>
    </w:p>
    <w:p w14:paraId="339AEEE2" w14:textId="06C358A0" w:rsidR="003A690B" w:rsidRPr="00E30AE6" w:rsidRDefault="00CA0468" w:rsidP="00CA0468">
      <w:pPr>
        <w:pStyle w:val="enumlev2"/>
        <w:rPr>
          <w:rFonts w:eastAsia="MS Mincho"/>
          <w:lang w:val="en-US"/>
        </w:rPr>
      </w:pPr>
      <w:r w:rsidRPr="00CA0468">
        <w:rPr>
          <w:b/>
          <w:bCs/>
        </w:rPr>
        <w:t>•</w:t>
      </w:r>
      <w:r>
        <w:rPr>
          <w:b/>
          <w:bCs/>
        </w:rPr>
        <w:tab/>
      </w:r>
      <w:r w:rsidR="003A690B" w:rsidRPr="00CA0468">
        <w:rPr>
          <w:b/>
          <w:bCs/>
          <w:i/>
          <w:iCs/>
        </w:rPr>
        <w:t xml:space="preserve">RR.4.5 </w:t>
      </w:r>
      <w:r w:rsidR="003A690B" w:rsidRPr="00CA0468">
        <w:rPr>
          <w:i/>
          <w:iCs/>
        </w:rPr>
        <w:t>The frequency assigned to a station of a given service shall be separated from the limits of the band allocated to this service in such a way that, taking account of the frequency band assigned to a station, no harmful interference is caused to services to which frequency bands immediately adjoining are allocated.</w:t>
      </w:r>
    </w:p>
    <w:p w14:paraId="59CB3189" w14:textId="7EB24114" w:rsidR="003A690B" w:rsidRDefault="00CA0468" w:rsidP="00CA0468">
      <w:pPr>
        <w:pStyle w:val="enumlev2"/>
      </w:pPr>
      <w:r w:rsidRPr="00CA0468">
        <w:rPr>
          <w:b/>
          <w:bCs/>
        </w:rPr>
        <w:lastRenderedPageBreak/>
        <w:t>•</w:t>
      </w:r>
      <w:r>
        <w:rPr>
          <w:b/>
          <w:bCs/>
        </w:rPr>
        <w:tab/>
      </w:r>
      <w:r w:rsidR="003A690B" w:rsidRPr="00CA0468">
        <w:rPr>
          <w:b/>
          <w:bCs/>
          <w:i/>
          <w:iCs/>
        </w:rPr>
        <w:t xml:space="preserve">4.6 </w:t>
      </w:r>
      <w:r w:rsidR="003A690B" w:rsidRPr="00CA0468">
        <w:rPr>
          <w:i/>
          <w:iCs/>
        </w:rPr>
        <w:t>For the purpose of resolving cases of harmful interference, the radio astronomy service shall be treated as a radiocommunication service. However, with regard to emissions from services operating in other bands, it shall be afforded the same degree of protection as such services are afforded vis-à-vis each other.</w:t>
      </w:r>
    </w:p>
    <w:p w14:paraId="63384203" w14:textId="60F58F53" w:rsidR="003A690B" w:rsidRPr="00E30AE6" w:rsidRDefault="006F38DA" w:rsidP="006F38DA">
      <w:pPr>
        <w:pStyle w:val="enumlev1"/>
        <w:rPr>
          <w:rFonts w:eastAsia="MS Mincho"/>
          <w:lang w:val="en-US"/>
        </w:rPr>
      </w:pPr>
      <w:r>
        <w:t>–</w:t>
      </w:r>
      <w:r>
        <w:tab/>
      </w:r>
      <w:r w:rsidR="003A690B" w:rsidRPr="00E30AE6">
        <w:rPr>
          <w:i/>
          <w:iCs/>
        </w:rPr>
        <w:t>Resolves</w:t>
      </w:r>
      <w:r w:rsidR="003A690B" w:rsidRPr="00E30AE6">
        <w:t xml:space="preserve"> 17 of Resolution </w:t>
      </w:r>
      <w:r w:rsidR="003A690B" w:rsidRPr="00E30AE6">
        <w:rPr>
          <w:b/>
        </w:rPr>
        <w:t>155 (Rev.WRC-19)</w:t>
      </w:r>
      <w:r w:rsidR="003A690B" w:rsidRPr="00E30AE6">
        <w:t xml:space="preserve"> also specifically addresses protection of the Radioastronomy Service:</w:t>
      </w:r>
    </w:p>
    <w:p w14:paraId="004966DA" w14:textId="04B58BFC" w:rsidR="003A690B" w:rsidRDefault="00CA0468" w:rsidP="00CA0468">
      <w:pPr>
        <w:pStyle w:val="enumlev2"/>
      </w:pPr>
      <w:r>
        <w:t>•</w:t>
      </w:r>
      <w:r>
        <w:tab/>
      </w:r>
      <w:r w:rsidR="003A690B" w:rsidRPr="00CA0468">
        <w:rPr>
          <w:i/>
          <w:iCs/>
        </w:rPr>
        <w:t>“that, in order to protect the radio astronomy service in the frequency band 14.47-14.5 GHz, administrations operating UAS in accordance with this Resolution in the frequency band 14-14.47 GHz within line-of-sight of radio astronomy stations are urged to take all practicable steps to ensure that the emissions from the UA in the frequency band 14.47-14.5 GHz do not exceed the levels and percentage of data loss given in the most recent versions of Recommendations ITU-R RA.769 and ITU-R RA.1513;”</w:t>
      </w:r>
    </w:p>
    <w:p w14:paraId="1AFB730B" w14:textId="59AC6752" w:rsidR="003A690B" w:rsidRPr="00E30AE6" w:rsidRDefault="006F38DA" w:rsidP="006F38DA">
      <w:pPr>
        <w:pStyle w:val="enumlev1"/>
        <w:rPr>
          <w:rFonts w:eastAsia="MS Mincho"/>
          <w:lang w:val="en-US"/>
        </w:rPr>
      </w:pPr>
      <w:r>
        <w:t>–</w:t>
      </w:r>
      <w:r>
        <w:tab/>
      </w:r>
      <w:r w:rsidR="003A690B" w:rsidRPr="00E30AE6">
        <w:t>Recommendation ITU-R RA.769</w:t>
      </w:r>
      <w:r w:rsidR="003A690B">
        <w:t>-2</w:t>
      </w:r>
      <w:r w:rsidR="003A690B" w:rsidRPr="00E30AE6">
        <w:t xml:space="preserve"> provides the interference threshold pfd density for radio astronomy receivers (−221 dB(W/(m</w:t>
      </w:r>
      <w:r w:rsidR="003A690B" w:rsidRPr="00E30AE6">
        <w:rPr>
          <w:vertAlign w:val="superscript"/>
        </w:rPr>
        <w:t>2</w:t>
      </w:r>
      <w:r w:rsidR="003A690B" w:rsidRPr="00E30AE6">
        <w:rPr>
          <w:rFonts w:ascii="Perpetua" w:hAnsi="Perpetua"/>
        </w:rPr>
        <w:t xml:space="preserve"> • </w:t>
      </w:r>
      <w:r w:rsidR="003A690B" w:rsidRPr="00E30AE6">
        <w:t>Hz))). Recommendation ITU-R RA.1513</w:t>
      </w:r>
      <w:r w:rsidR="003A690B">
        <w:t>-2</w:t>
      </w:r>
      <w:r w:rsidR="003A690B" w:rsidRPr="00E30AE6">
        <w:t xml:space="preserve"> explains that the protection threshold in Recommendation ITU-R RA.769</w:t>
      </w:r>
      <w:r w:rsidR="003A690B">
        <w:t>-2</w:t>
      </w:r>
      <w:r w:rsidR="003A690B" w:rsidRPr="00E30AE6">
        <w:t xml:space="preserve"> </w:t>
      </w:r>
      <w:r w:rsidR="003A690B">
        <w:t>may be exceeded for 2% of the ti</w:t>
      </w:r>
      <w:r w:rsidR="003A690B" w:rsidRPr="00E30AE6">
        <w:t>me by systems operating in one network, as long as the threshold is not violated for more than 5% of the time by all networks.</w:t>
      </w:r>
      <w:r w:rsidR="003A690B" w:rsidRPr="00E30AE6" w:rsidDel="00EC22E3">
        <w:rPr>
          <w:i/>
          <w:iCs/>
        </w:rPr>
        <w:t xml:space="preserve"> </w:t>
      </w:r>
    </w:p>
    <w:p w14:paraId="3B79292A" w14:textId="54BD5E39" w:rsidR="003A690B" w:rsidRPr="00E30AE6" w:rsidRDefault="006F38DA" w:rsidP="006F38DA">
      <w:pPr>
        <w:pStyle w:val="enumlev1"/>
        <w:rPr>
          <w:rFonts w:eastAsia="MS Mincho"/>
          <w:lang w:val="en-US"/>
        </w:rPr>
      </w:pPr>
      <w:r>
        <w:t>–</w:t>
      </w:r>
      <w:r>
        <w:tab/>
      </w:r>
      <w:r w:rsidR="003A690B" w:rsidRPr="00E30AE6">
        <w:t xml:space="preserve">RR Article </w:t>
      </w:r>
      <w:r w:rsidR="003A690B" w:rsidRPr="00E30AE6">
        <w:rPr>
          <w:b/>
        </w:rPr>
        <w:t>29</w:t>
      </w:r>
      <w:r w:rsidR="003A690B" w:rsidRPr="00E30AE6">
        <w:t xml:space="preserve"> describes how, due to the very high sensitivity to interference of the radio astronomy service, mitigation techniques to avoid interference needs to be implemented both by the radio astronomy side and those services potentially interfering with the radio astronomy service. Such mitigation techniques include choice of sites for radio astronomy stations, use of site shielding, time sharing and consideration of actual characteristics for each case. Such measures can only be applied on a case-by-case basis.</w:t>
      </w:r>
    </w:p>
    <w:p w14:paraId="322D1304" w14:textId="77777777" w:rsidR="003A690B" w:rsidRDefault="003A690B" w:rsidP="003A690B">
      <w:pPr>
        <w:rPr>
          <w:spacing w:val="-2"/>
        </w:rPr>
      </w:pPr>
      <w:r w:rsidRPr="00E30AE6">
        <w:rPr>
          <w:szCs w:val="24"/>
        </w:rPr>
        <w:t>Noting that there are a limited number of radio astronomy stations at known locations, it may be appropriate to address compatibility with radio astronomy stations on a case-by-case basis taking into account the specific characteristics for each station and the out-of-band frequency discrimination towards the adjacent 14.47-14.5 GHz radio astronomy band. However, no compatibility or sharing studies have yet been conducted.</w:t>
      </w:r>
    </w:p>
    <w:p w14:paraId="08063E39" w14:textId="77777777" w:rsidR="003A690B" w:rsidRPr="006558DE" w:rsidRDefault="003A690B" w:rsidP="003A690B">
      <w:pPr>
        <w:pStyle w:val="Heading1"/>
        <w:rPr>
          <w:lang w:eastAsia="ja-JP"/>
        </w:rPr>
      </w:pPr>
      <w:r>
        <w:t>2</w:t>
      </w:r>
      <w:r w:rsidRPr="00837D9C">
        <w:t>/1.</w:t>
      </w:r>
      <w:r>
        <w:t>8</w:t>
      </w:r>
      <w:r w:rsidRPr="006558DE">
        <w:t>/</w:t>
      </w:r>
      <w:r>
        <w:t>4</w:t>
      </w:r>
      <w:r w:rsidRPr="006558DE">
        <w:tab/>
      </w:r>
      <w:r>
        <w:tab/>
      </w:r>
      <w:r w:rsidRPr="006558DE">
        <w:t>Methods to satisfy the agenda item</w:t>
      </w:r>
    </w:p>
    <w:p w14:paraId="728DB904" w14:textId="77777777" w:rsidR="003A690B" w:rsidRDefault="003A690B" w:rsidP="003A690B">
      <w:pPr>
        <w:rPr>
          <w:i/>
          <w:iCs/>
        </w:rPr>
      </w:pPr>
      <w:r w:rsidRPr="00FC05CA">
        <w:rPr>
          <w:i/>
          <w:iCs/>
          <w:highlight w:val="yellow"/>
        </w:rPr>
        <w:t xml:space="preserve">[This section should contain the brief description of the Method or Methods to satisfy the agenda item as per Section A2.4 of Annex 2 to </w:t>
      </w:r>
      <w:hyperlink r:id="rId42" w:history="1">
        <w:r w:rsidRPr="0018686F">
          <w:rPr>
            <w:rStyle w:val="Hyperlink"/>
            <w:i/>
            <w:iCs/>
            <w:color w:val="000000" w:themeColor="text1"/>
            <w:highlight w:val="yellow"/>
            <w:u w:val="none"/>
          </w:rPr>
          <w:t>Resolution</w:t>
        </w:r>
        <w:r w:rsidRPr="0018686F">
          <w:rPr>
            <w:rStyle w:val="Hyperlink"/>
            <w:color w:val="000000" w:themeColor="text1"/>
            <w:highlight w:val="yellow"/>
          </w:rPr>
          <w:t xml:space="preserve"> </w:t>
        </w:r>
        <w:r w:rsidRPr="00FC05CA">
          <w:rPr>
            <w:rStyle w:val="Hyperlink"/>
            <w:i/>
            <w:iCs/>
            <w:highlight w:val="yellow"/>
          </w:rPr>
          <w:t>ITU-R 2-8</w:t>
        </w:r>
      </w:hyperlink>
      <w:r w:rsidRPr="00FC05CA">
        <w:rPr>
          <w:i/>
          <w:iCs/>
          <w:highlight w:val="yellow"/>
        </w:rPr>
        <w:t>]</w:t>
      </w:r>
    </w:p>
    <w:p w14:paraId="41FFC404" w14:textId="77777777" w:rsidR="003A690B" w:rsidRPr="00317BD2" w:rsidRDefault="003A690B" w:rsidP="003A690B">
      <w:pPr>
        <w:rPr>
          <w:iCs/>
          <w:szCs w:val="28"/>
        </w:rPr>
      </w:pPr>
      <w:r w:rsidRPr="00317BD2">
        <w:rPr>
          <w:iCs/>
          <w:szCs w:val="28"/>
        </w:rPr>
        <w:t xml:space="preserve">[X] methods to satisfy </w:t>
      </w:r>
      <w:r>
        <w:rPr>
          <w:iCs/>
          <w:szCs w:val="28"/>
        </w:rPr>
        <w:t xml:space="preserve">WRC-23 </w:t>
      </w:r>
      <w:r w:rsidRPr="00317BD2">
        <w:rPr>
          <w:iCs/>
          <w:szCs w:val="28"/>
        </w:rPr>
        <w:t>agenda item 1.8 have been identified. The below subsections give a description of each of these methods.</w:t>
      </w:r>
    </w:p>
    <w:p w14:paraId="0C0FA725" w14:textId="77777777" w:rsidR="003A690B" w:rsidRDefault="003A690B" w:rsidP="003A690B">
      <w:pPr>
        <w:pStyle w:val="Heading2"/>
      </w:pPr>
      <w:r w:rsidRPr="00317BD2">
        <w:t>2/1.8/4.1</w:t>
      </w:r>
      <w:r w:rsidRPr="00317BD2">
        <w:tab/>
      </w:r>
      <w:r w:rsidRPr="00317BD2">
        <w:tab/>
        <w:t>Method 1</w:t>
      </w:r>
    </w:p>
    <w:p w14:paraId="4F8BFA2D" w14:textId="77777777" w:rsidR="003A690B" w:rsidRDefault="003A690B" w:rsidP="003A690B">
      <w:pPr>
        <w:rPr>
          <w:rFonts w:asciiTheme="majorBidi" w:hAnsiTheme="majorBidi" w:cstheme="majorBidi"/>
          <w:szCs w:val="24"/>
          <w:lang w:eastAsia="ja-JP"/>
        </w:rPr>
      </w:pPr>
      <w:r w:rsidRPr="003444A4">
        <w:rPr>
          <w:rFonts w:asciiTheme="majorBidi" w:hAnsiTheme="majorBidi" w:cstheme="majorBidi"/>
          <w:szCs w:val="24"/>
          <w:lang w:eastAsia="ja-JP"/>
        </w:rPr>
        <w:t xml:space="preserve">After considering the progress obtained by the International Civil Aviation Organization (ICAO) in the process of preparing Standards and Recommended Practices (SARPs) for unmanned aircraft systems, the studies to protect the terrestrial services from harmful interference, and the implementation of Resolution </w:t>
      </w:r>
      <w:r w:rsidRPr="003444A4">
        <w:rPr>
          <w:rFonts w:asciiTheme="majorBidi" w:hAnsiTheme="majorBidi" w:cstheme="majorBidi"/>
          <w:b/>
          <w:szCs w:val="24"/>
          <w:lang w:eastAsia="ja-JP"/>
        </w:rPr>
        <w:t>156 (WRC-15)</w:t>
      </w:r>
      <w:r w:rsidRPr="003444A4">
        <w:rPr>
          <w:rFonts w:asciiTheme="majorBidi" w:hAnsiTheme="majorBidi" w:cstheme="majorBidi"/>
          <w:szCs w:val="24"/>
          <w:lang w:eastAsia="ja-JP"/>
        </w:rPr>
        <w:t xml:space="preserve">, revisions to </w:t>
      </w:r>
      <w:r>
        <w:rPr>
          <w:rFonts w:asciiTheme="majorBidi" w:hAnsiTheme="majorBidi" w:cstheme="majorBidi"/>
          <w:szCs w:val="24"/>
          <w:lang w:eastAsia="ja-JP"/>
        </w:rPr>
        <w:t xml:space="preserve">RR </w:t>
      </w:r>
      <w:r w:rsidRPr="003444A4">
        <w:rPr>
          <w:rFonts w:asciiTheme="majorBidi" w:hAnsiTheme="majorBidi" w:cstheme="majorBidi"/>
          <w:szCs w:val="24"/>
          <w:lang w:eastAsia="ja-JP"/>
        </w:rPr>
        <w:t xml:space="preserve">No. </w:t>
      </w:r>
      <w:r w:rsidRPr="003444A4">
        <w:rPr>
          <w:rFonts w:asciiTheme="majorBidi" w:hAnsiTheme="majorBidi" w:cstheme="majorBidi"/>
          <w:b/>
          <w:szCs w:val="24"/>
          <w:lang w:eastAsia="ja-JP"/>
        </w:rPr>
        <w:t>5.484B</w:t>
      </w:r>
      <w:r w:rsidRPr="003444A4">
        <w:rPr>
          <w:rFonts w:asciiTheme="majorBidi" w:hAnsiTheme="majorBidi" w:cstheme="majorBidi"/>
          <w:szCs w:val="24"/>
          <w:lang w:eastAsia="ja-JP"/>
        </w:rPr>
        <w:t xml:space="preserve"> and Resolution </w:t>
      </w:r>
      <w:r w:rsidRPr="003444A4">
        <w:rPr>
          <w:rFonts w:asciiTheme="majorBidi" w:hAnsiTheme="majorBidi" w:cstheme="majorBidi"/>
          <w:b/>
          <w:szCs w:val="24"/>
          <w:lang w:eastAsia="ja-JP"/>
        </w:rPr>
        <w:t>155 (Rev.WRC-19)</w:t>
      </w:r>
      <w:r w:rsidRPr="003444A4">
        <w:rPr>
          <w:rFonts w:asciiTheme="majorBidi" w:hAnsiTheme="majorBidi" w:cstheme="majorBidi"/>
          <w:szCs w:val="24"/>
          <w:lang w:eastAsia="ja-JP"/>
        </w:rPr>
        <w:t xml:space="preserve"> are proposed to satisfy this agenda item. The intention being that compliance with the Resolution would ensure that all required ITU-R technical, operational, and regulatory conditions are met, permitting the use of compliant FSS links to support UAS CNPC operations without adversely affecting existing and future FSS networks or terrestrial services.</w:t>
      </w:r>
    </w:p>
    <w:p w14:paraId="480971FB" w14:textId="77777777" w:rsidR="003A690B" w:rsidRPr="00E01DCB" w:rsidRDefault="003A690B" w:rsidP="003A690B">
      <w:pPr>
        <w:shd w:val="clear" w:color="auto" w:fill="FFEAA7"/>
        <w:jc w:val="both"/>
        <w:rPr>
          <w:lang w:eastAsia="en-GB"/>
        </w:rPr>
      </w:pPr>
      <w:commentRangeStart w:id="62"/>
      <w:r w:rsidRPr="00E01DCB">
        <w:rPr>
          <w:lang w:eastAsia="en-GB"/>
        </w:rPr>
        <w:lastRenderedPageBreak/>
        <w:t>Res</w:t>
      </w:r>
      <w:r>
        <w:rPr>
          <w:lang w:eastAsia="en-GB"/>
        </w:rPr>
        <w:t>olution</w:t>
      </w:r>
      <w:r w:rsidRPr="00E01DCB">
        <w:rPr>
          <w:lang w:eastAsia="en-GB"/>
        </w:rPr>
        <w:t xml:space="preserve"> </w:t>
      </w:r>
      <w:r w:rsidRPr="00E01DCB">
        <w:rPr>
          <w:b/>
          <w:lang w:eastAsia="en-GB"/>
        </w:rPr>
        <w:t>155</w:t>
      </w:r>
      <w:r w:rsidRPr="00E01DCB">
        <w:rPr>
          <w:lang w:eastAsia="en-GB"/>
        </w:rPr>
        <w:t xml:space="preserve"> (</w:t>
      </w:r>
      <w:r w:rsidRPr="00E01DCB">
        <w:rPr>
          <w:b/>
          <w:lang w:eastAsia="en-GB"/>
        </w:rPr>
        <w:t>Rev.WRC-19</w:t>
      </w:r>
      <w:r w:rsidRPr="00E01DCB">
        <w:rPr>
          <w:lang w:eastAsia="en-GB"/>
        </w:rPr>
        <w:t>) need to be revised in order to clearly separate between the responsibilities if ICAO and ITU is needed. ICAO has already established SARPs for the safe operation of UAS CNPC and further detailed provisions are expected to be in place in time for WRC</w:t>
      </w:r>
      <w:r>
        <w:rPr>
          <w:lang w:eastAsia="en-GB"/>
        </w:rPr>
        <w:noBreakHyphen/>
      </w:r>
      <w:r w:rsidRPr="00E01DCB">
        <w:rPr>
          <w:lang w:eastAsia="en-GB"/>
        </w:rPr>
        <w:t>23.</w:t>
      </w:r>
    </w:p>
    <w:p w14:paraId="2D6677A9" w14:textId="77777777" w:rsidR="003A690B" w:rsidRPr="00E01DCB" w:rsidRDefault="003A690B" w:rsidP="003A690B">
      <w:pPr>
        <w:shd w:val="clear" w:color="auto" w:fill="FFEAA7"/>
        <w:rPr>
          <w:sz w:val="27"/>
          <w:szCs w:val="27"/>
          <w:lang w:eastAsia="en-GB"/>
        </w:rPr>
      </w:pPr>
      <w:r w:rsidRPr="00E01DCB">
        <w:rPr>
          <w:lang w:eastAsia="en-GB"/>
        </w:rPr>
        <w:t xml:space="preserve">RR No. </w:t>
      </w:r>
      <w:r w:rsidRPr="00E01DCB">
        <w:rPr>
          <w:b/>
          <w:lang w:eastAsia="en-GB"/>
        </w:rPr>
        <w:t>5.484B</w:t>
      </w:r>
      <w:r w:rsidRPr="00E01DCB">
        <w:rPr>
          <w:lang w:eastAsia="en-GB"/>
        </w:rPr>
        <w:t xml:space="preserve"> needs to be updated to indicate the purpose of this footnote</w:t>
      </w:r>
      <w:r w:rsidRPr="00E01DCB">
        <w:rPr>
          <w:sz w:val="27"/>
          <w:szCs w:val="27"/>
          <w:lang w:eastAsia="en-GB"/>
        </w:rPr>
        <w:t>.</w:t>
      </w:r>
      <w:commentRangeEnd w:id="62"/>
      <w:r>
        <w:rPr>
          <w:rStyle w:val="CommentReference"/>
        </w:rPr>
        <w:commentReference w:id="62"/>
      </w:r>
    </w:p>
    <w:p w14:paraId="4F096131" w14:textId="77777777" w:rsidR="003A690B" w:rsidRPr="000C629D" w:rsidRDefault="003A690B" w:rsidP="003A690B"/>
    <w:p w14:paraId="35E263A0" w14:textId="77777777" w:rsidR="003A690B" w:rsidRDefault="003A690B" w:rsidP="003A690B">
      <w:pPr>
        <w:pStyle w:val="Heading2"/>
      </w:pPr>
      <w:r w:rsidRPr="00317BD2">
        <w:t>2/1.8/4.2</w:t>
      </w:r>
      <w:r w:rsidRPr="00317BD2">
        <w:tab/>
        <w:t>Method 2</w:t>
      </w:r>
    </w:p>
    <w:p w14:paraId="4914CE43" w14:textId="77777777" w:rsidR="003A690B" w:rsidRPr="00741997" w:rsidRDefault="003A690B" w:rsidP="003A690B">
      <w:r>
        <w:t>TBD</w:t>
      </w:r>
    </w:p>
    <w:p w14:paraId="3E39B1B6" w14:textId="77777777" w:rsidR="003A690B" w:rsidRPr="00317BD2" w:rsidRDefault="003A690B" w:rsidP="003A690B">
      <w:pPr>
        <w:rPr>
          <w:iCs/>
          <w:szCs w:val="32"/>
        </w:rPr>
      </w:pPr>
      <w:r w:rsidRPr="00317BD2">
        <w:rPr>
          <w:iCs/>
          <w:szCs w:val="32"/>
        </w:rPr>
        <w:t>…..</w:t>
      </w:r>
    </w:p>
    <w:p w14:paraId="466376FF" w14:textId="77777777" w:rsidR="003A690B" w:rsidRPr="00317BD2" w:rsidRDefault="003A690B" w:rsidP="003A690B">
      <w:pPr>
        <w:pStyle w:val="Heading2"/>
        <w:rPr>
          <w:lang w:eastAsia="ja-JP"/>
        </w:rPr>
      </w:pPr>
      <w:r w:rsidRPr="00317BD2">
        <w:t>2/1.8/4.X</w:t>
      </w:r>
      <w:r w:rsidRPr="00317BD2">
        <w:tab/>
        <w:t>Method X</w:t>
      </w:r>
      <w:bookmarkStart w:id="63" w:name="_GoBack"/>
      <w:bookmarkEnd w:id="63"/>
    </w:p>
    <w:p w14:paraId="70D8F358" w14:textId="77777777" w:rsidR="003A690B" w:rsidRPr="00317BD2" w:rsidRDefault="003A690B" w:rsidP="003A690B">
      <w:pPr>
        <w:rPr>
          <w:iCs/>
          <w:szCs w:val="32"/>
        </w:rPr>
      </w:pPr>
      <w:r w:rsidRPr="00317BD2">
        <w:rPr>
          <w:iCs/>
          <w:szCs w:val="32"/>
        </w:rPr>
        <w:t xml:space="preserve">Resolution </w:t>
      </w:r>
      <w:r w:rsidRPr="00D550E9">
        <w:rPr>
          <w:b/>
          <w:bCs/>
          <w:iCs/>
          <w:szCs w:val="32"/>
        </w:rPr>
        <w:t>171 (WRC-19)</w:t>
      </w:r>
      <w:r w:rsidRPr="00317BD2">
        <w:rPr>
          <w:iCs/>
          <w:szCs w:val="32"/>
        </w:rPr>
        <w:t xml:space="preserve"> is requiring a review and possible revision of Resolution </w:t>
      </w:r>
      <w:r w:rsidRPr="00D550E9">
        <w:rPr>
          <w:b/>
          <w:bCs/>
          <w:iCs/>
          <w:szCs w:val="32"/>
        </w:rPr>
        <w:t>155 (Rev</w:t>
      </w:r>
      <w:r w:rsidRPr="00317BD2">
        <w:rPr>
          <w:iCs/>
          <w:szCs w:val="32"/>
        </w:rPr>
        <w:t>.</w:t>
      </w:r>
      <w:r w:rsidRPr="00D550E9">
        <w:rPr>
          <w:b/>
          <w:bCs/>
          <w:iCs/>
          <w:szCs w:val="32"/>
        </w:rPr>
        <w:t>WRC-19)</w:t>
      </w:r>
      <w:r w:rsidRPr="00317BD2">
        <w:rPr>
          <w:iCs/>
          <w:szCs w:val="32"/>
        </w:rPr>
        <w:t xml:space="preserve"> since this in its current state does not enable operation of UA earth stations. As</w:t>
      </w:r>
      <w:r>
        <w:rPr>
          <w:iCs/>
          <w:szCs w:val="32"/>
        </w:rPr>
        <w:t xml:space="preserve"> </w:t>
      </w:r>
      <w:r w:rsidRPr="00317BD2">
        <w:rPr>
          <w:iCs/>
          <w:szCs w:val="32"/>
        </w:rPr>
        <w:t>opposed to most WRC agenda items, NOC is not a</w:t>
      </w:r>
      <w:r>
        <w:rPr>
          <w:iCs/>
          <w:szCs w:val="32"/>
        </w:rPr>
        <w:t xml:space="preserve"> viable </w:t>
      </w:r>
      <w:r w:rsidRPr="00317BD2">
        <w:rPr>
          <w:iCs/>
          <w:szCs w:val="32"/>
        </w:rPr>
        <w:t xml:space="preserve">option under </w:t>
      </w:r>
      <w:r>
        <w:rPr>
          <w:iCs/>
          <w:szCs w:val="28"/>
        </w:rPr>
        <w:t xml:space="preserve">WRC-23 </w:t>
      </w:r>
      <w:r w:rsidRPr="00317BD2">
        <w:rPr>
          <w:iCs/>
          <w:szCs w:val="32"/>
        </w:rPr>
        <w:t>agenda item 1.</w:t>
      </w:r>
      <w:r>
        <w:rPr>
          <w:iCs/>
          <w:szCs w:val="32"/>
        </w:rPr>
        <w:t>8</w:t>
      </w:r>
      <w:r w:rsidRPr="00317BD2">
        <w:rPr>
          <w:iCs/>
          <w:szCs w:val="32"/>
        </w:rPr>
        <w:t xml:space="preserve">. With no satisfactory solution identified for the operation of UA earth stations, it therefore would be necessary to suppress RR No. </w:t>
      </w:r>
      <w:r w:rsidRPr="00317BD2">
        <w:rPr>
          <w:b/>
          <w:iCs/>
          <w:szCs w:val="32"/>
        </w:rPr>
        <w:t>5.484B</w:t>
      </w:r>
      <w:r w:rsidRPr="00317BD2">
        <w:rPr>
          <w:iCs/>
          <w:szCs w:val="32"/>
        </w:rPr>
        <w:t xml:space="preserve"> together with Resolution </w:t>
      </w:r>
      <w:r w:rsidRPr="00317BD2">
        <w:rPr>
          <w:b/>
          <w:iCs/>
          <w:szCs w:val="32"/>
        </w:rPr>
        <w:t>155</w:t>
      </w:r>
      <w:r w:rsidRPr="00317BD2">
        <w:rPr>
          <w:iCs/>
          <w:szCs w:val="32"/>
        </w:rPr>
        <w:t xml:space="preserve"> </w:t>
      </w:r>
      <w:r w:rsidRPr="00D550E9">
        <w:rPr>
          <w:b/>
          <w:bCs/>
          <w:iCs/>
          <w:szCs w:val="32"/>
        </w:rPr>
        <w:t>(Rev</w:t>
      </w:r>
      <w:r w:rsidRPr="00317BD2">
        <w:rPr>
          <w:iCs/>
          <w:szCs w:val="32"/>
        </w:rPr>
        <w:t>.</w:t>
      </w:r>
      <w:r w:rsidRPr="00D550E9">
        <w:rPr>
          <w:b/>
          <w:bCs/>
          <w:iCs/>
          <w:szCs w:val="32"/>
        </w:rPr>
        <w:t>WRC-19)</w:t>
      </w:r>
      <w:r w:rsidRPr="00317BD2">
        <w:rPr>
          <w:iCs/>
          <w:szCs w:val="32"/>
        </w:rPr>
        <w:t xml:space="preserve"> as well as Resolution </w:t>
      </w:r>
      <w:r w:rsidRPr="00317BD2">
        <w:rPr>
          <w:b/>
          <w:iCs/>
          <w:szCs w:val="32"/>
        </w:rPr>
        <w:t>171</w:t>
      </w:r>
      <w:r>
        <w:rPr>
          <w:b/>
          <w:iCs/>
          <w:szCs w:val="32"/>
        </w:rPr>
        <w:t xml:space="preserve"> </w:t>
      </w:r>
      <w:r w:rsidRPr="00D550E9">
        <w:rPr>
          <w:b/>
          <w:bCs/>
          <w:iCs/>
          <w:szCs w:val="32"/>
        </w:rPr>
        <w:t>(WRC-19)</w:t>
      </w:r>
      <w:r w:rsidRPr="00317BD2">
        <w:rPr>
          <w:iCs/>
          <w:szCs w:val="32"/>
        </w:rPr>
        <w:t>.</w:t>
      </w:r>
    </w:p>
    <w:p w14:paraId="21AA7109" w14:textId="77777777" w:rsidR="003A690B" w:rsidRPr="00741997" w:rsidRDefault="003A690B" w:rsidP="003A690B">
      <w:pPr>
        <w:pStyle w:val="EditorsNote"/>
        <w:rPr>
          <w:color w:val="FF0000"/>
        </w:rPr>
      </w:pPr>
      <w:r w:rsidRPr="00741997">
        <w:rPr>
          <w:color w:val="FF0000"/>
        </w:rPr>
        <w:t>[Editor’s Note: In describing the method(s) the different administrations involved, their roles and responsibilities in respect of various elements of UAS CNPC and submissions to ITU in this respect should be made clear.]</w:t>
      </w:r>
    </w:p>
    <w:p w14:paraId="22BF2F2D" w14:textId="77777777" w:rsidR="003A690B" w:rsidRPr="00B72796" w:rsidRDefault="003A690B" w:rsidP="003A690B">
      <w:pPr>
        <w:pStyle w:val="Methodheading1"/>
      </w:pPr>
      <w:r>
        <w:t>2</w:t>
      </w:r>
      <w:r w:rsidRPr="00B72796">
        <w:t>/1.</w:t>
      </w:r>
      <w:r>
        <w:t>8</w:t>
      </w:r>
      <w:r w:rsidRPr="00B72796">
        <w:t>/</w:t>
      </w:r>
      <w:r>
        <w:t>5</w:t>
      </w:r>
      <w:r w:rsidRPr="00B72796">
        <w:tab/>
      </w:r>
      <w:r>
        <w:tab/>
      </w:r>
      <w:r w:rsidRPr="00B72796">
        <w:t>Regulatory and procedural considerations</w:t>
      </w:r>
    </w:p>
    <w:p w14:paraId="1B81A113" w14:textId="77777777" w:rsidR="003A690B" w:rsidRDefault="003A690B" w:rsidP="003A690B">
      <w:pPr>
        <w:rPr>
          <w:i/>
          <w:iCs/>
        </w:rPr>
      </w:pPr>
      <w:r w:rsidRPr="00FC05CA">
        <w:rPr>
          <w:i/>
          <w:iCs/>
          <w:highlight w:val="yellow"/>
        </w:rPr>
        <w:t>[Example(s) of regulatory text relating to the Method(s) to satisfy the agenda item]</w:t>
      </w:r>
    </w:p>
    <w:p w14:paraId="570D1391" w14:textId="77777777" w:rsidR="003A690B" w:rsidRPr="00317BD2" w:rsidRDefault="003A690B" w:rsidP="003A690B">
      <w:pPr>
        <w:rPr>
          <w:ins w:id="64" w:author="multi 5B/520" w:date="2022-03-31T16:55:00Z"/>
          <w:szCs w:val="28"/>
        </w:rPr>
      </w:pPr>
      <w:ins w:id="65" w:author="multi 5B/520" w:date="2022-03-31T16:55:00Z">
        <w:r w:rsidRPr="00317BD2">
          <w:rPr>
            <w:szCs w:val="28"/>
          </w:rPr>
          <w:t xml:space="preserve">The following subsections provide example regulatory text in response to the methods to satisfy </w:t>
        </w:r>
        <w:r>
          <w:rPr>
            <w:szCs w:val="28"/>
          </w:rPr>
          <w:t xml:space="preserve">WRC-23 </w:t>
        </w:r>
        <w:r w:rsidRPr="00317BD2">
          <w:rPr>
            <w:szCs w:val="28"/>
          </w:rPr>
          <w:t>agenda item 1.8 as identified in section 2/1.8/4.</w:t>
        </w:r>
      </w:ins>
    </w:p>
    <w:p w14:paraId="2BB48E53" w14:textId="77777777" w:rsidR="003A690B" w:rsidRDefault="003A690B" w:rsidP="003A690B">
      <w:pPr>
        <w:pStyle w:val="Methodheading2"/>
      </w:pPr>
      <w:ins w:id="66" w:author="multi 5B/520" w:date="2022-03-31T16:55:00Z">
        <w:r w:rsidRPr="00317BD2">
          <w:t>2/1.8/5.1</w:t>
        </w:r>
        <w:r w:rsidRPr="00317BD2">
          <w:tab/>
          <w:t>Method 1</w:t>
        </w:r>
      </w:ins>
    </w:p>
    <w:p w14:paraId="48C4C82A" w14:textId="77777777" w:rsidR="003A690B" w:rsidRPr="005D5A7A" w:rsidRDefault="003A690B" w:rsidP="003A690B">
      <w:pPr>
        <w:jc w:val="both"/>
        <w:rPr>
          <w:rFonts w:asciiTheme="majorBidi" w:hAnsiTheme="majorBidi" w:cstheme="majorBidi"/>
          <w:bCs/>
          <w:color w:val="000000" w:themeColor="text1"/>
          <w:szCs w:val="24"/>
          <w:lang w:eastAsia="ja-JP"/>
        </w:rPr>
      </w:pPr>
      <w:r w:rsidRPr="003444A4">
        <w:rPr>
          <w:rFonts w:asciiTheme="majorBidi" w:hAnsiTheme="majorBidi" w:cstheme="majorBidi"/>
          <w:szCs w:val="24"/>
          <w:lang w:eastAsia="ja-JP"/>
        </w:rPr>
        <w:t xml:space="preserve">In response to </w:t>
      </w:r>
      <w:r w:rsidRPr="0027200C">
        <w:rPr>
          <w:rFonts w:asciiTheme="majorBidi" w:hAnsiTheme="majorBidi" w:cstheme="majorBidi"/>
          <w:i/>
          <w:iCs/>
          <w:szCs w:val="24"/>
          <w:lang w:eastAsia="ja-JP"/>
        </w:rPr>
        <w:t>resolves</w:t>
      </w:r>
      <w:r w:rsidRPr="003444A4">
        <w:rPr>
          <w:rFonts w:asciiTheme="majorBidi" w:hAnsiTheme="majorBidi" w:cstheme="majorBidi"/>
          <w:szCs w:val="24"/>
          <w:lang w:eastAsia="ja-JP"/>
        </w:rPr>
        <w:t xml:space="preserve"> 1 and </w:t>
      </w:r>
      <w:r w:rsidRPr="0027200C">
        <w:rPr>
          <w:rFonts w:asciiTheme="majorBidi" w:hAnsiTheme="majorBidi" w:cstheme="majorBidi"/>
          <w:i/>
          <w:iCs/>
          <w:szCs w:val="24"/>
          <w:lang w:eastAsia="ja-JP"/>
        </w:rPr>
        <w:t>resolves</w:t>
      </w:r>
      <w:r w:rsidRPr="003444A4">
        <w:rPr>
          <w:rFonts w:asciiTheme="majorBidi" w:hAnsiTheme="majorBidi" w:cstheme="majorBidi"/>
          <w:szCs w:val="24"/>
          <w:lang w:eastAsia="ja-JP"/>
        </w:rPr>
        <w:t xml:space="preserve"> 2 of Resolution </w:t>
      </w:r>
      <w:r w:rsidRPr="003444A4">
        <w:rPr>
          <w:rFonts w:asciiTheme="majorBidi" w:hAnsiTheme="majorBidi" w:cstheme="majorBidi"/>
          <w:b/>
          <w:szCs w:val="24"/>
          <w:lang w:eastAsia="ja-JP"/>
        </w:rPr>
        <w:t>171 (WRC-19)</w:t>
      </w:r>
      <w:r w:rsidRPr="003444A4">
        <w:rPr>
          <w:rFonts w:asciiTheme="majorBidi" w:hAnsiTheme="majorBidi" w:cstheme="majorBidi"/>
          <w:szCs w:val="24"/>
          <w:lang w:eastAsia="ja-JP"/>
        </w:rPr>
        <w:t xml:space="preserve"> and with input from Administrations and the International Civil Aviation Organization (ICAO), the following modifications are provided for consideration.</w:t>
      </w:r>
    </w:p>
    <w:p w14:paraId="403FCE12" w14:textId="77777777" w:rsidR="003A690B" w:rsidRPr="00E01DCB" w:rsidRDefault="003A690B" w:rsidP="003A690B">
      <w:pPr>
        <w:shd w:val="clear" w:color="auto" w:fill="FFEAA7"/>
        <w:jc w:val="both"/>
      </w:pPr>
      <w:r w:rsidRPr="002B7111">
        <w:t xml:space="preserve">WRC-23 may finally decide to a selection or the total of frequency bands identified in Resolution </w:t>
      </w:r>
      <w:r w:rsidRPr="002B7111">
        <w:rPr>
          <w:b/>
          <w:bCs/>
        </w:rPr>
        <w:t>155 (WRC-23)</w:t>
      </w:r>
      <w:r w:rsidRPr="002B7111">
        <w:t xml:space="preserve"> by referring to this Resolution through the footnote </w:t>
      </w:r>
      <w:r w:rsidRPr="002B7111">
        <w:rPr>
          <w:b/>
        </w:rPr>
        <w:t>5.484B</w:t>
      </w:r>
      <w:r w:rsidRPr="002B7111">
        <w:t xml:space="preserve"> as shown in this example.</w:t>
      </w:r>
    </w:p>
    <w:p w14:paraId="63A81460" w14:textId="77777777" w:rsidR="00933F60" w:rsidRPr="00933F60" w:rsidRDefault="00933F60" w:rsidP="00933F60">
      <w:pPr>
        <w:pStyle w:val="ArtNo"/>
      </w:pPr>
      <w:bookmarkStart w:id="67" w:name="_Toc42842383"/>
      <w:r w:rsidRPr="00933F60">
        <w:t xml:space="preserve">ARTICLE </w:t>
      </w:r>
      <w:r w:rsidRPr="00933F60">
        <w:rPr>
          <w:rFonts w:eastAsia="SimSun"/>
          <w:color w:val="000000"/>
        </w:rPr>
        <w:t>5</w:t>
      </w:r>
      <w:bookmarkEnd w:id="67"/>
    </w:p>
    <w:p w14:paraId="42228968" w14:textId="77777777" w:rsidR="00933F60" w:rsidRPr="00933F60" w:rsidRDefault="00933F60" w:rsidP="00933F60">
      <w:pPr>
        <w:pStyle w:val="Arttitle"/>
      </w:pPr>
      <w:bookmarkStart w:id="68" w:name="_Toc327956583"/>
      <w:bookmarkStart w:id="69" w:name="_Toc42842384"/>
      <w:r w:rsidRPr="00933F60">
        <w:t>Frequency allocations</w:t>
      </w:r>
      <w:bookmarkEnd w:id="68"/>
      <w:bookmarkEnd w:id="69"/>
    </w:p>
    <w:p w14:paraId="41FE2F27" w14:textId="77777777" w:rsidR="00933F60" w:rsidRPr="00933F60" w:rsidRDefault="00933F60" w:rsidP="00933F60">
      <w:pPr>
        <w:pStyle w:val="Section1"/>
      </w:pPr>
      <w:r w:rsidRPr="00933F60">
        <w:t>Section IV – Table of Frequency Allocations</w:t>
      </w:r>
      <w:r w:rsidRPr="00933F60">
        <w:br/>
      </w:r>
      <w:r w:rsidRPr="00933F60">
        <w:rPr>
          <w:b w:val="0"/>
        </w:rPr>
        <w:t>(See No.</w:t>
      </w:r>
      <w:r w:rsidRPr="00933F60">
        <w:rPr>
          <w:bCs/>
        </w:rPr>
        <w:t xml:space="preserve"> </w:t>
      </w:r>
      <w:r w:rsidRPr="00933F60">
        <w:t>2.1</w:t>
      </w:r>
      <w:r w:rsidRPr="00933F60">
        <w:rPr>
          <w:b w:val="0"/>
        </w:rPr>
        <w:t>)</w:t>
      </w:r>
      <w:r w:rsidRPr="00933F60">
        <w:rPr>
          <w:bCs/>
        </w:rPr>
        <w:br/>
      </w:r>
      <w:r w:rsidRPr="00933F60">
        <w:br/>
      </w:r>
    </w:p>
    <w:p w14:paraId="6AD16812" w14:textId="546C7D13" w:rsidR="003A690B" w:rsidRPr="003444A4" w:rsidRDefault="003A690B" w:rsidP="003A690B">
      <w:pPr>
        <w:pStyle w:val="Proposal"/>
      </w:pPr>
      <w:r w:rsidRPr="003444A4">
        <w:lastRenderedPageBreak/>
        <w:t>MOD</w:t>
      </w:r>
    </w:p>
    <w:p w14:paraId="7E926B14" w14:textId="4C34B900" w:rsidR="003A690B" w:rsidRDefault="003A690B" w:rsidP="003A690B">
      <w:pPr>
        <w:pStyle w:val="Note"/>
        <w:jc w:val="both"/>
        <w:rPr>
          <w:ins w:id="70" w:author="USA" w:date="2022-03-31T16:29:00Z"/>
          <w:rFonts w:asciiTheme="majorBidi" w:hAnsiTheme="majorBidi" w:cstheme="majorBidi"/>
          <w:b/>
          <w:color w:val="FF0000"/>
          <w:sz w:val="32"/>
          <w:szCs w:val="32"/>
          <w:lang w:eastAsia="ja-JP"/>
        </w:rPr>
      </w:pPr>
      <w:del w:id="71" w:author="USA" w:date="2022-03-31T16:29:00Z">
        <w:r w:rsidRPr="007B34C5" w:rsidDel="005D5268">
          <w:rPr>
            <w:rFonts w:asciiTheme="majorBidi" w:hAnsiTheme="majorBidi" w:cstheme="majorBidi"/>
            <w:b/>
            <w:color w:val="FF0000"/>
            <w:sz w:val="32"/>
            <w:szCs w:val="32"/>
            <w:lang w:eastAsia="ja-JP"/>
          </w:rPr>
          <w:delText>[</w:delText>
        </w:r>
      </w:del>
      <w:r w:rsidRPr="00725F6F">
        <w:rPr>
          <w:rStyle w:val="Artdef"/>
        </w:rPr>
        <w:t>5.484B</w:t>
      </w:r>
      <w:r w:rsidRPr="003444A4">
        <w:rPr>
          <w:b/>
          <w:bCs/>
        </w:rPr>
        <w:tab/>
      </w:r>
      <w:ins w:id="72" w:author="Author">
        <w:r w:rsidRPr="003444A4">
          <w:rPr>
            <w:lang w:eastAsia="zh-CN"/>
          </w:rPr>
          <w:t>The operation of earth stations on board unmanned aircraft communicating with geostationary fixed-satellite service</w:t>
        </w:r>
        <w:r w:rsidRPr="003444A4">
          <w:rPr>
            <w:u w:val="single"/>
            <w:lang w:eastAsia="zh-CN"/>
          </w:rPr>
          <w:t xml:space="preserve"> (FSS)</w:t>
        </w:r>
        <w:r w:rsidRPr="003444A4">
          <w:rPr>
            <w:lang w:eastAsia="zh-CN"/>
          </w:rPr>
          <w:t xml:space="preserve"> space stations within the frequency bands 10.95-11.2 GHz (space-to-Earth), 11.45-11.7 GHz (space-to-Earth), 11.7-12.2 GHz (space-to-Earth) in Region 2, 12.2-12.5 GHz (space-to-Earth) in Region 3, 12.5-12.75 GHz (space-to-Earth) in Regions 1 and 3 and 19.7-20.2 GHz (space-to-Earth), and in the frequency bands 14-14.47 GHz (Earth-to-space) and 29.5-30.0 GHz (Earth-to-space) </w:t>
        </w:r>
        <w:r w:rsidRPr="003444A4">
          <w:rPr>
            <w:u w:val="single"/>
            <w:lang w:eastAsia="zh-CN"/>
          </w:rPr>
          <w:t>are an application of the FSS</w:t>
        </w:r>
      </w:ins>
      <w:ins w:id="73" w:author="USA" w:date="2022-03-31T16:30:00Z">
        <w:r w:rsidRPr="005D5268">
          <w:rPr>
            <w:highlight w:val="lightGray"/>
            <w:u w:val="single"/>
            <w:lang w:eastAsia="zh-CN"/>
            <w:rPrChange w:id="74" w:author="USA" w:date="2022-03-31T16:30:00Z">
              <w:rPr>
                <w:u w:val="single"/>
                <w:lang w:eastAsia="zh-CN"/>
              </w:rPr>
            </w:rPrChange>
          </w:rPr>
          <w:t>, are</w:t>
        </w:r>
        <w:r w:rsidRPr="005D5268">
          <w:rPr>
            <w:highlight w:val="lightGray"/>
            <w:u w:val="single"/>
            <w:lang w:val="en-US" w:eastAsia="zh-CN"/>
            <w:rPrChange w:id="75" w:author="USA" w:date="2022-03-31T16:30:00Z">
              <w:rPr>
                <w:u w:val="single"/>
                <w:lang w:val="en-US" w:eastAsia="zh-CN"/>
              </w:rPr>
            </w:rPrChange>
          </w:rPr>
          <w:t xml:space="preserve"> limited to internationally standardized aeronautical systems,</w:t>
        </w:r>
      </w:ins>
      <w:ins w:id="76" w:author="Author">
        <w:r w:rsidRPr="003444A4">
          <w:rPr>
            <w:u w:val="single"/>
            <w:lang w:eastAsia="zh-CN"/>
          </w:rPr>
          <w:t xml:space="preserve"> and</w:t>
        </w:r>
        <w:r w:rsidRPr="003444A4">
          <w:rPr>
            <w:lang w:eastAsia="zh-CN"/>
          </w:rPr>
          <w:t xml:space="preserve"> shall be subject to the application of </w:t>
        </w:r>
      </w:ins>
      <w:r w:rsidRPr="003444A4">
        <w:t xml:space="preserve">Resolution </w:t>
      </w:r>
      <w:r w:rsidRPr="003444A4">
        <w:rPr>
          <w:b/>
          <w:bCs/>
        </w:rPr>
        <w:t>155 (</w:t>
      </w:r>
      <w:ins w:id="77" w:author="Author">
        <w:r w:rsidRPr="003444A4">
          <w:rPr>
            <w:b/>
            <w:bCs/>
          </w:rPr>
          <w:t>Rev.</w:t>
        </w:r>
      </w:ins>
      <w:r w:rsidRPr="003444A4">
        <w:rPr>
          <w:b/>
          <w:bCs/>
        </w:rPr>
        <w:t>WRC</w:t>
      </w:r>
      <w:r>
        <w:rPr>
          <w:b/>
          <w:bCs/>
        </w:rPr>
        <w:noBreakHyphen/>
      </w:r>
      <w:ins w:id="78" w:author="Author">
        <w:r w:rsidRPr="003444A4">
          <w:rPr>
            <w:b/>
            <w:bCs/>
          </w:rPr>
          <w:t>23</w:t>
        </w:r>
      </w:ins>
      <w:del w:id="79" w:author="Author">
        <w:r w:rsidRPr="003444A4" w:rsidDel="00973CCC">
          <w:rPr>
            <w:b/>
            <w:bCs/>
          </w:rPr>
          <w:delText>15</w:delText>
        </w:r>
      </w:del>
      <w:r w:rsidRPr="003444A4">
        <w:rPr>
          <w:b/>
          <w:bCs/>
        </w:rPr>
        <w:t>)</w:t>
      </w:r>
      <w:del w:id="80" w:author="Author">
        <w:r w:rsidRPr="003444A4" w:rsidDel="00AB55F5">
          <w:delText>* shall apply</w:delText>
        </w:r>
      </w:del>
      <w:r w:rsidRPr="003444A4">
        <w:t>.</w:t>
      </w:r>
      <w:r w:rsidRPr="0027200C">
        <w:rPr>
          <w:sz w:val="16"/>
          <w:szCs w:val="16"/>
        </w:rPr>
        <w:t>     </w:t>
      </w:r>
      <w:r w:rsidRPr="003444A4">
        <w:rPr>
          <w:sz w:val="16"/>
          <w:szCs w:val="16"/>
        </w:rPr>
        <w:t>(WRC-</w:t>
      </w:r>
      <w:ins w:id="81" w:author="Author">
        <w:r w:rsidRPr="003444A4">
          <w:rPr>
            <w:sz w:val="16"/>
            <w:szCs w:val="16"/>
          </w:rPr>
          <w:t>23</w:t>
        </w:r>
      </w:ins>
      <w:del w:id="82" w:author="Author">
        <w:r w:rsidRPr="003444A4" w:rsidDel="00AB55F5">
          <w:rPr>
            <w:sz w:val="16"/>
            <w:szCs w:val="16"/>
          </w:rPr>
          <w:delText>15</w:delText>
        </w:r>
      </w:del>
      <w:r w:rsidRPr="003444A4">
        <w:rPr>
          <w:sz w:val="16"/>
          <w:szCs w:val="16"/>
        </w:rPr>
        <w:t>)</w:t>
      </w:r>
      <w:del w:id="83" w:author="USA" w:date="2022-03-31T16:29:00Z">
        <w:r w:rsidRPr="007B34C5" w:rsidDel="005D5268">
          <w:rPr>
            <w:rFonts w:asciiTheme="majorBidi" w:hAnsiTheme="majorBidi" w:cstheme="majorBidi"/>
            <w:b/>
            <w:color w:val="FF0000"/>
            <w:sz w:val="32"/>
            <w:szCs w:val="32"/>
            <w:lang w:eastAsia="ja-JP"/>
          </w:rPr>
          <w:delText>]</w:delText>
        </w:r>
      </w:del>
    </w:p>
    <w:p w14:paraId="5222D7E0" w14:textId="77777777" w:rsidR="003A690B" w:rsidRPr="005D5268" w:rsidRDefault="003A690B">
      <w:pPr>
        <w:rPr>
          <w:ins w:id="84" w:author="Germany" w:date="2021-11-30T11:17:00Z"/>
          <w:lang w:eastAsia="ja-JP"/>
          <w:rPrChange w:id="85" w:author="USA" w:date="2022-03-31T16:29:00Z">
            <w:rPr>
              <w:ins w:id="86" w:author="Germany" w:date="2021-11-30T11:17:00Z"/>
              <w:sz w:val="16"/>
              <w:szCs w:val="16"/>
            </w:rPr>
          </w:rPrChange>
        </w:rPr>
        <w:pPrChange w:id="87" w:author="USA" w:date="2022-03-31T16:29:00Z">
          <w:pPr>
            <w:pStyle w:val="Note"/>
            <w:jc w:val="both"/>
          </w:pPr>
        </w:pPrChange>
      </w:pPr>
      <w:ins w:id="88" w:author="USA" w:date="2022-03-31T16:29:00Z">
        <w:r w:rsidRPr="005D5268">
          <w:rPr>
            <w:highlight w:val="lightGray"/>
            <w:lang w:eastAsia="ja-JP"/>
            <w:rPrChange w:id="89" w:author="USA" w:date="2022-03-31T16:29:00Z">
              <w:rPr>
                <w:lang w:eastAsia="ja-JP"/>
              </w:rPr>
            </w:rPrChange>
          </w:rPr>
          <w:t>OR</w:t>
        </w:r>
      </w:ins>
    </w:p>
    <w:p w14:paraId="1DC07EB9" w14:textId="77777777" w:rsidR="003A690B" w:rsidRDefault="003A690B">
      <w:pPr>
        <w:pStyle w:val="Note"/>
        <w:shd w:val="clear" w:color="auto" w:fill="FFEAA7"/>
        <w:rPr>
          <w:ins w:id="90" w:author="Germany" w:date="2021-11-30T11:17:00Z"/>
          <w:sz w:val="16"/>
          <w:szCs w:val="12"/>
        </w:rPr>
        <w:pPrChange w:id="91" w:author="Germany" w:date="2021-11-30T11:17:00Z">
          <w:pPr>
            <w:pStyle w:val="Note"/>
          </w:pPr>
        </w:pPrChange>
      </w:pPr>
      <w:del w:id="92" w:author="USA" w:date="2022-03-31T16:29:00Z">
        <w:r w:rsidRPr="007B34C5" w:rsidDel="005D5268">
          <w:rPr>
            <w:rFonts w:asciiTheme="majorBidi" w:hAnsiTheme="majorBidi" w:cstheme="majorBidi"/>
            <w:b/>
            <w:color w:val="FF0000"/>
            <w:sz w:val="32"/>
            <w:szCs w:val="32"/>
            <w:lang w:eastAsia="ja-JP"/>
          </w:rPr>
          <w:delText>[</w:delText>
        </w:r>
      </w:del>
      <w:ins w:id="93" w:author="Germany" w:date="2021-11-30T11:17:00Z">
        <w:r w:rsidRPr="003C04F1">
          <w:rPr>
            <w:rStyle w:val="Artdef"/>
          </w:rPr>
          <w:t>5.484B</w:t>
        </w:r>
        <w:r w:rsidRPr="003C04F1">
          <w:tab/>
        </w:r>
        <w:del w:id="94" w:author="ITU - LRT -" w:date="2021-11-22T15:14:00Z">
          <w:r w:rsidRPr="003C04F1" w:rsidDel="00853D06">
            <w:delText>Resolution </w:delText>
          </w:r>
          <w:r w:rsidRPr="003C04F1" w:rsidDel="00853D06">
            <w:rPr>
              <w:b/>
              <w:bCs/>
            </w:rPr>
            <w:delText>155 (WRC</w:delText>
          </w:r>
          <w:r w:rsidRPr="003C04F1" w:rsidDel="00853D06">
            <w:rPr>
              <w:b/>
              <w:bCs/>
            </w:rPr>
            <w:noBreakHyphen/>
            <w:delText>15)</w:delText>
          </w:r>
          <w:r w:rsidRPr="003C04F1" w:rsidDel="00853D06">
            <w:rPr>
              <w:rStyle w:val="FootnoteReference"/>
            </w:rPr>
            <w:footnoteReference w:customMarkFollows="1" w:id="5"/>
            <w:delText>*</w:delText>
          </w:r>
          <w:r w:rsidRPr="003C04F1" w:rsidDel="00853D06">
            <w:delText xml:space="preserve"> shall apply</w:delText>
          </w:r>
        </w:del>
        <w:r w:rsidRPr="00E01DCB">
          <w:rPr>
            <w:rFonts w:asciiTheme="majorBidi" w:hAnsiTheme="majorBidi" w:cstheme="majorBidi"/>
            <w:szCs w:val="24"/>
          </w:rPr>
          <w:t>T</w:t>
        </w:r>
        <w:r w:rsidRPr="00E01DCB">
          <w:t xml:space="preserve">his frequency band, may also be used for the control and non-payload communication of unmanned aircraft systems. Such use shall be in accordance with Resolution </w:t>
        </w:r>
        <w:r w:rsidRPr="00E01DCB">
          <w:rPr>
            <w:b/>
          </w:rPr>
          <w:t>155</w:t>
        </w:r>
        <w:r w:rsidRPr="00E01DCB">
          <w:t xml:space="preserve"> </w:t>
        </w:r>
        <w:r w:rsidRPr="00853D06">
          <w:rPr>
            <w:b/>
            <w:rPrChange w:id="99" w:author="ITU - LRT -" w:date="2021-11-22T15:14:00Z">
              <w:rPr>
                <w:bCs/>
              </w:rPr>
            </w:rPrChange>
          </w:rPr>
          <w:t>(Rev.</w:t>
        </w:r>
        <w:r w:rsidRPr="00E01DCB">
          <w:rPr>
            <w:b/>
            <w:bCs/>
          </w:rPr>
          <w:t>WRC-23</w:t>
        </w:r>
        <w:r w:rsidRPr="00853D06">
          <w:rPr>
            <w:b/>
            <w:rPrChange w:id="100" w:author="ITU - LRT -" w:date="2021-11-22T15:14:00Z">
              <w:rPr>
                <w:bCs/>
              </w:rPr>
            </w:rPrChange>
          </w:rPr>
          <w:t>)</w:t>
        </w:r>
        <w:r w:rsidRPr="003C04F1">
          <w:t>.</w:t>
        </w:r>
        <w:r w:rsidRPr="003C04F1">
          <w:rPr>
            <w:sz w:val="16"/>
            <w:szCs w:val="12"/>
          </w:rPr>
          <w:t>     (WRC</w:t>
        </w:r>
        <w:r w:rsidRPr="003C04F1">
          <w:rPr>
            <w:sz w:val="16"/>
            <w:szCs w:val="12"/>
          </w:rPr>
          <w:noBreakHyphen/>
        </w:r>
        <w:del w:id="101" w:author="ITU - LRT -" w:date="2021-11-22T15:14:00Z">
          <w:r w:rsidRPr="003C04F1" w:rsidDel="00853D06">
            <w:rPr>
              <w:sz w:val="16"/>
              <w:szCs w:val="12"/>
            </w:rPr>
            <w:delText>15</w:delText>
          </w:r>
        </w:del>
        <w:r>
          <w:rPr>
            <w:sz w:val="16"/>
            <w:szCs w:val="12"/>
          </w:rPr>
          <w:t>23</w:t>
        </w:r>
        <w:r w:rsidRPr="003C04F1">
          <w:rPr>
            <w:sz w:val="16"/>
            <w:szCs w:val="12"/>
          </w:rPr>
          <w:t>)</w:t>
        </w:r>
      </w:ins>
      <w:del w:id="102" w:author="USA" w:date="2022-03-31T16:29:00Z">
        <w:r w:rsidRPr="007B34C5" w:rsidDel="005D5268">
          <w:rPr>
            <w:rFonts w:asciiTheme="majorBidi" w:hAnsiTheme="majorBidi" w:cstheme="majorBidi"/>
            <w:b/>
            <w:color w:val="FF0000"/>
            <w:sz w:val="32"/>
            <w:szCs w:val="32"/>
            <w:lang w:eastAsia="ja-JP"/>
          </w:rPr>
          <w:delText>]</w:delText>
        </w:r>
      </w:del>
    </w:p>
    <w:p w14:paraId="7CCA4A95" w14:textId="77777777" w:rsidR="003A690B" w:rsidRPr="003444A4" w:rsidDel="00ED5ECB" w:rsidRDefault="003A690B" w:rsidP="003A690B">
      <w:pPr>
        <w:rPr>
          <w:del w:id="103" w:author="Fernandez Jimenez, Virginia" w:date="2021-12-17T16:36:00Z"/>
          <w:lang w:eastAsia="zh-CN"/>
        </w:rPr>
      </w:pPr>
      <w:del w:id="104" w:author="Fernandez Jimenez, Virginia" w:date="2021-12-17T16:36:00Z">
        <w:r w:rsidRPr="003444A4" w:rsidDel="00ED5ECB">
          <w:rPr>
            <w:lang w:eastAsia="zh-CN"/>
          </w:rPr>
          <w:delText xml:space="preserve">* </w:delText>
        </w:r>
        <w:r w:rsidRPr="003444A4" w:rsidDel="00ED5ECB">
          <w:rPr>
            <w:i/>
            <w:iCs/>
            <w:lang w:eastAsia="zh-CN"/>
          </w:rPr>
          <w:delText xml:space="preserve">Note by the Secretariat: </w:delText>
        </w:r>
        <w:r w:rsidRPr="003444A4" w:rsidDel="00ED5ECB">
          <w:rPr>
            <w:lang w:eastAsia="zh-CN"/>
          </w:rPr>
          <w:delText>This Resolution was revised by WRC-19.</w:delText>
        </w:r>
      </w:del>
    </w:p>
    <w:p w14:paraId="779C2BFD" w14:textId="77777777" w:rsidR="003A690B" w:rsidRDefault="003A690B" w:rsidP="003A690B">
      <w:pPr>
        <w:pStyle w:val="Reasons"/>
      </w:pPr>
    </w:p>
    <w:p w14:paraId="3D507E79" w14:textId="77777777" w:rsidR="003A690B" w:rsidRPr="003444A4" w:rsidRDefault="003A690B" w:rsidP="003A690B">
      <w:pPr>
        <w:pStyle w:val="Proposal"/>
      </w:pPr>
      <w:r w:rsidRPr="003444A4">
        <w:t>MOD</w:t>
      </w:r>
    </w:p>
    <w:p w14:paraId="5410C1A5" w14:textId="0E9E53BC" w:rsidR="003A690B" w:rsidDel="005D5593" w:rsidRDefault="003A690B" w:rsidP="003A690B">
      <w:pPr>
        <w:pStyle w:val="ResNo"/>
        <w:rPr>
          <w:del w:id="105" w:author="USA" w:date="2022-04-24T13:22:00Z"/>
          <w:lang w:eastAsia="zh-CN"/>
        </w:rPr>
      </w:pPr>
      <w:del w:id="106" w:author="USA" w:date="2022-04-24T13:22:00Z">
        <w:r w:rsidRPr="003444A4" w:rsidDel="005D5593">
          <w:rPr>
            <w:lang w:eastAsia="zh-CN"/>
          </w:rPr>
          <w:delText>Resolution 155 (</w:delText>
        </w:r>
        <w:r w:rsidR="00933F60" w:rsidDel="005D5593">
          <w:rPr>
            <w:lang w:eastAsia="zh-CN"/>
          </w:rPr>
          <w:delText>REV.</w:delText>
        </w:r>
        <w:r w:rsidRPr="003444A4" w:rsidDel="005D5593">
          <w:rPr>
            <w:lang w:eastAsia="zh-CN"/>
          </w:rPr>
          <w:delText>WRC-19)</w:delText>
        </w:r>
      </w:del>
    </w:p>
    <w:p w14:paraId="73512909" w14:textId="18C89622" w:rsidR="00933F60" w:rsidRPr="00933F60" w:rsidDel="005D5593" w:rsidRDefault="00933F60" w:rsidP="00933F60">
      <w:pPr>
        <w:pStyle w:val="Restitle"/>
        <w:rPr>
          <w:del w:id="107" w:author="USA" w:date="2022-04-24T13:22:00Z"/>
          <w:lang w:eastAsia="zh-CN"/>
        </w:rPr>
      </w:pPr>
      <w:del w:id="108" w:author="USA" w:date="2022-04-24T13:22:00Z">
        <w:r w:rsidRPr="00933F60" w:rsidDel="005D5593">
          <w:rPr>
            <w:lang w:eastAsia="zh-CN"/>
          </w:rPr>
          <w:delText xml:space="preserve">Regulatory provisions related to earth stations on board unmanned aircraft which operate with geostationary-satellite networks in the fixed-satellite </w:delText>
        </w:r>
        <w:r w:rsidRPr="00933F60" w:rsidDel="005D5593">
          <w:rPr>
            <w:lang w:eastAsia="zh-CN"/>
          </w:rPr>
          <w:br/>
          <w:delText xml:space="preserve">service in certain frequency bands not subject to a Plan of Appendices 30, </w:delText>
        </w:r>
        <w:r w:rsidRPr="00933F60" w:rsidDel="005D5593">
          <w:rPr>
            <w:lang w:eastAsia="zh-CN"/>
          </w:rPr>
          <w:br/>
          <w:delText xml:space="preserve">30A and 30B for the control and non-payload communications of </w:delText>
        </w:r>
        <w:r w:rsidRPr="00933F60" w:rsidDel="005D5593">
          <w:rPr>
            <w:lang w:eastAsia="zh-CN"/>
          </w:rPr>
          <w:br/>
          <w:delText>unmanned aircraft systems in non-segregated airspaces</w:delText>
        </w:r>
        <w:r w:rsidRPr="00933F60" w:rsidDel="005D5593">
          <w:rPr>
            <w:position w:val="6"/>
            <w:sz w:val="18"/>
            <w:lang w:eastAsia="zh-CN"/>
          </w:rPr>
          <w:footnoteReference w:customMarkFollows="1" w:id="6"/>
          <w:delText>*</w:delText>
        </w:r>
      </w:del>
    </w:p>
    <w:p w14:paraId="21E1C10B" w14:textId="77777777" w:rsidR="003A690B" w:rsidRPr="002B7111" w:rsidRDefault="003A690B" w:rsidP="00EA697B">
      <w:pPr>
        <w:pStyle w:val="EditorsNote"/>
        <w:rPr>
          <w:color w:val="FF0000"/>
          <w:szCs w:val="24"/>
          <w:u w:val="single"/>
          <w:lang w:val="en-US"/>
        </w:rPr>
      </w:pPr>
      <w:r w:rsidRPr="002B7111">
        <w:rPr>
          <w:color w:val="FF0000"/>
          <w:lang w:eastAsia="zh-CN"/>
        </w:rPr>
        <w:t>[Editor’s Note</w:t>
      </w:r>
      <w:r w:rsidRPr="002B7111">
        <w:rPr>
          <w:color w:val="FF0000"/>
          <w:u w:val="single"/>
          <w:lang w:eastAsia="zh-CN"/>
        </w:rPr>
        <w:t>:</w:t>
      </w:r>
      <w:r w:rsidRPr="002B7111">
        <w:rPr>
          <w:color w:val="FF0000"/>
          <w:lang w:eastAsia="zh-CN"/>
        </w:rPr>
        <w:t xml:space="preserve"> Current proposed revisions to Resolution </w:t>
      </w:r>
      <w:r w:rsidRPr="002B7111">
        <w:rPr>
          <w:b/>
          <w:bCs/>
          <w:color w:val="FF0000"/>
          <w:lang w:eastAsia="zh-CN"/>
        </w:rPr>
        <w:t>155 (Rev.WRC-19)</w:t>
      </w:r>
      <w:r w:rsidRPr="002B7111">
        <w:rPr>
          <w:color w:val="FF0000"/>
          <w:lang w:eastAsia="zh-CN"/>
        </w:rPr>
        <w:t xml:space="preserve"> are contained in Documents </w:t>
      </w:r>
      <w:hyperlink r:id="rId43" w:history="1">
        <w:r w:rsidRPr="002B7111">
          <w:rPr>
            <w:rStyle w:val="Hyperlink"/>
            <w:rFonts w:eastAsiaTheme="minorEastAsia"/>
            <w:color w:val="FF0000"/>
          </w:rPr>
          <w:t>5B/22</w:t>
        </w:r>
      </w:hyperlink>
      <w:r w:rsidRPr="002B7111">
        <w:rPr>
          <w:color w:val="FF0000"/>
        </w:rPr>
        <w:t>,</w:t>
      </w:r>
      <w:r w:rsidRPr="002B7111">
        <w:rPr>
          <w:color w:val="FF0000"/>
          <w:lang w:eastAsia="zh-CN"/>
        </w:rPr>
        <w:t xml:space="preserve"> </w:t>
      </w:r>
      <w:hyperlink r:id="rId44" w:history="1">
        <w:r w:rsidRPr="002B7111">
          <w:rPr>
            <w:rStyle w:val="Hyperlink"/>
            <w:rFonts w:eastAsiaTheme="minorEastAsia"/>
            <w:color w:val="FF0000"/>
          </w:rPr>
          <w:t>5B/427</w:t>
        </w:r>
      </w:hyperlink>
      <w:r w:rsidRPr="002B7111">
        <w:rPr>
          <w:color w:val="FF0000"/>
        </w:rPr>
        <w:t xml:space="preserve">, </w:t>
      </w:r>
      <w:hyperlink r:id="rId45" w:history="1">
        <w:r w:rsidRPr="002B7111">
          <w:rPr>
            <w:rStyle w:val="Hyperlink"/>
            <w:rFonts w:eastAsiaTheme="minorEastAsia"/>
            <w:color w:val="FF0000"/>
          </w:rPr>
          <w:t>5B/467</w:t>
        </w:r>
      </w:hyperlink>
      <w:r w:rsidRPr="002B7111">
        <w:rPr>
          <w:color w:val="FF0000"/>
          <w:lang w:eastAsia="zh-CN"/>
        </w:rPr>
        <w:t xml:space="preserve">, </w:t>
      </w:r>
      <w:hyperlink r:id="rId46" w:history="1">
        <w:r w:rsidRPr="002B7111">
          <w:rPr>
            <w:rStyle w:val="Hyperlink"/>
            <w:rFonts w:eastAsiaTheme="minorEastAsia"/>
            <w:bCs/>
            <w:color w:val="FF0000"/>
          </w:rPr>
          <w:t>5B/519</w:t>
        </w:r>
      </w:hyperlink>
      <w:r w:rsidRPr="002B7111">
        <w:rPr>
          <w:rStyle w:val="Hyperlink"/>
          <w:rFonts w:eastAsiaTheme="minorEastAsia"/>
          <w:bCs/>
          <w:color w:val="FF0000"/>
        </w:rPr>
        <w:t xml:space="preserve"> </w:t>
      </w:r>
      <w:r w:rsidRPr="002B7111">
        <w:rPr>
          <w:bCs/>
          <w:color w:val="FF0000"/>
        </w:rPr>
        <w:t xml:space="preserve">and </w:t>
      </w:r>
      <w:hyperlink r:id="rId47" w:history="1">
        <w:r w:rsidRPr="002B7111">
          <w:rPr>
            <w:rStyle w:val="Hyperlink"/>
            <w:rFonts w:eastAsiaTheme="minorEastAsia"/>
            <w:bCs/>
            <w:color w:val="FF0000"/>
          </w:rPr>
          <w:t>5B/525</w:t>
        </w:r>
      </w:hyperlink>
      <w:r w:rsidRPr="002B7111">
        <w:rPr>
          <w:color w:val="FF0000"/>
          <w:lang w:eastAsia="zh-CN"/>
        </w:rPr>
        <w:t>.]</w:t>
      </w:r>
    </w:p>
    <w:p w14:paraId="6CB77E43" w14:textId="2DCE7A59" w:rsidR="003A690B" w:rsidRPr="002B7111" w:rsidRDefault="003A690B" w:rsidP="00EA697B">
      <w:pPr>
        <w:pStyle w:val="EditorsNote"/>
        <w:rPr>
          <w:color w:val="FF0000"/>
        </w:rPr>
      </w:pPr>
      <w:del w:id="111" w:author="USA" w:date="2022-04-24T13:22:00Z">
        <w:r w:rsidRPr="002B7111" w:rsidDel="005D5593">
          <w:rPr>
            <w:color w:val="FF0000"/>
          </w:rPr>
          <w:delText xml:space="preserve">[Editor’s note: The above mentioned modification of Resolution </w:delText>
        </w:r>
        <w:r w:rsidRPr="002B7111" w:rsidDel="005D5593">
          <w:rPr>
            <w:b/>
            <w:bCs/>
            <w:color w:val="FF0000"/>
          </w:rPr>
          <w:delText>155</w:delText>
        </w:r>
        <w:r w:rsidRPr="002B7111" w:rsidDel="005D5593">
          <w:rPr>
            <w:color w:val="FF0000"/>
          </w:rPr>
          <w:delText xml:space="preserve"> is being considered separately and will be incorporated into this CPM Text once the text of the Resolution has been agreed upon.]</w:delText>
        </w:r>
      </w:del>
    </w:p>
    <w:p w14:paraId="654C53FC" w14:textId="77777777" w:rsidR="005D5593" w:rsidRPr="008B0215" w:rsidRDefault="005D5593" w:rsidP="005D5593">
      <w:pPr>
        <w:pStyle w:val="ResNo"/>
      </w:pPr>
      <w:r w:rsidRPr="008B0215">
        <w:lastRenderedPageBreak/>
        <w:t>RESOLUTION</w:t>
      </w:r>
      <w:r w:rsidRPr="008B0215">
        <w:rPr>
          <w:rStyle w:val="Artdef"/>
        </w:rPr>
        <w:t xml:space="preserve"> </w:t>
      </w:r>
      <w:r w:rsidRPr="008B0215">
        <w:rPr>
          <w:rStyle w:val="href"/>
        </w:rPr>
        <w:t>155</w:t>
      </w:r>
      <w:r w:rsidRPr="008B0215">
        <w:t xml:space="preserve"> (REV.WRC</w:t>
      </w:r>
      <w:r w:rsidRPr="008B0215">
        <w:noBreakHyphen/>
      </w:r>
      <w:ins w:id="112" w:author="USA" w:date="2021-06-02T09:15:00Z">
        <w:r w:rsidRPr="008B0215">
          <w:t>23</w:t>
        </w:r>
      </w:ins>
      <w:del w:id="113" w:author="USA" w:date="2021-06-02T09:15:00Z">
        <w:r w:rsidRPr="008B0215" w:rsidDel="002D608B">
          <w:delText>19</w:delText>
        </w:r>
      </w:del>
      <w:r w:rsidRPr="008B0215">
        <w:t>)</w:t>
      </w:r>
    </w:p>
    <w:p w14:paraId="3C3EE62E" w14:textId="77777777" w:rsidR="005D5593" w:rsidRPr="008B0215" w:rsidRDefault="005D5593" w:rsidP="005D5593">
      <w:pPr>
        <w:pStyle w:val="Restitle"/>
        <w:rPr>
          <w:lang w:eastAsia="zh-CN"/>
        </w:rPr>
      </w:pPr>
      <w:bookmarkStart w:id="114" w:name="_Toc450048645"/>
      <w:bookmarkStart w:id="115" w:name="_Toc35789278"/>
      <w:bookmarkStart w:id="116" w:name="_Toc35856975"/>
      <w:bookmarkStart w:id="117" w:name="_Toc35877609"/>
      <w:bookmarkStart w:id="118" w:name="_Toc35963552"/>
      <w:bookmarkStart w:id="119" w:name="_Toc39649384"/>
      <w:r w:rsidRPr="008B0215">
        <w:rPr>
          <w:lang w:eastAsia="zh-CN"/>
        </w:rPr>
        <w:t xml:space="preserve">Regulatory provisions related to earth stations on board unmanned aircraft which operate with geostationary-satellite networks in the fixed-satellite </w:t>
      </w:r>
      <w:r w:rsidRPr="008B0215">
        <w:rPr>
          <w:lang w:eastAsia="zh-CN"/>
        </w:rPr>
        <w:br/>
        <w:t xml:space="preserve">service in certain frequency bands not subject to a Plan of Appendices 30, </w:t>
      </w:r>
      <w:r w:rsidRPr="008B0215">
        <w:rPr>
          <w:lang w:eastAsia="zh-CN"/>
        </w:rPr>
        <w:br/>
        <w:t xml:space="preserve">30A and 30B for the control and non-payload communications of </w:t>
      </w:r>
      <w:r w:rsidRPr="008B0215">
        <w:rPr>
          <w:lang w:eastAsia="zh-CN"/>
        </w:rPr>
        <w:br/>
        <w:t>unmanned aircraft systems in non-segregated airspaces</w:t>
      </w:r>
      <w:r w:rsidRPr="008B0215">
        <w:rPr>
          <w:rStyle w:val="FootnoteReference"/>
          <w:lang w:eastAsia="zh-CN"/>
        </w:rPr>
        <w:footnoteReference w:customMarkFollows="1" w:id="7"/>
        <w:t>*</w:t>
      </w:r>
      <w:bookmarkEnd w:id="114"/>
      <w:bookmarkEnd w:id="115"/>
      <w:bookmarkEnd w:id="116"/>
      <w:bookmarkEnd w:id="117"/>
      <w:bookmarkEnd w:id="118"/>
      <w:bookmarkEnd w:id="119"/>
    </w:p>
    <w:p w14:paraId="5411414F" w14:textId="77777777" w:rsidR="005D5593" w:rsidRPr="008B0215" w:rsidRDefault="005D5593" w:rsidP="005D5593">
      <w:pPr>
        <w:pStyle w:val="Normalaftertitle0"/>
        <w:keepNext/>
        <w:rPr>
          <w:lang w:eastAsia="zh-CN"/>
        </w:rPr>
      </w:pPr>
      <w:r w:rsidRPr="008B0215">
        <w:rPr>
          <w:lang w:eastAsia="zh-CN"/>
        </w:rPr>
        <w:t>The World Radiocommunication Conference (</w:t>
      </w:r>
      <w:del w:id="120" w:author="USA" w:date="2021-06-02T09:15:00Z">
        <w:r w:rsidRPr="008B0215" w:rsidDel="002D608B">
          <w:rPr>
            <w:lang w:eastAsia="zh-CN"/>
          </w:rPr>
          <w:delText>Sharm el-Sheikh</w:delText>
        </w:r>
      </w:del>
      <w:ins w:id="121" w:author="USA" w:date="2021-06-02T09:15:00Z">
        <w:r w:rsidRPr="008B0215">
          <w:rPr>
            <w:lang w:eastAsia="zh-CN"/>
          </w:rPr>
          <w:t>XXX</w:t>
        </w:r>
      </w:ins>
      <w:r w:rsidRPr="008B0215">
        <w:rPr>
          <w:lang w:eastAsia="zh-CN"/>
        </w:rPr>
        <w:t>, 20</w:t>
      </w:r>
      <w:del w:id="122" w:author="USA" w:date="2021-06-02T09:15:00Z">
        <w:r w:rsidRPr="008B0215" w:rsidDel="002D608B">
          <w:rPr>
            <w:lang w:eastAsia="zh-CN"/>
          </w:rPr>
          <w:delText>19</w:delText>
        </w:r>
      </w:del>
      <w:ins w:id="123" w:author="USA" w:date="2021-06-02T09:15:00Z">
        <w:r w:rsidRPr="008B0215">
          <w:rPr>
            <w:lang w:eastAsia="zh-CN"/>
          </w:rPr>
          <w:t>23</w:t>
        </w:r>
      </w:ins>
      <w:r w:rsidRPr="008B0215">
        <w:rPr>
          <w:lang w:eastAsia="zh-CN"/>
        </w:rPr>
        <w:t>),</w:t>
      </w:r>
    </w:p>
    <w:p w14:paraId="3503624B" w14:textId="77777777" w:rsidR="005D5593" w:rsidRPr="008B0215" w:rsidRDefault="005D5593" w:rsidP="005D5593">
      <w:pPr>
        <w:pStyle w:val="Call"/>
      </w:pPr>
      <w:r w:rsidRPr="008B0215">
        <w:t>considering</w:t>
      </w:r>
    </w:p>
    <w:p w14:paraId="5DDEB4FB" w14:textId="77777777" w:rsidR="005D5593" w:rsidRPr="008B0215" w:rsidRDefault="005D5593" w:rsidP="005D5593">
      <w:pPr>
        <w:jc w:val="both"/>
      </w:pPr>
      <w:r w:rsidRPr="008B0215">
        <w:rPr>
          <w:i/>
          <w:iCs/>
        </w:rPr>
        <w:t>a)</w:t>
      </w:r>
      <w:r w:rsidRPr="008B0215">
        <w:tab/>
        <w:t>that the operation of unmanned aircraft systems (UAS) requires reliable control and non-payload communication (CNPC) links, in particular to relay air traffic control communications and for the remote pilot to control the flight;</w:t>
      </w:r>
    </w:p>
    <w:p w14:paraId="43D1E3F0" w14:textId="77777777" w:rsidR="005D5593" w:rsidRPr="008B0215" w:rsidRDefault="005D5593" w:rsidP="005D5593">
      <w:pPr>
        <w:jc w:val="both"/>
      </w:pPr>
      <w:r w:rsidRPr="008B0215">
        <w:rPr>
          <w:i/>
          <w:iCs/>
        </w:rPr>
        <w:t>b)</w:t>
      </w:r>
      <w:r w:rsidRPr="008B0215">
        <w:tab/>
        <w:t>that satellite networks may be used to provide CNPC links of UAS beyond the line-of-sight, as shown in Annex 1 to this Resolution</w:t>
      </w:r>
      <w:r w:rsidRPr="008B0215">
        <w:rPr>
          <w:lang w:eastAsia="zh-CN"/>
        </w:rPr>
        <w:t>;</w:t>
      </w:r>
    </w:p>
    <w:p w14:paraId="66225776" w14:textId="77777777" w:rsidR="005D5593" w:rsidRPr="008B0215" w:rsidRDefault="005D5593" w:rsidP="005D5593">
      <w:pPr>
        <w:jc w:val="both"/>
      </w:pPr>
      <w:r w:rsidRPr="008B0215">
        <w:rPr>
          <w:i/>
          <w:iCs/>
        </w:rPr>
        <w:t>c)</w:t>
      </w:r>
      <w:r w:rsidRPr="008B0215">
        <w:tab/>
        <w:t xml:space="preserve">that CNPC links between space stations and stations on board unmanned aircraft (UA) are </w:t>
      </w:r>
      <w:del w:id="124" w:author="USA" w:date="2021-06-02T11:16:00Z">
        <w:r w:rsidRPr="008B0215" w:rsidDel="000231B5">
          <w:delText xml:space="preserve">proposed </w:delText>
        </w:r>
      </w:del>
      <w:ins w:id="125" w:author="USA" w:date="2021-06-02T11:16:00Z">
        <w:r w:rsidRPr="008B0215">
          <w:t xml:space="preserve">permitted </w:t>
        </w:r>
      </w:ins>
      <w:r w:rsidRPr="008B0215">
        <w:t>to be operated under this Resolution in the primary fixed-satellite service (FSS) in frequency bands shared with other primary services, including terrestrial services, however that would not preclude the use of other available allocations to accommodate this application,</w:t>
      </w:r>
    </w:p>
    <w:p w14:paraId="4E822B93" w14:textId="77777777" w:rsidR="005D5593" w:rsidRPr="008B0215" w:rsidRDefault="005D5593" w:rsidP="005D5593">
      <w:pPr>
        <w:pStyle w:val="Call"/>
      </w:pPr>
      <w:r w:rsidRPr="008B0215">
        <w:t>considering further</w:t>
      </w:r>
    </w:p>
    <w:p w14:paraId="72CE7AD8" w14:textId="77777777" w:rsidR="005D5593" w:rsidRPr="008B0215" w:rsidRDefault="005D5593" w:rsidP="005D5593">
      <w:pPr>
        <w:jc w:val="both"/>
      </w:pPr>
      <w:r w:rsidRPr="008B0215">
        <w:t>that UAS CNPC links relate to the safe operation of UAS and have to comply with certain technical, operational and regulatory requirements,</w:t>
      </w:r>
    </w:p>
    <w:p w14:paraId="764BA581" w14:textId="77777777" w:rsidR="005D5593" w:rsidRPr="008B0215" w:rsidRDefault="005D5593" w:rsidP="005D5593">
      <w:pPr>
        <w:pStyle w:val="Call"/>
      </w:pPr>
      <w:r w:rsidRPr="008B0215">
        <w:t>noting</w:t>
      </w:r>
    </w:p>
    <w:p w14:paraId="4F193B93" w14:textId="77777777" w:rsidR="005D5593" w:rsidRPr="008B0215" w:rsidRDefault="005D5593" w:rsidP="005D5593">
      <w:pPr>
        <w:jc w:val="both"/>
      </w:pPr>
      <w:r w:rsidRPr="008B0215">
        <w:rPr>
          <w:i/>
        </w:rPr>
        <w:t>a)</w:t>
      </w:r>
      <w:r w:rsidRPr="008B0215">
        <w:tab/>
        <w:t>that WRC</w:t>
      </w:r>
      <w:r w:rsidRPr="008B0215">
        <w:noBreakHyphen/>
        <w:t>15 adopted Resolution </w:t>
      </w:r>
      <w:r w:rsidRPr="008B0215">
        <w:rPr>
          <w:b/>
        </w:rPr>
        <w:t>156 (WRC</w:t>
      </w:r>
      <w:r w:rsidRPr="008B0215">
        <w:rPr>
          <w:b/>
        </w:rPr>
        <w:noBreakHyphen/>
        <w:t>15)</w:t>
      </w:r>
      <w:r w:rsidRPr="008B0215">
        <w:t xml:space="preserve"> on the use of earth stations in motion communicating with geostationary FSS space stations in the frequency bands 19.7-20.2 GHz and 29.5-30.0 GHz;</w:t>
      </w:r>
    </w:p>
    <w:p w14:paraId="160F5E08" w14:textId="77777777" w:rsidR="005D5593" w:rsidRPr="008B0215" w:rsidRDefault="005D5593" w:rsidP="005D5593">
      <w:pPr>
        <w:jc w:val="both"/>
      </w:pPr>
      <w:r w:rsidRPr="008B0215">
        <w:rPr>
          <w:i/>
        </w:rPr>
        <w:t>b)</w:t>
      </w:r>
      <w:r w:rsidRPr="008B0215">
        <w:tab/>
        <w:t>that Report ITU</w:t>
      </w:r>
      <w:r w:rsidRPr="008B0215">
        <w:noBreakHyphen/>
        <w:t>R M.2171 provides information on characteristics of UAS and spectrum requirements to support their safe operation in non-segregated airspace,</w:t>
      </w:r>
    </w:p>
    <w:p w14:paraId="66971466" w14:textId="77777777" w:rsidR="005D5593" w:rsidRPr="008B0215" w:rsidRDefault="005D5593" w:rsidP="005D5593">
      <w:pPr>
        <w:pStyle w:val="Call"/>
      </w:pPr>
      <w:r w:rsidRPr="008B0215">
        <w:t>recognizing</w:t>
      </w:r>
    </w:p>
    <w:p w14:paraId="4CF66F6F" w14:textId="77777777" w:rsidR="005D5593" w:rsidRPr="008B0215" w:rsidRDefault="005D5593" w:rsidP="005D5593">
      <w:pPr>
        <w:jc w:val="both"/>
      </w:pPr>
      <w:r w:rsidRPr="008B0215">
        <w:rPr>
          <w:i/>
          <w:iCs/>
        </w:rPr>
        <w:t>a)</w:t>
      </w:r>
      <w:r w:rsidRPr="008B0215">
        <w:tab/>
        <w:t>that the UAS CNPC links will operate in accordance with international standards and recommended practices (SARPs) and procedures established in accordance with the Convention on International Civil Aviation;</w:t>
      </w:r>
    </w:p>
    <w:p w14:paraId="251DE21F" w14:textId="77777777" w:rsidR="005D5593" w:rsidRPr="008B0215" w:rsidRDefault="005D5593" w:rsidP="005D5593">
      <w:pPr>
        <w:jc w:val="both"/>
        <w:rPr>
          <w:ins w:id="126" w:author="USA" w:date="2021-06-03T13:29:00Z"/>
        </w:rPr>
      </w:pPr>
      <w:r w:rsidRPr="008B0215">
        <w:rPr>
          <w:i/>
          <w:iCs/>
        </w:rPr>
        <w:t>b)</w:t>
      </w:r>
      <w:r w:rsidRPr="008B0215">
        <w:tab/>
        <w:t xml:space="preserve">that, in this Resolution, conditions are provided for operations of CNPC links without prejudging whether the </w:t>
      </w:r>
      <w:r w:rsidRPr="008B0215">
        <w:rPr>
          <w:szCs w:val="22"/>
        </w:rPr>
        <w:t>International Civil Aviation Organization (</w:t>
      </w:r>
      <w:r w:rsidRPr="008B0215">
        <w:t>ICAO) would be able to develop SARPs to ensure safe operation of UAS under these conditions</w:t>
      </w:r>
      <w:ins w:id="127" w:author="USA" w:date="2021-06-03T13:30:00Z">
        <w:r w:rsidRPr="008B0215">
          <w:t>;</w:t>
        </w:r>
      </w:ins>
    </w:p>
    <w:p w14:paraId="06788F37" w14:textId="77777777" w:rsidR="005D5593" w:rsidRPr="008B0215" w:rsidRDefault="005D5593" w:rsidP="005D5593">
      <w:pPr>
        <w:jc w:val="both"/>
        <w:rPr>
          <w:ins w:id="128" w:author="USA" w:date="2021-08-12T07:49:00Z"/>
        </w:rPr>
      </w:pPr>
      <w:ins w:id="129" w:author="USA" w:date="2021-06-03T13:29:00Z">
        <w:r w:rsidRPr="008B0215">
          <w:rPr>
            <w:i/>
            <w:iCs/>
          </w:rPr>
          <w:t>c)</w:t>
        </w:r>
        <w:r w:rsidRPr="008B0215">
          <w:tab/>
          <w:t xml:space="preserve">that Section VI of Article </w:t>
        </w:r>
        <w:r w:rsidRPr="008B0215">
          <w:rPr>
            <w:b/>
            <w:bCs/>
          </w:rPr>
          <w:t>22</w:t>
        </w:r>
      </w:ins>
      <w:ins w:id="130" w:author="USA" w:date="2021-06-08T15:27:00Z">
        <w:r w:rsidRPr="008B0215">
          <w:t xml:space="preserve"> contains limits on equivalent isotropically radiated power at off-axis angles of 3 degrees or more for earth stations of a geostationary satellite network in the fixed-satellite service in the frequency bands 14-14.47 GHz and 29.5-30 GHz</w:t>
        </w:r>
      </w:ins>
      <w:ins w:id="131" w:author="USA" w:date="2021-08-12T07:49:00Z">
        <w:r w:rsidRPr="008B0215">
          <w:t>;</w:t>
        </w:r>
      </w:ins>
    </w:p>
    <w:p w14:paraId="5A1ADD30" w14:textId="77777777" w:rsidR="005D5593" w:rsidRPr="008B0215" w:rsidRDefault="005D5593" w:rsidP="005D5593">
      <w:pPr>
        <w:jc w:val="both"/>
        <w:rPr>
          <w:ins w:id="132" w:author="USA" w:date="2021-08-12T07:49:00Z"/>
        </w:rPr>
      </w:pPr>
      <w:ins w:id="133" w:author="USA" w:date="2021-08-12T07:49:00Z">
        <w:r w:rsidRPr="008B0215">
          <w:rPr>
            <w:i/>
            <w:iCs/>
          </w:rPr>
          <w:lastRenderedPageBreak/>
          <w:t>d)</w:t>
        </w:r>
        <w:r w:rsidRPr="008B0215">
          <w:tab/>
          <w:t xml:space="preserve">that terrestrial services operate in the frequency bands 10.95-11.2 GHz, 11.45-11.7 GHz, 11.7-12.1 GHz (Region 2), 12.1-12.2 GHz (on the territory of the country listed in No. </w:t>
        </w:r>
        <w:r w:rsidRPr="008B0215">
          <w:rPr>
            <w:b/>
            <w:bCs/>
          </w:rPr>
          <w:t>5.489</w:t>
        </w:r>
        <w:r w:rsidRPr="008B0215">
          <w:t xml:space="preserve">), 12.2-12.5 GHz (Region 3), 12.5-12.75 GHz (on the territory of the countries listed in No. </w:t>
        </w:r>
        <w:r w:rsidRPr="008B0215">
          <w:rPr>
            <w:b/>
            <w:bCs/>
          </w:rPr>
          <w:t>5.494</w:t>
        </w:r>
        <w:r w:rsidRPr="008B0215">
          <w:t xml:space="preserve"> and in Region 3)</w:t>
        </w:r>
      </w:ins>
      <w:ins w:id="134" w:author="USA" w:date="2021-08-18T10:36:00Z">
        <w:r w:rsidRPr="008B0215">
          <w:t>;</w:t>
        </w:r>
      </w:ins>
    </w:p>
    <w:p w14:paraId="53A45AB8" w14:textId="77777777" w:rsidR="005D5593" w:rsidRPr="008B0215" w:rsidRDefault="005D5593" w:rsidP="005D5593">
      <w:pPr>
        <w:jc w:val="both"/>
        <w:rPr>
          <w:ins w:id="135" w:author="USA" w:date="2021-08-18T10:36:00Z"/>
        </w:rPr>
      </w:pPr>
      <w:ins w:id="136" w:author="USA" w:date="2021-08-12T07:49:00Z">
        <w:r w:rsidRPr="008B0215">
          <w:rPr>
            <w:i/>
            <w:iCs/>
          </w:rPr>
          <w:t>e)</w:t>
        </w:r>
        <w:r w:rsidRPr="008B0215">
          <w:tab/>
        </w:r>
      </w:ins>
      <w:ins w:id="137" w:author="USA" w:date="2021-08-12T07:50:00Z">
        <w:r w:rsidRPr="008B0215">
          <w:t xml:space="preserve">that terrestrial services also operate in the frequency bands 14.0-14.3 GHz (on the territory of countries listed in No. </w:t>
        </w:r>
        <w:r w:rsidRPr="008B0215">
          <w:rPr>
            <w:b/>
            <w:bCs/>
          </w:rPr>
          <w:t>5.505</w:t>
        </w:r>
        <w:r w:rsidRPr="008B0215">
          <w:t>), 14.25-14.3 GHz (on the territory of countries listed in No.</w:t>
        </w:r>
      </w:ins>
      <w:ins w:id="138" w:author="ITU - LRT -" w:date="2021-11-22T11:24:00Z">
        <w:r>
          <w:t> </w:t>
        </w:r>
      </w:ins>
      <w:ins w:id="139" w:author="USA" w:date="2021-08-12T07:50:00Z">
        <w:r w:rsidRPr="008B0215">
          <w:rPr>
            <w:b/>
            <w:bCs/>
          </w:rPr>
          <w:t>5.508</w:t>
        </w:r>
        <w:r w:rsidRPr="008B0215">
          <w:t>), 14.3-14.4 GHz (Regions 1 and 3), and 14.4-14.47 GHz</w:t>
        </w:r>
      </w:ins>
      <w:ins w:id="140" w:author="USA" w:date="2021-08-18T11:36:00Z">
        <w:r w:rsidRPr="008B0215">
          <w:t>;</w:t>
        </w:r>
      </w:ins>
    </w:p>
    <w:p w14:paraId="63392E57" w14:textId="77777777" w:rsidR="005D5593" w:rsidRPr="008B0215" w:rsidRDefault="005D5593" w:rsidP="005D5593">
      <w:pPr>
        <w:jc w:val="both"/>
      </w:pPr>
      <w:ins w:id="141" w:author="USA" w:date="2021-08-18T10:36:00Z">
        <w:r w:rsidRPr="008B0215">
          <w:rPr>
            <w:i/>
            <w:iCs/>
          </w:rPr>
          <w:t>f)</w:t>
        </w:r>
        <w:r w:rsidRPr="008B0215">
          <w:tab/>
          <w:t xml:space="preserve">that </w:t>
        </w:r>
      </w:ins>
      <w:ins w:id="142" w:author="USA" w:date="2021-08-18T12:32:00Z">
        <w:r w:rsidRPr="008B0215">
          <w:t xml:space="preserve">CNPC links using earth stations onboard unmanned aircraft </w:t>
        </w:r>
      </w:ins>
      <w:ins w:id="143" w:author="USA" w:date="2021-08-18T10:36:00Z">
        <w:r w:rsidRPr="008B0215">
          <w:t>are not subject to the regulatory provisions that apply to earth stations in motion (ESIM)</w:t>
        </w:r>
      </w:ins>
      <w:r w:rsidRPr="008B0215">
        <w:t>,</w:t>
      </w:r>
    </w:p>
    <w:p w14:paraId="23B3B638" w14:textId="77777777" w:rsidR="005D5593" w:rsidRPr="008B0215" w:rsidRDefault="005D5593" w:rsidP="005D5593">
      <w:pPr>
        <w:pStyle w:val="Call"/>
      </w:pPr>
      <w:r w:rsidRPr="008B0215">
        <w:t>resolves</w:t>
      </w:r>
    </w:p>
    <w:p w14:paraId="40624A6D" w14:textId="77777777" w:rsidR="005D5593" w:rsidRPr="008B0215" w:rsidRDefault="005D5593" w:rsidP="005D5593">
      <w:pPr>
        <w:jc w:val="both"/>
      </w:pPr>
      <w:r w:rsidRPr="008B0215">
        <w:t>1</w:t>
      </w:r>
      <w:r w:rsidRPr="008B0215">
        <w:tab/>
        <w:t>that</w:t>
      </w:r>
      <w:del w:id="144" w:author="USA" w:date="2021-06-02T08:48:00Z">
        <w:r w:rsidRPr="008B0215">
          <w:delText xml:space="preserve"> assignments to stations of </w:delText>
        </w:r>
      </w:del>
      <w:ins w:id="145" w:author="USA" w:date="2021-06-02T08:48:00Z">
        <w:r w:rsidRPr="008B0215">
          <w:t xml:space="preserve">, for </w:t>
        </w:r>
      </w:ins>
      <w:ins w:id="146" w:author="USA" w:date="2021-08-12T16:24:00Z">
        <w:r w:rsidRPr="008B0215">
          <w:t>CNPC links using Earth stations onboard Unmanned Aircraft</w:t>
        </w:r>
      </w:ins>
      <w:ins w:id="147" w:author="USA" w:date="2021-06-02T08:48:00Z">
        <w:r w:rsidRPr="008B0215">
          <w:t xml:space="preserve"> </w:t>
        </w:r>
      </w:ins>
      <w:ins w:id="148" w:author="USA" w:date="2021-08-12T08:02:00Z">
        <w:r w:rsidRPr="008B0215">
          <w:t xml:space="preserve">(“CNPC </w:t>
        </w:r>
      </w:ins>
      <w:ins w:id="149" w:author="USA" w:date="2021-08-12T08:13:00Z">
        <w:r w:rsidRPr="008B0215">
          <w:t xml:space="preserve">UA </w:t>
        </w:r>
      </w:ins>
      <w:ins w:id="150" w:author="USA" w:date="2021-08-12T08:02:00Z">
        <w:r w:rsidRPr="008B0215">
          <w:t>ES”</w:t>
        </w:r>
      </w:ins>
      <w:ins w:id="151" w:author="USA" w:date="2021-08-12T08:03:00Z">
        <w:r w:rsidRPr="008B0215">
          <w:t xml:space="preserve">) </w:t>
        </w:r>
      </w:ins>
      <w:ins w:id="152" w:author="USA" w:date="2021-06-02T08:48:00Z">
        <w:r w:rsidRPr="008B0215">
          <w:t xml:space="preserve">communicating with a </w:t>
        </w:r>
      </w:ins>
      <w:r w:rsidRPr="008B0215">
        <w:t xml:space="preserve">GSO FSS </w:t>
      </w:r>
      <w:del w:id="153" w:author="USA" w:date="2021-06-02T08:48:00Z">
        <w:r w:rsidRPr="008B0215">
          <w:delText>networks operating in</w:delText>
        </w:r>
      </w:del>
      <w:ins w:id="154" w:author="USA" w:date="2021-06-02T08:48:00Z">
        <w:r w:rsidRPr="008B0215">
          <w:t>space station within</w:t>
        </w:r>
      </w:ins>
      <w:r w:rsidRPr="008B0215">
        <w:t xml:space="preserve"> the frequency bands 10.95-11.2 GHz (space-to-Earth), 11.45-11.7 GHz (space-to-Earth), 11.7-12.2 GHz (space-to-Earth) in Region 2, 12.2-12.5 GHz (space-to-Earth) in Region 3, 12.5</w:t>
      </w:r>
      <w:r>
        <w:noBreakHyphen/>
      </w:r>
      <w:r w:rsidRPr="008B0215">
        <w:t>12.75 GHz (space-to-Earth) in Regions 1 and 3 and 19.7-20.2 GHz (space-to-Earth), and in the frequency bands 14</w:t>
      </w:r>
      <w:r w:rsidRPr="008B0215">
        <w:noBreakHyphen/>
        <w:t xml:space="preserve">14.47 GHz (Earth-to-space) and 29.5-30.0 GHz (Earth-to-space), </w:t>
      </w:r>
      <w:del w:id="155" w:author="USA" w:date="2021-06-02T08:48:00Z">
        <w:r w:rsidRPr="008B0215">
          <w:delText>may be used for UAS CNPC links in non-segregated airspace</w:delText>
        </w:r>
        <w:r w:rsidRPr="008B0215">
          <w:rPr>
            <w:rStyle w:val="FootnoteReference"/>
            <w:szCs w:val="24"/>
          </w:rPr>
          <w:footnoteReference w:customMarkFollows="1" w:id="8"/>
          <w:delText>*</w:delText>
        </w:r>
        <w:r w:rsidRPr="008B0215">
          <w:delText xml:space="preserve">, provided that </w:delText>
        </w:r>
      </w:del>
      <w:ins w:id="157" w:author="USA" w:date="2021-06-02T08:48:00Z">
        <w:r w:rsidRPr="008B0215">
          <w:t xml:space="preserve">or parts thereof, </w:t>
        </w:r>
      </w:ins>
      <w:ins w:id="158" w:author="USA" w:date="2021-08-18T10:31:00Z">
        <w:r w:rsidRPr="008B0215">
          <w:t xml:space="preserve">are an application of the primary FSS (Fixed-Satellite Service) and </w:t>
        </w:r>
      </w:ins>
      <w:r w:rsidRPr="008B0215">
        <w:t xml:space="preserve">the </w:t>
      </w:r>
      <w:ins w:id="159" w:author="USA" w:date="2021-06-02T08:48:00Z">
        <w:r w:rsidRPr="008B0215">
          <w:t xml:space="preserve">following </w:t>
        </w:r>
      </w:ins>
      <w:r w:rsidRPr="008B0215">
        <w:t xml:space="preserve">conditions </w:t>
      </w:r>
      <w:del w:id="160" w:author="USA" w:date="2021-06-02T08:48:00Z">
        <w:r w:rsidRPr="008B0215">
          <w:delText xml:space="preserve">specified in </w:delText>
        </w:r>
        <w:r w:rsidRPr="008B0215">
          <w:rPr>
            <w:i/>
            <w:szCs w:val="24"/>
          </w:rPr>
          <w:delText xml:space="preserve">resolves </w:delText>
        </w:r>
        <w:r w:rsidRPr="008B0215">
          <w:delText>below are met;</w:delText>
        </w:r>
      </w:del>
      <w:ins w:id="161" w:author="USA" w:date="2021-06-02T08:48:00Z">
        <w:r w:rsidRPr="008B0215">
          <w:t>shall apply:</w:t>
        </w:r>
      </w:ins>
    </w:p>
    <w:p w14:paraId="15CE0766" w14:textId="77777777" w:rsidR="005D5593" w:rsidRPr="008B0215" w:rsidRDefault="005D5593" w:rsidP="005D5593">
      <w:pPr>
        <w:jc w:val="both"/>
        <w:rPr>
          <w:ins w:id="162" w:author="USA" w:date="2021-06-02T08:48:00Z"/>
        </w:rPr>
      </w:pPr>
      <w:ins w:id="163" w:author="USA" w:date="2021-06-02T08:48:00Z">
        <w:r w:rsidRPr="008B0215">
          <w:t>1.1</w:t>
        </w:r>
        <w:r w:rsidRPr="008B0215">
          <w:tab/>
          <w:t xml:space="preserve">with respect to space services in the frequency bands referred to in </w:t>
        </w:r>
        <w:r w:rsidRPr="008B0215">
          <w:rPr>
            <w:i/>
            <w:iCs/>
          </w:rPr>
          <w:t>resolves</w:t>
        </w:r>
        <w:r w:rsidRPr="008B0215">
          <w:t xml:space="preserve"> 1, </w:t>
        </w:r>
      </w:ins>
      <w:ins w:id="164" w:author="USA" w:date="2021-10-21T10:17:00Z">
        <w:r w:rsidRPr="008B0215">
          <w:t>the notifying administration of the GSO FSS network shall ensure that its</w:t>
        </w:r>
      </w:ins>
      <w:ins w:id="165" w:author="USA" w:date="2021-10-21T10:18:00Z">
        <w:r w:rsidRPr="008B0215">
          <w:t xml:space="preserve"> </w:t>
        </w:r>
      </w:ins>
      <w:ins w:id="166" w:author="USA" w:date="2021-08-12T08:14:00Z">
        <w:r w:rsidRPr="008B0215">
          <w:t>CNPC UA ES</w:t>
        </w:r>
      </w:ins>
      <w:ins w:id="167" w:author="USA" w:date="2021-06-02T08:48:00Z">
        <w:r w:rsidRPr="008B0215">
          <w:t xml:space="preserve"> compl</w:t>
        </w:r>
      </w:ins>
      <w:ins w:id="168" w:author="USA" w:date="2021-10-21T10:18:00Z">
        <w:r w:rsidRPr="008B0215">
          <w:t>ies</w:t>
        </w:r>
      </w:ins>
      <w:ins w:id="169" w:author="USA" w:date="2021-06-02T08:48:00Z">
        <w:r w:rsidRPr="008B0215">
          <w:t xml:space="preserve"> with the following conditions:</w:t>
        </w:r>
      </w:ins>
    </w:p>
    <w:p w14:paraId="1BFE98B1" w14:textId="77777777" w:rsidR="005D5593" w:rsidRPr="008B0215" w:rsidRDefault="005D5593" w:rsidP="005D5593">
      <w:pPr>
        <w:jc w:val="both"/>
        <w:rPr>
          <w:ins w:id="170" w:author="USA" w:date="2021-06-02T08:48:00Z"/>
        </w:rPr>
      </w:pPr>
      <w:ins w:id="171" w:author="USA" w:date="2021-06-02T08:48:00Z">
        <w:r w:rsidRPr="008B0215">
          <w:rPr>
            <w:szCs w:val="24"/>
          </w:rPr>
          <w:t>1.1.1</w:t>
        </w:r>
        <w:r w:rsidRPr="008B0215">
          <w:rPr>
            <w:szCs w:val="24"/>
          </w:rPr>
          <w:tab/>
        </w:r>
        <w:r w:rsidRPr="008B0215">
          <w:t xml:space="preserve">with respect to satellite networks or systems of other </w:t>
        </w:r>
      </w:ins>
      <w:ins w:id="172" w:author="USA" w:date="2021-10-21T10:18:00Z">
        <w:r w:rsidRPr="008B0215">
          <w:t xml:space="preserve">notifying </w:t>
        </w:r>
      </w:ins>
      <w:ins w:id="173" w:author="USA" w:date="2021-06-02T08:48:00Z">
        <w:r w:rsidRPr="008B0215">
          <w:t xml:space="preserve">administrations, the </w:t>
        </w:r>
      </w:ins>
      <w:ins w:id="174" w:author="USA" w:date="2021-08-12T08:14:00Z">
        <w:r w:rsidRPr="008B0215">
          <w:t>CNPC UA ES</w:t>
        </w:r>
      </w:ins>
      <w:ins w:id="175" w:author="USA" w:date="2021-06-02T08:48:00Z">
        <w:r w:rsidRPr="008B0215">
          <w:t xml:space="preserve"> characteristics shall remain within the envelope of characteristics of the typical earth stations associated with the satellite network with which the </w:t>
        </w:r>
      </w:ins>
      <w:ins w:id="176" w:author="USA" w:date="2021-08-12T08:14:00Z">
        <w:r w:rsidRPr="008B0215">
          <w:t>CNPC UA ES</w:t>
        </w:r>
      </w:ins>
      <w:ins w:id="177" w:author="USA" w:date="2021-06-02T08:48:00Z">
        <w:r w:rsidRPr="008B0215">
          <w:t xml:space="preserve"> communicates; </w:t>
        </w:r>
      </w:ins>
    </w:p>
    <w:p w14:paraId="11348077" w14:textId="77777777" w:rsidR="005D5593" w:rsidRPr="008B0215" w:rsidRDefault="005D5593" w:rsidP="005D5593">
      <w:pPr>
        <w:jc w:val="both"/>
        <w:rPr>
          <w:ins w:id="178" w:author="USA" w:date="2021-06-02T08:48:00Z"/>
        </w:rPr>
      </w:pPr>
      <w:ins w:id="179" w:author="USA" w:date="2021-06-02T08:48:00Z">
        <w:r w:rsidRPr="008B0215">
          <w:t>1.1.</w:t>
        </w:r>
      </w:ins>
      <w:ins w:id="180" w:author="USA" w:date="2021-06-02T09:27:00Z">
        <w:r w:rsidRPr="008B0215">
          <w:t>2</w:t>
        </w:r>
      </w:ins>
      <w:ins w:id="181" w:author="USA" w:date="2021-06-02T09:28:00Z">
        <w:r w:rsidRPr="008B0215">
          <w:tab/>
          <w:t xml:space="preserve">that </w:t>
        </w:r>
      </w:ins>
      <w:ins w:id="182" w:author="USA" w:date="2021-08-12T08:14:00Z">
        <w:r w:rsidRPr="008B0215">
          <w:t>CNPC UA ES</w:t>
        </w:r>
      </w:ins>
      <w:ins w:id="183" w:author="USA" w:date="2021-08-12T08:04:00Z">
        <w:r w:rsidRPr="008B0215">
          <w:t xml:space="preserve"> </w:t>
        </w:r>
      </w:ins>
      <w:ins w:id="184" w:author="USA" w:date="2021-06-02T08:48:00Z">
        <w:r w:rsidRPr="008B0215">
          <w:t xml:space="preserve">shall be designed and operated so as to be able to meet their required performance with interference caused by other satellite networks resulting from application of Articles </w:t>
        </w:r>
        <w:r w:rsidRPr="008B0215">
          <w:rPr>
            <w:b/>
            <w:bCs/>
          </w:rPr>
          <w:t>9</w:t>
        </w:r>
        <w:r w:rsidRPr="008B0215">
          <w:t xml:space="preserve"> and </w:t>
        </w:r>
        <w:r w:rsidRPr="008B0215">
          <w:rPr>
            <w:b/>
            <w:bCs/>
          </w:rPr>
          <w:t>11</w:t>
        </w:r>
        <w:r w:rsidRPr="008B0215">
          <w:t xml:space="preserve"> and</w:t>
        </w:r>
        <w:r w:rsidRPr="008B0215">
          <w:rPr>
            <w:b/>
            <w:bCs/>
          </w:rPr>
          <w:t xml:space="preserve"> </w:t>
        </w:r>
        <w:r w:rsidRPr="008B0215">
          <w:t xml:space="preserve">the use of </w:t>
        </w:r>
      </w:ins>
      <w:ins w:id="185" w:author="USA" w:date="2021-08-12T08:14:00Z">
        <w:r w:rsidRPr="008B0215">
          <w:t>CNPC UA ES</w:t>
        </w:r>
      </w:ins>
      <w:ins w:id="186" w:author="USA" w:date="2021-08-12T08:02:00Z">
        <w:r w:rsidRPr="008B0215">
          <w:t xml:space="preserve"> </w:t>
        </w:r>
      </w:ins>
      <w:ins w:id="187" w:author="USA" w:date="2021-06-02T08:48:00Z">
        <w:r w:rsidRPr="008B0215">
          <w:t xml:space="preserve">shall not cause more interference and shall not claim more protection than any Typical Earth station in that </w:t>
        </w:r>
      </w:ins>
      <w:ins w:id="188" w:author="USA" w:date="2021-06-02T09:28:00Z">
        <w:r w:rsidRPr="008B0215">
          <w:t>GSO FSS network</w:t>
        </w:r>
      </w:ins>
      <w:ins w:id="189" w:author="USA" w:date="2021-06-02T08:48:00Z">
        <w:r w:rsidRPr="008B0215">
          <w:t>;</w:t>
        </w:r>
      </w:ins>
    </w:p>
    <w:p w14:paraId="2631179E" w14:textId="77777777" w:rsidR="005D5593" w:rsidRPr="008B0215" w:rsidRDefault="005D5593" w:rsidP="005D5593">
      <w:pPr>
        <w:jc w:val="both"/>
        <w:rPr>
          <w:ins w:id="190" w:author="USA" w:date="2021-06-02T08:48:00Z"/>
        </w:rPr>
      </w:pPr>
      <w:ins w:id="191" w:author="USA" w:date="2021-06-02T08:48:00Z">
        <w:r w:rsidRPr="008B0215">
          <w:rPr>
            <w:szCs w:val="24"/>
          </w:rPr>
          <w:t xml:space="preserve">1.1.3 </w:t>
        </w:r>
        <w:r w:rsidRPr="008B0215">
          <w:rPr>
            <w:szCs w:val="24"/>
          </w:rPr>
          <w:tab/>
          <w:t>the</w:t>
        </w:r>
        <w:r w:rsidRPr="008B0215">
          <w:t xml:space="preserve"> operation </w:t>
        </w:r>
        <w:r w:rsidRPr="008B0215">
          <w:rPr>
            <w:szCs w:val="24"/>
          </w:rPr>
          <w:t xml:space="preserve">of </w:t>
        </w:r>
      </w:ins>
      <w:ins w:id="192" w:author="USA" w:date="2021-08-12T08:14:00Z">
        <w:r w:rsidRPr="008B0215">
          <w:t>CNPC UA ES</w:t>
        </w:r>
      </w:ins>
      <w:ins w:id="193" w:author="USA" w:date="2021-06-02T08:48:00Z">
        <w:r w:rsidRPr="008B0215">
          <w:rPr>
            <w:szCs w:val="24"/>
          </w:rPr>
          <w:t xml:space="preserve"> </w:t>
        </w:r>
      </w:ins>
      <w:ins w:id="194" w:author="USA" w:date="2021-10-21T10:18:00Z">
        <w:r w:rsidRPr="008B0215">
          <w:rPr>
            <w:szCs w:val="24"/>
          </w:rPr>
          <w:t>shall</w:t>
        </w:r>
      </w:ins>
      <w:ins w:id="195" w:author="USA" w:date="2021-10-21T10:19:00Z">
        <w:r w:rsidRPr="008B0215">
          <w:rPr>
            <w:szCs w:val="24"/>
          </w:rPr>
          <w:t xml:space="preserve"> comply </w:t>
        </w:r>
      </w:ins>
      <w:ins w:id="196" w:author="USA" w:date="2021-06-02T08:48:00Z">
        <w:r w:rsidRPr="008B0215">
          <w:t xml:space="preserve">with </w:t>
        </w:r>
        <w:r w:rsidRPr="008B0215">
          <w:rPr>
            <w:szCs w:val="24"/>
          </w:rPr>
          <w:t xml:space="preserve">the </w:t>
        </w:r>
        <w:r w:rsidRPr="008B0215">
          <w:t xml:space="preserve">coordination agreements for the frequency assignments of the Typical Earth </w:t>
        </w:r>
        <w:r w:rsidRPr="008B0215">
          <w:rPr>
            <w:szCs w:val="24"/>
          </w:rPr>
          <w:t>station</w:t>
        </w:r>
        <w:r w:rsidRPr="008B0215">
          <w:t xml:space="preserve"> of the GSO FSS networks obtained under the relevant provisions of the Radio Regulations</w:t>
        </w:r>
        <w:r w:rsidRPr="008B0215">
          <w:rPr>
            <w:szCs w:val="24"/>
          </w:rPr>
          <w:t>, taking into account</w:t>
        </w:r>
        <w:r w:rsidRPr="008B0215">
          <w:t xml:space="preserve"> </w:t>
        </w:r>
      </w:ins>
      <w:ins w:id="197" w:author="USA" w:date="2021-06-02T09:50:00Z">
        <w:r w:rsidRPr="008B0215">
          <w:rPr>
            <w:i/>
            <w:iCs/>
          </w:rPr>
          <w:t xml:space="preserve">resolves </w:t>
        </w:r>
        <w:r w:rsidRPr="002C5142">
          <w:t>3.</w:t>
        </w:r>
      </w:ins>
      <w:ins w:id="198" w:author="USA" w:date="2021-06-02T09:54:00Z">
        <w:r w:rsidRPr="002C5142">
          <w:t>4</w:t>
        </w:r>
      </w:ins>
      <w:ins w:id="199" w:author="USA" w:date="2021-06-02T08:48:00Z">
        <w:r w:rsidRPr="002C5142">
          <w:t>;</w:t>
        </w:r>
        <w:r w:rsidRPr="008B0215">
          <w:rPr>
            <w:szCs w:val="24"/>
          </w:rPr>
          <w:t xml:space="preserve"> </w:t>
        </w:r>
      </w:ins>
    </w:p>
    <w:p w14:paraId="4463DFB1" w14:textId="77777777" w:rsidR="005D5593" w:rsidRPr="008B0215" w:rsidDel="00884C05" w:rsidRDefault="005D5593" w:rsidP="005D5593">
      <w:pPr>
        <w:jc w:val="both"/>
        <w:rPr>
          <w:del w:id="200" w:author="USA" w:date="2021-06-17T13:54:00Z"/>
        </w:rPr>
      </w:pPr>
      <w:del w:id="201" w:author="USA" w:date="2021-06-17T13:54:00Z">
        <w:r w:rsidRPr="008B0215" w:rsidDel="00884C05">
          <w:delText>2</w:delText>
        </w:r>
        <w:r w:rsidRPr="008B0215" w:rsidDel="00884C05">
          <w:tab/>
          <w:delText xml:space="preserve">that earth stations in motion on board UA may communicate with the space station of a GSO FSS network operating in the frequency bands listed in </w:delText>
        </w:r>
        <w:r w:rsidRPr="008B0215" w:rsidDel="00884C05">
          <w:rPr>
            <w:i/>
          </w:rPr>
          <w:delText>resolves</w:delText>
        </w:r>
        <w:r w:rsidRPr="008B0215" w:rsidDel="00884C05">
          <w:delText xml:space="preserve"> 1 above, provided that the class of the earth station in motion on board UA is matched with the class of the space station and that other conditions of this Resolution are met (see also </w:delText>
        </w:r>
        <w:r w:rsidRPr="008B0215" w:rsidDel="00884C05">
          <w:rPr>
            <w:i/>
          </w:rPr>
          <w:delText>instructs the Director of the Radiocommunication Bureau</w:delText>
        </w:r>
        <w:r w:rsidRPr="008B0215" w:rsidDel="00884C05">
          <w:delText> 3</w:delText>
        </w:r>
        <w:r w:rsidRPr="008B0215" w:rsidDel="00884C05">
          <w:rPr>
            <w:i/>
          </w:rPr>
          <w:delText xml:space="preserve"> </w:delText>
        </w:r>
        <w:r w:rsidRPr="008B0215" w:rsidDel="00884C05">
          <w:delText>below);3</w:delText>
        </w:r>
        <w:r w:rsidRPr="008B0215" w:rsidDel="00884C05">
          <w:tab/>
          <w:delText xml:space="preserve">that the frequency bands specified in </w:delText>
        </w:r>
        <w:r w:rsidRPr="008B0215" w:rsidDel="00884C05">
          <w:rPr>
            <w:i/>
          </w:rPr>
          <w:delText>resolves </w:delText>
        </w:r>
        <w:r w:rsidRPr="008B0215" w:rsidDel="00884C05">
          <w:delText xml:space="preserve">1 shall not be used for the UAS CNPC links before the adoption of the relevant international aeronautical SARPs consistent with Article 37 of the Convention on International Civil Aviation, taking into account </w:delText>
        </w:r>
        <w:r w:rsidRPr="008B0215" w:rsidDel="00884C05">
          <w:rPr>
            <w:i/>
          </w:rPr>
          <w:delText>instructs the Director of the Radiocommunication Bureau </w:delText>
        </w:r>
        <w:r w:rsidRPr="008B0215" w:rsidDel="00884C05">
          <w:delText>4;</w:delText>
        </w:r>
      </w:del>
    </w:p>
    <w:p w14:paraId="4689543B" w14:textId="77777777" w:rsidR="005D5593" w:rsidRPr="008B0215" w:rsidDel="00884C05" w:rsidRDefault="005D5593" w:rsidP="005D5593">
      <w:pPr>
        <w:jc w:val="both"/>
        <w:rPr>
          <w:del w:id="202" w:author="USA" w:date="2021-06-17T13:54:00Z"/>
        </w:rPr>
      </w:pPr>
      <w:del w:id="203" w:author="USA" w:date="2021-06-17T13:54:00Z">
        <w:r w:rsidRPr="008B0215" w:rsidDel="00884C05">
          <w:delText>4</w:delText>
        </w:r>
        <w:r w:rsidRPr="008B0215" w:rsidDel="00884C05">
          <w:tab/>
          <w:delText>that administrations responsible for an FSS network providing UA CNPC links shall apply the relevant provisions of Articles </w:delText>
        </w:r>
        <w:r w:rsidRPr="008B0215" w:rsidDel="00884C05">
          <w:rPr>
            <w:b/>
            <w:bCs/>
          </w:rPr>
          <w:delText>9</w:delText>
        </w:r>
        <w:r w:rsidRPr="008B0215" w:rsidDel="00884C05">
          <w:delText xml:space="preserve"> (necessary provisions need to be identified or developed) </w:delText>
        </w:r>
        <w:r w:rsidRPr="008B0215" w:rsidDel="00884C05">
          <w:lastRenderedPageBreak/>
          <w:delText>and </w:delText>
        </w:r>
        <w:r w:rsidRPr="008B0215" w:rsidDel="00884C05">
          <w:rPr>
            <w:b/>
            <w:bCs/>
          </w:rPr>
          <w:delText>11</w:delText>
        </w:r>
        <w:r w:rsidRPr="008B0215" w:rsidDel="00884C05">
          <w:delText xml:space="preserve"> for the relevant assignments, including, as appropriate, assignments to the corresponding space station, specific and typical earth station and earth station in motion on board UA, including the request for publication in the International Frequency Information Circular (BR IFIC) of items referred to in </w:delText>
        </w:r>
        <w:r w:rsidRPr="008B0215" w:rsidDel="00884C05">
          <w:rPr>
            <w:i/>
          </w:rPr>
          <w:delText>resolves</w:delText>
        </w:r>
        <w:r w:rsidRPr="008B0215" w:rsidDel="00884C05">
          <w:delText> 2 and the course of actions identified in that</w:delText>
        </w:r>
        <w:r w:rsidRPr="008B0215" w:rsidDel="00884C05">
          <w:rPr>
            <w:i/>
          </w:rPr>
          <w:delText xml:space="preserve"> resolves</w:delText>
        </w:r>
        <w:r w:rsidRPr="008B0215" w:rsidDel="00884C05">
          <w:delText xml:space="preserve"> in order to obtain international rights and recognition as specified in Article </w:delText>
        </w:r>
        <w:r w:rsidRPr="008B0215" w:rsidDel="00884C05">
          <w:rPr>
            <w:b/>
            <w:bCs/>
          </w:rPr>
          <w:delText>8</w:delText>
        </w:r>
        <w:r w:rsidRPr="008B0215" w:rsidDel="00884C05">
          <w:delText>;</w:delText>
        </w:r>
      </w:del>
    </w:p>
    <w:p w14:paraId="1D71277D" w14:textId="77777777" w:rsidR="005D5593" w:rsidRPr="002C5142" w:rsidRDefault="005D5593" w:rsidP="005D5593">
      <w:pPr>
        <w:jc w:val="both"/>
        <w:rPr>
          <w:ins w:id="204" w:author="ITU - LRT -" w:date="2021-11-22T11:26:00Z"/>
          <w:szCs w:val="24"/>
        </w:rPr>
      </w:pPr>
      <w:ins w:id="205" w:author="USA" w:date="2021-06-02T08:48:00Z">
        <w:r w:rsidRPr="008B0215">
          <w:t>1.1</w:t>
        </w:r>
        <w:r w:rsidRPr="008B0215">
          <w:rPr>
            <w:i/>
          </w:rPr>
          <w:t>.</w:t>
        </w:r>
        <w:r w:rsidRPr="008B0215">
          <w:t>4</w:t>
        </w:r>
        <w:r w:rsidRPr="008B0215">
          <w:tab/>
        </w:r>
      </w:ins>
      <w:ins w:id="206" w:author="USA" w:date="2021-06-02T09:29:00Z">
        <w:r w:rsidRPr="008B0215">
          <w:t xml:space="preserve">for the implementation of </w:t>
        </w:r>
        <w:r w:rsidRPr="008B0215">
          <w:rPr>
            <w:i/>
          </w:rPr>
          <w:t>resolves </w:t>
        </w:r>
        <w:r w:rsidRPr="008B0215">
          <w:t xml:space="preserve">1.1.1, the notifying administration for the GSO FSS networks with which the </w:t>
        </w:r>
      </w:ins>
      <w:ins w:id="207" w:author="USA" w:date="2021-08-12T08:14:00Z">
        <w:r w:rsidRPr="008B0215">
          <w:t>CNPC UA ES</w:t>
        </w:r>
      </w:ins>
      <w:ins w:id="208" w:author="USA" w:date="2021-08-12T08:05:00Z">
        <w:r w:rsidRPr="008B0215">
          <w:t xml:space="preserve"> </w:t>
        </w:r>
      </w:ins>
      <w:ins w:id="209" w:author="USA" w:date="2021-06-02T09:29:00Z">
        <w:r w:rsidRPr="008B0215">
          <w:t xml:space="preserve">communicate shall, in accordance with this Resolution, send to the Radiocommunication Bureau (BR) </w:t>
        </w:r>
      </w:ins>
      <w:ins w:id="210" w:author="USA" w:date="2021-06-07T16:34:00Z">
        <w:r w:rsidRPr="008B0215">
          <w:t>information on assignments for which the UG station</w:t>
        </w:r>
      </w:ins>
      <w:ins w:id="211" w:author="USA" w:date="2021-06-07T16:35:00Z">
        <w:r w:rsidRPr="008B0215">
          <w:t xml:space="preserve"> class shall be applied</w:t>
        </w:r>
      </w:ins>
      <w:ins w:id="212" w:author="USA" w:date="2021-06-08T07:50:00Z">
        <w:r w:rsidRPr="008B0215">
          <w:t xml:space="preserve"> or</w:t>
        </w:r>
      </w:ins>
      <w:ins w:id="213" w:author="USA" w:date="2021-06-08T07:51:00Z">
        <w:r w:rsidRPr="008B0215">
          <w:t>,</w:t>
        </w:r>
      </w:ins>
      <w:ins w:id="214" w:author="USA" w:date="2021-06-08T07:50:00Z">
        <w:r w:rsidRPr="008B0215">
          <w:t xml:space="preserve"> alter</w:t>
        </w:r>
      </w:ins>
      <w:ins w:id="215" w:author="USA" w:date="2021-06-08T07:51:00Z">
        <w:r w:rsidRPr="008B0215">
          <w:t>natively, the relevant Appendix</w:t>
        </w:r>
        <w:r w:rsidRPr="002C5142">
          <w:rPr>
            <w:b/>
            <w:bCs/>
          </w:rPr>
          <w:t xml:space="preserve"> 4</w:t>
        </w:r>
        <w:r w:rsidRPr="008B0215">
          <w:t xml:space="preserve"> notification information related to the characteristics of the </w:t>
        </w:r>
      </w:ins>
      <w:ins w:id="216" w:author="USA" w:date="2021-08-12T08:14:00Z">
        <w:r w:rsidRPr="008B0215">
          <w:t>CNPC UA ES</w:t>
        </w:r>
      </w:ins>
      <w:ins w:id="217" w:author="USA" w:date="2021-08-12T08:05:00Z">
        <w:r w:rsidRPr="008B0215">
          <w:t xml:space="preserve"> </w:t>
        </w:r>
      </w:ins>
      <w:ins w:id="218" w:author="USA" w:date="2021-06-08T07:51:00Z">
        <w:r w:rsidRPr="008B0215">
          <w:t>intended to communicate with those GSO FSS networks</w:t>
        </w:r>
      </w:ins>
      <w:ins w:id="219" w:author="USA" w:date="2021-06-02T09:29:00Z">
        <w:r w:rsidRPr="008B0215">
          <w:rPr>
            <w:szCs w:val="24"/>
          </w:rPr>
          <w:t xml:space="preserve">, together with the commitment that the </w:t>
        </w:r>
      </w:ins>
      <w:ins w:id="220" w:author="USA" w:date="2021-08-12T08:14:00Z">
        <w:r w:rsidRPr="008B0215">
          <w:t>CNPC UA ES</w:t>
        </w:r>
      </w:ins>
      <w:ins w:id="221" w:author="USA" w:date="2021-08-12T08:05:00Z">
        <w:r w:rsidRPr="008B0215">
          <w:rPr>
            <w:szCs w:val="24"/>
          </w:rPr>
          <w:t xml:space="preserve"> </w:t>
        </w:r>
      </w:ins>
      <w:ins w:id="222" w:author="USA" w:date="2021-06-02T09:29:00Z">
        <w:r w:rsidRPr="008B0215">
          <w:rPr>
            <w:szCs w:val="24"/>
          </w:rPr>
          <w:t>operation shall be in conformity with the Radio Regulations, including this Resolution;</w:t>
        </w:r>
      </w:ins>
    </w:p>
    <w:p w14:paraId="1904A7E6" w14:textId="77777777" w:rsidR="005D5593" w:rsidRPr="008B0215" w:rsidRDefault="005D5593" w:rsidP="005D5593">
      <w:pPr>
        <w:jc w:val="both"/>
        <w:rPr>
          <w:ins w:id="223" w:author="USA" w:date="2021-06-02T09:24:00Z"/>
        </w:rPr>
      </w:pPr>
      <w:ins w:id="224" w:author="USA" w:date="2021-06-02T09:24:00Z">
        <w:r w:rsidRPr="008B0215">
          <w:t>1.2</w:t>
        </w:r>
        <w:r w:rsidRPr="008B0215">
          <w:tab/>
          <w:t xml:space="preserve">with respect to terrestrial services in the frequency bands referred to in </w:t>
        </w:r>
        <w:r w:rsidRPr="008B0215">
          <w:rPr>
            <w:i/>
            <w:iCs/>
          </w:rPr>
          <w:t>resolves</w:t>
        </w:r>
        <w:r w:rsidRPr="008B0215">
          <w:t xml:space="preserve"> 1, </w:t>
        </w:r>
      </w:ins>
      <w:ins w:id="225" w:author="USA" w:date="2021-10-21T10:19:00Z">
        <w:r w:rsidRPr="008B0215">
          <w:t xml:space="preserve">the notifying administration of the GSO FSS network shall ensure that its </w:t>
        </w:r>
      </w:ins>
      <w:ins w:id="226" w:author="USA" w:date="2021-08-12T08:14:00Z">
        <w:r w:rsidRPr="008B0215">
          <w:t>CNPC UA ES</w:t>
        </w:r>
      </w:ins>
      <w:ins w:id="227" w:author="USA" w:date="2021-06-02T09:24:00Z">
        <w:r w:rsidRPr="008B0215">
          <w:t xml:space="preserve"> compl</w:t>
        </w:r>
      </w:ins>
      <w:ins w:id="228" w:author="USA" w:date="2021-10-21T10:20:00Z">
        <w:r w:rsidRPr="008B0215">
          <w:t>ies</w:t>
        </w:r>
      </w:ins>
      <w:ins w:id="229" w:author="USA" w:date="2021-06-02T09:24:00Z">
        <w:r w:rsidRPr="008B0215">
          <w:t xml:space="preserve"> with the following conditions:</w:t>
        </w:r>
      </w:ins>
    </w:p>
    <w:p w14:paraId="62A9F2F3" w14:textId="77777777" w:rsidR="005D5593" w:rsidRPr="008B0215" w:rsidRDefault="005D5593" w:rsidP="005D5593">
      <w:pPr>
        <w:jc w:val="both"/>
        <w:rPr>
          <w:ins w:id="230" w:author="USA" w:date="2021-06-02T09:24:00Z"/>
        </w:rPr>
      </w:pPr>
      <w:ins w:id="231" w:author="USA" w:date="2021-06-02T09:24:00Z">
        <w:r w:rsidRPr="008B0215">
          <w:t>1.2.1</w:t>
        </w:r>
        <w:r w:rsidRPr="008B0215">
          <w:tab/>
          <w:t xml:space="preserve">receiving </w:t>
        </w:r>
      </w:ins>
      <w:ins w:id="232" w:author="USA" w:date="2021-08-12T08:14:00Z">
        <w:r w:rsidRPr="008B0215">
          <w:t>CNPC UA ES</w:t>
        </w:r>
      </w:ins>
      <w:ins w:id="233" w:author="USA" w:date="2021-08-12T08:06:00Z">
        <w:r w:rsidRPr="008B0215">
          <w:t xml:space="preserve"> </w:t>
        </w:r>
      </w:ins>
      <w:ins w:id="234" w:author="USA" w:date="2021-06-02T09:24:00Z">
        <w:r w:rsidRPr="008B0215">
          <w:t xml:space="preserve">in the frequency bands </w:t>
        </w:r>
      </w:ins>
      <w:ins w:id="235" w:author="USA" w:date="2021-08-12T07:52:00Z">
        <w:r w:rsidRPr="008B0215">
          <w:t xml:space="preserve">referred to in </w:t>
        </w:r>
        <w:r w:rsidRPr="008B0215">
          <w:rPr>
            <w:i/>
            <w:iCs/>
          </w:rPr>
          <w:t>recognizing d)</w:t>
        </w:r>
      </w:ins>
      <w:ins w:id="236" w:author="USA" w:date="2021-06-02T09:24:00Z">
        <w:r w:rsidRPr="008B0215">
          <w:t xml:space="preserve"> shall be </w:t>
        </w:r>
      </w:ins>
      <w:ins w:id="237" w:author="USA" w:date="2021-06-07T16:46:00Z">
        <w:r w:rsidRPr="008B0215">
          <w:t xml:space="preserve">designed </w:t>
        </w:r>
      </w:ins>
      <w:ins w:id="238" w:author="USA" w:date="2021-06-07T16:48:00Z">
        <w:r w:rsidRPr="008B0215">
          <w:t xml:space="preserve">and operated </w:t>
        </w:r>
      </w:ins>
      <w:ins w:id="239" w:author="USA" w:date="2021-06-02T09:24:00Z">
        <w:r w:rsidRPr="008B0215">
          <w:t xml:space="preserve">so as to be able to accept the interference from </w:t>
        </w:r>
      </w:ins>
      <w:ins w:id="240" w:author="USA" w:date="2021-06-10T08:12:00Z">
        <w:r w:rsidRPr="008B0215">
          <w:t xml:space="preserve">stations of </w:t>
        </w:r>
      </w:ins>
      <w:ins w:id="241" w:author="USA" w:date="2021-06-02T09:24:00Z">
        <w:r w:rsidRPr="008B0215">
          <w:t xml:space="preserve">terrestrial services to which the frequency band is allocated when those </w:t>
        </w:r>
      </w:ins>
      <w:ins w:id="242" w:author="USA" w:date="2021-06-10T08:12:00Z">
        <w:r w:rsidRPr="008B0215">
          <w:t xml:space="preserve">stations of </w:t>
        </w:r>
      </w:ins>
      <w:ins w:id="243" w:author="USA" w:date="2021-06-02T09:24:00Z">
        <w:r w:rsidRPr="008B0215">
          <w:t>terrestrial services operate in accordance with the Radio Regulations;</w:t>
        </w:r>
      </w:ins>
    </w:p>
    <w:p w14:paraId="2CDA50A9" w14:textId="77777777" w:rsidR="005D5593" w:rsidRPr="008B0215" w:rsidRDefault="005D5593" w:rsidP="005D5593">
      <w:pPr>
        <w:jc w:val="both"/>
        <w:rPr>
          <w:ins w:id="244" w:author="USA" w:date="2021-06-02T09:24:00Z"/>
        </w:rPr>
      </w:pPr>
      <w:ins w:id="245" w:author="USA" w:date="2021-06-02T09:24:00Z">
        <w:r w:rsidRPr="008B0215">
          <w:t>1.2.2</w:t>
        </w:r>
        <w:r w:rsidRPr="008B0215">
          <w:tab/>
          <w:t xml:space="preserve">transmitting </w:t>
        </w:r>
      </w:ins>
      <w:ins w:id="246" w:author="USA" w:date="2021-08-12T08:14:00Z">
        <w:r w:rsidRPr="008B0215">
          <w:t>CNPC UA ES</w:t>
        </w:r>
      </w:ins>
      <w:ins w:id="247" w:author="USA" w:date="2021-08-12T08:06:00Z">
        <w:r w:rsidRPr="008B0215">
          <w:t xml:space="preserve"> </w:t>
        </w:r>
      </w:ins>
      <w:ins w:id="248" w:author="USA" w:date="2021-06-02T09:24:00Z">
        <w:r w:rsidRPr="008B0215">
          <w:t xml:space="preserve">in the frequency bands </w:t>
        </w:r>
      </w:ins>
      <w:ins w:id="249" w:author="USA" w:date="2021-08-12T07:51:00Z">
        <w:r w:rsidRPr="008B0215">
          <w:t xml:space="preserve">referred to in </w:t>
        </w:r>
        <w:r w:rsidRPr="008B0215">
          <w:rPr>
            <w:i/>
            <w:iCs/>
          </w:rPr>
          <w:t>recognizing e)</w:t>
        </w:r>
        <w:r w:rsidRPr="008B0215">
          <w:t xml:space="preserve"> </w:t>
        </w:r>
      </w:ins>
      <w:ins w:id="250" w:author="USA" w:date="2021-06-02T09:24:00Z">
        <w:r w:rsidRPr="008B0215">
          <w:t xml:space="preserve">shall </w:t>
        </w:r>
      </w:ins>
      <w:ins w:id="251" w:author="USA" w:date="2021-06-07T16:49:00Z">
        <w:r w:rsidRPr="008B0215">
          <w:t xml:space="preserve">be designed and operated </w:t>
        </w:r>
      </w:ins>
      <w:ins w:id="252" w:author="USA" w:date="2021-06-07T16:51:00Z">
        <w:r w:rsidRPr="008B0215">
          <w:t xml:space="preserve">so as to </w:t>
        </w:r>
      </w:ins>
      <w:ins w:id="253" w:author="USA" w:date="2021-06-02T09:24:00Z">
        <w:r w:rsidRPr="008B0215">
          <w:t>not cause harmful interference to</w:t>
        </w:r>
      </w:ins>
      <w:ins w:id="254" w:author="USA" w:date="2021-06-10T07:57:00Z">
        <w:r w:rsidRPr="008B0215">
          <w:t xml:space="preserve"> stations of</w:t>
        </w:r>
      </w:ins>
      <w:ins w:id="255" w:author="USA" w:date="2021-06-02T09:24:00Z">
        <w:r w:rsidRPr="008B0215">
          <w:t xml:space="preserve"> terrestrial services to which the frequency band is allocated when those terrestrial </w:t>
        </w:r>
      </w:ins>
      <w:ins w:id="256" w:author="USA" w:date="2021-06-10T07:57:00Z">
        <w:r w:rsidRPr="008B0215">
          <w:t xml:space="preserve">stations </w:t>
        </w:r>
      </w:ins>
      <w:ins w:id="257" w:author="USA" w:date="2021-06-02T09:24:00Z">
        <w:r w:rsidRPr="008B0215">
          <w:t>operate in accordance with the Radio Regulations, and Annex </w:t>
        </w:r>
      </w:ins>
      <w:ins w:id="258" w:author="USA" w:date="2021-06-07T16:54:00Z">
        <w:r w:rsidRPr="008B0215">
          <w:t>2</w:t>
        </w:r>
      </w:ins>
      <w:ins w:id="259" w:author="USA" w:date="2021-06-02T09:24:00Z">
        <w:r w:rsidRPr="008B0215">
          <w:t xml:space="preserve"> </w:t>
        </w:r>
      </w:ins>
      <w:ins w:id="260" w:author="USA" w:date="2021-06-09T15:23:00Z">
        <w:r w:rsidRPr="008B0215">
          <w:t xml:space="preserve">(see </w:t>
        </w:r>
        <w:r w:rsidRPr="008B0215">
          <w:rPr>
            <w:i/>
            <w:iCs/>
          </w:rPr>
          <w:t>instructs the Director of the Radiocommunication Bureau</w:t>
        </w:r>
        <w:r w:rsidRPr="008B0215">
          <w:t xml:space="preserve"> 1) </w:t>
        </w:r>
      </w:ins>
      <w:ins w:id="261" w:author="USA" w:date="2021-06-02T09:24:00Z">
        <w:r w:rsidRPr="008B0215">
          <w:t>to this Resolution shall apply</w:t>
        </w:r>
      </w:ins>
      <w:ins w:id="262" w:author="USA" w:date="2021-06-07T17:06:00Z">
        <w:r w:rsidRPr="008B0215">
          <w:t xml:space="preserve"> so</w:t>
        </w:r>
      </w:ins>
      <w:ins w:id="263" w:author="USA" w:date="2021-06-07T17:05:00Z">
        <w:r w:rsidRPr="008B0215">
          <w:t xml:space="preserve"> as to set the conditions for protecting terrestrial services from harmful interference in </w:t>
        </w:r>
      </w:ins>
      <w:ins w:id="264" w:author="USA" w:date="2021-06-07T17:06:00Z">
        <w:r w:rsidRPr="008B0215">
          <w:t>neighbouring countries in these frequency bands</w:t>
        </w:r>
      </w:ins>
      <w:ins w:id="265" w:author="USA" w:date="2021-06-02T09:24:00Z">
        <w:r w:rsidRPr="008B0215">
          <w:t>;</w:t>
        </w:r>
      </w:ins>
    </w:p>
    <w:p w14:paraId="4E552AF3" w14:textId="77777777" w:rsidR="005D5593" w:rsidRPr="008B0215" w:rsidRDefault="005D5593" w:rsidP="005D5593">
      <w:pPr>
        <w:jc w:val="both"/>
        <w:rPr>
          <w:ins w:id="266" w:author="USA" w:date="2021-06-02T09:24:00Z"/>
        </w:rPr>
      </w:pPr>
      <w:ins w:id="267" w:author="USA" w:date="2021-06-02T09:24:00Z">
        <w:r w:rsidRPr="008B0215">
          <w:t>1.2.3</w:t>
        </w:r>
        <w:r w:rsidRPr="008B0215">
          <w:tab/>
          <w:t xml:space="preserve">higher pfd levels than those provided in Annex </w:t>
        </w:r>
      </w:ins>
      <w:ins w:id="268" w:author="USA" w:date="2021-06-07T17:03:00Z">
        <w:r w:rsidRPr="008B0215">
          <w:t>2</w:t>
        </w:r>
      </w:ins>
      <w:ins w:id="269" w:author="USA" w:date="2021-06-02T09:24:00Z">
        <w:r w:rsidRPr="008B0215">
          <w:t xml:space="preserve"> produced by </w:t>
        </w:r>
      </w:ins>
      <w:ins w:id="270" w:author="USA" w:date="2021-08-12T08:14:00Z">
        <w:r w:rsidRPr="008B0215">
          <w:t>CNPC UA ES</w:t>
        </w:r>
      </w:ins>
      <w:ins w:id="271" w:author="USA" w:date="2021-08-12T08:06:00Z">
        <w:r w:rsidRPr="008B0215">
          <w:t xml:space="preserve"> </w:t>
        </w:r>
      </w:ins>
      <w:ins w:id="272" w:author="USA" w:date="2021-06-02T09:24:00Z">
        <w:r w:rsidRPr="008B0215">
          <w:t>on the surface of the Earth within an</w:t>
        </w:r>
      </w:ins>
      <w:ins w:id="273" w:author="USA" w:date="2021-10-21T10:35:00Z">
        <w:r w:rsidRPr="008B0215">
          <w:t>y</w:t>
        </w:r>
      </w:ins>
      <w:ins w:id="274" w:author="USA" w:date="2021-06-02T09:24:00Z">
        <w:r w:rsidRPr="008B0215">
          <w:t xml:space="preserve"> administration shall be subject to the prior agreement of that administration;</w:t>
        </w:r>
      </w:ins>
    </w:p>
    <w:p w14:paraId="345D9806" w14:textId="77777777" w:rsidR="005D5593" w:rsidRPr="008B0215" w:rsidRDefault="005D5593" w:rsidP="005D5593">
      <w:pPr>
        <w:jc w:val="both"/>
        <w:rPr>
          <w:ins w:id="275" w:author="USA" w:date="2021-06-02T09:24:00Z"/>
        </w:rPr>
      </w:pPr>
      <w:ins w:id="276" w:author="USA" w:date="2021-06-02T09:24:00Z">
        <w:r w:rsidRPr="008B0215">
          <w:t>1.3</w:t>
        </w:r>
        <w:r w:rsidRPr="008B0215">
          <w:tab/>
          <w:t>that, in order to protect the radio astronomy service in the frequency band 14.47</w:t>
        </w:r>
      </w:ins>
      <w:ins w:id="277" w:author="ITU - LRT -" w:date="2021-11-22T11:26:00Z">
        <w:r>
          <w:noBreakHyphen/>
        </w:r>
      </w:ins>
      <w:ins w:id="278" w:author="USA" w:date="2021-06-02T09:24:00Z">
        <w:r w:rsidRPr="008B0215">
          <w:t>14.5</w:t>
        </w:r>
      </w:ins>
      <w:ins w:id="279" w:author="ITU - LRT -" w:date="2021-11-22T11:26:00Z">
        <w:r>
          <w:t> </w:t>
        </w:r>
      </w:ins>
      <w:ins w:id="280" w:author="USA" w:date="2021-06-02T09:24:00Z">
        <w:r w:rsidRPr="008B0215">
          <w:t xml:space="preserve">GHz, </w:t>
        </w:r>
      </w:ins>
      <w:ins w:id="281" w:author="USA" w:date="2021-10-21T10:20:00Z">
        <w:r w:rsidRPr="008B0215">
          <w:t xml:space="preserve">the notifying </w:t>
        </w:r>
      </w:ins>
      <w:ins w:id="282" w:author="USA" w:date="2021-06-02T09:24:00Z">
        <w:r w:rsidRPr="008B0215">
          <w:t>administration</w:t>
        </w:r>
      </w:ins>
      <w:ins w:id="283" w:author="USA" w:date="2021-10-21T10:21:00Z">
        <w:r w:rsidRPr="008B0215">
          <w:t xml:space="preserve"> of the GSO FSS network </w:t>
        </w:r>
      </w:ins>
      <w:ins w:id="284" w:author="USA" w:date="2021-06-02T09:24:00Z">
        <w:r w:rsidRPr="008B0215">
          <w:t xml:space="preserve">operating </w:t>
        </w:r>
      </w:ins>
      <w:ins w:id="285" w:author="USA" w:date="2021-08-12T08:14:00Z">
        <w:r w:rsidRPr="008B0215">
          <w:t>CNPC UA ES</w:t>
        </w:r>
      </w:ins>
      <w:ins w:id="286" w:author="USA" w:date="2021-08-12T08:06:00Z">
        <w:r w:rsidRPr="008B0215">
          <w:t xml:space="preserve"> </w:t>
        </w:r>
      </w:ins>
      <w:ins w:id="287" w:author="USA" w:date="2021-06-02T09:24:00Z">
        <w:r w:rsidRPr="008B0215">
          <w:t xml:space="preserve">in accordance with this Resolution in the frequency band 14-14.47 GHz within line-of-sight of radio astronomy stations are urged to take all practicable steps to ensure that the emissions from </w:t>
        </w:r>
      </w:ins>
      <w:ins w:id="288" w:author="USA" w:date="2021-08-12T08:14:00Z">
        <w:r w:rsidRPr="008B0215">
          <w:t>CNPC UA ES</w:t>
        </w:r>
      </w:ins>
      <w:ins w:id="289" w:author="USA" w:date="2021-08-12T08:06:00Z">
        <w:r w:rsidRPr="008B0215">
          <w:t xml:space="preserve"> </w:t>
        </w:r>
      </w:ins>
      <w:ins w:id="290" w:author="USA" w:date="2021-06-02T09:24:00Z">
        <w:r w:rsidRPr="008B0215">
          <w:t>in the frequency band 14.47-14.5 GHz do not exceed the level and percentage of data loss given in the most recent versions of Recommendations ITU-R RA.769 and ITU-R RA.1513;</w:t>
        </w:r>
      </w:ins>
    </w:p>
    <w:p w14:paraId="059DFFAA" w14:textId="77777777" w:rsidR="005D5593" w:rsidRPr="008B0215" w:rsidRDefault="005D5593" w:rsidP="005D5593">
      <w:pPr>
        <w:jc w:val="both"/>
        <w:rPr>
          <w:del w:id="291" w:author="USA" w:date="2021-06-02T08:48:00Z"/>
        </w:rPr>
      </w:pPr>
      <w:del w:id="292" w:author="USA" w:date="2021-06-02T08:48:00Z">
        <w:r w:rsidRPr="008B0215">
          <w:delText>5</w:delText>
        </w:r>
        <w:r w:rsidRPr="008B0215">
          <w:tab/>
          <w:delText>that earth stations of UAS CNPC links shall operate within the notified and recorded technical parameters of the associated satellite network, including specific or typical earth stations of the GSO FSS network(s) as published by the Radiocommunication Bureau (BR);</w:delText>
        </w:r>
      </w:del>
    </w:p>
    <w:p w14:paraId="1965DC4D" w14:textId="77777777" w:rsidR="005D5593" w:rsidRPr="008B0215" w:rsidRDefault="005D5593" w:rsidP="005D5593">
      <w:pPr>
        <w:jc w:val="both"/>
        <w:rPr>
          <w:del w:id="293" w:author="USA" w:date="2021-06-02T08:48:00Z"/>
        </w:rPr>
      </w:pPr>
      <w:del w:id="294" w:author="USA" w:date="2021-06-02T08:48:00Z">
        <w:r w:rsidRPr="008B0215">
          <w:delText>6</w:delText>
        </w:r>
        <w:r w:rsidRPr="008B0215">
          <w:tab/>
          <w:delText xml:space="preserve">that earth stations of UAS CNPC links shall not cause more interference to, or claim more protection from, other satellite networks and systems than specific or typical earth stations as indicated in </w:delText>
        </w:r>
        <w:r w:rsidRPr="008B0215">
          <w:rPr>
            <w:i/>
          </w:rPr>
          <w:delText>resolves</w:delText>
        </w:r>
        <w:r w:rsidRPr="008B0215">
          <w:delText> 5 as published by BR;</w:delText>
        </w:r>
      </w:del>
    </w:p>
    <w:p w14:paraId="73C12AA5" w14:textId="77777777" w:rsidR="005D5593" w:rsidRPr="008B0215" w:rsidRDefault="005D5593" w:rsidP="005D5593">
      <w:pPr>
        <w:jc w:val="both"/>
        <w:rPr>
          <w:del w:id="295" w:author="USA" w:date="2021-06-02T08:48:00Z"/>
        </w:rPr>
      </w:pPr>
      <w:del w:id="296" w:author="USA" w:date="2021-06-02T08:48:00Z">
        <w:r w:rsidRPr="008B0215">
          <w:delText>7</w:delText>
        </w:r>
        <w:r w:rsidRPr="008B0215">
          <w:tab/>
          <w:delText xml:space="preserve">that, in order to apply </w:delText>
        </w:r>
        <w:r w:rsidRPr="008B0215">
          <w:rPr>
            <w:i/>
            <w:iCs/>
          </w:rPr>
          <w:delText>resolves</w:delText>
        </w:r>
        <w:r w:rsidRPr="008B0215">
          <w:delText> 6 above, administrations responsible for the FSS network to be used for UAS CNPC links shall provide the level of interference for the reference assignments of the network used for CNPC links upon request by an administration authorizing the use of UAS CNPC links within its territory;</w:delText>
        </w:r>
      </w:del>
    </w:p>
    <w:p w14:paraId="548DF061" w14:textId="77777777" w:rsidR="005D5593" w:rsidRPr="008B0215" w:rsidRDefault="005D5593" w:rsidP="005D5593">
      <w:pPr>
        <w:jc w:val="both"/>
        <w:rPr>
          <w:del w:id="297" w:author="USA" w:date="2021-06-02T08:48:00Z"/>
        </w:rPr>
      </w:pPr>
      <w:del w:id="298" w:author="USA" w:date="2021-06-02T08:48:00Z">
        <w:r w:rsidRPr="008B0215">
          <w:delText>8</w:delText>
        </w:r>
        <w:r w:rsidRPr="008B0215">
          <w:tab/>
          <w:delText xml:space="preserve">that earth stations of UAS CNPC links of a particular FSS network shall not cause more interference to, or claim more protection from, stations of terrestrial services than specific or typical </w:delText>
        </w:r>
        <w:r w:rsidRPr="008B0215">
          <w:lastRenderedPageBreak/>
          <w:delText xml:space="preserve">earth stations of that FSS network as indicated in </w:delText>
        </w:r>
        <w:r w:rsidRPr="008B0215">
          <w:rPr>
            <w:i/>
          </w:rPr>
          <w:delText>resolves</w:delText>
        </w:r>
        <w:r w:rsidRPr="008B0215">
          <w:delText> 5 that have been previously coordinated and/or notified under relevant provisions of Articles </w:delText>
        </w:r>
        <w:r w:rsidRPr="008B0215">
          <w:rPr>
            <w:b/>
            <w:bCs/>
          </w:rPr>
          <w:delText>9</w:delText>
        </w:r>
        <w:r w:rsidRPr="008B0215">
          <w:delText xml:space="preserve"> and </w:delText>
        </w:r>
        <w:r w:rsidRPr="008B0215">
          <w:rPr>
            <w:b/>
            <w:bCs/>
          </w:rPr>
          <w:delText>11</w:delText>
        </w:r>
        <w:r w:rsidRPr="008B0215">
          <w:delText>;</w:delText>
        </w:r>
      </w:del>
    </w:p>
    <w:p w14:paraId="644B9D91" w14:textId="77777777" w:rsidR="005D5593" w:rsidRPr="008B0215" w:rsidRDefault="005D5593" w:rsidP="005D5593">
      <w:pPr>
        <w:rPr>
          <w:ins w:id="299" w:author="USA" w:date="2021-06-02T09:24:00Z"/>
        </w:rPr>
      </w:pPr>
      <w:ins w:id="300" w:author="USA" w:date="2021-06-02T09:24:00Z">
        <w:r w:rsidRPr="008B0215">
          <w:t>2</w:t>
        </w:r>
        <w:r w:rsidRPr="008B0215">
          <w:tab/>
          <w:t xml:space="preserve">that </w:t>
        </w:r>
      </w:ins>
      <w:ins w:id="301" w:author="USA" w:date="2021-08-12T08:14:00Z">
        <w:r w:rsidRPr="008B0215">
          <w:t>CNPC UA ES</w:t>
        </w:r>
      </w:ins>
    </w:p>
    <w:p w14:paraId="43E8A5D5" w14:textId="77777777" w:rsidR="005D5593" w:rsidRPr="008B0215" w:rsidRDefault="005D5593" w:rsidP="005D5593">
      <w:pPr>
        <w:jc w:val="both"/>
        <w:rPr>
          <w:ins w:id="302" w:author="USA" w:date="2021-06-09T15:37:00Z"/>
        </w:rPr>
      </w:pPr>
      <w:ins w:id="303" w:author="USA" w:date="2021-06-09T15:37:00Z">
        <w:r w:rsidRPr="008B0215">
          <w:t>2.1</w:t>
        </w:r>
        <w:r w:rsidRPr="008B0215">
          <w:tab/>
          <w:t xml:space="preserve">using station class UG </w:t>
        </w:r>
      </w:ins>
      <w:ins w:id="304" w:author="USA" w:date="2021-08-12T16:43:00Z">
        <w:r w:rsidRPr="008B0215">
          <w:t>are</w:t>
        </w:r>
      </w:ins>
      <w:ins w:id="305" w:author="USA" w:date="2021-06-09T15:37:00Z">
        <w:r w:rsidRPr="008B0215">
          <w:t xml:space="preserve"> permitted to communicate with </w:t>
        </w:r>
      </w:ins>
      <w:ins w:id="306" w:author="USA" w:date="2021-08-12T16:45:00Z">
        <w:r w:rsidRPr="008B0215">
          <w:t>a</w:t>
        </w:r>
      </w:ins>
      <w:ins w:id="307" w:author="USA" w:date="2021-06-09T15:37:00Z">
        <w:r w:rsidRPr="008B0215">
          <w:t xml:space="preserve"> space station of a geostationary FSS satellite network operating in the frequency bands listed in </w:t>
        </w:r>
        <w:r w:rsidRPr="008B0215">
          <w:rPr>
            <w:i/>
          </w:rPr>
          <w:t>resolves</w:t>
        </w:r>
        <w:r w:rsidRPr="008B0215">
          <w:t xml:space="preserve"> 1</w:t>
        </w:r>
      </w:ins>
      <w:ins w:id="308" w:author="USA" w:date="2021-08-12T09:09:00Z">
        <w:r w:rsidRPr="008B0215">
          <w:t xml:space="preserve"> and limited to the frequency bands listed in </w:t>
        </w:r>
        <w:r w:rsidRPr="008B0215">
          <w:rPr>
            <w:i/>
            <w:iCs/>
          </w:rPr>
          <w:t>resolves</w:t>
        </w:r>
        <w:r w:rsidRPr="008B0215">
          <w:t xml:space="preserve"> 1 when communicating with a </w:t>
        </w:r>
      </w:ins>
      <w:ins w:id="309" w:author="USA" w:date="2021-08-12T16:25:00Z">
        <w:r w:rsidRPr="008B0215">
          <w:t xml:space="preserve">space station of a </w:t>
        </w:r>
      </w:ins>
      <w:ins w:id="310" w:author="USA" w:date="2021-08-12T09:09:00Z">
        <w:r w:rsidRPr="008B0215">
          <w:t xml:space="preserve">geostationary </w:t>
        </w:r>
      </w:ins>
      <w:ins w:id="311" w:author="USA" w:date="2021-08-12T09:10:00Z">
        <w:r w:rsidRPr="008B0215">
          <w:t>FSS satellite network</w:t>
        </w:r>
      </w:ins>
      <w:ins w:id="312" w:author="USA" w:date="2021-08-12T16:29:00Z">
        <w:r w:rsidRPr="008B0215">
          <w:t xml:space="preserve"> under this resolution</w:t>
        </w:r>
      </w:ins>
      <w:ins w:id="313" w:author="USA" w:date="2021-06-09T15:37:00Z">
        <w:r w:rsidRPr="008B0215">
          <w:t>;</w:t>
        </w:r>
      </w:ins>
    </w:p>
    <w:p w14:paraId="4F2EB445" w14:textId="77777777" w:rsidR="005D5593" w:rsidRPr="008B0215" w:rsidDel="00B45963" w:rsidRDefault="005D5593" w:rsidP="005D5593">
      <w:pPr>
        <w:jc w:val="both"/>
        <w:rPr>
          <w:del w:id="314" w:author="USA" w:date="2021-08-18T12:56:00Z"/>
          <w:b/>
          <w:bCs/>
        </w:rPr>
      </w:pPr>
      <w:del w:id="315" w:author="USA" w:date="2021-08-18T12:55:00Z">
        <w:r w:rsidRPr="008B0215" w:rsidDel="00B45963">
          <w:delText>9</w:delText>
        </w:r>
        <w:r w:rsidRPr="008B0215" w:rsidDel="00B45963">
          <w:tab/>
          <w:delText xml:space="preserve">that the use of </w:delText>
        </w:r>
      </w:del>
      <w:ins w:id="316" w:author="USA" w:date="2021-06-02T08:48:00Z">
        <w:r w:rsidRPr="008B0215">
          <w:t>2.</w:t>
        </w:r>
      </w:ins>
      <w:ins w:id="317" w:author="USA" w:date="2021-06-09T15:37:00Z">
        <w:r w:rsidRPr="008B0215">
          <w:t>2</w:t>
        </w:r>
      </w:ins>
      <w:ins w:id="318" w:author="USA" w:date="2021-08-18T12:59:00Z">
        <w:r w:rsidRPr="008B0215">
          <w:tab/>
        </w:r>
      </w:ins>
      <w:r w:rsidRPr="008B0215">
        <w:t xml:space="preserve">assignments of an FSS satellite network </w:t>
      </w:r>
      <w:del w:id="319" w:author="USA" w:date="2021-06-09T15:36:00Z">
        <w:r w:rsidRPr="008B0215" w:rsidDel="00186337">
          <w:delText xml:space="preserve">for UAS CNPC links </w:delText>
        </w:r>
      </w:del>
      <w:r w:rsidRPr="008B0215">
        <w:t xml:space="preserve">shall not constrain other FSS </w:t>
      </w:r>
      <w:ins w:id="320" w:author="USA" w:date="2021-06-02T08:48:00Z">
        <w:r w:rsidRPr="008B0215">
          <w:t xml:space="preserve">satellite </w:t>
        </w:r>
      </w:ins>
      <w:r w:rsidRPr="008B0215">
        <w:t xml:space="preserve">networks </w:t>
      </w:r>
      <w:ins w:id="321" w:author="USA" w:date="2021-08-24T11:35:00Z">
        <w:r w:rsidRPr="008B0215">
          <w:t xml:space="preserve">beyond those already imposed by Typical Earth stations associated with the network </w:t>
        </w:r>
      </w:ins>
      <w:r w:rsidRPr="008B0215">
        <w:t xml:space="preserve">during the application of the provisions of Articles </w:t>
      </w:r>
      <w:r w:rsidRPr="008B0215">
        <w:rPr>
          <w:b/>
        </w:rPr>
        <w:t>9</w:t>
      </w:r>
      <w:r w:rsidRPr="008B0215">
        <w:t xml:space="preserve"> and </w:t>
      </w:r>
      <w:r w:rsidRPr="008B0215">
        <w:rPr>
          <w:b/>
          <w:bCs/>
        </w:rPr>
        <w:t xml:space="preserve">11 </w:t>
      </w:r>
    </w:p>
    <w:p w14:paraId="4DC69761" w14:textId="77777777" w:rsidR="005D5593" w:rsidRPr="008B0215" w:rsidRDefault="005D5593" w:rsidP="005D5593">
      <w:pPr>
        <w:jc w:val="both"/>
      </w:pPr>
      <w:ins w:id="322" w:author="USA" w:date="2021-06-02T08:48:00Z">
        <w:r w:rsidRPr="008B0215">
          <w:t>nor</w:t>
        </w:r>
        <w:r w:rsidRPr="008B0215">
          <w:rPr>
            <w:b/>
            <w:bCs/>
          </w:rPr>
          <w:t xml:space="preserve"> </w:t>
        </w:r>
      </w:ins>
      <w:del w:id="323" w:author="USA" w:date="2021-06-02T08:48:00Z">
        <w:r w:rsidRPr="008B0215">
          <w:delText>10</w:delText>
        </w:r>
      </w:del>
      <w:del w:id="324" w:author="USA" w:date="2021-06-02T09:39:00Z">
        <w:r w:rsidRPr="008B0215" w:rsidDel="00912BBB">
          <w:tab/>
          <w:delText xml:space="preserve">that </w:delText>
        </w:r>
      </w:del>
      <w:del w:id="325" w:author="USA" w:date="2021-06-02T08:48:00Z">
        <w:r w:rsidRPr="008B0215">
          <w:delText xml:space="preserve">the introduction of UAS CNPC links shall </w:delText>
        </w:r>
      </w:del>
      <w:del w:id="326" w:author="USA" w:date="2021-06-02T09:40:00Z">
        <w:r w:rsidRPr="008B0215" w:rsidDel="00912BBB">
          <w:delText xml:space="preserve">not </w:delText>
        </w:r>
      </w:del>
      <w:r w:rsidRPr="008B0215">
        <w:t>result in additional coordination constraints on terrestrial services under Articles</w:t>
      </w:r>
      <w:r w:rsidRPr="008B0215">
        <w:rPr>
          <w:b/>
          <w:bCs/>
        </w:rPr>
        <w:t> 9</w:t>
      </w:r>
      <w:r w:rsidRPr="008B0215">
        <w:t xml:space="preserve"> and </w:t>
      </w:r>
      <w:r w:rsidRPr="008B0215">
        <w:rPr>
          <w:b/>
          <w:bCs/>
        </w:rPr>
        <w:t>11</w:t>
      </w:r>
      <w:r w:rsidRPr="008B0215">
        <w:t>;</w:t>
      </w:r>
    </w:p>
    <w:p w14:paraId="56AA35AF" w14:textId="77777777" w:rsidR="005D5593" w:rsidRPr="008B0215" w:rsidRDefault="005D5593" w:rsidP="005D5593">
      <w:pPr>
        <w:jc w:val="both"/>
        <w:rPr>
          <w:ins w:id="327" w:author="USA" w:date="2021-06-09T16:05:00Z"/>
          <w:rFonts w:eastAsia="Calibri"/>
        </w:rPr>
      </w:pPr>
      <w:ins w:id="328" w:author="USA" w:date="2021-06-09T16:05:00Z">
        <w:r w:rsidRPr="008B0215">
          <w:rPr>
            <w:rFonts w:eastAsia="Calibri"/>
          </w:rPr>
          <w:t>2.3</w:t>
        </w:r>
        <w:r w:rsidRPr="008B0215">
          <w:rPr>
            <w:rFonts w:eastAsia="Calibri"/>
          </w:rPr>
          <w:tab/>
        </w:r>
      </w:ins>
      <w:ins w:id="329" w:author="USA" w:date="2021-08-18T11:01:00Z">
        <w:r w:rsidRPr="008B0215">
          <w:rPr>
            <w:rFonts w:eastAsia="Calibri"/>
          </w:rPr>
          <w:t>in</w:t>
        </w:r>
      </w:ins>
      <w:ins w:id="330" w:author="USA" w:date="2021-06-09T16:05:00Z">
        <w:r w:rsidRPr="008B0215">
          <w:rPr>
            <w:rFonts w:eastAsia="Calibri"/>
          </w:rPr>
          <w:t xml:space="preserve"> application of this Resolution does not provide a regulatory status that is different from that derived from the GSO FSS networks with which they communicate, taking into account the provisions referred to in this Resolution (see </w:t>
        </w:r>
        <w:r w:rsidRPr="008B0215">
          <w:rPr>
            <w:rFonts w:eastAsia="Calibri"/>
            <w:i/>
            <w:iCs/>
          </w:rPr>
          <w:t xml:space="preserve">resolves </w:t>
        </w:r>
        <w:r w:rsidRPr="002C5142">
          <w:rPr>
            <w:rFonts w:eastAsia="Calibri"/>
          </w:rPr>
          <w:t>3.4</w:t>
        </w:r>
        <w:r w:rsidRPr="008B0215">
          <w:rPr>
            <w:rFonts w:eastAsia="Calibri"/>
          </w:rPr>
          <w:t>);</w:t>
        </w:r>
      </w:ins>
    </w:p>
    <w:p w14:paraId="5ADA656C" w14:textId="77777777" w:rsidR="005D5593" w:rsidRPr="008B0215" w:rsidDel="00912BBB" w:rsidRDefault="005D5593" w:rsidP="005D5593">
      <w:pPr>
        <w:jc w:val="both"/>
        <w:rPr>
          <w:del w:id="331" w:author="USA" w:date="2021-06-02T09:43:00Z"/>
        </w:rPr>
      </w:pPr>
      <w:del w:id="332" w:author="USA" w:date="2021-06-02T09:43:00Z">
        <w:r w:rsidRPr="008B0215" w:rsidDel="00912BBB">
          <w:delText>11</w:delText>
        </w:r>
        <w:r w:rsidRPr="008B0215" w:rsidDel="00912BBB">
          <w:tab/>
          <w:delText>that earth stations on board UA shall be designed and operated so as to be able to accept the interference caused by terrestrial services operating in conformity with the Radio Regulations</w:delText>
        </w:r>
        <w:r w:rsidRPr="008B0215" w:rsidDel="00912BBB">
          <w:rPr>
            <w:i/>
          </w:rPr>
          <w:delText xml:space="preserve"> </w:delText>
        </w:r>
        <w:r w:rsidRPr="008B0215" w:rsidDel="00912BBB">
          <w:delText xml:space="preserve">in the frequency bands listed in </w:delText>
        </w:r>
        <w:r w:rsidRPr="008B0215" w:rsidDel="00912BBB">
          <w:rPr>
            <w:i/>
          </w:rPr>
          <w:delText>resolves </w:delText>
        </w:r>
        <w:r w:rsidRPr="008B0215" w:rsidDel="00912BBB">
          <w:delText>1</w:delText>
        </w:r>
        <w:r w:rsidRPr="008B0215" w:rsidDel="00912BBB">
          <w:rPr>
            <w:i/>
          </w:rPr>
          <w:delText xml:space="preserve"> </w:delText>
        </w:r>
        <w:r w:rsidRPr="008B0215" w:rsidDel="00912BBB">
          <w:delText>without complaints under Article </w:delText>
        </w:r>
        <w:r w:rsidRPr="008B0215" w:rsidDel="00912BBB">
          <w:rPr>
            <w:b/>
            <w:bCs/>
          </w:rPr>
          <w:delText>15</w:delText>
        </w:r>
        <w:r w:rsidRPr="008B0215" w:rsidDel="00912BBB">
          <w:delText>;</w:delText>
        </w:r>
      </w:del>
    </w:p>
    <w:p w14:paraId="0771BAD4" w14:textId="77777777" w:rsidR="005D5593" w:rsidRPr="008B0215" w:rsidRDefault="005D5593" w:rsidP="005D5593">
      <w:pPr>
        <w:jc w:val="both"/>
        <w:rPr>
          <w:del w:id="333" w:author="USA" w:date="2021-06-02T08:48:00Z"/>
        </w:rPr>
      </w:pPr>
      <w:del w:id="334" w:author="USA" w:date="2021-06-02T08:48:00Z">
        <w:r w:rsidRPr="008B0215">
          <w:delText>12</w:delText>
        </w:r>
        <w:r w:rsidRPr="008B0215">
          <w:tab/>
          <w:delText>that earth stations on board UA shall be designed and operated so as to be able to operate with interference caused by other satellite networks resulting from application of Articles </w:delText>
        </w:r>
        <w:r w:rsidRPr="008B0215">
          <w:rPr>
            <w:b/>
            <w:bCs/>
          </w:rPr>
          <w:delText>9</w:delText>
        </w:r>
        <w:r w:rsidRPr="008B0215">
          <w:delText xml:space="preserve"> and </w:delText>
        </w:r>
        <w:r w:rsidRPr="008B0215">
          <w:rPr>
            <w:b/>
            <w:bCs/>
          </w:rPr>
          <w:delText>11</w:delText>
        </w:r>
        <w:r w:rsidRPr="008B0215">
          <w:delText>;</w:delText>
        </w:r>
      </w:del>
    </w:p>
    <w:p w14:paraId="3118FB48" w14:textId="77777777" w:rsidR="005D5593" w:rsidRPr="008B0215" w:rsidRDefault="005D5593" w:rsidP="005D5593">
      <w:pPr>
        <w:jc w:val="both"/>
      </w:pPr>
      <w:del w:id="335" w:author="USA" w:date="2021-06-02T08:48:00Z">
        <w:r w:rsidRPr="008B0215">
          <w:delText>13</w:delText>
        </w:r>
      </w:del>
      <w:ins w:id="336" w:author="USA" w:date="2021-06-02T08:48:00Z">
        <w:r w:rsidRPr="008B0215">
          <w:t>3</w:t>
        </w:r>
      </w:ins>
      <w:r w:rsidRPr="008B0215">
        <w:tab/>
        <w:t>that, in order to ensure</w:t>
      </w:r>
      <w:ins w:id="337" w:author="USA" w:date="2021-06-17T13:13:00Z">
        <w:r w:rsidRPr="008B0215">
          <w:t xml:space="preserve"> freedom from harmful interference, that may </w:t>
        </w:r>
      </w:ins>
      <w:ins w:id="338" w:author="USA" w:date="2021-10-21T10:24:00Z">
        <w:r w:rsidRPr="008B0215">
          <w:t>a</w:t>
        </w:r>
      </w:ins>
      <w:ins w:id="339" w:author="USA" w:date="2021-06-17T13:13:00Z">
        <w:r w:rsidRPr="008B0215">
          <w:t>ffect</w:t>
        </w:r>
      </w:ins>
      <w:del w:id="340" w:author="USA" w:date="2021-06-17T13:40:00Z">
        <w:r w:rsidRPr="008B0215" w:rsidDel="0085760F">
          <w:delText xml:space="preserve"> </w:delText>
        </w:r>
      </w:del>
      <w:del w:id="341" w:author="USA" w:date="2021-06-17T13:39:00Z">
        <w:r w:rsidRPr="008B0215" w:rsidDel="00750545">
          <w:delText>safe</w:delText>
        </w:r>
      </w:del>
      <w:del w:id="342" w:author="USA" w:date="2021-06-09T15:49:00Z">
        <w:r w:rsidRPr="008B0215" w:rsidDel="00E96937">
          <w:delText>ty-of-flight</w:delText>
        </w:r>
      </w:del>
      <w:r w:rsidRPr="008B0215">
        <w:t xml:space="preserve"> operation of UAS, </w:t>
      </w:r>
      <w:ins w:id="343" w:author="USA" w:date="2021-10-21T10:21:00Z">
        <w:r w:rsidRPr="008B0215">
          <w:t>the notifying</w:t>
        </w:r>
      </w:ins>
      <w:ins w:id="344" w:author="USA" w:date="2021-10-21T10:22:00Z">
        <w:r w:rsidRPr="008B0215">
          <w:t xml:space="preserve"> </w:t>
        </w:r>
      </w:ins>
      <w:r w:rsidRPr="008B0215">
        <w:t>administration</w:t>
      </w:r>
      <w:del w:id="345" w:author="USA" w:date="2021-10-21T10:22:00Z">
        <w:r w:rsidRPr="008B0215" w:rsidDel="00835592">
          <w:delText>s</w:delText>
        </w:r>
      </w:del>
      <w:ins w:id="346" w:author="USA" w:date="2021-10-21T10:22:00Z">
        <w:r w:rsidRPr="008B0215">
          <w:t xml:space="preserve"> of the GSO FSS network</w:t>
        </w:r>
      </w:ins>
      <w:ins w:id="347" w:author="USA" w:date="2021-10-21T10:46:00Z">
        <w:r w:rsidRPr="008B0215">
          <w:t xml:space="preserve"> shall cooperate with the administration of the country in which the UA is registered</w:t>
        </w:r>
      </w:ins>
      <w:r w:rsidRPr="008B0215">
        <w:t xml:space="preserve"> </w:t>
      </w:r>
      <w:del w:id="348" w:author="USA" w:date="2021-10-21T10:47:00Z">
        <w:r w:rsidRPr="008B0215" w:rsidDel="001F0419">
          <w:delText>responsible for operating UAS</w:delText>
        </w:r>
        <w:r w:rsidRPr="008B0215" w:rsidDel="001F0419">
          <w:rPr>
            <w:rFonts w:eastAsia="Calibri"/>
          </w:rPr>
          <w:delText xml:space="preserve"> </w:delText>
        </w:r>
        <w:r w:rsidRPr="008B0215" w:rsidDel="001F0419">
          <w:delText>CNPC links shall</w:delText>
        </w:r>
      </w:del>
      <w:ins w:id="349" w:author="USA" w:date="2021-10-21T10:23:00Z">
        <w:r w:rsidRPr="008B0215">
          <w:t>to</w:t>
        </w:r>
      </w:ins>
      <w:r w:rsidRPr="008B0215">
        <w:t>:</w:t>
      </w:r>
    </w:p>
    <w:p w14:paraId="266CCFB3" w14:textId="77777777" w:rsidR="005D5593" w:rsidRPr="008B0215" w:rsidRDefault="005D5593" w:rsidP="005D5593">
      <w:pPr>
        <w:jc w:val="both"/>
      </w:pPr>
      <w:del w:id="350" w:author="USA" w:date="2021-06-02T08:48:00Z">
        <w:r w:rsidRPr="008B0215">
          <w:delText>–</w:delText>
        </w:r>
      </w:del>
      <w:ins w:id="351" w:author="USA" w:date="2021-06-02T08:48:00Z">
        <w:r w:rsidRPr="008B0215">
          <w:t>3.1</w:t>
        </w:r>
      </w:ins>
      <w:r w:rsidRPr="008B0215">
        <w:tab/>
        <w:t xml:space="preserve">ensure that the use of </w:t>
      </w:r>
      <w:del w:id="352" w:author="USA" w:date="2021-06-02T08:48:00Z">
        <w:r w:rsidRPr="008B0215">
          <w:delText>UAS CNPC links</w:delText>
        </w:r>
      </w:del>
      <w:ins w:id="353" w:author="USA" w:date="2021-08-12T08:14:00Z">
        <w:r w:rsidRPr="008B0215">
          <w:t>CNPC UA ES</w:t>
        </w:r>
      </w:ins>
      <w:r w:rsidRPr="008B0215">
        <w:t xml:space="preserve"> </w:t>
      </w:r>
      <w:del w:id="354" w:author="USA" w:date="2021-10-21T10:24:00Z">
        <w:r w:rsidRPr="008B0215" w:rsidDel="00835592">
          <w:delText xml:space="preserve">be </w:delText>
        </w:r>
      </w:del>
      <w:ins w:id="355" w:author="USA" w:date="2021-10-21T10:24:00Z">
        <w:r w:rsidRPr="008B0215">
          <w:t xml:space="preserve">is </w:t>
        </w:r>
      </w:ins>
      <w:r w:rsidRPr="008B0215">
        <w:t xml:space="preserve">in accordance with international </w:t>
      </w:r>
      <w:ins w:id="356" w:author="USA" w:date="2021-06-02T08:48:00Z">
        <w:r w:rsidRPr="008B0215">
          <w:t>standards and recommended practices (</w:t>
        </w:r>
      </w:ins>
      <w:r w:rsidRPr="008B0215">
        <w:t>SARPs</w:t>
      </w:r>
      <w:ins w:id="357" w:author="USA" w:date="2021-06-02T08:48:00Z">
        <w:r w:rsidRPr="008B0215">
          <w:t>)</w:t>
        </w:r>
      </w:ins>
      <w:r w:rsidRPr="008B0215">
        <w:t xml:space="preserve"> consistent with Article 37 of the Convention on International Civil Aviation;</w:t>
      </w:r>
    </w:p>
    <w:p w14:paraId="3768D800" w14:textId="77777777" w:rsidR="005D5593" w:rsidRPr="008B0215" w:rsidRDefault="005D5593" w:rsidP="005D5593">
      <w:pPr>
        <w:jc w:val="both"/>
      </w:pPr>
      <w:del w:id="358" w:author="USA" w:date="2021-06-02T08:48:00Z">
        <w:r w:rsidRPr="008B0215">
          <w:rPr>
            <w:lang w:eastAsia="zh-CN"/>
          </w:rPr>
          <w:delText>–</w:delText>
        </w:r>
      </w:del>
      <w:ins w:id="359" w:author="USA" w:date="2021-06-02T08:48:00Z">
        <w:r w:rsidRPr="008B0215">
          <w:t>3.2</w:t>
        </w:r>
      </w:ins>
      <w:r w:rsidRPr="008B0215">
        <w:tab/>
        <w:t xml:space="preserve">take the required measures, consistent with No. </w:t>
      </w:r>
      <w:r w:rsidRPr="008B0215">
        <w:rPr>
          <w:b/>
        </w:rPr>
        <w:t>4.10</w:t>
      </w:r>
      <w:r w:rsidRPr="008B0215">
        <w:t>,</w:t>
      </w:r>
      <w:r w:rsidRPr="008B0215">
        <w:rPr>
          <w:b/>
        </w:rPr>
        <w:t xml:space="preserve"> </w:t>
      </w:r>
      <w:r w:rsidRPr="008B0215">
        <w:t xml:space="preserve">to ensure freedom from harmful interference to </w:t>
      </w:r>
      <w:del w:id="360" w:author="USA" w:date="2021-06-02T08:48:00Z">
        <w:r w:rsidRPr="008B0215">
          <w:rPr>
            <w:lang w:eastAsia="zh-CN"/>
          </w:rPr>
          <w:delText>earth stations on board UA</w:delText>
        </w:r>
      </w:del>
      <w:ins w:id="361" w:author="USA" w:date="2021-08-12T08:14:00Z">
        <w:r w:rsidRPr="008B0215">
          <w:t>CNPC UA ES</w:t>
        </w:r>
      </w:ins>
      <w:r w:rsidRPr="008B0215">
        <w:t xml:space="preserve"> </w:t>
      </w:r>
      <w:ins w:id="362" w:author="USA" w:date="2021-10-21T10:24:00Z">
        <w:r w:rsidRPr="008B0215">
          <w:t xml:space="preserve">and </w:t>
        </w:r>
      </w:ins>
      <w:r w:rsidRPr="008B0215">
        <w:t>operated in accordance with this Resolution;</w:t>
      </w:r>
    </w:p>
    <w:p w14:paraId="4C3346E6" w14:textId="77777777" w:rsidR="005D5593" w:rsidRPr="008B0215" w:rsidRDefault="005D5593" w:rsidP="005D5593">
      <w:pPr>
        <w:jc w:val="both"/>
      </w:pPr>
      <w:del w:id="363" w:author="USA" w:date="2021-06-02T08:48:00Z">
        <w:r w:rsidRPr="008B0215">
          <w:rPr>
            <w:lang w:eastAsia="zh-CN"/>
          </w:rPr>
          <w:delText>–</w:delText>
        </w:r>
      </w:del>
      <w:ins w:id="364" w:author="USA" w:date="2021-06-02T08:48:00Z">
        <w:r w:rsidRPr="008B0215">
          <w:t>3.3</w:t>
        </w:r>
      </w:ins>
      <w:r w:rsidRPr="008B0215">
        <w:tab/>
        <w:t xml:space="preserve">act immediately when their attention is drawn to any such harmful interference, as freedom from harmful interference to </w:t>
      </w:r>
      <w:del w:id="365" w:author="USA" w:date="2021-06-02T08:48:00Z">
        <w:r w:rsidRPr="008B0215">
          <w:delText>UAS CNPC links</w:delText>
        </w:r>
      </w:del>
      <w:ins w:id="366" w:author="USA" w:date="2021-08-12T08:15:00Z">
        <w:r w:rsidRPr="008B0215">
          <w:t>CNPC UA ES</w:t>
        </w:r>
      </w:ins>
      <w:r w:rsidRPr="008B0215">
        <w:t xml:space="preserve"> is imperative to ensure their safe operation, taking into account </w:t>
      </w:r>
      <w:r w:rsidRPr="008B0215">
        <w:rPr>
          <w:i/>
        </w:rPr>
        <w:t>resolves</w:t>
      </w:r>
      <w:del w:id="367" w:author="USA" w:date="2021-06-02T08:48:00Z">
        <w:r w:rsidRPr="008B0215">
          <w:delText> 11</w:delText>
        </w:r>
      </w:del>
      <w:ins w:id="368" w:author="USA" w:date="2021-06-02T08:48:00Z">
        <w:r w:rsidRPr="008B0215">
          <w:rPr>
            <w:i/>
          </w:rPr>
          <w:t xml:space="preserve"> </w:t>
        </w:r>
        <w:r w:rsidRPr="008B0215">
          <w:rPr>
            <w:iCs/>
          </w:rPr>
          <w:t>1.</w:t>
        </w:r>
        <w:r w:rsidRPr="008B0215">
          <w:t>2.1</w:t>
        </w:r>
      </w:ins>
      <w:r w:rsidRPr="008B0215">
        <w:t>;</w:t>
      </w:r>
    </w:p>
    <w:p w14:paraId="6633C9A8" w14:textId="77777777" w:rsidR="005D5593" w:rsidRPr="008B0215" w:rsidRDefault="005D5593" w:rsidP="005D5593">
      <w:pPr>
        <w:jc w:val="both"/>
      </w:pPr>
      <w:del w:id="369" w:author="USA" w:date="2021-06-02T08:48:00Z">
        <w:r w:rsidRPr="008B0215">
          <w:rPr>
            <w:lang w:eastAsia="zh-CN"/>
          </w:rPr>
          <w:delText>–</w:delText>
        </w:r>
      </w:del>
      <w:ins w:id="370" w:author="USA" w:date="2021-06-02T08:48:00Z">
        <w:r w:rsidRPr="008B0215">
          <w:t>3.4</w:t>
        </w:r>
      </w:ins>
      <w:r w:rsidRPr="008B0215">
        <w:tab/>
        <w:t xml:space="preserve">use assignments associated with the FSS networks for </w:t>
      </w:r>
      <w:del w:id="371" w:author="USA" w:date="2021-06-02T08:48:00Z">
        <w:r w:rsidRPr="008B0215">
          <w:rPr>
            <w:lang w:eastAsia="zh-CN"/>
          </w:rPr>
          <w:delText>UAS CNPC links</w:delText>
        </w:r>
      </w:del>
      <w:ins w:id="372" w:author="USA" w:date="2021-08-12T08:15:00Z">
        <w:r w:rsidRPr="008B0215">
          <w:t>CNPC UA ES</w:t>
        </w:r>
      </w:ins>
      <w:r w:rsidRPr="008B0215">
        <w:t xml:space="preserve"> (see Figure</w:t>
      </w:r>
      <w:del w:id="373" w:author="USA" w:date="2021-06-02T08:48:00Z">
        <w:r w:rsidRPr="008B0215">
          <w:rPr>
            <w:lang w:eastAsia="zh-CN"/>
          </w:rPr>
          <w:delText> </w:delText>
        </w:r>
      </w:del>
      <w:ins w:id="374" w:author="USA" w:date="2021-06-02T08:48:00Z">
        <w:r w:rsidRPr="008B0215">
          <w:t xml:space="preserve"> </w:t>
        </w:r>
      </w:ins>
      <w:r w:rsidRPr="008B0215">
        <w:t xml:space="preserve">1 in Annex 1), including assignments to space stations, </w:t>
      </w:r>
      <w:del w:id="375" w:author="USA" w:date="2021-06-02T08:48:00Z">
        <w:r w:rsidRPr="008B0215">
          <w:rPr>
            <w:lang w:eastAsia="zh-CN"/>
          </w:rPr>
          <w:delText>specific</w:delText>
        </w:r>
      </w:del>
      <w:ins w:id="376" w:author="USA" w:date="2021-06-02T08:48:00Z">
        <w:r w:rsidRPr="008B0215">
          <w:t>Specific</w:t>
        </w:r>
      </w:ins>
      <w:r w:rsidRPr="008B0215">
        <w:t xml:space="preserve"> or </w:t>
      </w:r>
      <w:del w:id="377" w:author="USA" w:date="2021-06-02T08:48:00Z">
        <w:r w:rsidRPr="008B0215">
          <w:rPr>
            <w:lang w:eastAsia="zh-CN"/>
          </w:rPr>
          <w:delText>typical earth</w:delText>
        </w:r>
      </w:del>
      <w:ins w:id="378" w:author="USA" w:date="2021-06-02T08:48:00Z">
        <w:r w:rsidRPr="008B0215">
          <w:t>Typical Earth</w:t>
        </w:r>
      </w:ins>
      <w:r w:rsidRPr="008B0215">
        <w:t xml:space="preserve"> stations and </w:t>
      </w:r>
      <w:del w:id="379" w:author="USA" w:date="2021-06-02T08:48:00Z">
        <w:r w:rsidRPr="008B0215">
          <w:rPr>
            <w:lang w:eastAsia="zh-CN"/>
          </w:rPr>
          <w:delText>earth stations on board UA</w:delText>
        </w:r>
      </w:del>
      <w:ins w:id="380" w:author="USA" w:date="2021-08-12T08:15:00Z">
        <w:r w:rsidRPr="008B0215">
          <w:t>CNPC UA ES</w:t>
        </w:r>
      </w:ins>
      <w:r w:rsidRPr="008B0215">
        <w:t xml:space="preserve"> (see </w:t>
      </w:r>
      <w:r w:rsidRPr="008B0215">
        <w:rPr>
          <w:i/>
        </w:rPr>
        <w:t xml:space="preserve">resolves </w:t>
      </w:r>
      <w:ins w:id="381" w:author="USA" w:date="2021-06-02T08:48:00Z">
        <w:r w:rsidRPr="008B0215">
          <w:t>2.</w:t>
        </w:r>
      </w:ins>
      <w:r w:rsidRPr="008B0215">
        <w:t>2), that have been successfully coordinated under Article</w:t>
      </w:r>
      <w:del w:id="382" w:author="USA" w:date="2021-06-02T08:48:00Z">
        <w:r w:rsidRPr="008B0215">
          <w:rPr>
            <w:lang w:eastAsia="zh-CN"/>
          </w:rPr>
          <w:delText> </w:delText>
        </w:r>
      </w:del>
      <w:ins w:id="383" w:author="USA" w:date="2021-06-02T08:48:00Z">
        <w:r w:rsidRPr="008B0215">
          <w:t xml:space="preserve"> </w:t>
        </w:r>
      </w:ins>
      <w:r w:rsidRPr="008B0215">
        <w:rPr>
          <w:b/>
        </w:rPr>
        <w:t xml:space="preserve">9 </w:t>
      </w:r>
      <w:r w:rsidRPr="008B0215">
        <w:t xml:space="preserve">(including provisions identified in </w:t>
      </w:r>
      <w:r w:rsidRPr="008B0215">
        <w:rPr>
          <w:i/>
        </w:rPr>
        <w:t>resolves</w:t>
      </w:r>
      <w:del w:id="384" w:author="USA" w:date="2021-06-02T08:48:00Z">
        <w:r w:rsidRPr="008B0215">
          <w:rPr>
            <w:lang w:eastAsia="zh-CN"/>
          </w:rPr>
          <w:delText> 4</w:delText>
        </w:r>
      </w:del>
      <w:ins w:id="385" w:author="USA" w:date="2021-06-02T08:48:00Z">
        <w:r w:rsidRPr="008B0215">
          <w:rPr>
            <w:i/>
          </w:rPr>
          <w:t xml:space="preserve"> </w:t>
        </w:r>
        <w:r w:rsidRPr="008B0215">
          <w:t>1.1.4</w:t>
        </w:r>
      </w:ins>
      <w:r w:rsidRPr="008B0215">
        <w:t xml:space="preserve">) and recorded in the Master International Frequency Register </w:t>
      </w:r>
      <w:ins w:id="386" w:author="USA" w:date="2021-06-02T08:48:00Z">
        <w:r w:rsidRPr="008B0215">
          <w:t xml:space="preserve">(MIFR) </w:t>
        </w:r>
      </w:ins>
      <w:r w:rsidRPr="008B0215">
        <w:t xml:space="preserve">with a favourable finding under Article </w:t>
      </w:r>
      <w:r w:rsidRPr="008B0215">
        <w:rPr>
          <w:b/>
        </w:rPr>
        <w:t>11</w:t>
      </w:r>
      <w:r w:rsidRPr="008B0215">
        <w:t>,</w:t>
      </w:r>
      <w:r w:rsidRPr="008B0215">
        <w:rPr>
          <w:b/>
        </w:rPr>
        <w:t xml:space="preserve"> </w:t>
      </w:r>
      <w:r w:rsidRPr="008B0215">
        <w:t xml:space="preserve">including Nos. </w:t>
      </w:r>
      <w:r w:rsidRPr="008B0215">
        <w:rPr>
          <w:b/>
        </w:rPr>
        <w:t xml:space="preserve">11.31, 11.32 </w:t>
      </w:r>
      <w:r w:rsidRPr="008B0215">
        <w:t xml:space="preserve">or </w:t>
      </w:r>
      <w:r w:rsidRPr="008B0215">
        <w:rPr>
          <w:b/>
        </w:rPr>
        <w:t xml:space="preserve">11.32A </w:t>
      </w:r>
      <w:r w:rsidRPr="008B0215">
        <w:t xml:space="preserve">where applicable, and except those assignments that have not successfully completed coordination procedures under No. </w:t>
      </w:r>
      <w:r w:rsidRPr="008B0215">
        <w:rPr>
          <w:b/>
        </w:rPr>
        <w:t xml:space="preserve">11.32 </w:t>
      </w:r>
      <w:r w:rsidRPr="008B0215">
        <w:t>by applying Appendix</w:t>
      </w:r>
      <w:r w:rsidRPr="008B0215">
        <w:rPr>
          <w:lang w:eastAsia="zh-CN"/>
        </w:rPr>
        <w:t> </w:t>
      </w:r>
      <w:r w:rsidRPr="008B0215">
        <w:rPr>
          <w:b/>
        </w:rPr>
        <w:t>5</w:t>
      </w:r>
      <w:r w:rsidRPr="008B0215">
        <w:rPr>
          <w:lang w:eastAsia="zh-CN"/>
        </w:rPr>
        <w:t xml:space="preserve"> § </w:t>
      </w:r>
      <w:r w:rsidRPr="008B0215">
        <w:t>6.d.i</w:t>
      </w:r>
      <w:ins w:id="387" w:author="USA" w:date="2021-06-10T08:25:00Z">
        <w:r w:rsidRPr="008B0215">
          <w:t xml:space="preserve"> (see </w:t>
        </w:r>
        <w:r w:rsidRPr="008B0215">
          <w:rPr>
            <w:i/>
            <w:iCs/>
          </w:rPr>
          <w:t>instructs the Director of the Radiocommunication Bureau</w:t>
        </w:r>
        <w:r w:rsidRPr="008B0215">
          <w:t xml:space="preserve"> </w:t>
        </w:r>
      </w:ins>
      <w:ins w:id="388" w:author="USA" w:date="2021-08-18T11:03:00Z">
        <w:r w:rsidRPr="008B0215">
          <w:t>2</w:t>
        </w:r>
      </w:ins>
      <w:ins w:id="389" w:author="USA" w:date="2021-06-10T08:25:00Z">
        <w:r w:rsidRPr="008B0215">
          <w:t>)</w:t>
        </w:r>
      </w:ins>
      <w:r w:rsidRPr="008B0215">
        <w:t>;</w:t>
      </w:r>
    </w:p>
    <w:p w14:paraId="6BCC25A5" w14:textId="77777777" w:rsidR="005D5593" w:rsidRPr="008B0215" w:rsidDel="00A721A6" w:rsidRDefault="005D5593" w:rsidP="005D5593">
      <w:pPr>
        <w:jc w:val="both"/>
        <w:rPr>
          <w:del w:id="390" w:author="USA" w:date="2021-10-21T10:30:00Z"/>
        </w:rPr>
      </w:pPr>
      <w:del w:id="391" w:author="USA" w:date="2021-10-21T10:30:00Z">
        <w:r w:rsidRPr="008B0215" w:rsidDel="00A721A6">
          <w:rPr>
            <w:lang w:eastAsia="zh-CN"/>
          </w:rPr>
          <w:delText>–</w:delText>
        </w:r>
        <w:r w:rsidRPr="008B0215" w:rsidDel="00A721A6">
          <w:tab/>
          <w:delText>ensure that real-time interference monitoring, estimation and prediction of interference risks and planning solutions for potential interference scenarios are addressed by FSS operators and UAS operators with guidance from aviation authorities;</w:delText>
        </w:r>
      </w:del>
    </w:p>
    <w:p w14:paraId="11CD0F33" w14:textId="77777777" w:rsidR="005D5593" w:rsidRPr="008B0215" w:rsidDel="00A721A6" w:rsidRDefault="005D5593" w:rsidP="005D5593">
      <w:pPr>
        <w:jc w:val="both"/>
        <w:rPr>
          <w:del w:id="392" w:author="USA" w:date="2021-10-21T10:30:00Z"/>
        </w:rPr>
      </w:pPr>
      <w:del w:id="393" w:author="USA" w:date="2021-10-21T10:30:00Z">
        <w:r w:rsidRPr="008B0215" w:rsidDel="00A721A6">
          <w:rPr>
            <w:bCs/>
          </w:rPr>
          <w:lastRenderedPageBreak/>
          <w:delText>14</w:delText>
        </w:r>
        <w:r w:rsidRPr="008B0215" w:rsidDel="00A721A6">
          <w:tab/>
          <w:delText>that</w:delText>
        </w:r>
        <w:r w:rsidRPr="008B0215" w:rsidDel="00A721A6">
          <w:rPr>
            <w:bCs/>
          </w:rPr>
          <w:delText xml:space="preserve">, </w:delText>
        </w:r>
        <w:r w:rsidRPr="008B0215" w:rsidDel="00A721A6">
          <w:delText>unless otherwise agreed between the administrations concerned,</w:delText>
        </w:r>
        <w:r w:rsidRPr="008B0215" w:rsidDel="00A721A6">
          <w:rPr>
            <w:bCs/>
          </w:rPr>
          <w:delText xml:space="preserve"> UA CNPC earth stations</w:delText>
        </w:r>
        <w:r w:rsidRPr="008B0215" w:rsidDel="00A721A6">
          <w:delText xml:space="preserve"> shall </w:delText>
        </w:r>
        <w:r w:rsidRPr="008B0215" w:rsidDel="00A721A6">
          <w:rPr>
            <w:bCs/>
          </w:rPr>
          <w:delText xml:space="preserve">not cause harmful interference </w:delText>
        </w:r>
        <w:r w:rsidRPr="008B0215" w:rsidDel="00A721A6">
          <w:delText xml:space="preserve">to </w:delText>
        </w:r>
        <w:r w:rsidRPr="008B0215" w:rsidDel="00A721A6">
          <w:rPr>
            <w:bCs/>
          </w:rPr>
          <w:delText xml:space="preserve">terrestrial services of other </w:delText>
        </w:r>
        <w:r w:rsidRPr="008B0215" w:rsidDel="00A721A6">
          <w:delText xml:space="preserve">administrations </w:delText>
        </w:r>
        <w:r w:rsidRPr="008B0215" w:rsidDel="00A721A6">
          <w:rPr>
            <w:bCs/>
          </w:rPr>
          <w:delText>(see also Annex 2</w:delText>
        </w:r>
        <w:r w:rsidRPr="008B0215" w:rsidDel="00A721A6">
          <w:delText xml:space="preserve"> to this Resolution); </w:delText>
        </w:r>
      </w:del>
    </w:p>
    <w:p w14:paraId="02CCCC81" w14:textId="77777777" w:rsidR="005D5593" w:rsidRPr="008B0215" w:rsidRDefault="005D5593" w:rsidP="005D5593">
      <w:pPr>
        <w:jc w:val="both"/>
        <w:rPr>
          <w:ins w:id="394" w:author="USA" w:date="2021-06-02T08:48:00Z"/>
        </w:rPr>
      </w:pPr>
      <w:ins w:id="395" w:author="USA" w:date="2021-10-21T10:30:00Z">
        <w:r w:rsidRPr="008B0215">
          <w:t>3.5</w:t>
        </w:r>
      </w:ins>
      <w:ins w:id="396" w:author="USA" w:date="2021-06-02T08:48:00Z">
        <w:r w:rsidRPr="008B0215">
          <w:tab/>
        </w:r>
      </w:ins>
      <w:ins w:id="397" w:author="USA" w:date="2021-10-21T10:31:00Z">
        <w:r w:rsidRPr="008B0215">
          <w:t xml:space="preserve">use </w:t>
        </w:r>
      </w:ins>
      <w:ins w:id="398" w:author="USA" w:date="2021-06-02T08:48:00Z">
        <w:r w:rsidRPr="008B0215">
          <w:t>techniques to maintain antenna pointing accuracy</w:t>
        </w:r>
      </w:ins>
      <w:ins w:id="399" w:author="USA" w:date="2021-10-21T10:31:00Z">
        <w:r w:rsidRPr="008B0215">
          <w:t xml:space="preserve"> for the operation of CNPC UA ES </w:t>
        </w:r>
      </w:ins>
      <w:ins w:id="400" w:author="USA" w:date="2021-06-02T08:48:00Z">
        <w:r w:rsidRPr="008B0215">
          <w:t>with the associated GSO FSS satellites, without inadvertently tracking adjacent GSO satellites;</w:t>
        </w:r>
      </w:ins>
    </w:p>
    <w:p w14:paraId="05CE3474" w14:textId="77777777" w:rsidR="005D5593" w:rsidRPr="00AE2697" w:rsidRDefault="005D5593" w:rsidP="005D5593">
      <w:pPr>
        <w:jc w:val="both"/>
        <w:rPr>
          <w:ins w:id="401" w:author="USA" w:date="2021-08-18T13:39:00Z"/>
          <w:highlight w:val="yellow"/>
        </w:rPr>
      </w:pPr>
      <w:ins w:id="402" w:author="USA" w:date="2021-10-21T10:32:00Z">
        <w:r w:rsidRPr="00AE2697">
          <w:rPr>
            <w:highlight w:val="yellow"/>
          </w:rPr>
          <w:t>3.6</w:t>
        </w:r>
      </w:ins>
      <w:ins w:id="403" w:author="USA" w:date="2021-06-02T08:48:00Z">
        <w:r w:rsidRPr="00AE2697">
          <w:rPr>
            <w:highlight w:val="yellow"/>
          </w:rPr>
          <w:tab/>
        </w:r>
      </w:ins>
      <w:ins w:id="404" w:author="USA" w:date="2021-10-21T10:32:00Z">
        <w:r w:rsidRPr="00AE2697">
          <w:rPr>
            <w:highlight w:val="yellow"/>
          </w:rPr>
          <w:t xml:space="preserve">take </w:t>
        </w:r>
      </w:ins>
      <w:ins w:id="405" w:author="USA" w:date="2021-06-02T08:48:00Z">
        <w:r w:rsidRPr="00AE2697">
          <w:rPr>
            <w:highlight w:val="yellow"/>
          </w:rPr>
          <w:t xml:space="preserve">all necessary measures so that </w:t>
        </w:r>
      </w:ins>
      <w:ins w:id="406" w:author="USA" w:date="2021-08-12T08:15:00Z">
        <w:r w:rsidRPr="00AE2697">
          <w:rPr>
            <w:highlight w:val="yellow"/>
          </w:rPr>
          <w:t>CNPC UA ES</w:t>
        </w:r>
      </w:ins>
      <w:ins w:id="407" w:author="USA" w:date="2021-08-12T08:09:00Z">
        <w:r w:rsidRPr="00AE2697">
          <w:rPr>
            <w:highlight w:val="yellow"/>
          </w:rPr>
          <w:t xml:space="preserve"> `</w:t>
        </w:r>
      </w:ins>
      <w:ins w:id="408" w:author="USA" w:date="2021-06-02T08:48:00Z">
        <w:r w:rsidRPr="00AE2697">
          <w:rPr>
            <w:highlight w:val="yellow"/>
          </w:rPr>
          <w:t>are subject to permanent monitoring and control by</w:t>
        </w:r>
      </w:ins>
      <w:ins w:id="409" w:author="USA" w:date="2021-10-21T10:32:00Z">
        <w:r w:rsidRPr="00AE2697">
          <w:rPr>
            <w:highlight w:val="yellow"/>
          </w:rPr>
          <w:t xml:space="preserve"> a </w:t>
        </w:r>
      </w:ins>
      <w:ins w:id="410" w:author="USA" w:date="2021-06-02T08:48:00Z">
        <w:r w:rsidRPr="00AE2697">
          <w:rPr>
            <w:highlight w:val="yellow"/>
          </w:rPr>
          <w:t>network control and monitoring centre (NCMC) or equivalent facilit</w:t>
        </w:r>
      </w:ins>
      <w:ins w:id="411" w:author="USA" w:date="2021-10-21T10:48:00Z">
        <w:r w:rsidRPr="00AE2697">
          <w:rPr>
            <w:highlight w:val="yellow"/>
          </w:rPr>
          <w:t>y</w:t>
        </w:r>
      </w:ins>
      <w:ins w:id="412" w:author="USA" w:date="2021-06-02T08:48:00Z">
        <w:r w:rsidRPr="00AE2697">
          <w:rPr>
            <w:highlight w:val="yellow"/>
          </w:rPr>
          <w:t xml:space="preserve"> in order to comply with the provisions in</w:t>
        </w:r>
      </w:ins>
      <w:ins w:id="413" w:author="USA" w:date="2021-08-18T13:36:00Z">
        <w:r w:rsidRPr="00AE2697">
          <w:rPr>
            <w:highlight w:val="yellow"/>
          </w:rPr>
          <w:t xml:space="preserve"> this Resolution</w:t>
        </w:r>
      </w:ins>
      <w:ins w:id="414" w:author="USA" w:date="2021-06-02T08:48:00Z">
        <w:r w:rsidRPr="00AE2697">
          <w:rPr>
            <w:highlight w:val="yellow"/>
          </w:rPr>
          <w:t>;</w:t>
        </w:r>
      </w:ins>
    </w:p>
    <w:p w14:paraId="52BEF379" w14:textId="77777777" w:rsidR="005D5593" w:rsidRPr="008B0215" w:rsidRDefault="005D5593" w:rsidP="005D5593">
      <w:pPr>
        <w:jc w:val="both"/>
        <w:rPr>
          <w:ins w:id="415" w:author="USA" w:date="2021-06-02T08:48:00Z"/>
        </w:rPr>
      </w:pPr>
      <w:ins w:id="416" w:author="USA" w:date="2021-10-21T10:32:00Z">
        <w:r w:rsidRPr="00AE2697">
          <w:rPr>
            <w:highlight w:val="yellow"/>
          </w:rPr>
          <w:t>3.7</w:t>
        </w:r>
      </w:ins>
      <w:ins w:id="417" w:author="USA" w:date="2021-06-02T08:48:00Z">
        <w:r w:rsidRPr="00AE2697">
          <w:rPr>
            <w:highlight w:val="yellow"/>
          </w:rPr>
          <w:tab/>
        </w:r>
      </w:ins>
      <w:ins w:id="418" w:author="USA" w:date="2021-10-21T10:32:00Z">
        <w:r w:rsidRPr="00AE2697">
          <w:rPr>
            <w:highlight w:val="yellow"/>
          </w:rPr>
          <w:t>provide NCMC or equivalent facili</w:t>
        </w:r>
      </w:ins>
      <w:ins w:id="419" w:author="USA" w:date="2021-10-21T10:33:00Z">
        <w:r w:rsidRPr="00AE2697">
          <w:rPr>
            <w:highlight w:val="yellow"/>
          </w:rPr>
          <w:t xml:space="preserve">ty </w:t>
        </w:r>
      </w:ins>
      <w:ins w:id="420" w:author="USA" w:date="2021-06-02T08:48:00Z">
        <w:r w:rsidRPr="00AE2697">
          <w:rPr>
            <w:highlight w:val="yellow"/>
          </w:rPr>
          <w:t xml:space="preserve">permanent points of contact for the purpose of tracing any suspected cases of harmful interference from </w:t>
        </w:r>
      </w:ins>
      <w:ins w:id="421" w:author="USA" w:date="2021-08-12T08:15:00Z">
        <w:r w:rsidRPr="00AE2697">
          <w:rPr>
            <w:highlight w:val="yellow"/>
          </w:rPr>
          <w:t>CNPC UA ES</w:t>
        </w:r>
      </w:ins>
      <w:ins w:id="422" w:author="USA" w:date="2021-08-12T08:09:00Z">
        <w:r w:rsidRPr="00AE2697">
          <w:rPr>
            <w:highlight w:val="yellow"/>
          </w:rPr>
          <w:t xml:space="preserve"> </w:t>
        </w:r>
      </w:ins>
      <w:ins w:id="423" w:author="USA" w:date="2021-06-02T08:48:00Z">
        <w:r w:rsidRPr="00AE2697">
          <w:rPr>
            <w:highlight w:val="yellow"/>
          </w:rPr>
          <w:t>and to immediately respond to requests from the points of contact of authorizing administrations;</w:t>
        </w:r>
      </w:ins>
    </w:p>
    <w:p w14:paraId="028F55AC" w14:textId="77777777" w:rsidR="005D5593" w:rsidRPr="008B0215" w:rsidRDefault="005D5593" w:rsidP="005D5593">
      <w:pPr>
        <w:rPr>
          <w:ins w:id="424" w:author="USA" w:date="2021-06-17T13:33:00Z"/>
        </w:rPr>
      </w:pPr>
      <w:ins w:id="425" w:author="USA" w:date="2021-10-21T10:34:00Z">
        <w:r w:rsidRPr="008B0215">
          <w:t>4</w:t>
        </w:r>
      </w:ins>
      <w:ins w:id="426" w:author="USA" w:date="2021-06-17T13:33:00Z">
        <w:r w:rsidRPr="008B0215">
          <w:tab/>
          <w:t xml:space="preserve">that the procedures in Section VI of Article </w:t>
        </w:r>
        <w:r w:rsidRPr="00B25C3B">
          <w:rPr>
            <w:b/>
            <w:bCs/>
          </w:rPr>
          <w:t>15</w:t>
        </w:r>
        <w:r w:rsidRPr="008B0215">
          <w:t xml:space="preserve"> apply when</w:t>
        </w:r>
      </w:ins>
      <w:ins w:id="427" w:author="ITU - LRT -" w:date="2021-11-22T11:27:00Z">
        <w:r>
          <w:t>:</w:t>
        </w:r>
      </w:ins>
      <w:ins w:id="428" w:author="USA" w:date="2021-06-17T13:33:00Z">
        <w:r w:rsidRPr="008B0215">
          <w:t xml:space="preserve"> </w:t>
        </w:r>
      </w:ins>
    </w:p>
    <w:p w14:paraId="4FD6612E" w14:textId="77777777" w:rsidR="005D5593" w:rsidRPr="008B0215" w:rsidRDefault="005D5593" w:rsidP="005D5593">
      <w:pPr>
        <w:jc w:val="both"/>
        <w:rPr>
          <w:ins w:id="429" w:author="USA" w:date="2021-06-17T13:33:00Z"/>
        </w:rPr>
      </w:pPr>
      <w:ins w:id="430" w:author="USA" w:date="2021-10-21T10:34:00Z">
        <w:r w:rsidRPr="008B0215">
          <w:t>4</w:t>
        </w:r>
      </w:ins>
      <w:ins w:id="431" w:author="USA" w:date="2021-06-17T13:33:00Z">
        <w:r w:rsidRPr="008B0215">
          <w:t>.1</w:t>
        </w:r>
        <w:r w:rsidRPr="008B0215">
          <w:tab/>
        </w:r>
      </w:ins>
      <w:ins w:id="432" w:author="USA" w:date="2021-08-12T08:15:00Z">
        <w:r w:rsidRPr="008B0215">
          <w:t>CNPC UA ES</w:t>
        </w:r>
      </w:ins>
      <w:ins w:id="433" w:author="USA" w:date="2021-08-12T08:09:00Z">
        <w:r w:rsidRPr="008B0215">
          <w:t xml:space="preserve"> </w:t>
        </w:r>
      </w:ins>
      <w:ins w:id="434" w:author="USA" w:date="2021-06-17T13:33:00Z">
        <w:r w:rsidRPr="008B0215">
          <w:t>causes harmful interference to stations of primary allocated services</w:t>
        </w:r>
      </w:ins>
      <w:ins w:id="435" w:author="USA" w:date="2021-06-17T15:14:00Z">
        <w:r w:rsidRPr="008B0215">
          <w:t xml:space="preserve"> </w:t>
        </w:r>
      </w:ins>
      <w:ins w:id="436" w:author="USA" w:date="2021-06-22T14:59:00Z">
        <w:r w:rsidRPr="008B0215">
          <w:t xml:space="preserve">that are </w:t>
        </w:r>
      </w:ins>
      <w:ins w:id="437" w:author="USA" w:date="2021-06-17T15:14:00Z">
        <w:r w:rsidRPr="008B0215">
          <w:t>operating in accordance with the Radio Regulations</w:t>
        </w:r>
      </w:ins>
      <w:ins w:id="438" w:author="USA" w:date="2021-06-17T14:20:00Z">
        <w:r w:rsidRPr="008B0215">
          <w:t>;</w:t>
        </w:r>
      </w:ins>
    </w:p>
    <w:p w14:paraId="6E5AF64E" w14:textId="27F39CAC" w:rsidR="005D5593" w:rsidRDefault="005D5593" w:rsidP="005D5593">
      <w:pPr>
        <w:jc w:val="both"/>
        <w:rPr>
          <w:ins w:id="439" w:author="USA" w:date="2022-04-24T13:23:00Z"/>
        </w:rPr>
      </w:pPr>
      <w:ins w:id="440" w:author="USA" w:date="2021-10-21T10:34:00Z">
        <w:r w:rsidRPr="008B0215">
          <w:t>4</w:t>
        </w:r>
      </w:ins>
      <w:ins w:id="441" w:author="USA" w:date="2021-06-17T13:33:00Z">
        <w:r w:rsidRPr="008B0215">
          <w:t>.2</w:t>
        </w:r>
        <w:r w:rsidRPr="008B0215">
          <w:tab/>
        </w:r>
      </w:ins>
      <w:ins w:id="442" w:author="USA" w:date="2021-08-12T08:15:00Z">
        <w:r w:rsidRPr="008B0215">
          <w:t>CNPC UA ES</w:t>
        </w:r>
      </w:ins>
      <w:ins w:id="443" w:author="USA" w:date="2021-08-12T08:10:00Z">
        <w:r w:rsidRPr="008B0215">
          <w:t xml:space="preserve"> </w:t>
        </w:r>
      </w:ins>
      <w:ins w:id="444" w:author="USA" w:date="2021-06-17T13:33:00Z">
        <w:r w:rsidRPr="008B0215">
          <w:t>receives harmful interference from stations of a primary allocated service that are not operating in accordance with the Radio Regulations;</w:t>
        </w:r>
      </w:ins>
    </w:p>
    <w:p w14:paraId="47CE38FE" w14:textId="128533F1" w:rsidR="00E763D5" w:rsidRPr="008B0215" w:rsidRDefault="00E763D5" w:rsidP="005D5593">
      <w:pPr>
        <w:jc w:val="both"/>
        <w:rPr>
          <w:ins w:id="445" w:author="USA" w:date="2021-06-17T13:33:00Z"/>
        </w:rPr>
      </w:pPr>
      <w:ins w:id="446" w:author="USA" w:date="2022-04-24T13:23:00Z">
        <w:r w:rsidRPr="00AE2697">
          <w:rPr>
            <w:highlight w:val="yellow"/>
          </w:rPr>
          <w:t>4.3</w:t>
        </w:r>
        <w:r w:rsidRPr="00AE2697">
          <w:rPr>
            <w:highlight w:val="yellow"/>
          </w:rPr>
          <w:tab/>
        </w:r>
      </w:ins>
      <w:ins w:id="447" w:author="USA" w:date="2022-04-25T11:10:00Z">
        <w:r w:rsidR="00AE2697" w:rsidRPr="00AE2697">
          <w:rPr>
            <w:highlight w:val="yellow"/>
          </w:rPr>
          <w:t>CNPC UA ES receives harmful interference from stations of other than a primary allocated service</w:t>
        </w:r>
      </w:ins>
      <w:ins w:id="448" w:author="USA" w:date="2022-04-24T13:24:00Z">
        <w:r w:rsidRPr="00AE2697">
          <w:rPr>
            <w:highlight w:val="yellow"/>
          </w:rPr>
          <w:t>.</w:t>
        </w:r>
      </w:ins>
    </w:p>
    <w:p w14:paraId="32A801F4" w14:textId="77777777" w:rsidR="005D5593" w:rsidRPr="008B0215" w:rsidRDefault="005D5593" w:rsidP="005D5593">
      <w:pPr>
        <w:jc w:val="both"/>
        <w:rPr>
          <w:ins w:id="449" w:author="USA" w:date="2021-08-18T12:44:00Z"/>
        </w:rPr>
      </w:pPr>
      <w:ins w:id="450" w:author="USA" w:date="2021-10-21T10:34:00Z">
        <w:r w:rsidRPr="008B0215">
          <w:t>5</w:t>
        </w:r>
      </w:ins>
      <w:ins w:id="451" w:author="USA" w:date="2021-06-02T08:48:00Z">
        <w:r w:rsidRPr="008B0215">
          <w:tab/>
          <w:t>that</w:t>
        </w:r>
      </w:ins>
      <w:ins w:id="452" w:author="USA" w:date="2021-10-21T10:33:00Z">
        <w:r w:rsidRPr="008B0215">
          <w:t xml:space="preserve"> the notifying administration of the GSO FSS network shall ensure that </w:t>
        </w:r>
      </w:ins>
      <w:ins w:id="453" w:author="USA" w:date="2021-06-02T08:48:00Z">
        <w:r w:rsidRPr="008B0215">
          <w:t xml:space="preserve">the operation of </w:t>
        </w:r>
      </w:ins>
      <w:ins w:id="454" w:author="USA" w:date="2021-08-12T08:15:00Z">
        <w:r w:rsidRPr="008B0215">
          <w:t>CNPC UA ES</w:t>
        </w:r>
      </w:ins>
      <w:ins w:id="455" w:author="USA" w:date="2021-08-12T08:10:00Z">
        <w:r w:rsidRPr="008B0215">
          <w:t xml:space="preserve"> </w:t>
        </w:r>
      </w:ins>
      <w:ins w:id="456" w:author="USA" w:date="2021-06-02T08:48:00Z">
        <w:r w:rsidRPr="008B0215">
          <w:t xml:space="preserve">within the territories, including territorial waters and territorial airspaces, of </w:t>
        </w:r>
      </w:ins>
      <w:ins w:id="457" w:author="USA" w:date="2021-08-18T12:43:00Z">
        <w:r w:rsidRPr="008B0215">
          <w:t xml:space="preserve">an </w:t>
        </w:r>
      </w:ins>
      <w:ins w:id="458" w:author="USA" w:date="2021-06-02T08:48:00Z">
        <w:r w:rsidRPr="008B0215">
          <w:t>administration shall be carried out only if authorized by th</w:t>
        </w:r>
      </w:ins>
      <w:ins w:id="459" w:author="USA" w:date="2021-08-18T12:43:00Z">
        <w:r w:rsidRPr="008B0215">
          <w:t>at</w:t>
        </w:r>
      </w:ins>
      <w:ins w:id="460" w:author="USA" w:date="2021-06-02T08:48:00Z">
        <w:r w:rsidRPr="008B0215">
          <w:t xml:space="preserve"> administration</w:t>
        </w:r>
      </w:ins>
      <w:ins w:id="461" w:author="USA" w:date="2021-08-18T12:44:00Z">
        <w:r w:rsidRPr="008B0215">
          <w:t>,</w:t>
        </w:r>
      </w:ins>
    </w:p>
    <w:p w14:paraId="725FAB9B" w14:textId="77777777" w:rsidR="005D5593" w:rsidRPr="008B0215" w:rsidRDefault="005D5593" w:rsidP="005D5593">
      <w:pPr>
        <w:jc w:val="both"/>
        <w:rPr>
          <w:del w:id="462" w:author="USA" w:date="2021-06-02T08:48:00Z"/>
        </w:rPr>
      </w:pPr>
      <w:del w:id="463" w:author="USA" w:date="2021-06-02T08:48:00Z">
        <w:r w:rsidRPr="008B0215">
          <w:delText>15</w:delText>
        </w:r>
        <w:r w:rsidRPr="008B0215">
          <w:tab/>
          <w:delText xml:space="preserve">that, in order to implement </w:delText>
        </w:r>
        <w:r w:rsidRPr="008B0215">
          <w:rPr>
            <w:i/>
          </w:rPr>
          <w:delText>resolves</w:delText>
        </w:r>
        <w:r w:rsidRPr="008B0215">
          <w:delText> 14 above, power flux-density (pfd) hard limits need to be developed for UAS CNPC links; possible examples of such provisional limits to protect the fixed service are provided in Annex 2; subject to agreement between the administrations concerned, that annex may be used for the implementation of this Resolution;</w:delText>
        </w:r>
      </w:del>
    </w:p>
    <w:p w14:paraId="5B473B77" w14:textId="77777777" w:rsidR="005D5593" w:rsidRPr="008B0215" w:rsidRDefault="005D5593" w:rsidP="005D5593">
      <w:pPr>
        <w:jc w:val="both"/>
        <w:rPr>
          <w:del w:id="464" w:author="USA" w:date="2021-06-02T08:48:00Z"/>
        </w:rPr>
      </w:pPr>
      <w:del w:id="465" w:author="USA" w:date="2021-06-02T08:48:00Z">
        <w:r w:rsidRPr="008B0215">
          <w:delText>16</w:delText>
        </w:r>
        <w:r w:rsidRPr="008B0215">
          <w:tab/>
          <w:delText>that the pfd hard limits provided in Annex 2 shall be reviewed and, if necessary, revised by WRC</w:delText>
        </w:r>
        <w:r w:rsidRPr="008B0215">
          <w:noBreakHyphen/>
          <w:delText>23</w:delText>
        </w:r>
        <w:r w:rsidRPr="008B0215">
          <w:rPr>
            <w:rStyle w:val="FootnoteReference"/>
          </w:rPr>
          <w:footnoteReference w:customMarkFollows="1" w:id="9"/>
          <w:delText>1</w:delText>
        </w:r>
        <w:r w:rsidRPr="008B0215">
          <w:delText>;</w:delText>
        </w:r>
      </w:del>
    </w:p>
    <w:p w14:paraId="56C11C45" w14:textId="77777777" w:rsidR="005D5593" w:rsidRPr="008B0215" w:rsidRDefault="005D5593" w:rsidP="005D5593">
      <w:pPr>
        <w:jc w:val="both"/>
        <w:rPr>
          <w:del w:id="467" w:author="USA" w:date="2021-06-02T08:48:00Z"/>
          <w:i/>
        </w:rPr>
      </w:pPr>
      <w:del w:id="468" w:author="USA" w:date="2021-06-02T08:48:00Z">
        <w:r w:rsidRPr="008B0215">
          <w:delText>17</w:delText>
        </w:r>
        <w:r w:rsidRPr="008B0215">
          <w:tab/>
          <w:delText>that, in order to protect the radio astronomy service in the frequency band 14.47</w:delText>
        </w:r>
        <w:r w:rsidRPr="008B0215">
          <w:noBreakHyphen/>
          <w:delText>14.5 GHz, administrations operating UAS in accordance with this Resolution in the frequency band 14-14.47 GHz within line-of-sight of radio astronomy stations are urged to take all practicable steps to ensure that the emissions from the UA in the frequency band 14.47-14.5 GHz do not exceed the levels and percentage of data loss given in the most recent versions of Recommendations ITU</w:delText>
        </w:r>
        <w:r w:rsidRPr="008B0215">
          <w:noBreakHyphen/>
          <w:delText>R RA.769 and ITU</w:delText>
        </w:r>
        <w:r w:rsidRPr="008B0215">
          <w:noBreakHyphen/>
          <w:delText>R RA.1513;</w:delText>
        </w:r>
      </w:del>
    </w:p>
    <w:p w14:paraId="49666D51" w14:textId="77777777" w:rsidR="005D5593" w:rsidRPr="008B0215" w:rsidRDefault="005D5593" w:rsidP="005D5593">
      <w:pPr>
        <w:jc w:val="both"/>
        <w:rPr>
          <w:del w:id="469" w:author="USA" w:date="2021-06-02T08:48:00Z"/>
        </w:rPr>
      </w:pPr>
      <w:del w:id="470" w:author="USA" w:date="2021-06-02T08:48:00Z">
        <w:r w:rsidRPr="008B0215">
          <w:delText>18</w:delText>
        </w:r>
        <w:r w:rsidRPr="008B0215">
          <w:tab/>
          <w:delText>to consider the progress obtained by ICAO in the process of preparation of SARPs for UAS CNPC links, to review this Resolution at WRC</w:delText>
        </w:r>
        <w:r w:rsidRPr="008B0215">
          <w:noBreakHyphen/>
          <w:delText>23, taking into account the results of the implementation of Resolution </w:delText>
        </w:r>
        <w:r w:rsidRPr="008B0215">
          <w:rPr>
            <w:b/>
          </w:rPr>
          <w:delText>156 (WRC</w:delText>
        </w:r>
        <w:r w:rsidRPr="008B0215">
          <w:rPr>
            <w:b/>
          </w:rPr>
          <w:noBreakHyphen/>
          <w:delText>15)</w:delText>
        </w:r>
        <w:r w:rsidRPr="008B0215">
          <w:rPr>
            <w:bCs/>
          </w:rPr>
          <w:delText>,</w:delText>
        </w:r>
        <w:r w:rsidRPr="008B0215">
          <w:delText xml:space="preserve"> and to take necessary actions as appropriate;</w:delText>
        </w:r>
      </w:del>
    </w:p>
    <w:p w14:paraId="797C85A1" w14:textId="77777777" w:rsidR="005D5593" w:rsidRPr="008B0215" w:rsidDel="00B25C3B" w:rsidRDefault="005D5593" w:rsidP="005D5593">
      <w:pPr>
        <w:jc w:val="both"/>
        <w:rPr>
          <w:del w:id="471" w:author="ITU - LRT -" w:date="2021-11-22T11:28:00Z"/>
        </w:rPr>
      </w:pPr>
      <w:del w:id="472" w:author="ITU - LRT -" w:date="2021-11-22T11:28:00Z">
        <w:r w:rsidRPr="008B0215" w:rsidDel="00B25C3B">
          <w:delText>19</w:delText>
        </w:r>
        <w:r w:rsidRPr="008B0215" w:rsidDel="00B25C3B">
          <w:tab/>
          <w:delText>that the ITU Radiocommunication Sector (ITU</w:delText>
        </w:r>
        <w:r w:rsidRPr="008B0215" w:rsidDel="00B25C3B">
          <w:noBreakHyphen/>
          <w:delText xml:space="preserve">R) studies on technical, operational and regulatory aspects in relation to the implementation of this Resolution shall be completed, together </w:delText>
        </w:r>
        <w:r w:rsidRPr="008B0215" w:rsidDel="00B25C3B">
          <w:lastRenderedPageBreak/>
          <w:delText>with the adoption of relevant ITU</w:delText>
        </w:r>
        <w:r w:rsidRPr="008B0215" w:rsidDel="00B25C3B">
          <w:noBreakHyphen/>
          <w:delText>R Recommendations defining the technical characteristics of CNPC links and conditions of sharing with other services,</w:delText>
        </w:r>
      </w:del>
    </w:p>
    <w:p w14:paraId="391F5D16" w14:textId="77777777" w:rsidR="005D5593" w:rsidRPr="008B0215" w:rsidDel="00C83174" w:rsidRDefault="005D5593" w:rsidP="005D5593">
      <w:pPr>
        <w:pStyle w:val="Call"/>
        <w:jc w:val="both"/>
        <w:rPr>
          <w:del w:id="473" w:author="USA" w:date="2021-06-02T17:19:00Z"/>
        </w:rPr>
      </w:pPr>
      <w:del w:id="474" w:author="USA" w:date="2021-06-02T17:19:00Z">
        <w:r w:rsidRPr="008B0215" w:rsidDel="00C83174">
          <w:delText>encourages administrations</w:delText>
        </w:r>
      </w:del>
    </w:p>
    <w:p w14:paraId="0342E88B" w14:textId="77777777" w:rsidR="005D5593" w:rsidRPr="008B0215" w:rsidDel="00C83174" w:rsidRDefault="005D5593" w:rsidP="005D5593">
      <w:pPr>
        <w:jc w:val="both"/>
        <w:rPr>
          <w:del w:id="475" w:author="USA" w:date="2021-06-02T17:19:00Z"/>
        </w:rPr>
      </w:pPr>
      <w:del w:id="476" w:author="USA" w:date="2021-06-02T17:19:00Z">
        <w:r w:rsidRPr="008B0215" w:rsidDel="00C83174">
          <w:delText>1</w:delText>
        </w:r>
        <w:r w:rsidRPr="008B0215" w:rsidDel="00C83174">
          <w:tab/>
          <w:delText xml:space="preserve">to provide the relevant information where available in order to facilitate the application of </w:delText>
        </w:r>
        <w:r w:rsidRPr="008B0215" w:rsidDel="00C83174">
          <w:rPr>
            <w:i/>
          </w:rPr>
          <w:delText>resolves </w:delText>
        </w:r>
        <w:r w:rsidRPr="008B0215" w:rsidDel="00C83174">
          <w:delText>6;</w:delText>
        </w:r>
      </w:del>
    </w:p>
    <w:p w14:paraId="38DFBDEA" w14:textId="77777777" w:rsidR="005D5593" w:rsidRPr="008B0215" w:rsidDel="00C83174" w:rsidRDefault="005D5593" w:rsidP="005D5593">
      <w:pPr>
        <w:jc w:val="both"/>
        <w:rPr>
          <w:del w:id="477" w:author="USA" w:date="2021-06-02T17:19:00Z"/>
        </w:rPr>
      </w:pPr>
      <w:del w:id="478" w:author="USA" w:date="2021-06-02T17:19:00Z">
        <w:r w:rsidRPr="008B0215" w:rsidDel="00C83174">
          <w:delText>2</w:delText>
        </w:r>
        <w:r w:rsidRPr="008B0215" w:rsidDel="00C83174">
          <w:tab/>
          <w:delText xml:space="preserve">to participate actively in the studies referred to in </w:delText>
        </w:r>
        <w:r w:rsidRPr="008B0215" w:rsidDel="00C83174">
          <w:rPr>
            <w:i/>
          </w:rPr>
          <w:delText xml:space="preserve">invites </w:delText>
        </w:r>
        <w:r w:rsidRPr="008B0215" w:rsidDel="00C83174">
          <w:rPr>
            <w:i/>
            <w:iCs/>
          </w:rPr>
          <w:delText>the ITU Radiocommunication Sector</w:delText>
        </w:r>
        <w:r w:rsidRPr="008B0215" w:rsidDel="00C83174">
          <w:delText xml:space="preserve"> by submitting contributions to ITU</w:delText>
        </w:r>
        <w:r w:rsidRPr="008B0215" w:rsidDel="00C83174">
          <w:noBreakHyphen/>
          <w:delText>R,</w:delText>
        </w:r>
      </w:del>
    </w:p>
    <w:p w14:paraId="7A85944C" w14:textId="77777777" w:rsidR="005D5593" w:rsidRPr="008B0215" w:rsidDel="00662879" w:rsidRDefault="005D5593" w:rsidP="005D5593">
      <w:pPr>
        <w:pStyle w:val="Call"/>
        <w:jc w:val="both"/>
        <w:rPr>
          <w:del w:id="479" w:author="USA" w:date="2021-06-02T09:59:00Z"/>
        </w:rPr>
      </w:pPr>
      <w:del w:id="480" w:author="USA" w:date="2021-06-02T09:59:00Z">
        <w:r w:rsidRPr="008B0215" w:rsidDel="00662879">
          <w:delText>invites the 2023 World Radiocommunication Conference</w:delText>
        </w:r>
      </w:del>
    </w:p>
    <w:p w14:paraId="719713BA" w14:textId="77777777" w:rsidR="005D5593" w:rsidRPr="008B0215" w:rsidDel="00662879" w:rsidRDefault="005D5593" w:rsidP="005D5593">
      <w:pPr>
        <w:jc w:val="both"/>
        <w:rPr>
          <w:del w:id="481" w:author="USA" w:date="2021-06-02T09:59:00Z"/>
        </w:rPr>
      </w:pPr>
      <w:del w:id="482" w:author="USA" w:date="2021-06-02T09:59:00Z">
        <w:r w:rsidRPr="008B0215" w:rsidDel="00662879">
          <w:delText>to consider the results of the above studies referred to in this Resolution with a view to reviewing and, if necessary, revising this Resolution, and take necessary actions, as appropriate,</w:delText>
        </w:r>
      </w:del>
    </w:p>
    <w:p w14:paraId="4BDCCAF8" w14:textId="77777777" w:rsidR="005D5593" w:rsidRPr="008B0215" w:rsidDel="00A0188F" w:rsidRDefault="005D5593" w:rsidP="005D5593">
      <w:pPr>
        <w:keepNext/>
        <w:keepLines/>
        <w:spacing w:before="160"/>
        <w:ind w:left="1134"/>
        <w:jc w:val="both"/>
        <w:rPr>
          <w:del w:id="483" w:author="USA" w:date="2021-06-07T19:21:00Z"/>
          <w:i/>
        </w:rPr>
      </w:pPr>
      <w:del w:id="484" w:author="USA" w:date="2021-06-07T19:21:00Z">
        <w:r w:rsidRPr="008B0215" w:rsidDel="00A0188F">
          <w:rPr>
            <w:i/>
          </w:rPr>
          <w:delText>invites the ITU Radiocommunication Sector</w:delText>
        </w:r>
      </w:del>
    </w:p>
    <w:p w14:paraId="7063646E" w14:textId="77777777" w:rsidR="005D5593" w:rsidRPr="008B0215" w:rsidDel="00A0188F" w:rsidRDefault="005D5593" w:rsidP="005D5593">
      <w:pPr>
        <w:jc w:val="both"/>
        <w:rPr>
          <w:del w:id="485" w:author="USA" w:date="2021-06-07T19:21:00Z"/>
        </w:rPr>
      </w:pPr>
      <w:del w:id="486" w:author="USA" w:date="2021-06-07T19:21:00Z">
        <w:r w:rsidRPr="008B0215" w:rsidDel="00A0188F">
          <w:delText>to conduct, as a matter of urgency, relevant studies of technical, operational and regulatory aspects in relation to the implementation of this Resolution</w:delText>
        </w:r>
        <w:r w:rsidRPr="008B0215" w:rsidDel="00A0188F">
          <w:rPr>
            <w:vertAlign w:val="superscript"/>
          </w:rPr>
          <w:delText>1</w:delText>
        </w:r>
        <w:r w:rsidRPr="008B0215" w:rsidDel="00A0188F">
          <w:delText>,</w:delText>
        </w:r>
      </w:del>
    </w:p>
    <w:p w14:paraId="3010D615" w14:textId="77777777" w:rsidR="005D5593" w:rsidRPr="008B0215" w:rsidRDefault="005D5593" w:rsidP="005D5593">
      <w:pPr>
        <w:pStyle w:val="Call"/>
      </w:pPr>
      <w:r w:rsidRPr="008B0215">
        <w:t>instructs the Director of the Radiocommunication Bureau</w:t>
      </w:r>
    </w:p>
    <w:p w14:paraId="10F1C2DE" w14:textId="77777777" w:rsidR="005D5593" w:rsidRPr="008B0215" w:rsidRDefault="005D5593" w:rsidP="005D5593">
      <w:pPr>
        <w:jc w:val="both"/>
        <w:rPr>
          <w:ins w:id="487" w:author="USA" w:date="2021-06-08T08:07:00Z"/>
        </w:rPr>
      </w:pPr>
      <w:r w:rsidRPr="008B0215">
        <w:t>1</w:t>
      </w:r>
      <w:r w:rsidRPr="008B0215">
        <w:tab/>
      </w:r>
      <w:ins w:id="488" w:author="USA" w:date="2021-06-07T19:22:00Z">
        <w:r w:rsidRPr="008B0215">
          <w:t xml:space="preserve">upon receipt of the notification information referred to in </w:t>
        </w:r>
        <w:r w:rsidRPr="008B0215">
          <w:rPr>
            <w:i/>
          </w:rPr>
          <w:t>resolves </w:t>
        </w:r>
        <w:r w:rsidRPr="008B0215">
          <w:t xml:space="preserve">1.1.4, the BR shall examine it with respect to the provisions referred to in </w:t>
        </w:r>
        <w:r w:rsidRPr="008B0215">
          <w:rPr>
            <w:i/>
            <w:iCs/>
          </w:rPr>
          <w:t>resolves </w:t>
        </w:r>
        <w:r w:rsidRPr="008B0215">
          <w:t>1.1.1</w:t>
        </w:r>
      </w:ins>
      <w:ins w:id="489" w:author="USA" w:date="2021-06-10T08:27:00Z">
        <w:r w:rsidRPr="008B0215">
          <w:t xml:space="preserve">, the commitments received with respect to the provisions referred to in </w:t>
        </w:r>
        <w:r w:rsidRPr="008B0215">
          <w:rPr>
            <w:i/>
            <w:iCs/>
          </w:rPr>
          <w:t>resolves</w:t>
        </w:r>
        <w:r w:rsidRPr="008B0215">
          <w:t xml:space="preserve"> 1.1.4,</w:t>
        </w:r>
      </w:ins>
      <w:ins w:id="490" w:author="USA" w:date="2021-06-07T19:22:00Z">
        <w:r w:rsidRPr="008B0215">
          <w:t xml:space="preserve"> </w:t>
        </w:r>
      </w:ins>
      <w:ins w:id="491" w:author="USA" w:date="2021-06-10T08:35:00Z">
        <w:r w:rsidRPr="008B0215">
          <w:t xml:space="preserve">conformity with </w:t>
        </w:r>
        <w:r w:rsidRPr="008B0215">
          <w:rPr>
            <w:i/>
            <w:iCs/>
          </w:rPr>
          <w:t>resolves</w:t>
        </w:r>
        <w:r w:rsidRPr="008B0215">
          <w:t xml:space="preserve"> 3.4, </w:t>
        </w:r>
      </w:ins>
      <w:ins w:id="492" w:author="USA" w:date="2021-06-07T19:23:00Z">
        <w:r w:rsidRPr="008B0215">
          <w:t>and</w:t>
        </w:r>
      </w:ins>
      <w:ins w:id="493" w:author="USA" w:date="2021-06-07T19:24:00Z">
        <w:r w:rsidRPr="008B0215">
          <w:t xml:space="preserve"> with respect to the conformity with the power flux-density (pfd) limits on the Earth’s surface specified in Annex 2</w:t>
        </w:r>
      </w:ins>
      <w:ins w:id="494" w:author="USA" w:date="2021-06-07T19:35:00Z">
        <w:r w:rsidRPr="008B0215">
          <w:t xml:space="preserve"> along with any agreements obtained </w:t>
        </w:r>
      </w:ins>
      <w:ins w:id="495" w:author="USA" w:date="2021-06-07T19:36:00Z">
        <w:r w:rsidRPr="008B0215">
          <w:t xml:space="preserve">as referred to in </w:t>
        </w:r>
        <w:r w:rsidRPr="008B0215">
          <w:rPr>
            <w:i/>
            <w:iCs/>
          </w:rPr>
          <w:t>resolves</w:t>
        </w:r>
        <w:r w:rsidRPr="008B0215">
          <w:t xml:space="preserve"> 1.2.3</w:t>
        </w:r>
      </w:ins>
      <w:ins w:id="496" w:author="USA" w:date="2021-06-07T19:27:00Z">
        <w:r w:rsidRPr="008B0215">
          <w:t>;</w:t>
        </w:r>
      </w:ins>
    </w:p>
    <w:p w14:paraId="25CD6CF5" w14:textId="77777777" w:rsidR="005D5593" w:rsidRPr="008B0215" w:rsidRDefault="005D5593" w:rsidP="005D5593">
      <w:pPr>
        <w:jc w:val="both"/>
        <w:rPr>
          <w:ins w:id="497" w:author="USA" w:date="2021-08-18T12:48:00Z"/>
        </w:rPr>
      </w:pPr>
      <w:ins w:id="498" w:author="USA" w:date="2021-08-18T10:22:00Z">
        <w:r w:rsidRPr="008B0215">
          <w:t>2</w:t>
        </w:r>
      </w:ins>
      <w:ins w:id="499" w:author="USA" w:date="2021-06-07T19:26:00Z">
        <w:r w:rsidRPr="008B0215">
          <w:tab/>
        </w:r>
      </w:ins>
      <w:ins w:id="500" w:author="USA" w:date="2021-06-07T19:27:00Z">
        <w:r w:rsidRPr="008B0215">
          <w:t>if the</w:t>
        </w:r>
      </w:ins>
      <w:ins w:id="501" w:author="USA" w:date="2021-06-07T19:29:00Z">
        <w:r w:rsidRPr="008B0215">
          <w:t xml:space="preserve"> finding from the</w:t>
        </w:r>
      </w:ins>
      <w:ins w:id="502" w:author="USA" w:date="2021-06-07T19:27:00Z">
        <w:r w:rsidRPr="008B0215">
          <w:t xml:space="preserve"> examin</w:t>
        </w:r>
      </w:ins>
      <w:ins w:id="503" w:author="USA" w:date="2021-06-07T19:28:00Z">
        <w:r w:rsidRPr="008B0215">
          <w:t xml:space="preserve">ation in </w:t>
        </w:r>
        <w:r w:rsidRPr="008B0215">
          <w:rPr>
            <w:i/>
            <w:iCs/>
          </w:rPr>
          <w:t>instructs</w:t>
        </w:r>
        <w:r w:rsidRPr="008B0215">
          <w:t xml:space="preserve"> </w:t>
        </w:r>
      </w:ins>
      <w:ins w:id="504" w:author="USA" w:date="2021-06-08T08:15:00Z">
        <w:r w:rsidRPr="008B0215">
          <w:t xml:space="preserve">1 </w:t>
        </w:r>
      </w:ins>
      <w:ins w:id="505" w:author="USA" w:date="2021-06-07T19:28:00Z">
        <w:r w:rsidRPr="008B0215">
          <w:t xml:space="preserve">is favourable, the BR shall </w:t>
        </w:r>
      </w:ins>
      <w:ins w:id="506" w:author="USA" w:date="2021-06-07T19:22:00Z">
        <w:r w:rsidRPr="008B0215">
          <w:t xml:space="preserve">publish the </w:t>
        </w:r>
      </w:ins>
      <w:ins w:id="507" w:author="USA" w:date="2021-06-07T19:30:00Z">
        <w:r w:rsidRPr="008B0215">
          <w:t xml:space="preserve">modified </w:t>
        </w:r>
      </w:ins>
      <w:ins w:id="508" w:author="USA" w:date="2021-06-08T09:44:00Z">
        <w:r w:rsidRPr="008B0215">
          <w:t xml:space="preserve">or additional </w:t>
        </w:r>
      </w:ins>
      <w:ins w:id="509" w:author="USA" w:date="2021-06-07T19:30:00Z">
        <w:r w:rsidRPr="008B0215">
          <w:t xml:space="preserve">assignment </w:t>
        </w:r>
      </w:ins>
      <w:ins w:id="510" w:author="USA" w:date="2021-06-07T19:31:00Z">
        <w:r w:rsidRPr="008B0215">
          <w:t>along with</w:t>
        </w:r>
      </w:ins>
      <w:ins w:id="511" w:author="USA" w:date="2021-06-07T19:30:00Z">
        <w:r w:rsidRPr="008B0215">
          <w:t xml:space="preserve"> the </w:t>
        </w:r>
      </w:ins>
      <w:ins w:id="512" w:author="USA" w:date="2021-06-07T19:22:00Z">
        <w:r w:rsidRPr="008B0215">
          <w:t xml:space="preserve">results of such examinations in the International Frequency Information Circular (BR IFIC) and the modified </w:t>
        </w:r>
      </w:ins>
      <w:ins w:id="513" w:author="USA" w:date="2021-06-08T09:44:00Z">
        <w:r w:rsidRPr="008B0215">
          <w:t xml:space="preserve">or additional </w:t>
        </w:r>
      </w:ins>
      <w:ins w:id="514" w:author="USA" w:date="2021-06-07T19:22:00Z">
        <w:r w:rsidRPr="008B0215">
          <w:t xml:space="preserve">assignment shall retain the priority date of </w:t>
        </w:r>
      </w:ins>
      <w:ins w:id="515" w:author="USA" w:date="2021-06-08T09:48:00Z">
        <w:r w:rsidRPr="008B0215">
          <w:t>protection</w:t>
        </w:r>
      </w:ins>
      <w:ins w:id="516" w:author="USA" w:date="2021-06-07T19:22:00Z">
        <w:r w:rsidRPr="008B0215">
          <w:t xml:space="preserve"> with that of the </w:t>
        </w:r>
      </w:ins>
      <w:ins w:id="517" w:author="USA" w:date="2021-06-07T19:29:00Z">
        <w:r w:rsidRPr="008B0215">
          <w:t>existing</w:t>
        </w:r>
      </w:ins>
      <w:ins w:id="518" w:author="USA" w:date="2021-06-07T19:22:00Z">
        <w:r w:rsidRPr="008B0215">
          <w:t xml:space="preserve"> assignment</w:t>
        </w:r>
      </w:ins>
      <w:ins w:id="519" w:author="USA" w:date="2021-10-21T10:14:00Z">
        <w:r w:rsidRPr="008B0215">
          <w:t>,</w:t>
        </w:r>
      </w:ins>
    </w:p>
    <w:p w14:paraId="54D9B038" w14:textId="77777777" w:rsidR="005D5593" w:rsidRPr="008B0215" w:rsidDel="006E4BEB" w:rsidRDefault="005D5593" w:rsidP="005D5593">
      <w:pPr>
        <w:jc w:val="both"/>
        <w:rPr>
          <w:del w:id="520" w:author="USA" w:date="2021-06-07T19:31:00Z"/>
        </w:rPr>
      </w:pPr>
      <w:del w:id="521" w:author="USA" w:date="2021-06-07T19:31:00Z">
        <w:r w:rsidRPr="008B0215" w:rsidDel="006E4BEB">
          <w:delText>to examine the relevant part of this Resolution requiring actions to be taken by administrations to implement this Resolution, with a view to sending it to administrations and posting it on the ITU website;</w:delText>
        </w:r>
      </w:del>
    </w:p>
    <w:p w14:paraId="3E4A3D8B" w14:textId="77777777" w:rsidR="005D5593" w:rsidRPr="008B0215" w:rsidDel="00B41DB7" w:rsidRDefault="005D5593" w:rsidP="005D5593">
      <w:pPr>
        <w:jc w:val="both"/>
        <w:rPr>
          <w:del w:id="522" w:author="USA" w:date="2021-06-03T08:05:00Z"/>
        </w:rPr>
      </w:pPr>
      <w:del w:id="523" w:author="USA" w:date="2021-06-07T19:31:00Z">
        <w:r w:rsidRPr="008B0215" w:rsidDel="006E4BEB">
          <w:delText>2</w:delText>
        </w:r>
        <w:r w:rsidRPr="008B0215" w:rsidDel="006E4BEB">
          <w:tab/>
          <w:delText>to present to subsequent WRCs a progress report relating to the implementation of this Resolution</w:delText>
        </w:r>
      </w:del>
      <w:del w:id="524" w:author="USA" w:date="2021-06-03T08:05:00Z">
        <w:r w:rsidRPr="008B0215" w:rsidDel="00B41DB7">
          <w:delText>;</w:delText>
        </w:r>
      </w:del>
    </w:p>
    <w:p w14:paraId="4127D83C" w14:textId="77777777" w:rsidR="005D5593" w:rsidRPr="008B0215" w:rsidDel="00662879" w:rsidRDefault="005D5593" w:rsidP="005D5593">
      <w:pPr>
        <w:jc w:val="both"/>
        <w:rPr>
          <w:del w:id="525" w:author="USA" w:date="2021-06-02T10:00:00Z"/>
        </w:rPr>
      </w:pPr>
      <w:del w:id="526" w:author="USA" w:date="2021-06-02T10:00:00Z">
        <w:r w:rsidRPr="008B0215" w:rsidDel="00662879">
          <w:delText>3</w:delText>
        </w:r>
        <w:r w:rsidRPr="008B0215" w:rsidDel="00662879">
          <w:tab/>
          <w:delText xml:space="preserve">to define a new class of station in order to be able to process satellite network filings submitted by administrations for earth stations providing UA CNPC links, after the Resolution is implemented, in accordance with this Resolution, and publish the information as referred to in </w:delText>
        </w:r>
        <w:r w:rsidRPr="008B0215" w:rsidDel="00662879">
          <w:rPr>
            <w:i/>
          </w:rPr>
          <w:delText>resolves </w:delText>
        </w:r>
        <w:r w:rsidRPr="008B0215" w:rsidDel="00662879">
          <w:delText>4;</w:delText>
        </w:r>
      </w:del>
    </w:p>
    <w:p w14:paraId="309F4E5D" w14:textId="77777777" w:rsidR="005D5593" w:rsidRPr="008B0215" w:rsidDel="00662879" w:rsidRDefault="005D5593" w:rsidP="005D5593">
      <w:pPr>
        <w:jc w:val="both"/>
        <w:rPr>
          <w:del w:id="527" w:author="USA" w:date="2021-06-02T10:00:00Z"/>
        </w:rPr>
      </w:pPr>
      <w:del w:id="528" w:author="USA" w:date="2021-06-02T10:00:00Z">
        <w:r w:rsidRPr="008B0215" w:rsidDel="00662879">
          <w:delText>4</w:delText>
        </w:r>
        <w:r w:rsidRPr="008B0215" w:rsidDel="00662879">
          <w:tab/>
          <w:delText xml:space="preserve">not to process satellite network filing submissions by administrations with a new class of a station for earth stations providing UA CNPC links before </w:delText>
        </w:r>
        <w:r w:rsidRPr="008B0215" w:rsidDel="00662879">
          <w:rPr>
            <w:i/>
            <w:iCs/>
          </w:rPr>
          <w:delText>resolves</w:delText>
        </w:r>
        <w:r w:rsidRPr="008B0215" w:rsidDel="00662879">
          <w:delText> 1-12 and 14-19 of this Resolution are implemented;</w:delText>
        </w:r>
      </w:del>
    </w:p>
    <w:p w14:paraId="6A8E1415" w14:textId="77777777" w:rsidR="005D5593" w:rsidRPr="008B0215" w:rsidDel="00B25C3B" w:rsidRDefault="005D5593" w:rsidP="005D5593">
      <w:pPr>
        <w:jc w:val="both"/>
        <w:rPr>
          <w:del w:id="529" w:author="ITU - LRT -" w:date="2021-11-22T11:28:00Z"/>
        </w:rPr>
      </w:pPr>
      <w:del w:id="530" w:author="ITU - LRT -" w:date="2021-11-22T11:28:00Z">
        <w:r w:rsidRPr="008B0215" w:rsidDel="00B25C3B">
          <w:delText>5</w:delText>
        </w:r>
        <w:r w:rsidRPr="008B0215" w:rsidDel="00B25C3B">
          <w:tab/>
          <w:delText>to report to subsequent WRCs on the progress made by ICAO on the development of SARPs for UAS CNPC links,</w:delText>
        </w:r>
      </w:del>
    </w:p>
    <w:p w14:paraId="67A562B6" w14:textId="77777777" w:rsidR="005D5593" w:rsidRPr="008B0215" w:rsidRDefault="005D5593" w:rsidP="005D5593">
      <w:pPr>
        <w:pStyle w:val="Call"/>
      </w:pPr>
      <w:r w:rsidRPr="008B0215">
        <w:t>instructs the Secretary-General</w:t>
      </w:r>
    </w:p>
    <w:p w14:paraId="4EC8CE56" w14:textId="77777777" w:rsidR="005D5593" w:rsidRPr="008B0215" w:rsidDel="00B41DB7" w:rsidRDefault="005D5593" w:rsidP="005D5593">
      <w:pPr>
        <w:rPr>
          <w:del w:id="531" w:author="USA" w:date="2021-06-03T08:06:00Z"/>
          <w:lang w:eastAsia="fr-FR"/>
        </w:rPr>
      </w:pPr>
      <w:r w:rsidRPr="008B0215">
        <w:rPr>
          <w:lang w:eastAsia="fr-FR"/>
        </w:rPr>
        <w:t>to bring this Resolution to the attention of the Secretary General of ICAO</w:t>
      </w:r>
      <w:del w:id="532" w:author="USA" w:date="2021-06-03T08:06:00Z">
        <w:r w:rsidRPr="008B0215" w:rsidDel="00B41DB7">
          <w:rPr>
            <w:lang w:eastAsia="fr-FR"/>
          </w:rPr>
          <w:delText>,</w:delText>
        </w:r>
      </w:del>
    </w:p>
    <w:p w14:paraId="08A09A81" w14:textId="77777777" w:rsidR="005D5593" w:rsidRPr="008B0215" w:rsidDel="00B41DB7" w:rsidRDefault="005D5593" w:rsidP="005D5593">
      <w:pPr>
        <w:pStyle w:val="Call"/>
        <w:rPr>
          <w:del w:id="533" w:author="USA" w:date="2021-06-03T08:06:00Z"/>
        </w:rPr>
      </w:pPr>
      <w:del w:id="534" w:author="USA" w:date="2021-06-03T08:06:00Z">
        <w:r w:rsidRPr="008B0215" w:rsidDel="00B41DB7">
          <w:lastRenderedPageBreak/>
          <w:delText>invites the International Civil Aviation Organization</w:delText>
        </w:r>
      </w:del>
    </w:p>
    <w:p w14:paraId="1453F180" w14:textId="77777777" w:rsidR="005D5593" w:rsidRPr="008B0215" w:rsidRDefault="005D5593" w:rsidP="005D5593">
      <w:del w:id="535" w:author="USA" w:date="2021-06-03T08:06:00Z">
        <w:r w:rsidRPr="008B0215" w:rsidDel="00B41DB7">
          <w:delText>to provide to the Director of BR, in time for WRC</w:delText>
        </w:r>
        <w:r w:rsidRPr="008B0215" w:rsidDel="00B41DB7">
          <w:noBreakHyphen/>
          <w:delText>23, information on ICAO efforts regarding implementation of UAS CNPC links, including the information related to the development of SARPs for UAS CNPC links</w:delText>
        </w:r>
      </w:del>
      <w:r w:rsidRPr="008B0215">
        <w:t>.</w:t>
      </w:r>
    </w:p>
    <w:p w14:paraId="73647C89" w14:textId="77777777" w:rsidR="005D5593" w:rsidRPr="008B0215" w:rsidRDefault="005D5593" w:rsidP="005D5593">
      <w:pPr>
        <w:overflowPunct/>
        <w:autoSpaceDE/>
        <w:autoSpaceDN/>
        <w:adjustRightInd/>
        <w:spacing w:before="0" w:after="160" w:line="259" w:lineRule="auto"/>
        <w:textAlignment w:val="auto"/>
      </w:pPr>
      <w:r w:rsidRPr="008B0215">
        <w:br w:type="page"/>
      </w:r>
    </w:p>
    <w:p w14:paraId="710A8715" w14:textId="77777777" w:rsidR="005D5593" w:rsidRPr="008B0215" w:rsidRDefault="005D5593" w:rsidP="005D5593">
      <w:pPr>
        <w:pStyle w:val="AnnexNo"/>
      </w:pPr>
      <w:r w:rsidRPr="008B0215">
        <w:lastRenderedPageBreak/>
        <w:t>Annex 1 to Resolution 155 (rev.WRC</w:t>
      </w:r>
      <w:r w:rsidRPr="008B0215">
        <w:noBreakHyphen/>
        <w:t>19)</w:t>
      </w:r>
    </w:p>
    <w:p w14:paraId="3BED1F73" w14:textId="77777777" w:rsidR="005D5593" w:rsidRPr="008B0215" w:rsidRDefault="005D5593" w:rsidP="005D5593">
      <w:pPr>
        <w:pStyle w:val="Annextitle"/>
      </w:pPr>
      <w:r w:rsidRPr="008B0215">
        <w:t>UAS CNPC links</w:t>
      </w:r>
    </w:p>
    <w:p w14:paraId="12DC4B22" w14:textId="77777777" w:rsidR="005D5593" w:rsidRPr="008B0215" w:rsidRDefault="005D5593" w:rsidP="005D5593">
      <w:pPr>
        <w:pStyle w:val="FigureNo"/>
        <w:rPr>
          <w:rFonts w:eastAsia="SimSun"/>
        </w:rPr>
      </w:pPr>
      <w:r w:rsidRPr="008B0215">
        <w:rPr>
          <w:rFonts w:eastAsia="SimSun"/>
        </w:rPr>
        <w:t>Figure 1</w:t>
      </w:r>
    </w:p>
    <w:p w14:paraId="283B0E5A" w14:textId="77777777" w:rsidR="005D5593" w:rsidRPr="008B0215" w:rsidRDefault="005D5593" w:rsidP="005D5593">
      <w:pPr>
        <w:pStyle w:val="Figuretitle"/>
        <w:rPr>
          <w:rFonts w:eastAsia="SimSun"/>
        </w:rPr>
      </w:pPr>
      <w:r w:rsidRPr="008B0215">
        <w:rPr>
          <w:rFonts w:eastAsia="SimSun"/>
        </w:rPr>
        <w:t>Elements of UAS architecture using the FSS</w:t>
      </w:r>
    </w:p>
    <w:p w14:paraId="7CA2529B" w14:textId="0DB41339" w:rsidR="005D5593" w:rsidRPr="008B0215" w:rsidRDefault="004A6374" w:rsidP="005D5593">
      <w:pPr>
        <w:pStyle w:val="Figure"/>
      </w:pPr>
      <w:ins w:id="536" w:author="USA" w:date="2022-04-25T11:18:00Z">
        <w:r>
          <w:rPr>
            <w:lang w:val="en-US" w:eastAsia="en-US"/>
          </w:rPr>
          <w:drawing>
            <wp:inline distT="0" distB="0" distL="0" distR="0" wp14:anchorId="50522F5F" wp14:editId="36EDEEF6">
              <wp:extent cx="5478780" cy="3099205"/>
              <wp:effectExtent l="0" t="0" r="7620" b="635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rotWithShape="1">
                      <a:blip r:embed="rId48">
                        <a:extLst>
                          <a:ext uri="{28A0092B-C50C-407E-A947-70E740481C1C}">
                            <a14:useLocalDpi xmlns:a14="http://schemas.microsoft.com/office/drawing/2010/main" val="0"/>
                          </a:ext>
                        </a:extLst>
                      </a:blip>
                      <a:srcRect l="13694" t="14386" r="15220" b="14127"/>
                      <a:stretch/>
                    </pic:blipFill>
                    <pic:spPr bwMode="auto">
                      <a:xfrm>
                        <a:off x="0" y="0"/>
                        <a:ext cx="5503357" cy="3113108"/>
                      </a:xfrm>
                      <a:prstGeom prst="rect">
                        <a:avLst/>
                      </a:prstGeom>
                      <a:ln>
                        <a:noFill/>
                      </a:ln>
                      <a:extLst>
                        <a:ext uri="{53640926-AAD7-44D8-BBD7-CCE9431645EC}">
                          <a14:shadowObscured xmlns:a14="http://schemas.microsoft.com/office/drawing/2010/main"/>
                        </a:ext>
                      </a:extLst>
                    </pic:spPr>
                  </pic:pic>
                </a:graphicData>
              </a:graphic>
            </wp:inline>
          </w:drawing>
        </w:r>
      </w:ins>
      <w:del w:id="537" w:author="USA" w:date="2021-06-02T10:58:00Z">
        <w:r w:rsidR="005D5593" w:rsidRPr="008B0215" w:rsidDel="005E7FEF">
          <w:rPr>
            <w:lang w:val="en-US" w:eastAsia="en-US"/>
          </w:rPr>
          <w:drawing>
            <wp:inline distT="0" distB="0" distL="0" distR="0" wp14:anchorId="7516D5A1" wp14:editId="2635DF89">
              <wp:extent cx="6108204" cy="3794768"/>
              <wp:effectExtent l="0" t="0" r="6985" b="0"/>
              <wp:docPr id="29" name="Picture 29" descr="A map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R Res_155-01-E.png"/>
                      <pic:cNvPicPr/>
                    </pic:nvPicPr>
                    <pic:blipFill>
                      <a:blip r:embed="rId49" cstate="print">
                        <a:extLst>
                          <a:ext uri="{28A0092B-C50C-407E-A947-70E740481C1C}">
                            <a14:useLocalDpi xmlns:a14="http://schemas.microsoft.com/office/drawing/2010/main" val="0"/>
                          </a:ext>
                        </a:extLst>
                      </a:blip>
                      <a:stretch>
                        <a:fillRect/>
                      </a:stretch>
                    </pic:blipFill>
                    <pic:spPr>
                      <a:xfrm>
                        <a:off x="0" y="0"/>
                        <a:ext cx="6108204" cy="3794768"/>
                      </a:xfrm>
                      <a:prstGeom prst="rect">
                        <a:avLst/>
                      </a:prstGeom>
                    </pic:spPr>
                  </pic:pic>
                </a:graphicData>
              </a:graphic>
            </wp:inline>
          </w:drawing>
        </w:r>
      </w:del>
      <w:r w:rsidR="005D5593" w:rsidRPr="008B0215">
        <w:rPr>
          <w:lang w:val="en-US" w:eastAsia="en-US"/>
        </w:rPr>
        <mc:AlternateContent>
          <mc:Choice Requires="wps">
            <w:drawing>
              <wp:anchor distT="0" distB="0" distL="114300" distR="114300" simplePos="0" relativeHeight="251661312" behindDoc="0" locked="0" layoutInCell="1" allowOverlap="1" wp14:anchorId="2ED47D96" wp14:editId="28E2A0EF">
                <wp:simplePos x="0" y="0"/>
                <wp:positionH relativeFrom="column">
                  <wp:posOffset>0</wp:posOffset>
                </wp:positionH>
                <wp:positionV relativeFrom="paragraph">
                  <wp:posOffset>0</wp:posOffset>
                </wp:positionV>
                <wp:extent cx="635000" cy="635000"/>
                <wp:effectExtent l="0" t="0" r="0" b="0"/>
                <wp:wrapNone/>
                <wp:docPr id="21681" name="Rectangle 216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D5B676E" id="Rectangle 21681"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FZP7AEAAMwDAAAOAAAAZHJzL2Uyb0RvYy54bWysU9uO0zAQfUfiHyy/0ySlW5ao6Wq1q0VI&#10;C7ui8AGu7SQWiceM3abl6xk7aSnsG+LFmpuPz5kZr24Ofcf2Gr0BW/FilnOmrQRlbFPxb18f3lxz&#10;5oOwSnRgdcWP2vOb9etXq8GVeg4tdEojIxDry8FVvA3BlVnmZat74WfgtKVkDdiLQC42mUIxEHrf&#10;ZfM8X2YDoHIIUntP0fsxydcJv661DE917XVgXcWJW0gnpnMbz2y9EmWDwrVGTjTEP7DohbH06Bnq&#10;XgTBdmheQPVGIniow0xCn0FdG6mTBlJT5H+p2bTC6aSFmuPduU3+/8HKz/tnZEZVfF4srwvOrOhp&#10;TF+occI2nWZTuDVK6Tjh2LHB+ZIubtwzRs3ePYL87pmFje7oYqwi564lBH3r3YsQIgytFop0JLzs&#10;D8DoeIJm2+ETKCIjdgFScw819vFBahs7pBkezzPUh8AkBZdvr/KcJi0pNdnEOBPl6bJDHz5o6Fk0&#10;Ko7ELoGL/aMPY+mpJL5l4cF0XYyfeI36t6COxBFhXCn6AmS0gD85G2idKu5/7ARqzrqPlnS+LxaL&#10;uH/JWVy9m5ODl5ntZUZYSVAVD5yN5l0Yd3bn0DRt6vBI7pZ6U5vEO/IbWU1kaWWS8mm9405e+qnq&#10;9ydc/wI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C5kFZP7AEAAMwDAAAOAAAAAAAAAAAAAAAAAC4CAABkcnMvZTJvRG9jLnhtbFBL&#10;AQItABQABgAIAAAAIQCGW4fV2AAAAAUBAAAPAAAAAAAAAAAAAAAAAEYEAABkcnMvZG93bnJldi54&#10;bWxQSwUGAAAAAAQABADzAAAASwUAAAAA&#10;" filled="f" stroked="f">
                <o:lock v:ext="edit" aspectratio="t" selection="t"/>
              </v:rect>
            </w:pict>
          </mc:Fallback>
        </mc:AlternateContent>
      </w:r>
    </w:p>
    <w:p w14:paraId="7A48022F" w14:textId="77777777" w:rsidR="005D5593" w:rsidRPr="008B0215" w:rsidRDefault="005D5593" w:rsidP="005D5593">
      <w:pPr>
        <w:pStyle w:val="enumlev1"/>
        <w:spacing w:before="240"/>
        <w:rPr>
          <w:ins w:id="538" w:author="USA" w:date="2021-06-03T08:09:00Z"/>
        </w:rPr>
      </w:pPr>
      <w:bookmarkStart w:id="539" w:name="_Hlk73604137"/>
    </w:p>
    <w:bookmarkEnd w:id="539"/>
    <w:p w14:paraId="3788CB46" w14:textId="77777777" w:rsidR="005D5593" w:rsidRPr="008B0215" w:rsidRDefault="005D5593" w:rsidP="005D5593">
      <w:pPr>
        <w:pStyle w:val="enumlev1"/>
        <w:spacing w:before="240"/>
        <w:rPr>
          <w:ins w:id="540" w:author="USA" w:date="2021-06-03T08:09:00Z"/>
        </w:rPr>
      </w:pPr>
    </w:p>
    <w:p w14:paraId="15EAFC32" w14:textId="77777777" w:rsidR="005D5593" w:rsidRPr="008B0215" w:rsidRDefault="005D5593" w:rsidP="005D5593">
      <w:pPr>
        <w:pStyle w:val="AnnexNo"/>
      </w:pPr>
      <w:r w:rsidRPr="008B0215">
        <w:t>Annex 2 to Resolution 155 (rev.WRC</w:t>
      </w:r>
      <w:r w:rsidRPr="008B0215">
        <w:noBreakHyphen/>
      </w:r>
      <w:del w:id="541" w:author="USA" w:date="2021-06-02T11:06:00Z">
        <w:r w:rsidRPr="008B0215" w:rsidDel="001909F5">
          <w:delText>19</w:delText>
        </w:r>
      </w:del>
      <w:ins w:id="542" w:author="USA" w:date="2021-06-02T11:06:00Z">
        <w:r w:rsidRPr="008B0215">
          <w:t>23</w:t>
        </w:r>
      </w:ins>
      <w:r w:rsidRPr="008B0215">
        <w:t>)</w:t>
      </w:r>
    </w:p>
    <w:p w14:paraId="72D9D3BE" w14:textId="77777777" w:rsidR="005D5593" w:rsidRPr="008B0215" w:rsidRDefault="005D5593" w:rsidP="005D5593">
      <w:pPr>
        <w:pStyle w:val="Annextitle"/>
      </w:pPr>
      <w:r w:rsidRPr="008B0215">
        <w:t xml:space="preserve">Protection of the fixed service from </w:t>
      </w:r>
      <w:del w:id="543" w:author="USA" w:date="2021-08-12T16:26:00Z">
        <w:r w:rsidRPr="008B0215" w:rsidDel="00793A2F">
          <w:delText>UAS </w:delText>
        </w:r>
      </w:del>
      <w:r w:rsidRPr="008B0215">
        <w:t xml:space="preserve">CNPC </w:t>
      </w:r>
      <w:ins w:id="544" w:author="USA" w:date="2021-08-12T16:26:00Z">
        <w:r w:rsidRPr="008B0215">
          <w:t xml:space="preserve">UA </w:t>
        </w:r>
      </w:ins>
      <w:ins w:id="545" w:author="USA" w:date="2021-08-12T08:11:00Z">
        <w:r w:rsidRPr="008B0215">
          <w:t xml:space="preserve">ES </w:t>
        </w:r>
      </w:ins>
      <w:r w:rsidRPr="008B0215">
        <w:t>emissions</w:t>
      </w:r>
    </w:p>
    <w:p w14:paraId="299D081A" w14:textId="77777777" w:rsidR="005D5593" w:rsidRPr="008B0215" w:rsidRDefault="005D5593" w:rsidP="005D5593">
      <w:pPr>
        <w:pStyle w:val="EditorsNote"/>
        <w:rPr>
          <w:ins w:id="546" w:author="USA" w:date="2021-06-02T11:13:00Z"/>
          <w:rFonts w:eastAsia="Calibri"/>
        </w:rPr>
      </w:pPr>
      <w:ins w:id="547" w:author="USA" w:date="2021-06-02T11:13:00Z">
        <w:r w:rsidRPr="008B0215">
          <w:t xml:space="preserve">Editor’s note: Annex </w:t>
        </w:r>
      </w:ins>
      <w:ins w:id="548" w:author="USA" w:date="2021-06-07T19:17:00Z">
        <w:r w:rsidRPr="008B0215">
          <w:t>2</w:t>
        </w:r>
      </w:ins>
      <w:ins w:id="549" w:author="USA" w:date="2021-06-02T11:13:00Z">
        <w:r w:rsidRPr="008B0215">
          <w:t xml:space="preserve"> is to be reviewed and appropriate modifications to be made</w:t>
        </w:r>
      </w:ins>
      <w:ins w:id="550" w:author="USA" w:date="2021-06-02T11:14:00Z">
        <w:r w:rsidRPr="008B0215">
          <w:t>.</w:t>
        </w:r>
      </w:ins>
    </w:p>
    <w:p w14:paraId="084C8C77" w14:textId="77777777" w:rsidR="005D5593" w:rsidRPr="008B0215" w:rsidRDefault="005D5593" w:rsidP="005D5593">
      <w:pPr>
        <w:pStyle w:val="Headingb"/>
        <w:rPr>
          <w:rFonts w:eastAsia="Calibri"/>
        </w:rPr>
      </w:pPr>
      <w:r w:rsidRPr="008B0215">
        <w:rPr>
          <w:rFonts w:eastAsia="Calibri"/>
        </w:rPr>
        <w:t>a)</w:t>
      </w:r>
      <w:r w:rsidRPr="008B0215">
        <w:rPr>
          <w:rFonts w:eastAsia="Calibri"/>
        </w:rPr>
        <w:tab/>
        <w:t>Example provided to WRC-15</w:t>
      </w:r>
    </w:p>
    <w:p w14:paraId="7BB55B7D" w14:textId="77777777" w:rsidR="005D5593" w:rsidRPr="008B0215" w:rsidRDefault="005D5593" w:rsidP="005D5593">
      <w:pPr>
        <w:jc w:val="both"/>
        <w:rPr>
          <w:rFonts w:eastAsia="Calibri"/>
        </w:rPr>
      </w:pPr>
      <w:r w:rsidRPr="008B0215">
        <w:rPr>
          <w:rFonts w:eastAsia="Calibri"/>
        </w:rPr>
        <w:t>The fixed service is allocated by table entries and footnotes in several countries with co-primary status with FSS. Conditions of UA using CNPC shall be such that the fixed service is protected from any harmful interference as follows:</w:t>
      </w:r>
    </w:p>
    <w:p w14:paraId="7783B554" w14:textId="77777777" w:rsidR="005D5593" w:rsidRPr="008B0215" w:rsidRDefault="005D5593" w:rsidP="005D5593">
      <w:pPr>
        <w:tabs>
          <w:tab w:val="left" w:pos="0"/>
          <w:tab w:val="left" w:pos="2608"/>
          <w:tab w:val="left" w:pos="3345"/>
        </w:tabs>
        <w:spacing w:before="80"/>
        <w:jc w:val="both"/>
        <w:rPr>
          <w:rFonts w:eastAsia="Calibri"/>
          <w:szCs w:val="24"/>
        </w:rPr>
      </w:pPr>
      <w:r w:rsidRPr="008B0215">
        <w:rPr>
          <w:rFonts w:eastAsia="Calibri"/>
          <w:szCs w:val="24"/>
        </w:rPr>
        <w:t>An earth station on board UA in the frequency band 14.0-14.47 GHz shall comply with provisional power flux-density (pfd) limits described below:</w:t>
      </w:r>
    </w:p>
    <w:p w14:paraId="12D05F83" w14:textId="77777777" w:rsidR="005D5593" w:rsidRPr="008B0215" w:rsidRDefault="005D5593" w:rsidP="005D5593">
      <w:pPr>
        <w:pStyle w:val="enumlev1"/>
        <w:tabs>
          <w:tab w:val="left" w:pos="2880"/>
          <w:tab w:val="left" w:pos="5812"/>
          <w:tab w:val="right" w:pos="7111"/>
          <w:tab w:val="left" w:pos="7223"/>
          <w:tab w:val="left" w:pos="7517"/>
          <w:tab w:val="right" w:pos="8161"/>
        </w:tabs>
      </w:pPr>
      <w:r w:rsidRPr="008B0215">
        <w:tab/>
        <w:t>−132 + 0.5 · θ</w:t>
      </w:r>
      <w:r w:rsidRPr="008B0215">
        <w:rPr>
          <w:rFonts w:ascii="Symbol" w:hAnsi="Symbol"/>
        </w:rPr>
        <w:tab/>
      </w:r>
      <w:r w:rsidRPr="008B0215">
        <w:t>dB(W/(m</w:t>
      </w:r>
      <w:r w:rsidRPr="008B0215">
        <w:rPr>
          <w:vertAlign w:val="superscript"/>
        </w:rPr>
        <w:t>2</w:t>
      </w:r>
      <w:r w:rsidRPr="008B0215">
        <w:t> · MHz))</w:t>
      </w:r>
      <w:r w:rsidRPr="008B0215">
        <w:tab/>
        <w:t>for</w:t>
      </w:r>
      <w:r w:rsidRPr="008B0215">
        <w:tab/>
      </w:r>
      <w:r w:rsidRPr="008B0215">
        <w:rPr>
          <w:rFonts w:eastAsia="SimSun"/>
        </w:rPr>
        <w:t xml:space="preserve">0° </w:t>
      </w:r>
      <w:r w:rsidRPr="008B0215">
        <w:rPr>
          <w:rFonts w:eastAsia="SimSun" w:cs="Calibri"/>
        </w:rPr>
        <w:t>≤</w:t>
      </w:r>
      <w:r w:rsidRPr="008B0215">
        <w:tab/>
        <w:t>θ  ≤  40°</w:t>
      </w:r>
    </w:p>
    <w:p w14:paraId="5EECF224" w14:textId="77777777" w:rsidR="005D5593" w:rsidRPr="005D5593" w:rsidRDefault="005D5593" w:rsidP="005D5593">
      <w:pPr>
        <w:pStyle w:val="enumlev1"/>
        <w:tabs>
          <w:tab w:val="left" w:pos="2880"/>
          <w:tab w:val="left" w:pos="5812"/>
          <w:tab w:val="right" w:pos="7111"/>
          <w:tab w:val="left" w:pos="7223"/>
          <w:tab w:val="left" w:pos="7517"/>
          <w:tab w:val="right" w:pos="8161"/>
        </w:tabs>
        <w:rPr>
          <w:lang w:val="pl-PL"/>
        </w:rPr>
      </w:pPr>
      <w:r w:rsidRPr="008B0215">
        <w:tab/>
      </w:r>
      <w:r w:rsidRPr="005D5593">
        <w:rPr>
          <w:lang w:val="pl-PL"/>
        </w:rPr>
        <w:t>−112</w:t>
      </w:r>
      <w:r w:rsidRPr="005D5593">
        <w:rPr>
          <w:lang w:val="pl-PL"/>
        </w:rPr>
        <w:tab/>
        <w:t>dB(W/(m</w:t>
      </w:r>
      <w:r w:rsidRPr="005D5593">
        <w:rPr>
          <w:vertAlign w:val="superscript"/>
          <w:lang w:val="pl-PL"/>
        </w:rPr>
        <w:t>2</w:t>
      </w:r>
      <w:r w:rsidRPr="005D5593">
        <w:rPr>
          <w:lang w:val="pl-PL"/>
        </w:rPr>
        <w:t> · MHz))</w:t>
      </w:r>
      <w:r w:rsidRPr="005D5593">
        <w:rPr>
          <w:lang w:val="pl-PL"/>
        </w:rPr>
        <w:tab/>
        <w:t>for</w:t>
      </w:r>
      <w:r w:rsidRPr="005D5593">
        <w:rPr>
          <w:lang w:val="pl-PL"/>
        </w:rPr>
        <w:tab/>
        <w:t>40° &lt;</w:t>
      </w:r>
      <w:r w:rsidRPr="005D5593">
        <w:rPr>
          <w:lang w:val="pl-PL"/>
        </w:rPr>
        <w:tab/>
      </w:r>
      <w:r w:rsidRPr="008B0215">
        <w:t>θ</w:t>
      </w:r>
      <w:r w:rsidRPr="005D5593">
        <w:rPr>
          <w:lang w:val="pl-PL"/>
        </w:rPr>
        <w:t xml:space="preserve">  ≤  90°</w:t>
      </w:r>
    </w:p>
    <w:p w14:paraId="431228D8" w14:textId="77777777" w:rsidR="005D5593" w:rsidRPr="008B0215" w:rsidRDefault="005D5593" w:rsidP="005D5593">
      <w:pPr>
        <w:jc w:val="both"/>
      </w:pPr>
      <w:r w:rsidRPr="008B0215">
        <w:t>where θ is the angle of arrival of the radio-frequency wave (degrees above the horizontal).</w:t>
      </w:r>
    </w:p>
    <w:p w14:paraId="2AB5B12D" w14:textId="77777777" w:rsidR="005D5593" w:rsidRPr="008B0215" w:rsidRDefault="005D5593" w:rsidP="005D5593">
      <w:pPr>
        <w:pStyle w:val="Note"/>
        <w:jc w:val="both"/>
      </w:pPr>
      <w:r w:rsidRPr="008B0215">
        <w:t>NOTE – The aforementioned limits relate to the pfd and angles of arrival that would be obtained under free</w:t>
      </w:r>
      <w:r w:rsidRPr="008B0215">
        <w:noBreakHyphen/>
        <w:t>space propagation conditions.</w:t>
      </w:r>
    </w:p>
    <w:p w14:paraId="175AC27F" w14:textId="77777777" w:rsidR="005D5593" w:rsidRPr="008B0215" w:rsidRDefault="005D5593" w:rsidP="005D5593">
      <w:pPr>
        <w:pStyle w:val="Headingb"/>
        <w:rPr>
          <w:rFonts w:eastAsia="Calibri"/>
        </w:rPr>
      </w:pPr>
      <w:r w:rsidRPr="008B0215">
        <w:rPr>
          <w:rFonts w:eastAsia="Calibri"/>
        </w:rPr>
        <w:t>b)</w:t>
      </w:r>
      <w:r w:rsidRPr="008B0215">
        <w:rPr>
          <w:rFonts w:eastAsia="Calibri"/>
        </w:rPr>
        <w:tab/>
        <w:t>Example provided to WRC-19</w:t>
      </w:r>
    </w:p>
    <w:p w14:paraId="0FE44FFE" w14:textId="77777777" w:rsidR="005D5593" w:rsidRPr="008B0215" w:rsidRDefault="005D5593" w:rsidP="005D5593">
      <w:pPr>
        <w:jc w:val="both"/>
        <w:rPr>
          <w:rFonts w:eastAsia="Calibri"/>
        </w:rPr>
      </w:pPr>
      <w:r w:rsidRPr="008B0215">
        <w:rPr>
          <w:rFonts w:eastAsia="Calibri"/>
        </w:rPr>
        <w:t xml:space="preserve">An earth station on board UA in the frequency band 14.0-14.3 GHz shall comply with the pfd limits described below, </w:t>
      </w:r>
      <w:r w:rsidRPr="008B0215">
        <w:t>on the territory of countries listed in No.</w:t>
      </w:r>
      <w:r w:rsidRPr="008B0215">
        <w:rPr>
          <w:i/>
        </w:rPr>
        <w:t> </w:t>
      </w:r>
      <w:r w:rsidRPr="008B0215">
        <w:rPr>
          <w:b/>
          <w:bCs/>
        </w:rPr>
        <w:t>5.505</w:t>
      </w:r>
      <w:r w:rsidRPr="008B0215">
        <w:rPr>
          <w:rFonts w:eastAsia="Calibri"/>
        </w:rPr>
        <w:t>:</w:t>
      </w:r>
    </w:p>
    <w:p w14:paraId="44DD6C2F" w14:textId="77777777" w:rsidR="005D5593" w:rsidRPr="008B0215" w:rsidRDefault="005D5593" w:rsidP="005D5593">
      <w:pPr>
        <w:pStyle w:val="Equation"/>
      </w:pPr>
      <w:r w:rsidRPr="008B0215">
        <w:tab/>
      </w:r>
      <w:r w:rsidRPr="008B0215">
        <w:tab/>
      </w:r>
      <w:r w:rsidRPr="008B0215">
        <w:rPr>
          <w:noProof/>
          <w:lang w:val="en-US"/>
        </w:rPr>
        <mc:AlternateContent>
          <mc:Choice Requires="wps">
            <w:drawing>
              <wp:anchor distT="0" distB="0" distL="114300" distR="114300" simplePos="0" relativeHeight="251662336" behindDoc="0" locked="0" layoutInCell="1" allowOverlap="1" wp14:anchorId="1944C891" wp14:editId="7ECF310C">
                <wp:simplePos x="0" y="0"/>
                <wp:positionH relativeFrom="column">
                  <wp:posOffset>0</wp:posOffset>
                </wp:positionH>
                <wp:positionV relativeFrom="paragraph">
                  <wp:posOffset>0</wp:posOffset>
                </wp:positionV>
                <wp:extent cx="635000" cy="635000"/>
                <wp:effectExtent l="0" t="0" r="0" b="0"/>
                <wp:wrapNone/>
                <wp:docPr id="21680" name="Rectangle 2168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56A4609" id="Rectangle 21680"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o0Z7AEAAMwDAAAOAAAAZHJzL2Uyb0RvYy54bWysU11v0zAUfUfiP1h+p0lLV0bUdJo2DSEN&#10;NlH4Aa7tNBaOr7l2m5Zfz7WTlsLeEC/W/bCPzzm+Xt4cOsv2GoMBV/PppORMOwnKuG3Nv319eHPN&#10;WYjCKWHB6ZofdeA3q9evlr2v9AxasEojIxAXqt7XvI3RV0URZKs7ESbgtaNmA9iJSCluC4WiJ/TO&#10;FrOyXBQ9oPIIUodA1fuhyVcZv2m0jE9NE3RktubELeYV87pJa7FaimqLwrdGjjTEP7DohHF06Rnq&#10;XkTBdmheQHVGIgRo4kRCV0DTGKmzBlIzLf9Ss26F11kLmRP82abw/2Dl5/0zMqNqPpsurskhJzp6&#10;pi9knHBbq9lYbo1SOr1wcqz3oaKDa/+MSXPwjyC/B+ZgrS0dTLsouWsJQd8G/6KECH2rhSIdGa/4&#10;AzAlgaDZpv8EisiIXYRs7qHBLl1ItrFDfsPj+Q31ITJJxcXbq7IkHZJaY0yMC1GdDnsM8YOGjqWg&#10;5kjsMrjYP4Y4bD1tSXc5eDDWpvqJ16B/A+pIHBGGkaIvQEEL+JOznsap5uHHTqDmzH50pPP9dD5P&#10;85eT+dW7GSV42dlcdoSTBFXzyNkQ3sVhZncezbbNDg/kbsmbxmTeid/AaiRLI5OVj+OdZvIyz7t+&#10;f8LVL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B1uo0Z7AEAAMwDAAAOAAAAAAAAAAAAAAAAAC4CAABkcnMvZTJvRG9jLnhtbFBL&#10;AQItABQABgAIAAAAIQCGW4fV2AAAAAUBAAAPAAAAAAAAAAAAAAAAAEYEAABkcnMvZG93bnJldi54&#10;bWxQSwUGAAAAAAQABADzAAAASwUAAAAA&#10;" filled="f" stroked="f">
                <o:lock v:ext="edit" aspectratio="t" selection="t"/>
              </v:rect>
            </w:pict>
          </mc:Fallback>
        </mc:AlternateContent>
      </w:r>
      <w:r w:rsidRPr="008B0215">
        <w:rPr>
          <w:noProof/>
          <w:lang w:val="en-US"/>
        </w:rPr>
        <mc:AlternateContent>
          <mc:Choice Requires="wps">
            <w:drawing>
              <wp:anchor distT="0" distB="0" distL="114300" distR="114300" simplePos="0" relativeHeight="251663360" behindDoc="0" locked="0" layoutInCell="1" allowOverlap="1" wp14:anchorId="6D999969" wp14:editId="389F3B52">
                <wp:simplePos x="0" y="0"/>
                <wp:positionH relativeFrom="column">
                  <wp:posOffset>0</wp:posOffset>
                </wp:positionH>
                <wp:positionV relativeFrom="paragraph">
                  <wp:posOffset>0</wp:posOffset>
                </wp:positionV>
                <wp:extent cx="635000" cy="635000"/>
                <wp:effectExtent l="0" t="0" r="0" b="0"/>
                <wp:wrapNone/>
                <wp:docPr id="21679" name="Rectangle 216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9E4A336" id="Rectangle 21679"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GeQ7AEAAMwDAAAOAAAAZHJzL2Uyb0RvYy54bWysU9tuEzEQfUfiHyy/k92ENKWrbKqqVRFS&#10;gYrABzi+ZC12PWbsZBO+nrF3EwJ9Q7xYc/PxOTPj5e2ha9leY7Dgaj6dlJxpJ0FZt635t6+Pb95x&#10;FqJwSrTgdM2POvDb1etXy95XegYNtEojIxAXqt7XvInRV0URZKM7ESbgtaOkAexEJBe3hULRE3rX&#10;FrOyXBQ9oPIIUodA0YchyVcZ3xgt42djgo6srTlxi/nEfG7SWayWotqi8I2VIw3xDyw6YR09eoZ6&#10;EFGwHdoXUJ2VCAFMnEjoCjDGSp01kJpp+ZeadSO8zlqoOcGf2xT+H6z8tH9GZlXNZ9PF9Q1nTnQ0&#10;pi/UOOG2rWZjuLFK6TTh1LHeh4ourv0zJs3BP4H8HpiDtW7pYqoi574hBH0X/IsQIvSNFop0ZLzi&#10;D8DkBIJmm/4jKCIjdhFycw8Gu/QgtY0d8gyP5xnqQ2SSgou3V2VJk5aUGm1iXIjqdNljiO81dCwZ&#10;NUdil8HF/inEofRUkt5y8GjbNsVPvAb9G1BH4ogwrBR9ATIawJ+c9bRONQ8/dgI1Z+0HRzpvpvN5&#10;2r/szK+uZ+TgZWZzmRFOElTNI2eDeR+Hnd15tNsmd3ggd0e9MTbzTvwGViNZWpmsfFzvtJOXfq76&#10;/QlXv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CB0GeQ7AEAAMwDAAAOAAAAAAAAAAAAAAAAAC4CAABkcnMvZTJvRG9jLnhtbFBL&#10;AQItABQABgAIAAAAIQCGW4fV2AAAAAUBAAAPAAAAAAAAAAAAAAAAAEYEAABkcnMvZG93bnJldi54&#10;bWxQSwUGAAAAAAQABADzAAAASwUAAAAA&#10;" filled="f" stroked="f">
                <o:lock v:ext="edit" aspectratio="t" selection="t"/>
              </v:rect>
            </w:pict>
          </mc:Fallback>
        </mc:AlternateContent>
      </w:r>
      <w:r w:rsidRPr="008B0215">
        <w:rPr>
          <w:position w:val="-20"/>
        </w:rPr>
        <w:object w:dxaOrig="4035" w:dyaOrig="570" w14:anchorId="73ABCA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28.8pt" o:ole="">
            <v:imagedata r:id="rId50" o:title=""/>
          </v:shape>
          <o:OLEObject Type="Embed" ProgID="Equation.DSMT4" ShapeID="_x0000_i1025" DrawAspect="Content" ObjectID="_1712640923" r:id="rId51"/>
        </w:object>
      </w:r>
      <w:r w:rsidRPr="008B0215">
        <w:t>     </w:t>
      </w:r>
      <w:r w:rsidRPr="008B0215">
        <w:rPr>
          <w:rFonts w:eastAsia="SimSun"/>
        </w:rPr>
        <w:t xml:space="preserve">for  </w:t>
      </w:r>
      <w:r w:rsidRPr="008B0215">
        <w:t>0° ≤ θ ≤ 90°</w:t>
      </w:r>
    </w:p>
    <w:p w14:paraId="7D8C27A7" w14:textId="77777777" w:rsidR="005D5593" w:rsidRPr="008B0215" w:rsidRDefault="005D5593" w:rsidP="005D5593">
      <w:r w:rsidRPr="008B0215">
        <w:t>where θ is the angle of arrival of the radio-frequency wave (degrees above the horizontal).</w:t>
      </w:r>
    </w:p>
    <w:p w14:paraId="04DA370B" w14:textId="77777777" w:rsidR="005D5593" w:rsidRPr="008B0215" w:rsidRDefault="005D5593" w:rsidP="005D5593">
      <w:pPr>
        <w:keepNext/>
      </w:pPr>
      <w:r w:rsidRPr="008B0215">
        <w:t>An earth station on board UA:</w:t>
      </w:r>
    </w:p>
    <w:p w14:paraId="427E60C3" w14:textId="77777777" w:rsidR="005D5593" w:rsidRPr="008B0215" w:rsidRDefault="005D5593" w:rsidP="005D5593">
      <w:pPr>
        <w:pStyle w:val="enumlev1"/>
      </w:pPr>
      <w:r w:rsidRPr="008B0215">
        <w:t>–</w:t>
      </w:r>
      <w:r w:rsidRPr="008B0215">
        <w:tab/>
        <w:t>in the frequency band 14.25-14.3 GHz on the territory of countries listed in No. </w:t>
      </w:r>
      <w:r w:rsidRPr="008B0215">
        <w:rPr>
          <w:b/>
          <w:bCs/>
        </w:rPr>
        <w:t>5.508</w:t>
      </w:r>
      <w:r w:rsidRPr="008B0215">
        <w:t>;</w:t>
      </w:r>
    </w:p>
    <w:p w14:paraId="0552E26C" w14:textId="77777777" w:rsidR="005D5593" w:rsidRPr="008B0215" w:rsidRDefault="005D5593" w:rsidP="005D5593">
      <w:pPr>
        <w:pStyle w:val="enumlev1"/>
      </w:pPr>
      <w:r w:rsidRPr="008B0215">
        <w:t>–</w:t>
      </w:r>
      <w:r w:rsidRPr="008B0215">
        <w:tab/>
        <w:t>in the frequency band 14.3-14.4 GHz in Regions</w:t>
      </w:r>
      <w:r w:rsidRPr="008B0215">
        <w:rPr>
          <w:rFonts w:eastAsia="Calibri"/>
        </w:rPr>
        <w:t> </w:t>
      </w:r>
      <w:r w:rsidRPr="008B0215">
        <w:t>1 and</w:t>
      </w:r>
      <w:r w:rsidRPr="008B0215">
        <w:rPr>
          <w:rFonts w:eastAsia="Calibri"/>
        </w:rPr>
        <w:t> </w:t>
      </w:r>
      <w:r w:rsidRPr="008B0215">
        <w:t>3;</w:t>
      </w:r>
    </w:p>
    <w:p w14:paraId="57C50AF2" w14:textId="77777777" w:rsidR="005D5593" w:rsidRPr="008B0215" w:rsidRDefault="005D5593" w:rsidP="005D5593">
      <w:pPr>
        <w:pStyle w:val="enumlev1"/>
      </w:pPr>
      <w:r w:rsidRPr="008B0215">
        <w:t>–</w:t>
      </w:r>
      <w:r w:rsidRPr="008B0215">
        <w:tab/>
        <w:t>in the frequency band 14.4-14.47 GHz worldwide,</w:t>
      </w:r>
    </w:p>
    <w:p w14:paraId="3D41CB38" w14:textId="77777777" w:rsidR="005D5593" w:rsidRPr="008B0215" w:rsidRDefault="005D5593" w:rsidP="005D5593">
      <w:pPr>
        <w:keepNext/>
      </w:pPr>
      <w:r w:rsidRPr="008B0215">
        <w:t>shall comply with the pfd limits described below:</w:t>
      </w:r>
    </w:p>
    <w:p w14:paraId="201DED00" w14:textId="77777777" w:rsidR="005D5593" w:rsidRPr="008B0215" w:rsidRDefault="005D5593" w:rsidP="005D5593">
      <w:pPr>
        <w:pStyle w:val="Equation"/>
        <w:tabs>
          <w:tab w:val="left" w:pos="5812"/>
          <w:tab w:val="left" w:pos="5954"/>
        </w:tabs>
      </w:pPr>
      <w:r w:rsidRPr="008B0215">
        <w:tab/>
      </w:r>
      <w:r w:rsidRPr="008B0215">
        <w:tab/>
      </w:r>
      <w:r w:rsidRPr="008B0215">
        <w:rPr>
          <w:position w:val="-20"/>
        </w:rPr>
        <w:object w:dxaOrig="4035" w:dyaOrig="570" w14:anchorId="2075E12E">
          <v:shape id="_x0000_i1026" type="#_x0000_t75" style="width:201pt;height:28.8pt" o:ole="">
            <v:imagedata r:id="rId52" o:title=""/>
          </v:shape>
          <o:OLEObject Type="Embed" ProgID="Equation.DSMT4" ShapeID="_x0000_i1026" DrawAspect="Content" ObjectID="_1712640924" r:id="rId53"/>
        </w:object>
      </w:r>
      <w:r w:rsidRPr="008B0215">
        <w:t>     </w:t>
      </w:r>
      <w:r w:rsidRPr="008B0215">
        <w:rPr>
          <w:rFonts w:eastAsia="SimSun"/>
        </w:rPr>
        <w:t xml:space="preserve">for  </w:t>
      </w:r>
      <w:r w:rsidRPr="008B0215">
        <w:t>0° ≤ θ ≤ 90°</w:t>
      </w:r>
    </w:p>
    <w:p w14:paraId="3719E1AE" w14:textId="77777777" w:rsidR="005D5593" w:rsidRPr="008B0215" w:rsidRDefault="005D5593" w:rsidP="005D5593">
      <w:pPr>
        <w:jc w:val="both"/>
      </w:pPr>
      <w:r w:rsidRPr="008B0215">
        <w:t>where θ is the angle of arrival of the radio-frequency wave (degrees above the horizontal).</w:t>
      </w:r>
    </w:p>
    <w:p w14:paraId="76F3B164" w14:textId="77777777" w:rsidR="005D5593" w:rsidRPr="008B0215" w:rsidRDefault="005D5593" w:rsidP="005D5593">
      <w:pPr>
        <w:pStyle w:val="Note"/>
        <w:jc w:val="both"/>
      </w:pPr>
      <w:r w:rsidRPr="008B0215">
        <w:t>NOTE – The aforementioned limits relate to the pfd and angles of arrival that would be obtained under free</w:t>
      </w:r>
      <w:r w:rsidRPr="008B0215">
        <w:noBreakHyphen/>
        <w:t>space propagation conditions.</w:t>
      </w:r>
    </w:p>
    <w:p w14:paraId="7DE939B8" w14:textId="77777777" w:rsidR="005D5593" w:rsidRPr="008B0215" w:rsidRDefault="005D5593" w:rsidP="005D5593">
      <w:pPr>
        <w:pStyle w:val="Reasons"/>
      </w:pPr>
    </w:p>
    <w:p w14:paraId="7758335D" w14:textId="77777777" w:rsidR="005D5593" w:rsidRPr="008B0215" w:rsidRDefault="005D5593" w:rsidP="005D5593">
      <w:pPr>
        <w:jc w:val="center"/>
      </w:pPr>
      <w:r w:rsidRPr="008B0215">
        <w:t>______________</w:t>
      </w:r>
    </w:p>
    <w:p w14:paraId="5673C42E" w14:textId="77777777" w:rsidR="003A690B" w:rsidRDefault="003A690B" w:rsidP="003A690B">
      <w:pPr>
        <w:pStyle w:val="Reasons"/>
      </w:pPr>
    </w:p>
    <w:p w14:paraId="3239EBA8" w14:textId="77777777" w:rsidR="003A690B" w:rsidRPr="003444A4" w:rsidRDefault="003A690B" w:rsidP="003A690B">
      <w:pPr>
        <w:pStyle w:val="Proposal"/>
        <w:keepLines/>
      </w:pPr>
      <w:r w:rsidRPr="003444A4">
        <w:lastRenderedPageBreak/>
        <w:t>SUP</w:t>
      </w:r>
    </w:p>
    <w:p w14:paraId="731268CA" w14:textId="77777777" w:rsidR="003A690B" w:rsidRPr="003444A4" w:rsidRDefault="003A690B" w:rsidP="003A690B">
      <w:pPr>
        <w:pStyle w:val="ResNo"/>
      </w:pPr>
      <w:r w:rsidRPr="003444A4">
        <w:t>RESOLUTION 171 (WRC</w:t>
      </w:r>
      <w:r w:rsidRPr="003444A4">
        <w:noBreakHyphen/>
        <w:t>19)</w:t>
      </w:r>
    </w:p>
    <w:p w14:paraId="244B08A4" w14:textId="05989A62" w:rsidR="003A690B" w:rsidRDefault="003A690B" w:rsidP="00AD1D6E">
      <w:pPr>
        <w:pStyle w:val="Restitle"/>
      </w:pPr>
      <w:r w:rsidRPr="002E27E4">
        <w:t>Review and possible revision of Resolution 155 (Rev.WRC-19) and</w:t>
      </w:r>
      <w:r w:rsidRPr="002E27E4">
        <w:br/>
        <w:t>No. 5.484B in the frequency bands to which they apply</w:t>
      </w:r>
    </w:p>
    <w:p w14:paraId="53AEBB4C" w14:textId="77777777" w:rsidR="006F38DA" w:rsidRDefault="006F38DA" w:rsidP="006F38DA">
      <w:pPr>
        <w:pStyle w:val="Reasons"/>
      </w:pPr>
    </w:p>
    <w:p w14:paraId="608F88BC" w14:textId="19D67762" w:rsidR="003A690B" w:rsidRDefault="003A690B" w:rsidP="003A690B">
      <w:pPr>
        <w:pStyle w:val="Heading2"/>
      </w:pPr>
      <w:r w:rsidRPr="00317BD2">
        <w:t>2/1.8/5.2</w:t>
      </w:r>
      <w:r w:rsidRPr="00317BD2">
        <w:tab/>
      </w:r>
      <w:r w:rsidRPr="00317BD2">
        <w:tab/>
        <w:t>Method 2</w:t>
      </w:r>
    </w:p>
    <w:p w14:paraId="7D7D6C09" w14:textId="77777777" w:rsidR="003A690B" w:rsidRPr="002B7111" w:rsidRDefault="003A690B" w:rsidP="003A690B">
      <w:r>
        <w:t>TBD</w:t>
      </w:r>
    </w:p>
    <w:p w14:paraId="5631B459" w14:textId="4133EFDF" w:rsidR="003A690B" w:rsidRPr="00317BD2" w:rsidRDefault="00933F60" w:rsidP="003A690B">
      <w:pPr>
        <w:rPr>
          <w:szCs w:val="28"/>
        </w:rPr>
      </w:pPr>
      <w:r>
        <w:rPr>
          <w:szCs w:val="28"/>
        </w:rPr>
        <w:t>.</w:t>
      </w:r>
      <w:r w:rsidR="003A690B" w:rsidRPr="00317BD2">
        <w:rPr>
          <w:szCs w:val="28"/>
        </w:rPr>
        <w:t>..</w:t>
      </w:r>
    </w:p>
    <w:p w14:paraId="4BE093B9" w14:textId="77777777" w:rsidR="003A690B" w:rsidRPr="00317BD2" w:rsidRDefault="003A690B" w:rsidP="00933F60">
      <w:pPr>
        <w:pStyle w:val="Methodheading2"/>
      </w:pPr>
      <w:r w:rsidRPr="00317BD2">
        <w:t>2/1.8/5.X</w:t>
      </w:r>
      <w:r w:rsidRPr="00317BD2">
        <w:tab/>
      </w:r>
      <w:r w:rsidRPr="00317BD2">
        <w:tab/>
        <w:t>Method X</w:t>
      </w:r>
    </w:p>
    <w:p w14:paraId="018FEE70" w14:textId="7154447F" w:rsidR="003A690B" w:rsidRPr="006F38DA" w:rsidRDefault="003A690B" w:rsidP="006F38DA">
      <w:pPr>
        <w:pStyle w:val="Proposal"/>
      </w:pPr>
      <w:r w:rsidRPr="00317BD2">
        <w:t>SUP</w:t>
      </w:r>
    </w:p>
    <w:p w14:paraId="09BAE415" w14:textId="2FAD3BED" w:rsidR="003A690B" w:rsidRPr="00D550E9" w:rsidRDefault="003A690B" w:rsidP="003A690B">
      <w:pPr>
        <w:pStyle w:val="Note"/>
        <w:rPr>
          <w:rStyle w:val="Artdef"/>
        </w:rPr>
      </w:pPr>
      <w:r w:rsidRPr="00D550E9">
        <w:rPr>
          <w:rStyle w:val="Artdef"/>
        </w:rPr>
        <w:t>5.484B</w:t>
      </w:r>
      <w:r w:rsidRPr="00D550E9">
        <w:rPr>
          <w:rStyle w:val="Artdef"/>
        </w:rPr>
        <w:tab/>
      </w:r>
    </w:p>
    <w:p w14:paraId="61CC9F3E" w14:textId="77777777" w:rsidR="003A690B" w:rsidRPr="00FD4485" w:rsidRDefault="003A690B" w:rsidP="003A690B">
      <w:pPr>
        <w:pStyle w:val="Reasons"/>
      </w:pPr>
    </w:p>
    <w:p w14:paraId="0205F9E9" w14:textId="77777777" w:rsidR="003A690B" w:rsidRDefault="003A690B" w:rsidP="003A690B">
      <w:pPr>
        <w:pStyle w:val="Proposal"/>
      </w:pPr>
      <w:r w:rsidRPr="00317BD2">
        <w:t>SUP</w:t>
      </w:r>
      <w:bookmarkStart w:id="551" w:name="_Toc39649383"/>
    </w:p>
    <w:p w14:paraId="3A511C7D" w14:textId="77777777" w:rsidR="003A690B" w:rsidRDefault="003A690B" w:rsidP="003A690B">
      <w:pPr>
        <w:pStyle w:val="ResNo"/>
      </w:pPr>
      <w:r w:rsidRPr="00FD4485">
        <w:t>RESOLUTION</w:t>
      </w:r>
      <w:r w:rsidRPr="00FD4485">
        <w:rPr>
          <w:rStyle w:val="Artdef"/>
          <w:b w:val="0"/>
        </w:rPr>
        <w:t xml:space="preserve"> </w:t>
      </w:r>
      <w:r w:rsidRPr="00FD4485">
        <w:rPr>
          <w:rStyle w:val="href"/>
        </w:rPr>
        <w:t>155</w:t>
      </w:r>
      <w:r w:rsidRPr="00FD4485">
        <w:t xml:space="preserve"> (REV.WRC</w:t>
      </w:r>
      <w:r w:rsidRPr="00FD4485">
        <w:noBreakHyphen/>
        <w:t>19)</w:t>
      </w:r>
      <w:bookmarkEnd w:id="551"/>
    </w:p>
    <w:p w14:paraId="54BEADC5" w14:textId="7CA62BF6" w:rsidR="003A690B" w:rsidRDefault="003A690B" w:rsidP="003A690B">
      <w:pPr>
        <w:pStyle w:val="Restitle"/>
      </w:pPr>
      <w:r>
        <w:t xml:space="preserve">Regulatory provisions related to earth stations on board unmanned aircraft which operate with geostationary-satellite networks in the fixed-satellite </w:t>
      </w:r>
      <w:r>
        <w:br/>
        <w:t>service in certain frequency bands not subject to a Plan of Appendices 30,</w:t>
      </w:r>
      <w:r>
        <w:br/>
        <w:t xml:space="preserve">30A and 30B for the control and non-payload communications of </w:t>
      </w:r>
      <w:r>
        <w:br/>
        <w:t>unmanned aircraft systems in non-segregated airspaces</w:t>
      </w:r>
      <w:r w:rsidR="00933F60" w:rsidRPr="00933F60">
        <w:rPr>
          <w:rFonts w:ascii="Times New Roman" w:hAnsi="Times New Roman"/>
          <w:b w:val="0"/>
          <w:position w:val="6"/>
          <w:sz w:val="18"/>
          <w:lang w:eastAsia="zh-CN"/>
        </w:rPr>
        <w:footnoteReference w:customMarkFollows="1" w:id="10"/>
        <w:t>*</w:t>
      </w:r>
    </w:p>
    <w:p w14:paraId="321D3E8D" w14:textId="77777777" w:rsidR="003A690B" w:rsidRPr="00C01877" w:rsidRDefault="003A690B" w:rsidP="003A690B">
      <w:pPr>
        <w:pStyle w:val="Reasons"/>
      </w:pPr>
    </w:p>
    <w:p w14:paraId="26F574DA" w14:textId="77777777" w:rsidR="003A690B" w:rsidRDefault="003A690B" w:rsidP="003A690B">
      <w:pPr>
        <w:pStyle w:val="Proposal"/>
      </w:pPr>
      <w:r w:rsidRPr="00317BD2">
        <w:t>SUP</w:t>
      </w:r>
      <w:bookmarkStart w:id="552" w:name="_Toc39649407"/>
    </w:p>
    <w:p w14:paraId="31908991" w14:textId="77777777" w:rsidR="003A690B" w:rsidRDefault="003A690B" w:rsidP="003A690B">
      <w:pPr>
        <w:pStyle w:val="ResNo"/>
      </w:pPr>
      <w:r w:rsidRPr="00C01877">
        <w:t xml:space="preserve">RESOLUTION </w:t>
      </w:r>
      <w:r w:rsidRPr="00C01877">
        <w:rPr>
          <w:rStyle w:val="href"/>
        </w:rPr>
        <w:t>171</w:t>
      </w:r>
      <w:r w:rsidRPr="00C01877">
        <w:t xml:space="preserve"> (WRC</w:t>
      </w:r>
      <w:r w:rsidRPr="00C01877">
        <w:noBreakHyphen/>
        <w:t>19)</w:t>
      </w:r>
      <w:bookmarkEnd w:id="552"/>
    </w:p>
    <w:p w14:paraId="10FA4643" w14:textId="77777777" w:rsidR="003A690B" w:rsidRPr="00C01877" w:rsidRDefault="003A690B" w:rsidP="003A690B">
      <w:pPr>
        <w:pStyle w:val="Restitle"/>
      </w:pPr>
      <w:r>
        <w:t>Review and possible revision of Resolution 155 (Rev.WRC-19) and No. 5.484B in the frequency bands to which they apply</w:t>
      </w:r>
    </w:p>
    <w:p w14:paraId="6C662FDC" w14:textId="77777777" w:rsidR="003A690B" w:rsidRPr="00317BD2" w:rsidRDefault="003A690B" w:rsidP="003A690B">
      <w:pPr>
        <w:pStyle w:val="Reasons"/>
      </w:pPr>
    </w:p>
    <w:p w14:paraId="2746FB9E" w14:textId="77777777" w:rsidR="003A690B" w:rsidRPr="002E27E4" w:rsidRDefault="003A690B" w:rsidP="003A690B">
      <w:pPr>
        <w:jc w:val="center"/>
        <w:rPr>
          <w:b/>
          <w:i/>
          <w:iCs/>
          <w:sz w:val="28"/>
          <w:szCs w:val="28"/>
        </w:rPr>
      </w:pPr>
    </w:p>
    <w:p w14:paraId="1803E491" w14:textId="790862CD" w:rsidR="000069D4" w:rsidRPr="003A690B" w:rsidRDefault="003A690B" w:rsidP="006F38DA">
      <w:pPr>
        <w:jc w:val="center"/>
        <w:rPr>
          <w:lang w:eastAsia="zh-CN"/>
        </w:rPr>
      </w:pPr>
      <w:r>
        <w:t>______________</w:t>
      </w:r>
    </w:p>
    <w:sectPr w:rsidR="000069D4" w:rsidRPr="003A690B" w:rsidSect="00E31124">
      <w:headerReference w:type="default" r:id="rId54"/>
      <w:footerReference w:type="default" r:id="rId55"/>
      <w:footerReference w:type="first" r:id="rId56"/>
      <w:pgSz w:w="11907" w:h="16834" w:code="9"/>
      <w:pgMar w:top="1418" w:right="1134" w:bottom="1418" w:left="1134" w:header="720" w:footer="720" w:gutter="0"/>
      <w:paperSrc w:first="15" w:other="15"/>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Per Hovstad" w:date="2021-11-16T09:25:00Z" w:initials="PH">
    <w:p w14:paraId="5EC01E70" w14:textId="77777777" w:rsidR="00741DC4" w:rsidRDefault="00741DC4" w:rsidP="003A690B">
      <w:pPr>
        <w:pStyle w:val="CommentText"/>
      </w:pPr>
      <w:r>
        <w:rPr>
          <w:rStyle w:val="CommentReference"/>
        </w:rPr>
        <w:annotationRef/>
      </w:r>
      <w:r>
        <w:t>To avoid duplication of discussions, it might be better to first agree on the text of the other sections of the draft CPM text, or at least have reached a certain level of maturity, before embarking on creating text for the Executive Summary.</w:t>
      </w:r>
    </w:p>
  </w:comment>
  <w:comment w:id="10" w:author="Per Hovstad" w:date="2021-11-10T08:33:00Z" w:initials="PH">
    <w:p w14:paraId="0B5CA800" w14:textId="77777777" w:rsidR="00741DC4" w:rsidRDefault="00741DC4" w:rsidP="003A690B">
      <w:pPr>
        <w:pStyle w:val="CommentText"/>
      </w:pPr>
      <w:r>
        <w:rPr>
          <w:rStyle w:val="CommentReference"/>
        </w:rPr>
        <w:annotationRef/>
      </w:r>
      <w:r>
        <w:t>Text proposed moved to background section to be included as a part of the background and motivation for this agenda item. A short version of this text, as a part of the background could also be included as an introductory text in the Excecutive Summary.</w:t>
      </w:r>
    </w:p>
  </w:comment>
  <w:comment w:id="62" w:author="USA" w:date="2022-03-31T16:48:00Z" w:initials="USA">
    <w:p w14:paraId="7CA5BE65" w14:textId="77777777" w:rsidR="00741DC4" w:rsidRPr="00EA6C33" w:rsidRDefault="00741DC4" w:rsidP="003A690B">
      <w:pPr>
        <w:pStyle w:val="CommentText"/>
      </w:pPr>
      <w:r>
        <w:rPr>
          <w:rStyle w:val="CommentReference"/>
        </w:rPr>
        <w:annotationRef/>
      </w:r>
      <w:r w:rsidRPr="00EA6C33">
        <w:rPr>
          <w:sz w:val="16"/>
          <w:szCs w:val="16"/>
        </w:rPr>
        <w:annotationRef/>
      </w:r>
      <w:r w:rsidRPr="00EA6C33">
        <w:rPr>
          <w:highlight w:val="lightGray"/>
        </w:rPr>
        <w:t>The United States proposes to accept this German proposal.</w:t>
      </w:r>
    </w:p>
    <w:p w14:paraId="7D8623F2" w14:textId="77777777" w:rsidR="00741DC4" w:rsidRDefault="00741DC4" w:rsidP="003A690B">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C01E70" w15:done="0"/>
  <w15:commentEx w15:paraId="0B5CA800" w15:done="0"/>
  <w15:commentEx w15:paraId="7D8623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63BEE" w16cex:dateUtc="2021-11-16T08:25:00Z"/>
  <w16cex:commentExtensible w16cex:durableId="25463BEF" w16cex:dateUtc="2021-11-10T07:33:00Z"/>
  <w16cex:commentExtensible w16cex:durableId="25F56127" w16cex:dateUtc="2022-03-31T14: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C01E70" w16cid:durableId="25463BEE"/>
  <w16cid:commentId w16cid:paraId="0B5CA800" w16cid:durableId="25463BEF"/>
  <w16cid:commentId w16cid:paraId="7D8623F2" w16cid:durableId="25F561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32CEB" w14:textId="77777777" w:rsidR="0052164A" w:rsidRDefault="0052164A">
      <w:r>
        <w:separator/>
      </w:r>
    </w:p>
  </w:endnote>
  <w:endnote w:type="continuationSeparator" w:id="0">
    <w:p w14:paraId="53743482" w14:textId="77777777" w:rsidR="0052164A" w:rsidRDefault="00521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hiller">
    <w:panose1 w:val="04020404031007020602"/>
    <w:charset w:val="00"/>
    <w:family w:val="decorative"/>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9B47B" w14:textId="77777777" w:rsidR="005D5593" w:rsidRDefault="005D55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11FD6" w14:textId="5225A953" w:rsidR="00741DC4" w:rsidRPr="00741DC4" w:rsidRDefault="00741DC4" w:rsidP="00741DC4">
    <w:pPr>
      <w:pStyle w:val="Footer"/>
    </w:pPr>
    <w:r>
      <w:tab/>
    </w:r>
    <w:r>
      <w:tab/>
      <w:t>4/28/2022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B63A0" w14:textId="61B21508" w:rsidR="00741DC4" w:rsidRDefault="00741DC4" w:rsidP="00741DC4">
    <w:pPr>
      <w:pStyle w:val="Footer"/>
    </w:pPr>
    <w:r>
      <w:tab/>
    </w:r>
    <w:r>
      <w:tab/>
      <w:t>4/28/2022</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BE434" w14:textId="0754224A" w:rsidR="00741DC4" w:rsidRPr="00D02238" w:rsidRDefault="007312D3">
    <w:pPr>
      <w:pStyle w:val="Footer"/>
      <w:rPr>
        <w:lang w:val="en-US"/>
      </w:rPr>
    </w:pPr>
    <w:r>
      <w:tab/>
    </w:r>
    <w:r>
      <w:tab/>
      <w:t>4/28/2022</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4C9BA" w14:textId="77777777" w:rsidR="00741DC4" w:rsidRPr="007D02D7" w:rsidRDefault="00741DC4" w:rsidP="00741DC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2835" w14:textId="58B8DFAB" w:rsidR="00741DC4" w:rsidRPr="002F7CB3" w:rsidRDefault="007312D3">
    <w:pPr>
      <w:pStyle w:val="Footer"/>
      <w:rPr>
        <w:lang w:val="en-US"/>
      </w:rPr>
    </w:pPr>
    <w:r>
      <w:tab/>
    </w:r>
    <w:r>
      <w:tab/>
      <w:t>4/28/2022</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7C52E" w14:textId="7347211D" w:rsidR="00741DC4" w:rsidRPr="002F7CB3" w:rsidRDefault="007312D3" w:rsidP="00E6257C">
    <w:pPr>
      <w:pStyle w:val="Footer"/>
      <w:rPr>
        <w:lang w:val="en-US"/>
      </w:rPr>
    </w:pPr>
    <w:r>
      <w:tab/>
    </w:r>
    <w:r>
      <w:tab/>
      <w:t>4/28/2022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13EB1" w14:textId="77777777" w:rsidR="0052164A" w:rsidRDefault="0052164A">
      <w:r>
        <w:t>____________________</w:t>
      </w:r>
    </w:p>
  </w:footnote>
  <w:footnote w:type="continuationSeparator" w:id="0">
    <w:p w14:paraId="50120D49" w14:textId="77777777" w:rsidR="0052164A" w:rsidRDefault="0052164A">
      <w:r>
        <w:continuationSeparator/>
      </w:r>
    </w:p>
  </w:footnote>
  <w:footnote w:id="1">
    <w:p w14:paraId="1E1DF37A" w14:textId="77777777" w:rsidR="00741DC4" w:rsidRPr="00376047" w:rsidRDefault="00741DC4" w:rsidP="003A690B">
      <w:pPr>
        <w:pStyle w:val="FootnoteText"/>
        <w:jc w:val="both"/>
        <w:rPr>
          <w:lang w:val="en-US"/>
        </w:rPr>
      </w:pPr>
      <w:r>
        <w:rPr>
          <w:rStyle w:val="FootnoteReference"/>
        </w:rPr>
        <w:t>*</w:t>
      </w:r>
      <w:r>
        <w:t xml:space="preserve"> </w:t>
      </w:r>
      <w:r w:rsidRPr="00A22E79">
        <w:rPr>
          <w:u w:val="single"/>
        </w:rPr>
        <w:t>Note</w:t>
      </w:r>
      <w:r w:rsidRPr="00A22E79">
        <w:t>:</w:t>
      </w:r>
      <w:r w:rsidRPr="00880D00">
        <w:t xml:space="preserve"> </w:t>
      </w:r>
      <w:r w:rsidRPr="003F4936">
        <w:t xml:space="preserve">See relevant text in CPM23-1 meeting report (Annex 4 to </w:t>
      </w:r>
      <w:r>
        <w:t xml:space="preserve">BR </w:t>
      </w:r>
      <w:r w:rsidRPr="00A22E79">
        <w:t xml:space="preserve">Administrative </w:t>
      </w:r>
      <w:r w:rsidRPr="00ED5ECB">
        <w:rPr>
          <w:szCs w:val="24"/>
        </w:rPr>
        <w:t xml:space="preserve">Circular </w:t>
      </w:r>
      <w:hyperlink r:id="rId1" w:history="1">
        <w:r w:rsidRPr="00ED5ECB">
          <w:rPr>
            <w:rStyle w:val="Hyperlink"/>
            <w:szCs w:val="24"/>
          </w:rPr>
          <w:t>CA/251</w:t>
        </w:r>
      </w:hyperlink>
      <w:r w:rsidRPr="00ED5ECB">
        <w:rPr>
          <w:szCs w:val="24"/>
        </w:rPr>
        <w:t>)</w:t>
      </w:r>
      <w:r w:rsidRPr="003F4936">
        <w:t xml:space="preserve"> on how to facilitate the work </w:t>
      </w:r>
      <w:r w:rsidRPr="00E513BE">
        <w:t>related</w:t>
      </w:r>
      <w:r w:rsidRPr="003F4936">
        <w:t xml:space="preserve"> </w:t>
      </w:r>
      <w:r w:rsidRPr="00A5276A">
        <w:t>to</w:t>
      </w:r>
      <w:r w:rsidRPr="003F4936">
        <w:t xml:space="preserve"> satellite.</w:t>
      </w:r>
    </w:p>
  </w:footnote>
  <w:footnote w:id="2">
    <w:p w14:paraId="7E124CD5" w14:textId="77777777" w:rsidR="00741DC4" w:rsidRPr="00E53E33" w:rsidRDefault="00741DC4" w:rsidP="003A690B">
      <w:pPr>
        <w:pStyle w:val="FootnoteText"/>
        <w:jc w:val="both"/>
        <w:rPr>
          <w:lang w:val="en-US"/>
        </w:rPr>
      </w:pPr>
      <w:r w:rsidRPr="00E53E33">
        <w:rPr>
          <w:rStyle w:val="FootnoteReference"/>
          <w:lang w:val="en-US"/>
        </w:rPr>
        <w:footnoteRef/>
      </w:r>
      <w:r>
        <w:rPr>
          <w:lang w:val="en-US"/>
        </w:rPr>
        <w:tab/>
      </w:r>
      <w:r w:rsidRPr="00E53E33">
        <w:rPr>
          <w:lang w:val="en-US"/>
        </w:rPr>
        <w:t>In ICAO, an “unmanned aircraft system” (UAS) is referred to as a “</w:t>
      </w:r>
      <w:r w:rsidRPr="00991195">
        <w:rPr>
          <w:i/>
          <w:lang w:val="en-US"/>
        </w:rPr>
        <w:t>Remotely piloted aircraft system</w:t>
      </w:r>
      <w:r w:rsidRPr="00E53E33">
        <w:rPr>
          <w:lang w:val="en-US"/>
        </w:rPr>
        <w:t>” (RPAS), the CNPC link is referred to</w:t>
      </w:r>
      <w:r>
        <w:rPr>
          <w:lang w:val="en-US"/>
        </w:rPr>
        <w:t xml:space="preserve"> as</w:t>
      </w:r>
      <w:r w:rsidRPr="00E53E33">
        <w:rPr>
          <w:lang w:val="en-US"/>
        </w:rPr>
        <w:t xml:space="preserve"> </w:t>
      </w:r>
      <w:r w:rsidRPr="00991195">
        <w:rPr>
          <w:i/>
          <w:lang w:val="en-US"/>
        </w:rPr>
        <w:t>C2 Link</w:t>
      </w:r>
      <w:r w:rsidRPr="00E53E33">
        <w:rPr>
          <w:lang w:val="en-US"/>
        </w:rPr>
        <w:t xml:space="preserve"> (Command and Control). </w:t>
      </w:r>
    </w:p>
  </w:footnote>
  <w:footnote w:id="3">
    <w:p w14:paraId="1F1A8C74" w14:textId="77777777" w:rsidR="00741DC4" w:rsidRPr="00E53E33" w:rsidRDefault="00741DC4" w:rsidP="003A690B">
      <w:pPr>
        <w:pStyle w:val="FootnoteText"/>
        <w:rPr>
          <w:lang w:val="en-US"/>
        </w:rPr>
      </w:pPr>
      <w:r w:rsidRPr="00E53E33">
        <w:rPr>
          <w:rStyle w:val="FootnoteReference"/>
          <w:lang w:val="en-US"/>
        </w:rPr>
        <w:footnoteRef/>
      </w:r>
      <w:r>
        <w:rPr>
          <w:lang w:val="en-US"/>
        </w:rPr>
        <w:tab/>
      </w:r>
      <w:r w:rsidRPr="00E53E33">
        <w:rPr>
          <w:lang w:val="en-US"/>
        </w:rPr>
        <w:t xml:space="preserve">In ICAO, the UA is referred to </w:t>
      </w:r>
      <w:r w:rsidRPr="00F05785">
        <w:rPr>
          <w:i/>
          <w:lang w:val="en-US"/>
        </w:rPr>
        <w:t>Remotely Piloted Aircraft</w:t>
      </w:r>
      <w:r w:rsidRPr="00E53E33">
        <w:rPr>
          <w:lang w:val="en-US"/>
        </w:rPr>
        <w:t xml:space="preserve"> (RPA).</w:t>
      </w:r>
    </w:p>
  </w:footnote>
  <w:footnote w:id="4">
    <w:p w14:paraId="588B0865" w14:textId="77777777" w:rsidR="00741DC4" w:rsidRPr="00E53E33" w:rsidRDefault="00741DC4" w:rsidP="003A690B">
      <w:pPr>
        <w:pStyle w:val="FootnoteText"/>
        <w:rPr>
          <w:lang w:val="en-US"/>
        </w:rPr>
      </w:pPr>
      <w:r w:rsidRPr="00BB77E5">
        <w:rPr>
          <w:rStyle w:val="FootnoteReference"/>
          <w:lang w:val="en-US"/>
        </w:rPr>
        <w:footnoteRef/>
      </w:r>
      <w:r w:rsidRPr="00BB77E5">
        <w:rPr>
          <w:lang w:val="en-US"/>
        </w:rPr>
        <w:tab/>
      </w:r>
      <w:r w:rsidRPr="00737F74">
        <w:rPr>
          <w:iCs/>
          <w:lang w:val="en-US"/>
        </w:rPr>
        <w:t>In ICAO, UACS is referred to as</w:t>
      </w:r>
      <w:r w:rsidRPr="00BB77E5">
        <w:rPr>
          <w:i/>
          <w:iCs/>
          <w:lang w:val="en-US"/>
        </w:rPr>
        <w:t xml:space="preserve"> Remote Pilot Station (RPS) </w:t>
      </w:r>
      <w:r w:rsidRPr="00737F74">
        <w:rPr>
          <w:iCs/>
          <w:lang w:val="en-US"/>
        </w:rPr>
        <w:t>with the</w:t>
      </w:r>
      <w:r w:rsidRPr="00BB77E5">
        <w:rPr>
          <w:i/>
          <w:iCs/>
          <w:lang w:val="en-US"/>
        </w:rPr>
        <w:t xml:space="preserve"> Ground Earth Station </w:t>
      </w:r>
      <w:r w:rsidRPr="00737F74">
        <w:rPr>
          <w:iCs/>
          <w:lang w:val="en-US"/>
        </w:rPr>
        <w:t>(GES)</w:t>
      </w:r>
      <w:r w:rsidRPr="00BB77E5">
        <w:rPr>
          <w:i/>
          <w:iCs/>
          <w:lang w:val="en-US"/>
        </w:rPr>
        <w:t>.</w:t>
      </w:r>
    </w:p>
  </w:footnote>
  <w:footnote w:id="5">
    <w:p w14:paraId="68CDE4C1" w14:textId="77777777" w:rsidR="00741DC4" w:rsidRPr="0060091D" w:rsidDel="00853D06" w:rsidRDefault="00741DC4" w:rsidP="003A690B">
      <w:pPr>
        <w:pStyle w:val="FootnoteText"/>
        <w:rPr>
          <w:ins w:id="95" w:author="Germany" w:date="2021-11-30T11:17:00Z"/>
          <w:del w:id="96" w:author="ITU - LRT -" w:date="2021-11-22T15:14:00Z"/>
          <w:lang w:val="en-US"/>
        </w:rPr>
      </w:pPr>
      <w:ins w:id="97" w:author="Germany" w:date="2021-11-30T11:17:00Z">
        <w:del w:id="98" w:author="ITU - LRT -" w:date="2021-11-22T15:14:00Z">
          <w:r w:rsidDel="00853D06">
            <w:rPr>
              <w:rStyle w:val="FootnoteReference"/>
            </w:rPr>
            <w:delText>*</w:delText>
          </w:r>
          <w:r w:rsidDel="00853D06">
            <w:tab/>
          </w:r>
          <w:r w:rsidRPr="00DC54F9" w:rsidDel="00853D06">
            <w:rPr>
              <w:i/>
              <w:iCs/>
            </w:rPr>
            <w:delText>Note</w:delText>
          </w:r>
          <w:r w:rsidRPr="00DC54F9" w:rsidDel="00853D06">
            <w:rPr>
              <w:i/>
              <w:iCs/>
              <w:lang w:val="en-AU"/>
            </w:rPr>
            <w:delText xml:space="preserve"> by</w:delText>
          </w:r>
          <w:r w:rsidDel="00853D06">
            <w:rPr>
              <w:i/>
              <w:iCs/>
              <w:lang w:val="en-AU"/>
            </w:rPr>
            <w:delText xml:space="preserve"> the Secretariat:</w:delText>
          </w:r>
          <w:r w:rsidDel="00853D06">
            <w:rPr>
              <w:lang w:val="en-AU"/>
            </w:rPr>
            <w:delText>  This Resolution was revised by WRC-19.</w:delText>
          </w:r>
        </w:del>
      </w:ins>
    </w:p>
  </w:footnote>
  <w:footnote w:id="6">
    <w:p w14:paraId="0BA04332" w14:textId="77777777" w:rsidR="00741DC4" w:rsidDel="005D5593" w:rsidRDefault="00741DC4" w:rsidP="00933F60">
      <w:pPr>
        <w:pStyle w:val="FootnoteText"/>
        <w:rPr>
          <w:del w:id="109" w:author="USA" w:date="2022-04-24T13:22:00Z"/>
          <w:lang w:eastAsia="zh-CN"/>
        </w:rPr>
      </w:pPr>
      <w:del w:id="110" w:author="USA" w:date="2022-04-24T13:22:00Z">
        <w:r w:rsidDel="005D5593">
          <w:rPr>
            <w:rStyle w:val="FootnoteReference"/>
          </w:rPr>
          <w:delText>*</w:delText>
        </w:r>
        <w:r w:rsidDel="005D5593">
          <w:delText xml:space="preserve"> </w:delText>
        </w:r>
        <w:r w:rsidDel="005D5593">
          <w:tab/>
        </w:r>
        <w:r w:rsidDel="005D5593">
          <w:rPr>
            <w:szCs w:val="24"/>
            <w:lang w:val="en-US"/>
          </w:rPr>
          <w:delText>May also be used consistent with international standards and practices approved by the responsible civil aviation authority.</w:delText>
        </w:r>
      </w:del>
    </w:p>
  </w:footnote>
  <w:footnote w:id="7">
    <w:p w14:paraId="4FB37B1A" w14:textId="77777777" w:rsidR="005D5593" w:rsidRDefault="005D5593" w:rsidP="005D5593">
      <w:pPr>
        <w:pStyle w:val="FootnoteText"/>
        <w:jc w:val="both"/>
        <w:rPr>
          <w:lang w:eastAsia="zh-CN"/>
        </w:rPr>
      </w:pPr>
      <w:r>
        <w:rPr>
          <w:rStyle w:val="FootnoteReference"/>
        </w:rPr>
        <w:t>*</w:t>
      </w:r>
      <w:r>
        <w:t xml:space="preserve"> </w:t>
      </w:r>
      <w:r>
        <w:tab/>
      </w:r>
      <w:r>
        <w:rPr>
          <w:szCs w:val="24"/>
        </w:rPr>
        <w:t>May also be used consistent with international standards and practices approved by the responsible civil aviation authority.</w:t>
      </w:r>
    </w:p>
  </w:footnote>
  <w:footnote w:id="8">
    <w:p w14:paraId="338664C5" w14:textId="77777777" w:rsidR="005D5593" w:rsidRDefault="005D5593" w:rsidP="005D5593">
      <w:pPr>
        <w:pStyle w:val="FootnoteText"/>
      </w:pPr>
      <w:del w:id="156" w:author="USA" w:date="2021-06-02T08:48:00Z">
        <w:r>
          <w:rPr>
            <w:rStyle w:val="FootnoteReference"/>
          </w:rPr>
          <w:delText>*</w:delText>
        </w:r>
        <w:r>
          <w:tab/>
        </w:r>
        <w:r>
          <w:rPr>
            <w:szCs w:val="24"/>
          </w:rPr>
          <w:delText>May also be used consistent with international standards and practices approved by the responsible civil aviation authority.</w:delText>
        </w:r>
      </w:del>
    </w:p>
  </w:footnote>
  <w:footnote w:id="9">
    <w:p w14:paraId="45D4A89E" w14:textId="77777777" w:rsidR="005D5593" w:rsidRDefault="005D5593" w:rsidP="005D5593">
      <w:pPr>
        <w:pStyle w:val="FootnoteText"/>
        <w:jc w:val="both"/>
      </w:pPr>
      <w:del w:id="466" w:author="USA" w:date="2021-06-02T08:48:00Z">
        <w:r>
          <w:rPr>
            <w:rStyle w:val="FootnoteReference"/>
          </w:rPr>
          <w:delText>1</w:delText>
        </w:r>
        <w:r>
          <w:delText xml:space="preserve"> </w:delText>
        </w:r>
        <w:r>
          <w:tab/>
          <w:delText>WRC</w:delText>
        </w:r>
        <w:r>
          <w:noBreakHyphen/>
          <w:delText>19 received a proposal from one regional organization regarding protection of the fixed service using a revised pfd mask as contained in Annex 2 section</w:delText>
        </w:r>
        <w:r>
          <w:rPr>
            <w:i/>
          </w:rPr>
          <w:delText> </w:delText>
        </w:r>
        <w:r>
          <w:delText>b). ITU</w:delText>
        </w:r>
        <w:r>
          <w:noBreakHyphen/>
          <w:delText>R is invited, in continuing its study on the implementation of this Resolution, to consider this mask and take necessary action as appropriate.</w:delText>
        </w:r>
      </w:del>
    </w:p>
  </w:footnote>
  <w:footnote w:id="10">
    <w:p w14:paraId="0DF17EBF" w14:textId="77777777" w:rsidR="00741DC4" w:rsidRDefault="00741DC4" w:rsidP="00933F60">
      <w:pPr>
        <w:pStyle w:val="FootnoteText"/>
        <w:rPr>
          <w:lang w:eastAsia="zh-CN"/>
        </w:rPr>
      </w:pPr>
      <w:r>
        <w:rPr>
          <w:rStyle w:val="FootnoteReference"/>
        </w:rPr>
        <w:t>*</w:t>
      </w:r>
      <w:r>
        <w:t xml:space="preserve"> </w:t>
      </w:r>
      <w:r>
        <w:tab/>
      </w:r>
      <w:r>
        <w:rPr>
          <w:szCs w:val="24"/>
          <w:lang w:val="en-US"/>
        </w:rPr>
        <w:t>May also be used consistent with international standards and practices approved by the responsible civil aviation authority.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48258" w14:textId="77777777" w:rsidR="005D5593" w:rsidRDefault="005D55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DA6B1" w14:textId="4F998714" w:rsidR="00741DC4" w:rsidRDefault="00741DC4" w:rsidP="00741DC4">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150818">
      <w:rPr>
        <w:rStyle w:val="PageNumber"/>
        <w:noProof/>
      </w:rPr>
      <w:t>10</w:t>
    </w:r>
    <w:r>
      <w:rPr>
        <w:rStyle w:val="PageNumber"/>
      </w:rPr>
      <w:fldChar w:fldCharType="end"/>
    </w:r>
    <w:r>
      <w:rPr>
        <w:rStyle w:val="PageNumber"/>
      </w:rPr>
      <w:t xml:space="preserve"> -</w:t>
    </w:r>
  </w:p>
  <w:p w14:paraId="1580A154" w14:textId="73CE162C" w:rsidR="00741DC4" w:rsidRPr="00C469A8" w:rsidRDefault="007312D3" w:rsidP="00741DC4">
    <w:pPr>
      <w:pStyle w:val="Header"/>
      <w:rPr>
        <w:rStyle w:val="PageNumber"/>
      </w:rPr>
    </w:pPr>
    <w:r>
      <w:rPr>
        <w:rStyle w:val="PageNumber"/>
      </w:rPr>
      <w:t>USWP5B29-XX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F3803" w14:textId="77777777" w:rsidR="005D5593" w:rsidRDefault="005D559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28FE1" w14:textId="0ED73B79" w:rsidR="00741DC4" w:rsidRDefault="00741DC4" w:rsidP="006F38D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150818">
      <w:rPr>
        <w:rStyle w:val="PageNumber"/>
        <w:noProof/>
      </w:rPr>
      <w:t>11</w:t>
    </w:r>
    <w:r>
      <w:rPr>
        <w:rStyle w:val="PageNumber"/>
      </w:rPr>
      <w:fldChar w:fldCharType="end"/>
    </w:r>
    <w:r>
      <w:rPr>
        <w:rStyle w:val="PageNumber"/>
      </w:rPr>
      <w:t xml:space="preserve"> -</w:t>
    </w:r>
  </w:p>
  <w:p w14:paraId="7A473ED4" w14:textId="692B9076" w:rsidR="00741DC4" w:rsidRDefault="007312D3" w:rsidP="006F38DA">
    <w:pPr>
      <w:pStyle w:val="Header"/>
      <w:rPr>
        <w:rStyle w:val="PageNumber"/>
      </w:rPr>
    </w:pPr>
    <w:r>
      <w:rPr>
        <w:rStyle w:val="PageNumber"/>
      </w:rPr>
      <w:t>USWP5B29-XX</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31FF1" w14:textId="19A69D14" w:rsidR="00741DC4" w:rsidRDefault="00741DC4" w:rsidP="006F38D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150818">
      <w:rPr>
        <w:rStyle w:val="PageNumber"/>
        <w:noProof/>
      </w:rPr>
      <w:t>12</w:t>
    </w:r>
    <w:r>
      <w:rPr>
        <w:rStyle w:val="PageNumber"/>
      </w:rPr>
      <w:fldChar w:fldCharType="end"/>
    </w:r>
    <w:r>
      <w:rPr>
        <w:rStyle w:val="PageNumber"/>
      </w:rPr>
      <w:t xml:space="preserve"> -</w:t>
    </w:r>
  </w:p>
  <w:p w14:paraId="0BE0CF1F" w14:textId="6CB23BB5" w:rsidR="00741DC4" w:rsidRPr="000A4A3A" w:rsidRDefault="00741DC4" w:rsidP="006F38DA">
    <w:pPr>
      <w:pStyle w:val="Header"/>
      <w:rPr>
        <w:rStyle w:val="PageNumber"/>
      </w:rPr>
    </w:pPr>
    <w:r>
      <w:rPr>
        <w:lang w:val="en-US"/>
      </w:rPr>
      <w:t>5</w:t>
    </w:r>
    <w:r w:rsidR="007312D3" w:rsidRPr="007312D3">
      <w:rPr>
        <w:rStyle w:val="PageNumber"/>
      </w:rPr>
      <w:t xml:space="preserve"> </w:t>
    </w:r>
    <w:r w:rsidR="007312D3">
      <w:rPr>
        <w:rStyle w:val="PageNumber"/>
      </w:rPr>
      <w:t>USWP5B29-XX</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B8762" w14:textId="10E199BC" w:rsidR="00741DC4" w:rsidRDefault="00741DC4" w:rsidP="00FF386E">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150818">
      <w:rPr>
        <w:rStyle w:val="PageNumber"/>
        <w:noProof/>
      </w:rPr>
      <w:t>17</w:t>
    </w:r>
    <w:r>
      <w:rPr>
        <w:rStyle w:val="PageNumber"/>
      </w:rPr>
      <w:fldChar w:fldCharType="end"/>
    </w:r>
    <w:r>
      <w:rPr>
        <w:rStyle w:val="PageNumber"/>
      </w:rPr>
      <w:t xml:space="preserve"> -</w:t>
    </w:r>
  </w:p>
  <w:p w14:paraId="60FFE219" w14:textId="4C45BDD9" w:rsidR="00741DC4" w:rsidRDefault="007312D3" w:rsidP="00FF386E">
    <w:pPr>
      <w:pStyle w:val="Header"/>
      <w:rPr>
        <w:lang w:val="en-US"/>
      </w:rPr>
    </w:pPr>
    <w:r>
      <w:rPr>
        <w:rStyle w:val="PageNumber"/>
      </w:rPr>
      <w:t>USWP5B29-XX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708D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DA089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8549B3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6C42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E7C3E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A802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C6385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658E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7270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B0B1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BB1422"/>
    <w:multiLevelType w:val="hybridMultilevel"/>
    <w:tmpl w:val="0C72AD96"/>
    <w:lvl w:ilvl="0" w:tplc="42C4A98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3E03F04"/>
    <w:multiLevelType w:val="hybridMultilevel"/>
    <w:tmpl w:val="5CD26CE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5A458C"/>
    <w:multiLevelType w:val="hybridMultilevel"/>
    <w:tmpl w:val="7446251A"/>
    <w:lvl w:ilvl="0" w:tplc="D376D63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8348E5"/>
    <w:multiLevelType w:val="hybridMultilevel"/>
    <w:tmpl w:val="BBA8C1C8"/>
    <w:lvl w:ilvl="0" w:tplc="E17603EC">
      <w:start w:val="1"/>
      <w:numFmt w:val="decimal"/>
      <w:lvlText w:val="%1)"/>
      <w:lvlJc w:val="left"/>
      <w:pPr>
        <w:ind w:left="1490" w:hanging="113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D47F6C"/>
    <w:multiLevelType w:val="hybridMultilevel"/>
    <w:tmpl w:val="7D42EDE0"/>
    <w:lvl w:ilvl="0" w:tplc="73CCE3B6">
      <w:start w:val="19"/>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F27A2"/>
    <w:multiLevelType w:val="hybridMultilevel"/>
    <w:tmpl w:val="FB1C15C4"/>
    <w:lvl w:ilvl="0" w:tplc="A7783A04">
      <w:start w:val="27"/>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7C4F5F"/>
    <w:multiLevelType w:val="hybridMultilevel"/>
    <w:tmpl w:val="75F498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C80DD5"/>
    <w:multiLevelType w:val="hybridMultilevel"/>
    <w:tmpl w:val="BB4CF40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FEC003E"/>
    <w:multiLevelType w:val="hybridMultilevel"/>
    <w:tmpl w:val="FC109122"/>
    <w:lvl w:ilvl="0" w:tplc="A7783A04">
      <w:start w:val="27"/>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455257"/>
    <w:multiLevelType w:val="hybridMultilevel"/>
    <w:tmpl w:val="8FD465C6"/>
    <w:lvl w:ilvl="0" w:tplc="2CB0E346">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9"/>
  </w:num>
  <w:num w:numId="15">
    <w:abstractNumId w:val="12"/>
  </w:num>
  <w:num w:numId="16">
    <w:abstractNumId w:val="17"/>
  </w:num>
  <w:num w:numId="17">
    <w:abstractNumId w:val="11"/>
  </w:num>
  <w:num w:numId="18">
    <w:abstractNumId w:val="16"/>
  </w:num>
  <w:num w:numId="19">
    <w:abstractNumId w:val="10"/>
  </w:num>
  <w:num w:numId="2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r Hovstad">
    <w15:presenceInfo w15:providerId="AD" w15:userId="S-1-5-21-1386820578-1696142102-316617838-1146"/>
  </w15:person>
  <w15:person w15:author="USA">
    <w15:presenceInfo w15:providerId="None" w15:userId="USA"/>
  </w15:person>
  <w15:person w15:author="Nozdrin, Vadim">
    <w15:presenceInfo w15:providerId="AD" w15:userId="S::vadim.nozdrin@itu.int::a8238349-06bf-4c0c-ae1b-3c982b05be2b"/>
  </w15:person>
  <w15:person w15:author="WG AI 1.8">
    <w15:presenceInfo w15:providerId="None" w15:userId="WG AI 1.8"/>
  </w15:person>
  <w15:person w15:author="PH">
    <w15:presenceInfo w15:providerId="None" w15:userId="PH"/>
  </w15:person>
  <w15:person w15:author="multi 5B/520">
    <w15:presenceInfo w15:providerId="None" w15:userId="multi 5B/520"/>
  </w15:person>
  <w15:person w15:author="Germany">
    <w15:presenceInfo w15:providerId="None" w15:userId="Germany"/>
  </w15:person>
  <w15:person w15:author="ITU - LRT -">
    <w15:presenceInfo w15:providerId="None" w15:userId="ITU - LRT -"/>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6" w:nlCheck="1" w:checkStyle="0"/>
  <w:activeWritingStyle w:appName="MSWord" w:lang="fr-CH" w:vendorID="64" w:dllVersion="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trackRevisions/>
  <w:defaultTabStop w:val="720"/>
  <w:doNotHyphenateCaps/>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90B"/>
    <w:rsid w:val="000069D4"/>
    <w:rsid w:val="000174AD"/>
    <w:rsid w:val="00047A1D"/>
    <w:rsid w:val="000604B9"/>
    <w:rsid w:val="000A7D55"/>
    <w:rsid w:val="000C12C8"/>
    <w:rsid w:val="000C2E8E"/>
    <w:rsid w:val="000E0E7C"/>
    <w:rsid w:val="000F1B4B"/>
    <w:rsid w:val="0012744F"/>
    <w:rsid w:val="00131178"/>
    <w:rsid w:val="00150818"/>
    <w:rsid w:val="00156F66"/>
    <w:rsid w:val="00163271"/>
    <w:rsid w:val="00172122"/>
    <w:rsid w:val="00182528"/>
    <w:rsid w:val="0018500B"/>
    <w:rsid w:val="00196A19"/>
    <w:rsid w:val="001E3893"/>
    <w:rsid w:val="00202DC1"/>
    <w:rsid w:val="002116EE"/>
    <w:rsid w:val="002309D8"/>
    <w:rsid w:val="002A7FE2"/>
    <w:rsid w:val="002E1B4F"/>
    <w:rsid w:val="002F2E67"/>
    <w:rsid w:val="002F7CB3"/>
    <w:rsid w:val="00315546"/>
    <w:rsid w:val="00323C92"/>
    <w:rsid w:val="00330567"/>
    <w:rsid w:val="00386A9D"/>
    <w:rsid w:val="00391081"/>
    <w:rsid w:val="003A690B"/>
    <w:rsid w:val="003B2789"/>
    <w:rsid w:val="003C13CE"/>
    <w:rsid w:val="003C697E"/>
    <w:rsid w:val="003D3B71"/>
    <w:rsid w:val="003E2518"/>
    <w:rsid w:val="003E7CEF"/>
    <w:rsid w:val="004A6374"/>
    <w:rsid w:val="004B1EF7"/>
    <w:rsid w:val="004B3FAD"/>
    <w:rsid w:val="004C5749"/>
    <w:rsid w:val="00501DCA"/>
    <w:rsid w:val="00513A47"/>
    <w:rsid w:val="0052164A"/>
    <w:rsid w:val="005408DF"/>
    <w:rsid w:val="00547006"/>
    <w:rsid w:val="00573344"/>
    <w:rsid w:val="00583F9B"/>
    <w:rsid w:val="00592C6D"/>
    <w:rsid w:val="005B0D29"/>
    <w:rsid w:val="005D5593"/>
    <w:rsid w:val="005E5C10"/>
    <w:rsid w:val="005F2C78"/>
    <w:rsid w:val="006144E4"/>
    <w:rsid w:val="00650299"/>
    <w:rsid w:val="00655FC5"/>
    <w:rsid w:val="006F38DA"/>
    <w:rsid w:val="007312D3"/>
    <w:rsid w:val="00741DC4"/>
    <w:rsid w:val="0077183B"/>
    <w:rsid w:val="0080538C"/>
    <w:rsid w:val="00814E0A"/>
    <w:rsid w:val="00822581"/>
    <w:rsid w:val="008309DD"/>
    <w:rsid w:val="0083227A"/>
    <w:rsid w:val="00866900"/>
    <w:rsid w:val="00876A8A"/>
    <w:rsid w:val="00881BA1"/>
    <w:rsid w:val="008B36D0"/>
    <w:rsid w:val="008C2302"/>
    <w:rsid w:val="008C26B8"/>
    <w:rsid w:val="008F208F"/>
    <w:rsid w:val="00933F60"/>
    <w:rsid w:val="00982084"/>
    <w:rsid w:val="00995963"/>
    <w:rsid w:val="009B45F7"/>
    <w:rsid w:val="009B61EB"/>
    <w:rsid w:val="009C185B"/>
    <w:rsid w:val="009C2064"/>
    <w:rsid w:val="009D03EF"/>
    <w:rsid w:val="009D1697"/>
    <w:rsid w:val="009F3A46"/>
    <w:rsid w:val="009F6520"/>
    <w:rsid w:val="00A014F8"/>
    <w:rsid w:val="00A35CBF"/>
    <w:rsid w:val="00A5173C"/>
    <w:rsid w:val="00A61AEF"/>
    <w:rsid w:val="00AD1D6E"/>
    <w:rsid w:val="00AD2345"/>
    <w:rsid w:val="00AE2697"/>
    <w:rsid w:val="00AF173A"/>
    <w:rsid w:val="00B066A4"/>
    <w:rsid w:val="00B07A13"/>
    <w:rsid w:val="00B35556"/>
    <w:rsid w:val="00B4279B"/>
    <w:rsid w:val="00B45FC9"/>
    <w:rsid w:val="00B64506"/>
    <w:rsid w:val="00B76F35"/>
    <w:rsid w:val="00B81138"/>
    <w:rsid w:val="00BC7CCF"/>
    <w:rsid w:val="00BE470B"/>
    <w:rsid w:val="00C57A91"/>
    <w:rsid w:val="00CA0468"/>
    <w:rsid w:val="00CC01C2"/>
    <w:rsid w:val="00CF21F2"/>
    <w:rsid w:val="00D02712"/>
    <w:rsid w:val="00D046A7"/>
    <w:rsid w:val="00D214D0"/>
    <w:rsid w:val="00D34B55"/>
    <w:rsid w:val="00D6546B"/>
    <w:rsid w:val="00DB178B"/>
    <w:rsid w:val="00DC17D3"/>
    <w:rsid w:val="00DD4BED"/>
    <w:rsid w:val="00DE39F0"/>
    <w:rsid w:val="00DF0AF3"/>
    <w:rsid w:val="00DF7E9F"/>
    <w:rsid w:val="00E27D7E"/>
    <w:rsid w:val="00E31124"/>
    <w:rsid w:val="00E42E13"/>
    <w:rsid w:val="00E56D5C"/>
    <w:rsid w:val="00E6257C"/>
    <w:rsid w:val="00E63C59"/>
    <w:rsid w:val="00E763D5"/>
    <w:rsid w:val="00EA697B"/>
    <w:rsid w:val="00F25662"/>
    <w:rsid w:val="00FA124A"/>
    <w:rsid w:val="00FC08DD"/>
    <w:rsid w:val="00FC2316"/>
    <w:rsid w:val="00FC2CFD"/>
    <w:rsid w:val="00FF386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3F8589"/>
  <w15:docId w15:val="{CB3E2B68-F05A-4808-89BB-1DF131A9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8D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aliases w:val="título 2,Sub-section,H2,h2,h21,Heading Two,R2,l2,UNDERRUBRIK 1-2,Head 2,List level 2,Sub-Heading,A,1st level heading,level 2 no toc,2nd level,Titre2,h:2,h:2app,2,level 2,Head2A,PA Major Section,Major Section,Head2,Header 2,Level 2 Head,L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uiPriority w:val="99"/>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Char"/>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encabezado"/>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link w:val="ProposalChar"/>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iPriority w:val="99"/>
    <w:rsid w:val="003A690B"/>
    <w:rPr>
      <w:rFonts w:cs="Times New Roman"/>
      <w:color w:val="0000FF"/>
      <w:u w:val="single"/>
    </w:rPr>
  </w:style>
  <w:style w:type="character" w:customStyle="1" w:styleId="Heading2Char">
    <w:name w:val="Heading 2 Char"/>
    <w:aliases w:val="título 2 Char,Sub-section Char,H2 Char,h2 Char,h21 Char,Heading Two Char,R2 Char,l2 Char,UNDERRUBRIK 1-2 Char,Head 2 Char,List level 2 Char,Sub-Heading Char,A Char,1st level heading Char,level 2 no toc Char,2nd level Char,Titre2 Char"/>
    <w:basedOn w:val="DefaultParagraphFont"/>
    <w:link w:val="Heading2"/>
    <w:rsid w:val="003A690B"/>
    <w:rPr>
      <w:rFonts w:ascii="Times New Roman" w:hAnsi="Times New Roman"/>
      <w:b/>
      <w:sz w:val="24"/>
      <w:lang w:val="en-GB" w:eastAsia="en-US"/>
    </w:rPr>
  </w:style>
  <w:style w:type="character" w:customStyle="1" w:styleId="Heading3Char">
    <w:name w:val="Heading 3 Char"/>
    <w:basedOn w:val="DefaultParagraphFont"/>
    <w:link w:val="Heading3"/>
    <w:uiPriority w:val="99"/>
    <w:rsid w:val="003A690B"/>
    <w:rPr>
      <w:rFonts w:ascii="Times New Roman" w:hAnsi="Times New Roman"/>
      <w:b/>
      <w:sz w:val="24"/>
      <w:lang w:val="en-GB" w:eastAsia="en-US"/>
    </w:rPr>
  </w:style>
  <w:style w:type="table" w:styleId="TableGrid">
    <w:name w:val="Table Grid"/>
    <w:basedOn w:val="TableNormal"/>
    <w:uiPriority w:val="39"/>
    <w:rsid w:val="003A690B"/>
    <w:pPr>
      <w:tabs>
        <w:tab w:val="left" w:pos="794"/>
        <w:tab w:val="left" w:pos="1191"/>
        <w:tab w:val="left" w:pos="1588"/>
        <w:tab w:val="left" w:pos="1985"/>
      </w:tabs>
      <w:overflowPunct w:val="0"/>
      <w:autoSpaceDE w:val="0"/>
      <w:autoSpaceDN w:val="0"/>
      <w:adjustRightInd w:val="0"/>
      <w:spacing w:before="136"/>
      <w:jc w:val="both"/>
      <w:textAlignment w:val="baseline"/>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3A690B"/>
    <w:rPr>
      <w:rFonts w:cs="Times New Roman"/>
      <w:sz w:val="16"/>
      <w:szCs w:val="16"/>
    </w:rPr>
  </w:style>
  <w:style w:type="paragraph" w:styleId="CommentText">
    <w:name w:val="annotation text"/>
    <w:basedOn w:val="Normal"/>
    <w:link w:val="CommentTextChar"/>
    <w:uiPriority w:val="99"/>
    <w:rsid w:val="003A690B"/>
    <w:pPr>
      <w:tabs>
        <w:tab w:val="clear" w:pos="1134"/>
        <w:tab w:val="clear" w:pos="1871"/>
        <w:tab w:val="clear" w:pos="2268"/>
        <w:tab w:val="left" w:pos="794"/>
        <w:tab w:val="left" w:pos="1191"/>
        <w:tab w:val="left" w:pos="1588"/>
        <w:tab w:val="left" w:pos="1985"/>
      </w:tabs>
      <w:spacing w:before="136"/>
      <w:jc w:val="both"/>
    </w:pPr>
    <w:rPr>
      <w:sz w:val="20"/>
    </w:rPr>
  </w:style>
  <w:style w:type="character" w:customStyle="1" w:styleId="CommentTextChar">
    <w:name w:val="Comment Text Char"/>
    <w:basedOn w:val="DefaultParagraphFont"/>
    <w:link w:val="CommentText"/>
    <w:uiPriority w:val="99"/>
    <w:rsid w:val="003A690B"/>
    <w:rPr>
      <w:rFonts w:ascii="Times New Roman" w:hAnsi="Times New Roman"/>
      <w:lang w:val="en-GB" w:eastAsia="en-US"/>
    </w:rPr>
  </w:style>
  <w:style w:type="paragraph" w:styleId="ListParagraph">
    <w:name w:val="List Paragraph"/>
    <w:basedOn w:val="Normal"/>
    <w:uiPriority w:val="34"/>
    <w:qFormat/>
    <w:rsid w:val="003A690B"/>
    <w:pPr>
      <w:tabs>
        <w:tab w:val="clear" w:pos="1134"/>
        <w:tab w:val="clear" w:pos="1871"/>
        <w:tab w:val="clear" w:pos="2268"/>
      </w:tabs>
      <w:overflowPunct/>
      <w:autoSpaceDE/>
      <w:autoSpaceDN/>
      <w:adjustRightInd/>
      <w:spacing w:before="0"/>
      <w:ind w:left="720"/>
      <w:contextualSpacing/>
      <w:textAlignment w:val="auto"/>
    </w:pPr>
    <w:rPr>
      <w:rFonts w:ascii="Cambria" w:eastAsia="MS Mincho" w:hAnsi="Cambria"/>
      <w:szCs w:val="24"/>
      <w:lang w:val="en-US"/>
    </w:rPr>
  </w:style>
  <w:style w:type="character" w:customStyle="1" w:styleId="NormalaftertitleChar">
    <w:name w:val="Normal_after_title Char"/>
    <w:basedOn w:val="DefaultParagraphFont"/>
    <w:link w:val="Normalaftertitle"/>
    <w:uiPriority w:val="99"/>
    <w:locked/>
    <w:rsid w:val="003A690B"/>
    <w:rPr>
      <w:rFonts w:ascii="Times New Roman" w:hAnsi="Times New Roman"/>
      <w:sz w:val="24"/>
      <w:lang w:val="en-GB" w:eastAsia="en-US"/>
    </w:rPr>
  </w:style>
  <w:style w:type="character" w:customStyle="1" w:styleId="ArtrefBold">
    <w:name w:val="Art_ref + Bold"/>
    <w:basedOn w:val="Artref"/>
    <w:rsid w:val="003A690B"/>
    <w:rPr>
      <w:b/>
      <w:bCs/>
      <w:color w:val="auto"/>
    </w:rPr>
  </w:style>
  <w:style w:type="paragraph" w:styleId="BalloonText">
    <w:name w:val="Balloon Text"/>
    <w:basedOn w:val="Normal"/>
    <w:link w:val="BalloonTextChar"/>
    <w:semiHidden/>
    <w:unhideWhenUsed/>
    <w:rsid w:val="003A690B"/>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3A690B"/>
    <w:rPr>
      <w:rFonts w:ascii="Segoe UI" w:hAnsi="Segoe UI" w:cs="Segoe UI"/>
      <w:sz w:val="18"/>
      <w:szCs w:val="18"/>
      <w:lang w:val="en-GB" w:eastAsia="en-US"/>
    </w:rPr>
  </w:style>
  <w:style w:type="character" w:customStyle="1" w:styleId="enumlev1Char">
    <w:name w:val="enumlev1 Char"/>
    <w:basedOn w:val="DefaultParagraphFont"/>
    <w:link w:val="enumlev1"/>
    <w:rsid w:val="003A690B"/>
    <w:rPr>
      <w:rFonts w:ascii="Times New Roman" w:hAnsi="Times New Roman"/>
      <w:sz w:val="24"/>
      <w:lang w:val="en-GB" w:eastAsia="en-US"/>
    </w:rPr>
  </w:style>
  <w:style w:type="character" w:customStyle="1" w:styleId="FigureNoChar">
    <w:name w:val="Figure_No Char"/>
    <w:link w:val="FigureNo"/>
    <w:locked/>
    <w:rsid w:val="003A690B"/>
    <w:rPr>
      <w:rFonts w:ascii="Times New Roman" w:hAnsi="Times New Roman"/>
      <w:caps/>
      <w:lang w:val="en-GB" w:eastAsia="en-US"/>
    </w:rPr>
  </w:style>
  <w:style w:type="character" w:customStyle="1" w:styleId="FigureChar">
    <w:name w:val="Figure Char"/>
    <w:basedOn w:val="DefaultParagraphFont"/>
    <w:link w:val="Figure"/>
    <w:locked/>
    <w:rsid w:val="003A690B"/>
    <w:rPr>
      <w:rFonts w:ascii="Times New Roman" w:hAnsi="Times New Roman"/>
      <w:noProof/>
      <w:sz w:val="24"/>
      <w:lang w:val="en-GB"/>
    </w:rPr>
  </w:style>
  <w:style w:type="paragraph" w:styleId="CommentSubject">
    <w:name w:val="annotation subject"/>
    <w:basedOn w:val="CommentText"/>
    <w:next w:val="CommentText"/>
    <w:link w:val="CommentSubjectChar"/>
    <w:semiHidden/>
    <w:unhideWhenUsed/>
    <w:rsid w:val="003A690B"/>
    <w:pPr>
      <w:tabs>
        <w:tab w:val="clear" w:pos="794"/>
        <w:tab w:val="clear" w:pos="1191"/>
        <w:tab w:val="clear" w:pos="1588"/>
        <w:tab w:val="clear" w:pos="1985"/>
        <w:tab w:val="left" w:pos="1134"/>
        <w:tab w:val="left" w:pos="1871"/>
        <w:tab w:val="left" w:pos="2268"/>
      </w:tabs>
      <w:spacing w:before="120"/>
      <w:jc w:val="left"/>
    </w:pPr>
    <w:rPr>
      <w:b/>
      <w:bCs/>
    </w:rPr>
  </w:style>
  <w:style w:type="character" w:customStyle="1" w:styleId="CommentSubjectChar">
    <w:name w:val="Comment Subject Char"/>
    <w:basedOn w:val="CommentTextChar"/>
    <w:link w:val="CommentSubject"/>
    <w:semiHidden/>
    <w:rsid w:val="003A690B"/>
    <w:rPr>
      <w:rFonts w:ascii="Times New Roman" w:hAnsi="Times New Roman"/>
      <w:b/>
      <w:bCs/>
      <w:lang w:val="en-GB" w:eastAsia="en-US"/>
    </w:rPr>
  </w:style>
  <w:style w:type="character" w:customStyle="1" w:styleId="NoteChar">
    <w:name w:val="Note Char"/>
    <w:link w:val="Note"/>
    <w:qFormat/>
    <w:locked/>
    <w:rsid w:val="003A690B"/>
    <w:rPr>
      <w:rFonts w:ascii="Times New Roman" w:hAnsi="Times New Roman"/>
      <w:sz w:val="22"/>
      <w:lang w:val="en-GB" w:eastAsia="en-US"/>
    </w:rPr>
  </w:style>
  <w:style w:type="character" w:customStyle="1" w:styleId="ProposalChar">
    <w:name w:val="Proposal Char"/>
    <w:basedOn w:val="DefaultParagraphFont"/>
    <w:link w:val="Proposal"/>
    <w:locked/>
    <w:rsid w:val="003A690B"/>
    <w:rPr>
      <w:rFonts w:ascii="Times New Roman" w:hAnsi="Times New Roman Bold"/>
      <w:b/>
      <w:sz w:val="24"/>
      <w:lang w:val="en-GB" w:eastAsia="en-US"/>
    </w:rPr>
  </w:style>
  <w:style w:type="paragraph" w:styleId="Revision">
    <w:name w:val="Revision"/>
    <w:hidden/>
    <w:uiPriority w:val="99"/>
    <w:semiHidden/>
    <w:rsid w:val="003A690B"/>
    <w:rPr>
      <w:rFonts w:ascii="Times New Roman" w:hAnsi="Times New Roman"/>
      <w:sz w:val="24"/>
      <w:lang w:val="en-GB" w:eastAsia="en-US"/>
    </w:rPr>
  </w:style>
  <w:style w:type="character" w:customStyle="1" w:styleId="href">
    <w:name w:val="href"/>
    <w:rsid w:val="003A690B"/>
    <w:rPr>
      <w:rFonts w:cs="Times New Roman"/>
    </w:rPr>
  </w:style>
  <w:style w:type="paragraph" w:styleId="NormalWeb">
    <w:name w:val="Normal (Web)"/>
    <w:basedOn w:val="Normal"/>
    <w:uiPriority w:val="99"/>
    <w:semiHidden/>
    <w:unhideWhenUsed/>
    <w:rsid w:val="003A690B"/>
    <w:pPr>
      <w:tabs>
        <w:tab w:val="clear" w:pos="1134"/>
        <w:tab w:val="clear" w:pos="1871"/>
        <w:tab w:val="clear" w:pos="2268"/>
      </w:tabs>
      <w:overflowPunct/>
      <w:autoSpaceDE/>
      <w:autoSpaceDN/>
      <w:adjustRightInd/>
      <w:spacing w:before="100" w:beforeAutospacing="1" w:after="100" w:afterAutospacing="1"/>
      <w:textAlignment w:val="auto"/>
    </w:pPr>
    <w:rPr>
      <w:rFonts w:eastAsiaTheme="minorEastAsia"/>
      <w:szCs w:val="24"/>
      <w:lang w:val="en-US"/>
    </w:rPr>
  </w:style>
  <w:style w:type="character" w:customStyle="1" w:styleId="CallChar">
    <w:name w:val="Call Char"/>
    <w:link w:val="Call"/>
    <w:locked/>
    <w:rsid w:val="005D5593"/>
    <w:rPr>
      <w:rFonts w:ascii="Times New Roman" w:hAnsi="Times New Roman"/>
      <w:i/>
      <w:sz w:val="24"/>
      <w:lang w:val="en-GB" w:eastAsia="en-US"/>
    </w:rPr>
  </w:style>
  <w:style w:type="character" w:customStyle="1" w:styleId="HeadingbChar">
    <w:name w:val="Heading_b Char"/>
    <w:link w:val="Headingb"/>
    <w:locked/>
    <w:rsid w:val="005D5593"/>
    <w:rPr>
      <w:rFonts w:ascii="Times New Roman Bold" w:hAnsi="Times New Roman Bold" w:cs="Times New Roman Bold"/>
      <w:b/>
      <w:sz w:val="24"/>
      <w:lang w:val="en-GB"/>
    </w:rPr>
  </w:style>
  <w:style w:type="character" w:customStyle="1" w:styleId="NormalaftertitleChar0">
    <w:name w:val="Normal after title Char"/>
    <w:link w:val="Normalaftertitle0"/>
    <w:locked/>
    <w:rsid w:val="005D5593"/>
    <w:rPr>
      <w:rFonts w:ascii="Times New Roman" w:hAnsi="Times New Roman"/>
      <w:sz w:val="24"/>
      <w:lang w:val="en-GB" w:eastAsia="en-US"/>
    </w:rPr>
  </w:style>
  <w:style w:type="character" w:customStyle="1" w:styleId="EquationChar">
    <w:name w:val="Equation Char"/>
    <w:basedOn w:val="DefaultParagraphFont"/>
    <w:link w:val="Equation"/>
    <w:rsid w:val="005D5593"/>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tu.int/md/R19-WP5B-C-0521/en" TargetMode="External"/><Relationship Id="rId18" Type="http://schemas.openxmlformats.org/officeDocument/2006/relationships/hyperlink" Target="http://www.itu.int/pub/R-RES-R.2-8-2019" TargetMode="External"/><Relationship Id="rId39" Type="http://schemas.openxmlformats.org/officeDocument/2006/relationships/footer" Target="footer4.xml"/><Relationship Id="rId21" Type="http://schemas.openxmlformats.org/officeDocument/2006/relationships/image" Target="media/image3.png"/><Relationship Id="rId34" Type="http://schemas.openxmlformats.org/officeDocument/2006/relationships/footer" Target="footer1.xml"/><Relationship Id="rId42" Type="http://schemas.openxmlformats.org/officeDocument/2006/relationships/hyperlink" Target="http://www.itu.int/pub/R-RES-R.2-8-2019" TargetMode="External"/><Relationship Id="rId47" Type="http://schemas.openxmlformats.org/officeDocument/2006/relationships/hyperlink" Target="http://www.itu.int/md/R19-WP5B-C-0525/en" TargetMode="External"/><Relationship Id="rId50" Type="http://schemas.openxmlformats.org/officeDocument/2006/relationships/image" Target="media/image13.wmf"/><Relationship Id="rId55" Type="http://schemas.openxmlformats.org/officeDocument/2006/relationships/footer" Target="footer6.xml"/><Relationship Id="rId7" Type="http://schemas.openxmlformats.org/officeDocument/2006/relationships/image" Target="media/image1.png"/><Relationship Id="rId12" Type="http://schemas.openxmlformats.org/officeDocument/2006/relationships/hyperlink" Target="http://www.itu.int/md/R19-WP5B-C-0518/en" TargetMode="External"/><Relationship Id="rId17" Type="http://schemas.microsoft.com/office/2011/relationships/commentsExtended" Target="commentsExtended.xml"/><Relationship Id="rId33" Type="http://schemas.openxmlformats.org/officeDocument/2006/relationships/header" Target="header2.xml"/><Relationship Id="rId38" Type="http://schemas.openxmlformats.org/officeDocument/2006/relationships/header" Target="header4.xml"/><Relationship Id="rId46" Type="http://schemas.openxmlformats.org/officeDocument/2006/relationships/hyperlink" Target="http://www.itu.int/md/R19-WP5B-C-0519/en"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mments" Target="comments.xml"/><Relationship Id="rId20" Type="http://schemas.openxmlformats.org/officeDocument/2006/relationships/image" Target="media/image2.png"/><Relationship Id="rId29" Type="http://schemas.openxmlformats.org/officeDocument/2006/relationships/image" Target="media/image9.png"/><Relationship Id="rId41" Type="http://schemas.openxmlformats.org/officeDocument/2006/relationships/footer" Target="footer5.xml"/><Relationship Id="rId54"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tu.int/md/R19-WP5B-C-0481/en" TargetMode="External"/><Relationship Id="rId24" Type="http://schemas.openxmlformats.org/officeDocument/2006/relationships/image" Target="media/image6.png"/><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header" Target="header5.xml"/><Relationship Id="rId45" Type="http://schemas.openxmlformats.org/officeDocument/2006/relationships/hyperlink" Target="http://www.itu.int/md/R19-WP5B-C-0467/en" TargetMode="External"/><Relationship Id="rId53" Type="http://schemas.openxmlformats.org/officeDocument/2006/relationships/oleObject" Target="embeddings/oleObject2.bin"/><Relationship Id="rId58"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s://www.itu.int/md/R19-WP5B-C-0486/en" TargetMode="External"/><Relationship Id="rId23" Type="http://schemas.openxmlformats.org/officeDocument/2006/relationships/image" Target="media/image5.png"/><Relationship Id="rId28" Type="http://schemas.openxmlformats.org/officeDocument/2006/relationships/image" Target="media/image8.png"/><Relationship Id="rId36" Type="http://schemas.openxmlformats.org/officeDocument/2006/relationships/header" Target="header3.xml"/><Relationship Id="rId49" Type="http://schemas.openxmlformats.org/officeDocument/2006/relationships/image" Target="media/image12.png"/><Relationship Id="rId57" Type="http://schemas.openxmlformats.org/officeDocument/2006/relationships/fontTable" Target="fontTable.xml"/><Relationship Id="rId61" Type="http://schemas.microsoft.com/office/2018/08/relationships/commentsExtensible" Target="commentsExtensible.xml"/><Relationship Id="rId10" Type="http://schemas.openxmlformats.org/officeDocument/2006/relationships/hyperlink" Target="http://www.itu.int/md/R19-WP5B-C-0520/en" TargetMode="External"/><Relationship Id="rId19" Type="http://schemas.openxmlformats.org/officeDocument/2006/relationships/hyperlink" Target="http://www.itu.int/pub/R-RES-R.2-8-2019" TargetMode="External"/><Relationship Id="rId31" Type="http://schemas.openxmlformats.org/officeDocument/2006/relationships/image" Target="media/image11.png"/><Relationship Id="rId44" Type="http://schemas.openxmlformats.org/officeDocument/2006/relationships/hyperlink" Target="http://www.itu.int/md/R19-WP5B-C-0427/en" TargetMode="External"/><Relationship Id="rId52" Type="http://schemas.openxmlformats.org/officeDocument/2006/relationships/image" Target="media/image14.wmf"/><Relationship Id="rId6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www.itu.int/md/R19-WP5B-C-0489/en" TargetMode="External"/><Relationship Id="rId14" Type="http://schemas.openxmlformats.org/officeDocument/2006/relationships/hyperlink" Target="http://www.itu.int/md/R19-WP5B-C-0481/en" TargetMode="External"/><Relationship Id="rId22" Type="http://schemas.openxmlformats.org/officeDocument/2006/relationships/image" Target="media/image4.png"/><Relationship Id="rId27" Type="http://schemas.openxmlformats.org/officeDocument/2006/relationships/image" Target="media/image7.png"/><Relationship Id="rId30" Type="http://schemas.openxmlformats.org/officeDocument/2006/relationships/image" Target="media/image10.png"/><Relationship Id="rId35" Type="http://schemas.openxmlformats.org/officeDocument/2006/relationships/footer" Target="footer2.xml"/><Relationship Id="rId43" Type="http://schemas.openxmlformats.org/officeDocument/2006/relationships/hyperlink" Target="http://www.itu.int/md/R19-WP5B-C-0022/en" TargetMode="External"/><Relationship Id="rId48" Type="http://schemas.openxmlformats.org/officeDocument/2006/relationships/image" Target="media/image7.jpg"/><Relationship Id="rId56" Type="http://schemas.openxmlformats.org/officeDocument/2006/relationships/footer" Target="footer7.xml"/><Relationship Id="rId8" Type="http://schemas.openxmlformats.org/officeDocument/2006/relationships/hyperlink" Target="http://www.itu.int/md/R19-WP5B-C-0481/en" TargetMode="External"/><Relationship Id="rId51" Type="http://schemas.openxmlformats.org/officeDocument/2006/relationships/oleObject" Target="embeddings/oleObject1.bin"/><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TotalTime>
  <Pages>26</Pages>
  <Words>9357</Words>
  <Characters>53337</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keywords>Unrestricted</cp:keywords>
  <cp:lastModifiedBy>Nellis, Donald (FAA)</cp:lastModifiedBy>
  <cp:revision>2</cp:revision>
  <cp:lastPrinted>2008-02-21T14:04:00Z</cp:lastPrinted>
  <dcterms:created xsi:type="dcterms:W3CDTF">2022-04-28T12:49:00Z</dcterms:created>
  <dcterms:modified xsi:type="dcterms:W3CDTF">2022-04-28T12:49:00Z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LM SIP Document Sensitivity">
    <vt:lpwstr/>
  </property>
  <property fmtid="{D5CDD505-2E9C-101B-9397-08002B2CF9AE}" pid="6" name="Document Author">
    <vt:lpwstr>ACCT04\e301300</vt:lpwstr>
  </property>
  <property fmtid="{D5CDD505-2E9C-101B-9397-08002B2CF9AE}" pid="7" name="Document Sensitivity">
    <vt:lpwstr>1</vt:lpwstr>
  </property>
  <property fmtid="{D5CDD505-2E9C-101B-9397-08002B2CF9AE}" pid="8" name="ThirdParty">
    <vt:lpwstr/>
  </property>
  <property fmtid="{D5CDD505-2E9C-101B-9397-08002B2CF9AE}" pid="9" name="OCI Restriction">
    <vt:bool>false</vt:bool>
  </property>
  <property fmtid="{D5CDD505-2E9C-101B-9397-08002B2CF9AE}" pid="10" name="OCI Additional Info">
    <vt:lpwstr/>
  </property>
  <property fmtid="{D5CDD505-2E9C-101B-9397-08002B2CF9AE}" pid="11" name="Allow Header Overwrite">
    <vt:bool>true</vt:bool>
  </property>
  <property fmtid="{D5CDD505-2E9C-101B-9397-08002B2CF9AE}" pid="12" name="Allow Footer Overwrite">
    <vt:bool>true</vt:bool>
  </property>
  <property fmtid="{D5CDD505-2E9C-101B-9397-08002B2CF9AE}" pid="13" name="Multiple Selected">
    <vt:lpwstr>-1</vt:lpwstr>
  </property>
  <property fmtid="{D5CDD505-2E9C-101B-9397-08002B2CF9AE}" pid="14" name="SIPLongWording">
    <vt:lpwstr>_x000d_
_x000d_
</vt:lpwstr>
  </property>
  <property fmtid="{D5CDD505-2E9C-101B-9397-08002B2CF9AE}" pid="15" name="ExpCountry">
    <vt:lpwstr/>
  </property>
  <property fmtid="{D5CDD505-2E9C-101B-9397-08002B2CF9AE}" pid="16" name="TextBoxAndDropdownValues">
    <vt:lpwstr/>
  </property>
</Properties>
</file>