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1D7CF5" w:rsidRPr="00A02BF0" w14:paraId="5AFC28E8" w14:textId="77777777" w:rsidTr="00F56FD6">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36A6AAFF" w14:textId="77777777" w:rsidR="001D7CF5" w:rsidRPr="00A02BF0" w:rsidRDefault="001D7CF5" w:rsidP="00F56FD6">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FACFA1" w14:textId="77777777" w:rsidR="001D7CF5" w:rsidRPr="00A02BF0" w:rsidRDefault="001D7CF5" w:rsidP="00F56FD6">
            <w:pPr>
              <w:pStyle w:val="TabletitleBR"/>
              <w:rPr>
                <w:spacing w:val="-3"/>
                <w:szCs w:val="24"/>
              </w:rPr>
            </w:pPr>
            <w:r w:rsidRPr="00A02BF0">
              <w:rPr>
                <w:spacing w:val="-3"/>
                <w:szCs w:val="24"/>
              </w:rPr>
              <w:t>Fact Sheet</w:t>
            </w:r>
          </w:p>
        </w:tc>
      </w:tr>
      <w:tr w:rsidR="001D7CF5" w:rsidRPr="00A02BF0" w14:paraId="2A294247" w14:textId="77777777" w:rsidTr="00F56FD6">
        <w:trPr>
          <w:trHeight w:val="951"/>
        </w:trPr>
        <w:tc>
          <w:tcPr>
            <w:tcW w:w="3984" w:type="dxa"/>
            <w:tcBorders>
              <w:left w:val="double" w:sz="6" w:space="0" w:color="auto"/>
            </w:tcBorders>
          </w:tcPr>
          <w:p w14:paraId="16BA28D2" w14:textId="77777777" w:rsidR="001D7CF5" w:rsidRPr="00A02BF0" w:rsidRDefault="001D7CF5" w:rsidP="00F56FD6">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7EBCC046" w14:textId="71C6F76B" w:rsidR="001D7CF5" w:rsidRPr="00A02BF0" w:rsidRDefault="001D7CF5" w:rsidP="00F56FD6">
            <w:pPr>
              <w:spacing w:after="120"/>
              <w:ind w:left="144" w:right="144"/>
            </w:pPr>
            <w:r w:rsidRPr="00A02BF0">
              <w:rPr>
                <w:b/>
              </w:rPr>
              <w:t>Document No:</w:t>
            </w:r>
            <w:r w:rsidRPr="00A02BF0">
              <w:t xml:space="preserve">  </w:t>
            </w:r>
            <w:r w:rsidR="00FE1241" w:rsidRPr="00A02BF0">
              <w:t xml:space="preserve"> USWP</w:t>
            </w:r>
            <w:r w:rsidR="00FE1241">
              <w:t>1A</w:t>
            </w:r>
            <w:r w:rsidR="00FE1241" w:rsidRPr="00A02BF0">
              <w:t>-</w:t>
            </w:r>
            <w:r w:rsidR="00FE1241">
              <w:t>04_</w:t>
            </w:r>
            <w:r w:rsidR="00233A3A">
              <w:t>S</w:t>
            </w:r>
            <w:r w:rsidR="00FE1241">
              <w:t>D</w:t>
            </w:r>
          </w:p>
        </w:tc>
      </w:tr>
      <w:tr w:rsidR="001D7CF5" w:rsidRPr="00A02BF0" w14:paraId="0069D63B" w14:textId="77777777" w:rsidTr="00F56FD6">
        <w:trPr>
          <w:trHeight w:val="378"/>
        </w:trPr>
        <w:tc>
          <w:tcPr>
            <w:tcW w:w="3984" w:type="dxa"/>
            <w:tcBorders>
              <w:left w:val="double" w:sz="6" w:space="0" w:color="auto"/>
            </w:tcBorders>
          </w:tcPr>
          <w:p w14:paraId="0BE07995" w14:textId="69F18B33" w:rsidR="001D7CF5" w:rsidRPr="00A02BF0" w:rsidRDefault="001D7CF5" w:rsidP="00F56FD6">
            <w:pPr>
              <w:ind w:left="144" w:right="144"/>
            </w:pPr>
            <w:r w:rsidRPr="00A02BF0">
              <w:rPr>
                <w:b/>
              </w:rPr>
              <w:t>Ref:</w:t>
            </w:r>
            <w:r>
              <w:rPr>
                <w:b/>
              </w:rPr>
              <w:t xml:space="preserve">  </w:t>
            </w:r>
            <w:r w:rsidRPr="00765295">
              <w:rPr>
                <w:bCs/>
              </w:rPr>
              <w:t xml:space="preserve"> </w:t>
            </w:r>
            <w:ins w:id="0" w:author="Sanders, Amy" w:date="2022-04-15T05:42:00Z">
              <w:r w:rsidR="00C676C5" w:rsidRPr="00A5052B">
                <w:rPr>
                  <w:rFonts w:ascii="Verdana" w:hAnsi="Verdana"/>
                  <w:b/>
                  <w:sz w:val="20"/>
                  <w:lang w:eastAsia="zh-CN"/>
                </w:rPr>
                <w:t xml:space="preserve"> </w:t>
              </w:r>
              <w:r w:rsidR="00C676C5" w:rsidRPr="00A5052B">
                <w:rPr>
                  <w:rFonts w:ascii="Verdana" w:hAnsi="Verdana"/>
                  <w:b/>
                  <w:sz w:val="20"/>
                  <w:lang w:eastAsia="zh-CN"/>
                </w:rPr>
                <w:t xml:space="preserve">Annex </w:t>
              </w:r>
              <w:r w:rsidR="00C676C5">
                <w:rPr>
                  <w:rFonts w:ascii="Verdana" w:hAnsi="Verdana"/>
                  <w:b/>
                  <w:sz w:val="20"/>
                  <w:lang w:eastAsia="zh-CN"/>
                </w:rPr>
                <w:t>6</w:t>
              </w:r>
              <w:r w:rsidR="00C676C5" w:rsidRPr="00A5052B">
                <w:rPr>
                  <w:rFonts w:ascii="Verdana" w:hAnsi="Verdana"/>
                  <w:b/>
                  <w:sz w:val="20"/>
                  <w:lang w:eastAsia="zh-CN"/>
                </w:rPr>
                <w:t xml:space="preserve"> to</w:t>
              </w:r>
              <w:r w:rsidR="00C676C5" w:rsidRPr="00A5052B">
                <w:rPr>
                  <w:rFonts w:ascii="Verdana" w:hAnsi="Verdana"/>
                  <w:b/>
                  <w:sz w:val="20"/>
                  <w:lang w:eastAsia="zh-CN"/>
                </w:rPr>
                <w:br/>
                <w:t>Document 1A/1</w:t>
              </w:r>
              <w:r w:rsidR="00C676C5">
                <w:rPr>
                  <w:rFonts w:ascii="Verdana" w:hAnsi="Verdana"/>
                  <w:b/>
                  <w:sz w:val="20"/>
                  <w:lang w:eastAsia="zh-CN"/>
                </w:rPr>
                <w:t>79</w:t>
              </w:r>
              <w:r w:rsidR="00C676C5" w:rsidRPr="00765295" w:rsidDel="00C676C5">
                <w:rPr>
                  <w:bCs/>
                </w:rPr>
                <w:t xml:space="preserve"> </w:t>
              </w:r>
            </w:ins>
            <w:del w:id="1" w:author="Sanders, Amy" w:date="2022-04-15T05:42:00Z">
              <w:r w:rsidRPr="00765295" w:rsidDel="00C676C5">
                <w:rPr>
                  <w:bCs/>
                </w:rPr>
                <w:delText>Report on the sixth 2015-2019 meeting of Working Party 1A</w:delText>
              </w:r>
              <w:r w:rsidDel="00C676C5">
                <w:rPr>
                  <w:b/>
                </w:rPr>
                <w:delText xml:space="preserve"> </w:delText>
              </w:r>
              <w:r w:rsidRPr="00DF6E81" w:rsidDel="00C676C5">
                <w:rPr>
                  <w:bCs/>
                </w:rPr>
                <w:delText>–</w:delText>
              </w:r>
              <w:r w:rsidDel="00C676C5">
                <w:delText xml:space="preserve"> </w:delText>
              </w:r>
              <w:r w:rsidR="00C676C5" w:rsidDel="00C676C5">
                <w:fldChar w:fldCharType="begin"/>
              </w:r>
              <w:r w:rsidR="00C676C5" w:rsidDel="00C676C5">
                <w:delInstrText xml:space="preserve"> HYPERLINK "https://www.itu.int/dms_ties/itu-r/md/15/wp1a/c/R15-WP1A-C-0454!N04!MSW-E.docx" </w:delInstrText>
              </w:r>
              <w:r w:rsidR="00C676C5" w:rsidDel="00C676C5">
                <w:fldChar w:fldCharType="separate"/>
              </w:r>
              <w:r w:rsidRPr="00DC407D" w:rsidDel="00C676C5">
                <w:rPr>
                  <w:rStyle w:val="Hyperlink"/>
                </w:rPr>
                <w:delText>Annex 04</w:delText>
              </w:r>
              <w:r w:rsidR="00C676C5" w:rsidDel="00C676C5">
                <w:rPr>
                  <w:rStyle w:val="Hyperlink"/>
                </w:rPr>
                <w:fldChar w:fldCharType="end"/>
              </w:r>
              <w:r w:rsidDel="00C676C5">
                <w:delText xml:space="preserve"> – </w:delText>
              </w:r>
              <w:r w:rsidRPr="00DC407D" w:rsidDel="00C676C5">
                <w:rPr>
                  <w:bCs/>
                </w:rPr>
                <w:delText xml:space="preserve">Working document towards a preliminary draft new </w:delText>
              </w:r>
              <w:r w:rsidDel="00C676C5">
                <w:rPr>
                  <w:bCs/>
                </w:rPr>
                <w:delText>Report</w:delText>
              </w:r>
              <w:r w:rsidRPr="00DC407D" w:rsidDel="00C676C5">
                <w:rPr>
                  <w:bCs/>
                </w:rPr>
                <w:delText xml:space="preserve"> ITU-R SM.[WPT.BEAM.</w:delText>
              </w:r>
              <w:r w:rsidDel="00C676C5">
                <w:rPr>
                  <w:bCs/>
                </w:rPr>
                <w:delText>IMPACTS</w:delText>
              </w:r>
              <w:r w:rsidRPr="00DC407D" w:rsidDel="00C676C5">
                <w:rPr>
                  <w:bCs/>
                </w:rPr>
                <w:delText>]</w:delText>
              </w:r>
            </w:del>
            <w:r>
              <w:rPr>
                <w:b/>
              </w:rPr>
              <w:br/>
            </w:r>
            <w:r w:rsidRPr="00B96F28">
              <w:t xml:space="preserve"> </w:t>
            </w:r>
          </w:p>
        </w:tc>
        <w:tc>
          <w:tcPr>
            <w:tcW w:w="5409" w:type="dxa"/>
            <w:tcBorders>
              <w:right w:val="double" w:sz="6" w:space="0" w:color="auto"/>
            </w:tcBorders>
          </w:tcPr>
          <w:p w14:paraId="3DA51029" w14:textId="6E9747D7" w:rsidR="001D7CF5" w:rsidRPr="00A02BF0" w:rsidRDefault="001D7CF5" w:rsidP="00FE1241">
            <w:pPr>
              <w:tabs>
                <w:tab w:val="left" w:pos="162"/>
              </w:tabs>
              <w:ind w:left="612" w:right="144" w:hanging="468"/>
            </w:pPr>
            <w:r w:rsidRPr="00A02BF0">
              <w:rPr>
                <w:b/>
              </w:rPr>
              <w:t>Date:</w:t>
            </w:r>
            <w:r w:rsidRPr="00A02BF0">
              <w:t xml:space="preserve">  </w:t>
            </w:r>
            <w:r w:rsidR="00233A3A">
              <w:t xml:space="preserve">14 </w:t>
            </w:r>
            <w:r w:rsidR="00C51AD5">
              <w:t xml:space="preserve">April </w:t>
            </w:r>
            <w:r>
              <w:t>2022</w:t>
            </w:r>
          </w:p>
        </w:tc>
      </w:tr>
      <w:tr w:rsidR="001D7CF5" w:rsidRPr="00790A03" w14:paraId="00848804" w14:textId="77777777" w:rsidTr="00F56FD6">
        <w:trPr>
          <w:trHeight w:val="459"/>
        </w:trPr>
        <w:tc>
          <w:tcPr>
            <w:tcW w:w="9393" w:type="dxa"/>
            <w:gridSpan w:val="2"/>
            <w:tcBorders>
              <w:left w:val="double" w:sz="6" w:space="0" w:color="auto"/>
              <w:right w:val="double" w:sz="6" w:space="0" w:color="auto"/>
            </w:tcBorders>
          </w:tcPr>
          <w:p w14:paraId="774C4708" w14:textId="3711AF8A" w:rsidR="001D7CF5" w:rsidRDefault="001D7CF5" w:rsidP="00F56FD6">
            <w:pPr>
              <w:pStyle w:val="Heading2"/>
              <w:rPr>
                <w:b w:val="0"/>
                <w:lang w:eastAsia="zh-CN"/>
              </w:rPr>
            </w:pPr>
            <w:r>
              <w:rPr>
                <w:bCs/>
                <w:szCs w:val="24"/>
              </w:rPr>
              <w:t>Document Title:</w:t>
            </w:r>
            <w:r w:rsidRPr="00642C8A">
              <w:rPr>
                <w:b w:val="0"/>
                <w:lang w:eastAsia="zh-CN"/>
              </w:rPr>
              <w:t xml:space="preserve"> </w:t>
            </w:r>
            <w:r>
              <w:rPr>
                <w:b w:val="0"/>
                <w:lang w:eastAsia="zh-CN"/>
              </w:rPr>
              <w:t xml:space="preserve">Proposed revisions to, and approval of, </w:t>
            </w:r>
            <w:del w:id="2" w:author="USA1" w:date="2022-03-21T15:26:00Z">
              <w:r w:rsidDel="00695D28">
                <w:rPr>
                  <w:b w:val="0"/>
                  <w:lang w:eastAsia="zh-CN"/>
                </w:rPr>
                <w:delText xml:space="preserve">Working Document Towards a </w:delText>
              </w:r>
            </w:del>
            <w:r>
              <w:rPr>
                <w:b w:val="0"/>
                <w:lang w:eastAsia="zh-CN"/>
              </w:rPr>
              <w:t>Preliminary Draft New Report ITU-R SM.[WPT.BEAM.IMPACTS]</w:t>
            </w:r>
          </w:p>
          <w:p w14:paraId="444E078D" w14:textId="77777777" w:rsidR="001D7CF5" w:rsidRPr="00790A03" w:rsidRDefault="001D7CF5" w:rsidP="00F56FD6">
            <w:pPr>
              <w:rPr>
                <w:lang w:eastAsia="zh-CN"/>
              </w:rPr>
            </w:pPr>
          </w:p>
        </w:tc>
      </w:tr>
      <w:tr w:rsidR="001D7CF5" w:rsidRPr="00F022CE" w14:paraId="4B513341" w14:textId="77777777" w:rsidTr="00F56FD6">
        <w:trPr>
          <w:trHeight w:val="1960"/>
        </w:trPr>
        <w:tc>
          <w:tcPr>
            <w:tcW w:w="3984" w:type="dxa"/>
            <w:tcBorders>
              <w:left w:val="double" w:sz="6" w:space="0" w:color="auto"/>
            </w:tcBorders>
          </w:tcPr>
          <w:p w14:paraId="7762A21E" w14:textId="77777777" w:rsidR="001D7CF5" w:rsidRPr="00A02BF0" w:rsidRDefault="001D7CF5" w:rsidP="00F56FD6">
            <w:pPr>
              <w:ind w:left="144" w:right="144"/>
              <w:rPr>
                <w:b/>
              </w:rPr>
            </w:pPr>
            <w:r w:rsidRPr="00A02BF0">
              <w:rPr>
                <w:b/>
              </w:rPr>
              <w:t>Author(s)/Contributors(s):</w:t>
            </w:r>
          </w:p>
          <w:p w14:paraId="1DF26099" w14:textId="77777777" w:rsidR="001D7CF5" w:rsidRDefault="001D7CF5" w:rsidP="00F56FD6">
            <w:pPr>
              <w:ind w:left="144" w:right="144"/>
              <w:rPr>
                <w:bCs/>
                <w:iCs/>
              </w:rPr>
            </w:pPr>
            <w:r>
              <w:rPr>
                <w:bCs/>
                <w:iCs/>
              </w:rPr>
              <w:t>Matthew Greenspan</w:t>
            </w:r>
          </w:p>
          <w:p w14:paraId="76708ACC" w14:textId="77777777" w:rsidR="001D7CF5" w:rsidRPr="00A02BF0" w:rsidRDefault="001D7CF5" w:rsidP="00F56FD6">
            <w:pPr>
              <w:ind w:left="144" w:right="144"/>
              <w:rPr>
                <w:bCs/>
                <w:iCs/>
              </w:rPr>
            </w:pPr>
            <w:r>
              <w:rPr>
                <w:bCs/>
                <w:iCs/>
              </w:rPr>
              <w:t>Telecommunications Management Group, Inc. (TMG)</w:t>
            </w:r>
            <w:r w:rsidRPr="00A02BF0">
              <w:rPr>
                <w:bCs/>
                <w:iCs/>
              </w:rPr>
              <w:br/>
            </w:r>
          </w:p>
        </w:tc>
        <w:tc>
          <w:tcPr>
            <w:tcW w:w="5409" w:type="dxa"/>
            <w:tcBorders>
              <w:right w:val="double" w:sz="6" w:space="0" w:color="auto"/>
            </w:tcBorders>
          </w:tcPr>
          <w:p w14:paraId="56899D4F" w14:textId="77777777" w:rsidR="001D7CF5" w:rsidRDefault="001D7CF5" w:rsidP="00F56FD6">
            <w:pPr>
              <w:ind w:right="144"/>
              <w:rPr>
                <w:b/>
                <w:bCs/>
              </w:rPr>
            </w:pPr>
          </w:p>
          <w:p w14:paraId="7864BA6F" w14:textId="77777777" w:rsidR="001D7CF5" w:rsidRPr="00F022CE" w:rsidRDefault="001D7CF5" w:rsidP="00F56FD6">
            <w:pPr>
              <w:ind w:right="144"/>
              <w:rPr>
                <w:bCs/>
              </w:rPr>
            </w:pPr>
            <w:r w:rsidRPr="00A02BF0">
              <w:rPr>
                <w:b/>
                <w:bCs/>
              </w:rPr>
              <w:t>Email</w:t>
            </w:r>
            <w:r>
              <w:rPr>
                <w:bCs/>
              </w:rPr>
              <w:t>:  mgreenspan@tmgtelecom.com</w:t>
            </w:r>
            <w:r w:rsidRPr="00A02BF0">
              <w:rPr>
                <w:bCs/>
              </w:rPr>
              <w:br/>
            </w:r>
            <w:r w:rsidRPr="00A02BF0">
              <w:rPr>
                <w:b/>
                <w:bCs/>
              </w:rPr>
              <w:t>Phone</w:t>
            </w:r>
            <w:r w:rsidRPr="00A02BF0">
              <w:rPr>
                <w:bCs/>
              </w:rPr>
              <w:t>:</w:t>
            </w:r>
            <w:r>
              <w:rPr>
                <w:bCs/>
              </w:rPr>
              <w:t xml:space="preserve">  +1 (703) 472-0897</w:t>
            </w:r>
          </w:p>
        </w:tc>
      </w:tr>
      <w:tr w:rsidR="001D7CF5" w:rsidRPr="00A02BF0" w14:paraId="6D702D78" w14:textId="77777777" w:rsidTr="00F56FD6">
        <w:trPr>
          <w:trHeight w:val="541"/>
        </w:trPr>
        <w:tc>
          <w:tcPr>
            <w:tcW w:w="9393" w:type="dxa"/>
            <w:gridSpan w:val="2"/>
            <w:tcBorders>
              <w:left w:val="double" w:sz="6" w:space="0" w:color="auto"/>
              <w:right w:val="double" w:sz="6" w:space="0" w:color="auto"/>
            </w:tcBorders>
          </w:tcPr>
          <w:p w14:paraId="05281311" w14:textId="77777777" w:rsidR="001D7CF5" w:rsidRPr="00A02BF0" w:rsidRDefault="001D7CF5" w:rsidP="00F56FD6">
            <w:pPr>
              <w:spacing w:after="120"/>
              <w:ind w:right="144"/>
            </w:pPr>
            <w:r w:rsidRPr="00A02BF0">
              <w:rPr>
                <w:b/>
              </w:rPr>
              <w:t>Purpose/Objective:</w:t>
            </w:r>
            <w:r w:rsidRPr="00A02BF0">
              <w:rPr>
                <w:bCs/>
              </w:rPr>
              <w:t xml:space="preserve"> </w:t>
            </w:r>
            <w:r>
              <w:rPr>
                <w:bCs/>
              </w:rPr>
              <w:t xml:space="preserve"> Focus the contents of the document on consensus-approved studies, and elevate the status of the document WPT.BEAM.IMPACTS to Draft New Report.</w:t>
            </w:r>
          </w:p>
        </w:tc>
      </w:tr>
      <w:tr w:rsidR="001D7CF5" w:rsidRPr="00A02BF0" w14:paraId="5C0CD51E" w14:textId="77777777" w:rsidTr="00F56FD6">
        <w:trPr>
          <w:trHeight w:val="1380"/>
        </w:trPr>
        <w:tc>
          <w:tcPr>
            <w:tcW w:w="9393" w:type="dxa"/>
            <w:gridSpan w:val="2"/>
            <w:tcBorders>
              <w:left w:val="double" w:sz="6" w:space="0" w:color="auto"/>
              <w:bottom w:val="single" w:sz="12" w:space="0" w:color="auto"/>
              <w:right w:val="double" w:sz="6" w:space="0" w:color="auto"/>
            </w:tcBorders>
          </w:tcPr>
          <w:p w14:paraId="038D3A93" w14:textId="77777777" w:rsidR="001D7CF5" w:rsidRPr="00A02BF0" w:rsidRDefault="001D7CF5" w:rsidP="00F56FD6">
            <w:pPr>
              <w:tabs>
                <w:tab w:val="left" w:pos="794"/>
                <w:tab w:val="left" w:pos="1191"/>
                <w:tab w:val="left" w:pos="1588"/>
                <w:tab w:val="left" w:pos="1985"/>
              </w:tabs>
              <w:suppressAutoHyphens/>
              <w:rPr>
                <w:bCs/>
              </w:rPr>
            </w:pPr>
            <w:r w:rsidRPr="00A02BF0">
              <w:rPr>
                <w:b/>
              </w:rPr>
              <w:t>Abstract:</w:t>
            </w:r>
            <w:r w:rsidRPr="00A02BF0">
              <w:rPr>
                <w:bCs/>
              </w:rPr>
              <w:t xml:space="preserve">  </w:t>
            </w:r>
            <w:del w:id="3" w:author="USA1" w:date="2022-04-11T09:02:00Z">
              <w:r w:rsidDel="00BC46C5">
                <w:rPr>
                  <w:bCs/>
                </w:rPr>
                <w:delText xml:space="preserve"> </w:delText>
              </w:r>
            </w:del>
            <w:r>
              <w:rPr>
                <w:bCs/>
              </w:rPr>
              <w:t>This contribution updates the included studies to reflect only those agreed in principle during the previous two meetings of ITU-R WP1A, and those agreed by consensus within the U.S. preparatory process. At the same time, based on the maturity of the content and as detailed in the agreed upon work plan, the document is proposed to be elevated to the status of a Draft New Report.</w:t>
            </w:r>
          </w:p>
        </w:tc>
      </w:tr>
    </w:tbl>
    <w:p w14:paraId="7629A4DD" w14:textId="2680DC87" w:rsidR="009F43A1" w:rsidRDefault="001D7CF5">
      <w:pPr>
        <w:rPr>
          <w:ins w:id="4" w:author="USA1" w:date="2022-04-05T08:25:00Z"/>
        </w:rPr>
      </w:pPr>
      <w:r>
        <w:br w:type="page"/>
      </w:r>
    </w:p>
    <w:tbl>
      <w:tblPr>
        <w:tblpPr w:leftFromText="180" w:rightFromText="180" w:bottomFromText="160" w:horzAnchor="margin" w:tblpY="-687"/>
        <w:tblW w:w="9885" w:type="dxa"/>
        <w:tblLayout w:type="fixed"/>
        <w:tblLook w:val="04A0" w:firstRow="1" w:lastRow="0" w:firstColumn="1" w:lastColumn="0" w:noHBand="0" w:noVBand="1"/>
      </w:tblPr>
      <w:tblGrid>
        <w:gridCol w:w="6484"/>
        <w:gridCol w:w="3401"/>
      </w:tblGrid>
      <w:tr w:rsidR="00E42F79" w14:paraId="5A156D2B" w14:textId="77777777" w:rsidTr="00E42F79">
        <w:trPr>
          <w:cantSplit/>
          <w:ins w:id="5" w:author="USA1" w:date="2022-04-05T08:25:00Z"/>
        </w:trPr>
        <w:tc>
          <w:tcPr>
            <w:tcW w:w="6487" w:type="dxa"/>
            <w:vAlign w:val="center"/>
            <w:hideMark/>
          </w:tcPr>
          <w:p w14:paraId="72F0AB6F" w14:textId="77777777" w:rsidR="00E42F79" w:rsidRDefault="00E42F79" w:rsidP="001101E2">
            <w:pPr>
              <w:shd w:val="solid" w:color="FFFFFF" w:fill="FFFFFF"/>
              <w:spacing w:line="256" w:lineRule="auto"/>
              <w:rPr>
                <w:ins w:id="6" w:author="USA1" w:date="2022-04-05T08:25:00Z"/>
                <w:rFonts w:ascii="Verdana" w:hAnsi="Verdana" w:cs="Times New Roman Bold"/>
                <w:b/>
                <w:bCs/>
                <w:sz w:val="26"/>
                <w:szCs w:val="26"/>
                <w:lang w:val="en-US"/>
              </w:rPr>
            </w:pPr>
            <w:ins w:id="7" w:author="USA1" w:date="2022-04-05T08:25:00Z">
              <w:r>
                <w:rPr>
                  <w:rFonts w:ascii="Verdana" w:hAnsi="Verdana" w:cs="Times New Roman Bold"/>
                  <w:b/>
                  <w:bCs/>
                  <w:sz w:val="26"/>
                  <w:szCs w:val="26"/>
                </w:rPr>
                <w:t>Radiocommunication Study Groups</w:t>
              </w:r>
            </w:ins>
          </w:p>
        </w:tc>
        <w:tc>
          <w:tcPr>
            <w:tcW w:w="3402" w:type="dxa"/>
            <w:hideMark/>
          </w:tcPr>
          <w:p w14:paraId="15EDAD13" w14:textId="32C2BE5D" w:rsidR="00E42F79" w:rsidRDefault="00E42F79" w:rsidP="001101E2">
            <w:pPr>
              <w:shd w:val="solid" w:color="FFFFFF" w:fill="FFFFFF"/>
              <w:spacing w:line="240" w:lineRule="atLeast"/>
              <w:rPr>
                <w:ins w:id="8" w:author="USA1" w:date="2022-04-05T08:25:00Z"/>
                <w:szCs w:val="24"/>
              </w:rPr>
            </w:pPr>
            <w:ins w:id="9" w:author="USA1" w:date="2022-04-05T08:25:00Z">
              <w:r>
                <w:rPr>
                  <w:noProof/>
                </w:rPr>
                <w:drawing>
                  <wp:inline distT="0" distB="0" distL="0" distR="0" wp14:anchorId="14935355" wp14:editId="344E1685">
                    <wp:extent cx="762000" cy="76200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ins>
          </w:p>
        </w:tc>
      </w:tr>
      <w:tr w:rsidR="00E42F79" w14:paraId="41BF9396" w14:textId="77777777" w:rsidTr="00E42F79">
        <w:trPr>
          <w:cantSplit/>
          <w:ins w:id="10" w:author="USA1" w:date="2022-04-05T08:25:00Z"/>
        </w:trPr>
        <w:tc>
          <w:tcPr>
            <w:tcW w:w="6487" w:type="dxa"/>
            <w:tcBorders>
              <w:top w:val="nil"/>
              <w:left w:val="nil"/>
              <w:bottom w:val="single" w:sz="12" w:space="0" w:color="auto"/>
              <w:right w:val="nil"/>
            </w:tcBorders>
          </w:tcPr>
          <w:p w14:paraId="0309FE77" w14:textId="77777777" w:rsidR="00E42F79" w:rsidRDefault="00E42F79" w:rsidP="001101E2">
            <w:pPr>
              <w:shd w:val="solid" w:color="FFFFFF" w:fill="FFFFFF"/>
              <w:spacing w:after="48" w:line="256" w:lineRule="auto"/>
              <w:rPr>
                <w:ins w:id="11" w:author="USA1" w:date="2022-04-05T08:25:00Z"/>
                <w:rFonts w:ascii="Verdana" w:hAnsi="Verdana" w:cs="Times New Roman Bold"/>
                <w:b/>
                <w:sz w:val="22"/>
                <w:szCs w:val="22"/>
              </w:rPr>
            </w:pPr>
          </w:p>
        </w:tc>
        <w:tc>
          <w:tcPr>
            <w:tcW w:w="3402" w:type="dxa"/>
            <w:tcBorders>
              <w:top w:val="nil"/>
              <w:left w:val="nil"/>
              <w:bottom w:val="single" w:sz="12" w:space="0" w:color="auto"/>
              <w:right w:val="nil"/>
            </w:tcBorders>
          </w:tcPr>
          <w:p w14:paraId="3173C7AA" w14:textId="77777777" w:rsidR="00E42F79" w:rsidRDefault="00E42F79" w:rsidP="001101E2">
            <w:pPr>
              <w:shd w:val="solid" w:color="FFFFFF" w:fill="FFFFFF"/>
              <w:spacing w:after="48" w:line="240" w:lineRule="atLeast"/>
              <w:rPr>
                <w:ins w:id="12" w:author="USA1" w:date="2022-04-05T08:25:00Z"/>
                <w:sz w:val="22"/>
                <w:szCs w:val="22"/>
              </w:rPr>
            </w:pPr>
          </w:p>
        </w:tc>
      </w:tr>
      <w:tr w:rsidR="00E42F79" w14:paraId="108CCB4B" w14:textId="77777777" w:rsidTr="00E42F79">
        <w:trPr>
          <w:cantSplit/>
          <w:ins w:id="13" w:author="USA1" w:date="2022-04-05T08:25:00Z"/>
        </w:trPr>
        <w:tc>
          <w:tcPr>
            <w:tcW w:w="6487" w:type="dxa"/>
            <w:tcBorders>
              <w:top w:val="single" w:sz="12" w:space="0" w:color="auto"/>
              <w:left w:val="nil"/>
              <w:bottom w:val="nil"/>
              <w:right w:val="nil"/>
            </w:tcBorders>
          </w:tcPr>
          <w:p w14:paraId="6D8DAF44" w14:textId="77777777" w:rsidR="00E42F79" w:rsidRDefault="00E42F79" w:rsidP="001101E2">
            <w:pPr>
              <w:shd w:val="solid" w:color="FFFFFF" w:fill="FFFFFF"/>
              <w:spacing w:after="48" w:line="256" w:lineRule="auto"/>
              <w:rPr>
                <w:ins w:id="14" w:author="USA1" w:date="2022-04-05T08:25:00Z"/>
                <w:rFonts w:ascii="Verdana" w:hAnsi="Verdana" w:cs="Times New Roman Bold"/>
                <w:bCs/>
                <w:sz w:val="22"/>
                <w:szCs w:val="22"/>
              </w:rPr>
            </w:pPr>
          </w:p>
        </w:tc>
        <w:tc>
          <w:tcPr>
            <w:tcW w:w="3402" w:type="dxa"/>
            <w:tcBorders>
              <w:top w:val="single" w:sz="12" w:space="0" w:color="auto"/>
              <w:left w:val="nil"/>
              <w:bottom w:val="nil"/>
              <w:right w:val="nil"/>
            </w:tcBorders>
          </w:tcPr>
          <w:p w14:paraId="6F89B25F" w14:textId="77777777" w:rsidR="00E42F79" w:rsidRDefault="00E42F79" w:rsidP="001101E2">
            <w:pPr>
              <w:shd w:val="solid" w:color="FFFFFF" w:fill="FFFFFF"/>
              <w:spacing w:after="48" w:line="240" w:lineRule="atLeast"/>
              <w:rPr>
                <w:ins w:id="15" w:author="USA1" w:date="2022-04-05T08:25:00Z"/>
                <w:szCs w:val="24"/>
              </w:rPr>
            </w:pPr>
          </w:p>
        </w:tc>
      </w:tr>
      <w:tr w:rsidR="00E42F79" w14:paraId="37E8B240" w14:textId="77777777" w:rsidTr="00E42F79">
        <w:trPr>
          <w:cantSplit/>
          <w:ins w:id="16" w:author="USA1" w:date="2022-04-05T08:25:00Z"/>
        </w:trPr>
        <w:tc>
          <w:tcPr>
            <w:tcW w:w="6487" w:type="dxa"/>
            <w:vMerge w:val="restart"/>
            <w:hideMark/>
          </w:tcPr>
          <w:p w14:paraId="045FBB91" w14:textId="080A9617" w:rsidR="00E42F79" w:rsidDel="00C676C5" w:rsidRDefault="00E42F79" w:rsidP="001101E2">
            <w:pPr>
              <w:shd w:val="solid" w:color="FFFFFF" w:fill="FFFFFF"/>
              <w:spacing w:after="240" w:line="256" w:lineRule="auto"/>
              <w:ind w:left="1134" w:hanging="1134"/>
              <w:rPr>
                <w:ins w:id="17" w:author="USA1" w:date="2022-04-05T08:25:00Z"/>
                <w:del w:id="18" w:author="Sanders, Amy" w:date="2022-04-15T05:43:00Z"/>
                <w:rFonts w:ascii="Verdana" w:hAnsi="Verdana"/>
                <w:sz w:val="20"/>
              </w:rPr>
            </w:pPr>
            <w:ins w:id="19" w:author="USA1" w:date="2022-04-05T08:25:00Z">
              <w:del w:id="20" w:author="Sanders, Amy" w:date="2022-04-15T05:43:00Z">
                <w:r w:rsidDel="00C676C5">
                  <w:rPr>
                    <w:rFonts w:ascii="Verdana" w:hAnsi="Verdana"/>
                    <w:sz w:val="20"/>
                  </w:rPr>
                  <w:delText>Received:</w:delText>
                </w:r>
                <w:r w:rsidDel="00C676C5">
                  <w:rPr>
                    <w:rFonts w:ascii="Verdana" w:hAnsi="Verdana"/>
                    <w:sz w:val="20"/>
                  </w:rPr>
                  <w:tab/>
                  <w:delText xml:space="preserve"> </w:delText>
                </w:r>
                <w:r w:rsidDel="00C676C5">
                  <w:rPr>
                    <w:rFonts w:ascii="Verdana" w:hAnsi="Verdana"/>
                    <w:sz w:val="20"/>
                    <w:highlight w:val="yellow"/>
                  </w:rPr>
                  <w:delText>Date 20xx</w:delText>
                </w:r>
              </w:del>
            </w:ins>
          </w:p>
          <w:p w14:paraId="67AB4971" w14:textId="60CDD11A" w:rsidR="00E42F79" w:rsidRDefault="00E42F79" w:rsidP="001101E2">
            <w:pPr>
              <w:shd w:val="solid" w:color="FFFFFF" w:fill="FFFFFF"/>
              <w:spacing w:after="240" w:line="256" w:lineRule="auto"/>
              <w:ind w:left="1134" w:hanging="1134"/>
              <w:rPr>
                <w:ins w:id="21" w:author="USA1" w:date="2022-04-05T08:25:00Z"/>
                <w:rFonts w:ascii="Verdana" w:hAnsi="Verdana"/>
                <w:sz w:val="20"/>
              </w:rPr>
            </w:pPr>
            <w:ins w:id="22" w:author="USA1" w:date="2022-04-05T08:25:00Z">
              <w:del w:id="23" w:author="Sanders, Amy" w:date="2022-04-15T05:43:00Z">
                <w:r w:rsidDel="00C676C5">
                  <w:rPr>
                    <w:rFonts w:ascii="Verdana" w:hAnsi="Verdana"/>
                    <w:sz w:val="20"/>
                  </w:rPr>
                  <w:delText>Subject:</w:delText>
                </w:r>
                <w:r w:rsidDel="00C676C5">
                  <w:rPr>
                    <w:rFonts w:ascii="Verdana" w:hAnsi="Verdana"/>
                    <w:sz w:val="20"/>
                  </w:rPr>
                  <w:tab/>
                </w:r>
                <w:r w:rsidDel="00C676C5">
                  <w:delText xml:space="preserve"> </w:delText>
                </w:r>
              </w:del>
            </w:ins>
            <w:ins w:id="24" w:author="USA1" w:date="2022-04-05T08:27:00Z">
              <w:del w:id="25" w:author="Sanders, Amy" w:date="2022-04-15T05:43:00Z">
                <w:r w:rsidRPr="00A5052B" w:rsidDel="00C676C5">
                  <w:rPr>
                    <w:rFonts w:ascii="Verdana" w:hAnsi="Verdana"/>
                    <w:sz w:val="20"/>
                  </w:rPr>
                  <w:delText xml:space="preserve"> Document 1A/TEMP/</w:delText>
                </w:r>
                <w:r w:rsidDel="00C676C5">
                  <w:rPr>
                    <w:rFonts w:ascii="Verdana" w:hAnsi="Verdana"/>
                    <w:sz w:val="20"/>
                  </w:rPr>
                  <w:delText>71</w:delText>
                </w:r>
              </w:del>
            </w:ins>
          </w:p>
        </w:tc>
        <w:tc>
          <w:tcPr>
            <w:tcW w:w="3402" w:type="dxa"/>
            <w:hideMark/>
          </w:tcPr>
          <w:p w14:paraId="312D74DB" w14:textId="77777777" w:rsidR="00E42F79" w:rsidRDefault="00E42F79" w:rsidP="001101E2">
            <w:pPr>
              <w:shd w:val="solid" w:color="FFFFFF" w:fill="FFFFFF"/>
              <w:spacing w:line="240" w:lineRule="atLeast"/>
              <w:rPr>
                <w:ins w:id="26" w:author="USA1" w:date="2022-04-05T08:25:00Z"/>
                <w:rFonts w:ascii="Verdana" w:hAnsi="Verdana"/>
                <w:sz w:val="20"/>
                <w:lang w:eastAsia="zh-CN"/>
              </w:rPr>
            </w:pPr>
            <w:ins w:id="27" w:author="USA1" w:date="2022-04-05T08:25:00Z">
              <w:r>
                <w:rPr>
                  <w:rFonts w:ascii="Verdana" w:hAnsi="Verdana"/>
                  <w:b/>
                  <w:sz w:val="20"/>
                  <w:lang w:eastAsia="zh-CN"/>
                </w:rPr>
                <w:t xml:space="preserve">Document </w:t>
              </w:r>
              <w:r>
                <w:rPr>
                  <w:rFonts w:ascii="Verdana" w:hAnsi="Verdana"/>
                  <w:b/>
                  <w:sz w:val="20"/>
                  <w:highlight w:val="yellow"/>
                  <w:lang w:eastAsia="zh-CN"/>
                </w:rPr>
                <w:t>XX/-E</w:t>
              </w:r>
            </w:ins>
          </w:p>
        </w:tc>
      </w:tr>
      <w:tr w:rsidR="00E42F79" w14:paraId="05DD19B8" w14:textId="77777777" w:rsidTr="00E42F79">
        <w:trPr>
          <w:cantSplit/>
          <w:ins w:id="28" w:author="USA1" w:date="2022-04-05T08:25:00Z"/>
        </w:trPr>
        <w:tc>
          <w:tcPr>
            <w:tcW w:w="9889" w:type="dxa"/>
            <w:vMerge/>
            <w:vAlign w:val="center"/>
            <w:hideMark/>
          </w:tcPr>
          <w:p w14:paraId="750B2008" w14:textId="77777777" w:rsidR="00E42F79" w:rsidRDefault="00E42F79" w:rsidP="001101E2">
            <w:pPr>
              <w:spacing w:line="256" w:lineRule="auto"/>
              <w:rPr>
                <w:ins w:id="29" w:author="USA1" w:date="2022-04-05T08:25:00Z"/>
                <w:rFonts w:ascii="Verdana" w:hAnsi="Verdana"/>
                <w:sz w:val="20"/>
                <w:szCs w:val="24"/>
              </w:rPr>
            </w:pPr>
          </w:p>
        </w:tc>
        <w:tc>
          <w:tcPr>
            <w:tcW w:w="3402" w:type="dxa"/>
            <w:hideMark/>
          </w:tcPr>
          <w:p w14:paraId="46D8CA7E" w14:textId="77777777" w:rsidR="00E42F79" w:rsidRDefault="00E42F79" w:rsidP="001101E2">
            <w:pPr>
              <w:shd w:val="solid" w:color="FFFFFF" w:fill="FFFFFF"/>
              <w:spacing w:line="240" w:lineRule="atLeast"/>
              <w:rPr>
                <w:ins w:id="30" w:author="USA1" w:date="2022-04-05T08:25:00Z"/>
                <w:rFonts w:ascii="Verdana" w:hAnsi="Verdana"/>
                <w:sz w:val="20"/>
                <w:lang w:eastAsia="zh-CN"/>
              </w:rPr>
            </w:pPr>
            <w:ins w:id="31" w:author="USA1" w:date="2022-04-05T08:25:00Z">
              <w:r>
                <w:rPr>
                  <w:rFonts w:ascii="Verdana" w:hAnsi="Verdana"/>
                  <w:b/>
                  <w:sz w:val="20"/>
                  <w:highlight w:val="yellow"/>
                  <w:lang w:eastAsia="zh-CN"/>
                </w:rPr>
                <w:t>Date 20xx</w:t>
              </w:r>
            </w:ins>
          </w:p>
        </w:tc>
      </w:tr>
      <w:tr w:rsidR="00E42F79" w14:paraId="4B882D1F" w14:textId="77777777" w:rsidTr="00E42F79">
        <w:trPr>
          <w:cantSplit/>
          <w:ins w:id="32" w:author="USA1" w:date="2022-04-05T08:25:00Z"/>
        </w:trPr>
        <w:tc>
          <w:tcPr>
            <w:tcW w:w="9889" w:type="dxa"/>
            <w:vMerge/>
            <w:vAlign w:val="center"/>
            <w:hideMark/>
          </w:tcPr>
          <w:p w14:paraId="0E30686F" w14:textId="77777777" w:rsidR="00E42F79" w:rsidRDefault="00E42F79" w:rsidP="001101E2">
            <w:pPr>
              <w:spacing w:line="256" w:lineRule="auto"/>
              <w:rPr>
                <w:ins w:id="33" w:author="USA1" w:date="2022-04-05T08:25:00Z"/>
                <w:rFonts w:ascii="Verdana" w:hAnsi="Verdana"/>
                <w:sz w:val="20"/>
                <w:szCs w:val="24"/>
              </w:rPr>
            </w:pPr>
          </w:p>
        </w:tc>
        <w:tc>
          <w:tcPr>
            <w:tcW w:w="3402" w:type="dxa"/>
            <w:hideMark/>
          </w:tcPr>
          <w:p w14:paraId="722333D3" w14:textId="77777777" w:rsidR="00E42F79" w:rsidRDefault="00E42F79" w:rsidP="001101E2">
            <w:pPr>
              <w:shd w:val="solid" w:color="FFFFFF" w:fill="FFFFFF"/>
              <w:spacing w:line="240" w:lineRule="atLeast"/>
              <w:rPr>
                <w:ins w:id="34" w:author="USA1" w:date="2022-04-05T08:25:00Z"/>
                <w:rFonts w:ascii="Verdana" w:eastAsia="SimSun" w:hAnsi="Verdana"/>
                <w:sz w:val="20"/>
                <w:lang w:eastAsia="zh-CN"/>
              </w:rPr>
            </w:pPr>
            <w:ins w:id="35" w:author="USA1" w:date="2022-04-05T08:25:00Z">
              <w:r>
                <w:rPr>
                  <w:rFonts w:ascii="Verdana" w:eastAsia="SimSun" w:hAnsi="Verdana"/>
                  <w:b/>
                  <w:sz w:val="20"/>
                  <w:lang w:eastAsia="zh-CN"/>
                </w:rPr>
                <w:t>Original: English</w:t>
              </w:r>
            </w:ins>
          </w:p>
        </w:tc>
      </w:tr>
      <w:tr w:rsidR="00E42F79" w14:paraId="75C01437" w14:textId="77777777" w:rsidTr="00E42F79">
        <w:trPr>
          <w:cantSplit/>
          <w:ins w:id="36" w:author="USA1" w:date="2022-04-05T08:25:00Z"/>
        </w:trPr>
        <w:tc>
          <w:tcPr>
            <w:tcW w:w="9889" w:type="dxa"/>
            <w:gridSpan w:val="2"/>
            <w:hideMark/>
          </w:tcPr>
          <w:p w14:paraId="4237E7B0" w14:textId="77777777" w:rsidR="00E42F79" w:rsidRDefault="00E42F79" w:rsidP="001101E2">
            <w:pPr>
              <w:pStyle w:val="Source"/>
              <w:spacing w:line="256" w:lineRule="auto"/>
              <w:rPr>
                <w:ins w:id="37" w:author="USA1" w:date="2022-04-05T08:25:00Z"/>
                <w:lang w:eastAsia="zh-CN"/>
              </w:rPr>
            </w:pPr>
            <w:ins w:id="38" w:author="USA1" w:date="2022-04-05T08:25:00Z">
              <w:r>
                <w:rPr>
                  <w:lang w:eastAsia="zh-CN"/>
                </w:rPr>
                <w:t>United States of America</w:t>
              </w:r>
            </w:ins>
          </w:p>
        </w:tc>
      </w:tr>
      <w:tr w:rsidR="00E42F79" w14:paraId="4587EE5C" w14:textId="77777777" w:rsidTr="00E42F79">
        <w:trPr>
          <w:cantSplit/>
          <w:ins w:id="39" w:author="USA1" w:date="2022-04-05T08:25:00Z"/>
        </w:trPr>
        <w:tc>
          <w:tcPr>
            <w:tcW w:w="9889" w:type="dxa"/>
            <w:gridSpan w:val="2"/>
            <w:hideMark/>
          </w:tcPr>
          <w:p w14:paraId="64D4748B" w14:textId="0CE482F8" w:rsidR="00E42F79" w:rsidRDefault="00E56108" w:rsidP="001101E2">
            <w:pPr>
              <w:pStyle w:val="Title1"/>
              <w:spacing w:line="256" w:lineRule="auto"/>
              <w:rPr>
                <w:ins w:id="40" w:author="USA1" w:date="2022-04-05T08:25:00Z"/>
                <w:lang w:eastAsia="zh-CN"/>
              </w:rPr>
            </w:pPr>
            <w:ins w:id="41" w:author="USA1" w:date="2022-04-05T08:28:00Z">
              <w:r>
                <w:rPr>
                  <w:lang w:eastAsia="zh-CN"/>
                </w:rPr>
                <w:t>Proposed revisions to, and approval of, Preliminary Draft New Report ITU-R SM.[WPT.BEAM.IMPACTS]</w:t>
              </w:r>
            </w:ins>
          </w:p>
        </w:tc>
      </w:tr>
      <w:tr w:rsidR="00E42F79" w14:paraId="6ACAE381" w14:textId="77777777" w:rsidTr="00E42F79">
        <w:trPr>
          <w:cantSplit/>
          <w:ins w:id="42" w:author="USA1" w:date="2022-04-05T08:25:00Z"/>
        </w:trPr>
        <w:tc>
          <w:tcPr>
            <w:tcW w:w="9889" w:type="dxa"/>
            <w:gridSpan w:val="2"/>
          </w:tcPr>
          <w:p w14:paraId="0AD00E8D" w14:textId="77777777" w:rsidR="00E42F79" w:rsidRDefault="00E42F79" w:rsidP="001101E2">
            <w:pPr>
              <w:pStyle w:val="Title1"/>
              <w:spacing w:line="256" w:lineRule="auto"/>
              <w:jc w:val="left"/>
              <w:rPr>
                <w:ins w:id="43" w:author="USA1" w:date="2022-04-05T08:25:00Z"/>
                <w:lang w:eastAsia="zh-CN"/>
              </w:rPr>
            </w:pPr>
          </w:p>
        </w:tc>
      </w:tr>
    </w:tbl>
    <w:p w14:paraId="0486B31E" w14:textId="77777777" w:rsidR="00E42F79" w:rsidRDefault="00E42F79" w:rsidP="00E42F79">
      <w:pPr>
        <w:pStyle w:val="Headingb"/>
        <w:rPr>
          <w:ins w:id="44" w:author="USA1" w:date="2022-04-05T08:25:00Z"/>
        </w:rPr>
      </w:pPr>
      <w:bookmarkStart w:id="45" w:name="dbreak"/>
      <w:bookmarkEnd w:id="45"/>
      <w:ins w:id="46" w:author="USA1" w:date="2022-04-05T08:25:00Z">
        <w:r>
          <w:t>Background</w:t>
        </w:r>
      </w:ins>
    </w:p>
    <w:p w14:paraId="172D8B61" w14:textId="3487D667" w:rsidR="00431180" w:rsidRDefault="00431180" w:rsidP="00431180">
      <w:pPr>
        <w:rPr>
          <w:ins w:id="47" w:author="USA1" w:date="2022-04-05T08:31:00Z"/>
          <w:lang w:eastAsia="zh-CN"/>
        </w:rPr>
      </w:pPr>
      <w:ins w:id="48" w:author="USA1" w:date="2022-04-05T08:31:00Z">
        <w:r>
          <w:rPr>
            <w:lang w:eastAsia="zh-CN"/>
          </w:rPr>
          <w:t>During the May-June 2019 meeting of Working Party 1A, this document was created as a repository for impact study information related to Beam WPT. The information initially added was borrowed from what is now Report ITU-R SM.2392-1, as that document was cleaned up to remove references to non-Beam WPT and all content related to impact studies was moved to this working document. The document was subsequently elevated to PDNR status during the May-June 2021 meeting.</w:t>
        </w:r>
      </w:ins>
    </w:p>
    <w:p w14:paraId="0A699E36" w14:textId="49C98B6C" w:rsidR="00431180" w:rsidRDefault="00431180" w:rsidP="00431180">
      <w:pPr>
        <w:rPr>
          <w:ins w:id="49" w:author="USA1" w:date="2022-04-05T08:31:00Z"/>
          <w:lang w:eastAsia="zh-CN"/>
        </w:rPr>
      </w:pPr>
      <w:ins w:id="50" w:author="USA1" w:date="2022-04-05T08:31:00Z">
        <w:r>
          <w:rPr>
            <w:lang w:eastAsia="zh-CN"/>
          </w:rPr>
          <w:t>When this document was created in 2019, another new Working Document Towards a Preliminary Draft New Recommendation ITU-R SM.[WPT.BEAM.FRQ] was also formed. That recommendation aims to provide guidance on what frequencies should be used for Beam WPT systems based on the studies provided in this document. That document was also elevated to PDNR status during the May-June 2021 meeting.</w:t>
        </w:r>
      </w:ins>
    </w:p>
    <w:p w14:paraId="10E730DF" w14:textId="77777777" w:rsidR="00431180" w:rsidRDefault="00431180" w:rsidP="00431180">
      <w:pPr>
        <w:rPr>
          <w:ins w:id="51" w:author="USA1" w:date="2022-04-05T08:31:00Z"/>
        </w:rPr>
      </w:pPr>
      <w:ins w:id="52" w:author="USA1" w:date="2022-04-05T08:31:00Z">
        <w:r>
          <w:t xml:space="preserve">The Work Plan for the Development of a Working Document Towards a Preliminary Draft New Report ITU-R SM.[WPT.BEAM.IMPACTS] was created to accompany this document as well. </w:t>
        </w:r>
      </w:ins>
    </w:p>
    <w:p w14:paraId="125E220E" w14:textId="1CCC4541" w:rsidR="00616B03" w:rsidRDefault="00616B03" w:rsidP="00616B03">
      <w:pPr>
        <w:pStyle w:val="Headingb"/>
        <w:rPr>
          <w:ins w:id="53" w:author="USA1" w:date="2022-04-05T08:35:00Z"/>
        </w:rPr>
      </w:pPr>
      <w:ins w:id="54" w:author="USA1" w:date="2022-04-05T08:35:00Z">
        <w:r>
          <w:t>Discussion</w:t>
        </w:r>
      </w:ins>
    </w:p>
    <w:p w14:paraId="7E83D7FC" w14:textId="0978BA7A" w:rsidR="00721867" w:rsidRDefault="00616B03">
      <w:pPr>
        <w:rPr>
          <w:ins w:id="55" w:author="USA1" w:date="2022-04-05T08:32:00Z"/>
        </w:rPr>
        <w:pPrChange w:id="56" w:author="USA1" w:date="2022-04-05T09:28:00Z">
          <w:pPr>
            <w:pStyle w:val="Headingb"/>
          </w:pPr>
        </w:pPrChange>
      </w:pPr>
      <w:ins w:id="57" w:author="USA1" w:date="2022-04-05T08:35:00Z">
        <w:r>
          <w:rPr>
            <w:lang w:eastAsia="zh-CN"/>
          </w:rPr>
          <w:t xml:space="preserve">Since </w:t>
        </w:r>
      </w:ins>
      <w:ins w:id="58" w:author="USA1" w:date="2022-04-05T09:25:00Z">
        <w:r w:rsidR="00D322AA">
          <w:rPr>
            <w:lang w:eastAsia="zh-CN"/>
          </w:rPr>
          <w:t>its</w:t>
        </w:r>
      </w:ins>
      <w:ins w:id="59" w:author="USA1" w:date="2022-04-05T08:35:00Z">
        <w:r>
          <w:rPr>
            <w:lang w:eastAsia="zh-CN"/>
          </w:rPr>
          <w:t xml:space="preserve"> formation</w:t>
        </w:r>
      </w:ins>
      <w:ins w:id="60" w:author="USA1" w:date="2022-04-05T09:25:00Z">
        <w:r w:rsidR="00D322AA">
          <w:rPr>
            <w:lang w:eastAsia="zh-CN"/>
          </w:rPr>
          <w:t xml:space="preserve">, </w:t>
        </w:r>
      </w:ins>
      <w:ins w:id="61" w:author="USA1" w:date="2022-04-05T08:35:00Z">
        <w:r>
          <w:rPr>
            <w:lang w:eastAsia="zh-CN"/>
          </w:rPr>
          <w:t xml:space="preserve">this document </w:t>
        </w:r>
      </w:ins>
      <w:ins w:id="62" w:author="USA1" w:date="2022-04-05T09:25:00Z">
        <w:r w:rsidR="00D322AA">
          <w:rPr>
            <w:lang w:eastAsia="zh-CN"/>
          </w:rPr>
          <w:t>has undergone</w:t>
        </w:r>
      </w:ins>
      <w:ins w:id="63" w:author="USA1" w:date="2022-04-05T08:36:00Z">
        <w:r w:rsidR="00500783">
          <w:rPr>
            <w:lang w:eastAsia="zh-CN"/>
          </w:rPr>
          <w:t xml:space="preserve"> many rounds of discussions</w:t>
        </w:r>
      </w:ins>
      <w:ins w:id="64" w:author="USA1" w:date="2022-04-05T09:25:00Z">
        <w:r w:rsidR="00D322AA">
          <w:rPr>
            <w:lang w:eastAsia="zh-CN"/>
          </w:rPr>
          <w:t xml:space="preserve"> and additions.</w:t>
        </w:r>
        <w:r w:rsidR="00B7173A">
          <w:rPr>
            <w:lang w:eastAsia="zh-CN"/>
          </w:rPr>
          <w:t xml:space="preserve"> Al</w:t>
        </w:r>
      </w:ins>
      <w:ins w:id="65" w:author="USA1" w:date="2022-04-05T09:26:00Z">
        <w:r w:rsidR="00B7173A">
          <w:rPr>
            <w:lang w:eastAsia="zh-CN"/>
          </w:rPr>
          <w:t>l delegations have been invited to submit studies that reflect</w:t>
        </w:r>
      </w:ins>
      <w:ins w:id="66" w:author="USA1" w:date="2022-04-05T09:27:00Z">
        <w:r w:rsidR="004D08E5">
          <w:rPr>
            <w:lang w:eastAsia="zh-CN"/>
          </w:rPr>
          <w:t xml:space="preserve"> own</w:t>
        </w:r>
      </w:ins>
      <w:ins w:id="67" w:author="USA1" w:date="2022-04-05T09:26:00Z">
        <w:r w:rsidR="00B7173A">
          <w:rPr>
            <w:lang w:eastAsia="zh-CN"/>
          </w:rPr>
          <w:t xml:space="preserve"> their national experience, and the studies currently contained reflect </w:t>
        </w:r>
        <w:r w:rsidR="00F33D1D">
          <w:rPr>
            <w:lang w:eastAsia="zh-CN"/>
          </w:rPr>
          <w:t xml:space="preserve">those with </w:t>
        </w:r>
      </w:ins>
      <w:ins w:id="68" w:author="USA1" w:date="2022-04-05T09:27:00Z">
        <w:r w:rsidR="004D08E5">
          <w:rPr>
            <w:lang w:eastAsia="zh-CN"/>
          </w:rPr>
          <w:t>general</w:t>
        </w:r>
      </w:ins>
      <w:ins w:id="69" w:author="USA1" w:date="2022-04-05T09:26:00Z">
        <w:r w:rsidR="00F33D1D">
          <w:rPr>
            <w:lang w:eastAsia="zh-CN"/>
          </w:rPr>
          <w:t xml:space="preserve"> support at the international </w:t>
        </w:r>
      </w:ins>
      <w:ins w:id="70" w:author="USA1" w:date="2022-04-05T09:27:00Z">
        <w:r w:rsidR="00F33D1D">
          <w:rPr>
            <w:lang w:eastAsia="zh-CN"/>
          </w:rPr>
          <w:t>level.</w:t>
        </w:r>
      </w:ins>
      <w:ins w:id="71" w:author="USA1" w:date="2022-04-05T08:36:00Z">
        <w:r w:rsidR="00C0140A">
          <w:rPr>
            <w:lang w:eastAsia="zh-CN"/>
          </w:rPr>
          <w:t xml:space="preserve"> </w:t>
        </w:r>
      </w:ins>
    </w:p>
    <w:p w14:paraId="40EC243A" w14:textId="77777777" w:rsidR="00721867" w:rsidRDefault="00E42F79" w:rsidP="00721867">
      <w:pPr>
        <w:pStyle w:val="Headingb"/>
        <w:rPr>
          <w:ins w:id="72" w:author="USA1" w:date="2022-04-05T08:32:00Z"/>
        </w:rPr>
      </w:pPr>
      <w:commentRangeStart w:id="73"/>
      <w:ins w:id="74" w:author="USA1" w:date="2022-04-05T08:25:00Z">
        <w:r>
          <w:t>Proposal</w:t>
        </w:r>
      </w:ins>
      <w:commentRangeEnd w:id="73"/>
      <w:r w:rsidR="00C676C5">
        <w:rPr>
          <w:rStyle w:val="CommentReference"/>
          <w:rFonts w:ascii="Times New Roman" w:eastAsia="MS Mincho" w:hAnsi="Times New Roman" w:cs="Times New Roman"/>
          <w:b w:val="0"/>
          <w:lang w:eastAsia="en-US"/>
        </w:rPr>
        <w:commentReference w:id="73"/>
      </w:r>
    </w:p>
    <w:p w14:paraId="3898EF46" w14:textId="0DFAF93B" w:rsidR="009F43A1" w:rsidRPr="00721867" w:rsidRDefault="002F5B8A" w:rsidP="00182E76">
      <w:pPr>
        <w:rPr>
          <w:ins w:id="75" w:author="USA1" w:date="2022-04-05T08:25:00Z"/>
        </w:rPr>
      </w:pPr>
      <w:ins w:id="76" w:author="USA1" w:date="2022-04-05T09:28:00Z">
        <w:r w:rsidRPr="00557C94">
          <w:rPr>
            <w:rPrChange w:id="77" w:author="USA1" w:date="2022-04-05T09:34:00Z">
              <w:rPr>
                <w:rFonts w:ascii="Times New Roman Bold" w:hAnsi="Times New Roman Bold" w:cs="Times New Roman Bold"/>
                <w:b/>
                <w:highlight w:val="yellow"/>
                <w:lang w:eastAsia="zh-CN"/>
              </w:rPr>
            </w:rPrChange>
          </w:rPr>
          <w:t xml:space="preserve">Based on the maturity of the text contained in this </w:t>
        </w:r>
        <w:r w:rsidR="00092CC7" w:rsidRPr="00557C94">
          <w:rPr>
            <w:rPrChange w:id="78" w:author="USA1" w:date="2022-04-05T09:34:00Z">
              <w:rPr>
                <w:rFonts w:ascii="Times New Roman Bold" w:hAnsi="Times New Roman Bold" w:cs="Times New Roman Bold"/>
                <w:b/>
                <w:highlight w:val="yellow"/>
                <w:lang w:eastAsia="zh-CN"/>
              </w:rPr>
            </w:rPrChange>
          </w:rPr>
          <w:t xml:space="preserve">input contribution, </w:t>
        </w:r>
      </w:ins>
      <w:ins w:id="79" w:author="USA1" w:date="2022-04-05T09:33:00Z">
        <w:r w:rsidR="00CF7A4E" w:rsidRPr="00557C94">
          <w:rPr>
            <w:rPrChange w:id="80" w:author="USA1" w:date="2022-04-05T09:34:00Z">
              <w:rPr>
                <w:rFonts w:ascii="Times New Roman Bold" w:hAnsi="Times New Roman Bold" w:cs="Times New Roman Bold"/>
                <w:b/>
                <w:highlight w:val="yellow"/>
                <w:lang w:eastAsia="zh-CN"/>
              </w:rPr>
            </w:rPrChange>
          </w:rPr>
          <w:t xml:space="preserve"> </w:t>
        </w:r>
      </w:ins>
      <w:ins w:id="81" w:author="USA1" w:date="2022-04-05T09:28:00Z">
        <w:r w:rsidR="00092CC7" w:rsidRPr="00557C94">
          <w:rPr>
            <w:rPrChange w:id="82" w:author="USA1" w:date="2022-04-05T09:34:00Z">
              <w:rPr>
                <w:rFonts w:ascii="Times New Roman Bold" w:hAnsi="Times New Roman Bold" w:cs="Times New Roman Bold"/>
                <w:b/>
                <w:highlight w:val="yellow"/>
                <w:lang w:eastAsia="zh-CN"/>
              </w:rPr>
            </w:rPrChange>
          </w:rPr>
          <w:t>t</w:t>
        </w:r>
      </w:ins>
      <w:ins w:id="83" w:author="USA1" w:date="2022-04-05T08:32:00Z">
        <w:r w:rsidR="00721867" w:rsidRPr="00557C94">
          <w:t>he United States</w:t>
        </w:r>
      </w:ins>
      <w:ins w:id="84" w:author="USA1" w:date="2022-04-13T13:27:00Z">
        <w:r w:rsidR="00182E76" w:rsidRPr="00182E76">
          <w:t xml:space="preserve"> </w:t>
        </w:r>
        <w:r w:rsidR="00182E76">
          <w:t>supports the elevation of this</w:t>
        </w:r>
        <w:r w:rsidR="00182E76" w:rsidRPr="001101E2">
          <w:t xml:space="preserve"> </w:t>
        </w:r>
      </w:ins>
      <w:ins w:id="85" w:author="USA1" w:date="2022-04-05T09:29:00Z">
        <w:r w:rsidR="00676AB4" w:rsidRPr="00557C94">
          <w:rPr>
            <w:rPrChange w:id="86" w:author="USA1" w:date="2022-04-05T09:34:00Z">
              <w:rPr>
                <w:rFonts w:ascii="Times New Roman Bold" w:hAnsi="Times New Roman Bold" w:cs="Times New Roman Bold"/>
                <w:b/>
                <w:highlight w:val="yellow"/>
                <w:lang w:eastAsia="zh-CN"/>
              </w:rPr>
            </w:rPrChange>
          </w:rPr>
          <w:t>document</w:t>
        </w:r>
      </w:ins>
      <w:ins w:id="87" w:author="USA1" w:date="2022-04-13T13:27:00Z">
        <w:r w:rsidR="00182E76" w:rsidRPr="00182E76">
          <w:t xml:space="preserve"> </w:t>
        </w:r>
        <w:r w:rsidR="00182E76">
          <w:t>to DNR status and approval by WP1A at this meeting for submission to Study Group 1</w:t>
        </w:r>
        <w:r w:rsidR="00182E76" w:rsidRPr="00557C94">
          <w:t>.</w:t>
        </w:r>
        <w:r w:rsidR="00182E76" w:rsidRPr="001101E2">
          <w:t xml:space="preserve"> </w:t>
        </w:r>
        <w:r w:rsidR="00182E76">
          <w:t>F</w:t>
        </w:r>
        <w:r w:rsidR="00182E76" w:rsidRPr="001101E2">
          <w:t>urther studies</w:t>
        </w:r>
        <w:r w:rsidR="00182E76">
          <w:t xml:space="preserve"> by the United States</w:t>
        </w:r>
        <w:r w:rsidR="00182E76" w:rsidRPr="001101E2">
          <w:t xml:space="preserve"> on additional frequency ranges</w:t>
        </w:r>
        <w:r w:rsidR="00182E76">
          <w:t xml:space="preserve"> and relevant national experiences</w:t>
        </w:r>
        <w:r w:rsidR="00182E76" w:rsidRPr="001101E2">
          <w:t xml:space="preserve"> may be proposed for inclusion in subsequent revisions </w:t>
        </w:r>
        <w:r w:rsidR="00182E76">
          <w:t>to</w:t>
        </w:r>
        <w:r w:rsidR="00182E76" w:rsidRPr="001101E2">
          <w:t xml:space="preserve"> thi</w:t>
        </w:r>
        <w:r w:rsidR="00182E76">
          <w:t>s report at future WP1A meetings.</w:t>
        </w:r>
      </w:ins>
      <w:ins w:id="88" w:author="USA1" w:date="2022-04-05T08:25:00Z">
        <w:r w:rsidR="009F43A1" w:rsidRPr="00721867">
          <w:br w:type="page"/>
        </w:r>
      </w:ins>
    </w:p>
    <w:p w14:paraId="3A63ECD1" w14:textId="77777777" w:rsidR="001D7CF5" w:rsidRDefault="001D7CF5"/>
    <w:tbl>
      <w:tblPr>
        <w:tblpPr w:leftFromText="180" w:rightFromText="180" w:vertAnchor="page" w:horzAnchor="margin" w:tblpY="901"/>
        <w:tblW w:w="9889" w:type="dxa"/>
        <w:tblLayout w:type="fixed"/>
        <w:tblLook w:val="0000" w:firstRow="0" w:lastRow="0" w:firstColumn="0" w:lastColumn="0" w:noHBand="0" w:noVBand="0"/>
      </w:tblPr>
      <w:tblGrid>
        <w:gridCol w:w="6487"/>
        <w:gridCol w:w="3402"/>
      </w:tblGrid>
      <w:tr w:rsidR="008513C2" w14:paraId="2F3C13BC" w14:textId="77777777" w:rsidTr="008513C2">
        <w:trPr>
          <w:cantSplit/>
        </w:trPr>
        <w:tc>
          <w:tcPr>
            <w:tcW w:w="6487" w:type="dxa"/>
            <w:vAlign w:val="center"/>
          </w:tcPr>
          <w:p w14:paraId="497D5909" w14:textId="77777777" w:rsidR="008513C2" w:rsidRPr="00D8032B" w:rsidRDefault="008513C2" w:rsidP="008513C2">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68CD8389" w14:textId="77777777" w:rsidR="008513C2" w:rsidRDefault="008513C2" w:rsidP="008513C2">
            <w:pPr>
              <w:shd w:val="solid" w:color="FFFFFF" w:fill="FFFFFF"/>
              <w:spacing w:before="0" w:line="240" w:lineRule="atLeast"/>
            </w:pPr>
            <w:bookmarkStart w:id="89" w:name="ditulogo"/>
            <w:bookmarkEnd w:id="89"/>
            <w:r>
              <w:rPr>
                <w:noProof/>
                <w:lang w:val="en-US"/>
              </w:rPr>
              <w:drawing>
                <wp:inline distT="0" distB="0" distL="0" distR="0" wp14:anchorId="5DF553EE" wp14:editId="27A1ABE7">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8513C2" w:rsidRPr="0051782D" w14:paraId="7F10600C" w14:textId="77777777" w:rsidTr="008513C2">
        <w:trPr>
          <w:cantSplit/>
        </w:trPr>
        <w:tc>
          <w:tcPr>
            <w:tcW w:w="6487" w:type="dxa"/>
            <w:tcBorders>
              <w:bottom w:val="single" w:sz="12" w:space="0" w:color="auto"/>
            </w:tcBorders>
          </w:tcPr>
          <w:p w14:paraId="2ECDDB87" w14:textId="77777777" w:rsidR="008513C2" w:rsidRPr="00163271" w:rsidRDefault="008513C2" w:rsidP="008513C2">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A6BA7C8" w14:textId="77777777" w:rsidR="008513C2" w:rsidRPr="0051782D" w:rsidRDefault="008513C2" w:rsidP="008513C2">
            <w:pPr>
              <w:shd w:val="solid" w:color="FFFFFF" w:fill="FFFFFF"/>
              <w:spacing w:before="0" w:after="48" w:line="240" w:lineRule="atLeast"/>
              <w:rPr>
                <w:sz w:val="22"/>
                <w:szCs w:val="22"/>
                <w:lang w:val="en-US"/>
              </w:rPr>
            </w:pPr>
          </w:p>
        </w:tc>
      </w:tr>
      <w:tr w:rsidR="008513C2" w14:paraId="0713A745" w14:textId="77777777" w:rsidTr="008513C2">
        <w:trPr>
          <w:cantSplit/>
        </w:trPr>
        <w:tc>
          <w:tcPr>
            <w:tcW w:w="6487" w:type="dxa"/>
            <w:tcBorders>
              <w:top w:val="single" w:sz="12" w:space="0" w:color="auto"/>
            </w:tcBorders>
          </w:tcPr>
          <w:p w14:paraId="324195A3" w14:textId="77777777" w:rsidR="008513C2" w:rsidRPr="0051782D" w:rsidRDefault="008513C2" w:rsidP="008513C2">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91649A3" w14:textId="77777777" w:rsidR="008513C2" w:rsidRPr="00710D66" w:rsidRDefault="008513C2" w:rsidP="008513C2">
            <w:pPr>
              <w:shd w:val="solid" w:color="FFFFFF" w:fill="FFFFFF"/>
              <w:spacing w:before="0" w:after="48" w:line="240" w:lineRule="atLeast"/>
              <w:rPr>
                <w:lang w:val="en-US"/>
              </w:rPr>
            </w:pPr>
          </w:p>
        </w:tc>
      </w:tr>
      <w:tr w:rsidR="008513C2" w14:paraId="75275450" w14:textId="77777777" w:rsidTr="008513C2">
        <w:trPr>
          <w:cantSplit/>
        </w:trPr>
        <w:tc>
          <w:tcPr>
            <w:tcW w:w="6487" w:type="dxa"/>
            <w:vMerge w:val="restart"/>
          </w:tcPr>
          <w:p w14:paraId="1804A642" w14:textId="77777777" w:rsidR="008513C2" w:rsidRPr="00982084" w:rsidRDefault="008513C2" w:rsidP="008513C2">
            <w:pPr>
              <w:shd w:val="solid" w:color="FFFFFF" w:fill="FFFFFF"/>
              <w:tabs>
                <w:tab w:val="clear" w:pos="1134"/>
                <w:tab w:val="clear" w:pos="1871"/>
                <w:tab w:val="clear" w:pos="2268"/>
              </w:tabs>
              <w:spacing w:before="0" w:after="240"/>
              <w:ind w:left="1134" w:hanging="1134"/>
              <w:rPr>
                <w:rFonts w:ascii="Verdana" w:hAnsi="Verdana"/>
                <w:sz w:val="20"/>
              </w:rPr>
            </w:pPr>
            <w:bookmarkStart w:id="90" w:name="recibido"/>
            <w:bookmarkStart w:id="91" w:name="dnum" w:colFirst="1" w:colLast="1"/>
            <w:bookmarkEnd w:id="90"/>
            <w:r w:rsidRPr="00A5052B">
              <w:rPr>
                <w:rFonts w:ascii="Verdana" w:hAnsi="Verdana"/>
                <w:sz w:val="20"/>
              </w:rPr>
              <w:t>Source:</w:t>
            </w:r>
            <w:r w:rsidRPr="00A5052B">
              <w:rPr>
                <w:rFonts w:ascii="Verdana" w:hAnsi="Verdana"/>
                <w:sz w:val="20"/>
              </w:rPr>
              <w:tab/>
              <w:t>Document 1A/TEMP/</w:t>
            </w:r>
            <w:r>
              <w:rPr>
                <w:rFonts w:ascii="Verdana" w:hAnsi="Verdana"/>
                <w:sz w:val="20"/>
              </w:rPr>
              <w:t>71</w:t>
            </w:r>
          </w:p>
        </w:tc>
        <w:tc>
          <w:tcPr>
            <w:tcW w:w="3402" w:type="dxa"/>
          </w:tcPr>
          <w:p w14:paraId="056B018E" w14:textId="77777777" w:rsidR="008513C2" w:rsidRPr="00EB4015" w:rsidRDefault="008513C2" w:rsidP="008513C2">
            <w:pPr>
              <w:shd w:val="solid" w:color="FFFFFF" w:fill="FFFFFF"/>
              <w:spacing w:before="0" w:line="240" w:lineRule="atLeast"/>
              <w:rPr>
                <w:rFonts w:ascii="Verdana" w:hAnsi="Verdana"/>
                <w:sz w:val="20"/>
                <w:lang w:eastAsia="zh-CN"/>
              </w:rPr>
            </w:pPr>
            <w:r w:rsidRPr="00A5052B">
              <w:rPr>
                <w:rFonts w:ascii="Verdana" w:hAnsi="Verdana"/>
                <w:b/>
                <w:sz w:val="20"/>
                <w:lang w:eastAsia="zh-CN"/>
              </w:rPr>
              <w:t xml:space="preserve">Annex </w:t>
            </w:r>
            <w:r>
              <w:rPr>
                <w:rFonts w:ascii="Verdana" w:hAnsi="Verdana"/>
                <w:b/>
                <w:sz w:val="20"/>
                <w:lang w:eastAsia="zh-CN"/>
              </w:rPr>
              <w:t>6</w:t>
            </w:r>
            <w:r w:rsidRPr="00A5052B">
              <w:rPr>
                <w:rFonts w:ascii="Verdana" w:hAnsi="Verdana"/>
                <w:b/>
                <w:sz w:val="20"/>
                <w:lang w:eastAsia="zh-CN"/>
              </w:rPr>
              <w:t xml:space="preserve"> to</w:t>
            </w:r>
            <w:r w:rsidRPr="00A5052B">
              <w:rPr>
                <w:rFonts w:ascii="Verdana" w:hAnsi="Verdana"/>
                <w:b/>
                <w:sz w:val="20"/>
                <w:lang w:eastAsia="zh-CN"/>
              </w:rPr>
              <w:br/>
              <w:t>Document 1A/1</w:t>
            </w:r>
            <w:r>
              <w:rPr>
                <w:rFonts w:ascii="Verdana" w:hAnsi="Verdana"/>
                <w:b/>
                <w:sz w:val="20"/>
                <w:lang w:eastAsia="zh-CN"/>
              </w:rPr>
              <w:t>79</w:t>
            </w:r>
            <w:r w:rsidRPr="00A5052B">
              <w:rPr>
                <w:rFonts w:ascii="Verdana" w:hAnsi="Verdana"/>
                <w:b/>
                <w:sz w:val="20"/>
                <w:lang w:eastAsia="zh-CN"/>
              </w:rPr>
              <w:t>-E</w:t>
            </w:r>
          </w:p>
        </w:tc>
      </w:tr>
      <w:tr w:rsidR="008513C2" w14:paraId="0D06C9C7" w14:textId="77777777" w:rsidTr="008513C2">
        <w:trPr>
          <w:cantSplit/>
        </w:trPr>
        <w:tc>
          <w:tcPr>
            <w:tcW w:w="6487" w:type="dxa"/>
            <w:vMerge/>
          </w:tcPr>
          <w:p w14:paraId="00DA75F4" w14:textId="77777777" w:rsidR="008513C2" w:rsidRDefault="008513C2" w:rsidP="008513C2">
            <w:pPr>
              <w:spacing w:before="60"/>
              <w:jc w:val="center"/>
              <w:rPr>
                <w:b/>
                <w:smallCaps/>
                <w:sz w:val="32"/>
                <w:lang w:eastAsia="zh-CN"/>
              </w:rPr>
            </w:pPr>
            <w:bookmarkStart w:id="92" w:name="ddate" w:colFirst="1" w:colLast="1"/>
            <w:bookmarkEnd w:id="91"/>
          </w:p>
        </w:tc>
        <w:tc>
          <w:tcPr>
            <w:tcW w:w="3402" w:type="dxa"/>
          </w:tcPr>
          <w:p w14:paraId="57EBD2E7" w14:textId="77777777" w:rsidR="008513C2" w:rsidRPr="00EB4015" w:rsidRDefault="008513C2" w:rsidP="008513C2">
            <w:pPr>
              <w:shd w:val="solid" w:color="FFFFFF" w:fill="FFFFFF"/>
              <w:spacing w:before="0" w:line="240" w:lineRule="atLeast"/>
              <w:rPr>
                <w:rFonts w:ascii="Verdana" w:hAnsi="Verdana"/>
                <w:sz w:val="20"/>
                <w:lang w:eastAsia="zh-CN"/>
              </w:rPr>
            </w:pPr>
            <w:r>
              <w:rPr>
                <w:rFonts w:ascii="Verdana" w:hAnsi="Verdana"/>
                <w:b/>
                <w:sz w:val="20"/>
                <w:lang w:eastAsia="zh-CN"/>
              </w:rPr>
              <w:t>23 November 2021</w:t>
            </w:r>
          </w:p>
        </w:tc>
      </w:tr>
      <w:tr w:rsidR="008513C2" w14:paraId="728F635B" w14:textId="77777777" w:rsidTr="008513C2">
        <w:trPr>
          <w:cantSplit/>
        </w:trPr>
        <w:tc>
          <w:tcPr>
            <w:tcW w:w="6487" w:type="dxa"/>
            <w:vMerge/>
          </w:tcPr>
          <w:p w14:paraId="58779EC6" w14:textId="77777777" w:rsidR="008513C2" w:rsidRDefault="008513C2" w:rsidP="008513C2">
            <w:pPr>
              <w:spacing w:before="60"/>
              <w:jc w:val="center"/>
              <w:rPr>
                <w:b/>
                <w:smallCaps/>
                <w:sz w:val="32"/>
                <w:lang w:eastAsia="zh-CN"/>
              </w:rPr>
            </w:pPr>
            <w:bookmarkStart w:id="93" w:name="dorlang" w:colFirst="1" w:colLast="1"/>
            <w:bookmarkEnd w:id="92"/>
          </w:p>
        </w:tc>
        <w:tc>
          <w:tcPr>
            <w:tcW w:w="3402" w:type="dxa"/>
          </w:tcPr>
          <w:p w14:paraId="0012F6B6" w14:textId="77777777" w:rsidR="008513C2" w:rsidRPr="00EB4015" w:rsidRDefault="008513C2" w:rsidP="008513C2">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8513C2" w14:paraId="0FA289C4" w14:textId="77777777" w:rsidTr="008513C2">
        <w:trPr>
          <w:cantSplit/>
        </w:trPr>
        <w:tc>
          <w:tcPr>
            <w:tcW w:w="9889" w:type="dxa"/>
            <w:gridSpan w:val="2"/>
          </w:tcPr>
          <w:p w14:paraId="01E37F98" w14:textId="77777777" w:rsidR="008513C2" w:rsidRDefault="008513C2" w:rsidP="008513C2">
            <w:pPr>
              <w:pStyle w:val="Source"/>
              <w:rPr>
                <w:lang w:eastAsia="zh-CN"/>
              </w:rPr>
            </w:pPr>
            <w:bookmarkStart w:id="94" w:name="dsource" w:colFirst="0" w:colLast="0"/>
            <w:bookmarkEnd w:id="93"/>
            <w:r w:rsidRPr="00A5052B">
              <w:rPr>
                <w:szCs w:val="28"/>
              </w:rPr>
              <w:t xml:space="preserve">Annex </w:t>
            </w:r>
            <w:r>
              <w:rPr>
                <w:szCs w:val="28"/>
              </w:rPr>
              <w:t>6</w:t>
            </w:r>
            <w:r w:rsidRPr="00A5052B">
              <w:rPr>
                <w:szCs w:val="28"/>
              </w:rPr>
              <w:t xml:space="preserve"> to </w:t>
            </w:r>
            <w:r w:rsidRPr="00A5052B">
              <w:rPr>
                <w:lang w:eastAsia="zh-CN"/>
              </w:rPr>
              <w:t>Working Party 1A Chairman's Report</w:t>
            </w:r>
          </w:p>
        </w:tc>
      </w:tr>
      <w:tr w:rsidR="008513C2" w14:paraId="3792D7B8" w14:textId="77777777" w:rsidTr="008513C2">
        <w:trPr>
          <w:cantSplit/>
        </w:trPr>
        <w:tc>
          <w:tcPr>
            <w:tcW w:w="9889" w:type="dxa"/>
            <w:gridSpan w:val="2"/>
          </w:tcPr>
          <w:p w14:paraId="698BE9BD" w14:textId="77777777" w:rsidR="008513C2" w:rsidRDefault="008513C2" w:rsidP="008513C2">
            <w:pPr>
              <w:pStyle w:val="Title1"/>
              <w:rPr>
                <w:lang w:eastAsia="zh-CN"/>
              </w:rPr>
            </w:pPr>
            <w:bookmarkStart w:id="95" w:name="_Hlk88573163"/>
            <w:bookmarkStart w:id="96" w:name="drec" w:colFirst="0" w:colLast="0"/>
            <w:bookmarkEnd w:id="94"/>
            <w:r w:rsidRPr="00BA2228">
              <w:rPr>
                <w:lang w:eastAsia="ja-JP"/>
              </w:rPr>
              <w:t>PRELIMINARY</w:t>
            </w:r>
            <w:r>
              <w:rPr>
                <w:lang w:eastAsia="ja-JP"/>
              </w:rPr>
              <w:t xml:space="preserve"> </w:t>
            </w:r>
            <w:r w:rsidRPr="00542D84">
              <w:rPr>
                <w:lang w:eastAsia="ja-JP"/>
              </w:rPr>
              <w:t xml:space="preserve">DRAFT NEW </w:t>
            </w:r>
            <w:r>
              <w:rPr>
                <w:lang w:eastAsia="ja-JP"/>
              </w:rPr>
              <w:br/>
            </w:r>
            <w:r w:rsidRPr="00542D84">
              <w:rPr>
                <w:lang w:eastAsia="ja-JP"/>
              </w:rPr>
              <w:t>REPORT ITU-R SM.[WPT.BEAM.IMPACTS]</w:t>
            </w:r>
            <w:bookmarkEnd w:id="95"/>
          </w:p>
        </w:tc>
      </w:tr>
      <w:tr w:rsidR="008513C2" w14:paraId="6C1ADF4C" w14:textId="77777777" w:rsidTr="008513C2">
        <w:trPr>
          <w:cantSplit/>
        </w:trPr>
        <w:tc>
          <w:tcPr>
            <w:tcW w:w="9889" w:type="dxa"/>
            <w:gridSpan w:val="2"/>
          </w:tcPr>
          <w:p w14:paraId="176A8271" w14:textId="77777777" w:rsidR="008513C2" w:rsidRDefault="008513C2" w:rsidP="008513C2">
            <w:pPr>
              <w:pStyle w:val="Title4"/>
              <w:rPr>
                <w:lang w:eastAsia="zh-CN"/>
              </w:rPr>
            </w:pPr>
            <w:bookmarkStart w:id="97" w:name="_Hlk88573172"/>
            <w:bookmarkStart w:id="98" w:name="dtitle1" w:colFirst="0" w:colLast="0"/>
            <w:bookmarkEnd w:id="96"/>
            <w:r w:rsidRPr="00542D84">
              <w:rPr>
                <w:lang w:eastAsia="ja-JP"/>
              </w:rPr>
              <w:t>Impact stud</w:t>
            </w:r>
            <w:r>
              <w:rPr>
                <w:lang w:eastAsia="ja-JP"/>
              </w:rPr>
              <w:t>ies</w:t>
            </w:r>
            <w:r w:rsidRPr="00542D84">
              <w:rPr>
                <w:lang w:eastAsia="ja-JP"/>
              </w:rPr>
              <w:t xml:space="preserve"> and human hazard issues for </w:t>
            </w:r>
            <w:r>
              <w:rPr>
                <w:lang w:eastAsia="ja-JP"/>
              </w:rPr>
              <w:t>w</w:t>
            </w:r>
            <w:r w:rsidRPr="00542D84">
              <w:rPr>
                <w:lang w:eastAsia="ja-JP"/>
              </w:rPr>
              <w:t xml:space="preserve">ireless </w:t>
            </w:r>
            <w:r>
              <w:rPr>
                <w:lang w:eastAsia="ja-JP"/>
              </w:rPr>
              <w:t>p</w:t>
            </w:r>
            <w:r w:rsidRPr="00542D84">
              <w:rPr>
                <w:lang w:eastAsia="ja-JP"/>
              </w:rPr>
              <w:t xml:space="preserve">ower </w:t>
            </w:r>
            <w:r>
              <w:rPr>
                <w:lang w:eastAsia="ja-JP"/>
              </w:rPr>
              <w:t>t</w:t>
            </w:r>
            <w:r w:rsidRPr="00542D84">
              <w:rPr>
                <w:lang w:eastAsia="ja-JP"/>
              </w:rPr>
              <w:t>ransmission</w:t>
            </w:r>
            <w:r>
              <w:rPr>
                <w:lang w:eastAsia="ja-JP"/>
              </w:rPr>
              <w:t xml:space="preserve"> </w:t>
            </w:r>
            <w:r w:rsidRPr="00542D84">
              <w:rPr>
                <w:lang w:eastAsia="ja-JP"/>
              </w:rPr>
              <w:t>via radio frequency beam</w:t>
            </w:r>
            <w:bookmarkEnd w:id="97"/>
          </w:p>
        </w:tc>
      </w:tr>
    </w:tbl>
    <w:bookmarkEnd w:id="98"/>
    <w:p w14:paraId="4032EA0F" w14:textId="77777777" w:rsidR="00083C3A" w:rsidRPr="0072490A" w:rsidRDefault="00083C3A" w:rsidP="00083C3A">
      <w:pPr>
        <w:pStyle w:val="Title3"/>
        <w:rPr>
          <w:i/>
          <w:iCs/>
          <w:szCs w:val="24"/>
        </w:rPr>
      </w:pPr>
      <w:r w:rsidRPr="0072490A">
        <w:t>Table of Contents</w:t>
      </w:r>
    </w:p>
    <w:p w14:paraId="7C4A0721" w14:textId="77777777" w:rsidR="00083C3A" w:rsidRPr="0072490A" w:rsidRDefault="00083C3A" w:rsidP="00083C3A">
      <w:pPr>
        <w:tabs>
          <w:tab w:val="clear" w:pos="1134"/>
          <w:tab w:val="clear" w:pos="1871"/>
          <w:tab w:val="clear" w:pos="2268"/>
          <w:tab w:val="right" w:pos="9639"/>
        </w:tabs>
        <w:rPr>
          <w:b/>
          <w:bCs/>
        </w:rPr>
      </w:pPr>
      <w:r>
        <w:rPr>
          <w:b/>
          <w:bCs/>
        </w:rPr>
        <w:tab/>
      </w:r>
      <w:r w:rsidRPr="0072490A">
        <w:rPr>
          <w:b/>
          <w:bCs/>
        </w:rPr>
        <w:t>Page</w:t>
      </w:r>
    </w:p>
    <w:p w14:paraId="3F007A58" w14:textId="6FDF2F3C" w:rsidR="00083C3A" w:rsidRDefault="00083C3A" w:rsidP="00083C3A">
      <w:pPr>
        <w:pStyle w:val="TOC1"/>
        <w:tabs>
          <w:tab w:val="clear" w:pos="7938"/>
          <w:tab w:val="left" w:leader="dot" w:pos="8789"/>
        </w:tabs>
        <w:rPr>
          <w:rFonts w:asciiTheme="minorHAnsi" w:eastAsiaTheme="minorEastAsia" w:hAnsiTheme="minorHAnsi" w:cstheme="minorBidi"/>
          <w:noProof/>
          <w:sz w:val="22"/>
          <w:szCs w:val="22"/>
          <w:lang w:val="en-US"/>
        </w:rPr>
      </w:pPr>
      <w:r w:rsidRPr="0072490A">
        <w:rPr>
          <w:rFonts w:asciiTheme="majorBidi" w:hAnsiTheme="majorBidi" w:cstheme="majorBidi"/>
          <w:color w:val="000000" w:themeColor="text1"/>
        </w:rPr>
        <w:fldChar w:fldCharType="begin"/>
      </w:r>
      <w:r w:rsidRPr="0072490A">
        <w:rPr>
          <w:rFonts w:asciiTheme="majorBidi" w:hAnsiTheme="majorBidi" w:cstheme="majorBidi"/>
          <w:color w:val="000000" w:themeColor="text1"/>
        </w:rPr>
        <w:instrText xml:space="preserve"> TOC \o "1-2" \h \z \u </w:instrText>
      </w:r>
      <w:r w:rsidRPr="0072490A">
        <w:rPr>
          <w:rFonts w:asciiTheme="majorBidi" w:hAnsiTheme="majorBidi" w:cstheme="majorBidi"/>
          <w:color w:val="000000" w:themeColor="text1"/>
        </w:rPr>
        <w:fldChar w:fldCharType="separate"/>
      </w:r>
      <w:hyperlink w:anchor="_Toc87463841" w:history="1">
        <w:r w:rsidRPr="00661116">
          <w:rPr>
            <w:rStyle w:val="Hyperlink"/>
            <w:noProof/>
            <w:lang w:val="en-US" w:eastAsia="ja-JP"/>
          </w:rPr>
          <w:t>1</w:t>
        </w:r>
        <w:r>
          <w:rPr>
            <w:rFonts w:asciiTheme="minorHAnsi" w:eastAsiaTheme="minorEastAsia" w:hAnsiTheme="minorHAnsi" w:cstheme="minorBidi"/>
            <w:noProof/>
            <w:sz w:val="22"/>
            <w:szCs w:val="22"/>
            <w:lang w:val="en-US"/>
          </w:rPr>
          <w:tab/>
        </w:r>
        <w:r w:rsidRPr="00661116">
          <w:rPr>
            <w:rStyle w:val="Hyperlink"/>
            <w:noProof/>
            <w:lang w:val="en-US" w:eastAsia="ja-JP"/>
          </w:rPr>
          <w:t>Introduction</w:t>
        </w:r>
        <w:r>
          <w:rPr>
            <w:noProof/>
            <w:webHidden/>
          </w:rPr>
          <w:tab/>
        </w:r>
        <w:r>
          <w:rPr>
            <w:noProof/>
            <w:webHidden/>
          </w:rPr>
          <w:tab/>
        </w:r>
        <w:r>
          <w:rPr>
            <w:noProof/>
            <w:webHidden/>
          </w:rPr>
          <w:fldChar w:fldCharType="begin"/>
        </w:r>
        <w:r>
          <w:rPr>
            <w:noProof/>
            <w:webHidden/>
          </w:rPr>
          <w:instrText xml:space="preserve"> PAGEREF _Toc87463841 \h </w:instrText>
        </w:r>
        <w:r>
          <w:rPr>
            <w:noProof/>
            <w:webHidden/>
          </w:rPr>
        </w:r>
        <w:r>
          <w:rPr>
            <w:noProof/>
            <w:webHidden/>
          </w:rPr>
          <w:fldChar w:fldCharType="separate"/>
        </w:r>
        <w:r>
          <w:rPr>
            <w:noProof/>
            <w:webHidden/>
          </w:rPr>
          <w:t>3</w:t>
        </w:r>
        <w:r>
          <w:rPr>
            <w:noProof/>
            <w:webHidden/>
          </w:rPr>
          <w:fldChar w:fldCharType="end"/>
        </w:r>
      </w:hyperlink>
    </w:p>
    <w:p w14:paraId="10625777" w14:textId="6023FB91" w:rsidR="00083C3A" w:rsidRDefault="00C676C5"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2" w:history="1">
        <w:r w:rsidR="00083C3A" w:rsidRPr="00661116">
          <w:rPr>
            <w:rStyle w:val="Hyperlink"/>
            <w:noProof/>
            <w:lang w:val="en-US" w:eastAsia="ja-JP"/>
          </w:rPr>
          <w:t>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Radio characteristics of beam WPT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_Toc87463842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27C22D60" w14:textId="5F76E3BB" w:rsidR="00083C3A" w:rsidRDefault="00C676C5"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43" w:history="1">
        <w:r w:rsidR="00083C3A" w:rsidRPr="00661116">
          <w:rPr>
            <w:rStyle w:val="Hyperlink"/>
            <w:noProof/>
            <w:lang w:eastAsia="ja-JP"/>
          </w:rPr>
          <w:t>3</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Studies on the impact to the incumbent systems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_Toc87463843 \h </w:instrText>
        </w:r>
        <w:r w:rsidR="00083C3A">
          <w:rPr>
            <w:noProof/>
            <w:webHidden/>
          </w:rPr>
        </w:r>
        <w:r w:rsidR="00083C3A">
          <w:rPr>
            <w:noProof/>
            <w:webHidden/>
          </w:rPr>
          <w:fldChar w:fldCharType="separate"/>
        </w:r>
        <w:r w:rsidR="00083C3A">
          <w:rPr>
            <w:noProof/>
            <w:webHidden/>
          </w:rPr>
          <w:t>4</w:t>
        </w:r>
        <w:r w:rsidR="00083C3A">
          <w:rPr>
            <w:noProof/>
            <w:webHidden/>
          </w:rPr>
          <w:fldChar w:fldCharType="end"/>
        </w:r>
      </w:hyperlink>
    </w:p>
    <w:p w14:paraId="5F5377BE" w14:textId="6F0B7903" w:rsidR="00083C3A" w:rsidRDefault="00C676C5"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4" w:history="1">
        <w:r w:rsidR="00083C3A" w:rsidRPr="00661116">
          <w:rPr>
            <w:rStyle w:val="Hyperlink"/>
            <w:noProof/>
            <w:lang w:val="en-US" w:eastAsia="ja-JP"/>
          </w:rPr>
          <w:t>3.1</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A</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_Toc87463844 \h </w:instrText>
        </w:r>
        <w:r w:rsidR="00083C3A">
          <w:rPr>
            <w:noProof/>
            <w:webHidden/>
          </w:rPr>
        </w:r>
        <w:r w:rsidR="00083C3A">
          <w:rPr>
            <w:noProof/>
            <w:webHidden/>
          </w:rPr>
          <w:fldChar w:fldCharType="separate"/>
        </w:r>
        <w:r w:rsidR="00083C3A">
          <w:rPr>
            <w:noProof/>
            <w:webHidden/>
          </w:rPr>
          <w:t>5</w:t>
        </w:r>
        <w:r w:rsidR="00083C3A">
          <w:rPr>
            <w:noProof/>
            <w:webHidden/>
          </w:rPr>
          <w:fldChar w:fldCharType="end"/>
        </w:r>
      </w:hyperlink>
    </w:p>
    <w:p w14:paraId="202592E3" w14:textId="262E6080" w:rsidR="00083C3A" w:rsidRDefault="00C676C5"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5" w:history="1">
        <w:r w:rsidR="00083C3A" w:rsidRPr="00661116">
          <w:rPr>
            <w:rStyle w:val="Hyperlink"/>
            <w:noProof/>
            <w:lang w:val="en-US" w:eastAsia="ja-JP"/>
          </w:rPr>
          <w:t>3.2</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B</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_Toc87463845 \h </w:instrText>
        </w:r>
        <w:r w:rsidR="00083C3A">
          <w:rPr>
            <w:noProof/>
            <w:webHidden/>
          </w:rPr>
        </w:r>
        <w:r w:rsidR="00083C3A">
          <w:rPr>
            <w:noProof/>
            <w:webHidden/>
          </w:rPr>
          <w:fldChar w:fldCharType="separate"/>
        </w:r>
        <w:r w:rsidR="00083C3A">
          <w:rPr>
            <w:noProof/>
            <w:webHidden/>
          </w:rPr>
          <w:t>8</w:t>
        </w:r>
        <w:r w:rsidR="00083C3A">
          <w:rPr>
            <w:noProof/>
            <w:webHidden/>
          </w:rPr>
          <w:fldChar w:fldCharType="end"/>
        </w:r>
      </w:hyperlink>
    </w:p>
    <w:p w14:paraId="5C80C04A" w14:textId="5C38E471" w:rsidR="00083C3A" w:rsidRDefault="00C676C5"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6" w:history="1">
        <w:r w:rsidR="00083C3A" w:rsidRPr="00661116">
          <w:rPr>
            <w:rStyle w:val="Hyperlink"/>
            <w:noProof/>
            <w:lang w:val="en-US" w:eastAsia="ja-JP"/>
          </w:rPr>
          <w:t>3.3</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C</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_Toc87463846 \h </w:instrText>
        </w:r>
        <w:r w:rsidR="00083C3A">
          <w:rPr>
            <w:noProof/>
            <w:webHidden/>
          </w:rPr>
        </w:r>
        <w:r w:rsidR="00083C3A">
          <w:rPr>
            <w:noProof/>
            <w:webHidden/>
          </w:rPr>
          <w:fldChar w:fldCharType="separate"/>
        </w:r>
        <w:r w:rsidR="00083C3A">
          <w:rPr>
            <w:noProof/>
            <w:webHidden/>
          </w:rPr>
          <w:t>11</w:t>
        </w:r>
        <w:r w:rsidR="00083C3A">
          <w:rPr>
            <w:noProof/>
            <w:webHidden/>
          </w:rPr>
          <w:fldChar w:fldCharType="end"/>
        </w:r>
      </w:hyperlink>
    </w:p>
    <w:p w14:paraId="525DCF11" w14:textId="0DA0AA01" w:rsidR="00083C3A" w:rsidRDefault="00C676C5"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7" w:history="1">
        <w:r w:rsidR="00083C3A" w:rsidRPr="00661116">
          <w:rPr>
            <w:rStyle w:val="Hyperlink"/>
            <w:noProof/>
            <w:lang w:val="en-US"/>
          </w:rPr>
          <w:t>3.4</w:t>
        </w:r>
        <w:r w:rsidR="00083C3A">
          <w:rPr>
            <w:rFonts w:asciiTheme="minorHAnsi" w:eastAsiaTheme="minorEastAsia" w:hAnsiTheme="minorHAnsi" w:cstheme="minorBidi"/>
            <w:noProof/>
            <w:sz w:val="22"/>
            <w:szCs w:val="22"/>
            <w:lang w:val="en-US"/>
          </w:rPr>
          <w:tab/>
        </w:r>
        <w:r w:rsidR="00083C3A" w:rsidRPr="00661116">
          <w:rPr>
            <w:rStyle w:val="Hyperlink"/>
            <w:noProof/>
            <w:lang w:val="en-US" w:eastAsia="ja-JP"/>
          </w:rPr>
          <w:t>Study D</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_Toc87463847 \h </w:instrText>
        </w:r>
        <w:r w:rsidR="00083C3A">
          <w:rPr>
            <w:noProof/>
            <w:webHidden/>
          </w:rPr>
        </w:r>
        <w:r w:rsidR="00083C3A">
          <w:rPr>
            <w:noProof/>
            <w:webHidden/>
          </w:rPr>
          <w:fldChar w:fldCharType="separate"/>
        </w:r>
        <w:r w:rsidR="00083C3A">
          <w:rPr>
            <w:noProof/>
            <w:webHidden/>
          </w:rPr>
          <w:t>22</w:t>
        </w:r>
        <w:r w:rsidR="00083C3A">
          <w:rPr>
            <w:noProof/>
            <w:webHidden/>
          </w:rPr>
          <w:fldChar w:fldCharType="end"/>
        </w:r>
      </w:hyperlink>
    </w:p>
    <w:p w14:paraId="73DDA680" w14:textId="67A6B1DE" w:rsidR="00083C3A" w:rsidRDefault="00C676C5"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8" w:history="1">
        <w:r w:rsidR="00083C3A" w:rsidRPr="00661116">
          <w:rPr>
            <w:rStyle w:val="Hyperlink"/>
            <w:noProof/>
            <w:lang w:eastAsia="ja-JP"/>
          </w:rPr>
          <w:t>3.5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E</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_Toc87463848 \h </w:instrText>
        </w:r>
        <w:r w:rsidR="00083C3A">
          <w:rPr>
            <w:noProof/>
            <w:webHidden/>
          </w:rPr>
        </w:r>
        <w:r w:rsidR="00083C3A">
          <w:rPr>
            <w:noProof/>
            <w:webHidden/>
          </w:rPr>
          <w:fldChar w:fldCharType="separate"/>
        </w:r>
        <w:r w:rsidR="00083C3A">
          <w:rPr>
            <w:noProof/>
            <w:webHidden/>
          </w:rPr>
          <w:t>26</w:t>
        </w:r>
        <w:r w:rsidR="00083C3A">
          <w:rPr>
            <w:noProof/>
            <w:webHidden/>
          </w:rPr>
          <w:fldChar w:fldCharType="end"/>
        </w:r>
      </w:hyperlink>
    </w:p>
    <w:p w14:paraId="194968D9" w14:textId="010272C2" w:rsidR="00083C3A" w:rsidRDefault="00C676C5" w:rsidP="00083C3A">
      <w:pPr>
        <w:pStyle w:val="TOC2"/>
        <w:tabs>
          <w:tab w:val="clear" w:pos="7938"/>
          <w:tab w:val="left" w:leader="dot" w:pos="8789"/>
        </w:tabs>
        <w:ind w:left="1134"/>
        <w:rPr>
          <w:rFonts w:asciiTheme="minorHAnsi" w:eastAsiaTheme="minorEastAsia" w:hAnsiTheme="minorHAnsi" w:cstheme="minorBidi"/>
          <w:noProof/>
          <w:sz w:val="22"/>
          <w:szCs w:val="22"/>
          <w:lang w:val="en-US"/>
        </w:rPr>
      </w:pPr>
      <w:hyperlink w:anchor="_Toc87463849" w:history="1">
        <w:r w:rsidR="00083C3A" w:rsidRPr="00661116">
          <w:rPr>
            <w:rStyle w:val="Hyperlink"/>
            <w:noProof/>
            <w:lang w:eastAsia="ja-JP"/>
          </w:rPr>
          <w:t>[3.6</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Study F</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_Toc87463849 \h </w:instrText>
        </w:r>
        <w:r w:rsidR="00083C3A">
          <w:rPr>
            <w:noProof/>
            <w:webHidden/>
          </w:rPr>
        </w:r>
        <w:r w:rsidR="00083C3A">
          <w:rPr>
            <w:noProof/>
            <w:webHidden/>
          </w:rPr>
          <w:fldChar w:fldCharType="separate"/>
        </w:r>
        <w:r w:rsidR="00083C3A">
          <w:rPr>
            <w:noProof/>
            <w:webHidden/>
          </w:rPr>
          <w:t>28</w:t>
        </w:r>
        <w:r w:rsidR="00083C3A">
          <w:rPr>
            <w:noProof/>
            <w:webHidden/>
          </w:rPr>
          <w:fldChar w:fldCharType="end"/>
        </w:r>
      </w:hyperlink>
    </w:p>
    <w:p w14:paraId="3048197C" w14:textId="55F93F89" w:rsidR="00083C3A" w:rsidRDefault="00C676C5"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0" w:history="1">
        <w:r w:rsidR="00083C3A" w:rsidRPr="00661116">
          <w:rPr>
            <w:rStyle w:val="Hyperlink"/>
            <w:noProof/>
            <w:lang w:eastAsia="ja-JP"/>
          </w:rPr>
          <w:t>4</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Human hazard issues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_Toc87463850 \h </w:instrText>
        </w:r>
        <w:r w:rsidR="00083C3A">
          <w:rPr>
            <w:noProof/>
            <w:webHidden/>
          </w:rPr>
        </w:r>
        <w:r w:rsidR="00083C3A">
          <w:rPr>
            <w:noProof/>
            <w:webHidden/>
          </w:rPr>
          <w:fldChar w:fldCharType="separate"/>
        </w:r>
        <w:r w:rsidR="00083C3A">
          <w:rPr>
            <w:noProof/>
            <w:webHidden/>
          </w:rPr>
          <w:t>30</w:t>
        </w:r>
        <w:r w:rsidR="00083C3A">
          <w:rPr>
            <w:noProof/>
            <w:webHidden/>
          </w:rPr>
          <w:fldChar w:fldCharType="end"/>
        </w:r>
      </w:hyperlink>
    </w:p>
    <w:p w14:paraId="59067CEB" w14:textId="56075A6A" w:rsidR="00083C3A" w:rsidRDefault="00C676C5" w:rsidP="00083C3A">
      <w:pPr>
        <w:pStyle w:val="TOC1"/>
        <w:tabs>
          <w:tab w:val="clear" w:pos="7938"/>
          <w:tab w:val="left" w:leader="dot" w:pos="8789"/>
        </w:tabs>
        <w:rPr>
          <w:rFonts w:asciiTheme="minorHAnsi" w:eastAsiaTheme="minorEastAsia" w:hAnsiTheme="minorHAnsi" w:cstheme="minorBidi"/>
          <w:noProof/>
          <w:sz w:val="22"/>
          <w:szCs w:val="22"/>
          <w:lang w:val="en-US"/>
        </w:rPr>
      </w:pPr>
      <w:hyperlink w:anchor="_Toc87463851" w:history="1">
        <w:r w:rsidR="00083C3A" w:rsidRPr="00661116">
          <w:rPr>
            <w:rStyle w:val="Hyperlink"/>
            <w:noProof/>
            <w:lang w:eastAsia="ja-JP"/>
          </w:rPr>
          <w:t>5</w:t>
        </w:r>
        <w:r w:rsidR="00083C3A">
          <w:rPr>
            <w:rFonts w:asciiTheme="minorHAnsi" w:eastAsiaTheme="minorEastAsia" w:hAnsiTheme="minorHAnsi" w:cstheme="minorBidi"/>
            <w:noProof/>
            <w:sz w:val="22"/>
            <w:szCs w:val="22"/>
            <w:lang w:val="en-US"/>
          </w:rPr>
          <w:tab/>
        </w:r>
        <w:r w:rsidR="00083C3A" w:rsidRPr="00661116">
          <w:rPr>
            <w:rStyle w:val="Hyperlink"/>
            <w:noProof/>
            <w:lang w:eastAsia="ja-JP"/>
          </w:rPr>
          <w:t>Summary</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_Toc87463851 \h </w:instrText>
        </w:r>
        <w:r w:rsidR="00083C3A">
          <w:rPr>
            <w:noProof/>
            <w:webHidden/>
          </w:rPr>
        </w:r>
        <w:r w:rsidR="00083C3A">
          <w:rPr>
            <w:noProof/>
            <w:webHidden/>
          </w:rPr>
          <w:fldChar w:fldCharType="separate"/>
        </w:r>
        <w:r w:rsidR="00083C3A">
          <w:rPr>
            <w:noProof/>
            <w:webHidden/>
          </w:rPr>
          <w:t>31</w:t>
        </w:r>
        <w:r w:rsidR="00083C3A">
          <w:rPr>
            <w:noProof/>
            <w:webHidden/>
          </w:rPr>
          <w:fldChar w:fldCharType="end"/>
        </w:r>
      </w:hyperlink>
    </w:p>
    <w:p w14:paraId="68F31929" w14:textId="73246C2C" w:rsidR="00083C3A" w:rsidRDefault="00C676C5"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2" w:history="1">
        <w:r w:rsidR="00083C3A" w:rsidRPr="00661116">
          <w:rPr>
            <w:rStyle w:val="Hyperlink"/>
            <w:noProof/>
          </w:rPr>
          <w:t>A1.1</w:t>
        </w:r>
        <w:r w:rsidR="00083C3A">
          <w:rPr>
            <w:rFonts w:asciiTheme="minorHAnsi" w:eastAsiaTheme="minorEastAsia" w:hAnsiTheme="minorHAnsi" w:cstheme="minorBidi"/>
            <w:noProof/>
            <w:sz w:val="22"/>
            <w:szCs w:val="22"/>
            <w:lang w:val="en-US"/>
          </w:rPr>
          <w:tab/>
        </w:r>
        <w:r w:rsidR="00083C3A" w:rsidRPr="00661116">
          <w:rPr>
            <w:rStyle w:val="Hyperlink"/>
            <w:noProof/>
          </w:rPr>
          <w:t>Beam WPT installation environments</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_Toc87463852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1193946" w14:textId="718EFA69" w:rsidR="00083C3A" w:rsidRDefault="00C676C5"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3" w:history="1">
        <w:r w:rsidR="00083C3A" w:rsidRPr="00661116">
          <w:rPr>
            <w:rStyle w:val="Hyperlink"/>
            <w:noProof/>
          </w:rPr>
          <w:t>A1.1.1</w:t>
        </w:r>
        <w:r w:rsidR="00083C3A">
          <w:rPr>
            <w:rFonts w:asciiTheme="minorHAnsi" w:eastAsiaTheme="minorEastAsia" w:hAnsiTheme="minorHAnsi" w:cstheme="minorBidi"/>
            <w:noProof/>
            <w:sz w:val="22"/>
            <w:szCs w:val="22"/>
            <w:lang w:val="en-US"/>
          </w:rPr>
          <w:t xml:space="preserve">  </w:t>
        </w:r>
        <w:r w:rsidR="00083C3A" w:rsidRPr="00661116">
          <w:rPr>
            <w:rStyle w:val="Hyperlink"/>
            <w:noProof/>
          </w:rPr>
          <w:t>WPT controlled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_Toc87463853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4FB7042D" w14:textId="15299146" w:rsidR="00083C3A" w:rsidRDefault="00C676C5" w:rsidP="00083C3A">
      <w:pPr>
        <w:pStyle w:val="TOC2"/>
        <w:tabs>
          <w:tab w:val="clear" w:pos="7938"/>
          <w:tab w:val="left" w:leader="dot" w:pos="8789"/>
        </w:tabs>
        <w:ind w:left="1701"/>
        <w:rPr>
          <w:rFonts w:asciiTheme="minorHAnsi" w:eastAsiaTheme="minorEastAsia" w:hAnsiTheme="minorHAnsi" w:cstheme="minorBidi"/>
          <w:noProof/>
          <w:sz w:val="22"/>
          <w:szCs w:val="22"/>
          <w:lang w:val="en-US"/>
        </w:rPr>
      </w:pPr>
      <w:hyperlink w:anchor="_Toc87463854" w:history="1">
        <w:r w:rsidR="00083C3A" w:rsidRPr="00661116">
          <w:rPr>
            <w:rStyle w:val="Hyperlink"/>
            <w:noProof/>
            <w:lang w:eastAsia="ja-JP"/>
          </w:rPr>
          <w:t>A1.1.2</w:t>
        </w:r>
        <w:r w:rsidR="00083C3A">
          <w:rPr>
            <w:rStyle w:val="Hyperlink"/>
            <w:noProof/>
            <w:lang w:eastAsia="ja-JP"/>
          </w:rPr>
          <w:t xml:space="preserve"> </w:t>
        </w:r>
        <w:r w:rsidR="00083C3A">
          <w:rPr>
            <w:rFonts w:asciiTheme="minorHAnsi" w:eastAsiaTheme="minorEastAsia" w:hAnsiTheme="minorHAnsi" w:cstheme="minorBidi"/>
            <w:noProof/>
            <w:sz w:val="22"/>
            <w:szCs w:val="22"/>
            <w:lang w:val="en-US"/>
          </w:rPr>
          <w:t xml:space="preserve"> </w:t>
        </w:r>
        <w:r w:rsidR="00083C3A" w:rsidRPr="00661116">
          <w:rPr>
            <w:rStyle w:val="Hyperlink"/>
            <w:noProof/>
            <w:lang w:eastAsia="ja-JP"/>
          </w:rPr>
          <w:t>WPT general environment</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_Toc87463854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3B2812B5" w14:textId="4BD1B554" w:rsidR="00083C3A" w:rsidRDefault="00C676C5" w:rsidP="00083C3A">
      <w:pPr>
        <w:pStyle w:val="TOC1"/>
        <w:tabs>
          <w:tab w:val="clear" w:pos="7938"/>
          <w:tab w:val="left" w:leader="dot" w:pos="8789"/>
        </w:tabs>
        <w:ind w:left="1134"/>
        <w:rPr>
          <w:rFonts w:asciiTheme="minorHAnsi" w:eastAsiaTheme="minorEastAsia" w:hAnsiTheme="minorHAnsi" w:cstheme="minorBidi"/>
          <w:noProof/>
          <w:sz w:val="22"/>
          <w:szCs w:val="22"/>
          <w:lang w:val="en-US"/>
        </w:rPr>
      </w:pPr>
      <w:hyperlink w:anchor="_Toc87463855" w:history="1">
        <w:r w:rsidR="00083C3A" w:rsidRPr="00661116">
          <w:rPr>
            <w:rStyle w:val="Hyperlink"/>
            <w:noProof/>
          </w:rPr>
          <w:t>A1.2</w:t>
        </w:r>
        <w:r w:rsidR="00083C3A">
          <w:rPr>
            <w:rFonts w:asciiTheme="minorHAnsi" w:eastAsiaTheme="minorEastAsia" w:hAnsiTheme="minorHAnsi" w:cstheme="minorBidi"/>
            <w:noProof/>
            <w:sz w:val="22"/>
            <w:szCs w:val="22"/>
            <w:lang w:val="en-US"/>
          </w:rPr>
          <w:tab/>
        </w:r>
        <w:r w:rsidR="00083C3A" w:rsidRPr="00661116">
          <w:rPr>
            <w:rStyle w:val="Hyperlink"/>
            <w:noProof/>
          </w:rPr>
          <w:t>Compliance with the RRPG</w:t>
        </w:r>
        <w:r w:rsidR="00083C3A">
          <w:rPr>
            <w:noProof/>
            <w:webHidden/>
          </w:rPr>
          <w:tab/>
        </w:r>
        <w:r w:rsidR="00083C3A">
          <w:rPr>
            <w:noProof/>
            <w:webHidden/>
          </w:rPr>
          <w:tab/>
        </w:r>
        <w:r w:rsidR="00083C3A">
          <w:rPr>
            <w:noProof/>
            <w:webHidden/>
          </w:rPr>
          <w:fldChar w:fldCharType="begin"/>
        </w:r>
        <w:r w:rsidR="00083C3A">
          <w:rPr>
            <w:noProof/>
            <w:webHidden/>
          </w:rPr>
          <w:instrText xml:space="preserve"> PAGEREF _Toc87463855 \h </w:instrText>
        </w:r>
        <w:r w:rsidR="00083C3A">
          <w:rPr>
            <w:noProof/>
            <w:webHidden/>
          </w:rPr>
        </w:r>
        <w:r w:rsidR="00083C3A">
          <w:rPr>
            <w:noProof/>
            <w:webHidden/>
          </w:rPr>
          <w:fldChar w:fldCharType="separate"/>
        </w:r>
        <w:r w:rsidR="00083C3A">
          <w:rPr>
            <w:noProof/>
            <w:webHidden/>
          </w:rPr>
          <w:t>32</w:t>
        </w:r>
        <w:r w:rsidR="00083C3A">
          <w:rPr>
            <w:noProof/>
            <w:webHidden/>
          </w:rPr>
          <w:fldChar w:fldCharType="end"/>
        </w:r>
      </w:hyperlink>
    </w:p>
    <w:p w14:paraId="57F183A8" w14:textId="6EF301BC" w:rsidR="00083C3A" w:rsidRDefault="00083C3A" w:rsidP="00083C3A">
      <w:pPr>
        <w:keepLines/>
        <w:tabs>
          <w:tab w:val="clear" w:pos="1134"/>
          <w:tab w:val="clear" w:pos="1871"/>
          <w:tab w:val="clear" w:pos="2268"/>
          <w:tab w:val="left" w:pos="567"/>
          <w:tab w:val="left" w:leader="dot" w:pos="8789"/>
          <w:tab w:val="center" w:pos="9526"/>
        </w:tabs>
        <w:spacing w:before="240"/>
        <w:ind w:left="567" w:right="992" w:hanging="567"/>
        <w:rPr>
          <w:rFonts w:asciiTheme="majorBidi" w:hAnsiTheme="majorBidi" w:cstheme="majorBidi"/>
          <w:color w:val="000000" w:themeColor="text1"/>
        </w:rPr>
      </w:pPr>
      <w:r w:rsidRPr="0072490A">
        <w:rPr>
          <w:rFonts w:asciiTheme="majorBidi" w:hAnsiTheme="majorBidi" w:cstheme="majorBidi"/>
          <w:color w:val="000000" w:themeColor="text1"/>
        </w:rPr>
        <w:fldChar w:fldCharType="end"/>
      </w:r>
    </w:p>
    <w:p w14:paraId="18806DFB" w14:textId="58D09DE6" w:rsidR="00083C3A" w:rsidRDefault="00083C3A" w:rsidP="00030C39">
      <w:pPr>
        <w:tabs>
          <w:tab w:val="clear" w:pos="1134"/>
          <w:tab w:val="clear" w:pos="1871"/>
          <w:tab w:val="clear" w:pos="2268"/>
          <w:tab w:val="left" w:pos="4191"/>
        </w:tabs>
        <w:overflowPunct/>
        <w:autoSpaceDE/>
        <w:autoSpaceDN/>
        <w:adjustRightInd/>
        <w:spacing w:before="0"/>
        <w:textAlignment w:val="auto"/>
      </w:pPr>
      <w:r>
        <w:br w:type="page"/>
      </w:r>
    </w:p>
    <w:p w14:paraId="31FA3A2E" w14:textId="77777777" w:rsidR="00083C3A" w:rsidRPr="00C30E9D" w:rsidRDefault="00083C3A" w:rsidP="00083C3A">
      <w:pPr>
        <w:pStyle w:val="Heading1"/>
        <w:rPr>
          <w:lang w:val="en-US" w:eastAsia="ja-JP"/>
        </w:rPr>
      </w:pPr>
      <w:bookmarkStart w:id="99" w:name="_Toc87463841"/>
      <w:r w:rsidRPr="00C30E9D">
        <w:rPr>
          <w:lang w:val="en-US" w:eastAsia="ja-JP"/>
        </w:rPr>
        <w:t>1</w:t>
      </w:r>
      <w:r w:rsidRPr="00C30E9D">
        <w:rPr>
          <w:lang w:val="en-US" w:eastAsia="ja-JP"/>
        </w:rPr>
        <w:tab/>
        <w:t>Introduction</w:t>
      </w:r>
      <w:bookmarkEnd w:id="99"/>
    </w:p>
    <w:p w14:paraId="6796C2FC" w14:textId="77777777" w:rsidR="00083C3A" w:rsidRDefault="00083C3A" w:rsidP="00083C3A">
      <w:pPr>
        <w:rPr>
          <w:lang w:eastAsia="ja-JP"/>
        </w:rPr>
      </w:pPr>
      <w:r w:rsidRPr="00B678A6">
        <w:rPr>
          <w:lang w:eastAsia="ja-JP"/>
        </w:rPr>
        <w:t xml:space="preserve">Wireless Power Transmission (WPT) </w:t>
      </w:r>
      <w:r>
        <w:rPr>
          <w:lang w:eastAsia="ja-JP"/>
        </w:rPr>
        <w:t>t</w:t>
      </w:r>
      <w:r w:rsidRPr="00B678A6">
        <w:rPr>
          <w:lang w:eastAsia="ja-JP"/>
        </w:rPr>
        <w:t xml:space="preserve">echnology is </w:t>
      </w:r>
      <w:r>
        <w:rPr>
          <w:lang w:eastAsia="ja-JP"/>
        </w:rPr>
        <w:t>used to transfer power wirelessly from power sources to devices that use or consume power. S</w:t>
      </w:r>
      <w:r w:rsidRPr="00B678A6">
        <w:rPr>
          <w:lang w:eastAsia="ja-JP"/>
        </w:rPr>
        <w:t>ignificant innovation</w:t>
      </w:r>
      <w:r>
        <w:rPr>
          <w:lang w:eastAsia="ja-JP"/>
        </w:rPr>
        <w:t xml:space="preserve">s in WPT can </w:t>
      </w:r>
      <w:r w:rsidRPr="00B678A6">
        <w:rPr>
          <w:lang w:eastAsia="ja-JP"/>
        </w:rPr>
        <w:t xml:space="preserve">free </w:t>
      </w:r>
      <w:r>
        <w:rPr>
          <w:lang w:eastAsia="ja-JP"/>
        </w:rPr>
        <w:t xml:space="preserve">users </w:t>
      </w:r>
      <w:r w:rsidRPr="00B678A6">
        <w:rPr>
          <w:lang w:eastAsia="ja-JP"/>
        </w:rPr>
        <w:t xml:space="preserve">from needing electric power cords or changing batteries if electric power is supplied wirelessly. There are two major categories in WPT technologies. One of them is </w:t>
      </w:r>
      <w:r>
        <w:rPr>
          <w:lang w:eastAsia="ja-JP"/>
        </w:rPr>
        <w:t xml:space="preserve">non-beam </w:t>
      </w:r>
      <w:r w:rsidRPr="00B678A6">
        <w:rPr>
          <w:lang w:eastAsia="ja-JP"/>
        </w:rPr>
        <w:t>WPT technology</w:t>
      </w:r>
      <w:r>
        <w:rPr>
          <w:lang w:eastAsia="ja-JP"/>
        </w:rPr>
        <w:t>, which transfers power to devices using magnetically, capacitively or inductively coupled means in the near field region and is typically used to charge devices, such as mobile phones and electric vehicles. The other category of WPT is beam WPT, which transfers power wirelessly using radio waves over longer distances (several meters or more, and the potential to cover wider areas)</w:t>
      </w:r>
      <w:r w:rsidRPr="00B678A6">
        <w:rPr>
          <w:lang w:eastAsia="ja-JP"/>
        </w:rPr>
        <w:t>.</w:t>
      </w:r>
    </w:p>
    <w:p w14:paraId="1DC33A4E" w14:textId="677FDA25" w:rsidR="00083C3A" w:rsidRPr="003519DA" w:rsidRDefault="00083C3A" w:rsidP="00083C3A">
      <w:r w:rsidRPr="001D77B1">
        <w:t xml:space="preserve">Beam WPT regulations, standards, and operational guidelines are currently being developed at national, regional, and international levels for wireless charging technologies of mobile/portable and IoT sensor devices for applications of WPT via radio frequency beam. </w:t>
      </w:r>
      <w:r w:rsidRPr="00B678A6">
        <w:rPr>
          <w:lang w:eastAsia="ja-JP"/>
        </w:rPr>
        <w:t xml:space="preserve">Report </w:t>
      </w:r>
      <w:hyperlink r:id="rId14" w:history="1">
        <w:r w:rsidRPr="00B678A6">
          <w:rPr>
            <w:color w:val="0000FF"/>
            <w:u w:val="single"/>
            <w:lang w:eastAsia="ja-JP"/>
          </w:rPr>
          <w:t>ITU-R SM.2392</w:t>
        </w:r>
      </w:hyperlink>
      <w:r w:rsidRPr="00B678A6">
        <w:rPr>
          <w:lang w:eastAsia="ja-JP"/>
        </w:rPr>
        <w:t xml:space="preserve"> “Applications of wireless power transmission via radio frequency beam” </w:t>
      </w:r>
      <w:r w:rsidRPr="001D77B1">
        <w:t>indicates diverse applications and technologies of beam WPT in the future</w:t>
      </w:r>
      <w:r w:rsidRPr="00B678A6">
        <w:rPr>
          <w:lang w:eastAsia="ja-JP"/>
        </w:rPr>
        <w:t>. The Report focuses on applications of WPT technologies using radio frequency beam</w:t>
      </w:r>
      <w:r>
        <w:rPr>
          <w:lang w:eastAsia="ja-JP"/>
        </w:rPr>
        <w:t xml:space="preserve"> and highlights that such devices may be classified as </w:t>
      </w:r>
      <w:r w:rsidRPr="001D77B1">
        <w:t xml:space="preserve">Industrial, Scientific, Medical </w:t>
      </w:r>
      <w:r>
        <w:t>(</w:t>
      </w:r>
      <w:r>
        <w:rPr>
          <w:lang w:eastAsia="ja-JP"/>
        </w:rPr>
        <w:t>ISM)</w:t>
      </w:r>
      <w:del w:id="100" w:author="USA1" w:date="2022-04-04T14:50:00Z">
        <w:r w:rsidDel="00BB22EF">
          <w:rPr>
            <w:lang w:eastAsia="ja-JP"/>
          </w:rPr>
          <w:delText xml:space="preserve"> </w:delText>
        </w:r>
      </w:del>
      <w:r>
        <w:rPr>
          <w:lang w:eastAsia="ja-JP"/>
        </w:rPr>
        <w:t xml:space="preserve">, short-range devices (SRD) or radio equipment. While both ISM and SRD beam WPT devices are </w:t>
      </w:r>
      <w:del w:id="101" w:author="USA1" w:date="2022-04-04T14:50:00Z">
        <w:r w:rsidDel="00803E8A">
          <w:rPr>
            <w:lang w:eastAsia="ja-JP"/>
          </w:rPr>
          <w:delText xml:space="preserve">addressed </w:delText>
        </w:r>
      </w:del>
      <w:ins w:id="102" w:author="USA1" w:date="2022-04-04T14:50:00Z">
        <w:r w:rsidR="00803E8A">
          <w:rPr>
            <w:lang w:eastAsia="ja-JP"/>
          </w:rPr>
          <w:t xml:space="preserve">discussed </w:t>
        </w:r>
      </w:ins>
      <w:r>
        <w:rPr>
          <w:lang w:eastAsia="ja-JP"/>
        </w:rPr>
        <w:t xml:space="preserve">in Report ITU-R SM.2392, Report </w:t>
      </w:r>
      <w:hyperlink r:id="rId15" w:history="1">
        <w:r w:rsidRPr="005D597F">
          <w:rPr>
            <w:rStyle w:val="Hyperlink"/>
            <w:lang w:eastAsia="ja-JP"/>
          </w:rPr>
          <w:t>ITU-R SM.1896</w:t>
        </w:r>
      </w:hyperlink>
      <w:r>
        <w:rPr>
          <w:lang w:eastAsia="ja-JP"/>
        </w:rPr>
        <w:t xml:space="preserve"> provides a list of frequency ranges for global and regional harmonization of SRDs in its annexes, and Radio Regulations footnotes </w:t>
      </w:r>
      <w:r w:rsidRPr="00EF276B">
        <w:rPr>
          <w:b/>
          <w:bCs/>
          <w:lang w:eastAsia="ja-JP"/>
        </w:rPr>
        <w:t>5.138</w:t>
      </w:r>
      <w:r>
        <w:rPr>
          <w:lang w:eastAsia="ja-JP"/>
        </w:rPr>
        <w:t xml:space="preserve"> and </w:t>
      </w:r>
      <w:r w:rsidRPr="003C3B71">
        <w:rPr>
          <w:b/>
          <w:bCs/>
          <w:lang w:eastAsia="ja-JP"/>
        </w:rPr>
        <w:t>5.150</w:t>
      </w:r>
      <w:r>
        <w:rPr>
          <w:lang w:eastAsia="ja-JP"/>
        </w:rPr>
        <w:t xml:space="preserve"> provide a list of frequency ranges for ISM devices</w:t>
      </w:r>
      <w:r w:rsidRPr="00B678A6">
        <w:rPr>
          <w:lang w:eastAsia="ja-JP"/>
        </w:rPr>
        <w:t xml:space="preserve">. </w:t>
      </w:r>
      <w:r w:rsidRPr="000437D4">
        <w:rPr>
          <w:lang w:eastAsia="ja-JP"/>
        </w:rPr>
        <w:t xml:space="preserve">Furthermore, some administrations classify beam WPT as a radio service that needs rulemaking for practicable implementation with regulatory measures. </w:t>
      </w:r>
      <w:r w:rsidRPr="001D77B1">
        <w:t xml:space="preserve">To mitigate the impact of WPT devices on the operation of radiocommunication services as </w:t>
      </w:r>
      <w:del w:id="103" w:author="USA1" w:date="2022-04-04T14:51:00Z">
        <w:r w:rsidRPr="001D77B1" w:rsidDel="00803E8A">
          <w:delText xml:space="preserve">finding increasing technology and </w:delText>
        </w:r>
      </w:del>
      <w:r w:rsidRPr="001D77B1">
        <w:t>spectrum demand</w:t>
      </w:r>
      <w:ins w:id="104" w:author="USA1" w:date="2022-04-04T14:51:00Z">
        <w:r w:rsidR="0033385B">
          <w:t xml:space="preserve"> increases</w:t>
        </w:r>
      </w:ins>
      <w:r w:rsidRPr="001D77B1">
        <w:t>, some solutions</w:t>
      </w:r>
      <w:r>
        <w:t xml:space="preserve"> that</w:t>
      </w:r>
      <w:r w:rsidRPr="001D77B1">
        <w:t xml:space="preserve"> utilize frequency bands designated for ISM applications and other solutions for spectrum sharing with the incumbent radiocommunication services are discussed.</w:t>
      </w:r>
      <w:r w:rsidRPr="00873159">
        <w:rPr>
          <w:lang w:eastAsia="ja-JP"/>
        </w:rPr>
        <w:t xml:space="preserve"> </w:t>
      </w:r>
      <w:r w:rsidRPr="00B678A6">
        <w:rPr>
          <w:lang w:eastAsia="ja-JP"/>
        </w:rPr>
        <w:t>In order to commercialize these WPT technologies, studies on the impact of WPT systems on radiocommunication systems</w:t>
      </w:r>
      <w:ins w:id="105" w:author="USA1" w:date="2022-04-04T14:51:00Z">
        <w:r w:rsidR="0033385B">
          <w:rPr>
            <w:lang w:eastAsia="ja-JP"/>
          </w:rPr>
          <w:t xml:space="preserve"> and radiocommunication services</w:t>
        </w:r>
      </w:ins>
      <w:r w:rsidRPr="00B678A6">
        <w:rPr>
          <w:lang w:eastAsia="ja-JP"/>
        </w:rPr>
        <w:t xml:space="preserve"> are necessary.</w:t>
      </w:r>
    </w:p>
    <w:p w14:paraId="65A0865E" w14:textId="68F5951C" w:rsidR="00083C3A" w:rsidRPr="00B678A6" w:rsidRDefault="00083C3A" w:rsidP="00083C3A">
      <w:r w:rsidRPr="003519DA">
        <w:t>The</w:t>
      </w:r>
      <w:r w:rsidRPr="00B678A6">
        <w:rPr>
          <w:lang w:eastAsia="ja-JP"/>
        </w:rPr>
        <w:t xml:space="preserve"> purpose of this Report is to </w:t>
      </w:r>
      <w:del w:id="106" w:author="USA1" w:date="2022-04-04T14:51:00Z">
        <w:r w:rsidRPr="00B678A6" w:rsidDel="00C63740">
          <w:rPr>
            <w:lang w:eastAsia="ja-JP"/>
          </w:rPr>
          <w:delText>indicate the possibilities of coexistence</w:delText>
        </w:r>
      </w:del>
      <w:ins w:id="107" w:author="USA1" w:date="2022-04-04T14:51:00Z">
        <w:r w:rsidR="00C63740">
          <w:rPr>
            <w:lang w:eastAsia="ja-JP"/>
          </w:rPr>
          <w:t xml:space="preserve">show how the </w:t>
        </w:r>
      </w:ins>
      <w:ins w:id="108" w:author="USA1" w:date="2022-04-04T14:52:00Z">
        <w:r w:rsidR="00C63740">
          <w:rPr>
            <w:lang w:eastAsia="ja-JP"/>
          </w:rPr>
          <w:t>proposed beam WPT systems can coexist</w:t>
        </w:r>
      </w:ins>
      <w:r w:rsidRPr="00B678A6">
        <w:rPr>
          <w:lang w:eastAsia="ja-JP"/>
        </w:rPr>
        <w:t xml:space="preserve"> with radiocommunication systems by conducting impact studies and demonstrating compliance with international and/or national radio frequency regulations and RF exposure guidelines</w:t>
      </w:r>
      <w:del w:id="109" w:author="USA1" w:date="2022-04-04T14:53:00Z">
        <w:r w:rsidDel="00750239">
          <w:rPr>
            <w:lang w:eastAsia="ja-JP"/>
          </w:rPr>
          <w:delText xml:space="preserve"> </w:delText>
        </w:r>
        <w:r w:rsidRPr="001D77B1" w:rsidDel="00750239">
          <w:rPr>
            <w:lang w:eastAsia="ja-JP"/>
          </w:rPr>
          <w:delText>even in the proposed beam WPT operation conditions</w:delText>
        </w:r>
      </w:del>
      <w:r w:rsidRPr="001D77B1">
        <w:rPr>
          <w:lang w:eastAsia="ja-JP"/>
        </w:rPr>
        <w:t xml:space="preserve">. </w:t>
      </w:r>
      <w:ins w:id="110" w:author="USA1" w:date="2022-04-04T14:53:00Z">
        <w:r w:rsidR="001F57AF">
          <w:rPr>
            <w:lang w:eastAsia="ja-JP"/>
          </w:rPr>
          <w:t xml:space="preserve">The studies include test measurements in laboratory and field conditions as well as simulation and theoretical studies based on the proposed systems. </w:t>
        </w:r>
      </w:ins>
      <w:del w:id="111" w:author="USA1" w:date="2022-04-04T14:53:00Z">
        <w:r w:rsidRPr="001D77B1" w:rsidDel="001F57AF">
          <w:rPr>
            <w:lang w:eastAsia="ja-JP"/>
          </w:rPr>
          <w:delText xml:space="preserve">It </w:delText>
        </w:r>
      </w:del>
      <w:ins w:id="112" w:author="USA1" w:date="2022-04-04T14:53:00Z">
        <w:r w:rsidR="001F57AF">
          <w:rPr>
            <w:lang w:eastAsia="ja-JP"/>
          </w:rPr>
          <w:t>The Report</w:t>
        </w:r>
        <w:r w:rsidR="001F57AF" w:rsidRPr="001D77B1">
          <w:rPr>
            <w:lang w:eastAsia="ja-JP"/>
          </w:rPr>
          <w:t xml:space="preserve"> </w:t>
        </w:r>
      </w:ins>
      <w:r w:rsidRPr="001D77B1">
        <w:rPr>
          <w:lang w:eastAsia="ja-JP"/>
        </w:rPr>
        <w:t>is also intended to provide guidance to the administrations wishing to allow implementation of beam WPT technologies in the proposed frequency ranges in order to minimize the potential impact of beam WPT on radiocommunication services</w:t>
      </w:r>
      <w:r w:rsidRPr="00B678A6">
        <w:rPr>
          <w:lang w:eastAsia="ja-JP"/>
        </w:rPr>
        <w:t xml:space="preserve">. Furthermore, this Report is expected to contribute to discussions towards international frequency ranges and regulations for beam WPT applications. </w:t>
      </w:r>
    </w:p>
    <w:p w14:paraId="51DA4828" w14:textId="3CE19FA2" w:rsidR="004E4543" w:rsidRDefault="00083C3A" w:rsidP="004E4543">
      <w:pPr>
        <w:rPr>
          <w:ins w:id="113" w:author="USA1" w:date="2022-04-11T09:04:00Z"/>
          <w:lang w:eastAsia="ja-JP"/>
        </w:rPr>
      </w:pPr>
      <w:r w:rsidRPr="00BC2431">
        <w:rPr>
          <w:lang w:eastAsia="ja-JP"/>
        </w:rPr>
        <w:t xml:space="preserve">National regulations, such as those in the United States, offer reasonable protection against harmful interference from </w:t>
      </w:r>
      <w:del w:id="114" w:author="USA1" w:date="2022-04-04T14:54:00Z">
        <w:r w:rsidRPr="00BC2431" w:rsidDel="00A41052">
          <w:rPr>
            <w:lang w:eastAsia="ja-JP"/>
          </w:rPr>
          <w:delText xml:space="preserve">these </w:delText>
        </w:r>
      </w:del>
      <w:ins w:id="115" w:author="USA1" w:date="2022-04-04T14:54:00Z">
        <w:r w:rsidR="00A41052">
          <w:rPr>
            <w:lang w:eastAsia="ja-JP"/>
          </w:rPr>
          <w:t>the beam WPT</w:t>
        </w:r>
        <w:r w:rsidR="00A41052" w:rsidRPr="00BC2431">
          <w:rPr>
            <w:lang w:eastAsia="ja-JP"/>
          </w:rPr>
          <w:t xml:space="preserve"> </w:t>
        </w:r>
      </w:ins>
      <w:r w:rsidRPr="00BC2431">
        <w:rPr>
          <w:lang w:eastAsia="ja-JP"/>
        </w:rPr>
        <w:t>devices</w:t>
      </w:r>
      <w:ins w:id="116" w:author="USA1" w:date="2022-04-04T14:55:00Z">
        <w:r w:rsidR="00623112">
          <w:rPr>
            <w:lang w:eastAsia="ja-JP"/>
          </w:rPr>
          <w:t>’</w:t>
        </w:r>
      </w:ins>
      <w:r w:rsidRPr="00BC2431">
        <w:rPr>
          <w:lang w:eastAsia="ja-JP"/>
        </w:rPr>
        <w:t xml:space="preserve"> </w:t>
      </w:r>
      <w:del w:id="117" w:author="USA1" w:date="2022-04-04T14:55:00Z">
        <w:r w:rsidRPr="00BC2431" w:rsidDel="00623112">
          <w:rPr>
            <w:lang w:eastAsia="ja-JP"/>
          </w:rPr>
          <w:delText xml:space="preserve">in a residential </w:delText>
        </w:r>
      </w:del>
      <w:ins w:id="118" w:author="USA1" w:date="2022-04-04T14:55:00Z">
        <w:r w:rsidR="00623112">
          <w:rPr>
            <w:lang w:eastAsia="ja-JP"/>
          </w:rPr>
          <w:t xml:space="preserve">indoor </w:t>
        </w:r>
      </w:ins>
      <w:r w:rsidRPr="00BC2431">
        <w:rPr>
          <w:lang w:eastAsia="ja-JP"/>
        </w:rPr>
        <w:t>installation</w:t>
      </w:r>
      <w:ins w:id="119" w:author="USA1" w:date="2022-04-04T14:55:00Z">
        <w:r w:rsidR="00623112">
          <w:rPr>
            <w:lang w:eastAsia="ja-JP"/>
          </w:rPr>
          <w:t>s</w:t>
        </w:r>
      </w:ins>
      <w:r w:rsidRPr="00BC2431">
        <w:rPr>
          <w:lang w:eastAsia="ja-JP"/>
        </w:rPr>
        <w:t xml:space="preserve">, but such limits do not guarantee that interference will not occur in </w:t>
      </w:r>
      <w:del w:id="120" w:author="USA1" w:date="2022-04-04T14:55:00Z">
        <w:r w:rsidRPr="00BC2431" w:rsidDel="00AB4420">
          <w:rPr>
            <w:lang w:eastAsia="ja-JP"/>
          </w:rPr>
          <w:delText>a particular</w:delText>
        </w:r>
      </w:del>
      <w:ins w:id="121" w:author="USA1" w:date="2022-04-04T14:55:00Z">
        <w:r w:rsidR="00AB4420">
          <w:rPr>
            <w:lang w:eastAsia="ja-JP"/>
          </w:rPr>
          <w:t>some specific</w:t>
        </w:r>
      </w:ins>
      <w:r w:rsidRPr="00BC2431">
        <w:rPr>
          <w:lang w:eastAsia="ja-JP"/>
        </w:rPr>
        <w:t xml:space="preserve"> instance</w:t>
      </w:r>
      <w:ins w:id="122" w:author="USA1" w:date="2022-04-04T14:55:00Z">
        <w:r w:rsidR="00AB4420">
          <w:rPr>
            <w:lang w:eastAsia="ja-JP"/>
          </w:rPr>
          <w:t>s</w:t>
        </w:r>
      </w:ins>
      <w:r w:rsidRPr="00BC2431">
        <w:rPr>
          <w:lang w:eastAsia="ja-JP"/>
        </w:rPr>
        <w:t xml:space="preserve">. However, as demonstrated in the studies contained in this </w:t>
      </w:r>
      <w:r>
        <w:rPr>
          <w:lang w:eastAsia="ja-JP"/>
        </w:rPr>
        <w:t>Report</w:t>
      </w:r>
      <w:r w:rsidRPr="00BC2431">
        <w:rPr>
          <w:lang w:eastAsia="ja-JP"/>
        </w:rPr>
        <w:t xml:space="preserve">, </w:t>
      </w:r>
      <w:r>
        <w:rPr>
          <w:lang w:eastAsia="ja-JP"/>
        </w:rPr>
        <w:t>b</w:t>
      </w:r>
      <w:r w:rsidRPr="00BC2431">
        <w:rPr>
          <w:lang w:eastAsia="ja-JP"/>
        </w:rPr>
        <w:t>eam WPT technologies have the benefit of causing little to no harmful interference to other devices at distances equal to or less than 30 cm. Any harmful interference that does exist can easily be mitigated by the user moving the charging device and/or affected device. As such, users are encouraged to try to correct any such interference</w:t>
      </w:r>
      <w:ins w:id="123" w:author="USA1" w:date="2022-04-04T14:56:00Z">
        <w:r w:rsidR="00746DD7">
          <w:rPr>
            <w:lang w:eastAsia="ja-JP"/>
          </w:rPr>
          <w:t>, as per regulatory guidelines</w:t>
        </w:r>
      </w:ins>
      <w:r w:rsidRPr="00BC2431">
        <w:rPr>
          <w:lang w:eastAsia="ja-JP"/>
        </w:rPr>
        <w:t>.</w:t>
      </w:r>
      <w:ins w:id="124" w:author="USA1" w:date="2022-04-11T09:04:00Z">
        <w:r w:rsidR="004E4543" w:rsidRPr="004E4543">
          <w:rPr>
            <w:rFonts w:eastAsia="MS Mincho"/>
            <w:lang w:eastAsia="ja-JP"/>
          </w:rPr>
          <w:t xml:space="preserve"> </w:t>
        </w:r>
        <w:commentRangeStart w:id="125"/>
        <w:r w:rsidR="004E4543" w:rsidRPr="00120794">
          <w:rPr>
            <w:rFonts w:eastAsia="MS Mincho"/>
            <w:strike/>
            <w:lang w:eastAsia="ja-JP"/>
            <w:rPrChange w:id="126" w:author="USA1" w:date="2022-04-11T09:06:00Z">
              <w:rPr>
                <w:rFonts w:eastAsia="MS Mincho"/>
                <w:lang w:eastAsia="ja-JP"/>
              </w:rPr>
            </w:rPrChange>
          </w:rPr>
          <w:t>Analytical and modelling</w:t>
        </w:r>
        <w:r w:rsidR="004E4543">
          <w:rPr>
            <w:rFonts w:eastAsia="MS Mincho"/>
            <w:lang w:eastAsia="ja-JP"/>
          </w:rPr>
          <w:t xml:space="preserve"> </w:t>
        </w:r>
        <w:commentRangeEnd w:id="125"/>
        <w:r w:rsidR="004E4543">
          <w:rPr>
            <w:rStyle w:val="CommentReference"/>
            <w:rFonts w:eastAsia="MS Mincho"/>
          </w:rPr>
          <w:commentReference w:id="125"/>
        </w:r>
      </w:ins>
      <w:ins w:id="127" w:author="USA1" w:date="2022-04-11T09:06:00Z">
        <w:r w:rsidR="00120794" w:rsidRPr="004D1D7E">
          <w:rPr>
            <w:rFonts w:eastAsia="MS Mincho"/>
            <w:highlight w:val="cyan"/>
            <w:lang w:eastAsia="ja-JP"/>
            <w:rPrChange w:id="128" w:author="USA1" w:date="2022-04-11T09:07:00Z">
              <w:rPr>
                <w:rFonts w:eastAsia="MS Mincho"/>
                <w:lang w:eastAsia="ja-JP"/>
              </w:rPr>
            </w:rPrChange>
          </w:rPr>
          <w:t>S</w:t>
        </w:r>
      </w:ins>
      <w:ins w:id="129" w:author="USA1" w:date="2022-04-11T09:04:00Z">
        <w:r w:rsidR="004E4543" w:rsidRPr="004D1D7E">
          <w:rPr>
            <w:rFonts w:eastAsia="MS Mincho"/>
            <w:highlight w:val="cyan"/>
            <w:lang w:eastAsia="ja-JP"/>
            <w:rPrChange w:id="130" w:author="USA1" w:date="2022-04-11T09:07:00Z">
              <w:rPr>
                <w:rFonts w:eastAsia="MS Mincho"/>
                <w:lang w:eastAsia="ja-JP"/>
              </w:rPr>
            </w:rPrChange>
          </w:rPr>
          <w:t xml:space="preserve">tudies </w:t>
        </w:r>
      </w:ins>
      <w:ins w:id="131" w:author="USA1" w:date="2022-04-11T09:06:00Z">
        <w:r w:rsidR="00120794" w:rsidRPr="004D1D7E">
          <w:rPr>
            <w:rFonts w:eastAsia="MS Mincho"/>
            <w:highlight w:val="cyan"/>
            <w:lang w:eastAsia="ja-JP"/>
            <w:rPrChange w:id="132" w:author="USA1" w:date="2022-04-11T09:07:00Z">
              <w:rPr>
                <w:rFonts w:eastAsia="MS Mincho"/>
                <w:lang w:eastAsia="ja-JP"/>
              </w:rPr>
            </w:rPrChange>
          </w:rPr>
          <w:t>in this document</w:t>
        </w:r>
        <w:r w:rsidR="00120794">
          <w:rPr>
            <w:rFonts w:eastAsia="MS Mincho"/>
            <w:lang w:eastAsia="ja-JP"/>
          </w:rPr>
          <w:t xml:space="preserve"> </w:t>
        </w:r>
      </w:ins>
      <w:ins w:id="133" w:author="USA1" w:date="2022-04-11T09:04:00Z">
        <w:r w:rsidR="004E4543">
          <w:rPr>
            <w:rFonts w:eastAsia="MS Mincho"/>
            <w:lang w:eastAsia="ja-JP"/>
          </w:rPr>
          <w:t xml:space="preserve">show that for beam WPT systems operating in the 61- </w:t>
        </w:r>
        <w:r w:rsidR="004E4543" w:rsidRPr="001101E2">
          <w:rPr>
            <w:rFonts w:eastAsia="MS Mincho"/>
            <w:highlight w:val="cyan"/>
            <w:lang w:eastAsia="ja-JP"/>
          </w:rPr>
          <w:t>61.5</w:t>
        </w:r>
        <w:r w:rsidR="004E4543">
          <w:rPr>
            <w:rFonts w:eastAsia="MS Mincho"/>
            <w:lang w:eastAsia="ja-JP"/>
          </w:rPr>
          <w:t xml:space="preserve"> GHz band the current national regulations will provide adequate protection to incumbent systems. </w:t>
        </w:r>
      </w:ins>
    </w:p>
    <w:p w14:paraId="5ACCB642" w14:textId="3E0F03AB" w:rsidR="00746DD7" w:rsidRDefault="00746DD7" w:rsidP="00083C3A">
      <w:pPr>
        <w:rPr>
          <w:ins w:id="134" w:author="USA1" w:date="2022-04-04T14:56:00Z"/>
          <w:lang w:eastAsia="ja-JP"/>
        </w:rPr>
      </w:pPr>
    </w:p>
    <w:p w14:paraId="5A4FC1A7" w14:textId="016BE3AC" w:rsidR="00083C3A" w:rsidRDefault="00083C3A" w:rsidP="00083C3A">
      <w:pPr>
        <w:rPr>
          <w:ins w:id="135" w:author="USA1" w:date="2022-04-04T15:02:00Z"/>
          <w:rFonts w:eastAsia="MS Mincho"/>
          <w:lang w:eastAsia="ja-JP"/>
        </w:rPr>
      </w:pPr>
      <w:del w:id="136" w:author="USA1" w:date="2022-04-04T14:56:00Z">
        <w:r w:rsidDel="00746DD7">
          <w:rPr>
            <w:lang w:eastAsia="ja-JP"/>
          </w:rPr>
          <w:delText xml:space="preserve"> </w:delText>
        </w:r>
      </w:del>
      <w:r w:rsidRPr="00447B7B">
        <w:rPr>
          <w:rFonts w:eastAsia="MS Mincho"/>
          <w:lang w:eastAsia="ja-JP"/>
        </w:rPr>
        <w:t xml:space="preserve">Beam WPT technologies are also treated as a radio service with associated national regulatory measures in Japan as shown in </w:t>
      </w:r>
      <w:del w:id="137" w:author="USA1" w:date="2022-04-04T15:02:00Z">
        <w:r w:rsidRPr="00447B7B" w:rsidDel="002C1170">
          <w:rPr>
            <w:rFonts w:eastAsia="MS Mincho" w:hint="eastAsia"/>
            <w:lang w:eastAsia="ja-JP"/>
          </w:rPr>
          <w:delText>§</w:delText>
        </w:r>
        <w:r w:rsidRPr="00447B7B" w:rsidDel="002C1170">
          <w:rPr>
            <w:rFonts w:eastAsia="MS Mincho"/>
            <w:lang w:eastAsia="ja-JP"/>
          </w:rPr>
          <w:delText xml:space="preserve"> </w:delText>
        </w:r>
      </w:del>
      <w:ins w:id="138" w:author="USA1" w:date="2022-04-04T15:02:00Z">
        <w:r w:rsidR="002C1170">
          <w:rPr>
            <w:rFonts w:eastAsia="MS Mincho"/>
            <w:lang w:eastAsia="ja-JP"/>
          </w:rPr>
          <w:t>§</w:t>
        </w:r>
      </w:ins>
      <w:r w:rsidRPr="00447B7B">
        <w:rPr>
          <w:rFonts w:eastAsia="MS Mincho"/>
          <w:lang w:eastAsia="ja-JP"/>
        </w:rPr>
        <w:t>3.3 Study C</w:t>
      </w:r>
      <w:r>
        <w:rPr>
          <w:rFonts w:eastAsia="MS Mincho"/>
          <w:lang w:eastAsia="ja-JP"/>
        </w:rPr>
        <w:t xml:space="preserve"> </w:t>
      </w:r>
      <w:r w:rsidRPr="00447B7B">
        <w:rPr>
          <w:rFonts w:eastAsia="MS Mincho"/>
          <w:lang w:eastAsia="ja-JP"/>
        </w:rPr>
        <w:t>in this Report. In accordance with the frequency ranges and operation purposes, practical technical conditions are derived for coexistence with the incumbent radiocommunication services.</w:t>
      </w:r>
      <w:r>
        <w:rPr>
          <w:rFonts w:eastAsia="MS Mincho"/>
          <w:lang w:eastAsia="ja-JP"/>
        </w:rPr>
        <w:t xml:space="preserve"> </w:t>
      </w:r>
      <w:r w:rsidRPr="00B00598">
        <w:rPr>
          <w:rFonts w:eastAsia="MS Mincho"/>
          <w:lang w:eastAsia="ja-JP"/>
        </w:rPr>
        <w:t>If harmful interference occurs, interference can in some cases be corrected by moving or reorienting the charging device and/or affected device, or by changing the operating frequency of the charging device or affected device to avoid use of overlapping frequency channels.</w:t>
      </w:r>
      <w:del w:id="139" w:author="USA1" w:date="2022-03-28T09:59:00Z">
        <w:r w:rsidRPr="009956EF" w:rsidDel="008F2063">
          <w:rPr>
            <w:rFonts w:eastAsia="MS Mincho"/>
            <w:lang w:eastAsia="ja-JP"/>
          </w:rPr>
          <w:delText>”</w:delText>
        </w:r>
      </w:del>
    </w:p>
    <w:p w14:paraId="2309E44D" w14:textId="07187F5A" w:rsidR="00B625EF" w:rsidDel="004E4543" w:rsidRDefault="00B625EF" w:rsidP="00083C3A">
      <w:pPr>
        <w:rPr>
          <w:del w:id="140" w:author="USA1" w:date="2022-04-11T09:04:00Z"/>
          <w:lang w:eastAsia="ja-JP"/>
        </w:rPr>
      </w:pPr>
    </w:p>
    <w:p w14:paraId="40C50706" w14:textId="77777777" w:rsidR="00083C3A" w:rsidRPr="0005061E" w:rsidRDefault="00083C3A" w:rsidP="00083C3A">
      <w:pPr>
        <w:pStyle w:val="Heading1"/>
        <w:rPr>
          <w:lang w:eastAsia="ja-JP"/>
        </w:rPr>
      </w:pPr>
      <w:bookmarkStart w:id="141" w:name="_Toc87463842"/>
      <w:r>
        <w:rPr>
          <w:lang w:val="en-US" w:eastAsia="ja-JP"/>
        </w:rPr>
        <w:t>2</w:t>
      </w:r>
      <w:r w:rsidRPr="0005061E">
        <w:rPr>
          <w:lang w:val="en-US" w:eastAsia="ja-JP"/>
        </w:rPr>
        <w:tab/>
      </w:r>
      <w:r w:rsidRPr="00A05DD7">
        <w:rPr>
          <w:lang w:val="en-US" w:eastAsia="ja-JP"/>
        </w:rPr>
        <w:t>Radio characteristics of beam WPT</w:t>
      </w:r>
      <w:bookmarkEnd w:id="141"/>
    </w:p>
    <w:p w14:paraId="61AB4579" w14:textId="77777777" w:rsidR="00083C3A" w:rsidRDefault="00083C3A" w:rsidP="00083C3A">
      <w:pPr>
        <w:rPr>
          <w:lang w:val="en-US" w:eastAsia="ja-JP"/>
        </w:rPr>
      </w:pPr>
      <w:r w:rsidRPr="00B51FF0">
        <w:rPr>
          <w:lang w:val="en-US" w:eastAsia="ja-JP"/>
        </w:rPr>
        <w:t xml:space="preserve">This section provides examples of the characteristics of the beam WPT system. </w:t>
      </w:r>
    </w:p>
    <w:p w14:paraId="02951A10" w14:textId="77777777" w:rsidR="00083C3A" w:rsidRPr="001D77B1" w:rsidRDefault="00083C3A" w:rsidP="00083C3A">
      <w:pPr>
        <w:pStyle w:val="TableNo"/>
        <w:rPr>
          <w:lang w:eastAsia="ja-JP"/>
        </w:rPr>
      </w:pPr>
      <w:r w:rsidRPr="001D77B1">
        <w:rPr>
          <w:lang w:eastAsia="ja-JP"/>
        </w:rPr>
        <w:t xml:space="preserve">TABLE </w:t>
      </w:r>
      <w:r>
        <w:rPr>
          <w:lang w:eastAsia="ja-JP"/>
        </w:rPr>
        <w:t>1</w:t>
      </w:r>
    </w:p>
    <w:p w14:paraId="2D1588E4" w14:textId="77777777" w:rsidR="00083C3A" w:rsidRPr="001D77B1" w:rsidRDefault="00083C3A" w:rsidP="00083C3A">
      <w:pPr>
        <w:pStyle w:val="Tabletitle"/>
        <w:rPr>
          <w:lang w:eastAsia="ja-JP"/>
        </w:rPr>
      </w:pPr>
      <w:r w:rsidRPr="001D77B1">
        <w:rPr>
          <w:lang w:eastAsia="ja-JP"/>
        </w:rPr>
        <w:t>Examples of radio characteristics of beam WPT systems</w:t>
      </w:r>
    </w:p>
    <w:tbl>
      <w:tblPr>
        <w:tblStyle w:val="TableGrid"/>
        <w:tblW w:w="0" w:type="auto"/>
        <w:jc w:val="center"/>
        <w:tblLayout w:type="fixed"/>
        <w:tblLook w:val="04A0" w:firstRow="1" w:lastRow="0" w:firstColumn="1" w:lastColumn="0" w:noHBand="0" w:noVBand="1"/>
      </w:tblPr>
      <w:tblGrid>
        <w:gridCol w:w="1257"/>
        <w:gridCol w:w="1046"/>
        <w:gridCol w:w="1047"/>
        <w:gridCol w:w="1046"/>
        <w:gridCol w:w="1047"/>
        <w:gridCol w:w="1046"/>
        <w:gridCol w:w="1047"/>
        <w:gridCol w:w="1046"/>
        <w:gridCol w:w="1047"/>
      </w:tblGrid>
      <w:tr w:rsidR="00083C3A" w:rsidRPr="001D77B1" w14:paraId="3DF0B1EF" w14:textId="77777777" w:rsidTr="001F66D6">
        <w:trPr>
          <w:cantSplit/>
          <w:jc w:val="center"/>
        </w:trPr>
        <w:tc>
          <w:tcPr>
            <w:tcW w:w="1257" w:type="dxa"/>
          </w:tcPr>
          <w:p w14:paraId="2E316BB2" w14:textId="77777777" w:rsidR="00083C3A" w:rsidRPr="001D77B1" w:rsidRDefault="00083C3A" w:rsidP="001F66D6">
            <w:pPr>
              <w:pStyle w:val="Tablehead"/>
              <w:rPr>
                <w:lang w:eastAsia="ja-JP"/>
              </w:rPr>
            </w:pPr>
            <w:r w:rsidRPr="001D77B1">
              <w:rPr>
                <w:lang w:eastAsia="ja-JP"/>
              </w:rPr>
              <w:t>System</w:t>
            </w:r>
          </w:p>
        </w:tc>
        <w:tc>
          <w:tcPr>
            <w:tcW w:w="1046" w:type="dxa"/>
          </w:tcPr>
          <w:p w14:paraId="38FD667A" w14:textId="77777777" w:rsidR="00083C3A" w:rsidRPr="001D77B1" w:rsidRDefault="00083C3A" w:rsidP="001F66D6">
            <w:pPr>
              <w:pStyle w:val="Tablehead"/>
              <w:rPr>
                <w:lang w:eastAsia="ja-JP"/>
              </w:rPr>
            </w:pPr>
            <w:r>
              <w:rPr>
                <w:lang w:eastAsia="ja-JP"/>
              </w:rPr>
              <w:t>System 1</w:t>
            </w:r>
          </w:p>
        </w:tc>
        <w:tc>
          <w:tcPr>
            <w:tcW w:w="1047" w:type="dxa"/>
          </w:tcPr>
          <w:p w14:paraId="6C5135DA" w14:textId="77777777" w:rsidR="00083C3A" w:rsidRPr="001D77B1" w:rsidRDefault="00083C3A" w:rsidP="001F66D6">
            <w:pPr>
              <w:pStyle w:val="Tablehead"/>
              <w:rPr>
                <w:lang w:eastAsia="ja-JP"/>
              </w:rPr>
            </w:pPr>
            <w:r>
              <w:rPr>
                <w:lang w:eastAsia="ja-JP"/>
              </w:rPr>
              <w:t>System 2</w:t>
            </w:r>
          </w:p>
        </w:tc>
        <w:tc>
          <w:tcPr>
            <w:tcW w:w="1046" w:type="dxa"/>
          </w:tcPr>
          <w:p w14:paraId="028BDCBE" w14:textId="77777777" w:rsidR="00083C3A" w:rsidRPr="001D77B1" w:rsidRDefault="00083C3A" w:rsidP="001F66D6">
            <w:pPr>
              <w:pStyle w:val="Tablehead"/>
              <w:rPr>
                <w:lang w:eastAsia="ja-JP"/>
              </w:rPr>
            </w:pPr>
            <w:r>
              <w:rPr>
                <w:lang w:eastAsia="ja-JP"/>
              </w:rPr>
              <w:t>System 3</w:t>
            </w:r>
          </w:p>
        </w:tc>
        <w:tc>
          <w:tcPr>
            <w:tcW w:w="1047" w:type="dxa"/>
          </w:tcPr>
          <w:p w14:paraId="4AA011E8" w14:textId="77777777" w:rsidR="00083C3A" w:rsidRPr="001D77B1" w:rsidRDefault="00083C3A" w:rsidP="001F66D6">
            <w:pPr>
              <w:pStyle w:val="Tablehead"/>
              <w:rPr>
                <w:lang w:eastAsia="ja-JP"/>
              </w:rPr>
            </w:pPr>
            <w:r w:rsidRPr="001D77B1">
              <w:rPr>
                <w:lang w:eastAsia="ja-JP"/>
              </w:rPr>
              <w:t xml:space="preserve">System </w:t>
            </w:r>
            <w:r>
              <w:rPr>
                <w:lang w:eastAsia="ja-JP"/>
              </w:rPr>
              <w:t>4</w:t>
            </w:r>
          </w:p>
        </w:tc>
        <w:tc>
          <w:tcPr>
            <w:tcW w:w="1046" w:type="dxa"/>
          </w:tcPr>
          <w:p w14:paraId="79DBC38D" w14:textId="77777777" w:rsidR="00083C3A" w:rsidRPr="001D77B1" w:rsidRDefault="00083C3A" w:rsidP="001F66D6">
            <w:pPr>
              <w:pStyle w:val="Tablehead"/>
              <w:rPr>
                <w:lang w:eastAsia="ja-JP"/>
              </w:rPr>
            </w:pPr>
            <w:r w:rsidRPr="001D77B1">
              <w:rPr>
                <w:lang w:eastAsia="ja-JP"/>
              </w:rPr>
              <w:t xml:space="preserve">System </w:t>
            </w:r>
            <w:r>
              <w:rPr>
                <w:lang w:eastAsia="ja-JP"/>
              </w:rPr>
              <w:t>5</w:t>
            </w:r>
          </w:p>
        </w:tc>
        <w:tc>
          <w:tcPr>
            <w:tcW w:w="1047" w:type="dxa"/>
          </w:tcPr>
          <w:p w14:paraId="7EE9F9FF" w14:textId="77777777" w:rsidR="00083C3A" w:rsidRPr="001D77B1" w:rsidRDefault="00083C3A" w:rsidP="001F66D6">
            <w:pPr>
              <w:pStyle w:val="Tablehead"/>
              <w:rPr>
                <w:lang w:eastAsia="ja-JP"/>
              </w:rPr>
            </w:pPr>
            <w:r w:rsidRPr="001D77B1">
              <w:rPr>
                <w:lang w:eastAsia="ja-JP"/>
              </w:rPr>
              <w:t xml:space="preserve">System </w:t>
            </w:r>
            <w:r>
              <w:rPr>
                <w:lang w:eastAsia="ja-JP"/>
              </w:rPr>
              <w:t>6</w:t>
            </w:r>
          </w:p>
        </w:tc>
        <w:tc>
          <w:tcPr>
            <w:tcW w:w="1046" w:type="dxa"/>
          </w:tcPr>
          <w:p w14:paraId="71289C8D" w14:textId="704E82A9" w:rsidR="00083C3A" w:rsidRPr="001D77B1" w:rsidRDefault="00083C3A" w:rsidP="001F66D6">
            <w:pPr>
              <w:pStyle w:val="Tablehead"/>
              <w:rPr>
                <w:lang w:eastAsia="ja-JP"/>
              </w:rPr>
            </w:pPr>
            <w:del w:id="142" w:author="USA1" w:date="2022-03-21T15:27:00Z">
              <w:r w:rsidRPr="001D77B1" w:rsidDel="00695D28">
                <w:rPr>
                  <w:lang w:eastAsia="ja-JP"/>
                </w:rPr>
                <w:delText xml:space="preserve">System </w:delText>
              </w:r>
              <w:r w:rsidDel="00695D28">
                <w:rPr>
                  <w:lang w:eastAsia="ja-JP"/>
                </w:rPr>
                <w:delText>7</w:delText>
              </w:r>
            </w:del>
          </w:p>
        </w:tc>
        <w:tc>
          <w:tcPr>
            <w:tcW w:w="1047" w:type="dxa"/>
          </w:tcPr>
          <w:p w14:paraId="3E0AC33C" w14:textId="37639D83" w:rsidR="00083C3A" w:rsidRPr="001D77B1" w:rsidRDefault="00083C3A" w:rsidP="001F66D6">
            <w:pPr>
              <w:pStyle w:val="Tablehead"/>
              <w:rPr>
                <w:lang w:eastAsia="ja-JP"/>
              </w:rPr>
            </w:pPr>
            <w:r w:rsidRPr="007469FF">
              <w:rPr>
                <w:highlight w:val="cyan"/>
                <w:lang w:eastAsia="ja-JP"/>
                <w:rPrChange w:id="143" w:author="USA1" w:date="2022-04-11T09:09:00Z">
                  <w:rPr>
                    <w:lang w:eastAsia="ja-JP"/>
                  </w:rPr>
                </w:rPrChange>
              </w:rPr>
              <w:t xml:space="preserve">System </w:t>
            </w:r>
            <w:ins w:id="144" w:author="USA1" w:date="2022-04-11T09:09:00Z">
              <w:r w:rsidR="007469FF" w:rsidRPr="007469FF">
                <w:rPr>
                  <w:highlight w:val="cyan"/>
                  <w:lang w:eastAsia="ja-JP"/>
                  <w:rPrChange w:id="145" w:author="USA1" w:date="2022-04-11T09:09:00Z">
                    <w:rPr>
                      <w:lang w:eastAsia="ja-JP"/>
                    </w:rPr>
                  </w:rPrChange>
                </w:rPr>
                <w:t>7</w:t>
              </w:r>
            </w:ins>
            <w:del w:id="146" w:author="USA1" w:date="2022-04-11T09:09:00Z">
              <w:r w:rsidRPr="007469FF" w:rsidDel="007469FF">
                <w:rPr>
                  <w:highlight w:val="cyan"/>
                  <w:lang w:eastAsia="ja-JP"/>
                  <w:rPrChange w:id="147" w:author="USA1" w:date="2022-04-11T09:09:00Z">
                    <w:rPr>
                      <w:lang w:eastAsia="ja-JP"/>
                    </w:rPr>
                  </w:rPrChange>
                </w:rPr>
                <w:delText>8</w:delText>
              </w:r>
            </w:del>
          </w:p>
        </w:tc>
      </w:tr>
      <w:tr w:rsidR="00083C3A" w:rsidRPr="001D77B1" w14:paraId="3007412B" w14:textId="77777777" w:rsidTr="001F66D6">
        <w:trPr>
          <w:cantSplit/>
          <w:jc w:val="center"/>
        </w:trPr>
        <w:tc>
          <w:tcPr>
            <w:tcW w:w="1257" w:type="dxa"/>
          </w:tcPr>
          <w:p w14:paraId="55E6EF32" w14:textId="77777777" w:rsidR="00083C3A" w:rsidRPr="001D77B1" w:rsidRDefault="00083C3A" w:rsidP="001F66D6">
            <w:pPr>
              <w:pStyle w:val="Tabletext"/>
              <w:rPr>
                <w:lang w:eastAsia="ja-JP"/>
              </w:rPr>
            </w:pPr>
            <w:r w:rsidRPr="001D77B1">
              <w:rPr>
                <w:lang w:eastAsia="ja-JP"/>
              </w:rPr>
              <w:t>Frequency</w:t>
            </w:r>
          </w:p>
        </w:tc>
        <w:tc>
          <w:tcPr>
            <w:tcW w:w="1046" w:type="dxa"/>
          </w:tcPr>
          <w:p w14:paraId="1773350C"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39C6C5B5" w14:textId="77777777" w:rsidR="00083C3A" w:rsidRPr="001D77B1" w:rsidRDefault="00083C3A" w:rsidP="001F66D6">
            <w:pPr>
              <w:pStyle w:val="Tabletext"/>
              <w:jc w:val="center"/>
              <w:rPr>
                <w:lang w:eastAsia="ja-JP"/>
              </w:rPr>
            </w:pPr>
            <w:r>
              <w:rPr>
                <w:lang w:val="en-US" w:eastAsia="ja-JP"/>
              </w:rPr>
              <w:t>915-921 MHz</w:t>
            </w:r>
          </w:p>
        </w:tc>
        <w:tc>
          <w:tcPr>
            <w:tcW w:w="1046" w:type="dxa"/>
          </w:tcPr>
          <w:p w14:paraId="199B7B03" w14:textId="77777777" w:rsidR="00083C3A" w:rsidRPr="001D77B1" w:rsidRDefault="00083C3A" w:rsidP="001F66D6">
            <w:pPr>
              <w:pStyle w:val="Tabletext"/>
              <w:jc w:val="center"/>
              <w:rPr>
                <w:lang w:eastAsia="ja-JP"/>
              </w:rPr>
            </w:pPr>
            <w:r>
              <w:rPr>
                <w:lang w:val="en-US" w:eastAsia="ja-JP"/>
              </w:rPr>
              <w:t>915-921 MHz</w:t>
            </w:r>
          </w:p>
        </w:tc>
        <w:tc>
          <w:tcPr>
            <w:tcW w:w="1047" w:type="dxa"/>
          </w:tcPr>
          <w:p w14:paraId="7CCAD5C9" w14:textId="77777777" w:rsidR="00083C3A" w:rsidRPr="001D77B1" w:rsidRDefault="00083C3A" w:rsidP="001F66D6">
            <w:pPr>
              <w:pStyle w:val="Tabletext"/>
              <w:jc w:val="center"/>
              <w:rPr>
                <w:lang w:eastAsia="ja-JP"/>
              </w:rPr>
            </w:pPr>
            <w:r w:rsidRPr="001D77B1">
              <w:rPr>
                <w:lang w:eastAsia="ja-JP"/>
              </w:rPr>
              <w:t>917-920 MHz</w:t>
            </w:r>
          </w:p>
        </w:tc>
        <w:tc>
          <w:tcPr>
            <w:tcW w:w="1046" w:type="dxa"/>
          </w:tcPr>
          <w:p w14:paraId="0C788CF7" w14:textId="77777777" w:rsidR="00083C3A" w:rsidRPr="001D77B1" w:rsidRDefault="00083C3A" w:rsidP="001F66D6">
            <w:pPr>
              <w:pStyle w:val="Tabletext"/>
              <w:jc w:val="center"/>
              <w:rPr>
                <w:lang w:eastAsia="ja-JP"/>
              </w:rPr>
            </w:pPr>
            <w:r w:rsidRPr="001D77B1">
              <w:rPr>
                <w:lang w:eastAsia="ja-JP"/>
              </w:rPr>
              <w:t>2.410-2.486 GHz</w:t>
            </w:r>
          </w:p>
        </w:tc>
        <w:tc>
          <w:tcPr>
            <w:tcW w:w="1047" w:type="dxa"/>
          </w:tcPr>
          <w:p w14:paraId="07C48679" w14:textId="77777777" w:rsidR="00083C3A" w:rsidRPr="001D77B1" w:rsidRDefault="00083C3A" w:rsidP="001F66D6">
            <w:pPr>
              <w:pStyle w:val="Tabletext"/>
              <w:jc w:val="center"/>
              <w:rPr>
                <w:lang w:eastAsia="ja-JP"/>
              </w:rPr>
            </w:pPr>
            <w:r w:rsidRPr="001D77B1">
              <w:rPr>
                <w:lang w:eastAsia="ja-JP"/>
              </w:rPr>
              <w:t>5.738-5.766 GHz</w:t>
            </w:r>
          </w:p>
        </w:tc>
        <w:tc>
          <w:tcPr>
            <w:tcW w:w="1046" w:type="dxa"/>
          </w:tcPr>
          <w:p w14:paraId="19677FEA" w14:textId="0DFD7C4F" w:rsidR="00083C3A" w:rsidRPr="001D77B1" w:rsidRDefault="00083C3A" w:rsidP="001F66D6">
            <w:pPr>
              <w:pStyle w:val="Tabletext"/>
              <w:jc w:val="center"/>
              <w:rPr>
                <w:lang w:eastAsia="ja-JP"/>
              </w:rPr>
            </w:pPr>
            <w:del w:id="148" w:author="USA1" w:date="2022-03-21T15:27:00Z">
              <w:r w:rsidRPr="000676F1" w:rsidDel="00695D28">
                <w:rPr>
                  <w:lang w:eastAsia="ja-JP"/>
                </w:rPr>
                <w:delText>24.1</w:delText>
              </w:r>
              <w:r w:rsidDel="00695D28">
                <w:rPr>
                  <w:lang w:eastAsia="ja-JP"/>
                </w:rPr>
                <w:delText>-</w:delText>
              </w:r>
              <w:r w:rsidRPr="000676F1" w:rsidDel="00695D28">
                <w:rPr>
                  <w:lang w:eastAsia="ja-JP"/>
                </w:rPr>
                <w:delText>24.15 GHz</w:delText>
              </w:r>
            </w:del>
          </w:p>
        </w:tc>
        <w:tc>
          <w:tcPr>
            <w:tcW w:w="1047" w:type="dxa"/>
          </w:tcPr>
          <w:p w14:paraId="32A2F113" w14:textId="18EA5A78" w:rsidR="00083C3A" w:rsidRPr="001D77B1" w:rsidRDefault="00083C3A" w:rsidP="001F66D6">
            <w:pPr>
              <w:pStyle w:val="Tabletext"/>
              <w:jc w:val="center"/>
              <w:rPr>
                <w:lang w:eastAsia="ja-JP"/>
              </w:rPr>
            </w:pPr>
            <w:r w:rsidRPr="000676F1">
              <w:rPr>
                <w:lang w:eastAsia="ja-JP"/>
              </w:rPr>
              <w:t>61</w:t>
            </w:r>
            <w:r>
              <w:rPr>
                <w:lang w:eastAsia="ja-JP"/>
              </w:rPr>
              <w:t>-</w:t>
            </w:r>
            <w:r w:rsidRPr="000676F1">
              <w:rPr>
                <w:lang w:eastAsia="ja-JP"/>
              </w:rPr>
              <w:t>61.5 GHz</w:t>
            </w:r>
          </w:p>
        </w:tc>
      </w:tr>
      <w:tr w:rsidR="00083C3A" w:rsidRPr="001D77B1" w14:paraId="04BD64E3" w14:textId="77777777" w:rsidTr="001F66D6">
        <w:trPr>
          <w:cantSplit/>
          <w:jc w:val="center"/>
        </w:trPr>
        <w:tc>
          <w:tcPr>
            <w:tcW w:w="1257" w:type="dxa"/>
          </w:tcPr>
          <w:p w14:paraId="215BCB3E" w14:textId="77777777" w:rsidR="00083C3A" w:rsidRPr="001D77B1" w:rsidRDefault="00083C3A" w:rsidP="001F66D6">
            <w:pPr>
              <w:pStyle w:val="Tabletext"/>
              <w:rPr>
                <w:lang w:eastAsia="ja-JP"/>
              </w:rPr>
            </w:pPr>
            <w:r w:rsidRPr="001D77B1">
              <w:rPr>
                <w:lang w:eastAsia="ja-JP"/>
              </w:rPr>
              <w:t>Output Power</w:t>
            </w:r>
          </w:p>
        </w:tc>
        <w:tc>
          <w:tcPr>
            <w:tcW w:w="1046" w:type="dxa"/>
          </w:tcPr>
          <w:p w14:paraId="5990BAFA" w14:textId="77777777" w:rsidR="00083C3A" w:rsidRPr="001D77B1" w:rsidRDefault="00083C3A" w:rsidP="001F66D6">
            <w:pPr>
              <w:pStyle w:val="Tabletext"/>
              <w:jc w:val="center"/>
              <w:rPr>
                <w:lang w:eastAsia="ja-JP"/>
              </w:rPr>
            </w:pPr>
            <w:r>
              <w:rPr>
                <w:lang w:val="en-US" w:eastAsia="ja-JP"/>
              </w:rPr>
              <w:t xml:space="preserve">4 W </w:t>
            </w:r>
          </w:p>
        </w:tc>
        <w:tc>
          <w:tcPr>
            <w:tcW w:w="1047" w:type="dxa"/>
          </w:tcPr>
          <w:p w14:paraId="2061DE2A" w14:textId="77777777" w:rsidR="00083C3A" w:rsidRPr="001D77B1" w:rsidRDefault="00083C3A" w:rsidP="001F66D6">
            <w:pPr>
              <w:pStyle w:val="Tabletext"/>
              <w:jc w:val="center"/>
              <w:rPr>
                <w:lang w:eastAsia="ja-JP"/>
              </w:rPr>
            </w:pPr>
            <w:r>
              <w:rPr>
                <w:lang w:val="en-US" w:eastAsia="ja-JP"/>
              </w:rPr>
              <w:t xml:space="preserve">15 W </w:t>
            </w:r>
          </w:p>
        </w:tc>
        <w:tc>
          <w:tcPr>
            <w:tcW w:w="1046" w:type="dxa"/>
          </w:tcPr>
          <w:p w14:paraId="6594C6D3" w14:textId="77777777" w:rsidR="00083C3A" w:rsidRPr="001D77B1" w:rsidRDefault="00083C3A" w:rsidP="001F66D6">
            <w:pPr>
              <w:pStyle w:val="Tabletext"/>
              <w:jc w:val="center"/>
              <w:rPr>
                <w:lang w:eastAsia="ja-JP"/>
              </w:rPr>
            </w:pPr>
            <w:r>
              <w:rPr>
                <w:lang w:val="en-US" w:eastAsia="ja-JP"/>
              </w:rPr>
              <w:t>Up to 50 W</w:t>
            </w:r>
          </w:p>
        </w:tc>
        <w:tc>
          <w:tcPr>
            <w:tcW w:w="1047" w:type="dxa"/>
          </w:tcPr>
          <w:p w14:paraId="179C7721" w14:textId="77777777" w:rsidR="00083C3A" w:rsidRPr="001D77B1" w:rsidRDefault="00083C3A" w:rsidP="001F66D6">
            <w:pPr>
              <w:pStyle w:val="Tabletext"/>
              <w:jc w:val="center"/>
              <w:rPr>
                <w:lang w:eastAsia="ja-JP"/>
              </w:rPr>
            </w:pPr>
            <w:r w:rsidRPr="001D77B1">
              <w:rPr>
                <w:lang w:eastAsia="ja-JP"/>
              </w:rPr>
              <w:t>1 W</w:t>
            </w:r>
          </w:p>
        </w:tc>
        <w:tc>
          <w:tcPr>
            <w:tcW w:w="1046" w:type="dxa"/>
          </w:tcPr>
          <w:p w14:paraId="6892E4BC" w14:textId="77777777" w:rsidR="00083C3A" w:rsidRPr="001D77B1" w:rsidRDefault="00083C3A" w:rsidP="001F66D6">
            <w:pPr>
              <w:pStyle w:val="Tabletext"/>
              <w:jc w:val="center"/>
              <w:rPr>
                <w:lang w:eastAsia="ja-JP"/>
              </w:rPr>
            </w:pPr>
            <w:r w:rsidRPr="001D77B1">
              <w:rPr>
                <w:lang w:eastAsia="ja-JP"/>
              </w:rPr>
              <w:t>15 W</w:t>
            </w:r>
          </w:p>
        </w:tc>
        <w:tc>
          <w:tcPr>
            <w:tcW w:w="1047" w:type="dxa"/>
          </w:tcPr>
          <w:p w14:paraId="665DDF87" w14:textId="77777777" w:rsidR="00083C3A" w:rsidRPr="001D77B1" w:rsidRDefault="00083C3A" w:rsidP="001F66D6">
            <w:pPr>
              <w:pStyle w:val="Tabletext"/>
              <w:jc w:val="center"/>
              <w:rPr>
                <w:lang w:eastAsia="ja-JP"/>
              </w:rPr>
            </w:pPr>
            <w:r w:rsidRPr="001D77B1">
              <w:rPr>
                <w:lang w:eastAsia="ja-JP"/>
              </w:rPr>
              <w:t>32 W</w:t>
            </w:r>
          </w:p>
        </w:tc>
        <w:tc>
          <w:tcPr>
            <w:tcW w:w="1046" w:type="dxa"/>
          </w:tcPr>
          <w:p w14:paraId="3A553913" w14:textId="509689BC" w:rsidR="00083C3A" w:rsidRPr="001D77B1" w:rsidRDefault="00083C3A" w:rsidP="001F66D6">
            <w:pPr>
              <w:pStyle w:val="Tabletext"/>
              <w:jc w:val="center"/>
              <w:rPr>
                <w:lang w:eastAsia="ja-JP"/>
              </w:rPr>
            </w:pPr>
            <w:del w:id="149" w:author="USA1" w:date="2022-03-21T15:27:00Z">
              <w:r w:rsidRPr="000676F1" w:rsidDel="00695D28">
                <w:rPr>
                  <w:lang w:eastAsia="ja-JP"/>
                </w:rPr>
                <w:delText>50 W</w:delText>
              </w:r>
            </w:del>
          </w:p>
        </w:tc>
        <w:tc>
          <w:tcPr>
            <w:tcW w:w="1047" w:type="dxa"/>
          </w:tcPr>
          <w:p w14:paraId="727B717B" w14:textId="2842249A" w:rsidR="00083C3A" w:rsidRPr="001D77B1" w:rsidRDefault="00083C3A" w:rsidP="001F66D6">
            <w:pPr>
              <w:pStyle w:val="Tabletext"/>
              <w:jc w:val="center"/>
              <w:rPr>
                <w:lang w:eastAsia="ja-JP"/>
              </w:rPr>
            </w:pPr>
            <w:r w:rsidRPr="000676F1">
              <w:rPr>
                <w:lang w:eastAsia="ja-JP"/>
              </w:rPr>
              <w:t>50 W</w:t>
            </w:r>
          </w:p>
        </w:tc>
      </w:tr>
      <w:tr w:rsidR="00083C3A" w:rsidRPr="001D77B1" w14:paraId="18E80846" w14:textId="77777777" w:rsidTr="001F66D6">
        <w:trPr>
          <w:cantSplit/>
          <w:jc w:val="center"/>
        </w:trPr>
        <w:tc>
          <w:tcPr>
            <w:tcW w:w="1257" w:type="dxa"/>
          </w:tcPr>
          <w:p w14:paraId="70D40CD6" w14:textId="77777777" w:rsidR="00083C3A" w:rsidRPr="001D77B1" w:rsidRDefault="00083C3A" w:rsidP="001F66D6">
            <w:pPr>
              <w:pStyle w:val="Tabletext"/>
              <w:rPr>
                <w:lang w:eastAsia="ja-JP"/>
              </w:rPr>
            </w:pPr>
            <w:r w:rsidRPr="001D77B1">
              <w:rPr>
                <w:lang w:eastAsia="ja-JP"/>
              </w:rPr>
              <w:t>Antenna gain</w:t>
            </w:r>
          </w:p>
        </w:tc>
        <w:tc>
          <w:tcPr>
            <w:tcW w:w="1046" w:type="dxa"/>
          </w:tcPr>
          <w:p w14:paraId="11FD6CAD" w14:textId="77777777" w:rsidR="00083C3A" w:rsidRPr="001D77B1" w:rsidRDefault="00083C3A" w:rsidP="001F66D6">
            <w:pPr>
              <w:pStyle w:val="Tabletext"/>
              <w:jc w:val="center"/>
              <w:rPr>
                <w:lang w:eastAsia="ja-JP"/>
              </w:rPr>
            </w:pPr>
            <w:r>
              <w:rPr>
                <w:lang w:val="en-US" w:eastAsia="ja-JP"/>
              </w:rPr>
              <w:t>7 dBi</w:t>
            </w:r>
          </w:p>
        </w:tc>
        <w:tc>
          <w:tcPr>
            <w:tcW w:w="1047" w:type="dxa"/>
          </w:tcPr>
          <w:p w14:paraId="423ED0EF" w14:textId="77777777" w:rsidR="00083C3A" w:rsidRPr="001D77B1" w:rsidRDefault="00083C3A" w:rsidP="001F66D6">
            <w:pPr>
              <w:pStyle w:val="Tabletext"/>
              <w:jc w:val="center"/>
              <w:rPr>
                <w:lang w:eastAsia="ja-JP"/>
              </w:rPr>
            </w:pPr>
            <w:r>
              <w:rPr>
                <w:lang w:val="en-US" w:eastAsia="ja-JP"/>
              </w:rPr>
              <w:t>8.24 dBi</w:t>
            </w:r>
          </w:p>
        </w:tc>
        <w:tc>
          <w:tcPr>
            <w:tcW w:w="1046" w:type="dxa"/>
          </w:tcPr>
          <w:p w14:paraId="7EE2417A" w14:textId="77777777" w:rsidR="00083C3A" w:rsidRPr="001D77B1" w:rsidRDefault="00083C3A" w:rsidP="001F66D6">
            <w:pPr>
              <w:pStyle w:val="Tabletext"/>
              <w:jc w:val="center"/>
              <w:rPr>
                <w:lang w:eastAsia="ja-JP"/>
              </w:rPr>
            </w:pPr>
            <w:r>
              <w:rPr>
                <w:lang w:val="en-US" w:eastAsia="ja-JP"/>
              </w:rPr>
              <w:t>Not to exceed e.i.r.p.</w:t>
            </w:r>
          </w:p>
        </w:tc>
        <w:tc>
          <w:tcPr>
            <w:tcW w:w="1047" w:type="dxa"/>
          </w:tcPr>
          <w:p w14:paraId="48F6F1A9" w14:textId="77777777" w:rsidR="00083C3A" w:rsidRPr="001D77B1" w:rsidRDefault="00083C3A" w:rsidP="001F66D6">
            <w:pPr>
              <w:pStyle w:val="Tabletext"/>
              <w:jc w:val="center"/>
              <w:rPr>
                <w:lang w:eastAsia="ja-JP"/>
              </w:rPr>
            </w:pPr>
            <w:r w:rsidRPr="001D77B1">
              <w:rPr>
                <w:lang w:eastAsia="ja-JP"/>
              </w:rPr>
              <w:t>6 dBi</w:t>
            </w:r>
          </w:p>
        </w:tc>
        <w:tc>
          <w:tcPr>
            <w:tcW w:w="1046" w:type="dxa"/>
          </w:tcPr>
          <w:p w14:paraId="44A1C27A" w14:textId="77777777" w:rsidR="00083C3A" w:rsidRPr="001D77B1" w:rsidRDefault="00083C3A" w:rsidP="001F66D6">
            <w:pPr>
              <w:pStyle w:val="Tabletext"/>
              <w:jc w:val="center"/>
              <w:rPr>
                <w:lang w:eastAsia="ja-JP"/>
              </w:rPr>
            </w:pPr>
            <w:r w:rsidRPr="001D77B1">
              <w:rPr>
                <w:lang w:eastAsia="ja-JP"/>
              </w:rPr>
              <w:t>24 dBi</w:t>
            </w:r>
          </w:p>
        </w:tc>
        <w:tc>
          <w:tcPr>
            <w:tcW w:w="1047" w:type="dxa"/>
          </w:tcPr>
          <w:p w14:paraId="0CAE933F" w14:textId="77777777" w:rsidR="00083C3A" w:rsidRPr="001D77B1" w:rsidRDefault="00083C3A" w:rsidP="001F66D6">
            <w:pPr>
              <w:pStyle w:val="Tabletext"/>
              <w:jc w:val="center"/>
              <w:rPr>
                <w:lang w:eastAsia="ja-JP"/>
              </w:rPr>
            </w:pPr>
            <w:r w:rsidRPr="001D77B1">
              <w:rPr>
                <w:lang w:eastAsia="ja-JP"/>
              </w:rPr>
              <w:t>25 dBi</w:t>
            </w:r>
          </w:p>
        </w:tc>
        <w:tc>
          <w:tcPr>
            <w:tcW w:w="1046" w:type="dxa"/>
          </w:tcPr>
          <w:p w14:paraId="205391F5" w14:textId="3A2EE37D" w:rsidR="00083C3A" w:rsidRPr="00530783" w:rsidRDefault="00083C3A" w:rsidP="001F66D6">
            <w:pPr>
              <w:pStyle w:val="Tabletext"/>
              <w:jc w:val="center"/>
              <w:rPr>
                <w:highlight w:val="yellow"/>
                <w:lang w:eastAsia="ja-JP"/>
              </w:rPr>
            </w:pPr>
            <w:del w:id="150" w:author="USA1" w:date="2022-03-21T15:27:00Z">
              <w:r w:rsidRPr="00530783" w:rsidDel="00695D28">
                <w:rPr>
                  <w:highlight w:val="yellow"/>
                  <w:lang w:eastAsia="ja-JP"/>
                </w:rPr>
                <w:delText>[TBD]</w:delText>
              </w:r>
            </w:del>
          </w:p>
        </w:tc>
        <w:tc>
          <w:tcPr>
            <w:tcW w:w="1047" w:type="dxa"/>
          </w:tcPr>
          <w:p w14:paraId="41133514" w14:textId="0B6BF949" w:rsidR="00083C3A" w:rsidRPr="00F97431" w:rsidRDefault="00083C3A" w:rsidP="001F66D6">
            <w:pPr>
              <w:pStyle w:val="Tabletext"/>
              <w:jc w:val="center"/>
              <w:rPr>
                <w:vertAlign w:val="superscript"/>
                <w:lang w:eastAsia="ja-JP"/>
              </w:rPr>
            </w:pPr>
            <w:r w:rsidRPr="00297289">
              <w:rPr>
                <w:lang w:eastAsia="ja-JP"/>
              </w:rPr>
              <w:t>45 dBi</w:t>
            </w:r>
            <w:r>
              <w:rPr>
                <w:vertAlign w:val="superscript"/>
                <w:lang w:eastAsia="ja-JP"/>
              </w:rPr>
              <w:t>1</w:t>
            </w:r>
          </w:p>
        </w:tc>
      </w:tr>
      <w:tr w:rsidR="00083C3A" w:rsidRPr="001D77B1" w14:paraId="3FE8E173" w14:textId="77777777" w:rsidTr="001F66D6">
        <w:trPr>
          <w:cantSplit/>
          <w:jc w:val="center"/>
        </w:trPr>
        <w:tc>
          <w:tcPr>
            <w:tcW w:w="1257" w:type="dxa"/>
          </w:tcPr>
          <w:p w14:paraId="18922E43" w14:textId="77777777" w:rsidR="00083C3A" w:rsidRPr="001D77B1" w:rsidRDefault="00083C3A" w:rsidP="001F66D6">
            <w:pPr>
              <w:pStyle w:val="Tabletext"/>
              <w:rPr>
                <w:lang w:eastAsia="ja-JP"/>
              </w:rPr>
            </w:pPr>
            <w:r w:rsidRPr="001D77B1">
              <w:rPr>
                <w:lang w:eastAsia="ja-JP"/>
              </w:rPr>
              <w:t>e.i.r.p.</w:t>
            </w:r>
          </w:p>
        </w:tc>
        <w:tc>
          <w:tcPr>
            <w:tcW w:w="1046" w:type="dxa"/>
          </w:tcPr>
          <w:p w14:paraId="3B058919" w14:textId="77777777" w:rsidR="00083C3A" w:rsidRPr="001D77B1" w:rsidRDefault="00083C3A" w:rsidP="001F66D6">
            <w:pPr>
              <w:pStyle w:val="Tabletext"/>
              <w:jc w:val="center"/>
              <w:rPr>
                <w:lang w:eastAsia="ja-JP"/>
              </w:rPr>
            </w:pPr>
            <w:r>
              <w:rPr>
                <w:lang w:val="en-US" w:eastAsia="ja-JP"/>
              </w:rPr>
              <w:t>43 dBm</w:t>
            </w:r>
            <w:r w:rsidRPr="00BC5CA5">
              <w:rPr>
                <w:lang w:val="en-US" w:eastAsia="ja-JP"/>
              </w:rPr>
              <w:t xml:space="preserve"> </w:t>
            </w:r>
          </w:p>
        </w:tc>
        <w:tc>
          <w:tcPr>
            <w:tcW w:w="1047" w:type="dxa"/>
          </w:tcPr>
          <w:p w14:paraId="5E6945DE" w14:textId="77777777" w:rsidR="00083C3A" w:rsidRPr="001D77B1" w:rsidRDefault="00083C3A" w:rsidP="001F66D6">
            <w:pPr>
              <w:pStyle w:val="Tabletext"/>
              <w:jc w:val="center"/>
              <w:rPr>
                <w:lang w:eastAsia="ja-JP"/>
              </w:rPr>
            </w:pPr>
            <w:r>
              <w:rPr>
                <w:lang w:val="en-US" w:eastAsia="ja-JP"/>
              </w:rPr>
              <w:t>50 dBm</w:t>
            </w:r>
            <w:r w:rsidRPr="00BC5CA5">
              <w:rPr>
                <w:lang w:val="en-US" w:eastAsia="ja-JP"/>
              </w:rPr>
              <w:t xml:space="preserve"> </w:t>
            </w:r>
          </w:p>
        </w:tc>
        <w:tc>
          <w:tcPr>
            <w:tcW w:w="1046" w:type="dxa"/>
          </w:tcPr>
          <w:p w14:paraId="07AA41EC" w14:textId="77777777" w:rsidR="00083C3A" w:rsidRPr="001D77B1" w:rsidRDefault="00083C3A" w:rsidP="001F66D6">
            <w:pPr>
              <w:pStyle w:val="Tabletext"/>
              <w:jc w:val="center"/>
              <w:rPr>
                <w:lang w:eastAsia="ja-JP"/>
              </w:rPr>
            </w:pPr>
            <w:r>
              <w:rPr>
                <w:lang w:val="en-US" w:eastAsia="ja-JP"/>
              </w:rPr>
              <w:t>54.8 dBm</w:t>
            </w:r>
            <w:r w:rsidRPr="00BC5CA5">
              <w:rPr>
                <w:lang w:val="en-US" w:eastAsia="ja-JP"/>
              </w:rPr>
              <w:t xml:space="preserve"> </w:t>
            </w:r>
          </w:p>
        </w:tc>
        <w:tc>
          <w:tcPr>
            <w:tcW w:w="1047" w:type="dxa"/>
          </w:tcPr>
          <w:p w14:paraId="29AFC045" w14:textId="77777777" w:rsidR="00083C3A" w:rsidRPr="001D77B1" w:rsidRDefault="00083C3A" w:rsidP="001F66D6">
            <w:pPr>
              <w:pStyle w:val="Tabletext"/>
              <w:jc w:val="center"/>
              <w:rPr>
                <w:lang w:eastAsia="ja-JP"/>
              </w:rPr>
            </w:pPr>
            <w:r w:rsidRPr="001D77B1">
              <w:rPr>
                <w:lang w:eastAsia="ja-JP"/>
              </w:rPr>
              <w:t>36 dBm</w:t>
            </w:r>
          </w:p>
        </w:tc>
        <w:tc>
          <w:tcPr>
            <w:tcW w:w="1046" w:type="dxa"/>
          </w:tcPr>
          <w:p w14:paraId="566FE01F" w14:textId="77777777" w:rsidR="00083C3A" w:rsidRPr="001D77B1" w:rsidRDefault="00083C3A" w:rsidP="001F66D6">
            <w:pPr>
              <w:pStyle w:val="Tabletext"/>
              <w:jc w:val="center"/>
              <w:rPr>
                <w:lang w:eastAsia="ja-JP"/>
              </w:rPr>
            </w:pPr>
            <w:r w:rsidRPr="001D77B1">
              <w:rPr>
                <w:lang w:eastAsia="ja-JP"/>
              </w:rPr>
              <w:t>65.8 dBm</w:t>
            </w:r>
          </w:p>
        </w:tc>
        <w:tc>
          <w:tcPr>
            <w:tcW w:w="1047" w:type="dxa"/>
          </w:tcPr>
          <w:p w14:paraId="1CF5E2ED" w14:textId="77777777" w:rsidR="00083C3A" w:rsidRPr="001D77B1" w:rsidRDefault="00083C3A" w:rsidP="001F66D6">
            <w:pPr>
              <w:pStyle w:val="Tabletext"/>
              <w:jc w:val="center"/>
              <w:rPr>
                <w:lang w:eastAsia="ja-JP"/>
              </w:rPr>
            </w:pPr>
            <w:r w:rsidRPr="001D77B1">
              <w:rPr>
                <w:lang w:eastAsia="ja-JP"/>
              </w:rPr>
              <w:t>70 dBm</w:t>
            </w:r>
          </w:p>
        </w:tc>
        <w:tc>
          <w:tcPr>
            <w:tcW w:w="1046" w:type="dxa"/>
          </w:tcPr>
          <w:p w14:paraId="200F5386" w14:textId="33DA055B" w:rsidR="00083C3A" w:rsidRPr="00530783" w:rsidRDefault="00083C3A" w:rsidP="001F66D6">
            <w:pPr>
              <w:pStyle w:val="Tabletext"/>
              <w:jc w:val="center"/>
              <w:rPr>
                <w:highlight w:val="yellow"/>
                <w:lang w:eastAsia="ja-JP"/>
              </w:rPr>
            </w:pPr>
            <w:del w:id="151" w:author="USA1" w:date="2022-03-21T15:27:00Z">
              <w:r w:rsidRPr="00530783" w:rsidDel="00695D28">
                <w:rPr>
                  <w:highlight w:val="yellow"/>
                  <w:lang w:eastAsia="ja-JP"/>
                </w:rPr>
                <w:delText>[TBD]</w:delText>
              </w:r>
            </w:del>
          </w:p>
        </w:tc>
        <w:tc>
          <w:tcPr>
            <w:tcW w:w="1047" w:type="dxa"/>
          </w:tcPr>
          <w:p w14:paraId="070402B7" w14:textId="06CB3E05" w:rsidR="00083C3A" w:rsidRPr="00F97431" w:rsidRDefault="00083C3A" w:rsidP="001F66D6">
            <w:pPr>
              <w:pStyle w:val="Tabletext"/>
              <w:jc w:val="center"/>
              <w:rPr>
                <w:vertAlign w:val="superscript"/>
                <w:lang w:eastAsia="ja-JP"/>
              </w:rPr>
            </w:pPr>
            <w:r w:rsidRPr="00297289">
              <w:rPr>
                <w:lang w:eastAsia="ja-JP"/>
              </w:rPr>
              <w:t>92 dBm</w:t>
            </w:r>
            <w:r>
              <w:rPr>
                <w:vertAlign w:val="superscript"/>
                <w:lang w:eastAsia="ja-JP"/>
              </w:rPr>
              <w:t>1</w:t>
            </w:r>
          </w:p>
        </w:tc>
      </w:tr>
      <w:tr w:rsidR="00083C3A" w:rsidRPr="001D77B1" w14:paraId="7691E3CF" w14:textId="77777777" w:rsidTr="001F66D6">
        <w:trPr>
          <w:cantSplit/>
          <w:jc w:val="center"/>
        </w:trPr>
        <w:tc>
          <w:tcPr>
            <w:tcW w:w="1257" w:type="dxa"/>
          </w:tcPr>
          <w:p w14:paraId="641DD0BE" w14:textId="77777777" w:rsidR="00083C3A" w:rsidRPr="001D77B1" w:rsidRDefault="00083C3A" w:rsidP="001F66D6">
            <w:pPr>
              <w:pStyle w:val="Tabletext"/>
              <w:rPr>
                <w:lang w:eastAsia="ja-JP"/>
              </w:rPr>
            </w:pPr>
            <w:r w:rsidRPr="001D77B1">
              <w:rPr>
                <w:lang w:eastAsia="ja-JP"/>
              </w:rPr>
              <w:t>Modulation</w:t>
            </w:r>
          </w:p>
        </w:tc>
        <w:tc>
          <w:tcPr>
            <w:tcW w:w="1046" w:type="dxa"/>
          </w:tcPr>
          <w:p w14:paraId="66DDEC4D" w14:textId="77777777" w:rsidR="00083C3A" w:rsidRPr="001D77B1" w:rsidRDefault="00083C3A" w:rsidP="001F66D6">
            <w:pPr>
              <w:pStyle w:val="Tabletext"/>
              <w:jc w:val="center"/>
              <w:rPr>
                <w:lang w:eastAsia="ja-JP"/>
              </w:rPr>
            </w:pPr>
            <w:r>
              <w:rPr>
                <w:lang w:val="en-US" w:eastAsia="ja-JP"/>
              </w:rPr>
              <w:t>CW</w:t>
            </w:r>
          </w:p>
        </w:tc>
        <w:tc>
          <w:tcPr>
            <w:tcW w:w="1047" w:type="dxa"/>
          </w:tcPr>
          <w:p w14:paraId="6ABF39A9" w14:textId="77777777" w:rsidR="00083C3A" w:rsidRPr="001D77B1" w:rsidRDefault="00083C3A" w:rsidP="001F66D6">
            <w:pPr>
              <w:pStyle w:val="Tabletext"/>
              <w:jc w:val="center"/>
              <w:rPr>
                <w:lang w:eastAsia="ja-JP"/>
              </w:rPr>
            </w:pPr>
            <w:r>
              <w:rPr>
                <w:lang w:val="en-US" w:eastAsia="ja-JP"/>
              </w:rPr>
              <w:t>CW</w:t>
            </w:r>
          </w:p>
        </w:tc>
        <w:tc>
          <w:tcPr>
            <w:tcW w:w="1046" w:type="dxa"/>
          </w:tcPr>
          <w:p w14:paraId="4513F39E" w14:textId="77777777" w:rsidR="00083C3A" w:rsidRPr="001D77B1" w:rsidRDefault="00083C3A" w:rsidP="001F66D6">
            <w:pPr>
              <w:pStyle w:val="Tabletext"/>
              <w:jc w:val="center"/>
              <w:rPr>
                <w:lang w:eastAsia="ja-JP"/>
              </w:rPr>
            </w:pPr>
            <w:r>
              <w:rPr>
                <w:lang w:val="en-US" w:eastAsia="ja-JP"/>
              </w:rPr>
              <w:t>CW</w:t>
            </w:r>
          </w:p>
        </w:tc>
        <w:tc>
          <w:tcPr>
            <w:tcW w:w="1047" w:type="dxa"/>
          </w:tcPr>
          <w:p w14:paraId="2975CB78" w14:textId="77777777" w:rsidR="00083C3A" w:rsidRPr="001D77B1" w:rsidRDefault="00083C3A" w:rsidP="001F66D6">
            <w:pPr>
              <w:pStyle w:val="Tabletext"/>
              <w:jc w:val="center"/>
              <w:rPr>
                <w:lang w:eastAsia="ja-JP"/>
              </w:rPr>
            </w:pPr>
            <w:r w:rsidRPr="001D77B1">
              <w:rPr>
                <w:lang w:eastAsia="ja-JP"/>
              </w:rPr>
              <w:t>CW or Other modulation</w:t>
            </w:r>
          </w:p>
        </w:tc>
        <w:tc>
          <w:tcPr>
            <w:tcW w:w="1046" w:type="dxa"/>
          </w:tcPr>
          <w:p w14:paraId="270B709E" w14:textId="77777777" w:rsidR="00083C3A" w:rsidRPr="001D77B1" w:rsidRDefault="00083C3A" w:rsidP="001F66D6">
            <w:pPr>
              <w:pStyle w:val="Tabletext"/>
              <w:jc w:val="center"/>
              <w:rPr>
                <w:lang w:eastAsia="ja-JP"/>
              </w:rPr>
            </w:pPr>
            <w:r w:rsidRPr="001D77B1">
              <w:rPr>
                <w:lang w:eastAsia="ja-JP"/>
              </w:rPr>
              <w:t>CW</w:t>
            </w:r>
          </w:p>
        </w:tc>
        <w:tc>
          <w:tcPr>
            <w:tcW w:w="1047" w:type="dxa"/>
          </w:tcPr>
          <w:p w14:paraId="7CEC35CF" w14:textId="77777777" w:rsidR="00083C3A" w:rsidRPr="001D77B1" w:rsidRDefault="00083C3A" w:rsidP="001F66D6">
            <w:pPr>
              <w:pStyle w:val="Tabletext"/>
              <w:jc w:val="center"/>
              <w:rPr>
                <w:lang w:eastAsia="ja-JP"/>
              </w:rPr>
            </w:pPr>
            <w:r w:rsidRPr="001D77B1">
              <w:rPr>
                <w:lang w:eastAsia="ja-JP"/>
              </w:rPr>
              <w:t>CW</w:t>
            </w:r>
          </w:p>
        </w:tc>
        <w:tc>
          <w:tcPr>
            <w:tcW w:w="1046" w:type="dxa"/>
          </w:tcPr>
          <w:p w14:paraId="0CD9534B" w14:textId="4E0C50D2" w:rsidR="00083C3A" w:rsidRPr="001D77B1" w:rsidRDefault="00083C3A" w:rsidP="001F66D6">
            <w:pPr>
              <w:pStyle w:val="Tabletext"/>
              <w:jc w:val="center"/>
              <w:rPr>
                <w:lang w:eastAsia="ja-JP"/>
              </w:rPr>
            </w:pPr>
            <w:del w:id="152" w:author="USA1" w:date="2022-03-21T15:27:00Z">
              <w:r w:rsidRPr="000676F1" w:rsidDel="00695D28">
                <w:rPr>
                  <w:lang w:eastAsia="ja-JP"/>
                </w:rPr>
                <w:delText xml:space="preserve"> </w:delText>
              </w:r>
            </w:del>
          </w:p>
        </w:tc>
        <w:tc>
          <w:tcPr>
            <w:tcW w:w="1047" w:type="dxa"/>
          </w:tcPr>
          <w:p w14:paraId="085D18ED" w14:textId="77777777" w:rsidR="00083C3A" w:rsidRPr="001D77B1" w:rsidRDefault="00083C3A" w:rsidP="001F66D6">
            <w:pPr>
              <w:pStyle w:val="Tabletext"/>
              <w:jc w:val="center"/>
              <w:rPr>
                <w:lang w:eastAsia="ja-JP"/>
              </w:rPr>
            </w:pPr>
          </w:p>
        </w:tc>
      </w:tr>
      <w:tr w:rsidR="00083C3A" w:rsidRPr="001D77B1" w14:paraId="1DBB13C3" w14:textId="77777777" w:rsidTr="001F66D6">
        <w:trPr>
          <w:cantSplit/>
          <w:jc w:val="center"/>
        </w:trPr>
        <w:tc>
          <w:tcPr>
            <w:tcW w:w="1257" w:type="dxa"/>
          </w:tcPr>
          <w:p w14:paraId="55DD6061" w14:textId="77777777" w:rsidR="00083C3A" w:rsidRPr="001D77B1" w:rsidRDefault="00083C3A" w:rsidP="001F66D6">
            <w:pPr>
              <w:pStyle w:val="Tabletext"/>
              <w:rPr>
                <w:lang w:eastAsia="ja-JP"/>
              </w:rPr>
            </w:pPr>
            <w:r w:rsidRPr="001D77B1">
              <w:rPr>
                <w:lang w:eastAsia="ja-JP"/>
              </w:rPr>
              <w:t>Bandwidth</w:t>
            </w:r>
          </w:p>
        </w:tc>
        <w:tc>
          <w:tcPr>
            <w:tcW w:w="1046" w:type="dxa"/>
          </w:tcPr>
          <w:p w14:paraId="28C73D89" w14:textId="77777777" w:rsidR="00083C3A" w:rsidRPr="001D77B1" w:rsidRDefault="00083C3A" w:rsidP="001F66D6">
            <w:pPr>
              <w:pStyle w:val="Tabletext"/>
              <w:jc w:val="center"/>
              <w:rPr>
                <w:lang w:eastAsia="ja-JP"/>
              </w:rPr>
            </w:pPr>
            <w:r>
              <w:rPr>
                <w:lang w:eastAsia="ja-JP"/>
              </w:rPr>
              <w:t>500 kHz</w:t>
            </w:r>
          </w:p>
        </w:tc>
        <w:tc>
          <w:tcPr>
            <w:tcW w:w="1047" w:type="dxa"/>
          </w:tcPr>
          <w:p w14:paraId="7E907181" w14:textId="77777777" w:rsidR="00083C3A" w:rsidRPr="001D77B1" w:rsidRDefault="00083C3A" w:rsidP="001F66D6">
            <w:pPr>
              <w:pStyle w:val="Tabletext"/>
              <w:jc w:val="center"/>
              <w:rPr>
                <w:lang w:eastAsia="ja-JP"/>
              </w:rPr>
            </w:pPr>
            <w:r>
              <w:rPr>
                <w:lang w:eastAsia="ja-JP"/>
              </w:rPr>
              <w:t>500 kHz</w:t>
            </w:r>
          </w:p>
        </w:tc>
        <w:tc>
          <w:tcPr>
            <w:tcW w:w="1046" w:type="dxa"/>
          </w:tcPr>
          <w:p w14:paraId="065F5FAC" w14:textId="77777777" w:rsidR="00083C3A" w:rsidRPr="001D77B1" w:rsidRDefault="00083C3A" w:rsidP="001F66D6">
            <w:pPr>
              <w:pStyle w:val="Tabletext"/>
              <w:jc w:val="center"/>
              <w:rPr>
                <w:lang w:eastAsia="ja-JP"/>
              </w:rPr>
            </w:pPr>
            <w:r>
              <w:rPr>
                <w:lang w:eastAsia="ja-JP"/>
              </w:rPr>
              <w:t>500 kHz</w:t>
            </w:r>
          </w:p>
        </w:tc>
        <w:tc>
          <w:tcPr>
            <w:tcW w:w="1047" w:type="dxa"/>
          </w:tcPr>
          <w:p w14:paraId="13E5FC10" w14:textId="77777777" w:rsidR="00083C3A" w:rsidRPr="001D77B1" w:rsidRDefault="00083C3A" w:rsidP="001F66D6">
            <w:pPr>
              <w:pStyle w:val="Tabletext"/>
              <w:jc w:val="center"/>
              <w:rPr>
                <w:lang w:eastAsia="ja-JP"/>
              </w:rPr>
            </w:pPr>
            <w:r w:rsidRPr="001D77B1">
              <w:rPr>
                <w:lang w:eastAsia="ja-JP"/>
              </w:rPr>
              <w:t>200</w:t>
            </w:r>
            <w:r>
              <w:rPr>
                <w:lang w:eastAsia="ja-JP"/>
              </w:rPr>
              <w:t> </w:t>
            </w:r>
            <w:r w:rsidRPr="001D77B1">
              <w:rPr>
                <w:lang w:eastAsia="ja-JP"/>
              </w:rPr>
              <w:t>kHz</w:t>
            </w:r>
          </w:p>
        </w:tc>
        <w:tc>
          <w:tcPr>
            <w:tcW w:w="1046" w:type="dxa"/>
          </w:tcPr>
          <w:p w14:paraId="7903BC96" w14:textId="77777777" w:rsidR="00083C3A" w:rsidRPr="0057146C" w:rsidRDefault="00083C3A" w:rsidP="001F66D6">
            <w:pPr>
              <w:pStyle w:val="Tabletext"/>
              <w:jc w:val="center"/>
              <w:rPr>
                <w:highlight w:val="yellow"/>
                <w:lang w:eastAsia="ja-JP"/>
              </w:rPr>
            </w:pPr>
            <w:commentRangeStart w:id="153"/>
            <w:r w:rsidRPr="0057146C">
              <w:rPr>
                <w:highlight w:val="yellow"/>
                <w:lang w:eastAsia="ja-JP"/>
              </w:rPr>
              <w:t>[TBD]</w:t>
            </w:r>
          </w:p>
        </w:tc>
        <w:tc>
          <w:tcPr>
            <w:tcW w:w="1047" w:type="dxa"/>
          </w:tcPr>
          <w:p w14:paraId="1F66D156" w14:textId="77777777" w:rsidR="00083C3A" w:rsidRPr="0057146C" w:rsidRDefault="00083C3A" w:rsidP="001F66D6">
            <w:pPr>
              <w:pStyle w:val="Tabletext"/>
              <w:jc w:val="center"/>
              <w:rPr>
                <w:highlight w:val="yellow"/>
                <w:lang w:eastAsia="ja-JP"/>
              </w:rPr>
            </w:pPr>
            <w:r w:rsidRPr="0057146C">
              <w:rPr>
                <w:highlight w:val="yellow"/>
                <w:lang w:eastAsia="ja-JP"/>
              </w:rPr>
              <w:t>[TBD]</w:t>
            </w:r>
            <w:commentRangeEnd w:id="153"/>
            <w:r w:rsidR="00E0778C">
              <w:rPr>
                <w:rStyle w:val="CommentReference"/>
                <w:rFonts w:eastAsia="MS Mincho" w:cs="Times New Roman"/>
              </w:rPr>
              <w:commentReference w:id="153"/>
            </w:r>
          </w:p>
        </w:tc>
        <w:tc>
          <w:tcPr>
            <w:tcW w:w="1046" w:type="dxa"/>
          </w:tcPr>
          <w:p w14:paraId="46799A0C" w14:textId="49855D2F" w:rsidR="00083C3A" w:rsidRPr="001D77B1" w:rsidRDefault="00083C3A" w:rsidP="001F66D6">
            <w:pPr>
              <w:pStyle w:val="Tabletext"/>
              <w:jc w:val="center"/>
              <w:rPr>
                <w:lang w:eastAsia="ja-JP"/>
              </w:rPr>
            </w:pPr>
            <w:del w:id="154" w:author="USA1" w:date="2022-03-21T15:27:00Z">
              <w:r w:rsidRPr="000676F1" w:rsidDel="00695D28">
                <w:rPr>
                  <w:lang w:eastAsia="ja-JP"/>
                </w:rPr>
                <w:delText>10 MHz</w:delText>
              </w:r>
            </w:del>
          </w:p>
        </w:tc>
        <w:tc>
          <w:tcPr>
            <w:tcW w:w="1047" w:type="dxa"/>
          </w:tcPr>
          <w:p w14:paraId="421794FA" w14:textId="4C93C853" w:rsidR="00083C3A" w:rsidRPr="001D77B1" w:rsidRDefault="00083C3A" w:rsidP="001F66D6">
            <w:pPr>
              <w:pStyle w:val="Tabletext"/>
              <w:jc w:val="center"/>
              <w:rPr>
                <w:lang w:eastAsia="ja-JP"/>
              </w:rPr>
            </w:pPr>
            <w:r w:rsidRPr="000676F1">
              <w:rPr>
                <w:lang w:eastAsia="ja-JP"/>
              </w:rPr>
              <w:t>10 MHz</w:t>
            </w:r>
          </w:p>
        </w:tc>
      </w:tr>
      <w:tr w:rsidR="00083C3A" w:rsidRPr="001D77B1" w14:paraId="5FEB033A" w14:textId="77777777" w:rsidTr="001F66D6">
        <w:trPr>
          <w:cantSplit/>
          <w:jc w:val="center"/>
        </w:trPr>
        <w:tc>
          <w:tcPr>
            <w:tcW w:w="1257" w:type="dxa"/>
          </w:tcPr>
          <w:p w14:paraId="2CF1EA9F" w14:textId="77777777" w:rsidR="00083C3A" w:rsidRPr="001D77B1" w:rsidRDefault="00083C3A" w:rsidP="001F66D6">
            <w:pPr>
              <w:pStyle w:val="Tabletext"/>
              <w:rPr>
                <w:lang w:eastAsia="ja-JP"/>
              </w:rPr>
            </w:pPr>
            <w:r w:rsidRPr="001D77B1">
              <w:rPr>
                <w:lang w:eastAsia="ja-JP"/>
              </w:rPr>
              <w:t>Beacon signals</w:t>
            </w:r>
          </w:p>
        </w:tc>
        <w:tc>
          <w:tcPr>
            <w:tcW w:w="1046" w:type="dxa"/>
          </w:tcPr>
          <w:p w14:paraId="57C293E0" w14:textId="77777777" w:rsidR="00083C3A" w:rsidRPr="001D77B1" w:rsidRDefault="00083C3A" w:rsidP="001F66D6">
            <w:pPr>
              <w:pStyle w:val="Tabletext"/>
              <w:jc w:val="center"/>
            </w:pPr>
            <w:r w:rsidRPr="001D77B1">
              <w:t>Other wireless systems</w:t>
            </w:r>
          </w:p>
        </w:tc>
        <w:tc>
          <w:tcPr>
            <w:tcW w:w="1047" w:type="dxa"/>
          </w:tcPr>
          <w:p w14:paraId="5EAFE877" w14:textId="77777777" w:rsidR="00083C3A" w:rsidRPr="001D77B1" w:rsidRDefault="00083C3A" w:rsidP="001F66D6">
            <w:pPr>
              <w:pStyle w:val="Tabletext"/>
              <w:jc w:val="center"/>
            </w:pPr>
            <w:r w:rsidRPr="001D77B1">
              <w:t>Other wireless systems</w:t>
            </w:r>
          </w:p>
        </w:tc>
        <w:tc>
          <w:tcPr>
            <w:tcW w:w="1046" w:type="dxa"/>
          </w:tcPr>
          <w:p w14:paraId="1D76133F" w14:textId="77777777" w:rsidR="00083C3A" w:rsidRPr="001D77B1" w:rsidRDefault="00083C3A" w:rsidP="001F66D6">
            <w:pPr>
              <w:pStyle w:val="Tabletext"/>
              <w:jc w:val="center"/>
            </w:pPr>
            <w:r w:rsidRPr="001D77B1">
              <w:t>Other wireless systems</w:t>
            </w:r>
          </w:p>
        </w:tc>
        <w:tc>
          <w:tcPr>
            <w:tcW w:w="1047" w:type="dxa"/>
          </w:tcPr>
          <w:p w14:paraId="55CD0E95" w14:textId="77777777" w:rsidR="00083C3A" w:rsidRPr="001D77B1" w:rsidRDefault="00083C3A" w:rsidP="001F66D6">
            <w:pPr>
              <w:pStyle w:val="Tabletext"/>
              <w:jc w:val="center"/>
              <w:rPr>
                <w:lang w:eastAsia="ja-JP"/>
              </w:rPr>
            </w:pPr>
            <w:r w:rsidRPr="001D77B1">
              <w:t>Other wireless systems</w:t>
            </w:r>
          </w:p>
        </w:tc>
        <w:tc>
          <w:tcPr>
            <w:tcW w:w="1046" w:type="dxa"/>
          </w:tcPr>
          <w:p w14:paraId="36B55AE6" w14:textId="77777777" w:rsidR="00083C3A" w:rsidRPr="001D77B1" w:rsidRDefault="00083C3A" w:rsidP="001F66D6">
            <w:pPr>
              <w:pStyle w:val="Tabletext"/>
              <w:jc w:val="center"/>
              <w:rPr>
                <w:lang w:eastAsia="ja-JP"/>
              </w:rPr>
            </w:pPr>
            <w:r w:rsidRPr="001D77B1">
              <w:t>Other wireless systems</w:t>
            </w:r>
          </w:p>
        </w:tc>
        <w:tc>
          <w:tcPr>
            <w:tcW w:w="1047" w:type="dxa"/>
          </w:tcPr>
          <w:p w14:paraId="666CEB31" w14:textId="77777777" w:rsidR="00083C3A" w:rsidRPr="001D77B1" w:rsidRDefault="00083C3A" w:rsidP="001F66D6">
            <w:pPr>
              <w:pStyle w:val="Tabletext"/>
              <w:jc w:val="center"/>
              <w:rPr>
                <w:lang w:eastAsia="ja-JP"/>
              </w:rPr>
            </w:pPr>
            <w:r w:rsidRPr="001D77B1">
              <w:rPr>
                <w:lang w:eastAsia="ja-JP"/>
              </w:rPr>
              <w:t>Beam-WPT dedicated wireless system</w:t>
            </w:r>
          </w:p>
        </w:tc>
        <w:tc>
          <w:tcPr>
            <w:tcW w:w="1046" w:type="dxa"/>
          </w:tcPr>
          <w:p w14:paraId="7B879522" w14:textId="1C54A633" w:rsidR="00083C3A" w:rsidRPr="001D77B1" w:rsidRDefault="00083C3A" w:rsidP="001F66D6">
            <w:pPr>
              <w:pStyle w:val="Tabletext"/>
              <w:jc w:val="center"/>
              <w:rPr>
                <w:lang w:eastAsia="ja-JP"/>
              </w:rPr>
            </w:pPr>
            <w:del w:id="155" w:author="USA1" w:date="2022-03-21T15:27:00Z">
              <w:r w:rsidRPr="000676F1" w:rsidDel="00695D28">
                <w:rPr>
                  <w:lang w:eastAsia="ja-JP"/>
                </w:rPr>
                <w:delText xml:space="preserve"> </w:delText>
              </w:r>
            </w:del>
          </w:p>
        </w:tc>
        <w:tc>
          <w:tcPr>
            <w:tcW w:w="1047" w:type="dxa"/>
          </w:tcPr>
          <w:p w14:paraId="1B712D7E" w14:textId="77777777" w:rsidR="00083C3A" w:rsidRPr="001D77B1" w:rsidRDefault="00083C3A" w:rsidP="001F66D6">
            <w:pPr>
              <w:pStyle w:val="Tabletext"/>
              <w:jc w:val="center"/>
              <w:rPr>
                <w:lang w:eastAsia="ja-JP"/>
              </w:rPr>
            </w:pPr>
          </w:p>
        </w:tc>
      </w:tr>
      <w:tr w:rsidR="00083C3A" w:rsidRPr="001D77B1" w14:paraId="4A4F1CCE" w14:textId="77777777" w:rsidTr="001F66D6">
        <w:trPr>
          <w:cantSplit/>
          <w:jc w:val="center"/>
        </w:trPr>
        <w:tc>
          <w:tcPr>
            <w:tcW w:w="1257" w:type="dxa"/>
          </w:tcPr>
          <w:p w14:paraId="55E7BAB6" w14:textId="77777777" w:rsidR="00083C3A" w:rsidRPr="001D77B1" w:rsidRDefault="00083C3A" w:rsidP="001F66D6">
            <w:pPr>
              <w:pStyle w:val="Tabletext"/>
              <w:rPr>
                <w:lang w:eastAsia="ja-JP"/>
              </w:rPr>
            </w:pPr>
            <w:r w:rsidRPr="001D77B1">
              <w:rPr>
                <w:lang w:eastAsia="ja-JP"/>
              </w:rPr>
              <w:t>Antenna</w:t>
            </w:r>
          </w:p>
        </w:tc>
        <w:tc>
          <w:tcPr>
            <w:tcW w:w="1046" w:type="dxa"/>
          </w:tcPr>
          <w:p w14:paraId="35F2AE83"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7" w:type="dxa"/>
          </w:tcPr>
          <w:p w14:paraId="3A1D9BA0" w14:textId="77777777" w:rsidR="00083C3A" w:rsidRPr="001D77B1" w:rsidRDefault="00083C3A" w:rsidP="001F66D6">
            <w:pPr>
              <w:pStyle w:val="Tabletext"/>
              <w:jc w:val="center"/>
              <w:rPr>
                <w:lang w:eastAsia="ja-JP"/>
              </w:rPr>
            </w:pPr>
            <w:r w:rsidRPr="001D77B1">
              <w:rPr>
                <w:lang w:eastAsia="ja-JP"/>
              </w:rPr>
              <w:t>Wide-</w:t>
            </w:r>
            <w:r>
              <w:rPr>
                <w:lang w:eastAsia="ja-JP"/>
              </w:rPr>
              <w:t>angle directional antenna</w:t>
            </w:r>
          </w:p>
        </w:tc>
        <w:tc>
          <w:tcPr>
            <w:tcW w:w="1046" w:type="dxa"/>
          </w:tcPr>
          <w:p w14:paraId="1CE82045"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7" w:type="dxa"/>
          </w:tcPr>
          <w:p w14:paraId="102AB410" w14:textId="77777777" w:rsidR="00083C3A" w:rsidRPr="001D77B1" w:rsidRDefault="00083C3A" w:rsidP="001F66D6">
            <w:pPr>
              <w:pStyle w:val="Tabletext"/>
              <w:jc w:val="center"/>
              <w:rPr>
                <w:lang w:eastAsia="ja-JP"/>
              </w:rPr>
            </w:pPr>
            <w:r w:rsidRPr="001D77B1">
              <w:rPr>
                <w:lang w:eastAsia="ja-JP"/>
              </w:rPr>
              <w:t>Wide-</w:t>
            </w:r>
            <w:r>
              <w:rPr>
                <w:lang w:eastAsia="ja-JP"/>
              </w:rPr>
              <w:t xml:space="preserve"> angle directional antenna</w:t>
            </w:r>
          </w:p>
        </w:tc>
        <w:tc>
          <w:tcPr>
            <w:tcW w:w="1046" w:type="dxa"/>
          </w:tcPr>
          <w:p w14:paraId="514A77BE" w14:textId="77777777" w:rsidR="00083C3A" w:rsidRPr="001D77B1" w:rsidRDefault="00083C3A" w:rsidP="001F66D6">
            <w:pPr>
              <w:pStyle w:val="Tabletext"/>
              <w:jc w:val="center"/>
              <w:rPr>
                <w:lang w:eastAsia="ja-JP"/>
              </w:rPr>
            </w:pPr>
            <w:r w:rsidRPr="001D77B1">
              <w:rPr>
                <w:lang w:eastAsia="ja-JP"/>
              </w:rPr>
              <w:t>Beam forming</w:t>
            </w:r>
          </w:p>
        </w:tc>
        <w:tc>
          <w:tcPr>
            <w:tcW w:w="1047" w:type="dxa"/>
          </w:tcPr>
          <w:p w14:paraId="30E09B20" w14:textId="77777777" w:rsidR="00083C3A" w:rsidRPr="001D77B1" w:rsidRDefault="00083C3A" w:rsidP="001F66D6">
            <w:pPr>
              <w:pStyle w:val="Tabletext"/>
              <w:jc w:val="center"/>
              <w:rPr>
                <w:lang w:eastAsia="ja-JP"/>
              </w:rPr>
            </w:pPr>
            <w:r w:rsidRPr="001D77B1">
              <w:rPr>
                <w:lang w:eastAsia="ja-JP"/>
              </w:rPr>
              <w:t>Beam forming</w:t>
            </w:r>
          </w:p>
        </w:tc>
        <w:tc>
          <w:tcPr>
            <w:tcW w:w="1046" w:type="dxa"/>
          </w:tcPr>
          <w:p w14:paraId="33ABF211" w14:textId="7678A8FF" w:rsidR="00083C3A" w:rsidRPr="001D77B1" w:rsidRDefault="00083C3A" w:rsidP="001F66D6">
            <w:pPr>
              <w:pStyle w:val="Tabletext"/>
              <w:jc w:val="center"/>
              <w:rPr>
                <w:lang w:eastAsia="ja-JP"/>
              </w:rPr>
            </w:pPr>
            <w:del w:id="156" w:author="USA1" w:date="2022-03-21T15:27:00Z">
              <w:r w:rsidRPr="000676F1" w:rsidDel="00695D28">
                <w:rPr>
                  <w:lang w:eastAsia="ja-JP"/>
                </w:rPr>
                <w:delText>Near field beam focusing</w:delText>
              </w:r>
            </w:del>
          </w:p>
        </w:tc>
        <w:tc>
          <w:tcPr>
            <w:tcW w:w="1047" w:type="dxa"/>
          </w:tcPr>
          <w:p w14:paraId="66724F0A" w14:textId="6ED79913" w:rsidR="00083C3A" w:rsidRPr="001D77B1" w:rsidRDefault="00083C3A" w:rsidP="001F66D6">
            <w:pPr>
              <w:pStyle w:val="Tabletext"/>
              <w:jc w:val="center"/>
              <w:rPr>
                <w:lang w:eastAsia="ja-JP"/>
              </w:rPr>
            </w:pPr>
            <w:r w:rsidRPr="000676F1">
              <w:rPr>
                <w:lang w:eastAsia="ja-JP"/>
              </w:rPr>
              <w:t>Near field beam focusing</w:t>
            </w:r>
          </w:p>
        </w:tc>
      </w:tr>
      <w:tr w:rsidR="00083C3A" w:rsidRPr="001D77B1" w14:paraId="617992EC" w14:textId="77777777" w:rsidTr="001F66D6">
        <w:trPr>
          <w:cantSplit/>
          <w:jc w:val="center"/>
        </w:trPr>
        <w:tc>
          <w:tcPr>
            <w:tcW w:w="1257" w:type="dxa"/>
          </w:tcPr>
          <w:p w14:paraId="5810F36F" w14:textId="77777777" w:rsidR="00083C3A" w:rsidRPr="001D77B1" w:rsidRDefault="00083C3A" w:rsidP="001F66D6">
            <w:pPr>
              <w:pStyle w:val="Tabletext"/>
              <w:rPr>
                <w:lang w:eastAsia="ja-JP"/>
              </w:rPr>
            </w:pPr>
            <w:r w:rsidRPr="001D77B1">
              <w:rPr>
                <w:lang w:eastAsia="ja-JP"/>
              </w:rPr>
              <w:t>Applications</w:t>
            </w:r>
          </w:p>
        </w:tc>
        <w:tc>
          <w:tcPr>
            <w:tcW w:w="8372" w:type="dxa"/>
            <w:gridSpan w:val="8"/>
          </w:tcPr>
          <w:p w14:paraId="1D57D90B" w14:textId="77777777" w:rsidR="00083C3A" w:rsidRDefault="00083C3A" w:rsidP="001F66D6">
            <w:pPr>
              <w:pStyle w:val="Tabletext"/>
              <w:jc w:val="center"/>
              <w:rPr>
                <w:lang w:eastAsia="ja-JP"/>
              </w:rPr>
            </w:pPr>
            <w:r w:rsidRPr="00F049A5">
              <w:rPr>
                <w:lang w:eastAsia="ja-JP"/>
              </w:rPr>
              <w:t xml:space="preserve">Wireless Charging of Mobile/Portable Devices </w:t>
            </w:r>
          </w:p>
          <w:p w14:paraId="4E2E4E2A" w14:textId="77777777" w:rsidR="00083C3A" w:rsidRPr="00F049A5" w:rsidRDefault="00083C3A" w:rsidP="001F66D6">
            <w:pPr>
              <w:pStyle w:val="Tabletext"/>
              <w:jc w:val="center"/>
              <w:rPr>
                <w:lang w:eastAsia="ja-JP"/>
              </w:rPr>
            </w:pPr>
            <w:r w:rsidRPr="001D77B1">
              <w:rPr>
                <w:lang w:eastAsia="ja-JP"/>
              </w:rPr>
              <w:t>Wireless Powered &amp; Charging of Sensor Networks</w:t>
            </w:r>
          </w:p>
        </w:tc>
      </w:tr>
      <w:tr w:rsidR="00083C3A" w:rsidRPr="001D77B1" w14:paraId="18746474" w14:textId="77777777" w:rsidTr="001F66D6">
        <w:trPr>
          <w:cantSplit/>
          <w:jc w:val="center"/>
        </w:trPr>
        <w:tc>
          <w:tcPr>
            <w:tcW w:w="9629" w:type="dxa"/>
            <w:gridSpan w:val="9"/>
          </w:tcPr>
          <w:p w14:paraId="100656A2" w14:textId="77777777" w:rsidR="00083C3A" w:rsidRDefault="00083C3A" w:rsidP="001F66D6">
            <w:pPr>
              <w:pStyle w:val="Tabletext"/>
              <w:rPr>
                <w:lang w:eastAsia="ja-JP"/>
              </w:rPr>
            </w:pPr>
            <w:r w:rsidRPr="00F94077">
              <w:rPr>
                <w:lang w:eastAsia="ja-JP"/>
              </w:rPr>
              <w:t xml:space="preserve">Note: The technical specifications contained in this table describe some of the characteristics used in the respective studies, and are not meant to be interpreted as regulatory limits, as there may be other </w:t>
            </w:r>
            <w:r>
              <w:rPr>
                <w:lang w:eastAsia="ja-JP"/>
              </w:rPr>
              <w:t>b</w:t>
            </w:r>
            <w:r w:rsidRPr="00F94077">
              <w:rPr>
                <w:lang w:eastAsia="ja-JP"/>
              </w:rPr>
              <w:t>eam WPT systems with higher power than those listed.</w:t>
            </w:r>
            <w:r>
              <w:rPr>
                <w:lang w:eastAsia="ja-JP"/>
              </w:rPr>
              <w:t xml:space="preserve"> </w:t>
            </w:r>
            <w:r w:rsidRPr="00E74109">
              <w:rPr>
                <w:lang w:eastAsia="ja-JP"/>
              </w:rPr>
              <w:t>In most cases, out-of-band emission limits for beam WPT devices are set by each Administration.</w:t>
            </w:r>
          </w:p>
          <w:p w14:paraId="5E3631BB" w14:textId="77777777" w:rsidR="00083C3A" w:rsidRDefault="00083C3A" w:rsidP="001F66D6">
            <w:pPr>
              <w:pStyle w:val="Tabletext"/>
              <w:rPr>
                <w:lang w:eastAsia="ja-JP"/>
              </w:rPr>
            </w:pPr>
            <w:r>
              <w:rPr>
                <w:vertAlign w:val="superscript"/>
                <w:lang w:eastAsia="ja-JP"/>
              </w:rPr>
              <w:t>1</w:t>
            </w:r>
            <w:r w:rsidRPr="00EC6B1D">
              <w:rPr>
                <w:lang w:eastAsia="ja-JP"/>
              </w:rPr>
              <w:t>The figures given for antenna gain and e.i.r.p. here are for cases where the device receiving power is in the far field of the transmitter.  These systems can also focus in the near field of the multielement antenna for closer devices.  In the near field case, antenna gain and e.i.r.p. are lower.  Because of RF absorption by receiving unit, e.i.r.p. does not directly relate to interference potential to other systems for these devices</w:t>
            </w:r>
            <w:r>
              <w:rPr>
                <w:lang w:eastAsia="ja-JP"/>
              </w:rPr>
              <w:t>.</w:t>
            </w:r>
          </w:p>
          <w:p w14:paraId="601ECB91" w14:textId="77777777" w:rsidR="00083C3A" w:rsidRPr="00F94077" w:rsidRDefault="00083C3A" w:rsidP="001F66D6">
            <w:pPr>
              <w:pStyle w:val="Tabletext"/>
              <w:rPr>
                <w:lang w:eastAsia="ja-JP"/>
              </w:rPr>
            </w:pPr>
          </w:p>
        </w:tc>
      </w:tr>
    </w:tbl>
    <w:p w14:paraId="443E6366" w14:textId="77777777" w:rsidR="00083C3A" w:rsidRPr="00B678A6" w:rsidRDefault="00083C3A" w:rsidP="00083C3A">
      <w:pPr>
        <w:pStyle w:val="Heading1"/>
        <w:rPr>
          <w:lang w:eastAsia="ja-JP"/>
        </w:rPr>
      </w:pPr>
      <w:bookmarkStart w:id="157" w:name="_Toc87463843"/>
      <w:r>
        <w:rPr>
          <w:lang w:eastAsia="ja-JP"/>
        </w:rPr>
        <w:t>3</w:t>
      </w:r>
      <w:r w:rsidRPr="00B678A6">
        <w:rPr>
          <w:lang w:eastAsia="ja-JP"/>
        </w:rPr>
        <w:tab/>
      </w:r>
      <w:r>
        <w:rPr>
          <w:lang w:eastAsia="ja-JP"/>
        </w:rPr>
        <w:t>S</w:t>
      </w:r>
      <w:r w:rsidRPr="00B678A6">
        <w:rPr>
          <w:lang w:eastAsia="ja-JP"/>
        </w:rPr>
        <w:t>tudies on the impact to the incumbent systems</w:t>
      </w:r>
      <w:bookmarkEnd w:id="157"/>
    </w:p>
    <w:p w14:paraId="28780ECE" w14:textId="77777777" w:rsidR="00083C3A" w:rsidRDefault="00083C3A" w:rsidP="00083C3A">
      <w:pPr>
        <w:rPr>
          <w:iCs/>
          <w:lang w:eastAsia="ja-JP"/>
        </w:rPr>
      </w:pPr>
      <w:r w:rsidRPr="00F17FED">
        <w:rPr>
          <w:iCs/>
          <w:lang w:eastAsia="ja-JP"/>
        </w:rPr>
        <w:t xml:space="preserve">The </w:t>
      </w:r>
      <w:r>
        <w:rPr>
          <w:iCs/>
          <w:lang w:eastAsia="ja-JP"/>
        </w:rPr>
        <w:t>possible</w:t>
      </w:r>
      <w:r w:rsidRPr="00F17FED">
        <w:rPr>
          <w:iCs/>
          <w:lang w:eastAsia="ja-JP"/>
        </w:rPr>
        <w:t xml:space="preserve"> incumbent systems </w:t>
      </w:r>
      <w:r>
        <w:rPr>
          <w:iCs/>
          <w:lang w:eastAsia="ja-JP"/>
        </w:rPr>
        <w:t>that may require impact studies are as follows:</w:t>
      </w:r>
    </w:p>
    <w:p w14:paraId="20DCCB01" w14:textId="17B523CF" w:rsidR="00083C3A" w:rsidRPr="00F17FED" w:rsidDel="00695D28" w:rsidRDefault="00083C3A" w:rsidP="00083C3A">
      <w:pPr>
        <w:rPr>
          <w:del w:id="158" w:author="USA1" w:date="2022-03-21T15:27:00Z"/>
          <w:iCs/>
          <w:lang w:eastAsia="ja-JP"/>
        </w:rPr>
      </w:pPr>
      <w:del w:id="159" w:author="USA1" w:date="2022-03-21T15:27:00Z">
        <w:r w:rsidRPr="006A536B" w:rsidDel="00695D28">
          <w:rPr>
            <w:iCs/>
            <w:highlight w:val="yellow"/>
            <w:lang w:eastAsia="ja-JP"/>
          </w:rPr>
          <w:delText>[</w:delText>
        </w:r>
        <w:r w:rsidRPr="006A536B" w:rsidDel="00695D28">
          <w:rPr>
            <w:i/>
            <w:highlight w:val="yellow"/>
            <w:lang w:eastAsia="ja-JP"/>
          </w:rPr>
          <w:delText>Editor’s note: Comments were made that the list may also consider the radiolocation services.</w:delText>
        </w:r>
        <w:r w:rsidRPr="006A536B" w:rsidDel="00695D28">
          <w:rPr>
            <w:iCs/>
            <w:highlight w:val="yellow"/>
            <w:lang w:eastAsia="ja-JP"/>
          </w:rPr>
          <w:delText>]</w:delText>
        </w:r>
        <w:r w:rsidDel="00695D28">
          <w:rPr>
            <w:iCs/>
            <w:lang w:eastAsia="ja-JP"/>
          </w:rPr>
          <w:delText xml:space="preserve"> </w:delText>
        </w:r>
      </w:del>
    </w:p>
    <w:p w14:paraId="5164BADB" w14:textId="77777777" w:rsidR="00083C3A" w:rsidRPr="00F17FED" w:rsidRDefault="00083C3A" w:rsidP="00083C3A">
      <w:pPr>
        <w:pStyle w:val="enumlev1"/>
        <w:rPr>
          <w:lang w:eastAsia="ja-JP"/>
        </w:rPr>
      </w:pPr>
      <w:r>
        <w:rPr>
          <w:lang w:eastAsia="ja-JP"/>
        </w:rPr>
        <w:t>–</w:t>
      </w:r>
      <w:r w:rsidRPr="00F17FED">
        <w:rPr>
          <w:lang w:eastAsia="ja-JP"/>
        </w:rPr>
        <w:tab/>
        <w:t>Wireless LAN</w:t>
      </w:r>
      <w:r>
        <w:rPr>
          <w:lang w:eastAsia="ja-JP"/>
        </w:rPr>
        <w:t> </w:t>
      </w:r>
      <w:r w:rsidRPr="00F17FED">
        <w:rPr>
          <w:lang w:eastAsia="ja-JP"/>
        </w:rPr>
        <w:t>(2.4</w:t>
      </w:r>
      <w:r>
        <w:rPr>
          <w:lang w:eastAsia="ja-JP"/>
        </w:rPr>
        <w:t> </w:t>
      </w:r>
      <w:r w:rsidRPr="00F17FED">
        <w:rPr>
          <w:lang w:eastAsia="ja-JP"/>
        </w:rPr>
        <w:t>G</w:t>
      </w:r>
      <w:r>
        <w:rPr>
          <w:lang w:eastAsia="ja-JP"/>
        </w:rPr>
        <w:t>Hz</w:t>
      </w:r>
      <w:r>
        <w:rPr>
          <w:rFonts w:hint="eastAsia"/>
          <w:lang w:eastAsia="ja-JP"/>
        </w:rPr>
        <w:t xml:space="preserve">, </w:t>
      </w:r>
      <w:r w:rsidRPr="00F17FED">
        <w:rPr>
          <w:lang w:eastAsia="ja-JP"/>
        </w:rPr>
        <w:t>5.6</w:t>
      </w:r>
      <w:r>
        <w:rPr>
          <w:lang w:eastAsia="ja-JP"/>
        </w:rPr>
        <w:t> </w:t>
      </w:r>
      <w:r w:rsidRPr="00F17FED">
        <w:rPr>
          <w:lang w:eastAsia="ja-JP"/>
        </w:rPr>
        <w:t>GHz</w:t>
      </w:r>
      <w:r>
        <w:rPr>
          <w:rFonts w:hint="eastAsia"/>
          <w:lang w:eastAsia="ja-JP"/>
        </w:rPr>
        <w:t xml:space="preserve"> </w:t>
      </w:r>
      <w:r w:rsidRPr="00F17FED">
        <w:rPr>
          <w:lang w:eastAsia="ja-JP"/>
        </w:rPr>
        <w:t>band)</w:t>
      </w:r>
      <w:r>
        <w:rPr>
          <w:lang w:eastAsia="ja-JP"/>
        </w:rPr>
        <w:t>;</w:t>
      </w:r>
    </w:p>
    <w:p w14:paraId="2061471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DSRC (5.8 GHz band);</w:t>
      </w:r>
    </w:p>
    <w:p w14:paraId="4EF0130B"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r>
      <w:r>
        <w:rPr>
          <w:lang w:val="de-DE" w:eastAsia="ja-JP"/>
        </w:rPr>
        <w:t>IMT</w:t>
      </w:r>
      <w:r w:rsidRPr="005756A4">
        <w:rPr>
          <w:lang w:val="de-DE" w:eastAsia="ja-JP"/>
        </w:rPr>
        <w:t> (900 MHz band);</w:t>
      </w:r>
    </w:p>
    <w:p w14:paraId="6B176BDA"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MCA (920 MHz band);</w:t>
      </w:r>
    </w:p>
    <w:p w14:paraId="7C9188B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LPWA (920 MHz band);</w:t>
      </w:r>
    </w:p>
    <w:p w14:paraId="7637FFA5" w14:textId="77777777" w:rsidR="00083C3A" w:rsidRPr="005756A4" w:rsidRDefault="00083C3A" w:rsidP="00083C3A">
      <w:pPr>
        <w:pStyle w:val="enumlev1"/>
        <w:rPr>
          <w:lang w:val="de-DE" w:eastAsia="ja-JP"/>
        </w:rPr>
      </w:pPr>
      <w:r w:rsidRPr="005756A4">
        <w:rPr>
          <w:lang w:val="de-DE" w:eastAsia="ja-JP"/>
        </w:rPr>
        <w:t>–</w:t>
      </w:r>
      <w:r w:rsidRPr="005756A4">
        <w:rPr>
          <w:color w:val="0000FF"/>
          <w:lang w:val="de-DE" w:eastAsia="ja-JP"/>
        </w:rPr>
        <w:tab/>
      </w:r>
      <w:r w:rsidRPr="005756A4">
        <w:rPr>
          <w:lang w:val="de-DE" w:eastAsia="ja-JP"/>
        </w:rPr>
        <w:t>RFID (920 MHz band);</w:t>
      </w:r>
    </w:p>
    <w:p w14:paraId="5D574B4F"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Amateur radio (2.4 GHz band, 5.7 GHz band);</w:t>
      </w:r>
    </w:p>
    <w:p w14:paraId="78F104F7"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Radar (5.6 GHz band);</w:t>
      </w:r>
    </w:p>
    <w:p w14:paraId="51586DD1"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Microwave link (5.9 GHz band);</w:t>
      </w:r>
    </w:p>
    <w:p w14:paraId="4879CEF4" w14:textId="77777777" w:rsidR="00083C3A" w:rsidRPr="005756A4" w:rsidRDefault="00083C3A" w:rsidP="00083C3A">
      <w:pPr>
        <w:pStyle w:val="enumlev1"/>
        <w:rPr>
          <w:lang w:val="de-DE" w:eastAsia="ja-JP"/>
        </w:rPr>
      </w:pPr>
      <w:r w:rsidRPr="005756A4">
        <w:rPr>
          <w:lang w:val="de-DE" w:eastAsia="ja-JP"/>
        </w:rPr>
        <w:t>–</w:t>
      </w:r>
      <w:r w:rsidRPr="005756A4">
        <w:rPr>
          <w:lang w:val="de-DE" w:eastAsia="ja-JP"/>
        </w:rPr>
        <w:tab/>
        <w:t>Mobile satellite communication system (2.5 GHz band);</w:t>
      </w:r>
    </w:p>
    <w:p w14:paraId="0405534A" w14:textId="2525E4CD" w:rsidR="00083C3A" w:rsidRDefault="00083C3A" w:rsidP="00083C3A">
      <w:pPr>
        <w:pStyle w:val="enumlev1"/>
        <w:rPr>
          <w:lang w:eastAsia="ja-JP"/>
        </w:rPr>
      </w:pPr>
      <w:r>
        <w:rPr>
          <w:lang w:eastAsia="ja-JP"/>
        </w:rPr>
        <w:t>–</w:t>
      </w:r>
      <w:r w:rsidRPr="00CB375D">
        <w:rPr>
          <w:lang w:eastAsia="ja-JP"/>
        </w:rPr>
        <w:tab/>
        <w:t>Radio astronomy</w:t>
      </w:r>
      <w:r>
        <w:rPr>
          <w:lang w:eastAsia="ja-JP"/>
        </w:rPr>
        <w:t xml:space="preserve"> </w:t>
      </w:r>
      <w:r w:rsidRPr="00CB375D">
        <w:rPr>
          <w:lang w:eastAsia="ja-JP"/>
        </w:rPr>
        <w:t>(</w:t>
      </w:r>
      <w:r>
        <w:rPr>
          <w:lang w:eastAsia="ja-JP"/>
        </w:rPr>
        <w:t xml:space="preserve">1.4 GHz band, </w:t>
      </w:r>
      <w:r w:rsidRPr="00CB375D">
        <w:rPr>
          <w:lang w:eastAsia="ja-JP"/>
        </w:rPr>
        <w:t>2.7</w:t>
      </w:r>
      <w:r>
        <w:rPr>
          <w:lang w:eastAsia="ja-JP"/>
        </w:rPr>
        <w:t> </w:t>
      </w:r>
      <w:r w:rsidRPr="00CB375D">
        <w:rPr>
          <w:lang w:eastAsia="ja-JP"/>
        </w:rPr>
        <w:t>GHz</w:t>
      </w:r>
      <w:r>
        <w:rPr>
          <w:lang w:eastAsia="ja-JP"/>
        </w:rPr>
        <w:t xml:space="preserve"> </w:t>
      </w:r>
      <w:r w:rsidRPr="00CB375D">
        <w:rPr>
          <w:lang w:eastAsia="ja-JP"/>
        </w:rPr>
        <w:t>band</w:t>
      </w:r>
      <w:r>
        <w:rPr>
          <w:rFonts w:hint="eastAsia"/>
          <w:lang w:eastAsia="ja-JP"/>
        </w:rPr>
        <w:t xml:space="preserve">, </w:t>
      </w:r>
      <w:r w:rsidRPr="00CB375D">
        <w:rPr>
          <w:lang w:eastAsia="ja-JP"/>
        </w:rPr>
        <w:t>4.8</w:t>
      </w:r>
      <w:r>
        <w:rPr>
          <w:lang w:eastAsia="ja-JP"/>
        </w:rPr>
        <w:t> </w:t>
      </w:r>
      <w:r w:rsidRPr="00CB375D">
        <w:rPr>
          <w:lang w:eastAsia="ja-JP"/>
        </w:rPr>
        <w:t>GHz</w:t>
      </w:r>
      <w:r>
        <w:rPr>
          <w:lang w:eastAsia="ja-JP"/>
        </w:rPr>
        <w:t xml:space="preserve"> </w:t>
      </w:r>
      <w:r w:rsidRPr="00CB375D">
        <w:rPr>
          <w:lang w:eastAsia="ja-JP"/>
        </w:rPr>
        <w:t>band</w:t>
      </w:r>
      <w:del w:id="160" w:author="USA1" w:date="2022-03-21T15:28:00Z">
        <w:r w:rsidRPr="00CB375D" w:rsidDel="00695D28">
          <w:rPr>
            <w:lang w:eastAsia="ja-JP"/>
          </w:rPr>
          <w:delText xml:space="preserve"> </w:delText>
        </w:r>
        <w:r w:rsidDel="00695D28">
          <w:rPr>
            <w:lang w:eastAsia="ja-JP"/>
          </w:rPr>
          <w:delText xml:space="preserve">, adjacent 23.6-24.0 </w:delText>
        </w:r>
        <w:r w:rsidRPr="00CD2034" w:rsidDel="00695D28">
          <w:rPr>
            <w:highlight w:val="cyan"/>
            <w:lang w:eastAsia="ja-JP"/>
            <w:rPrChange w:id="161" w:author="USA1" w:date="2022-03-24T13:13:00Z">
              <w:rPr>
                <w:lang w:eastAsia="ja-JP"/>
              </w:rPr>
            </w:rPrChange>
          </w:rPr>
          <w:delText>GHz)</w:delText>
        </w:r>
      </w:del>
      <w:ins w:id="162" w:author="USA1" w:date="2022-03-24T13:13:00Z">
        <w:r w:rsidR="00CD2034" w:rsidRPr="00CD2034">
          <w:rPr>
            <w:highlight w:val="cyan"/>
            <w:lang w:eastAsia="ja-JP"/>
            <w:rPrChange w:id="163" w:author="USA1" w:date="2022-03-24T13:13:00Z">
              <w:rPr>
                <w:lang w:eastAsia="ja-JP"/>
              </w:rPr>
            </w:rPrChange>
          </w:rPr>
          <w:t>)</w:t>
        </w:r>
      </w:ins>
      <w:r w:rsidRPr="00CD2034">
        <w:rPr>
          <w:highlight w:val="cyan"/>
          <w:lang w:eastAsia="ja-JP"/>
          <w:rPrChange w:id="164" w:author="USA1" w:date="2022-03-24T13:13:00Z">
            <w:rPr>
              <w:lang w:eastAsia="ja-JP"/>
            </w:rPr>
          </w:rPrChange>
        </w:rPr>
        <w:t>;</w:t>
      </w:r>
    </w:p>
    <w:p w14:paraId="5B58FFE5" w14:textId="77777777" w:rsidR="00083C3A" w:rsidDel="00F71682" w:rsidRDefault="00083C3A" w:rsidP="00083C3A">
      <w:pPr>
        <w:pStyle w:val="enumlev1"/>
        <w:rPr>
          <w:del w:id="165" w:author="USA1" w:date="2022-04-11T09:11:00Z"/>
          <w:lang w:eastAsia="ja-JP"/>
        </w:rPr>
      </w:pPr>
      <w:r>
        <w:rPr>
          <w:lang w:eastAsia="ja-JP"/>
        </w:rPr>
        <w:t>–</w:t>
      </w:r>
      <w:r w:rsidRPr="00CB375D">
        <w:rPr>
          <w:lang w:eastAsia="ja-JP"/>
        </w:rPr>
        <w:tab/>
      </w:r>
      <w:r w:rsidRPr="00416629">
        <w:rPr>
          <w:lang w:eastAsia="ja-JP"/>
        </w:rPr>
        <w:t>EESS (active) (co-frequency 5</w:t>
      </w:r>
      <w:r>
        <w:rPr>
          <w:lang w:eastAsia="ja-JP"/>
        </w:rPr>
        <w:t> </w:t>
      </w:r>
      <w:r w:rsidRPr="00416629">
        <w:rPr>
          <w:lang w:eastAsia="ja-JP"/>
        </w:rPr>
        <w:t>470-5</w:t>
      </w:r>
      <w:r>
        <w:rPr>
          <w:lang w:eastAsia="ja-JP"/>
        </w:rPr>
        <w:t> </w:t>
      </w:r>
      <w:r w:rsidRPr="00416629">
        <w:rPr>
          <w:lang w:eastAsia="ja-JP"/>
        </w:rPr>
        <w:t>570 MHz, adjacent 5</w:t>
      </w:r>
      <w:r>
        <w:rPr>
          <w:lang w:eastAsia="ja-JP"/>
        </w:rPr>
        <w:t> </w:t>
      </w:r>
      <w:r w:rsidRPr="00416629">
        <w:rPr>
          <w:lang w:eastAsia="ja-JP"/>
        </w:rPr>
        <w:t>250-5</w:t>
      </w:r>
      <w:r>
        <w:rPr>
          <w:lang w:eastAsia="ja-JP"/>
        </w:rPr>
        <w:t> </w:t>
      </w:r>
      <w:r w:rsidRPr="00416629">
        <w:rPr>
          <w:lang w:eastAsia="ja-JP"/>
        </w:rPr>
        <w:t>470 MHz)</w:t>
      </w:r>
      <w:r>
        <w:rPr>
          <w:lang w:eastAsia="ja-JP"/>
        </w:rPr>
        <w:t>;</w:t>
      </w:r>
    </w:p>
    <w:p w14:paraId="005DCF02" w14:textId="3F78A78D" w:rsidR="00083C3A" w:rsidRDefault="00083C3A" w:rsidP="00F71682">
      <w:pPr>
        <w:pStyle w:val="enumlev1"/>
        <w:rPr>
          <w:lang w:eastAsia="ja-JP"/>
        </w:rPr>
      </w:pPr>
      <w:del w:id="166" w:author="USA1" w:date="2022-04-11T09:11:00Z">
        <w:r w:rsidDel="00F71682">
          <w:rPr>
            <w:lang w:eastAsia="ja-JP"/>
          </w:rPr>
          <w:delText>–</w:delText>
        </w:r>
        <w:r w:rsidDel="00F71682">
          <w:rPr>
            <w:lang w:eastAsia="ja-JP"/>
          </w:rPr>
          <w:tab/>
        </w:r>
      </w:del>
      <w:del w:id="167" w:author="USA1" w:date="2022-03-21T15:28:00Z">
        <w:r w:rsidDel="00695D28">
          <w:rPr>
            <w:lang w:eastAsia="ja-JP"/>
          </w:rPr>
          <w:delText>EESS (passive) (adjacent 23.6-24.0 GHz);</w:delText>
        </w:r>
      </w:del>
    </w:p>
    <w:p w14:paraId="29DB38E6" w14:textId="77777777" w:rsidR="00083C3A" w:rsidRPr="00CB375D" w:rsidRDefault="00083C3A" w:rsidP="00083C3A">
      <w:pPr>
        <w:pStyle w:val="enumlev1"/>
        <w:rPr>
          <w:lang w:eastAsia="ja-JP"/>
        </w:rPr>
      </w:pPr>
      <w:r w:rsidRPr="00D63061">
        <w:rPr>
          <w:lang w:eastAsia="ja-JP"/>
        </w:rPr>
        <w:t>–</w:t>
      </w:r>
      <w:r w:rsidRPr="00D63061">
        <w:rPr>
          <w:lang w:eastAsia="ja-JP"/>
        </w:rPr>
        <w:tab/>
        <w:t>Other systems operated in adjacent frequency bands and/or frequency range where harmonic emissions may occur;</w:t>
      </w:r>
    </w:p>
    <w:p w14:paraId="5A2299BC" w14:textId="77777777" w:rsidR="00083C3A" w:rsidRDefault="00083C3A" w:rsidP="00083C3A">
      <w:pPr>
        <w:pStyle w:val="enumlev1"/>
        <w:rPr>
          <w:lang w:eastAsia="ja-JP"/>
        </w:rPr>
      </w:pPr>
      <w:r>
        <w:rPr>
          <w:lang w:eastAsia="ja-JP"/>
        </w:rPr>
        <w:t>–</w:t>
      </w:r>
      <w:r w:rsidRPr="00CB375D">
        <w:rPr>
          <w:lang w:eastAsia="ja-JP"/>
        </w:rPr>
        <w:tab/>
        <w:t>etc.</w:t>
      </w:r>
    </w:p>
    <w:p w14:paraId="7C70A2C6" w14:textId="77777777" w:rsidR="00083C3A" w:rsidRDefault="00083C3A" w:rsidP="00083C3A">
      <w:pPr>
        <w:pStyle w:val="Heading2"/>
        <w:rPr>
          <w:lang w:val="en-US" w:eastAsia="ja-JP"/>
        </w:rPr>
      </w:pPr>
      <w:bookmarkStart w:id="168" w:name="_Toc87463844"/>
      <w:r>
        <w:rPr>
          <w:lang w:val="en-US" w:eastAsia="ja-JP"/>
        </w:rPr>
        <w:t>3</w:t>
      </w:r>
      <w:r w:rsidRPr="00EC5786">
        <w:rPr>
          <w:lang w:val="en-US" w:eastAsia="ja-JP"/>
        </w:rPr>
        <w:t>.</w:t>
      </w:r>
      <w:r>
        <w:rPr>
          <w:lang w:val="en-US" w:eastAsia="ja-JP"/>
        </w:rPr>
        <w:t>1</w:t>
      </w:r>
      <w:r w:rsidRPr="00EC5786">
        <w:rPr>
          <w:lang w:val="en-US" w:eastAsia="ja-JP"/>
        </w:rPr>
        <w:tab/>
      </w:r>
      <w:r>
        <w:rPr>
          <w:lang w:val="en-US" w:eastAsia="ja-JP"/>
        </w:rPr>
        <w:t>Study A</w:t>
      </w:r>
      <w:bookmarkEnd w:id="168"/>
      <w:r>
        <w:rPr>
          <w:lang w:val="en-US" w:eastAsia="ja-JP"/>
        </w:rPr>
        <w:t xml:space="preserve"> (915-921 MHz)   </w:t>
      </w:r>
    </w:p>
    <w:p w14:paraId="08219233" w14:textId="77777777" w:rsidR="00083C3A" w:rsidRDefault="00083C3A" w:rsidP="00083C3A">
      <w:pPr>
        <w:rPr>
          <w:lang w:val="en-US" w:eastAsia="ja-JP"/>
        </w:rPr>
      </w:pPr>
      <w:r>
        <w:rPr>
          <w:lang w:val="en-US"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37.4 dBm. The DUT is designed to charge other devices at a distance of up to 30 cm.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r>
        <w:rPr>
          <w:lang w:val="en-US" w:eastAsia="ja-JP"/>
        </w:rPr>
        <w:t xml:space="preserve"> </w:t>
      </w:r>
    </w:p>
    <w:p w14:paraId="0AF26335"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1. As an example of the types of signals present, a nearby train station regularly emits 900 MHz signals that are detectable in the room. The second room was an anechoic chamber, as described in ETSI EN 302 208 V3.1.1 (2016-11) Annex B.1.2 and as illustrated in Figure 2.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FD48FF8" w14:textId="77777777" w:rsidR="00083C3A" w:rsidRDefault="00083C3A" w:rsidP="00083C3A">
      <w:pPr>
        <w:pStyle w:val="FigureNo"/>
        <w:rPr>
          <w:lang w:val="en-US"/>
        </w:rPr>
      </w:pPr>
      <w:bookmarkStart w:id="169" w:name="_Ref35852325"/>
      <w:r w:rsidRPr="00113F2A">
        <w:t>Figure</w:t>
      </w:r>
      <w:r>
        <w:t xml:space="preserve"> 1 </w:t>
      </w:r>
      <w:bookmarkEnd w:id="169"/>
    </w:p>
    <w:p w14:paraId="68A3DAE8" w14:textId="77777777" w:rsidR="00083C3A" w:rsidRPr="00113F2A" w:rsidRDefault="00083C3A" w:rsidP="00083C3A">
      <w:pPr>
        <w:pStyle w:val="Figuretitle"/>
      </w:pPr>
      <w:r w:rsidRPr="00113F2A">
        <w:rPr>
          <w:lang w:val="en-US"/>
        </w:rPr>
        <w:t>Test setup in room 1, open area</w:t>
      </w:r>
    </w:p>
    <w:p w14:paraId="7111F0DC" w14:textId="77777777" w:rsidR="00083C3A" w:rsidRDefault="00083C3A" w:rsidP="00083C3A">
      <w:pPr>
        <w:pStyle w:val="Figure"/>
        <w:rPr>
          <w:lang w:val="en-US" w:eastAsia="ja-JP"/>
        </w:rPr>
      </w:pPr>
      <w:r>
        <w:rPr>
          <w:lang w:val="en-US" w:eastAsia="en-US"/>
        </w:rPr>
        <w:drawing>
          <wp:inline distT="0" distB="0" distL="0" distR="0" wp14:anchorId="2EC587EB" wp14:editId="6AFC03B5">
            <wp:extent cx="5943600" cy="3383280"/>
            <wp:effectExtent l="0" t="0" r="0" b="0"/>
            <wp:docPr id="5" name="Picture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58522E6B" w14:textId="77777777" w:rsidR="00083C3A" w:rsidRDefault="00083C3A" w:rsidP="00083C3A">
      <w:pPr>
        <w:pStyle w:val="FigureNo"/>
        <w:rPr>
          <w:lang w:val="en-US"/>
        </w:rPr>
      </w:pPr>
      <w:bookmarkStart w:id="170" w:name="_Ref35852366"/>
      <w:r w:rsidRPr="00113F2A">
        <w:t>Figure</w:t>
      </w:r>
      <w:bookmarkEnd w:id="170"/>
      <w:r>
        <w:t xml:space="preserve"> 2 </w:t>
      </w:r>
    </w:p>
    <w:p w14:paraId="63CB9A82" w14:textId="77777777" w:rsidR="00083C3A" w:rsidRPr="00113F2A" w:rsidRDefault="00083C3A" w:rsidP="00083C3A">
      <w:pPr>
        <w:pStyle w:val="Figuretitle"/>
        <w:spacing w:after="360"/>
      </w:pPr>
      <w:r w:rsidRPr="00113F2A">
        <w:rPr>
          <w:lang w:val="en-US"/>
        </w:rPr>
        <w:t>Test setup in room 2, anechoic chamber</w:t>
      </w:r>
    </w:p>
    <w:p w14:paraId="14F34CB0" w14:textId="77777777" w:rsidR="00083C3A" w:rsidRDefault="00083C3A" w:rsidP="00083C3A">
      <w:pPr>
        <w:pStyle w:val="Figure"/>
        <w:rPr>
          <w:lang w:val="en-US" w:eastAsia="ja-JP"/>
        </w:rPr>
      </w:pPr>
      <w:r>
        <w:rPr>
          <w:lang w:val="en-US" w:eastAsia="en-US"/>
        </w:rPr>
        <w:drawing>
          <wp:inline distT="0" distB="0" distL="0" distR="0" wp14:anchorId="61271F94" wp14:editId="34F34F1A">
            <wp:extent cx="5942815" cy="3382645"/>
            <wp:effectExtent l="0" t="0" r="0" b="0"/>
            <wp:docPr id="12" name="Picture 12"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imelin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2815" cy="3382645"/>
                    </a:xfrm>
                    <a:prstGeom prst="rect">
                      <a:avLst/>
                    </a:prstGeom>
                    <a:noFill/>
                  </pic:spPr>
                </pic:pic>
              </a:graphicData>
            </a:graphic>
          </wp:inline>
        </w:drawing>
      </w:r>
    </w:p>
    <w:p w14:paraId="54D1BF26" w14:textId="77777777" w:rsidR="00083C3A" w:rsidRDefault="00083C3A" w:rsidP="00083C3A">
      <w:pPr>
        <w:rPr>
          <w:lang w:val="en-US" w:eastAsia="ja-JP"/>
        </w:rPr>
      </w:pPr>
      <w:r>
        <w:rPr>
          <w:lang w:val="en-US" w:eastAsia="ja-JP"/>
        </w:rPr>
        <w:t>Tests were performed on the following types of wireless devices:</w:t>
      </w:r>
    </w:p>
    <w:p w14:paraId="0D9EEC06" w14:textId="77777777" w:rsidR="00083C3A" w:rsidRDefault="00083C3A" w:rsidP="00083C3A">
      <w:pPr>
        <w:pStyle w:val="TableNo"/>
      </w:pPr>
      <w:r w:rsidRPr="002B204B">
        <w:t>Table</w:t>
      </w:r>
      <w:r>
        <w:t xml:space="preserve"> 2</w:t>
      </w:r>
    </w:p>
    <w:p w14:paraId="24D16624" w14:textId="77777777" w:rsidR="00083C3A" w:rsidRPr="008A0D64" w:rsidRDefault="00083C3A" w:rsidP="00083C3A">
      <w:pPr>
        <w:pStyle w:val="Tabletitle"/>
        <w:rPr>
          <w:i/>
          <w:color w:val="1F497D" w:themeColor="text2"/>
          <w:sz w:val="18"/>
        </w:rPr>
      </w:pPr>
      <w:r w:rsidRPr="002B204B">
        <w:rPr>
          <w:lang w:val="en-US"/>
        </w:rPr>
        <w:t>Types of devices used, frequencies, and distances in Study A</w:t>
      </w:r>
    </w:p>
    <w:tbl>
      <w:tblPr>
        <w:tblStyle w:val="TableGrid"/>
        <w:tblW w:w="0" w:type="auto"/>
        <w:tblLook w:val="04A0" w:firstRow="1" w:lastRow="0" w:firstColumn="1" w:lastColumn="0" w:noHBand="0" w:noVBand="1"/>
      </w:tblPr>
      <w:tblGrid>
        <w:gridCol w:w="540"/>
        <w:gridCol w:w="3708"/>
        <w:gridCol w:w="2693"/>
        <w:gridCol w:w="2688"/>
      </w:tblGrid>
      <w:tr w:rsidR="00083C3A" w14:paraId="462120F4" w14:textId="77777777" w:rsidTr="00083C3A">
        <w:tc>
          <w:tcPr>
            <w:tcW w:w="540" w:type="dxa"/>
            <w:vAlign w:val="center"/>
          </w:tcPr>
          <w:p w14:paraId="10484341" w14:textId="77777777" w:rsidR="00083C3A" w:rsidRPr="008A0D64" w:rsidRDefault="00083C3A" w:rsidP="001F66D6">
            <w:pPr>
              <w:pStyle w:val="Tablehead"/>
              <w:rPr>
                <w:szCs w:val="20"/>
                <w:lang w:val="en-US" w:eastAsia="ja-JP"/>
              </w:rPr>
            </w:pPr>
            <w:r w:rsidRPr="008A0D64">
              <w:rPr>
                <w:szCs w:val="20"/>
                <w:lang w:val="en-US" w:eastAsia="ja-JP"/>
              </w:rPr>
              <w:t>No.</w:t>
            </w:r>
          </w:p>
        </w:tc>
        <w:tc>
          <w:tcPr>
            <w:tcW w:w="3708" w:type="dxa"/>
            <w:vAlign w:val="center"/>
          </w:tcPr>
          <w:p w14:paraId="3F48D5BA" w14:textId="77777777" w:rsidR="00083C3A" w:rsidRDefault="00083C3A" w:rsidP="001F66D6">
            <w:pPr>
              <w:pStyle w:val="Tablehead"/>
              <w:rPr>
                <w:lang w:val="en-US" w:eastAsia="ja-JP"/>
              </w:rPr>
            </w:pPr>
            <w:r w:rsidRPr="0062661D">
              <w:rPr>
                <w:lang w:val="en-US" w:eastAsia="ja-JP"/>
              </w:rPr>
              <w:t>Type of device</w:t>
            </w:r>
          </w:p>
        </w:tc>
        <w:tc>
          <w:tcPr>
            <w:tcW w:w="2693" w:type="dxa"/>
            <w:vAlign w:val="center"/>
          </w:tcPr>
          <w:p w14:paraId="683C147D" w14:textId="2DC7011A" w:rsidR="00083C3A" w:rsidRDefault="00083C3A" w:rsidP="001F66D6">
            <w:pPr>
              <w:pStyle w:val="Tablehead"/>
              <w:rPr>
                <w:lang w:val="en-US" w:eastAsia="ja-JP"/>
              </w:rPr>
            </w:pPr>
            <w:r w:rsidRPr="0062661D">
              <w:rPr>
                <w:lang w:val="en-US" w:eastAsia="ja-JP"/>
              </w:rPr>
              <w:t>Frequency range</w:t>
            </w:r>
            <w:r>
              <w:rPr>
                <w:lang w:val="en-US" w:eastAsia="ja-JP"/>
              </w:rPr>
              <w:br/>
            </w:r>
            <w:r w:rsidRPr="0062661D">
              <w:rPr>
                <w:lang w:val="en-US" w:eastAsia="ja-JP"/>
              </w:rPr>
              <w:t xml:space="preserve"> (MHz)</w:t>
            </w:r>
          </w:p>
        </w:tc>
        <w:tc>
          <w:tcPr>
            <w:tcW w:w="2688" w:type="dxa"/>
            <w:vAlign w:val="center"/>
          </w:tcPr>
          <w:p w14:paraId="63EAEA08" w14:textId="46821B63" w:rsidR="00083C3A" w:rsidRDefault="00083C3A" w:rsidP="001F66D6">
            <w:pPr>
              <w:pStyle w:val="Tablehead"/>
              <w:rPr>
                <w:lang w:val="en-US" w:eastAsia="ja-JP"/>
              </w:rPr>
            </w:pPr>
            <w:r>
              <w:rPr>
                <w:lang w:val="en-US" w:eastAsia="ja-JP"/>
              </w:rPr>
              <w:t xml:space="preserve">Distances tested </w:t>
            </w:r>
            <w:r>
              <w:rPr>
                <w:lang w:val="en-US" w:eastAsia="ja-JP"/>
              </w:rPr>
              <w:br/>
              <w:t>(cm)</w:t>
            </w:r>
          </w:p>
        </w:tc>
      </w:tr>
      <w:tr w:rsidR="00083C3A" w14:paraId="12F60E6F" w14:textId="77777777" w:rsidTr="00083C3A">
        <w:tc>
          <w:tcPr>
            <w:tcW w:w="540" w:type="dxa"/>
          </w:tcPr>
          <w:p w14:paraId="7FFA07A1" w14:textId="77777777" w:rsidR="00083C3A" w:rsidRPr="004B5E5E" w:rsidRDefault="00083C3A" w:rsidP="001F66D6">
            <w:pPr>
              <w:pStyle w:val="Tabletext"/>
              <w:rPr>
                <w:lang w:val="en-US" w:eastAsia="ja-JP"/>
              </w:rPr>
            </w:pPr>
            <w:r>
              <w:rPr>
                <w:lang w:val="en-US" w:eastAsia="ja-JP"/>
              </w:rPr>
              <w:t>1</w:t>
            </w:r>
          </w:p>
        </w:tc>
        <w:tc>
          <w:tcPr>
            <w:tcW w:w="3708" w:type="dxa"/>
          </w:tcPr>
          <w:p w14:paraId="3603A745" w14:textId="77777777" w:rsidR="00083C3A" w:rsidRPr="004B5E5E" w:rsidRDefault="00083C3A" w:rsidP="001F66D6">
            <w:pPr>
              <w:pStyle w:val="Tabletext"/>
              <w:rPr>
                <w:lang w:val="en-US" w:eastAsia="ja-JP"/>
              </w:rPr>
            </w:pPr>
            <w:r>
              <w:rPr>
                <w:lang w:val="en-US" w:eastAsia="ja-JP"/>
              </w:rPr>
              <w:t>Cellphone</w:t>
            </w:r>
          </w:p>
        </w:tc>
        <w:tc>
          <w:tcPr>
            <w:tcW w:w="2693" w:type="dxa"/>
          </w:tcPr>
          <w:p w14:paraId="4534DE9A" w14:textId="77777777" w:rsidR="00083C3A" w:rsidRDefault="00083C3A" w:rsidP="001F66D6">
            <w:pPr>
              <w:pStyle w:val="Tabletext"/>
              <w:rPr>
                <w:lang w:val="en-US" w:eastAsia="ja-JP"/>
              </w:rPr>
            </w:pPr>
            <w:r w:rsidRPr="008A0D64">
              <w:rPr>
                <w:szCs w:val="20"/>
                <w:u w:val="single"/>
                <w:lang w:val="en-US" w:eastAsia="ja-JP"/>
              </w:rPr>
              <w:t>Uplink</w:t>
            </w:r>
            <w:r>
              <w:rPr>
                <w:lang w:val="en-US" w:eastAsia="ja-JP"/>
              </w:rPr>
              <w:t>: 888.0-915.0</w:t>
            </w:r>
          </w:p>
          <w:p w14:paraId="184CA04D" w14:textId="77777777" w:rsidR="00083C3A" w:rsidRPr="004B5E5E" w:rsidRDefault="00083C3A" w:rsidP="001F66D6">
            <w:pPr>
              <w:pStyle w:val="Tabletext"/>
              <w:rPr>
                <w:lang w:val="en-US" w:eastAsia="ja-JP"/>
              </w:rPr>
            </w:pPr>
            <w:r w:rsidRPr="008A0D64">
              <w:rPr>
                <w:szCs w:val="20"/>
                <w:u w:val="single"/>
                <w:lang w:val="en-US" w:eastAsia="ja-JP"/>
              </w:rPr>
              <w:t>Downlink</w:t>
            </w:r>
            <w:r>
              <w:rPr>
                <w:lang w:val="en-US" w:eastAsia="ja-JP"/>
              </w:rPr>
              <w:t>: 925.2-960.0</w:t>
            </w:r>
          </w:p>
        </w:tc>
        <w:tc>
          <w:tcPr>
            <w:tcW w:w="2688" w:type="dxa"/>
          </w:tcPr>
          <w:p w14:paraId="4EAE6218" w14:textId="77777777" w:rsidR="00083C3A" w:rsidRDefault="00083C3A" w:rsidP="001F66D6">
            <w:pPr>
              <w:pStyle w:val="Tabletext"/>
              <w:rPr>
                <w:lang w:val="en-US" w:eastAsia="ja-JP"/>
              </w:rPr>
            </w:pPr>
            <w:r>
              <w:rPr>
                <w:lang w:val="en-US" w:eastAsia="ja-JP"/>
              </w:rPr>
              <w:t xml:space="preserve">0, 10, 20, 30, 40, 50, 70, 100 </w:t>
            </w:r>
          </w:p>
        </w:tc>
      </w:tr>
      <w:tr w:rsidR="00083C3A" w14:paraId="6F603612" w14:textId="77777777" w:rsidTr="00083C3A">
        <w:tc>
          <w:tcPr>
            <w:tcW w:w="540" w:type="dxa"/>
          </w:tcPr>
          <w:p w14:paraId="04947864" w14:textId="77777777" w:rsidR="00083C3A" w:rsidRPr="004B5E5E" w:rsidRDefault="00083C3A" w:rsidP="001F66D6">
            <w:pPr>
              <w:pStyle w:val="Tabletext"/>
              <w:rPr>
                <w:lang w:val="en-US" w:eastAsia="ja-JP"/>
              </w:rPr>
            </w:pPr>
            <w:r>
              <w:rPr>
                <w:lang w:val="en-US" w:eastAsia="ja-JP"/>
              </w:rPr>
              <w:t>2</w:t>
            </w:r>
          </w:p>
        </w:tc>
        <w:tc>
          <w:tcPr>
            <w:tcW w:w="3708" w:type="dxa"/>
          </w:tcPr>
          <w:p w14:paraId="4EDB536B" w14:textId="77777777" w:rsidR="00083C3A" w:rsidRPr="004B5E5E" w:rsidRDefault="00083C3A" w:rsidP="001F66D6">
            <w:pPr>
              <w:pStyle w:val="Tabletext"/>
              <w:rPr>
                <w:lang w:val="en-US" w:eastAsia="ja-JP"/>
              </w:rPr>
            </w:pPr>
            <w:r>
              <w:rPr>
                <w:lang w:val="en-US" w:eastAsia="ja-JP"/>
              </w:rPr>
              <w:t>Cellphone</w:t>
            </w:r>
          </w:p>
        </w:tc>
        <w:tc>
          <w:tcPr>
            <w:tcW w:w="2693" w:type="dxa"/>
          </w:tcPr>
          <w:p w14:paraId="4F1C077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015720A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068D220E" w14:textId="77777777" w:rsidR="00083C3A" w:rsidRDefault="00083C3A" w:rsidP="001F66D6">
            <w:pPr>
              <w:pStyle w:val="Tabletext"/>
              <w:rPr>
                <w:lang w:val="en-US" w:eastAsia="ja-JP"/>
              </w:rPr>
            </w:pPr>
            <w:r>
              <w:rPr>
                <w:lang w:val="en-US" w:eastAsia="ja-JP"/>
              </w:rPr>
              <w:t>0, 10, 20, 30, 40, 50, 70, 100</w:t>
            </w:r>
          </w:p>
        </w:tc>
      </w:tr>
      <w:tr w:rsidR="00083C3A" w14:paraId="07A3E0C9" w14:textId="77777777" w:rsidTr="00083C3A">
        <w:tc>
          <w:tcPr>
            <w:tcW w:w="540" w:type="dxa"/>
          </w:tcPr>
          <w:p w14:paraId="590744B6" w14:textId="77777777" w:rsidR="00083C3A" w:rsidRPr="004B5E5E" w:rsidRDefault="00083C3A" w:rsidP="001F66D6">
            <w:pPr>
              <w:pStyle w:val="Tabletext"/>
              <w:rPr>
                <w:lang w:val="en-US" w:eastAsia="ja-JP"/>
              </w:rPr>
            </w:pPr>
            <w:r>
              <w:rPr>
                <w:lang w:val="en-US" w:eastAsia="ja-JP"/>
              </w:rPr>
              <w:t>3</w:t>
            </w:r>
          </w:p>
        </w:tc>
        <w:tc>
          <w:tcPr>
            <w:tcW w:w="3708" w:type="dxa"/>
          </w:tcPr>
          <w:p w14:paraId="06E3D190" w14:textId="77777777" w:rsidR="00083C3A" w:rsidRPr="004B5E5E" w:rsidRDefault="00083C3A" w:rsidP="001F66D6">
            <w:pPr>
              <w:pStyle w:val="Tabletext"/>
              <w:rPr>
                <w:lang w:val="en-US" w:eastAsia="ja-JP"/>
              </w:rPr>
            </w:pPr>
            <w:r>
              <w:rPr>
                <w:lang w:val="en-US" w:eastAsia="ja-JP"/>
              </w:rPr>
              <w:t>Cellphone</w:t>
            </w:r>
          </w:p>
        </w:tc>
        <w:tc>
          <w:tcPr>
            <w:tcW w:w="2693" w:type="dxa"/>
          </w:tcPr>
          <w:p w14:paraId="6CEB33D0"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F9CBD"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3B9CC0F9" w14:textId="77777777" w:rsidR="00083C3A" w:rsidRDefault="00083C3A" w:rsidP="001F66D6">
            <w:pPr>
              <w:pStyle w:val="Tabletext"/>
              <w:rPr>
                <w:lang w:val="en-US" w:eastAsia="ja-JP"/>
              </w:rPr>
            </w:pPr>
            <w:r>
              <w:rPr>
                <w:lang w:val="en-US" w:eastAsia="ja-JP"/>
              </w:rPr>
              <w:t>0, 10, 20, 30, 40, 50, 70, 100</w:t>
            </w:r>
          </w:p>
        </w:tc>
      </w:tr>
      <w:tr w:rsidR="00083C3A" w14:paraId="41A9BFF1" w14:textId="77777777" w:rsidTr="00083C3A">
        <w:tc>
          <w:tcPr>
            <w:tcW w:w="540" w:type="dxa"/>
          </w:tcPr>
          <w:p w14:paraId="34F327B5" w14:textId="77777777" w:rsidR="00083C3A" w:rsidRPr="004B5E5E" w:rsidRDefault="00083C3A" w:rsidP="001F66D6">
            <w:pPr>
              <w:pStyle w:val="Tabletext"/>
              <w:rPr>
                <w:lang w:val="en-US" w:eastAsia="ja-JP"/>
              </w:rPr>
            </w:pPr>
            <w:r>
              <w:rPr>
                <w:lang w:val="en-US" w:eastAsia="ja-JP"/>
              </w:rPr>
              <w:t>4</w:t>
            </w:r>
          </w:p>
        </w:tc>
        <w:tc>
          <w:tcPr>
            <w:tcW w:w="3708" w:type="dxa"/>
          </w:tcPr>
          <w:p w14:paraId="6F47166E" w14:textId="77777777" w:rsidR="00083C3A" w:rsidRPr="004B5E5E" w:rsidRDefault="00083C3A" w:rsidP="001F66D6">
            <w:pPr>
              <w:pStyle w:val="Tabletext"/>
              <w:rPr>
                <w:lang w:val="en-US" w:eastAsia="ja-JP"/>
              </w:rPr>
            </w:pPr>
            <w:r>
              <w:rPr>
                <w:lang w:val="en-US" w:eastAsia="ja-JP"/>
              </w:rPr>
              <w:t>Cellphone</w:t>
            </w:r>
          </w:p>
        </w:tc>
        <w:tc>
          <w:tcPr>
            <w:tcW w:w="2693" w:type="dxa"/>
          </w:tcPr>
          <w:p w14:paraId="15346556"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162052F6"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688" w:type="dxa"/>
          </w:tcPr>
          <w:p w14:paraId="711B5C1D" w14:textId="77777777" w:rsidR="00083C3A" w:rsidRDefault="00083C3A" w:rsidP="001F66D6">
            <w:pPr>
              <w:pStyle w:val="Tabletext"/>
              <w:rPr>
                <w:lang w:val="en-US" w:eastAsia="ja-JP"/>
              </w:rPr>
            </w:pPr>
            <w:r>
              <w:rPr>
                <w:lang w:val="en-US" w:eastAsia="ja-JP"/>
              </w:rPr>
              <w:t>0, 10, 20, 30, 40, 50, 70, 100</w:t>
            </w:r>
          </w:p>
        </w:tc>
      </w:tr>
      <w:tr w:rsidR="00083C3A" w14:paraId="5AA807B9" w14:textId="77777777" w:rsidTr="00083C3A">
        <w:tc>
          <w:tcPr>
            <w:tcW w:w="540" w:type="dxa"/>
          </w:tcPr>
          <w:p w14:paraId="283560B0" w14:textId="77777777" w:rsidR="00083C3A" w:rsidRPr="00C36CD4" w:rsidRDefault="00083C3A" w:rsidP="001F66D6">
            <w:pPr>
              <w:pStyle w:val="Tabletext"/>
              <w:rPr>
                <w:szCs w:val="20"/>
                <w:lang w:val="en-US" w:eastAsia="ja-JP"/>
              </w:rPr>
            </w:pPr>
            <w:r>
              <w:rPr>
                <w:lang w:val="en-US" w:eastAsia="ja-JP"/>
              </w:rPr>
              <w:t>5</w:t>
            </w:r>
          </w:p>
        </w:tc>
        <w:tc>
          <w:tcPr>
            <w:tcW w:w="3708" w:type="dxa"/>
          </w:tcPr>
          <w:p w14:paraId="22CAF524" w14:textId="77777777" w:rsidR="00083C3A" w:rsidRPr="00BA0293" w:rsidRDefault="00083C3A" w:rsidP="001F66D6">
            <w:pPr>
              <w:pStyle w:val="Tabletext"/>
              <w:rPr>
                <w:szCs w:val="20"/>
                <w:lang w:val="en-US" w:eastAsia="ja-JP"/>
              </w:rPr>
            </w:pPr>
            <w:r w:rsidRPr="00BA0293">
              <w:rPr>
                <w:szCs w:val="20"/>
                <w:lang w:val="en-US" w:eastAsia="ja-JP"/>
              </w:rPr>
              <w:t>Wireless Microphone and base station</w:t>
            </w:r>
          </w:p>
        </w:tc>
        <w:tc>
          <w:tcPr>
            <w:tcW w:w="2693" w:type="dxa"/>
          </w:tcPr>
          <w:p w14:paraId="5F2B1834" w14:textId="77777777" w:rsidR="00083C3A" w:rsidRPr="00C36CD4" w:rsidRDefault="00083C3A" w:rsidP="001F66D6">
            <w:pPr>
              <w:pStyle w:val="Tabletext"/>
              <w:rPr>
                <w:szCs w:val="20"/>
                <w:lang w:val="en-US" w:eastAsia="ja-JP"/>
              </w:rPr>
            </w:pPr>
            <w:r w:rsidRPr="008A0D64">
              <w:rPr>
                <w:szCs w:val="20"/>
                <w:lang w:val="en-US" w:eastAsia="ja-JP"/>
              </w:rPr>
              <w:t>904.45</w:t>
            </w:r>
            <w:r>
              <w:rPr>
                <w:szCs w:val="20"/>
                <w:lang w:val="en-US" w:eastAsia="ja-JP"/>
              </w:rPr>
              <w:t>-</w:t>
            </w:r>
            <w:r w:rsidRPr="00C36CD4">
              <w:rPr>
                <w:szCs w:val="20"/>
                <w:lang w:val="en-US" w:eastAsia="ja-JP"/>
              </w:rPr>
              <w:t>927.45</w:t>
            </w:r>
          </w:p>
          <w:p w14:paraId="134C7097"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76880155" w14:textId="77777777" w:rsidR="00083C3A" w:rsidRPr="004B5E5E" w:rsidRDefault="00083C3A" w:rsidP="001F66D6">
            <w:pPr>
              <w:pStyle w:val="Tabletext"/>
              <w:rPr>
                <w:lang w:val="en-US" w:eastAsia="ja-JP"/>
              </w:rPr>
            </w:pPr>
            <w:r>
              <w:rPr>
                <w:lang w:val="en-US" w:eastAsia="ja-JP"/>
              </w:rPr>
              <w:t>0, 10, 30, 100, 200</w:t>
            </w:r>
          </w:p>
        </w:tc>
      </w:tr>
      <w:tr w:rsidR="00083C3A" w14:paraId="1F274E91" w14:textId="77777777" w:rsidTr="00083C3A">
        <w:tc>
          <w:tcPr>
            <w:tcW w:w="540" w:type="dxa"/>
          </w:tcPr>
          <w:p w14:paraId="7B3D2922" w14:textId="77777777" w:rsidR="00083C3A" w:rsidRPr="00C36CD4" w:rsidRDefault="00083C3A" w:rsidP="001F66D6">
            <w:pPr>
              <w:pStyle w:val="Tabletext"/>
              <w:rPr>
                <w:szCs w:val="20"/>
                <w:lang w:val="en-US" w:eastAsia="ja-JP"/>
              </w:rPr>
            </w:pPr>
            <w:r>
              <w:rPr>
                <w:lang w:val="en-US" w:eastAsia="ja-JP"/>
              </w:rPr>
              <w:t>6</w:t>
            </w:r>
          </w:p>
        </w:tc>
        <w:tc>
          <w:tcPr>
            <w:tcW w:w="3708" w:type="dxa"/>
          </w:tcPr>
          <w:p w14:paraId="745FF0E3"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1FA93844" w14:textId="77777777" w:rsidR="00083C3A" w:rsidRPr="00C36CD4" w:rsidRDefault="00083C3A" w:rsidP="001F66D6">
            <w:pPr>
              <w:pStyle w:val="Tabletext"/>
              <w:rPr>
                <w:szCs w:val="20"/>
                <w:lang w:val="en-US" w:eastAsia="ja-JP"/>
              </w:rPr>
            </w:pPr>
            <w:r w:rsidRPr="008A0D64">
              <w:rPr>
                <w:szCs w:val="20"/>
                <w:lang w:val="en-US" w:eastAsia="ja-JP"/>
              </w:rPr>
              <w:t>863.25</w:t>
            </w:r>
            <w:r>
              <w:rPr>
                <w:szCs w:val="20"/>
                <w:lang w:val="en-US" w:eastAsia="ja-JP"/>
              </w:rPr>
              <w:t>-</w:t>
            </w:r>
            <w:r w:rsidRPr="00C36CD4">
              <w:rPr>
                <w:szCs w:val="20"/>
                <w:lang w:val="en-US" w:eastAsia="ja-JP"/>
              </w:rPr>
              <w:t xml:space="preserve">864.75 </w:t>
            </w:r>
          </w:p>
          <w:p w14:paraId="39E04FA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6D5CE0C1" w14:textId="77777777" w:rsidR="00083C3A" w:rsidRPr="004B5E5E" w:rsidRDefault="00083C3A" w:rsidP="001F66D6">
            <w:pPr>
              <w:pStyle w:val="Tabletext"/>
              <w:rPr>
                <w:lang w:val="en-US" w:eastAsia="ja-JP"/>
              </w:rPr>
            </w:pPr>
            <w:r>
              <w:rPr>
                <w:lang w:val="en-US" w:eastAsia="ja-JP"/>
              </w:rPr>
              <w:t>0, 10, 30, 100, 200</w:t>
            </w:r>
          </w:p>
        </w:tc>
      </w:tr>
      <w:tr w:rsidR="00083C3A" w14:paraId="0B9513C6" w14:textId="77777777" w:rsidTr="00083C3A">
        <w:tc>
          <w:tcPr>
            <w:tcW w:w="540" w:type="dxa"/>
          </w:tcPr>
          <w:p w14:paraId="41FDCD4B" w14:textId="77777777" w:rsidR="00083C3A" w:rsidRPr="00C36CD4" w:rsidRDefault="00083C3A" w:rsidP="001F66D6">
            <w:pPr>
              <w:pStyle w:val="Tabletext"/>
              <w:rPr>
                <w:szCs w:val="20"/>
                <w:lang w:val="en-US" w:eastAsia="ja-JP"/>
              </w:rPr>
            </w:pPr>
            <w:r>
              <w:rPr>
                <w:lang w:val="en-US" w:eastAsia="ja-JP"/>
              </w:rPr>
              <w:t>7</w:t>
            </w:r>
          </w:p>
        </w:tc>
        <w:tc>
          <w:tcPr>
            <w:tcW w:w="3708" w:type="dxa"/>
          </w:tcPr>
          <w:p w14:paraId="40B98E10" w14:textId="77777777" w:rsidR="00083C3A" w:rsidRPr="00BA0293" w:rsidRDefault="00083C3A" w:rsidP="001F66D6">
            <w:pPr>
              <w:pStyle w:val="Tabletext"/>
              <w:rPr>
                <w:szCs w:val="20"/>
                <w:lang w:val="en-US" w:eastAsia="ja-JP"/>
              </w:rPr>
            </w:pPr>
            <w:r w:rsidRPr="00BA0293">
              <w:rPr>
                <w:szCs w:val="20"/>
                <w:lang w:val="en-US" w:eastAsia="ja-JP"/>
              </w:rPr>
              <w:t>Assisted listening device</w:t>
            </w:r>
          </w:p>
        </w:tc>
        <w:tc>
          <w:tcPr>
            <w:tcW w:w="2693" w:type="dxa"/>
          </w:tcPr>
          <w:p w14:paraId="298BD128" w14:textId="77777777" w:rsidR="00083C3A" w:rsidRPr="00C36CD4" w:rsidRDefault="00083C3A" w:rsidP="001F66D6">
            <w:pPr>
              <w:pStyle w:val="Tabletext"/>
              <w:rPr>
                <w:szCs w:val="20"/>
                <w:lang w:val="en-US" w:eastAsia="ja-JP"/>
              </w:rPr>
            </w:pPr>
            <w:r w:rsidRPr="008A0D64">
              <w:rPr>
                <w:szCs w:val="20"/>
                <w:lang w:val="en-US" w:eastAsia="ja-JP"/>
              </w:rPr>
              <w:t>904.65</w:t>
            </w:r>
            <w:r>
              <w:rPr>
                <w:szCs w:val="20"/>
                <w:lang w:val="en-US" w:eastAsia="ja-JP"/>
              </w:rPr>
              <w:t>-</w:t>
            </w:r>
            <w:r w:rsidRPr="00C36CD4">
              <w:rPr>
                <w:szCs w:val="20"/>
                <w:lang w:val="en-US" w:eastAsia="ja-JP"/>
              </w:rPr>
              <w:t>926.85</w:t>
            </w:r>
          </w:p>
          <w:p w14:paraId="73E3C119" w14:textId="77777777" w:rsidR="00083C3A" w:rsidRPr="00BA0293" w:rsidRDefault="00083C3A" w:rsidP="001F66D6">
            <w:pPr>
              <w:pStyle w:val="Tabletext"/>
              <w:rPr>
                <w:szCs w:val="20"/>
                <w:lang w:val="en-US" w:eastAsia="ja-JP"/>
              </w:rPr>
            </w:pPr>
            <w:r w:rsidRPr="00BA0293">
              <w:rPr>
                <w:szCs w:val="20"/>
                <w:lang w:val="en-US" w:eastAsia="ja-JP"/>
              </w:rPr>
              <w:t>User Selectable</w:t>
            </w:r>
          </w:p>
        </w:tc>
        <w:tc>
          <w:tcPr>
            <w:tcW w:w="2688" w:type="dxa"/>
          </w:tcPr>
          <w:p w14:paraId="0373C68F" w14:textId="77777777" w:rsidR="00083C3A" w:rsidRPr="004B5E5E" w:rsidRDefault="00083C3A" w:rsidP="001F66D6">
            <w:pPr>
              <w:pStyle w:val="Tabletext"/>
              <w:rPr>
                <w:lang w:val="en-US" w:eastAsia="ja-JP"/>
              </w:rPr>
            </w:pPr>
            <w:r>
              <w:rPr>
                <w:lang w:val="en-US" w:eastAsia="ja-JP"/>
              </w:rPr>
              <w:t>0, 10, 30, 100, 200</w:t>
            </w:r>
          </w:p>
        </w:tc>
      </w:tr>
      <w:tr w:rsidR="00083C3A" w14:paraId="2F8AF321" w14:textId="77777777" w:rsidTr="00083C3A">
        <w:tc>
          <w:tcPr>
            <w:tcW w:w="540" w:type="dxa"/>
          </w:tcPr>
          <w:p w14:paraId="712452C4" w14:textId="77777777" w:rsidR="00083C3A" w:rsidRPr="00C36CD4" w:rsidRDefault="00083C3A" w:rsidP="001F66D6">
            <w:pPr>
              <w:pStyle w:val="Tabletext"/>
              <w:rPr>
                <w:szCs w:val="20"/>
                <w:lang w:val="en-US" w:eastAsia="ja-JP"/>
              </w:rPr>
            </w:pPr>
            <w:r>
              <w:rPr>
                <w:lang w:val="en-US" w:eastAsia="ja-JP"/>
              </w:rPr>
              <w:t>8</w:t>
            </w:r>
          </w:p>
        </w:tc>
        <w:tc>
          <w:tcPr>
            <w:tcW w:w="3708" w:type="dxa"/>
          </w:tcPr>
          <w:p w14:paraId="1988201E"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1644DC91" w14:textId="77777777" w:rsidR="00083C3A" w:rsidRPr="00C36CD4" w:rsidRDefault="00083C3A" w:rsidP="001F66D6">
            <w:pPr>
              <w:pStyle w:val="Tabletext"/>
              <w:rPr>
                <w:szCs w:val="20"/>
                <w:lang w:val="en-US" w:eastAsia="ja-JP"/>
              </w:rPr>
            </w:pPr>
            <w:r w:rsidRPr="008A0D64">
              <w:rPr>
                <w:szCs w:val="20"/>
                <w:lang w:val="en-US" w:eastAsia="ja-JP"/>
              </w:rPr>
              <w:t>903</w:t>
            </w:r>
            <w:r>
              <w:rPr>
                <w:szCs w:val="20"/>
                <w:lang w:val="en-US" w:eastAsia="ja-JP"/>
              </w:rPr>
              <w:t>-</w:t>
            </w:r>
            <w:r w:rsidRPr="00C36CD4">
              <w:rPr>
                <w:szCs w:val="20"/>
                <w:lang w:val="en-US" w:eastAsia="ja-JP"/>
              </w:rPr>
              <w:t>927</w:t>
            </w:r>
          </w:p>
          <w:p w14:paraId="6ACE6CF5"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0C36DB62" w14:textId="77777777" w:rsidR="00083C3A" w:rsidRPr="004B5E5E" w:rsidRDefault="00083C3A" w:rsidP="001F66D6">
            <w:pPr>
              <w:pStyle w:val="Tabletext"/>
              <w:rPr>
                <w:lang w:val="en-US" w:eastAsia="ja-JP"/>
              </w:rPr>
            </w:pPr>
            <w:r>
              <w:rPr>
                <w:lang w:val="en-US" w:eastAsia="ja-JP"/>
              </w:rPr>
              <w:t>0, 10, 30, 100, 200</w:t>
            </w:r>
          </w:p>
        </w:tc>
      </w:tr>
      <w:tr w:rsidR="00083C3A" w14:paraId="0CB67761" w14:textId="77777777" w:rsidTr="00083C3A">
        <w:tc>
          <w:tcPr>
            <w:tcW w:w="540" w:type="dxa"/>
          </w:tcPr>
          <w:p w14:paraId="009DF922" w14:textId="77777777" w:rsidR="00083C3A" w:rsidRPr="00C36CD4" w:rsidRDefault="00083C3A" w:rsidP="001F66D6">
            <w:pPr>
              <w:pStyle w:val="Tabletext"/>
              <w:rPr>
                <w:szCs w:val="20"/>
                <w:lang w:val="en-US" w:eastAsia="ja-JP"/>
              </w:rPr>
            </w:pPr>
            <w:r>
              <w:rPr>
                <w:lang w:val="en-US" w:eastAsia="ja-JP"/>
              </w:rPr>
              <w:t>9</w:t>
            </w:r>
          </w:p>
        </w:tc>
        <w:tc>
          <w:tcPr>
            <w:tcW w:w="3708" w:type="dxa"/>
          </w:tcPr>
          <w:p w14:paraId="476B2D0C" w14:textId="77777777" w:rsidR="00083C3A" w:rsidRPr="00BA0293" w:rsidRDefault="00083C3A" w:rsidP="001F66D6">
            <w:pPr>
              <w:pStyle w:val="Tabletext"/>
              <w:rPr>
                <w:szCs w:val="20"/>
                <w:lang w:val="en-US" w:eastAsia="ja-JP"/>
              </w:rPr>
            </w:pPr>
            <w:r w:rsidRPr="00BA0293">
              <w:rPr>
                <w:szCs w:val="20"/>
                <w:lang w:val="en-US" w:eastAsia="ja-JP"/>
              </w:rPr>
              <w:t>RFID reader</w:t>
            </w:r>
          </w:p>
        </w:tc>
        <w:tc>
          <w:tcPr>
            <w:tcW w:w="2693" w:type="dxa"/>
          </w:tcPr>
          <w:p w14:paraId="75ABF8D4" w14:textId="77777777" w:rsidR="00083C3A" w:rsidRPr="00C36CD4" w:rsidRDefault="00083C3A" w:rsidP="001F66D6">
            <w:pPr>
              <w:pStyle w:val="Tabletext"/>
              <w:rPr>
                <w:szCs w:val="20"/>
                <w:lang w:val="en-US" w:eastAsia="ja-JP"/>
              </w:rPr>
            </w:pPr>
            <w:r w:rsidRPr="008A0D64">
              <w:rPr>
                <w:szCs w:val="20"/>
                <w:lang w:val="en-US" w:eastAsia="ja-JP"/>
              </w:rPr>
              <w:t>865</w:t>
            </w:r>
            <w:r>
              <w:rPr>
                <w:szCs w:val="20"/>
                <w:lang w:val="en-US" w:eastAsia="ja-JP"/>
              </w:rPr>
              <w:t>-</w:t>
            </w:r>
            <w:r w:rsidRPr="00C36CD4">
              <w:rPr>
                <w:szCs w:val="20"/>
                <w:lang w:val="en-US" w:eastAsia="ja-JP"/>
              </w:rPr>
              <w:t>868</w:t>
            </w:r>
          </w:p>
          <w:p w14:paraId="6175CFA7" w14:textId="77777777" w:rsidR="00083C3A" w:rsidRPr="00BA0293" w:rsidRDefault="00083C3A" w:rsidP="001F66D6">
            <w:pPr>
              <w:pStyle w:val="Tabletext"/>
              <w:rPr>
                <w:szCs w:val="20"/>
                <w:lang w:val="en-US" w:eastAsia="ja-JP"/>
              </w:rPr>
            </w:pPr>
            <w:r w:rsidRPr="00BA0293">
              <w:rPr>
                <w:szCs w:val="20"/>
                <w:lang w:val="en-US" w:eastAsia="ja-JP"/>
              </w:rPr>
              <w:t>Hopping</w:t>
            </w:r>
          </w:p>
        </w:tc>
        <w:tc>
          <w:tcPr>
            <w:tcW w:w="2688" w:type="dxa"/>
          </w:tcPr>
          <w:p w14:paraId="7FAC3692" w14:textId="77777777" w:rsidR="00083C3A" w:rsidRPr="004B5E5E" w:rsidRDefault="00083C3A" w:rsidP="001F66D6">
            <w:pPr>
              <w:pStyle w:val="Tabletext"/>
              <w:rPr>
                <w:lang w:val="en-US" w:eastAsia="ja-JP"/>
              </w:rPr>
            </w:pPr>
            <w:r>
              <w:rPr>
                <w:lang w:val="en-US" w:eastAsia="ja-JP"/>
              </w:rPr>
              <w:t>0, 10, 30, 100, 200</w:t>
            </w:r>
          </w:p>
        </w:tc>
      </w:tr>
    </w:tbl>
    <w:p w14:paraId="4F0E6CEC" w14:textId="77777777" w:rsidR="00083C3A" w:rsidRDefault="00083C3A" w:rsidP="00083C3A">
      <w:pPr>
        <w:pStyle w:val="Tablefin"/>
        <w:rPr>
          <w:lang w:val="en-US"/>
        </w:rPr>
      </w:pPr>
    </w:p>
    <w:p w14:paraId="77758BC6" w14:textId="77777777" w:rsidR="00083C3A" w:rsidRDefault="00083C3A" w:rsidP="00083C3A">
      <w:pPr>
        <w:rPr>
          <w:lang w:val="en-US" w:eastAsia="ja-JP"/>
        </w:rPr>
      </w:pPr>
      <w:r w:rsidRPr="008A0D64">
        <w:rPr>
          <w:b/>
          <w:bCs/>
          <w:lang w:val="en-US" w:eastAsia="ja-JP"/>
        </w:rPr>
        <w:t>Cellphone</w:t>
      </w:r>
      <w:r w:rsidRPr="008A0D64">
        <w:rPr>
          <w:lang w:val="en-US" w:eastAsia="ja-JP"/>
        </w:rPr>
        <w:t>.</w:t>
      </w:r>
      <w:r w:rsidRPr="004A6C31">
        <w:rPr>
          <w:lang w:val="en-US" w:eastAsia="ja-JP"/>
        </w:rPr>
        <w:t xml:space="preserve"> The DUT was placed 100 cm from a mobile phone simulating a desktop environment. The cell antenna, cabled to</w:t>
      </w:r>
      <w:r>
        <w:rPr>
          <w:lang w:val="en-US" w:eastAsia="ja-JP"/>
        </w:rPr>
        <w:t xml:space="preserve"> base station simulator, was placed </w:t>
      </w:r>
      <w:r w:rsidRPr="004A6C31">
        <w:rPr>
          <w:lang w:val="en-US" w:eastAsia="ja-JP"/>
        </w:rPr>
        <w:t>3</w:t>
      </w:r>
      <w:r>
        <w:rPr>
          <w:lang w:val="en-US" w:eastAsia="ja-JP"/>
        </w:rPr>
        <w:t xml:space="preserve"> </w:t>
      </w:r>
      <w:r w:rsidRPr="004A6C31">
        <w:rPr>
          <w:lang w:val="en-US" w:eastAsia="ja-JP"/>
        </w:rPr>
        <w:t>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w:t>
      </w:r>
      <w:r>
        <w:rPr>
          <w:lang w:val="en-US" w:eastAsia="ja-JP"/>
        </w:rPr>
        <w:t xml:space="preserve"> </w:t>
      </w:r>
      <w:r w:rsidRPr="004A6C31">
        <w:rPr>
          <w:lang w:val="en-US" w:eastAsia="ja-JP"/>
        </w:rPr>
        <w:t>cm. Testing was performed using 5 different channels.</w:t>
      </w:r>
    </w:p>
    <w:p w14:paraId="7380164D" w14:textId="77777777" w:rsidR="00083C3A" w:rsidRDefault="00083C3A" w:rsidP="00083C3A">
      <w:pPr>
        <w:pStyle w:val="FigureNo"/>
        <w:rPr>
          <w:lang w:val="en-US"/>
        </w:rPr>
      </w:pPr>
      <w:r w:rsidRPr="00C36CD4">
        <w:t>Figure</w:t>
      </w:r>
      <w:r>
        <w:t xml:space="preserve"> 3</w:t>
      </w:r>
    </w:p>
    <w:p w14:paraId="13E46D0E" w14:textId="77777777" w:rsidR="00083C3A" w:rsidRPr="00C36CD4" w:rsidRDefault="00083C3A" w:rsidP="00083C3A">
      <w:pPr>
        <w:pStyle w:val="Figuretitle"/>
      </w:pPr>
      <w:r w:rsidRPr="00C36CD4">
        <w:rPr>
          <w:lang w:val="en-US"/>
        </w:rPr>
        <w:t>Cellphone impact test setup</w:t>
      </w:r>
    </w:p>
    <w:p w14:paraId="3D3866E9" w14:textId="77777777" w:rsidR="00083C3A" w:rsidRDefault="00083C3A" w:rsidP="00083C3A">
      <w:pPr>
        <w:pStyle w:val="Figure"/>
        <w:rPr>
          <w:lang w:val="en-US" w:eastAsia="ja-JP"/>
        </w:rPr>
      </w:pPr>
      <w:r w:rsidRPr="00571F08">
        <w:rPr>
          <w:lang w:val="en-US" w:eastAsia="en-US"/>
        </w:rPr>
        <w:drawing>
          <wp:inline distT="0" distB="0" distL="0" distR="0" wp14:anchorId="752E6638" wp14:editId="10146104">
            <wp:extent cx="4076700" cy="1471930"/>
            <wp:effectExtent l="19050" t="19050" r="0" b="0"/>
            <wp:docPr id="9"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37D0D4A8" w14:textId="77777777" w:rsidR="00083C3A" w:rsidRDefault="00083C3A" w:rsidP="00083C3A">
      <w:pPr>
        <w:pStyle w:val="FigureNo"/>
        <w:rPr>
          <w:lang w:val="en-US"/>
        </w:rPr>
      </w:pPr>
      <w:r w:rsidRPr="00C36CD4">
        <w:t xml:space="preserve">Figure </w:t>
      </w:r>
      <w:r>
        <w:t xml:space="preserve">4 </w:t>
      </w:r>
    </w:p>
    <w:p w14:paraId="617B0CF7" w14:textId="77777777" w:rsidR="00083C3A" w:rsidRPr="00C36CD4" w:rsidRDefault="00083C3A" w:rsidP="00083C3A">
      <w:pPr>
        <w:pStyle w:val="Figuretitle"/>
      </w:pPr>
      <w:r w:rsidRPr="00C36CD4">
        <w:rPr>
          <w:lang w:val="en-US"/>
        </w:rPr>
        <w:t xml:space="preserve"> Other In-band device impact test set up</w:t>
      </w:r>
    </w:p>
    <w:p w14:paraId="48AD5B10" w14:textId="77777777" w:rsidR="00083C3A" w:rsidRDefault="00083C3A" w:rsidP="00083C3A">
      <w:pPr>
        <w:pStyle w:val="Figure"/>
        <w:rPr>
          <w:lang w:val="en-US" w:eastAsia="ja-JP"/>
        </w:rPr>
      </w:pPr>
      <w:r w:rsidRPr="00571F08">
        <w:rPr>
          <w:lang w:val="en-US" w:eastAsia="en-US"/>
        </w:rPr>
        <w:drawing>
          <wp:inline distT="0" distB="0" distL="0" distR="0" wp14:anchorId="78DA94DE" wp14:editId="748DEE40">
            <wp:extent cx="1238250" cy="2414905"/>
            <wp:effectExtent l="0" t="0" r="0" b="0"/>
            <wp:docPr id="10"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3D8B4DE7" w14:textId="77777777" w:rsidR="00083C3A" w:rsidRDefault="00083C3A" w:rsidP="00083C3A">
      <w:pPr>
        <w:rPr>
          <w:lang w:val="en-US" w:eastAsia="ja-JP"/>
        </w:rPr>
      </w:pPr>
      <w:r>
        <w:rPr>
          <w:lang w:val="en-US" w:eastAsia="ja-JP"/>
        </w:rPr>
        <w:t>The results demonstrated that all phones were able to operate without harmful interference on at least one channel and on all channels when separated by 1 m or more from the DUT.</w:t>
      </w:r>
    </w:p>
    <w:p w14:paraId="24386FA3" w14:textId="77777777" w:rsidR="00083C3A" w:rsidRDefault="00083C3A" w:rsidP="00083C3A">
      <w:pPr>
        <w:rPr>
          <w:lang w:val="en-US" w:eastAsia="ja-JP"/>
        </w:rPr>
      </w:pPr>
      <w:r w:rsidRPr="008A0D64">
        <w:rPr>
          <w:b/>
          <w:bCs/>
          <w:lang w:val="en-US" w:eastAsia="ja-JP"/>
        </w:rPr>
        <w:t>Wireless Microphone and base station</w:t>
      </w:r>
      <w:r w:rsidRPr="008A0D64">
        <w:rPr>
          <w:lang w:val="en-US" w:eastAsia="ja-JP"/>
        </w:rPr>
        <w:t>.</w:t>
      </w:r>
      <w:r w:rsidRPr="002B0D4D">
        <w:rPr>
          <w:lang w:val="en-US" w:eastAsia="ja-JP"/>
        </w:rPr>
        <w:t xml:space="preserve"> The base-station (receiver) was placed 30 cm from the DUT, and the Microphone (Transmitter) moved through the test distances. Subsequently, the Microphone (Transmitter) was placed 30 cm from the DUT, and the Base-station (receiver) was moved through the test distances.</w:t>
      </w:r>
    </w:p>
    <w:p w14:paraId="241F7617"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66021AD5" w14:textId="77777777" w:rsidR="00083C3A" w:rsidRDefault="00083C3A" w:rsidP="00083C3A">
      <w:pPr>
        <w:rPr>
          <w:lang w:val="en-US" w:eastAsia="ja-JP"/>
        </w:rPr>
      </w:pPr>
      <w:r w:rsidRPr="008A0D64">
        <w:rPr>
          <w:b/>
          <w:bCs/>
          <w:lang w:val="en-US" w:eastAsia="ja-JP"/>
        </w:rPr>
        <w:t>Assisted listening device</w:t>
      </w:r>
      <w:r w:rsidRPr="00804E33">
        <w:rPr>
          <w:lang w:val="en-US" w:eastAsia="ja-JP"/>
        </w:rPr>
        <w:t>. The Transmitter was placed 30 cm from the DUT, and the Receiver was moved through the test distances. Following this, the Receiver was placed 30 cm from the DUT, and the Transmitter was moved through the test distances.</w:t>
      </w:r>
    </w:p>
    <w:p w14:paraId="79CC4C58" w14:textId="77777777" w:rsidR="00083C3A" w:rsidRDefault="00083C3A" w:rsidP="00083C3A">
      <w:pPr>
        <w:rPr>
          <w:lang w:val="en-US" w:eastAsia="ja-JP"/>
        </w:rPr>
      </w:pPr>
      <w:r>
        <w:rPr>
          <w:lang w:val="en-US" w:eastAsia="ja-JP"/>
        </w:rPr>
        <w:t>Setting the audio device frequency away from that of the DUT resulted in little to no harmful interference. When operating at or close to the transmit frequency of the DUT, the devices suffered harmful interference.</w:t>
      </w:r>
    </w:p>
    <w:p w14:paraId="2D99CC8C" w14:textId="77777777" w:rsidR="00083C3A" w:rsidRPr="00B51634" w:rsidRDefault="00083C3A" w:rsidP="00083C3A">
      <w:pPr>
        <w:rPr>
          <w:lang w:val="en-US" w:eastAsia="ja-JP"/>
        </w:rPr>
      </w:pPr>
      <w:r w:rsidRPr="008A0D64">
        <w:rPr>
          <w:b/>
          <w:bCs/>
          <w:lang w:val="en-US" w:eastAsia="ja-JP"/>
        </w:rPr>
        <w:t>RFID reader</w:t>
      </w:r>
      <w:r w:rsidRPr="00B51634">
        <w:rPr>
          <w:lang w:val="en-US" w:eastAsia="ja-JP"/>
        </w:rPr>
        <w:t>. For the first device, scans were performed at 903.250; 904.250; 915.250; 915.750; 920.250; 926.750; and 927.250 MHz. The software transmitting setting was set to 30 dBm</w:t>
      </w:r>
      <w:r>
        <w:rPr>
          <w:lang w:val="en-US" w:eastAsia="ja-JP"/>
        </w:rPr>
        <w:t>.</w:t>
      </w:r>
      <w:r w:rsidRPr="00B51634">
        <w:rPr>
          <w:lang w:val="en-US" w:eastAsia="ja-JP"/>
        </w:rPr>
        <w:t xml:space="preserve"> RFID tags were then placed 30 cm from the DUT. For the second, scans were performed at 865.00; 866.00; 867.00; and 868.00 MHz with default settings. RFID tags were then placed 30 cm from the DUT.</w:t>
      </w:r>
    </w:p>
    <w:p w14:paraId="0048E504" w14:textId="77777777" w:rsidR="00083C3A" w:rsidRDefault="00083C3A" w:rsidP="00083C3A">
      <w:pPr>
        <w:rPr>
          <w:lang w:val="en-US" w:eastAsia="ja-JP"/>
        </w:rPr>
      </w:pPr>
      <w:r>
        <w:rPr>
          <w:lang w:val="en-US" w:eastAsia="ja-JP"/>
        </w:rPr>
        <w:t>At separation distances of 1 m or greater between the DUT and RFID reader and tags, the readers worked without error.</w:t>
      </w:r>
    </w:p>
    <w:p w14:paraId="078668E1" w14:textId="77777777" w:rsidR="00083C3A" w:rsidRDefault="00083C3A" w:rsidP="00083C3A">
      <w:pPr>
        <w:pStyle w:val="Heading2"/>
        <w:rPr>
          <w:lang w:val="en-US" w:eastAsia="ja-JP"/>
        </w:rPr>
      </w:pPr>
      <w:bookmarkStart w:id="171" w:name="_Toc87463845"/>
      <w:r>
        <w:rPr>
          <w:lang w:val="en-US" w:eastAsia="ja-JP"/>
        </w:rPr>
        <w:t>3</w:t>
      </w:r>
      <w:r w:rsidRPr="00EC5786">
        <w:rPr>
          <w:lang w:val="en-US" w:eastAsia="ja-JP"/>
        </w:rPr>
        <w:t>.</w:t>
      </w:r>
      <w:r>
        <w:rPr>
          <w:lang w:val="en-US" w:eastAsia="ja-JP"/>
        </w:rPr>
        <w:t>2</w:t>
      </w:r>
      <w:r w:rsidRPr="00EC5786">
        <w:rPr>
          <w:lang w:val="en-US" w:eastAsia="ja-JP"/>
        </w:rPr>
        <w:tab/>
      </w:r>
      <w:r>
        <w:rPr>
          <w:lang w:val="en-US" w:eastAsia="ja-JP"/>
        </w:rPr>
        <w:t>Study B</w:t>
      </w:r>
      <w:bookmarkEnd w:id="171"/>
      <w:r>
        <w:rPr>
          <w:lang w:val="en-US" w:eastAsia="ja-JP"/>
        </w:rPr>
        <w:t xml:space="preserve"> (915-921 MHz)</w:t>
      </w:r>
    </w:p>
    <w:p w14:paraId="4A722979" w14:textId="77777777" w:rsidR="00083C3A" w:rsidRDefault="00083C3A" w:rsidP="00083C3A">
      <w:pPr>
        <w:rPr>
          <w:lang w:val="en-US" w:eastAsia="ja-JP"/>
        </w:rPr>
      </w:pPr>
      <w:r>
        <w:rPr>
          <w:lang w:val="en-US" w:eastAsia="ja-JP"/>
        </w:rPr>
        <w:t xml:space="preserve">A single client RF near-field contact charger, the device under testing (DUT), that operates when a receiving device is placed on the charger surface was tested for impact to demonstrate interoperability with other wireless devices and technologies. The DUT used Bluetooth Low Energy (BLE) to pair with the receiving device and transmitted a continuous carrier wave signal adjustable between 915 MHz and 921 MHz. The maximum declared average power was 33.0 dBm per port, with a measured ERP of 1.0 W, and EIRP of 1.64 W. The DUT is designed to charge other devices that rest on its surface. </w:t>
      </w:r>
      <w:r w:rsidRPr="00A32F86">
        <w:rPr>
          <w:lang w:val="en-US" w:eastAsia="ja-JP"/>
        </w:rPr>
        <w:t>Additionally, the DUT is compliant with Title 47, Chapter I, Subchapter A, Part 15 of the United States Electronic Code of Federal Regulations, which, inter alia, requires that devices cause no harmful interference and accept interference caused by the operation of an authorized radio station, by another intentional or unintentional radiator, by industrial, scientific and medical (ISM) equipment, or by an incidental radiator.</w:t>
      </w:r>
    </w:p>
    <w:p w14:paraId="18ADF5D8" w14:textId="77777777" w:rsidR="00083C3A" w:rsidRDefault="00083C3A" w:rsidP="00083C3A">
      <w:pPr>
        <w:rPr>
          <w:lang w:val="en-US" w:eastAsia="ja-JP"/>
        </w:rPr>
      </w:pPr>
      <w:r>
        <w:rPr>
          <w:lang w:val="en-US" w:eastAsia="ja-JP"/>
        </w:rPr>
        <w:t>The tests were performed in two separate rooms. The first was a real-world test performed in a regular room and on a wooden countertop where other signals were present, as</w:t>
      </w:r>
      <w:r w:rsidRPr="00967825">
        <w:rPr>
          <w:lang w:val="en-US" w:eastAsia="ja-JP"/>
        </w:rPr>
        <w:t xml:space="preserve"> </w:t>
      </w:r>
      <w:r>
        <w:rPr>
          <w:lang w:val="en-US" w:eastAsia="ja-JP"/>
        </w:rPr>
        <w:t xml:space="preserve">illustrated in Figure 5. As an example of the types of signals present, a nearby train station regularly emits 900 MHz signals that are detectable in the room. The second room was an anechoic chamber, as described in ETSI EN 302 208 V3.1.1 (2016-11) Annex B.1.2 and as illustrated in Figure 6.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64BD236D" w14:textId="77777777" w:rsidR="00083C3A" w:rsidRDefault="00083C3A" w:rsidP="00083C3A">
      <w:pPr>
        <w:pStyle w:val="FigureNo"/>
        <w:rPr>
          <w:lang w:val="en-US"/>
        </w:rPr>
      </w:pPr>
      <w:bookmarkStart w:id="172" w:name="_Ref35854204"/>
      <w:r w:rsidRPr="00185173">
        <w:t>Figure</w:t>
      </w:r>
      <w:bookmarkEnd w:id="172"/>
      <w:r>
        <w:t xml:space="preserve"> 5</w:t>
      </w:r>
    </w:p>
    <w:p w14:paraId="47050322" w14:textId="77777777" w:rsidR="00083C3A" w:rsidRPr="00185173" w:rsidRDefault="00083C3A" w:rsidP="00083C3A">
      <w:pPr>
        <w:pStyle w:val="Figuretitle"/>
      </w:pPr>
      <w:r w:rsidRPr="00185173">
        <w:rPr>
          <w:lang w:val="en-US"/>
        </w:rPr>
        <w:t>Test setup in room 1, open area</w:t>
      </w:r>
    </w:p>
    <w:p w14:paraId="265616D4" w14:textId="77777777" w:rsidR="00083C3A" w:rsidRDefault="00083C3A" w:rsidP="00083C3A">
      <w:pPr>
        <w:pStyle w:val="Figure"/>
        <w:rPr>
          <w:lang w:val="en-US" w:eastAsia="ja-JP"/>
        </w:rPr>
      </w:pPr>
      <w:r>
        <w:rPr>
          <w:lang w:val="en-US" w:eastAsia="en-US"/>
        </w:rPr>
        <w:drawing>
          <wp:inline distT="0" distB="0" distL="0" distR="0" wp14:anchorId="03F9F2C8" wp14:editId="26E39AEE">
            <wp:extent cx="5943600" cy="3383280"/>
            <wp:effectExtent l="0" t="0" r="0" b="0"/>
            <wp:docPr id="13" name="Picture 13"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Timeline&#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4FB696EF" w14:textId="77777777" w:rsidR="00083C3A" w:rsidRDefault="00083C3A" w:rsidP="00083C3A">
      <w:pPr>
        <w:pStyle w:val="FigureNo"/>
        <w:rPr>
          <w:lang w:val="en-US"/>
        </w:rPr>
      </w:pPr>
      <w:bookmarkStart w:id="173" w:name="_Ref35854212"/>
      <w:r w:rsidRPr="00185173">
        <w:t>Figure</w:t>
      </w:r>
      <w:r>
        <w:t xml:space="preserve"> 6</w:t>
      </w:r>
      <w:bookmarkEnd w:id="173"/>
    </w:p>
    <w:p w14:paraId="2AC93973" w14:textId="77777777" w:rsidR="00083C3A" w:rsidRPr="00185173" w:rsidRDefault="00083C3A" w:rsidP="00083C3A">
      <w:pPr>
        <w:pStyle w:val="Figuretitle"/>
      </w:pPr>
      <w:r w:rsidRPr="00185173">
        <w:rPr>
          <w:lang w:val="en-US"/>
        </w:rPr>
        <w:t>Test setup in room 2, anechoic chamber</w:t>
      </w:r>
    </w:p>
    <w:p w14:paraId="04ADB677" w14:textId="77777777" w:rsidR="00083C3A" w:rsidRDefault="00083C3A" w:rsidP="00083C3A">
      <w:pPr>
        <w:pStyle w:val="Figure"/>
        <w:rPr>
          <w:lang w:val="en-US" w:eastAsia="ja-JP"/>
        </w:rPr>
      </w:pPr>
      <w:r>
        <w:rPr>
          <w:lang w:val="en-US" w:eastAsia="en-US"/>
        </w:rPr>
        <w:drawing>
          <wp:inline distT="0" distB="0" distL="0" distR="0" wp14:anchorId="04BB5FC0" wp14:editId="4820472B">
            <wp:extent cx="5892800" cy="3354177"/>
            <wp:effectExtent l="0" t="0" r="0" b="0"/>
            <wp:docPr id="6" name="Picture 6"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imeline&#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97848" cy="3357050"/>
                    </a:xfrm>
                    <a:prstGeom prst="rect">
                      <a:avLst/>
                    </a:prstGeom>
                    <a:noFill/>
                  </pic:spPr>
                </pic:pic>
              </a:graphicData>
            </a:graphic>
          </wp:inline>
        </w:drawing>
      </w:r>
    </w:p>
    <w:p w14:paraId="173DA3DD" w14:textId="77777777" w:rsidR="00083C3A" w:rsidRDefault="00083C3A" w:rsidP="00083C3A">
      <w:pPr>
        <w:rPr>
          <w:lang w:val="en-US" w:eastAsia="ja-JP"/>
        </w:rPr>
      </w:pPr>
      <w:r>
        <w:rPr>
          <w:lang w:val="en-US" w:eastAsia="ja-JP"/>
        </w:rPr>
        <w:t>Tests were performed on the following types of wireless devices:</w:t>
      </w:r>
    </w:p>
    <w:p w14:paraId="32C40457" w14:textId="77777777" w:rsidR="00083C3A" w:rsidRDefault="00083C3A" w:rsidP="00083C3A">
      <w:pPr>
        <w:pStyle w:val="TableNo"/>
        <w:spacing w:before="240"/>
        <w:rPr>
          <w:lang w:val="en-US"/>
        </w:rPr>
      </w:pPr>
      <w:r w:rsidRPr="002B204B">
        <w:t>Table</w:t>
      </w:r>
      <w:r>
        <w:t xml:space="preserve"> 3</w:t>
      </w:r>
    </w:p>
    <w:p w14:paraId="24E75A25" w14:textId="77777777" w:rsidR="00083C3A" w:rsidRPr="00A81A8C" w:rsidRDefault="00083C3A" w:rsidP="00083C3A">
      <w:pPr>
        <w:pStyle w:val="Tabletitle"/>
        <w:rPr>
          <w:i/>
          <w:color w:val="1F497D" w:themeColor="text2"/>
          <w:sz w:val="18"/>
        </w:rPr>
      </w:pPr>
      <w:r w:rsidRPr="002B204B">
        <w:rPr>
          <w:lang w:val="en-US"/>
        </w:rPr>
        <w:t>Types of devices used, frequencies, and distances in Study B</w:t>
      </w:r>
    </w:p>
    <w:tbl>
      <w:tblPr>
        <w:tblStyle w:val="TableGrid"/>
        <w:tblW w:w="0" w:type="auto"/>
        <w:tblLook w:val="04A0" w:firstRow="1" w:lastRow="0" w:firstColumn="1" w:lastColumn="0" w:noHBand="0" w:noVBand="1"/>
      </w:tblPr>
      <w:tblGrid>
        <w:gridCol w:w="540"/>
        <w:gridCol w:w="3566"/>
        <w:gridCol w:w="2977"/>
        <w:gridCol w:w="2546"/>
      </w:tblGrid>
      <w:tr w:rsidR="00083C3A" w14:paraId="7B9D0A2C" w14:textId="77777777" w:rsidTr="00083C3A">
        <w:tc>
          <w:tcPr>
            <w:tcW w:w="540" w:type="dxa"/>
            <w:vAlign w:val="center"/>
          </w:tcPr>
          <w:p w14:paraId="5A79FD6E" w14:textId="77777777" w:rsidR="00083C3A" w:rsidRPr="00174388" w:rsidRDefault="00083C3A" w:rsidP="001F66D6">
            <w:pPr>
              <w:pStyle w:val="Tablehead"/>
              <w:rPr>
                <w:lang w:val="en-US" w:eastAsia="ja-JP"/>
              </w:rPr>
            </w:pPr>
            <w:r w:rsidRPr="00174388">
              <w:rPr>
                <w:lang w:val="en-US" w:eastAsia="ja-JP"/>
              </w:rPr>
              <w:t>No.</w:t>
            </w:r>
          </w:p>
        </w:tc>
        <w:tc>
          <w:tcPr>
            <w:tcW w:w="3566" w:type="dxa"/>
            <w:vAlign w:val="center"/>
          </w:tcPr>
          <w:p w14:paraId="14FC4373" w14:textId="77777777" w:rsidR="00083C3A" w:rsidRDefault="00083C3A" w:rsidP="001F66D6">
            <w:pPr>
              <w:pStyle w:val="Tablehead"/>
              <w:rPr>
                <w:lang w:val="en-US" w:eastAsia="ja-JP"/>
              </w:rPr>
            </w:pPr>
            <w:r w:rsidRPr="0062661D">
              <w:rPr>
                <w:lang w:val="en-US" w:eastAsia="ja-JP"/>
              </w:rPr>
              <w:t>Type of device</w:t>
            </w:r>
          </w:p>
        </w:tc>
        <w:tc>
          <w:tcPr>
            <w:tcW w:w="2977" w:type="dxa"/>
            <w:vAlign w:val="center"/>
          </w:tcPr>
          <w:p w14:paraId="2CB44821" w14:textId="0D99D781" w:rsidR="00083C3A" w:rsidRDefault="00083C3A" w:rsidP="001F66D6">
            <w:pPr>
              <w:pStyle w:val="Tablehead"/>
              <w:rPr>
                <w:lang w:val="en-US" w:eastAsia="ja-JP"/>
              </w:rPr>
            </w:pPr>
            <w:r w:rsidRPr="0062661D">
              <w:rPr>
                <w:lang w:val="en-US" w:eastAsia="ja-JP"/>
              </w:rPr>
              <w:t xml:space="preserve">Frequency range </w:t>
            </w:r>
            <w:r>
              <w:rPr>
                <w:lang w:val="en-US" w:eastAsia="ja-JP"/>
              </w:rPr>
              <w:br/>
            </w:r>
            <w:r w:rsidRPr="0062661D">
              <w:rPr>
                <w:lang w:val="en-US" w:eastAsia="ja-JP"/>
              </w:rPr>
              <w:t>(MHz)</w:t>
            </w:r>
          </w:p>
        </w:tc>
        <w:tc>
          <w:tcPr>
            <w:tcW w:w="2546" w:type="dxa"/>
            <w:vAlign w:val="center"/>
          </w:tcPr>
          <w:p w14:paraId="1B3FDA0E" w14:textId="5FF62359" w:rsidR="00083C3A" w:rsidRDefault="00083C3A" w:rsidP="001F66D6">
            <w:pPr>
              <w:pStyle w:val="Tablehead"/>
              <w:rPr>
                <w:lang w:val="en-US" w:eastAsia="ja-JP"/>
              </w:rPr>
            </w:pPr>
            <w:r>
              <w:rPr>
                <w:lang w:val="en-US" w:eastAsia="ja-JP"/>
              </w:rPr>
              <w:t>Distances tested</w:t>
            </w:r>
            <w:r>
              <w:rPr>
                <w:lang w:val="en-US" w:eastAsia="ja-JP"/>
              </w:rPr>
              <w:br/>
              <w:t>(cm)</w:t>
            </w:r>
          </w:p>
        </w:tc>
      </w:tr>
      <w:tr w:rsidR="00083C3A" w14:paraId="5A00F37D" w14:textId="77777777" w:rsidTr="00083C3A">
        <w:tc>
          <w:tcPr>
            <w:tcW w:w="540" w:type="dxa"/>
          </w:tcPr>
          <w:p w14:paraId="529C37F0" w14:textId="77777777" w:rsidR="00083C3A" w:rsidRPr="004B5E5E" w:rsidRDefault="00083C3A" w:rsidP="001F66D6">
            <w:pPr>
              <w:pStyle w:val="Tabletext"/>
              <w:rPr>
                <w:lang w:val="en-US" w:eastAsia="ja-JP"/>
              </w:rPr>
            </w:pPr>
            <w:r>
              <w:rPr>
                <w:lang w:val="en-US" w:eastAsia="ja-JP"/>
              </w:rPr>
              <w:t>1</w:t>
            </w:r>
          </w:p>
        </w:tc>
        <w:tc>
          <w:tcPr>
            <w:tcW w:w="3566" w:type="dxa"/>
          </w:tcPr>
          <w:p w14:paraId="4E1AD910" w14:textId="77777777" w:rsidR="00083C3A" w:rsidRPr="004B5E5E" w:rsidRDefault="00083C3A" w:rsidP="001F66D6">
            <w:pPr>
              <w:pStyle w:val="Tabletext"/>
              <w:rPr>
                <w:lang w:val="en-US" w:eastAsia="ja-JP"/>
              </w:rPr>
            </w:pPr>
            <w:r>
              <w:rPr>
                <w:lang w:val="en-US" w:eastAsia="ja-JP"/>
              </w:rPr>
              <w:t>Cellphone</w:t>
            </w:r>
          </w:p>
        </w:tc>
        <w:tc>
          <w:tcPr>
            <w:tcW w:w="2977" w:type="dxa"/>
          </w:tcPr>
          <w:p w14:paraId="770623B6" w14:textId="77777777" w:rsidR="00083C3A" w:rsidRDefault="00083C3A" w:rsidP="001F66D6">
            <w:pPr>
              <w:pStyle w:val="Tabletext"/>
              <w:rPr>
                <w:lang w:val="en-US" w:eastAsia="ja-JP"/>
              </w:rPr>
            </w:pPr>
            <w:r w:rsidRPr="00174388">
              <w:rPr>
                <w:u w:val="single"/>
                <w:lang w:val="en-US" w:eastAsia="ja-JP"/>
              </w:rPr>
              <w:t>Uplink</w:t>
            </w:r>
            <w:r>
              <w:rPr>
                <w:lang w:val="en-US" w:eastAsia="ja-JP"/>
              </w:rPr>
              <w:t>: 888.0-915.0</w:t>
            </w:r>
          </w:p>
          <w:p w14:paraId="4194E258" w14:textId="77777777" w:rsidR="00083C3A" w:rsidRPr="004B5E5E" w:rsidRDefault="00083C3A" w:rsidP="001F66D6">
            <w:pPr>
              <w:pStyle w:val="Tabletext"/>
              <w:rPr>
                <w:lang w:val="en-US" w:eastAsia="ja-JP"/>
              </w:rPr>
            </w:pPr>
            <w:r w:rsidRPr="00174388">
              <w:rPr>
                <w:u w:val="single"/>
                <w:lang w:val="en-US" w:eastAsia="ja-JP"/>
              </w:rPr>
              <w:t>Downlink</w:t>
            </w:r>
            <w:r>
              <w:rPr>
                <w:lang w:val="en-US" w:eastAsia="ja-JP"/>
              </w:rPr>
              <w:t>: 925.2-960.0</w:t>
            </w:r>
          </w:p>
        </w:tc>
        <w:tc>
          <w:tcPr>
            <w:tcW w:w="2546" w:type="dxa"/>
          </w:tcPr>
          <w:p w14:paraId="07BC3319" w14:textId="77777777" w:rsidR="00083C3A" w:rsidRDefault="00083C3A" w:rsidP="001F66D6">
            <w:pPr>
              <w:pStyle w:val="Tabletext"/>
              <w:rPr>
                <w:lang w:val="en-US" w:eastAsia="ja-JP"/>
              </w:rPr>
            </w:pPr>
            <w:r>
              <w:rPr>
                <w:lang w:val="en-US" w:eastAsia="ja-JP"/>
              </w:rPr>
              <w:t xml:space="preserve">0, 10, 20, 30, 40, 50 </w:t>
            </w:r>
          </w:p>
        </w:tc>
      </w:tr>
      <w:tr w:rsidR="00083C3A" w14:paraId="6A69CAB2" w14:textId="77777777" w:rsidTr="00083C3A">
        <w:tc>
          <w:tcPr>
            <w:tcW w:w="540" w:type="dxa"/>
          </w:tcPr>
          <w:p w14:paraId="7189DF18" w14:textId="77777777" w:rsidR="00083C3A" w:rsidRPr="004B5E5E" w:rsidRDefault="00083C3A" w:rsidP="001F66D6">
            <w:pPr>
              <w:pStyle w:val="Tabletext"/>
              <w:rPr>
                <w:lang w:val="en-US" w:eastAsia="ja-JP"/>
              </w:rPr>
            </w:pPr>
            <w:r>
              <w:rPr>
                <w:lang w:val="en-US" w:eastAsia="ja-JP"/>
              </w:rPr>
              <w:t>2</w:t>
            </w:r>
          </w:p>
        </w:tc>
        <w:tc>
          <w:tcPr>
            <w:tcW w:w="3566" w:type="dxa"/>
          </w:tcPr>
          <w:p w14:paraId="51409002" w14:textId="77777777" w:rsidR="00083C3A" w:rsidRPr="004B5E5E" w:rsidRDefault="00083C3A" w:rsidP="001F66D6">
            <w:pPr>
              <w:pStyle w:val="Tabletext"/>
              <w:rPr>
                <w:lang w:val="en-US" w:eastAsia="ja-JP"/>
              </w:rPr>
            </w:pPr>
            <w:r>
              <w:rPr>
                <w:lang w:val="en-US" w:eastAsia="ja-JP"/>
              </w:rPr>
              <w:t>Cellphone</w:t>
            </w:r>
          </w:p>
        </w:tc>
        <w:tc>
          <w:tcPr>
            <w:tcW w:w="2977" w:type="dxa"/>
          </w:tcPr>
          <w:p w14:paraId="34E172F8"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4804708E"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6D5ED6F8" w14:textId="77777777" w:rsidR="00083C3A" w:rsidRDefault="00083C3A" w:rsidP="001F66D6">
            <w:pPr>
              <w:pStyle w:val="Tabletext"/>
              <w:rPr>
                <w:lang w:val="en-US" w:eastAsia="ja-JP"/>
              </w:rPr>
            </w:pPr>
            <w:r>
              <w:rPr>
                <w:lang w:val="en-US" w:eastAsia="ja-JP"/>
              </w:rPr>
              <w:t>0, 10, 20, 30, 40, 50</w:t>
            </w:r>
          </w:p>
        </w:tc>
      </w:tr>
      <w:tr w:rsidR="00083C3A" w14:paraId="79F89B0F" w14:textId="77777777" w:rsidTr="00083C3A">
        <w:tc>
          <w:tcPr>
            <w:tcW w:w="540" w:type="dxa"/>
          </w:tcPr>
          <w:p w14:paraId="7792105D" w14:textId="77777777" w:rsidR="00083C3A" w:rsidRPr="004B5E5E" w:rsidRDefault="00083C3A" w:rsidP="001F66D6">
            <w:pPr>
              <w:pStyle w:val="Tabletext"/>
              <w:rPr>
                <w:lang w:val="en-US" w:eastAsia="ja-JP"/>
              </w:rPr>
            </w:pPr>
            <w:r>
              <w:rPr>
                <w:lang w:val="en-US" w:eastAsia="ja-JP"/>
              </w:rPr>
              <w:t>3</w:t>
            </w:r>
          </w:p>
        </w:tc>
        <w:tc>
          <w:tcPr>
            <w:tcW w:w="3566" w:type="dxa"/>
          </w:tcPr>
          <w:p w14:paraId="398AA9BC" w14:textId="77777777" w:rsidR="00083C3A" w:rsidRPr="004B5E5E" w:rsidRDefault="00083C3A" w:rsidP="001F66D6">
            <w:pPr>
              <w:pStyle w:val="Tabletext"/>
              <w:rPr>
                <w:lang w:val="en-US" w:eastAsia="ja-JP"/>
              </w:rPr>
            </w:pPr>
            <w:r>
              <w:rPr>
                <w:lang w:val="en-US" w:eastAsia="ja-JP"/>
              </w:rPr>
              <w:t>Cellphone</w:t>
            </w:r>
          </w:p>
        </w:tc>
        <w:tc>
          <w:tcPr>
            <w:tcW w:w="2977" w:type="dxa"/>
          </w:tcPr>
          <w:p w14:paraId="179E6525"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329AF9BC"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7E6B6B19" w14:textId="77777777" w:rsidR="00083C3A" w:rsidRDefault="00083C3A" w:rsidP="001F66D6">
            <w:pPr>
              <w:pStyle w:val="Tabletext"/>
              <w:rPr>
                <w:lang w:val="en-US" w:eastAsia="ja-JP"/>
              </w:rPr>
            </w:pPr>
            <w:r>
              <w:rPr>
                <w:lang w:val="en-US" w:eastAsia="ja-JP"/>
              </w:rPr>
              <w:t>0, 10, 20, 30, 40, 50</w:t>
            </w:r>
          </w:p>
        </w:tc>
      </w:tr>
      <w:tr w:rsidR="00083C3A" w14:paraId="57C75E1A" w14:textId="77777777" w:rsidTr="00083C3A">
        <w:tc>
          <w:tcPr>
            <w:tcW w:w="540" w:type="dxa"/>
          </w:tcPr>
          <w:p w14:paraId="51618DC0" w14:textId="77777777" w:rsidR="00083C3A" w:rsidRPr="004B5E5E" w:rsidRDefault="00083C3A" w:rsidP="001F66D6">
            <w:pPr>
              <w:pStyle w:val="Tabletext"/>
              <w:rPr>
                <w:lang w:val="en-US" w:eastAsia="ja-JP"/>
              </w:rPr>
            </w:pPr>
            <w:r>
              <w:rPr>
                <w:lang w:val="en-US" w:eastAsia="ja-JP"/>
              </w:rPr>
              <w:t>4</w:t>
            </w:r>
          </w:p>
        </w:tc>
        <w:tc>
          <w:tcPr>
            <w:tcW w:w="3566" w:type="dxa"/>
          </w:tcPr>
          <w:p w14:paraId="2687EFF8" w14:textId="77777777" w:rsidR="00083C3A" w:rsidRPr="004B5E5E" w:rsidRDefault="00083C3A" w:rsidP="001F66D6">
            <w:pPr>
              <w:pStyle w:val="Tabletext"/>
              <w:rPr>
                <w:lang w:val="en-US" w:eastAsia="ja-JP"/>
              </w:rPr>
            </w:pPr>
            <w:r>
              <w:rPr>
                <w:lang w:val="en-US" w:eastAsia="ja-JP"/>
              </w:rPr>
              <w:t>Cellphone</w:t>
            </w:r>
          </w:p>
        </w:tc>
        <w:tc>
          <w:tcPr>
            <w:tcW w:w="2977" w:type="dxa"/>
          </w:tcPr>
          <w:p w14:paraId="480DC22D" w14:textId="77777777" w:rsidR="00083C3A" w:rsidRDefault="00083C3A" w:rsidP="001F66D6">
            <w:pPr>
              <w:pStyle w:val="Tabletext"/>
              <w:rPr>
                <w:lang w:val="en-US" w:eastAsia="ja-JP"/>
              </w:rPr>
            </w:pPr>
            <w:r w:rsidRPr="0062661D">
              <w:rPr>
                <w:u w:val="single"/>
                <w:lang w:val="en-US" w:eastAsia="ja-JP"/>
              </w:rPr>
              <w:t>Uplink</w:t>
            </w:r>
            <w:r>
              <w:rPr>
                <w:lang w:val="en-US" w:eastAsia="ja-JP"/>
              </w:rPr>
              <w:t>: 888.0-915.0</w:t>
            </w:r>
          </w:p>
          <w:p w14:paraId="52DF2452" w14:textId="77777777" w:rsidR="00083C3A" w:rsidRPr="004B5E5E" w:rsidRDefault="00083C3A" w:rsidP="001F66D6">
            <w:pPr>
              <w:pStyle w:val="Tabletext"/>
              <w:rPr>
                <w:lang w:val="en-US" w:eastAsia="ja-JP"/>
              </w:rPr>
            </w:pPr>
            <w:r w:rsidRPr="0062661D">
              <w:rPr>
                <w:u w:val="single"/>
                <w:lang w:val="en-US" w:eastAsia="ja-JP"/>
              </w:rPr>
              <w:t>Downlink</w:t>
            </w:r>
            <w:r>
              <w:rPr>
                <w:lang w:val="en-US" w:eastAsia="ja-JP"/>
              </w:rPr>
              <w:t>: 925.2-960.0</w:t>
            </w:r>
          </w:p>
        </w:tc>
        <w:tc>
          <w:tcPr>
            <w:tcW w:w="2546" w:type="dxa"/>
          </w:tcPr>
          <w:p w14:paraId="55812DD0" w14:textId="77777777" w:rsidR="00083C3A" w:rsidRDefault="00083C3A" w:rsidP="001F66D6">
            <w:pPr>
              <w:pStyle w:val="Tabletext"/>
              <w:rPr>
                <w:lang w:val="en-US" w:eastAsia="ja-JP"/>
              </w:rPr>
            </w:pPr>
            <w:r>
              <w:rPr>
                <w:lang w:val="en-US" w:eastAsia="ja-JP"/>
              </w:rPr>
              <w:t>0, 10, 20, 30, 40, 50</w:t>
            </w:r>
          </w:p>
        </w:tc>
      </w:tr>
      <w:tr w:rsidR="00083C3A" w14:paraId="6E2EEFAF" w14:textId="77777777" w:rsidTr="00083C3A">
        <w:tc>
          <w:tcPr>
            <w:tcW w:w="540" w:type="dxa"/>
          </w:tcPr>
          <w:p w14:paraId="1671E79C" w14:textId="77777777" w:rsidR="00083C3A" w:rsidRDefault="00083C3A" w:rsidP="001F66D6">
            <w:pPr>
              <w:pStyle w:val="Tabletext"/>
              <w:rPr>
                <w:lang w:val="en-US" w:eastAsia="ja-JP"/>
              </w:rPr>
            </w:pPr>
            <w:r>
              <w:rPr>
                <w:lang w:val="en-US" w:eastAsia="ja-JP"/>
              </w:rPr>
              <w:t>5</w:t>
            </w:r>
          </w:p>
        </w:tc>
        <w:tc>
          <w:tcPr>
            <w:tcW w:w="3566" w:type="dxa"/>
          </w:tcPr>
          <w:p w14:paraId="2ACF0F2F" w14:textId="77777777" w:rsidR="00083C3A" w:rsidRDefault="00083C3A" w:rsidP="001F66D6">
            <w:pPr>
              <w:pStyle w:val="Tabletext"/>
              <w:rPr>
                <w:lang w:val="en-US" w:eastAsia="ja-JP"/>
              </w:rPr>
            </w:pPr>
            <w:r w:rsidRPr="00174388">
              <w:rPr>
                <w:lang w:val="en-US" w:eastAsia="ja-JP"/>
              </w:rPr>
              <w:t>Wireless Microphone and base station</w:t>
            </w:r>
          </w:p>
        </w:tc>
        <w:tc>
          <w:tcPr>
            <w:tcW w:w="2977" w:type="dxa"/>
          </w:tcPr>
          <w:p w14:paraId="64864ACD" w14:textId="77777777" w:rsidR="00083C3A" w:rsidRPr="00174388" w:rsidRDefault="00083C3A" w:rsidP="001F66D6">
            <w:pPr>
              <w:pStyle w:val="Tabletext"/>
              <w:rPr>
                <w:lang w:val="en-US" w:eastAsia="ja-JP"/>
              </w:rPr>
            </w:pPr>
            <w:r w:rsidRPr="00174388">
              <w:rPr>
                <w:lang w:val="en-US" w:eastAsia="ja-JP"/>
              </w:rPr>
              <w:t>904.45</w:t>
            </w:r>
            <w:r>
              <w:rPr>
                <w:lang w:val="en-US" w:eastAsia="ja-JP"/>
              </w:rPr>
              <w:t>-</w:t>
            </w:r>
            <w:r w:rsidRPr="00174388">
              <w:rPr>
                <w:lang w:val="en-US" w:eastAsia="ja-JP"/>
              </w:rPr>
              <w:t>927.45</w:t>
            </w:r>
          </w:p>
          <w:p w14:paraId="0EF07451"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9AAF2BC" w14:textId="77777777" w:rsidR="00083C3A" w:rsidRDefault="00083C3A" w:rsidP="001F66D6">
            <w:pPr>
              <w:pStyle w:val="Tabletext"/>
              <w:rPr>
                <w:lang w:val="en-US" w:eastAsia="ja-JP"/>
              </w:rPr>
            </w:pPr>
            <w:r>
              <w:rPr>
                <w:lang w:val="en-US" w:eastAsia="ja-JP"/>
              </w:rPr>
              <w:t>0, 30, 100, 200</w:t>
            </w:r>
          </w:p>
        </w:tc>
      </w:tr>
      <w:tr w:rsidR="00083C3A" w14:paraId="55376ABC" w14:textId="77777777" w:rsidTr="00083C3A">
        <w:tc>
          <w:tcPr>
            <w:tcW w:w="540" w:type="dxa"/>
          </w:tcPr>
          <w:p w14:paraId="19AE012A" w14:textId="77777777" w:rsidR="00083C3A" w:rsidRDefault="00083C3A" w:rsidP="001F66D6">
            <w:pPr>
              <w:pStyle w:val="Tabletext"/>
              <w:rPr>
                <w:lang w:val="en-US" w:eastAsia="ja-JP"/>
              </w:rPr>
            </w:pPr>
            <w:r>
              <w:rPr>
                <w:lang w:val="en-US" w:eastAsia="ja-JP"/>
              </w:rPr>
              <w:t>6</w:t>
            </w:r>
          </w:p>
        </w:tc>
        <w:tc>
          <w:tcPr>
            <w:tcW w:w="3566" w:type="dxa"/>
          </w:tcPr>
          <w:p w14:paraId="436F7403" w14:textId="77777777" w:rsidR="00083C3A" w:rsidRDefault="00083C3A" w:rsidP="001F66D6">
            <w:pPr>
              <w:pStyle w:val="Tabletext"/>
              <w:rPr>
                <w:lang w:val="en-US" w:eastAsia="ja-JP"/>
              </w:rPr>
            </w:pPr>
            <w:r w:rsidRPr="00174388">
              <w:rPr>
                <w:lang w:val="en-US" w:eastAsia="ja-JP"/>
              </w:rPr>
              <w:t>Assisted listening device</w:t>
            </w:r>
          </w:p>
        </w:tc>
        <w:tc>
          <w:tcPr>
            <w:tcW w:w="2977" w:type="dxa"/>
          </w:tcPr>
          <w:p w14:paraId="25C26312" w14:textId="77777777" w:rsidR="00083C3A" w:rsidRPr="00174388" w:rsidRDefault="00083C3A" w:rsidP="001F66D6">
            <w:pPr>
              <w:pStyle w:val="Tabletext"/>
              <w:rPr>
                <w:lang w:val="en-US" w:eastAsia="ja-JP"/>
              </w:rPr>
            </w:pPr>
            <w:r w:rsidRPr="00174388">
              <w:rPr>
                <w:lang w:val="en-US" w:eastAsia="ja-JP"/>
              </w:rPr>
              <w:t>863.25</w:t>
            </w:r>
            <w:r>
              <w:rPr>
                <w:lang w:val="en-US" w:eastAsia="ja-JP"/>
              </w:rPr>
              <w:t>-</w:t>
            </w:r>
            <w:r w:rsidRPr="00174388">
              <w:rPr>
                <w:lang w:val="en-US" w:eastAsia="ja-JP"/>
              </w:rPr>
              <w:t xml:space="preserve">864.75 </w:t>
            </w:r>
          </w:p>
          <w:p w14:paraId="2D5F640F" w14:textId="77777777" w:rsidR="00083C3A" w:rsidRPr="0062661D" w:rsidRDefault="00083C3A" w:rsidP="001F66D6">
            <w:pPr>
              <w:pStyle w:val="Tabletext"/>
              <w:rPr>
                <w:u w:val="single"/>
                <w:lang w:val="en-US" w:eastAsia="ja-JP"/>
              </w:rPr>
            </w:pPr>
            <w:r w:rsidRPr="00174388">
              <w:rPr>
                <w:lang w:val="en-US" w:eastAsia="ja-JP"/>
              </w:rPr>
              <w:t>User Selectable</w:t>
            </w:r>
          </w:p>
        </w:tc>
        <w:tc>
          <w:tcPr>
            <w:tcW w:w="2546" w:type="dxa"/>
          </w:tcPr>
          <w:p w14:paraId="3F8E67F8" w14:textId="77777777" w:rsidR="00083C3A" w:rsidRDefault="00083C3A" w:rsidP="001F66D6">
            <w:pPr>
              <w:pStyle w:val="Tabletext"/>
              <w:rPr>
                <w:lang w:val="en-US" w:eastAsia="ja-JP"/>
              </w:rPr>
            </w:pPr>
            <w:r>
              <w:rPr>
                <w:lang w:val="en-US" w:eastAsia="ja-JP"/>
              </w:rPr>
              <w:t>0, 30, 100, 200</w:t>
            </w:r>
          </w:p>
        </w:tc>
      </w:tr>
      <w:tr w:rsidR="00083C3A" w14:paraId="320004F0" w14:textId="77777777" w:rsidTr="00083C3A">
        <w:tc>
          <w:tcPr>
            <w:tcW w:w="540" w:type="dxa"/>
          </w:tcPr>
          <w:p w14:paraId="4A069FBD" w14:textId="77777777" w:rsidR="00083C3A" w:rsidRDefault="00083C3A" w:rsidP="001F66D6">
            <w:pPr>
              <w:pStyle w:val="Tabletext"/>
              <w:rPr>
                <w:lang w:val="en-US" w:eastAsia="ja-JP"/>
              </w:rPr>
            </w:pPr>
            <w:r>
              <w:rPr>
                <w:lang w:val="en-US" w:eastAsia="ja-JP"/>
              </w:rPr>
              <w:t>7</w:t>
            </w:r>
          </w:p>
        </w:tc>
        <w:tc>
          <w:tcPr>
            <w:tcW w:w="3566" w:type="dxa"/>
          </w:tcPr>
          <w:p w14:paraId="7B2AEFA5" w14:textId="77777777" w:rsidR="00083C3A" w:rsidRDefault="00083C3A" w:rsidP="001F66D6">
            <w:pPr>
              <w:pStyle w:val="Tabletext"/>
              <w:rPr>
                <w:lang w:val="en-US" w:eastAsia="ja-JP"/>
              </w:rPr>
            </w:pPr>
            <w:r w:rsidRPr="00174388">
              <w:rPr>
                <w:lang w:val="en-US" w:eastAsia="ja-JP"/>
              </w:rPr>
              <w:t>RFID reader</w:t>
            </w:r>
          </w:p>
        </w:tc>
        <w:tc>
          <w:tcPr>
            <w:tcW w:w="2977" w:type="dxa"/>
          </w:tcPr>
          <w:p w14:paraId="393892EA" w14:textId="77777777" w:rsidR="00083C3A" w:rsidRPr="00174388" w:rsidRDefault="00083C3A" w:rsidP="001F66D6">
            <w:pPr>
              <w:pStyle w:val="Tabletext"/>
              <w:rPr>
                <w:lang w:val="en-US" w:eastAsia="ja-JP"/>
              </w:rPr>
            </w:pPr>
            <w:r w:rsidRPr="00174388">
              <w:rPr>
                <w:lang w:val="en-US" w:eastAsia="ja-JP"/>
              </w:rPr>
              <w:t>903</w:t>
            </w:r>
            <w:r>
              <w:rPr>
                <w:lang w:val="en-US" w:eastAsia="ja-JP"/>
              </w:rPr>
              <w:t>-</w:t>
            </w:r>
            <w:r w:rsidRPr="00174388">
              <w:rPr>
                <w:lang w:val="en-US" w:eastAsia="ja-JP"/>
              </w:rPr>
              <w:t>927</w:t>
            </w:r>
          </w:p>
          <w:p w14:paraId="4A68EC28"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36388982" w14:textId="77777777" w:rsidR="00083C3A" w:rsidRDefault="00083C3A" w:rsidP="001F66D6">
            <w:pPr>
              <w:pStyle w:val="Tabletext"/>
              <w:rPr>
                <w:lang w:val="en-US" w:eastAsia="ja-JP"/>
              </w:rPr>
            </w:pPr>
            <w:r>
              <w:rPr>
                <w:lang w:val="en-US" w:eastAsia="ja-JP"/>
              </w:rPr>
              <w:t>0, 10, 30, 100</w:t>
            </w:r>
          </w:p>
        </w:tc>
      </w:tr>
      <w:tr w:rsidR="00083C3A" w14:paraId="01898C22" w14:textId="77777777" w:rsidTr="00083C3A">
        <w:tc>
          <w:tcPr>
            <w:tcW w:w="540" w:type="dxa"/>
          </w:tcPr>
          <w:p w14:paraId="45CA3451" w14:textId="77777777" w:rsidR="00083C3A" w:rsidRDefault="00083C3A" w:rsidP="001F66D6">
            <w:pPr>
              <w:pStyle w:val="Tabletext"/>
              <w:rPr>
                <w:lang w:val="en-US" w:eastAsia="ja-JP"/>
              </w:rPr>
            </w:pPr>
            <w:r>
              <w:rPr>
                <w:lang w:val="en-US" w:eastAsia="ja-JP"/>
              </w:rPr>
              <w:t>8</w:t>
            </w:r>
          </w:p>
        </w:tc>
        <w:tc>
          <w:tcPr>
            <w:tcW w:w="3566" w:type="dxa"/>
          </w:tcPr>
          <w:p w14:paraId="7945EC0D" w14:textId="77777777" w:rsidR="00083C3A" w:rsidRDefault="00083C3A" w:rsidP="001F66D6">
            <w:pPr>
              <w:pStyle w:val="Tabletext"/>
              <w:rPr>
                <w:lang w:val="en-US" w:eastAsia="ja-JP"/>
              </w:rPr>
            </w:pPr>
            <w:r w:rsidRPr="00174388">
              <w:rPr>
                <w:lang w:val="en-US" w:eastAsia="ja-JP"/>
              </w:rPr>
              <w:t>RFID reader</w:t>
            </w:r>
          </w:p>
        </w:tc>
        <w:tc>
          <w:tcPr>
            <w:tcW w:w="2977" w:type="dxa"/>
          </w:tcPr>
          <w:p w14:paraId="0A7DACC1" w14:textId="77777777" w:rsidR="00083C3A" w:rsidRPr="00174388" w:rsidRDefault="00083C3A" w:rsidP="001F66D6">
            <w:pPr>
              <w:pStyle w:val="Tabletext"/>
              <w:rPr>
                <w:lang w:val="en-US" w:eastAsia="ja-JP"/>
              </w:rPr>
            </w:pPr>
            <w:r w:rsidRPr="00174388">
              <w:rPr>
                <w:lang w:val="en-US" w:eastAsia="ja-JP"/>
              </w:rPr>
              <w:t>865</w:t>
            </w:r>
            <w:r>
              <w:rPr>
                <w:lang w:val="en-US" w:eastAsia="ja-JP"/>
              </w:rPr>
              <w:t>-</w:t>
            </w:r>
            <w:r w:rsidRPr="00174388">
              <w:rPr>
                <w:lang w:val="en-US" w:eastAsia="ja-JP"/>
              </w:rPr>
              <w:t>868</w:t>
            </w:r>
          </w:p>
          <w:p w14:paraId="12592FAC" w14:textId="77777777" w:rsidR="00083C3A" w:rsidRPr="0062661D" w:rsidRDefault="00083C3A" w:rsidP="001F66D6">
            <w:pPr>
              <w:pStyle w:val="Tabletext"/>
              <w:rPr>
                <w:u w:val="single"/>
                <w:lang w:val="en-US" w:eastAsia="ja-JP"/>
              </w:rPr>
            </w:pPr>
            <w:r w:rsidRPr="00174388">
              <w:rPr>
                <w:lang w:val="en-US" w:eastAsia="ja-JP"/>
              </w:rPr>
              <w:t>Hopping</w:t>
            </w:r>
          </w:p>
        </w:tc>
        <w:tc>
          <w:tcPr>
            <w:tcW w:w="2546" w:type="dxa"/>
          </w:tcPr>
          <w:p w14:paraId="02869EDF" w14:textId="77777777" w:rsidR="00083C3A" w:rsidRDefault="00083C3A" w:rsidP="001F66D6">
            <w:pPr>
              <w:pStyle w:val="Tabletext"/>
              <w:rPr>
                <w:lang w:val="en-US" w:eastAsia="ja-JP"/>
              </w:rPr>
            </w:pPr>
            <w:r>
              <w:rPr>
                <w:lang w:val="en-US" w:eastAsia="ja-JP"/>
              </w:rPr>
              <w:t>0, 10, 30, 100</w:t>
            </w:r>
          </w:p>
        </w:tc>
      </w:tr>
      <w:tr w:rsidR="00083C3A" w14:paraId="5DA81ACA" w14:textId="77777777" w:rsidTr="00083C3A">
        <w:tc>
          <w:tcPr>
            <w:tcW w:w="540" w:type="dxa"/>
          </w:tcPr>
          <w:p w14:paraId="14D1B3E5" w14:textId="77777777" w:rsidR="00083C3A" w:rsidRDefault="00083C3A" w:rsidP="001F66D6">
            <w:pPr>
              <w:pStyle w:val="Tabletext"/>
              <w:rPr>
                <w:lang w:val="en-US" w:eastAsia="ja-JP"/>
              </w:rPr>
            </w:pPr>
            <w:r>
              <w:rPr>
                <w:lang w:val="en-US" w:eastAsia="ja-JP"/>
              </w:rPr>
              <w:t>9</w:t>
            </w:r>
          </w:p>
        </w:tc>
        <w:tc>
          <w:tcPr>
            <w:tcW w:w="3566" w:type="dxa"/>
          </w:tcPr>
          <w:p w14:paraId="4BEF23DD" w14:textId="77777777" w:rsidR="00083C3A" w:rsidRDefault="00083C3A" w:rsidP="001F66D6">
            <w:pPr>
              <w:pStyle w:val="Tabletext"/>
              <w:rPr>
                <w:lang w:val="en-US" w:eastAsia="ja-JP"/>
              </w:rPr>
            </w:pPr>
            <w:r>
              <w:rPr>
                <w:lang w:val="en-US" w:eastAsia="ja-JP"/>
              </w:rPr>
              <w:t>Smart hub</w:t>
            </w:r>
          </w:p>
        </w:tc>
        <w:tc>
          <w:tcPr>
            <w:tcW w:w="2977" w:type="dxa"/>
          </w:tcPr>
          <w:p w14:paraId="303FAD89" w14:textId="77777777" w:rsidR="00083C3A" w:rsidRPr="00A81A8C" w:rsidRDefault="00083C3A" w:rsidP="001F66D6">
            <w:pPr>
              <w:pStyle w:val="Tabletext"/>
              <w:rPr>
                <w:szCs w:val="20"/>
                <w:lang w:val="en-US" w:eastAsia="ja-JP"/>
              </w:rPr>
            </w:pPr>
            <w:r w:rsidRPr="00A81A8C">
              <w:rPr>
                <w:szCs w:val="20"/>
                <w:lang w:val="en-US" w:eastAsia="ja-JP"/>
              </w:rPr>
              <w:t>903</w:t>
            </w:r>
            <w:r>
              <w:rPr>
                <w:szCs w:val="20"/>
                <w:lang w:val="en-US" w:eastAsia="ja-JP"/>
              </w:rPr>
              <w:t>-</w:t>
            </w:r>
            <w:r w:rsidRPr="00A81A8C">
              <w:rPr>
                <w:szCs w:val="20"/>
                <w:lang w:val="en-US" w:eastAsia="ja-JP"/>
              </w:rPr>
              <w:t>914</w:t>
            </w:r>
          </w:p>
        </w:tc>
        <w:tc>
          <w:tcPr>
            <w:tcW w:w="2546" w:type="dxa"/>
          </w:tcPr>
          <w:p w14:paraId="15F11B11" w14:textId="77777777" w:rsidR="00083C3A" w:rsidRDefault="00083C3A" w:rsidP="001F66D6">
            <w:pPr>
              <w:pStyle w:val="Tabletext"/>
              <w:rPr>
                <w:lang w:val="en-US" w:eastAsia="ja-JP"/>
              </w:rPr>
            </w:pPr>
            <w:r>
              <w:rPr>
                <w:lang w:val="en-US" w:eastAsia="ja-JP"/>
              </w:rPr>
              <w:t>10, 30, 100</w:t>
            </w:r>
          </w:p>
        </w:tc>
      </w:tr>
      <w:tr w:rsidR="00083C3A" w14:paraId="29F24045" w14:textId="77777777" w:rsidTr="00083C3A">
        <w:tc>
          <w:tcPr>
            <w:tcW w:w="540" w:type="dxa"/>
          </w:tcPr>
          <w:p w14:paraId="15189964" w14:textId="77777777" w:rsidR="00083C3A" w:rsidRDefault="00083C3A" w:rsidP="001F66D6">
            <w:pPr>
              <w:pStyle w:val="Tabletext"/>
              <w:rPr>
                <w:lang w:val="en-US" w:eastAsia="ja-JP"/>
              </w:rPr>
            </w:pPr>
            <w:r>
              <w:rPr>
                <w:lang w:val="en-US" w:eastAsia="ja-JP"/>
              </w:rPr>
              <w:t>10</w:t>
            </w:r>
          </w:p>
        </w:tc>
        <w:tc>
          <w:tcPr>
            <w:tcW w:w="3566" w:type="dxa"/>
          </w:tcPr>
          <w:p w14:paraId="6BC15B48" w14:textId="77777777" w:rsidR="00083C3A" w:rsidRDefault="00083C3A" w:rsidP="001F66D6">
            <w:pPr>
              <w:pStyle w:val="Tabletext"/>
              <w:rPr>
                <w:lang w:val="en-US" w:eastAsia="ja-JP"/>
              </w:rPr>
            </w:pPr>
            <w:r>
              <w:rPr>
                <w:lang w:val="en-US" w:eastAsia="ja-JP"/>
              </w:rPr>
              <w:t>Push button</w:t>
            </w:r>
          </w:p>
        </w:tc>
        <w:tc>
          <w:tcPr>
            <w:tcW w:w="2977" w:type="dxa"/>
          </w:tcPr>
          <w:p w14:paraId="73D7BDB5" w14:textId="77777777" w:rsidR="00083C3A" w:rsidRPr="00A81A8C" w:rsidRDefault="00083C3A" w:rsidP="001F66D6">
            <w:pPr>
              <w:pStyle w:val="Tabletext"/>
              <w:rPr>
                <w:szCs w:val="20"/>
                <w:lang w:val="en-US" w:eastAsia="ja-JP"/>
              </w:rPr>
            </w:pPr>
            <w:r w:rsidRPr="00A81A8C">
              <w:rPr>
                <w:szCs w:val="20"/>
                <w:lang w:val="en-US" w:eastAsia="ja-JP"/>
              </w:rPr>
              <w:t>916</w:t>
            </w:r>
          </w:p>
        </w:tc>
        <w:tc>
          <w:tcPr>
            <w:tcW w:w="2546" w:type="dxa"/>
          </w:tcPr>
          <w:p w14:paraId="3695BFF7" w14:textId="77777777" w:rsidR="00083C3A" w:rsidRDefault="00083C3A" w:rsidP="001F66D6">
            <w:pPr>
              <w:pStyle w:val="Tabletext"/>
              <w:rPr>
                <w:lang w:val="en-US" w:eastAsia="ja-JP"/>
              </w:rPr>
            </w:pPr>
            <w:r>
              <w:rPr>
                <w:lang w:val="en-US" w:eastAsia="ja-JP"/>
              </w:rPr>
              <w:t>10, 30, 100</w:t>
            </w:r>
          </w:p>
        </w:tc>
      </w:tr>
    </w:tbl>
    <w:p w14:paraId="4D98733A" w14:textId="77777777" w:rsidR="00083C3A" w:rsidRPr="00083C3A" w:rsidRDefault="00083C3A" w:rsidP="00083C3A">
      <w:pPr>
        <w:pStyle w:val="Note"/>
        <w:rPr>
          <w:spacing w:val="-6"/>
          <w:lang w:val="en-US" w:eastAsia="ja-JP"/>
        </w:rPr>
      </w:pPr>
      <w:r w:rsidRPr="00083C3A">
        <w:rPr>
          <w:spacing w:val="-6"/>
          <w:u w:val="single"/>
          <w:lang w:val="en-US" w:eastAsia="ja-JP"/>
        </w:rPr>
        <w:t>Note</w:t>
      </w:r>
      <w:r w:rsidRPr="00083C3A">
        <w:rPr>
          <w:spacing w:val="-6"/>
          <w:lang w:val="en-US" w:eastAsia="ja-JP"/>
        </w:rPr>
        <w:t>: The smart hub (device no. 9) and push button (device no. 10) use LoRa technology and were tested together.</w:t>
      </w:r>
    </w:p>
    <w:p w14:paraId="6C8961F1" w14:textId="77777777" w:rsidR="00083C3A" w:rsidRDefault="00083C3A" w:rsidP="00083C3A">
      <w:pPr>
        <w:rPr>
          <w:lang w:val="en-US" w:eastAsia="ja-JP"/>
        </w:rPr>
      </w:pPr>
      <w:r w:rsidRPr="00A81A8C">
        <w:rPr>
          <w:b/>
          <w:bCs/>
          <w:lang w:val="en-US" w:eastAsia="ja-JP"/>
        </w:rPr>
        <w:t>Cellphone</w:t>
      </w:r>
      <w:r>
        <w:rPr>
          <w:lang w:val="en-US" w:eastAsia="ja-JP"/>
        </w:rPr>
        <w:t xml:space="preserve">. The DUT was placed 50 cm from a mobile phone. A call to the mobile phone was setup to the callbox in the GSM 900 band on a specific frequency. The call box antenna was </w:t>
      </w:r>
      <w:r w:rsidRPr="0068590E">
        <w:rPr>
          <w:lang w:val="en-US" w:eastAsia="ja-JP"/>
        </w:rPr>
        <w:t>placed 50</w:t>
      </w:r>
      <w:r>
        <w:rPr>
          <w:lang w:val="en-US" w:eastAsia="ja-JP"/>
        </w:rPr>
        <w:t xml:space="preserve"> </w:t>
      </w:r>
      <w:r w:rsidRPr="0068590E">
        <w:rPr>
          <w:lang w:val="en-US" w:eastAsia="ja-JP"/>
        </w:rPr>
        <w:t>cm away from the mobile phone. A call was setup between the callbox and the mobile phone under test.</w:t>
      </w:r>
      <w:r>
        <w:rPr>
          <w:lang w:val="en-US" w:eastAsia="ja-JP"/>
        </w:rPr>
        <w:t xml:space="preserve"> </w:t>
      </w:r>
      <w:r w:rsidRPr="0068590E">
        <w:rPr>
          <w:lang w:val="en-US" w:eastAsia="ja-JP"/>
        </w:rPr>
        <w:t xml:space="preserve">Then the </w:t>
      </w:r>
      <w:r>
        <w:rPr>
          <w:lang w:val="en-US" w:eastAsia="ja-JP"/>
        </w:rPr>
        <w:t>DUT</w:t>
      </w:r>
      <w:r w:rsidRPr="0068590E">
        <w:rPr>
          <w:lang w:val="en-US" w:eastAsia="ja-JP"/>
        </w:rPr>
        <w:t xml:space="preserve"> was turned on and set to a specific frequency. The call was monitored for 60</w:t>
      </w:r>
      <w:r>
        <w:rPr>
          <w:lang w:val="en-US" w:eastAsia="ja-JP"/>
        </w:rPr>
        <w:t> </w:t>
      </w:r>
      <w:r w:rsidRPr="0068590E">
        <w:rPr>
          <w:lang w:val="en-US" w:eastAsia="ja-JP"/>
        </w:rPr>
        <w:t xml:space="preserve">seconds. After which the call state was logged (call maintained or call dropped.). The </w:t>
      </w:r>
      <w:r>
        <w:rPr>
          <w:lang w:val="en-US" w:eastAsia="ja-JP"/>
        </w:rPr>
        <w:t>DUT</w:t>
      </w:r>
      <w:r w:rsidRPr="0068590E">
        <w:rPr>
          <w:lang w:val="en-US" w:eastAsia="ja-JP"/>
        </w:rPr>
        <w:t xml:space="preserve"> was then moved 10 cm closer to the mobile phone and the process repeated. This was continued until the </w:t>
      </w:r>
      <w:r>
        <w:rPr>
          <w:lang w:val="en-US" w:eastAsia="ja-JP"/>
        </w:rPr>
        <w:t>DUT</w:t>
      </w:r>
      <w:r w:rsidRPr="0068590E">
        <w:rPr>
          <w:lang w:val="en-US" w:eastAsia="ja-JP"/>
        </w:rPr>
        <w:t xml:space="preserve"> was touching the mobile phone (distance = 0 cm</w:t>
      </w:r>
      <w:r>
        <w:rPr>
          <w:lang w:val="en-US" w:eastAsia="ja-JP"/>
        </w:rPr>
        <w:t>).</w:t>
      </w:r>
    </w:p>
    <w:p w14:paraId="6D7F4DA3" w14:textId="77777777" w:rsidR="00083C3A" w:rsidRDefault="00083C3A" w:rsidP="00083C3A">
      <w:pPr>
        <w:rPr>
          <w:lang w:val="en-US" w:eastAsia="ja-JP"/>
        </w:rPr>
      </w:pPr>
      <w:r>
        <w:rPr>
          <w:lang w:val="en-US" w:eastAsia="ja-JP"/>
        </w:rPr>
        <w:t>No harmful interference was observed for any of the test configurations.</w:t>
      </w:r>
    </w:p>
    <w:p w14:paraId="47D2666B" w14:textId="77777777" w:rsidR="00083C3A" w:rsidRDefault="00083C3A" w:rsidP="00083C3A">
      <w:pPr>
        <w:rPr>
          <w:lang w:val="en-US" w:eastAsia="ja-JP"/>
        </w:rPr>
      </w:pPr>
      <w:r>
        <w:rPr>
          <w:b/>
          <w:bCs/>
          <w:lang w:val="en-US" w:eastAsia="ja-JP"/>
        </w:rPr>
        <w:t>Wireless Microphone and base station</w:t>
      </w:r>
      <w:r>
        <w:rPr>
          <w:lang w:val="en-US" w:eastAsia="ja-JP"/>
        </w:rPr>
        <w:t>. Four sets of tests were performed. For the first two, the base station (receiver) was placed 30 cm from the Charger, and the Microphone (Transmitter) was moved through the test distances. The DUT operated at 918 MHz for the first test, then 917.5 MHz for the second. For the third and fourth tests, the Microphone (Transmitter) was placed 30 cm from the Charger, and the base station (receiver) was moved through the test distances. Again, the tests were performed once with the DUT at 918 MHz then once at 917.5 MHz.</w:t>
      </w:r>
    </w:p>
    <w:p w14:paraId="6DAFE89E" w14:textId="77777777" w:rsidR="00083C3A" w:rsidRDefault="00083C3A" w:rsidP="00083C3A">
      <w:pPr>
        <w:rPr>
          <w:lang w:val="en-US" w:eastAsia="ja-JP"/>
        </w:rPr>
      </w:pPr>
      <w:r>
        <w:rPr>
          <w:lang w:val="en-US" w:eastAsia="ja-JP"/>
        </w:rPr>
        <w:t>The microphone did not experience noticeable harmful interference except when it operated at 917.65 MHz; when the DUT operated at 918 MHz, this harmful interference was only experienced when the Microphone was within 30 cm of the DUT.</w:t>
      </w:r>
    </w:p>
    <w:p w14:paraId="107BD5C2" w14:textId="77777777" w:rsidR="00083C3A" w:rsidRDefault="00083C3A" w:rsidP="00083C3A">
      <w:pPr>
        <w:rPr>
          <w:lang w:val="en-US" w:eastAsia="ja-JP"/>
        </w:rPr>
      </w:pPr>
      <w:r>
        <w:rPr>
          <w:b/>
          <w:bCs/>
          <w:lang w:val="en-US" w:eastAsia="ja-JP"/>
        </w:rPr>
        <w:t>Assisted listening device</w:t>
      </w:r>
      <w:r>
        <w:rPr>
          <w:lang w:val="en-US" w:eastAsia="ja-JP"/>
        </w:rPr>
        <w:t>. Four sets of tests were performed. For the first two tests, the Transmitter was placed 30 cm from the Charger, then the Receiver moved through the test distances. The DUT operated at 918 MHz for the first test, then 917.5 MHz for the second. For the third and fourth tests, the Receiver was placed 30 cm from the Charger, then the Transmitter was moved through the test distances. Again, the tests were performed once with the DUT at 918 MHz then once at 917.5 MHz.</w:t>
      </w:r>
    </w:p>
    <w:p w14:paraId="79C43DBA" w14:textId="77777777" w:rsidR="00083C3A" w:rsidRDefault="00083C3A" w:rsidP="00083C3A">
      <w:pPr>
        <w:rPr>
          <w:lang w:val="en-US" w:eastAsia="ja-JP"/>
        </w:rPr>
      </w:pPr>
      <w:r>
        <w:rPr>
          <w:lang w:val="en-US" w:eastAsia="ja-JP"/>
        </w:rPr>
        <w:t>The tests show that the assisted listening device was not affected by the DUT due to the frequency offset between the two devices.</w:t>
      </w:r>
    </w:p>
    <w:p w14:paraId="788108FF" w14:textId="77777777" w:rsidR="00083C3A" w:rsidRDefault="00083C3A" w:rsidP="00083C3A">
      <w:pPr>
        <w:rPr>
          <w:lang w:val="en-US" w:eastAsia="ja-JP"/>
        </w:rPr>
      </w:pPr>
      <w:r>
        <w:rPr>
          <w:b/>
          <w:bCs/>
          <w:lang w:val="en-US" w:eastAsia="ja-JP"/>
        </w:rPr>
        <w:t>RFID reader</w:t>
      </w:r>
      <w:r>
        <w:rPr>
          <w:lang w:val="en-US" w:eastAsia="ja-JP"/>
        </w:rPr>
        <w:t>. The first device, scans were performed at 903.250; 904.250; 915.250; 915.750; 920.250; 926.750; and 927.250 MHz. The transmit settings was set to 30 dBm in software, and the receive was set to 0 dBm. The RFID tag was placed 30 cm from the DUT, with its operating frequencies at 918 MHz then 917.5 MHz. The second reader was set to scan at 865.00; 866.00; 867.00; and 868.00 MHz. Default settings were used for the tests. The RFID tag was placed 30 cm from the DUT, with its operating frequency set to 918 MHz.</w:t>
      </w:r>
    </w:p>
    <w:p w14:paraId="0943055E" w14:textId="77777777" w:rsidR="00083C3A" w:rsidRDefault="00083C3A" w:rsidP="00083C3A">
      <w:pPr>
        <w:rPr>
          <w:lang w:val="en-US" w:eastAsia="ja-JP"/>
        </w:rPr>
      </w:pPr>
      <w:r>
        <w:rPr>
          <w:lang w:val="en-US" w:eastAsia="ja-JP"/>
        </w:rPr>
        <w:t>The results show that the RFID devices operated without significant degradation at separation distances greater than 30 cm.</w:t>
      </w:r>
    </w:p>
    <w:p w14:paraId="6B319BD2" w14:textId="77777777" w:rsidR="00083C3A" w:rsidRDefault="00083C3A" w:rsidP="00083C3A">
      <w:pPr>
        <w:rPr>
          <w:lang w:val="en-US" w:eastAsia="ja-JP"/>
        </w:rPr>
      </w:pPr>
      <w:r>
        <w:rPr>
          <w:b/>
          <w:bCs/>
          <w:lang w:val="en-US" w:eastAsia="ja-JP"/>
        </w:rPr>
        <w:t>Smart hub with push button</w:t>
      </w:r>
      <w:r>
        <w:rPr>
          <w:lang w:val="en-US" w:eastAsia="ja-JP"/>
        </w:rPr>
        <w:t>. The smart hub and push button were operated using default settings, with the smart hub placed 30 cm from the DUT. The results demonstrated that the smart hub with push button operated without degradation under all of the configurations assessed.</w:t>
      </w:r>
    </w:p>
    <w:p w14:paraId="6933BBBA" w14:textId="77777777" w:rsidR="00083C3A" w:rsidRDefault="00083C3A" w:rsidP="00083C3A">
      <w:pPr>
        <w:pStyle w:val="Heading2"/>
        <w:rPr>
          <w:lang w:val="en-US" w:eastAsia="ja-JP"/>
        </w:rPr>
      </w:pPr>
      <w:bookmarkStart w:id="174" w:name="_Toc87463846"/>
      <w:r>
        <w:rPr>
          <w:lang w:val="en-US" w:eastAsia="ja-JP"/>
        </w:rPr>
        <w:t>3</w:t>
      </w:r>
      <w:r w:rsidRPr="00EC5786">
        <w:rPr>
          <w:lang w:val="en-US" w:eastAsia="ja-JP"/>
        </w:rPr>
        <w:t>.</w:t>
      </w:r>
      <w:r>
        <w:rPr>
          <w:lang w:val="en-US" w:eastAsia="ja-JP"/>
        </w:rPr>
        <w:t>3</w:t>
      </w:r>
      <w:r w:rsidRPr="00EC5786">
        <w:rPr>
          <w:lang w:val="en-US" w:eastAsia="ja-JP"/>
        </w:rPr>
        <w:tab/>
      </w:r>
      <w:r>
        <w:rPr>
          <w:lang w:val="en-US" w:eastAsia="ja-JP"/>
        </w:rPr>
        <w:t>Study C</w:t>
      </w:r>
      <w:bookmarkEnd w:id="174"/>
      <w:r>
        <w:rPr>
          <w:lang w:val="en-US" w:eastAsia="ja-JP"/>
        </w:rPr>
        <w:t xml:space="preserve"> (</w:t>
      </w:r>
      <w:r w:rsidRPr="00BA6D6A">
        <w:t>917-920 MHz, 2</w:t>
      </w:r>
      <w:r>
        <w:t xml:space="preserve"> </w:t>
      </w:r>
      <w:r w:rsidRPr="00BA6D6A">
        <w:t>410-2</w:t>
      </w:r>
      <w:r>
        <w:t xml:space="preserve"> </w:t>
      </w:r>
      <w:r w:rsidRPr="00BA6D6A">
        <w:t xml:space="preserve">486 </w:t>
      </w:r>
      <w:r>
        <w:t>M</w:t>
      </w:r>
      <w:r w:rsidRPr="00BA6D6A">
        <w:t>Hz, and 5</w:t>
      </w:r>
      <w:r>
        <w:t xml:space="preserve"> </w:t>
      </w:r>
      <w:r w:rsidRPr="00BA6D6A">
        <w:t>738-5</w:t>
      </w:r>
      <w:r>
        <w:t xml:space="preserve"> </w:t>
      </w:r>
      <w:r w:rsidRPr="00BA6D6A">
        <w:t xml:space="preserve">766 </w:t>
      </w:r>
      <w:r>
        <w:t>M</w:t>
      </w:r>
      <w:r w:rsidRPr="00BA6D6A">
        <w:t>Hz</w:t>
      </w:r>
      <w:r>
        <w:t>)</w:t>
      </w:r>
    </w:p>
    <w:p w14:paraId="00B5B2E7" w14:textId="77777777" w:rsidR="00083C3A" w:rsidRDefault="00083C3A" w:rsidP="00083C3A">
      <w:pPr>
        <w:textAlignment w:val="auto"/>
        <w:rPr>
          <w:rFonts w:eastAsia="MS Mincho"/>
          <w:lang w:eastAsia="ja-JP"/>
        </w:rPr>
      </w:pPr>
      <w:r w:rsidRPr="00BA6D6A">
        <w:t>Study C shows a summary of the study taken in new rulemaking in Japan on beam WPT technology in 917-920 MHz, 2.410-2.486 GHz, and 5.738-5.766 GHz. [</w:t>
      </w:r>
      <w:r w:rsidRPr="00BA6D6A">
        <w:rPr>
          <w:lang w:eastAsia="ja-JP"/>
        </w:rPr>
        <w:t>1</w:t>
      </w:r>
      <w:r w:rsidRPr="00BA6D6A">
        <w:t xml:space="preserve">] </w:t>
      </w:r>
      <w:r w:rsidRPr="00BA6D6A">
        <w:rPr>
          <w:lang w:eastAsia="ja-JP"/>
        </w:rPr>
        <w:t>T</w:t>
      </w:r>
      <w:r w:rsidRPr="00BA6D6A">
        <w:t>he report on the study was released in July 2020, which</w:t>
      </w:r>
      <w:r w:rsidRPr="00BA6D6A">
        <w:rPr>
          <w:lang w:eastAsia="ja-JP"/>
        </w:rPr>
        <w:t xml:space="preserve"> </w:t>
      </w:r>
      <w:r w:rsidRPr="00BA6D6A">
        <w:t xml:space="preserve">describes technical conditions operating in </w:t>
      </w:r>
      <w:r w:rsidRPr="00BA6D6A">
        <w:rPr>
          <w:lang w:eastAsia="ja-JP"/>
        </w:rPr>
        <w:t>these frequency bands</w:t>
      </w:r>
      <w:r w:rsidRPr="00BA6D6A">
        <w:t xml:space="preserve"> the use indoors (e.g., factories, offices) with human body protection requirements from RF exposure. </w:t>
      </w:r>
      <w:r w:rsidRPr="00BA6D6A">
        <w:rPr>
          <w:lang w:eastAsia="ja-JP"/>
        </w:rPr>
        <w:t>Moreover, t</w:t>
      </w:r>
      <w:r w:rsidRPr="00BA6D6A">
        <w:t>he report</w:t>
      </w:r>
      <w:r w:rsidRPr="00BA6D6A">
        <w:rPr>
          <w:lang w:eastAsia="ja-JP"/>
        </w:rPr>
        <w:t xml:space="preserve"> describes beam WPT as a radio service that needs rulemaking for practicable implementation with </w:t>
      </w:r>
      <w:r>
        <w:rPr>
          <w:lang w:eastAsia="ja-JP"/>
        </w:rPr>
        <w:t xml:space="preserve">national </w:t>
      </w:r>
      <w:r w:rsidRPr="00BA6D6A">
        <w:rPr>
          <w:lang w:eastAsia="ja-JP"/>
        </w:rPr>
        <w:t>regulatory measures.</w:t>
      </w:r>
      <w:r>
        <w:rPr>
          <w:lang w:eastAsia="ja-JP"/>
        </w:rPr>
        <w:t xml:space="preserve"> </w:t>
      </w:r>
      <w:r w:rsidRPr="00447B7B">
        <w:rPr>
          <w:rFonts w:eastAsia="MS Mincho"/>
        </w:rPr>
        <w:t xml:space="preserve">The Ministry of Internal Affairs and Communications (MIC) </w:t>
      </w:r>
      <w:r w:rsidRPr="00447B7B">
        <w:rPr>
          <w:rFonts w:eastAsia="MS Mincho" w:hint="eastAsia"/>
        </w:rPr>
        <w:t>o</w:t>
      </w:r>
      <w:r w:rsidRPr="00447B7B">
        <w:rPr>
          <w:rFonts w:eastAsia="MS Mincho"/>
        </w:rPr>
        <w:t>f Japan will issue licenses to some types of beam WPT equipment by regarding it as an existing kind of station, which is not defined in the RR but is a part of national regulatory measures. An operational coordination support system to prevent harmful interference will also be established mainly by the industry.</w:t>
      </w:r>
      <w:r w:rsidRPr="00447B7B">
        <w:rPr>
          <w:rFonts w:eastAsia="MS Mincho"/>
          <w:lang w:eastAsia="ja-JP"/>
        </w:rPr>
        <w:t xml:space="preserve"> This is based on the policy summarized by a study </w:t>
      </w:r>
      <w:r w:rsidRPr="00447B7B">
        <w:rPr>
          <w:rFonts w:eastAsia="MS Mincho" w:hint="eastAsia"/>
          <w:lang w:eastAsia="ja-JP"/>
        </w:rPr>
        <w:t>m</w:t>
      </w:r>
      <w:r w:rsidRPr="00447B7B">
        <w:rPr>
          <w:rFonts w:eastAsia="MS Mincho"/>
          <w:lang w:eastAsia="ja-JP"/>
        </w:rPr>
        <w:t>eeting of MIC.</w:t>
      </w:r>
      <w:r w:rsidRPr="00447B7B">
        <w:rPr>
          <w:rFonts w:eastAsia="MS Mincho" w:hint="eastAsia"/>
          <w:lang w:eastAsia="ja-JP"/>
        </w:rPr>
        <w:t xml:space="preserve"> MIC</w:t>
      </w:r>
      <w:r w:rsidRPr="00447B7B">
        <w:rPr>
          <w:rFonts w:eastAsia="MS Mincho"/>
          <w:lang w:eastAsia="ja-JP"/>
        </w:rPr>
        <w:t xml:space="preserve"> conducts a license examination for an application for WPT license </w:t>
      </w:r>
      <w:r w:rsidRPr="00447B7B">
        <w:rPr>
          <w:rFonts w:eastAsia="MS Mincho"/>
        </w:rPr>
        <w:t>with reference to</w:t>
      </w:r>
      <w:r w:rsidRPr="00447B7B">
        <w:rPr>
          <w:rFonts w:eastAsia="MS Mincho"/>
          <w:lang w:eastAsia="ja-JP"/>
        </w:rPr>
        <w:t xml:space="preserve"> the result of </w:t>
      </w:r>
      <w:r w:rsidRPr="00447B7B">
        <w:rPr>
          <w:rFonts w:eastAsia="MS Mincho"/>
          <w:sz w:val="23"/>
          <w:szCs w:val="23"/>
          <w:lang w:eastAsia="ja-JP"/>
        </w:rPr>
        <w:t>the</w:t>
      </w:r>
      <w:r w:rsidRPr="00447B7B">
        <w:rPr>
          <w:rFonts w:eastAsia="MS Mincho"/>
        </w:rPr>
        <w:t xml:space="preserve"> operational coordination</w:t>
      </w:r>
      <w:r w:rsidRPr="00447B7B">
        <w:rPr>
          <w:rFonts w:eastAsia="MS Mincho" w:hint="eastAsia"/>
          <w:lang w:eastAsia="ja-JP"/>
        </w:rPr>
        <w:t>.</w:t>
      </w:r>
    </w:p>
    <w:p w14:paraId="559D03B6" w14:textId="77777777" w:rsidR="00083C3A" w:rsidRPr="00083C3A" w:rsidRDefault="00083C3A" w:rsidP="00083C3A">
      <w:pPr>
        <w:pStyle w:val="EditorsNote"/>
        <w:rPr>
          <w:spacing w:val="-4"/>
        </w:rPr>
      </w:pPr>
      <w:commentRangeStart w:id="175"/>
      <w:r w:rsidRPr="00083C3A">
        <w:rPr>
          <w:rFonts w:eastAsia="MS Mincho"/>
          <w:spacing w:val="-4"/>
          <w:highlight w:val="yellow"/>
          <w:lang w:eastAsia="ja-JP"/>
        </w:rPr>
        <w:t>[Editor’s note: it is invited the the following reference be provided in English if and when available.]</w:t>
      </w:r>
      <w:commentRangeEnd w:id="175"/>
      <w:r w:rsidR="009A7399">
        <w:rPr>
          <w:rStyle w:val="CommentReference"/>
          <w:rFonts w:eastAsia="MS Mincho"/>
          <w:i w:val="0"/>
          <w:iCs w:val="0"/>
        </w:rPr>
        <w:commentReference w:id="175"/>
      </w:r>
    </w:p>
    <w:p w14:paraId="03A43503" w14:textId="77777777" w:rsidR="00083C3A" w:rsidRPr="00BA6D6A" w:rsidRDefault="00083C3A" w:rsidP="00083C3A">
      <w:pPr>
        <w:textAlignment w:val="auto"/>
        <w:rPr>
          <w:lang w:eastAsia="ja-JP"/>
        </w:rPr>
      </w:pPr>
      <w:r w:rsidRPr="00BA6D6A">
        <w:rPr>
          <w:lang w:eastAsia="ja-JP"/>
        </w:rPr>
        <w:t xml:space="preserve">[1] </w:t>
      </w:r>
      <w:r w:rsidRPr="00BA6D6A">
        <w:t>https://www.soumu.go.jp/main_content/000697267.pdf</w:t>
      </w:r>
    </w:p>
    <w:p w14:paraId="4D927580" w14:textId="77777777" w:rsidR="00083C3A" w:rsidRPr="001D77B1" w:rsidRDefault="00083C3A" w:rsidP="00083C3A">
      <w:pPr>
        <w:pStyle w:val="Heading3"/>
        <w:rPr>
          <w:lang w:eastAsia="ja-JP"/>
        </w:rPr>
      </w:pPr>
      <w:r w:rsidRPr="001D77B1">
        <w:rPr>
          <w:lang w:eastAsia="ja-JP"/>
        </w:rPr>
        <w:t>3</w:t>
      </w:r>
      <w:r>
        <w:rPr>
          <w:lang w:eastAsia="ja-JP"/>
        </w:rPr>
        <w:t>.3.1</w:t>
      </w:r>
      <w:r w:rsidRPr="001D77B1">
        <w:rPr>
          <w:lang w:eastAsia="ja-JP"/>
        </w:rPr>
        <w:tab/>
      </w:r>
      <w:r w:rsidRPr="00BE5003">
        <w:rPr>
          <w:lang w:eastAsia="ja-JP"/>
        </w:rPr>
        <w:t>Frequency bands and incumbent r</w:t>
      </w:r>
      <w:r w:rsidRPr="001D77B1">
        <w:t>adiocommunication systems and services considered in the stud</w:t>
      </w:r>
      <w:r w:rsidRPr="001D77B1">
        <w:rPr>
          <w:lang w:eastAsia="ja-JP"/>
        </w:rPr>
        <w:t>y</w:t>
      </w:r>
    </w:p>
    <w:p w14:paraId="06B29F4C" w14:textId="77777777" w:rsidR="00083C3A" w:rsidRPr="001D77B1" w:rsidRDefault="00083C3A" w:rsidP="00083C3A">
      <w:pPr>
        <w:rPr>
          <w:b/>
          <w:lang w:eastAsia="ja-JP"/>
        </w:rPr>
      </w:pPr>
      <w:bookmarkStart w:id="176" w:name="_Hlk55555480"/>
      <w:r>
        <w:rPr>
          <w:lang w:eastAsia="ja-JP"/>
        </w:rPr>
        <w:t>Incumbent</w:t>
      </w:r>
      <w:r w:rsidRPr="001D77B1">
        <w:rPr>
          <w:lang w:eastAsia="ja-JP"/>
        </w:rPr>
        <w:t xml:space="preserve"> </w:t>
      </w:r>
      <w:r w:rsidRPr="001D77B1">
        <w:t xml:space="preserve">radiocommunication systems and services </w:t>
      </w:r>
      <w:r w:rsidRPr="009D35C3">
        <w:t xml:space="preserve">adjacent to or included in 917-920 MHz, 2.410-2.486 GHz, and 5.738-5.766 GHz, which were </w:t>
      </w:r>
      <w:r w:rsidRPr="001D77B1">
        <w:t>considered in the stud</w:t>
      </w:r>
      <w:r w:rsidRPr="001D77B1">
        <w:rPr>
          <w:lang w:eastAsia="ja-JP"/>
        </w:rPr>
        <w:t>y</w:t>
      </w:r>
      <w:r>
        <w:rPr>
          <w:lang w:eastAsia="ja-JP"/>
        </w:rPr>
        <w:t xml:space="preserve">, are listed in </w:t>
      </w:r>
      <w:r w:rsidRPr="001D77B1">
        <w:rPr>
          <w:lang w:eastAsia="ja-JP"/>
        </w:rPr>
        <w:t xml:space="preserve">Table </w:t>
      </w:r>
      <w:r>
        <w:rPr>
          <w:lang w:eastAsia="ja-JP"/>
        </w:rPr>
        <w:t>4</w:t>
      </w:r>
      <w:r w:rsidRPr="00BA6D6A">
        <w:rPr>
          <w:lang w:eastAsia="ja-JP"/>
        </w:rPr>
        <w:t>, Table 5, and Table 6, respectively</w:t>
      </w:r>
      <w:r w:rsidRPr="001D77B1">
        <w:rPr>
          <w:lang w:eastAsia="ja-JP"/>
        </w:rPr>
        <w:t>.</w:t>
      </w:r>
    </w:p>
    <w:bookmarkEnd w:id="176"/>
    <w:p w14:paraId="0D95DA63" w14:textId="77777777" w:rsidR="00083C3A" w:rsidRPr="001D77B1" w:rsidRDefault="00083C3A" w:rsidP="00083C3A">
      <w:pPr>
        <w:pStyle w:val="TableNo"/>
        <w:rPr>
          <w:lang w:eastAsia="ja-JP"/>
        </w:rPr>
      </w:pPr>
      <w:r w:rsidRPr="001D77B1">
        <w:rPr>
          <w:lang w:eastAsia="ja-JP"/>
        </w:rPr>
        <w:t xml:space="preserve">TABLE </w:t>
      </w:r>
      <w:r>
        <w:rPr>
          <w:lang w:eastAsia="ja-JP"/>
        </w:rPr>
        <w:t>4</w:t>
      </w:r>
    </w:p>
    <w:p w14:paraId="48E7CF26" w14:textId="77777777" w:rsidR="00083C3A" w:rsidRPr="001D77B1" w:rsidRDefault="00083C3A" w:rsidP="00083C3A">
      <w:pPr>
        <w:pStyle w:val="Tabletitle"/>
        <w:rPr>
          <w:lang w:eastAsia="ja-JP"/>
        </w:rPr>
      </w:pPr>
      <w:r w:rsidRPr="001D77B1">
        <w:rPr>
          <w:lang w:eastAsia="ja-JP"/>
        </w:rPr>
        <w:t>917-920</w:t>
      </w:r>
      <w:r w:rsidRPr="001D77B1">
        <w:rPr>
          <w:bCs/>
          <w:lang w:eastAsia="ja-JP"/>
        </w:rPr>
        <w:t xml:space="preserve"> </w:t>
      </w:r>
      <w:r w:rsidRPr="001D77B1">
        <w:rPr>
          <w:lang w:eastAsia="ja-JP"/>
        </w:rPr>
        <w:t>MHz</w:t>
      </w:r>
      <w:r w:rsidRPr="001D77B1">
        <w:rPr>
          <w:bCs/>
          <w:lang w:eastAsia="ja-JP"/>
        </w:rPr>
        <w:t xml:space="preserve"> </w:t>
      </w:r>
      <w:r w:rsidRPr="001D77B1">
        <w:t>radiocommunication systems and services considered in the stud</w:t>
      </w:r>
      <w:r w:rsidRPr="001D77B1">
        <w:rPr>
          <w:lang w:eastAsia="ja-JP"/>
        </w:rPr>
        <w:t>y</w:t>
      </w:r>
    </w:p>
    <w:tbl>
      <w:tblPr>
        <w:tblStyle w:val="TableGrid"/>
        <w:tblW w:w="9629" w:type="dxa"/>
        <w:jc w:val="center"/>
        <w:tblLook w:val="04A0" w:firstRow="1" w:lastRow="0" w:firstColumn="1" w:lastColumn="0" w:noHBand="0" w:noVBand="1"/>
      </w:tblPr>
      <w:tblGrid>
        <w:gridCol w:w="2393"/>
        <w:gridCol w:w="2542"/>
        <w:gridCol w:w="2560"/>
        <w:gridCol w:w="2134"/>
      </w:tblGrid>
      <w:tr w:rsidR="00083C3A" w:rsidRPr="001D77B1" w14:paraId="047B0035" w14:textId="77777777" w:rsidTr="001F66D6">
        <w:trPr>
          <w:cantSplit/>
          <w:tblHeader/>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0002ADB7" w14:textId="77777777" w:rsidR="00083C3A" w:rsidRPr="001D77B1" w:rsidRDefault="00083C3A" w:rsidP="001F66D6">
            <w:pPr>
              <w:pStyle w:val="Tablehead"/>
              <w:rPr>
                <w:lang w:eastAsia="zh-CN"/>
              </w:rPr>
            </w:pPr>
            <w:r w:rsidRPr="001D77B1">
              <w:t>System</w:t>
            </w:r>
          </w:p>
        </w:tc>
        <w:tc>
          <w:tcPr>
            <w:tcW w:w="2542" w:type="dxa"/>
            <w:tcBorders>
              <w:top w:val="single" w:sz="4" w:space="0" w:color="auto"/>
              <w:left w:val="single" w:sz="4" w:space="0" w:color="auto"/>
              <w:bottom w:val="single" w:sz="4" w:space="0" w:color="auto"/>
              <w:right w:val="single" w:sz="4" w:space="0" w:color="auto"/>
            </w:tcBorders>
            <w:vAlign w:val="center"/>
            <w:hideMark/>
          </w:tcPr>
          <w:p w14:paraId="01CEEED8" w14:textId="77777777" w:rsidR="00083C3A" w:rsidRPr="001D77B1" w:rsidRDefault="00083C3A" w:rsidP="001F66D6">
            <w:pPr>
              <w:pStyle w:val="Tablehead"/>
            </w:pPr>
            <w:r w:rsidRPr="001D77B1">
              <w:t>Frequency</w:t>
            </w:r>
          </w:p>
        </w:tc>
        <w:tc>
          <w:tcPr>
            <w:tcW w:w="2560" w:type="dxa"/>
            <w:tcBorders>
              <w:top w:val="single" w:sz="4" w:space="0" w:color="auto"/>
              <w:left w:val="single" w:sz="4" w:space="0" w:color="auto"/>
              <w:bottom w:val="single" w:sz="4" w:space="0" w:color="auto"/>
              <w:right w:val="single" w:sz="4" w:space="0" w:color="auto"/>
            </w:tcBorders>
            <w:vAlign w:val="center"/>
            <w:hideMark/>
          </w:tcPr>
          <w:p w14:paraId="7AAD9222" w14:textId="77777777" w:rsidR="00083C3A" w:rsidRPr="001D77B1" w:rsidRDefault="00083C3A" w:rsidP="001F66D6">
            <w:pPr>
              <w:pStyle w:val="Tablehead"/>
            </w:pPr>
            <w:r w:rsidRPr="001D77B1">
              <w:rPr>
                <w:lang w:eastAsia="ja-JP"/>
              </w:rPr>
              <w:t>Protection criterion</w:t>
            </w:r>
          </w:p>
        </w:tc>
        <w:tc>
          <w:tcPr>
            <w:tcW w:w="2134" w:type="dxa"/>
            <w:tcBorders>
              <w:top w:val="single" w:sz="4" w:space="0" w:color="auto"/>
              <w:left w:val="single" w:sz="4" w:space="0" w:color="auto"/>
              <w:bottom w:val="single" w:sz="4" w:space="0" w:color="auto"/>
              <w:right w:val="single" w:sz="4" w:space="0" w:color="auto"/>
            </w:tcBorders>
          </w:tcPr>
          <w:p w14:paraId="6FCC1CD5" w14:textId="77777777" w:rsidR="00083C3A" w:rsidRPr="001D77B1" w:rsidRDefault="00083C3A" w:rsidP="001F66D6">
            <w:pPr>
              <w:pStyle w:val="Tablehead"/>
              <w:rPr>
                <w:lang w:eastAsia="ja-JP"/>
              </w:rPr>
            </w:pPr>
            <w:r w:rsidRPr="001D77B1">
              <w:rPr>
                <w:lang w:eastAsia="ja-JP"/>
              </w:rPr>
              <w:t>References</w:t>
            </w:r>
          </w:p>
        </w:tc>
      </w:tr>
      <w:tr w:rsidR="00083C3A" w:rsidRPr="001D77B1" w14:paraId="459B7A3D"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7DC3A939" w14:textId="77777777" w:rsidR="00083C3A" w:rsidRPr="001D77B1" w:rsidRDefault="00083C3A" w:rsidP="001F66D6">
            <w:pPr>
              <w:pStyle w:val="Tabletext"/>
            </w:pPr>
            <w:r w:rsidRPr="001D77B1">
              <w:t>Digital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563FE3D8" w14:textId="77777777" w:rsidR="00083C3A" w:rsidRPr="001D77B1" w:rsidRDefault="00083C3A" w:rsidP="001F66D6">
            <w:pPr>
              <w:pStyle w:val="Tabletext"/>
              <w:jc w:val="center"/>
            </w:pPr>
            <w:r w:rsidRPr="001D77B1">
              <w:t>930</w:t>
            </w:r>
            <w:r>
              <w:t> </w:t>
            </w:r>
            <w:r w:rsidRPr="001D77B1">
              <w:t>MHz</w:t>
            </w:r>
            <w:r>
              <w:t xml:space="preserve"> – </w:t>
            </w:r>
            <w:r w:rsidRPr="001D77B1">
              <w:t>940</w:t>
            </w:r>
            <w:r>
              <w:t> </w:t>
            </w:r>
            <w:r w:rsidRPr="001D77B1">
              <w:t>MHz (up</w:t>
            </w:r>
            <w:r>
              <w:t>link</w:t>
            </w:r>
            <w:r w:rsidRPr="001D77B1">
              <w:t>)</w:t>
            </w:r>
          </w:p>
        </w:tc>
        <w:tc>
          <w:tcPr>
            <w:tcW w:w="2560" w:type="dxa"/>
            <w:vMerge w:val="restart"/>
            <w:tcBorders>
              <w:top w:val="single" w:sz="4" w:space="0" w:color="auto"/>
              <w:left w:val="single" w:sz="4" w:space="0" w:color="auto"/>
              <w:bottom w:val="single" w:sz="4" w:space="0" w:color="auto"/>
              <w:right w:val="single" w:sz="4" w:space="0" w:color="auto"/>
            </w:tcBorders>
            <w:vAlign w:val="center"/>
            <w:hideMark/>
          </w:tcPr>
          <w:p w14:paraId="6C14C449" w14:textId="77777777" w:rsidR="00083C3A" w:rsidRPr="001D77B1" w:rsidRDefault="00083C3A" w:rsidP="001F66D6">
            <w:pPr>
              <w:pStyle w:val="Tabletext"/>
              <w:jc w:val="center"/>
            </w:pPr>
            <w:r>
              <w:t>−</w:t>
            </w:r>
            <w:r w:rsidRPr="001D77B1">
              <w:t>108.8</w:t>
            </w:r>
            <w:r>
              <w:t> </w:t>
            </w:r>
            <w:r w:rsidRPr="001D77B1">
              <w:t xml:space="preserve">dBm/MHz </w:t>
            </w:r>
            <w:r>
              <w:br/>
            </w:r>
            <w:r w:rsidRPr="001D77B1">
              <w:t>(in band)</w:t>
            </w:r>
          </w:p>
          <w:p w14:paraId="73BB1728" w14:textId="77777777" w:rsidR="00083C3A" w:rsidRPr="001D77B1" w:rsidRDefault="00083C3A" w:rsidP="001F66D6">
            <w:pPr>
              <w:pStyle w:val="Tabletext"/>
              <w:jc w:val="center"/>
            </w:pPr>
            <w:r>
              <w:t>−</w:t>
            </w:r>
            <w:r w:rsidRPr="001D77B1">
              <w:t>51</w:t>
            </w:r>
            <w:r>
              <w:t> </w:t>
            </w:r>
            <w:r w:rsidRPr="001D77B1">
              <w:t>dBm (out of band)</w:t>
            </w:r>
            <w:r w:rsidRPr="00480072" w:rsidDel="003D7E04">
              <w:rPr>
                <w:highlight w:val="yellow"/>
                <w:lang w:eastAsia="ja-JP"/>
              </w:rPr>
              <w:t xml:space="preserve"> </w:t>
            </w:r>
          </w:p>
        </w:tc>
        <w:tc>
          <w:tcPr>
            <w:tcW w:w="2134" w:type="dxa"/>
            <w:vMerge w:val="restart"/>
            <w:tcBorders>
              <w:top w:val="single" w:sz="4" w:space="0" w:color="auto"/>
              <w:left w:val="single" w:sz="4" w:space="0" w:color="auto"/>
              <w:right w:val="single" w:sz="4" w:space="0" w:color="auto"/>
            </w:tcBorders>
          </w:tcPr>
          <w:p w14:paraId="6B74566F" w14:textId="77777777" w:rsidR="00083C3A" w:rsidRPr="001D77B1" w:rsidRDefault="00083C3A" w:rsidP="001F66D6">
            <w:pPr>
              <w:pStyle w:val="Tabletext"/>
              <w:jc w:val="center"/>
              <w:rPr>
                <w:lang w:eastAsia="ja-JP"/>
              </w:rPr>
            </w:pPr>
            <w:r w:rsidRPr="001D77B1">
              <w:rPr>
                <w:lang w:eastAsia="ja-JP"/>
              </w:rPr>
              <w:t>ARIB</w:t>
            </w:r>
            <w:r w:rsidRPr="001D77B1">
              <w:rPr>
                <w:vertAlign w:val="superscript"/>
                <w:lang w:eastAsia="ja-JP"/>
              </w:rPr>
              <w:t>*1</w:t>
            </w:r>
            <w:r w:rsidRPr="001D77B1">
              <w:rPr>
                <w:lang w:eastAsia="ja-JP"/>
              </w:rPr>
              <w:t xml:space="preserve"> STD-T85</w:t>
            </w:r>
          </w:p>
          <w:p w14:paraId="6924D8BB" w14:textId="77777777" w:rsidR="00083C3A" w:rsidRPr="001D77B1" w:rsidRDefault="00083C3A" w:rsidP="001F66D6">
            <w:pPr>
              <w:pStyle w:val="Tabletext"/>
              <w:jc w:val="center"/>
            </w:pPr>
            <w:r w:rsidRPr="001D77B1">
              <w:rPr>
                <w:lang w:eastAsia="ja-JP"/>
              </w:rPr>
              <w:t>(Japan)</w:t>
            </w:r>
          </w:p>
        </w:tc>
      </w:tr>
      <w:tr w:rsidR="00083C3A" w:rsidRPr="001D77B1" w14:paraId="573C4229"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D5D1C" w14:textId="77777777" w:rsidR="00083C3A" w:rsidRPr="001D77B1" w:rsidRDefault="00083C3A" w:rsidP="001F66D6">
            <w:pPr>
              <w:pStyle w:val="Tabletext"/>
              <w:rPr>
                <w:rFonts w:eastAsia="MS PGothic" w:cs="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2DD9EB0B" w14:textId="77777777" w:rsidR="00083C3A" w:rsidRPr="001D77B1" w:rsidRDefault="00083C3A" w:rsidP="001F66D6">
            <w:pPr>
              <w:pStyle w:val="Tabletext"/>
              <w:jc w:val="center"/>
            </w:pPr>
            <w:r w:rsidRPr="001D77B1">
              <w:t>940</w:t>
            </w:r>
            <w:r>
              <w:t> </w:t>
            </w:r>
            <w:r w:rsidRPr="001D77B1">
              <w:t>MHz</w:t>
            </w:r>
            <w:r>
              <w:t xml:space="preserve"> – </w:t>
            </w:r>
            <w:r w:rsidRPr="001D77B1">
              <w:t>945</w:t>
            </w:r>
            <w:r>
              <w:t> </w:t>
            </w:r>
            <w:r w:rsidRPr="001D77B1">
              <w:t xml:space="preserve">MHz </w:t>
            </w:r>
            <w:r>
              <w:br/>
            </w:r>
            <w:r w:rsidRPr="001D77B1">
              <w:t>(down</w:t>
            </w:r>
            <w:r>
              <w:t>link</w:t>
            </w:r>
            <w:r w:rsidRPr="001D77B1">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ABFD1" w14:textId="77777777" w:rsidR="00083C3A" w:rsidRPr="001D77B1" w:rsidRDefault="00083C3A" w:rsidP="001F66D6">
            <w:pPr>
              <w:pStyle w:val="Tabletext"/>
              <w:jc w:val="center"/>
              <w:rPr>
                <w:rFonts w:eastAsia="MS PGothic"/>
                <w:lang w:eastAsia="zh-CN"/>
              </w:rPr>
            </w:pPr>
          </w:p>
        </w:tc>
        <w:tc>
          <w:tcPr>
            <w:tcW w:w="0" w:type="auto"/>
            <w:vMerge/>
            <w:tcBorders>
              <w:left w:val="single" w:sz="4" w:space="0" w:color="auto"/>
              <w:bottom w:val="single" w:sz="4" w:space="0" w:color="auto"/>
              <w:right w:val="single" w:sz="4" w:space="0" w:color="auto"/>
            </w:tcBorders>
          </w:tcPr>
          <w:p w14:paraId="493D7EF4" w14:textId="77777777" w:rsidR="00083C3A" w:rsidRPr="001D77B1" w:rsidRDefault="00083C3A" w:rsidP="001F66D6">
            <w:pPr>
              <w:pStyle w:val="Tabletext"/>
              <w:jc w:val="center"/>
              <w:rPr>
                <w:rFonts w:eastAsia="MS PGothic"/>
                <w:lang w:eastAsia="zh-CN"/>
              </w:rPr>
            </w:pPr>
          </w:p>
        </w:tc>
      </w:tr>
      <w:tr w:rsidR="00083C3A" w:rsidRPr="001D77B1" w14:paraId="431FD8B6"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3DC311D6" w14:textId="77777777" w:rsidR="00083C3A" w:rsidRPr="001D77B1" w:rsidRDefault="00083C3A" w:rsidP="001F66D6">
            <w:pPr>
              <w:pStyle w:val="Tabletext"/>
            </w:pPr>
            <w:r w:rsidRPr="001D77B1">
              <w:t>Advanced MCA Service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7F900AA4" w14:textId="77777777" w:rsidR="00083C3A" w:rsidRPr="001D77B1" w:rsidRDefault="00083C3A" w:rsidP="001F66D6">
            <w:pPr>
              <w:pStyle w:val="Tabletext"/>
              <w:jc w:val="center"/>
            </w:pPr>
            <w:r w:rsidRPr="001D77B1">
              <w:t>895</w:t>
            </w:r>
            <w:r>
              <w:t> </w:t>
            </w:r>
            <w:r w:rsidRPr="001D77B1">
              <w:t>MHz</w:t>
            </w:r>
            <w:r>
              <w:t xml:space="preserve"> – </w:t>
            </w:r>
            <w:r w:rsidRPr="001D77B1">
              <w:t>900</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3F535DB" w14:textId="77777777" w:rsidR="00083C3A" w:rsidRPr="001D77B1" w:rsidRDefault="00083C3A" w:rsidP="001F66D6">
            <w:pPr>
              <w:pStyle w:val="Tabletext"/>
              <w:jc w:val="center"/>
            </w:pPr>
            <w:r>
              <w:t>−</w:t>
            </w:r>
            <w:r w:rsidRPr="001D77B1">
              <w:t>110.8</w:t>
            </w:r>
            <w:r>
              <w:t xml:space="preserve"> </w:t>
            </w:r>
            <w:r w:rsidRPr="001D77B1">
              <w:t>dBm/MHz (in band)</w:t>
            </w:r>
          </w:p>
          <w:p w14:paraId="011FEB34" w14:textId="77777777" w:rsidR="00083C3A" w:rsidRPr="001D77B1" w:rsidRDefault="00083C3A" w:rsidP="001F66D6">
            <w:pPr>
              <w:pStyle w:val="Tabletext"/>
              <w:jc w:val="center"/>
            </w:pPr>
            <w:r>
              <w:t>−</w:t>
            </w:r>
            <w:r w:rsidRPr="001D77B1">
              <w:t>44</w:t>
            </w:r>
            <w:r>
              <w:t xml:space="preserve">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408ED8CC"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B9D6282"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991D0"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4AEBAE48" w14:textId="77777777" w:rsidR="00083C3A" w:rsidRPr="001D77B1" w:rsidRDefault="00083C3A" w:rsidP="001F66D6">
            <w:pPr>
              <w:pStyle w:val="Tabletext"/>
              <w:jc w:val="center"/>
            </w:pPr>
            <w:r w:rsidRPr="001D77B1">
              <w:t>850</w:t>
            </w:r>
            <w:r>
              <w:t> </w:t>
            </w:r>
            <w:r w:rsidRPr="001D77B1">
              <w:t>MHz</w:t>
            </w:r>
            <w:r>
              <w:t xml:space="preserve"> – </w:t>
            </w:r>
            <w:r w:rsidRPr="001D77B1">
              <w:t>860</w:t>
            </w:r>
            <w:r>
              <w:t> </w:t>
            </w:r>
            <w:r w:rsidRPr="001D77B1">
              <w:t>MHz</w:t>
            </w:r>
            <w:r>
              <w:br/>
            </w:r>
            <w:r w:rsidRPr="001D77B1">
              <w:t>(down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E89D234" w14:textId="77777777" w:rsidR="00083C3A" w:rsidRPr="001D77B1" w:rsidRDefault="00083C3A" w:rsidP="001F66D6">
            <w:pPr>
              <w:pStyle w:val="Tabletext"/>
              <w:jc w:val="center"/>
            </w:pPr>
            <w:r>
              <w:t>−</w:t>
            </w:r>
            <w:r w:rsidRPr="001D77B1">
              <w:t>119</w:t>
            </w:r>
            <w:r>
              <w:t> </w:t>
            </w:r>
            <w:r w:rsidRPr="001D77B1">
              <w:t>dBm/MHz (in band)</w:t>
            </w:r>
          </w:p>
          <w:p w14:paraId="1851EAC3" w14:textId="77777777" w:rsidR="00083C3A" w:rsidRPr="001D77B1" w:rsidRDefault="00083C3A" w:rsidP="001F66D6">
            <w:pPr>
              <w:pStyle w:val="Tabletext"/>
              <w:jc w:val="center"/>
            </w:pPr>
            <w:r>
              <w:t>−</w:t>
            </w:r>
            <w:r w:rsidRPr="001D77B1">
              <w:t>43</w:t>
            </w:r>
            <w:r>
              <w:t> </w:t>
            </w:r>
            <w:r w:rsidRPr="001D77B1">
              <w:t>dBm (out of band, modulation)</w:t>
            </w:r>
          </w:p>
          <w:p w14:paraId="19A7F476"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5B5A207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38A698CA" w14:textId="77777777" w:rsidTr="001F66D6">
        <w:trPr>
          <w:cantSplit/>
          <w:jc w:val="center"/>
        </w:trPr>
        <w:tc>
          <w:tcPr>
            <w:tcW w:w="2393" w:type="dxa"/>
            <w:vMerge w:val="restart"/>
            <w:tcBorders>
              <w:top w:val="single" w:sz="4" w:space="0" w:color="auto"/>
              <w:left w:val="single" w:sz="4" w:space="0" w:color="auto"/>
              <w:bottom w:val="single" w:sz="4" w:space="0" w:color="auto"/>
              <w:right w:val="single" w:sz="4" w:space="0" w:color="auto"/>
            </w:tcBorders>
            <w:vAlign w:val="center"/>
            <w:hideMark/>
          </w:tcPr>
          <w:p w14:paraId="4FD8DBCF" w14:textId="77777777" w:rsidR="00083C3A" w:rsidRPr="001D77B1" w:rsidRDefault="00083C3A" w:rsidP="001F66D6">
            <w:pPr>
              <w:pStyle w:val="Tabletext"/>
            </w:pPr>
            <w:r w:rsidRPr="001D77B1">
              <w:t>LTE-A (Band 8)</w:t>
            </w:r>
          </w:p>
        </w:tc>
        <w:tc>
          <w:tcPr>
            <w:tcW w:w="2542" w:type="dxa"/>
            <w:tcBorders>
              <w:top w:val="single" w:sz="4" w:space="0" w:color="auto"/>
              <w:left w:val="single" w:sz="4" w:space="0" w:color="auto"/>
              <w:bottom w:val="single" w:sz="4" w:space="0" w:color="auto"/>
              <w:right w:val="single" w:sz="4" w:space="0" w:color="auto"/>
            </w:tcBorders>
            <w:vAlign w:val="center"/>
            <w:hideMark/>
          </w:tcPr>
          <w:p w14:paraId="4D757215" w14:textId="77777777" w:rsidR="00083C3A" w:rsidRPr="001D77B1" w:rsidRDefault="00083C3A" w:rsidP="001F66D6">
            <w:pPr>
              <w:pStyle w:val="Tabletext"/>
              <w:jc w:val="center"/>
            </w:pPr>
            <w:r w:rsidRPr="001D77B1">
              <w:t>900</w:t>
            </w:r>
            <w:r>
              <w:t> </w:t>
            </w:r>
            <w:r w:rsidRPr="001D77B1">
              <w:t>MHz</w:t>
            </w:r>
            <w:r>
              <w:t xml:space="preserve"> – </w:t>
            </w:r>
            <w:r w:rsidRPr="001D77B1">
              <w:t>915</w:t>
            </w:r>
            <w:r>
              <w:t> </w:t>
            </w:r>
            <w:r w:rsidRPr="001D77B1">
              <w:t xml:space="preserve">MHz </w:t>
            </w:r>
            <w:r>
              <w:br/>
            </w:r>
            <w:r w:rsidRPr="001D77B1">
              <w:t>(up</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2DA68053" w14:textId="77777777" w:rsidR="00083C3A" w:rsidRPr="001D77B1" w:rsidRDefault="00083C3A" w:rsidP="001F66D6">
            <w:pPr>
              <w:pStyle w:val="Tabletext"/>
              <w:jc w:val="center"/>
            </w:pPr>
            <w:r>
              <w:t>−</w:t>
            </w:r>
            <w:r w:rsidRPr="001D77B1">
              <w:t>110.8</w:t>
            </w:r>
            <w:r>
              <w:t> </w:t>
            </w:r>
            <w:r w:rsidRPr="001D77B1">
              <w:t>dBm/MHz (in band)</w:t>
            </w:r>
          </w:p>
          <w:p w14:paraId="6795AAD2" w14:textId="77777777" w:rsidR="00083C3A" w:rsidRPr="001D77B1" w:rsidRDefault="00083C3A" w:rsidP="001F66D6">
            <w:pPr>
              <w:pStyle w:val="Tabletext"/>
              <w:jc w:val="center"/>
            </w:pPr>
            <w:r>
              <w:t>−</w:t>
            </w:r>
            <w:r w:rsidRPr="001D77B1">
              <w:t>44</w:t>
            </w:r>
            <w:r>
              <w:t> </w:t>
            </w:r>
            <w:r w:rsidRPr="001D77B1">
              <w:t>dBm (out of band, 12.5</w:t>
            </w:r>
            <w:r>
              <w:t> </w:t>
            </w:r>
            <w:r w:rsidRPr="001D77B1">
              <w:t xml:space="preserve">MHz </w:t>
            </w:r>
            <w:r w:rsidRPr="001D77B1">
              <w:rPr>
                <w:color w:val="000000" w:themeColor="text1"/>
              </w:rPr>
              <w:t>separation)</w:t>
            </w:r>
          </w:p>
        </w:tc>
        <w:tc>
          <w:tcPr>
            <w:tcW w:w="2134" w:type="dxa"/>
            <w:tcBorders>
              <w:top w:val="single" w:sz="4" w:space="0" w:color="auto"/>
              <w:left w:val="single" w:sz="4" w:space="0" w:color="auto"/>
              <w:bottom w:val="single" w:sz="4" w:space="0" w:color="auto"/>
              <w:right w:val="single" w:sz="4" w:space="0" w:color="auto"/>
            </w:tcBorders>
          </w:tcPr>
          <w:p w14:paraId="73C71CB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22834016" w14:textId="77777777" w:rsidTr="001F66D6">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404948" w14:textId="77777777" w:rsidR="00083C3A" w:rsidRPr="001D77B1" w:rsidRDefault="00083C3A" w:rsidP="001F66D6">
            <w:pPr>
              <w:pStyle w:val="Tabletext"/>
              <w:rPr>
                <w:rFonts w:eastAsia="MS PGothic"/>
                <w:lang w:eastAsia="zh-CN"/>
              </w:rPr>
            </w:pPr>
          </w:p>
        </w:tc>
        <w:tc>
          <w:tcPr>
            <w:tcW w:w="2542" w:type="dxa"/>
            <w:tcBorders>
              <w:top w:val="single" w:sz="4" w:space="0" w:color="auto"/>
              <w:left w:val="single" w:sz="4" w:space="0" w:color="auto"/>
              <w:bottom w:val="single" w:sz="4" w:space="0" w:color="auto"/>
              <w:right w:val="single" w:sz="4" w:space="0" w:color="auto"/>
            </w:tcBorders>
            <w:vAlign w:val="center"/>
            <w:hideMark/>
          </w:tcPr>
          <w:p w14:paraId="3F484F6F" w14:textId="77777777" w:rsidR="00083C3A" w:rsidRPr="001D77B1" w:rsidRDefault="00083C3A" w:rsidP="001F66D6">
            <w:pPr>
              <w:pStyle w:val="Tabletext"/>
              <w:jc w:val="center"/>
            </w:pPr>
            <w:r w:rsidRPr="001D77B1">
              <w:t>945-960</w:t>
            </w:r>
            <w:r>
              <w:t> </w:t>
            </w:r>
            <w:r w:rsidRPr="001D77B1">
              <w:t>MHz (down</w:t>
            </w:r>
            <w:r>
              <w:t>link</w:t>
            </w:r>
            <w:r w:rsidRPr="001D77B1">
              <w:t>)</w:t>
            </w:r>
          </w:p>
        </w:tc>
        <w:tc>
          <w:tcPr>
            <w:tcW w:w="2560" w:type="dxa"/>
            <w:tcBorders>
              <w:top w:val="single" w:sz="4" w:space="0" w:color="auto"/>
              <w:left w:val="single" w:sz="4" w:space="0" w:color="auto"/>
              <w:bottom w:val="single" w:sz="4" w:space="0" w:color="auto"/>
              <w:right w:val="single" w:sz="4" w:space="0" w:color="auto"/>
            </w:tcBorders>
            <w:vAlign w:val="center"/>
            <w:hideMark/>
          </w:tcPr>
          <w:p w14:paraId="541C2DF7" w14:textId="77777777" w:rsidR="00083C3A" w:rsidRPr="001D77B1" w:rsidRDefault="00083C3A" w:rsidP="001F66D6">
            <w:pPr>
              <w:pStyle w:val="Tabletext"/>
              <w:jc w:val="center"/>
            </w:pPr>
            <w:r>
              <w:t>−</w:t>
            </w:r>
            <w:r w:rsidRPr="001D77B1">
              <w:t>119</w:t>
            </w:r>
            <w:r>
              <w:t> </w:t>
            </w:r>
            <w:r w:rsidRPr="001D77B1">
              <w:t>dBm/MHz (in band)</w:t>
            </w:r>
          </w:p>
          <w:p w14:paraId="581C31FF" w14:textId="77777777" w:rsidR="00083C3A" w:rsidRPr="001D77B1" w:rsidRDefault="00083C3A" w:rsidP="001F66D6">
            <w:pPr>
              <w:pStyle w:val="Tabletext"/>
              <w:jc w:val="center"/>
            </w:pPr>
            <w:r>
              <w:t>−</w:t>
            </w:r>
            <w:r w:rsidRPr="001D77B1">
              <w:t>43</w:t>
            </w:r>
            <w:r>
              <w:t xml:space="preserve"> </w:t>
            </w:r>
            <w:r w:rsidRPr="001D77B1">
              <w:t>dBm (out of band, modulation)</w:t>
            </w:r>
          </w:p>
          <w:p w14:paraId="4CB6F899" w14:textId="77777777" w:rsidR="00083C3A" w:rsidRPr="001D77B1" w:rsidRDefault="00083C3A" w:rsidP="001F66D6">
            <w:pPr>
              <w:pStyle w:val="Tabletext"/>
              <w:jc w:val="center"/>
            </w:pPr>
            <w:r>
              <w:t>−</w:t>
            </w:r>
            <w:r w:rsidRPr="001D77B1">
              <w:t>15</w:t>
            </w:r>
            <w:r>
              <w:t> </w:t>
            </w:r>
            <w:r w:rsidRPr="001D77B1">
              <w:t>dBm (out of band, CW)</w:t>
            </w:r>
          </w:p>
        </w:tc>
        <w:tc>
          <w:tcPr>
            <w:tcW w:w="2134" w:type="dxa"/>
            <w:tcBorders>
              <w:top w:val="single" w:sz="4" w:space="0" w:color="auto"/>
              <w:left w:val="single" w:sz="4" w:space="0" w:color="auto"/>
              <w:bottom w:val="single" w:sz="4" w:space="0" w:color="auto"/>
              <w:right w:val="single" w:sz="4" w:space="0" w:color="auto"/>
            </w:tcBorders>
          </w:tcPr>
          <w:p w14:paraId="226BF42E" w14:textId="77777777" w:rsidR="00083C3A" w:rsidRPr="001D77B1" w:rsidRDefault="00083C3A" w:rsidP="001F66D6">
            <w:pPr>
              <w:pStyle w:val="Tabletext"/>
              <w:jc w:val="center"/>
            </w:pPr>
            <w:r w:rsidRPr="001D77B1">
              <w:t>3G</w:t>
            </w:r>
            <w:r>
              <w:t>PP</w:t>
            </w:r>
            <w:r w:rsidRPr="001D77B1">
              <w:t xml:space="preserve"> TS36 104 </w:t>
            </w:r>
            <w:r w:rsidRPr="001D77B1">
              <w:t>ｖ</w:t>
            </w:r>
            <w:r w:rsidRPr="001D77B1">
              <w:t>8.3.0</w:t>
            </w:r>
            <w:r>
              <w:t xml:space="preserve"> </w:t>
            </w:r>
            <w:r w:rsidRPr="001D77B1">
              <w:t>(2008-9)</w:t>
            </w:r>
          </w:p>
        </w:tc>
      </w:tr>
      <w:tr w:rsidR="00083C3A" w:rsidRPr="001D77B1" w14:paraId="14EB2ABA"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203E4863" w14:textId="77777777" w:rsidR="00083C3A" w:rsidRPr="001D77B1" w:rsidRDefault="00083C3A" w:rsidP="001F66D6">
            <w:pPr>
              <w:pStyle w:val="Tabletext"/>
            </w:pPr>
            <w:r w:rsidRPr="001D77B1">
              <w:t>RFID (Passive)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106BC0E1" w14:textId="77777777" w:rsidR="00083C3A" w:rsidRPr="001D77B1" w:rsidRDefault="00083C3A" w:rsidP="001F66D6">
            <w:pPr>
              <w:pStyle w:val="Tabletext"/>
              <w:jc w:val="center"/>
            </w:pPr>
            <w:r w:rsidRPr="001D77B1">
              <w:t>916.7</w:t>
            </w:r>
            <w:r>
              <w:t> </w:t>
            </w:r>
            <w:r w:rsidRPr="001D77B1">
              <w:t>MHz</w:t>
            </w:r>
            <w:r>
              <w:t xml:space="preserve"> – </w:t>
            </w:r>
            <w:r w:rsidRPr="001D77B1">
              <w:t>923.5</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10D33316" w14:textId="77777777" w:rsidR="00083C3A" w:rsidRPr="001D77B1" w:rsidRDefault="00083C3A" w:rsidP="001F66D6">
            <w:pPr>
              <w:pStyle w:val="Tabletext"/>
              <w:jc w:val="center"/>
            </w:pPr>
            <w:r>
              <w:t>−</w:t>
            </w:r>
            <w:r w:rsidRPr="001D77B1">
              <w:t>81</w:t>
            </w:r>
            <w:r>
              <w:t> </w:t>
            </w:r>
            <w:r w:rsidRPr="001D77B1">
              <w:t>dBm/MHz (in band)</w:t>
            </w:r>
          </w:p>
          <w:p w14:paraId="7E738493" w14:textId="29F8A8A8" w:rsidR="00083C3A" w:rsidRPr="001D77B1" w:rsidRDefault="00083C3A" w:rsidP="00083C3A">
            <w:pPr>
              <w:pStyle w:val="Tabletext"/>
              <w:jc w:val="center"/>
            </w:pPr>
            <w:r>
              <w:t>−</w:t>
            </w:r>
            <w:r w:rsidRPr="001D77B1">
              <w:t>30</w:t>
            </w:r>
            <w:r>
              <w:t> </w:t>
            </w:r>
            <w:r w:rsidRPr="001D77B1">
              <w:t>dBm</w:t>
            </w:r>
            <w:r>
              <w:t xml:space="preserve"> </w:t>
            </w:r>
            <w:r w:rsidRPr="001D77B1">
              <w:t>(out of band, 2</w:t>
            </w:r>
            <w:r>
              <w:t> </w:t>
            </w:r>
            <w:r w:rsidRPr="001D77B1">
              <w:t>MHz separation)</w:t>
            </w:r>
          </w:p>
        </w:tc>
        <w:tc>
          <w:tcPr>
            <w:tcW w:w="2134" w:type="dxa"/>
            <w:tcBorders>
              <w:top w:val="single" w:sz="4" w:space="0" w:color="auto"/>
              <w:left w:val="single" w:sz="4" w:space="0" w:color="auto"/>
              <w:bottom w:val="single" w:sz="4" w:space="0" w:color="auto"/>
              <w:right w:val="single" w:sz="4" w:space="0" w:color="auto"/>
            </w:tcBorders>
          </w:tcPr>
          <w:p w14:paraId="30B1F0F7" w14:textId="77777777" w:rsidR="00083C3A" w:rsidRPr="00842FEA" w:rsidRDefault="00083C3A" w:rsidP="001F66D6">
            <w:pPr>
              <w:pStyle w:val="Tabletext"/>
              <w:jc w:val="center"/>
              <w:rPr>
                <w:lang w:val="fr-FR" w:eastAsia="ja-JP"/>
              </w:rPr>
            </w:pPr>
            <w:r w:rsidRPr="00842FEA">
              <w:rPr>
                <w:lang w:val="fr-FR" w:eastAsia="ja-JP"/>
              </w:rPr>
              <w:t>ARIB STD-T106</w:t>
            </w:r>
          </w:p>
          <w:p w14:paraId="35760D6C" w14:textId="77777777" w:rsidR="00083C3A" w:rsidRPr="00842FEA" w:rsidRDefault="00083C3A" w:rsidP="001F66D6">
            <w:pPr>
              <w:pStyle w:val="Tabletext"/>
              <w:jc w:val="center"/>
              <w:rPr>
                <w:lang w:val="fr-FR" w:eastAsia="ja-JP"/>
              </w:rPr>
            </w:pPr>
            <w:r w:rsidRPr="00842FEA">
              <w:rPr>
                <w:lang w:val="fr-FR" w:eastAsia="ja-JP"/>
              </w:rPr>
              <w:t>ARIB STD-T107</w:t>
            </w:r>
          </w:p>
          <w:p w14:paraId="0CEDABF9" w14:textId="77777777" w:rsidR="00083C3A" w:rsidRPr="001D77B1" w:rsidRDefault="00083C3A" w:rsidP="001F66D6">
            <w:pPr>
              <w:pStyle w:val="Tabletext"/>
              <w:jc w:val="center"/>
            </w:pPr>
            <w:r w:rsidRPr="001D77B1">
              <w:rPr>
                <w:lang w:eastAsia="ja-JP"/>
              </w:rPr>
              <w:t>(Japan)</w:t>
            </w:r>
          </w:p>
        </w:tc>
      </w:tr>
      <w:tr w:rsidR="00083C3A" w:rsidRPr="001D77B1" w14:paraId="7739BFB4"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1CD2EF0C" w14:textId="77777777" w:rsidR="00083C3A" w:rsidRPr="001D77B1" w:rsidRDefault="00083C3A" w:rsidP="001F66D6">
            <w:pPr>
              <w:pStyle w:val="Tabletext"/>
            </w:pPr>
            <w:r w:rsidRPr="001D77B1">
              <w:t>RFID (Active)</w:t>
            </w:r>
          </w:p>
        </w:tc>
        <w:tc>
          <w:tcPr>
            <w:tcW w:w="2542" w:type="dxa"/>
            <w:tcBorders>
              <w:top w:val="single" w:sz="4" w:space="0" w:color="auto"/>
              <w:left w:val="single" w:sz="4" w:space="0" w:color="auto"/>
              <w:bottom w:val="single" w:sz="4" w:space="0" w:color="auto"/>
              <w:right w:val="single" w:sz="4" w:space="0" w:color="auto"/>
            </w:tcBorders>
            <w:vAlign w:val="center"/>
            <w:hideMark/>
          </w:tcPr>
          <w:p w14:paraId="63297227" w14:textId="77777777" w:rsidR="00083C3A" w:rsidRPr="001D77B1" w:rsidRDefault="00083C3A" w:rsidP="001F66D6">
            <w:pPr>
              <w:pStyle w:val="Tabletext"/>
              <w:jc w:val="center"/>
            </w:pPr>
            <w:r w:rsidRPr="001D77B1">
              <w:t>915.9</w:t>
            </w:r>
            <w:r>
              <w:t> </w:t>
            </w:r>
            <w:r w:rsidRPr="001D77B1">
              <w:t>MHz</w:t>
            </w:r>
            <w:r>
              <w:t xml:space="preserve"> – </w:t>
            </w:r>
            <w:r w:rsidRPr="001D77B1">
              <w:t>929.7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480D375B" w14:textId="77777777" w:rsidR="00083C3A" w:rsidRPr="001D77B1" w:rsidRDefault="00083C3A" w:rsidP="001F66D6">
            <w:pPr>
              <w:pStyle w:val="Tabletext"/>
              <w:jc w:val="center"/>
            </w:pPr>
            <w:r>
              <w:t xml:space="preserve"> −</w:t>
            </w:r>
            <w:r w:rsidRPr="001D77B1">
              <w:t>127</w:t>
            </w:r>
            <w:r>
              <w:t> </w:t>
            </w:r>
            <w:r w:rsidRPr="001D77B1">
              <w:t>dBm/MHz (in band)</w:t>
            </w:r>
          </w:p>
          <w:p w14:paraId="3FAFFE89" w14:textId="436B0C79" w:rsidR="00083C3A" w:rsidRPr="001D77B1" w:rsidRDefault="00083C3A" w:rsidP="00083C3A">
            <w:pPr>
              <w:pStyle w:val="Tabletext"/>
              <w:jc w:val="center"/>
            </w:pPr>
            <w:r>
              <w:t>−</w:t>
            </w:r>
            <w:r w:rsidRPr="001D77B1">
              <w:t>80</w:t>
            </w:r>
            <w:r>
              <w:t> </w:t>
            </w:r>
            <w:r w:rsidRPr="001D77B1">
              <w:t>dBm (out of band)</w:t>
            </w:r>
          </w:p>
        </w:tc>
        <w:tc>
          <w:tcPr>
            <w:tcW w:w="2134" w:type="dxa"/>
            <w:tcBorders>
              <w:top w:val="single" w:sz="4" w:space="0" w:color="auto"/>
              <w:left w:val="single" w:sz="4" w:space="0" w:color="auto"/>
              <w:bottom w:val="single" w:sz="4" w:space="0" w:color="auto"/>
              <w:right w:val="single" w:sz="4" w:space="0" w:color="auto"/>
            </w:tcBorders>
          </w:tcPr>
          <w:p w14:paraId="5DC4B1A6" w14:textId="77777777" w:rsidR="00083C3A" w:rsidRPr="001D77B1" w:rsidRDefault="00083C3A" w:rsidP="001F66D6">
            <w:pPr>
              <w:pStyle w:val="Tabletext"/>
              <w:jc w:val="center"/>
              <w:rPr>
                <w:lang w:eastAsia="ja-JP"/>
              </w:rPr>
            </w:pPr>
            <w:r w:rsidRPr="001D77B1">
              <w:rPr>
                <w:lang w:eastAsia="ja-JP"/>
              </w:rPr>
              <w:t>ARIB STD-T108</w:t>
            </w:r>
          </w:p>
          <w:p w14:paraId="5DE00C03" w14:textId="77777777" w:rsidR="00083C3A" w:rsidRPr="001D77B1" w:rsidRDefault="00083C3A" w:rsidP="001F66D6">
            <w:pPr>
              <w:pStyle w:val="Tabletext"/>
              <w:jc w:val="center"/>
            </w:pPr>
            <w:r w:rsidRPr="001D77B1">
              <w:rPr>
                <w:lang w:eastAsia="ja-JP"/>
              </w:rPr>
              <w:t>(Japan)</w:t>
            </w:r>
          </w:p>
        </w:tc>
      </w:tr>
      <w:tr w:rsidR="00083C3A" w:rsidRPr="001D77B1" w14:paraId="43DE9F32" w14:textId="77777777" w:rsidTr="001F66D6">
        <w:trPr>
          <w:cantSplit/>
          <w:jc w:val="center"/>
        </w:trPr>
        <w:tc>
          <w:tcPr>
            <w:tcW w:w="2393" w:type="dxa"/>
            <w:tcBorders>
              <w:top w:val="single" w:sz="4" w:space="0" w:color="auto"/>
              <w:left w:val="single" w:sz="4" w:space="0" w:color="auto"/>
              <w:bottom w:val="single" w:sz="4" w:space="0" w:color="auto"/>
              <w:right w:val="single" w:sz="4" w:space="0" w:color="auto"/>
            </w:tcBorders>
            <w:vAlign w:val="center"/>
            <w:hideMark/>
          </w:tcPr>
          <w:p w14:paraId="7D7C5CD0" w14:textId="77777777" w:rsidR="00083C3A" w:rsidRPr="001D77B1" w:rsidRDefault="00083C3A" w:rsidP="001F66D6">
            <w:pPr>
              <w:pStyle w:val="Tabletext"/>
            </w:pPr>
            <w:r w:rsidRPr="001D77B1">
              <w:t>Radio astronomy</w:t>
            </w:r>
          </w:p>
        </w:tc>
        <w:tc>
          <w:tcPr>
            <w:tcW w:w="2542" w:type="dxa"/>
            <w:tcBorders>
              <w:top w:val="single" w:sz="4" w:space="0" w:color="auto"/>
              <w:left w:val="single" w:sz="4" w:space="0" w:color="auto"/>
              <w:bottom w:val="single" w:sz="4" w:space="0" w:color="auto"/>
              <w:right w:val="single" w:sz="4" w:space="0" w:color="auto"/>
            </w:tcBorders>
            <w:vAlign w:val="center"/>
            <w:hideMark/>
          </w:tcPr>
          <w:p w14:paraId="2701A4A8" w14:textId="77777777" w:rsidR="00083C3A" w:rsidRPr="001D77B1" w:rsidRDefault="00083C3A" w:rsidP="001F66D6">
            <w:pPr>
              <w:pStyle w:val="Tabletext"/>
              <w:jc w:val="center"/>
            </w:pPr>
            <w:r w:rsidRPr="001D77B1">
              <w:t>1</w:t>
            </w:r>
            <w:r>
              <w:t> </w:t>
            </w:r>
            <w:r w:rsidRPr="001D77B1">
              <w:t>400</w:t>
            </w:r>
            <w:r>
              <w:t> </w:t>
            </w:r>
            <w:r w:rsidRPr="001D77B1">
              <w:t>MHz</w:t>
            </w:r>
            <w:r>
              <w:t xml:space="preserve"> – </w:t>
            </w:r>
            <w:r w:rsidRPr="001D77B1">
              <w:t>1</w:t>
            </w:r>
            <w:r>
              <w:t> </w:t>
            </w:r>
            <w:r w:rsidRPr="001D77B1">
              <w:t>427</w:t>
            </w:r>
            <w:r>
              <w:t> </w:t>
            </w:r>
            <w:r w:rsidRPr="001D77B1">
              <w:t>MHz</w:t>
            </w:r>
          </w:p>
        </w:tc>
        <w:tc>
          <w:tcPr>
            <w:tcW w:w="2560" w:type="dxa"/>
            <w:tcBorders>
              <w:top w:val="single" w:sz="4" w:space="0" w:color="auto"/>
              <w:left w:val="single" w:sz="4" w:space="0" w:color="auto"/>
              <w:bottom w:val="single" w:sz="4" w:space="0" w:color="auto"/>
              <w:right w:val="single" w:sz="4" w:space="0" w:color="auto"/>
            </w:tcBorders>
            <w:vAlign w:val="center"/>
            <w:hideMark/>
          </w:tcPr>
          <w:p w14:paraId="051675B6" w14:textId="77777777" w:rsidR="00083C3A" w:rsidRPr="001D77B1" w:rsidRDefault="00083C3A" w:rsidP="001F66D6">
            <w:pPr>
              <w:pStyle w:val="Tabletext"/>
              <w:jc w:val="center"/>
            </w:pPr>
            <w:r>
              <w:t>−</w:t>
            </w:r>
            <w:r w:rsidRPr="001D77B1">
              <w:t>197.4</w:t>
            </w:r>
            <w:r>
              <w:t> </w:t>
            </w:r>
            <w:r w:rsidRPr="001D77B1">
              <w:t>dB</w:t>
            </w:r>
            <w:r>
              <w:t>m</w:t>
            </w:r>
            <w:r w:rsidRPr="001D77B1">
              <w:t>/MHz</w:t>
            </w:r>
          </w:p>
        </w:tc>
        <w:tc>
          <w:tcPr>
            <w:tcW w:w="2134" w:type="dxa"/>
            <w:tcBorders>
              <w:top w:val="single" w:sz="4" w:space="0" w:color="auto"/>
              <w:left w:val="single" w:sz="4" w:space="0" w:color="auto"/>
              <w:bottom w:val="single" w:sz="4" w:space="0" w:color="auto"/>
              <w:right w:val="single" w:sz="4" w:space="0" w:color="auto"/>
            </w:tcBorders>
          </w:tcPr>
          <w:p w14:paraId="49AE6ED4" w14:textId="77777777" w:rsidR="00083C3A" w:rsidRPr="001D77B1" w:rsidRDefault="00083C3A" w:rsidP="001F66D6">
            <w:pPr>
              <w:pStyle w:val="Tabletext"/>
              <w:jc w:val="center"/>
            </w:pPr>
            <w:r>
              <w:t xml:space="preserve">Rec. </w:t>
            </w:r>
            <w:r w:rsidRPr="001D77B1">
              <w:t>ITU-R RA.769</w:t>
            </w:r>
            <w:r w:rsidRPr="001D77B1">
              <w:rPr>
                <w:lang w:eastAsia="ja-JP"/>
              </w:rPr>
              <w:t>-2</w:t>
            </w:r>
          </w:p>
        </w:tc>
      </w:tr>
      <w:tr w:rsidR="00083C3A" w:rsidRPr="001D77B1" w14:paraId="3BD730BC" w14:textId="77777777" w:rsidTr="001F66D6">
        <w:trPr>
          <w:cantSplit/>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4E8E1562" w14:textId="77777777" w:rsidR="00083C3A" w:rsidRPr="001D77B1" w:rsidRDefault="00083C3A" w:rsidP="001F66D6">
            <w:pPr>
              <w:pStyle w:val="Tablelegend"/>
            </w:pPr>
            <w:r w:rsidRPr="00842FEA">
              <w:rPr>
                <w:vertAlign w:val="superscript"/>
                <w:lang w:eastAsia="ja-JP"/>
              </w:rPr>
              <w:t>*1</w:t>
            </w:r>
            <w:r>
              <w:rPr>
                <w:lang w:eastAsia="ja-JP"/>
              </w:rPr>
              <w:t xml:space="preserve">: </w:t>
            </w:r>
            <w:r w:rsidRPr="001D77B1">
              <w:rPr>
                <w:lang w:eastAsia="ja-JP"/>
              </w:rPr>
              <w:t>Association of Radio Industries and Businesses (</w:t>
            </w:r>
            <w:hyperlink r:id="rId20" w:history="1">
              <w:r w:rsidRPr="00F06CC4">
                <w:rPr>
                  <w:rStyle w:val="Hyperlink"/>
                  <w:lang w:eastAsia="ja-JP"/>
                </w:rPr>
                <w:t>https://www.arib.or.jp/english/</w:t>
              </w:r>
            </w:hyperlink>
            <w:r w:rsidRPr="001D77B1">
              <w:rPr>
                <w:lang w:eastAsia="ja-JP"/>
              </w:rPr>
              <w:t>)</w:t>
            </w:r>
          </w:p>
        </w:tc>
      </w:tr>
    </w:tbl>
    <w:p w14:paraId="497577DC" w14:textId="77777777" w:rsidR="00083C3A" w:rsidRDefault="00083C3A" w:rsidP="00083C3A">
      <w:pPr>
        <w:pStyle w:val="Tablefin"/>
      </w:pPr>
    </w:p>
    <w:p w14:paraId="3A840B6A" w14:textId="77777777" w:rsidR="00083C3A" w:rsidRPr="001D77B1" w:rsidRDefault="00083C3A" w:rsidP="00083C3A">
      <w:pPr>
        <w:pStyle w:val="TableNo"/>
        <w:rPr>
          <w:lang w:eastAsia="ja-JP"/>
        </w:rPr>
      </w:pPr>
      <w:r w:rsidRPr="001D77B1">
        <w:rPr>
          <w:lang w:eastAsia="ja-JP"/>
        </w:rPr>
        <w:t xml:space="preserve">TABLE </w:t>
      </w:r>
      <w:r>
        <w:rPr>
          <w:lang w:eastAsia="ja-JP"/>
        </w:rPr>
        <w:t>5</w:t>
      </w:r>
    </w:p>
    <w:p w14:paraId="76B6A8D6" w14:textId="77777777" w:rsidR="00083C3A" w:rsidRPr="001D77B1" w:rsidRDefault="00083C3A" w:rsidP="00083C3A">
      <w:pPr>
        <w:pStyle w:val="Tabletitle"/>
        <w:rPr>
          <w:lang w:eastAsia="ja-JP"/>
        </w:rPr>
      </w:pPr>
      <w:r w:rsidRPr="001D77B1">
        <w:rPr>
          <w:lang w:eastAsia="ja-JP"/>
        </w:rPr>
        <w:t>2</w:t>
      </w:r>
      <w:r>
        <w:rPr>
          <w:lang w:eastAsia="ja-JP"/>
        </w:rPr>
        <w:t xml:space="preserve"> </w:t>
      </w:r>
      <w:r w:rsidRPr="001D77B1">
        <w:rPr>
          <w:lang w:eastAsia="ja-JP"/>
        </w:rPr>
        <w:t>410-2</w:t>
      </w:r>
      <w:r>
        <w:rPr>
          <w:lang w:eastAsia="ja-JP"/>
        </w:rPr>
        <w:t xml:space="preserve"> </w:t>
      </w:r>
      <w:r w:rsidRPr="001D77B1">
        <w:rPr>
          <w:lang w:eastAsia="ja-JP"/>
        </w:rPr>
        <w:t>486</w:t>
      </w:r>
      <w:r w:rsidRPr="001D77B1">
        <w:t xml:space="preserve"> </w:t>
      </w:r>
      <w:r>
        <w:rPr>
          <w:lang w:eastAsia="ja-JP"/>
        </w:rPr>
        <w:t>M</w:t>
      </w:r>
      <w:r w:rsidRPr="001D77B1">
        <w:rPr>
          <w:lang w:eastAsia="ja-JP"/>
        </w:rPr>
        <w:t>Hz r</w:t>
      </w:r>
      <w:r w:rsidRPr="001D77B1">
        <w:t>adiocommunication systems and services considered in the stud</w:t>
      </w:r>
      <w:r w:rsidRPr="001D77B1">
        <w:rPr>
          <w:lang w:eastAsia="ja-JP"/>
        </w:rPr>
        <w:t xml:space="preserve">y </w:t>
      </w:r>
    </w:p>
    <w:tbl>
      <w:tblPr>
        <w:tblStyle w:val="TableGrid"/>
        <w:tblW w:w="5000" w:type="pct"/>
        <w:jc w:val="center"/>
        <w:tblLayout w:type="fixed"/>
        <w:tblCellMar>
          <w:left w:w="28" w:type="dxa"/>
          <w:right w:w="28" w:type="dxa"/>
        </w:tblCellMar>
        <w:tblLook w:val="04A0" w:firstRow="1" w:lastRow="0" w:firstColumn="1" w:lastColumn="0" w:noHBand="0" w:noVBand="1"/>
      </w:tblPr>
      <w:tblGrid>
        <w:gridCol w:w="2408"/>
        <w:gridCol w:w="2407"/>
        <w:gridCol w:w="2407"/>
        <w:gridCol w:w="2407"/>
      </w:tblGrid>
      <w:tr w:rsidR="00083C3A" w:rsidRPr="001D77B1" w14:paraId="0E3C84B7" w14:textId="77777777" w:rsidTr="001F66D6">
        <w:trPr>
          <w:cantSplit/>
          <w:tblHeader/>
          <w:jc w:val="center"/>
        </w:trPr>
        <w:tc>
          <w:tcPr>
            <w:tcW w:w="1250" w:type="pct"/>
            <w:vAlign w:val="center"/>
          </w:tcPr>
          <w:p w14:paraId="587816F2" w14:textId="77777777" w:rsidR="00083C3A" w:rsidRPr="001D77B1" w:rsidRDefault="00083C3A" w:rsidP="001F66D6">
            <w:pPr>
              <w:pStyle w:val="Tablehead"/>
              <w:rPr>
                <w:lang w:eastAsia="ja-JP"/>
              </w:rPr>
            </w:pPr>
            <w:r w:rsidRPr="001D77B1">
              <w:rPr>
                <w:lang w:eastAsia="ja-JP"/>
              </w:rPr>
              <w:t>System</w:t>
            </w:r>
          </w:p>
        </w:tc>
        <w:tc>
          <w:tcPr>
            <w:tcW w:w="1250" w:type="pct"/>
            <w:vAlign w:val="center"/>
          </w:tcPr>
          <w:p w14:paraId="12152FD6" w14:textId="77777777" w:rsidR="00083C3A" w:rsidRPr="001D77B1" w:rsidRDefault="00083C3A" w:rsidP="001F66D6">
            <w:pPr>
              <w:pStyle w:val="Tablehead"/>
              <w:rPr>
                <w:lang w:eastAsia="ja-JP"/>
              </w:rPr>
            </w:pPr>
            <w:r w:rsidRPr="001D77B1">
              <w:rPr>
                <w:lang w:eastAsia="ja-JP"/>
              </w:rPr>
              <w:t>Frequency</w:t>
            </w:r>
          </w:p>
        </w:tc>
        <w:tc>
          <w:tcPr>
            <w:tcW w:w="1250" w:type="pct"/>
            <w:vAlign w:val="center"/>
          </w:tcPr>
          <w:p w14:paraId="51D8EA20" w14:textId="77777777" w:rsidR="00083C3A" w:rsidRPr="001D77B1" w:rsidRDefault="00083C3A" w:rsidP="001F66D6">
            <w:pPr>
              <w:pStyle w:val="Tablehead"/>
              <w:rPr>
                <w:lang w:eastAsia="ja-JP"/>
              </w:rPr>
            </w:pPr>
            <w:r w:rsidRPr="001D77B1">
              <w:rPr>
                <w:lang w:eastAsia="ja-JP"/>
              </w:rPr>
              <w:t>Protection criterion</w:t>
            </w:r>
          </w:p>
        </w:tc>
        <w:tc>
          <w:tcPr>
            <w:tcW w:w="1250" w:type="pct"/>
          </w:tcPr>
          <w:p w14:paraId="099AAF1C" w14:textId="77777777" w:rsidR="00083C3A" w:rsidRPr="001D77B1" w:rsidRDefault="00083C3A" w:rsidP="001F66D6">
            <w:pPr>
              <w:pStyle w:val="Tablehead"/>
              <w:rPr>
                <w:lang w:eastAsia="ja-JP"/>
              </w:rPr>
            </w:pPr>
            <w:r w:rsidRPr="001D77B1">
              <w:rPr>
                <w:lang w:eastAsia="ja-JP"/>
              </w:rPr>
              <w:t>References</w:t>
            </w:r>
          </w:p>
        </w:tc>
      </w:tr>
      <w:tr w:rsidR="00083C3A" w:rsidRPr="001D77B1" w14:paraId="4BFD0DA4" w14:textId="77777777" w:rsidTr="001F66D6">
        <w:trPr>
          <w:cantSplit/>
          <w:jc w:val="center"/>
        </w:trPr>
        <w:tc>
          <w:tcPr>
            <w:tcW w:w="1250" w:type="pct"/>
            <w:vAlign w:val="center"/>
          </w:tcPr>
          <w:p w14:paraId="42BC1528" w14:textId="77777777" w:rsidR="00083C3A" w:rsidRPr="001D77B1" w:rsidRDefault="00083C3A" w:rsidP="001F66D6">
            <w:pPr>
              <w:pStyle w:val="Tabletext"/>
            </w:pPr>
            <w:r w:rsidRPr="001D77B1">
              <w:t xml:space="preserve">Wireless LAN </w:t>
            </w:r>
          </w:p>
        </w:tc>
        <w:tc>
          <w:tcPr>
            <w:tcW w:w="1250" w:type="pct"/>
            <w:vAlign w:val="center"/>
          </w:tcPr>
          <w:p w14:paraId="44846D9B"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400</w:t>
            </w:r>
            <w:r>
              <w:rPr>
                <w:lang w:eastAsia="ja-JP"/>
              </w:rPr>
              <w:t> </w:t>
            </w:r>
            <w:r w:rsidRPr="001D77B1">
              <w:t>MHz</w:t>
            </w:r>
            <w:r>
              <w:t xml:space="preserve"> – </w:t>
            </w:r>
            <w:r w:rsidRPr="001D77B1">
              <w:rPr>
                <w:lang w:eastAsia="ja-JP"/>
              </w:rPr>
              <w:t>2</w:t>
            </w:r>
            <w:r>
              <w:rPr>
                <w:lang w:eastAsia="ja-JP"/>
              </w:rPr>
              <w:t> </w:t>
            </w:r>
            <w:r w:rsidRPr="001D77B1">
              <w:rPr>
                <w:lang w:eastAsia="ja-JP"/>
              </w:rPr>
              <w:t>497</w:t>
            </w:r>
            <w:r>
              <w:rPr>
                <w:lang w:eastAsia="ja-JP"/>
              </w:rPr>
              <w:t> </w:t>
            </w:r>
            <w:r w:rsidRPr="001D77B1">
              <w:t>MHz</w:t>
            </w:r>
          </w:p>
        </w:tc>
        <w:tc>
          <w:tcPr>
            <w:tcW w:w="1250" w:type="pct"/>
            <w:vAlign w:val="center"/>
          </w:tcPr>
          <w:p w14:paraId="276DB77D"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92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37250AA1"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66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315A2A0" w14:textId="77777777" w:rsidR="00083C3A" w:rsidRPr="001D77B1" w:rsidRDefault="00083C3A" w:rsidP="001F66D6">
            <w:pPr>
              <w:pStyle w:val="Tabletext"/>
              <w:jc w:val="center"/>
              <w:rPr>
                <w:color w:val="FF0000"/>
                <w:lang w:eastAsia="ja-JP"/>
              </w:rPr>
            </w:pPr>
            <w:r>
              <w:t>−</w:t>
            </w:r>
            <w:r w:rsidRPr="001D77B1">
              <w:rPr>
                <w:color w:val="000000" w:themeColor="text1"/>
                <w:lang w:eastAsia="ja-JP"/>
              </w:rPr>
              <w:t>50</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tc>
        <w:tc>
          <w:tcPr>
            <w:tcW w:w="1250" w:type="pct"/>
          </w:tcPr>
          <w:p w14:paraId="100C8954"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7E9D59CD" w14:textId="77777777" w:rsidTr="001F66D6">
        <w:trPr>
          <w:cantSplit/>
          <w:jc w:val="center"/>
        </w:trPr>
        <w:tc>
          <w:tcPr>
            <w:tcW w:w="1250" w:type="pct"/>
            <w:vAlign w:val="center"/>
          </w:tcPr>
          <w:p w14:paraId="46013A46" w14:textId="77777777" w:rsidR="00083C3A" w:rsidRPr="001D77B1" w:rsidRDefault="00083C3A" w:rsidP="001F66D6">
            <w:pPr>
              <w:pStyle w:val="Tabletext"/>
            </w:pPr>
            <w:r w:rsidRPr="001D77B1">
              <w:rPr>
                <w:color w:val="000000"/>
              </w:rPr>
              <w:t xml:space="preserve">Premises radio </w:t>
            </w:r>
          </w:p>
        </w:tc>
        <w:tc>
          <w:tcPr>
            <w:tcW w:w="1250" w:type="pct"/>
            <w:vAlign w:val="center"/>
          </w:tcPr>
          <w:p w14:paraId="38256646" w14:textId="77777777" w:rsidR="00083C3A" w:rsidRPr="001D77B1" w:rsidRDefault="00083C3A" w:rsidP="001F66D6">
            <w:pPr>
              <w:pStyle w:val="Tabletext"/>
              <w:jc w:val="center"/>
            </w:pPr>
            <w:r w:rsidRPr="001D77B1">
              <w:t>2</w:t>
            </w:r>
            <w:r>
              <w:t> </w:t>
            </w:r>
            <w:r w:rsidRPr="001D77B1">
              <w:t>400</w:t>
            </w:r>
            <w:r>
              <w:t> </w:t>
            </w:r>
            <w:r w:rsidRPr="001D77B1">
              <w:t>MHz</w:t>
            </w:r>
            <w:r>
              <w:t xml:space="preserve"> – </w:t>
            </w:r>
            <w:r w:rsidRPr="001D77B1">
              <w:t>2</w:t>
            </w:r>
            <w:r>
              <w:t> </w:t>
            </w:r>
            <w:r w:rsidRPr="001D77B1">
              <w:t>483.5</w:t>
            </w:r>
            <w:r>
              <w:t> </w:t>
            </w:r>
            <w:r w:rsidRPr="001D77B1">
              <w:t>MHz</w:t>
            </w:r>
          </w:p>
        </w:tc>
        <w:tc>
          <w:tcPr>
            <w:tcW w:w="1250" w:type="pct"/>
            <w:vAlign w:val="center"/>
          </w:tcPr>
          <w:p w14:paraId="0DD152EA"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p>
          <w:p w14:paraId="3266996D" w14:textId="77777777" w:rsidR="00083C3A" w:rsidRPr="001D77B1" w:rsidRDefault="00083C3A" w:rsidP="001F66D6">
            <w:pPr>
              <w:pStyle w:val="Tabletext"/>
              <w:jc w:val="center"/>
              <w:rPr>
                <w:lang w:eastAsia="ja-JP"/>
              </w:rPr>
            </w:pPr>
            <w:r w:rsidRPr="001D77B1">
              <w:rPr>
                <w:color w:val="000000" w:themeColor="text1"/>
                <w:lang w:eastAsia="ja-JP"/>
              </w:rPr>
              <w:t>(including 11</w:t>
            </w:r>
            <w:r>
              <w:rPr>
                <w:color w:val="000000" w:themeColor="text1"/>
                <w:lang w:eastAsia="ja-JP"/>
              </w:rPr>
              <w:t> </w:t>
            </w:r>
            <w:r w:rsidRPr="001D77B1">
              <w:rPr>
                <w:color w:val="000000" w:themeColor="text1"/>
                <w:lang w:eastAsia="ja-JP"/>
              </w:rPr>
              <w:t>dBi antenna gain)</w:t>
            </w:r>
          </w:p>
        </w:tc>
        <w:tc>
          <w:tcPr>
            <w:tcW w:w="1250" w:type="pct"/>
          </w:tcPr>
          <w:p w14:paraId="2518A9D7"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STD-1</w:t>
            </w:r>
          </w:p>
          <w:p w14:paraId="3E385C45"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ARIB RCR STD-29</w:t>
            </w:r>
          </w:p>
          <w:p w14:paraId="1338A1A1"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(Japan)</w:t>
            </w:r>
          </w:p>
        </w:tc>
      </w:tr>
      <w:tr w:rsidR="00083C3A" w:rsidRPr="001D77B1" w14:paraId="66A9C883" w14:textId="77777777" w:rsidTr="001F66D6">
        <w:trPr>
          <w:cantSplit/>
          <w:jc w:val="center"/>
        </w:trPr>
        <w:tc>
          <w:tcPr>
            <w:tcW w:w="1250" w:type="pct"/>
            <w:vAlign w:val="center"/>
          </w:tcPr>
          <w:p w14:paraId="758B1624" w14:textId="77777777" w:rsidR="00083C3A" w:rsidRPr="001D77B1" w:rsidRDefault="00083C3A" w:rsidP="001F66D6">
            <w:pPr>
              <w:pStyle w:val="Tabletext"/>
            </w:pPr>
            <w:r w:rsidRPr="001D77B1">
              <w:t>Unmanned mobile image transmission system (Wireless system for drones and other unmanned vehicles)</w:t>
            </w:r>
          </w:p>
        </w:tc>
        <w:tc>
          <w:tcPr>
            <w:tcW w:w="1250" w:type="pct"/>
            <w:vAlign w:val="center"/>
          </w:tcPr>
          <w:p w14:paraId="73DD48E7"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483.5</w:t>
            </w:r>
            <w:r>
              <w:rPr>
                <w:lang w:eastAsia="ja-JP"/>
              </w:rPr>
              <w:t> </w:t>
            </w:r>
            <w:r w:rsidRPr="001D77B1">
              <w:t>MHz</w:t>
            </w:r>
            <w:r>
              <w:t xml:space="preserve"> – </w:t>
            </w:r>
            <w:r w:rsidRPr="001D77B1">
              <w:rPr>
                <w:lang w:eastAsia="ja-JP"/>
              </w:rPr>
              <w:t>2</w:t>
            </w:r>
            <w:r>
              <w:rPr>
                <w:lang w:eastAsia="ja-JP"/>
              </w:rPr>
              <w:t> </w:t>
            </w:r>
            <w:r w:rsidRPr="001D77B1">
              <w:rPr>
                <w:lang w:eastAsia="ja-JP"/>
              </w:rPr>
              <w:t>494</w:t>
            </w:r>
            <w:r>
              <w:rPr>
                <w:lang w:eastAsia="ja-JP"/>
              </w:rPr>
              <w:t> </w:t>
            </w:r>
            <w:r w:rsidRPr="001D77B1">
              <w:t>MHz</w:t>
            </w:r>
          </w:p>
        </w:tc>
        <w:tc>
          <w:tcPr>
            <w:tcW w:w="1250" w:type="pct"/>
            <w:vAlign w:val="center"/>
          </w:tcPr>
          <w:p w14:paraId="0B42C06E"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98</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(co channel)</w:t>
            </w:r>
          </w:p>
          <w:p w14:paraId="1ADCEED7"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72</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(adjacent channel),</w:t>
            </w:r>
          </w:p>
          <w:p w14:paraId="28C36E65" w14:textId="77777777" w:rsidR="00083C3A" w:rsidRPr="001D77B1" w:rsidRDefault="00083C3A" w:rsidP="001F66D6">
            <w:pPr>
              <w:pStyle w:val="Tabletext"/>
              <w:jc w:val="center"/>
              <w:rPr>
                <w:color w:val="000000" w:themeColor="text1"/>
                <w:lang w:eastAsia="ja-JP"/>
              </w:rPr>
            </w:pPr>
            <w:r>
              <w:t>−</w:t>
            </w:r>
            <w:r w:rsidRPr="001D77B1">
              <w:rPr>
                <w:color w:val="000000" w:themeColor="text1"/>
                <w:lang w:eastAsia="ja-JP"/>
              </w:rPr>
              <w:t>56</w:t>
            </w:r>
            <w:r>
              <w:rPr>
                <w:color w:val="000000" w:themeColor="text1"/>
                <w:lang w:eastAsia="ja-JP"/>
              </w:rPr>
              <w:t> </w:t>
            </w:r>
            <w:r w:rsidRPr="001D77B1">
              <w:rPr>
                <w:color w:val="000000" w:themeColor="text1"/>
                <w:lang w:eastAsia="ja-JP"/>
              </w:rPr>
              <w:t>dBm</w:t>
            </w:r>
            <w:r>
              <w:rPr>
                <w:color w:val="000000" w:themeColor="text1"/>
                <w:lang w:eastAsia="ja-JP"/>
              </w:rPr>
              <w:t xml:space="preserve"> </w:t>
            </w:r>
            <w:r w:rsidRPr="001D77B1">
              <w:rPr>
                <w:color w:val="000000" w:themeColor="text1"/>
                <w:lang w:eastAsia="ja-JP"/>
              </w:rPr>
              <w:t>(alternate adjacent channel)</w:t>
            </w:r>
          </w:p>
          <w:p w14:paraId="6C6EECAF" w14:textId="77777777" w:rsidR="00083C3A" w:rsidRPr="001D77B1" w:rsidRDefault="00083C3A" w:rsidP="001F66D6">
            <w:pPr>
              <w:pStyle w:val="Tabletext"/>
              <w:jc w:val="center"/>
              <w:rPr>
                <w:lang w:eastAsia="ja-JP"/>
              </w:rPr>
            </w:pPr>
            <w:r w:rsidRPr="001D77B1">
              <w:rPr>
                <w:color w:val="000000" w:themeColor="text1"/>
                <w:lang w:eastAsia="ja-JP"/>
              </w:rPr>
              <w:t>(including 6</w:t>
            </w:r>
            <w:r>
              <w:rPr>
                <w:color w:val="000000" w:themeColor="text1"/>
                <w:lang w:eastAsia="ja-JP"/>
              </w:rPr>
              <w:t> </w:t>
            </w:r>
            <w:r w:rsidRPr="001D77B1">
              <w:rPr>
                <w:color w:val="000000" w:themeColor="text1"/>
                <w:lang w:eastAsia="ja-JP"/>
              </w:rPr>
              <w:t>dBi antenna gain)</w:t>
            </w:r>
          </w:p>
        </w:tc>
        <w:tc>
          <w:tcPr>
            <w:tcW w:w="1250" w:type="pct"/>
          </w:tcPr>
          <w:p w14:paraId="767AE72A"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64031E2E"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17C61810" w14:textId="77777777" w:rsidTr="001F66D6">
        <w:trPr>
          <w:cantSplit/>
          <w:jc w:val="center"/>
        </w:trPr>
        <w:tc>
          <w:tcPr>
            <w:tcW w:w="1250" w:type="pct"/>
            <w:vAlign w:val="center"/>
          </w:tcPr>
          <w:p w14:paraId="1A7E48D2" w14:textId="77777777" w:rsidR="00083C3A" w:rsidRPr="001D77B1" w:rsidRDefault="00083C3A" w:rsidP="001F66D6">
            <w:pPr>
              <w:pStyle w:val="Tabletext"/>
            </w:pPr>
            <w:r w:rsidRPr="001D77B1">
              <w:t>Geostationary Mobile Satellite Service</w:t>
            </w:r>
          </w:p>
        </w:tc>
        <w:tc>
          <w:tcPr>
            <w:tcW w:w="1250" w:type="pct"/>
            <w:vAlign w:val="center"/>
          </w:tcPr>
          <w:p w14:paraId="79BC6419" w14:textId="77777777" w:rsidR="00083C3A" w:rsidRPr="001D77B1" w:rsidRDefault="00083C3A" w:rsidP="001F66D6">
            <w:pPr>
              <w:pStyle w:val="Tabletext"/>
              <w:jc w:val="center"/>
            </w:pPr>
            <w:r w:rsidRPr="001D77B1">
              <w:t>2</w:t>
            </w:r>
            <w:r>
              <w:t> </w:t>
            </w:r>
            <w:r w:rsidRPr="001D77B1">
              <w:t>500</w:t>
            </w:r>
            <w:r>
              <w:t> </w:t>
            </w:r>
            <w:r w:rsidRPr="001D77B1">
              <w:t>MHz</w:t>
            </w:r>
            <w:r>
              <w:t xml:space="preserve"> – </w:t>
            </w:r>
            <w:r w:rsidRPr="001D77B1">
              <w:t>2</w:t>
            </w:r>
            <w:r>
              <w:t> </w:t>
            </w:r>
            <w:r w:rsidRPr="001D77B1">
              <w:t>535</w:t>
            </w:r>
            <w:r>
              <w:t> </w:t>
            </w:r>
            <w:r w:rsidRPr="001D77B1">
              <w:t>MHz</w:t>
            </w:r>
          </w:p>
        </w:tc>
        <w:tc>
          <w:tcPr>
            <w:tcW w:w="1250" w:type="pct"/>
            <w:vAlign w:val="center"/>
          </w:tcPr>
          <w:p w14:paraId="4B58FBAE" w14:textId="77777777" w:rsidR="00083C3A" w:rsidRPr="001D77B1" w:rsidRDefault="00083C3A" w:rsidP="001F66D6">
            <w:pPr>
              <w:pStyle w:val="Tabletext"/>
              <w:jc w:val="center"/>
              <w:rPr>
                <w:color w:val="000000" w:themeColor="text1"/>
              </w:rPr>
            </w:pPr>
            <w:r>
              <w:t xml:space="preserve"> −</w:t>
            </w:r>
            <w:r w:rsidRPr="001D77B1">
              <w:rPr>
                <w:color w:val="000000" w:themeColor="text1"/>
                <w:lang w:eastAsia="ja-JP"/>
              </w:rPr>
              <w:t>124.9</w:t>
            </w:r>
            <w:r>
              <w:rPr>
                <w:color w:val="000000" w:themeColor="text1"/>
                <w:lang w:eastAsia="ja-JP"/>
              </w:rPr>
              <w:t> </w:t>
            </w:r>
            <w:r w:rsidRPr="001D77B1">
              <w:rPr>
                <w:color w:val="000000" w:themeColor="text1"/>
                <w:lang w:eastAsia="ja-JP"/>
              </w:rPr>
              <w:t>dBm/MHz (in band)</w:t>
            </w:r>
          </w:p>
          <w:p w14:paraId="2FBC31EE" w14:textId="77777777" w:rsidR="00083C3A" w:rsidRPr="001D77B1" w:rsidRDefault="00083C3A" w:rsidP="001F66D6">
            <w:pPr>
              <w:pStyle w:val="Tabletext"/>
              <w:jc w:val="center"/>
              <w:rPr>
                <w:color w:val="000000" w:themeColor="text1"/>
              </w:rPr>
            </w:pPr>
            <w:r>
              <w:t>−</w:t>
            </w:r>
            <w:r w:rsidRPr="001D77B1">
              <w:rPr>
                <w:color w:val="000000" w:themeColor="text1"/>
              </w:rPr>
              <w:t>41</w:t>
            </w:r>
            <w:r>
              <w:rPr>
                <w:color w:val="000000" w:themeColor="text1"/>
              </w:rPr>
              <w:t> </w:t>
            </w:r>
            <w:r w:rsidRPr="001D77B1">
              <w:rPr>
                <w:color w:val="000000" w:themeColor="text1"/>
              </w:rPr>
              <w:t>dBm</w:t>
            </w:r>
          </w:p>
          <w:p w14:paraId="61D44AA1" w14:textId="77777777" w:rsidR="00083C3A" w:rsidRPr="001D77B1" w:rsidRDefault="00083C3A" w:rsidP="001F66D6">
            <w:pPr>
              <w:pStyle w:val="Tabletext"/>
              <w:jc w:val="center"/>
            </w:pPr>
            <w:r w:rsidRPr="001D77B1">
              <w:rPr>
                <w:color w:val="000000" w:themeColor="text1"/>
              </w:rPr>
              <w:t>(out of band, 10-25</w:t>
            </w:r>
            <w:r>
              <w:rPr>
                <w:color w:val="000000" w:themeColor="text1"/>
              </w:rPr>
              <w:t> </w:t>
            </w:r>
            <w:r w:rsidRPr="001D77B1">
              <w:rPr>
                <w:color w:val="000000" w:themeColor="text1"/>
              </w:rPr>
              <w:t>MHz separation)</w:t>
            </w:r>
          </w:p>
        </w:tc>
        <w:tc>
          <w:tcPr>
            <w:tcW w:w="1250" w:type="pct"/>
          </w:tcPr>
          <w:p w14:paraId="283FF42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2032</w:t>
            </w:r>
          </w:p>
          <w:p w14:paraId="38866B10"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28B4A8F7" w14:textId="77777777" w:rsidTr="001F66D6">
        <w:trPr>
          <w:cantSplit/>
          <w:jc w:val="center"/>
        </w:trPr>
        <w:tc>
          <w:tcPr>
            <w:tcW w:w="1250" w:type="pct"/>
            <w:vAlign w:val="center"/>
          </w:tcPr>
          <w:p w14:paraId="2595C9B9" w14:textId="77777777" w:rsidR="00083C3A" w:rsidRPr="000F7F94" w:rsidRDefault="00083C3A" w:rsidP="001F66D6">
            <w:pPr>
              <w:pStyle w:val="Tabletext"/>
              <w:rPr>
                <w:lang w:val="fr-FR"/>
              </w:rPr>
            </w:pPr>
            <w:r w:rsidRPr="000F7F94">
              <w:rPr>
                <w:lang w:val="fr-FR"/>
              </w:rPr>
              <w:t>Non-Geostationary Mobile Satellite Service</w:t>
            </w:r>
          </w:p>
        </w:tc>
        <w:tc>
          <w:tcPr>
            <w:tcW w:w="1250" w:type="pct"/>
            <w:vAlign w:val="center"/>
          </w:tcPr>
          <w:p w14:paraId="7E68829D" w14:textId="77777777" w:rsidR="00083C3A" w:rsidRPr="001D77B1" w:rsidRDefault="00083C3A" w:rsidP="001F66D6">
            <w:pPr>
              <w:pStyle w:val="Tabletext"/>
              <w:jc w:val="center"/>
            </w:pPr>
            <w:r w:rsidRPr="001D77B1">
              <w:t>2</w:t>
            </w:r>
            <w:r>
              <w:t> </w:t>
            </w:r>
            <w:r w:rsidRPr="001D77B1">
              <w:t>483.55</w:t>
            </w:r>
            <w:r>
              <w:t> </w:t>
            </w:r>
            <w:r w:rsidRPr="001D77B1">
              <w:t>MHz</w:t>
            </w:r>
            <w:r>
              <w:t xml:space="preserve"> – </w:t>
            </w:r>
            <w:r w:rsidRPr="001D77B1">
              <w:t>2</w:t>
            </w:r>
            <w:r>
              <w:t> </w:t>
            </w:r>
            <w:r w:rsidRPr="001D77B1">
              <w:t>500</w:t>
            </w:r>
            <w:r>
              <w:t> </w:t>
            </w:r>
            <w:r w:rsidRPr="001D77B1">
              <w:t>MHz</w:t>
            </w:r>
          </w:p>
        </w:tc>
        <w:tc>
          <w:tcPr>
            <w:tcW w:w="1250" w:type="pct"/>
            <w:vAlign w:val="center"/>
          </w:tcPr>
          <w:p w14:paraId="0A67BB06" w14:textId="77777777" w:rsidR="00083C3A" w:rsidRPr="001D77B1" w:rsidRDefault="00083C3A" w:rsidP="001F66D6">
            <w:pPr>
              <w:pStyle w:val="Tabletext"/>
              <w:jc w:val="center"/>
              <w:rPr>
                <w:color w:val="FF0000"/>
              </w:rPr>
            </w:pPr>
            <w:r>
              <w:t xml:space="preserve"> −</w:t>
            </w:r>
            <w:r w:rsidRPr="001D77B1">
              <w:rPr>
                <w:color w:val="000000" w:themeColor="text1"/>
              </w:rPr>
              <w:t>119.4</w:t>
            </w:r>
            <w:r>
              <w:rPr>
                <w:color w:val="000000" w:themeColor="text1"/>
              </w:rPr>
              <w:t> </w:t>
            </w:r>
            <w:r w:rsidRPr="001D77B1">
              <w:rPr>
                <w:color w:val="000000" w:themeColor="text1"/>
              </w:rPr>
              <w:t>dBm/MHz</w:t>
            </w:r>
          </w:p>
        </w:tc>
        <w:tc>
          <w:tcPr>
            <w:tcW w:w="1250" w:type="pct"/>
          </w:tcPr>
          <w:p w14:paraId="487E7D91"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82</w:t>
            </w:r>
          </w:p>
          <w:p w14:paraId="37A3F9D8" w14:textId="77777777" w:rsidR="00083C3A" w:rsidRPr="001D77B1" w:rsidRDefault="00083C3A" w:rsidP="001F66D6">
            <w:pPr>
              <w:pStyle w:val="Tabletext"/>
              <w:jc w:val="center"/>
              <w:rPr>
                <w:color w:val="000000" w:themeColor="text1"/>
              </w:rPr>
            </w:pPr>
            <w:r w:rsidRPr="001D77B1">
              <w:rPr>
                <w:lang w:eastAsia="ja-JP"/>
              </w:rPr>
              <w:t>(Japan)</w:t>
            </w:r>
          </w:p>
        </w:tc>
      </w:tr>
      <w:tr w:rsidR="00083C3A" w:rsidRPr="001D77B1" w14:paraId="3F309859" w14:textId="77777777" w:rsidTr="001F66D6">
        <w:trPr>
          <w:cantSplit/>
          <w:jc w:val="center"/>
        </w:trPr>
        <w:tc>
          <w:tcPr>
            <w:tcW w:w="1250" w:type="pct"/>
            <w:vAlign w:val="center"/>
          </w:tcPr>
          <w:p w14:paraId="35C2C8DF" w14:textId="77777777" w:rsidR="00083C3A" w:rsidRPr="001D77B1" w:rsidRDefault="00083C3A" w:rsidP="001F66D6">
            <w:pPr>
              <w:pStyle w:val="Tabletext"/>
            </w:pPr>
            <w:r w:rsidRPr="001D77B1">
              <w:t xml:space="preserve">Broadcasting Service: Field Pickup (FPU) </w:t>
            </w:r>
          </w:p>
        </w:tc>
        <w:tc>
          <w:tcPr>
            <w:tcW w:w="1250" w:type="pct"/>
            <w:vAlign w:val="center"/>
          </w:tcPr>
          <w:p w14:paraId="0CA0F53F" w14:textId="77777777" w:rsidR="00083C3A" w:rsidRPr="001D77B1" w:rsidRDefault="00083C3A" w:rsidP="001F66D6">
            <w:pPr>
              <w:pStyle w:val="Tabletext"/>
              <w:jc w:val="center"/>
            </w:pPr>
            <w:r w:rsidRPr="001D77B1">
              <w:t>2</w:t>
            </w:r>
            <w:r>
              <w:t> </w:t>
            </w:r>
            <w:r w:rsidRPr="001D77B1">
              <w:t>330</w:t>
            </w:r>
            <w:r>
              <w:t> </w:t>
            </w:r>
            <w:r w:rsidRPr="001D77B1">
              <w:t>MHz</w:t>
            </w:r>
            <w:r>
              <w:t xml:space="preserve"> – </w:t>
            </w:r>
            <w:r w:rsidRPr="001D77B1">
              <w:t>2</w:t>
            </w:r>
            <w:r>
              <w:t> </w:t>
            </w:r>
            <w:r w:rsidRPr="001D77B1">
              <w:t>370</w:t>
            </w:r>
            <w:r>
              <w:t> </w:t>
            </w:r>
            <w:r w:rsidRPr="001D77B1">
              <w:t>MHz</w:t>
            </w:r>
          </w:p>
        </w:tc>
        <w:tc>
          <w:tcPr>
            <w:tcW w:w="1250" w:type="pct"/>
            <w:vAlign w:val="center"/>
          </w:tcPr>
          <w:p w14:paraId="15ED2A63" w14:textId="77777777" w:rsidR="00083C3A" w:rsidRPr="001D77B1" w:rsidRDefault="00083C3A" w:rsidP="001F66D6">
            <w:pPr>
              <w:pStyle w:val="Tabletext"/>
              <w:jc w:val="center"/>
              <w:rPr>
                <w:color w:val="000000" w:themeColor="text1"/>
                <w:lang w:eastAsia="ja-JP"/>
              </w:rPr>
            </w:pPr>
            <w:r>
              <w:t xml:space="preserve"> −</w:t>
            </w:r>
            <w:r w:rsidRPr="001D77B1">
              <w:rPr>
                <w:color w:val="000000" w:themeColor="text1"/>
                <w:lang w:eastAsia="ja-JP"/>
              </w:rPr>
              <w:t>102</w:t>
            </w:r>
            <w:r>
              <w:rPr>
                <w:color w:val="000000" w:themeColor="text1"/>
                <w:lang w:eastAsia="ja-JP"/>
              </w:rPr>
              <w:t> </w:t>
            </w:r>
            <w:r w:rsidRPr="001D77B1">
              <w:rPr>
                <w:color w:val="000000" w:themeColor="text1"/>
                <w:lang w:eastAsia="ja-JP"/>
              </w:rPr>
              <w:t>dBm/MHz</w:t>
            </w:r>
          </w:p>
          <w:p w14:paraId="467FC9CB" w14:textId="77777777" w:rsidR="00083C3A" w:rsidRPr="001D77B1" w:rsidRDefault="00083C3A" w:rsidP="001F66D6">
            <w:pPr>
              <w:pStyle w:val="Tabletext"/>
              <w:jc w:val="center"/>
              <w:rPr>
                <w:color w:val="FF0000"/>
                <w:lang w:eastAsia="ja-JP"/>
              </w:rPr>
            </w:pPr>
            <w:r w:rsidRPr="001D77B1">
              <w:rPr>
                <w:color w:val="000000" w:themeColor="text1"/>
                <w:lang w:eastAsia="ja-JP"/>
              </w:rPr>
              <w:t>(mobile relay Uplink)</w:t>
            </w:r>
          </w:p>
        </w:tc>
        <w:tc>
          <w:tcPr>
            <w:tcW w:w="1250" w:type="pct"/>
          </w:tcPr>
          <w:p w14:paraId="2F6D4292"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2024</w:t>
            </w:r>
          </w:p>
          <w:p w14:paraId="0D9F9C01" w14:textId="77777777" w:rsidR="00083C3A" w:rsidRPr="001D77B1" w:rsidRDefault="00083C3A" w:rsidP="001F66D6">
            <w:pPr>
              <w:pStyle w:val="Tabletext"/>
              <w:jc w:val="center"/>
              <w:rPr>
                <w:color w:val="000000" w:themeColor="text1"/>
                <w:lang w:eastAsia="ja-JP"/>
              </w:rPr>
            </w:pPr>
            <w:r w:rsidRPr="001D77B1">
              <w:rPr>
                <w:lang w:eastAsia="ja-JP"/>
              </w:rPr>
              <w:t>(Japan)</w:t>
            </w:r>
          </w:p>
        </w:tc>
      </w:tr>
      <w:tr w:rsidR="00083C3A" w:rsidRPr="001D77B1" w14:paraId="695E4EF0" w14:textId="77777777" w:rsidTr="001F66D6">
        <w:trPr>
          <w:cantSplit/>
          <w:jc w:val="center"/>
        </w:trPr>
        <w:tc>
          <w:tcPr>
            <w:tcW w:w="1250" w:type="pct"/>
            <w:vAlign w:val="center"/>
          </w:tcPr>
          <w:p w14:paraId="46515AD5" w14:textId="77777777" w:rsidR="00083C3A" w:rsidRPr="001D77B1" w:rsidRDefault="00083C3A" w:rsidP="001F66D6">
            <w:pPr>
              <w:pStyle w:val="Tabletext"/>
            </w:pPr>
            <w:r w:rsidRPr="001D77B1">
              <w:t>Radio astronomy</w:t>
            </w:r>
          </w:p>
        </w:tc>
        <w:tc>
          <w:tcPr>
            <w:tcW w:w="1250" w:type="pct"/>
            <w:vAlign w:val="center"/>
          </w:tcPr>
          <w:p w14:paraId="3A1688AD" w14:textId="77777777" w:rsidR="00083C3A" w:rsidRPr="001D77B1" w:rsidRDefault="00083C3A" w:rsidP="001F66D6">
            <w:pPr>
              <w:pStyle w:val="Tabletext"/>
              <w:jc w:val="center"/>
            </w:pPr>
            <w:r w:rsidRPr="001D77B1">
              <w:rPr>
                <w:lang w:eastAsia="ja-JP"/>
              </w:rPr>
              <w:t>2</w:t>
            </w:r>
            <w:r>
              <w:rPr>
                <w:lang w:eastAsia="ja-JP"/>
              </w:rPr>
              <w:t> </w:t>
            </w:r>
            <w:r w:rsidRPr="001D77B1">
              <w:rPr>
                <w:lang w:eastAsia="ja-JP"/>
              </w:rPr>
              <w:t>695</w:t>
            </w:r>
            <w:r>
              <w:rPr>
                <w:lang w:eastAsia="ja-JP"/>
              </w:rPr>
              <w:t> </w:t>
            </w:r>
            <w:r w:rsidRPr="001D77B1">
              <w:rPr>
                <w:lang w:eastAsia="ja-JP"/>
              </w:rPr>
              <w:t>MHz</w:t>
            </w:r>
          </w:p>
        </w:tc>
        <w:tc>
          <w:tcPr>
            <w:tcW w:w="1250" w:type="pct"/>
            <w:vAlign w:val="center"/>
          </w:tcPr>
          <w:p w14:paraId="0D8632E3" w14:textId="77777777" w:rsidR="00083C3A" w:rsidRPr="001D77B1" w:rsidRDefault="00083C3A" w:rsidP="001F66D6">
            <w:pPr>
              <w:pStyle w:val="Tabletext"/>
              <w:jc w:val="center"/>
              <w:rPr>
                <w:color w:val="FF0000"/>
              </w:rPr>
            </w:pPr>
            <w:r>
              <w:t>−</w:t>
            </w:r>
            <w:r w:rsidRPr="001D77B1">
              <w:rPr>
                <w:color w:val="000000" w:themeColor="text1"/>
                <w:lang w:eastAsia="ja-JP"/>
              </w:rPr>
              <w:t>187</w:t>
            </w:r>
            <w:r>
              <w:rPr>
                <w:color w:val="000000" w:themeColor="text1"/>
                <w:lang w:eastAsia="ja-JP"/>
              </w:rPr>
              <w:t> </w:t>
            </w:r>
            <w:r w:rsidRPr="001D77B1">
              <w:rPr>
                <w:color w:val="000000" w:themeColor="text1"/>
                <w:lang w:eastAsia="ja-JP"/>
              </w:rPr>
              <w:t>dB</w:t>
            </w:r>
            <w:r>
              <w:rPr>
                <w:color w:val="000000" w:themeColor="text1"/>
                <w:lang w:eastAsia="ja-JP"/>
              </w:rPr>
              <w:t>m</w:t>
            </w:r>
            <w:r w:rsidRPr="001D77B1">
              <w:rPr>
                <w:color w:val="000000" w:themeColor="text1"/>
                <w:lang w:eastAsia="ja-JP"/>
              </w:rPr>
              <w:t>/MHz</w:t>
            </w:r>
          </w:p>
        </w:tc>
        <w:tc>
          <w:tcPr>
            <w:tcW w:w="1250" w:type="pct"/>
          </w:tcPr>
          <w:p w14:paraId="705AE05D" w14:textId="77777777" w:rsidR="00083C3A" w:rsidRPr="001D77B1" w:rsidRDefault="00083C3A" w:rsidP="001F66D6">
            <w:pPr>
              <w:pStyle w:val="Tabletext"/>
              <w:jc w:val="center"/>
              <w:rPr>
                <w:color w:val="000000" w:themeColor="text1"/>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5868FCE8" w14:textId="77777777" w:rsidTr="001F66D6">
        <w:trPr>
          <w:cantSplit/>
          <w:jc w:val="center"/>
        </w:trPr>
        <w:tc>
          <w:tcPr>
            <w:tcW w:w="1250" w:type="pct"/>
            <w:tcBorders>
              <w:bottom w:val="single" w:sz="4" w:space="0" w:color="auto"/>
            </w:tcBorders>
            <w:vAlign w:val="center"/>
          </w:tcPr>
          <w:p w14:paraId="62073077" w14:textId="77777777" w:rsidR="00083C3A" w:rsidRPr="001D77B1" w:rsidRDefault="00083C3A" w:rsidP="001F66D6">
            <w:pPr>
              <w:pStyle w:val="Tabletext"/>
            </w:pPr>
            <w:r w:rsidRPr="001D77B1">
              <w:t>Amateur radio</w:t>
            </w:r>
          </w:p>
        </w:tc>
        <w:tc>
          <w:tcPr>
            <w:tcW w:w="1250" w:type="pct"/>
            <w:tcBorders>
              <w:bottom w:val="single" w:sz="4" w:space="0" w:color="auto"/>
            </w:tcBorders>
            <w:vAlign w:val="center"/>
          </w:tcPr>
          <w:p w14:paraId="48DB38EB" w14:textId="77777777" w:rsidR="00083C3A" w:rsidRPr="001D77B1" w:rsidRDefault="00083C3A" w:rsidP="001F66D6">
            <w:pPr>
              <w:pStyle w:val="Tabletext"/>
              <w:jc w:val="center"/>
              <w:rPr>
                <w:lang w:eastAsia="ja-JP"/>
              </w:rPr>
            </w:pPr>
            <w:r w:rsidRPr="001D77B1">
              <w:t>2</w:t>
            </w:r>
            <w:r>
              <w:t> </w:t>
            </w:r>
            <w:r w:rsidRPr="001D77B1">
              <w:t>400</w:t>
            </w:r>
            <w:r>
              <w:t> </w:t>
            </w:r>
            <w:r w:rsidRPr="001D77B1">
              <w:t>MHz</w:t>
            </w:r>
            <w:r>
              <w:t xml:space="preserve"> – </w:t>
            </w:r>
            <w:r w:rsidRPr="001D77B1">
              <w:t>2</w:t>
            </w:r>
            <w:r>
              <w:t> </w:t>
            </w:r>
            <w:r w:rsidRPr="001D77B1">
              <w:t>450</w:t>
            </w:r>
            <w:r>
              <w:t> </w:t>
            </w:r>
            <w:r w:rsidRPr="001D77B1">
              <w:t>MHz</w:t>
            </w:r>
          </w:p>
        </w:tc>
        <w:tc>
          <w:tcPr>
            <w:tcW w:w="1250" w:type="pct"/>
            <w:tcBorders>
              <w:bottom w:val="single" w:sz="4" w:space="0" w:color="auto"/>
            </w:tcBorders>
            <w:vAlign w:val="center"/>
          </w:tcPr>
          <w:p w14:paraId="1D237A99" w14:textId="77777777" w:rsidR="00083C3A" w:rsidRPr="001D77B1" w:rsidRDefault="00083C3A" w:rsidP="001F66D6">
            <w:pPr>
              <w:pStyle w:val="Tabletext"/>
              <w:jc w:val="center"/>
              <w:rPr>
                <w:color w:val="FF0000"/>
                <w:lang w:eastAsia="ja-JP"/>
              </w:rPr>
            </w:pPr>
            <w:r>
              <w:t xml:space="preserve"> −</w:t>
            </w:r>
            <w:r w:rsidRPr="001D77B1">
              <w:rPr>
                <w:color w:val="000000" w:themeColor="text1"/>
                <w:lang w:eastAsia="ja-JP"/>
              </w:rPr>
              <w:t>110.83</w:t>
            </w:r>
            <w:r>
              <w:rPr>
                <w:color w:val="000000" w:themeColor="text1"/>
                <w:lang w:eastAsia="ja-JP"/>
              </w:rPr>
              <w:t> </w:t>
            </w:r>
            <w:r w:rsidRPr="001D77B1">
              <w:rPr>
                <w:color w:val="000000" w:themeColor="text1"/>
                <w:lang w:eastAsia="ja-JP"/>
              </w:rPr>
              <w:t>dBm/MHz</w:t>
            </w:r>
          </w:p>
        </w:tc>
        <w:tc>
          <w:tcPr>
            <w:tcW w:w="1250" w:type="pct"/>
            <w:tcBorders>
              <w:bottom w:val="single" w:sz="4" w:space="0" w:color="auto"/>
            </w:tcBorders>
          </w:tcPr>
          <w:p w14:paraId="7522F048" w14:textId="77777777" w:rsidR="00083C3A" w:rsidRPr="001D77B1" w:rsidRDefault="00083C3A" w:rsidP="001F66D6">
            <w:pPr>
              <w:pStyle w:val="Tabletext"/>
              <w:jc w:val="center"/>
              <w:rPr>
                <w:color w:val="000000" w:themeColor="text1"/>
                <w:lang w:eastAsia="ja-JP"/>
              </w:rPr>
            </w:pPr>
            <w:r w:rsidRPr="001D77B1">
              <w:rPr>
                <w:color w:val="000000" w:themeColor="text1"/>
                <w:lang w:eastAsia="ja-JP"/>
              </w:rPr>
              <w:t>JARL</w:t>
            </w:r>
            <w:r w:rsidRPr="001D77B1">
              <w:rPr>
                <w:color w:val="000000" w:themeColor="text1"/>
                <w:vertAlign w:val="superscript"/>
                <w:lang w:eastAsia="ja-JP"/>
              </w:rPr>
              <w:t xml:space="preserve">*2 </w:t>
            </w:r>
            <w:r w:rsidRPr="001D77B1">
              <w:rPr>
                <w:color w:val="000000" w:themeColor="text1"/>
                <w:lang w:eastAsia="ja-JP"/>
              </w:rPr>
              <w:t>requirement</w:t>
            </w:r>
          </w:p>
        </w:tc>
      </w:tr>
      <w:tr w:rsidR="00083C3A" w:rsidRPr="001D77B1" w14:paraId="7D17FB42" w14:textId="77777777" w:rsidTr="001F66D6">
        <w:trPr>
          <w:cantSplit/>
          <w:jc w:val="center"/>
        </w:trPr>
        <w:tc>
          <w:tcPr>
            <w:tcW w:w="5000" w:type="pct"/>
            <w:gridSpan w:val="4"/>
            <w:tcBorders>
              <w:top w:val="single" w:sz="4" w:space="0" w:color="auto"/>
              <w:left w:val="nil"/>
              <w:bottom w:val="nil"/>
              <w:right w:val="nil"/>
            </w:tcBorders>
            <w:vAlign w:val="center"/>
          </w:tcPr>
          <w:p w14:paraId="4EBB28C5" w14:textId="77777777" w:rsidR="00083C3A" w:rsidRDefault="00083C3A" w:rsidP="001F66D6">
            <w:pPr>
              <w:pStyle w:val="Tablelegend"/>
            </w:pPr>
            <w:r w:rsidRPr="000F7F94">
              <w:rPr>
                <w:vertAlign w:val="superscript"/>
                <w:lang w:eastAsia="ja-JP"/>
              </w:rPr>
              <w:t>*2</w:t>
            </w:r>
            <w:r w:rsidRPr="00C21412">
              <w:rPr>
                <w:lang w:eastAsia="ja-JP"/>
              </w:rPr>
              <w:t>:</w:t>
            </w:r>
            <w:r>
              <w:rPr>
                <w:lang w:eastAsia="ja-JP"/>
              </w:rPr>
              <w:t xml:space="preserve"> </w:t>
            </w:r>
            <w:r w:rsidRPr="001D77B1">
              <w:rPr>
                <w:lang w:eastAsia="ja-JP"/>
              </w:rPr>
              <w:t>The Japan Amateur Radio League, Inc. (https://www.jarl.org/English/0-2.htm)</w:t>
            </w:r>
          </w:p>
        </w:tc>
      </w:tr>
    </w:tbl>
    <w:p w14:paraId="1C0F102F" w14:textId="77777777" w:rsidR="00083C3A" w:rsidRPr="001D77B1" w:rsidRDefault="00083C3A" w:rsidP="00083C3A">
      <w:pPr>
        <w:pStyle w:val="Tablefin"/>
      </w:pPr>
    </w:p>
    <w:p w14:paraId="08ECA2A2" w14:textId="77777777" w:rsidR="00083C3A" w:rsidRPr="001D77B1" w:rsidRDefault="00083C3A" w:rsidP="00083C3A">
      <w:pPr>
        <w:pStyle w:val="TableNo"/>
        <w:rPr>
          <w:lang w:eastAsia="ja-JP"/>
        </w:rPr>
      </w:pPr>
      <w:r w:rsidRPr="001D77B1">
        <w:rPr>
          <w:lang w:eastAsia="ja-JP"/>
        </w:rPr>
        <w:t xml:space="preserve">TABLE </w:t>
      </w:r>
      <w:r>
        <w:rPr>
          <w:lang w:eastAsia="ja-JP"/>
        </w:rPr>
        <w:t>6</w:t>
      </w:r>
    </w:p>
    <w:p w14:paraId="7927E63B" w14:textId="77777777" w:rsidR="00083C3A" w:rsidRPr="001D77B1" w:rsidRDefault="00083C3A" w:rsidP="00083C3A">
      <w:pPr>
        <w:pStyle w:val="Tabletitle"/>
        <w:rPr>
          <w:lang w:eastAsia="ja-JP"/>
        </w:rPr>
      </w:pPr>
      <w:r w:rsidRPr="001D77B1">
        <w:t>5</w:t>
      </w:r>
      <w:r>
        <w:t xml:space="preserve"> </w:t>
      </w:r>
      <w:r w:rsidRPr="001D77B1">
        <w:t>738-5</w:t>
      </w:r>
      <w:r>
        <w:t xml:space="preserve"> </w:t>
      </w:r>
      <w:r w:rsidRPr="001D77B1">
        <w:t xml:space="preserve">766 </w:t>
      </w:r>
      <w:r>
        <w:t>M</w:t>
      </w:r>
      <w:r w:rsidRPr="001D77B1">
        <w:t>Hz radiocommunication systems and services considered in the stud</w:t>
      </w:r>
      <w:r w:rsidRPr="001D77B1">
        <w:rPr>
          <w:lang w:eastAsia="ja-JP"/>
        </w:rPr>
        <w:t xml:space="preserve">y </w:t>
      </w:r>
    </w:p>
    <w:tbl>
      <w:tblPr>
        <w:tblStyle w:val="TableGrid"/>
        <w:tblW w:w="9629" w:type="dxa"/>
        <w:jc w:val="center"/>
        <w:tblLook w:val="04A0" w:firstRow="1" w:lastRow="0" w:firstColumn="1" w:lastColumn="0" w:noHBand="0" w:noVBand="1"/>
      </w:tblPr>
      <w:tblGrid>
        <w:gridCol w:w="2407"/>
        <w:gridCol w:w="2407"/>
        <w:gridCol w:w="2407"/>
        <w:gridCol w:w="2408"/>
      </w:tblGrid>
      <w:tr w:rsidR="00083C3A" w:rsidRPr="001D77B1" w14:paraId="0705FD9E" w14:textId="77777777" w:rsidTr="001F66D6">
        <w:trPr>
          <w:cantSplit/>
          <w:tblHeader/>
          <w:jc w:val="center"/>
        </w:trPr>
        <w:tc>
          <w:tcPr>
            <w:tcW w:w="2407" w:type="dxa"/>
            <w:vAlign w:val="center"/>
          </w:tcPr>
          <w:p w14:paraId="0AB86D48" w14:textId="77777777" w:rsidR="00083C3A" w:rsidRPr="001D77B1" w:rsidRDefault="00083C3A" w:rsidP="001F66D6">
            <w:pPr>
              <w:pStyle w:val="Tablehead"/>
              <w:rPr>
                <w:lang w:eastAsia="ja-JP"/>
              </w:rPr>
            </w:pPr>
            <w:r w:rsidRPr="001D77B1">
              <w:rPr>
                <w:lang w:eastAsia="ja-JP"/>
              </w:rPr>
              <w:t>System</w:t>
            </w:r>
          </w:p>
        </w:tc>
        <w:tc>
          <w:tcPr>
            <w:tcW w:w="2407" w:type="dxa"/>
            <w:vAlign w:val="center"/>
          </w:tcPr>
          <w:p w14:paraId="604522C5" w14:textId="77777777" w:rsidR="00083C3A" w:rsidRPr="001D77B1" w:rsidRDefault="00083C3A" w:rsidP="001F66D6">
            <w:pPr>
              <w:pStyle w:val="Tablehead"/>
              <w:rPr>
                <w:lang w:eastAsia="ja-JP"/>
              </w:rPr>
            </w:pPr>
            <w:r w:rsidRPr="001D77B1">
              <w:rPr>
                <w:lang w:eastAsia="ja-JP"/>
              </w:rPr>
              <w:t>Frequency</w:t>
            </w:r>
          </w:p>
        </w:tc>
        <w:tc>
          <w:tcPr>
            <w:tcW w:w="2407" w:type="dxa"/>
            <w:vAlign w:val="center"/>
          </w:tcPr>
          <w:p w14:paraId="5753C192" w14:textId="77777777" w:rsidR="00083C3A" w:rsidRPr="001D77B1" w:rsidRDefault="00083C3A" w:rsidP="001F66D6">
            <w:pPr>
              <w:pStyle w:val="Tablehead"/>
              <w:rPr>
                <w:lang w:eastAsia="ja-JP"/>
              </w:rPr>
            </w:pPr>
            <w:r w:rsidRPr="001D77B1">
              <w:rPr>
                <w:lang w:eastAsia="ja-JP"/>
              </w:rPr>
              <w:t>Protection criterion</w:t>
            </w:r>
          </w:p>
        </w:tc>
        <w:tc>
          <w:tcPr>
            <w:tcW w:w="2408" w:type="dxa"/>
          </w:tcPr>
          <w:p w14:paraId="4335EE5B" w14:textId="77777777" w:rsidR="00083C3A" w:rsidRPr="001D77B1" w:rsidRDefault="00083C3A" w:rsidP="001F66D6">
            <w:pPr>
              <w:pStyle w:val="Tablehead"/>
              <w:rPr>
                <w:lang w:eastAsia="ja-JP"/>
              </w:rPr>
            </w:pPr>
            <w:r w:rsidRPr="001D77B1">
              <w:rPr>
                <w:lang w:eastAsia="ja-JP"/>
              </w:rPr>
              <w:t>References</w:t>
            </w:r>
          </w:p>
        </w:tc>
      </w:tr>
      <w:tr w:rsidR="00083C3A" w:rsidRPr="001D77B1" w14:paraId="6ADDB688" w14:textId="77777777" w:rsidTr="001F66D6">
        <w:trPr>
          <w:cantSplit/>
          <w:jc w:val="center"/>
        </w:trPr>
        <w:tc>
          <w:tcPr>
            <w:tcW w:w="2407" w:type="dxa"/>
            <w:vAlign w:val="center"/>
          </w:tcPr>
          <w:p w14:paraId="0BDF40BD" w14:textId="77777777" w:rsidR="00083C3A" w:rsidRPr="001D77B1" w:rsidRDefault="00083C3A" w:rsidP="001F66D6">
            <w:pPr>
              <w:pStyle w:val="Tabletext"/>
            </w:pPr>
            <w:r w:rsidRPr="001D77B1">
              <w:t>Wireless LAN (W56)</w:t>
            </w:r>
          </w:p>
        </w:tc>
        <w:tc>
          <w:tcPr>
            <w:tcW w:w="2407" w:type="dxa"/>
            <w:vAlign w:val="center"/>
          </w:tcPr>
          <w:p w14:paraId="0EC337D4" w14:textId="77777777" w:rsidR="00083C3A" w:rsidRPr="001D77B1" w:rsidRDefault="00083C3A" w:rsidP="001F66D6">
            <w:pPr>
              <w:pStyle w:val="Tabletext"/>
              <w:jc w:val="center"/>
            </w:pPr>
            <w:r w:rsidRPr="001D77B1">
              <w:t>5</w:t>
            </w:r>
            <w:r>
              <w:t> </w:t>
            </w:r>
            <w:r w:rsidRPr="001D77B1">
              <w:t>470</w:t>
            </w:r>
            <w:r>
              <w:t> </w:t>
            </w:r>
            <w:r w:rsidRPr="001D77B1">
              <w:t>MHz</w:t>
            </w:r>
            <w:r>
              <w:t xml:space="preserve"> – </w:t>
            </w:r>
            <w:r w:rsidRPr="001D77B1">
              <w:t>5</w:t>
            </w:r>
            <w:r>
              <w:t> </w:t>
            </w:r>
            <w:r w:rsidRPr="001D77B1">
              <w:t>730</w:t>
            </w:r>
            <w:r>
              <w:t> </w:t>
            </w:r>
            <w:r w:rsidRPr="001D77B1">
              <w:t>MHz</w:t>
            </w:r>
          </w:p>
        </w:tc>
        <w:tc>
          <w:tcPr>
            <w:tcW w:w="2407" w:type="dxa"/>
            <w:vAlign w:val="center"/>
          </w:tcPr>
          <w:p w14:paraId="72417716" w14:textId="77777777" w:rsidR="00083C3A" w:rsidRPr="001D77B1" w:rsidRDefault="00083C3A" w:rsidP="001F66D6">
            <w:pPr>
              <w:pStyle w:val="Tabletext"/>
              <w:jc w:val="center"/>
              <w:rPr>
                <w:lang w:eastAsia="ja-JP"/>
              </w:rPr>
            </w:pPr>
            <w:r>
              <w:t>−</w:t>
            </w:r>
            <w:r w:rsidRPr="001D77B1">
              <w:rPr>
                <w:lang w:eastAsia="ja-JP"/>
              </w:rPr>
              <w:t>63</w:t>
            </w:r>
            <w:r>
              <w:rPr>
                <w:lang w:eastAsia="ja-JP"/>
              </w:rPr>
              <w:t> </w:t>
            </w:r>
            <w:r w:rsidRPr="001D77B1">
              <w:rPr>
                <w:lang w:eastAsia="ja-JP"/>
              </w:rPr>
              <w:t>dBm</w:t>
            </w:r>
            <w:r>
              <w:rPr>
                <w:lang w:eastAsia="ja-JP"/>
              </w:rPr>
              <w:t xml:space="preserve"> </w:t>
            </w:r>
            <w:r w:rsidRPr="001D77B1">
              <w:rPr>
                <w:lang w:eastAsia="ja-JP"/>
              </w:rPr>
              <w:t>(adjacent channel),</w:t>
            </w:r>
          </w:p>
          <w:p w14:paraId="5482743D" w14:textId="77777777" w:rsidR="00083C3A" w:rsidRPr="001D77B1" w:rsidRDefault="00083C3A" w:rsidP="001F66D6">
            <w:pPr>
              <w:pStyle w:val="Tabletext"/>
              <w:jc w:val="center"/>
              <w:rPr>
                <w:lang w:eastAsia="ja-JP"/>
              </w:rPr>
            </w:pPr>
            <w:r>
              <w:t>−</w:t>
            </w:r>
            <w:r w:rsidRPr="001D77B1">
              <w:rPr>
                <w:lang w:eastAsia="ja-JP"/>
              </w:rPr>
              <w:t>47</w:t>
            </w:r>
            <w:r>
              <w:rPr>
                <w:lang w:eastAsia="ja-JP"/>
              </w:rPr>
              <w:t> </w:t>
            </w:r>
            <w:r w:rsidRPr="001D77B1">
              <w:rPr>
                <w:lang w:eastAsia="ja-JP"/>
              </w:rPr>
              <w:t>dBm</w:t>
            </w:r>
            <w:r>
              <w:rPr>
                <w:lang w:eastAsia="ja-JP"/>
              </w:rPr>
              <w:t xml:space="preserve"> </w:t>
            </w:r>
            <w:r w:rsidRPr="001D77B1">
              <w:rPr>
                <w:lang w:eastAsia="ja-JP"/>
              </w:rPr>
              <w:t>(alternate adjacent channel)</w:t>
            </w:r>
          </w:p>
        </w:tc>
        <w:tc>
          <w:tcPr>
            <w:tcW w:w="2408" w:type="dxa"/>
          </w:tcPr>
          <w:p w14:paraId="2BB21BB5" w14:textId="77777777" w:rsidR="00083C3A" w:rsidRPr="00C21412" w:rsidRDefault="00083C3A" w:rsidP="001F66D6">
            <w:pPr>
              <w:pStyle w:val="Tabletext"/>
              <w:jc w:val="center"/>
              <w:rPr>
                <w:color w:val="000000" w:themeColor="text1"/>
                <w:lang w:eastAsia="ja-JP"/>
              </w:rPr>
            </w:pPr>
            <w:r w:rsidRPr="001D77B1">
              <w:rPr>
                <w:color w:val="000000" w:themeColor="text1"/>
                <w:lang w:eastAsia="ja-JP"/>
              </w:rPr>
              <w:t>IEEE Std.802.11-2016</w:t>
            </w:r>
          </w:p>
        </w:tc>
      </w:tr>
      <w:tr w:rsidR="00083C3A" w:rsidRPr="001D77B1" w14:paraId="51B2C221" w14:textId="77777777" w:rsidTr="001F66D6">
        <w:trPr>
          <w:cantSplit/>
          <w:jc w:val="center"/>
        </w:trPr>
        <w:tc>
          <w:tcPr>
            <w:tcW w:w="2407" w:type="dxa"/>
            <w:vAlign w:val="center"/>
          </w:tcPr>
          <w:p w14:paraId="56B0800F" w14:textId="77777777" w:rsidR="00083C3A" w:rsidRPr="001D77B1" w:rsidRDefault="00083C3A" w:rsidP="001F66D6">
            <w:pPr>
              <w:pStyle w:val="Tabletext"/>
            </w:pPr>
            <w:r w:rsidRPr="001D77B1">
              <w:t>Dedicated Short Range Communication (DSRC)</w:t>
            </w:r>
          </w:p>
        </w:tc>
        <w:tc>
          <w:tcPr>
            <w:tcW w:w="2407" w:type="dxa"/>
            <w:vAlign w:val="center"/>
          </w:tcPr>
          <w:p w14:paraId="4C2D94A4" w14:textId="77777777" w:rsidR="00083C3A" w:rsidRPr="001D77B1" w:rsidRDefault="00083C3A" w:rsidP="001F66D6">
            <w:pPr>
              <w:pStyle w:val="Tabletext"/>
              <w:jc w:val="center"/>
            </w:pPr>
            <w:r w:rsidRPr="001D77B1">
              <w:t>5</w:t>
            </w:r>
            <w:r>
              <w:t> </w:t>
            </w:r>
            <w:r w:rsidRPr="001D77B1">
              <w:t>770</w:t>
            </w:r>
            <w:r>
              <w:t> </w:t>
            </w:r>
            <w:r w:rsidRPr="001D77B1">
              <w:t>MHz</w:t>
            </w:r>
            <w:r>
              <w:t xml:space="preserve"> – </w:t>
            </w:r>
            <w:r w:rsidRPr="001D77B1">
              <w:t>5</w:t>
            </w:r>
            <w:r>
              <w:t> </w:t>
            </w:r>
            <w:r w:rsidRPr="001D77B1">
              <w:t>850</w:t>
            </w:r>
            <w:r>
              <w:t> </w:t>
            </w:r>
            <w:r w:rsidRPr="001D77B1">
              <w:t>MHz</w:t>
            </w:r>
          </w:p>
        </w:tc>
        <w:tc>
          <w:tcPr>
            <w:tcW w:w="2407" w:type="dxa"/>
            <w:vAlign w:val="center"/>
          </w:tcPr>
          <w:p w14:paraId="0BAC4594" w14:textId="77777777" w:rsidR="00083C3A" w:rsidRPr="001D77B1" w:rsidRDefault="00083C3A" w:rsidP="001F66D6">
            <w:pPr>
              <w:pStyle w:val="Tabletext"/>
              <w:jc w:val="center"/>
              <w:rPr>
                <w:lang w:eastAsia="ja-JP"/>
              </w:rPr>
            </w:pPr>
            <w:r>
              <w:t xml:space="preserve"> −</w:t>
            </w:r>
            <w:r w:rsidRPr="001D77B1">
              <w:rPr>
                <w:lang w:eastAsia="ja-JP"/>
              </w:rPr>
              <w:t>42</w:t>
            </w:r>
            <w:r>
              <w:rPr>
                <w:lang w:eastAsia="ja-JP"/>
              </w:rPr>
              <w:t xml:space="preserve"> </w:t>
            </w:r>
            <w:r w:rsidRPr="001D77B1">
              <w:rPr>
                <w:lang w:eastAsia="ja-JP"/>
              </w:rPr>
              <w:t>dBm</w:t>
            </w:r>
            <w:r>
              <w:rPr>
                <w:lang w:eastAsia="ja-JP"/>
              </w:rPr>
              <w:br/>
            </w:r>
            <w:r w:rsidRPr="001D77B1">
              <w:rPr>
                <w:lang w:eastAsia="ja-JP"/>
              </w:rPr>
              <w:t>(class-2, spurs response rejection),</w:t>
            </w:r>
          </w:p>
          <w:p w14:paraId="6AF5E4C1" w14:textId="77777777" w:rsidR="00083C3A" w:rsidRPr="001D77B1" w:rsidRDefault="00083C3A" w:rsidP="001F66D6">
            <w:pPr>
              <w:pStyle w:val="Tabletext"/>
              <w:jc w:val="center"/>
              <w:rPr>
                <w:lang w:eastAsia="ja-JP"/>
              </w:rPr>
            </w:pPr>
            <w:r>
              <w:t>−</w:t>
            </w:r>
            <w:r w:rsidRPr="001D77B1">
              <w:rPr>
                <w:lang w:eastAsia="ja-JP"/>
              </w:rPr>
              <w:t>100</w:t>
            </w:r>
            <w:r>
              <w:rPr>
                <w:lang w:eastAsia="ja-JP"/>
              </w:rPr>
              <w:t xml:space="preserve"> </w:t>
            </w:r>
            <w:r w:rsidRPr="001D77B1">
              <w:rPr>
                <w:lang w:eastAsia="ja-JP"/>
              </w:rPr>
              <w:t>dBm</w:t>
            </w:r>
            <w:r>
              <w:rPr>
                <w:lang w:eastAsia="ja-JP"/>
              </w:rPr>
              <w:t xml:space="preserve"> </w:t>
            </w:r>
            <w:r w:rsidRPr="001D77B1">
              <w:rPr>
                <w:lang w:eastAsia="ja-JP"/>
              </w:rPr>
              <w:t>(class-2)</w:t>
            </w:r>
          </w:p>
        </w:tc>
        <w:tc>
          <w:tcPr>
            <w:tcW w:w="2408" w:type="dxa"/>
          </w:tcPr>
          <w:p w14:paraId="76559D79" w14:textId="77777777" w:rsidR="00083C3A" w:rsidRPr="001D77B1" w:rsidRDefault="00083C3A" w:rsidP="001F66D6">
            <w:pPr>
              <w:pStyle w:val="Tabletext"/>
              <w:jc w:val="center"/>
              <w:rPr>
                <w:lang w:eastAsia="ja-JP"/>
              </w:rPr>
            </w:pPr>
            <w:r w:rsidRPr="001D77B1">
              <w:rPr>
                <w:lang w:eastAsia="ja-JP"/>
              </w:rPr>
              <w:t>ARIB STD-T75</w:t>
            </w:r>
          </w:p>
          <w:p w14:paraId="4D871162"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2FDCC161" w14:textId="77777777" w:rsidTr="001F66D6">
        <w:trPr>
          <w:cantSplit/>
          <w:jc w:val="center"/>
        </w:trPr>
        <w:tc>
          <w:tcPr>
            <w:tcW w:w="2407" w:type="dxa"/>
            <w:vAlign w:val="center"/>
          </w:tcPr>
          <w:p w14:paraId="51CE4A8C" w14:textId="77777777" w:rsidR="00083C3A" w:rsidRPr="001D77B1" w:rsidRDefault="00083C3A" w:rsidP="001F66D6">
            <w:pPr>
              <w:pStyle w:val="Tabletext"/>
            </w:pPr>
            <w:r w:rsidRPr="001D77B1">
              <w:t>Broadcasting Service: Studio to Transmitter Link (STL) &amp; Transmitter to Transmitter Link (TTL)</w:t>
            </w:r>
          </w:p>
        </w:tc>
        <w:tc>
          <w:tcPr>
            <w:tcW w:w="2407" w:type="dxa"/>
            <w:vAlign w:val="center"/>
          </w:tcPr>
          <w:p w14:paraId="720EBF8A"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3AD6F370" w14:textId="77777777" w:rsidR="00083C3A" w:rsidRPr="001D77B1" w:rsidRDefault="00083C3A" w:rsidP="001F66D6">
            <w:pPr>
              <w:pStyle w:val="Tabletext"/>
              <w:jc w:val="center"/>
              <w:rPr>
                <w:lang w:eastAsia="ja-JP"/>
              </w:rPr>
            </w:pPr>
            <w:r>
              <w:t xml:space="preserve"> −</w:t>
            </w:r>
            <w:r w:rsidRPr="001D77B1">
              <w:rPr>
                <w:lang w:eastAsia="ja-JP"/>
              </w:rPr>
              <w:t>101.6</w:t>
            </w:r>
            <w:r>
              <w:rPr>
                <w:lang w:eastAsia="ja-JP"/>
              </w:rPr>
              <w:t> </w:t>
            </w:r>
            <w:r w:rsidRPr="001D77B1">
              <w:rPr>
                <w:lang w:eastAsia="ja-JP"/>
              </w:rPr>
              <w:t>dBm</w:t>
            </w:r>
            <w:r>
              <w:rPr>
                <w:lang w:eastAsia="ja-JP"/>
              </w:rPr>
              <w:br/>
            </w:r>
            <w:r w:rsidRPr="001D77B1">
              <w:rPr>
                <w:lang w:eastAsia="ja-JP"/>
              </w:rPr>
              <w:t>(equivalent thermal noise level)</w:t>
            </w:r>
          </w:p>
        </w:tc>
        <w:tc>
          <w:tcPr>
            <w:tcW w:w="2408" w:type="dxa"/>
          </w:tcPr>
          <w:p w14:paraId="6345F583" w14:textId="77777777" w:rsidR="00083C3A" w:rsidRPr="001D77B1" w:rsidRDefault="00083C3A" w:rsidP="001F66D6">
            <w:pPr>
              <w:pStyle w:val="Tabletext"/>
              <w:jc w:val="center"/>
              <w:rPr>
                <w:lang w:eastAsia="ja-JP"/>
              </w:rPr>
            </w:pPr>
            <w:r w:rsidRPr="001D77B1">
              <w:rPr>
                <w:lang w:eastAsia="ja-JP"/>
              </w:rPr>
              <w:t>ARIB_STD-B22</w:t>
            </w:r>
          </w:p>
          <w:p w14:paraId="0DE89D07"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D0B29FB" w14:textId="77777777" w:rsidTr="001F66D6">
        <w:trPr>
          <w:cantSplit/>
          <w:jc w:val="center"/>
        </w:trPr>
        <w:tc>
          <w:tcPr>
            <w:tcW w:w="2407" w:type="dxa"/>
            <w:vAlign w:val="center"/>
          </w:tcPr>
          <w:p w14:paraId="42F363AE" w14:textId="77777777" w:rsidR="00083C3A" w:rsidRPr="001D77B1" w:rsidRDefault="00083C3A" w:rsidP="001F66D6">
            <w:pPr>
              <w:pStyle w:val="Tabletext"/>
            </w:pPr>
            <w:r w:rsidRPr="001D77B1">
              <w:t>Broadcasting Service: Field Pickup (FPU) &amp; Transmitter to Studio Link (TSL) systems</w:t>
            </w:r>
          </w:p>
        </w:tc>
        <w:tc>
          <w:tcPr>
            <w:tcW w:w="2407" w:type="dxa"/>
            <w:vAlign w:val="center"/>
          </w:tcPr>
          <w:p w14:paraId="0E43E1F5" w14:textId="77777777" w:rsidR="00083C3A" w:rsidRPr="001D77B1" w:rsidRDefault="00083C3A" w:rsidP="001F66D6">
            <w:pPr>
              <w:pStyle w:val="Tabletext"/>
              <w:jc w:val="center"/>
            </w:pPr>
            <w:r w:rsidRPr="001D77B1">
              <w:t>5</w:t>
            </w:r>
            <w:r>
              <w:t> </w:t>
            </w:r>
            <w:r w:rsidRPr="001D77B1">
              <w:t>850</w:t>
            </w:r>
            <w:r>
              <w:t> </w:t>
            </w:r>
            <w:r w:rsidRPr="001D77B1">
              <w:t>MHz</w:t>
            </w:r>
            <w:r>
              <w:t xml:space="preserve"> – </w:t>
            </w:r>
            <w:r w:rsidRPr="001D77B1">
              <w:t>5</w:t>
            </w:r>
            <w:r>
              <w:t> </w:t>
            </w:r>
            <w:r w:rsidRPr="001D77B1">
              <w:t>925</w:t>
            </w:r>
            <w:r>
              <w:t> </w:t>
            </w:r>
            <w:r w:rsidRPr="001D77B1">
              <w:t>MHz</w:t>
            </w:r>
          </w:p>
        </w:tc>
        <w:tc>
          <w:tcPr>
            <w:tcW w:w="2407" w:type="dxa"/>
            <w:vAlign w:val="center"/>
          </w:tcPr>
          <w:p w14:paraId="5D401C04" w14:textId="77777777" w:rsidR="00083C3A" w:rsidRPr="001D77B1" w:rsidRDefault="00083C3A" w:rsidP="001F66D6">
            <w:pPr>
              <w:pStyle w:val="Tabletext"/>
              <w:jc w:val="center"/>
              <w:rPr>
                <w:lang w:eastAsia="ja-JP"/>
              </w:rPr>
            </w:pPr>
            <w:r>
              <w:t xml:space="preserve"> −</w:t>
            </w:r>
            <w:r w:rsidRPr="001D77B1">
              <w:rPr>
                <w:lang w:eastAsia="ja-JP"/>
              </w:rPr>
              <w:t>89.4</w:t>
            </w:r>
            <w:r>
              <w:rPr>
                <w:lang w:eastAsia="ja-JP"/>
              </w:rPr>
              <w:t> </w:t>
            </w:r>
            <w:r w:rsidRPr="001D77B1">
              <w:rPr>
                <w:lang w:eastAsia="ja-JP"/>
              </w:rPr>
              <w:t>dBm</w:t>
            </w:r>
            <w:r>
              <w:rPr>
                <w:lang w:eastAsia="ja-JP"/>
              </w:rPr>
              <w:br/>
            </w:r>
            <w:r w:rsidRPr="001D77B1">
              <w:rPr>
                <w:lang w:eastAsia="ja-JP"/>
              </w:rPr>
              <w:t>(FPU fixed relay station)</w:t>
            </w:r>
          </w:p>
        </w:tc>
        <w:tc>
          <w:tcPr>
            <w:tcW w:w="2408" w:type="dxa"/>
          </w:tcPr>
          <w:p w14:paraId="7F7F9F24" w14:textId="77777777" w:rsidR="00083C3A" w:rsidRPr="001D77B1" w:rsidRDefault="00083C3A" w:rsidP="001F66D6">
            <w:pPr>
              <w:pStyle w:val="Tabletext"/>
              <w:jc w:val="center"/>
              <w:rPr>
                <w:lang w:eastAsia="ja-JP"/>
              </w:rPr>
            </w:pPr>
            <w:r w:rsidRPr="001D77B1">
              <w:rPr>
                <w:lang w:eastAsia="ja-JP"/>
              </w:rPr>
              <w:t>ARIB STD-B33</w:t>
            </w:r>
          </w:p>
          <w:p w14:paraId="5E09122D"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563597A1" w14:textId="77777777" w:rsidTr="001F66D6">
        <w:trPr>
          <w:cantSplit/>
          <w:jc w:val="center"/>
        </w:trPr>
        <w:tc>
          <w:tcPr>
            <w:tcW w:w="2407" w:type="dxa"/>
            <w:vAlign w:val="center"/>
          </w:tcPr>
          <w:p w14:paraId="50564FA9" w14:textId="77777777" w:rsidR="00083C3A" w:rsidRPr="001D77B1" w:rsidRDefault="00083C3A" w:rsidP="001F66D6">
            <w:pPr>
              <w:pStyle w:val="Tabletext"/>
            </w:pPr>
            <w:r w:rsidRPr="001D77B1">
              <w:t>Unmanned mobile image transmission system (Wireless system for drones and other unmanned vehicles)</w:t>
            </w:r>
          </w:p>
        </w:tc>
        <w:tc>
          <w:tcPr>
            <w:tcW w:w="2407" w:type="dxa"/>
            <w:vAlign w:val="center"/>
          </w:tcPr>
          <w:p w14:paraId="1A3AD931"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755</w:t>
            </w:r>
            <w:r>
              <w:t> </w:t>
            </w:r>
            <w:r w:rsidRPr="001D77B1">
              <w:t>MHz</w:t>
            </w:r>
          </w:p>
        </w:tc>
        <w:tc>
          <w:tcPr>
            <w:tcW w:w="2407" w:type="dxa"/>
            <w:vAlign w:val="center"/>
          </w:tcPr>
          <w:p w14:paraId="5EAAFBA0" w14:textId="77777777" w:rsidR="00083C3A" w:rsidRPr="001D77B1" w:rsidRDefault="00083C3A" w:rsidP="001F66D6">
            <w:pPr>
              <w:pStyle w:val="Tabletext"/>
              <w:jc w:val="center"/>
              <w:rPr>
                <w:lang w:eastAsia="ja-JP"/>
              </w:rPr>
            </w:pPr>
            <w:r>
              <w:t xml:space="preserve"> −</w:t>
            </w:r>
            <w:r w:rsidRPr="001D77B1">
              <w:rPr>
                <w:lang w:eastAsia="ja-JP"/>
              </w:rPr>
              <w:t>98</w:t>
            </w:r>
            <w:r>
              <w:rPr>
                <w:lang w:eastAsia="ja-JP"/>
              </w:rPr>
              <w:t> </w:t>
            </w:r>
            <w:r w:rsidRPr="001D77B1">
              <w:rPr>
                <w:lang w:eastAsia="ja-JP"/>
              </w:rPr>
              <w:t>dBm</w:t>
            </w:r>
            <w:r>
              <w:rPr>
                <w:lang w:eastAsia="ja-JP"/>
              </w:rPr>
              <w:t xml:space="preserve"> </w:t>
            </w:r>
            <w:r w:rsidRPr="001D77B1">
              <w:rPr>
                <w:lang w:eastAsia="ja-JP"/>
              </w:rPr>
              <w:t>(in-band),</w:t>
            </w:r>
          </w:p>
          <w:p w14:paraId="60840642" w14:textId="77777777" w:rsidR="00083C3A" w:rsidRPr="001D77B1" w:rsidRDefault="00083C3A" w:rsidP="001F66D6">
            <w:pPr>
              <w:pStyle w:val="Tabletext"/>
              <w:jc w:val="center"/>
              <w:rPr>
                <w:lang w:eastAsia="ja-JP"/>
              </w:rPr>
            </w:pPr>
            <w:r>
              <w:t>−</w:t>
            </w:r>
            <w:r w:rsidRPr="001D77B1">
              <w:rPr>
                <w:lang w:eastAsia="ja-JP"/>
              </w:rPr>
              <w:t>72</w:t>
            </w:r>
            <w:r>
              <w:rPr>
                <w:lang w:eastAsia="ja-JP"/>
              </w:rPr>
              <w:t> </w:t>
            </w:r>
            <w:r w:rsidRPr="001D77B1">
              <w:rPr>
                <w:lang w:eastAsia="ja-JP"/>
              </w:rPr>
              <w:t>dBm</w:t>
            </w:r>
            <w:r>
              <w:rPr>
                <w:lang w:eastAsia="ja-JP"/>
              </w:rPr>
              <w:t xml:space="preserve"> </w:t>
            </w:r>
            <w:r w:rsidRPr="001D77B1">
              <w:rPr>
                <w:lang w:eastAsia="ja-JP"/>
              </w:rPr>
              <w:t>(adjacent channel),</w:t>
            </w:r>
          </w:p>
          <w:p w14:paraId="43F109B6" w14:textId="77777777" w:rsidR="00083C3A" w:rsidRPr="001D77B1" w:rsidRDefault="00083C3A" w:rsidP="001F66D6">
            <w:pPr>
              <w:pStyle w:val="Tabletext"/>
              <w:jc w:val="center"/>
              <w:rPr>
                <w:lang w:eastAsia="ja-JP"/>
              </w:rPr>
            </w:pPr>
            <w:r>
              <w:t>−</w:t>
            </w:r>
            <w:r w:rsidRPr="001D77B1">
              <w:rPr>
                <w:lang w:eastAsia="ja-JP"/>
              </w:rPr>
              <w:t>56</w:t>
            </w:r>
            <w:r>
              <w:rPr>
                <w:lang w:eastAsia="ja-JP"/>
              </w:rPr>
              <w:t> </w:t>
            </w:r>
            <w:r w:rsidRPr="001D77B1">
              <w:rPr>
                <w:lang w:eastAsia="ja-JP"/>
              </w:rPr>
              <w:t>dBm</w:t>
            </w:r>
            <w:r>
              <w:rPr>
                <w:lang w:eastAsia="ja-JP"/>
              </w:rPr>
              <w:t xml:space="preserve"> </w:t>
            </w:r>
            <w:r w:rsidRPr="001D77B1">
              <w:rPr>
                <w:lang w:eastAsia="ja-JP"/>
              </w:rPr>
              <w:t>(alternate adjacent channel)</w:t>
            </w:r>
          </w:p>
          <w:p w14:paraId="110E6F00" w14:textId="77777777" w:rsidR="00083C3A" w:rsidRPr="001D77B1" w:rsidRDefault="00083C3A" w:rsidP="001F66D6">
            <w:pPr>
              <w:pStyle w:val="Tabletext"/>
              <w:jc w:val="center"/>
              <w:rPr>
                <w:lang w:eastAsia="ja-JP"/>
              </w:rPr>
            </w:pPr>
          </w:p>
        </w:tc>
        <w:tc>
          <w:tcPr>
            <w:tcW w:w="2408" w:type="dxa"/>
          </w:tcPr>
          <w:p w14:paraId="71C50B58" w14:textId="77777777" w:rsidR="00083C3A" w:rsidRPr="001D77B1" w:rsidRDefault="00083C3A" w:rsidP="001F66D6">
            <w:pPr>
              <w:pStyle w:val="Tabletext"/>
              <w:jc w:val="center"/>
              <w:rPr>
                <w:lang w:eastAsia="ja-JP"/>
              </w:rPr>
            </w:pPr>
            <w:r w:rsidRPr="001D77B1">
              <w:rPr>
                <w:lang w:eastAsia="ja-JP"/>
              </w:rPr>
              <w:t>Report on MIC Advisory No.</w:t>
            </w:r>
            <w:r>
              <w:rPr>
                <w:lang w:eastAsia="ja-JP"/>
              </w:rPr>
              <w:t> </w:t>
            </w:r>
            <w:r w:rsidRPr="001D77B1">
              <w:rPr>
                <w:lang w:eastAsia="ja-JP"/>
              </w:rPr>
              <w:t>2034</w:t>
            </w:r>
          </w:p>
          <w:p w14:paraId="2F511F96" w14:textId="77777777" w:rsidR="00083C3A" w:rsidRPr="001D77B1" w:rsidRDefault="00083C3A" w:rsidP="001F66D6">
            <w:pPr>
              <w:pStyle w:val="Tabletext"/>
              <w:jc w:val="center"/>
              <w:rPr>
                <w:lang w:eastAsia="ja-JP"/>
              </w:rPr>
            </w:pPr>
            <w:r w:rsidRPr="001D77B1">
              <w:rPr>
                <w:lang w:eastAsia="ja-JP"/>
              </w:rPr>
              <w:t>(Japan)</w:t>
            </w:r>
          </w:p>
        </w:tc>
      </w:tr>
      <w:tr w:rsidR="00083C3A" w:rsidRPr="001D77B1" w14:paraId="1A7A8653" w14:textId="77777777" w:rsidTr="001F66D6">
        <w:trPr>
          <w:cantSplit/>
          <w:jc w:val="center"/>
        </w:trPr>
        <w:tc>
          <w:tcPr>
            <w:tcW w:w="2407" w:type="dxa"/>
            <w:vAlign w:val="center"/>
          </w:tcPr>
          <w:p w14:paraId="6106E908" w14:textId="77777777" w:rsidR="00083C3A" w:rsidRPr="001D77B1" w:rsidRDefault="00083C3A" w:rsidP="001F66D6">
            <w:pPr>
              <w:pStyle w:val="Tabletext"/>
            </w:pPr>
            <w:r w:rsidRPr="001D77B1">
              <w:t>Weather radar</w:t>
            </w:r>
          </w:p>
        </w:tc>
        <w:tc>
          <w:tcPr>
            <w:tcW w:w="2407" w:type="dxa"/>
            <w:vAlign w:val="center"/>
          </w:tcPr>
          <w:p w14:paraId="6126C72C" w14:textId="77777777" w:rsidR="00083C3A" w:rsidRPr="001D77B1" w:rsidRDefault="00083C3A" w:rsidP="001F66D6">
            <w:pPr>
              <w:pStyle w:val="Tabletext"/>
              <w:jc w:val="center"/>
            </w:pPr>
            <w:r w:rsidRPr="001D77B1">
              <w:t>5</w:t>
            </w:r>
            <w:r>
              <w:t> </w:t>
            </w:r>
            <w:r w:rsidRPr="001D77B1">
              <w:t>250</w:t>
            </w:r>
            <w:r>
              <w:t> </w:t>
            </w:r>
            <w:r w:rsidRPr="001D77B1">
              <w:t>MHz</w:t>
            </w:r>
            <w:r>
              <w:t xml:space="preserve"> – </w:t>
            </w:r>
            <w:r w:rsidRPr="001D77B1">
              <w:t>5</w:t>
            </w:r>
            <w:r>
              <w:t> </w:t>
            </w:r>
            <w:r w:rsidRPr="001D77B1">
              <w:t>372.5</w:t>
            </w:r>
            <w:r>
              <w:t> </w:t>
            </w:r>
            <w:r w:rsidRPr="001D77B1">
              <w:t>MHz</w:t>
            </w:r>
          </w:p>
        </w:tc>
        <w:tc>
          <w:tcPr>
            <w:tcW w:w="2407" w:type="dxa"/>
            <w:vAlign w:val="center"/>
          </w:tcPr>
          <w:p w14:paraId="27B3D913" w14:textId="77777777" w:rsidR="00083C3A" w:rsidRPr="001D77B1" w:rsidRDefault="00083C3A" w:rsidP="001F66D6">
            <w:pPr>
              <w:pStyle w:val="Tabletext"/>
              <w:jc w:val="center"/>
              <w:rPr>
                <w:lang w:eastAsia="ja-JP"/>
              </w:rPr>
            </w:pPr>
            <w:r>
              <w:t>−</w:t>
            </w:r>
            <w:r w:rsidRPr="001D77B1">
              <w:rPr>
                <w:lang w:eastAsia="ja-JP"/>
              </w:rPr>
              <w:t>120</w:t>
            </w:r>
            <w:r>
              <w:rPr>
                <w:lang w:eastAsia="ja-JP"/>
              </w:rPr>
              <w:t> </w:t>
            </w:r>
            <w:r w:rsidRPr="001D77B1">
              <w:rPr>
                <w:lang w:eastAsia="ja-JP"/>
              </w:rPr>
              <w:t>dBm</w:t>
            </w:r>
            <w:r>
              <w:rPr>
                <w:lang w:eastAsia="ja-JP"/>
              </w:rPr>
              <w:t xml:space="preserve"> </w:t>
            </w:r>
            <w:r w:rsidRPr="001D77B1">
              <w:rPr>
                <w:lang w:eastAsia="ja-JP"/>
              </w:rPr>
              <w:t xml:space="preserve">(noise), </w:t>
            </w:r>
            <w:r>
              <w:t>−</w:t>
            </w:r>
            <w:r w:rsidRPr="001D77B1">
              <w:rPr>
                <w:lang w:eastAsia="ja-JP"/>
              </w:rPr>
              <w:t>40</w:t>
            </w:r>
            <w:r>
              <w:rPr>
                <w:lang w:eastAsia="ja-JP"/>
              </w:rPr>
              <w:t> </w:t>
            </w:r>
            <w:r w:rsidRPr="001D77B1">
              <w:rPr>
                <w:lang w:eastAsia="ja-JP"/>
              </w:rPr>
              <w:t>dBm</w:t>
            </w:r>
            <w:r>
              <w:rPr>
                <w:lang w:eastAsia="ja-JP"/>
              </w:rPr>
              <w:t> </w:t>
            </w:r>
            <w:r w:rsidRPr="001D77B1">
              <w:rPr>
                <w:lang w:eastAsia="ja-JP"/>
              </w:rPr>
              <w:t>(CW)</w:t>
            </w:r>
          </w:p>
        </w:tc>
        <w:tc>
          <w:tcPr>
            <w:tcW w:w="2408" w:type="dxa"/>
          </w:tcPr>
          <w:p w14:paraId="399B6B92" w14:textId="77777777" w:rsidR="00083C3A" w:rsidRPr="001D77B1" w:rsidRDefault="00083C3A" w:rsidP="001F66D6">
            <w:pPr>
              <w:pStyle w:val="Tabletext"/>
              <w:jc w:val="center"/>
              <w:rPr>
                <w:lang w:eastAsia="ja-JP"/>
              </w:rPr>
            </w:pPr>
            <w:r w:rsidRPr="001D77B1">
              <w:rPr>
                <w:color w:val="000000" w:themeColor="text1"/>
                <w:lang w:eastAsia="ja-JP"/>
              </w:rPr>
              <w:t>ITU-R M.1849-2</w:t>
            </w:r>
          </w:p>
        </w:tc>
      </w:tr>
      <w:tr w:rsidR="00083C3A" w:rsidRPr="001D77B1" w14:paraId="51896FB9" w14:textId="77777777" w:rsidTr="001F66D6">
        <w:trPr>
          <w:cantSplit/>
          <w:jc w:val="center"/>
        </w:trPr>
        <w:tc>
          <w:tcPr>
            <w:tcW w:w="2407" w:type="dxa"/>
            <w:vAlign w:val="center"/>
          </w:tcPr>
          <w:p w14:paraId="697FE029" w14:textId="77777777" w:rsidR="00083C3A" w:rsidRPr="001D77B1" w:rsidRDefault="00083C3A" w:rsidP="001F66D6">
            <w:pPr>
              <w:pStyle w:val="Tabletext"/>
            </w:pPr>
            <w:r w:rsidRPr="001D77B1">
              <w:t>Radio astronomy</w:t>
            </w:r>
          </w:p>
        </w:tc>
        <w:tc>
          <w:tcPr>
            <w:tcW w:w="2407" w:type="dxa"/>
            <w:vAlign w:val="center"/>
          </w:tcPr>
          <w:p w14:paraId="69C78612" w14:textId="77777777" w:rsidR="00083C3A" w:rsidRPr="001D77B1" w:rsidRDefault="00083C3A" w:rsidP="001F66D6">
            <w:pPr>
              <w:pStyle w:val="Tabletext"/>
              <w:jc w:val="center"/>
              <w:rPr>
                <w:lang w:eastAsia="ja-JP"/>
              </w:rPr>
            </w:pPr>
            <w:r w:rsidRPr="001D77B1">
              <w:rPr>
                <w:lang w:eastAsia="ja-JP"/>
              </w:rPr>
              <w:t>4</w:t>
            </w:r>
            <w:r>
              <w:rPr>
                <w:lang w:eastAsia="ja-JP"/>
              </w:rPr>
              <w:t> </w:t>
            </w:r>
            <w:r w:rsidRPr="001D77B1">
              <w:rPr>
                <w:lang w:eastAsia="ja-JP"/>
              </w:rPr>
              <w:t>700</w:t>
            </w:r>
            <w:r>
              <w:t xml:space="preserve"> – </w:t>
            </w:r>
            <w:r w:rsidRPr="001D77B1">
              <w:rPr>
                <w:lang w:eastAsia="ja-JP"/>
              </w:rPr>
              <w:t>5</w:t>
            </w:r>
            <w:r>
              <w:rPr>
                <w:lang w:eastAsia="ja-JP"/>
              </w:rPr>
              <w:t> </w:t>
            </w:r>
            <w:r w:rsidRPr="001D77B1">
              <w:rPr>
                <w:lang w:eastAsia="ja-JP"/>
              </w:rPr>
              <w:t>140</w:t>
            </w:r>
            <w:r>
              <w:rPr>
                <w:lang w:eastAsia="ja-JP"/>
              </w:rPr>
              <w:t> </w:t>
            </w:r>
            <w:r w:rsidRPr="001D77B1">
              <w:rPr>
                <w:lang w:eastAsia="ja-JP"/>
              </w:rPr>
              <w:t>MHz, 3</w:t>
            </w:r>
            <w:r>
              <w:rPr>
                <w:lang w:eastAsia="ja-JP"/>
              </w:rPr>
              <w:t> </w:t>
            </w:r>
            <w:r w:rsidRPr="001D77B1">
              <w:rPr>
                <w:lang w:eastAsia="ja-JP"/>
              </w:rPr>
              <w:t>000</w:t>
            </w:r>
            <w:r>
              <w:rPr>
                <w:lang w:eastAsia="ja-JP"/>
              </w:rPr>
              <w:t> </w:t>
            </w:r>
            <w:r w:rsidRPr="001D77B1">
              <w:rPr>
                <w:lang w:eastAsia="ja-JP"/>
              </w:rPr>
              <w:t>MHz</w:t>
            </w:r>
            <w:r>
              <w:t xml:space="preserve"> – </w:t>
            </w:r>
            <w:r w:rsidRPr="001D77B1">
              <w:rPr>
                <w:lang w:eastAsia="ja-JP"/>
              </w:rPr>
              <w:t>14</w:t>
            </w:r>
            <w:r>
              <w:rPr>
                <w:lang w:eastAsia="ja-JP"/>
              </w:rPr>
              <w:t> </w:t>
            </w:r>
            <w:r w:rsidRPr="001D77B1">
              <w:rPr>
                <w:lang w:eastAsia="ja-JP"/>
              </w:rPr>
              <w:t>000</w:t>
            </w:r>
            <w:r>
              <w:rPr>
                <w:lang w:eastAsia="ja-JP"/>
              </w:rPr>
              <w:t> </w:t>
            </w:r>
            <w:r w:rsidRPr="001D77B1">
              <w:rPr>
                <w:lang w:eastAsia="ja-JP"/>
              </w:rPr>
              <w:t>MHz</w:t>
            </w:r>
          </w:p>
        </w:tc>
        <w:tc>
          <w:tcPr>
            <w:tcW w:w="2407" w:type="dxa"/>
            <w:vAlign w:val="center"/>
          </w:tcPr>
          <w:p w14:paraId="266F4013" w14:textId="77777777" w:rsidR="00083C3A" w:rsidRPr="001D77B1" w:rsidRDefault="00083C3A" w:rsidP="001F66D6">
            <w:pPr>
              <w:pStyle w:val="Tabletext"/>
              <w:jc w:val="center"/>
              <w:rPr>
                <w:lang w:eastAsia="ja-JP"/>
              </w:rPr>
            </w:pPr>
            <w:r>
              <w:t>−</w:t>
            </w:r>
            <w:r w:rsidRPr="001D77B1">
              <w:rPr>
                <w:lang w:eastAsia="ja-JP"/>
              </w:rPr>
              <w:t>187</w:t>
            </w:r>
            <w:r>
              <w:rPr>
                <w:lang w:eastAsia="ja-JP"/>
              </w:rPr>
              <w:t> </w:t>
            </w:r>
            <w:r w:rsidRPr="001D77B1">
              <w:rPr>
                <w:lang w:eastAsia="ja-JP"/>
              </w:rPr>
              <w:t>dB</w:t>
            </w:r>
            <w:r>
              <w:rPr>
                <w:lang w:eastAsia="ja-JP"/>
              </w:rPr>
              <w:t>m</w:t>
            </w:r>
            <w:r w:rsidRPr="001D77B1">
              <w:rPr>
                <w:lang w:eastAsia="ja-JP"/>
              </w:rPr>
              <w:t>/MHz</w:t>
            </w:r>
          </w:p>
        </w:tc>
        <w:tc>
          <w:tcPr>
            <w:tcW w:w="2408" w:type="dxa"/>
          </w:tcPr>
          <w:p w14:paraId="14F9E316" w14:textId="77777777" w:rsidR="00083C3A" w:rsidRPr="001D77B1" w:rsidRDefault="00083C3A" w:rsidP="001F66D6">
            <w:pPr>
              <w:pStyle w:val="Tabletext"/>
              <w:jc w:val="center"/>
              <w:rPr>
                <w:lang w:eastAsia="ja-JP"/>
              </w:rPr>
            </w:pPr>
            <w:r>
              <w:rPr>
                <w:color w:val="000000" w:themeColor="text1"/>
                <w:lang w:eastAsia="ja-JP"/>
              </w:rPr>
              <w:t xml:space="preserve">Rec. </w:t>
            </w:r>
            <w:r w:rsidRPr="001D77B1">
              <w:rPr>
                <w:color w:val="000000" w:themeColor="text1"/>
                <w:lang w:eastAsia="ja-JP"/>
              </w:rPr>
              <w:t>ITU-R RA.769-2</w:t>
            </w:r>
          </w:p>
        </w:tc>
      </w:tr>
      <w:tr w:rsidR="00083C3A" w:rsidRPr="001D77B1" w14:paraId="39906C02" w14:textId="77777777" w:rsidTr="001F66D6">
        <w:trPr>
          <w:cantSplit/>
          <w:jc w:val="center"/>
        </w:trPr>
        <w:tc>
          <w:tcPr>
            <w:tcW w:w="2407" w:type="dxa"/>
            <w:vAlign w:val="center"/>
          </w:tcPr>
          <w:p w14:paraId="208FF6E8" w14:textId="77777777" w:rsidR="00083C3A" w:rsidRPr="001D77B1" w:rsidRDefault="00083C3A" w:rsidP="001F66D6">
            <w:pPr>
              <w:pStyle w:val="Tabletext"/>
            </w:pPr>
            <w:r w:rsidRPr="001D77B1">
              <w:t>Amateur radio</w:t>
            </w:r>
          </w:p>
        </w:tc>
        <w:tc>
          <w:tcPr>
            <w:tcW w:w="2407" w:type="dxa"/>
            <w:vAlign w:val="center"/>
          </w:tcPr>
          <w:p w14:paraId="4DFFEEEF" w14:textId="77777777" w:rsidR="00083C3A" w:rsidRPr="001D77B1" w:rsidRDefault="00083C3A" w:rsidP="001F66D6">
            <w:pPr>
              <w:pStyle w:val="Tabletext"/>
              <w:jc w:val="center"/>
            </w:pPr>
            <w:r w:rsidRPr="001D77B1">
              <w:t>5</w:t>
            </w:r>
            <w:r>
              <w:t> </w:t>
            </w:r>
            <w:r w:rsidRPr="001D77B1">
              <w:t>650</w:t>
            </w:r>
            <w:r>
              <w:t> </w:t>
            </w:r>
            <w:r w:rsidRPr="001D77B1">
              <w:t>MHz</w:t>
            </w:r>
            <w:r>
              <w:t xml:space="preserve"> – </w:t>
            </w:r>
            <w:r w:rsidRPr="001D77B1">
              <w:t>5</w:t>
            </w:r>
            <w:r>
              <w:t> </w:t>
            </w:r>
            <w:r w:rsidRPr="001D77B1">
              <w:t>850</w:t>
            </w:r>
            <w:r>
              <w:t> </w:t>
            </w:r>
            <w:r w:rsidRPr="001D77B1">
              <w:t>MHz</w:t>
            </w:r>
          </w:p>
        </w:tc>
        <w:tc>
          <w:tcPr>
            <w:tcW w:w="2407" w:type="dxa"/>
            <w:vAlign w:val="center"/>
          </w:tcPr>
          <w:p w14:paraId="6E7E19B1" w14:textId="77777777" w:rsidR="00083C3A" w:rsidRPr="001D77B1" w:rsidRDefault="00083C3A" w:rsidP="001F66D6">
            <w:pPr>
              <w:pStyle w:val="Tabletext"/>
              <w:jc w:val="center"/>
              <w:rPr>
                <w:color w:val="000000" w:themeColor="text1"/>
                <w:lang w:eastAsia="ja-JP"/>
              </w:rPr>
            </w:pPr>
            <w:r>
              <w:t xml:space="preserve"> −</w:t>
            </w:r>
            <w:r w:rsidRPr="001D77B1">
              <w:rPr>
                <w:lang w:eastAsia="ja-JP"/>
              </w:rPr>
              <w:t>110.83</w:t>
            </w:r>
            <w:r>
              <w:rPr>
                <w:lang w:eastAsia="ja-JP"/>
              </w:rPr>
              <w:t> </w:t>
            </w:r>
            <w:r w:rsidRPr="001D77B1">
              <w:rPr>
                <w:lang w:eastAsia="ja-JP"/>
              </w:rPr>
              <w:t>dBm/MHz</w:t>
            </w:r>
          </w:p>
          <w:p w14:paraId="76AC9774" w14:textId="77777777" w:rsidR="00083C3A" w:rsidRPr="000F7F16" w:rsidRDefault="00083C3A" w:rsidP="001F66D6">
            <w:pPr>
              <w:pStyle w:val="Tabletext"/>
              <w:jc w:val="center"/>
              <w:rPr>
                <w:rFonts w:eastAsia="MS Mincho"/>
                <w:lang w:eastAsia="ja-JP"/>
              </w:rPr>
            </w:pPr>
          </w:p>
        </w:tc>
        <w:tc>
          <w:tcPr>
            <w:tcW w:w="2408" w:type="dxa"/>
          </w:tcPr>
          <w:p w14:paraId="563B3C98" w14:textId="77777777" w:rsidR="00083C3A" w:rsidRPr="001D77B1" w:rsidRDefault="00083C3A" w:rsidP="001F66D6">
            <w:pPr>
              <w:pStyle w:val="Tabletext"/>
              <w:jc w:val="center"/>
              <w:rPr>
                <w:lang w:eastAsia="ja-JP"/>
              </w:rPr>
            </w:pPr>
            <w:r w:rsidRPr="001D77B1">
              <w:rPr>
                <w:color w:val="000000" w:themeColor="text1"/>
                <w:lang w:eastAsia="ja-JP"/>
              </w:rPr>
              <w:t>JARL requirement</w:t>
            </w:r>
          </w:p>
        </w:tc>
      </w:tr>
    </w:tbl>
    <w:p w14:paraId="748C6BEE" w14:textId="77777777" w:rsidR="00083C3A" w:rsidRPr="001D77B1" w:rsidRDefault="00083C3A" w:rsidP="00083C3A">
      <w:pPr>
        <w:pStyle w:val="Tablefin"/>
      </w:pPr>
    </w:p>
    <w:p w14:paraId="4A15762E" w14:textId="77777777" w:rsidR="00083C3A" w:rsidRPr="001D77B1" w:rsidRDefault="00083C3A" w:rsidP="00083C3A">
      <w:pPr>
        <w:pStyle w:val="Heading3"/>
      </w:pPr>
      <w:r>
        <w:rPr>
          <w:lang w:eastAsia="ja-JP"/>
        </w:rPr>
        <w:t>3.3.2</w:t>
      </w:r>
      <w:r w:rsidRPr="001D77B1">
        <w:rPr>
          <w:lang w:eastAsia="ja-JP"/>
        </w:rPr>
        <w:tab/>
      </w:r>
      <w:r w:rsidRPr="004B333B">
        <w:t>Specifications and parameters used for the study</w:t>
      </w:r>
    </w:p>
    <w:p w14:paraId="3463B221" w14:textId="77777777" w:rsidR="00083C3A" w:rsidRPr="00F05208" w:rsidRDefault="00083C3A" w:rsidP="00083C3A">
      <w:pPr>
        <w:rPr>
          <w:bCs/>
          <w:spacing w:val="-2"/>
          <w:lang w:eastAsia="ja-JP"/>
        </w:rPr>
      </w:pPr>
      <w:r w:rsidRPr="00F9206B">
        <w:rPr>
          <w:bCs/>
          <w:spacing w:val="-2"/>
          <w:lang w:eastAsia="ja-JP"/>
        </w:rPr>
        <w:t xml:space="preserve">Expected specifications and </w:t>
      </w:r>
      <w:r>
        <w:rPr>
          <w:bCs/>
          <w:spacing w:val="-2"/>
          <w:lang w:eastAsia="ja-JP"/>
        </w:rPr>
        <w:t>s</w:t>
      </w:r>
      <w:r w:rsidRPr="00F05208">
        <w:rPr>
          <w:bCs/>
          <w:spacing w:val="-2"/>
          <w:lang w:eastAsia="ja-JP"/>
        </w:rPr>
        <w:t xml:space="preserve">ystem parameters used for the study are shown in Table </w:t>
      </w:r>
      <w:r>
        <w:rPr>
          <w:bCs/>
          <w:spacing w:val="-2"/>
          <w:lang w:eastAsia="ja-JP"/>
        </w:rPr>
        <w:t>7</w:t>
      </w:r>
      <w:r w:rsidRPr="00BA6D6A">
        <w:rPr>
          <w:bCs/>
          <w:spacing w:val="-2"/>
          <w:lang w:eastAsia="ja-JP"/>
        </w:rPr>
        <w:t>, Figure 7, Figure 8 and Figure 9</w:t>
      </w:r>
      <w:r w:rsidRPr="00F05208">
        <w:rPr>
          <w:bCs/>
          <w:spacing w:val="-2"/>
          <w:lang w:eastAsia="ja-JP"/>
        </w:rPr>
        <w:t xml:space="preserve">. </w:t>
      </w:r>
    </w:p>
    <w:p w14:paraId="6FB579A5" w14:textId="77777777" w:rsidR="00083C3A" w:rsidRPr="001D77B1" w:rsidRDefault="00083C3A" w:rsidP="00083C3A">
      <w:pPr>
        <w:pStyle w:val="TableNo"/>
        <w:spacing w:before="240"/>
        <w:rPr>
          <w:lang w:eastAsia="ja-JP"/>
        </w:rPr>
      </w:pPr>
      <w:r w:rsidRPr="001D77B1">
        <w:rPr>
          <w:lang w:eastAsia="ja-JP"/>
        </w:rPr>
        <w:t xml:space="preserve">TABLE </w:t>
      </w:r>
      <w:r>
        <w:rPr>
          <w:lang w:eastAsia="ja-JP"/>
        </w:rPr>
        <w:t>7</w:t>
      </w:r>
    </w:p>
    <w:p w14:paraId="2008B118" w14:textId="77777777" w:rsidR="00083C3A" w:rsidRPr="001D77B1" w:rsidRDefault="00083C3A" w:rsidP="00083C3A">
      <w:pPr>
        <w:pStyle w:val="Tabletitle"/>
        <w:keepLines w:val="0"/>
      </w:pPr>
      <w:r w:rsidRPr="001D77B1">
        <w:rPr>
          <w:lang w:eastAsia="ja-JP"/>
        </w:rPr>
        <w:t>Expect</w:t>
      </w:r>
      <w:r>
        <w:rPr>
          <w:lang w:eastAsia="ja-JP"/>
        </w:rPr>
        <w:t>ed</w:t>
      </w:r>
      <w:r w:rsidRPr="001D77B1">
        <w:rPr>
          <w:lang w:eastAsia="ja-JP"/>
        </w:rPr>
        <w:t xml:space="preserve"> specifications of beam WPT commercial systems </w:t>
      </w:r>
      <w:r>
        <w:rPr>
          <w:lang w:eastAsia="ja-JP"/>
        </w:rPr>
        <w:t>considered</w:t>
      </w:r>
    </w:p>
    <w:tbl>
      <w:tblPr>
        <w:tblStyle w:val="TableGrid"/>
        <w:tblW w:w="5000" w:type="pct"/>
        <w:jc w:val="center"/>
        <w:tblCellMar>
          <w:left w:w="57" w:type="dxa"/>
          <w:right w:w="57" w:type="dxa"/>
        </w:tblCellMar>
        <w:tblLook w:val="04A0" w:firstRow="1" w:lastRow="0" w:firstColumn="1" w:lastColumn="0" w:noHBand="0" w:noVBand="1"/>
      </w:tblPr>
      <w:tblGrid>
        <w:gridCol w:w="1744"/>
        <w:gridCol w:w="2629"/>
        <w:gridCol w:w="2629"/>
        <w:gridCol w:w="2627"/>
      </w:tblGrid>
      <w:tr w:rsidR="00083C3A" w:rsidRPr="00D63061" w14:paraId="1144FDBC"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87EACD4" w14:textId="77777777" w:rsidR="00083C3A" w:rsidRPr="00D63061" w:rsidRDefault="00083C3A" w:rsidP="001F66D6">
            <w:pPr>
              <w:pStyle w:val="Tablehead"/>
              <w:rPr>
                <w:lang w:eastAsia="ja-JP"/>
              </w:rPr>
            </w:pPr>
          </w:p>
        </w:tc>
        <w:tc>
          <w:tcPr>
            <w:tcW w:w="1365" w:type="pct"/>
            <w:tcBorders>
              <w:top w:val="single" w:sz="4" w:space="0" w:color="auto"/>
              <w:left w:val="single" w:sz="4" w:space="0" w:color="auto"/>
              <w:bottom w:val="single" w:sz="4" w:space="0" w:color="auto"/>
              <w:right w:val="single" w:sz="4" w:space="0" w:color="auto"/>
            </w:tcBorders>
            <w:hideMark/>
          </w:tcPr>
          <w:p w14:paraId="7EB902F3" w14:textId="77777777" w:rsidR="00083C3A" w:rsidRPr="00D63061" w:rsidRDefault="00083C3A" w:rsidP="001F66D6">
            <w:pPr>
              <w:pStyle w:val="Tablehead"/>
            </w:pPr>
            <w:r w:rsidRPr="00D63061">
              <w:rPr>
                <w:lang w:eastAsia="ja-JP"/>
              </w:rPr>
              <w:t xml:space="preserve">System </w:t>
            </w:r>
            <w:r>
              <w:rPr>
                <w:lang w:eastAsia="ja-JP"/>
              </w:rPr>
              <w:t>4</w:t>
            </w:r>
          </w:p>
          <w:p w14:paraId="1AB31E7D" w14:textId="77777777" w:rsidR="00083C3A" w:rsidRPr="00D63061" w:rsidRDefault="00083C3A" w:rsidP="001F66D6">
            <w:pPr>
              <w:pStyle w:val="Tablehead"/>
            </w:pPr>
            <w:r w:rsidRPr="00D63061">
              <w:t>920 MHz band</w:t>
            </w:r>
          </w:p>
        </w:tc>
        <w:tc>
          <w:tcPr>
            <w:tcW w:w="1365" w:type="pct"/>
            <w:tcBorders>
              <w:top w:val="single" w:sz="4" w:space="0" w:color="auto"/>
              <w:left w:val="single" w:sz="4" w:space="0" w:color="auto"/>
              <w:bottom w:val="single" w:sz="4" w:space="0" w:color="auto"/>
              <w:right w:val="single" w:sz="4" w:space="0" w:color="auto"/>
            </w:tcBorders>
            <w:hideMark/>
          </w:tcPr>
          <w:p w14:paraId="64A55EC6" w14:textId="77777777" w:rsidR="00083C3A" w:rsidRPr="00D63061" w:rsidRDefault="00083C3A" w:rsidP="001F66D6">
            <w:pPr>
              <w:pStyle w:val="Tablehead"/>
            </w:pPr>
            <w:r w:rsidRPr="00D63061">
              <w:rPr>
                <w:lang w:eastAsia="ja-JP"/>
              </w:rPr>
              <w:t xml:space="preserve">System </w:t>
            </w:r>
            <w:r>
              <w:rPr>
                <w:lang w:eastAsia="ja-JP"/>
              </w:rPr>
              <w:t>5</w:t>
            </w:r>
          </w:p>
          <w:p w14:paraId="3731C911" w14:textId="77777777" w:rsidR="00083C3A" w:rsidRPr="00D63061" w:rsidRDefault="00083C3A" w:rsidP="001F66D6">
            <w:pPr>
              <w:pStyle w:val="Tablehead"/>
            </w:pPr>
            <w:r w:rsidRPr="00D63061">
              <w:t>2.4 GHz band</w:t>
            </w:r>
          </w:p>
        </w:tc>
        <w:tc>
          <w:tcPr>
            <w:tcW w:w="1365" w:type="pct"/>
            <w:tcBorders>
              <w:top w:val="single" w:sz="4" w:space="0" w:color="auto"/>
              <w:left w:val="single" w:sz="4" w:space="0" w:color="auto"/>
              <w:bottom w:val="single" w:sz="4" w:space="0" w:color="auto"/>
              <w:right w:val="single" w:sz="4" w:space="0" w:color="auto"/>
            </w:tcBorders>
            <w:hideMark/>
          </w:tcPr>
          <w:p w14:paraId="0BFB63AD" w14:textId="77777777" w:rsidR="00083C3A" w:rsidRPr="00D63061" w:rsidRDefault="00083C3A" w:rsidP="001F66D6">
            <w:pPr>
              <w:pStyle w:val="Tablehead"/>
            </w:pPr>
            <w:r w:rsidRPr="00D63061">
              <w:rPr>
                <w:lang w:eastAsia="ja-JP"/>
              </w:rPr>
              <w:t>System</w:t>
            </w:r>
            <w:r>
              <w:rPr>
                <w:lang w:eastAsia="ja-JP"/>
              </w:rPr>
              <w:t xml:space="preserve"> 6</w:t>
            </w:r>
          </w:p>
          <w:p w14:paraId="462B96CD" w14:textId="77777777" w:rsidR="00083C3A" w:rsidRPr="00D63061" w:rsidRDefault="00083C3A" w:rsidP="001F66D6">
            <w:pPr>
              <w:pStyle w:val="Tablehead"/>
            </w:pPr>
            <w:r w:rsidRPr="00D63061">
              <w:t>5.7 GHz band</w:t>
            </w:r>
          </w:p>
        </w:tc>
      </w:tr>
      <w:tr w:rsidR="00083C3A" w:rsidRPr="00BA6D6A" w14:paraId="5595FE45"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1EC6BECF" w14:textId="77777777" w:rsidR="00083C3A" w:rsidRPr="00D63061" w:rsidRDefault="00083C3A" w:rsidP="001F66D6">
            <w:pPr>
              <w:pStyle w:val="Tabletext"/>
            </w:pPr>
            <w:r w:rsidRPr="00D63061">
              <w:t xml:space="preserve">Transmitter antenna output power </w:t>
            </w:r>
          </w:p>
        </w:tc>
        <w:tc>
          <w:tcPr>
            <w:tcW w:w="1365" w:type="pct"/>
            <w:tcBorders>
              <w:top w:val="single" w:sz="4" w:space="0" w:color="auto"/>
              <w:left w:val="single" w:sz="4" w:space="0" w:color="auto"/>
              <w:bottom w:val="single" w:sz="4" w:space="0" w:color="auto"/>
              <w:right w:val="single" w:sz="4" w:space="0" w:color="auto"/>
            </w:tcBorders>
            <w:hideMark/>
          </w:tcPr>
          <w:p w14:paraId="4992D6CD" w14:textId="77777777" w:rsidR="00083C3A" w:rsidRPr="00D63061" w:rsidRDefault="00083C3A" w:rsidP="001F66D6">
            <w:pPr>
              <w:pStyle w:val="Tabletext"/>
              <w:jc w:val="center"/>
            </w:pPr>
            <w:r w:rsidRPr="00D63061">
              <w:t>1W (30 dBm)</w:t>
            </w:r>
          </w:p>
        </w:tc>
        <w:tc>
          <w:tcPr>
            <w:tcW w:w="1365" w:type="pct"/>
            <w:tcBorders>
              <w:top w:val="single" w:sz="4" w:space="0" w:color="auto"/>
              <w:left w:val="single" w:sz="4" w:space="0" w:color="auto"/>
              <w:bottom w:val="single" w:sz="4" w:space="0" w:color="auto"/>
              <w:right w:val="single" w:sz="4" w:space="0" w:color="auto"/>
            </w:tcBorders>
            <w:hideMark/>
          </w:tcPr>
          <w:p w14:paraId="21475AE1" w14:textId="77777777" w:rsidR="00083C3A" w:rsidRPr="00D63061" w:rsidRDefault="00083C3A" w:rsidP="001F66D6">
            <w:pPr>
              <w:pStyle w:val="Tabletext"/>
              <w:jc w:val="center"/>
            </w:pPr>
            <w:r w:rsidRPr="00D63061">
              <w:t>15W (41.8 dBm)</w:t>
            </w:r>
          </w:p>
        </w:tc>
        <w:tc>
          <w:tcPr>
            <w:tcW w:w="1365" w:type="pct"/>
            <w:tcBorders>
              <w:top w:val="single" w:sz="4" w:space="0" w:color="auto"/>
              <w:left w:val="single" w:sz="4" w:space="0" w:color="auto"/>
              <w:bottom w:val="single" w:sz="4" w:space="0" w:color="auto"/>
              <w:right w:val="single" w:sz="4" w:space="0" w:color="auto"/>
            </w:tcBorders>
            <w:hideMark/>
          </w:tcPr>
          <w:p w14:paraId="49762C80" w14:textId="77777777" w:rsidR="00083C3A" w:rsidRPr="00D63061" w:rsidRDefault="00083C3A" w:rsidP="001F66D6">
            <w:pPr>
              <w:pStyle w:val="Tabletext"/>
              <w:jc w:val="center"/>
            </w:pPr>
            <w:r w:rsidRPr="00D63061">
              <w:t>32W (45.0 dBm)</w:t>
            </w:r>
          </w:p>
        </w:tc>
      </w:tr>
      <w:tr w:rsidR="00083C3A" w:rsidRPr="00BA6D6A" w14:paraId="6634B220"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64879C0" w14:textId="77777777" w:rsidR="00083C3A" w:rsidRPr="00D63061" w:rsidRDefault="00083C3A" w:rsidP="001F66D6">
            <w:pPr>
              <w:pStyle w:val="Tabletext"/>
            </w:pPr>
            <w:r w:rsidRPr="00D63061">
              <w:t xml:space="preserve">Frequency channels </w:t>
            </w:r>
          </w:p>
        </w:tc>
        <w:tc>
          <w:tcPr>
            <w:tcW w:w="1365" w:type="pct"/>
            <w:tcBorders>
              <w:top w:val="single" w:sz="4" w:space="0" w:color="auto"/>
              <w:left w:val="single" w:sz="4" w:space="0" w:color="auto"/>
              <w:bottom w:val="single" w:sz="4" w:space="0" w:color="auto"/>
              <w:right w:val="single" w:sz="4" w:space="0" w:color="auto"/>
            </w:tcBorders>
            <w:hideMark/>
          </w:tcPr>
          <w:p w14:paraId="5573AF0A" w14:textId="77777777" w:rsidR="00083C3A" w:rsidRPr="00D63061" w:rsidRDefault="00083C3A" w:rsidP="001F66D6">
            <w:pPr>
              <w:pStyle w:val="Tabletext"/>
              <w:jc w:val="center"/>
            </w:pPr>
            <w:r w:rsidRPr="00D63061">
              <w:t>918.0, 919.2 MHz</w:t>
            </w:r>
            <w:r w:rsidRPr="00D63061">
              <w:br/>
              <w:t>(2 channels)</w:t>
            </w:r>
          </w:p>
        </w:tc>
        <w:tc>
          <w:tcPr>
            <w:tcW w:w="1365" w:type="pct"/>
            <w:tcBorders>
              <w:top w:val="single" w:sz="4" w:space="0" w:color="auto"/>
              <w:left w:val="single" w:sz="4" w:space="0" w:color="auto"/>
              <w:bottom w:val="single" w:sz="4" w:space="0" w:color="auto"/>
              <w:right w:val="single" w:sz="4" w:space="0" w:color="auto"/>
            </w:tcBorders>
            <w:hideMark/>
          </w:tcPr>
          <w:p w14:paraId="520EE8E0" w14:textId="77777777" w:rsidR="00083C3A" w:rsidRPr="00D63061" w:rsidRDefault="00083C3A" w:rsidP="001F66D6">
            <w:pPr>
              <w:pStyle w:val="Tabletext"/>
              <w:jc w:val="center"/>
            </w:pPr>
            <w:r w:rsidRPr="00D63061">
              <w:t>2 412</w:t>
            </w:r>
            <w:r w:rsidRPr="00D63061">
              <w:rPr>
                <w:lang w:eastAsia="ja-JP"/>
              </w:rPr>
              <w:t xml:space="preserve">, </w:t>
            </w:r>
            <w:r w:rsidRPr="00D63061">
              <w:t>2 437, 2 462, 2 484 MHz</w:t>
            </w:r>
            <w:r w:rsidRPr="00D63061">
              <w:br/>
              <w:t>(4 channels)</w:t>
            </w:r>
          </w:p>
        </w:tc>
        <w:tc>
          <w:tcPr>
            <w:tcW w:w="1365" w:type="pct"/>
            <w:tcBorders>
              <w:top w:val="single" w:sz="4" w:space="0" w:color="auto"/>
              <w:left w:val="single" w:sz="4" w:space="0" w:color="auto"/>
              <w:bottom w:val="single" w:sz="4" w:space="0" w:color="auto"/>
              <w:right w:val="single" w:sz="4" w:space="0" w:color="auto"/>
            </w:tcBorders>
            <w:hideMark/>
          </w:tcPr>
          <w:p w14:paraId="2108B5D7" w14:textId="77777777" w:rsidR="00083C3A" w:rsidRPr="00D63061" w:rsidRDefault="00083C3A" w:rsidP="001F66D6">
            <w:pPr>
              <w:pStyle w:val="Tabletext"/>
              <w:jc w:val="center"/>
            </w:pPr>
            <w:r w:rsidRPr="00D63061">
              <w:t>5 740, 5 742, 5 744, 5 746, 5 748, 5 750, 5 752, 5 758, 5 764 MHz</w:t>
            </w:r>
            <w:r w:rsidRPr="00D63061">
              <w:br/>
              <w:t>(9 channels)</w:t>
            </w:r>
          </w:p>
        </w:tc>
      </w:tr>
      <w:tr w:rsidR="00083C3A" w:rsidRPr="00BA6D6A" w14:paraId="3AB27E06"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A2583C" w14:textId="77777777" w:rsidR="00083C3A" w:rsidRPr="00D63061" w:rsidRDefault="00083C3A" w:rsidP="001F66D6">
            <w:pPr>
              <w:pStyle w:val="Tabletext"/>
            </w:pPr>
            <w:r w:rsidRPr="00D63061">
              <w:t>e.i.r.p</w:t>
            </w:r>
          </w:p>
        </w:tc>
        <w:tc>
          <w:tcPr>
            <w:tcW w:w="1365" w:type="pct"/>
            <w:tcBorders>
              <w:top w:val="single" w:sz="4" w:space="0" w:color="auto"/>
              <w:left w:val="single" w:sz="4" w:space="0" w:color="auto"/>
              <w:bottom w:val="single" w:sz="4" w:space="0" w:color="auto"/>
              <w:right w:val="single" w:sz="4" w:space="0" w:color="auto"/>
            </w:tcBorders>
            <w:hideMark/>
          </w:tcPr>
          <w:p w14:paraId="051FAAC6" w14:textId="77777777" w:rsidR="00083C3A" w:rsidRPr="00D63061" w:rsidRDefault="00083C3A" w:rsidP="001F66D6">
            <w:pPr>
              <w:pStyle w:val="Tabletext"/>
              <w:jc w:val="center"/>
            </w:pPr>
            <w:r w:rsidRPr="00D63061">
              <w:t>36 dBm Max.</w:t>
            </w:r>
          </w:p>
        </w:tc>
        <w:tc>
          <w:tcPr>
            <w:tcW w:w="1365" w:type="pct"/>
            <w:tcBorders>
              <w:top w:val="single" w:sz="4" w:space="0" w:color="auto"/>
              <w:left w:val="single" w:sz="4" w:space="0" w:color="auto"/>
              <w:bottom w:val="single" w:sz="4" w:space="0" w:color="auto"/>
              <w:right w:val="single" w:sz="4" w:space="0" w:color="auto"/>
            </w:tcBorders>
            <w:hideMark/>
          </w:tcPr>
          <w:p w14:paraId="2AE73184" w14:textId="77777777" w:rsidR="00083C3A" w:rsidRPr="00D63061" w:rsidRDefault="00083C3A" w:rsidP="001F66D6">
            <w:pPr>
              <w:pStyle w:val="Tabletext"/>
              <w:jc w:val="center"/>
            </w:pPr>
            <w:r w:rsidRPr="00D63061">
              <w:t>65.8 dBm Max.</w:t>
            </w:r>
          </w:p>
        </w:tc>
        <w:tc>
          <w:tcPr>
            <w:tcW w:w="1365" w:type="pct"/>
            <w:tcBorders>
              <w:top w:val="single" w:sz="4" w:space="0" w:color="auto"/>
              <w:left w:val="single" w:sz="4" w:space="0" w:color="auto"/>
              <w:bottom w:val="single" w:sz="4" w:space="0" w:color="auto"/>
              <w:right w:val="single" w:sz="4" w:space="0" w:color="auto"/>
            </w:tcBorders>
            <w:hideMark/>
          </w:tcPr>
          <w:p w14:paraId="026368A7" w14:textId="77777777" w:rsidR="00083C3A" w:rsidRPr="00D63061" w:rsidRDefault="00083C3A" w:rsidP="001F66D6">
            <w:pPr>
              <w:pStyle w:val="Tabletext"/>
              <w:jc w:val="center"/>
            </w:pPr>
            <w:r w:rsidRPr="00D63061">
              <w:t>70.0 dBm Max.</w:t>
            </w:r>
          </w:p>
        </w:tc>
      </w:tr>
      <w:tr w:rsidR="00083C3A" w:rsidRPr="00BA6D6A" w14:paraId="7B29D58A"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6C997E3A" w14:textId="77777777" w:rsidR="00083C3A" w:rsidRPr="00D63061" w:rsidRDefault="00083C3A" w:rsidP="001F66D6">
            <w:pPr>
              <w:pStyle w:val="Tabletext"/>
            </w:pPr>
            <w:r w:rsidRPr="00D63061">
              <w:t>Tolerance of occupied bandwidth</w:t>
            </w:r>
          </w:p>
        </w:tc>
        <w:tc>
          <w:tcPr>
            <w:tcW w:w="1365" w:type="pct"/>
            <w:tcBorders>
              <w:top w:val="single" w:sz="4" w:space="0" w:color="auto"/>
              <w:left w:val="single" w:sz="4" w:space="0" w:color="auto"/>
              <w:bottom w:val="single" w:sz="4" w:space="0" w:color="auto"/>
              <w:right w:val="single" w:sz="4" w:space="0" w:color="auto"/>
            </w:tcBorders>
            <w:hideMark/>
          </w:tcPr>
          <w:p w14:paraId="578C63F1" w14:textId="77777777" w:rsidR="00083C3A" w:rsidRPr="00D63061" w:rsidRDefault="00083C3A" w:rsidP="001F66D6">
            <w:pPr>
              <w:pStyle w:val="Tabletext"/>
              <w:jc w:val="center"/>
            </w:pPr>
            <w:r w:rsidRPr="00D63061">
              <w:t>200 kHz</w:t>
            </w:r>
          </w:p>
        </w:tc>
        <w:tc>
          <w:tcPr>
            <w:tcW w:w="1365" w:type="pct"/>
            <w:tcBorders>
              <w:top w:val="single" w:sz="4" w:space="0" w:color="auto"/>
              <w:left w:val="single" w:sz="4" w:space="0" w:color="auto"/>
              <w:bottom w:val="single" w:sz="4" w:space="0" w:color="auto"/>
              <w:right w:val="single" w:sz="4" w:space="0" w:color="auto"/>
            </w:tcBorders>
            <w:hideMark/>
          </w:tcPr>
          <w:p w14:paraId="3FE2EB8B"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7F7308E9" w14:textId="77777777" w:rsidR="00083C3A" w:rsidRPr="00D63061" w:rsidRDefault="00083C3A" w:rsidP="001F66D6">
            <w:pPr>
              <w:pStyle w:val="Tabletext"/>
              <w:jc w:val="center"/>
            </w:pPr>
            <w:r w:rsidRPr="00D63061">
              <w:t>Not specified</w:t>
            </w:r>
          </w:p>
        </w:tc>
      </w:tr>
      <w:tr w:rsidR="00083C3A" w:rsidRPr="00BA6D6A" w14:paraId="3ABDD3D8"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0EF21BED" w14:textId="77777777" w:rsidR="00083C3A" w:rsidRPr="00D63061" w:rsidRDefault="00083C3A" w:rsidP="001F66D6">
            <w:pPr>
              <w:pStyle w:val="Tabletext"/>
            </w:pPr>
            <w:r w:rsidRPr="00D63061">
              <w:t>Transmitter antenna directive gain</w:t>
            </w:r>
          </w:p>
        </w:tc>
        <w:tc>
          <w:tcPr>
            <w:tcW w:w="1365" w:type="pct"/>
            <w:tcBorders>
              <w:top w:val="single" w:sz="4" w:space="0" w:color="auto"/>
              <w:left w:val="single" w:sz="4" w:space="0" w:color="auto"/>
              <w:bottom w:val="single" w:sz="4" w:space="0" w:color="auto"/>
              <w:right w:val="single" w:sz="4" w:space="0" w:color="auto"/>
            </w:tcBorders>
            <w:hideMark/>
          </w:tcPr>
          <w:p w14:paraId="79261242" w14:textId="77777777" w:rsidR="00083C3A" w:rsidRPr="00D63061" w:rsidRDefault="00083C3A" w:rsidP="001F66D6">
            <w:pPr>
              <w:pStyle w:val="Tabletext"/>
              <w:jc w:val="center"/>
            </w:pPr>
            <w:r w:rsidRPr="00D63061">
              <w:t>6.0 dBi</w:t>
            </w:r>
          </w:p>
        </w:tc>
        <w:tc>
          <w:tcPr>
            <w:tcW w:w="1365" w:type="pct"/>
            <w:tcBorders>
              <w:top w:val="single" w:sz="4" w:space="0" w:color="auto"/>
              <w:left w:val="single" w:sz="4" w:space="0" w:color="auto"/>
              <w:bottom w:val="single" w:sz="4" w:space="0" w:color="auto"/>
              <w:right w:val="single" w:sz="4" w:space="0" w:color="auto"/>
            </w:tcBorders>
            <w:hideMark/>
          </w:tcPr>
          <w:p w14:paraId="449772E6" w14:textId="77777777" w:rsidR="00083C3A" w:rsidRPr="00D63061" w:rsidRDefault="00083C3A" w:rsidP="001F66D6">
            <w:pPr>
              <w:pStyle w:val="Tabletext"/>
              <w:jc w:val="center"/>
            </w:pPr>
            <w:r w:rsidRPr="00D63061">
              <w:t>24.0 dBi</w:t>
            </w:r>
          </w:p>
        </w:tc>
        <w:tc>
          <w:tcPr>
            <w:tcW w:w="1365" w:type="pct"/>
            <w:tcBorders>
              <w:top w:val="single" w:sz="4" w:space="0" w:color="auto"/>
              <w:left w:val="single" w:sz="4" w:space="0" w:color="auto"/>
              <w:bottom w:val="single" w:sz="4" w:space="0" w:color="auto"/>
              <w:right w:val="single" w:sz="4" w:space="0" w:color="auto"/>
            </w:tcBorders>
            <w:hideMark/>
          </w:tcPr>
          <w:p w14:paraId="011FC464" w14:textId="77777777" w:rsidR="00083C3A" w:rsidRPr="00D63061" w:rsidRDefault="00083C3A" w:rsidP="001F66D6">
            <w:pPr>
              <w:pStyle w:val="Tabletext"/>
              <w:jc w:val="center"/>
            </w:pPr>
            <w:r w:rsidRPr="00D63061">
              <w:t>25.0 dBi</w:t>
            </w:r>
          </w:p>
        </w:tc>
      </w:tr>
      <w:tr w:rsidR="00083C3A" w:rsidRPr="00BA6D6A" w14:paraId="11FD66AC"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hideMark/>
          </w:tcPr>
          <w:p w14:paraId="1F74E30F" w14:textId="77777777" w:rsidR="00083C3A" w:rsidRPr="00D63061" w:rsidRDefault="00083C3A" w:rsidP="001F66D6">
            <w:pPr>
              <w:pStyle w:val="Tabletext"/>
            </w:pPr>
            <w:r w:rsidRPr="00D63061">
              <w:t>Location and height of transmitter antenna</w:t>
            </w:r>
          </w:p>
        </w:tc>
        <w:tc>
          <w:tcPr>
            <w:tcW w:w="1365" w:type="pct"/>
            <w:tcBorders>
              <w:top w:val="single" w:sz="4" w:space="0" w:color="auto"/>
              <w:left w:val="single" w:sz="4" w:space="0" w:color="auto"/>
              <w:bottom w:val="single" w:sz="4" w:space="0" w:color="auto"/>
              <w:right w:val="single" w:sz="4" w:space="0" w:color="auto"/>
            </w:tcBorders>
            <w:hideMark/>
          </w:tcPr>
          <w:p w14:paraId="6237705E" w14:textId="77777777" w:rsidR="00083C3A" w:rsidRPr="00D63061" w:rsidRDefault="00083C3A" w:rsidP="001F66D6">
            <w:pPr>
              <w:pStyle w:val="Tabletext"/>
              <w:jc w:val="center"/>
            </w:pPr>
            <w:r w:rsidRPr="00D63061">
              <w:t>Located indoor area</w:t>
            </w:r>
          </w:p>
        </w:tc>
        <w:tc>
          <w:tcPr>
            <w:tcW w:w="1365" w:type="pct"/>
            <w:tcBorders>
              <w:top w:val="single" w:sz="4" w:space="0" w:color="auto"/>
              <w:left w:val="single" w:sz="4" w:space="0" w:color="auto"/>
              <w:bottom w:val="single" w:sz="4" w:space="0" w:color="auto"/>
              <w:right w:val="single" w:sz="4" w:space="0" w:color="auto"/>
            </w:tcBorders>
            <w:hideMark/>
          </w:tcPr>
          <w:p w14:paraId="03DEAFA7" w14:textId="77777777" w:rsidR="00083C3A" w:rsidRPr="00D63061" w:rsidRDefault="00083C3A" w:rsidP="001F66D6">
            <w:pPr>
              <w:pStyle w:val="Tabletext"/>
              <w:jc w:val="center"/>
            </w:pPr>
            <w:r w:rsidRPr="00D63061">
              <w:t>Located indoor area and set on ceiling to look down</w:t>
            </w:r>
          </w:p>
        </w:tc>
        <w:tc>
          <w:tcPr>
            <w:tcW w:w="1365" w:type="pct"/>
            <w:tcBorders>
              <w:top w:val="single" w:sz="4" w:space="0" w:color="auto"/>
              <w:left w:val="single" w:sz="4" w:space="0" w:color="auto"/>
              <w:bottom w:val="single" w:sz="4" w:space="0" w:color="auto"/>
              <w:right w:val="single" w:sz="4" w:space="0" w:color="auto"/>
            </w:tcBorders>
            <w:hideMark/>
          </w:tcPr>
          <w:p w14:paraId="1105438E" w14:textId="77777777" w:rsidR="00083C3A" w:rsidRPr="00D63061" w:rsidRDefault="00083C3A" w:rsidP="001F66D6">
            <w:pPr>
              <w:pStyle w:val="Tabletext"/>
              <w:jc w:val="center"/>
            </w:pPr>
            <w:r w:rsidRPr="00D63061">
              <w:t>Located indoor area and set on ceiling to look down</w:t>
            </w:r>
          </w:p>
        </w:tc>
      </w:tr>
      <w:tr w:rsidR="00083C3A" w:rsidRPr="00BA6D6A" w14:paraId="29E16CF6"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587DEC"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7AE38B5E" w14:textId="77777777" w:rsidR="00083C3A" w:rsidRPr="00D63061" w:rsidRDefault="00083C3A" w:rsidP="001F66D6">
            <w:pPr>
              <w:pStyle w:val="Tabletext"/>
              <w:jc w:val="center"/>
            </w:pPr>
            <w:r w:rsidRPr="00D63061">
              <w:t>2.5 m above floor</w:t>
            </w:r>
          </w:p>
        </w:tc>
        <w:tc>
          <w:tcPr>
            <w:tcW w:w="1365" w:type="pct"/>
            <w:tcBorders>
              <w:top w:val="single" w:sz="4" w:space="0" w:color="auto"/>
              <w:left w:val="single" w:sz="4" w:space="0" w:color="auto"/>
              <w:bottom w:val="single" w:sz="4" w:space="0" w:color="auto"/>
              <w:right w:val="single" w:sz="4" w:space="0" w:color="auto"/>
            </w:tcBorders>
            <w:hideMark/>
          </w:tcPr>
          <w:p w14:paraId="06667DAD" w14:textId="77777777" w:rsidR="00083C3A" w:rsidRPr="00D63061" w:rsidRDefault="00083C3A" w:rsidP="001F66D6">
            <w:pPr>
              <w:pStyle w:val="Tabletext"/>
              <w:jc w:val="center"/>
            </w:pPr>
            <w:r w:rsidRPr="00D63061">
              <w:t>5.0 m above floor</w:t>
            </w:r>
          </w:p>
        </w:tc>
        <w:tc>
          <w:tcPr>
            <w:tcW w:w="1365" w:type="pct"/>
            <w:tcBorders>
              <w:top w:val="single" w:sz="4" w:space="0" w:color="auto"/>
              <w:left w:val="single" w:sz="4" w:space="0" w:color="auto"/>
              <w:bottom w:val="single" w:sz="4" w:space="0" w:color="auto"/>
              <w:right w:val="single" w:sz="4" w:space="0" w:color="auto"/>
            </w:tcBorders>
            <w:hideMark/>
          </w:tcPr>
          <w:p w14:paraId="24F01850" w14:textId="77777777" w:rsidR="00083C3A" w:rsidRPr="00D63061" w:rsidRDefault="00083C3A" w:rsidP="001F66D6">
            <w:pPr>
              <w:pStyle w:val="Tabletext"/>
              <w:jc w:val="center"/>
            </w:pPr>
            <w:r w:rsidRPr="00D63061">
              <w:t>4.6 m above floor</w:t>
            </w:r>
          </w:p>
        </w:tc>
      </w:tr>
      <w:tr w:rsidR="00083C3A" w:rsidRPr="00BA6D6A" w14:paraId="732C803D"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1DE02D" w14:textId="77777777" w:rsidR="00083C3A" w:rsidRPr="00D63061" w:rsidRDefault="00083C3A" w:rsidP="001F66D6">
            <w:pPr>
              <w:pStyle w:val="Tabletext"/>
            </w:pPr>
            <w:r w:rsidRPr="00D63061">
              <w:t>Transmitter antenna directive pattern</w:t>
            </w:r>
          </w:p>
        </w:tc>
        <w:tc>
          <w:tcPr>
            <w:tcW w:w="1365" w:type="pct"/>
            <w:tcBorders>
              <w:top w:val="single" w:sz="4" w:space="0" w:color="auto"/>
              <w:left w:val="single" w:sz="4" w:space="0" w:color="auto"/>
              <w:bottom w:val="single" w:sz="4" w:space="0" w:color="auto"/>
              <w:right w:val="single" w:sz="4" w:space="0" w:color="auto"/>
            </w:tcBorders>
            <w:hideMark/>
          </w:tcPr>
          <w:p w14:paraId="3D2DEAC6" w14:textId="77777777" w:rsidR="00083C3A" w:rsidRPr="00D63061" w:rsidRDefault="00083C3A" w:rsidP="001F66D6">
            <w:pPr>
              <w:pStyle w:val="Tabletext"/>
              <w:jc w:val="center"/>
            </w:pPr>
            <w:r w:rsidRPr="00D63061">
              <w:t xml:space="preserve">Figure </w:t>
            </w:r>
            <w:r w:rsidRPr="00D63061">
              <w:rPr>
                <w:lang w:eastAsia="ja-JP"/>
              </w:rPr>
              <w:t>7</w:t>
            </w:r>
          </w:p>
        </w:tc>
        <w:tc>
          <w:tcPr>
            <w:tcW w:w="1365" w:type="pct"/>
            <w:tcBorders>
              <w:top w:val="single" w:sz="4" w:space="0" w:color="auto"/>
              <w:left w:val="single" w:sz="4" w:space="0" w:color="auto"/>
              <w:bottom w:val="single" w:sz="4" w:space="0" w:color="auto"/>
              <w:right w:val="single" w:sz="4" w:space="0" w:color="auto"/>
            </w:tcBorders>
            <w:hideMark/>
          </w:tcPr>
          <w:p w14:paraId="25949243" w14:textId="77777777" w:rsidR="00083C3A" w:rsidRPr="00D63061" w:rsidRDefault="00083C3A" w:rsidP="001F66D6">
            <w:pPr>
              <w:pStyle w:val="Tabletext"/>
              <w:jc w:val="center"/>
            </w:pPr>
            <w:r w:rsidRPr="00D63061">
              <w:t xml:space="preserve">Figure </w:t>
            </w:r>
            <w:r w:rsidRPr="00D63061">
              <w:rPr>
                <w:lang w:eastAsia="ja-JP"/>
              </w:rPr>
              <w:t>8</w:t>
            </w:r>
          </w:p>
        </w:tc>
        <w:tc>
          <w:tcPr>
            <w:tcW w:w="1365" w:type="pct"/>
            <w:tcBorders>
              <w:top w:val="single" w:sz="4" w:space="0" w:color="auto"/>
              <w:left w:val="single" w:sz="4" w:space="0" w:color="auto"/>
              <w:bottom w:val="single" w:sz="4" w:space="0" w:color="auto"/>
              <w:right w:val="single" w:sz="4" w:space="0" w:color="auto"/>
            </w:tcBorders>
            <w:hideMark/>
          </w:tcPr>
          <w:p w14:paraId="4FBBD022" w14:textId="77777777" w:rsidR="00083C3A" w:rsidRPr="00D63061" w:rsidRDefault="00083C3A" w:rsidP="001F66D6">
            <w:pPr>
              <w:pStyle w:val="Tabletext"/>
              <w:jc w:val="center"/>
            </w:pPr>
            <w:r w:rsidRPr="00D63061">
              <w:t xml:space="preserve">Figure </w:t>
            </w:r>
            <w:r w:rsidRPr="00D63061">
              <w:rPr>
                <w:lang w:eastAsia="ja-JP"/>
              </w:rPr>
              <w:t>9</w:t>
            </w:r>
          </w:p>
        </w:tc>
      </w:tr>
      <w:tr w:rsidR="00083C3A" w:rsidRPr="00BA6D6A" w14:paraId="4117ACCD" w14:textId="77777777" w:rsidTr="00083C3A">
        <w:trPr>
          <w:cantSplit/>
          <w:jc w:val="center"/>
        </w:trPr>
        <w:tc>
          <w:tcPr>
            <w:tcW w:w="906" w:type="pct"/>
            <w:vMerge w:val="restart"/>
            <w:tcBorders>
              <w:top w:val="single" w:sz="4" w:space="0" w:color="auto"/>
              <w:left w:val="single" w:sz="4" w:space="0" w:color="auto"/>
              <w:bottom w:val="single" w:sz="4" w:space="0" w:color="auto"/>
              <w:right w:val="single" w:sz="4" w:space="0" w:color="auto"/>
            </w:tcBorders>
            <w:vAlign w:val="center"/>
            <w:hideMark/>
          </w:tcPr>
          <w:p w14:paraId="0D40A6D7" w14:textId="77777777" w:rsidR="00083C3A" w:rsidRPr="00D63061" w:rsidRDefault="00083C3A" w:rsidP="001F66D6">
            <w:pPr>
              <w:pStyle w:val="Tabletext"/>
            </w:pPr>
            <w:r w:rsidRPr="00D63061">
              <w:t>Usage environment</w:t>
            </w:r>
          </w:p>
        </w:tc>
        <w:tc>
          <w:tcPr>
            <w:tcW w:w="1365" w:type="pct"/>
            <w:tcBorders>
              <w:top w:val="single" w:sz="4" w:space="0" w:color="auto"/>
              <w:left w:val="single" w:sz="4" w:space="0" w:color="auto"/>
              <w:bottom w:val="single" w:sz="4" w:space="0" w:color="auto"/>
              <w:right w:val="single" w:sz="4" w:space="0" w:color="auto"/>
            </w:tcBorders>
            <w:hideMark/>
          </w:tcPr>
          <w:p w14:paraId="044D3131"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2064E94A" w14:textId="77777777" w:rsidR="00083C3A" w:rsidRPr="00D63061" w:rsidRDefault="00083C3A" w:rsidP="001F66D6">
            <w:pPr>
              <w:pStyle w:val="Tabletext"/>
              <w:jc w:val="center"/>
            </w:pPr>
            <w:r w:rsidRPr="00D63061">
              <w:t>Indoor</w:t>
            </w:r>
          </w:p>
        </w:tc>
        <w:tc>
          <w:tcPr>
            <w:tcW w:w="1365" w:type="pct"/>
            <w:tcBorders>
              <w:top w:val="single" w:sz="4" w:space="0" w:color="auto"/>
              <w:left w:val="single" w:sz="4" w:space="0" w:color="auto"/>
              <w:bottom w:val="single" w:sz="4" w:space="0" w:color="auto"/>
              <w:right w:val="single" w:sz="4" w:space="0" w:color="auto"/>
            </w:tcBorders>
            <w:hideMark/>
          </w:tcPr>
          <w:p w14:paraId="5A56701B" w14:textId="77777777" w:rsidR="00083C3A" w:rsidRPr="00D63061" w:rsidRDefault="00083C3A" w:rsidP="001F66D6">
            <w:pPr>
              <w:pStyle w:val="Tabletext"/>
              <w:jc w:val="center"/>
            </w:pPr>
            <w:r w:rsidRPr="00D63061">
              <w:t>Indoor</w:t>
            </w:r>
          </w:p>
        </w:tc>
      </w:tr>
      <w:tr w:rsidR="00083C3A" w:rsidRPr="00BA6D6A" w14:paraId="325A29C7" w14:textId="77777777" w:rsidTr="00083C3A">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4D0B04" w14:textId="77777777" w:rsidR="00083C3A" w:rsidRPr="00D63061" w:rsidRDefault="00083C3A" w:rsidP="001F66D6">
            <w:pPr>
              <w:pStyle w:val="Tabletext"/>
            </w:pPr>
          </w:p>
        </w:tc>
        <w:tc>
          <w:tcPr>
            <w:tcW w:w="1365" w:type="pct"/>
            <w:tcBorders>
              <w:top w:val="single" w:sz="4" w:space="0" w:color="auto"/>
              <w:left w:val="single" w:sz="4" w:space="0" w:color="auto"/>
              <w:bottom w:val="single" w:sz="4" w:space="0" w:color="auto"/>
              <w:right w:val="single" w:sz="4" w:space="0" w:color="auto"/>
            </w:tcBorders>
            <w:hideMark/>
          </w:tcPr>
          <w:p w14:paraId="5AAC6A6C" w14:textId="77777777" w:rsidR="00083C3A" w:rsidRPr="00D63061" w:rsidRDefault="00083C3A" w:rsidP="001F66D6">
            <w:pPr>
              <w:pStyle w:val="Tabletext"/>
              <w:jc w:val="center"/>
            </w:pPr>
            <w:r w:rsidRPr="00D63061">
              <w:t>WPT controlled environment</w:t>
            </w:r>
            <w:r w:rsidRPr="00D63061">
              <w:br/>
              <w:t>and/or WPT gen</w:t>
            </w:r>
            <w:r w:rsidRPr="00D63061">
              <w:rPr>
                <w:rFonts w:ascii="MS Mincho" w:hAnsi="MS Mincho"/>
                <w:lang w:eastAsia="ja-JP"/>
              </w:rPr>
              <w:t>e</w:t>
            </w:r>
            <w:r w:rsidRPr="00D63061">
              <w:t>ral environment</w:t>
            </w:r>
          </w:p>
        </w:tc>
        <w:tc>
          <w:tcPr>
            <w:tcW w:w="1365" w:type="pct"/>
            <w:tcBorders>
              <w:top w:val="single" w:sz="4" w:space="0" w:color="auto"/>
              <w:left w:val="single" w:sz="4" w:space="0" w:color="auto"/>
              <w:bottom w:val="single" w:sz="4" w:space="0" w:color="auto"/>
              <w:right w:val="single" w:sz="4" w:space="0" w:color="auto"/>
            </w:tcBorders>
            <w:hideMark/>
          </w:tcPr>
          <w:p w14:paraId="237BA680" w14:textId="77777777" w:rsidR="00083C3A" w:rsidRPr="00D63061" w:rsidRDefault="00083C3A" w:rsidP="001F66D6">
            <w:pPr>
              <w:pStyle w:val="Tabletext"/>
              <w:jc w:val="center"/>
            </w:pPr>
            <w:r w:rsidRPr="00D63061">
              <w:t>WPT controlled environment</w:t>
            </w:r>
          </w:p>
        </w:tc>
        <w:tc>
          <w:tcPr>
            <w:tcW w:w="1365" w:type="pct"/>
            <w:tcBorders>
              <w:top w:val="single" w:sz="4" w:space="0" w:color="auto"/>
              <w:left w:val="single" w:sz="4" w:space="0" w:color="auto"/>
              <w:bottom w:val="single" w:sz="4" w:space="0" w:color="auto"/>
              <w:right w:val="single" w:sz="4" w:space="0" w:color="auto"/>
            </w:tcBorders>
            <w:hideMark/>
          </w:tcPr>
          <w:p w14:paraId="59AF3A3D" w14:textId="77777777" w:rsidR="00083C3A" w:rsidRPr="00D63061" w:rsidRDefault="00083C3A" w:rsidP="001F66D6">
            <w:pPr>
              <w:pStyle w:val="Tabletext"/>
              <w:jc w:val="center"/>
            </w:pPr>
            <w:r w:rsidRPr="00D63061">
              <w:t>WPT controlled environment</w:t>
            </w:r>
          </w:p>
        </w:tc>
      </w:tr>
      <w:tr w:rsidR="00083C3A" w:rsidRPr="00BA6D6A" w14:paraId="47E6ACD2"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4801752F" w14:textId="77777777" w:rsidR="00083C3A" w:rsidRPr="00D63061" w:rsidRDefault="00083C3A" w:rsidP="001F66D6">
            <w:pPr>
              <w:pStyle w:val="Tabletext"/>
            </w:pPr>
            <w:r w:rsidRPr="00D63061">
              <w:t>Modulation</w:t>
            </w:r>
          </w:p>
        </w:tc>
        <w:tc>
          <w:tcPr>
            <w:tcW w:w="1365" w:type="pct"/>
            <w:tcBorders>
              <w:top w:val="single" w:sz="4" w:space="0" w:color="auto"/>
              <w:left w:val="single" w:sz="4" w:space="0" w:color="auto"/>
              <w:bottom w:val="single" w:sz="4" w:space="0" w:color="auto"/>
              <w:right w:val="single" w:sz="4" w:space="0" w:color="auto"/>
            </w:tcBorders>
            <w:hideMark/>
          </w:tcPr>
          <w:p w14:paraId="7AF96742" w14:textId="77777777" w:rsidR="00083C3A" w:rsidRPr="00D63061" w:rsidRDefault="00083C3A" w:rsidP="001F66D6">
            <w:pPr>
              <w:pStyle w:val="Tabletext"/>
              <w:jc w:val="center"/>
            </w:pPr>
            <w:r w:rsidRPr="00D63061">
              <w:t>Not specified</w:t>
            </w:r>
          </w:p>
        </w:tc>
        <w:tc>
          <w:tcPr>
            <w:tcW w:w="1365" w:type="pct"/>
            <w:tcBorders>
              <w:top w:val="single" w:sz="4" w:space="0" w:color="auto"/>
              <w:left w:val="single" w:sz="4" w:space="0" w:color="auto"/>
              <w:bottom w:val="single" w:sz="4" w:space="0" w:color="auto"/>
              <w:right w:val="single" w:sz="4" w:space="0" w:color="auto"/>
            </w:tcBorders>
            <w:hideMark/>
          </w:tcPr>
          <w:p w14:paraId="4CFB515A" w14:textId="77777777" w:rsidR="00083C3A" w:rsidRPr="00D63061" w:rsidRDefault="00083C3A" w:rsidP="001F66D6">
            <w:pPr>
              <w:pStyle w:val="Tabletext"/>
              <w:jc w:val="center"/>
            </w:pPr>
            <w:r w:rsidRPr="00D63061">
              <w:t>CW</w:t>
            </w:r>
          </w:p>
        </w:tc>
        <w:tc>
          <w:tcPr>
            <w:tcW w:w="1365" w:type="pct"/>
            <w:tcBorders>
              <w:top w:val="single" w:sz="4" w:space="0" w:color="auto"/>
              <w:left w:val="single" w:sz="4" w:space="0" w:color="auto"/>
              <w:bottom w:val="single" w:sz="4" w:space="0" w:color="auto"/>
              <w:right w:val="single" w:sz="4" w:space="0" w:color="auto"/>
            </w:tcBorders>
            <w:hideMark/>
          </w:tcPr>
          <w:p w14:paraId="606CC5A1" w14:textId="77777777" w:rsidR="00083C3A" w:rsidRPr="00D63061" w:rsidRDefault="00083C3A" w:rsidP="001F66D6">
            <w:pPr>
              <w:pStyle w:val="Tabletext"/>
              <w:jc w:val="center"/>
            </w:pPr>
            <w:r w:rsidRPr="00D63061">
              <w:t>CW</w:t>
            </w:r>
          </w:p>
        </w:tc>
      </w:tr>
      <w:tr w:rsidR="00083C3A" w:rsidRPr="00BA6D6A" w14:paraId="2DC374F3" w14:textId="77777777" w:rsidTr="00083C3A">
        <w:trPr>
          <w:cantSplit/>
          <w:jc w:val="center"/>
        </w:trPr>
        <w:tc>
          <w:tcPr>
            <w:tcW w:w="906" w:type="pct"/>
            <w:tcBorders>
              <w:top w:val="single" w:sz="4" w:space="0" w:color="auto"/>
              <w:left w:val="single" w:sz="4" w:space="0" w:color="auto"/>
              <w:bottom w:val="single" w:sz="4" w:space="0" w:color="auto"/>
              <w:right w:val="single" w:sz="4" w:space="0" w:color="auto"/>
            </w:tcBorders>
            <w:hideMark/>
          </w:tcPr>
          <w:p w14:paraId="7780CD60" w14:textId="77777777" w:rsidR="00083C3A" w:rsidRPr="00D63061" w:rsidRDefault="00083C3A" w:rsidP="001F66D6">
            <w:pPr>
              <w:pStyle w:val="Tabletext"/>
            </w:pPr>
            <w:r w:rsidRPr="00D63061">
              <w:t>Building entry loss</w:t>
            </w:r>
          </w:p>
        </w:tc>
        <w:tc>
          <w:tcPr>
            <w:tcW w:w="1365" w:type="pct"/>
            <w:tcBorders>
              <w:top w:val="single" w:sz="4" w:space="0" w:color="auto"/>
              <w:left w:val="single" w:sz="4" w:space="0" w:color="auto"/>
              <w:bottom w:val="single" w:sz="4" w:space="0" w:color="auto"/>
              <w:right w:val="single" w:sz="4" w:space="0" w:color="auto"/>
            </w:tcBorders>
            <w:hideMark/>
          </w:tcPr>
          <w:p w14:paraId="2353DAF5" w14:textId="77777777" w:rsidR="00083C3A" w:rsidRPr="00D63061" w:rsidRDefault="00083C3A" w:rsidP="001F66D6">
            <w:pPr>
              <w:pStyle w:val="Tabletext"/>
              <w:jc w:val="center"/>
            </w:pPr>
            <w:r w:rsidRPr="00D63061">
              <w:t>10.0 dB</w:t>
            </w:r>
          </w:p>
        </w:tc>
        <w:tc>
          <w:tcPr>
            <w:tcW w:w="1365" w:type="pct"/>
            <w:tcBorders>
              <w:top w:val="single" w:sz="4" w:space="0" w:color="auto"/>
              <w:left w:val="single" w:sz="4" w:space="0" w:color="auto"/>
              <w:bottom w:val="single" w:sz="4" w:space="0" w:color="auto"/>
              <w:right w:val="single" w:sz="4" w:space="0" w:color="auto"/>
            </w:tcBorders>
            <w:hideMark/>
          </w:tcPr>
          <w:p w14:paraId="63039EE0" w14:textId="77777777" w:rsidR="00083C3A" w:rsidRPr="00D63061" w:rsidRDefault="00083C3A" w:rsidP="001F66D6">
            <w:pPr>
              <w:pStyle w:val="Tabletext"/>
              <w:jc w:val="center"/>
            </w:pPr>
            <w:r w:rsidRPr="00D63061">
              <w:t>14.0 dB</w:t>
            </w:r>
          </w:p>
        </w:tc>
        <w:tc>
          <w:tcPr>
            <w:tcW w:w="1365" w:type="pct"/>
            <w:tcBorders>
              <w:top w:val="single" w:sz="4" w:space="0" w:color="auto"/>
              <w:left w:val="single" w:sz="4" w:space="0" w:color="auto"/>
              <w:bottom w:val="single" w:sz="4" w:space="0" w:color="auto"/>
              <w:right w:val="single" w:sz="4" w:space="0" w:color="auto"/>
            </w:tcBorders>
            <w:hideMark/>
          </w:tcPr>
          <w:p w14:paraId="1CF2E838" w14:textId="77777777" w:rsidR="00083C3A" w:rsidRPr="00D63061" w:rsidRDefault="00083C3A" w:rsidP="001F66D6">
            <w:pPr>
              <w:pStyle w:val="Tabletext"/>
              <w:jc w:val="center"/>
            </w:pPr>
            <w:r w:rsidRPr="00D63061">
              <w:t>16.0 dB</w:t>
            </w:r>
          </w:p>
        </w:tc>
      </w:tr>
    </w:tbl>
    <w:p w14:paraId="133777ED" w14:textId="77777777" w:rsidR="00083C3A" w:rsidRPr="00BA6D6A" w:rsidRDefault="00083C3A" w:rsidP="00083C3A">
      <w:pPr>
        <w:textAlignment w:val="auto"/>
      </w:pPr>
      <w:r w:rsidRPr="00BA6D6A">
        <w:t>“WPT controlled environment” and “WPT general environment” are defined. “WPT controlled environment” is defined as,</w:t>
      </w:r>
    </w:p>
    <w:p w14:paraId="520083E2" w14:textId="77777777" w:rsidR="00083C3A" w:rsidRPr="00D63061" w:rsidRDefault="00083C3A" w:rsidP="00083C3A">
      <w:pPr>
        <w:pStyle w:val="enumlev1"/>
      </w:pPr>
      <w:r w:rsidRPr="00D63061">
        <w:t>–</w:t>
      </w:r>
      <w:r w:rsidRPr="00D63061">
        <w:tab/>
        <w:t>Indoor and closed area,</w:t>
      </w:r>
    </w:p>
    <w:p w14:paraId="78D04532" w14:textId="77777777" w:rsidR="00083C3A" w:rsidRPr="00D63061" w:rsidRDefault="00083C3A" w:rsidP="00083C3A">
      <w:pPr>
        <w:pStyle w:val="enumlev1"/>
      </w:pPr>
      <w:r w:rsidRPr="00D63061">
        <w:t>–</w:t>
      </w:r>
      <w:r w:rsidRPr="00D63061">
        <w:tab/>
        <w:t>Environment where limits of Japanese radio exposure guidelines in controllable area can be cleared, and/or the manager/administrator can cut off power transfer of beam WPT systems when limits of Japanese radio exposure guidelines in controllable area are happened to be not cleared,</w:t>
      </w:r>
    </w:p>
    <w:p w14:paraId="68FB9608" w14:textId="77777777" w:rsidR="00083C3A" w:rsidRPr="00D63061" w:rsidRDefault="00083C3A" w:rsidP="00083C3A">
      <w:pPr>
        <w:pStyle w:val="enumlev1"/>
      </w:pPr>
      <w:r w:rsidRPr="00D63061">
        <w:t>–</w:t>
      </w:r>
      <w:r w:rsidRPr="00D63061">
        <w:tab/>
        <w:t>Environment where the manager/administrator can manage and control both of beam WPT systems and incumbent radio communication services in order to avoid or reduce harmful interference from beam WPT systems.</w:t>
      </w:r>
    </w:p>
    <w:p w14:paraId="16B7AF50" w14:textId="77777777" w:rsidR="00083C3A" w:rsidRPr="00BA6D6A" w:rsidRDefault="00083C3A" w:rsidP="00083C3A">
      <w:pPr>
        <w:textAlignment w:val="auto"/>
      </w:pPr>
      <w:r w:rsidRPr="00BA6D6A">
        <w:t>“WPT general environment” are defined as the other environment where the above conditions cannot be met.</w:t>
      </w:r>
    </w:p>
    <w:p w14:paraId="1FCD53F3" w14:textId="77777777" w:rsidR="00083C3A" w:rsidRPr="00D63061" w:rsidRDefault="00083C3A" w:rsidP="00083C3A">
      <w:pPr>
        <w:pStyle w:val="FigureNo"/>
        <w:rPr>
          <w:b/>
        </w:rPr>
      </w:pPr>
      <w:r w:rsidRPr="00D63061">
        <w:t xml:space="preserve">FIGURE </w:t>
      </w:r>
      <w:r w:rsidRPr="00D63061">
        <w:rPr>
          <w:lang w:eastAsia="ja-JP"/>
        </w:rPr>
        <w:t>7</w:t>
      </w:r>
    </w:p>
    <w:p w14:paraId="1CFF1FE6" w14:textId="77777777" w:rsidR="00083C3A" w:rsidRDefault="00083C3A" w:rsidP="00083C3A">
      <w:pPr>
        <w:pStyle w:val="Figuretitle"/>
      </w:pPr>
      <w:r w:rsidRPr="00D63061">
        <w:t>Transmitter antenna directive pattern for 920 MHz band</w:t>
      </w:r>
    </w:p>
    <w:p w14:paraId="231A5A7C" w14:textId="1725B78B" w:rsidR="00083C3A" w:rsidRPr="00D63061" w:rsidRDefault="00083C3A" w:rsidP="00083C3A">
      <w:pPr>
        <w:pStyle w:val="Figure"/>
      </w:pPr>
      <w:r w:rsidRPr="00D63061">
        <w:rPr>
          <w:lang w:val="en-US" w:eastAsia="en-US"/>
        </w:rPr>
        <w:drawing>
          <wp:inline distT="0" distB="0" distL="0" distR="0" wp14:anchorId="0F03C73F" wp14:editId="1EFF6613">
            <wp:extent cx="4128921" cy="2103120"/>
            <wp:effectExtent l="0" t="0" r="0" b="0"/>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28921" cy="2103120"/>
                    </a:xfrm>
                    <a:prstGeom prst="rect">
                      <a:avLst/>
                    </a:prstGeom>
                    <a:noFill/>
                    <a:ln>
                      <a:noFill/>
                    </a:ln>
                  </pic:spPr>
                </pic:pic>
              </a:graphicData>
            </a:graphic>
          </wp:inline>
        </w:drawing>
      </w:r>
    </w:p>
    <w:p w14:paraId="450E0C48" w14:textId="77777777" w:rsidR="00083C3A" w:rsidRPr="00D63061" w:rsidRDefault="00083C3A" w:rsidP="00083C3A">
      <w:pPr>
        <w:pStyle w:val="FigureNo"/>
        <w:keepLines w:val="0"/>
        <w:rPr>
          <w:b/>
        </w:rPr>
      </w:pPr>
      <w:r w:rsidRPr="00D63061">
        <w:t xml:space="preserve">FIGURE </w:t>
      </w:r>
      <w:r w:rsidRPr="00D63061">
        <w:rPr>
          <w:lang w:eastAsia="ja-JP"/>
        </w:rPr>
        <w:t>8</w:t>
      </w:r>
    </w:p>
    <w:p w14:paraId="7971A076" w14:textId="77777777" w:rsidR="00083C3A" w:rsidRDefault="00083C3A" w:rsidP="00083C3A">
      <w:pPr>
        <w:pStyle w:val="Figuretitle"/>
        <w:keepLines w:val="0"/>
      </w:pPr>
      <w:r w:rsidRPr="00D63061">
        <w:t>Transmitter antenna directive pattern for 2.4 GHz band</w:t>
      </w:r>
    </w:p>
    <w:p w14:paraId="46F9F9B4" w14:textId="7CCA56D2" w:rsidR="00083C3A" w:rsidRPr="00D63061" w:rsidRDefault="00083C3A" w:rsidP="00083C3A">
      <w:pPr>
        <w:pStyle w:val="Figure"/>
      </w:pPr>
      <w:r w:rsidRPr="00D63061">
        <w:rPr>
          <w:lang w:val="en-US" w:eastAsia="en-US"/>
        </w:rPr>
        <w:drawing>
          <wp:inline distT="0" distB="0" distL="0" distR="0" wp14:anchorId="46FBA47E" wp14:editId="3EE25B74">
            <wp:extent cx="4160353" cy="2103120"/>
            <wp:effectExtent l="0" t="0" r="0" b="0"/>
            <wp:docPr id="32" name="Picture 32" descr="テキスト, 地図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テキスト, 地図 が含まれている画像&#10;&#10;自動的に生成された説明"/>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60353" cy="2103120"/>
                    </a:xfrm>
                    <a:prstGeom prst="rect">
                      <a:avLst/>
                    </a:prstGeom>
                    <a:noFill/>
                    <a:ln>
                      <a:noFill/>
                    </a:ln>
                  </pic:spPr>
                </pic:pic>
              </a:graphicData>
            </a:graphic>
          </wp:inline>
        </w:drawing>
      </w:r>
    </w:p>
    <w:p w14:paraId="7EED362B" w14:textId="77777777" w:rsidR="00083C3A" w:rsidRPr="00D63061" w:rsidRDefault="00083C3A" w:rsidP="00083C3A">
      <w:pPr>
        <w:pStyle w:val="FigureNo"/>
        <w:rPr>
          <w:b/>
        </w:rPr>
      </w:pPr>
      <w:r w:rsidRPr="00D63061">
        <w:t xml:space="preserve">FIGURE </w:t>
      </w:r>
      <w:r w:rsidRPr="00D63061">
        <w:rPr>
          <w:lang w:eastAsia="ja-JP"/>
        </w:rPr>
        <w:t>9</w:t>
      </w:r>
    </w:p>
    <w:p w14:paraId="6D441045" w14:textId="77777777" w:rsidR="00083C3A" w:rsidRPr="00D63061" w:rsidRDefault="00083C3A" w:rsidP="00083C3A">
      <w:pPr>
        <w:pStyle w:val="Figuretitle"/>
      </w:pPr>
      <w:r w:rsidRPr="00D63061">
        <w:t>Transmitter antenna directive pattern for 5.7 GHz band</w:t>
      </w:r>
    </w:p>
    <w:p w14:paraId="6731229F" w14:textId="77777777" w:rsidR="00083C3A" w:rsidRPr="00D63061" w:rsidRDefault="00083C3A" w:rsidP="00083C3A">
      <w:pPr>
        <w:pStyle w:val="Figure"/>
      </w:pPr>
      <w:r w:rsidRPr="00D63061">
        <w:rPr>
          <w:lang w:val="en-US" w:eastAsia="en-US"/>
        </w:rPr>
        <w:drawing>
          <wp:inline distT="0" distB="0" distL="0" distR="0" wp14:anchorId="0CDB3747" wp14:editId="50E452DE">
            <wp:extent cx="3351805" cy="2377440"/>
            <wp:effectExtent l="0" t="0" r="1270" b="3810"/>
            <wp:docPr id="33" name="Picture 33" descr="Diagram,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 histogram&#10;&#10;Description automatically generat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1805" cy="2377440"/>
                    </a:xfrm>
                    <a:prstGeom prst="rect">
                      <a:avLst/>
                    </a:prstGeom>
                    <a:noFill/>
                    <a:ln>
                      <a:noFill/>
                    </a:ln>
                  </pic:spPr>
                </pic:pic>
              </a:graphicData>
            </a:graphic>
          </wp:inline>
        </w:drawing>
      </w:r>
    </w:p>
    <w:p w14:paraId="15DA8DB4" w14:textId="77777777" w:rsidR="00083C3A" w:rsidRPr="00134D73" w:rsidRDefault="00083C3A" w:rsidP="00083C3A">
      <w:pPr>
        <w:pStyle w:val="Heading3"/>
        <w:rPr>
          <w:lang w:eastAsia="ja-JP"/>
        </w:rPr>
      </w:pPr>
      <w:r w:rsidRPr="00D63061">
        <w:rPr>
          <w:lang w:eastAsia="ja-JP"/>
        </w:rPr>
        <w:t>3.3.3</w:t>
      </w:r>
      <w:r w:rsidRPr="00D63061">
        <w:rPr>
          <w:lang w:eastAsia="ja-JP"/>
        </w:rPr>
        <w:tab/>
        <w:t>Building entry loss consideration</w:t>
      </w:r>
    </w:p>
    <w:p w14:paraId="7C7AE543" w14:textId="77777777" w:rsidR="00083C3A" w:rsidRPr="001D77B1" w:rsidRDefault="00083C3A" w:rsidP="00083C3A">
      <w:pPr>
        <w:rPr>
          <w:lang w:eastAsia="ja-JP"/>
        </w:rPr>
      </w:pPr>
      <w:r w:rsidRPr="001D77B1">
        <w:rPr>
          <w:lang w:eastAsia="ja-JP"/>
        </w:rPr>
        <w:t xml:space="preserve">The </w:t>
      </w:r>
      <w:r w:rsidRPr="00FA7D01">
        <w:rPr>
          <w:lang w:eastAsia="ja-JP"/>
        </w:rPr>
        <w:t xml:space="preserve">study referred to </w:t>
      </w:r>
      <w:r>
        <w:rPr>
          <w:lang w:eastAsia="ja-JP"/>
        </w:rPr>
        <w:t xml:space="preserve">building entry </w:t>
      </w:r>
      <w:r w:rsidRPr="001D77B1">
        <w:rPr>
          <w:lang w:eastAsia="ja-JP"/>
        </w:rPr>
        <w:t>loss defined in Section 3 of Recommendation ITU-R P.2109-1 “Prediction of building entry loss”.</w:t>
      </w:r>
    </w:p>
    <w:p w14:paraId="11BA485C" w14:textId="77777777" w:rsidR="00083C3A" w:rsidRPr="001D77B1" w:rsidRDefault="00083C3A" w:rsidP="00083C3A">
      <w:pPr>
        <w:rPr>
          <w:szCs w:val="24"/>
          <w:lang w:eastAsia="ja-JP"/>
        </w:rPr>
      </w:pPr>
      <w:r>
        <w:rPr>
          <w:szCs w:val="24"/>
          <w:lang w:eastAsia="ja-JP"/>
        </w:rPr>
        <w:t>T</w:t>
      </w:r>
      <w:r w:rsidRPr="001D77B1">
        <w:rPr>
          <w:szCs w:val="24"/>
          <w:lang w:eastAsia="ja-JP"/>
        </w:rPr>
        <w:t xml:space="preserve">he </w:t>
      </w:r>
      <w:r>
        <w:rPr>
          <w:szCs w:val="24"/>
          <w:lang w:eastAsia="ja-JP"/>
        </w:rPr>
        <w:t>building entry</w:t>
      </w:r>
      <w:r w:rsidRPr="001D77B1">
        <w:rPr>
          <w:szCs w:val="24"/>
          <w:lang w:eastAsia="ja-JP"/>
        </w:rPr>
        <w:t xml:space="preserve"> loss value depends on the outer wall material</w:t>
      </w:r>
      <w:r>
        <w:rPr>
          <w:szCs w:val="24"/>
          <w:lang w:eastAsia="ja-JP"/>
        </w:rPr>
        <w:t>.</w:t>
      </w:r>
      <w:r w:rsidRPr="00F3362A">
        <w:t xml:space="preserve"> </w:t>
      </w:r>
      <w:r w:rsidRPr="00F3362A">
        <w:rPr>
          <w:szCs w:val="24"/>
          <w:lang w:eastAsia="ja-JP"/>
        </w:rPr>
        <w:t>Two building types are shown in Recommendation ITU-R P.2109-1. One is</w:t>
      </w:r>
      <w:r w:rsidRPr="001D77B1">
        <w:rPr>
          <w:szCs w:val="24"/>
          <w:lang w:eastAsia="ja-JP"/>
        </w:rPr>
        <w:t xml:space="preserve"> "Thermally efficient" that uses heat shield and heat insulating material with high electromagnetic wave reflection characteristics</w:t>
      </w:r>
      <w:r>
        <w:rPr>
          <w:szCs w:val="24"/>
          <w:lang w:eastAsia="ja-JP"/>
        </w:rPr>
        <w:t>. The other is</w:t>
      </w:r>
      <w:r w:rsidRPr="001D77B1">
        <w:rPr>
          <w:szCs w:val="24"/>
          <w:lang w:eastAsia="ja-JP"/>
        </w:rPr>
        <w:t xml:space="preserve"> "Traditional" that does not use them. </w:t>
      </w:r>
      <w:r>
        <w:rPr>
          <w:szCs w:val="24"/>
          <w:lang w:eastAsia="ja-JP"/>
        </w:rPr>
        <w:t>T</w:t>
      </w:r>
      <w:r w:rsidRPr="001D77B1">
        <w:rPr>
          <w:szCs w:val="24"/>
          <w:lang w:eastAsia="ja-JP"/>
        </w:rPr>
        <w:t>he median loss</w:t>
      </w:r>
      <w:r>
        <w:rPr>
          <w:szCs w:val="24"/>
          <w:lang w:eastAsia="ja-JP"/>
        </w:rPr>
        <w:t xml:space="preserve"> </w:t>
      </w:r>
      <w:r w:rsidRPr="00472FC0">
        <w:rPr>
          <w:i/>
          <w:iCs/>
          <w:szCs w:val="24"/>
          <w:lang w:eastAsia="ja-JP"/>
        </w:rPr>
        <w:t>L</w:t>
      </w:r>
      <w:r w:rsidRPr="00472FC0">
        <w:rPr>
          <w:i/>
          <w:iCs/>
          <w:szCs w:val="24"/>
          <w:vertAlign w:val="subscript"/>
          <w:lang w:eastAsia="ja-JP"/>
        </w:rPr>
        <w:t>h</w:t>
      </w:r>
      <w:r w:rsidRPr="00472FC0">
        <w:rPr>
          <w:i/>
          <w:iCs/>
          <w:szCs w:val="24"/>
          <w:lang w:eastAsia="ja-JP"/>
        </w:rPr>
        <w:t xml:space="preserve"> </w:t>
      </w:r>
      <w:r w:rsidRPr="00472FC0">
        <w:rPr>
          <w:szCs w:val="24"/>
          <w:lang w:eastAsia="ja-JP"/>
        </w:rPr>
        <w:t>can be given by</w:t>
      </w:r>
      <w:r w:rsidRPr="001D77B1">
        <w:rPr>
          <w:szCs w:val="24"/>
          <w:lang w:eastAsia="ja-JP"/>
        </w:rPr>
        <w:t xml:space="preserve"> </w:t>
      </w:r>
      <w:r>
        <w:rPr>
          <w:szCs w:val="24"/>
          <w:lang w:eastAsia="ja-JP"/>
        </w:rPr>
        <w:t>t</w:t>
      </w:r>
      <w:r w:rsidRPr="001D77B1">
        <w:rPr>
          <w:szCs w:val="24"/>
          <w:lang w:eastAsia="ja-JP"/>
        </w:rPr>
        <w:t>he calculation formula shown below. Moreover, the loss also depends on the frequency.</w:t>
      </w:r>
    </w:p>
    <w:p w14:paraId="32769F34" w14:textId="77777777" w:rsidR="00083C3A" w:rsidRPr="001D77B1" w:rsidRDefault="00083C3A" w:rsidP="00083C3A">
      <w:pPr>
        <w:pStyle w:val="Equation"/>
      </w:pPr>
      <w:bookmarkStart w:id="177" w:name="_Hlk55806895"/>
      <w:r w:rsidRPr="001D77B1">
        <w:tab/>
      </w:r>
      <w:r w:rsidRPr="001D77B1">
        <w:tab/>
      </w:r>
      <m:oMath>
        <m:sSub>
          <m:sSubPr>
            <m:ctrlPr>
              <w:rPr>
                <w:rFonts w:ascii="Cambria Math" w:hAnsi="Cambria Math"/>
              </w:rPr>
            </m:ctrlPr>
          </m:sSubPr>
          <m:e>
            <m:r>
              <w:rPr>
                <w:rFonts w:ascii="Cambria Math" w:hAnsi="Cambria Math"/>
              </w:rPr>
              <m:t>L</m:t>
            </m:r>
          </m:e>
          <m:sub>
            <m:r>
              <w:rPr>
                <w:rFonts w:ascii="Cambria Math" w:hAnsi="Cambria Math"/>
              </w:rPr>
              <m:t>h</m:t>
            </m:r>
          </m:sub>
        </m:sSub>
        <w:bookmarkEnd w:id="177"/>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log</m:t>
        </m:r>
        <m:d>
          <m:dPr>
            <m:ctrlPr>
              <w:rPr>
                <w:rFonts w:ascii="Cambria Math" w:hAnsi="Cambria Math"/>
              </w:rPr>
            </m:ctrlPr>
          </m:dPr>
          <m:e>
            <m:r>
              <w:rPr>
                <w:rFonts w:ascii="Cambria Math" w:hAnsi="Cambria Math"/>
              </w:rPr>
              <m:t>f</m:t>
            </m:r>
          </m:e>
        </m:d>
        <m:r>
          <m:rPr>
            <m:sty m:val="p"/>
          </m:rPr>
          <w:rPr>
            <w:rFonts w:ascii="Cambria Math" w:hAnsi="Cambria Math"/>
          </w:rPr>
          <m:t>+</m:t>
        </m:r>
        <m:r>
          <w:rPr>
            <w:rFonts w:ascii="Cambria Math" w:hAnsi="Cambria Math"/>
          </w:rPr>
          <m:t>t</m:t>
        </m:r>
        <m:sSup>
          <m:sSupPr>
            <m:ctrlPr>
              <w:rPr>
                <w:rFonts w:ascii="Cambria Math" w:hAnsi="Cambria Math"/>
              </w:rPr>
            </m:ctrlPr>
          </m:sSupPr>
          <m:e>
            <m:d>
              <m:dPr>
                <m:ctrlPr>
                  <w:rPr>
                    <w:rFonts w:ascii="Cambria Math" w:hAnsi="Cambria Math"/>
                  </w:rPr>
                </m:ctrlPr>
              </m:dPr>
              <m:e>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w:rPr>
                            <w:rFonts w:ascii="Cambria Math" w:hAnsi="Cambria Math"/>
                          </w:rPr>
                          <m:t>f</m:t>
                        </m:r>
                      </m:e>
                    </m:d>
                  </m:e>
                </m:func>
              </m:e>
            </m:d>
          </m:e>
          <m:sup>
            <m:r>
              <m:rPr>
                <m:sty m:val="p"/>
              </m:rPr>
              <w:rPr>
                <w:rFonts w:ascii="Cambria Math" w:hAnsi="Cambria Math"/>
              </w:rPr>
              <m:t>2</m:t>
            </m:r>
          </m:sup>
        </m:sSup>
      </m:oMath>
    </w:p>
    <w:p w14:paraId="0BC6670F" w14:textId="77777777" w:rsidR="00083C3A" w:rsidRPr="001D77B1" w:rsidRDefault="00083C3A" w:rsidP="00083C3A">
      <w:pPr>
        <w:rPr>
          <w:szCs w:val="24"/>
          <w:lang w:eastAsia="ja-JP"/>
        </w:rPr>
      </w:pPr>
      <w:r>
        <w:rPr>
          <w:szCs w:val="24"/>
          <w:lang w:eastAsia="ja-JP"/>
        </w:rPr>
        <w:t>where</w:t>
      </w:r>
      <w:r w:rsidRPr="001D77B1">
        <w:rPr>
          <w:szCs w:val="24"/>
          <w:lang w:eastAsia="ja-JP"/>
        </w:rPr>
        <w:t xml:space="preserve"> </w:t>
      </w:r>
      <w:r w:rsidRPr="004B6FD1">
        <w:rPr>
          <w:i/>
          <w:iCs/>
          <w:szCs w:val="24"/>
          <w:lang w:eastAsia="ja-JP"/>
        </w:rPr>
        <w:t>r</w:t>
      </w:r>
      <w:r w:rsidRPr="001D77B1">
        <w:rPr>
          <w:szCs w:val="24"/>
          <w:lang w:eastAsia="ja-JP"/>
        </w:rPr>
        <w:t xml:space="preserve">, </w:t>
      </w:r>
      <w:r w:rsidRPr="004B6FD1">
        <w:rPr>
          <w:i/>
          <w:iCs/>
          <w:szCs w:val="24"/>
          <w:lang w:eastAsia="ja-JP"/>
        </w:rPr>
        <w:t>s</w:t>
      </w:r>
      <w:r w:rsidRPr="001D77B1">
        <w:rPr>
          <w:szCs w:val="24"/>
          <w:lang w:eastAsia="ja-JP"/>
        </w:rPr>
        <w:t xml:space="preserve">, and </w:t>
      </w:r>
      <w:r w:rsidRPr="004B6FD1">
        <w:rPr>
          <w:i/>
          <w:iCs/>
          <w:szCs w:val="24"/>
          <w:lang w:eastAsia="ja-JP"/>
        </w:rPr>
        <w:t>t</w:t>
      </w:r>
      <w:r w:rsidRPr="001D77B1">
        <w:rPr>
          <w:szCs w:val="24"/>
          <w:lang w:eastAsia="ja-JP"/>
        </w:rPr>
        <w:t xml:space="preserve"> are the constants shown in Table</w:t>
      </w:r>
      <w:r>
        <w:rPr>
          <w:szCs w:val="24"/>
          <w:lang w:eastAsia="ja-JP"/>
        </w:rPr>
        <w:t> 8</w:t>
      </w:r>
      <w:r w:rsidRPr="001D77B1">
        <w:rPr>
          <w:szCs w:val="24"/>
          <w:lang w:eastAsia="ja-JP"/>
        </w:rPr>
        <w:t xml:space="preserve">, and </w:t>
      </w:r>
      <w:r w:rsidRPr="004B6FD1">
        <w:rPr>
          <w:i/>
          <w:iCs/>
          <w:szCs w:val="24"/>
          <w:lang w:eastAsia="ja-JP"/>
        </w:rPr>
        <w:t>f</w:t>
      </w:r>
      <w:r w:rsidRPr="001D77B1">
        <w:rPr>
          <w:szCs w:val="24"/>
          <w:lang w:eastAsia="ja-JP"/>
        </w:rPr>
        <w:t xml:space="preserve"> is the frequency (GHz). Table </w:t>
      </w:r>
      <w:r>
        <w:rPr>
          <w:szCs w:val="24"/>
          <w:lang w:eastAsia="ja-JP"/>
        </w:rPr>
        <w:t>9</w:t>
      </w:r>
      <w:r w:rsidRPr="001D77B1">
        <w:rPr>
          <w:szCs w:val="24"/>
          <w:lang w:eastAsia="ja-JP"/>
        </w:rPr>
        <w:t xml:space="preserve"> shows the calculation results for the </w:t>
      </w:r>
      <w:r w:rsidRPr="00D80841">
        <w:rPr>
          <w:szCs w:val="24"/>
          <w:lang w:eastAsia="ja-JP"/>
        </w:rPr>
        <w:t xml:space="preserve">median loss for the </w:t>
      </w:r>
      <w:r w:rsidRPr="001D77B1">
        <w:rPr>
          <w:szCs w:val="24"/>
          <w:lang w:eastAsia="ja-JP"/>
        </w:rPr>
        <w:t>representative frequencies of the three frequency bands used in the wireless power transmission system</w:t>
      </w:r>
      <w:r w:rsidRPr="00BA6D6A">
        <w:rPr>
          <w:szCs w:val="24"/>
          <w:lang w:eastAsia="ja-JP"/>
        </w:rPr>
        <w:t>s via radio frequency beam</w:t>
      </w:r>
      <w:r w:rsidRPr="001D77B1">
        <w:rPr>
          <w:szCs w:val="24"/>
          <w:lang w:eastAsia="ja-JP"/>
        </w:rPr>
        <w:t>.</w:t>
      </w:r>
    </w:p>
    <w:p w14:paraId="556C63C5" w14:textId="77777777" w:rsidR="00083C3A" w:rsidRPr="001D77B1" w:rsidRDefault="00083C3A" w:rsidP="00083C3A">
      <w:pPr>
        <w:rPr>
          <w:szCs w:val="24"/>
          <w:lang w:eastAsia="ja-JP"/>
        </w:rPr>
      </w:pPr>
      <w:r w:rsidRPr="00BA6D6A">
        <w:rPr>
          <w:szCs w:val="24"/>
          <w:lang w:eastAsia="ja-JP"/>
        </w:rPr>
        <w:t xml:space="preserve">According to FIGURE 1 of Recommendation ITU-R P.2109-1, </w:t>
      </w:r>
      <w:r>
        <w:rPr>
          <w:szCs w:val="24"/>
          <w:lang w:eastAsia="ja-JP"/>
        </w:rPr>
        <w:t>t</w:t>
      </w:r>
      <w:r w:rsidRPr="001D77B1">
        <w:rPr>
          <w:szCs w:val="24"/>
          <w:lang w:eastAsia="ja-JP"/>
        </w:rPr>
        <w:t xml:space="preserve">he "Thermally efficient" </w:t>
      </w:r>
      <w:r>
        <w:rPr>
          <w:szCs w:val="24"/>
          <w:lang w:eastAsia="ja-JP"/>
        </w:rPr>
        <w:t>building type</w:t>
      </w:r>
      <w:r w:rsidRPr="001D77B1">
        <w:rPr>
          <w:szCs w:val="24"/>
          <w:lang w:eastAsia="ja-JP"/>
        </w:rPr>
        <w:t xml:space="preserve"> has a large loss </w:t>
      </w:r>
      <w:r>
        <w:rPr>
          <w:szCs w:val="24"/>
          <w:lang w:eastAsia="ja-JP"/>
        </w:rPr>
        <w:t>by</w:t>
      </w:r>
      <w:r w:rsidRPr="001D77B1">
        <w:rPr>
          <w:szCs w:val="24"/>
          <w:lang w:eastAsia="ja-JP"/>
        </w:rPr>
        <w:t xml:space="preserve"> about 15 dB compared to "Traditional", but it is unlikely that </w:t>
      </w:r>
      <w:r w:rsidRPr="00BA6D6A">
        <w:rPr>
          <w:szCs w:val="24"/>
          <w:lang w:eastAsia="ja-JP"/>
        </w:rPr>
        <w:t xml:space="preserve">thermally efficient construction </w:t>
      </w:r>
      <w:r w:rsidRPr="001D77B1">
        <w:rPr>
          <w:szCs w:val="24"/>
          <w:lang w:eastAsia="ja-JP"/>
        </w:rPr>
        <w:t>materials are used for all outer walls</w:t>
      </w:r>
      <w:r>
        <w:rPr>
          <w:szCs w:val="24"/>
          <w:lang w:eastAsia="ja-JP"/>
        </w:rPr>
        <w:t xml:space="preserve"> of the buildings.</w:t>
      </w:r>
      <w:r w:rsidRPr="001D77B1">
        <w:rPr>
          <w:szCs w:val="24"/>
          <w:lang w:eastAsia="ja-JP"/>
        </w:rPr>
        <w:t xml:space="preserve"> The examination was based on the value of the "Traditional" </w:t>
      </w:r>
      <w:r>
        <w:rPr>
          <w:szCs w:val="24"/>
          <w:lang w:eastAsia="ja-JP"/>
        </w:rPr>
        <w:t>type</w:t>
      </w:r>
      <w:r w:rsidRPr="001D77B1">
        <w:rPr>
          <w:szCs w:val="24"/>
          <w:lang w:eastAsia="ja-JP"/>
        </w:rPr>
        <w:t>.</w:t>
      </w:r>
    </w:p>
    <w:p w14:paraId="3A3C54AF" w14:textId="77777777" w:rsidR="00083C3A" w:rsidRPr="001D77B1" w:rsidRDefault="00083C3A" w:rsidP="00083C3A">
      <w:pPr>
        <w:pStyle w:val="TableNo"/>
        <w:rPr>
          <w:lang w:eastAsia="ja-JP"/>
        </w:rPr>
      </w:pPr>
      <w:r w:rsidRPr="001D77B1">
        <w:rPr>
          <w:lang w:eastAsia="ja-JP"/>
        </w:rPr>
        <w:t xml:space="preserve">Table </w:t>
      </w:r>
      <w:r>
        <w:rPr>
          <w:lang w:eastAsia="ja-JP"/>
        </w:rPr>
        <w:t>8</w:t>
      </w:r>
    </w:p>
    <w:p w14:paraId="3789886E" w14:textId="77777777" w:rsidR="00083C3A" w:rsidRPr="001D77B1" w:rsidRDefault="00083C3A" w:rsidP="00083C3A">
      <w:pPr>
        <w:pStyle w:val="Tabletitle"/>
        <w:rPr>
          <w:lang w:eastAsia="ja-JP"/>
        </w:rPr>
      </w:pPr>
      <w:r w:rsidRPr="00E47DE1">
        <w:rPr>
          <w:lang w:eastAsia="ja-JP"/>
        </w:rPr>
        <w:t>Model coefficients</w:t>
      </w:r>
      <w:r w:rsidRPr="001D77B1">
        <w:rPr>
          <w:lang w:eastAsia="ja-JP"/>
        </w:rPr>
        <w:t xml:space="preserve"> used for</w:t>
      </w:r>
      <w:r>
        <w:rPr>
          <w:lang w:eastAsia="ja-JP"/>
        </w:rPr>
        <w:t xml:space="preserve"> building entry</w:t>
      </w:r>
      <w:r w:rsidRPr="001D77B1">
        <w:rPr>
          <w:lang w:eastAsia="ja-JP"/>
        </w:rPr>
        <w:t xml:space="preserve"> loss </w:t>
      </w:r>
      <w:r>
        <w:rPr>
          <w:lang w:eastAsia="ja-JP"/>
        </w:rPr>
        <w:t>calculation</w:t>
      </w:r>
      <w:r w:rsidRPr="001D77B1">
        <w:rPr>
          <w:lang w:eastAsia="ja-JP"/>
        </w:rPr>
        <w:t xml:space="preserve"> in</w:t>
      </w:r>
      <w:r>
        <w:rPr>
          <w:lang w:eastAsia="ja-JP"/>
        </w:rPr>
        <w:t xml:space="preserve"> Recommendation</w:t>
      </w:r>
      <w:r w:rsidRPr="001D77B1">
        <w:rPr>
          <w:lang w:eastAsia="ja-JP"/>
        </w:rPr>
        <w:t xml:space="preserve"> ITU-R P.2109-1</w:t>
      </w:r>
    </w:p>
    <w:tbl>
      <w:tblPr>
        <w:tblStyle w:val="9"/>
        <w:tblW w:w="0" w:type="auto"/>
        <w:jc w:val="center"/>
        <w:tblLook w:val="04A0" w:firstRow="1" w:lastRow="0" w:firstColumn="1" w:lastColumn="0" w:noHBand="0" w:noVBand="1"/>
      </w:tblPr>
      <w:tblGrid>
        <w:gridCol w:w="2609"/>
        <w:gridCol w:w="1717"/>
        <w:gridCol w:w="1717"/>
        <w:gridCol w:w="1718"/>
      </w:tblGrid>
      <w:tr w:rsidR="00083C3A" w:rsidRPr="001D77B1" w14:paraId="1716B4DA" w14:textId="77777777" w:rsidTr="001F66D6">
        <w:trPr>
          <w:cantSplit/>
          <w:jc w:val="center"/>
        </w:trPr>
        <w:tc>
          <w:tcPr>
            <w:tcW w:w="2609" w:type="dxa"/>
            <w:vAlign w:val="center"/>
          </w:tcPr>
          <w:p w14:paraId="3243A90C"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717" w:type="dxa"/>
            <w:vAlign w:val="center"/>
          </w:tcPr>
          <w:p w14:paraId="68B8F6F7" w14:textId="77777777" w:rsidR="00083C3A" w:rsidRPr="004B6FD1" w:rsidRDefault="00083C3A" w:rsidP="001F66D6">
            <w:pPr>
              <w:pStyle w:val="Tablehead"/>
              <w:rPr>
                <w:rFonts w:cs="Times New Roman"/>
                <w:i/>
                <w:iCs/>
              </w:rPr>
            </w:pPr>
            <w:r w:rsidRPr="004B6FD1">
              <w:rPr>
                <w:i/>
                <w:iCs/>
              </w:rPr>
              <w:t>r</w:t>
            </w:r>
          </w:p>
        </w:tc>
        <w:tc>
          <w:tcPr>
            <w:tcW w:w="1717" w:type="dxa"/>
            <w:vAlign w:val="center"/>
          </w:tcPr>
          <w:p w14:paraId="1AE7581F" w14:textId="77777777" w:rsidR="00083C3A" w:rsidRPr="004B6FD1" w:rsidRDefault="00083C3A" w:rsidP="001F66D6">
            <w:pPr>
              <w:pStyle w:val="Tablehead"/>
              <w:rPr>
                <w:rFonts w:cs="Times New Roman"/>
                <w:i/>
                <w:iCs/>
              </w:rPr>
            </w:pPr>
            <w:r w:rsidRPr="004B6FD1">
              <w:rPr>
                <w:i/>
                <w:iCs/>
              </w:rPr>
              <w:t>s</w:t>
            </w:r>
          </w:p>
        </w:tc>
        <w:tc>
          <w:tcPr>
            <w:tcW w:w="1718" w:type="dxa"/>
            <w:vAlign w:val="center"/>
          </w:tcPr>
          <w:p w14:paraId="382C5070" w14:textId="77777777" w:rsidR="00083C3A" w:rsidRPr="004B6FD1" w:rsidRDefault="00083C3A" w:rsidP="001F66D6">
            <w:pPr>
              <w:pStyle w:val="Tablehead"/>
              <w:rPr>
                <w:rFonts w:cs="Times New Roman"/>
                <w:i/>
                <w:iCs/>
              </w:rPr>
            </w:pPr>
            <w:r w:rsidRPr="004B6FD1">
              <w:rPr>
                <w:i/>
                <w:iCs/>
              </w:rPr>
              <w:t>t</w:t>
            </w:r>
          </w:p>
        </w:tc>
      </w:tr>
      <w:tr w:rsidR="00083C3A" w:rsidRPr="001D77B1" w14:paraId="4B9E7A16" w14:textId="77777777" w:rsidTr="001F66D6">
        <w:trPr>
          <w:cantSplit/>
          <w:jc w:val="center"/>
        </w:trPr>
        <w:tc>
          <w:tcPr>
            <w:tcW w:w="2609" w:type="dxa"/>
            <w:vAlign w:val="center"/>
          </w:tcPr>
          <w:p w14:paraId="5D24D2B4" w14:textId="77777777" w:rsidR="00083C3A" w:rsidRPr="001D77B1" w:rsidRDefault="00083C3A" w:rsidP="001F66D6">
            <w:pPr>
              <w:pStyle w:val="Tabletext"/>
              <w:rPr>
                <w:rFonts w:cs="Times New Roman"/>
              </w:rPr>
            </w:pPr>
            <w:r w:rsidRPr="001D77B1">
              <w:t>Traditional</w:t>
            </w:r>
          </w:p>
        </w:tc>
        <w:tc>
          <w:tcPr>
            <w:tcW w:w="1717" w:type="dxa"/>
            <w:vAlign w:val="center"/>
          </w:tcPr>
          <w:p w14:paraId="68B4367A" w14:textId="77777777" w:rsidR="00083C3A" w:rsidRPr="001D77B1" w:rsidRDefault="00083C3A" w:rsidP="001F66D6">
            <w:pPr>
              <w:pStyle w:val="Tabletext"/>
              <w:jc w:val="center"/>
              <w:rPr>
                <w:rFonts w:cs="Times New Roman"/>
              </w:rPr>
            </w:pPr>
            <w:r w:rsidRPr="001D77B1">
              <w:t>12.64</w:t>
            </w:r>
          </w:p>
        </w:tc>
        <w:tc>
          <w:tcPr>
            <w:tcW w:w="1717" w:type="dxa"/>
            <w:vAlign w:val="center"/>
          </w:tcPr>
          <w:p w14:paraId="649AE685" w14:textId="77777777" w:rsidR="00083C3A" w:rsidRPr="001D77B1" w:rsidRDefault="00083C3A" w:rsidP="001F66D6">
            <w:pPr>
              <w:pStyle w:val="Tabletext"/>
              <w:jc w:val="center"/>
              <w:rPr>
                <w:rFonts w:cs="Times New Roman"/>
              </w:rPr>
            </w:pPr>
            <w:r w:rsidRPr="001D77B1">
              <w:t>3.72</w:t>
            </w:r>
          </w:p>
        </w:tc>
        <w:tc>
          <w:tcPr>
            <w:tcW w:w="1718" w:type="dxa"/>
            <w:vAlign w:val="center"/>
          </w:tcPr>
          <w:p w14:paraId="258A745A" w14:textId="77777777" w:rsidR="00083C3A" w:rsidRPr="001D77B1" w:rsidRDefault="00083C3A" w:rsidP="001F66D6">
            <w:pPr>
              <w:pStyle w:val="Tabletext"/>
              <w:jc w:val="center"/>
              <w:rPr>
                <w:rFonts w:cs="Times New Roman"/>
              </w:rPr>
            </w:pPr>
            <w:r w:rsidRPr="001D77B1">
              <w:t>0.96</w:t>
            </w:r>
          </w:p>
        </w:tc>
      </w:tr>
      <w:tr w:rsidR="00083C3A" w:rsidRPr="001D77B1" w14:paraId="20C8707A" w14:textId="77777777" w:rsidTr="001F66D6">
        <w:trPr>
          <w:cantSplit/>
          <w:jc w:val="center"/>
        </w:trPr>
        <w:tc>
          <w:tcPr>
            <w:tcW w:w="2609" w:type="dxa"/>
            <w:vAlign w:val="center"/>
          </w:tcPr>
          <w:p w14:paraId="19BE6C38" w14:textId="77777777" w:rsidR="00083C3A" w:rsidRPr="001D77B1" w:rsidRDefault="00083C3A" w:rsidP="001F66D6">
            <w:pPr>
              <w:pStyle w:val="Tabletext"/>
              <w:rPr>
                <w:rFonts w:cs="Times New Roman"/>
              </w:rPr>
            </w:pPr>
            <w:r w:rsidRPr="001D77B1">
              <w:t>Thermally efficient</w:t>
            </w:r>
          </w:p>
        </w:tc>
        <w:tc>
          <w:tcPr>
            <w:tcW w:w="1717" w:type="dxa"/>
            <w:vAlign w:val="center"/>
          </w:tcPr>
          <w:p w14:paraId="394A6C19" w14:textId="77777777" w:rsidR="00083C3A" w:rsidRPr="001D77B1" w:rsidRDefault="00083C3A" w:rsidP="001F66D6">
            <w:pPr>
              <w:pStyle w:val="Tabletext"/>
              <w:jc w:val="center"/>
              <w:rPr>
                <w:rFonts w:cs="Times New Roman"/>
              </w:rPr>
            </w:pPr>
            <w:r w:rsidRPr="001D77B1">
              <w:t>28.19</w:t>
            </w:r>
          </w:p>
        </w:tc>
        <w:tc>
          <w:tcPr>
            <w:tcW w:w="1717" w:type="dxa"/>
            <w:vAlign w:val="center"/>
          </w:tcPr>
          <w:p w14:paraId="7721C70E" w14:textId="77777777" w:rsidR="00083C3A" w:rsidRPr="001D77B1" w:rsidRDefault="00083C3A" w:rsidP="001F66D6">
            <w:pPr>
              <w:pStyle w:val="Tabletext"/>
              <w:jc w:val="center"/>
              <w:rPr>
                <w:rFonts w:cs="Times New Roman"/>
              </w:rPr>
            </w:pPr>
            <w:r>
              <w:t>–</w:t>
            </w:r>
            <w:r w:rsidRPr="001D77B1">
              <w:t>3.00</w:t>
            </w:r>
          </w:p>
        </w:tc>
        <w:tc>
          <w:tcPr>
            <w:tcW w:w="1718" w:type="dxa"/>
            <w:vAlign w:val="center"/>
          </w:tcPr>
          <w:p w14:paraId="65DE6B54" w14:textId="77777777" w:rsidR="00083C3A" w:rsidRPr="001D77B1" w:rsidRDefault="00083C3A" w:rsidP="001F66D6">
            <w:pPr>
              <w:pStyle w:val="Tabletext"/>
              <w:jc w:val="center"/>
              <w:rPr>
                <w:rFonts w:cs="Times New Roman"/>
              </w:rPr>
            </w:pPr>
            <w:r w:rsidRPr="001D77B1">
              <w:t>8.48</w:t>
            </w:r>
          </w:p>
        </w:tc>
      </w:tr>
    </w:tbl>
    <w:p w14:paraId="448FAE92" w14:textId="77777777" w:rsidR="00083C3A" w:rsidRPr="001D77B1" w:rsidRDefault="00083C3A" w:rsidP="00083C3A">
      <w:pPr>
        <w:pStyle w:val="TableNo"/>
        <w:rPr>
          <w:szCs w:val="21"/>
          <w:lang w:eastAsia="ja-JP"/>
        </w:rPr>
      </w:pPr>
      <w:r w:rsidRPr="001D77B1">
        <w:rPr>
          <w:lang w:eastAsia="ja-JP"/>
        </w:rPr>
        <w:t xml:space="preserve">Table </w:t>
      </w:r>
      <w:r>
        <w:rPr>
          <w:lang w:eastAsia="ja-JP"/>
        </w:rPr>
        <w:t>9</w:t>
      </w:r>
      <w:r w:rsidRPr="001D77B1">
        <w:rPr>
          <w:szCs w:val="21"/>
          <w:lang w:eastAsia="ja-JP"/>
        </w:rPr>
        <w:t xml:space="preserve"> </w:t>
      </w:r>
    </w:p>
    <w:p w14:paraId="5728DDFF" w14:textId="77777777" w:rsidR="00083C3A" w:rsidRPr="001D77B1" w:rsidRDefault="00083C3A" w:rsidP="00083C3A">
      <w:pPr>
        <w:pStyle w:val="Tabletitle"/>
        <w:rPr>
          <w:lang w:eastAsia="ja-JP"/>
        </w:rPr>
      </w:pPr>
      <w:r w:rsidRPr="001D77B1">
        <w:rPr>
          <w:lang w:eastAsia="ja-JP"/>
        </w:rPr>
        <w:t xml:space="preserve">Calculation results </w:t>
      </w:r>
      <w:r w:rsidRPr="005B53AB">
        <w:rPr>
          <w:lang w:eastAsia="ja-JP"/>
        </w:rPr>
        <w:t xml:space="preserve">of the median loss </w:t>
      </w:r>
      <w:r w:rsidRPr="001D77B1">
        <w:rPr>
          <w:lang w:eastAsia="ja-JP"/>
        </w:rPr>
        <w:t>for the three frequency bands used in beam WPT</w:t>
      </w:r>
    </w:p>
    <w:tbl>
      <w:tblPr>
        <w:tblStyle w:val="11"/>
        <w:tblW w:w="7476" w:type="dxa"/>
        <w:jc w:val="center"/>
        <w:tblLook w:val="0420" w:firstRow="1" w:lastRow="0" w:firstColumn="0" w:lastColumn="0" w:noHBand="0" w:noVBand="1"/>
      </w:tblPr>
      <w:tblGrid>
        <w:gridCol w:w="2552"/>
        <w:gridCol w:w="1641"/>
        <w:gridCol w:w="1641"/>
        <w:gridCol w:w="1642"/>
      </w:tblGrid>
      <w:tr w:rsidR="00083C3A" w:rsidRPr="001D77B1" w14:paraId="346C54E2" w14:textId="77777777" w:rsidTr="001F66D6">
        <w:trPr>
          <w:cantSplit/>
          <w:jc w:val="center"/>
        </w:trPr>
        <w:tc>
          <w:tcPr>
            <w:tcW w:w="2552" w:type="dxa"/>
            <w:vAlign w:val="center"/>
            <w:hideMark/>
          </w:tcPr>
          <w:p w14:paraId="55D95A00" w14:textId="77777777" w:rsidR="00083C3A" w:rsidRPr="001D77B1" w:rsidRDefault="00083C3A" w:rsidP="001F66D6">
            <w:pPr>
              <w:pStyle w:val="Tablehead"/>
              <w:rPr>
                <w:rFonts w:eastAsia="MS Mincho" w:cs="Times New Roman"/>
                <w:lang w:eastAsia="ja-JP"/>
              </w:rPr>
            </w:pPr>
            <w:r w:rsidRPr="001D77B1">
              <w:rPr>
                <w:lang w:eastAsia="ja-JP"/>
              </w:rPr>
              <w:t>Item</w:t>
            </w:r>
          </w:p>
        </w:tc>
        <w:tc>
          <w:tcPr>
            <w:tcW w:w="1641" w:type="dxa"/>
            <w:vAlign w:val="center"/>
            <w:hideMark/>
          </w:tcPr>
          <w:p w14:paraId="0E5E8E17" w14:textId="77777777" w:rsidR="00083C3A" w:rsidRPr="001D77B1" w:rsidRDefault="00083C3A" w:rsidP="001F66D6">
            <w:pPr>
              <w:pStyle w:val="Tablehead"/>
              <w:rPr>
                <w:rFonts w:cs="Times New Roman"/>
              </w:rPr>
            </w:pPr>
            <w:r w:rsidRPr="001D77B1">
              <w:t>920</w:t>
            </w:r>
            <w:r>
              <w:t> </w:t>
            </w:r>
            <w:r w:rsidRPr="001D77B1">
              <w:t>MHz</w:t>
            </w:r>
          </w:p>
        </w:tc>
        <w:tc>
          <w:tcPr>
            <w:tcW w:w="1641" w:type="dxa"/>
            <w:vAlign w:val="center"/>
            <w:hideMark/>
          </w:tcPr>
          <w:p w14:paraId="5C7DC4E5" w14:textId="77777777" w:rsidR="00083C3A" w:rsidRPr="001D77B1" w:rsidRDefault="00083C3A" w:rsidP="001F66D6">
            <w:pPr>
              <w:pStyle w:val="Tablehead"/>
              <w:rPr>
                <w:rFonts w:cs="Times New Roman"/>
              </w:rPr>
            </w:pPr>
            <w:r w:rsidRPr="001D77B1">
              <w:t>2</w:t>
            </w:r>
            <w:r>
              <w:t> </w:t>
            </w:r>
            <w:r w:rsidRPr="001D77B1">
              <w:t>450</w:t>
            </w:r>
            <w:r>
              <w:t> </w:t>
            </w:r>
            <w:r w:rsidRPr="001D77B1">
              <w:t>MHz</w:t>
            </w:r>
          </w:p>
        </w:tc>
        <w:tc>
          <w:tcPr>
            <w:tcW w:w="1642" w:type="dxa"/>
            <w:vAlign w:val="center"/>
            <w:hideMark/>
          </w:tcPr>
          <w:p w14:paraId="5FF77C67" w14:textId="77777777" w:rsidR="00083C3A" w:rsidRPr="001D77B1" w:rsidRDefault="00083C3A" w:rsidP="001F66D6">
            <w:pPr>
              <w:pStyle w:val="Tablehead"/>
              <w:rPr>
                <w:rFonts w:cs="Times New Roman"/>
              </w:rPr>
            </w:pPr>
            <w:r w:rsidRPr="001D77B1">
              <w:t>5</w:t>
            </w:r>
            <w:r>
              <w:t> </w:t>
            </w:r>
            <w:r w:rsidRPr="001D77B1">
              <w:t>750</w:t>
            </w:r>
            <w:r>
              <w:t> </w:t>
            </w:r>
            <w:r w:rsidRPr="001D77B1">
              <w:t>MHz</w:t>
            </w:r>
          </w:p>
        </w:tc>
      </w:tr>
      <w:tr w:rsidR="00083C3A" w:rsidRPr="001D77B1" w14:paraId="3F200C93" w14:textId="77777777" w:rsidTr="001F66D6">
        <w:trPr>
          <w:cantSplit/>
          <w:jc w:val="center"/>
        </w:trPr>
        <w:tc>
          <w:tcPr>
            <w:tcW w:w="2552" w:type="dxa"/>
            <w:vAlign w:val="center"/>
            <w:hideMark/>
          </w:tcPr>
          <w:p w14:paraId="3B01374C" w14:textId="77777777" w:rsidR="00083C3A" w:rsidRPr="001D77B1" w:rsidRDefault="00083C3A" w:rsidP="001F66D6">
            <w:pPr>
              <w:pStyle w:val="Tabletext"/>
              <w:rPr>
                <w:rFonts w:cs="Times New Roman"/>
              </w:rPr>
            </w:pPr>
            <w:r w:rsidRPr="004B6FD1">
              <w:rPr>
                <w:i/>
                <w:iCs/>
              </w:rPr>
              <w:t>Lh</w:t>
            </w:r>
            <w:r w:rsidRPr="001D77B1">
              <w:t xml:space="preserve"> (Traditional)</w:t>
            </w:r>
          </w:p>
        </w:tc>
        <w:tc>
          <w:tcPr>
            <w:tcW w:w="1641" w:type="dxa"/>
            <w:vAlign w:val="center"/>
            <w:hideMark/>
          </w:tcPr>
          <w:p w14:paraId="38B3263E" w14:textId="77777777" w:rsidR="00083C3A" w:rsidRPr="001D77B1" w:rsidRDefault="00083C3A" w:rsidP="001F66D6">
            <w:pPr>
              <w:pStyle w:val="Tabletext"/>
              <w:jc w:val="center"/>
              <w:rPr>
                <w:rFonts w:cs="Times New Roman"/>
              </w:rPr>
            </w:pPr>
            <w:r w:rsidRPr="001D77B1">
              <w:t>12.5 dB</w:t>
            </w:r>
          </w:p>
        </w:tc>
        <w:tc>
          <w:tcPr>
            <w:tcW w:w="1641" w:type="dxa"/>
            <w:vAlign w:val="center"/>
            <w:hideMark/>
          </w:tcPr>
          <w:p w14:paraId="4BCEE4E0" w14:textId="77777777" w:rsidR="00083C3A" w:rsidRPr="001D77B1" w:rsidRDefault="00083C3A" w:rsidP="001F66D6">
            <w:pPr>
              <w:pStyle w:val="Tabletext"/>
              <w:jc w:val="center"/>
              <w:rPr>
                <w:rFonts w:cs="Times New Roman"/>
              </w:rPr>
            </w:pPr>
            <w:r w:rsidRPr="001D77B1">
              <w:t>14.2 dB</w:t>
            </w:r>
          </w:p>
        </w:tc>
        <w:tc>
          <w:tcPr>
            <w:tcW w:w="1642" w:type="dxa"/>
            <w:vAlign w:val="center"/>
            <w:hideMark/>
          </w:tcPr>
          <w:p w14:paraId="5B2F42BC" w14:textId="77777777" w:rsidR="00083C3A" w:rsidRPr="001D77B1" w:rsidRDefault="00083C3A" w:rsidP="001F66D6">
            <w:pPr>
              <w:pStyle w:val="Tabletext"/>
              <w:jc w:val="center"/>
              <w:rPr>
                <w:rFonts w:cs="Times New Roman"/>
              </w:rPr>
            </w:pPr>
            <w:r w:rsidRPr="001D77B1">
              <w:t>16.0 dB</w:t>
            </w:r>
          </w:p>
        </w:tc>
      </w:tr>
      <w:tr w:rsidR="00083C3A" w:rsidRPr="001D77B1" w14:paraId="3B2F2BF4" w14:textId="77777777" w:rsidTr="001F66D6">
        <w:trPr>
          <w:cantSplit/>
          <w:jc w:val="center"/>
        </w:trPr>
        <w:tc>
          <w:tcPr>
            <w:tcW w:w="2552" w:type="dxa"/>
            <w:vAlign w:val="center"/>
            <w:hideMark/>
          </w:tcPr>
          <w:p w14:paraId="4B8F3AEB" w14:textId="77777777" w:rsidR="00083C3A" w:rsidRPr="001D77B1" w:rsidRDefault="00083C3A" w:rsidP="001F66D6">
            <w:pPr>
              <w:pStyle w:val="Tabletext"/>
              <w:rPr>
                <w:rFonts w:cs="Times New Roman"/>
              </w:rPr>
            </w:pPr>
            <w:r w:rsidRPr="004B6FD1">
              <w:rPr>
                <w:i/>
                <w:iCs/>
              </w:rPr>
              <w:t>Lh</w:t>
            </w:r>
            <w:r w:rsidRPr="001D77B1">
              <w:t xml:space="preserve"> (Thermally efficient)</w:t>
            </w:r>
          </w:p>
        </w:tc>
        <w:tc>
          <w:tcPr>
            <w:tcW w:w="1641" w:type="dxa"/>
            <w:vAlign w:val="center"/>
            <w:hideMark/>
          </w:tcPr>
          <w:p w14:paraId="50D42934" w14:textId="77777777" w:rsidR="00083C3A" w:rsidRPr="001D77B1" w:rsidRDefault="00083C3A" w:rsidP="001F66D6">
            <w:pPr>
              <w:pStyle w:val="Tabletext"/>
              <w:jc w:val="center"/>
              <w:rPr>
                <w:rFonts w:cs="Times New Roman"/>
              </w:rPr>
            </w:pPr>
            <w:r w:rsidRPr="001D77B1">
              <w:t>28.3 dB</w:t>
            </w:r>
          </w:p>
        </w:tc>
        <w:tc>
          <w:tcPr>
            <w:tcW w:w="1641" w:type="dxa"/>
            <w:vAlign w:val="center"/>
            <w:hideMark/>
          </w:tcPr>
          <w:p w14:paraId="763D95F1" w14:textId="77777777" w:rsidR="00083C3A" w:rsidRPr="001D77B1" w:rsidRDefault="00083C3A" w:rsidP="001F66D6">
            <w:pPr>
              <w:pStyle w:val="Tabletext"/>
              <w:jc w:val="center"/>
              <w:rPr>
                <w:rFonts w:cs="Times New Roman"/>
              </w:rPr>
            </w:pPr>
            <w:r w:rsidRPr="001D77B1">
              <w:t>28.3 dB</w:t>
            </w:r>
          </w:p>
        </w:tc>
        <w:tc>
          <w:tcPr>
            <w:tcW w:w="1642" w:type="dxa"/>
            <w:vAlign w:val="center"/>
            <w:hideMark/>
          </w:tcPr>
          <w:p w14:paraId="33AE2787" w14:textId="77777777" w:rsidR="00083C3A" w:rsidRPr="001D77B1" w:rsidRDefault="00083C3A" w:rsidP="001F66D6">
            <w:pPr>
              <w:pStyle w:val="Tabletext"/>
              <w:jc w:val="center"/>
              <w:rPr>
                <w:rFonts w:cs="Times New Roman"/>
              </w:rPr>
            </w:pPr>
            <w:r w:rsidRPr="001D77B1">
              <w:t>30.8 dB</w:t>
            </w:r>
          </w:p>
        </w:tc>
      </w:tr>
    </w:tbl>
    <w:p w14:paraId="1BB5F52D" w14:textId="77777777" w:rsidR="00083C3A" w:rsidRPr="001D77B1" w:rsidRDefault="00083C3A" w:rsidP="00083C3A">
      <w:pPr>
        <w:pStyle w:val="TableNo"/>
        <w:rPr>
          <w:lang w:eastAsia="ja-JP"/>
        </w:rPr>
      </w:pPr>
      <w:r w:rsidRPr="001D77B1">
        <w:rPr>
          <w:lang w:eastAsia="ja-JP"/>
        </w:rPr>
        <w:t xml:space="preserve">Table </w:t>
      </w:r>
      <w:r>
        <w:rPr>
          <w:lang w:eastAsia="ja-JP"/>
        </w:rPr>
        <w:t>10</w:t>
      </w:r>
      <w:r w:rsidRPr="001D77B1">
        <w:rPr>
          <w:lang w:eastAsia="ja-JP"/>
        </w:rPr>
        <w:t xml:space="preserve"> </w:t>
      </w:r>
    </w:p>
    <w:p w14:paraId="2E8B8867" w14:textId="77777777" w:rsidR="00083C3A" w:rsidRPr="001D77B1" w:rsidRDefault="00083C3A" w:rsidP="00083C3A">
      <w:pPr>
        <w:pStyle w:val="Tabletitle"/>
        <w:rPr>
          <w:rFonts w:ascii="MS Mincho" w:hAnsi="MS Mincho"/>
          <w:szCs w:val="21"/>
          <w:lang w:eastAsia="ja-JP"/>
        </w:rPr>
      </w:pPr>
      <w:r>
        <w:rPr>
          <w:szCs w:val="24"/>
          <w:lang w:eastAsia="ja-JP"/>
        </w:rPr>
        <w:t>Building entry</w:t>
      </w:r>
      <w:r w:rsidRPr="001D77B1">
        <w:rPr>
          <w:szCs w:val="24"/>
          <w:lang w:eastAsia="ja-JP"/>
        </w:rPr>
        <w:t xml:space="preserve"> loss used for </w:t>
      </w:r>
      <w:r w:rsidRPr="001D77B1">
        <w:t>the studies on the impact of beam WPT</w:t>
      </w:r>
    </w:p>
    <w:tbl>
      <w:tblPr>
        <w:tblStyle w:val="11"/>
        <w:tblW w:w="8326" w:type="dxa"/>
        <w:jc w:val="center"/>
        <w:tblLook w:val="0420" w:firstRow="1" w:lastRow="0" w:firstColumn="0" w:lastColumn="0" w:noHBand="0" w:noVBand="1"/>
      </w:tblPr>
      <w:tblGrid>
        <w:gridCol w:w="3118"/>
        <w:gridCol w:w="1736"/>
        <w:gridCol w:w="1736"/>
        <w:gridCol w:w="1736"/>
      </w:tblGrid>
      <w:tr w:rsidR="00083C3A" w:rsidRPr="001D77B1" w14:paraId="6E3D7B79" w14:textId="77777777" w:rsidTr="001F66D6">
        <w:trPr>
          <w:cantSplit/>
          <w:jc w:val="center"/>
        </w:trPr>
        <w:tc>
          <w:tcPr>
            <w:tcW w:w="3118" w:type="dxa"/>
            <w:vAlign w:val="center"/>
            <w:hideMark/>
          </w:tcPr>
          <w:p w14:paraId="39FCB514" w14:textId="77777777" w:rsidR="00083C3A" w:rsidRPr="001D77B1" w:rsidRDefault="00083C3A" w:rsidP="001F66D6">
            <w:pPr>
              <w:pStyle w:val="Tablehead"/>
              <w:rPr>
                <w:rFonts w:cs="Times New Roman"/>
              </w:rPr>
            </w:pPr>
            <w:r w:rsidRPr="001D77B1">
              <w:rPr>
                <w:lang w:eastAsia="ja-JP"/>
              </w:rPr>
              <w:t>Item</w:t>
            </w:r>
          </w:p>
        </w:tc>
        <w:tc>
          <w:tcPr>
            <w:tcW w:w="1736" w:type="dxa"/>
            <w:vAlign w:val="center"/>
            <w:hideMark/>
          </w:tcPr>
          <w:p w14:paraId="2EBB9C0E" w14:textId="77777777" w:rsidR="00083C3A" w:rsidRPr="001D77B1" w:rsidRDefault="00083C3A" w:rsidP="001F66D6">
            <w:pPr>
              <w:pStyle w:val="Tablehead"/>
              <w:rPr>
                <w:rFonts w:cs="Times New Roman"/>
                <w:kern w:val="0"/>
              </w:rPr>
            </w:pPr>
            <w:r w:rsidRPr="001D77B1">
              <w:rPr>
                <w:kern w:val="24"/>
              </w:rPr>
              <w:t>920</w:t>
            </w:r>
            <w:r>
              <w:rPr>
                <w:kern w:val="24"/>
              </w:rPr>
              <w:t> </w:t>
            </w:r>
            <w:r w:rsidRPr="001D77B1">
              <w:rPr>
                <w:kern w:val="24"/>
              </w:rPr>
              <w:t>MHz</w:t>
            </w:r>
          </w:p>
        </w:tc>
        <w:tc>
          <w:tcPr>
            <w:tcW w:w="1736" w:type="dxa"/>
            <w:vAlign w:val="center"/>
            <w:hideMark/>
          </w:tcPr>
          <w:p w14:paraId="6E5E8C1E" w14:textId="77777777" w:rsidR="00083C3A" w:rsidRPr="001D77B1" w:rsidRDefault="00083C3A" w:rsidP="001F66D6">
            <w:pPr>
              <w:pStyle w:val="Tablehead"/>
              <w:rPr>
                <w:rFonts w:cs="Times New Roman"/>
                <w:kern w:val="0"/>
              </w:rPr>
            </w:pPr>
            <w:r w:rsidRPr="001D77B1">
              <w:rPr>
                <w:kern w:val="24"/>
              </w:rPr>
              <w:t>2.4</w:t>
            </w:r>
            <w:r>
              <w:rPr>
                <w:kern w:val="24"/>
              </w:rPr>
              <w:t> </w:t>
            </w:r>
            <w:r w:rsidRPr="001D77B1">
              <w:rPr>
                <w:kern w:val="24"/>
              </w:rPr>
              <w:t>GHz</w:t>
            </w:r>
          </w:p>
        </w:tc>
        <w:tc>
          <w:tcPr>
            <w:tcW w:w="1736" w:type="dxa"/>
            <w:vAlign w:val="center"/>
            <w:hideMark/>
          </w:tcPr>
          <w:p w14:paraId="3C323C3B" w14:textId="77777777" w:rsidR="00083C3A" w:rsidRPr="001D77B1" w:rsidRDefault="00083C3A" w:rsidP="001F66D6">
            <w:pPr>
              <w:pStyle w:val="Tablehead"/>
              <w:rPr>
                <w:rFonts w:cs="Times New Roman"/>
                <w:kern w:val="0"/>
              </w:rPr>
            </w:pPr>
            <w:r w:rsidRPr="001D77B1">
              <w:rPr>
                <w:kern w:val="24"/>
              </w:rPr>
              <w:t>5.7</w:t>
            </w:r>
            <w:r>
              <w:rPr>
                <w:kern w:val="24"/>
              </w:rPr>
              <w:t> </w:t>
            </w:r>
            <w:r w:rsidRPr="001D77B1">
              <w:rPr>
                <w:kern w:val="24"/>
              </w:rPr>
              <w:t>GHz</w:t>
            </w:r>
          </w:p>
        </w:tc>
      </w:tr>
      <w:tr w:rsidR="00083C3A" w:rsidRPr="001D77B1" w14:paraId="3CDEB176" w14:textId="77777777" w:rsidTr="001F66D6">
        <w:trPr>
          <w:cantSplit/>
          <w:jc w:val="center"/>
        </w:trPr>
        <w:tc>
          <w:tcPr>
            <w:tcW w:w="3118" w:type="dxa"/>
            <w:vAlign w:val="center"/>
            <w:hideMark/>
          </w:tcPr>
          <w:p w14:paraId="47B6BB35" w14:textId="77777777" w:rsidR="00083C3A" w:rsidRPr="001D77B1" w:rsidRDefault="00083C3A" w:rsidP="001F66D6">
            <w:pPr>
              <w:pStyle w:val="Tabletext"/>
              <w:rPr>
                <w:rFonts w:cs="Times New Roman"/>
                <w:lang w:eastAsia="ja-JP"/>
              </w:rPr>
            </w:pPr>
            <w:r w:rsidRPr="001D77B1">
              <w:rPr>
                <w:rFonts w:cs="Times New Roman"/>
                <w:lang w:eastAsia="ja-JP"/>
              </w:rPr>
              <w:t>Wall loss</w:t>
            </w:r>
          </w:p>
        </w:tc>
        <w:tc>
          <w:tcPr>
            <w:tcW w:w="1736" w:type="dxa"/>
            <w:vAlign w:val="center"/>
            <w:hideMark/>
          </w:tcPr>
          <w:p w14:paraId="4838A99C" w14:textId="77777777" w:rsidR="00083C3A" w:rsidRPr="001D77B1" w:rsidRDefault="00083C3A" w:rsidP="001F66D6">
            <w:pPr>
              <w:pStyle w:val="Tabletext"/>
              <w:jc w:val="center"/>
              <w:rPr>
                <w:rFonts w:cs="Times New Roman"/>
                <w:kern w:val="0"/>
              </w:rPr>
            </w:pPr>
            <w:r w:rsidRPr="001D77B1">
              <w:rPr>
                <w:kern w:val="24"/>
              </w:rPr>
              <w:t>10.0 dB</w:t>
            </w:r>
          </w:p>
        </w:tc>
        <w:tc>
          <w:tcPr>
            <w:tcW w:w="1736" w:type="dxa"/>
            <w:vAlign w:val="center"/>
            <w:hideMark/>
          </w:tcPr>
          <w:p w14:paraId="40CF98D8" w14:textId="77777777" w:rsidR="00083C3A" w:rsidRPr="001D77B1" w:rsidRDefault="00083C3A" w:rsidP="001F66D6">
            <w:pPr>
              <w:pStyle w:val="Tabletext"/>
              <w:jc w:val="center"/>
              <w:rPr>
                <w:rFonts w:cs="Times New Roman"/>
                <w:kern w:val="0"/>
              </w:rPr>
            </w:pPr>
            <w:r w:rsidRPr="001D77B1">
              <w:rPr>
                <w:kern w:val="24"/>
              </w:rPr>
              <w:t>14.0 dB</w:t>
            </w:r>
          </w:p>
        </w:tc>
        <w:tc>
          <w:tcPr>
            <w:tcW w:w="1736" w:type="dxa"/>
            <w:vAlign w:val="center"/>
            <w:hideMark/>
          </w:tcPr>
          <w:p w14:paraId="772761C5" w14:textId="77777777" w:rsidR="00083C3A" w:rsidRPr="001D77B1" w:rsidRDefault="00083C3A" w:rsidP="001F66D6">
            <w:pPr>
              <w:pStyle w:val="Tabletext"/>
              <w:jc w:val="center"/>
              <w:rPr>
                <w:rFonts w:cs="Times New Roman"/>
                <w:kern w:val="0"/>
              </w:rPr>
            </w:pPr>
            <w:r w:rsidRPr="001D77B1">
              <w:rPr>
                <w:kern w:val="24"/>
              </w:rPr>
              <w:t>16.0 dB</w:t>
            </w:r>
          </w:p>
        </w:tc>
      </w:tr>
    </w:tbl>
    <w:p w14:paraId="464ACF1D" w14:textId="77777777" w:rsidR="00083C3A" w:rsidRPr="001D77B1" w:rsidRDefault="00083C3A" w:rsidP="00083C3A">
      <w:pPr>
        <w:pStyle w:val="Tablefin"/>
      </w:pPr>
    </w:p>
    <w:p w14:paraId="3EF85DCF" w14:textId="77777777" w:rsidR="00083C3A" w:rsidRPr="00D63061" w:rsidRDefault="00083C3A" w:rsidP="00083C3A">
      <w:pPr>
        <w:pStyle w:val="Heading3"/>
      </w:pPr>
      <w:r w:rsidRPr="00D63061">
        <w:t>3.3.4</w:t>
      </w:r>
      <w:r w:rsidRPr="00D63061">
        <w:tab/>
        <w:t>Use case scenarios and conditions for Impact Studies on beam WPT</w:t>
      </w:r>
    </w:p>
    <w:p w14:paraId="5933929C" w14:textId="77777777" w:rsidR="00083C3A" w:rsidRPr="00BA6D6A" w:rsidRDefault="00083C3A" w:rsidP="00083C3A">
      <w:pPr>
        <w:textAlignment w:val="auto"/>
      </w:pPr>
      <w:r w:rsidRPr="00BA6D6A">
        <w:t>Table </w:t>
      </w:r>
      <w:r w:rsidRPr="00BA6D6A">
        <w:rPr>
          <w:lang w:eastAsia="ja-JP"/>
        </w:rPr>
        <w:t>11</w:t>
      </w:r>
      <w:r w:rsidRPr="00BA6D6A">
        <w:t xml:space="preserve"> shows the use case scenarios and conditions for Impact Studies on beam WPT systems used for impact studies.</w:t>
      </w:r>
    </w:p>
    <w:p w14:paraId="2A8C3E4B" w14:textId="77777777" w:rsidR="00083C3A" w:rsidRPr="00083C3A" w:rsidRDefault="00083C3A" w:rsidP="00083C3A">
      <w:pPr>
        <w:textAlignment w:val="auto"/>
        <w:rPr>
          <w:spacing w:val="-2"/>
        </w:rPr>
      </w:pPr>
      <w:r w:rsidRPr="00083C3A">
        <w:rPr>
          <w:spacing w:val="-2"/>
        </w:rPr>
        <w:t xml:space="preserve">The System 4 is mainly used in WPT for wireless-powered sensor network. The System 4 is used in indoor and controlled environment where WPT equipment is controlled by managers of factories, nursing homes and so on. The power consumption of the sensor is about several hundred </w:t>
      </w:r>
      <w:bookmarkStart w:id="178" w:name="_Hlk71198214"/>
      <w:r w:rsidRPr="00083C3A">
        <w:rPr>
          <w:spacing w:val="-2"/>
        </w:rPr>
        <w:t>μW</w:t>
      </w:r>
      <w:bookmarkEnd w:id="178"/>
      <w:r w:rsidRPr="00083C3A">
        <w:rPr>
          <w:spacing w:val="-2"/>
        </w:rPr>
        <w:t xml:space="preserve"> or less.</w:t>
      </w:r>
    </w:p>
    <w:p w14:paraId="613E91FE" w14:textId="77777777" w:rsidR="00083C3A" w:rsidRPr="00BA6D6A" w:rsidRDefault="00083C3A" w:rsidP="00083C3A">
      <w:pPr>
        <w:textAlignment w:val="auto"/>
      </w:pPr>
      <w:r w:rsidRPr="00BA6D6A">
        <w:t xml:space="preserve">The System 5 and the System 6 are mainly used in WPT for small displays in addition to the application of the </w:t>
      </w:r>
      <w:commentRangeStart w:id="179"/>
      <w:r w:rsidRPr="00BA6D6A">
        <w:t>System 1</w:t>
      </w:r>
      <w:commentRangeEnd w:id="179"/>
      <w:r w:rsidR="004E0A36">
        <w:rPr>
          <w:rStyle w:val="CommentReference"/>
          <w:rFonts w:eastAsia="MS Mincho"/>
        </w:rPr>
        <w:commentReference w:id="179"/>
      </w:r>
      <w:r w:rsidRPr="00BA6D6A">
        <w:t>. The System 5 and the System 6 are used in indoor and controlled environment where WPT equipment is controlled by managers of factories, plants, warehouses and so on. The power transmission to the receiver devices requires up to several watts.</w:t>
      </w:r>
    </w:p>
    <w:p w14:paraId="3873B9CE" w14:textId="77777777" w:rsidR="00083C3A" w:rsidRPr="00D63061" w:rsidRDefault="00083C3A" w:rsidP="00083C3A">
      <w:pPr>
        <w:pStyle w:val="TableNo"/>
        <w:rPr>
          <w:lang w:eastAsia="ja-JP"/>
        </w:rPr>
      </w:pPr>
      <w:r w:rsidRPr="00D63061">
        <w:rPr>
          <w:lang w:eastAsia="ja-JP"/>
        </w:rPr>
        <w:t>TABLE 11</w:t>
      </w:r>
    </w:p>
    <w:p w14:paraId="4AABE954" w14:textId="77777777" w:rsidR="00083C3A" w:rsidRPr="00D63061" w:rsidRDefault="00083C3A" w:rsidP="00083C3A">
      <w:pPr>
        <w:pStyle w:val="Tabletitle"/>
        <w:rPr>
          <w:lang w:eastAsia="ja-JP"/>
        </w:rPr>
      </w:pPr>
      <w:r w:rsidRPr="00D63061">
        <w:rPr>
          <w:lang w:eastAsia="ja-JP"/>
        </w:rPr>
        <w:t>Use case scenarios and conditions for beam WPT systems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98"/>
        <w:gridCol w:w="2399"/>
        <w:gridCol w:w="2669"/>
        <w:gridCol w:w="2373"/>
      </w:tblGrid>
      <w:tr w:rsidR="00083C3A" w:rsidRPr="00D63061" w14:paraId="03CE25F4"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40231F05" w14:textId="77777777" w:rsidR="00083C3A" w:rsidRPr="00D63061" w:rsidRDefault="00083C3A" w:rsidP="001F66D6">
            <w:pPr>
              <w:pStyle w:val="Tablehead"/>
              <w:rPr>
                <w:lang w:eastAsia="ja-JP"/>
              </w:rPr>
            </w:pPr>
            <w:r w:rsidRPr="00D63061">
              <w:t>beam WPT system</w:t>
            </w:r>
          </w:p>
        </w:tc>
        <w:tc>
          <w:tcPr>
            <w:tcW w:w="2293" w:type="dxa"/>
            <w:tcBorders>
              <w:top w:val="single" w:sz="4" w:space="0" w:color="auto"/>
              <w:left w:val="single" w:sz="4" w:space="0" w:color="auto"/>
              <w:bottom w:val="single" w:sz="4" w:space="0" w:color="auto"/>
              <w:right w:val="single" w:sz="4" w:space="0" w:color="auto"/>
            </w:tcBorders>
            <w:noWrap/>
            <w:vAlign w:val="center"/>
            <w:hideMark/>
          </w:tcPr>
          <w:p w14:paraId="5F84DC38" w14:textId="3A32612D" w:rsidR="00083C3A" w:rsidRPr="00D63061" w:rsidRDefault="00083C3A" w:rsidP="00083C3A">
            <w:pPr>
              <w:pStyle w:val="Tablehead"/>
            </w:pPr>
            <w:r w:rsidRPr="00D63061">
              <w:t xml:space="preserve">System </w:t>
            </w:r>
            <w:r>
              <w:t>4</w:t>
            </w:r>
            <w:r>
              <w:br/>
            </w:r>
            <w:r w:rsidRPr="00D63061">
              <w:t>920 MHz band</w:t>
            </w:r>
          </w:p>
        </w:tc>
        <w:tc>
          <w:tcPr>
            <w:tcW w:w="2551" w:type="dxa"/>
            <w:tcBorders>
              <w:top w:val="single" w:sz="4" w:space="0" w:color="auto"/>
              <w:left w:val="single" w:sz="4" w:space="0" w:color="auto"/>
              <w:bottom w:val="single" w:sz="4" w:space="0" w:color="auto"/>
              <w:right w:val="single" w:sz="4" w:space="0" w:color="auto"/>
            </w:tcBorders>
            <w:noWrap/>
            <w:vAlign w:val="center"/>
            <w:hideMark/>
          </w:tcPr>
          <w:p w14:paraId="527CE197" w14:textId="18DCBE6C" w:rsidR="00083C3A" w:rsidRPr="00D63061" w:rsidRDefault="00083C3A" w:rsidP="00083C3A">
            <w:pPr>
              <w:pStyle w:val="Tablehead"/>
            </w:pPr>
            <w:r w:rsidRPr="00D63061">
              <w:t xml:space="preserve">System </w:t>
            </w:r>
            <w:r>
              <w:t>5</w:t>
            </w:r>
            <w:r>
              <w:br/>
            </w:r>
            <w:r w:rsidRPr="00D63061">
              <w:t>2.4 GHz band</w:t>
            </w:r>
          </w:p>
        </w:tc>
        <w:tc>
          <w:tcPr>
            <w:tcW w:w="2268" w:type="dxa"/>
            <w:tcBorders>
              <w:top w:val="single" w:sz="4" w:space="0" w:color="auto"/>
              <w:left w:val="single" w:sz="4" w:space="0" w:color="auto"/>
              <w:bottom w:val="single" w:sz="4" w:space="0" w:color="auto"/>
              <w:right w:val="single" w:sz="4" w:space="0" w:color="auto"/>
            </w:tcBorders>
            <w:noWrap/>
            <w:vAlign w:val="center"/>
            <w:hideMark/>
          </w:tcPr>
          <w:p w14:paraId="1255E20F" w14:textId="7E3C5A9D" w:rsidR="00083C3A" w:rsidRPr="00D63061" w:rsidRDefault="00083C3A" w:rsidP="00083C3A">
            <w:pPr>
              <w:pStyle w:val="Tablehead"/>
            </w:pPr>
            <w:r w:rsidRPr="00D63061">
              <w:t xml:space="preserve">System </w:t>
            </w:r>
            <w:r>
              <w:t>6</w:t>
            </w:r>
            <w:r>
              <w:br/>
            </w:r>
            <w:r w:rsidRPr="00D63061">
              <w:t>5.7 GHz band</w:t>
            </w:r>
          </w:p>
        </w:tc>
      </w:tr>
      <w:tr w:rsidR="00083C3A" w:rsidRPr="00BA6D6A" w14:paraId="201D433E"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692C694" w14:textId="77777777" w:rsidR="00083C3A" w:rsidRPr="00D63061" w:rsidRDefault="00083C3A" w:rsidP="001F66D6">
            <w:pPr>
              <w:pStyle w:val="Tabletext"/>
            </w:pPr>
            <w:r w:rsidRPr="00D63061">
              <w:t xml:space="preserve">Usage environment </w:t>
            </w:r>
          </w:p>
        </w:tc>
        <w:tc>
          <w:tcPr>
            <w:tcW w:w="2293" w:type="dxa"/>
            <w:tcBorders>
              <w:top w:val="single" w:sz="4" w:space="0" w:color="auto"/>
              <w:left w:val="single" w:sz="4" w:space="0" w:color="auto"/>
              <w:bottom w:val="single" w:sz="4" w:space="0" w:color="auto"/>
              <w:right w:val="single" w:sz="4" w:space="0" w:color="auto"/>
            </w:tcBorders>
            <w:vAlign w:val="center"/>
            <w:hideMark/>
          </w:tcPr>
          <w:p w14:paraId="17D8D371" w14:textId="77777777" w:rsidR="00083C3A" w:rsidRPr="00D63061" w:rsidRDefault="00083C3A" w:rsidP="001F66D6">
            <w:pPr>
              <w:pStyle w:val="Tabletext"/>
            </w:pPr>
            <w:r w:rsidRPr="00D63061">
              <w:t>Factory (Indoor), nursing home, etc.</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43447F3" w14:textId="77777777" w:rsidR="00083C3A" w:rsidRPr="00D63061" w:rsidRDefault="00083C3A" w:rsidP="001F66D6">
            <w:pPr>
              <w:pStyle w:val="Tabletext"/>
            </w:pPr>
            <w:r w:rsidRPr="00D63061">
              <w:t>Factory (indoor), plant (indoor), warehouse, etc.</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B9346F" w14:textId="77777777" w:rsidR="00083C3A" w:rsidRPr="00D63061" w:rsidRDefault="00083C3A" w:rsidP="001F66D6">
            <w:pPr>
              <w:pStyle w:val="Tabletext"/>
            </w:pPr>
            <w:r w:rsidRPr="00D63061">
              <w:t>Factory (indoor), plant (indoor), warehouse, etc.</w:t>
            </w:r>
          </w:p>
        </w:tc>
      </w:tr>
      <w:tr w:rsidR="00083C3A" w:rsidRPr="00BA6D6A" w14:paraId="0787F20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1DA96EDA" w14:textId="77777777" w:rsidR="00083C3A" w:rsidRPr="00D63061" w:rsidRDefault="00083C3A" w:rsidP="001F66D6">
            <w:pPr>
              <w:pStyle w:val="Tabletext"/>
            </w:pPr>
            <w:r w:rsidRPr="00D63061">
              <w:t>Application</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80E660F" w14:textId="77777777" w:rsidR="00083C3A" w:rsidRPr="00D63061" w:rsidRDefault="00083C3A" w:rsidP="001F66D6">
            <w:pPr>
              <w:pStyle w:val="Tabletext"/>
            </w:pPr>
            <w:r w:rsidRPr="00D63061">
              <w:t>Charging and power supply to sensor network</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B6DFE27" w14:textId="77777777" w:rsidR="00083C3A" w:rsidRPr="00D63061" w:rsidRDefault="00083C3A" w:rsidP="001F66D6">
            <w:pPr>
              <w:pStyle w:val="Tabletext"/>
            </w:pPr>
            <w:r w:rsidRPr="00D63061">
              <w:t>Charging and power supply to sensors, display and information devices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5BBFA8E" w14:textId="77777777" w:rsidR="00083C3A" w:rsidRPr="00D63061" w:rsidRDefault="00083C3A" w:rsidP="001F66D6">
            <w:pPr>
              <w:pStyle w:val="Tabletext"/>
            </w:pPr>
            <w:r w:rsidRPr="00D63061">
              <w:t>Charging and power supply to sensors, display and information devices</w:t>
            </w:r>
          </w:p>
        </w:tc>
      </w:tr>
      <w:tr w:rsidR="00083C3A" w:rsidRPr="00BA6D6A" w14:paraId="6E7B65B1"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55BD0BB" w14:textId="77777777" w:rsidR="00083C3A" w:rsidRPr="00D63061" w:rsidRDefault="00083C3A" w:rsidP="001F66D6">
            <w:pPr>
              <w:pStyle w:val="Tabletext"/>
            </w:pPr>
            <w:r w:rsidRPr="00D63061">
              <w:t>Number of receiving devices per one WPT transmitter</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E634A89" w14:textId="77777777" w:rsidR="00083C3A" w:rsidRPr="00D63061" w:rsidRDefault="00083C3A" w:rsidP="001F66D6">
            <w:pPr>
              <w:pStyle w:val="Tabletext"/>
            </w:pPr>
            <w:r w:rsidRPr="00D63061">
              <w:t>5 to 10 devices</w:t>
            </w:r>
            <w:r w:rsidRPr="00D63061">
              <w:br/>
              <w:t>(Simultaneous reception)</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22F30E1" w14:textId="77777777" w:rsidR="00083C3A" w:rsidRPr="00D63061" w:rsidRDefault="00083C3A" w:rsidP="001F66D6">
            <w:pPr>
              <w:pStyle w:val="Tabletext"/>
            </w:pPr>
            <w:r w:rsidRPr="00D63061">
              <w:t>1 to several ten devices</w:t>
            </w:r>
            <w:r w:rsidRPr="00D63061">
              <w:br/>
              <w:t>(Successive or sequential reception)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772E9AD" w14:textId="77777777" w:rsidR="00083C3A" w:rsidRPr="00D63061" w:rsidRDefault="00083C3A" w:rsidP="001F66D6">
            <w:pPr>
              <w:pStyle w:val="Tabletext"/>
            </w:pPr>
            <w:r w:rsidRPr="00D63061">
              <w:t xml:space="preserve">1 to </w:t>
            </w:r>
            <w:bookmarkStart w:id="180" w:name="_Hlk71197955"/>
            <w:r w:rsidRPr="00D63061">
              <w:t>several ten devices</w:t>
            </w:r>
            <w:bookmarkEnd w:id="180"/>
            <w:r w:rsidRPr="00D63061">
              <w:br/>
              <w:t>(Successive or sequential reception)</w:t>
            </w:r>
          </w:p>
        </w:tc>
      </w:tr>
      <w:tr w:rsidR="00083C3A" w:rsidRPr="00BA6D6A" w14:paraId="10F79E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EF91AF5" w14:textId="77777777" w:rsidR="00083C3A" w:rsidRPr="00D63061" w:rsidRDefault="00083C3A" w:rsidP="001F66D6">
            <w:pPr>
              <w:pStyle w:val="Tabletext"/>
            </w:pPr>
            <w:r w:rsidRPr="00D63061">
              <w:t>Power range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058BF2F6" w14:textId="77777777" w:rsidR="00083C3A" w:rsidRPr="00D63061" w:rsidRDefault="00083C3A" w:rsidP="001F66D6">
            <w:pPr>
              <w:pStyle w:val="Tabletext"/>
            </w:pPr>
            <w:r w:rsidRPr="00D63061">
              <w:t>Several μW to several hundred μW</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F4858E" w14:textId="77777777" w:rsidR="00083C3A" w:rsidRPr="00D63061" w:rsidRDefault="00083C3A" w:rsidP="001F66D6">
            <w:pPr>
              <w:pStyle w:val="Tabletext"/>
            </w:pPr>
            <w:r w:rsidRPr="00D63061">
              <w:t>50 mW to 2 W</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B48FA6" w14:textId="77777777" w:rsidR="00083C3A" w:rsidRPr="00D63061" w:rsidRDefault="00083C3A" w:rsidP="001F66D6">
            <w:pPr>
              <w:pStyle w:val="Tabletext"/>
            </w:pPr>
            <w:r w:rsidRPr="00D63061">
              <w:t xml:space="preserve">Several mW to </w:t>
            </w:r>
            <w:bookmarkStart w:id="181" w:name="_Hlk71197859"/>
            <w:r w:rsidRPr="00D63061">
              <w:t>several hundred mW</w:t>
            </w:r>
            <w:bookmarkEnd w:id="181"/>
          </w:p>
        </w:tc>
      </w:tr>
      <w:tr w:rsidR="00083C3A" w:rsidRPr="00BA6D6A" w14:paraId="05A88122"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06952ED1" w14:textId="77777777" w:rsidR="00083C3A" w:rsidRPr="00D63061" w:rsidRDefault="00083C3A" w:rsidP="001F66D6">
            <w:pPr>
              <w:pStyle w:val="Tabletext"/>
            </w:pPr>
            <w:r w:rsidRPr="00D63061">
              <w:t>Power transfer distance</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431CECF" w14:textId="77777777" w:rsidR="00083C3A" w:rsidRPr="00D63061" w:rsidRDefault="00083C3A" w:rsidP="001F66D6">
            <w:pPr>
              <w:pStyle w:val="Tabletext"/>
            </w:pPr>
            <w:r w:rsidRPr="00D63061">
              <w:t>Less than 5 m</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D7AE99" w14:textId="77777777" w:rsidR="00083C3A" w:rsidRPr="00D63061" w:rsidRDefault="00083C3A" w:rsidP="001F66D6">
            <w:pPr>
              <w:pStyle w:val="Tabletext"/>
            </w:pPr>
            <w:r w:rsidRPr="00D63061">
              <w:t>Less than 10 m</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51DD6D" w14:textId="77777777" w:rsidR="00083C3A" w:rsidRPr="00D63061" w:rsidRDefault="00083C3A" w:rsidP="001F66D6">
            <w:pPr>
              <w:pStyle w:val="Tabletext"/>
            </w:pPr>
            <w:r w:rsidRPr="00D63061">
              <w:t>Less than 10 m</w:t>
            </w:r>
          </w:p>
        </w:tc>
      </w:tr>
      <w:tr w:rsidR="00083C3A" w:rsidRPr="00BA6D6A" w14:paraId="6D3C05D6"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2C6EA35C" w14:textId="77777777" w:rsidR="00083C3A" w:rsidRPr="00D63061" w:rsidRDefault="00083C3A" w:rsidP="001F66D6">
            <w:pPr>
              <w:pStyle w:val="Tabletext"/>
            </w:pPr>
            <w:r w:rsidRPr="00D63061">
              <w:t>Coexistence with other wireless systems</w:t>
            </w:r>
          </w:p>
        </w:tc>
        <w:tc>
          <w:tcPr>
            <w:tcW w:w="2293" w:type="dxa"/>
            <w:tcBorders>
              <w:top w:val="single" w:sz="4" w:space="0" w:color="auto"/>
              <w:left w:val="single" w:sz="4" w:space="0" w:color="auto"/>
              <w:bottom w:val="single" w:sz="4" w:space="0" w:color="auto"/>
              <w:right w:val="single" w:sz="4" w:space="0" w:color="auto"/>
            </w:tcBorders>
            <w:vAlign w:val="center"/>
            <w:hideMark/>
          </w:tcPr>
          <w:p w14:paraId="2B7DC821" w14:textId="77777777" w:rsidR="00083C3A" w:rsidRPr="00D63061" w:rsidRDefault="00083C3A" w:rsidP="001F66D6">
            <w:pPr>
              <w:pStyle w:val="Tabletext"/>
            </w:pPr>
            <w:r w:rsidRPr="00D63061">
              <w:t>Feasible. Take appropriate interference mitigation and radio protection measures</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736D50" w14:textId="77777777" w:rsidR="00083C3A" w:rsidRPr="00D63061" w:rsidRDefault="00083C3A" w:rsidP="001F66D6">
            <w:pPr>
              <w:pStyle w:val="Tabletext"/>
            </w:pPr>
            <w:r w:rsidRPr="00D63061">
              <w:t>Feasible. Take appropriate interference mitigation and radio protection measures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E3548F0" w14:textId="77777777" w:rsidR="00083C3A" w:rsidRPr="00D63061" w:rsidRDefault="00083C3A" w:rsidP="001F66D6">
            <w:pPr>
              <w:pStyle w:val="Tabletext"/>
            </w:pPr>
            <w:r w:rsidRPr="00D63061">
              <w:t>Feasible. Take appropriate interference mitigation and radio protection measures</w:t>
            </w:r>
          </w:p>
        </w:tc>
      </w:tr>
      <w:tr w:rsidR="00083C3A" w:rsidRPr="00BA6D6A" w14:paraId="721FA5B0" w14:textId="77777777" w:rsidTr="00083C3A">
        <w:trPr>
          <w:cantSplit/>
          <w:jc w:val="center"/>
        </w:trPr>
        <w:tc>
          <w:tcPr>
            <w:tcW w:w="2102" w:type="dxa"/>
            <w:tcBorders>
              <w:top w:val="single" w:sz="4" w:space="0" w:color="auto"/>
              <w:left w:val="single" w:sz="4" w:space="0" w:color="auto"/>
              <w:bottom w:val="single" w:sz="4" w:space="0" w:color="auto"/>
              <w:right w:val="single" w:sz="4" w:space="0" w:color="auto"/>
            </w:tcBorders>
            <w:vAlign w:val="center"/>
            <w:hideMark/>
          </w:tcPr>
          <w:p w14:paraId="32B8DD1A" w14:textId="77777777" w:rsidR="00083C3A" w:rsidRPr="00D63061" w:rsidRDefault="00083C3A" w:rsidP="001F66D6">
            <w:pPr>
              <w:pStyle w:val="Tabletext"/>
            </w:pPr>
            <w:r w:rsidRPr="00D63061">
              <w:t>Power transfer while human bodies exist</w:t>
            </w:r>
          </w:p>
        </w:tc>
        <w:tc>
          <w:tcPr>
            <w:tcW w:w="2293" w:type="dxa"/>
            <w:tcBorders>
              <w:top w:val="single" w:sz="4" w:space="0" w:color="auto"/>
              <w:left w:val="single" w:sz="4" w:space="0" w:color="auto"/>
              <w:bottom w:val="single" w:sz="4" w:space="0" w:color="auto"/>
              <w:right w:val="single" w:sz="4" w:space="0" w:color="auto"/>
            </w:tcBorders>
            <w:vAlign w:val="center"/>
            <w:hideMark/>
          </w:tcPr>
          <w:p w14:paraId="7906F9BF" w14:textId="77777777" w:rsidR="00083C3A" w:rsidRPr="00D63061" w:rsidRDefault="00083C3A" w:rsidP="001F66D6">
            <w:pPr>
              <w:pStyle w:val="Tabletext"/>
            </w:pPr>
            <w:r w:rsidRPr="00D63061">
              <w:t xml:space="preserve">Possible to transfer under the condition that limits of national radio exposure guidelines are cleared </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BA80348" w14:textId="77777777" w:rsidR="00083C3A" w:rsidRPr="00D63061" w:rsidRDefault="00083C3A" w:rsidP="001F66D6">
            <w:pPr>
              <w:pStyle w:val="Tabletext"/>
            </w:pPr>
            <w:r w:rsidRPr="00D63061">
              <w:t>Off</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92B468" w14:textId="77777777" w:rsidR="00083C3A" w:rsidRPr="00D63061" w:rsidRDefault="00083C3A" w:rsidP="001F66D6">
            <w:pPr>
              <w:pStyle w:val="Tabletext"/>
            </w:pPr>
            <w:r w:rsidRPr="00D63061">
              <w:t>Off</w:t>
            </w:r>
          </w:p>
        </w:tc>
      </w:tr>
    </w:tbl>
    <w:p w14:paraId="43243BB6" w14:textId="77777777" w:rsidR="00083C3A" w:rsidRPr="00B637C8" w:rsidRDefault="00083C3A" w:rsidP="00083C3A">
      <w:pPr>
        <w:pStyle w:val="Heading3"/>
      </w:pPr>
      <w:r w:rsidRPr="00D63061">
        <w:t>3.3.</w:t>
      </w:r>
      <w:r w:rsidRPr="00D63061">
        <w:rPr>
          <w:lang w:eastAsia="ja-JP"/>
        </w:rPr>
        <w:t>5</w:t>
      </w:r>
      <w:r w:rsidRPr="00D63061">
        <w:tab/>
        <w:t>Study results</w:t>
      </w:r>
    </w:p>
    <w:p w14:paraId="601388CF" w14:textId="77777777" w:rsidR="00083C3A" w:rsidRPr="001D77B1" w:rsidRDefault="00083C3A" w:rsidP="00083C3A">
      <w:r w:rsidRPr="001D77B1">
        <w:t xml:space="preserve">For the WPT systems intended the operation </w:t>
      </w:r>
      <w:r>
        <w:t xml:space="preserve">in the </w:t>
      </w:r>
      <w:r w:rsidRPr="001D77B1">
        <w:t xml:space="preserve">920 MHz band, the system parameters assumed for the impact study (See Table </w:t>
      </w:r>
      <w:r>
        <w:rPr>
          <w:lang w:eastAsia="ja-JP"/>
        </w:rPr>
        <w:t>7</w:t>
      </w:r>
      <w:r w:rsidRPr="001D77B1">
        <w:t xml:space="preserve">) were compliant with the radio regulation including transmission intervals for the RF-ID systems currently operated in the same frequency range. Minimum separation distances were derived in accordance with the </w:t>
      </w:r>
      <w:r>
        <w:t>b</w:t>
      </w:r>
      <w:r w:rsidRPr="001D77B1">
        <w:t xml:space="preserve">eam WPT characteristics for the case geographical separation distance is necessary to regulate. In addition, Monte-Carlo system-level simulation was performed to assess interfering likelihood from </w:t>
      </w:r>
      <w:r>
        <w:t>b</w:t>
      </w:r>
      <w:r w:rsidRPr="001D77B1">
        <w:t>eam WPT to LTE and MCA mobile communication networks.</w:t>
      </w:r>
    </w:p>
    <w:p w14:paraId="68746947" w14:textId="77777777" w:rsidR="00083C3A" w:rsidRPr="001D77B1" w:rsidRDefault="00083C3A" w:rsidP="00083C3A">
      <w:r w:rsidRPr="001D77B1">
        <w:t xml:space="preserve">For the </w:t>
      </w:r>
      <w:r>
        <w:t>b</w:t>
      </w:r>
      <w:r w:rsidRPr="001D77B1">
        <w:t xml:space="preserve">eam WPT systems intended for the operation in </w:t>
      </w:r>
      <w:r>
        <w:t xml:space="preserve">the </w:t>
      </w:r>
      <w:r w:rsidRPr="001D77B1">
        <w:t xml:space="preserve">2.4 GHz band and 5.7 GHz band, the study was conducted with the system parameters (See Table </w:t>
      </w:r>
      <w:r>
        <w:rPr>
          <w:lang w:eastAsia="ja-JP"/>
        </w:rPr>
        <w:t>7</w:t>
      </w:r>
      <w:r w:rsidRPr="001D77B1">
        <w:t>) to determine required technical requirements and operational conditions under the current radio regulation including frequency allocation and operational conditions. Study results in 2.4 GHz band and 5.7 GHz band are summarized as follows</w:t>
      </w:r>
      <w:r>
        <w:t>:</w:t>
      </w:r>
    </w:p>
    <w:p w14:paraId="54F7C134" w14:textId="77777777" w:rsidR="00083C3A" w:rsidRPr="001D77B1" w:rsidRDefault="00083C3A" w:rsidP="00083C3A">
      <w:pPr>
        <w:pStyle w:val="enumlev1"/>
      </w:pPr>
      <w:r>
        <w:t>1</w:t>
      </w:r>
      <w:r w:rsidRPr="001D77B1">
        <w:tab/>
      </w:r>
      <w:r w:rsidRPr="0081159E">
        <w:t xml:space="preserve">Clear Channel Assessment (CCA) </w:t>
      </w:r>
      <w:r w:rsidRPr="001D77B1">
        <w:t xml:space="preserve">mechanism shall be adopted to coexist with WLAN systems and / or Specified Low Power Radio Stations. It turned out that WLAN system performance such as throughput can be maintained without harmful interference by adding </w:t>
      </w:r>
      <w:r>
        <w:t>CCA</w:t>
      </w:r>
      <w:r w:rsidRPr="001D77B1">
        <w:t xml:space="preserve"> mechanism. </w:t>
      </w:r>
    </w:p>
    <w:p w14:paraId="3FBBBDC2" w14:textId="77777777" w:rsidR="00083C3A" w:rsidRPr="001D77B1" w:rsidRDefault="00083C3A" w:rsidP="00083C3A">
      <w:pPr>
        <w:pStyle w:val="enumlev1"/>
      </w:pPr>
      <w:r>
        <w:t>2</w:t>
      </w:r>
      <w:r w:rsidRPr="001D77B1">
        <w:tab/>
        <w:t>For radioastronomy, weather radar, and Radio Beacon services, minimum separation distances were specified.</w:t>
      </w:r>
    </w:p>
    <w:p w14:paraId="206B9B76" w14:textId="77777777" w:rsidR="00083C3A" w:rsidRPr="001D77B1" w:rsidRDefault="00083C3A" w:rsidP="00083C3A">
      <w:pPr>
        <w:pStyle w:val="enumlev1"/>
      </w:pPr>
      <w:r>
        <w:t>3</w:t>
      </w:r>
      <w:r w:rsidRPr="001D77B1">
        <w:tab/>
        <w:t xml:space="preserve">For broadcasting systems, mobile satellite communication systems, and Dedicated Short Range Communication (DSRC) system, minimum separation distances were specified. In addition, operational coordination was addressed for the case </w:t>
      </w:r>
      <w:r>
        <w:t>b</w:t>
      </w:r>
      <w:r w:rsidRPr="001D77B1">
        <w:t>eam WPT causes harmful interference.</w:t>
      </w:r>
    </w:p>
    <w:p w14:paraId="5B37CB7E" w14:textId="77777777" w:rsidR="00083C3A" w:rsidRPr="001D77B1" w:rsidRDefault="00083C3A" w:rsidP="00083C3A">
      <w:pPr>
        <w:pStyle w:val="enumlev1"/>
      </w:pPr>
      <w:r>
        <w:t>4</w:t>
      </w:r>
      <w:r w:rsidRPr="001D77B1">
        <w:tab/>
        <w:t>For unmanned mobile image transmission system (i.e., a wireless communication system for drones and other unmanned vehicles), studies assuming practical use cases showed that spectrum sharing without causing harmful impact was possible by operational coordination as needed between WPT systems and unmanned mobile image transmission systems.</w:t>
      </w:r>
    </w:p>
    <w:p w14:paraId="06868182" w14:textId="77777777" w:rsidR="00083C3A" w:rsidRDefault="00083C3A" w:rsidP="00083C3A">
      <w:pPr>
        <w:pStyle w:val="enumlev1"/>
      </w:pPr>
      <w:r>
        <w:t>5</w:t>
      </w:r>
      <w:r w:rsidRPr="001D77B1">
        <w:tab/>
        <w:t xml:space="preserve">For amateur radio services, </w:t>
      </w:r>
      <w:r>
        <w:t>b</w:t>
      </w:r>
      <w:r w:rsidRPr="001D77B1">
        <w:t xml:space="preserve">eam WPT installation conditions for spectrum sharing were specified. In addition, </w:t>
      </w:r>
      <w:r>
        <w:t>b</w:t>
      </w:r>
      <w:r w:rsidRPr="001D77B1">
        <w:t>eam WPT systems shall not use the frequency band for Earth-Moon-Earth (EME) systems and repeater systems. Operational coordination is undertaken between WPT systems and amateur radio systems.</w:t>
      </w:r>
    </w:p>
    <w:p w14:paraId="71231ECE" w14:textId="77777777" w:rsidR="00083C3A" w:rsidRPr="00BA6D6A" w:rsidRDefault="00083C3A" w:rsidP="00083C3A">
      <w:pPr>
        <w:textAlignment w:val="auto"/>
      </w:pPr>
      <w:r w:rsidRPr="00BA6D6A">
        <w:t>Furthermore, a comprehensive beam WPT management rule regarding WPT operation environment and WPT radio frequency EMFs was defined and can be applied specific use cases using the frequency bands to abide by the Radio</w:t>
      </w:r>
      <w:r>
        <w:t xml:space="preserve"> </w:t>
      </w:r>
      <w:r w:rsidRPr="00BA6D6A">
        <w:t xml:space="preserve">Radiation Protection Guidelines. </w:t>
      </w:r>
      <w:r w:rsidRPr="00BA6D6A">
        <w:rPr>
          <w:lang w:eastAsia="ja-JP"/>
        </w:rPr>
        <w:t xml:space="preserve">See Annex 1 for details. </w:t>
      </w:r>
      <w:r w:rsidRPr="00BA6D6A">
        <w:t>Thus, required technical requirements and operational conditions not to cause harmful impact to the existing systems and services were determined.</w:t>
      </w:r>
      <w:r w:rsidRPr="00BA6D6A">
        <w:rPr>
          <w:lang w:eastAsia="ja-JP"/>
        </w:rPr>
        <w:t xml:space="preserve"> </w:t>
      </w:r>
    </w:p>
    <w:p w14:paraId="6B61C915" w14:textId="77777777" w:rsidR="00083C3A" w:rsidRPr="001D77B1" w:rsidRDefault="00083C3A" w:rsidP="00083C3A">
      <w:pPr>
        <w:pStyle w:val="enumlev1"/>
      </w:pPr>
      <w:r w:rsidRPr="00BA6D6A">
        <w:t>Below shows individual summaries of the study per incumbent system.</w:t>
      </w:r>
    </w:p>
    <w:p w14:paraId="216C1B66" w14:textId="77777777" w:rsidR="00083C3A" w:rsidRPr="001D77B1" w:rsidRDefault="00083C3A" w:rsidP="00083C3A">
      <w:pPr>
        <w:pStyle w:val="Heading4"/>
        <w:rPr>
          <w:lang w:eastAsia="ja-JP"/>
        </w:rPr>
      </w:pPr>
      <w:r>
        <w:rPr>
          <w:lang w:eastAsia="ja-JP"/>
        </w:rPr>
        <w:t>3.3.5</w:t>
      </w:r>
      <w:r w:rsidRPr="001D77B1">
        <w:rPr>
          <w:lang w:eastAsia="ja-JP"/>
        </w:rPr>
        <w:t>.1</w:t>
      </w:r>
      <w:r w:rsidRPr="001D77B1">
        <w:rPr>
          <w:lang w:eastAsia="ja-JP"/>
        </w:rPr>
        <w:tab/>
        <w:t>917-920</w:t>
      </w:r>
      <w:r w:rsidRPr="001D77B1">
        <w:t xml:space="preserve"> </w:t>
      </w:r>
      <w:r w:rsidRPr="001D77B1">
        <w:rPr>
          <w:lang w:eastAsia="ja-JP"/>
        </w:rPr>
        <w:t>MHz</w:t>
      </w:r>
    </w:p>
    <w:p w14:paraId="4B63D9C4" w14:textId="77777777" w:rsidR="00083C3A" w:rsidRPr="001D77B1" w:rsidRDefault="00083C3A" w:rsidP="00083C3A">
      <w:pPr>
        <w:pStyle w:val="Headingb"/>
        <w:rPr>
          <w:lang w:eastAsia="ja-JP"/>
        </w:rPr>
      </w:pPr>
      <w:r w:rsidRPr="001D77B1">
        <w:rPr>
          <w:lang w:eastAsia="ja-JP"/>
        </w:rPr>
        <w:t>(1)</w:t>
      </w:r>
      <w:r w:rsidRPr="001D77B1">
        <w:rPr>
          <w:lang w:eastAsia="ja-JP"/>
        </w:rPr>
        <w:tab/>
      </w:r>
      <w:r w:rsidRPr="001D77B1">
        <w:t>Digital MCA Service</w:t>
      </w:r>
    </w:p>
    <w:p w14:paraId="50A61981" w14:textId="77777777" w:rsidR="00083C3A" w:rsidRPr="001D77B1" w:rsidRDefault="00083C3A" w:rsidP="00083C3A">
      <w:pPr>
        <w:spacing w:before="100"/>
        <w:rPr>
          <w:szCs w:val="24"/>
        </w:rPr>
      </w:pPr>
      <w:r>
        <w:rPr>
          <w:szCs w:val="24"/>
        </w:rPr>
        <w:t>The study</w:t>
      </w:r>
      <w:r w:rsidRPr="001D77B1">
        <w:rPr>
          <w:szCs w:val="24"/>
        </w:rPr>
        <w:t xml:space="preserve"> referred to the examination </w:t>
      </w:r>
      <w:r w:rsidRPr="00280D7C">
        <w:rPr>
          <w:szCs w:val="24"/>
        </w:rPr>
        <w:t>methodologies and results on the past coexistence study when RFID system was introduced in 917-920 MHz</w:t>
      </w:r>
      <w:r w:rsidRPr="001D77B1">
        <w:rPr>
          <w:szCs w:val="24"/>
        </w:rPr>
        <w:t xml:space="preserve">. </w:t>
      </w:r>
      <w:r w:rsidRPr="004000E4">
        <w:rPr>
          <w:szCs w:val="24"/>
        </w:rPr>
        <w:t xml:space="preserve">Beam WPT in the band was assumed </w:t>
      </w:r>
      <w:r w:rsidRPr="001D77B1">
        <w:rPr>
          <w:szCs w:val="24"/>
        </w:rPr>
        <w:t xml:space="preserve">almost the same </w:t>
      </w:r>
      <w:r w:rsidRPr="00661C5A">
        <w:rPr>
          <w:szCs w:val="24"/>
        </w:rPr>
        <w:t xml:space="preserve">technical conditions for assessment </w:t>
      </w:r>
      <w:r w:rsidRPr="001D77B1">
        <w:rPr>
          <w:szCs w:val="24"/>
        </w:rPr>
        <w:t>as RFID.</w:t>
      </w:r>
      <w:r>
        <w:rPr>
          <w:szCs w:val="24"/>
        </w:rPr>
        <w:t xml:space="preserve"> </w:t>
      </w:r>
      <w:r w:rsidRPr="00F80F26">
        <w:rPr>
          <w:szCs w:val="24"/>
        </w:rPr>
        <w:t>Possibility of harmful impact is extremely low while keeping the given conditions and expecting additional propagation loss due to building entry loss. The condition includes the separation distance, adjustment of setting conditions, and measures to mitigate interferences.</w:t>
      </w:r>
    </w:p>
    <w:p w14:paraId="0F2D59E2" w14:textId="77777777" w:rsidR="00083C3A" w:rsidRPr="001D77B1" w:rsidRDefault="00083C3A" w:rsidP="00083C3A">
      <w:pPr>
        <w:pStyle w:val="Headingb"/>
      </w:pPr>
      <w:r w:rsidRPr="001D77B1">
        <w:rPr>
          <w:lang w:eastAsia="ja-JP"/>
        </w:rPr>
        <w:t>(2)</w:t>
      </w:r>
      <w:r w:rsidRPr="001D77B1">
        <w:rPr>
          <w:lang w:eastAsia="ja-JP"/>
        </w:rPr>
        <w:tab/>
      </w:r>
      <w:r w:rsidRPr="001D77B1">
        <w:t>Advanced MCA Service</w:t>
      </w:r>
    </w:p>
    <w:p w14:paraId="59DDFBC8" w14:textId="77777777" w:rsidR="00083C3A" w:rsidRPr="00083C3A" w:rsidRDefault="00083C3A" w:rsidP="00083C3A">
      <w:pPr>
        <w:rPr>
          <w:spacing w:val="-4"/>
          <w:szCs w:val="24"/>
        </w:rPr>
      </w:pPr>
      <w:r w:rsidRPr="00083C3A">
        <w:rPr>
          <w:spacing w:val="-4"/>
          <w:szCs w:val="24"/>
        </w:rPr>
        <w:t>WPT can be shared by the control station (base station: downlink) by considering vertical directivity.</w:t>
      </w:r>
    </w:p>
    <w:p w14:paraId="341108D7" w14:textId="77777777" w:rsidR="00083C3A" w:rsidRPr="001D77B1" w:rsidRDefault="00083C3A" w:rsidP="00083C3A">
      <w:pPr>
        <w:rPr>
          <w:szCs w:val="24"/>
        </w:rPr>
      </w:pPr>
      <w:r w:rsidRPr="001D77B1">
        <w:rPr>
          <w:szCs w:val="24"/>
        </w:rPr>
        <w:t>The mobile station (up</w:t>
      </w:r>
      <w:r>
        <w:rPr>
          <w:szCs w:val="24"/>
        </w:rPr>
        <w:t>link</w:t>
      </w:r>
      <w:r w:rsidRPr="001D77B1">
        <w:rPr>
          <w:szCs w:val="24"/>
        </w:rPr>
        <w:t>) can be shared when both systems do not exist in the same room</w:t>
      </w:r>
      <w:r w:rsidRPr="00BA6D6A">
        <w:rPr>
          <w:szCs w:val="24"/>
        </w:rPr>
        <w:t>, which was shown</w:t>
      </w:r>
      <w:r w:rsidRPr="001D77B1">
        <w:rPr>
          <w:szCs w:val="24"/>
        </w:rPr>
        <w:t xml:space="preserve"> by Monte-Carlo simulation using the extended Hata formula (300 m or less).</w:t>
      </w:r>
    </w:p>
    <w:p w14:paraId="0C8CEA23" w14:textId="77777777" w:rsidR="00083C3A" w:rsidRPr="001D77B1" w:rsidRDefault="00083C3A" w:rsidP="00083C3A">
      <w:pPr>
        <w:spacing w:before="100"/>
        <w:rPr>
          <w:szCs w:val="24"/>
        </w:rPr>
      </w:pPr>
      <w:r w:rsidRPr="001D77B1">
        <w:rPr>
          <w:szCs w:val="24"/>
        </w:rPr>
        <w:t>In the case of the same room, the required improvement amount is about 10 dB, but it can be shared because it is expected to be attenuated by obstacles and the human body in the room.</w:t>
      </w:r>
    </w:p>
    <w:p w14:paraId="14FF05E0" w14:textId="77777777" w:rsidR="00083C3A" w:rsidRPr="001D77B1" w:rsidRDefault="00083C3A" w:rsidP="00083C3A">
      <w:pPr>
        <w:spacing w:before="100"/>
        <w:rPr>
          <w:szCs w:val="24"/>
        </w:rPr>
      </w:pPr>
      <w:r w:rsidRPr="001D77B1">
        <w:rPr>
          <w:szCs w:val="24"/>
        </w:rPr>
        <w:t xml:space="preserve">However, regarding the use with the WPT system in the same room, the WPT users will be alerted </w:t>
      </w:r>
      <w:r w:rsidRPr="00B574F8">
        <w:rPr>
          <w:szCs w:val="24"/>
        </w:rPr>
        <w:t>the possibility of interference to MCA stations</w:t>
      </w:r>
      <w:r w:rsidRPr="001D77B1">
        <w:rPr>
          <w:szCs w:val="24"/>
        </w:rPr>
        <w:t>.</w:t>
      </w:r>
    </w:p>
    <w:p w14:paraId="16912EF4"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LTE-A (Band 8)</w:t>
      </w:r>
    </w:p>
    <w:p w14:paraId="5AC3128B" w14:textId="77777777" w:rsidR="00083C3A" w:rsidRPr="001D77B1" w:rsidRDefault="00083C3A" w:rsidP="00083C3A">
      <w:pPr>
        <w:spacing w:before="100"/>
        <w:rPr>
          <w:szCs w:val="24"/>
        </w:rPr>
      </w:pPr>
      <w:r w:rsidRPr="001D77B1">
        <w:rPr>
          <w:szCs w:val="24"/>
        </w:rPr>
        <w:t xml:space="preserve">The WPT system can be shared in a </w:t>
      </w:r>
      <w:r>
        <w:rPr>
          <w:szCs w:val="24"/>
        </w:rPr>
        <w:t xml:space="preserve">WPT </w:t>
      </w:r>
      <w:r w:rsidRPr="001D77B1">
        <w:rPr>
          <w:szCs w:val="24"/>
        </w:rPr>
        <w:t>general environment even when there is no transmission time limit. On the other hand, the WPT system can be shared in the management environment by limiting the transmission time (stopping transmission for 50 msec within 4 seconds of the transmission).</w:t>
      </w:r>
    </w:p>
    <w:p w14:paraId="08AB386A"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rPr>
          <w:lang w:eastAsia="ja-JP"/>
        </w:rPr>
        <w:tab/>
      </w:r>
      <w:r w:rsidRPr="001D77B1">
        <w:t>RFID (Passive)</w:t>
      </w:r>
    </w:p>
    <w:p w14:paraId="2B9FECC9" w14:textId="77777777" w:rsidR="00083C3A" w:rsidRPr="001D77B1" w:rsidRDefault="00083C3A" w:rsidP="00083C3A">
      <w:pPr>
        <w:spacing w:before="100"/>
        <w:rPr>
          <w:szCs w:val="24"/>
        </w:rPr>
      </w:pPr>
      <w:r w:rsidRPr="001D77B1">
        <w:rPr>
          <w:szCs w:val="24"/>
        </w:rPr>
        <w:t xml:space="preserve">The WPT system and RFID system can be shared on the same channel if a separation distance of about 6 m is secured. If the separation distance cannot be secured, </w:t>
      </w:r>
      <w:r w:rsidRPr="00C458AA">
        <w:rPr>
          <w:szCs w:val="24"/>
        </w:rPr>
        <w:t>those system can coexist by changing the WPT transmit channel and/or RFID channel, or shield with a wall</w:t>
      </w:r>
      <w:r w:rsidRPr="001D77B1">
        <w:rPr>
          <w:szCs w:val="24"/>
        </w:rPr>
        <w:t>.</w:t>
      </w:r>
    </w:p>
    <w:p w14:paraId="314BB04A" w14:textId="77777777" w:rsidR="00083C3A" w:rsidRPr="001D77B1" w:rsidRDefault="00083C3A" w:rsidP="00083C3A">
      <w:pPr>
        <w:pStyle w:val="Headingb"/>
      </w:pPr>
      <w:r w:rsidRPr="001D77B1">
        <w:rPr>
          <w:lang w:eastAsia="ja-JP"/>
        </w:rPr>
        <w:t>(</w:t>
      </w:r>
      <w:r w:rsidRPr="001D77B1">
        <w:t>5</w:t>
      </w:r>
      <w:r w:rsidRPr="001D77B1">
        <w:rPr>
          <w:lang w:eastAsia="ja-JP"/>
        </w:rPr>
        <w:t>)</w:t>
      </w:r>
      <w:r w:rsidRPr="001D77B1">
        <w:rPr>
          <w:lang w:eastAsia="ja-JP"/>
        </w:rPr>
        <w:tab/>
      </w:r>
      <w:r w:rsidRPr="001D77B1">
        <w:t>RFID (Active)</w:t>
      </w:r>
    </w:p>
    <w:p w14:paraId="3FB6D57C" w14:textId="77777777" w:rsidR="00083C3A" w:rsidRPr="001D77B1" w:rsidRDefault="00083C3A" w:rsidP="00083C3A">
      <w:pPr>
        <w:spacing w:before="100"/>
        <w:rPr>
          <w:szCs w:val="24"/>
        </w:rPr>
      </w:pPr>
      <w:r w:rsidRPr="00A23E66">
        <w:rPr>
          <w:szCs w:val="24"/>
        </w:rPr>
        <w:t>The passive RFID system is assumed coexisting with the active RFID system. The WPT system can be coexist with active RFID system because of the specification of WPT system is almost same as passive RFID interrogator</w:t>
      </w:r>
      <w:r w:rsidRPr="001D77B1">
        <w:rPr>
          <w:szCs w:val="24"/>
        </w:rPr>
        <w:t>.</w:t>
      </w:r>
    </w:p>
    <w:p w14:paraId="6428BE47" w14:textId="77777777" w:rsidR="00083C3A" w:rsidRPr="001D77B1" w:rsidRDefault="00083C3A" w:rsidP="00083C3A">
      <w:pPr>
        <w:pStyle w:val="Headingb"/>
      </w:pPr>
      <w:r w:rsidRPr="001D77B1">
        <w:rPr>
          <w:lang w:eastAsia="ja-JP"/>
        </w:rPr>
        <w:t>(</w:t>
      </w:r>
      <w:r w:rsidRPr="001D77B1">
        <w:t>6</w:t>
      </w:r>
      <w:r w:rsidRPr="001D77B1">
        <w:rPr>
          <w:lang w:eastAsia="ja-JP"/>
        </w:rPr>
        <w:t>)</w:t>
      </w:r>
      <w:r w:rsidRPr="001D77B1">
        <w:rPr>
          <w:lang w:eastAsia="ja-JP"/>
        </w:rPr>
        <w:tab/>
      </w:r>
      <w:r w:rsidRPr="001D77B1">
        <w:t>Radio Astronomy</w:t>
      </w:r>
    </w:p>
    <w:p w14:paraId="0A188788" w14:textId="77777777" w:rsidR="00083C3A" w:rsidRPr="001D77B1" w:rsidRDefault="00083C3A" w:rsidP="00083C3A">
      <w:pPr>
        <w:spacing w:before="100"/>
        <w:rPr>
          <w:szCs w:val="24"/>
        </w:rPr>
      </w:pPr>
      <w:r w:rsidRPr="001D77B1">
        <w:rPr>
          <w:szCs w:val="24"/>
        </w:rPr>
        <w:t xml:space="preserve">The </w:t>
      </w:r>
      <w:r>
        <w:rPr>
          <w:szCs w:val="24"/>
        </w:rPr>
        <w:t xml:space="preserve">minimum </w:t>
      </w:r>
      <w:r w:rsidRPr="001D77B1">
        <w:rPr>
          <w:szCs w:val="24"/>
        </w:rPr>
        <w:t xml:space="preserve">separation distance </w:t>
      </w:r>
      <w:r>
        <w:rPr>
          <w:szCs w:val="24"/>
        </w:rPr>
        <w:t xml:space="preserve">at the same altitudes </w:t>
      </w:r>
      <w:r w:rsidRPr="001D77B1">
        <w:rPr>
          <w:szCs w:val="24"/>
        </w:rPr>
        <w:t xml:space="preserve">was calculated </w:t>
      </w:r>
      <w:r w:rsidRPr="001D77B1">
        <w:rPr>
          <w:szCs w:val="24"/>
          <w:lang w:eastAsia="ja-JP"/>
        </w:rPr>
        <w:t>with</w:t>
      </w:r>
      <w:r>
        <w:rPr>
          <w:szCs w:val="24"/>
          <w:lang w:eastAsia="ja-JP"/>
        </w:rPr>
        <w:t xml:space="preserve"> the</w:t>
      </w:r>
      <w:r w:rsidRPr="001D77B1">
        <w:rPr>
          <w:szCs w:val="24"/>
          <w:lang w:eastAsia="ja-JP"/>
        </w:rPr>
        <w:t xml:space="preserve"> free space loss model </w:t>
      </w:r>
      <w:r w:rsidRPr="001D77B1">
        <w:rPr>
          <w:szCs w:val="24"/>
        </w:rPr>
        <w:t xml:space="preserve">to be 37.5 km using the </w:t>
      </w:r>
      <w:r>
        <w:rPr>
          <w:szCs w:val="24"/>
        </w:rPr>
        <w:t xml:space="preserve">measured </w:t>
      </w:r>
      <w:r w:rsidRPr="001D77B1">
        <w:rPr>
          <w:szCs w:val="24"/>
        </w:rPr>
        <w:t xml:space="preserve">spurious </w:t>
      </w:r>
      <w:r>
        <w:rPr>
          <w:szCs w:val="24"/>
        </w:rPr>
        <w:t xml:space="preserve">emission level of </w:t>
      </w:r>
      <w:r w:rsidRPr="001D77B1">
        <w:rPr>
          <w:szCs w:val="24"/>
        </w:rPr>
        <w:t xml:space="preserve">-60.5 dBm / MHz. </w:t>
      </w:r>
      <w:r>
        <w:rPr>
          <w:szCs w:val="24"/>
        </w:rPr>
        <w:t>A</w:t>
      </w:r>
      <w:r w:rsidRPr="001D77B1">
        <w:rPr>
          <w:szCs w:val="24"/>
        </w:rPr>
        <w:t xml:space="preserve"> WPT system </w:t>
      </w:r>
      <w:r>
        <w:rPr>
          <w:szCs w:val="24"/>
        </w:rPr>
        <w:t xml:space="preserve">will be located outside a restricted area with the minimum separation </w:t>
      </w:r>
      <w:r w:rsidRPr="001D77B1">
        <w:rPr>
          <w:szCs w:val="24"/>
        </w:rPr>
        <w:t xml:space="preserve">distance from </w:t>
      </w:r>
      <w:r>
        <w:rPr>
          <w:szCs w:val="24"/>
        </w:rPr>
        <w:t xml:space="preserve">a </w:t>
      </w:r>
      <w:r w:rsidRPr="001D77B1">
        <w:rPr>
          <w:szCs w:val="24"/>
        </w:rPr>
        <w:t>radio astronomy</w:t>
      </w:r>
      <w:r>
        <w:rPr>
          <w:szCs w:val="24"/>
        </w:rPr>
        <w:t xml:space="preserve"> station</w:t>
      </w:r>
      <w:r w:rsidRPr="001D77B1">
        <w:rPr>
          <w:szCs w:val="24"/>
        </w:rPr>
        <w:t>.</w:t>
      </w:r>
      <w:r>
        <w:rPr>
          <w:szCs w:val="24"/>
        </w:rPr>
        <w:t xml:space="preserve"> </w:t>
      </w:r>
      <w:r w:rsidRPr="00447B7B">
        <w:rPr>
          <w:rFonts w:eastAsia="MS Mincho"/>
          <w:szCs w:val="24"/>
        </w:rPr>
        <w:t>When a WPT system or a radio astronomy station are located with different altitude, the minimum separation distance would be different from that calculated above.</w:t>
      </w:r>
    </w:p>
    <w:p w14:paraId="6A1428CC" w14:textId="77777777" w:rsidR="00083C3A" w:rsidRPr="001D77B1" w:rsidRDefault="00083C3A" w:rsidP="00083C3A">
      <w:pPr>
        <w:pStyle w:val="Heading4"/>
        <w:rPr>
          <w:lang w:eastAsia="ja-JP"/>
        </w:rPr>
      </w:pPr>
      <w:r>
        <w:rPr>
          <w:lang w:eastAsia="ja-JP"/>
        </w:rPr>
        <w:t>3.3.5</w:t>
      </w:r>
      <w:r w:rsidRPr="001D77B1">
        <w:rPr>
          <w:lang w:eastAsia="ja-JP"/>
        </w:rPr>
        <w:t>.2</w:t>
      </w:r>
      <w:r w:rsidRPr="001D77B1">
        <w:rPr>
          <w:lang w:eastAsia="ja-JP"/>
        </w:rPr>
        <w:tab/>
        <w:t>2.410-2.486</w:t>
      </w:r>
      <w:r w:rsidRPr="001D77B1">
        <w:t xml:space="preserve"> </w:t>
      </w:r>
      <w:r w:rsidRPr="001D77B1">
        <w:rPr>
          <w:lang w:eastAsia="ja-JP"/>
        </w:rPr>
        <w:t>GHz</w:t>
      </w:r>
    </w:p>
    <w:p w14:paraId="226E0363" w14:textId="77777777" w:rsidR="00083C3A" w:rsidRPr="001D77B1" w:rsidRDefault="00083C3A" w:rsidP="00083C3A">
      <w:pPr>
        <w:rPr>
          <w:bCs/>
          <w:lang w:eastAsia="ja-JP"/>
        </w:rPr>
      </w:pPr>
      <w:r w:rsidRPr="001D77B1">
        <w:rPr>
          <w:bCs/>
          <w:lang w:eastAsia="ja-JP"/>
        </w:rPr>
        <w:t xml:space="preserve">Radio characteristics example of beam WPT (non-ISM) is shown on Table </w:t>
      </w:r>
      <w:r>
        <w:rPr>
          <w:bCs/>
          <w:lang w:eastAsia="ja-JP"/>
        </w:rPr>
        <w:t>1.</w:t>
      </w:r>
    </w:p>
    <w:p w14:paraId="7184A84E" w14:textId="77777777" w:rsidR="00083C3A" w:rsidRPr="001D77B1" w:rsidRDefault="00083C3A" w:rsidP="00083C3A">
      <w:pPr>
        <w:pStyle w:val="Headingb"/>
        <w:rPr>
          <w:lang w:eastAsia="ja-JP"/>
        </w:rPr>
      </w:pPr>
      <w:r w:rsidRPr="001D77B1">
        <w:rPr>
          <w:lang w:eastAsia="ja-JP"/>
        </w:rPr>
        <w:t>(</w:t>
      </w:r>
      <w:r w:rsidRPr="001D77B1">
        <w:t>1</w:t>
      </w:r>
      <w:r w:rsidRPr="001D77B1">
        <w:rPr>
          <w:lang w:eastAsia="ja-JP"/>
        </w:rPr>
        <w:t>)</w:t>
      </w:r>
      <w:r w:rsidRPr="001D77B1">
        <w:rPr>
          <w:lang w:eastAsia="ja-JP"/>
        </w:rPr>
        <w:tab/>
      </w:r>
      <w:r w:rsidRPr="001D77B1">
        <w:t>Wireless LAN</w:t>
      </w:r>
    </w:p>
    <w:p w14:paraId="0939B326" w14:textId="77777777" w:rsidR="00083C3A" w:rsidRPr="001D77B1" w:rsidRDefault="00083C3A" w:rsidP="00083C3A">
      <w:pPr>
        <w:spacing w:before="100"/>
        <w:rPr>
          <w:szCs w:val="24"/>
        </w:rPr>
      </w:pPr>
      <w:r w:rsidRPr="001D77B1">
        <w:rPr>
          <w:szCs w:val="24"/>
        </w:rPr>
        <w:t xml:space="preserve">The simulation using the </w:t>
      </w:r>
      <w:r>
        <w:rPr>
          <w:szCs w:val="24"/>
        </w:rPr>
        <w:t>CCA</w:t>
      </w:r>
      <w:r w:rsidRPr="001D77B1">
        <w:rPr>
          <w:szCs w:val="24"/>
        </w:rPr>
        <w:t xml:space="preserve"> mechanism on the beam WPT system was conducted to study the impact to the Wi</w:t>
      </w:r>
      <w:r>
        <w:rPr>
          <w:szCs w:val="24"/>
        </w:rPr>
        <w:t>-</w:t>
      </w:r>
      <w:r w:rsidRPr="001D77B1">
        <w:rPr>
          <w:szCs w:val="24"/>
        </w:rPr>
        <w:t>Fi devices located outside of the WPT controlled environment. The decline of the throughput of those Wi</w:t>
      </w:r>
      <w:r>
        <w:rPr>
          <w:szCs w:val="24"/>
        </w:rPr>
        <w:t>-</w:t>
      </w:r>
      <w:r w:rsidRPr="001D77B1">
        <w:rPr>
          <w:szCs w:val="24"/>
        </w:rPr>
        <w:t xml:space="preserve">Fi devices could be suppressed with appropriate parameters of </w:t>
      </w:r>
      <w:r>
        <w:rPr>
          <w:szCs w:val="24"/>
        </w:rPr>
        <w:t>CCA</w:t>
      </w:r>
      <w:r w:rsidRPr="001D77B1">
        <w:rPr>
          <w:szCs w:val="24"/>
        </w:rPr>
        <w:t xml:space="preserve"> mechanism, compared with the case when another Wi</w:t>
      </w:r>
      <w:r>
        <w:rPr>
          <w:szCs w:val="24"/>
        </w:rPr>
        <w:t>-</w:t>
      </w:r>
      <w:r w:rsidRPr="001D77B1">
        <w:rPr>
          <w:szCs w:val="24"/>
        </w:rPr>
        <w:t>Fi AP was operated at the same location instead of the beam WPT inside the WPT controlled environment.</w:t>
      </w:r>
      <w:r>
        <w:rPr>
          <w:szCs w:val="24"/>
        </w:rPr>
        <w:t xml:space="preserve"> </w:t>
      </w:r>
      <w:r w:rsidRPr="00EE42CA">
        <w:rPr>
          <w:szCs w:val="24"/>
        </w:rPr>
        <w:t>Antenna directions should be adjusted not to directly face each other to prevent the device being damaged.</w:t>
      </w:r>
    </w:p>
    <w:p w14:paraId="059A6132" w14:textId="77777777" w:rsidR="00083C3A" w:rsidRPr="001D77B1" w:rsidRDefault="00083C3A" w:rsidP="00083C3A">
      <w:pPr>
        <w:pStyle w:val="Headingb"/>
      </w:pPr>
      <w:r w:rsidRPr="001D77B1">
        <w:rPr>
          <w:lang w:eastAsia="ja-JP"/>
        </w:rPr>
        <w:t>(</w:t>
      </w:r>
      <w:r w:rsidRPr="001D77B1">
        <w:t>2</w:t>
      </w:r>
      <w:r w:rsidRPr="001D77B1">
        <w:rPr>
          <w:lang w:eastAsia="ja-JP"/>
        </w:rPr>
        <w:t>)</w:t>
      </w:r>
      <w:r w:rsidRPr="001D77B1">
        <w:rPr>
          <w:lang w:eastAsia="ja-JP"/>
        </w:rPr>
        <w:tab/>
      </w:r>
      <w:r w:rsidRPr="001D77B1">
        <w:t>Premises Radio</w:t>
      </w:r>
    </w:p>
    <w:p w14:paraId="0E8F6AF9" w14:textId="77777777" w:rsidR="00083C3A" w:rsidRPr="001D77B1" w:rsidRDefault="00083C3A" w:rsidP="00083C3A">
      <w:pPr>
        <w:spacing w:before="100"/>
        <w:rPr>
          <w:szCs w:val="24"/>
        </w:rPr>
      </w:pPr>
      <w:r w:rsidRPr="001D77B1">
        <w:rPr>
          <w:szCs w:val="24"/>
        </w:rPr>
        <w:t>Within the beam WPT controlled environment the operation of the premises radio can be managed and controlled by the same operator as for the beam WPT. Moreover, within the 84.9</w:t>
      </w:r>
      <w:r>
        <w:rPr>
          <w:szCs w:val="24"/>
        </w:rPr>
        <w:t> </w:t>
      </w:r>
      <w:r w:rsidRPr="001D77B1">
        <w:rPr>
          <w:szCs w:val="24"/>
        </w:rPr>
        <w:t xml:space="preserve">m from the beam WPT location it can be suppressed the transmission with the </w:t>
      </w:r>
      <w:r>
        <w:rPr>
          <w:szCs w:val="24"/>
        </w:rPr>
        <w:t>CCA</w:t>
      </w:r>
      <w:r w:rsidRPr="001D77B1">
        <w:rPr>
          <w:szCs w:val="24"/>
        </w:rPr>
        <w:t xml:space="preserve"> mechanism when premises radio is transmitting.</w:t>
      </w:r>
      <w:r>
        <w:rPr>
          <w:szCs w:val="24"/>
        </w:rPr>
        <w:t xml:space="preserve"> </w:t>
      </w:r>
      <w:r w:rsidRPr="00BA6D6A">
        <w:rPr>
          <w:rFonts w:eastAsia="Yu Gothic"/>
          <w:color w:val="000000"/>
          <w:szCs w:val="24"/>
          <w:lang w:eastAsia="ja-JP"/>
        </w:rPr>
        <w:t>Antenna directions should be adjusted not to directly face each other to prevent the device being damaged.</w:t>
      </w:r>
    </w:p>
    <w:p w14:paraId="2F078197" w14:textId="77777777" w:rsidR="00083C3A" w:rsidRPr="001D77B1" w:rsidRDefault="00083C3A" w:rsidP="00083C3A">
      <w:pPr>
        <w:pStyle w:val="Headingb"/>
      </w:pPr>
      <w:r w:rsidRPr="001D77B1">
        <w:rPr>
          <w:lang w:eastAsia="ja-JP"/>
        </w:rPr>
        <w:t>(</w:t>
      </w:r>
      <w:r w:rsidRPr="001D77B1">
        <w:t>3</w:t>
      </w:r>
      <w:r w:rsidRPr="001D77B1">
        <w:rPr>
          <w:lang w:eastAsia="ja-JP"/>
        </w:rPr>
        <w:t>)</w:t>
      </w:r>
      <w:r w:rsidRPr="001D77B1">
        <w:rPr>
          <w:lang w:eastAsia="ja-JP"/>
        </w:rPr>
        <w:tab/>
      </w:r>
      <w:r w:rsidRPr="001D77B1">
        <w:t>Unmanned mobile image transmission system</w:t>
      </w:r>
    </w:p>
    <w:p w14:paraId="4E033AFF" w14:textId="77777777" w:rsidR="00083C3A" w:rsidRPr="001D77B1" w:rsidRDefault="00083C3A" w:rsidP="00083C3A">
      <w:pPr>
        <w:rPr>
          <w:szCs w:val="24"/>
        </w:rPr>
      </w:pPr>
      <w:r>
        <w:rPr>
          <w:szCs w:val="24"/>
        </w:rPr>
        <w:t>S</w:t>
      </w:r>
      <w:r w:rsidRPr="001D77B1">
        <w:rPr>
          <w:szCs w:val="24"/>
        </w:rPr>
        <w:t>eparation distance was calculated with extended Hata model and it is 3.6</w:t>
      </w:r>
      <w:r>
        <w:rPr>
          <w:szCs w:val="24"/>
        </w:rPr>
        <w:t> </w:t>
      </w:r>
      <w:r w:rsidRPr="001D77B1">
        <w:rPr>
          <w:szCs w:val="24"/>
        </w:rPr>
        <w:t>km on co channel from the beam WPT to the Unmanned mobile image transmission system outdoor. However, since the system is usually operated outside the cities and the usage time and places are planned, the harmful interference can be avoided by the coordination procedure.</w:t>
      </w:r>
    </w:p>
    <w:p w14:paraId="6CFB2ADE" w14:textId="77777777" w:rsidR="00083C3A" w:rsidRPr="001D77B1" w:rsidRDefault="00083C3A" w:rsidP="00083C3A">
      <w:pPr>
        <w:pStyle w:val="Headingb"/>
      </w:pPr>
      <w:r w:rsidRPr="001D77B1">
        <w:rPr>
          <w:lang w:eastAsia="ja-JP"/>
        </w:rPr>
        <w:t>(</w:t>
      </w:r>
      <w:r w:rsidRPr="001D77B1">
        <w:t>4</w:t>
      </w:r>
      <w:r w:rsidRPr="001D77B1">
        <w:rPr>
          <w:lang w:eastAsia="ja-JP"/>
        </w:rPr>
        <w:t>)</w:t>
      </w:r>
      <w:r w:rsidRPr="001D77B1">
        <w:t xml:space="preserve"> </w:t>
      </w:r>
      <w:r w:rsidRPr="001D77B1">
        <w:rPr>
          <w:lang w:eastAsia="ja-JP"/>
        </w:rPr>
        <w:tab/>
      </w:r>
      <w:r w:rsidRPr="001D77B1">
        <w:t>Geostationary Mobile Satellite Service</w:t>
      </w:r>
    </w:p>
    <w:p w14:paraId="7AA86581" w14:textId="77777777" w:rsidR="00083C3A" w:rsidRPr="001D77B1" w:rsidRDefault="00083C3A" w:rsidP="00083C3A">
      <w:pPr>
        <w:rPr>
          <w:szCs w:val="24"/>
        </w:rPr>
      </w:pPr>
      <w:r>
        <w:rPr>
          <w:szCs w:val="24"/>
        </w:rPr>
        <w:t>S</w:t>
      </w:r>
      <w:r w:rsidRPr="001D77B1">
        <w:rPr>
          <w:szCs w:val="24"/>
        </w:rPr>
        <w:t>eparation distance was calculated with worst case scenario of out of band interference, where antenna directivity direction of the GEO MSS receiver was perfectly matched to the beam direction of the beam WPT. It is 30</w:t>
      </w:r>
      <w:r>
        <w:rPr>
          <w:szCs w:val="24"/>
        </w:rPr>
        <w:t> </w:t>
      </w:r>
      <w:r w:rsidRPr="001D77B1">
        <w:rPr>
          <w:szCs w:val="24"/>
        </w:rPr>
        <w:t>m in the northern part of Japan. With the separation distance and coordination procedure if necessary, harmful interference can be avoided.</w:t>
      </w:r>
      <w:r>
        <w:rPr>
          <w:szCs w:val="24"/>
        </w:rPr>
        <w:t xml:space="preserve"> </w:t>
      </w:r>
      <w:r w:rsidRPr="00421C49">
        <w:rPr>
          <w:szCs w:val="24"/>
        </w:rPr>
        <w:t>If necessary, the operational coordination is performed between WPT systems and mobile satellite communication systems.</w:t>
      </w:r>
    </w:p>
    <w:p w14:paraId="294B0492" w14:textId="77777777" w:rsidR="00083C3A" w:rsidRPr="001D77B1" w:rsidRDefault="00083C3A" w:rsidP="00083C3A">
      <w:pPr>
        <w:pStyle w:val="Headingb"/>
        <w:rPr>
          <w:rFonts w:cs="MS PGothic"/>
        </w:rPr>
      </w:pPr>
      <w:r w:rsidRPr="001D77B1">
        <w:rPr>
          <w:lang w:eastAsia="ja-JP"/>
        </w:rPr>
        <w:t>(</w:t>
      </w:r>
      <w:r w:rsidRPr="001D77B1">
        <w:t>5</w:t>
      </w:r>
      <w:r w:rsidRPr="001D77B1">
        <w:rPr>
          <w:lang w:eastAsia="ja-JP"/>
        </w:rPr>
        <w:t>)</w:t>
      </w:r>
      <w:r w:rsidRPr="001D77B1">
        <w:t xml:space="preserve"> </w:t>
      </w:r>
      <w:r w:rsidRPr="001D77B1">
        <w:rPr>
          <w:lang w:eastAsia="ja-JP"/>
        </w:rPr>
        <w:tab/>
      </w:r>
      <w:r w:rsidRPr="001D77B1">
        <w:t>Non-Geostationary Mobile Satellite Service</w:t>
      </w:r>
    </w:p>
    <w:p w14:paraId="3DFB0E82" w14:textId="77777777" w:rsidR="00083C3A" w:rsidRPr="001D77B1" w:rsidRDefault="00083C3A" w:rsidP="00083C3A">
      <w:pPr>
        <w:rPr>
          <w:szCs w:val="24"/>
        </w:rPr>
      </w:pPr>
      <w:r>
        <w:rPr>
          <w:szCs w:val="24"/>
        </w:rPr>
        <w:t>S</w:t>
      </w:r>
      <w:r w:rsidRPr="001D77B1">
        <w:rPr>
          <w:szCs w:val="24"/>
        </w:rPr>
        <w:t>eparation distance was calculated of in band interference with extend Hata model and it was 0.96</w:t>
      </w:r>
      <w:r>
        <w:rPr>
          <w:szCs w:val="24"/>
        </w:rPr>
        <w:t> </w:t>
      </w:r>
      <w:r w:rsidRPr="001D77B1">
        <w:rPr>
          <w:szCs w:val="24"/>
        </w:rPr>
        <w:t xml:space="preserve">km. Since Non-Geostationary Mobile Satellite Service is generally used in the location where cellular mobile system cannot be reached in Japan and the beam WPT does not possibly exist, the harmful interference can be avoided. </w:t>
      </w:r>
      <w:r w:rsidRPr="00477DD8">
        <w:rPr>
          <w:szCs w:val="24"/>
        </w:rPr>
        <w:t>If necessary, the operational coordination is performed between WPT systems and mobile satellite communication systems.</w:t>
      </w:r>
    </w:p>
    <w:p w14:paraId="63687747" w14:textId="77777777" w:rsidR="00083C3A" w:rsidRPr="001D77B1" w:rsidRDefault="00083C3A" w:rsidP="00083C3A">
      <w:pPr>
        <w:pStyle w:val="Headingb"/>
        <w:rPr>
          <w:rFonts w:cs="MS PGothic"/>
        </w:rPr>
      </w:pPr>
      <w:r w:rsidRPr="001D77B1">
        <w:rPr>
          <w:lang w:eastAsia="ja-JP"/>
        </w:rPr>
        <w:t>(</w:t>
      </w:r>
      <w:r w:rsidRPr="001D77B1">
        <w:t>6</w:t>
      </w:r>
      <w:r w:rsidRPr="001D77B1">
        <w:rPr>
          <w:lang w:eastAsia="ja-JP"/>
        </w:rPr>
        <w:t>)</w:t>
      </w:r>
      <w:r w:rsidRPr="001D77B1">
        <w:t xml:space="preserve"> </w:t>
      </w:r>
      <w:r w:rsidRPr="001D77B1">
        <w:tab/>
        <w:t>Broadcasting Service: Field Pickup</w:t>
      </w:r>
      <w:r>
        <w:t xml:space="preserve"> </w:t>
      </w:r>
      <w:r w:rsidRPr="00AC0CC2">
        <w:t>(mobile Electronic News Gathering)</w:t>
      </w:r>
    </w:p>
    <w:p w14:paraId="39B4C7C5" w14:textId="77777777" w:rsidR="00083C3A" w:rsidRPr="001D77B1" w:rsidRDefault="00083C3A" w:rsidP="00083C3A">
      <w:pPr>
        <w:rPr>
          <w:szCs w:val="24"/>
        </w:rPr>
      </w:pPr>
      <w:r>
        <w:rPr>
          <w:szCs w:val="24"/>
        </w:rPr>
        <w:t>S</w:t>
      </w:r>
      <w:r w:rsidRPr="001D77B1">
        <w:rPr>
          <w:szCs w:val="24"/>
        </w:rPr>
        <w:t xml:space="preserve">eparation distance was calculated in various scenarios and systems and with the antenna directivity it does not cause harmful interference </w:t>
      </w:r>
      <w:r w:rsidRPr="00A1214D">
        <w:rPr>
          <w:szCs w:val="24"/>
        </w:rPr>
        <w:t>when satisfying</w:t>
      </w:r>
      <w:r w:rsidRPr="001D77B1">
        <w:rPr>
          <w:szCs w:val="24"/>
        </w:rPr>
        <w:t xml:space="preserve"> 10</w:t>
      </w:r>
      <w:r>
        <w:rPr>
          <w:szCs w:val="24"/>
        </w:rPr>
        <w:t> </w:t>
      </w:r>
      <w:r w:rsidRPr="001D77B1">
        <w:rPr>
          <w:szCs w:val="24"/>
        </w:rPr>
        <w:t xml:space="preserve">m separation distance outside the WPT controlled environment. </w:t>
      </w:r>
      <w:r w:rsidRPr="00297BD3">
        <w:rPr>
          <w:szCs w:val="24"/>
        </w:rPr>
        <w:t>BEAM WPT systems shall abide by the condition of the necessary separation distance and installation.</w:t>
      </w:r>
    </w:p>
    <w:p w14:paraId="67609666" w14:textId="77777777" w:rsidR="00083C3A" w:rsidRPr="001D77B1" w:rsidRDefault="00083C3A" w:rsidP="00083C3A">
      <w:pPr>
        <w:pStyle w:val="Headingb"/>
      </w:pPr>
      <w:r w:rsidRPr="001D77B1">
        <w:rPr>
          <w:lang w:eastAsia="ja-JP"/>
        </w:rPr>
        <w:t>(</w:t>
      </w:r>
      <w:r w:rsidRPr="001D77B1">
        <w:t>7</w:t>
      </w:r>
      <w:r w:rsidRPr="001D77B1">
        <w:rPr>
          <w:lang w:eastAsia="ja-JP"/>
        </w:rPr>
        <w:t>)</w:t>
      </w:r>
      <w:r w:rsidRPr="001D77B1">
        <w:t xml:space="preserve"> </w:t>
      </w:r>
      <w:r w:rsidRPr="001D77B1">
        <w:tab/>
        <w:t>Radio Astronomy</w:t>
      </w:r>
    </w:p>
    <w:p w14:paraId="7F76ABFB" w14:textId="77777777" w:rsidR="00083C3A" w:rsidRPr="00447B7B" w:rsidRDefault="00083C3A" w:rsidP="00083C3A">
      <w:pPr>
        <w:rPr>
          <w:rFonts w:eastAsia="MS Mincho"/>
          <w:szCs w:val="24"/>
        </w:rPr>
      </w:pPr>
      <w:r>
        <w:rPr>
          <w:szCs w:val="24"/>
        </w:rPr>
        <w:t>S</w:t>
      </w:r>
      <w:r w:rsidRPr="001D77B1">
        <w:rPr>
          <w:szCs w:val="24"/>
        </w:rPr>
        <w:t xml:space="preserve">eparation distance was calculated for each radio astronomy </w:t>
      </w:r>
      <w:r>
        <w:rPr>
          <w:szCs w:val="24"/>
        </w:rPr>
        <w:t>station</w:t>
      </w:r>
      <w:r w:rsidRPr="001D77B1">
        <w:rPr>
          <w:szCs w:val="24"/>
        </w:rPr>
        <w:t xml:space="preserve"> operating 2</w:t>
      </w:r>
      <w:r>
        <w:rPr>
          <w:szCs w:val="24"/>
        </w:rPr>
        <w:t> </w:t>
      </w:r>
      <w:r w:rsidRPr="001D77B1">
        <w:rPr>
          <w:szCs w:val="24"/>
        </w:rPr>
        <w:t>695</w:t>
      </w:r>
      <w:r>
        <w:rPr>
          <w:szCs w:val="24"/>
        </w:rPr>
        <w:t> </w:t>
      </w:r>
      <w:r w:rsidRPr="001D77B1">
        <w:rPr>
          <w:szCs w:val="24"/>
        </w:rPr>
        <w:t xml:space="preserve">MHz considering clutter loss. The </w:t>
      </w:r>
      <w:r>
        <w:rPr>
          <w:szCs w:val="24"/>
        </w:rPr>
        <w:t xml:space="preserve">minimum </w:t>
      </w:r>
      <w:r w:rsidRPr="001D77B1">
        <w:rPr>
          <w:szCs w:val="24"/>
        </w:rPr>
        <w:t xml:space="preserve">separation distances </w:t>
      </w:r>
      <w:r>
        <w:rPr>
          <w:szCs w:val="24"/>
        </w:rPr>
        <w:t xml:space="preserve">at the same altitudes </w:t>
      </w:r>
      <w:r w:rsidRPr="001D77B1">
        <w:rPr>
          <w:szCs w:val="24"/>
        </w:rPr>
        <w:t>are 5.7</w:t>
      </w:r>
      <w:r>
        <w:rPr>
          <w:szCs w:val="24"/>
        </w:rPr>
        <w:t> </w:t>
      </w:r>
      <w:r w:rsidRPr="001D77B1">
        <w:rPr>
          <w:szCs w:val="24"/>
        </w:rPr>
        <w:t>km or 1.6</w:t>
      </w:r>
      <w:r>
        <w:rPr>
          <w:szCs w:val="24"/>
        </w:rPr>
        <w:t> </w:t>
      </w:r>
      <w:r w:rsidRPr="001D77B1">
        <w:rPr>
          <w:szCs w:val="24"/>
        </w:rPr>
        <w:t xml:space="preserve">km depending on the environment of the site. To avoid the harmful interference to </w:t>
      </w:r>
      <w:r>
        <w:rPr>
          <w:szCs w:val="24"/>
        </w:rPr>
        <w:t>a</w:t>
      </w:r>
      <w:r w:rsidRPr="007E010E">
        <w:rPr>
          <w:rFonts w:eastAsia="MS Mincho"/>
          <w:szCs w:val="24"/>
        </w:rPr>
        <w:t xml:space="preserve"> </w:t>
      </w:r>
      <w:r w:rsidRPr="00447B7B">
        <w:rPr>
          <w:rFonts w:eastAsia="MS Mincho"/>
          <w:szCs w:val="24"/>
        </w:rPr>
        <w:t xml:space="preserve">radio astronomy station a restricted area with these separation distances around the radio astronomy station </w:t>
      </w:r>
      <w:r w:rsidRPr="00447B7B">
        <w:rPr>
          <w:rFonts w:eastAsia="MS Mincho"/>
          <w:szCs w:val="24"/>
          <w:lang w:val="en-US"/>
        </w:rPr>
        <w:t xml:space="preserve">will </w:t>
      </w:r>
      <w:r w:rsidRPr="00447B7B">
        <w:rPr>
          <w:rFonts w:eastAsia="MS Mincho"/>
          <w:szCs w:val="24"/>
        </w:rPr>
        <w:t xml:space="preserve">be established. The beam WPT antenna is installed on the ceiling and radiates primarily downward. The horizontal radiation limit is defined in terms of e.i.r.p. For this reason, horizontal radiation from inside the building to the outside will be the worst-case scenario when both a WPT station and a radio astronomy station have the same altitudes. </w:t>
      </w:r>
    </w:p>
    <w:p w14:paraId="06B0AFBA"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r>
        <w:rPr>
          <w:szCs w:val="24"/>
        </w:rPr>
        <w:t xml:space="preserve"> </w:t>
      </w:r>
    </w:p>
    <w:p w14:paraId="435229A5" w14:textId="77777777" w:rsidR="00083C3A" w:rsidRPr="001D77B1" w:rsidRDefault="00083C3A" w:rsidP="00083C3A">
      <w:pPr>
        <w:pStyle w:val="Headingb"/>
      </w:pPr>
      <w:r w:rsidRPr="001D77B1">
        <w:rPr>
          <w:lang w:eastAsia="ja-JP"/>
        </w:rPr>
        <w:t>(</w:t>
      </w:r>
      <w:r w:rsidRPr="001D77B1">
        <w:t>8</w:t>
      </w:r>
      <w:r w:rsidRPr="001D77B1">
        <w:rPr>
          <w:lang w:eastAsia="ja-JP"/>
        </w:rPr>
        <w:t>)</w:t>
      </w:r>
      <w:r w:rsidRPr="001D77B1">
        <w:t xml:space="preserve"> </w:t>
      </w:r>
      <w:r w:rsidRPr="001D77B1">
        <w:tab/>
        <w:t>Impact study for Radio Amateur</w:t>
      </w:r>
    </w:p>
    <w:p w14:paraId="421465D3" w14:textId="77777777" w:rsidR="00083C3A" w:rsidRPr="001D77B1" w:rsidRDefault="00083C3A" w:rsidP="00083C3A">
      <w:pPr>
        <w:rPr>
          <w:szCs w:val="24"/>
        </w:rPr>
      </w:pPr>
      <w:r>
        <w:rPr>
          <w:szCs w:val="24"/>
        </w:rPr>
        <w:t>S</w:t>
      </w:r>
      <w:r w:rsidRPr="001D77B1">
        <w:rPr>
          <w:szCs w:val="24"/>
        </w:rPr>
        <w:t>eparation distance was calculated considering clutter loss. 2 out of 4 frequencies of beam WPT are co-channel with Radio Amateur, which need 4.4</w:t>
      </w:r>
      <w:r>
        <w:rPr>
          <w:szCs w:val="24"/>
        </w:rPr>
        <w:t> </w:t>
      </w:r>
      <w:r w:rsidRPr="001D77B1">
        <w:rPr>
          <w:szCs w:val="24"/>
        </w:rPr>
        <w:t xml:space="preserve">km separation distance with 18 dBi Radio Amateur antenna. Considering antenna directive loss and using adjacent band if necessary, the harmful interference can be avoided. </w:t>
      </w:r>
      <w:r w:rsidRPr="000D1B8F">
        <w:rPr>
          <w:szCs w:val="24"/>
        </w:rPr>
        <w:t>If necessary, the operational coordination is performed between WPT systems and amateur radio systems.</w:t>
      </w:r>
    </w:p>
    <w:p w14:paraId="2393230D" w14:textId="77777777" w:rsidR="00083C3A" w:rsidRPr="001D77B1" w:rsidRDefault="00083C3A" w:rsidP="00083C3A">
      <w:pPr>
        <w:pStyle w:val="Heading4"/>
        <w:rPr>
          <w:lang w:eastAsia="ja-JP"/>
        </w:rPr>
      </w:pPr>
      <w:r>
        <w:rPr>
          <w:lang w:eastAsia="ja-JP"/>
        </w:rPr>
        <w:t>3.3.5</w:t>
      </w:r>
      <w:r w:rsidRPr="001D77B1">
        <w:rPr>
          <w:lang w:eastAsia="ja-JP"/>
        </w:rPr>
        <w:t>.3</w:t>
      </w:r>
      <w:r w:rsidRPr="001D77B1">
        <w:rPr>
          <w:lang w:eastAsia="ja-JP"/>
        </w:rPr>
        <w:tab/>
        <w:t>5.738-5.766</w:t>
      </w:r>
      <w:r w:rsidRPr="001D77B1">
        <w:t xml:space="preserve"> </w:t>
      </w:r>
      <w:r w:rsidRPr="001D77B1">
        <w:rPr>
          <w:lang w:eastAsia="ja-JP"/>
        </w:rPr>
        <w:t>GHz</w:t>
      </w:r>
    </w:p>
    <w:p w14:paraId="5EB46391" w14:textId="77777777" w:rsidR="00083C3A" w:rsidRPr="001D77B1" w:rsidRDefault="00083C3A" w:rsidP="00083C3A">
      <w:pPr>
        <w:pStyle w:val="Headingb"/>
        <w:rPr>
          <w:lang w:eastAsia="ja-JP"/>
        </w:rPr>
      </w:pPr>
      <w:r w:rsidRPr="001D77B1">
        <w:t xml:space="preserve">(1) </w:t>
      </w:r>
      <w:r w:rsidRPr="001D77B1">
        <w:tab/>
        <w:t>Wireless LAN</w:t>
      </w:r>
    </w:p>
    <w:p w14:paraId="495C9435" w14:textId="77777777" w:rsidR="00083C3A" w:rsidRPr="001D77B1" w:rsidRDefault="00083C3A" w:rsidP="00083C3A">
      <w:pPr>
        <w:rPr>
          <w:szCs w:val="24"/>
        </w:rPr>
      </w:pPr>
      <w:r w:rsidRPr="001D77B1">
        <w:rPr>
          <w:szCs w:val="24"/>
        </w:rPr>
        <w:t>Simulation was conducted to study the impact of the beam WPT system to the Wi</w:t>
      </w:r>
      <w:r>
        <w:rPr>
          <w:szCs w:val="24"/>
        </w:rPr>
        <w:t>-</w:t>
      </w:r>
      <w:r w:rsidRPr="001D77B1">
        <w:rPr>
          <w:szCs w:val="24"/>
        </w:rPr>
        <w:t xml:space="preserve">Fi system that operate outside the WPT controlled environment. When </w:t>
      </w:r>
      <w:r>
        <w:rPr>
          <w:szCs w:val="24"/>
        </w:rPr>
        <w:t>CCA</w:t>
      </w:r>
      <w:r w:rsidRPr="001D77B1">
        <w:rPr>
          <w:szCs w:val="24"/>
        </w:rPr>
        <w:t xml:space="preserve"> mechanism with appropriate parameters was applied to the beam WPT system, the impact to the Wi</w:t>
      </w:r>
      <w:r>
        <w:rPr>
          <w:szCs w:val="24"/>
        </w:rPr>
        <w:t>-</w:t>
      </w:r>
      <w:r w:rsidRPr="001D77B1">
        <w:rPr>
          <w:szCs w:val="24"/>
        </w:rPr>
        <w:t>Fi throughput was equivalent to the case when another Wi</w:t>
      </w:r>
      <w:r>
        <w:rPr>
          <w:szCs w:val="24"/>
        </w:rPr>
        <w:t>-</w:t>
      </w:r>
      <w:r w:rsidRPr="001D77B1">
        <w:rPr>
          <w:szCs w:val="24"/>
        </w:rPr>
        <w:t>Fi system existed instead of the beam WPT system.</w:t>
      </w:r>
      <w:r>
        <w:rPr>
          <w:szCs w:val="24"/>
        </w:rPr>
        <w:t xml:space="preserve"> </w:t>
      </w:r>
      <w:r w:rsidRPr="00E127D8">
        <w:rPr>
          <w:szCs w:val="24"/>
        </w:rPr>
        <w:t>In the WPT controlled environment, assuming the condition to be under control by the identical system operator of both systems, carrier sensing works well. Antenna directions should be adjusted not to directly face each other to prevent the device being damaged.</w:t>
      </w:r>
    </w:p>
    <w:p w14:paraId="7FAE899F" w14:textId="77777777" w:rsidR="00083C3A" w:rsidRPr="001D77B1" w:rsidRDefault="00083C3A" w:rsidP="00083C3A">
      <w:pPr>
        <w:pStyle w:val="Headingb"/>
      </w:pPr>
      <w:r w:rsidRPr="001D77B1">
        <w:t xml:space="preserve">(2) </w:t>
      </w:r>
      <w:r w:rsidRPr="001D77B1">
        <w:tab/>
        <w:t>Dedicated Short Range Communication (DSRC)</w:t>
      </w:r>
    </w:p>
    <w:p w14:paraId="65E286D4" w14:textId="77777777" w:rsidR="00083C3A" w:rsidRPr="001D77B1" w:rsidRDefault="00083C3A" w:rsidP="00083C3A">
      <w:pPr>
        <w:rPr>
          <w:szCs w:val="24"/>
        </w:rPr>
      </w:pPr>
      <w:r w:rsidRPr="001D77B1">
        <w:rPr>
          <w:szCs w:val="24"/>
        </w:rPr>
        <w:t xml:space="preserve">Study on separation distance was made for the worst case scenario, where antenna directivity of the DSRC system perfectly matched to the beam direction of the beam WPT system. The separation distance was calculated </w:t>
      </w:r>
      <w:r w:rsidRPr="001D77B1">
        <w:rPr>
          <w:szCs w:val="24"/>
          <w:lang w:eastAsia="ja-JP"/>
        </w:rPr>
        <w:t xml:space="preserve">with free space loss model </w:t>
      </w:r>
      <w:r w:rsidRPr="001D77B1">
        <w:rPr>
          <w:szCs w:val="24"/>
        </w:rPr>
        <w:t>to be 2.6</w:t>
      </w:r>
      <w:r>
        <w:rPr>
          <w:szCs w:val="24"/>
        </w:rPr>
        <w:t> </w:t>
      </w:r>
      <w:r w:rsidRPr="001D77B1">
        <w:rPr>
          <w:szCs w:val="24"/>
        </w:rPr>
        <w:t xml:space="preserve">km from the beam WPT system to the DSRC Class 2 base station. </w:t>
      </w:r>
      <w:r>
        <w:rPr>
          <w:szCs w:val="24"/>
        </w:rPr>
        <w:t>Additional p</w:t>
      </w:r>
      <w:r w:rsidRPr="001D77B1">
        <w:rPr>
          <w:szCs w:val="24"/>
        </w:rPr>
        <w:t xml:space="preserve">ropagation loss due to building </w:t>
      </w:r>
      <w:r>
        <w:rPr>
          <w:szCs w:val="24"/>
        </w:rPr>
        <w:t>entry loss</w:t>
      </w:r>
      <w:r w:rsidRPr="001D77B1">
        <w:rPr>
          <w:szCs w:val="24"/>
        </w:rPr>
        <w:t xml:space="preserve"> and directivity loss of DSRC antenna can be expected to further avoid harmful interference.</w:t>
      </w:r>
    </w:p>
    <w:p w14:paraId="3E5B6CC6" w14:textId="77777777" w:rsidR="00083C3A" w:rsidRPr="001D77B1" w:rsidRDefault="00083C3A" w:rsidP="00083C3A">
      <w:pPr>
        <w:pStyle w:val="Headingb"/>
        <w:ind w:left="1134" w:hanging="1134"/>
      </w:pPr>
      <w:r w:rsidRPr="001D77B1">
        <w:t xml:space="preserve">(3) </w:t>
      </w:r>
      <w:r w:rsidRPr="001D77B1">
        <w:tab/>
        <w:t>Broadcasting Service: Studio to Transmitter Link (STL) &amp; Transmitter to Transmitter Link (TTL)</w:t>
      </w:r>
    </w:p>
    <w:p w14:paraId="5468C823" w14:textId="77777777" w:rsidR="00083C3A" w:rsidRPr="001D77B1" w:rsidRDefault="00083C3A" w:rsidP="00083C3A">
      <w:pPr>
        <w:rPr>
          <w:szCs w:val="24"/>
        </w:rPr>
      </w:pPr>
      <w:r w:rsidRPr="001D77B1">
        <w:rPr>
          <w:szCs w:val="24"/>
          <w:lang w:eastAsia="ja-JP"/>
        </w:rPr>
        <w:t>S</w:t>
      </w:r>
      <w:r w:rsidRPr="001D77B1">
        <w:rPr>
          <w:szCs w:val="24"/>
        </w:rPr>
        <w:t xml:space="preserve">eparation distance was calculated </w:t>
      </w:r>
      <w:r w:rsidRPr="001D77B1">
        <w:rPr>
          <w:szCs w:val="24"/>
          <w:lang w:eastAsia="ja-JP"/>
        </w:rPr>
        <w:t xml:space="preserve">with free space loss model </w:t>
      </w:r>
      <w:r w:rsidRPr="001D77B1">
        <w:rPr>
          <w:szCs w:val="24"/>
        </w:rPr>
        <w:t>to be 836</w:t>
      </w:r>
      <w:r>
        <w:rPr>
          <w:szCs w:val="24"/>
        </w:rPr>
        <w:t> </w:t>
      </w:r>
      <w:r w:rsidRPr="001D77B1">
        <w:rPr>
          <w:szCs w:val="24"/>
        </w:rPr>
        <w:t>m for out band noise signal from the beam WPT to the STL/TTL base station. When difference in height is more than 5</w:t>
      </w:r>
      <w:r>
        <w:rPr>
          <w:szCs w:val="24"/>
        </w:rPr>
        <w:t> </w:t>
      </w:r>
      <w:r w:rsidRPr="001D77B1">
        <w:rPr>
          <w:szCs w:val="24"/>
        </w:rPr>
        <w:t>m, 20</w:t>
      </w:r>
      <w:r>
        <w:rPr>
          <w:szCs w:val="24"/>
        </w:rPr>
        <w:t> </w:t>
      </w:r>
      <w:r w:rsidRPr="001D77B1">
        <w:rPr>
          <w:szCs w:val="24"/>
        </w:rPr>
        <w:t>dB of directivity loss of STL/TTL antenna can be expected to further avoid harmful interference.</w:t>
      </w:r>
    </w:p>
    <w:p w14:paraId="52D2C93F" w14:textId="77777777" w:rsidR="00083C3A" w:rsidRPr="001D77B1" w:rsidRDefault="00083C3A" w:rsidP="00083C3A">
      <w:pPr>
        <w:pStyle w:val="Headingb"/>
        <w:ind w:left="1134" w:hanging="1134"/>
      </w:pPr>
      <w:r w:rsidRPr="001D77B1">
        <w:t xml:space="preserve">(4) </w:t>
      </w:r>
      <w:r w:rsidRPr="001D77B1">
        <w:tab/>
        <w:t>Broadcasting Service: Field Pickup (FPU) &amp; Transmitter to Studio Link (TSL) systems</w:t>
      </w:r>
    </w:p>
    <w:p w14:paraId="7B7F4A41" w14:textId="77777777" w:rsidR="00083C3A" w:rsidRPr="001D77B1" w:rsidRDefault="00083C3A" w:rsidP="00083C3A">
      <w:pPr>
        <w:rPr>
          <w:szCs w:val="24"/>
        </w:rPr>
      </w:pPr>
      <w:r w:rsidRPr="001D77B1">
        <w:rPr>
          <w:szCs w:val="24"/>
        </w:rPr>
        <w:t>Separation distance was calculated to be 80</w:t>
      </w:r>
      <w:r>
        <w:rPr>
          <w:szCs w:val="24"/>
        </w:rPr>
        <w:t> </w:t>
      </w:r>
      <w:r w:rsidRPr="001D77B1">
        <w:rPr>
          <w:szCs w:val="24"/>
        </w:rPr>
        <w:t>m for out band noise signal from the beam WPT to the FPU base station. When difference in height is more than 25</w:t>
      </w:r>
      <w:r>
        <w:rPr>
          <w:szCs w:val="24"/>
        </w:rPr>
        <w:t> </w:t>
      </w:r>
      <w:r w:rsidRPr="001D77B1">
        <w:rPr>
          <w:szCs w:val="24"/>
        </w:rPr>
        <w:t>m, more than 14 dB of directivity loss of FPU antenna can be expected to further avoid harmful interference.</w:t>
      </w:r>
    </w:p>
    <w:p w14:paraId="5D508DA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1</w:t>
      </w:r>
      <w:r>
        <w:rPr>
          <w:szCs w:val="24"/>
        </w:rPr>
        <w:t> </w:t>
      </w:r>
      <w:r w:rsidRPr="001D77B1">
        <w:rPr>
          <w:szCs w:val="24"/>
        </w:rPr>
        <w:t>485</w:t>
      </w:r>
      <w:r>
        <w:rPr>
          <w:szCs w:val="24"/>
        </w:rPr>
        <w:t> </w:t>
      </w:r>
      <w:r w:rsidRPr="001D77B1">
        <w:rPr>
          <w:szCs w:val="24"/>
        </w:rPr>
        <w:t>m for out band noise signal from the beam WPT system to the TSL base station. When difference in height is more than 7</w:t>
      </w:r>
      <w:r>
        <w:rPr>
          <w:szCs w:val="24"/>
        </w:rPr>
        <w:t> </w:t>
      </w:r>
      <w:r w:rsidRPr="001D77B1">
        <w:rPr>
          <w:szCs w:val="24"/>
        </w:rPr>
        <w:t>m, 20 dB of directivity loss of STL/TTL antenna can be expected to further avoid harmful interference.</w:t>
      </w:r>
    </w:p>
    <w:p w14:paraId="765845F7" w14:textId="77777777" w:rsidR="00083C3A" w:rsidRPr="001D77B1" w:rsidRDefault="00083C3A" w:rsidP="00083C3A">
      <w:pPr>
        <w:pStyle w:val="Headingb"/>
        <w:rPr>
          <w:rFonts w:cs="MS PGothic"/>
        </w:rPr>
      </w:pPr>
      <w:r w:rsidRPr="001D77B1">
        <w:t xml:space="preserve">(5) </w:t>
      </w:r>
      <w:r w:rsidRPr="001D77B1">
        <w:tab/>
        <w:t>Unmanned mobile image transmission system</w:t>
      </w:r>
    </w:p>
    <w:p w14:paraId="33811B4E"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23</w:t>
      </w:r>
      <w:r>
        <w:rPr>
          <w:szCs w:val="24"/>
        </w:rPr>
        <w:t> </w:t>
      </w:r>
      <w:r w:rsidRPr="001D77B1">
        <w:rPr>
          <w:szCs w:val="24"/>
        </w:rPr>
        <w:t>km on co-channel and 185</w:t>
      </w:r>
      <w:r>
        <w:rPr>
          <w:szCs w:val="24"/>
        </w:rPr>
        <w:t> </w:t>
      </w:r>
      <w:r w:rsidRPr="001D77B1">
        <w:rPr>
          <w:szCs w:val="24"/>
        </w:rPr>
        <w:t>m on the alternate adjacent channel from the beam WPT system to the unmanned mobile image transmission system outdoor, respectively. However, since the system is usually operated outside the cities and the usage time and places are scheduled, harmful interference can be avoided by such as coordination procedure.</w:t>
      </w:r>
    </w:p>
    <w:p w14:paraId="7B013B80" w14:textId="77777777" w:rsidR="00083C3A" w:rsidRPr="001D77B1" w:rsidRDefault="00083C3A" w:rsidP="00083C3A">
      <w:pPr>
        <w:pStyle w:val="Headingb"/>
        <w:rPr>
          <w:rFonts w:cs="MS PGothic"/>
        </w:rPr>
      </w:pPr>
      <w:r w:rsidRPr="001D77B1">
        <w:t xml:space="preserve">(6) </w:t>
      </w:r>
      <w:r w:rsidRPr="001D77B1">
        <w:tab/>
        <w:t>Weather radar</w:t>
      </w:r>
    </w:p>
    <w:p w14:paraId="7954983B" w14:textId="77777777" w:rsidR="00083C3A" w:rsidRPr="001D77B1" w:rsidRDefault="00083C3A" w:rsidP="00083C3A">
      <w:pPr>
        <w:rPr>
          <w:szCs w:val="24"/>
        </w:rPr>
      </w:pPr>
      <w:r w:rsidRPr="001D77B1">
        <w:rPr>
          <w:szCs w:val="24"/>
        </w:rPr>
        <w:t xml:space="preserve">Separation distance was calculated </w:t>
      </w:r>
      <w:r w:rsidRPr="001D77B1">
        <w:rPr>
          <w:szCs w:val="24"/>
          <w:lang w:eastAsia="ja-JP"/>
        </w:rPr>
        <w:t xml:space="preserve">with free space loss model </w:t>
      </w:r>
      <w:r w:rsidRPr="001D77B1">
        <w:rPr>
          <w:szCs w:val="24"/>
        </w:rPr>
        <w:t>to be 3</w:t>
      </w:r>
      <w:r>
        <w:rPr>
          <w:szCs w:val="24"/>
        </w:rPr>
        <w:t> </w:t>
      </w:r>
      <w:r w:rsidRPr="001D77B1">
        <w:rPr>
          <w:szCs w:val="24"/>
        </w:rPr>
        <w:t>308</w:t>
      </w:r>
      <w:r>
        <w:rPr>
          <w:szCs w:val="24"/>
        </w:rPr>
        <w:t> </w:t>
      </w:r>
      <w:r w:rsidRPr="001D77B1">
        <w:rPr>
          <w:szCs w:val="24"/>
        </w:rPr>
        <w:t>m for out band noise signal from the beam WPT system for each weather radar site. To avoid the harmful interference, separation distance should be kept.</w:t>
      </w:r>
    </w:p>
    <w:p w14:paraId="3D60FDA7" w14:textId="77777777" w:rsidR="00083C3A" w:rsidRPr="001D77B1" w:rsidRDefault="00083C3A" w:rsidP="00083C3A">
      <w:pPr>
        <w:pStyle w:val="Headingb"/>
      </w:pPr>
      <w:r w:rsidRPr="001D77B1">
        <w:t xml:space="preserve">(7) </w:t>
      </w:r>
      <w:r w:rsidRPr="001D77B1">
        <w:tab/>
        <w:t>Radio Astronomy</w:t>
      </w:r>
    </w:p>
    <w:p w14:paraId="4CEFD100" w14:textId="77777777" w:rsidR="00083C3A" w:rsidRPr="00447B7B" w:rsidRDefault="00083C3A" w:rsidP="00083C3A">
      <w:pPr>
        <w:rPr>
          <w:rFonts w:eastAsia="MS Mincho"/>
          <w:szCs w:val="24"/>
        </w:rPr>
      </w:pPr>
      <w:r>
        <w:rPr>
          <w:szCs w:val="24"/>
        </w:rPr>
        <w:t>The minimum s</w:t>
      </w:r>
      <w:r w:rsidRPr="001D77B1">
        <w:rPr>
          <w:szCs w:val="24"/>
        </w:rPr>
        <w:t>eparation distance</w:t>
      </w:r>
      <w:r>
        <w:rPr>
          <w:szCs w:val="24"/>
        </w:rPr>
        <w:t>s at the same altitudes</w:t>
      </w:r>
      <w:r w:rsidRPr="001D77B1">
        <w:rPr>
          <w:szCs w:val="24"/>
        </w:rPr>
        <w:t xml:space="preserve"> w</w:t>
      </w:r>
      <w:r>
        <w:rPr>
          <w:szCs w:val="24"/>
        </w:rPr>
        <w:t>ere</w:t>
      </w:r>
      <w:r w:rsidRPr="001D77B1">
        <w:rPr>
          <w:szCs w:val="24"/>
        </w:rPr>
        <w:t xml:space="preserve"> calculated </w:t>
      </w:r>
      <w:r w:rsidRPr="001D77B1">
        <w:rPr>
          <w:szCs w:val="24"/>
          <w:lang w:eastAsia="ja-JP"/>
        </w:rPr>
        <w:t xml:space="preserve">with </w:t>
      </w:r>
      <w:r>
        <w:rPr>
          <w:szCs w:val="24"/>
          <w:lang w:eastAsia="ja-JP"/>
        </w:rPr>
        <w:t xml:space="preserve">the </w:t>
      </w:r>
      <w:r w:rsidRPr="001D77B1">
        <w:rPr>
          <w:szCs w:val="24"/>
          <w:lang w:eastAsia="ja-JP"/>
        </w:rPr>
        <w:t xml:space="preserve">free space loss model </w:t>
      </w:r>
      <w:r w:rsidRPr="001D77B1">
        <w:rPr>
          <w:szCs w:val="24"/>
        </w:rPr>
        <w:t>to be 1.1</w:t>
      </w:r>
      <w:r>
        <w:rPr>
          <w:szCs w:val="24"/>
        </w:rPr>
        <w:t> </w:t>
      </w:r>
      <w:r w:rsidRPr="001D77B1">
        <w:rPr>
          <w:szCs w:val="24"/>
        </w:rPr>
        <w:t>km or 1.7</w:t>
      </w:r>
      <w:r>
        <w:rPr>
          <w:szCs w:val="24"/>
        </w:rPr>
        <w:t> </w:t>
      </w:r>
      <w:r w:rsidRPr="001D77B1">
        <w:rPr>
          <w:szCs w:val="24"/>
        </w:rPr>
        <w:t>km for 4</w:t>
      </w:r>
      <w:r>
        <w:rPr>
          <w:szCs w:val="24"/>
        </w:rPr>
        <w:t> </w:t>
      </w:r>
      <w:r w:rsidRPr="001D77B1">
        <w:rPr>
          <w:szCs w:val="24"/>
        </w:rPr>
        <w:t>995</w:t>
      </w:r>
      <w:r>
        <w:rPr>
          <w:szCs w:val="24"/>
        </w:rPr>
        <w:t> </w:t>
      </w:r>
      <w:r w:rsidRPr="001D77B1">
        <w:rPr>
          <w:szCs w:val="24"/>
        </w:rPr>
        <w:t>MHz and 10</w:t>
      </w:r>
      <w:r>
        <w:rPr>
          <w:szCs w:val="24"/>
        </w:rPr>
        <w:t> </w:t>
      </w:r>
      <w:r w:rsidRPr="001D77B1">
        <w:rPr>
          <w:szCs w:val="24"/>
        </w:rPr>
        <w:t>650</w:t>
      </w:r>
      <w:r>
        <w:rPr>
          <w:szCs w:val="24"/>
        </w:rPr>
        <w:t> </w:t>
      </w:r>
      <w:r w:rsidRPr="001D77B1">
        <w:rPr>
          <w:szCs w:val="24"/>
        </w:rPr>
        <w:t xml:space="preserve">MHz radio astronomy </w:t>
      </w:r>
      <w:r>
        <w:rPr>
          <w:szCs w:val="24"/>
        </w:rPr>
        <w:t>stations</w:t>
      </w:r>
      <w:r w:rsidRPr="001D77B1">
        <w:rPr>
          <w:szCs w:val="24"/>
        </w:rPr>
        <w:t>. To avoid the harmful interference</w:t>
      </w:r>
      <w:r w:rsidRPr="00B53C09">
        <w:rPr>
          <w:rFonts w:eastAsia="MS Mincho"/>
          <w:szCs w:val="24"/>
        </w:rPr>
        <w:t xml:space="preserve"> </w:t>
      </w:r>
      <w:r w:rsidRPr="00447B7B">
        <w:rPr>
          <w:rFonts w:eastAsia="MS Mincho"/>
          <w:szCs w:val="24"/>
        </w:rPr>
        <w:t>to a radio astronomy station, the minimum</w:t>
      </w:r>
      <w:r w:rsidRPr="001D77B1">
        <w:rPr>
          <w:szCs w:val="24"/>
        </w:rPr>
        <w:t xml:space="preserve"> separation distance should be kept.</w:t>
      </w:r>
      <w:r w:rsidRPr="007065E5">
        <w:rPr>
          <w:rFonts w:eastAsia="MS Mincho"/>
          <w:szCs w:val="24"/>
        </w:rPr>
        <w:t xml:space="preserve"> </w:t>
      </w:r>
      <w:r w:rsidRPr="00447B7B">
        <w:rPr>
          <w:rFonts w:eastAsia="MS Mincho"/>
          <w:szCs w:val="24"/>
        </w:rPr>
        <w:t xml:space="preserve">The beam WPT antenna is installed on the ceiling and radiates </w:t>
      </w:r>
      <w:r w:rsidRPr="00447B7B">
        <w:rPr>
          <w:rFonts w:eastAsia="MS Mincho"/>
          <w:szCs w:val="24"/>
          <w:lang w:val="en-US" w:eastAsia="ja-JP"/>
        </w:rPr>
        <w:t xml:space="preserve">primarily </w:t>
      </w:r>
      <w:r w:rsidRPr="00447B7B">
        <w:rPr>
          <w:rFonts w:eastAsia="MS Mincho" w:hint="eastAsia"/>
          <w:szCs w:val="24"/>
          <w:lang w:eastAsia="ja-JP"/>
        </w:rPr>
        <w:t>d</w:t>
      </w:r>
      <w:r w:rsidRPr="00447B7B">
        <w:rPr>
          <w:rFonts w:eastAsia="MS Mincho"/>
          <w:szCs w:val="24"/>
        </w:rPr>
        <w:t xml:space="preserve">ownward. The horizontal radiation limit is defined in terms of e.i.r.p. For this reason, horizontal radiation from inside the building to the outside will be the worst-case scenario. </w:t>
      </w:r>
    </w:p>
    <w:p w14:paraId="2731C4F8" w14:textId="77777777" w:rsidR="00083C3A" w:rsidRPr="001D77B1" w:rsidRDefault="00083C3A" w:rsidP="00083C3A">
      <w:pPr>
        <w:rPr>
          <w:szCs w:val="24"/>
        </w:rPr>
      </w:pPr>
      <w:r w:rsidRPr="00447B7B">
        <w:rPr>
          <w:rFonts w:eastAsia="MS Mincho"/>
          <w:szCs w:val="24"/>
        </w:rPr>
        <w:t>When the altitude of the radio astronomy station is higher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lower and </w:t>
      </w:r>
      <w:r w:rsidRPr="00447B7B">
        <w:rPr>
          <w:rFonts w:eastAsia="MS Mincho"/>
          <w:szCs w:val="24"/>
        </w:rPr>
        <w:t>the separation distance becomes shorter. On the other hand when the altitude of the radio astronomy station is lower than the WPT station, the directivity gain</w:t>
      </w:r>
      <w:r w:rsidRPr="00447B7B">
        <w:rPr>
          <w:rFonts w:eastAsia="MS Mincho" w:hint="eastAsia"/>
          <w:szCs w:val="24"/>
          <w:lang w:eastAsia="ja-JP"/>
        </w:rPr>
        <w:t xml:space="preserve"> </w:t>
      </w:r>
      <w:r w:rsidRPr="00447B7B">
        <w:rPr>
          <w:rFonts w:eastAsia="MS Mincho"/>
          <w:szCs w:val="24"/>
          <w:lang w:eastAsia="ja-JP"/>
        </w:rPr>
        <w:t xml:space="preserve">becomes higher and </w:t>
      </w:r>
      <w:r w:rsidRPr="00447B7B">
        <w:rPr>
          <w:rFonts w:eastAsia="MS Mincho"/>
          <w:szCs w:val="24"/>
        </w:rPr>
        <w:t>the separation distance becomes longer.</w:t>
      </w:r>
    </w:p>
    <w:p w14:paraId="3B5E1B03" w14:textId="77777777" w:rsidR="00083C3A" w:rsidRPr="005B39D0" w:rsidRDefault="00083C3A" w:rsidP="00083C3A">
      <w:pPr>
        <w:pStyle w:val="Headingb"/>
      </w:pPr>
      <w:r w:rsidRPr="005B39D0">
        <w:t xml:space="preserve">(8) </w:t>
      </w:r>
      <w:r w:rsidRPr="005B39D0">
        <w:tab/>
        <w:t>Impact study for Radio Amateur</w:t>
      </w:r>
    </w:p>
    <w:p w14:paraId="243F0F6B" w14:textId="77777777" w:rsidR="00083C3A" w:rsidRDefault="00083C3A" w:rsidP="00083C3A">
      <w:pPr>
        <w:rPr>
          <w:szCs w:val="24"/>
        </w:rPr>
      </w:pPr>
      <w:r w:rsidRPr="001D77B1">
        <w:rPr>
          <w:szCs w:val="24"/>
        </w:rPr>
        <w:t xml:space="preserve">Separation distance was studied considering clutter loss. The calculated separation distance </w:t>
      </w:r>
      <w:r w:rsidRPr="001D77B1">
        <w:rPr>
          <w:szCs w:val="24"/>
          <w:lang w:eastAsia="ja-JP"/>
        </w:rPr>
        <w:t xml:space="preserve">with free space loss model </w:t>
      </w:r>
      <w:r w:rsidRPr="001D77B1">
        <w:rPr>
          <w:szCs w:val="24"/>
        </w:rPr>
        <w:t>was 1.5</w:t>
      </w:r>
      <w:r>
        <w:rPr>
          <w:szCs w:val="24"/>
        </w:rPr>
        <w:t> </w:t>
      </w:r>
      <w:r w:rsidRPr="001D77B1">
        <w:rPr>
          <w:szCs w:val="24"/>
        </w:rPr>
        <w:t>km and 262</w:t>
      </w:r>
      <w:r>
        <w:rPr>
          <w:szCs w:val="24"/>
        </w:rPr>
        <w:t> </w:t>
      </w:r>
      <w:r w:rsidRPr="001D77B1">
        <w:rPr>
          <w:szCs w:val="24"/>
        </w:rPr>
        <w:t>m for 30</w:t>
      </w:r>
      <w:r>
        <w:rPr>
          <w:szCs w:val="24"/>
        </w:rPr>
        <w:t> </w:t>
      </w:r>
      <w:r w:rsidRPr="001D77B1">
        <w:rPr>
          <w:szCs w:val="24"/>
        </w:rPr>
        <w:t>dBi and 15</w:t>
      </w:r>
      <w:r>
        <w:rPr>
          <w:szCs w:val="24"/>
        </w:rPr>
        <w:t> </w:t>
      </w:r>
      <w:r w:rsidRPr="001D77B1">
        <w:rPr>
          <w:szCs w:val="24"/>
        </w:rPr>
        <w:t>dBi Radio Amateur antennas, respectively. Antenna directivity and coordination procedure can avoid harmful interference.</w:t>
      </w:r>
      <w:r>
        <w:rPr>
          <w:szCs w:val="24"/>
        </w:rPr>
        <w:t xml:space="preserve"> </w:t>
      </w:r>
      <w:r w:rsidRPr="006A15C4">
        <w:rPr>
          <w:szCs w:val="24"/>
        </w:rPr>
        <w:t>The operational coordination will be undertaken between WPT systems and amateur radio systems.</w:t>
      </w:r>
    </w:p>
    <w:p w14:paraId="223F40BB" w14:textId="77777777" w:rsidR="00083C3A" w:rsidRPr="001F7540" w:rsidRDefault="00083C3A" w:rsidP="00083C3A">
      <w:pPr>
        <w:pStyle w:val="Heading2"/>
        <w:rPr>
          <w:lang w:val="en-US" w:eastAsia="ja-JP"/>
        </w:rPr>
      </w:pPr>
      <w:bookmarkStart w:id="182" w:name="_Toc87463847"/>
      <w:r w:rsidRPr="001F7540">
        <w:rPr>
          <w:lang w:val="en-US"/>
        </w:rPr>
        <w:t>3.4</w:t>
      </w:r>
      <w:r w:rsidRPr="001F7540">
        <w:rPr>
          <w:lang w:val="en-US" w:eastAsia="ja-JP"/>
        </w:rPr>
        <w:tab/>
        <w:t>Study D</w:t>
      </w:r>
      <w:bookmarkEnd w:id="182"/>
      <w:r>
        <w:rPr>
          <w:lang w:val="en-US" w:eastAsia="ja-JP"/>
        </w:rPr>
        <w:t xml:space="preserve"> (915-921 MHz)</w:t>
      </w:r>
    </w:p>
    <w:p w14:paraId="6FA31CFF" w14:textId="77777777" w:rsidR="00083C3A" w:rsidRPr="001F7540" w:rsidRDefault="00083C3A" w:rsidP="00083C3A">
      <w:pPr>
        <w:rPr>
          <w:lang w:eastAsia="ja-JP"/>
        </w:rPr>
      </w:pPr>
      <w:r w:rsidRPr="001F7540">
        <w:rPr>
          <w:lang w:eastAsia="ja-JP"/>
        </w:rPr>
        <w:t xml:space="preserve">An over-the-air, distance charging transmitting device (DUT) operating between 915 MHz and 921 MHz was tested for impact to demonstrate interoperability with wireless devices and technologies operating in the same band. The DUT operates on a single channel with a bandwidth less than 400 kHz and maximum declared conducted average power of 40.0 dBm. The DUT is designed to charge other devices at a distance of up to 300 cm. </w:t>
      </w:r>
    </w:p>
    <w:p w14:paraId="5F9C6563" w14:textId="77777777" w:rsidR="00083C3A" w:rsidRPr="001F7540" w:rsidRDefault="00083C3A" w:rsidP="00083C3A">
      <w:pPr>
        <w:rPr>
          <w:lang w:eastAsia="ja-JP"/>
        </w:rPr>
      </w:pPr>
      <w:r w:rsidRPr="001F7540">
        <w:rPr>
          <w:lang w:eastAsia="ja-JP"/>
        </w:rPr>
        <w:t>The tests were performed in two separate rooms. The first was a real-world test performed in a regular room and on a wooden countertop where other signals were present, as illustrated in Figure </w:t>
      </w:r>
      <w:r>
        <w:rPr>
          <w:lang w:eastAsia="ja-JP"/>
        </w:rPr>
        <w:t>10</w:t>
      </w:r>
      <w:r w:rsidRPr="001F7540">
        <w:rPr>
          <w:lang w:eastAsia="ja-JP"/>
        </w:rPr>
        <w:t xml:space="preserve">. The second room was an anechoic chamber, as described in ETSI EN 302 208 V3.1.1 (2016-11) Annex B.1.2 and as illustrated in Figure </w:t>
      </w:r>
      <w:r>
        <w:rPr>
          <w:lang w:eastAsia="ja-JP"/>
        </w:rPr>
        <w:t>11</w:t>
      </w:r>
      <w:r w:rsidRPr="001F7540">
        <w:rPr>
          <w:lang w:eastAsia="ja-JP"/>
        </w:rPr>
        <w:t xml:space="preserve">. This anechoic chamber was used to demonstrate whether the results found in the regular room were repeatable in a free-space environment and whether any degradation of signal was due to the noisy environment. The tests were performed in the exact same manner, detailed further below, in each room. The results from each of the tests did not have any discrepancies; as such, only one set of results is presented below. </w:t>
      </w:r>
    </w:p>
    <w:p w14:paraId="0DEA5F75" w14:textId="77777777" w:rsidR="00083C3A" w:rsidRPr="001F7540" w:rsidRDefault="00083C3A" w:rsidP="00083C3A">
      <w:pPr>
        <w:pStyle w:val="FigureNo"/>
        <w:rPr>
          <w:lang w:val="en-US"/>
        </w:rPr>
      </w:pPr>
      <w:r w:rsidRPr="001F7540">
        <w:t xml:space="preserve">Figure </w:t>
      </w:r>
      <w:r>
        <w:t>10</w:t>
      </w:r>
      <w:r w:rsidRPr="001F7540">
        <w:t xml:space="preserve"> </w:t>
      </w:r>
    </w:p>
    <w:p w14:paraId="735CD2D5" w14:textId="77777777" w:rsidR="00083C3A" w:rsidRPr="001F7540" w:rsidRDefault="00083C3A" w:rsidP="00083C3A">
      <w:pPr>
        <w:pStyle w:val="Figuretitle"/>
      </w:pPr>
      <w:r w:rsidRPr="001F7540">
        <w:rPr>
          <w:lang w:val="en-US"/>
        </w:rPr>
        <w:t>Test setup in room 1, open area</w:t>
      </w:r>
    </w:p>
    <w:p w14:paraId="4B113295" w14:textId="77777777" w:rsidR="00083C3A" w:rsidRPr="001F7540" w:rsidRDefault="00083C3A" w:rsidP="00083C3A">
      <w:pPr>
        <w:pStyle w:val="Figure"/>
      </w:pPr>
      <w:r w:rsidRPr="001F7540">
        <w:rPr>
          <w:lang w:val="en-US" w:eastAsia="en-US"/>
        </w:rPr>
        <w:drawing>
          <wp:inline distT="0" distB="0" distL="0" distR="0" wp14:anchorId="624BF1B4" wp14:editId="1684652E">
            <wp:extent cx="5943600" cy="3383280"/>
            <wp:effectExtent l="0" t="0" r="0" b="0"/>
            <wp:docPr id="14" name="Picture 14"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imeline&#10;&#10;Description automatically generate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383280"/>
                    </a:xfrm>
                    <a:prstGeom prst="rect">
                      <a:avLst/>
                    </a:prstGeom>
                    <a:noFill/>
                  </pic:spPr>
                </pic:pic>
              </a:graphicData>
            </a:graphic>
          </wp:inline>
        </w:drawing>
      </w:r>
    </w:p>
    <w:p w14:paraId="2313F41C" w14:textId="77777777" w:rsidR="00083C3A" w:rsidRPr="001F7540" w:rsidRDefault="00083C3A" w:rsidP="00083C3A">
      <w:pPr>
        <w:pStyle w:val="FigureNo"/>
      </w:pPr>
      <w:r w:rsidRPr="001F7540">
        <w:t xml:space="preserve">Figure </w:t>
      </w:r>
      <w:r>
        <w:t>11</w:t>
      </w:r>
    </w:p>
    <w:p w14:paraId="4F889171" w14:textId="77777777" w:rsidR="00083C3A" w:rsidRPr="001F7540" w:rsidRDefault="00083C3A" w:rsidP="00083C3A">
      <w:pPr>
        <w:pStyle w:val="Figuretitle"/>
      </w:pPr>
      <w:r w:rsidRPr="001F7540">
        <w:rPr>
          <w:lang w:val="en-US"/>
        </w:rPr>
        <w:t>Test setup in room 2, anechoic chamber</w:t>
      </w:r>
    </w:p>
    <w:p w14:paraId="45406987" w14:textId="77777777" w:rsidR="00083C3A" w:rsidRPr="001F7540" w:rsidRDefault="00083C3A" w:rsidP="00083C3A">
      <w:pPr>
        <w:pStyle w:val="Figure"/>
      </w:pPr>
      <w:r w:rsidRPr="001F7540">
        <w:t xml:space="preserve">   </w:t>
      </w:r>
      <w:r w:rsidRPr="001F7540">
        <w:rPr>
          <w:lang w:val="en-US" w:eastAsia="en-US"/>
        </w:rPr>
        <w:drawing>
          <wp:inline distT="0" distB="0" distL="0" distR="0" wp14:anchorId="702A4091" wp14:editId="1FFBF6FC">
            <wp:extent cx="5801133" cy="3302000"/>
            <wp:effectExtent l="0" t="0" r="3175" b="0"/>
            <wp:docPr id="15" name="Picture 1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805302" cy="3304373"/>
                    </a:xfrm>
                    <a:prstGeom prst="rect">
                      <a:avLst/>
                    </a:prstGeom>
                    <a:noFill/>
                  </pic:spPr>
                </pic:pic>
              </a:graphicData>
            </a:graphic>
          </wp:inline>
        </w:drawing>
      </w:r>
    </w:p>
    <w:p w14:paraId="531D32D7" w14:textId="77777777" w:rsidR="00083C3A" w:rsidRPr="001F7540" w:rsidRDefault="00083C3A" w:rsidP="00083C3A">
      <w:pPr>
        <w:pStyle w:val="Normalaftertitle"/>
        <w:keepNext/>
        <w:rPr>
          <w:lang w:eastAsia="ja-JP"/>
        </w:rPr>
      </w:pPr>
      <w:r w:rsidRPr="001F7540">
        <w:rPr>
          <w:lang w:eastAsia="ja-JP"/>
        </w:rPr>
        <w:t>Tests were performed on the following types of wireless devices:</w:t>
      </w:r>
    </w:p>
    <w:p w14:paraId="223430EF" w14:textId="77777777" w:rsidR="00083C3A" w:rsidRPr="001F7540" w:rsidRDefault="00083C3A" w:rsidP="00083C3A">
      <w:pPr>
        <w:pStyle w:val="TableNo"/>
        <w:spacing w:before="360"/>
      </w:pPr>
      <w:r w:rsidRPr="001F7540">
        <w:t xml:space="preserve">Table </w:t>
      </w:r>
      <w:r>
        <w:t>12</w:t>
      </w:r>
    </w:p>
    <w:p w14:paraId="4745F799" w14:textId="77777777" w:rsidR="00083C3A" w:rsidRPr="001F7540" w:rsidRDefault="00083C3A" w:rsidP="00083C3A">
      <w:pPr>
        <w:pStyle w:val="Tabletitle"/>
        <w:rPr>
          <w:i/>
          <w:color w:val="1F497D" w:themeColor="text2"/>
          <w:sz w:val="18"/>
        </w:rPr>
      </w:pPr>
      <w:r w:rsidRPr="001F7540">
        <w:rPr>
          <w:lang w:val="en-US"/>
        </w:rPr>
        <w:t>Types of devices used, frequencies, and distances in Study D</w:t>
      </w:r>
    </w:p>
    <w:tbl>
      <w:tblPr>
        <w:tblStyle w:val="TableGrid"/>
        <w:tblW w:w="9639" w:type="dxa"/>
        <w:jc w:val="center"/>
        <w:tblLook w:val="04A0" w:firstRow="1" w:lastRow="0" w:firstColumn="1" w:lastColumn="0" w:noHBand="0" w:noVBand="1"/>
      </w:tblPr>
      <w:tblGrid>
        <w:gridCol w:w="709"/>
        <w:gridCol w:w="3544"/>
        <w:gridCol w:w="2551"/>
        <w:gridCol w:w="2835"/>
      </w:tblGrid>
      <w:tr w:rsidR="00083C3A" w:rsidRPr="001F7540" w14:paraId="43712C2C" w14:textId="77777777" w:rsidTr="001F66D6">
        <w:trPr>
          <w:jc w:val="center"/>
        </w:trPr>
        <w:tc>
          <w:tcPr>
            <w:tcW w:w="709" w:type="dxa"/>
            <w:vAlign w:val="center"/>
          </w:tcPr>
          <w:p w14:paraId="623879F4" w14:textId="77777777" w:rsidR="00083C3A" w:rsidRPr="001F7540" w:rsidRDefault="00083C3A" w:rsidP="001F66D6">
            <w:pPr>
              <w:pStyle w:val="Tablehead"/>
              <w:rPr>
                <w:lang w:val="en-US"/>
              </w:rPr>
            </w:pPr>
            <w:r w:rsidRPr="001F7540">
              <w:rPr>
                <w:lang w:val="en-US"/>
              </w:rPr>
              <w:t>No.</w:t>
            </w:r>
          </w:p>
        </w:tc>
        <w:tc>
          <w:tcPr>
            <w:tcW w:w="3544" w:type="dxa"/>
            <w:vAlign w:val="center"/>
          </w:tcPr>
          <w:p w14:paraId="2BAB6986" w14:textId="77777777" w:rsidR="00083C3A" w:rsidRPr="001F7540" w:rsidRDefault="00083C3A" w:rsidP="001F66D6">
            <w:pPr>
              <w:pStyle w:val="Tablehead"/>
              <w:rPr>
                <w:lang w:val="en-US"/>
              </w:rPr>
            </w:pPr>
            <w:r w:rsidRPr="001F7540">
              <w:rPr>
                <w:lang w:val="en-US"/>
              </w:rPr>
              <w:t>Type of device</w:t>
            </w:r>
          </w:p>
        </w:tc>
        <w:tc>
          <w:tcPr>
            <w:tcW w:w="2551" w:type="dxa"/>
            <w:vAlign w:val="center"/>
          </w:tcPr>
          <w:p w14:paraId="69FBF206" w14:textId="77777777" w:rsidR="00083C3A" w:rsidRPr="001F7540" w:rsidRDefault="00083C3A" w:rsidP="001F66D6">
            <w:pPr>
              <w:pStyle w:val="Tablehead"/>
              <w:rPr>
                <w:lang w:val="en-US"/>
              </w:rPr>
            </w:pPr>
            <w:r w:rsidRPr="001F7540">
              <w:rPr>
                <w:lang w:val="en-US"/>
              </w:rPr>
              <w:t>Frequency range</w:t>
            </w:r>
            <w:r w:rsidRPr="001F7540">
              <w:rPr>
                <w:lang w:val="en-US"/>
              </w:rPr>
              <w:br/>
              <w:t>(MHz)</w:t>
            </w:r>
          </w:p>
        </w:tc>
        <w:tc>
          <w:tcPr>
            <w:tcW w:w="2835" w:type="dxa"/>
            <w:vAlign w:val="center"/>
          </w:tcPr>
          <w:p w14:paraId="0180C0CD" w14:textId="77777777" w:rsidR="00083C3A" w:rsidRPr="001F7540" w:rsidRDefault="00083C3A" w:rsidP="001F66D6">
            <w:pPr>
              <w:pStyle w:val="Tablehead"/>
              <w:rPr>
                <w:lang w:val="en-US"/>
              </w:rPr>
            </w:pPr>
            <w:r w:rsidRPr="001F7540">
              <w:rPr>
                <w:lang w:val="en-US"/>
              </w:rPr>
              <w:t>Distances tested</w:t>
            </w:r>
            <w:r w:rsidRPr="001F7540">
              <w:rPr>
                <w:lang w:val="en-US"/>
              </w:rPr>
              <w:br/>
              <w:t>(cm)</w:t>
            </w:r>
          </w:p>
        </w:tc>
      </w:tr>
      <w:tr w:rsidR="00083C3A" w:rsidRPr="001F7540" w14:paraId="1633BB0C" w14:textId="77777777" w:rsidTr="001F66D6">
        <w:trPr>
          <w:jc w:val="center"/>
        </w:trPr>
        <w:tc>
          <w:tcPr>
            <w:tcW w:w="709" w:type="dxa"/>
          </w:tcPr>
          <w:p w14:paraId="67B87A8F" w14:textId="77777777" w:rsidR="00083C3A" w:rsidRPr="001F7540" w:rsidRDefault="00083C3A" w:rsidP="001F66D6">
            <w:pPr>
              <w:pStyle w:val="Tabletext"/>
              <w:jc w:val="center"/>
              <w:rPr>
                <w:lang w:val="en-US"/>
              </w:rPr>
            </w:pPr>
            <w:r w:rsidRPr="001F7540">
              <w:rPr>
                <w:lang w:val="en-US"/>
              </w:rPr>
              <w:t>1</w:t>
            </w:r>
          </w:p>
        </w:tc>
        <w:tc>
          <w:tcPr>
            <w:tcW w:w="3544" w:type="dxa"/>
          </w:tcPr>
          <w:p w14:paraId="2B42BECE" w14:textId="77777777" w:rsidR="00083C3A" w:rsidRPr="001F7540" w:rsidRDefault="00083C3A" w:rsidP="001F66D6">
            <w:pPr>
              <w:pStyle w:val="Tabletext"/>
              <w:rPr>
                <w:lang w:val="en-US"/>
              </w:rPr>
            </w:pPr>
            <w:r w:rsidRPr="001F7540">
              <w:rPr>
                <w:lang w:val="en-US"/>
              </w:rPr>
              <w:t>Cellphone</w:t>
            </w:r>
          </w:p>
        </w:tc>
        <w:tc>
          <w:tcPr>
            <w:tcW w:w="2551" w:type="dxa"/>
          </w:tcPr>
          <w:p w14:paraId="3A9EAC2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743FC476"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4D60D0B6" w14:textId="77777777" w:rsidR="00083C3A" w:rsidRPr="001F7540" w:rsidRDefault="00083C3A" w:rsidP="001F66D6">
            <w:pPr>
              <w:pStyle w:val="Tabletext"/>
              <w:rPr>
                <w:lang w:val="en-US"/>
              </w:rPr>
            </w:pPr>
            <w:r w:rsidRPr="001F7540">
              <w:rPr>
                <w:lang w:val="en-US"/>
              </w:rPr>
              <w:t xml:space="preserve">0, 10, 20, 30, 40, 50, 70, 100 </w:t>
            </w:r>
          </w:p>
        </w:tc>
      </w:tr>
      <w:tr w:rsidR="00083C3A" w:rsidRPr="001F7540" w14:paraId="241E5E08" w14:textId="77777777" w:rsidTr="001F66D6">
        <w:trPr>
          <w:jc w:val="center"/>
        </w:trPr>
        <w:tc>
          <w:tcPr>
            <w:tcW w:w="709" w:type="dxa"/>
          </w:tcPr>
          <w:p w14:paraId="599B8889" w14:textId="77777777" w:rsidR="00083C3A" w:rsidRPr="001F7540" w:rsidRDefault="00083C3A" w:rsidP="001F66D6">
            <w:pPr>
              <w:pStyle w:val="Tabletext"/>
              <w:jc w:val="center"/>
              <w:rPr>
                <w:lang w:val="en-US"/>
              </w:rPr>
            </w:pPr>
            <w:r w:rsidRPr="001F7540">
              <w:rPr>
                <w:lang w:val="en-US"/>
              </w:rPr>
              <w:t>2</w:t>
            </w:r>
          </w:p>
        </w:tc>
        <w:tc>
          <w:tcPr>
            <w:tcW w:w="3544" w:type="dxa"/>
          </w:tcPr>
          <w:p w14:paraId="3ED1CD0E" w14:textId="77777777" w:rsidR="00083C3A" w:rsidRPr="001F7540" w:rsidRDefault="00083C3A" w:rsidP="001F66D6">
            <w:pPr>
              <w:pStyle w:val="Tabletext"/>
              <w:rPr>
                <w:lang w:val="en-US"/>
              </w:rPr>
            </w:pPr>
            <w:r w:rsidRPr="001F7540">
              <w:rPr>
                <w:lang w:val="en-US"/>
              </w:rPr>
              <w:t>Cellphone</w:t>
            </w:r>
          </w:p>
        </w:tc>
        <w:tc>
          <w:tcPr>
            <w:tcW w:w="2551" w:type="dxa"/>
          </w:tcPr>
          <w:p w14:paraId="11B47166"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526F0B54"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091274FA" w14:textId="77777777" w:rsidR="00083C3A" w:rsidRPr="001F7540" w:rsidRDefault="00083C3A" w:rsidP="001F66D6">
            <w:pPr>
              <w:pStyle w:val="Tabletext"/>
              <w:rPr>
                <w:lang w:val="en-US"/>
              </w:rPr>
            </w:pPr>
            <w:r w:rsidRPr="001F7540">
              <w:rPr>
                <w:lang w:val="en-US"/>
              </w:rPr>
              <w:t>0, 10, 20, 30, 40, 50, 70, 100</w:t>
            </w:r>
          </w:p>
        </w:tc>
      </w:tr>
      <w:tr w:rsidR="00083C3A" w:rsidRPr="001F7540" w14:paraId="6374E1E2" w14:textId="77777777" w:rsidTr="001F66D6">
        <w:trPr>
          <w:jc w:val="center"/>
        </w:trPr>
        <w:tc>
          <w:tcPr>
            <w:tcW w:w="709" w:type="dxa"/>
          </w:tcPr>
          <w:p w14:paraId="3C0A3020" w14:textId="77777777" w:rsidR="00083C3A" w:rsidRPr="001F7540" w:rsidRDefault="00083C3A" w:rsidP="001F66D6">
            <w:pPr>
              <w:pStyle w:val="Tabletext"/>
              <w:jc w:val="center"/>
              <w:rPr>
                <w:lang w:val="en-US"/>
              </w:rPr>
            </w:pPr>
            <w:r w:rsidRPr="001F7540">
              <w:rPr>
                <w:lang w:val="en-US"/>
              </w:rPr>
              <w:t>3</w:t>
            </w:r>
          </w:p>
        </w:tc>
        <w:tc>
          <w:tcPr>
            <w:tcW w:w="3544" w:type="dxa"/>
          </w:tcPr>
          <w:p w14:paraId="6DE4FF95" w14:textId="77777777" w:rsidR="00083C3A" w:rsidRPr="001F7540" w:rsidRDefault="00083C3A" w:rsidP="001F66D6">
            <w:pPr>
              <w:pStyle w:val="Tabletext"/>
              <w:rPr>
                <w:lang w:val="en-US"/>
              </w:rPr>
            </w:pPr>
            <w:r w:rsidRPr="001F7540">
              <w:rPr>
                <w:lang w:val="en-US"/>
              </w:rPr>
              <w:t>Cellphone</w:t>
            </w:r>
          </w:p>
        </w:tc>
        <w:tc>
          <w:tcPr>
            <w:tcW w:w="2551" w:type="dxa"/>
          </w:tcPr>
          <w:p w14:paraId="052DEDAB"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4E037A62"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767AE374" w14:textId="77777777" w:rsidR="00083C3A" w:rsidRPr="001F7540" w:rsidRDefault="00083C3A" w:rsidP="001F66D6">
            <w:pPr>
              <w:pStyle w:val="Tabletext"/>
              <w:rPr>
                <w:lang w:val="en-US"/>
              </w:rPr>
            </w:pPr>
            <w:r w:rsidRPr="001F7540">
              <w:rPr>
                <w:lang w:val="en-US"/>
              </w:rPr>
              <w:t>0, 10, 20, 30, 40, 50, 70, 100</w:t>
            </w:r>
          </w:p>
        </w:tc>
      </w:tr>
      <w:tr w:rsidR="00083C3A" w:rsidRPr="001F7540" w14:paraId="752F965A" w14:textId="77777777" w:rsidTr="001F66D6">
        <w:trPr>
          <w:jc w:val="center"/>
        </w:trPr>
        <w:tc>
          <w:tcPr>
            <w:tcW w:w="709" w:type="dxa"/>
          </w:tcPr>
          <w:p w14:paraId="160A87FA" w14:textId="77777777" w:rsidR="00083C3A" w:rsidRPr="001F7540" w:rsidRDefault="00083C3A" w:rsidP="001F66D6">
            <w:pPr>
              <w:pStyle w:val="Tabletext"/>
              <w:jc w:val="center"/>
              <w:rPr>
                <w:lang w:val="en-US"/>
              </w:rPr>
            </w:pPr>
            <w:r w:rsidRPr="001F7540">
              <w:rPr>
                <w:lang w:val="en-US"/>
              </w:rPr>
              <w:t>4</w:t>
            </w:r>
          </w:p>
        </w:tc>
        <w:tc>
          <w:tcPr>
            <w:tcW w:w="3544" w:type="dxa"/>
          </w:tcPr>
          <w:p w14:paraId="2D0F3260" w14:textId="77777777" w:rsidR="00083C3A" w:rsidRPr="001F7540" w:rsidRDefault="00083C3A" w:rsidP="001F66D6">
            <w:pPr>
              <w:pStyle w:val="Tabletext"/>
              <w:rPr>
                <w:lang w:val="en-US"/>
              </w:rPr>
            </w:pPr>
            <w:r w:rsidRPr="001F7540">
              <w:rPr>
                <w:lang w:val="en-US"/>
              </w:rPr>
              <w:t>Cellphone</w:t>
            </w:r>
          </w:p>
        </w:tc>
        <w:tc>
          <w:tcPr>
            <w:tcW w:w="2551" w:type="dxa"/>
          </w:tcPr>
          <w:p w14:paraId="3B0C5B53" w14:textId="77777777" w:rsidR="00083C3A" w:rsidRPr="001F7540" w:rsidRDefault="00083C3A" w:rsidP="001F66D6">
            <w:pPr>
              <w:pStyle w:val="Tabletext"/>
              <w:rPr>
                <w:lang w:val="en-US"/>
              </w:rPr>
            </w:pPr>
            <w:r w:rsidRPr="001F7540">
              <w:rPr>
                <w:u w:val="single"/>
                <w:lang w:val="en-US"/>
              </w:rPr>
              <w:t>Uplink</w:t>
            </w:r>
            <w:r w:rsidRPr="001F7540">
              <w:rPr>
                <w:lang w:val="en-US"/>
              </w:rPr>
              <w:t>: 888.0-915.0</w:t>
            </w:r>
          </w:p>
          <w:p w14:paraId="64185FCF" w14:textId="77777777" w:rsidR="00083C3A" w:rsidRPr="001F7540" w:rsidRDefault="00083C3A" w:rsidP="001F66D6">
            <w:pPr>
              <w:pStyle w:val="Tabletext"/>
              <w:rPr>
                <w:lang w:val="en-US"/>
              </w:rPr>
            </w:pPr>
            <w:r w:rsidRPr="001F7540">
              <w:rPr>
                <w:u w:val="single"/>
                <w:lang w:val="en-US"/>
              </w:rPr>
              <w:t>Downlink</w:t>
            </w:r>
            <w:r w:rsidRPr="001F7540">
              <w:rPr>
                <w:lang w:val="en-US"/>
              </w:rPr>
              <w:t>: 925.2-960.0</w:t>
            </w:r>
          </w:p>
        </w:tc>
        <w:tc>
          <w:tcPr>
            <w:tcW w:w="2835" w:type="dxa"/>
          </w:tcPr>
          <w:p w14:paraId="16206E2E" w14:textId="77777777" w:rsidR="00083C3A" w:rsidRPr="001F7540" w:rsidRDefault="00083C3A" w:rsidP="001F66D6">
            <w:pPr>
              <w:pStyle w:val="Tabletext"/>
              <w:rPr>
                <w:lang w:val="en-US"/>
              </w:rPr>
            </w:pPr>
            <w:r w:rsidRPr="001F7540">
              <w:rPr>
                <w:lang w:val="en-US"/>
              </w:rPr>
              <w:t>0, 10, 20, 30, 40, 50, 70, 100</w:t>
            </w:r>
          </w:p>
        </w:tc>
      </w:tr>
      <w:tr w:rsidR="00083C3A" w:rsidRPr="001F7540" w14:paraId="2AF266EC" w14:textId="77777777" w:rsidTr="001F66D6">
        <w:trPr>
          <w:jc w:val="center"/>
        </w:trPr>
        <w:tc>
          <w:tcPr>
            <w:tcW w:w="709" w:type="dxa"/>
          </w:tcPr>
          <w:p w14:paraId="3DA7EB03" w14:textId="77777777" w:rsidR="00083C3A" w:rsidRPr="001F7540" w:rsidRDefault="00083C3A" w:rsidP="001F66D6">
            <w:pPr>
              <w:pStyle w:val="Tabletext"/>
              <w:jc w:val="center"/>
              <w:rPr>
                <w:lang w:val="en-US"/>
              </w:rPr>
            </w:pPr>
            <w:r w:rsidRPr="001F7540">
              <w:rPr>
                <w:lang w:val="en-US"/>
              </w:rPr>
              <w:t>5</w:t>
            </w:r>
          </w:p>
        </w:tc>
        <w:tc>
          <w:tcPr>
            <w:tcW w:w="3544" w:type="dxa"/>
          </w:tcPr>
          <w:p w14:paraId="6DEFB6B7" w14:textId="77777777" w:rsidR="00083C3A" w:rsidRPr="001F7540" w:rsidRDefault="00083C3A" w:rsidP="001F66D6">
            <w:pPr>
              <w:pStyle w:val="Tabletext"/>
              <w:rPr>
                <w:lang w:val="en-US"/>
              </w:rPr>
            </w:pPr>
            <w:r w:rsidRPr="001F7540">
              <w:rPr>
                <w:lang w:val="en-US"/>
              </w:rPr>
              <w:t>Wireless Microphone and base station</w:t>
            </w:r>
          </w:p>
        </w:tc>
        <w:tc>
          <w:tcPr>
            <w:tcW w:w="2551" w:type="dxa"/>
          </w:tcPr>
          <w:p w14:paraId="20418883" w14:textId="77777777" w:rsidR="00083C3A" w:rsidRPr="001F7540" w:rsidRDefault="00083C3A" w:rsidP="001F66D6">
            <w:pPr>
              <w:pStyle w:val="Tabletext"/>
              <w:rPr>
                <w:lang w:val="en-US"/>
              </w:rPr>
            </w:pPr>
            <w:r w:rsidRPr="001F7540">
              <w:rPr>
                <w:lang w:val="en-US"/>
              </w:rPr>
              <w:t>904.45-927.45</w:t>
            </w:r>
          </w:p>
          <w:p w14:paraId="0D1ED126" w14:textId="77777777" w:rsidR="00083C3A" w:rsidRPr="001F7540" w:rsidRDefault="00083C3A" w:rsidP="001F66D6">
            <w:pPr>
              <w:pStyle w:val="Tabletext"/>
              <w:rPr>
                <w:lang w:val="en-US"/>
              </w:rPr>
            </w:pPr>
            <w:r w:rsidRPr="001F7540">
              <w:rPr>
                <w:lang w:val="en-US"/>
              </w:rPr>
              <w:t>User Selectable</w:t>
            </w:r>
          </w:p>
        </w:tc>
        <w:tc>
          <w:tcPr>
            <w:tcW w:w="2835" w:type="dxa"/>
          </w:tcPr>
          <w:p w14:paraId="724A642F" w14:textId="77777777" w:rsidR="00083C3A" w:rsidRPr="001F7540" w:rsidRDefault="00083C3A" w:rsidP="001F66D6">
            <w:pPr>
              <w:pStyle w:val="Tabletext"/>
              <w:rPr>
                <w:lang w:val="en-US"/>
              </w:rPr>
            </w:pPr>
            <w:r w:rsidRPr="001F7540">
              <w:rPr>
                <w:lang w:val="en-US"/>
              </w:rPr>
              <w:t>0, 10, 30, 100, 200</w:t>
            </w:r>
          </w:p>
        </w:tc>
      </w:tr>
      <w:tr w:rsidR="00083C3A" w:rsidRPr="001F7540" w14:paraId="3175D8D7" w14:textId="77777777" w:rsidTr="001F66D6">
        <w:trPr>
          <w:jc w:val="center"/>
        </w:trPr>
        <w:tc>
          <w:tcPr>
            <w:tcW w:w="709" w:type="dxa"/>
          </w:tcPr>
          <w:p w14:paraId="30632B5A" w14:textId="77777777" w:rsidR="00083C3A" w:rsidRPr="001F7540" w:rsidRDefault="00083C3A" w:rsidP="001F66D6">
            <w:pPr>
              <w:pStyle w:val="Tabletext"/>
              <w:jc w:val="center"/>
              <w:rPr>
                <w:lang w:val="en-US"/>
              </w:rPr>
            </w:pPr>
            <w:r w:rsidRPr="001F7540">
              <w:rPr>
                <w:lang w:val="en-US"/>
              </w:rPr>
              <w:t>6</w:t>
            </w:r>
          </w:p>
        </w:tc>
        <w:tc>
          <w:tcPr>
            <w:tcW w:w="3544" w:type="dxa"/>
          </w:tcPr>
          <w:p w14:paraId="6782D756" w14:textId="77777777" w:rsidR="00083C3A" w:rsidRPr="001F7540" w:rsidRDefault="00083C3A" w:rsidP="001F66D6">
            <w:pPr>
              <w:pStyle w:val="Tabletext"/>
              <w:rPr>
                <w:lang w:val="en-US"/>
              </w:rPr>
            </w:pPr>
            <w:r w:rsidRPr="001F7540">
              <w:rPr>
                <w:lang w:val="en-US"/>
              </w:rPr>
              <w:t>Assisted listening device</w:t>
            </w:r>
          </w:p>
        </w:tc>
        <w:tc>
          <w:tcPr>
            <w:tcW w:w="2551" w:type="dxa"/>
          </w:tcPr>
          <w:p w14:paraId="218BEE90" w14:textId="77777777" w:rsidR="00083C3A" w:rsidRPr="001F7540" w:rsidRDefault="00083C3A" w:rsidP="001F66D6">
            <w:pPr>
              <w:pStyle w:val="Tabletext"/>
              <w:rPr>
                <w:lang w:val="en-US"/>
              </w:rPr>
            </w:pPr>
            <w:r w:rsidRPr="001F7540">
              <w:rPr>
                <w:lang w:val="en-US"/>
              </w:rPr>
              <w:t xml:space="preserve">863.25-864.75 </w:t>
            </w:r>
          </w:p>
          <w:p w14:paraId="104BC882" w14:textId="77777777" w:rsidR="00083C3A" w:rsidRPr="001F7540" w:rsidRDefault="00083C3A" w:rsidP="001F66D6">
            <w:pPr>
              <w:pStyle w:val="Tabletext"/>
              <w:rPr>
                <w:lang w:val="en-US"/>
              </w:rPr>
            </w:pPr>
            <w:r w:rsidRPr="001F7540">
              <w:rPr>
                <w:lang w:val="en-US"/>
              </w:rPr>
              <w:t>User Selectable</w:t>
            </w:r>
          </w:p>
        </w:tc>
        <w:tc>
          <w:tcPr>
            <w:tcW w:w="2835" w:type="dxa"/>
          </w:tcPr>
          <w:p w14:paraId="4657CD90" w14:textId="77777777" w:rsidR="00083C3A" w:rsidRPr="001F7540" w:rsidRDefault="00083C3A" w:rsidP="001F66D6">
            <w:pPr>
              <w:pStyle w:val="Tabletext"/>
              <w:rPr>
                <w:lang w:val="en-US"/>
              </w:rPr>
            </w:pPr>
            <w:r w:rsidRPr="001F7540">
              <w:rPr>
                <w:lang w:val="en-US"/>
              </w:rPr>
              <w:t>0, 10, 30, 100, 200</w:t>
            </w:r>
          </w:p>
        </w:tc>
      </w:tr>
      <w:tr w:rsidR="00083C3A" w:rsidRPr="001F7540" w14:paraId="22EDED8E" w14:textId="77777777" w:rsidTr="001F66D6">
        <w:trPr>
          <w:jc w:val="center"/>
        </w:trPr>
        <w:tc>
          <w:tcPr>
            <w:tcW w:w="709" w:type="dxa"/>
          </w:tcPr>
          <w:p w14:paraId="110C8D8B" w14:textId="77777777" w:rsidR="00083C3A" w:rsidRPr="001F7540" w:rsidRDefault="00083C3A" w:rsidP="001F66D6">
            <w:pPr>
              <w:pStyle w:val="Tabletext"/>
              <w:jc w:val="center"/>
              <w:rPr>
                <w:lang w:val="en-US"/>
              </w:rPr>
            </w:pPr>
            <w:r w:rsidRPr="001F7540">
              <w:rPr>
                <w:lang w:val="en-US"/>
              </w:rPr>
              <w:t>7</w:t>
            </w:r>
          </w:p>
        </w:tc>
        <w:tc>
          <w:tcPr>
            <w:tcW w:w="3544" w:type="dxa"/>
          </w:tcPr>
          <w:p w14:paraId="299ED461" w14:textId="77777777" w:rsidR="00083C3A" w:rsidRPr="001F7540" w:rsidRDefault="00083C3A" w:rsidP="001F66D6">
            <w:pPr>
              <w:pStyle w:val="Tabletext"/>
              <w:rPr>
                <w:lang w:val="en-US"/>
              </w:rPr>
            </w:pPr>
            <w:r w:rsidRPr="001F7540">
              <w:rPr>
                <w:lang w:val="en-US"/>
              </w:rPr>
              <w:t>Assisted listening device</w:t>
            </w:r>
          </w:p>
        </w:tc>
        <w:tc>
          <w:tcPr>
            <w:tcW w:w="2551" w:type="dxa"/>
          </w:tcPr>
          <w:p w14:paraId="4D4660A2" w14:textId="77777777" w:rsidR="00083C3A" w:rsidRPr="001F7540" w:rsidRDefault="00083C3A" w:rsidP="001F66D6">
            <w:pPr>
              <w:pStyle w:val="Tabletext"/>
              <w:rPr>
                <w:lang w:val="en-US"/>
              </w:rPr>
            </w:pPr>
            <w:r w:rsidRPr="001F7540">
              <w:rPr>
                <w:lang w:val="en-US"/>
              </w:rPr>
              <w:t>904.65-926.85</w:t>
            </w:r>
          </w:p>
          <w:p w14:paraId="1FF60710" w14:textId="77777777" w:rsidR="00083C3A" w:rsidRPr="001F7540" w:rsidRDefault="00083C3A" w:rsidP="001F66D6">
            <w:pPr>
              <w:pStyle w:val="Tabletext"/>
              <w:rPr>
                <w:lang w:val="en-US"/>
              </w:rPr>
            </w:pPr>
            <w:r w:rsidRPr="001F7540">
              <w:rPr>
                <w:lang w:val="en-US"/>
              </w:rPr>
              <w:t>User Selectable</w:t>
            </w:r>
          </w:p>
        </w:tc>
        <w:tc>
          <w:tcPr>
            <w:tcW w:w="2835" w:type="dxa"/>
          </w:tcPr>
          <w:p w14:paraId="3C79ACFB" w14:textId="77777777" w:rsidR="00083C3A" w:rsidRPr="001F7540" w:rsidRDefault="00083C3A" w:rsidP="001F66D6">
            <w:pPr>
              <w:pStyle w:val="Tabletext"/>
              <w:rPr>
                <w:lang w:val="en-US"/>
              </w:rPr>
            </w:pPr>
            <w:r w:rsidRPr="001F7540">
              <w:rPr>
                <w:lang w:val="en-US"/>
              </w:rPr>
              <w:t>0, 10, 30, 100, 200</w:t>
            </w:r>
          </w:p>
        </w:tc>
      </w:tr>
      <w:tr w:rsidR="00083C3A" w:rsidRPr="001F7540" w14:paraId="49FE4299" w14:textId="77777777" w:rsidTr="001F66D6">
        <w:trPr>
          <w:jc w:val="center"/>
        </w:trPr>
        <w:tc>
          <w:tcPr>
            <w:tcW w:w="709" w:type="dxa"/>
          </w:tcPr>
          <w:p w14:paraId="1CBF284B" w14:textId="77777777" w:rsidR="00083C3A" w:rsidRPr="001F7540" w:rsidRDefault="00083C3A" w:rsidP="001F66D6">
            <w:pPr>
              <w:pStyle w:val="Tabletext"/>
              <w:jc w:val="center"/>
              <w:rPr>
                <w:lang w:val="en-US"/>
              </w:rPr>
            </w:pPr>
            <w:r w:rsidRPr="001F7540">
              <w:rPr>
                <w:lang w:val="en-US"/>
              </w:rPr>
              <w:t>8</w:t>
            </w:r>
          </w:p>
        </w:tc>
        <w:tc>
          <w:tcPr>
            <w:tcW w:w="3544" w:type="dxa"/>
          </w:tcPr>
          <w:p w14:paraId="6C799890" w14:textId="77777777" w:rsidR="00083C3A" w:rsidRPr="001F7540" w:rsidRDefault="00083C3A" w:rsidP="001F66D6">
            <w:pPr>
              <w:pStyle w:val="Tabletext"/>
              <w:rPr>
                <w:lang w:val="en-US"/>
              </w:rPr>
            </w:pPr>
            <w:r w:rsidRPr="001F7540">
              <w:rPr>
                <w:lang w:val="en-US"/>
              </w:rPr>
              <w:t>RFID reader</w:t>
            </w:r>
          </w:p>
        </w:tc>
        <w:tc>
          <w:tcPr>
            <w:tcW w:w="2551" w:type="dxa"/>
          </w:tcPr>
          <w:p w14:paraId="0FDECBEB" w14:textId="77777777" w:rsidR="00083C3A" w:rsidRPr="001F7540" w:rsidRDefault="00083C3A" w:rsidP="001F66D6">
            <w:pPr>
              <w:pStyle w:val="Tabletext"/>
              <w:rPr>
                <w:lang w:val="en-US"/>
              </w:rPr>
            </w:pPr>
            <w:r w:rsidRPr="001F7540">
              <w:rPr>
                <w:lang w:val="en-US"/>
              </w:rPr>
              <w:t>903-927</w:t>
            </w:r>
          </w:p>
          <w:p w14:paraId="7141B6BB" w14:textId="77777777" w:rsidR="00083C3A" w:rsidRPr="001F7540" w:rsidRDefault="00083C3A" w:rsidP="001F66D6">
            <w:pPr>
              <w:pStyle w:val="Tabletext"/>
              <w:rPr>
                <w:lang w:val="en-US"/>
              </w:rPr>
            </w:pPr>
            <w:r w:rsidRPr="001F7540">
              <w:rPr>
                <w:lang w:val="en-US"/>
              </w:rPr>
              <w:t>Hopping</w:t>
            </w:r>
          </w:p>
        </w:tc>
        <w:tc>
          <w:tcPr>
            <w:tcW w:w="2835" w:type="dxa"/>
          </w:tcPr>
          <w:p w14:paraId="010C2544" w14:textId="77777777" w:rsidR="00083C3A" w:rsidRPr="001F7540" w:rsidRDefault="00083C3A" w:rsidP="001F66D6">
            <w:pPr>
              <w:pStyle w:val="Tabletext"/>
              <w:rPr>
                <w:lang w:val="en-US"/>
              </w:rPr>
            </w:pPr>
            <w:r w:rsidRPr="001F7540">
              <w:rPr>
                <w:lang w:val="en-US"/>
              </w:rPr>
              <w:t>0, 10, 30, 100, 200</w:t>
            </w:r>
          </w:p>
        </w:tc>
      </w:tr>
      <w:tr w:rsidR="00083C3A" w:rsidRPr="001F7540" w14:paraId="2DCB4AE4" w14:textId="77777777" w:rsidTr="001F66D6">
        <w:trPr>
          <w:jc w:val="center"/>
        </w:trPr>
        <w:tc>
          <w:tcPr>
            <w:tcW w:w="709" w:type="dxa"/>
          </w:tcPr>
          <w:p w14:paraId="3A4DB775" w14:textId="77777777" w:rsidR="00083C3A" w:rsidRPr="001F7540" w:rsidRDefault="00083C3A" w:rsidP="001F66D6">
            <w:pPr>
              <w:pStyle w:val="Tabletext"/>
              <w:jc w:val="center"/>
              <w:rPr>
                <w:lang w:val="en-US"/>
              </w:rPr>
            </w:pPr>
            <w:r w:rsidRPr="001F7540">
              <w:rPr>
                <w:lang w:val="en-US"/>
              </w:rPr>
              <w:t>9</w:t>
            </w:r>
          </w:p>
        </w:tc>
        <w:tc>
          <w:tcPr>
            <w:tcW w:w="3544" w:type="dxa"/>
          </w:tcPr>
          <w:p w14:paraId="5283DA92" w14:textId="77777777" w:rsidR="00083C3A" w:rsidRPr="001F7540" w:rsidRDefault="00083C3A" w:rsidP="001F66D6">
            <w:pPr>
              <w:pStyle w:val="Tabletext"/>
              <w:rPr>
                <w:lang w:val="en-US"/>
              </w:rPr>
            </w:pPr>
            <w:r w:rsidRPr="001F7540">
              <w:rPr>
                <w:lang w:val="en-US"/>
              </w:rPr>
              <w:t>RFID reader</w:t>
            </w:r>
          </w:p>
        </w:tc>
        <w:tc>
          <w:tcPr>
            <w:tcW w:w="2551" w:type="dxa"/>
          </w:tcPr>
          <w:p w14:paraId="2764EF6D" w14:textId="77777777" w:rsidR="00083C3A" w:rsidRPr="001F7540" w:rsidRDefault="00083C3A" w:rsidP="001F66D6">
            <w:pPr>
              <w:pStyle w:val="Tabletext"/>
              <w:rPr>
                <w:lang w:val="en-US"/>
              </w:rPr>
            </w:pPr>
            <w:r w:rsidRPr="001F7540">
              <w:rPr>
                <w:lang w:val="en-US"/>
              </w:rPr>
              <w:t>865-868</w:t>
            </w:r>
          </w:p>
          <w:p w14:paraId="66420103" w14:textId="77777777" w:rsidR="00083C3A" w:rsidRPr="001F7540" w:rsidRDefault="00083C3A" w:rsidP="001F66D6">
            <w:pPr>
              <w:pStyle w:val="Tabletext"/>
              <w:rPr>
                <w:lang w:val="en-US"/>
              </w:rPr>
            </w:pPr>
            <w:r w:rsidRPr="001F7540">
              <w:rPr>
                <w:lang w:val="en-US"/>
              </w:rPr>
              <w:t>Hopping</w:t>
            </w:r>
          </w:p>
        </w:tc>
        <w:tc>
          <w:tcPr>
            <w:tcW w:w="2835" w:type="dxa"/>
          </w:tcPr>
          <w:p w14:paraId="0D2DB6D2" w14:textId="77777777" w:rsidR="00083C3A" w:rsidRPr="001F7540" w:rsidRDefault="00083C3A" w:rsidP="001F66D6">
            <w:pPr>
              <w:pStyle w:val="Tabletext"/>
              <w:rPr>
                <w:lang w:val="en-US"/>
              </w:rPr>
            </w:pPr>
            <w:r w:rsidRPr="001F7540">
              <w:rPr>
                <w:lang w:val="en-US"/>
              </w:rPr>
              <w:t>0, 10, 30, 100, 200</w:t>
            </w:r>
          </w:p>
        </w:tc>
      </w:tr>
    </w:tbl>
    <w:p w14:paraId="6B04D3EF" w14:textId="77777777" w:rsidR="00083C3A" w:rsidRPr="001F7540" w:rsidRDefault="00083C3A" w:rsidP="00083C3A">
      <w:pPr>
        <w:pStyle w:val="Tablefin"/>
        <w:rPr>
          <w:lang w:val="en-US"/>
        </w:rPr>
      </w:pPr>
    </w:p>
    <w:p w14:paraId="33436020" w14:textId="77777777" w:rsidR="00083C3A" w:rsidRPr="001F7540" w:rsidRDefault="00083C3A" w:rsidP="00083C3A">
      <w:pPr>
        <w:rPr>
          <w:lang w:eastAsia="ja-JP"/>
        </w:rPr>
      </w:pPr>
      <w:r w:rsidRPr="001F7540">
        <w:rPr>
          <w:b/>
          <w:bCs/>
          <w:lang w:eastAsia="ja-JP"/>
        </w:rPr>
        <w:t>Cellphone</w:t>
      </w:r>
      <w:r w:rsidRPr="001F7540">
        <w:rPr>
          <w:lang w:eastAsia="ja-JP"/>
        </w:rPr>
        <w:t>. The DUT was placed 100 cm from a mobile phone simulating a desktop environment. The cell antenna, cabled to base station simulator, was placed 3 m from the DUT and mobile phone devices. A call from the mobile phone was established to the callbox in the GSM 900 Band, on a specific frequency. After the call was established, the DUT was switched on at 917.5 MHz. The charging signal was verified with a spectrum analyzer positioned in the test area. The call was monitored for 60 seconds. After which the call state was logged (call maintained, or call dropped.). The distance between the DUT and mobile phone was decreased incrementally until the mobile phone was touching the DUT, measured at 0 cm. Testing was performed using 3 different channels.</w:t>
      </w:r>
    </w:p>
    <w:p w14:paraId="3ACB7F78" w14:textId="77777777" w:rsidR="00083C3A" w:rsidRPr="001F7540" w:rsidRDefault="00083C3A" w:rsidP="00083C3A">
      <w:pPr>
        <w:pStyle w:val="FigureNo"/>
        <w:rPr>
          <w:lang w:val="en-US"/>
        </w:rPr>
      </w:pPr>
      <w:r w:rsidRPr="001F7540">
        <w:t xml:space="preserve">Figure </w:t>
      </w:r>
      <w:r>
        <w:t>12</w:t>
      </w:r>
    </w:p>
    <w:p w14:paraId="2BE60240" w14:textId="77777777" w:rsidR="00083C3A" w:rsidRPr="001F7540" w:rsidRDefault="00083C3A" w:rsidP="00083C3A">
      <w:pPr>
        <w:pStyle w:val="Figuretitle"/>
      </w:pPr>
      <w:r w:rsidRPr="001F7540">
        <w:rPr>
          <w:lang w:val="en-US"/>
        </w:rPr>
        <w:t>Cellphone impact test setup</w:t>
      </w:r>
    </w:p>
    <w:p w14:paraId="31F11B0E" w14:textId="77777777" w:rsidR="00083C3A" w:rsidRPr="001F7540" w:rsidRDefault="00083C3A" w:rsidP="00083C3A">
      <w:pPr>
        <w:pStyle w:val="Figure"/>
        <w:rPr>
          <w:lang w:eastAsia="ja-JP"/>
        </w:rPr>
      </w:pPr>
      <w:r w:rsidRPr="001F7540">
        <w:rPr>
          <w:lang w:val="en-US" w:eastAsia="en-US"/>
        </w:rPr>
        <w:drawing>
          <wp:inline distT="0" distB="0" distL="0" distR="0" wp14:anchorId="203EE236" wp14:editId="27790218">
            <wp:extent cx="4076700" cy="1471930"/>
            <wp:effectExtent l="19050" t="19050" r="0" b="0"/>
            <wp:docPr id="16" name="Picture 6"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ell phone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t="23924"/>
                    <a:stretch>
                      <a:fillRect/>
                    </a:stretch>
                  </pic:blipFill>
                  <pic:spPr bwMode="auto">
                    <a:xfrm>
                      <a:off x="0" y="0"/>
                      <a:ext cx="4076700" cy="1471930"/>
                    </a:xfrm>
                    <a:prstGeom prst="rect">
                      <a:avLst/>
                    </a:prstGeom>
                    <a:noFill/>
                    <a:ln w="9525" cmpd="sng">
                      <a:solidFill>
                        <a:srgbClr val="4F81BD"/>
                      </a:solidFill>
                      <a:miter lim="800000"/>
                      <a:headEnd/>
                      <a:tailEnd/>
                    </a:ln>
                    <a:effectLst/>
                  </pic:spPr>
                </pic:pic>
              </a:graphicData>
            </a:graphic>
          </wp:inline>
        </w:drawing>
      </w:r>
    </w:p>
    <w:p w14:paraId="09A7BEB5" w14:textId="77777777" w:rsidR="00083C3A" w:rsidRPr="001F7540" w:rsidRDefault="00083C3A" w:rsidP="00083C3A">
      <w:pPr>
        <w:pStyle w:val="FigureNo"/>
        <w:rPr>
          <w:lang w:val="en-US"/>
        </w:rPr>
      </w:pPr>
      <w:r w:rsidRPr="001F7540">
        <w:t xml:space="preserve">Figure </w:t>
      </w:r>
      <w:r>
        <w:t>13</w:t>
      </w:r>
      <w:r w:rsidRPr="001F7540">
        <w:t xml:space="preserve"> </w:t>
      </w:r>
    </w:p>
    <w:p w14:paraId="034BD856" w14:textId="77777777" w:rsidR="00083C3A" w:rsidRPr="001F7540" w:rsidRDefault="00083C3A" w:rsidP="00083C3A">
      <w:pPr>
        <w:pStyle w:val="Figuretitle"/>
      </w:pPr>
      <w:r w:rsidRPr="001F7540">
        <w:rPr>
          <w:lang w:val="en-US"/>
        </w:rPr>
        <w:t xml:space="preserve"> Other In-band device impact test set up</w:t>
      </w:r>
    </w:p>
    <w:p w14:paraId="0FB6FFA9" w14:textId="77777777" w:rsidR="00083C3A" w:rsidRPr="001F7540" w:rsidRDefault="00083C3A" w:rsidP="00083C3A">
      <w:pPr>
        <w:pStyle w:val="Figure"/>
        <w:rPr>
          <w:lang w:eastAsia="ja-JP"/>
        </w:rPr>
      </w:pPr>
      <w:r w:rsidRPr="001F7540">
        <w:rPr>
          <w:lang w:val="en-US" w:eastAsia="en-US"/>
        </w:rPr>
        <w:drawing>
          <wp:inline distT="0" distB="0" distL="0" distR="0" wp14:anchorId="68520957" wp14:editId="2E3D3868">
            <wp:extent cx="1238250" cy="2414905"/>
            <wp:effectExtent l="0" t="0" r="0" b="0"/>
            <wp:docPr id="17" name="Picture 7" descr="A screenshot of a cell phone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screenshot of a cell phone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0" cy="2414905"/>
                    </a:xfrm>
                    <a:prstGeom prst="rect">
                      <a:avLst/>
                    </a:prstGeom>
                    <a:noFill/>
                    <a:ln>
                      <a:noFill/>
                    </a:ln>
                  </pic:spPr>
                </pic:pic>
              </a:graphicData>
            </a:graphic>
          </wp:inline>
        </w:drawing>
      </w:r>
    </w:p>
    <w:p w14:paraId="7A7AB482" w14:textId="77777777" w:rsidR="00083C3A" w:rsidRPr="001F7540" w:rsidRDefault="00083C3A" w:rsidP="00083C3A">
      <w:pPr>
        <w:rPr>
          <w:lang w:eastAsia="ja-JP"/>
        </w:rPr>
      </w:pPr>
      <w:r w:rsidRPr="001F7540">
        <w:rPr>
          <w:lang w:eastAsia="ja-JP"/>
        </w:rPr>
        <w:t>The results demonstrated that all phones were able to operate without harmful interference on at least one channel and on all channels when separated by 1 m or more from the DUT.</w:t>
      </w:r>
    </w:p>
    <w:p w14:paraId="506BE652" w14:textId="77777777" w:rsidR="00083C3A" w:rsidRPr="001F7540" w:rsidRDefault="00083C3A" w:rsidP="00083C3A">
      <w:pPr>
        <w:rPr>
          <w:lang w:eastAsia="ja-JP"/>
        </w:rPr>
      </w:pPr>
      <w:r w:rsidRPr="001F7540">
        <w:rPr>
          <w:b/>
          <w:bCs/>
          <w:lang w:eastAsia="ja-JP"/>
        </w:rPr>
        <w:t>Wireless Microphone and base station</w:t>
      </w:r>
      <w:r w:rsidRPr="001F7540">
        <w:rPr>
          <w:lang w:eastAsia="ja-JP"/>
        </w:rPr>
        <w:t>. The base-station (receiver) was placed 30 cm from the DUT, and the Microphone (Transmitter) moved through the test distances. Subsequently, the Microphone (Transmitter) was placed 30 cm from the DUT, and the Base-station (receiver) was moved through the test distances.</w:t>
      </w:r>
    </w:p>
    <w:p w14:paraId="566FC4CF" w14:textId="77777777" w:rsidR="00083C3A" w:rsidRPr="001F7540" w:rsidRDefault="00083C3A" w:rsidP="00083C3A">
      <w:pPr>
        <w:rPr>
          <w:lang w:eastAsia="ja-JP"/>
        </w:rPr>
      </w:pPr>
      <w:r w:rsidRPr="001F7540">
        <w:rPr>
          <w:lang w:eastAsia="ja-JP"/>
        </w:rPr>
        <w:t>When operating close to the transmit frequency of the DUT, the audio devices experienced .no harmful interference</w:t>
      </w:r>
    </w:p>
    <w:p w14:paraId="18DE1E0E" w14:textId="77777777" w:rsidR="00083C3A" w:rsidRPr="001F7540" w:rsidRDefault="00083C3A" w:rsidP="00083C3A">
      <w:pPr>
        <w:rPr>
          <w:lang w:eastAsia="ja-JP"/>
        </w:rPr>
      </w:pPr>
      <w:r w:rsidRPr="001F7540">
        <w:rPr>
          <w:b/>
          <w:bCs/>
          <w:lang w:eastAsia="ja-JP"/>
        </w:rPr>
        <w:t>Assisted listening device</w:t>
      </w:r>
      <w:r w:rsidRPr="001F7540">
        <w:rPr>
          <w:lang w:eastAsia="ja-JP"/>
        </w:rPr>
        <w:t>. The Transmitter was placed 30 cm from the DUT, and the Receiver was moved through the test distances. Following this, the Receiver was placed 30 cm from the DUT, and the Transmitter was moved through the test distances.</w:t>
      </w:r>
    </w:p>
    <w:p w14:paraId="1C33C54C" w14:textId="77777777" w:rsidR="00083C3A" w:rsidRPr="001F7540" w:rsidRDefault="00083C3A" w:rsidP="00083C3A">
      <w:pPr>
        <w:rPr>
          <w:lang w:eastAsia="ja-JP"/>
        </w:rPr>
      </w:pPr>
      <w:r w:rsidRPr="001F7540">
        <w:rPr>
          <w:lang w:eastAsia="ja-JP"/>
        </w:rPr>
        <w:t>When operating at close to the transmit frequency of the DUT, the devices experienced interference however setting the audio device frequency away from that of the DUT resulted in little to no harmful interference.</w:t>
      </w:r>
    </w:p>
    <w:p w14:paraId="0924AFA8" w14:textId="77777777" w:rsidR="00083C3A" w:rsidRPr="001F7540" w:rsidRDefault="00083C3A" w:rsidP="00083C3A">
      <w:pPr>
        <w:rPr>
          <w:lang w:eastAsia="ja-JP"/>
        </w:rPr>
      </w:pPr>
      <w:r w:rsidRPr="001F7540">
        <w:rPr>
          <w:b/>
          <w:bCs/>
          <w:lang w:eastAsia="ja-JP"/>
        </w:rPr>
        <w:t>RFID reader</w:t>
      </w:r>
      <w:r w:rsidRPr="001F7540">
        <w:rPr>
          <w:lang w:eastAsia="ja-JP"/>
        </w:rPr>
        <w:t>. For the first device, scans were performed at 903.250; 904.250; 915.250; 915.750; 920.250; 926.750; and 927.250 MHz. The software transmitting setting was set to 30 dBm. RFID tags were then placed 30 cm from the DUT. For the second, scans were performed at 865.00; 866.00; 867.00; and 868.00 MHz with default settings. RFID tags were then placed 30 cm from the DUT.</w:t>
      </w:r>
    </w:p>
    <w:p w14:paraId="5F73789A" w14:textId="77777777" w:rsidR="00083C3A" w:rsidRPr="001F7540" w:rsidRDefault="00083C3A" w:rsidP="00083C3A">
      <w:pPr>
        <w:rPr>
          <w:lang w:eastAsia="ja-JP"/>
        </w:rPr>
      </w:pPr>
      <w:r w:rsidRPr="001F7540">
        <w:rPr>
          <w:lang w:eastAsia="ja-JP"/>
        </w:rPr>
        <w:t>At separation distances of 1 m or greater between the DUT and RFID reader and tags, the readers worked without error.</w:t>
      </w:r>
    </w:p>
    <w:p w14:paraId="6BE68B1A" w14:textId="2E96B523" w:rsidR="00083C3A" w:rsidRDefault="00083C3A" w:rsidP="00083C3A">
      <w:pPr>
        <w:pStyle w:val="Heading2"/>
        <w:ind w:left="0" w:firstLine="0"/>
        <w:rPr>
          <w:lang w:eastAsia="ja-JP"/>
        </w:rPr>
      </w:pPr>
      <w:bookmarkStart w:id="183" w:name="_Toc87463848"/>
      <w:r w:rsidRPr="002928B7">
        <w:rPr>
          <w:lang w:eastAsia="ja-JP"/>
        </w:rPr>
        <w:t>3.5</w:t>
      </w:r>
      <w:r w:rsidRPr="002928B7">
        <w:rPr>
          <w:lang w:eastAsia="ja-JP"/>
        </w:rPr>
        <w:tab/>
        <w:t>Study E</w:t>
      </w:r>
      <w:bookmarkEnd w:id="183"/>
      <w:r w:rsidRPr="002928B7">
        <w:rPr>
          <w:lang w:eastAsia="ja-JP"/>
        </w:rPr>
        <w:t xml:space="preserve"> </w:t>
      </w:r>
      <w:r>
        <w:rPr>
          <w:lang w:eastAsia="ja-JP"/>
        </w:rPr>
        <w:t>(</w:t>
      </w:r>
      <w:del w:id="184" w:author="USA1" w:date="2022-03-21T15:28:00Z">
        <w:r w:rsidDel="00695D28">
          <w:rPr>
            <w:lang w:eastAsia="ja-JP"/>
          </w:rPr>
          <w:delText xml:space="preserve">24.1-24.15 GHz, and </w:delText>
        </w:r>
      </w:del>
      <w:r>
        <w:rPr>
          <w:lang w:eastAsia="ja-JP"/>
        </w:rPr>
        <w:t>61-61.5 GHz)</w:t>
      </w:r>
    </w:p>
    <w:p w14:paraId="06735883" w14:textId="09A8E16A" w:rsidR="00083C3A" w:rsidRPr="006A586F" w:rsidDel="00695D28" w:rsidRDefault="00083C3A" w:rsidP="00083C3A">
      <w:pPr>
        <w:rPr>
          <w:del w:id="185" w:author="USA1" w:date="2022-03-21T15:28:00Z"/>
          <w:lang w:eastAsia="ja-JP"/>
        </w:rPr>
      </w:pPr>
      <w:del w:id="186" w:author="USA1" w:date="2022-03-21T15:28:00Z">
        <w:r w:rsidRPr="006A586F" w:rsidDel="00695D28">
          <w:rPr>
            <w:highlight w:val="yellow"/>
            <w:lang w:eastAsia="ja-JP"/>
          </w:rPr>
          <w:delText>[</w:delText>
        </w:r>
        <w:r w:rsidRPr="006A586F" w:rsidDel="00695D28">
          <w:rPr>
            <w:i/>
            <w:iCs/>
            <w:highlight w:val="yellow"/>
            <w:lang w:eastAsia="ja-JP"/>
          </w:rPr>
          <w:delText>Editor’s note: For study E, the portions addressing the 24.1-24.150 GHz frequency band are not fully complete and will be revised at the next WP1A meeting in June 2022.</w:delText>
        </w:r>
        <w:r w:rsidRPr="006A586F" w:rsidDel="00695D28">
          <w:rPr>
            <w:highlight w:val="yellow"/>
            <w:lang w:eastAsia="ja-JP"/>
          </w:rPr>
          <w:delText>]</w:delText>
        </w:r>
      </w:del>
    </w:p>
    <w:p w14:paraId="12175B01" w14:textId="77777777" w:rsidR="00083C3A" w:rsidRPr="002928B7" w:rsidRDefault="00083C3A" w:rsidP="00083C3A">
      <w:pPr>
        <w:pStyle w:val="Heading3"/>
        <w:rPr>
          <w:lang w:eastAsia="ja-JP"/>
        </w:rPr>
      </w:pPr>
      <w:r w:rsidRPr="002928B7">
        <w:rPr>
          <w:lang w:eastAsia="ja-JP"/>
        </w:rPr>
        <w:t>3.5.1</w:t>
      </w:r>
      <w:r w:rsidRPr="002928B7">
        <w:rPr>
          <w:lang w:eastAsia="ja-JP"/>
        </w:rPr>
        <w:tab/>
      </w:r>
      <w:r w:rsidRPr="002928B7">
        <w:t>Radio services considered in the stud</w:t>
      </w:r>
      <w:r w:rsidRPr="002928B7">
        <w:rPr>
          <w:lang w:eastAsia="ja-JP"/>
        </w:rPr>
        <w:t>y</w:t>
      </w:r>
    </w:p>
    <w:p w14:paraId="250AFECC" w14:textId="6B0FA718" w:rsidR="00083C3A" w:rsidRPr="002928B7" w:rsidRDefault="00083C3A" w:rsidP="00083C3A">
      <w:r w:rsidRPr="002928B7">
        <w:t xml:space="preserve">This section </w:t>
      </w:r>
      <w:del w:id="187" w:author="USA1" w:date="2022-04-11T09:15:00Z">
        <w:r w:rsidRPr="002928B7" w:rsidDel="003C06E5">
          <w:delText xml:space="preserve">will </w:delText>
        </w:r>
      </w:del>
      <w:r w:rsidRPr="002928B7">
        <w:t>contain</w:t>
      </w:r>
      <w:ins w:id="188" w:author="USA1" w:date="2022-04-11T09:15:00Z">
        <w:r w:rsidR="003C06E5">
          <w:t>s</w:t>
        </w:r>
      </w:ins>
      <w:r w:rsidRPr="002928B7">
        <w:t xml:space="preserve"> a study that </w:t>
      </w:r>
      <w:del w:id="189" w:author="USA1" w:date="2022-04-11T09:21:00Z">
        <w:r w:rsidRPr="003659E3" w:rsidDel="003659E3">
          <w:rPr>
            <w:highlight w:val="cyan"/>
            <w:rPrChange w:id="190" w:author="USA1" w:date="2022-04-11T09:21:00Z">
              <w:rPr/>
            </w:rPrChange>
          </w:rPr>
          <w:delText xml:space="preserve">determines </w:delText>
        </w:r>
      </w:del>
      <w:ins w:id="191" w:author="USA1" w:date="2022-04-11T09:21:00Z">
        <w:r w:rsidR="003659E3" w:rsidRPr="003659E3">
          <w:rPr>
            <w:highlight w:val="cyan"/>
            <w:rPrChange w:id="192" w:author="USA1" w:date="2022-04-11T09:21:00Z">
              <w:rPr/>
            </w:rPrChange>
          </w:rPr>
          <w:t>examines</w:t>
        </w:r>
        <w:r w:rsidR="003659E3" w:rsidRPr="002928B7">
          <w:t xml:space="preserve"> </w:t>
        </w:r>
      </w:ins>
      <w:r w:rsidRPr="002928B7">
        <w:t>the out-of-band emission limits necessary to ensure protection criteria are met for the Earth Exploration Satellite Service (passive) (EESS (passive)) and Radio Astronomy Service (RAS)</w:t>
      </w:r>
      <w:del w:id="193" w:author="USA1" w:date="2022-04-11T09:20:00Z">
        <w:r w:rsidRPr="002928B7" w:rsidDel="00502E2B">
          <w:delText xml:space="preserve"> </w:delText>
        </w:r>
      </w:del>
      <w:r w:rsidRPr="002928B7">
        <w:t>.  This study deals with use of segments</w:t>
      </w:r>
      <w:ins w:id="194" w:author="USA1" w:date="2022-04-11T09:23:00Z">
        <w:r w:rsidR="007C1FD6">
          <w:t xml:space="preserve"> of</w:t>
        </w:r>
      </w:ins>
      <w:r w:rsidRPr="002928B7">
        <w:t xml:space="preserve"> the ISM band</w:t>
      </w:r>
      <w:del w:id="195" w:author="USA1" w:date="2022-03-21T15:28:00Z">
        <w:r w:rsidRPr="002928B7" w:rsidDel="00695D28">
          <w:delText>s</w:delText>
        </w:r>
      </w:del>
      <w:r w:rsidRPr="002928B7">
        <w:t xml:space="preserve"> at </w:t>
      </w:r>
      <w:del w:id="196" w:author="USA1" w:date="2022-03-21T15:28:00Z">
        <w:r w:rsidRPr="002928B7" w:rsidDel="00695D28">
          <w:delText xml:space="preserve">24.0-24.250 GHz and </w:delText>
        </w:r>
      </w:del>
      <w:r w:rsidRPr="002928B7">
        <w:t xml:space="preserve">61.0- 61.5 GHz for beam WPT.  </w:t>
      </w:r>
    </w:p>
    <w:p w14:paraId="31DD8BE3" w14:textId="42278685" w:rsidR="00083C3A" w:rsidRPr="002928B7" w:rsidDel="00695D28" w:rsidRDefault="00083C3A" w:rsidP="00083C3A">
      <w:pPr>
        <w:rPr>
          <w:del w:id="197" w:author="USA1" w:date="2022-03-21T15:28:00Z"/>
          <w:i/>
          <w:color w:val="000000" w:themeColor="text1"/>
        </w:rPr>
      </w:pPr>
      <w:del w:id="198" w:author="USA1" w:date="2022-03-21T15:28:00Z">
        <w:r w:rsidRPr="00CB51FD" w:rsidDel="00695D28">
          <w:rPr>
            <w:iCs/>
            <w:color w:val="000000" w:themeColor="text1"/>
            <w:highlight w:val="yellow"/>
          </w:rPr>
          <w:delText>[</w:delText>
        </w:r>
        <w:r w:rsidRPr="00CB51FD" w:rsidDel="00695D28">
          <w:rPr>
            <w:i/>
            <w:color w:val="000000" w:themeColor="text1"/>
            <w:highlight w:val="yellow"/>
          </w:rPr>
          <w:delText>Editor’s Note:  Once a study is submitted, the text in section 3.5.1 needs to be updated to reflect the fact that a study is contained and not just anticipated.</w:delText>
        </w:r>
        <w:r w:rsidRPr="00CB51FD" w:rsidDel="00695D28">
          <w:rPr>
            <w:iCs/>
            <w:color w:val="000000" w:themeColor="text1"/>
            <w:highlight w:val="yellow"/>
          </w:rPr>
          <w:delText>]</w:delText>
        </w:r>
      </w:del>
    </w:p>
    <w:p w14:paraId="1B4C4AA6" w14:textId="165E5F4C" w:rsidR="00083C3A" w:rsidRPr="002928B7" w:rsidRDefault="00083C3A" w:rsidP="00083C3A">
      <w:pPr>
        <w:pStyle w:val="Heading3"/>
      </w:pPr>
      <w:r w:rsidRPr="002928B7">
        <w:rPr>
          <w:lang w:eastAsia="ja-JP"/>
        </w:rPr>
        <w:t>3.5.</w:t>
      </w:r>
      <w:r w:rsidRPr="002928B7">
        <w:t>2</w:t>
      </w:r>
      <w:r w:rsidRPr="002928B7">
        <w:rPr>
          <w:lang w:eastAsia="ja-JP"/>
        </w:rPr>
        <w:tab/>
      </w:r>
      <w:r w:rsidRPr="002928B7">
        <w:t xml:space="preserve">Considerations for </w:t>
      </w:r>
      <w:del w:id="199" w:author="USA1" w:date="2022-03-21T15:29:00Z">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and </w:delText>
        </w:r>
      </w:del>
      <w:r w:rsidRPr="002928B7">
        <w:t xml:space="preserve">61.0-61.5 GHz </w:t>
      </w:r>
    </w:p>
    <w:p w14:paraId="58D88B35" w14:textId="641DE94F" w:rsidR="00083C3A" w:rsidRPr="002928B7" w:rsidRDefault="00083C3A" w:rsidP="00083C3A">
      <w:r w:rsidRPr="002928B7">
        <w:t xml:space="preserve">The technology being considered at </w:t>
      </w:r>
      <w:ins w:id="200" w:author="USA1" w:date="2022-03-21T15:29:00Z">
        <w:r w:rsidR="00695D28">
          <w:t>this</w:t>
        </w:r>
      </w:ins>
      <w:del w:id="201" w:author="USA1" w:date="2022-03-21T15:29:00Z">
        <w:r w:rsidRPr="002928B7" w:rsidDel="00695D28">
          <w:delText xml:space="preserve">these </w:delText>
        </w:r>
      </w:del>
      <w:ins w:id="202" w:author="USA1" w:date="2022-03-21T15:29:00Z">
        <w:r w:rsidR="00695D28">
          <w:t xml:space="preserve"> </w:t>
        </w:r>
      </w:ins>
      <w:r w:rsidRPr="002928B7">
        <w:t>frequenc</w:t>
      </w:r>
      <w:ins w:id="203" w:author="USA1" w:date="2022-03-21T15:29:00Z">
        <w:r w:rsidR="00695D28">
          <w:t>y</w:t>
        </w:r>
      </w:ins>
      <w:del w:id="204" w:author="USA1" w:date="2022-03-21T15:29:00Z">
        <w:r w:rsidRPr="002928B7" w:rsidDel="00695D28">
          <w:delText>ies</w:delText>
        </w:r>
      </w:del>
      <w:r w:rsidRPr="002928B7">
        <w:t xml:space="preserve"> involves a narrow band transmission which has a bandwidth of </w:t>
      </w:r>
      <w:del w:id="205" w:author="USA1" w:date="2022-03-21T15:29:00Z">
        <w:r w:rsidRPr="002928B7" w:rsidDel="00695D28">
          <w:delText>0.4% of the center frequency</w:delText>
        </w:r>
        <w:r w:rsidDel="00695D28">
          <w:delText xml:space="preserve"> of 24 GHz and </w:delText>
        </w:r>
      </w:del>
      <w:r>
        <w:t xml:space="preserve">0.02% </w:t>
      </w:r>
      <w:del w:id="206" w:author="USA1" w:date="2022-03-21T15:30:00Z">
        <w:r w:rsidDel="00695D28">
          <w:delText>in the case</w:delText>
        </w:r>
      </w:del>
      <w:commentRangeStart w:id="207"/>
      <w:ins w:id="208" w:author="USA1" w:date="2022-03-21T15:30:00Z">
        <w:r w:rsidR="00695D28">
          <w:t>of the center frequency</w:t>
        </w:r>
      </w:ins>
      <w:r>
        <w:t xml:space="preserve"> of 61 GHz</w:t>
      </w:r>
      <w:commentRangeEnd w:id="207"/>
      <w:r w:rsidR="008C4531">
        <w:rPr>
          <w:rStyle w:val="CommentReference"/>
          <w:rFonts w:eastAsia="MS Mincho"/>
        </w:rPr>
        <w:commentReference w:id="207"/>
      </w:r>
      <w:r w:rsidRPr="002928B7">
        <w:t>.  The maximum 10 MHz bandwidth comes from three sources: phase noise of the frequency source, incident random phase modulation on the transmitted signal from continuous minor adjustments of the phase shifters in the antenna elements to maintain focus on the intended destination, and low index modulation of the CW carrier for communications between the transmitter and power destination used to both maintain a tight focus of the band on the destination and to implement active safety features that decrease power when an object or a human or pet approach the high power flux density (p.f.d.) volume near the intended destination.</w:t>
      </w:r>
    </w:p>
    <w:p w14:paraId="06616658" w14:textId="5742E5F9" w:rsidR="00083C3A" w:rsidRPr="002928B7" w:rsidDel="00695D28" w:rsidRDefault="00083C3A" w:rsidP="00083C3A">
      <w:pPr>
        <w:rPr>
          <w:del w:id="209" w:author="USA1" w:date="2022-03-21T15:30:00Z"/>
          <w:lang w:val="en-US" w:eastAsia="ja-JP"/>
        </w:rPr>
      </w:pPr>
      <w:del w:id="210" w:author="USA1" w:date="2022-03-21T15:30:00Z">
        <w:r w:rsidRPr="002928B7" w:rsidDel="00695D28">
          <w:delText xml:space="preserve">Table 2 of Rec. ITU-R RS.2017-0 gives the </w:delText>
        </w:r>
        <w:r w:rsidRPr="002928B7" w:rsidDel="00695D28">
          <w:rPr>
            <w:lang w:val="en-US" w:eastAsia="ja-JP"/>
          </w:rPr>
          <w:delText>interference criteria for satellite passive remote sensing. For the nearest passive band to the 24.1-24.15 GHz band being considered for WPT, 23.6-24 GHz, the maximum interference level from all sources is -166 dBW measured over a 200 MHz bandwidth, not to be exceeded for more than 0.01% of the measurement area or 0.01% of the measurement time.</w:delText>
        </w:r>
      </w:del>
    </w:p>
    <w:p w14:paraId="619FFBA2" w14:textId="00339899" w:rsidR="00083C3A" w:rsidRPr="002928B7" w:rsidDel="00CD2034" w:rsidRDefault="00083C3A" w:rsidP="00083C3A">
      <w:pPr>
        <w:rPr>
          <w:del w:id="211" w:author="USA1" w:date="2022-03-24T13:14:00Z"/>
          <w:lang w:eastAsia="ja-JP"/>
        </w:rPr>
      </w:pPr>
      <w:del w:id="212" w:author="USA1" w:date="2022-03-24T13:14:00Z">
        <w:r w:rsidRPr="00CD2034" w:rsidDel="00CD2034">
          <w:rPr>
            <w:highlight w:val="cyan"/>
            <w:lang w:val="en-US" w:eastAsia="ja-JP"/>
            <w:rPrChange w:id="213" w:author="USA1" w:date="2022-03-24T13:14:00Z">
              <w:rPr>
                <w:lang w:val="en-US" w:eastAsia="ja-JP"/>
              </w:rPr>
            </w:rPrChange>
          </w:rPr>
          <w:delText>Rec. ITU-R RA.769-2 gives protection criteria used for radio astronomical measurements. This states “that administrations, in seeking to afford protection to particular radio astronomical observations, should take all practical steps to reduce all unwanted emissions falling within the band of the frequencies to be protected for radio astronomy to the absolute minimum.”</w:delText>
        </w:r>
      </w:del>
    </w:p>
    <w:p w14:paraId="5185627F" w14:textId="2273E18E" w:rsidR="00083C3A" w:rsidRPr="002928B7" w:rsidDel="00695D28" w:rsidRDefault="00083C3A" w:rsidP="00083C3A">
      <w:pPr>
        <w:pStyle w:val="Heading3"/>
        <w:rPr>
          <w:del w:id="214" w:author="USA1" w:date="2022-03-21T15:30:00Z"/>
        </w:rPr>
      </w:pPr>
      <w:del w:id="215" w:author="USA1" w:date="2022-03-21T15:30:00Z">
        <w:r w:rsidRPr="002928B7" w:rsidDel="00695D28">
          <w:rPr>
            <w:lang w:eastAsia="ja-JP"/>
          </w:rPr>
          <w:delText>3.5.3</w:delText>
        </w:r>
        <w:r w:rsidRPr="002928B7" w:rsidDel="00695D28">
          <w:rPr>
            <w:lang w:eastAsia="ja-JP"/>
          </w:rPr>
          <w:tab/>
        </w:r>
        <w:r w:rsidRPr="002928B7" w:rsidDel="00695D28">
          <w:delText xml:space="preserve">Impact of </w:delText>
        </w:r>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beam WPT on </w:delText>
        </w:r>
        <w:r w:rsidRPr="002928B7" w:rsidDel="00695D28">
          <w:rPr>
            <w:szCs w:val="24"/>
            <w:lang w:val="en-US" w:eastAsia="ja-JP"/>
          </w:rPr>
          <w:delText>passive allocations</w:delText>
        </w:r>
      </w:del>
    </w:p>
    <w:p w14:paraId="05208A84" w14:textId="19289F89" w:rsidR="00083C3A" w:rsidRPr="002928B7" w:rsidDel="00695D28" w:rsidRDefault="00083C3A" w:rsidP="00083C3A">
      <w:pPr>
        <w:keepNext/>
        <w:keepLines/>
        <w:rPr>
          <w:del w:id="216" w:author="USA1" w:date="2022-03-21T15:30:00Z"/>
          <w:lang w:val="en-US"/>
        </w:rPr>
      </w:pPr>
      <w:del w:id="217" w:author="USA1" w:date="2022-03-21T15:30:00Z">
        <w:r w:rsidRPr="002928B7" w:rsidDel="00695D28">
          <w:delText xml:space="preserve">ISM devices are subject to the provisions of </w:delText>
        </w:r>
        <w:r w:rsidRPr="002928B7" w:rsidDel="00695D28">
          <w:rPr>
            <w:b/>
            <w:bCs/>
          </w:rPr>
          <w:delText>15.13</w:delText>
        </w:r>
        <w:r w:rsidRPr="002928B7" w:rsidDel="00695D28">
          <w:delText xml:space="preserve"> that requires that “Administrations shall take all practicable and necessary steps to ensure that radiation from equipment used for industrial, scientific and medical applications is minimal and that, outside the bands designated for use by this equipment, radiation from such equipment is at a level that does not cause harmful interference to a radiocommunication service and, in particular, to a radionavigation or any other safety service operating in accordance with the provisions of these Regulations”.  Thus, out-of-band emission limits must be developed for the beam WPT devices that assures the protection of the EESS (passive) and RAS allocated in adjacent or near-adjacent frequency bands.  In the case of RAS protection, it may also be necessary to develop a minimum spacing criteria between such devices and RAS facilities. Some administrations already have such criteria for some other types of ISM devices in order to protect other radio services.</w:delText>
        </w:r>
      </w:del>
    </w:p>
    <w:p w14:paraId="4C6E9E67" w14:textId="1D99E381" w:rsidR="00083C3A" w:rsidDel="00695D28" w:rsidRDefault="00083C3A" w:rsidP="00083C3A">
      <w:pPr>
        <w:rPr>
          <w:del w:id="218" w:author="USA1" w:date="2022-03-21T15:30:00Z"/>
          <w:bCs/>
          <w:lang w:val="en-US"/>
        </w:rPr>
      </w:pPr>
      <w:del w:id="219" w:author="USA1" w:date="2022-03-21T15:30:00Z">
        <w:r w:rsidRPr="002928B7" w:rsidDel="00695D28">
          <w:delText xml:space="preserve">The EESS (passive) and RAS </w:delText>
        </w:r>
        <w:r w:rsidRPr="002928B7" w:rsidDel="00695D28">
          <w:rPr>
            <w:color w:val="000000" w:themeColor="text1"/>
          </w:rPr>
          <w:delText>could</w:delText>
        </w:r>
        <w:r w:rsidRPr="002928B7" w:rsidDel="00695D28">
          <w:delText xml:space="preserve"> be protected with implementation of suitable out-of-band emission limits based on studies to ensure the passive protection criteria limits are met.  Implementation of a minimum separation distance may also be necessary to ensure protection of the RAS. The out-of-band emission limits and minimum separation distance studies are currently </w:delText>
        </w:r>
        <w:r w:rsidRPr="00A952D1" w:rsidDel="00695D28">
          <w:rPr>
            <w:highlight w:val="yellow"/>
          </w:rPr>
          <w:delText>[TBD]</w:delText>
        </w:r>
        <w:r w:rsidRPr="002928B7" w:rsidDel="00695D28">
          <w:delText>.</w:delText>
        </w:r>
      </w:del>
    </w:p>
    <w:p w14:paraId="4ABFB4F4" w14:textId="77777777" w:rsidR="00083C3A" w:rsidRPr="005735B7" w:rsidRDefault="00083C3A" w:rsidP="00083C3A">
      <w:pPr>
        <w:rPr>
          <w:b/>
          <w:bCs/>
        </w:rPr>
      </w:pPr>
      <w:r w:rsidRPr="005735B7">
        <w:rPr>
          <w:b/>
          <w:bCs/>
        </w:rPr>
        <w:t>3.5.4</w:t>
      </w:r>
      <w:r w:rsidRPr="005735B7">
        <w:rPr>
          <w:b/>
          <w:bCs/>
        </w:rPr>
        <w:tab/>
        <w:t>Impact 61.0-61.5 GHz beam WPT</w:t>
      </w:r>
    </w:p>
    <w:p w14:paraId="378DBED2" w14:textId="77777777" w:rsidR="00083C3A" w:rsidRPr="005735B7" w:rsidRDefault="00083C3A" w:rsidP="00083C3A">
      <w:r w:rsidRPr="005735B7">
        <w:t xml:space="preserve">This band is a designated ISM band per </w:t>
      </w:r>
      <w:r w:rsidRPr="005735B7">
        <w:rPr>
          <w:b/>
          <w:bCs/>
        </w:rPr>
        <w:t xml:space="preserve">5.138 </w:t>
      </w:r>
      <w:r w:rsidRPr="005735B7">
        <w:t xml:space="preserve">which provides that “The use of these frequency bands for ISM applications shall be subject to special authorization by the administration concerned, in agreement with other administrations whose radiocommunication services might be affected. In applying this provision, administrations shall have due regard to the latest relevant ITU-R Recommendations.”  The primary allocations for this band are FIXED, INTER-SATELLITE, </w:t>
      </w:r>
    </w:p>
    <w:p w14:paraId="53DE5162" w14:textId="77777777" w:rsidR="00083C3A" w:rsidRPr="005735B7" w:rsidRDefault="00083C3A" w:rsidP="00083C3A">
      <w:r w:rsidRPr="005735B7">
        <w:t>MOBILE and RADIOLOCATION.  In addition, many administrations have designated this band and nearby bands for Short Range Devices.  Such short range devices generally have narrow beam width antennas, facilitated by the short wavelength at this band, and thus are resistant to point sources of RF power.</w:t>
      </w:r>
    </w:p>
    <w:p w14:paraId="12E5074D" w14:textId="77777777" w:rsidR="00083C3A" w:rsidRPr="00C96B46" w:rsidRDefault="00083C3A" w:rsidP="00083C3A">
      <w:pPr>
        <w:rPr>
          <w:bCs/>
          <w:lang w:val="en-US"/>
        </w:rPr>
      </w:pPr>
      <w:r w:rsidRPr="005735B7">
        <w:t xml:space="preserve">The nearest band allocated for EESS (passive) is at 59 – 59.3 GHz (1.7 GHz below) and the nearest band allocated for RAS is at 76-77.5 GHz, 14.5 GHz above.  The EESS (passive band) at 59 – 59.3 GHz is within the “60 GHz” oxygen absorption band and has 13 dB/km attenuation by atmospheric gases at sea level for horizontal paths although this attenuation decreases at higher altitudes and for higher elevation angle paths.  The conditions of </w:t>
      </w:r>
      <w:r w:rsidRPr="005735B7">
        <w:rPr>
          <w:b/>
          <w:bCs/>
        </w:rPr>
        <w:t>5.138</w:t>
      </w:r>
      <w:r w:rsidRPr="005735B7">
        <w:t xml:space="preserve"> appear appropriate to protect other services regarding the use of this technology in this band.</w:t>
      </w:r>
    </w:p>
    <w:p w14:paraId="7755E19F" w14:textId="48621CD5" w:rsidR="00083C3A" w:rsidRPr="002928B7" w:rsidRDefault="00083C3A" w:rsidP="00083C3A">
      <w:pPr>
        <w:pStyle w:val="Heading3"/>
        <w:rPr>
          <w:lang w:eastAsia="ja-JP"/>
        </w:rPr>
      </w:pPr>
      <w:r w:rsidRPr="002928B7">
        <w:rPr>
          <w:lang w:eastAsia="ja-JP"/>
        </w:rPr>
        <w:t>3.5.</w:t>
      </w:r>
      <w:r>
        <w:rPr>
          <w:lang w:eastAsia="ja-JP"/>
        </w:rPr>
        <w:t>5</w:t>
      </w:r>
      <w:r w:rsidRPr="002928B7">
        <w:rPr>
          <w:lang w:eastAsia="ja-JP"/>
        </w:rPr>
        <w:tab/>
        <w:t xml:space="preserve">Human hazard issues for </w:t>
      </w:r>
      <w:del w:id="220" w:author="USA1" w:date="2022-03-21T15:30:00Z">
        <w:r w:rsidRPr="002928B7" w:rsidDel="00695D28">
          <w:rPr>
            <w:lang w:eastAsia="ja-JP"/>
          </w:rPr>
          <w:delText>24.1</w:delText>
        </w:r>
        <w:r w:rsidDel="00695D28">
          <w:rPr>
            <w:lang w:eastAsia="ja-JP"/>
          </w:rPr>
          <w:delText>-</w:delText>
        </w:r>
        <w:r w:rsidRPr="002928B7" w:rsidDel="00695D28">
          <w:rPr>
            <w:lang w:eastAsia="ja-JP"/>
          </w:rPr>
          <w:delText xml:space="preserve">24.15 </w:delText>
        </w:r>
        <w:r w:rsidRPr="002928B7" w:rsidDel="00695D28">
          <w:delText xml:space="preserve">GHz and </w:delText>
        </w:r>
      </w:del>
      <w:r w:rsidRPr="002928B7">
        <w:t>61.0-61.5 GHz WPT</w:t>
      </w:r>
    </w:p>
    <w:p w14:paraId="34BD89FF" w14:textId="77777777" w:rsidR="00083C3A" w:rsidRPr="002928B7" w:rsidRDefault="00083C3A" w:rsidP="00083C3A">
      <w:pPr>
        <w:rPr>
          <w:b/>
          <w:lang w:eastAsia="ja-JP"/>
        </w:rPr>
      </w:pPr>
      <w:r w:rsidRPr="002928B7">
        <w:rPr>
          <w:lang w:eastAsia="ja-JP"/>
        </w:rPr>
        <w:t xml:space="preserve">Technology being considered for these bands used phased array multiple </w:t>
      </w:r>
      <w:r w:rsidRPr="002928B7">
        <w:rPr>
          <w:b/>
          <w:lang w:eastAsia="ja-JP"/>
        </w:rPr>
        <w:t>elements</w:t>
      </w:r>
      <w:r w:rsidRPr="002928B7">
        <w:rPr>
          <w:lang w:eastAsia="ja-JP"/>
        </w:rPr>
        <w:t xml:space="preserve"> beams to focus power on a small area for efficient power transfer.  This creates a </w:t>
      </w:r>
      <w:r w:rsidRPr="002928B7">
        <w:rPr>
          <w:b/>
          <w:lang w:eastAsia="ja-JP"/>
        </w:rPr>
        <w:t>high-power</w:t>
      </w:r>
      <w:r w:rsidRPr="002928B7">
        <w:rPr>
          <w:lang w:eastAsia="ja-JP"/>
        </w:rPr>
        <w:t xml:space="preserve"> flux density (pfd) at and near the power receiving area that could violate applicable safety standards.  This situation is avoided by active measures that detect the presence of objects near the high p.f.d. volume and reduces or ceases power transmissions when such objects are detected.</w:t>
      </w:r>
    </w:p>
    <w:p w14:paraId="6663D194" w14:textId="762067B9" w:rsidR="00083C3A" w:rsidRDefault="00083C3A" w:rsidP="00083C3A">
      <w:pPr>
        <w:rPr>
          <w:lang w:eastAsia="ja-JP"/>
        </w:rPr>
      </w:pPr>
      <w:r w:rsidRPr="002928B7">
        <w:rPr>
          <w:lang w:eastAsia="ja-JP"/>
        </w:rPr>
        <w:t xml:space="preserve">The strategy being followed is to make sure applicable safety standards are met: Systems will employ multiple, independently operating and independently testable safeguards that will ensure that exposure requirements are met. </w:t>
      </w:r>
      <w:r w:rsidRPr="00D57DC6">
        <w:rPr>
          <w:lang w:eastAsia="ja-JP"/>
        </w:rPr>
        <w:t xml:space="preserve">These sensors can be arranged so that significant power is only transmitted if there is an authorized power destination in a position ready to receive power and without any humans or pets in a nearby position where </w:t>
      </w:r>
      <w:del w:id="221" w:author="USA1" w:date="2022-03-24T13:14:00Z">
        <w:r w:rsidRPr="00CD2034" w:rsidDel="00CD2034">
          <w:rPr>
            <w:highlight w:val="cyan"/>
            <w:lang w:eastAsia="ja-JP"/>
            <w:rPrChange w:id="222" w:author="USA1" w:date="2022-03-24T13:14:00Z">
              <w:rPr>
                <w:lang w:eastAsia="ja-JP"/>
              </w:rPr>
            </w:rPrChange>
          </w:rPr>
          <w:delText xml:space="preserve">that </w:delText>
        </w:r>
      </w:del>
      <w:ins w:id="223" w:author="USA1" w:date="2022-03-24T13:14:00Z">
        <w:r w:rsidR="00CD2034" w:rsidRPr="00CD2034">
          <w:rPr>
            <w:highlight w:val="cyan"/>
            <w:lang w:eastAsia="ja-JP"/>
            <w:rPrChange w:id="224" w:author="USA1" w:date="2022-03-24T13:14:00Z">
              <w:rPr>
                <w:lang w:eastAsia="ja-JP"/>
              </w:rPr>
            </w:rPrChange>
          </w:rPr>
          <w:t>they</w:t>
        </w:r>
        <w:r w:rsidR="00CD2034" w:rsidRPr="00D57DC6">
          <w:rPr>
            <w:lang w:eastAsia="ja-JP"/>
          </w:rPr>
          <w:t xml:space="preserve"> </w:t>
        </w:r>
      </w:ins>
      <w:r w:rsidRPr="00D57DC6">
        <w:rPr>
          <w:lang w:eastAsia="ja-JP"/>
        </w:rPr>
        <w:t xml:space="preserve">would be exposed to unacceptable RF power levels. Examples of these sensors </w:t>
      </w:r>
      <w:r w:rsidRPr="002928B7">
        <w:rPr>
          <w:lang w:eastAsia="ja-JP"/>
        </w:rPr>
        <w:t>are the ability to evaluate the orientation of the device being charged, including whether it is moving, fixed, or set on a stable surface; the ability to passively sense nearby movement and beam interruption; and the ability to detect Doppler signals from the device being charged or people that are moving. In this way, the distances between the beam, the charging device, and any people located in the vicinity can be calculated in milliseconds, ensuring that the power transfer will cease before a person enters the path of a beam. These independent safety features are all native to the WPT system, meaning that they are inherent in the function of the beam formation apparatus of the WPT system.</w:t>
      </w:r>
    </w:p>
    <w:p w14:paraId="1E6C01B8" w14:textId="77777777" w:rsidR="00083C3A" w:rsidRDefault="00083C3A" w:rsidP="00083C3A">
      <w:pPr>
        <w:rPr>
          <w:lang w:eastAsia="ja-JP"/>
        </w:rPr>
      </w:pPr>
    </w:p>
    <w:p w14:paraId="308AB95A" w14:textId="5A463E56" w:rsidR="00083C3A" w:rsidRPr="00015C47" w:rsidRDefault="00CD2034" w:rsidP="00083C3A">
      <w:pPr>
        <w:pStyle w:val="Tabletitle"/>
        <w:rPr>
          <w:i/>
          <w:color w:val="1F497D" w:themeColor="text2"/>
          <w:sz w:val="18"/>
        </w:rPr>
      </w:pPr>
      <w:ins w:id="225" w:author="USA1" w:date="2022-03-24T13:15:00Z">
        <w:r w:rsidRPr="00CD2034">
          <w:rPr>
            <w:highlight w:val="cyan"/>
            <w:rPrChange w:id="226" w:author="USA1" w:date="2022-03-24T13:15:00Z">
              <w:rPr/>
            </w:rPrChange>
          </w:rPr>
          <w:t>Table X</w:t>
        </w:r>
        <w:r>
          <w:t xml:space="preserve">: </w:t>
        </w:r>
      </w:ins>
      <w:r w:rsidR="00083C3A" w:rsidRPr="00015C47">
        <w:t xml:space="preserve">RF safety standard levels for </w:t>
      </w:r>
      <w:del w:id="227" w:author="USA1" w:date="2022-03-21T15:30:00Z">
        <w:r w:rsidR="00083C3A" w:rsidRPr="00015C47" w:rsidDel="00695D28">
          <w:delText xml:space="preserve">24 and </w:delText>
        </w:r>
      </w:del>
      <w:r w:rsidR="00083C3A" w:rsidRPr="00015C47">
        <w:t>61 GHz band</w:t>
      </w:r>
      <w:del w:id="228" w:author="USA1" w:date="2022-03-24T13:16:00Z">
        <w:r w:rsidR="00083C3A" w:rsidRPr="00CD2034" w:rsidDel="00CD2034">
          <w:rPr>
            <w:highlight w:val="cyan"/>
            <w:rPrChange w:id="229" w:author="USA1" w:date="2022-03-24T13:16:00Z">
              <w:rPr/>
            </w:rPrChange>
          </w:rPr>
          <w:delText>s</w:delText>
        </w:r>
      </w:del>
      <w:r w:rsidR="00083C3A" w:rsidRPr="00015C47">
        <w:t xml:space="preserve"> in the United States</w:t>
      </w:r>
    </w:p>
    <w:p w14:paraId="54F56C70" w14:textId="77777777" w:rsidR="00083C3A" w:rsidRPr="00015C47" w:rsidRDefault="00083C3A" w:rsidP="00083C3A"/>
    <w:tbl>
      <w:tblPr>
        <w:tblStyle w:val="TableGrid"/>
        <w:tblW w:w="0" w:type="auto"/>
        <w:tblLook w:val="04A0" w:firstRow="1" w:lastRow="0" w:firstColumn="1" w:lastColumn="0" w:noHBand="0" w:noVBand="1"/>
      </w:tblPr>
      <w:tblGrid>
        <w:gridCol w:w="3209"/>
        <w:gridCol w:w="3210"/>
        <w:gridCol w:w="3210"/>
      </w:tblGrid>
      <w:tr w:rsidR="00083C3A" w:rsidRPr="00015C47" w14:paraId="1CB67887" w14:textId="77777777" w:rsidTr="001F66D6">
        <w:tc>
          <w:tcPr>
            <w:tcW w:w="3209" w:type="dxa"/>
          </w:tcPr>
          <w:p w14:paraId="664DEE1C" w14:textId="77777777" w:rsidR="00083C3A" w:rsidRPr="00015C47" w:rsidRDefault="00083C3A" w:rsidP="001F66D6">
            <w:pPr>
              <w:jc w:val="center"/>
              <w:rPr>
                <w:b/>
                <w:bCs/>
                <w:sz w:val="20"/>
                <w:szCs w:val="18"/>
              </w:rPr>
            </w:pPr>
            <w:r w:rsidRPr="00015C47">
              <w:rPr>
                <w:b/>
                <w:bCs/>
                <w:sz w:val="20"/>
                <w:szCs w:val="18"/>
              </w:rPr>
              <w:t>Band</w:t>
            </w:r>
          </w:p>
          <w:p w14:paraId="56B497D0" w14:textId="77777777" w:rsidR="00083C3A" w:rsidRPr="00015C47" w:rsidRDefault="00083C3A" w:rsidP="001F66D6">
            <w:pPr>
              <w:jc w:val="center"/>
              <w:rPr>
                <w:b/>
                <w:bCs/>
                <w:sz w:val="20"/>
                <w:szCs w:val="18"/>
              </w:rPr>
            </w:pPr>
            <w:r w:rsidRPr="00015C47">
              <w:rPr>
                <w:b/>
                <w:bCs/>
                <w:sz w:val="20"/>
                <w:szCs w:val="18"/>
              </w:rPr>
              <w:t>(GHz)</w:t>
            </w:r>
          </w:p>
        </w:tc>
        <w:tc>
          <w:tcPr>
            <w:tcW w:w="3210" w:type="dxa"/>
          </w:tcPr>
          <w:p w14:paraId="6930F920" w14:textId="69B49760" w:rsidR="00083C3A" w:rsidRPr="00CD2034" w:rsidRDefault="006A0E4F" w:rsidP="001F66D6">
            <w:pPr>
              <w:jc w:val="center"/>
              <w:rPr>
                <w:b/>
                <w:bCs/>
                <w:sz w:val="20"/>
                <w:szCs w:val="18"/>
              </w:rPr>
            </w:pPr>
            <w:ins w:id="230" w:author="USA1" w:date="2022-03-24T13:19:00Z">
              <w:r w:rsidRPr="006A0E4F">
                <w:rPr>
                  <w:b/>
                  <w:bCs/>
                  <w:sz w:val="20"/>
                  <w:szCs w:val="18"/>
                  <w:highlight w:val="cyan"/>
                  <w:rPrChange w:id="231" w:author="USA1" w:date="2022-03-24T13:20:00Z">
                    <w:rPr>
                      <w:b/>
                      <w:bCs/>
                      <w:sz w:val="20"/>
                      <w:szCs w:val="18"/>
                    </w:rPr>
                  </w:rPrChange>
                </w:rPr>
                <w:t>Ma</w:t>
              </w:r>
            </w:ins>
            <w:ins w:id="232" w:author="USA1" w:date="2022-03-24T13:20:00Z">
              <w:r w:rsidRPr="006A0E4F">
                <w:rPr>
                  <w:b/>
                  <w:bCs/>
                  <w:sz w:val="20"/>
                  <w:szCs w:val="18"/>
                  <w:highlight w:val="cyan"/>
                  <w:rPrChange w:id="233" w:author="USA1" w:date="2022-03-24T13:20:00Z">
                    <w:rPr>
                      <w:b/>
                      <w:bCs/>
                      <w:sz w:val="20"/>
                      <w:szCs w:val="18"/>
                    </w:rPr>
                  </w:rPrChange>
                </w:rPr>
                <w:t>ximum Permissible Exposure (</w:t>
              </w:r>
            </w:ins>
            <w:r w:rsidR="00083C3A" w:rsidRPr="006A0E4F">
              <w:rPr>
                <w:b/>
                <w:bCs/>
                <w:sz w:val="20"/>
                <w:szCs w:val="18"/>
                <w:highlight w:val="cyan"/>
                <w:rPrChange w:id="234" w:author="USA1" w:date="2022-03-24T13:20:00Z">
                  <w:rPr>
                    <w:b/>
                    <w:bCs/>
                    <w:sz w:val="20"/>
                    <w:szCs w:val="18"/>
                  </w:rPr>
                </w:rPrChange>
              </w:rPr>
              <w:t>MPE</w:t>
            </w:r>
            <w:ins w:id="235" w:author="USA1" w:date="2022-03-24T13:20:00Z">
              <w:r w:rsidRPr="006A0E4F">
                <w:rPr>
                  <w:b/>
                  <w:bCs/>
                  <w:sz w:val="20"/>
                  <w:szCs w:val="18"/>
                  <w:highlight w:val="cyan"/>
                  <w:rPrChange w:id="236" w:author="USA1" w:date="2022-03-24T13:20:00Z">
                    <w:rPr>
                      <w:b/>
                      <w:bCs/>
                      <w:sz w:val="20"/>
                      <w:szCs w:val="18"/>
                    </w:rPr>
                  </w:rPrChange>
                </w:rPr>
                <w:t>)</w:t>
              </w:r>
            </w:ins>
            <w:r w:rsidR="00083C3A" w:rsidRPr="00015C47">
              <w:rPr>
                <w:b/>
                <w:bCs/>
                <w:sz w:val="20"/>
                <w:szCs w:val="18"/>
              </w:rPr>
              <w:t xml:space="preserve"> for Occupational/Controlled Exposure (mW/cm</w:t>
            </w:r>
            <w:r w:rsidR="00083C3A" w:rsidRPr="00CD2034">
              <w:rPr>
                <w:b/>
                <w:bCs/>
                <w:sz w:val="20"/>
                <w:szCs w:val="18"/>
                <w:highlight w:val="cyan"/>
                <w:vertAlign w:val="superscript"/>
                <w:rPrChange w:id="237" w:author="USA1" w:date="2022-03-24T13:16:00Z">
                  <w:rPr>
                    <w:b/>
                    <w:bCs/>
                    <w:sz w:val="20"/>
                    <w:szCs w:val="18"/>
                    <w:vertAlign w:val="superscript"/>
                  </w:rPr>
                </w:rPrChange>
              </w:rPr>
              <w:t>2</w:t>
            </w:r>
            <w:ins w:id="238" w:author="USA1" w:date="2022-03-24T13:15:00Z">
              <w:r w:rsidR="00CD2034" w:rsidRPr="00CD2034">
                <w:rPr>
                  <w:b/>
                  <w:bCs/>
                  <w:sz w:val="20"/>
                  <w:szCs w:val="18"/>
                  <w:highlight w:val="cyan"/>
                  <w:rPrChange w:id="239" w:author="USA1" w:date="2022-03-24T13:16:00Z">
                    <w:rPr>
                      <w:b/>
                      <w:bCs/>
                      <w:sz w:val="20"/>
                      <w:szCs w:val="18"/>
                    </w:rPr>
                  </w:rPrChange>
                </w:rPr>
                <w:t>)</w:t>
              </w:r>
            </w:ins>
          </w:p>
        </w:tc>
        <w:tc>
          <w:tcPr>
            <w:tcW w:w="3210" w:type="dxa"/>
          </w:tcPr>
          <w:p w14:paraId="16D2366A" w14:textId="71B1AA43" w:rsidR="00083C3A" w:rsidRPr="00015C47" w:rsidRDefault="006A0E4F" w:rsidP="001F66D6">
            <w:pPr>
              <w:jc w:val="center"/>
              <w:rPr>
                <w:b/>
                <w:bCs/>
                <w:sz w:val="20"/>
                <w:szCs w:val="18"/>
              </w:rPr>
            </w:pPr>
            <w:commentRangeStart w:id="240"/>
            <w:ins w:id="241" w:author="USA1" w:date="2022-03-24T13:21:00Z">
              <w:r w:rsidRPr="006A0E4F">
                <w:rPr>
                  <w:b/>
                  <w:bCs/>
                  <w:sz w:val="20"/>
                  <w:szCs w:val="18"/>
                  <w:highlight w:val="cyan"/>
                  <w:rPrChange w:id="242" w:author="USA1" w:date="2022-03-24T13:21:00Z">
                    <w:rPr>
                      <w:b/>
                      <w:bCs/>
                      <w:sz w:val="20"/>
                      <w:szCs w:val="18"/>
                    </w:rPr>
                  </w:rPrChange>
                </w:rPr>
                <w:t>Maximum Permissible Exposure (</w:t>
              </w:r>
            </w:ins>
            <w:r w:rsidR="00083C3A" w:rsidRPr="006A0E4F">
              <w:rPr>
                <w:b/>
                <w:bCs/>
                <w:sz w:val="20"/>
                <w:szCs w:val="18"/>
                <w:highlight w:val="cyan"/>
                <w:rPrChange w:id="243" w:author="USA1" w:date="2022-03-24T13:21:00Z">
                  <w:rPr>
                    <w:b/>
                    <w:bCs/>
                    <w:sz w:val="20"/>
                    <w:szCs w:val="18"/>
                  </w:rPr>
                </w:rPrChange>
              </w:rPr>
              <w:t>MP</w:t>
            </w:r>
            <w:ins w:id="244" w:author="USA1" w:date="2022-03-24T13:21:00Z">
              <w:r w:rsidRPr="006A0E4F">
                <w:rPr>
                  <w:b/>
                  <w:bCs/>
                  <w:sz w:val="20"/>
                  <w:szCs w:val="18"/>
                  <w:highlight w:val="cyan"/>
                  <w:rPrChange w:id="245" w:author="USA1" w:date="2022-03-24T13:21:00Z">
                    <w:rPr>
                      <w:b/>
                      <w:bCs/>
                      <w:sz w:val="20"/>
                      <w:szCs w:val="18"/>
                    </w:rPr>
                  </w:rPrChange>
                </w:rPr>
                <w:t>E)</w:t>
              </w:r>
              <w:commentRangeEnd w:id="240"/>
              <w:r>
                <w:rPr>
                  <w:rStyle w:val="CommentReference"/>
                  <w:rFonts w:eastAsia="MS Mincho" w:cs="Times New Roman"/>
                </w:rPr>
                <w:commentReference w:id="240"/>
              </w:r>
            </w:ins>
            <w:del w:id="246" w:author="USA1" w:date="2022-03-24T13:21:00Z">
              <w:r w:rsidR="00083C3A" w:rsidRPr="00015C47" w:rsidDel="006A0E4F">
                <w:rPr>
                  <w:b/>
                  <w:bCs/>
                  <w:sz w:val="20"/>
                  <w:szCs w:val="18"/>
                </w:rPr>
                <w:delText>R</w:delText>
              </w:r>
            </w:del>
            <w:r w:rsidR="00083C3A" w:rsidRPr="00015C47">
              <w:rPr>
                <w:b/>
                <w:bCs/>
                <w:sz w:val="20"/>
                <w:szCs w:val="18"/>
              </w:rPr>
              <w:t xml:space="preserve"> for General Population/Uncontrolled Exposure (mW/cm</w:t>
            </w:r>
            <w:r w:rsidR="00083C3A" w:rsidRPr="00015C47">
              <w:rPr>
                <w:b/>
                <w:bCs/>
                <w:sz w:val="20"/>
                <w:szCs w:val="18"/>
                <w:vertAlign w:val="superscript"/>
              </w:rPr>
              <w:t>2</w:t>
            </w:r>
            <w:r w:rsidR="00083C3A" w:rsidRPr="00015C47">
              <w:rPr>
                <w:b/>
                <w:bCs/>
                <w:sz w:val="20"/>
                <w:szCs w:val="18"/>
              </w:rPr>
              <w:t>)</w:t>
            </w:r>
          </w:p>
          <w:p w14:paraId="197E48AB" w14:textId="77777777" w:rsidR="00083C3A" w:rsidRPr="00015C47" w:rsidRDefault="00083C3A" w:rsidP="001F66D6">
            <w:pPr>
              <w:jc w:val="center"/>
              <w:rPr>
                <w:b/>
                <w:bCs/>
                <w:sz w:val="20"/>
                <w:szCs w:val="18"/>
              </w:rPr>
            </w:pPr>
          </w:p>
        </w:tc>
      </w:tr>
      <w:tr w:rsidR="00083C3A" w:rsidRPr="00015C47" w14:paraId="04E7477C" w14:textId="77777777" w:rsidTr="001F66D6">
        <w:tc>
          <w:tcPr>
            <w:tcW w:w="3209" w:type="dxa"/>
          </w:tcPr>
          <w:p w14:paraId="1F3A938F" w14:textId="19BE6707" w:rsidR="00083C3A" w:rsidRPr="00015C47" w:rsidRDefault="00083C3A" w:rsidP="001F66D6">
            <w:pPr>
              <w:jc w:val="center"/>
              <w:rPr>
                <w:sz w:val="20"/>
                <w:szCs w:val="18"/>
              </w:rPr>
            </w:pPr>
            <w:del w:id="247" w:author="USA1" w:date="2022-03-21T15:31:00Z">
              <w:r w:rsidRPr="00015C47" w:rsidDel="00695D28">
                <w:rPr>
                  <w:sz w:val="20"/>
                  <w:szCs w:val="18"/>
                </w:rPr>
                <w:delText>24.1-24.15</w:delText>
              </w:r>
            </w:del>
          </w:p>
        </w:tc>
        <w:tc>
          <w:tcPr>
            <w:tcW w:w="3210" w:type="dxa"/>
          </w:tcPr>
          <w:p w14:paraId="253B977D" w14:textId="7F9F34ED" w:rsidR="00083C3A" w:rsidRPr="00015C47" w:rsidRDefault="00083C3A" w:rsidP="001F66D6">
            <w:pPr>
              <w:jc w:val="center"/>
              <w:rPr>
                <w:sz w:val="20"/>
                <w:szCs w:val="18"/>
              </w:rPr>
            </w:pPr>
            <w:del w:id="248" w:author="USA1" w:date="2022-03-21T15:31:00Z">
              <w:r w:rsidRPr="00015C47" w:rsidDel="00695D28">
                <w:rPr>
                  <w:sz w:val="20"/>
                  <w:szCs w:val="18"/>
                </w:rPr>
                <w:delText>5.0</w:delText>
              </w:r>
            </w:del>
          </w:p>
        </w:tc>
        <w:tc>
          <w:tcPr>
            <w:tcW w:w="3210" w:type="dxa"/>
          </w:tcPr>
          <w:p w14:paraId="7A2F5546" w14:textId="3FFD9DE5" w:rsidR="00083C3A" w:rsidRPr="00015C47" w:rsidRDefault="00083C3A" w:rsidP="001F66D6">
            <w:pPr>
              <w:jc w:val="center"/>
              <w:rPr>
                <w:sz w:val="20"/>
                <w:szCs w:val="18"/>
              </w:rPr>
            </w:pPr>
            <w:del w:id="249" w:author="USA1" w:date="2022-03-21T15:31:00Z">
              <w:r w:rsidRPr="00015C47" w:rsidDel="00695D28">
                <w:rPr>
                  <w:sz w:val="20"/>
                  <w:szCs w:val="18"/>
                </w:rPr>
                <w:delText>1.0</w:delText>
              </w:r>
            </w:del>
          </w:p>
        </w:tc>
      </w:tr>
      <w:tr w:rsidR="00083C3A" w:rsidRPr="00015C47" w14:paraId="14006A58" w14:textId="77777777" w:rsidTr="001F66D6">
        <w:tc>
          <w:tcPr>
            <w:tcW w:w="3209" w:type="dxa"/>
          </w:tcPr>
          <w:p w14:paraId="37AE06A3" w14:textId="77777777" w:rsidR="00083C3A" w:rsidRPr="00015C47" w:rsidRDefault="00083C3A" w:rsidP="001F66D6">
            <w:pPr>
              <w:jc w:val="center"/>
              <w:rPr>
                <w:sz w:val="20"/>
                <w:szCs w:val="18"/>
              </w:rPr>
            </w:pPr>
            <w:r w:rsidRPr="00015C47">
              <w:rPr>
                <w:sz w:val="20"/>
                <w:szCs w:val="18"/>
              </w:rPr>
              <w:t>61.0-61.5</w:t>
            </w:r>
          </w:p>
        </w:tc>
        <w:tc>
          <w:tcPr>
            <w:tcW w:w="3210" w:type="dxa"/>
          </w:tcPr>
          <w:p w14:paraId="2A416399" w14:textId="77777777" w:rsidR="00083C3A" w:rsidRPr="00015C47" w:rsidRDefault="00083C3A" w:rsidP="001F66D6">
            <w:pPr>
              <w:jc w:val="center"/>
              <w:rPr>
                <w:sz w:val="20"/>
                <w:szCs w:val="18"/>
              </w:rPr>
            </w:pPr>
            <w:r w:rsidRPr="00015C47">
              <w:rPr>
                <w:sz w:val="20"/>
                <w:szCs w:val="18"/>
              </w:rPr>
              <w:t>5.0</w:t>
            </w:r>
          </w:p>
        </w:tc>
        <w:tc>
          <w:tcPr>
            <w:tcW w:w="3210" w:type="dxa"/>
          </w:tcPr>
          <w:p w14:paraId="2996A9E4" w14:textId="77777777" w:rsidR="00083C3A" w:rsidRPr="00015C47" w:rsidRDefault="00083C3A" w:rsidP="001F66D6">
            <w:pPr>
              <w:jc w:val="center"/>
              <w:rPr>
                <w:sz w:val="20"/>
                <w:szCs w:val="18"/>
              </w:rPr>
            </w:pPr>
            <w:r w:rsidRPr="00015C47">
              <w:rPr>
                <w:sz w:val="20"/>
                <w:szCs w:val="18"/>
              </w:rPr>
              <w:t>1.0</w:t>
            </w:r>
          </w:p>
        </w:tc>
      </w:tr>
    </w:tbl>
    <w:p w14:paraId="6EFC75A0" w14:textId="501AA03C" w:rsidR="00083C3A" w:rsidDel="001A6937" w:rsidRDefault="00083C3A" w:rsidP="00083C3A">
      <w:pPr>
        <w:pStyle w:val="Heading2"/>
        <w:ind w:left="0" w:firstLine="0"/>
        <w:rPr>
          <w:del w:id="250" w:author="USA1" w:date="2022-04-08T15:09:00Z"/>
          <w:lang w:eastAsia="ja-JP"/>
        </w:rPr>
      </w:pPr>
      <w:bookmarkStart w:id="251" w:name="_Toc86046445"/>
      <w:bookmarkStart w:id="252" w:name="_Toc87463849"/>
      <w:del w:id="253" w:author="USA1" w:date="2022-04-08T15:09:00Z">
        <w:r w:rsidRPr="006A0E4F" w:rsidDel="001A6937">
          <w:rPr>
            <w:highlight w:val="cyan"/>
            <w:lang w:eastAsia="ja-JP"/>
            <w:rPrChange w:id="254" w:author="USA1" w:date="2022-03-24T13:22:00Z">
              <w:rPr>
                <w:lang w:eastAsia="ja-JP"/>
              </w:rPr>
            </w:rPrChange>
          </w:rPr>
          <w:delText>[3</w:delText>
        </w:r>
        <w:r w:rsidRPr="002928B7" w:rsidDel="001A6937">
          <w:rPr>
            <w:lang w:eastAsia="ja-JP"/>
          </w:rPr>
          <w:delText>.</w:delText>
        </w:r>
        <w:r w:rsidDel="001A6937">
          <w:rPr>
            <w:lang w:eastAsia="ja-JP"/>
          </w:rPr>
          <w:delText>6</w:delText>
        </w:r>
        <w:r w:rsidRPr="002928B7" w:rsidDel="001A6937">
          <w:rPr>
            <w:lang w:eastAsia="ja-JP"/>
          </w:rPr>
          <w:tab/>
          <w:delText xml:space="preserve">Study </w:delText>
        </w:r>
        <w:r w:rsidDel="001A6937">
          <w:rPr>
            <w:lang w:eastAsia="ja-JP"/>
          </w:rPr>
          <w:delText>F</w:delText>
        </w:r>
        <w:bookmarkEnd w:id="251"/>
        <w:bookmarkEnd w:id="252"/>
        <w:r w:rsidDel="001A6937">
          <w:rPr>
            <w:lang w:eastAsia="ja-JP"/>
          </w:rPr>
          <w:delText xml:space="preserve"> (</w:delText>
        </w:r>
        <w:r w:rsidRPr="00C63FBD" w:rsidDel="001A6937">
          <w:rPr>
            <w:lang w:eastAsia="ja-JP"/>
          </w:rPr>
          <w:delText>915-921 MHz</w:delText>
        </w:r>
        <w:r w:rsidDel="001A6937">
          <w:rPr>
            <w:lang w:eastAsia="ja-JP"/>
          </w:rPr>
          <w:delText xml:space="preserve">, </w:delText>
        </w:r>
        <w:r w:rsidRPr="00C63FBD" w:rsidDel="001A6937">
          <w:rPr>
            <w:lang w:eastAsia="ja-JP"/>
          </w:rPr>
          <w:delText>2</w:delText>
        </w:r>
        <w:r w:rsidDel="001A6937">
          <w:rPr>
            <w:lang w:eastAsia="ja-JP"/>
          </w:rPr>
          <w:delText xml:space="preserve"> </w:delText>
        </w:r>
        <w:r w:rsidRPr="00C63FBD" w:rsidDel="001A6937">
          <w:rPr>
            <w:lang w:eastAsia="ja-JP"/>
          </w:rPr>
          <w:delText>410-2</w:delText>
        </w:r>
        <w:r w:rsidDel="001A6937">
          <w:rPr>
            <w:lang w:eastAsia="ja-JP"/>
          </w:rPr>
          <w:delText xml:space="preserve"> </w:delText>
        </w:r>
        <w:r w:rsidRPr="00C63FBD" w:rsidDel="001A6937">
          <w:rPr>
            <w:lang w:eastAsia="ja-JP"/>
          </w:rPr>
          <w:delText xml:space="preserve">486 </w:delText>
        </w:r>
        <w:r w:rsidDel="001A6937">
          <w:rPr>
            <w:lang w:eastAsia="ja-JP"/>
          </w:rPr>
          <w:delText>M</w:delText>
        </w:r>
        <w:r w:rsidRPr="00C63FBD" w:rsidDel="001A6937">
          <w:rPr>
            <w:lang w:eastAsia="ja-JP"/>
          </w:rPr>
          <w:delText>Hz</w:delText>
        </w:r>
        <w:r w:rsidDel="001A6937">
          <w:rPr>
            <w:lang w:eastAsia="ja-JP"/>
          </w:rPr>
          <w:delText xml:space="preserve">, </w:delText>
        </w:r>
        <w:r w:rsidRPr="00C63FBD" w:rsidDel="001A6937">
          <w:rPr>
            <w:lang w:eastAsia="ja-JP"/>
          </w:rPr>
          <w:delText>5</w:delText>
        </w:r>
        <w:r w:rsidDel="001A6937">
          <w:rPr>
            <w:lang w:eastAsia="ja-JP"/>
          </w:rPr>
          <w:delText xml:space="preserve"> </w:delText>
        </w:r>
        <w:r w:rsidRPr="00C63FBD" w:rsidDel="001A6937">
          <w:rPr>
            <w:lang w:eastAsia="ja-JP"/>
          </w:rPr>
          <w:delText>738-5</w:delText>
        </w:r>
        <w:r w:rsidDel="001A6937">
          <w:rPr>
            <w:lang w:eastAsia="ja-JP"/>
          </w:rPr>
          <w:delText xml:space="preserve"> </w:delText>
        </w:r>
        <w:r w:rsidRPr="00C63FBD" w:rsidDel="001A6937">
          <w:rPr>
            <w:lang w:eastAsia="ja-JP"/>
          </w:rPr>
          <w:delText xml:space="preserve">766 </w:delText>
        </w:r>
        <w:r w:rsidDel="001A6937">
          <w:rPr>
            <w:lang w:eastAsia="ja-JP"/>
          </w:rPr>
          <w:delText>M</w:delText>
        </w:r>
        <w:r w:rsidRPr="00C63FBD" w:rsidDel="001A6937">
          <w:rPr>
            <w:lang w:eastAsia="ja-JP"/>
          </w:rPr>
          <w:delText>Hz</w:delText>
        </w:r>
        <w:r w:rsidDel="001A6937">
          <w:rPr>
            <w:lang w:eastAsia="ja-JP"/>
          </w:rPr>
          <w:delText xml:space="preserve">, and </w:delText>
        </w:r>
        <w:r w:rsidRPr="00C63FBD" w:rsidDel="001A6937">
          <w:rPr>
            <w:lang w:eastAsia="ja-JP"/>
          </w:rPr>
          <w:delText>24.1-24.15 GHz</w:delText>
        </w:r>
        <w:r w:rsidDel="001A6937">
          <w:rPr>
            <w:lang w:eastAsia="ja-JP"/>
          </w:rPr>
          <w:delText>)</w:delText>
        </w:r>
      </w:del>
    </w:p>
    <w:p w14:paraId="66397C26" w14:textId="6A7F137A" w:rsidR="00083C3A" w:rsidDel="006671EC" w:rsidRDefault="00083C3A" w:rsidP="006671EC">
      <w:pPr>
        <w:pStyle w:val="EditorsNote"/>
        <w:rPr>
          <w:del w:id="255" w:author="USA1" w:date="2022-04-04T16:10:00Z"/>
          <w:shd w:val="clear" w:color="auto" w:fill="FFFFFF"/>
        </w:rPr>
      </w:pPr>
      <w:del w:id="256" w:author="USA1" w:date="2022-04-08T15:09:00Z">
        <w:r w:rsidRPr="000161E2" w:rsidDel="001A6937">
          <w:rPr>
            <w:highlight w:val="yellow"/>
            <w:shd w:val="clear" w:color="auto" w:fill="FFFFFF"/>
          </w:rPr>
          <w:delText xml:space="preserve">[Editor’s note: </w:delText>
        </w:r>
        <w:r w:rsidDel="001A6937">
          <w:rPr>
            <w:highlight w:val="yellow"/>
            <w:shd w:val="clear" w:color="auto" w:fill="FFFFFF"/>
          </w:rPr>
          <w:delText>Concerns were raised that t</w:delText>
        </w:r>
        <w:r w:rsidRPr="000161E2" w:rsidDel="001A6937">
          <w:rPr>
            <w:highlight w:val="yellow"/>
            <w:shd w:val="clear" w:color="auto" w:fill="FFFFFF"/>
          </w:rPr>
          <w:delText>his current Study F submitted to the November WP</w:delText>
        </w:r>
        <w:r w:rsidDel="001A6937">
          <w:rPr>
            <w:highlight w:val="yellow"/>
            <w:shd w:val="clear" w:color="auto" w:fill="FFFFFF"/>
          </w:rPr>
          <w:delText xml:space="preserve"> </w:delText>
        </w:r>
        <w:r w:rsidRPr="000161E2" w:rsidDel="001A6937">
          <w:rPr>
            <w:highlight w:val="yellow"/>
            <w:shd w:val="clear" w:color="auto" w:fill="FFFFFF"/>
          </w:rPr>
          <w:delText xml:space="preserve">1A meeting  is not an appropriate impact scenario for the RAS, taking into account the provisions of </w:delText>
        </w:r>
      </w:del>
      <w:del w:id="257" w:author="USA1" w:date="2022-04-04T16:10:00Z">
        <w:r w:rsidRPr="000161E2" w:rsidDel="006671EC">
          <w:rPr>
            <w:highlight w:val="yellow"/>
            <w:shd w:val="clear" w:color="auto" w:fill="FFFFFF"/>
          </w:rPr>
          <w:delText>RR No 5.150. The study was not agreed to by WP</w:delText>
        </w:r>
        <w:r w:rsidDel="006671EC">
          <w:rPr>
            <w:highlight w:val="yellow"/>
            <w:shd w:val="clear" w:color="auto" w:fill="FFFFFF"/>
          </w:rPr>
          <w:delText xml:space="preserve"> </w:delText>
        </w:r>
        <w:r w:rsidRPr="000161E2" w:rsidDel="006671EC">
          <w:rPr>
            <w:highlight w:val="yellow"/>
            <w:shd w:val="clear" w:color="auto" w:fill="FFFFFF"/>
          </w:rPr>
          <w:delText>1A and should be resubmitted to the next WP</w:delText>
        </w:r>
        <w:r w:rsidDel="006671EC">
          <w:rPr>
            <w:highlight w:val="yellow"/>
            <w:shd w:val="clear" w:color="auto" w:fill="FFFFFF"/>
          </w:rPr>
          <w:delText xml:space="preserve"> </w:delText>
        </w:r>
        <w:r w:rsidRPr="000161E2" w:rsidDel="006671EC">
          <w:rPr>
            <w:highlight w:val="yellow"/>
            <w:shd w:val="clear" w:color="auto" w:fill="FFFFFF"/>
          </w:rPr>
          <w:delText>1A meeting, properly reflecting the potential adjacent band impacts of beam WPT to RAS.]</w:delText>
        </w:r>
      </w:del>
    </w:p>
    <w:p w14:paraId="465CB5EA" w14:textId="281B3020" w:rsidR="00083C3A" w:rsidRPr="002928B7" w:rsidDel="001A6937" w:rsidRDefault="00083C3A" w:rsidP="006671EC">
      <w:pPr>
        <w:pStyle w:val="EditorsNote"/>
        <w:rPr>
          <w:del w:id="258" w:author="USA1" w:date="2022-04-08T15:09:00Z"/>
          <w:lang w:eastAsia="ja-JP"/>
        </w:rPr>
      </w:pPr>
      <w:del w:id="259" w:author="USA1" w:date="2022-04-04T16:10:00Z">
        <w:r w:rsidRPr="00F4084C" w:rsidDel="006671EC">
          <w:rPr>
            <w:highlight w:val="yellow"/>
            <w:shd w:val="clear" w:color="auto" w:fill="FFFFFF"/>
          </w:rPr>
          <w:delText>[Editor’s note: It was also indicated that the available information for out-of-band radiation of Beam WPT, including the fractional power absorbed during charging and the duty cycle, have not been provided.]</w:delText>
        </w:r>
        <w:r w:rsidRPr="002928B7" w:rsidDel="006671EC">
          <w:rPr>
            <w:lang w:eastAsia="ja-JP"/>
          </w:rPr>
          <w:delText xml:space="preserve"> </w:delText>
        </w:r>
      </w:del>
    </w:p>
    <w:p w14:paraId="6DBBB25D" w14:textId="04552933" w:rsidR="00083C3A" w:rsidRPr="002928B7" w:rsidDel="001A6937" w:rsidRDefault="00083C3A" w:rsidP="00083C3A">
      <w:pPr>
        <w:pStyle w:val="Heading3"/>
        <w:rPr>
          <w:del w:id="260" w:author="USA1" w:date="2022-04-08T15:09:00Z"/>
          <w:lang w:eastAsia="ja-JP"/>
        </w:rPr>
      </w:pPr>
      <w:bookmarkStart w:id="261" w:name="_Toc86046446"/>
      <w:del w:id="262" w:author="USA1" w:date="2022-04-08T15:09:00Z">
        <w:r w:rsidRPr="002928B7" w:rsidDel="001A6937">
          <w:rPr>
            <w:lang w:eastAsia="ja-JP"/>
          </w:rPr>
          <w:delText>3.</w:delText>
        </w:r>
        <w:r w:rsidDel="001A6937">
          <w:rPr>
            <w:lang w:eastAsia="ja-JP"/>
          </w:rPr>
          <w:delText>6</w:delText>
        </w:r>
        <w:r w:rsidRPr="002928B7" w:rsidDel="001A6937">
          <w:rPr>
            <w:lang w:eastAsia="ja-JP"/>
          </w:rPr>
          <w:delText>.1</w:delText>
        </w:r>
        <w:r w:rsidRPr="002928B7" w:rsidDel="001A6937">
          <w:rPr>
            <w:lang w:eastAsia="ja-JP"/>
          </w:rPr>
          <w:tab/>
        </w:r>
        <w:r w:rsidRPr="002928B7" w:rsidDel="001A6937">
          <w:delText xml:space="preserve">Radio services </w:delText>
        </w:r>
        <w:r w:rsidDel="001A6937">
          <w:delText xml:space="preserve">and bands </w:delText>
        </w:r>
        <w:r w:rsidRPr="002928B7" w:rsidDel="001A6937">
          <w:delText>considered in the stud</w:delText>
        </w:r>
        <w:r w:rsidRPr="002928B7" w:rsidDel="001A6937">
          <w:rPr>
            <w:lang w:eastAsia="ja-JP"/>
          </w:rPr>
          <w:delText>y</w:delText>
        </w:r>
        <w:bookmarkEnd w:id="261"/>
      </w:del>
    </w:p>
    <w:p w14:paraId="54B68A40" w14:textId="50E2E0B8" w:rsidR="00083C3A" w:rsidDel="001A6937" w:rsidRDefault="00083C3A" w:rsidP="00083C3A">
      <w:pPr>
        <w:rPr>
          <w:del w:id="263" w:author="USA1" w:date="2022-04-08T15:09:00Z"/>
        </w:rPr>
      </w:pPr>
      <w:del w:id="264" w:author="USA1" w:date="2022-04-08T15:09:00Z">
        <w:r w:rsidDel="001A6937">
          <w:delText>The radio astronomy service is considered in four frequency bands that were selected from among the entries in Table 1, as shown in Table 13.</w:delText>
        </w:r>
      </w:del>
    </w:p>
    <w:p w14:paraId="79E2ABD0" w14:textId="62A2EE03" w:rsidR="00083C3A" w:rsidRPr="002928B7" w:rsidDel="001A6937" w:rsidRDefault="00083C3A" w:rsidP="00083C3A">
      <w:pPr>
        <w:pStyle w:val="Heading3"/>
        <w:rPr>
          <w:del w:id="265" w:author="USA1" w:date="2022-04-08T15:09:00Z"/>
          <w:lang w:eastAsia="ja-JP"/>
        </w:rPr>
      </w:pPr>
      <w:bookmarkStart w:id="266" w:name="_Toc86046447"/>
      <w:del w:id="267" w:author="USA1" w:date="2022-04-08T15:09:00Z">
        <w:r w:rsidRPr="002928B7" w:rsidDel="001A6937">
          <w:rPr>
            <w:lang w:eastAsia="ja-JP"/>
          </w:rPr>
          <w:delText>3.</w:delText>
        </w:r>
        <w:r w:rsidDel="001A6937">
          <w:rPr>
            <w:lang w:eastAsia="ja-JP"/>
          </w:rPr>
          <w:delText>6</w:delText>
        </w:r>
        <w:r w:rsidRPr="002928B7" w:rsidDel="001A6937">
          <w:rPr>
            <w:lang w:eastAsia="ja-JP"/>
          </w:rPr>
          <w:delText>.</w:delText>
        </w:r>
        <w:r w:rsidDel="001A6937">
          <w:rPr>
            <w:lang w:eastAsia="ja-JP"/>
          </w:rPr>
          <w:delText>2</w:delText>
        </w:r>
        <w:r w:rsidRPr="002928B7" w:rsidDel="001A6937">
          <w:rPr>
            <w:lang w:eastAsia="ja-JP"/>
          </w:rPr>
          <w:tab/>
        </w:r>
        <w:r w:rsidDel="001A6937">
          <w:delText>Details of the calculation</w:delText>
        </w:r>
        <w:bookmarkEnd w:id="266"/>
      </w:del>
    </w:p>
    <w:p w14:paraId="07E6405B" w14:textId="1C9FAEE6" w:rsidR="00083C3A" w:rsidDel="001A6937" w:rsidRDefault="00083C3A" w:rsidP="00083C3A">
      <w:pPr>
        <w:rPr>
          <w:del w:id="268" w:author="USA1" w:date="2022-04-08T15:09:00Z"/>
          <w:lang w:val="en-US" w:eastAsia="ja-JP"/>
        </w:rPr>
      </w:pPr>
      <w:del w:id="269" w:author="USA1" w:date="2022-04-08T15:09:00Z">
        <w:r w:rsidDel="001A6937">
          <w:delText xml:space="preserve">Four frequencies are considered as shown in Table 13 that summarizes the parameters used in this Study.  The frequencies and WPT power levels P_wpt are those of Systems 2, 5, 6 and 7 in Table 1. The specific attenuations Atten_wet and Atten_dry are taken from Rec. ITU-R P.676 for dry and standard (std) atmospheres. The quantity T_769 </w:delText>
        </w:r>
        <w:r w:rsidDel="001A6937">
          <w:rPr>
            <w:lang w:val="en-US" w:eastAsia="ja-JP"/>
          </w:rPr>
          <w:delText>is the radio astronomy service protection threshold power flux interpolated between the values in column 8 of Table 1 in Rec. ITU-R RA.769-2. The gain of the WPT system in Table 1 is initially taken as 0 dBi and treated as an adjustment to the results as discussed in Section 3.6.3. No gain is specified for System 7 in Table 1.</w:delText>
        </w:r>
      </w:del>
    </w:p>
    <w:p w14:paraId="273F84DA" w14:textId="12D67AB7" w:rsidR="00083C3A" w:rsidRPr="001F7540" w:rsidDel="001A6937" w:rsidRDefault="00083C3A" w:rsidP="00083C3A">
      <w:pPr>
        <w:pStyle w:val="FigureNo"/>
        <w:rPr>
          <w:del w:id="270" w:author="USA1" w:date="2022-04-08T15:09:00Z"/>
          <w:lang w:val="en-US"/>
        </w:rPr>
      </w:pPr>
      <w:del w:id="271" w:author="USA1" w:date="2022-04-08T15:09:00Z">
        <w:r w:rsidDel="001A6937">
          <w:delText>Table</w:delText>
        </w:r>
        <w:r w:rsidRPr="001F7540" w:rsidDel="001A6937">
          <w:delText xml:space="preserve"> </w:delText>
        </w:r>
        <w:r w:rsidDel="001A6937">
          <w:delText>13</w:delText>
        </w:r>
      </w:del>
    </w:p>
    <w:p w14:paraId="4AD875F6" w14:textId="152A1D70" w:rsidR="00083C3A" w:rsidDel="001A6937" w:rsidRDefault="00083C3A" w:rsidP="00083C3A">
      <w:pPr>
        <w:pStyle w:val="Figuretitle"/>
        <w:rPr>
          <w:del w:id="272" w:author="USA1" w:date="2022-04-08T15:09:00Z"/>
        </w:rPr>
      </w:pPr>
      <w:del w:id="273" w:author="USA1" w:date="2022-04-08T15:09:00Z">
        <w:r w:rsidDel="001A6937">
          <w:rPr>
            <w:lang w:val="en-US"/>
          </w:rPr>
          <w:delText>Parameters used in the study</w:delText>
        </w:r>
      </w:del>
    </w:p>
    <w:tbl>
      <w:tblPr>
        <w:tblStyle w:val="TableGrid"/>
        <w:tblW w:w="0" w:type="auto"/>
        <w:jc w:val="center"/>
        <w:tblLook w:val="04A0" w:firstRow="1" w:lastRow="0" w:firstColumn="1" w:lastColumn="0" w:noHBand="0" w:noVBand="1"/>
      </w:tblPr>
      <w:tblGrid>
        <w:gridCol w:w="1333"/>
        <w:gridCol w:w="1156"/>
        <w:gridCol w:w="1376"/>
        <w:gridCol w:w="1260"/>
        <w:gridCol w:w="1350"/>
        <w:gridCol w:w="1414"/>
        <w:gridCol w:w="1740"/>
      </w:tblGrid>
      <w:tr w:rsidR="00083C3A" w:rsidRPr="00F7083F" w:rsidDel="001A6937" w14:paraId="789B37EA" w14:textId="53897FCD" w:rsidTr="001F66D6">
        <w:trPr>
          <w:jc w:val="center"/>
          <w:del w:id="274" w:author="USA1" w:date="2022-04-08T15:09:00Z"/>
        </w:trPr>
        <w:tc>
          <w:tcPr>
            <w:tcW w:w="1333" w:type="dxa"/>
          </w:tcPr>
          <w:p w14:paraId="6D32453E" w14:textId="30291138" w:rsidR="00083C3A" w:rsidDel="001A6937" w:rsidRDefault="00083C3A" w:rsidP="001F66D6">
            <w:pPr>
              <w:jc w:val="center"/>
              <w:rPr>
                <w:del w:id="275" w:author="USA1" w:date="2022-04-08T15:09:00Z"/>
                <w:lang w:val="en-US" w:eastAsia="ja-JP"/>
              </w:rPr>
            </w:pPr>
            <w:del w:id="276" w:author="USA1" w:date="2022-04-08T15:09:00Z">
              <w:r w:rsidDel="001A6937">
                <w:rPr>
                  <w:lang w:val="en-US" w:eastAsia="ja-JP"/>
                </w:rPr>
                <w:delText>Frequency</w:delText>
              </w:r>
            </w:del>
          </w:p>
          <w:p w14:paraId="3C97446C" w14:textId="6A99B26F" w:rsidR="00083C3A" w:rsidDel="001A6937" w:rsidRDefault="00083C3A" w:rsidP="001F66D6">
            <w:pPr>
              <w:jc w:val="center"/>
              <w:rPr>
                <w:del w:id="277" w:author="USA1" w:date="2022-04-08T15:09:00Z"/>
                <w:lang w:val="en-US" w:eastAsia="ja-JP"/>
              </w:rPr>
            </w:pPr>
            <w:del w:id="278" w:author="USA1" w:date="2022-04-08T15:09:00Z">
              <w:r w:rsidDel="001A6937">
                <w:rPr>
                  <w:lang w:val="en-US" w:eastAsia="ja-JP"/>
                </w:rPr>
                <w:delText>GHz</w:delText>
              </w:r>
            </w:del>
          </w:p>
        </w:tc>
        <w:tc>
          <w:tcPr>
            <w:tcW w:w="1156" w:type="dxa"/>
          </w:tcPr>
          <w:p w14:paraId="1228C877" w14:textId="4FBD9A1E" w:rsidR="00083C3A" w:rsidRPr="002D1B93" w:rsidDel="001A6937" w:rsidRDefault="00083C3A" w:rsidP="001F66D6">
            <w:pPr>
              <w:jc w:val="center"/>
              <w:rPr>
                <w:del w:id="279" w:author="USA1" w:date="2022-04-08T15:09:00Z"/>
                <w:lang w:val="pl-PL" w:eastAsia="ja-JP"/>
              </w:rPr>
            </w:pPr>
            <w:del w:id="280" w:author="USA1" w:date="2022-04-08T15:09:00Z">
              <w:r w:rsidRPr="002D1B93" w:rsidDel="001A6937">
                <w:rPr>
                  <w:lang w:val="pl-PL" w:eastAsia="ja-JP"/>
                </w:rPr>
                <w:delText>P_wpt</w:delText>
              </w:r>
            </w:del>
          </w:p>
          <w:p w14:paraId="419F3FEB" w14:textId="134ABAF6" w:rsidR="00083C3A" w:rsidRPr="002D1B93" w:rsidDel="001A6937" w:rsidRDefault="00083C3A" w:rsidP="001F66D6">
            <w:pPr>
              <w:jc w:val="center"/>
              <w:rPr>
                <w:del w:id="281" w:author="USA1" w:date="2022-04-08T15:09:00Z"/>
                <w:lang w:val="pl-PL" w:eastAsia="ja-JP"/>
              </w:rPr>
            </w:pPr>
            <w:del w:id="282" w:author="USA1" w:date="2022-04-08T15:09:00Z">
              <w:r w:rsidDel="001A6937">
                <w:rPr>
                  <w:lang w:val="pl-PL" w:eastAsia="ja-JP"/>
                </w:rPr>
                <w:delText xml:space="preserve"> dB </w:delText>
              </w:r>
              <w:r w:rsidRPr="002D1B93" w:rsidDel="001A6937">
                <w:rPr>
                  <w:lang w:val="pl-PL" w:eastAsia="ja-JP"/>
                </w:rPr>
                <w:delText>W</w:delText>
              </w:r>
            </w:del>
          </w:p>
        </w:tc>
        <w:tc>
          <w:tcPr>
            <w:tcW w:w="1376" w:type="dxa"/>
          </w:tcPr>
          <w:p w14:paraId="1563E72D" w14:textId="6D7B84CB" w:rsidR="00083C3A" w:rsidDel="001A6937" w:rsidRDefault="00083C3A" w:rsidP="001F66D6">
            <w:pPr>
              <w:jc w:val="center"/>
              <w:rPr>
                <w:del w:id="283" w:author="USA1" w:date="2022-04-08T15:09:00Z"/>
                <w:lang w:val="en-US" w:eastAsia="ja-JP"/>
              </w:rPr>
            </w:pPr>
            <w:del w:id="284" w:author="USA1" w:date="2022-04-08T15:09:00Z">
              <w:r w:rsidDel="001A6937">
                <w:rPr>
                  <w:lang w:val="en-US" w:eastAsia="ja-JP"/>
                </w:rPr>
                <w:delText>RAS Gain</w:delText>
              </w:r>
            </w:del>
          </w:p>
          <w:p w14:paraId="34A863CB" w14:textId="0A1A6F23" w:rsidR="00083C3A" w:rsidDel="001A6937" w:rsidRDefault="00083C3A" w:rsidP="001F66D6">
            <w:pPr>
              <w:jc w:val="center"/>
              <w:rPr>
                <w:del w:id="285" w:author="USA1" w:date="2022-04-08T15:09:00Z"/>
                <w:lang w:val="en-US" w:eastAsia="ja-JP"/>
              </w:rPr>
            </w:pPr>
            <w:del w:id="286" w:author="USA1" w:date="2022-04-08T15:09:00Z">
              <w:r w:rsidDel="001A6937">
                <w:rPr>
                  <w:lang w:val="en-US" w:eastAsia="ja-JP"/>
                </w:rPr>
                <w:delText>dBi</w:delText>
              </w:r>
            </w:del>
          </w:p>
        </w:tc>
        <w:tc>
          <w:tcPr>
            <w:tcW w:w="1260" w:type="dxa"/>
          </w:tcPr>
          <w:p w14:paraId="3B09304C" w14:textId="5EF9D1CE" w:rsidR="00083C3A" w:rsidDel="001A6937" w:rsidRDefault="00083C3A" w:rsidP="001F66D6">
            <w:pPr>
              <w:jc w:val="center"/>
              <w:rPr>
                <w:del w:id="287" w:author="USA1" w:date="2022-04-08T15:09:00Z"/>
                <w:lang w:val="en-US" w:eastAsia="ja-JP"/>
              </w:rPr>
            </w:pPr>
            <w:del w:id="288" w:author="USA1" w:date="2022-04-08T15:09:00Z">
              <w:r w:rsidDel="001A6937">
                <w:rPr>
                  <w:lang w:val="en-US" w:eastAsia="ja-JP"/>
                </w:rPr>
                <w:delText>T_769</w:delText>
              </w:r>
            </w:del>
          </w:p>
          <w:p w14:paraId="6A8EAD5F" w14:textId="5B21E06C" w:rsidR="00083C3A" w:rsidDel="001A6937" w:rsidRDefault="00083C3A" w:rsidP="001F66D6">
            <w:pPr>
              <w:jc w:val="center"/>
              <w:rPr>
                <w:del w:id="289" w:author="USA1" w:date="2022-04-08T15:09:00Z"/>
                <w:lang w:val="en-US" w:eastAsia="ja-JP"/>
              </w:rPr>
            </w:pPr>
            <w:del w:id="290" w:author="USA1" w:date="2022-04-08T15:09:00Z">
              <w:r w:rsidDel="001A6937">
                <w:rPr>
                  <w:lang w:val="en-US" w:eastAsia="ja-JP"/>
                </w:rPr>
                <w:delText>dB W/m</w:delText>
              </w:r>
              <w:r w:rsidRPr="002D1B93" w:rsidDel="001A6937">
                <w:rPr>
                  <w:vertAlign w:val="superscript"/>
                  <w:lang w:val="en-US" w:eastAsia="ja-JP"/>
                </w:rPr>
                <w:delText>2</w:delText>
              </w:r>
            </w:del>
          </w:p>
        </w:tc>
        <w:tc>
          <w:tcPr>
            <w:tcW w:w="1350" w:type="dxa"/>
          </w:tcPr>
          <w:p w14:paraId="7E9E0693" w14:textId="77B0A41E" w:rsidR="00083C3A" w:rsidRPr="002D1B93" w:rsidDel="001A6937" w:rsidRDefault="00083C3A" w:rsidP="001F66D6">
            <w:pPr>
              <w:jc w:val="center"/>
              <w:rPr>
                <w:del w:id="291" w:author="USA1" w:date="2022-04-08T15:09:00Z"/>
                <w:lang w:val="sv-SE" w:eastAsia="ja-JP"/>
              </w:rPr>
            </w:pPr>
            <w:del w:id="292" w:author="USA1" w:date="2022-04-08T15:09:00Z">
              <w:r w:rsidRPr="002D1B93" w:rsidDel="001A6937">
                <w:rPr>
                  <w:lang w:val="sv-SE" w:eastAsia="ja-JP"/>
                </w:rPr>
                <w:delText xml:space="preserve">Atten_dry </w:delText>
              </w:r>
            </w:del>
          </w:p>
          <w:p w14:paraId="0F6F3948" w14:textId="476F652D" w:rsidR="00083C3A" w:rsidRPr="002D1B93" w:rsidDel="001A6937" w:rsidRDefault="00083C3A" w:rsidP="001F66D6">
            <w:pPr>
              <w:jc w:val="center"/>
              <w:rPr>
                <w:del w:id="293" w:author="USA1" w:date="2022-04-08T15:09:00Z"/>
                <w:lang w:val="sv-SE" w:eastAsia="ja-JP"/>
              </w:rPr>
            </w:pPr>
            <w:del w:id="294" w:author="USA1" w:date="2022-04-08T15:09:00Z">
              <w:r w:rsidRPr="002D1B93" w:rsidDel="001A6937">
                <w:rPr>
                  <w:lang w:val="sv-SE" w:eastAsia="ja-JP"/>
                </w:rPr>
                <w:delText>dB/km</w:delText>
              </w:r>
            </w:del>
          </w:p>
        </w:tc>
        <w:tc>
          <w:tcPr>
            <w:tcW w:w="1414" w:type="dxa"/>
          </w:tcPr>
          <w:p w14:paraId="38F526A5" w14:textId="089E6A0E" w:rsidR="00083C3A" w:rsidDel="001A6937" w:rsidRDefault="00083C3A" w:rsidP="001F66D6">
            <w:pPr>
              <w:jc w:val="center"/>
              <w:rPr>
                <w:del w:id="295" w:author="USA1" w:date="2022-04-08T15:09:00Z"/>
                <w:lang w:val="en-US" w:eastAsia="ja-JP"/>
              </w:rPr>
            </w:pPr>
            <w:del w:id="296" w:author="USA1" w:date="2022-04-08T15:09:00Z">
              <w:r w:rsidDel="001A6937">
                <w:rPr>
                  <w:lang w:val="en-US" w:eastAsia="ja-JP"/>
                </w:rPr>
                <w:delText>Atten_std</w:delText>
              </w:r>
            </w:del>
          </w:p>
          <w:p w14:paraId="2FD85738" w14:textId="6E20767E" w:rsidR="00083C3A" w:rsidDel="001A6937" w:rsidRDefault="00083C3A" w:rsidP="001F66D6">
            <w:pPr>
              <w:jc w:val="center"/>
              <w:rPr>
                <w:del w:id="297" w:author="USA1" w:date="2022-04-08T15:09:00Z"/>
                <w:lang w:val="en-US" w:eastAsia="ja-JP"/>
              </w:rPr>
            </w:pPr>
            <w:del w:id="298" w:author="USA1" w:date="2022-04-08T15:09:00Z">
              <w:r w:rsidDel="001A6937">
                <w:rPr>
                  <w:lang w:val="en-US" w:eastAsia="ja-JP"/>
                </w:rPr>
                <w:delText>dB/km</w:delText>
              </w:r>
            </w:del>
          </w:p>
        </w:tc>
        <w:tc>
          <w:tcPr>
            <w:tcW w:w="1740" w:type="dxa"/>
          </w:tcPr>
          <w:p w14:paraId="1996B991" w14:textId="136AEBB2" w:rsidR="00083C3A" w:rsidRPr="003D7E1F" w:rsidDel="001A6937" w:rsidRDefault="00083C3A" w:rsidP="001F66D6">
            <w:pPr>
              <w:jc w:val="center"/>
              <w:rPr>
                <w:del w:id="299" w:author="USA1" w:date="2022-04-08T15:09:00Z"/>
                <w:lang w:val="en-US" w:eastAsia="ja-JP"/>
              </w:rPr>
            </w:pPr>
            <w:del w:id="300" w:author="USA1" w:date="2022-04-08T15:09:00Z">
              <w:r w:rsidRPr="00811C76" w:rsidDel="001A6937">
                <w:rPr>
                  <w:rFonts w:ascii="Symbol" w:hAnsi="Symbol"/>
                  <w:lang w:val="da-DK" w:eastAsia="ja-JP"/>
                </w:rPr>
                <w:delText></w:delText>
              </w:r>
              <w:r w:rsidRPr="003D7E1F" w:rsidDel="001A6937">
                <w:rPr>
                  <w:lang w:val="en-US" w:eastAsia="ja-JP"/>
                </w:rPr>
                <w:delText xml:space="preserve"> at d=100 km</w:delText>
              </w:r>
            </w:del>
          </w:p>
          <w:p w14:paraId="4659A852" w14:textId="5216E62F" w:rsidR="00083C3A" w:rsidRPr="003D7E1F" w:rsidDel="001A6937" w:rsidRDefault="00083C3A" w:rsidP="001F66D6">
            <w:pPr>
              <w:jc w:val="center"/>
              <w:rPr>
                <w:del w:id="301" w:author="USA1" w:date="2022-04-08T15:09:00Z"/>
                <w:lang w:val="en-US" w:eastAsia="ja-JP"/>
              </w:rPr>
            </w:pPr>
            <w:del w:id="302" w:author="USA1" w:date="2022-04-08T15:09:00Z">
              <w:r w:rsidRPr="003D7E1F" w:rsidDel="001A6937">
                <w:rPr>
                  <w:lang w:val="en-US" w:eastAsia="ja-JP"/>
                </w:rPr>
                <w:delText>dB dry</w:delText>
              </w:r>
              <w:r w:rsidDel="001A6937">
                <w:rPr>
                  <w:lang w:val="da-DK" w:eastAsia="ja-JP"/>
                </w:rPr>
                <w:delText xml:space="preserve"> (wet)</w:delText>
              </w:r>
            </w:del>
          </w:p>
        </w:tc>
      </w:tr>
      <w:tr w:rsidR="00083C3A" w:rsidDel="001A6937" w14:paraId="1BAAB1E4" w14:textId="1A89F5C6" w:rsidTr="001F66D6">
        <w:trPr>
          <w:jc w:val="center"/>
          <w:del w:id="303" w:author="USA1" w:date="2022-04-08T15:09:00Z"/>
        </w:trPr>
        <w:tc>
          <w:tcPr>
            <w:tcW w:w="1333" w:type="dxa"/>
          </w:tcPr>
          <w:p w14:paraId="75BCFBF3" w14:textId="4C7BADCB" w:rsidR="00083C3A" w:rsidDel="001A6937" w:rsidRDefault="00083C3A" w:rsidP="001F66D6">
            <w:pPr>
              <w:jc w:val="center"/>
              <w:rPr>
                <w:del w:id="304" w:author="USA1" w:date="2022-04-08T15:09:00Z"/>
                <w:lang w:val="en-US" w:eastAsia="ja-JP"/>
              </w:rPr>
            </w:pPr>
            <w:del w:id="305" w:author="USA1" w:date="2022-04-08T15:09:00Z">
              <w:r w:rsidDel="001A6937">
                <w:rPr>
                  <w:lang w:val="en-US" w:eastAsia="ja-JP"/>
                </w:rPr>
                <w:delText>0.920</w:delText>
              </w:r>
            </w:del>
          </w:p>
        </w:tc>
        <w:tc>
          <w:tcPr>
            <w:tcW w:w="1156" w:type="dxa"/>
          </w:tcPr>
          <w:p w14:paraId="6E1A8180" w14:textId="5717F934" w:rsidR="00083C3A" w:rsidDel="001A6937" w:rsidRDefault="00083C3A" w:rsidP="001F66D6">
            <w:pPr>
              <w:jc w:val="center"/>
              <w:rPr>
                <w:del w:id="306" w:author="USA1" w:date="2022-04-08T15:09:00Z"/>
                <w:lang w:val="en-US" w:eastAsia="ja-JP"/>
              </w:rPr>
            </w:pPr>
            <w:del w:id="307" w:author="USA1" w:date="2022-04-08T15:09:00Z">
              <w:r w:rsidDel="001A6937">
                <w:rPr>
                  <w:lang w:val="en-US" w:eastAsia="ja-JP"/>
                </w:rPr>
                <w:delText>11.761</w:delText>
              </w:r>
            </w:del>
          </w:p>
        </w:tc>
        <w:tc>
          <w:tcPr>
            <w:tcW w:w="1376" w:type="dxa"/>
          </w:tcPr>
          <w:p w14:paraId="09E6FED1" w14:textId="5F207BAA" w:rsidR="00083C3A" w:rsidDel="001A6937" w:rsidRDefault="00083C3A" w:rsidP="001F66D6">
            <w:pPr>
              <w:jc w:val="center"/>
              <w:rPr>
                <w:del w:id="308" w:author="USA1" w:date="2022-04-08T15:09:00Z"/>
                <w:lang w:val="en-US" w:eastAsia="ja-JP"/>
              </w:rPr>
            </w:pPr>
            <w:del w:id="309" w:author="USA1" w:date="2022-04-08T15:09:00Z">
              <w:r w:rsidDel="001A6937">
                <w:rPr>
                  <w:lang w:val="en-US" w:eastAsia="ja-JP"/>
                </w:rPr>
                <w:delText>0</w:delText>
              </w:r>
            </w:del>
          </w:p>
        </w:tc>
        <w:tc>
          <w:tcPr>
            <w:tcW w:w="1260" w:type="dxa"/>
          </w:tcPr>
          <w:p w14:paraId="7DCA6061" w14:textId="1835DED1" w:rsidR="00083C3A" w:rsidDel="001A6937" w:rsidRDefault="00083C3A" w:rsidP="001F66D6">
            <w:pPr>
              <w:jc w:val="center"/>
              <w:rPr>
                <w:del w:id="310" w:author="USA1" w:date="2022-04-08T15:09:00Z"/>
                <w:lang w:val="en-US" w:eastAsia="ja-JP"/>
              </w:rPr>
            </w:pPr>
            <w:del w:id="311" w:author="USA1" w:date="2022-04-08T15:09:00Z">
              <w:r w:rsidDel="001A6937">
                <w:rPr>
                  <w:lang w:val="en-US" w:eastAsia="ja-JP"/>
                </w:rPr>
                <w:delText>-183</w:delText>
              </w:r>
            </w:del>
          </w:p>
        </w:tc>
        <w:tc>
          <w:tcPr>
            <w:tcW w:w="1350" w:type="dxa"/>
          </w:tcPr>
          <w:p w14:paraId="57E05BE1" w14:textId="6F8A37BD" w:rsidR="00083C3A" w:rsidDel="001A6937" w:rsidRDefault="00083C3A" w:rsidP="001F66D6">
            <w:pPr>
              <w:jc w:val="center"/>
              <w:rPr>
                <w:del w:id="312" w:author="USA1" w:date="2022-04-08T15:09:00Z"/>
                <w:lang w:val="en-US" w:eastAsia="ja-JP"/>
              </w:rPr>
            </w:pPr>
            <w:del w:id="313" w:author="USA1" w:date="2022-04-08T15:09:00Z">
              <w:r w:rsidDel="001A6937">
                <w:rPr>
                  <w:lang w:val="en-US" w:eastAsia="ja-JP"/>
                </w:rPr>
                <w:delText>0.005</w:delText>
              </w:r>
            </w:del>
          </w:p>
        </w:tc>
        <w:tc>
          <w:tcPr>
            <w:tcW w:w="1414" w:type="dxa"/>
          </w:tcPr>
          <w:p w14:paraId="55319D48" w14:textId="3F74CBF3" w:rsidR="00083C3A" w:rsidDel="001A6937" w:rsidRDefault="00083C3A" w:rsidP="001F66D6">
            <w:pPr>
              <w:jc w:val="center"/>
              <w:rPr>
                <w:del w:id="314" w:author="USA1" w:date="2022-04-08T15:09:00Z"/>
                <w:lang w:val="en-US" w:eastAsia="ja-JP"/>
              </w:rPr>
            </w:pPr>
            <w:del w:id="315" w:author="USA1" w:date="2022-04-08T15:09:00Z">
              <w:r w:rsidDel="001A6937">
                <w:rPr>
                  <w:lang w:val="en-US" w:eastAsia="ja-JP"/>
                </w:rPr>
                <w:delText>0.005</w:delText>
              </w:r>
            </w:del>
          </w:p>
        </w:tc>
        <w:tc>
          <w:tcPr>
            <w:tcW w:w="1740" w:type="dxa"/>
          </w:tcPr>
          <w:p w14:paraId="6B6BA520" w14:textId="4EA13C0F" w:rsidR="00083C3A" w:rsidDel="001A6937" w:rsidRDefault="00083C3A" w:rsidP="001F66D6">
            <w:pPr>
              <w:jc w:val="center"/>
              <w:rPr>
                <w:del w:id="316" w:author="USA1" w:date="2022-04-08T15:09:00Z"/>
                <w:lang w:val="en-US" w:eastAsia="ja-JP"/>
              </w:rPr>
            </w:pPr>
            <w:del w:id="317" w:author="USA1" w:date="2022-04-08T15:09:00Z">
              <w:r w:rsidDel="001A6937">
                <w:rPr>
                  <w:lang w:val="en-US" w:eastAsia="ja-JP"/>
                </w:rPr>
                <w:delText>82</w:delText>
              </w:r>
            </w:del>
          </w:p>
        </w:tc>
      </w:tr>
      <w:tr w:rsidR="00083C3A" w:rsidDel="001A6937" w14:paraId="1B870432" w14:textId="28124536" w:rsidTr="001F66D6">
        <w:trPr>
          <w:jc w:val="center"/>
          <w:del w:id="318" w:author="USA1" w:date="2022-04-08T15:09:00Z"/>
        </w:trPr>
        <w:tc>
          <w:tcPr>
            <w:tcW w:w="1333" w:type="dxa"/>
          </w:tcPr>
          <w:p w14:paraId="7E7735A4" w14:textId="431A35EC" w:rsidR="00083C3A" w:rsidDel="001A6937" w:rsidRDefault="00083C3A" w:rsidP="001F66D6">
            <w:pPr>
              <w:jc w:val="center"/>
              <w:rPr>
                <w:del w:id="319" w:author="USA1" w:date="2022-04-08T15:09:00Z"/>
                <w:lang w:val="en-US" w:eastAsia="ja-JP"/>
              </w:rPr>
            </w:pPr>
            <w:del w:id="320" w:author="USA1" w:date="2022-04-08T15:09:00Z">
              <w:r w:rsidDel="001A6937">
                <w:rPr>
                  <w:lang w:val="en-US" w:eastAsia="ja-JP"/>
                </w:rPr>
                <w:delText>2.4</w:delText>
              </w:r>
            </w:del>
          </w:p>
        </w:tc>
        <w:tc>
          <w:tcPr>
            <w:tcW w:w="1156" w:type="dxa"/>
          </w:tcPr>
          <w:p w14:paraId="3E51CF29" w14:textId="36A25B4B" w:rsidR="00083C3A" w:rsidDel="001A6937" w:rsidRDefault="00083C3A" w:rsidP="001F66D6">
            <w:pPr>
              <w:jc w:val="center"/>
              <w:rPr>
                <w:del w:id="321" w:author="USA1" w:date="2022-04-08T15:09:00Z"/>
                <w:lang w:val="en-US" w:eastAsia="ja-JP"/>
              </w:rPr>
            </w:pPr>
            <w:del w:id="322" w:author="USA1" w:date="2022-04-08T15:09:00Z">
              <w:r w:rsidDel="001A6937">
                <w:rPr>
                  <w:lang w:val="en-US" w:eastAsia="ja-JP"/>
                </w:rPr>
                <w:delText>11.761</w:delText>
              </w:r>
            </w:del>
          </w:p>
        </w:tc>
        <w:tc>
          <w:tcPr>
            <w:tcW w:w="1376" w:type="dxa"/>
          </w:tcPr>
          <w:p w14:paraId="63853807" w14:textId="2ADDAE74" w:rsidR="00083C3A" w:rsidDel="001A6937" w:rsidRDefault="00083C3A" w:rsidP="001F66D6">
            <w:pPr>
              <w:jc w:val="center"/>
              <w:rPr>
                <w:del w:id="323" w:author="USA1" w:date="2022-04-08T15:09:00Z"/>
                <w:lang w:val="en-US" w:eastAsia="ja-JP"/>
              </w:rPr>
            </w:pPr>
            <w:del w:id="324" w:author="USA1" w:date="2022-04-08T15:09:00Z">
              <w:r w:rsidDel="001A6937">
                <w:rPr>
                  <w:lang w:val="en-US" w:eastAsia="ja-JP"/>
                </w:rPr>
                <w:delText>0</w:delText>
              </w:r>
            </w:del>
          </w:p>
        </w:tc>
        <w:tc>
          <w:tcPr>
            <w:tcW w:w="1260" w:type="dxa"/>
          </w:tcPr>
          <w:p w14:paraId="08C3401C" w14:textId="14C9E37D" w:rsidR="00083C3A" w:rsidDel="001A6937" w:rsidRDefault="00083C3A" w:rsidP="001F66D6">
            <w:pPr>
              <w:jc w:val="center"/>
              <w:rPr>
                <w:del w:id="325" w:author="USA1" w:date="2022-04-08T15:09:00Z"/>
                <w:lang w:val="en-US" w:eastAsia="ja-JP"/>
              </w:rPr>
            </w:pPr>
            <w:del w:id="326" w:author="USA1" w:date="2022-04-08T15:09:00Z">
              <w:r w:rsidDel="001A6937">
                <w:rPr>
                  <w:lang w:val="en-US" w:eastAsia="ja-JP"/>
                </w:rPr>
                <w:delText>-177</w:delText>
              </w:r>
            </w:del>
          </w:p>
        </w:tc>
        <w:tc>
          <w:tcPr>
            <w:tcW w:w="1350" w:type="dxa"/>
          </w:tcPr>
          <w:p w14:paraId="457F244D" w14:textId="5DE8118A" w:rsidR="00083C3A" w:rsidDel="001A6937" w:rsidRDefault="00083C3A" w:rsidP="001F66D6">
            <w:pPr>
              <w:jc w:val="center"/>
              <w:rPr>
                <w:del w:id="327" w:author="USA1" w:date="2022-04-08T15:09:00Z"/>
                <w:lang w:val="en-US" w:eastAsia="ja-JP"/>
              </w:rPr>
            </w:pPr>
            <w:del w:id="328" w:author="USA1" w:date="2022-04-08T15:09:00Z">
              <w:r w:rsidDel="001A6937">
                <w:rPr>
                  <w:lang w:val="en-US" w:eastAsia="ja-JP"/>
                </w:rPr>
                <w:delText>0.006</w:delText>
              </w:r>
            </w:del>
          </w:p>
        </w:tc>
        <w:tc>
          <w:tcPr>
            <w:tcW w:w="1414" w:type="dxa"/>
          </w:tcPr>
          <w:p w14:paraId="39A0654E" w14:textId="2F7462E6" w:rsidR="00083C3A" w:rsidDel="001A6937" w:rsidRDefault="00083C3A" w:rsidP="001F66D6">
            <w:pPr>
              <w:jc w:val="center"/>
              <w:rPr>
                <w:del w:id="329" w:author="USA1" w:date="2022-04-08T15:09:00Z"/>
                <w:lang w:val="en-US" w:eastAsia="ja-JP"/>
              </w:rPr>
            </w:pPr>
            <w:del w:id="330" w:author="USA1" w:date="2022-04-08T15:09:00Z">
              <w:r w:rsidDel="001A6937">
                <w:rPr>
                  <w:lang w:val="en-US" w:eastAsia="ja-JP"/>
                </w:rPr>
                <w:delText>0.006</w:delText>
              </w:r>
            </w:del>
          </w:p>
        </w:tc>
        <w:tc>
          <w:tcPr>
            <w:tcW w:w="1740" w:type="dxa"/>
          </w:tcPr>
          <w:p w14:paraId="595B382D" w14:textId="4A0B2188" w:rsidR="00083C3A" w:rsidDel="001A6937" w:rsidRDefault="00083C3A" w:rsidP="001F66D6">
            <w:pPr>
              <w:jc w:val="center"/>
              <w:rPr>
                <w:del w:id="331" w:author="USA1" w:date="2022-04-08T15:09:00Z"/>
                <w:lang w:val="en-US" w:eastAsia="ja-JP"/>
              </w:rPr>
            </w:pPr>
            <w:del w:id="332" w:author="USA1" w:date="2022-04-08T15:09:00Z">
              <w:r w:rsidDel="001A6937">
                <w:rPr>
                  <w:lang w:val="en-US" w:eastAsia="ja-JP"/>
                </w:rPr>
                <w:delText>77</w:delText>
              </w:r>
            </w:del>
          </w:p>
        </w:tc>
      </w:tr>
      <w:tr w:rsidR="00083C3A" w:rsidDel="001A6937" w14:paraId="470308EE" w14:textId="09F6C8C3" w:rsidTr="001F66D6">
        <w:trPr>
          <w:jc w:val="center"/>
          <w:del w:id="333" w:author="USA1" w:date="2022-04-08T15:09:00Z"/>
        </w:trPr>
        <w:tc>
          <w:tcPr>
            <w:tcW w:w="1333" w:type="dxa"/>
          </w:tcPr>
          <w:p w14:paraId="25B8B095" w14:textId="773FC86C" w:rsidR="00083C3A" w:rsidDel="001A6937" w:rsidRDefault="00083C3A" w:rsidP="001F66D6">
            <w:pPr>
              <w:jc w:val="center"/>
              <w:rPr>
                <w:del w:id="334" w:author="USA1" w:date="2022-04-08T15:09:00Z"/>
                <w:lang w:val="en-US" w:eastAsia="ja-JP"/>
              </w:rPr>
            </w:pPr>
            <w:del w:id="335" w:author="USA1" w:date="2022-04-08T15:09:00Z">
              <w:r w:rsidDel="001A6937">
                <w:rPr>
                  <w:lang w:val="en-US" w:eastAsia="ja-JP"/>
                </w:rPr>
                <w:delText>5.8</w:delText>
              </w:r>
            </w:del>
          </w:p>
        </w:tc>
        <w:tc>
          <w:tcPr>
            <w:tcW w:w="1156" w:type="dxa"/>
          </w:tcPr>
          <w:p w14:paraId="395B035E" w14:textId="35E71E0B" w:rsidR="00083C3A" w:rsidDel="001A6937" w:rsidRDefault="00083C3A" w:rsidP="001F66D6">
            <w:pPr>
              <w:jc w:val="center"/>
              <w:rPr>
                <w:del w:id="336" w:author="USA1" w:date="2022-04-08T15:09:00Z"/>
                <w:lang w:val="en-US" w:eastAsia="ja-JP"/>
              </w:rPr>
            </w:pPr>
            <w:del w:id="337" w:author="USA1" w:date="2022-04-08T15:09:00Z">
              <w:r w:rsidDel="001A6937">
                <w:rPr>
                  <w:lang w:val="en-US" w:eastAsia="ja-JP"/>
                </w:rPr>
                <w:delText>15.051</w:delText>
              </w:r>
            </w:del>
          </w:p>
        </w:tc>
        <w:tc>
          <w:tcPr>
            <w:tcW w:w="1376" w:type="dxa"/>
          </w:tcPr>
          <w:p w14:paraId="739D12AC" w14:textId="6B54FB02" w:rsidR="00083C3A" w:rsidDel="001A6937" w:rsidRDefault="00083C3A" w:rsidP="001F66D6">
            <w:pPr>
              <w:jc w:val="center"/>
              <w:rPr>
                <w:del w:id="338" w:author="USA1" w:date="2022-04-08T15:09:00Z"/>
                <w:lang w:val="en-US" w:eastAsia="ja-JP"/>
              </w:rPr>
            </w:pPr>
            <w:del w:id="339" w:author="USA1" w:date="2022-04-08T15:09:00Z">
              <w:r w:rsidDel="001A6937">
                <w:rPr>
                  <w:lang w:val="en-US" w:eastAsia="ja-JP"/>
                </w:rPr>
                <w:delText>0</w:delText>
              </w:r>
            </w:del>
          </w:p>
        </w:tc>
        <w:tc>
          <w:tcPr>
            <w:tcW w:w="1260" w:type="dxa"/>
          </w:tcPr>
          <w:p w14:paraId="6BE25568" w14:textId="2D474E63" w:rsidR="00083C3A" w:rsidDel="001A6937" w:rsidRDefault="00083C3A" w:rsidP="001F66D6">
            <w:pPr>
              <w:jc w:val="center"/>
              <w:rPr>
                <w:del w:id="340" w:author="USA1" w:date="2022-04-08T15:09:00Z"/>
                <w:lang w:val="en-US" w:eastAsia="ja-JP"/>
              </w:rPr>
            </w:pPr>
            <w:del w:id="341" w:author="USA1" w:date="2022-04-08T15:09:00Z">
              <w:r w:rsidDel="001A6937">
                <w:rPr>
                  <w:lang w:val="en-US" w:eastAsia="ja-JP"/>
                </w:rPr>
                <w:delText>-169</w:delText>
              </w:r>
            </w:del>
          </w:p>
        </w:tc>
        <w:tc>
          <w:tcPr>
            <w:tcW w:w="1350" w:type="dxa"/>
          </w:tcPr>
          <w:p w14:paraId="64F3599C" w14:textId="7042C9FC" w:rsidR="00083C3A" w:rsidDel="001A6937" w:rsidRDefault="00083C3A" w:rsidP="001F66D6">
            <w:pPr>
              <w:jc w:val="center"/>
              <w:rPr>
                <w:del w:id="342" w:author="USA1" w:date="2022-04-08T15:09:00Z"/>
                <w:lang w:val="en-US" w:eastAsia="ja-JP"/>
              </w:rPr>
            </w:pPr>
            <w:del w:id="343" w:author="USA1" w:date="2022-04-08T15:09:00Z">
              <w:r w:rsidDel="001A6937">
                <w:rPr>
                  <w:lang w:val="en-US" w:eastAsia="ja-JP"/>
                </w:rPr>
                <w:delText>0.0075</w:delText>
              </w:r>
            </w:del>
          </w:p>
        </w:tc>
        <w:tc>
          <w:tcPr>
            <w:tcW w:w="1414" w:type="dxa"/>
          </w:tcPr>
          <w:p w14:paraId="66C1A5FD" w14:textId="6D253928" w:rsidR="00083C3A" w:rsidDel="001A6937" w:rsidRDefault="00083C3A" w:rsidP="001F66D6">
            <w:pPr>
              <w:jc w:val="center"/>
              <w:rPr>
                <w:del w:id="344" w:author="USA1" w:date="2022-04-08T15:09:00Z"/>
                <w:lang w:val="en-US" w:eastAsia="ja-JP"/>
              </w:rPr>
            </w:pPr>
            <w:del w:id="345" w:author="USA1" w:date="2022-04-08T15:09:00Z">
              <w:r w:rsidDel="001A6937">
                <w:rPr>
                  <w:lang w:val="en-US" w:eastAsia="ja-JP"/>
                </w:rPr>
                <w:delText>0.009</w:delText>
              </w:r>
            </w:del>
          </w:p>
        </w:tc>
        <w:tc>
          <w:tcPr>
            <w:tcW w:w="1740" w:type="dxa"/>
          </w:tcPr>
          <w:p w14:paraId="2E09BF77" w14:textId="736BCF26" w:rsidR="00083C3A" w:rsidDel="001A6937" w:rsidRDefault="00083C3A" w:rsidP="001F66D6">
            <w:pPr>
              <w:jc w:val="center"/>
              <w:rPr>
                <w:del w:id="346" w:author="USA1" w:date="2022-04-08T15:09:00Z"/>
                <w:lang w:val="en-US" w:eastAsia="ja-JP"/>
              </w:rPr>
            </w:pPr>
            <w:del w:id="347" w:author="USA1" w:date="2022-04-08T15:09:00Z">
              <w:r w:rsidDel="001A6937">
                <w:rPr>
                  <w:lang w:val="en-US" w:eastAsia="ja-JP"/>
                </w:rPr>
                <w:delText>72</w:delText>
              </w:r>
            </w:del>
          </w:p>
        </w:tc>
      </w:tr>
      <w:tr w:rsidR="00083C3A" w:rsidDel="001A6937" w14:paraId="0834CE6A" w14:textId="01793818" w:rsidTr="001F66D6">
        <w:trPr>
          <w:jc w:val="center"/>
          <w:del w:id="348" w:author="USA1" w:date="2022-04-08T15:09:00Z"/>
        </w:trPr>
        <w:tc>
          <w:tcPr>
            <w:tcW w:w="1333" w:type="dxa"/>
          </w:tcPr>
          <w:p w14:paraId="5A7A5DFD" w14:textId="7092A467" w:rsidR="00083C3A" w:rsidDel="001A6937" w:rsidRDefault="00083C3A" w:rsidP="001F66D6">
            <w:pPr>
              <w:jc w:val="center"/>
              <w:rPr>
                <w:del w:id="349" w:author="USA1" w:date="2022-04-08T15:09:00Z"/>
                <w:lang w:val="en-US" w:eastAsia="ja-JP"/>
              </w:rPr>
            </w:pPr>
            <w:del w:id="350" w:author="USA1" w:date="2022-04-08T15:09:00Z">
              <w:r w:rsidDel="001A6937">
                <w:rPr>
                  <w:lang w:val="en-US" w:eastAsia="ja-JP"/>
                </w:rPr>
                <w:delText>24</w:delText>
              </w:r>
            </w:del>
          </w:p>
        </w:tc>
        <w:tc>
          <w:tcPr>
            <w:tcW w:w="1156" w:type="dxa"/>
          </w:tcPr>
          <w:p w14:paraId="23749059" w14:textId="2E0489B3" w:rsidR="00083C3A" w:rsidDel="001A6937" w:rsidRDefault="00083C3A" w:rsidP="001F66D6">
            <w:pPr>
              <w:jc w:val="center"/>
              <w:rPr>
                <w:del w:id="351" w:author="USA1" w:date="2022-04-08T15:09:00Z"/>
                <w:lang w:val="en-US" w:eastAsia="ja-JP"/>
              </w:rPr>
            </w:pPr>
            <w:del w:id="352" w:author="USA1" w:date="2022-04-08T15:09:00Z">
              <w:r w:rsidDel="001A6937">
                <w:rPr>
                  <w:lang w:val="en-US" w:eastAsia="ja-JP"/>
                </w:rPr>
                <w:delText>16.990</w:delText>
              </w:r>
            </w:del>
          </w:p>
        </w:tc>
        <w:tc>
          <w:tcPr>
            <w:tcW w:w="1376" w:type="dxa"/>
          </w:tcPr>
          <w:p w14:paraId="49D26D37" w14:textId="0E8EFAEB" w:rsidR="00083C3A" w:rsidDel="001A6937" w:rsidRDefault="00083C3A" w:rsidP="001F66D6">
            <w:pPr>
              <w:jc w:val="center"/>
              <w:rPr>
                <w:del w:id="353" w:author="USA1" w:date="2022-04-08T15:09:00Z"/>
                <w:lang w:val="en-US" w:eastAsia="ja-JP"/>
              </w:rPr>
            </w:pPr>
            <w:del w:id="354" w:author="USA1" w:date="2022-04-08T15:09:00Z">
              <w:r w:rsidDel="001A6937">
                <w:rPr>
                  <w:lang w:val="en-US" w:eastAsia="ja-JP"/>
                </w:rPr>
                <w:delText>0</w:delText>
              </w:r>
            </w:del>
          </w:p>
        </w:tc>
        <w:tc>
          <w:tcPr>
            <w:tcW w:w="1260" w:type="dxa"/>
          </w:tcPr>
          <w:p w14:paraId="28B4AA61" w14:textId="1B3121FD" w:rsidR="00083C3A" w:rsidDel="001A6937" w:rsidRDefault="00083C3A" w:rsidP="001F66D6">
            <w:pPr>
              <w:jc w:val="center"/>
              <w:rPr>
                <w:del w:id="355" w:author="USA1" w:date="2022-04-08T15:09:00Z"/>
                <w:lang w:val="en-US" w:eastAsia="ja-JP"/>
              </w:rPr>
            </w:pPr>
            <w:del w:id="356" w:author="USA1" w:date="2022-04-08T15:09:00Z">
              <w:r w:rsidDel="001A6937">
                <w:rPr>
                  <w:lang w:val="en-US" w:eastAsia="ja-JP"/>
                </w:rPr>
                <w:delText>-147</w:delText>
              </w:r>
            </w:del>
          </w:p>
        </w:tc>
        <w:tc>
          <w:tcPr>
            <w:tcW w:w="1350" w:type="dxa"/>
          </w:tcPr>
          <w:p w14:paraId="35F90515" w14:textId="40F2B4A6" w:rsidR="00083C3A" w:rsidDel="001A6937" w:rsidRDefault="00083C3A" w:rsidP="001F66D6">
            <w:pPr>
              <w:jc w:val="center"/>
              <w:rPr>
                <w:del w:id="357" w:author="USA1" w:date="2022-04-08T15:09:00Z"/>
                <w:lang w:val="en-US" w:eastAsia="ja-JP"/>
              </w:rPr>
            </w:pPr>
            <w:del w:id="358" w:author="USA1" w:date="2022-04-08T15:09:00Z">
              <w:r w:rsidDel="001A6937">
                <w:rPr>
                  <w:lang w:val="en-US" w:eastAsia="ja-JP"/>
                </w:rPr>
                <w:delText>0.014</w:delText>
              </w:r>
            </w:del>
          </w:p>
        </w:tc>
        <w:tc>
          <w:tcPr>
            <w:tcW w:w="1414" w:type="dxa"/>
          </w:tcPr>
          <w:p w14:paraId="2D44D929" w14:textId="0C5D3187" w:rsidR="00083C3A" w:rsidDel="001A6937" w:rsidRDefault="00083C3A" w:rsidP="001F66D6">
            <w:pPr>
              <w:jc w:val="center"/>
              <w:rPr>
                <w:del w:id="359" w:author="USA1" w:date="2022-04-08T15:09:00Z"/>
                <w:lang w:val="en-US" w:eastAsia="ja-JP"/>
              </w:rPr>
            </w:pPr>
            <w:del w:id="360" w:author="USA1" w:date="2022-04-08T15:09:00Z">
              <w:r w:rsidDel="001A6937">
                <w:rPr>
                  <w:lang w:val="en-US" w:eastAsia="ja-JP"/>
                </w:rPr>
                <w:delText>0.200</w:delText>
              </w:r>
            </w:del>
          </w:p>
        </w:tc>
        <w:tc>
          <w:tcPr>
            <w:tcW w:w="1740" w:type="dxa"/>
          </w:tcPr>
          <w:p w14:paraId="454BCE44" w14:textId="6CF155E6" w:rsidR="00083C3A" w:rsidDel="001A6937" w:rsidRDefault="00083C3A" w:rsidP="001F66D6">
            <w:pPr>
              <w:jc w:val="center"/>
              <w:rPr>
                <w:del w:id="361" w:author="USA1" w:date="2022-04-08T15:09:00Z"/>
                <w:lang w:val="en-US" w:eastAsia="ja-JP"/>
              </w:rPr>
            </w:pPr>
            <w:del w:id="362" w:author="USA1" w:date="2022-04-08T15:09:00Z">
              <w:r w:rsidDel="001A6937">
                <w:rPr>
                  <w:lang w:val="en-US" w:eastAsia="ja-JP"/>
                </w:rPr>
                <w:delText>51 (33)</w:delText>
              </w:r>
            </w:del>
          </w:p>
        </w:tc>
      </w:tr>
    </w:tbl>
    <w:p w14:paraId="6CDF6576" w14:textId="2269949D" w:rsidR="00083C3A" w:rsidDel="001A6937" w:rsidRDefault="00083C3A" w:rsidP="00083C3A">
      <w:pPr>
        <w:rPr>
          <w:del w:id="363" w:author="USA1" w:date="2022-04-08T15:09:00Z"/>
          <w:lang w:val="en-US" w:eastAsia="ja-JP"/>
        </w:rPr>
      </w:pPr>
    </w:p>
    <w:p w14:paraId="51445F78" w14:textId="0B729297" w:rsidR="00083C3A" w:rsidDel="001A6937" w:rsidRDefault="00083C3A" w:rsidP="00083C3A">
      <w:pPr>
        <w:rPr>
          <w:del w:id="364" w:author="USA1" w:date="2022-04-08T15:09:00Z"/>
          <w:lang w:val="en-US" w:eastAsia="ja-JP"/>
        </w:rPr>
      </w:pPr>
      <w:del w:id="365" w:author="USA1" w:date="2022-04-08T15:09:00Z">
        <w:r w:rsidDel="001A6937">
          <w:rPr>
            <w:lang w:val="en-US" w:eastAsia="ja-JP"/>
          </w:rPr>
          <w:delText xml:space="preserve">The study calculates the power flux from WPT at distance d (m) in free space with specific attenuation A (dB/km) = Atten_dry and Atten_std, and takes the logarithmic difference of this to the threshold values in RA. 769. Specifically, the study computes numerical values of </w:delText>
        </w:r>
      </w:del>
    </w:p>
    <w:p w14:paraId="470F6552" w14:textId="67B19DFA" w:rsidR="00083C3A" w:rsidRPr="00030C39" w:rsidDel="001A6937" w:rsidRDefault="00083C3A" w:rsidP="00083C3A">
      <w:pPr>
        <w:jc w:val="center"/>
        <w:rPr>
          <w:del w:id="366" w:author="USA1" w:date="2022-04-08T15:09:00Z"/>
          <w:lang w:val="fr-FR" w:eastAsia="ja-JP"/>
        </w:rPr>
      </w:pPr>
      <w:del w:id="367" w:author="USA1" w:date="2022-04-08T15:09:00Z">
        <w:r w:rsidRPr="002D1B93" w:rsidDel="001A6937">
          <w:rPr>
            <w:rFonts w:ascii="Symbol" w:hAnsi="Symbol"/>
            <w:lang w:val="en-US" w:eastAsia="ja-JP"/>
          </w:rPr>
          <w:delText></w:delText>
        </w:r>
        <w:r w:rsidRPr="00030C39" w:rsidDel="001A6937">
          <w:rPr>
            <w:lang w:val="fr-FR" w:eastAsia="ja-JP"/>
          </w:rPr>
          <w:delText xml:space="preserve"> (dB) = P_wpt – T_769 – 10 log (4</w:delText>
        </w:r>
        <w:r w:rsidRPr="002D1B93" w:rsidDel="001A6937">
          <w:rPr>
            <w:rFonts w:ascii="Symbol" w:hAnsi="Symbol"/>
            <w:lang w:val="en-US" w:eastAsia="ja-JP"/>
          </w:rPr>
          <w:delText></w:delText>
        </w:r>
        <w:r w:rsidRPr="00030C39" w:rsidDel="001A6937">
          <w:rPr>
            <w:rFonts w:asciiTheme="majorBidi" w:hAnsiTheme="majorBidi" w:cstheme="majorBidi"/>
            <w:lang w:val="fr-FR" w:eastAsia="ja-JP"/>
          </w:rPr>
          <w:delText>) – 20 log (d</w:delText>
        </w:r>
        <w:r w:rsidRPr="00030C39" w:rsidDel="001A6937">
          <w:rPr>
            <w:lang w:val="fr-FR" w:eastAsia="ja-JP"/>
          </w:rPr>
          <w:delText>) – A*d/1000</w:delText>
        </w:r>
      </w:del>
    </w:p>
    <w:p w14:paraId="34AED5C1" w14:textId="020E4B3C" w:rsidR="00083C3A" w:rsidRPr="002928B7" w:rsidDel="001A6937" w:rsidRDefault="00083C3A" w:rsidP="00083C3A">
      <w:pPr>
        <w:pStyle w:val="Heading3"/>
        <w:rPr>
          <w:del w:id="368" w:author="USA1" w:date="2022-04-08T15:09:00Z"/>
          <w:lang w:eastAsia="ja-JP"/>
        </w:rPr>
      </w:pPr>
      <w:bookmarkStart w:id="369" w:name="_Toc86046448"/>
      <w:del w:id="370" w:author="USA1" w:date="2022-04-08T15:09:00Z">
        <w:r w:rsidRPr="002928B7" w:rsidDel="001A6937">
          <w:rPr>
            <w:lang w:eastAsia="ja-JP"/>
          </w:rPr>
          <w:delText>3.</w:delText>
        </w:r>
        <w:r w:rsidDel="001A6937">
          <w:rPr>
            <w:lang w:eastAsia="ja-JP"/>
          </w:rPr>
          <w:delText>6</w:delText>
        </w:r>
        <w:r w:rsidRPr="002928B7" w:rsidDel="001A6937">
          <w:rPr>
            <w:lang w:eastAsia="ja-JP"/>
          </w:rPr>
          <w:delText>.</w:delText>
        </w:r>
        <w:r w:rsidDel="001A6937">
          <w:rPr>
            <w:lang w:eastAsia="ja-JP"/>
          </w:rPr>
          <w:delText>3</w:delText>
        </w:r>
        <w:r w:rsidRPr="002928B7" w:rsidDel="001A6937">
          <w:rPr>
            <w:lang w:eastAsia="ja-JP"/>
          </w:rPr>
          <w:tab/>
        </w:r>
        <w:r w:rsidRPr="002928B7" w:rsidDel="001A6937">
          <w:delText>R</w:delText>
        </w:r>
        <w:r w:rsidDel="001A6937">
          <w:delText>esults</w:delText>
        </w:r>
        <w:bookmarkEnd w:id="369"/>
      </w:del>
    </w:p>
    <w:p w14:paraId="324B1439" w14:textId="72BDF2BA" w:rsidR="00083C3A" w:rsidDel="001A6937" w:rsidRDefault="00083C3A" w:rsidP="00083C3A">
      <w:pPr>
        <w:rPr>
          <w:del w:id="371" w:author="USA1" w:date="2022-04-08T15:09:00Z"/>
        </w:rPr>
      </w:pPr>
      <w:del w:id="372" w:author="USA1" w:date="2022-04-08T15:09:00Z">
        <w:r w:rsidDel="001A6937">
          <w:delText xml:space="preserve">Results for the calculation of </w:delText>
        </w:r>
        <w:r w:rsidRPr="006A41A1" w:rsidDel="001A6937">
          <w:rPr>
            <w:rFonts w:ascii="Symbol" w:hAnsi="Symbol"/>
            <w:lang w:val="en-US" w:eastAsia="ja-JP"/>
          </w:rPr>
          <w:delText></w:delText>
        </w:r>
        <w:r w:rsidDel="001A6937">
          <w:rPr>
            <w:lang w:val="en-US" w:eastAsia="ja-JP"/>
          </w:rPr>
          <w:delText xml:space="preserve"> </w:delText>
        </w:r>
        <w:r w:rsidDel="001A6937">
          <w:delText xml:space="preserve">are shown in Figure 14 at the four WPT frequencies, and </w:delText>
        </w:r>
        <w:r w:rsidDel="001A6937">
          <w:rPr>
            <w:lang w:val="en-US" w:eastAsia="ja-JP"/>
          </w:rPr>
          <w:delText>t</w:delText>
        </w:r>
        <w:r w:rsidRPr="006A41A1" w:rsidDel="001A6937">
          <w:rPr>
            <w:lang w:val="en-US" w:eastAsia="ja-JP"/>
          </w:rPr>
          <w:delText>he rightmost column in Table</w:delText>
        </w:r>
        <w:r w:rsidDel="001A6937">
          <w:rPr>
            <w:lang w:val="en-US" w:eastAsia="ja-JP"/>
          </w:rPr>
          <w:delText xml:space="preserve"> 13 shows the values of </w:delText>
        </w:r>
        <w:r w:rsidRPr="006A41A1" w:rsidDel="001A6937">
          <w:rPr>
            <w:rFonts w:ascii="Symbol" w:hAnsi="Symbol"/>
            <w:lang w:val="en-US" w:eastAsia="ja-JP"/>
          </w:rPr>
          <w:delText></w:delText>
        </w:r>
        <w:r w:rsidDel="001A6937">
          <w:rPr>
            <w:lang w:val="en-US" w:eastAsia="ja-JP"/>
          </w:rPr>
          <w:delText xml:space="preserve"> calculated at d = 100 km in the dry and standard cases at 24 GHz.  The dry and wet calculations differ only at 24 GHz at which frequency wet conditions are not appropriate to radio astronomy observing</w:delText>
        </w:r>
        <w:r w:rsidDel="001A6937">
          <w:delText xml:space="preserve">.  Relevant values of </w:delText>
        </w:r>
        <w:r w:rsidRPr="006A41A1" w:rsidDel="001A6937">
          <w:rPr>
            <w:rFonts w:ascii="Symbol" w:hAnsi="Symbol"/>
            <w:lang w:val="en-US" w:eastAsia="ja-JP"/>
          </w:rPr>
          <w:delText></w:delText>
        </w:r>
        <w:r w:rsidDel="001A6937">
          <w:delText xml:space="preserve"> at line of sight separations of 100 km thus range from 50-80 dB. </w:delText>
        </w:r>
      </w:del>
    </w:p>
    <w:p w14:paraId="055390A6" w14:textId="11ECDE8D" w:rsidR="00083C3A" w:rsidDel="001A6937" w:rsidRDefault="00083C3A" w:rsidP="00083C3A">
      <w:pPr>
        <w:rPr>
          <w:del w:id="373" w:author="USA1" w:date="2022-04-08T15:09:00Z"/>
        </w:rPr>
      </w:pPr>
      <w:del w:id="374" w:author="USA1" w:date="2022-04-08T15:09:00Z">
        <w:r w:rsidDel="001A6937">
          <w:delText>Substantial additional attenuations of the WPT radiation above those expected from free space loss and atmospheric attenuation are required to reach radio astronomy service protection thresholds.  Additional attenuations will generally take the form of terrain, clutter loss and building entry losses. The latter are typically quoted as 10 - 20 dB. During periods of active charging, the WPT power flux will presumably be diminished by the power that is absorbed.</w:delText>
        </w:r>
      </w:del>
    </w:p>
    <w:p w14:paraId="71E0DDC9" w14:textId="7F4582E6" w:rsidR="00083C3A" w:rsidDel="001A6937" w:rsidRDefault="00083C3A" w:rsidP="00083C3A">
      <w:pPr>
        <w:rPr>
          <w:del w:id="375" w:author="USA1" w:date="2022-04-08T15:09:00Z"/>
        </w:rPr>
      </w:pPr>
      <w:del w:id="376" w:author="USA1" w:date="2022-04-08T15:09:00Z">
        <w:r w:rsidDel="001A6937">
          <w:delText xml:space="preserve">The indicated attenuations </w:delText>
        </w:r>
        <w:r w:rsidRPr="006A41A1" w:rsidDel="001A6937">
          <w:rPr>
            <w:rFonts w:ascii="Symbol" w:hAnsi="Symbol"/>
            <w:lang w:val="en-US" w:eastAsia="ja-JP"/>
          </w:rPr>
          <w:delText></w:delText>
        </w:r>
        <w:r w:rsidRPr="00B47EEA" w:rsidDel="001A6937">
          <w:rPr>
            <w:lang w:val="en-US" w:eastAsia="ja-JP"/>
          </w:rPr>
          <w:delText xml:space="preserve"> </w:delText>
        </w:r>
        <w:r w:rsidDel="001A6937">
          <w:delText>can be adjusted up or down for gain of the transmitting WPT device in the direction of the radio astronomy operation and for differences in the WPT power level.  Care should be taken to avoid pointing the WPT system toward radio astronomy operations.</w:delText>
        </w:r>
      </w:del>
    </w:p>
    <w:p w14:paraId="5AA94BAC" w14:textId="50BF69F5" w:rsidR="00083C3A" w:rsidRPr="001F7540" w:rsidDel="001A6937" w:rsidRDefault="00083C3A" w:rsidP="00083C3A">
      <w:pPr>
        <w:pStyle w:val="FigureNo"/>
        <w:keepNext w:val="0"/>
        <w:keepLines w:val="0"/>
        <w:rPr>
          <w:del w:id="377" w:author="USA1" w:date="2022-04-08T15:09:00Z"/>
          <w:lang w:val="en-US"/>
        </w:rPr>
      </w:pPr>
      <w:del w:id="378" w:author="USA1" w:date="2022-04-08T15:09:00Z">
        <w:r w:rsidRPr="001F7540" w:rsidDel="001A6937">
          <w:delText xml:space="preserve">Figure </w:delText>
        </w:r>
        <w:r w:rsidDel="001A6937">
          <w:delText>14</w:delText>
        </w:r>
      </w:del>
    </w:p>
    <w:p w14:paraId="2BC8F5CE" w14:textId="6742BB48" w:rsidR="00083C3A" w:rsidDel="001A6937" w:rsidRDefault="00083C3A" w:rsidP="00083C3A">
      <w:pPr>
        <w:pStyle w:val="Figuretitle"/>
        <w:keepNext w:val="0"/>
        <w:keepLines w:val="0"/>
        <w:rPr>
          <w:del w:id="379" w:author="USA1" w:date="2022-04-08T15:09:00Z"/>
          <w:lang w:val="en-US"/>
        </w:rPr>
      </w:pPr>
      <w:del w:id="380" w:author="USA1" w:date="2022-04-08T15:09:00Z">
        <w:r w:rsidDel="001A6937">
          <w:rPr>
            <w:lang w:val="en-US"/>
          </w:rPr>
          <w:delText xml:space="preserve">Isolation needed to protect radio astronomy at RA.769 levels </w:delText>
        </w:r>
      </w:del>
    </w:p>
    <w:p w14:paraId="578A9E06" w14:textId="3C05E848" w:rsidR="00083C3A" w:rsidRPr="002D1B93" w:rsidDel="001A6937" w:rsidRDefault="00083C3A" w:rsidP="00083C3A">
      <w:pPr>
        <w:pStyle w:val="Figuretitle"/>
        <w:keepNext w:val="0"/>
        <w:keepLines w:val="0"/>
        <w:rPr>
          <w:del w:id="381" w:author="USA1" w:date="2022-04-08T15:09:00Z"/>
          <w:lang w:val="en-US"/>
        </w:rPr>
      </w:pPr>
      <w:del w:id="382" w:author="USA1" w:date="2022-04-08T15:09:00Z">
        <w:r w:rsidDel="001A6937">
          <w:rPr>
            <w:noProof/>
            <w:lang w:val="en-US"/>
          </w:rPr>
          <w:drawing>
            <wp:inline distT="0" distB="0" distL="0" distR="0" wp14:anchorId="7DA9B389" wp14:editId="72599317">
              <wp:extent cx="5358130" cy="4403874"/>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
                        <a:extLst>
                          <a:ext uri="{28A0092B-C50C-407E-A947-70E740481C1C}">
                            <a14:useLocalDpi xmlns:a14="http://schemas.microsoft.com/office/drawing/2010/main" val="0"/>
                          </a:ext>
                        </a:extLst>
                      </a:blip>
                      <a:stretch>
                        <a:fillRect/>
                      </a:stretch>
                    </pic:blipFill>
                    <pic:spPr>
                      <a:xfrm>
                        <a:off x="0" y="0"/>
                        <a:ext cx="5365864" cy="4410230"/>
                      </a:xfrm>
                      <a:prstGeom prst="rect">
                        <a:avLst/>
                      </a:prstGeom>
                    </pic:spPr>
                  </pic:pic>
                </a:graphicData>
              </a:graphic>
            </wp:inline>
          </w:drawing>
        </w:r>
      </w:del>
    </w:p>
    <w:p w14:paraId="7BDD433D" w14:textId="77340D88" w:rsidR="00083C3A" w:rsidRPr="002928B7" w:rsidDel="001A6937" w:rsidRDefault="00083C3A" w:rsidP="00083C3A">
      <w:pPr>
        <w:pStyle w:val="Heading3"/>
        <w:rPr>
          <w:del w:id="383" w:author="USA1" w:date="2022-04-08T15:09:00Z"/>
          <w:lang w:eastAsia="ja-JP"/>
        </w:rPr>
      </w:pPr>
      <w:bookmarkStart w:id="384" w:name="_Toc86046449"/>
      <w:del w:id="385" w:author="USA1" w:date="2022-04-08T15:09:00Z">
        <w:r w:rsidRPr="002928B7" w:rsidDel="001A6937">
          <w:rPr>
            <w:lang w:eastAsia="ja-JP"/>
          </w:rPr>
          <w:delText>3.</w:delText>
        </w:r>
        <w:r w:rsidDel="001A6937">
          <w:rPr>
            <w:lang w:eastAsia="ja-JP"/>
          </w:rPr>
          <w:delText>6</w:delText>
        </w:r>
        <w:r w:rsidRPr="002928B7" w:rsidDel="001A6937">
          <w:rPr>
            <w:lang w:eastAsia="ja-JP"/>
          </w:rPr>
          <w:delText>.</w:delText>
        </w:r>
        <w:r w:rsidDel="001A6937">
          <w:rPr>
            <w:lang w:eastAsia="ja-JP"/>
          </w:rPr>
          <w:delText>4</w:delText>
        </w:r>
        <w:r w:rsidRPr="002928B7" w:rsidDel="001A6937">
          <w:rPr>
            <w:lang w:eastAsia="ja-JP"/>
          </w:rPr>
          <w:tab/>
        </w:r>
        <w:r w:rsidDel="001A6937">
          <w:delText>Summary</w:delText>
        </w:r>
        <w:bookmarkEnd w:id="384"/>
        <w:r w:rsidDel="001A6937">
          <w:delText xml:space="preserve"> </w:delText>
        </w:r>
      </w:del>
    </w:p>
    <w:p w14:paraId="72696D0C" w14:textId="548886C3" w:rsidR="00083C3A" w:rsidRPr="006B56FE" w:rsidDel="001A6937" w:rsidRDefault="00083C3A" w:rsidP="00083C3A">
      <w:pPr>
        <w:rPr>
          <w:del w:id="386" w:author="USA1" w:date="2022-04-08T15:09:00Z"/>
          <w:lang w:val="en-US" w:eastAsia="ja-JP"/>
        </w:rPr>
      </w:pPr>
      <w:del w:id="387" w:author="USA1" w:date="2022-04-08T15:09:00Z">
        <w:r w:rsidDel="001A6937">
          <w:delText xml:space="preserve">Substantial additional attenuation of WPT radiation is required to meet the interference thresholds in RA.769 in four frequency bands at line of sight distances exceeding 1000 km, beyond the losses associated with spatial spreading, atmospheric attenuation and possible building entry losses of 10-20 dB. It is possible to further take into account additional attenuation </w:delText>
        </w:r>
      </w:del>
      <w:del w:id="388" w:author="USA1" w:date="2022-03-24T13:23:00Z">
        <w:r w:rsidDel="00196B9E">
          <w:delText xml:space="preserve"> </w:delText>
        </w:r>
      </w:del>
      <w:del w:id="389" w:author="USA1" w:date="2022-04-08T15:09:00Z">
        <w:r w:rsidDel="001A6937">
          <w:delText>from the output power level of WPT to the radiated power level at the radio astronomy frequency service.</w:delText>
        </w:r>
        <w:r w:rsidRPr="00196B9E" w:rsidDel="001A6937">
          <w:rPr>
            <w:highlight w:val="cyan"/>
            <w:rPrChange w:id="390" w:author="USA1" w:date="2022-03-24T13:23:00Z">
              <w:rPr/>
            </w:rPrChange>
          </w:rPr>
          <w:delText>]</w:delText>
        </w:r>
      </w:del>
    </w:p>
    <w:p w14:paraId="51896928" w14:textId="77777777" w:rsidR="00083C3A" w:rsidRPr="00B678A6" w:rsidRDefault="00083C3A" w:rsidP="00083C3A">
      <w:pPr>
        <w:pStyle w:val="Heading1"/>
        <w:rPr>
          <w:lang w:eastAsia="ja-JP"/>
        </w:rPr>
      </w:pPr>
      <w:bookmarkStart w:id="391" w:name="_Toc87463850"/>
      <w:r>
        <w:rPr>
          <w:lang w:eastAsia="ja-JP"/>
        </w:rPr>
        <w:t>4</w:t>
      </w:r>
      <w:r w:rsidRPr="00B678A6">
        <w:rPr>
          <w:lang w:eastAsia="ja-JP"/>
        </w:rPr>
        <w:tab/>
        <w:t>Human hazard issues</w:t>
      </w:r>
      <w:bookmarkEnd w:id="391"/>
    </w:p>
    <w:p w14:paraId="1F9410DB" w14:textId="77777777" w:rsidR="00083C3A" w:rsidRPr="002F51B5" w:rsidRDefault="00083C3A" w:rsidP="00083C3A">
      <w:r w:rsidRPr="001005AA">
        <w:rPr>
          <w:lang w:eastAsia="ja-JP"/>
        </w:rPr>
        <w:t xml:space="preserve">Administrations are encouraged to follow the guidelines set by the ICNIRP and IEEE expert groups, or limits set by their own experts. </w:t>
      </w:r>
      <w:r w:rsidRPr="001D77B1">
        <w:rPr>
          <w:lang w:eastAsia="ja-JP"/>
        </w:rPr>
        <w:t xml:space="preserve">Human exposure to electromagnetic fields (EMF) is addressed by a number of regulatory agencies as well as international expert organizations such as the World Health Organization (WHO), the Institute of Electrical and Electronics Engineers (IEEE), and the International Commission on Non-Ionizing Radiation Protection (ICNIRP). </w:t>
      </w:r>
      <w:r>
        <w:t>Below</w:t>
      </w:r>
      <w:r w:rsidRPr="002F51B5">
        <w:t xml:space="preserve"> are the ICNIRP Guidelines on EMF: </w:t>
      </w:r>
    </w:p>
    <w:p w14:paraId="0E575590" w14:textId="77777777" w:rsidR="00083C3A" w:rsidRPr="002F51B5" w:rsidRDefault="00083C3A" w:rsidP="00083C3A">
      <w:pPr>
        <w:pStyle w:val="enumlev1"/>
      </w:pPr>
      <w:r w:rsidRPr="002F51B5">
        <w:t>1</w:t>
      </w:r>
      <w:r w:rsidRPr="002F51B5">
        <w:tab/>
      </w:r>
      <w:hyperlink r:id="rId25" w:history="1">
        <w:r w:rsidRPr="002F51B5">
          <w:rPr>
            <w:rStyle w:val="Hyperlink"/>
          </w:rPr>
          <w:t>ICNIRP (1998</w:t>
        </w:r>
      </w:hyperlink>
      <w:r w:rsidRPr="002F51B5">
        <w:rPr>
          <w:rStyle w:val="Hyperlink"/>
        </w:rPr>
        <w:t>)</w:t>
      </w:r>
      <w:r w:rsidRPr="002F51B5">
        <w:t>: Guidelines for limiting exposure to time‐varying electric, magnetic and electromagnetic fields (</w:t>
      </w:r>
      <w:r w:rsidRPr="00F75ABB">
        <w:t>up to 300 GHz</w:t>
      </w:r>
      <w:r w:rsidRPr="002F51B5">
        <w:t>);</w:t>
      </w:r>
    </w:p>
    <w:p w14:paraId="477A2B09" w14:textId="77777777" w:rsidR="00083C3A" w:rsidRPr="002F51B5" w:rsidRDefault="00083C3A" w:rsidP="00083C3A">
      <w:pPr>
        <w:pStyle w:val="enumlev1"/>
      </w:pPr>
      <w:r w:rsidRPr="002F51B5">
        <w:t>2</w:t>
      </w:r>
      <w:r w:rsidRPr="002F51B5">
        <w:tab/>
      </w:r>
      <w:hyperlink r:id="rId26" w:history="1">
        <w:r w:rsidRPr="002F51B5">
          <w:rPr>
            <w:rStyle w:val="Hyperlink"/>
          </w:rPr>
          <w:t>ICNIRP (2010</w:t>
        </w:r>
      </w:hyperlink>
      <w:r w:rsidRPr="002F51B5">
        <w:rPr>
          <w:rStyle w:val="Hyperlink"/>
        </w:rPr>
        <w:t>)</w:t>
      </w:r>
      <w:r w:rsidRPr="002F51B5">
        <w:t>: Guidelines for limiting exposure to time‐varying electric and magnetic fields (</w:t>
      </w:r>
      <w:r w:rsidRPr="00F75ABB">
        <w:t>1 Hz-100 kHz</w:t>
      </w:r>
      <w:r w:rsidRPr="002F51B5">
        <w:t>);</w:t>
      </w:r>
    </w:p>
    <w:p w14:paraId="34D1DB2D" w14:textId="77777777" w:rsidR="00083C3A" w:rsidRPr="002F51B5" w:rsidRDefault="00083C3A" w:rsidP="00083C3A">
      <w:pPr>
        <w:pStyle w:val="enumlev1"/>
      </w:pPr>
      <w:bookmarkStart w:id="392" w:name="_Hlk49676124"/>
      <w:r w:rsidRPr="002F51B5">
        <w:t>3</w:t>
      </w:r>
      <w:r w:rsidRPr="002F51B5">
        <w:tab/>
      </w:r>
      <w:hyperlink r:id="rId27" w:history="1">
        <w:r w:rsidRPr="002F51B5">
          <w:rPr>
            <w:rStyle w:val="Hyperlink"/>
          </w:rPr>
          <w:t>ICNIRP (2020</w:t>
        </w:r>
      </w:hyperlink>
      <w:bookmarkEnd w:id="392"/>
      <w:r w:rsidRPr="002F51B5">
        <w:rPr>
          <w:rStyle w:val="Hyperlink"/>
        </w:rPr>
        <w:t>)</w:t>
      </w:r>
      <w:r w:rsidRPr="002F51B5">
        <w:t>: Guidelines for limiting exposure to electromagnetic fields (</w:t>
      </w:r>
      <w:r w:rsidRPr="00F75ABB">
        <w:t>100 kHz to 300 GHz</w:t>
      </w:r>
      <w:r w:rsidRPr="002F51B5">
        <w:t>).</w:t>
      </w:r>
    </w:p>
    <w:p w14:paraId="71D21E31" w14:textId="77777777" w:rsidR="00083C3A" w:rsidRPr="002F51B5" w:rsidRDefault="00083C3A" w:rsidP="00083C3A">
      <w:pPr>
        <w:spacing w:before="100"/>
      </w:pPr>
      <w:r w:rsidRPr="002F51B5">
        <w:rPr>
          <w:lang w:eastAsia="zh-CN"/>
        </w:rPr>
        <w:t xml:space="preserve">The limits below 100 kHz are the ones published in </w:t>
      </w:r>
      <w:hyperlink r:id="rId28" w:history="1">
        <w:r w:rsidRPr="002F51B5">
          <w:rPr>
            <w:rStyle w:val="Hyperlink"/>
            <w:lang w:eastAsia="zh-CN"/>
          </w:rPr>
          <w:t>ICNIRP (2010</w:t>
        </w:r>
      </w:hyperlink>
      <w:r w:rsidRPr="002F51B5">
        <w:rPr>
          <w:rStyle w:val="Hyperlink"/>
          <w:lang w:eastAsia="zh-CN"/>
        </w:rPr>
        <w:t>)</w:t>
      </w:r>
      <w:r w:rsidRPr="002F51B5">
        <w:rPr>
          <w:lang w:eastAsia="zh-CN"/>
        </w:rPr>
        <w:t xml:space="preserve">. With the publication of the 2020 RF guidelines, the 1998 guidelines have become </w:t>
      </w:r>
      <w:r w:rsidRPr="00F75ABB">
        <w:rPr>
          <w:lang w:eastAsia="zh-CN"/>
        </w:rPr>
        <w:t>obsolete</w:t>
      </w:r>
      <w:r w:rsidRPr="002F51B5">
        <w:rPr>
          <w:lang w:eastAsia="zh-CN"/>
        </w:rPr>
        <w:t>.</w:t>
      </w:r>
    </w:p>
    <w:p w14:paraId="24DD3DA1" w14:textId="77777777" w:rsidR="00083C3A" w:rsidRPr="002F51B5" w:rsidRDefault="00C676C5" w:rsidP="00083C3A">
      <w:hyperlink r:id="rId29" w:history="1">
        <w:r w:rsidR="00083C3A" w:rsidRPr="002F51B5">
          <w:rPr>
            <w:rStyle w:val="Hyperlink"/>
            <w:rFonts w:eastAsiaTheme="minorEastAsia"/>
          </w:rPr>
          <w:t>IEEE C95.1-2019</w:t>
        </w:r>
      </w:hyperlink>
      <w:r w:rsidR="00083C3A" w:rsidRPr="002F51B5">
        <w:rPr>
          <w:rFonts w:eastAsiaTheme="minorEastAsia"/>
        </w:rPr>
        <w:t xml:space="preserve"> is the “IEEE Standard for Safety Levels with Respect to Human Exposure to Electric, Magnetic, and Electromagnetic Fields, 0 Hz to 300 GHz”.</w:t>
      </w:r>
      <w:r w:rsidR="00083C3A" w:rsidRPr="002F51B5">
        <w:t xml:space="preserve"> </w:t>
      </w:r>
    </w:p>
    <w:p w14:paraId="56921ED5" w14:textId="77777777" w:rsidR="00083C3A" w:rsidRPr="001D77B1" w:rsidRDefault="00C676C5" w:rsidP="00083C3A">
      <w:pPr>
        <w:rPr>
          <w:lang w:eastAsia="ja-JP"/>
        </w:rPr>
      </w:pPr>
      <w:hyperlink r:id="rId30" w:history="1">
        <w:r w:rsidR="00083C3A" w:rsidRPr="002F51B5">
          <w:rPr>
            <w:rStyle w:val="Hyperlink"/>
            <w:rFonts w:cstheme="minorHAnsi"/>
          </w:rPr>
          <w:t>IEEE C95.1 (2019)</w:t>
        </w:r>
      </w:hyperlink>
      <w:r w:rsidR="00083C3A" w:rsidRPr="002F51B5">
        <w:rPr>
          <w:rFonts w:cstheme="minorHAnsi"/>
        </w:rPr>
        <w:t xml:space="preserve"> and </w:t>
      </w:r>
      <w:hyperlink r:id="rId31" w:history="1">
        <w:r w:rsidR="00083C3A" w:rsidRPr="002F51B5">
          <w:rPr>
            <w:rStyle w:val="Hyperlink"/>
            <w:rFonts w:cstheme="minorHAnsi"/>
          </w:rPr>
          <w:t>ICNIRP (2020)</w:t>
        </w:r>
      </w:hyperlink>
      <w:r w:rsidR="00083C3A" w:rsidRPr="002F51B5">
        <w:rPr>
          <w:rFonts w:cstheme="minorHAnsi"/>
        </w:rPr>
        <w:t xml:space="preserve"> Guidelines (and </w:t>
      </w:r>
      <w:hyperlink r:id="rId32" w:history="1">
        <w:r w:rsidR="00083C3A" w:rsidRPr="002F51B5">
          <w:rPr>
            <w:rStyle w:val="Hyperlink"/>
          </w:rPr>
          <w:t>ICNIRP (1998</w:t>
        </w:r>
      </w:hyperlink>
      <w:r w:rsidR="00083C3A" w:rsidRPr="002F51B5">
        <w:rPr>
          <w:rStyle w:val="Hyperlink"/>
        </w:rPr>
        <w:t>)</w:t>
      </w:r>
      <w:r w:rsidR="00083C3A" w:rsidRPr="002F51B5">
        <w:rPr>
          <w:rFonts w:cstheme="minorHAnsi"/>
        </w:rPr>
        <w:t xml:space="preserve">) are </w:t>
      </w:r>
      <w:r w:rsidR="00083C3A" w:rsidRPr="00F05C0F">
        <w:rPr>
          <w:rFonts w:cstheme="minorHAnsi"/>
          <w:bCs/>
        </w:rPr>
        <w:t>largely harmonized</w:t>
      </w:r>
      <w:r w:rsidR="00083C3A" w:rsidRPr="002F51B5">
        <w:rPr>
          <w:rFonts w:cstheme="minorHAnsi"/>
        </w:rPr>
        <w:t xml:space="preserve">: </w:t>
      </w:r>
      <w:r w:rsidR="00083C3A" w:rsidRPr="002F51B5">
        <w:t xml:space="preserve">the power-density limits whole-body levels </w:t>
      </w:r>
      <w:r w:rsidR="00083C3A" w:rsidRPr="004B6EFE">
        <w:t>above 30 MHz are identical</w:t>
      </w:r>
      <w:r w:rsidR="00083C3A">
        <w:t>.</w:t>
      </w:r>
    </w:p>
    <w:p w14:paraId="3EB5A6F3" w14:textId="77777777" w:rsidR="00083C3A" w:rsidRPr="001D77B1" w:rsidRDefault="00083C3A" w:rsidP="00083C3A">
      <w:pPr>
        <w:rPr>
          <w:lang w:eastAsia="ja-JP"/>
        </w:rPr>
      </w:pPr>
      <w:bookmarkStart w:id="393" w:name="_Hlk54011570"/>
      <w:r w:rsidRPr="001D77B1">
        <w:rPr>
          <w:lang w:eastAsia="ja-JP"/>
        </w:rPr>
        <w:t>Unlike non-beam WPT, beam WPT in the practical implementation would employ microwave transmission systems using 920 MHz band, 2.4 GHz band, and 5.7 GHz band to transmit the power. Microwaves may be beamed from an antenna, by way of point-to-point or point-to-multipoint, over a distance of several meters or more. Unlike wireless communication uses, the level of transmitted electromagnetic power required for commercial implementation of beam WPT could be greater to some extent or substantial. It is deemed appropriate that a human (including medical devices) exposure to beam WPT EMF should be assessed and managed with additional measures</w:t>
      </w:r>
      <w:r w:rsidRPr="001D77B1">
        <w:t xml:space="preserve"> to be compliant with the current guidelines </w:t>
      </w:r>
      <w:r w:rsidRPr="001D77B1">
        <w:rPr>
          <w:lang w:eastAsia="ja-JP"/>
        </w:rPr>
        <w:t>in the beam WPT planning and operation.</w:t>
      </w:r>
    </w:p>
    <w:p w14:paraId="59D27C63" w14:textId="77777777" w:rsidR="00083C3A" w:rsidRPr="00B678A6" w:rsidRDefault="00083C3A" w:rsidP="00083C3A">
      <w:pPr>
        <w:rPr>
          <w:lang w:eastAsia="ja-JP"/>
        </w:rPr>
      </w:pPr>
      <w:r w:rsidRPr="001D77B1">
        <w:rPr>
          <w:lang w:eastAsia="ja-JP"/>
        </w:rPr>
        <w:t xml:space="preserve">To cope with above-mentioned unique and standing technical requirements, some current beam WPT </w:t>
      </w:r>
      <w:r w:rsidRPr="00F05C0F">
        <w:rPr>
          <w:lang w:eastAsia="ja-JP"/>
        </w:rPr>
        <w:t>implementations  are considering adoption</w:t>
      </w:r>
      <w:r w:rsidRPr="001D77B1">
        <w:rPr>
          <w:lang w:eastAsia="ja-JP"/>
        </w:rPr>
        <w:t xml:space="preserve"> of human body detection mechanisms in the area with expecting greater RF exposure than the guidelines to cease power transmission and / or steer the power beam direction when detected. To facilitate implementation such technical measures and ensure compliance with the guidelines, study on regulatory environmental conditions for beam WPT is also undertaken in some administrations.</w:t>
      </w:r>
      <w:bookmarkEnd w:id="393"/>
      <w:r w:rsidRPr="001D77B1">
        <w:rPr>
          <w:lang w:eastAsia="ja-JP"/>
        </w:rPr>
        <w:t xml:space="preserve"> See Annex 1 for details.</w:t>
      </w:r>
    </w:p>
    <w:p w14:paraId="7AFAC012" w14:textId="77777777" w:rsidR="00083C3A" w:rsidRDefault="00083C3A" w:rsidP="00083C3A">
      <w:pPr>
        <w:pStyle w:val="Heading1"/>
        <w:rPr>
          <w:lang w:eastAsia="ja-JP"/>
        </w:rPr>
      </w:pPr>
      <w:bookmarkStart w:id="394" w:name="_Toc87463851"/>
      <w:r>
        <w:rPr>
          <w:lang w:eastAsia="ja-JP"/>
        </w:rPr>
        <w:t>5</w:t>
      </w:r>
      <w:r w:rsidRPr="00B678A6">
        <w:rPr>
          <w:lang w:eastAsia="ja-JP"/>
        </w:rPr>
        <w:tab/>
        <w:t>Summary</w:t>
      </w:r>
      <w:bookmarkEnd w:id="394"/>
    </w:p>
    <w:p w14:paraId="00A77824" w14:textId="68786C36" w:rsidR="00083C3A" w:rsidDel="00695D28" w:rsidRDefault="00083C3A" w:rsidP="00083C3A">
      <w:pPr>
        <w:rPr>
          <w:del w:id="395" w:author="USA1" w:date="2022-03-21T15:31:00Z"/>
        </w:rPr>
      </w:pPr>
      <w:del w:id="396" w:author="USA1" w:date="2022-03-21T15:31:00Z">
        <w:r w:rsidRPr="004A6E2C" w:rsidDel="00695D28">
          <w:rPr>
            <w:highlight w:val="yellow"/>
          </w:rPr>
          <w:delText>[</w:delText>
        </w:r>
        <w:r w:rsidRPr="004A6E2C" w:rsidDel="00695D28">
          <w:rPr>
            <w:i/>
            <w:iCs/>
            <w:highlight w:val="yellow"/>
          </w:rPr>
          <w:delText>Editor’s note: This summary section needs further updates to briefly sum up each frequency band studied above as well as reference information contained in the Annex(es).</w:delText>
        </w:r>
        <w:r w:rsidRPr="004A6E2C" w:rsidDel="00695D28">
          <w:rPr>
            <w:highlight w:val="yellow"/>
          </w:rPr>
          <w:delText>]</w:delText>
        </w:r>
      </w:del>
    </w:p>
    <w:p w14:paraId="284BA62C" w14:textId="0D34918E" w:rsidR="007B54DD" w:rsidRDefault="007B54DD" w:rsidP="007B54DD">
      <w:pPr>
        <w:rPr>
          <w:ins w:id="397" w:author="USA1" w:date="2022-04-04T15:38:00Z"/>
        </w:rPr>
      </w:pPr>
      <w:ins w:id="398" w:author="USA1" w:date="2022-04-04T15:38:00Z">
        <w:r>
          <w:t xml:space="preserve">The various studies in this report have demonstrated that the proposed beam WPT systems which may be classified as either ISM devices or SRD can </w:t>
        </w:r>
      </w:ins>
      <w:ins w:id="399" w:author="USA1" w:date="2022-04-11T09:25:00Z">
        <w:r w:rsidR="006E4B2A" w:rsidRPr="005978F3">
          <w:rPr>
            <w:highlight w:val="cyan"/>
            <w:rPrChange w:id="400" w:author="USA1" w:date="2022-04-11T09:26:00Z">
              <w:rPr/>
            </w:rPrChange>
          </w:rPr>
          <w:t>generally</w:t>
        </w:r>
        <w:r w:rsidR="006E4B2A">
          <w:t xml:space="preserve"> </w:t>
        </w:r>
      </w:ins>
      <w:ins w:id="401" w:author="USA1" w:date="2022-04-04T15:38:00Z">
        <w:r>
          <w:t xml:space="preserve">coexist with incumbent radiocommunications services and stations. In certain cases, depending on the National radio regulations some mitigations may be necessary as discussed with the results of the studies. </w:t>
        </w:r>
      </w:ins>
    </w:p>
    <w:p w14:paraId="5BAF9DF5" w14:textId="1E00877E" w:rsidR="007B54DD" w:rsidRDefault="007B54DD" w:rsidP="00083C3A">
      <w:pPr>
        <w:rPr>
          <w:ins w:id="402" w:author="USA1" w:date="2022-04-04T15:38:00Z"/>
        </w:rPr>
      </w:pPr>
      <w:ins w:id="403" w:author="USA1" w:date="2022-04-04T15:38:00Z">
        <w:r>
          <w:t>Studies A, B and D presented test data for beam WPT systems in the 915 – 921 MHz operating under the US regulations. The results demonstrated that such systems can coexist with incumbent devices with very little interference as permitted under the rules and with recommended user mitigation approaches.</w:t>
        </w:r>
      </w:ins>
    </w:p>
    <w:p w14:paraId="33B8AB76" w14:textId="170B343A" w:rsidR="00083C3A" w:rsidRDefault="00083C3A" w:rsidP="00083C3A">
      <w:pPr>
        <w:rPr>
          <w:iCs/>
        </w:rPr>
      </w:pPr>
      <w:r>
        <w:t xml:space="preserve">The </w:t>
      </w:r>
      <w:del w:id="404" w:author="USA1" w:date="2022-04-04T15:38:00Z">
        <w:r w:rsidDel="007B54DD">
          <w:delText xml:space="preserve">studies </w:delText>
        </w:r>
      </w:del>
      <w:ins w:id="405" w:author="USA1" w:date="2022-04-04T15:38:00Z">
        <w:r w:rsidR="007B54DD">
          <w:t xml:space="preserve">results </w:t>
        </w:r>
      </w:ins>
      <w:r>
        <w:t xml:space="preserve">presented in Study C demonstrate that the </w:t>
      </w:r>
      <w:r w:rsidRPr="009853B7">
        <w:t xml:space="preserve">impact of </w:t>
      </w:r>
      <w:r>
        <w:t>b</w:t>
      </w:r>
      <w:r w:rsidRPr="009853B7">
        <w:t>eam WPT systems on other wireless devices and technologies depends on factors such as</w:t>
      </w:r>
      <w:r w:rsidRPr="003B4C26">
        <w:t xml:space="preserve"> the output power of the beam WPT, </w:t>
      </w:r>
      <w:r w:rsidRPr="009853B7">
        <w:t xml:space="preserve">the </w:t>
      </w:r>
      <w:r>
        <w:t>distance between devices, and whether the same operating frequencies are being used. For beam WPT systems operating in the 915-921 MHz band, results from the studies demonstrate that in most cases their operation is feasible and causes little to no interference to the following types of devices: IMT user terminals, wireless microphones and base stations, assisted listening devices, RFID readers, door/window sensors, smart hubs, and smart power outlets</w:t>
      </w:r>
      <w:r w:rsidRPr="00C61BF9">
        <w:rPr>
          <w:iCs/>
        </w:rPr>
        <w:t>.</w:t>
      </w:r>
    </w:p>
    <w:p w14:paraId="4E96920D" w14:textId="114304D5" w:rsidR="00083C3A" w:rsidRDefault="00083C3A" w:rsidP="00083C3A">
      <w:pPr>
        <w:rPr>
          <w:lang w:eastAsia="ja-JP"/>
        </w:rPr>
      </w:pPr>
      <w:del w:id="406" w:author="USA1" w:date="2022-04-04T15:39:00Z">
        <w:r w:rsidRPr="00B27578" w:rsidDel="004F3B72">
          <w:rPr>
            <w:lang w:eastAsia="ja-JP"/>
          </w:rPr>
          <w:delText>Another study on beam WPT systems</w:delText>
        </w:r>
      </w:del>
      <w:ins w:id="407" w:author="USA1" w:date="2022-04-04T15:39:00Z">
        <w:r w:rsidR="004F3B72" w:rsidRPr="00526224">
          <w:rPr>
            <w:highlight w:val="cyan"/>
            <w:lang w:eastAsia="ja-JP"/>
            <w:rPrChange w:id="408" w:author="USA1" w:date="2022-04-04T16:05:00Z">
              <w:rPr>
                <w:lang w:eastAsia="ja-JP"/>
              </w:rPr>
            </w:rPrChange>
          </w:rPr>
          <w:t>Study C further</w:t>
        </w:r>
      </w:ins>
      <w:r w:rsidRPr="00B27578">
        <w:rPr>
          <w:lang w:eastAsia="ja-JP"/>
        </w:rPr>
        <w:t xml:space="preserve"> reports frequency sharing conditions with additional measures for incumbent service protection and human body protection from WPT RF exposure. A result on beam WPT in 917-920 MHz under the WPT technical condition equivalent to the existing RFID system demonstrates coexistence capability with systems in the same and neighbouring bands. Another result in 2.410-2.486 GHz and 5.738-5.766 GHz addresses adoption of WLAN CCA mechanism to WPT systems and provisions on necessary separation distances. A comprehensive beam WPT operating management rule regarding WPT operation environment and EMFs is provided as a regulatory guideline.</w:t>
      </w:r>
    </w:p>
    <w:p w14:paraId="447C37EB" w14:textId="0F89895C" w:rsidR="004A0A70" w:rsidRDefault="004A0A70" w:rsidP="004A0A70">
      <w:pPr>
        <w:rPr>
          <w:ins w:id="409" w:author="USA1" w:date="2022-04-04T15:40:00Z"/>
          <w:lang w:eastAsia="ja-JP"/>
        </w:rPr>
      </w:pPr>
      <w:ins w:id="410" w:author="USA1" w:date="2022-04-04T15:40:00Z">
        <w:r>
          <w:rPr>
            <w:lang w:eastAsia="ja-JP"/>
          </w:rPr>
          <w:t>Study E shows that based on system performance analysis</w:t>
        </w:r>
      </w:ins>
      <w:ins w:id="411" w:author="USA1" w:date="2022-04-04T16:05:00Z">
        <w:r w:rsidR="00526224">
          <w:rPr>
            <w:lang w:eastAsia="ja-JP"/>
          </w:rPr>
          <w:t>,</w:t>
        </w:r>
      </w:ins>
      <w:ins w:id="412" w:author="USA1" w:date="2022-04-04T15:40:00Z">
        <w:r>
          <w:rPr>
            <w:lang w:eastAsia="ja-JP"/>
          </w:rPr>
          <w:t xml:space="preserve"> current national regulations are adequate to protect incumbent systems</w:t>
        </w:r>
      </w:ins>
      <w:ins w:id="413" w:author="USA1" w:date="2022-04-11T09:27:00Z">
        <w:r w:rsidR="00661874">
          <w:rPr>
            <w:lang w:eastAsia="ja-JP"/>
          </w:rPr>
          <w:t xml:space="preserve"> </w:t>
        </w:r>
        <w:r w:rsidR="00661874" w:rsidRPr="00661874">
          <w:rPr>
            <w:highlight w:val="cyan"/>
            <w:lang w:eastAsia="ja-JP"/>
            <w:rPrChange w:id="414" w:author="USA1" w:date="2022-04-11T09:27:00Z">
              <w:rPr>
                <w:lang w:eastAsia="ja-JP"/>
              </w:rPr>
            </w:rPrChange>
          </w:rPr>
          <w:t>at 61.0-61.5 GHz</w:t>
        </w:r>
      </w:ins>
      <w:ins w:id="415" w:author="USA1" w:date="2022-04-04T15:40:00Z">
        <w:r>
          <w:rPr>
            <w:lang w:eastAsia="ja-JP"/>
          </w:rPr>
          <w:t xml:space="preserve">. </w:t>
        </w:r>
      </w:ins>
    </w:p>
    <w:p w14:paraId="6C7A11E7" w14:textId="77777777" w:rsidR="004A0A70" w:rsidRDefault="004A0A70" w:rsidP="004A0A70">
      <w:pPr>
        <w:rPr>
          <w:ins w:id="416" w:author="USA1" w:date="2022-04-04T15:40:00Z"/>
        </w:rPr>
      </w:pPr>
      <w:ins w:id="417" w:author="USA1" w:date="2022-04-04T15:40:00Z">
        <w:r>
          <w:rPr>
            <w:lang w:eastAsia="ja-JP"/>
          </w:rPr>
          <w:t xml:space="preserve">Studies have also included some consideration of protection of Radio Astronomy Systems (RAS). While the frequencies under consideration are not allocated to RAS on a global or regional level, some administrations have designated specific geographic locations as Radio Quiet Zones. As noted in Study C, under certain circumstances the sizes of the exclusion zones have to be determined based on the permitted power levels. The total aggregate interference could be determined based on measurements and protection standards specified in ITU-R RA.769. For RAS systems operating in the bands outside the fundamental emissions of beam WPT systems, national administrators need to ensure that the permitted out-of-band and spurious emissions under current national regulatory standards do not cause harmful interference by including considerations of link budgets, building entry loss, clutter and terrain loss, line of sight and diffraction considerations. This may also be determined based on a combination of measurement and analysis as demonstrated in Study C.  </w:t>
        </w:r>
      </w:ins>
    </w:p>
    <w:p w14:paraId="016DED4E" w14:textId="60AF69D7" w:rsidR="00083C3A" w:rsidDel="004A0A70" w:rsidRDefault="00083C3A" w:rsidP="00083C3A">
      <w:pPr>
        <w:jc w:val="both"/>
        <w:rPr>
          <w:del w:id="418" w:author="USA1" w:date="2022-04-04T15:40:00Z"/>
        </w:rPr>
      </w:pPr>
      <w:del w:id="419" w:author="USA1" w:date="2022-04-04T15:40:00Z">
        <w:r w:rsidRPr="003918CF" w:rsidDel="004A0A70">
          <w:rPr>
            <w:highlight w:val="cyan"/>
            <w:lang w:eastAsia="ja-JP"/>
            <w:rPrChange w:id="420" w:author="USA1" w:date="2022-03-28T08:35:00Z">
              <w:rPr>
                <w:lang w:eastAsia="ja-JP"/>
              </w:rPr>
            </w:rPrChange>
          </w:rPr>
          <w:delText>[</w:delText>
        </w:r>
        <w:r w:rsidDel="004A0A70">
          <w:rPr>
            <w:lang w:eastAsia="ja-JP"/>
          </w:rPr>
          <w:delText xml:space="preserve">Study F (Section 3.6, Table 13) showed that additional attenuation of WPT radiation on the order of 50-80 dB was required to reach radio astronomy service protection thresholds at four frequencies from 920 MHz to 24 GHz at line of sight separation distances of 100 km, after consideration of losses due to spatial spreading and atmospheric attenuation and ignoring the power absorbed during periods of active charging. </w:delText>
        </w:r>
        <w:r w:rsidDel="004A0A70">
          <w:delText>It is possible to further take into account additional attenuation from the output power level of WPT to the radiated power level at the radio astronomy frequency service.</w:delText>
        </w:r>
        <w:r w:rsidRPr="003918CF" w:rsidDel="004A0A70">
          <w:rPr>
            <w:highlight w:val="cyan"/>
            <w:rPrChange w:id="421" w:author="USA1" w:date="2022-03-28T08:35:00Z">
              <w:rPr/>
            </w:rPrChange>
          </w:rPr>
          <w:delText>]</w:delText>
        </w:r>
      </w:del>
    </w:p>
    <w:p w14:paraId="71358CC5" w14:textId="77777777" w:rsidR="00083C3A" w:rsidRPr="001D77B1" w:rsidRDefault="00083C3A" w:rsidP="00083C3A">
      <w:pPr>
        <w:tabs>
          <w:tab w:val="clear" w:pos="1134"/>
          <w:tab w:val="clear" w:pos="1871"/>
          <w:tab w:val="clear" w:pos="2268"/>
        </w:tabs>
        <w:overflowPunct/>
        <w:autoSpaceDE/>
        <w:autoSpaceDN/>
        <w:adjustRightInd/>
        <w:spacing w:before="0"/>
        <w:textAlignment w:val="auto"/>
        <w:rPr>
          <w:lang w:eastAsia="zh-CN"/>
        </w:rPr>
      </w:pPr>
      <w:r w:rsidRPr="001D77B1">
        <w:rPr>
          <w:lang w:eastAsia="zh-CN"/>
        </w:rPr>
        <w:br w:type="page"/>
      </w:r>
    </w:p>
    <w:p w14:paraId="2E664DB1" w14:textId="77777777" w:rsidR="00083C3A" w:rsidRPr="001D77B1" w:rsidRDefault="00083C3A" w:rsidP="00083C3A">
      <w:pPr>
        <w:pStyle w:val="AnnexNo"/>
        <w:rPr>
          <w:lang w:eastAsia="ja-JP"/>
        </w:rPr>
      </w:pPr>
      <w:r w:rsidRPr="001D77B1">
        <w:rPr>
          <w:lang w:eastAsia="ja-JP"/>
        </w:rPr>
        <w:t>Annex</w:t>
      </w:r>
      <w:r>
        <w:rPr>
          <w:lang w:eastAsia="ja-JP"/>
        </w:rPr>
        <w:t xml:space="preserve"> 1</w:t>
      </w:r>
    </w:p>
    <w:p w14:paraId="25BF4283" w14:textId="77777777" w:rsidR="00083C3A" w:rsidRPr="001D77B1" w:rsidRDefault="00083C3A" w:rsidP="00083C3A">
      <w:pPr>
        <w:pStyle w:val="Annextitle"/>
        <w:rPr>
          <w:lang w:eastAsia="ja-JP"/>
        </w:rPr>
      </w:pPr>
      <w:r w:rsidRPr="001D77B1">
        <w:rPr>
          <w:lang w:eastAsia="ja-JP"/>
        </w:rPr>
        <w:t xml:space="preserve">RF exposure environmental control to comply with </w:t>
      </w:r>
      <w:r>
        <w:rPr>
          <w:lang w:eastAsia="ja-JP"/>
        </w:rPr>
        <w:br/>
      </w:r>
      <w:r w:rsidRPr="001D77B1">
        <w:rPr>
          <w:lang w:eastAsia="ja-JP"/>
        </w:rPr>
        <w:t xml:space="preserve">the Radio </w:t>
      </w:r>
      <w:r>
        <w:rPr>
          <w:rFonts w:hint="eastAsia"/>
        </w:rPr>
        <w:t>Radiation</w:t>
      </w:r>
      <w:r>
        <w:rPr>
          <w:rFonts w:hint="eastAsia"/>
          <w:lang w:eastAsia="ja-JP"/>
        </w:rPr>
        <w:t xml:space="preserve"> </w:t>
      </w:r>
      <w:r w:rsidRPr="001D77B1">
        <w:rPr>
          <w:lang w:eastAsia="ja-JP"/>
        </w:rPr>
        <w:t>Protection Guidelines</w:t>
      </w:r>
      <w:r>
        <w:rPr>
          <w:lang w:eastAsia="ja-JP"/>
        </w:rPr>
        <w:t>, the case of Japan</w:t>
      </w:r>
    </w:p>
    <w:p w14:paraId="356772CF" w14:textId="77777777" w:rsidR="00083C3A" w:rsidRPr="003E61D8" w:rsidRDefault="00083C3A" w:rsidP="00083C3A">
      <w:pPr>
        <w:pStyle w:val="Heading1"/>
      </w:pPr>
      <w:bookmarkStart w:id="422" w:name="_Toc87463852"/>
      <w:r>
        <w:t>A1.</w:t>
      </w:r>
      <w:r w:rsidRPr="003E61D8">
        <w:t>1</w:t>
      </w:r>
      <w:r w:rsidRPr="003E61D8">
        <w:tab/>
        <w:t>Beam WPT installation environments</w:t>
      </w:r>
      <w:bookmarkEnd w:id="422"/>
    </w:p>
    <w:p w14:paraId="5CAC3328" w14:textId="77777777" w:rsidR="00083C3A" w:rsidRPr="001D77B1" w:rsidRDefault="00083C3A" w:rsidP="00083C3A">
      <w:pPr>
        <w:rPr>
          <w:lang w:eastAsia="ja-JP"/>
        </w:rPr>
      </w:pPr>
      <w:r w:rsidRPr="001D77B1">
        <w:rPr>
          <w:lang w:eastAsia="ja-JP"/>
        </w:rPr>
        <w:t>Information and Communication Council of the Ministry of Internal Affairs and Communication</w:t>
      </w:r>
      <w:r>
        <w:rPr>
          <w:rFonts w:hint="eastAsia"/>
          <w:lang w:eastAsia="ja-JP"/>
        </w:rPr>
        <w:t>s</w:t>
      </w:r>
      <w:r w:rsidRPr="001D77B1">
        <w:rPr>
          <w:lang w:eastAsia="ja-JP"/>
        </w:rPr>
        <w:t xml:space="preserve"> (MIC) of Japan defined the</w:t>
      </w:r>
      <w:bookmarkStart w:id="423" w:name="_Hlk53586123"/>
      <w:r w:rsidRPr="001D77B1">
        <w:rPr>
          <w:lang w:eastAsia="ja-JP"/>
        </w:rPr>
        <w:t xml:space="preserve"> WPT indoor installation environments by the names of the WPT controlled environment  and the WPT general environment  to manage and control radiofrequency EMF exposure generated from the beam WPT system to human bodies in the operation of Japanese 920 MHz band (915-930 MHz), 2.4 GHz band (2.400-2.499 GHz), and 5.7 GHz band (5.470-5.770</w:t>
      </w:r>
      <w:r>
        <w:rPr>
          <w:lang w:eastAsia="ja-JP"/>
        </w:rPr>
        <w:t> </w:t>
      </w:r>
      <w:r w:rsidRPr="001D77B1">
        <w:rPr>
          <w:lang w:eastAsia="ja-JP"/>
        </w:rPr>
        <w:t xml:space="preserve">GHz) to comply with the </w:t>
      </w:r>
      <w:r>
        <w:rPr>
          <w:lang w:eastAsia="ja-JP"/>
        </w:rPr>
        <w:t xml:space="preserve">Japanese </w:t>
      </w:r>
      <w:r w:rsidRPr="001D77B1">
        <w:rPr>
          <w:lang w:eastAsia="ja-JP"/>
        </w:rPr>
        <w:t xml:space="preserve">Radio </w:t>
      </w:r>
      <w:r>
        <w:rPr>
          <w:lang w:eastAsia="ja-JP"/>
        </w:rPr>
        <w:t xml:space="preserve">Radiation </w:t>
      </w:r>
      <w:r w:rsidRPr="001D77B1">
        <w:rPr>
          <w:lang w:eastAsia="ja-JP"/>
        </w:rPr>
        <w:t xml:space="preserve">Protection Guidelines </w:t>
      </w:r>
      <w:r>
        <w:rPr>
          <w:lang w:eastAsia="ja-JP"/>
        </w:rPr>
        <w:t>(RRPG)</w:t>
      </w:r>
      <w:r w:rsidRPr="001D77B1">
        <w:rPr>
          <w:lang w:eastAsia="ja-JP"/>
        </w:rPr>
        <w:t xml:space="preserve"> as follows</w:t>
      </w:r>
      <w:bookmarkEnd w:id="423"/>
      <w:r w:rsidRPr="001D77B1">
        <w:rPr>
          <w:lang w:eastAsia="ja-JP"/>
        </w:rPr>
        <w:t xml:space="preserve">. </w:t>
      </w:r>
    </w:p>
    <w:p w14:paraId="55337C11" w14:textId="77777777" w:rsidR="00083C3A" w:rsidRPr="007917BE" w:rsidRDefault="00083C3A" w:rsidP="00083C3A">
      <w:pPr>
        <w:pStyle w:val="Heading2"/>
      </w:pPr>
      <w:bookmarkStart w:id="424" w:name="_Toc87463853"/>
      <w:r>
        <w:t>A</w:t>
      </w:r>
      <w:r w:rsidRPr="007917BE">
        <w:t>1.</w:t>
      </w:r>
      <w:r>
        <w:t>1.</w:t>
      </w:r>
      <w:r w:rsidRPr="007917BE">
        <w:t>1</w:t>
      </w:r>
      <w:r w:rsidRPr="007917BE">
        <w:tab/>
        <w:t>WPT controlled environment</w:t>
      </w:r>
      <w:bookmarkEnd w:id="424"/>
    </w:p>
    <w:p w14:paraId="332B7FA7" w14:textId="77777777" w:rsidR="00083C3A" w:rsidRPr="001D77B1" w:rsidRDefault="00083C3A" w:rsidP="00083C3A">
      <w:pPr>
        <w:rPr>
          <w:lang w:eastAsia="ja-JP"/>
        </w:rPr>
      </w:pPr>
      <w:r w:rsidRPr="001D77B1">
        <w:rPr>
          <w:lang w:eastAsia="ja-JP"/>
        </w:rPr>
        <w:t xml:space="preserve">The WPT controlled environment is summarized as shown below: </w:t>
      </w:r>
    </w:p>
    <w:p w14:paraId="26CCFD97" w14:textId="77777777" w:rsidR="00083C3A" w:rsidRPr="001D77B1" w:rsidRDefault="00083C3A" w:rsidP="00083C3A">
      <w:pPr>
        <w:pStyle w:val="enumlev1"/>
        <w:rPr>
          <w:lang w:eastAsia="ja-JP"/>
        </w:rPr>
      </w:pPr>
      <w:r w:rsidRPr="001D77B1">
        <w:rPr>
          <w:lang w:eastAsia="ja-JP"/>
        </w:rPr>
        <w:t>–</w:t>
      </w:r>
      <w:r w:rsidRPr="001D77B1">
        <w:rPr>
          <w:lang w:eastAsia="ja-JP"/>
        </w:rPr>
        <w:tab/>
        <w:t>It is categorized as indoor and closed space for beam WPT operation</w:t>
      </w:r>
    </w:p>
    <w:p w14:paraId="21294E1E" w14:textId="77777777" w:rsidR="00083C3A" w:rsidRPr="001D77B1" w:rsidRDefault="00083C3A" w:rsidP="00083C3A">
      <w:pPr>
        <w:pStyle w:val="enumlev1"/>
        <w:rPr>
          <w:lang w:eastAsia="ja-JP"/>
        </w:rPr>
      </w:pPr>
      <w:r w:rsidRPr="001D77B1">
        <w:rPr>
          <w:lang w:eastAsia="ja-JP"/>
        </w:rPr>
        <w:t>–</w:t>
      </w:r>
      <w:r w:rsidRPr="001D77B1">
        <w:rPr>
          <w:lang w:eastAsia="ja-JP"/>
        </w:rPr>
        <w:tab/>
        <w:t>In the environment, WPT</w:t>
      </w:r>
      <w:bookmarkStart w:id="425" w:name="_Hlk53592657"/>
      <w:r w:rsidRPr="001D77B1">
        <w:rPr>
          <w:lang w:eastAsia="ja-JP"/>
        </w:rPr>
        <w:t xml:space="preserve"> radio frequency EMF levels</w:t>
      </w:r>
      <w:bookmarkEnd w:id="425"/>
      <w:r w:rsidRPr="001D77B1">
        <w:rPr>
          <w:lang w:eastAsia="ja-JP"/>
        </w:rPr>
        <w:t xml:space="preserve"> meet the allowable range specified for the controlled environment in the R</w:t>
      </w:r>
      <w:r>
        <w:rPr>
          <w:lang w:eastAsia="ja-JP"/>
        </w:rPr>
        <w:t>RPG</w:t>
      </w:r>
      <w:r w:rsidRPr="001D77B1">
        <w:rPr>
          <w:lang w:eastAsia="ja-JP"/>
        </w:rPr>
        <w:t xml:space="preserve">.  (Power transmission shall be ceased when detecting an individual entering the area where EMFs surpass the limits of the controlled environment specified in the </w:t>
      </w:r>
      <w:r>
        <w:rPr>
          <w:lang w:eastAsia="ja-JP"/>
        </w:rPr>
        <w:t>RRPG</w:t>
      </w:r>
      <w:r w:rsidRPr="001D77B1">
        <w:rPr>
          <w:lang w:eastAsia="ja-JP"/>
        </w:rPr>
        <w:t>.)</w:t>
      </w:r>
    </w:p>
    <w:p w14:paraId="48A69A95" w14:textId="77777777" w:rsidR="00083C3A" w:rsidRPr="001D77B1" w:rsidRDefault="00083C3A" w:rsidP="00083C3A">
      <w:pPr>
        <w:pStyle w:val="enumlev1"/>
        <w:rPr>
          <w:lang w:eastAsia="ja-JP"/>
        </w:rPr>
      </w:pPr>
      <w:r w:rsidRPr="001D77B1">
        <w:rPr>
          <w:lang w:eastAsia="ja-JP"/>
        </w:rPr>
        <w:t>–</w:t>
      </w:r>
      <w:r w:rsidRPr="001D77B1">
        <w:rPr>
          <w:lang w:eastAsia="ja-JP"/>
        </w:rPr>
        <w:tab/>
        <w:t xml:space="preserve">When a beam WPT system is operated in the WPT controlled environment, for the purpose of avoiding and mitigating harmful effect to other radiocommunication systems,  the WPT system installation personnel, the WPT system operator, the WPT licensee, and other authorized personnel shall be able to manage and control the use of other radiocommunication systems and device installation conditions in an integrated manner. </w:t>
      </w:r>
    </w:p>
    <w:p w14:paraId="3A851D1F" w14:textId="77777777" w:rsidR="00083C3A" w:rsidRPr="001D77B1" w:rsidRDefault="00083C3A" w:rsidP="00083C3A">
      <w:pPr>
        <w:pStyle w:val="enumlev1"/>
        <w:rPr>
          <w:lang w:eastAsia="ja-JP"/>
        </w:rPr>
      </w:pPr>
      <w:r w:rsidRPr="001D77B1">
        <w:rPr>
          <w:lang w:eastAsia="ja-JP"/>
        </w:rPr>
        <w:t>–</w:t>
      </w:r>
      <w:r w:rsidRPr="001D77B1">
        <w:rPr>
          <w:lang w:eastAsia="ja-JP"/>
        </w:rPr>
        <w:tab/>
        <w:t>When the concerned WPT controlled environment is bordering other indoor space (e.g., side-by-side rooms or upper-and-lower floors),</w:t>
      </w:r>
      <w:r w:rsidRPr="001D77B1">
        <w:t xml:space="preserve"> WPT </w:t>
      </w:r>
      <w:r w:rsidRPr="001D77B1">
        <w:rPr>
          <w:lang w:eastAsia="ja-JP"/>
        </w:rPr>
        <w:t>radio frequency EMF levels shall meet the allowable range of specified spectrum sharing conditions with the other  radiocommunication systems even in those indoor spaces, or the identical WPT manager to the concerned indoor WPT controlled environment shall be able to manage the coordinated spectrum sharing in the integrated manner. (This clause is applied to the 2.4 GHz and 5.7 GHz bands operation only)</w:t>
      </w:r>
    </w:p>
    <w:p w14:paraId="1FBB03AF" w14:textId="77777777" w:rsidR="00083C3A" w:rsidRPr="001D77B1" w:rsidRDefault="00083C3A" w:rsidP="00083C3A">
      <w:pPr>
        <w:pStyle w:val="Heading2"/>
        <w:rPr>
          <w:lang w:eastAsia="ja-JP"/>
        </w:rPr>
      </w:pPr>
      <w:bookmarkStart w:id="426" w:name="_Toc87463854"/>
      <w:r>
        <w:rPr>
          <w:lang w:eastAsia="ja-JP"/>
        </w:rPr>
        <w:t>A</w:t>
      </w:r>
      <w:r w:rsidRPr="001D77B1">
        <w:rPr>
          <w:lang w:eastAsia="ja-JP"/>
        </w:rPr>
        <w:t>1.</w:t>
      </w:r>
      <w:r>
        <w:rPr>
          <w:lang w:eastAsia="ja-JP"/>
        </w:rPr>
        <w:t>1.</w:t>
      </w:r>
      <w:r w:rsidRPr="001D77B1">
        <w:rPr>
          <w:lang w:eastAsia="ja-JP"/>
        </w:rPr>
        <w:t>2</w:t>
      </w:r>
      <w:r w:rsidRPr="001D77B1">
        <w:rPr>
          <w:lang w:eastAsia="ja-JP"/>
        </w:rPr>
        <w:tab/>
        <w:t>WPT general environment</w:t>
      </w:r>
      <w:bookmarkEnd w:id="426"/>
    </w:p>
    <w:p w14:paraId="648906BF" w14:textId="77777777" w:rsidR="00083C3A" w:rsidRPr="001D77B1" w:rsidRDefault="00083C3A" w:rsidP="00083C3A">
      <w:pPr>
        <w:rPr>
          <w:lang w:eastAsia="ja-JP"/>
        </w:rPr>
      </w:pPr>
      <w:r w:rsidRPr="001D77B1">
        <w:rPr>
          <w:lang w:eastAsia="ja-JP"/>
        </w:rPr>
        <w:t xml:space="preserve">The WPT general environment is one of the categories of WPT indoor installation environment and means a WPT use environment that does not fulfil the definition of the WPT controlled environment. (e.g., wireless power transmission to quality management sensors in a logistics warehouse (920 MHz band application only), wireless power transmission to observation sensor devices in an elder nursing care facility (920 MHz band application only). </w:t>
      </w:r>
    </w:p>
    <w:p w14:paraId="77D4B3BC" w14:textId="77777777" w:rsidR="00083C3A" w:rsidRPr="007917BE" w:rsidRDefault="00083C3A" w:rsidP="00083C3A">
      <w:pPr>
        <w:pStyle w:val="Heading1"/>
      </w:pPr>
      <w:bookmarkStart w:id="427" w:name="_Toc87463855"/>
      <w:r>
        <w:t>A1.</w:t>
      </w:r>
      <w:r w:rsidRPr="007917BE">
        <w:t>2</w:t>
      </w:r>
      <w:r w:rsidRPr="007917BE">
        <w:tab/>
        <w:t>Compliance with the R</w:t>
      </w:r>
      <w:r>
        <w:t>RPG</w:t>
      </w:r>
      <w:bookmarkEnd w:id="427"/>
    </w:p>
    <w:p w14:paraId="36003825" w14:textId="77777777" w:rsidR="00083C3A" w:rsidRPr="001D77B1" w:rsidRDefault="00083C3A" w:rsidP="00083C3A">
      <w:pPr>
        <w:pStyle w:val="Heading3"/>
        <w:rPr>
          <w:lang w:eastAsia="ja-JP"/>
        </w:rPr>
      </w:pPr>
      <w:r>
        <w:rPr>
          <w:lang w:eastAsia="ja-JP"/>
        </w:rPr>
        <w:t>A1.</w:t>
      </w:r>
      <w:r w:rsidRPr="001D77B1">
        <w:rPr>
          <w:lang w:eastAsia="ja-JP"/>
        </w:rPr>
        <w:t xml:space="preserve">2.1 </w:t>
      </w:r>
      <w:r w:rsidRPr="001D77B1">
        <w:rPr>
          <w:lang w:eastAsia="ja-JP"/>
        </w:rPr>
        <w:tab/>
        <w:t>Separation distance</w:t>
      </w:r>
    </w:p>
    <w:p w14:paraId="4176BF3B" w14:textId="77777777" w:rsidR="00083C3A" w:rsidRPr="001D77B1" w:rsidRDefault="00083C3A" w:rsidP="00083C3A">
      <w:pPr>
        <w:rPr>
          <w:lang w:eastAsia="ja-JP"/>
        </w:rPr>
      </w:pPr>
      <w:r w:rsidRPr="001D77B1">
        <w:rPr>
          <w:lang w:eastAsia="ja-JP"/>
        </w:rPr>
        <w:t>To comply with the radio frequency EMF exposure requirements in the R</w:t>
      </w:r>
      <w:r>
        <w:rPr>
          <w:lang w:eastAsia="ja-JP"/>
        </w:rPr>
        <w:t>RPG</w:t>
      </w:r>
      <w:r w:rsidRPr="001D77B1">
        <w:rPr>
          <w:lang w:eastAsia="ja-JP"/>
        </w:rPr>
        <w:t>, the following separation distances were derived and specified.</w:t>
      </w:r>
    </w:p>
    <w:p w14:paraId="03930178" w14:textId="77777777" w:rsidR="00083C3A" w:rsidRPr="001D77B1" w:rsidRDefault="00083C3A" w:rsidP="00083C3A">
      <w:pPr>
        <w:pStyle w:val="TableNo"/>
        <w:rPr>
          <w:lang w:eastAsia="ja-JP"/>
        </w:rPr>
      </w:pPr>
      <w:r w:rsidRPr="001D77B1">
        <w:rPr>
          <w:lang w:eastAsia="ja-JP"/>
        </w:rPr>
        <w:t>Table A</w:t>
      </w:r>
      <w:r>
        <w:rPr>
          <w:lang w:eastAsia="ja-JP"/>
        </w:rPr>
        <w:t>1.1</w:t>
      </w:r>
    </w:p>
    <w:p w14:paraId="39AC1390" w14:textId="77777777" w:rsidR="00083C3A" w:rsidRPr="001D77B1" w:rsidRDefault="00083C3A" w:rsidP="00083C3A">
      <w:pPr>
        <w:pStyle w:val="Tabletitle"/>
        <w:rPr>
          <w:lang w:eastAsia="ja-JP"/>
        </w:rPr>
      </w:pPr>
      <w:r w:rsidRPr="001D77B1">
        <w:rPr>
          <w:lang w:eastAsia="ja-JP"/>
        </w:rPr>
        <w:t>Separation distances to meet the RF exposure limits of the R</w:t>
      </w:r>
      <w:r>
        <w:rPr>
          <w:lang w:eastAsia="ja-JP"/>
        </w:rPr>
        <w:t>RPG</w:t>
      </w:r>
    </w:p>
    <w:tbl>
      <w:tblPr>
        <w:tblStyle w:val="TableGrid"/>
        <w:tblW w:w="9634" w:type="dxa"/>
        <w:tblLook w:val="04A0" w:firstRow="1" w:lastRow="0" w:firstColumn="1" w:lastColumn="0" w:noHBand="0" w:noVBand="1"/>
      </w:tblPr>
      <w:tblGrid>
        <w:gridCol w:w="846"/>
        <w:gridCol w:w="1701"/>
        <w:gridCol w:w="1417"/>
        <w:gridCol w:w="1418"/>
        <w:gridCol w:w="1417"/>
        <w:gridCol w:w="1418"/>
        <w:gridCol w:w="1417"/>
      </w:tblGrid>
      <w:tr w:rsidR="00083C3A" w:rsidRPr="001D77B1" w14:paraId="582CAF15" w14:textId="77777777" w:rsidTr="001F66D6">
        <w:tc>
          <w:tcPr>
            <w:tcW w:w="846" w:type="dxa"/>
            <w:vMerge w:val="restart"/>
            <w:vAlign w:val="center"/>
          </w:tcPr>
          <w:p w14:paraId="19775348" w14:textId="77777777" w:rsidR="00083C3A" w:rsidRPr="001D77B1" w:rsidRDefault="00083C3A" w:rsidP="001F66D6">
            <w:pPr>
              <w:pStyle w:val="Tablehead"/>
              <w:rPr>
                <w:lang w:eastAsia="ja-JP"/>
              </w:rPr>
            </w:pPr>
          </w:p>
        </w:tc>
        <w:tc>
          <w:tcPr>
            <w:tcW w:w="1701" w:type="dxa"/>
            <w:vMerge w:val="restart"/>
            <w:vAlign w:val="center"/>
          </w:tcPr>
          <w:p w14:paraId="11C2AE13" w14:textId="77777777" w:rsidR="00083C3A" w:rsidRPr="001D77B1" w:rsidRDefault="00083C3A" w:rsidP="001F66D6">
            <w:pPr>
              <w:pStyle w:val="Tablehead"/>
              <w:rPr>
                <w:lang w:eastAsia="ja-JP"/>
              </w:rPr>
            </w:pPr>
            <w:r w:rsidRPr="001D77B1">
              <w:rPr>
                <w:lang w:eastAsia="ja-JP"/>
              </w:rPr>
              <w:t>Environmental condition defined in the R</w:t>
            </w:r>
            <w:r>
              <w:rPr>
                <w:lang w:eastAsia="ja-JP"/>
              </w:rPr>
              <w:t>RPG</w:t>
            </w:r>
          </w:p>
        </w:tc>
        <w:tc>
          <w:tcPr>
            <w:tcW w:w="1417" w:type="dxa"/>
            <w:vMerge w:val="restart"/>
            <w:vAlign w:val="center"/>
          </w:tcPr>
          <w:p w14:paraId="749CDC3A"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1</w:t>
            </w:r>
            <w:r w:rsidRPr="004B6FD1">
              <w:rPr>
                <w:vertAlign w:val="superscript"/>
                <w:lang w:eastAsia="ja-JP"/>
              </w:rPr>
              <w:t>(*1)</w:t>
            </w:r>
          </w:p>
        </w:tc>
        <w:tc>
          <w:tcPr>
            <w:tcW w:w="1418" w:type="dxa"/>
            <w:vMerge w:val="restart"/>
            <w:vAlign w:val="center"/>
          </w:tcPr>
          <w:p w14:paraId="40B9884B"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r w:rsidRPr="004B6FD1">
              <w:rPr>
                <w:vertAlign w:val="superscript"/>
                <w:lang w:eastAsia="ja-JP"/>
              </w:rPr>
              <w:t>(*2)</w:t>
            </w:r>
          </w:p>
        </w:tc>
        <w:tc>
          <w:tcPr>
            <w:tcW w:w="1417" w:type="dxa"/>
            <w:vMerge w:val="restart"/>
            <w:vAlign w:val="center"/>
          </w:tcPr>
          <w:p w14:paraId="28AE7C64"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r w:rsidRPr="004B6FD1">
              <w:rPr>
                <w:vertAlign w:val="superscript"/>
                <w:lang w:eastAsia="ja-JP"/>
              </w:rPr>
              <w:t>(*3)</w:t>
            </w:r>
          </w:p>
        </w:tc>
        <w:tc>
          <w:tcPr>
            <w:tcW w:w="2835" w:type="dxa"/>
            <w:gridSpan w:val="2"/>
            <w:vAlign w:val="center"/>
          </w:tcPr>
          <w:p w14:paraId="48E6C552" w14:textId="77777777" w:rsidR="00083C3A" w:rsidRPr="001D77B1" w:rsidRDefault="00083C3A" w:rsidP="001F66D6">
            <w:pPr>
              <w:pStyle w:val="Tablehead"/>
              <w:rPr>
                <w:lang w:eastAsia="ja-JP"/>
              </w:rPr>
            </w:pPr>
            <w:r w:rsidRPr="001D77B1">
              <w:rPr>
                <w:lang w:eastAsia="ja-JP"/>
              </w:rPr>
              <w:t xml:space="preserve">Adding 6 dB to EMF </w:t>
            </w:r>
            <w:r>
              <w:rPr>
                <w:lang w:eastAsia="ja-JP"/>
              </w:rPr>
              <w:br/>
            </w:r>
            <w:r w:rsidRPr="001D77B1">
              <w:rPr>
                <w:lang w:eastAsia="ja-JP"/>
              </w:rPr>
              <w:t>strength</w:t>
            </w:r>
            <w:r w:rsidRPr="004B6FD1">
              <w:rPr>
                <w:vertAlign w:val="superscript"/>
                <w:lang w:eastAsia="ja-JP"/>
              </w:rPr>
              <w:t>(*4)</w:t>
            </w:r>
          </w:p>
        </w:tc>
      </w:tr>
      <w:tr w:rsidR="00083C3A" w:rsidRPr="001D77B1" w14:paraId="5DFB18D7" w14:textId="77777777" w:rsidTr="001F66D6">
        <w:tc>
          <w:tcPr>
            <w:tcW w:w="846" w:type="dxa"/>
            <w:vMerge/>
            <w:vAlign w:val="center"/>
          </w:tcPr>
          <w:p w14:paraId="45459FBB" w14:textId="77777777" w:rsidR="00083C3A" w:rsidRPr="001D77B1" w:rsidRDefault="00083C3A" w:rsidP="001F66D6">
            <w:pPr>
              <w:pStyle w:val="Tablehead"/>
              <w:rPr>
                <w:lang w:eastAsia="ja-JP"/>
              </w:rPr>
            </w:pPr>
          </w:p>
        </w:tc>
        <w:tc>
          <w:tcPr>
            <w:tcW w:w="1701" w:type="dxa"/>
            <w:vMerge/>
            <w:vAlign w:val="center"/>
          </w:tcPr>
          <w:p w14:paraId="1B0DA061" w14:textId="77777777" w:rsidR="00083C3A" w:rsidRPr="001D77B1" w:rsidRDefault="00083C3A" w:rsidP="001F66D6">
            <w:pPr>
              <w:pStyle w:val="Tablehead"/>
              <w:rPr>
                <w:lang w:eastAsia="ja-JP"/>
              </w:rPr>
            </w:pPr>
          </w:p>
        </w:tc>
        <w:tc>
          <w:tcPr>
            <w:tcW w:w="1417" w:type="dxa"/>
            <w:vMerge/>
            <w:vAlign w:val="center"/>
          </w:tcPr>
          <w:p w14:paraId="74CE5BBD" w14:textId="77777777" w:rsidR="00083C3A" w:rsidRPr="001D77B1" w:rsidRDefault="00083C3A" w:rsidP="001F66D6">
            <w:pPr>
              <w:pStyle w:val="Tablehead"/>
              <w:rPr>
                <w:lang w:eastAsia="ja-JP"/>
              </w:rPr>
            </w:pPr>
          </w:p>
        </w:tc>
        <w:tc>
          <w:tcPr>
            <w:tcW w:w="1418" w:type="dxa"/>
            <w:vMerge/>
            <w:vAlign w:val="center"/>
          </w:tcPr>
          <w:p w14:paraId="2BA24BD6" w14:textId="77777777" w:rsidR="00083C3A" w:rsidRPr="001D77B1" w:rsidRDefault="00083C3A" w:rsidP="001F66D6">
            <w:pPr>
              <w:pStyle w:val="Tablehead"/>
              <w:rPr>
                <w:lang w:eastAsia="ja-JP"/>
              </w:rPr>
            </w:pPr>
          </w:p>
        </w:tc>
        <w:tc>
          <w:tcPr>
            <w:tcW w:w="1417" w:type="dxa"/>
            <w:vMerge/>
            <w:vAlign w:val="center"/>
          </w:tcPr>
          <w:p w14:paraId="0C44130F" w14:textId="77777777" w:rsidR="00083C3A" w:rsidRPr="001D77B1" w:rsidRDefault="00083C3A" w:rsidP="001F66D6">
            <w:pPr>
              <w:pStyle w:val="Tablehead"/>
              <w:rPr>
                <w:lang w:eastAsia="ja-JP"/>
              </w:rPr>
            </w:pPr>
          </w:p>
        </w:tc>
        <w:tc>
          <w:tcPr>
            <w:tcW w:w="1418" w:type="dxa"/>
            <w:vAlign w:val="center"/>
          </w:tcPr>
          <w:p w14:paraId="2A9BD069"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2.56</w:t>
            </w:r>
          </w:p>
        </w:tc>
        <w:tc>
          <w:tcPr>
            <w:tcW w:w="1417" w:type="dxa"/>
            <w:vAlign w:val="center"/>
          </w:tcPr>
          <w:p w14:paraId="36971B32" w14:textId="77777777" w:rsidR="00083C3A" w:rsidRPr="001D77B1" w:rsidRDefault="00083C3A" w:rsidP="001F66D6">
            <w:pPr>
              <w:pStyle w:val="Tablehead"/>
              <w:rPr>
                <w:lang w:eastAsia="ja-JP"/>
              </w:rPr>
            </w:pPr>
            <w:r w:rsidRPr="001D77B1">
              <w:rPr>
                <w:lang w:eastAsia="ja-JP"/>
              </w:rPr>
              <w:t>Reflection coefficient</w:t>
            </w:r>
            <w:r>
              <w:rPr>
                <w:lang w:eastAsia="ja-JP"/>
              </w:rPr>
              <w:br/>
            </w:r>
            <w:r w:rsidRPr="001D77B1">
              <w:rPr>
                <w:lang w:eastAsia="ja-JP"/>
              </w:rPr>
              <w:t>K = 4</w:t>
            </w:r>
          </w:p>
        </w:tc>
      </w:tr>
      <w:tr w:rsidR="00083C3A" w:rsidRPr="001D77B1" w14:paraId="11F0E628" w14:textId="77777777" w:rsidTr="001F66D6">
        <w:tc>
          <w:tcPr>
            <w:tcW w:w="846" w:type="dxa"/>
            <w:vMerge w:val="restart"/>
          </w:tcPr>
          <w:p w14:paraId="04F4DB7B" w14:textId="77777777" w:rsidR="00083C3A" w:rsidRPr="001D77B1" w:rsidRDefault="00083C3A" w:rsidP="001F66D6">
            <w:pPr>
              <w:pStyle w:val="Tabletext"/>
              <w:rPr>
                <w:lang w:eastAsia="ja-JP"/>
              </w:rPr>
            </w:pPr>
            <w:r w:rsidRPr="001D77B1">
              <w:rPr>
                <w:lang w:eastAsia="ja-JP"/>
              </w:rPr>
              <w:t xml:space="preserve">920 </w:t>
            </w:r>
            <w:r>
              <w:rPr>
                <w:lang w:eastAsia="ja-JP"/>
              </w:rPr>
              <w:t>MHz</w:t>
            </w:r>
            <w:r w:rsidRPr="001D77B1">
              <w:rPr>
                <w:lang w:eastAsia="ja-JP"/>
              </w:rPr>
              <w:t xml:space="preserve"> band</w:t>
            </w:r>
          </w:p>
        </w:tc>
        <w:tc>
          <w:tcPr>
            <w:tcW w:w="1701" w:type="dxa"/>
          </w:tcPr>
          <w:p w14:paraId="4094BC53"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2509904C" w14:textId="77777777" w:rsidR="00083C3A" w:rsidRPr="001D77B1" w:rsidRDefault="00083C3A" w:rsidP="001F66D6">
            <w:pPr>
              <w:pStyle w:val="Tabletext"/>
              <w:jc w:val="center"/>
              <w:rPr>
                <w:lang w:eastAsia="ja-JP"/>
              </w:rPr>
            </w:pPr>
            <w:r w:rsidRPr="001D77B1">
              <w:rPr>
                <w:lang w:eastAsia="ja-JP"/>
              </w:rPr>
              <w:t>0.102 m</w:t>
            </w:r>
          </w:p>
        </w:tc>
        <w:tc>
          <w:tcPr>
            <w:tcW w:w="1418" w:type="dxa"/>
          </w:tcPr>
          <w:p w14:paraId="7AF18CC5" w14:textId="77777777" w:rsidR="00083C3A" w:rsidRPr="001D77B1" w:rsidRDefault="00083C3A" w:rsidP="001F66D6">
            <w:pPr>
              <w:pStyle w:val="Tabletext"/>
              <w:jc w:val="center"/>
              <w:rPr>
                <w:lang w:eastAsia="ja-JP"/>
              </w:rPr>
            </w:pPr>
            <w:r w:rsidRPr="001D77B1">
              <w:rPr>
                <w:lang w:eastAsia="ja-JP"/>
              </w:rPr>
              <w:t>0.163 m</w:t>
            </w:r>
          </w:p>
        </w:tc>
        <w:tc>
          <w:tcPr>
            <w:tcW w:w="1417" w:type="dxa"/>
          </w:tcPr>
          <w:p w14:paraId="1FB2679E" w14:textId="77777777" w:rsidR="00083C3A" w:rsidRPr="001D77B1" w:rsidRDefault="00083C3A" w:rsidP="001F66D6">
            <w:pPr>
              <w:pStyle w:val="Tabletext"/>
              <w:jc w:val="center"/>
              <w:rPr>
                <w:lang w:eastAsia="ja-JP"/>
              </w:rPr>
            </w:pPr>
            <w:r w:rsidRPr="001D77B1">
              <w:rPr>
                <w:lang w:eastAsia="ja-JP"/>
              </w:rPr>
              <w:t>0.203 m</w:t>
            </w:r>
          </w:p>
        </w:tc>
        <w:tc>
          <w:tcPr>
            <w:tcW w:w="1418" w:type="dxa"/>
          </w:tcPr>
          <w:p w14:paraId="1A3DCA3A" w14:textId="77777777" w:rsidR="00083C3A" w:rsidRPr="001D77B1" w:rsidRDefault="00083C3A" w:rsidP="001F66D6">
            <w:pPr>
              <w:pStyle w:val="Tabletext"/>
              <w:jc w:val="center"/>
              <w:rPr>
                <w:lang w:eastAsia="ja-JP"/>
              </w:rPr>
            </w:pPr>
            <w:r w:rsidRPr="001D77B1">
              <w:rPr>
                <w:lang w:eastAsia="ja-JP"/>
              </w:rPr>
              <w:t>0.325 m</w:t>
            </w:r>
          </w:p>
        </w:tc>
        <w:tc>
          <w:tcPr>
            <w:tcW w:w="1417" w:type="dxa"/>
          </w:tcPr>
          <w:p w14:paraId="4F83E4E4" w14:textId="77777777" w:rsidR="00083C3A" w:rsidRPr="001D77B1" w:rsidRDefault="00083C3A" w:rsidP="001F66D6">
            <w:pPr>
              <w:pStyle w:val="Tabletext"/>
              <w:jc w:val="center"/>
              <w:rPr>
                <w:lang w:eastAsia="ja-JP"/>
              </w:rPr>
            </w:pPr>
            <w:r w:rsidRPr="001D77B1">
              <w:rPr>
                <w:lang w:eastAsia="ja-JP"/>
              </w:rPr>
              <w:t>0.4065 m</w:t>
            </w:r>
          </w:p>
        </w:tc>
      </w:tr>
      <w:tr w:rsidR="00083C3A" w:rsidRPr="001D77B1" w14:paraId="171AC386" w14:textId="77777777" w:rsidTr="001F66D6">
        <w:tc>
          <w:tcPr>
            <w:tcW w:w="846" w:type="dxa"/>
            <w:vMerge/>
          </w:tcPr>
          <w:p w14:paraId="61BA5283" w14:textId="77777777" w:rsidR="00083C3A" w:rsidRPr="001D77B1" w:rsidRDefault="00083C3A" w:rsidP="001F66D6">
            <w:pPr>
              <w:pStyle w:val="Tabletext"/>
              <w:rPr>
                <w:lang w:eastAsia="ja-JP"/>
              </w:rPr>
            </w:pPr>
          </w:p>
        </w:tc>
        <w:tc>
          <w:tcPr>
            <w:tcW w:w="1701" w:type="dxa"/>
          </w:tcPr>
          <w:p w14:paraId="43FC5E74"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43C07370" w14:textId="77777777" w:rsidR="00083C3A" w:rsidRPr="001D77B1" w:rsidRDefault="00083C3A" w:rsidP="001F66D6">
            <w:pPr>
              <w:pStyle w:val="Tabletext"/>
              <w:jc w:val="center"/>
              <w:rPr>
                <w:lang w:eastAsia="ja-JP"/>
              </w:rPr>
            </w:pPr>
            <w:r w:rsidRPr="001D77B1">
              <w:rPr>
                <w:lang w:eastAsia="ja-JP"/>
              </w:rPr>
              <w:t>0.227 m</w:t>
            </w:r>
          </w:p>
        </w:tc>
        <w:tc>
          <w:tcPr>
            <w:tcW w:w="1418" w:type="dxa"/>
          </w:tcPr>
          <w:p w14:paraId="49196DB9" w14:textId="77777777" w:rsidR="00083C3A" w:rsidRPr="001D77B1" w:rsidRDefault="00083C3A" w:rsidP="001F66D6">
            <w:pPr>
              <w:pStyle w:val="Tabletext"/>
              <w:jc w:val="center"/>
              <w:rPr>
                <w:lang w:eastAsia="ja-JP"/>
              </w:rPr>
            </w:pPr>
            <w:r w:rsidRPr="001D77B1">
              <w:rPr>
                <w:lang w:eastAsia="ja-JP"/>
              </w:rPr>
              <w:t>0.364 m</w:t>
            </w:r>
          </w:p>
        </w:tc>
        <w:tc>
          <w:tcPr>
            <w:tcW w:w="1417" w:type="dxa"/>
          </w:tcPr>
          <w:p w14:paraId="6F932A78" w14:textId="77777777" w:rsidR="00083C3A" w:rsidRPr="001D77B1" w:rsidRDefault="00083C3A" w:rsidP="001F66D6">
            <w:pPr>
              <w:pStyle w:val="Tabletext"/>
              <w:jc w:val="center"/>
              <w:rPr>
                <w:lang w:eastAsia="ja-JP"/>
              </w:rPr>
            </w:pPr>
            <w:r w:rsidRPr="001D77B1">
              <w:rPr>
                <w:lang w:eastAsia="ja-JP"/>
              </w:rPr>
              <w:t>0.456 m</w:t>
            </w:r>
          </w:p>
        </w:tc>
        <w:tc>
          <w:tcPr>
            <w:tcW w:w="1418" w:type="dxa"/>
          </w:tcPr>
          <w:p w14:paraId="7BD13CBE" w14:textId="77777777" w:rsidR="00083C3A" w:rsidRPr="001D77B1" w:rsidRDefault="00083C3A" w:rsidP="001F66D6">
            <w:pPr>
              <w:pStyle w:val="Tabletext"/>
              <w:jc w:val="center"/>
              <w:rPr>
                <w:lang w:eastAsia="ja-JP"/>
              </w:rPr>
            </w:pPr>
            <w:r w:rsidRPr="001D77B1">
              <w:rPr>
                <w:lang w:eastAsia="ja-JP"/>
              </w:rPr>
              <w:t>0.727 m</w:t>
            </w:r>
          </w:p>
        </w:tc>
        <w:tc>
          <w:tcPr>
            <w:tcW w:w="1417" w:type="dxa"/>
          </w:tcPr>
          <w:p w14:paraId="25144EAB" w14:textId="77777777" w:rsidR="00083C3A" w:rsidRPr="001D77B1" w:rsidRDefault="00083C3A" w:rsidP="001F66D6">
            <w:pPr>
              <w:pStyle w:val="Tabletext"/>
              <w:jc w:val="center"/>
              <w:rPr>
                <w:lang w:eastAsia="ja-JP"/>
              </w:rPr>
            </w:pPr>
            <w:r w:rsidRPr="001D77B1">
              <w:rPr>
                <w:lang w:eastAsia="ja-JP"/>
              </w:rPr>
              <w:t>0.912 m</w:t>
            </w:r>
          </w:p>
        </w:tc>
      </w:tr>
      <w:tr w:rsidR="00083C3A" w:rsidRPr="001D77B1" w14:paraId="280E5EAE" w14:textId="77777777" w:rsidTr="001F66D6">
        <w:tc>
          <w:tcPr>
            <w:tcW w:w="846" w:type="dxa"/>
            <w:vMerge w:val="restart"/>
          </w:tcPr>
          <w:p w14:paraId="78CBB781" w14:textId="77777777" w:rsidR="00083C3A" w:rsidRPr="001D77B1" w:rsidRDefault="00083C3A" w:rsidP="001F66D6">
            <w:pPr>
              <w:pStyle w:val="Tabletext"/>
              <w:rPr>
                <w:lang w:eastAsia="ja-JP"/>
              </w:rPr>
            </w:pPr>
            <w:r w:rsidRPr="001D77B1">
              <w:rPr>
                <w:lang w:eastAsia="ja-JP"/>
              </w:rPr>
              <w:t>2.4 GHz band</w:t>
            </w:r>
          </w:p>
        </w:tc>
        <w:tc>
          <w:tcPr>
            <w:tcW w:w="1701" w:type="dxa"/>
          </w:tcPr>
          <w:p w14:paraId="3A4BC92C" w14:textId="77777777" w:rsidR="00083C3A" w:rsidRPr="001D77B1" w:rsidRDefault="00083C3A" w:rsidP="001F66D6">
            <w:pPr>
              <w:pStyle w:val="Tabletext"/>
              <w:rPr>
                <w:lang w:eastAsia="ja-JP"/>
              </w:rPr>
            </w:pPr>
            <w:r w:rsidRPr="001D77B1">
              <w:rPr>
                <w:lang w:eastAsia="ja-JP"/>
              </w:rPr>
              <w:t>Controlled environment</w:t>
            </w:r>
          </w:p>
        </w:tc>
        <w:tc>
          <w:tcPr>
            <w:tcW w:w="1417" w:type="dxa"/>
          </w:tcPr>
          <w:p w14:paraId="087179D3" w14:textId="77777777" w:rsidR="00083C3A" w:rsidRPr="001D77B1" w:rsidRDefault="00083C3A" w:rsidP="001F66D6">
            <w:pPr>
              <w:pStyle w:val="Tabletext"/>
              <w:jc w:val="center"/>
              <w:rPr>
                <w:lang w:eastAsia="ja-JP"/>
              </w:rPr>
            </w:pPr>
            <w:r w:rsidRPr="001D77B1">
              <w:rPr>
                <w:lang w:eastAsia="ja-JP"/>
              </w:rPr>
              <w:t>2.45 m</w:t>
            </w:r>
          </w:p>
        </w:tc>
        <w:tc>
          <w:tcPr>
            <w:tcW w:w="1418" w:type="dxa"/>
          </w:tcPr>
          <w:p w14:paraId="045B4928" w14:textId="77777777" w:rsidR="00083C3A" w:rsidRPr="001D77B1" w:rsidRDefault="00083C3A" w:rsidP="001F66D6">
            <w:pPr>
              <w:pStyle w:val="Tabletext"/>
              <w:jc w:val="center"/>
              <w:rPr>
                <w:lang w:eastAsia="ja-JP"/>
              </w:rPr>
            </w:pPr>
            <w:r w:rsidRPr="001D77B1">
              <w:rPr>
                <w:lang w:eastAsia="ja-JP"/>
              </w:rPr>
              <w:t>3.92 m</w:t>
            </w:r>
          </w:p>
        </w:tc>
        <w:tc>
          <w:tcPr>
            <w:tcW w:w="1417" w:type="dxa"/>
          </w:tcPr>
          <w:p w14:paraId="3D122B2B" w14:textId="77777777" w:rsidR="00083C3A" w:rsidRPr="001D77B1" w:rsidRDefault="00083C3A" w:rsidP="001F66D6">
            <w:pPr>
              <w:pStyle w:val="Tabletext"/>
              <w:jc w:val="center"/>
              <w:rPr>
                <w:lang w:eastAsia="ja-JP"/>
              </w:rPr>
            </w:pPr>
            <w:r w:rsidRPr="001D77B1">
              <w:rPr>
                <w:lang w:eastAsia="ja-JP"/>
              </w:rPr>
              <w:t>4.90 m</w:t>
            </w:r>
          </w:p>
        </w:tc>
        <w:tc>
          <w:tcPr>
            <w:tcW w:w="1418" w:type="dxa"/>
          </w:tcPr>
          <w:p w14:paraId="7D0EEDD4" w14:textId="77777777" w:rsidR="00083C3A" w:rsidRPr="001D77B1" w:rsidRDefault="00083C3A" w:rsidP="001F66D6">
            <w:pPr>
              <w:pStyle w:val="Tabletext"/>
              <w:jc w:val="center"/>
              <w:rPr>
                <w:lang w:eastAsia="ja-JP"/>
              </w:rPr>
            </w:pPr>
            <w:r w:rsidRPr="001D77B1">
              <w:rPr>
                <w:lang w:eastAsia="ja-JP"/>
              </w:rPr>
              <w:t>7.82 m</w:t>
            </w:r>
          </w:p>
        </w:tc>
        <w:tc>
          <w:tcPr>
            <w:tcW w:w="1417" w:type="dxa"/>
          </w:tcPr>
          <w:p w14:paraId="40C6DCB8" w14:textId="77777777" w:rsidR="00083C3A" w:rsidRPr="001D77B1" w:rsidRDefault="00083C3A" w:rsidP="001F66D6">
            <w:pPr>
              <w:pStyle w:val="Tabletext"/>
              <w:jc w:val="center"/>
              <w:rPr>
                <w:lang w:eastAsia="ja-JP"/>
              </w:rPr>
            </w:pPr>
            <w:r w:rsidRPr="001D77B1">
              <w:rPr>
                <w:lang w:eastAsia="ja-JP"/>
              </w:rPr>
              <w:t>9.80 m</w:t>
            </w:r>
          </w:p>
        </w:tc>
      </w:tr>
      <w:tr w:rsidR="00083C3A" w:rsidRPr="001D77B1" w14:paraId="5E7ACE85" w14:textId="77777777" w:rsidTr="001F66D6">
        <w:tc>
          <w:tcPr>
            <w:tcW w:w="846" w:type="dxa"/>
            <w:vMerge/>
          </w:tcPr>
          <w:p w14:paraId="4A52F8E6" w14:textId="77777777" w:rsidR="00083C3A" w:rsidRPr="001D77B1" w:rsidRDefault="00083C3A" w:rsidP="001F66D6">
            <w:pPr>
              <w:pStyle w:val="Tabletext"/>
              <w:rPr>
                <w:lang w:eastAsia="ja-JP"/>
              </w:rPr>
            </w:pPr>
          </w:p>
        </w:tc>
        <w:tc>
          <w:tcPr>
            <w:tcW w:w="1701" w:type="dxa"/>
          </w:tcPr>
          <w:p w14:paraId="6C237887" w14:textId="77777777" w:rsidR="00083C3A" w:rsidRPr="001D77B1" w:rsidRDefault="00083C3A" w:rsidP="001F66D6">
            <w:pPr>
              <w:pStyle w:val="Tabletext"/>
              <w:rPr>
                <w:lang w:eastAsia="ja-JP"/>
              </w:rPr>
            </w:pPr>
            <w:r w:rsidRPr="001D77B1">
              <w:rPr>
                <w:lang w:eastAsia="ja-JP"/>
              </w:rPr>
              <w:t>General environment</w:t>
            </w:r>
          </w:p>
        </w:tc>
        <w:tc>
          <w:tcPr>
            <w:tcW w:w="1417" w:type="dxa"/>
          </w:tcPr>
          <w:p w14:paraId="27D3BF3E" w14:textId="77777777" w:rsidR="00083C3A" w:rsidRPr="001D77B1" w:rsidRDefault="00083C3A" w:rsidP="001F66D6">
            <w:pPr>
              <w:pStyle w:val="Tabletext"/>
              <w:jc w:val="center"/>
              <w:rPr>
                <w:lang w:eastAsia="ja-JP"/>
              </w:rPr>
            </w:pPr>
            <w:r w:rsidRPr="001D77B1">
              <w:rPr>
                <w:lang w:eastAsia="ja-JP"/>
              </w:rPr>
              <w:t>5.48 m</w:t>
            </w:r>
          </w:p>
        </w:tc>
        <w:tc>
          <w:tcPr>
            <w:tcW w:w="1418" w:type="dxa"/>
          </w:tcPr>
          <w:p w14:paraId="015C6C18" w14:textId="77777777" w:rsidR="00083C3A" w:rsidRPr="001D77B1" w:rsidRDefault="00083C3A" w:rsidP="001F66D6">
            <w:pPr>
              <w:pStyle w:val="Tabletext"/>
              <w:jc w:val="center"/>
              <w:rPr>
                <w:lang w:eastAsia="ja-JP"/>
              </w:rPr>
            </w:pPr>
            <w:r w:rsidRPr="001D77B1">
              <w:rPr>
                <w:lang w:eastAsia="ja-JP"/>
              </w:rPr>
              <w:t>8.76 m</w:t>
            </w:r>
          </w:p>
        </w:tc>
        <w:tc>
          <w:tcPr>
            <w:tcW w:w="1417" w:type="dxa"/>
          </w:tcPr>
          <w:p w14:paraId="51AB7B88" w14:textId="77777777" w:rsidR="00083C3A" w:rsidRPr="001D77B1" w:rsidRDefault="00083C3A" w:rsidP="001F66D6">
            <w:pPr>
              <w:pStyle w:val="Tabletext"/>
              <w:jc w:val="center"/>
              <w:rPr>
                <w:lang w:eastAsia="ja-JP"/>
              </w:rPr>
            </w:pPr>
            <w:r w:rsidRPr="001D77B1">
              <w:rPr>
                <w:lang w:eastAsia="ja-JP"/>
              </w:rPr>
              <w:t>10.95 m</w:t>
            </w:r>
          </w:p>
        </w:tc>
        <w:tc>
          <w:tcPr>
            <w:tcW w:w="1418" w:type="dxa"/>
          </w:tcPr>
          <w:p w14:paraId="3AAEEDB2" w14:textId="77777777" w:rsidR="00083C3A" w:rsidRPr="001D77B1" w:rsidRDefault="00083C3A" w:rsidP="001F66D6">
            <w:pPr>
              <w:pStyle w:val="Tabletext"/>
              <w:jc w:val="center"/>
              <w:rPr>
                <w:lang w:eastAsia="ja-JP"/>
              </w:rPr>
            </w:pPr>
            <w:r w:rsidRPr="001D77B1">
              <w:rPr>
                <w:lang w:eastAsia="ja-JP"/>
              </w:rPr>
              <w:t>17.49 m</w:t>
            </w:r>
          </w:p>
        </w:tc>
        <w:tc>
          <w:tcPr>
            <w:tcW w:w="1417" w:type="dxa"/>
          </w:tcPr>
          <w:p w14:paraId="63E18A12" w14:textId="77777777" w:rsidR="00083C3A" w:rsidRPr="001D77B1" w:rsidRDefault="00083C3A" w:rsidP="001F66D6">
            <w:pPr>
              <w:pStyle w:val="Tabletext"/>
              <w:jc w:val="center"/>
              <w:rPr>
                <w:lang w:eastAsia="ja-JP"/>
              </w:rPr>
            </w:pPr>
            <w:r w:rsidRPr="001D77B1">
              <w:rPr>
                <w:lang w:eastAsia="ja-JP"/>
              </w:rPr>
              <w:t>21.90 m</w:t>
            </w:r>
          </w:p>
        </w:tc>
      </w:tr>
      <w:tr w:rsidR="00083C3A" w:rsidRPr="001D77B1" w14:paraId="0EBA5EB3" w14:textId="77777777" w:rsidTr="001F66D6">
        <w:tc>
          <w:tcPr>
            <w:tcW w:w="846" w:type="dxa"/>
            <w:vMerge w:val="restart"/>
          </w:tcPr>
          <w:p w14:paraId="2851B96E" w14:textId="77777777" w:rsidR="00083C3A" w:rsidRPr="001D77B1" w:rsidRDefault="00083C3A" w:rsidP="001F66D6">
            <w:pPr>
              <w:pStyle w:val="Tabletext"/>
              <w:rPr>
                <w:lang w:eastAsia="ja-JP"/>
              </w:rPr>
            </w:pPr>
            <w:r w:rsidRPr="001D77B1">
              <w:rPr>
                <w:lang w:eastAsia="ja-JP"/>
              </w:rPr>
              <w:t>5.7 GHz band</w:t>
            </w:r>
          </w:p>
        </w:tc>
        <w:tc>
          <w:tcPr>
            <w:tcW w:w="1701" w:type="dxa"/>
          </w:tcPr>
          <w:p w14:paraId="62438720" w14:textId="77777777" w:rsidR="00083C3A" w:rsidRPr="001D77B1" w:rsidRDefault="00083C3A" w:rsidP="001F66D6">
            <w:pPr>
              <w:pStyle w:val="Tabletext"/>
              <w:rPr>
                <w:lang w:eastAsia="ja-JP"/>
              </w:rPr>
            </w:pPr>
            <w:r>
              <w:rPr>
                <w:lang w:eastAsia="ja-JP"/>
              </w:rPr>
              <w:t>C</w:t>
            </w:r>
            <w:r w:rsidRPr="001D77B1">
              <w:rPr>
                <w:lang w:eastAsia="ja-JP"/>
              </w:rPr>
              <w:t>ontrolled environment</w:t>
            </w:r>
          </w:p>
        </w:tc>
        <w:tc>
          <w:tcPr>
            <w:tcW w:w="1417" w:type="dxa"/>
          </w:tcPr>
          <w:p w14:paraId="53A3D27B" w14:textId="77777777" w:rsidR="00083C3A" w:rsidRPr="001D77B1" w:rsidRDefault="00083C3A" w:rsidP="001F66D6">
            <w:pPr>
              <w:pStyle w:val="Tabletext"/>
              <w:jc w:val="center"/>
              <w:rPr>
                <w:lang w:eastAsia="ja-JP"/>
              </w:rPr>
            </w:pPr>
            <w:r w:rsidRPr="001D77B1">
              <w:rPr>
                <w:lang w:eastAsia="ja-JP"/>
              </w:rPr>
              <w:t>4.00 m</w:t>
            </w:r>
          </w:p>
        </w:tc>
        <w:tc>
          <w:tcPr>
            <w:tcW w:w="1418" w:type="dxa"/>
          </w:tcPr>
          <w:p w14:paraId="4ECE9C30" w14:textId="77777777" w:rsidR="00083C3A" w:rsidRPr="001D77B1" w:rsidRDefault="00083C3A" w:rsidP="001F66D6">
            <w:pPr>
              <w:pStyle w:val="Tabletext"/>
              <w:jc w:val="center"/>
              <w:rPr>
                <w:lang w:eastAsia="ja-JP"/>
              </w:rPr>
            </w:pPr>
            <w:r w:rsidRPr="001D77B1">
              <w:rPr>
                <w:lang w:eastAsia="ja-JP"/>
              </w:rPr>
              <w:t>6.40 m</w:t>
            </w:r>
          </w:p>
        </w:tc>
        <w:tc>
          <w:tcPr>
            <w:tcW w:w="1417" w:type="dxa"/>
          </w:tcPr>
          <w:p w14:paraId="674ABFAB" w14:textId="77777777" w:rsidR="00083C3A" w:rsidRPr="001D77B1" w:rsidRDefault="00083C3A" w:rsidP="001F66D6">
            <w:pPr>
              <w:pStyle w:val="Tabletext"/>
              <w:jc w:val="center"/>
              <w:rPr>
                <w:lang w:eastAsia="ja-JP"/>
              </w:rPr>
            </w:pPr>
            <w:r w:rsidRPr="001D77B1">
              <w:rPr>
                <w:lang w:eastAsia="ja-JP"/>
              </w:rPr>
              <w:t>8.00 m</w:t>
            </w:r>
          </w:p>
        </w:tc>
        <w:tc>
          <w:tcPr>
            <w:tcW w:w="1418" w:type="dxa"/>
          </w:tcPr>
          <w:p w14:paraId="39A7E1FB" w14:textId="77777777" w:rsidR="00083C3A" w:rsidRPr="001D77B1" w:rsidRDefault="00083C3A" w:rsidP="001F66D6">
            <w:pPr>
              <w:pStyle w:val="Tabletext"/>
              <w:jc w:val="center"/>
              <w:rPr>
                <w:lang w:eastAsia="ja-JP"/>
              </w:rPr>
            </w:pPr>
            <w:r w:rsidRPr="001D77B1">
              <w:rPr>
                <w:lang w:eastAsia="ja-JP"/>
              </w:rPr>
              <w:t>12.80 m</w:t>
            </w:r>
          </w:p>
        </w:tc>
        <w:tc>
          <w:tcPr>
            <w:tcW w:w="1417" w:type="dxa"/>
          </w:tcPr>
          <w:p w14:paraId="7895325F" w14:textId="77777777" w:rsidR="00083C3A" w:rsidRPr="001D77B1" w:rsidRDefault="00083C3A" w:rsidP="001F66D6">
            <w:pPr>
              <w:pStyle w:val="Tabletext"/>
              <w:jc w:val="center"/>
              <w:rPr>
                <w:lang w:eastAsia="ja-JP"/>
              </w:rPr>
            </w:pPr>
            <w:r w:rsidRPr="001D77B1">
              <w:rPr>
                <w:lang w:eastAsia="ja-JP"/>
              </w:rPr>
              <w:t>16.00 m</w:t>
            </w:r>
          </w:p>
        </w:tc>
      </w:tr>
      <w:tr w:rsidR="00083C3A" w:rsidRPr="001D77B1" w14:paraId="27BAB926" w14:textId="77777777" w:rsidTr="001F66D6">
        <w:tc>
          <w:tcPr>
            <w:tcW w:w="846" w:type="dxa"/>
            <w:vMerge/>
            <w:tcBorders>
              <w:bottom w:val="single" w:sz="4" w:space="0" w:color="auto"/>
            </w:tcBorders>
          </w:tcPr>
          <w:p w14:paraId="1ECFB9FE" w14:textId="77777777" w:rsidR="00083C3A" w:rsidRPr="001D77B1" w:rsidRDefault="00083C3A" w:rsidP="001F66D6">
            <w:pPr>
              <w:pStyle w:val="Tabletext"/>
              <w:rPr>
                <w:lang w:eastAsia="ja-JP"/>
              </w:rPr>
            </w:pPr>
          </w:p>
        </w:tc>
        <w:tc>
          <w:tcPr>
            <w:tcW w:w="1701" w:type="dxa"/>
            <w:tcBorders>
              <w:bottom w:val="single" w:sz="4" w:space="0" w:color="auto"/>
            </w:tcBorders>
          </w:tcPr>
          <w:p w14:paraId="221F0B42" w14:textId="77777777" w:rsidR="00083C3A" w:rsidRPr="001D77B1" w:rsidRDefault="00083C3A" w:rsidP="001F66D6">
            <w:pPr>
              <w:pStyle w:val="Tabletext"/>
              <w:rPr>
                <w:lang w:eastAsia="ja-JP"/>
              </w:rPr>
            </w:pPr>
            <w:r>
              <w:rPr>
                <w:lang w:eastAsia="ja-JP"/>
              </w:rPr>
              <w:t>G</w:t>
            </w:r>
            <w:r w:rsidRPr="001D77B1">
              <w:rPr>
                <w:lang w:eastAsia="ja-JP"/>
              </w:rPr>
              <w:t>eneral environment</w:t>
            </w:r>
          </w:p>
        </w:tc>
        <w:tc>
          <w:tcPr>
            <w:tcW w:w="1417" w:type="dxa"/>
            <w:tcBorders>
              <w:bottom w:val="single" w:sz="4" w:space="0" w:color="auto"/>
            </w:tcBorders>
          </w:tcPr>
          <w:p w14:paraId="1BFFAF7B" w14:textId="77777777" w:rsidR="00083C3A" w:rsidRPr="001D77B1" w:rsidRDefault="00083C3A" w:rsidP="001F66D6">
            <w:pPr>
              <w:pStyle w:val="Tabletext"/>
              <w:jc w:val="center"/>
              <w:rPr>
                <w:lang w:eastAsia="ja-JP"/>
              </w:rPr>
            </w:pPr>
            <w:r w:rsidRPr="001D77B1">
              <w:rPr>
                <w:lang w:eastAsia="ja-JP"/>
              </w:rPr>
              <w:t>9.00 m</w:t>
            </w:r>
          </w:p>
        </w:tc>
        <w:tc>
          <w:tcPr>
            <w:tcW w:w="1418" w:type="dxa"/>
            <w:tcBorders>
              <w:bottom w:val="single" w:sz="4" w:space="0" w:color="auto"/>
            </w:tcBorders>
          </w:tcPr>
          <w:p w14:paraId="3AFBC69E" w14:textId="77777777" w:rsidR="00083C3A" w:rsidRPr="001D77B1" w:rsidRDefault="00083C3A" w:rsidP="001F66D6">
            <w:pPr>
              <w:pStyle w:val="Tabletext"/>
              <w:jc w:val="center"/>
              <w:rPr>
                <w:lang w:eastAsia="ja-JP"/>
              </w:rPr>
            </w:pPr>
            <w:r w:rsidRPr="001D77B1">
              <w:rPr>
                <w:lang w:eastAsia="ja-JP"/>
              </w:rPr>
              <w:t>14.30 m</w:t>
            </w:r>
          </w:p>
        </w:tc>
        <w:tc>
          <w:tcPr>
            <w:tcW w:w="1417" w:type="dxa"/>
            <w:tcBorders>
              <w:bottom w:val="single" w:sz="4" w:space="0" w:color="auto"/>
            </w:tcBorders>
          </w:tcPr>
          <w:p w14:paraId="67FF796E" w14:textId="77777777" w:rsidR="00083C3A" w:rsidRPr="001D77B1" w:rsidRDefault="00083C3A" w:rsidP="001F66D6">
            <w:pPr>
              <w:pStyle w:val="Tabletext"/>
              <w:jc w:val="center"/>
              <w:rPr>
                <w:lang w:eastAsia="ja-JP"/>
              </w:rPr>
            </w:pPr>
            <w:r w:rsidRPr="001D77B1">
              <w:rPr>
                <w:lang w:eastAsia="ja-JP"/>
              </w:rPr>
              <w:t>17.80 m</w:t>
            </w:r>
          </w:p>
        </w:tc>
        <w:tc>
          <w:tcPr>
            <w:tcW w:w="1418" w:type="dxa"/>
            <w:tcBorders>
              <w:bottom w:val="single" w:sz="4" w:space="0" w:color="auto"/>
            </w:tcBorders>
          </w:tcPr>
          <w:p w14:paraId="4EE26F97" w14:textId="77777777" w:rsidR="00083C3A" w:rsidRPr="001D77B1" w:rsidRDefault="00083C3A" w:rsidP="001F66D6">
            <w:pPr>
              <w:pStyle w:val="Tabletext"/>
              <w:jc w:val="center"/>
              <w:rPr>
                <w:lang w:eastAsia="ja-JP"/>
              </w:rPr>
            </w:pPr>
            <w:r w:rsidRPr="001D77B1">
              <w:rPr>
                <w:lang w:eastAsia="ja-JP"/>
              </w:rPr>
              <w:t>28.50 m</w:t>
            </w:r>
          </w:p>
        </w:tc>
        <w:tc>
          <w:tcPr>
            <w:tcW w:w="1417" w:type="dxa"/>
            <w:tcBorders>
              <w:bottom w:val="single" w:sz="4" w:space="0" w:color="auto"/>
            </w:tcBorders>
          </w:tcPr>
          <w:p w14:paraId="5FDFCCA5" w14:textId="77777777" w:rsidR="00083C3A" w:rsidRPr="001D77B1" w:rsidRDefault="00083C3A" w:rsidP="001F66D6">
            <w:pPr>
              <w:pStyle w:val="Tabletext"/>
              <w:jc w:val="center"/>
              <w:rPr>
                <w:lang w:eastAsia="ja-JP"/>
              </w:rPr>
            </w:pPr>
            <w:r w:rsidRPr="001D77B1">
              <w:rPr>
                <w:lang w:eastAsia="ja-JP"/>
              </w:rPr>
              <w:t>35.70 m</w:t>
            </w:r>
          </w:p>
        </w:tc>
      </w:tr>
      <w:tr w:rsidR="00083C3A" w:rsidRPr="001D77B1" w14:paraId="5A263C77" w14:textId="77777777" w:rsidTr="001F66D6">
        <w:tc>
          <w:tcPr>
            <w:tcW w:w="9634" w:type="dxa"/>
            <w:gridSpan w:val="7"/>
            <w:tcBorders>
              <w:top w:val="single" w:sz="4" w:space="0" w:color="auto"/>
              <w:left w:val="nil"/>
              <w:bottom w:val="nil"/>
              <w:right w:val="nil"/>
            </w:tcBorders>
          </w:tcPr>
          <w:p w14:paraId="415DAD2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(*1)</w:t>
            </w:r>
            <w:r w:rsidRPr="001D77B1">
              <w:rPr>
                <w:lang w:eastAsia="ja-JP"/>
              </w:rPr>
              <w:t xml:space="preserve"> </w:t>
            </w:r>
            <w:r w:rsidRPr="001D77B1">
              <w:rPr>
                <w:lang w:eastAsia="ja-JP"/>
              </w:rPr>
              <w:tab/>
              <w:t>No reflections counted.</w:t>
            </w:r>
          </w:p>
          <w:p w14:paraId="41C8ED3D"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(*2)</w:t>
            </w:r>
            <w:r w:rsidRPr="001D77B1">
              <w:rPr>
                <w:lang w:eastAsia="ja-JP"/>
              </w:rPr>
              <w:t xml:space="preserve"> </w:t>
            </w:r>
            <w:r w:rsidRPr="001D77B1">
              <w:rPr>
                <w:lang w:eastAsia="ja-JP"/>
              </w:rPr>
              <w:tab/>
              <w:t>Reflections from the ground counted.</w:t>
            </w:r>
          </w:p>
          <w:p w14:paraId="544213DA"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(*3)</w:t>
            </w:r>
            <w:r w:rsidRPr="001D77B1">
              <w:rPr>
                <w:lang w:eastAsia="ja-JP"/>
              </w:rPr>
              <w:t xml:space="preserve"> </w:t>
            </w:r>
            <w:r w:rsidRPr="001D77B1">
              <w:rPr>
                <w:lang w:eastAsia="ja-JP"/>
              </w:rPr>
              <w:tab/>
              <w:t>Reflections from the water surface and from those other than the ground counted.</w:t>
            </w:r>
          </w:p>
          <w:p w14:paraId="0600721B" w14:textId="77777777" w:rsidR="00083C3A" w:rsidRPr="001D77B1" w:rsidRDefault="00083C3A" w:rsidP="001F66D6">
            <w:pPr>
              <w:pStyle w:val="Tablelegend"/>
              <w:tabs>
                <w:tab w:val="clear" w:pos="1134"/>
                <w:tab w:val="left" w:pos="456"/>
              </w:tabs>
              <w:ind w:left="456" w:hanging="456"/>
              <w:rPr>
                <w:lang w:eastAsia="ja-JP"/>
              </w:rPr>
            </w:pPr>
            <w:r w:rsidRPr="004B6FD1">
              <w:rPr>
                <w:vertAlign w:val="superscript"/>
                <w:lang w:eastAsia="ja-JP"/>
              </w:rPr>
              <w:t>(*4)</w:t>
            </w:r>
            <w:r w:rsidRPr="001D77B1">
              <w:rPr>
                <w:lang w:eastAsia="ja-JP"/>
              </w:rPr>
              <w:t xml:space="preserve"> </w:t>
            </w:r>
            <w:r w:rsidRPr="001D77B1">
              <w:rPr>
                <w:lang w:eastAsia="ja-JP"/>
              </w:rPr>
              <w:tab/>
              <w:t xml:space="preserve">6 dB is added in the case greater reflection is expected to observe due to buildings such as an office building nearby the evaluation point.  </w:t>
            </w:r>
          </w:p>
        </w:tc>
      </w:tr>
    </w:tbl>
    <w:p w14:paraId="07EA8616" w14:textId="77777777" w:rsidR="00083C3A" w:rsidRPr="001D77B1" w:rsidRDefault="00083C3A" w:rsidP="00083C3A">
      <w:pPr>
        <w:pStyle w:val="Heading3"/>
        <w:rPr>
          <w:lang w:eastAsia="ja-JP"/>
        </w:rPr>
      </w:pPr>
      <w:r>
        <w:rPr>
          <w:lang w:eastAsia="ja-JP"/>
        </w:rPr>
        <w:t>A1.</w:t>
      </w:r>
      <w:r w:rsidRPr="001D77B1">
        <w:rPr>
          <w:lang w:eastAsia="ja-JP"/>
        </w:rPr>
        <w:t xml:space="preserve">2.2 </w:t>
      </w:r>
      <w:r w:rsidRPr="001D77B1">
        <w:rPr>
          <w:lang w:eastAsia="ja-JP"/>
        </w:rPr>
        <w:tab/>
        <w:t>Directions</w:t>
      </w:r>
    </w:p>
    <w:p w14:paraId="4B26C033" w14:textId="77777777" w:rsidR="00083C3A" w:rsidRPr="001D77B1" w:rsidRDefault="00083C3A" w:rsidP="00083C3A">
      <w:pPr>
        <w:rPr>
          <w:lang w:eastAsia="ja-JP"/>
        </w:rPr>
      </w:pPr>
      <w:r w:rsidRPr="001D77B1">
        <w:rPr>
          <w:lang w:eastAsia="ja-JP"/>
        </w:rPr>
        <w:t xml:space="preserve">The beam WPT systems being considered for the operation in the 920 MHz band, the separation distance to meet the limits in the </w:t>
      </w:r>
      <w:r>
        <w:rPr>
          <w:lang w:eastAsia="ja-JP"/>
        </w:rPr>
        <w:t>RRPG</w:t>
      </w:r>
      <w:r w:rsidRPr="001D77B1">
        <w:rPr>
          <w:lang w:eastAsia="ja-JP"/>
        </w:rPr>
        <w:t xml:space="preserve"> is comparatively short; and therefore, it is possible for them to operate in the WPT general environment.</w:t>
      </w:r>
    </w:p>
    <w:p w14:paraId="28A845F0" w14:textId="77777777" w:rsidR="00083C3A" w:rsidRPr="001D77B1" w:rsidRDefault="00083C3A" w:rsidP="00083C3A">
      <w:pPr>
        <w:rPr>
          <w:lang w:eastAsia="ja-JP"/>
        </w:rPr>
      </w:pPr>
      <w:r w:rsidRPr="001D77B1">
        <w:rPr>
          <w:lang w:eastAsia="ja-JP"/>
        </w:rPr>
        <w:t xml:space="preserve">Those for the 2.4 GHz band and the 5.7 GHz band assume adoption of human body detection mechanisms in the area expecting greater RF exposure than the limits </w:t>
      </w:r>
      <w:r>
        <w:rPr>
          <w:lang w:eastAsia="ja-JP"/>
        </w:rPr>
        <w:t>specified in the</w:t>
      </w:r>
      <w:r w:rsidRPr="001D77B1">
        <w:rPr>
          <w:lang w:eastAsia="ja-JP"/>
        </w:rPr>
        <w:t xml:space="preserve"> </w:t>
      </w:r>
      <w:r>
        <w:rPr>
          <w:lang w:eastAsia="ja-JP"/>
        </w:rPr>
        <w:t>RRPG</w:t>
      </w:r>
      <w:r w:rsidRPr="001D77B1">
        <w:rPr>
          <w:lang w:eastAsia="ja-JP"/>
        </w:rPr>
        <w:t xml:space="preserve"> to cease power transmission when detected. In addition, the systems are to take safety measures to ensure correct functioning of the detect and protect mechanism. Moreover, some alert such by indicating attentional area and setting a fence is conducted, too.</w:t>
      </w:r>
    </w:p>
    <w:p w14:paraId="5A8FC0C2" w14:textId="77777777" w:rsidR="00083C3A" w:rsidRPr="00BB0A10" w:rsidRDefault="00083C3A" w:rsidP="00083C3A">
      <w:pPr>
        <w:jc w:val="both"/>
      </w:pPr>
      <w:r w:rsidRPr="001D77B1">
        <w:rPr>
          <w:lang w:eastAsia="ja-JP"/>
        </w:rPr>
        <w:t>Beam WPT transmitters are not used at a very close proximity (within 20 cm) from the human body according to use case scenarios and also taking appropriate safety measures mentioned above. Therefore, study on specific energy absorption rate (SAR) for the human body nearby is not necessary.</w:t>
      </w:r>
    </w:p>
    <w:p w14:paraId="57E2B1A2" w14:textId="77777777" w:rsidR="00083C3A" w:rsidRPr="005A5715" w:rsidRDefault="00083C3A" w:rsidP="00083C3A">
      <w:pPr>
        <w:jc w:val="center"/>
        <w:rPr>
          <w:lang w:val="en-US" w:eastAsia="zh-CN"/>
        </w:rPr>
      </w:pPr>
      <w:r>
        <w:rPr>
          <w:lang w:val="en-US"/>
        </w:rPr>
        <w:t>__</w:t>
      </w:r>
      <w:r w:rsidRPr="00891C51">
        <w:rPr>
          <w:lang w:val="en-US"/>
        </w:rPr>
        <w:t>______________</w:t>
      </w:r>
    </w:p>
    <w:p w14:paraId="01B4F10A" w14:textId="77777777" w:rsidR="000069D4" w:rsidRPr="00083C3A" w:rsidRDefault="000069D4" w:rsidP="00DD4BED">
      <w:pPr>
        <w:rPr>
          <w:lang w:val="en-US" w:eastAsia="zh-CN"/>
        </w:rPr>
      </w:pPr>
    </w:p>
    <w:sectPr w:rsidR="000069D4" w:rsidRPr="00083C3A" w:rsidSect="00D02712">
      <w:headerReference w:type="default" r:id="rId33"/>
      <w:footerReference w:type="default" r:id="rId34"/>
      <w:footerReference w:type="first" r:id="rId3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3" w:author="Sanders, Amy" w:date="2022-04-15T05:46:00Z" w:initials="SA">
    <w:p w14:paraId="52DBAA7C" w14:textId="061D3578" w:rsidR="00C676C5" w:rsidRDefault="00C676C5">
      <w:pPr>
        <w:pStyle w:val="CommentText"/>
      </w:pPr>
      <w:r>
        <w:rPr>
          <w:rStyle w:val="CommentReference"/>
        </w:rPr>
        <w:annotationRef/>
      </w:r>
      <w:r>
        <w:rPr>
          <w:noProof/>
        </w:rPr>
        <w:t>I suggest there be some mention of the propos</w:t>
      </w:r>
      <w:r>
        <w:rPr>
          <w:noProof/>
        </w:rPr>
        <w:t>ed revisions and the attachment.</w:t>
      </w:r>
    </w:p>
  </w:comment>
  <w:comment w:id="125" w:author="USA1" w:date="2022-04-11T11:03:00Z" w:initials="MLG">
    <w:p w14:paraId="610C887E" w14:textId="77777777" w:rsidR="004E4543" w:rsidRDefault="004E4543" w:rsidP="004E4543">
      <w:pPr>
        <w:pStyle w:val="CommentText"/>
      </w:pPr>
      <w:r>
        <w:rPr>
          <w:rStyle w:val="CommentReference"/>
        </w:rPr>
        <w:annotationRef/>
      </w:r>
      <w:r>
        <w:t>Wording</w:t>
      </w:r>
    </w:p>
  </w:comment>
  <w:comment w:id="153" w:author="USA1" w:date="2022-04-11T11:10:00Z" w:initials="MLG">
    <w:p w14:paraId="18D0DB43" w14:textId="77777777" w:rsidR="00E0778C" w:rsidRDefault="00E0778C" w:rsidP="00797DDE">
      <w:pPr>
        <w:pStyle w:val="CommentText"/>
      </w:pPr>
      <w:r>
        <w:rPr>
          <w:rStyle w:val="CommentReference"/>
        </w:rPr>
        <w:annotationRef/>
      </w:r>
      <w:r>
        <w:t>We will ask Japan for these values</w:t>
      </w:r>
    </w:p>
  </w:comment>
  <w:comment w:id="175" w:author="USA1" w:date="2022-04-11T11:43:00Z" w:initials="MLG">
    <w:p w14:paraId="5B67D7E9" w14:textId="77777777" w:rsidR="009A7399" w:rsidRDefault="009A7399" w:rsidP="002372AC">
      <w:pPr>
        <w:pStyle w:val="CommentText"/>
      </w:pPr>
      <w:r>
        <w:rPr>
          <w:rStyle w:val="CommentReference"/>
        </w:rPr>
        <w:annotationRef/>
      </w:r>
      <w:r>
        <w:t>We will need to discuss this for the ITU meeting</w:t>
      </w:r>
    </w:p>
  </w:comment>
  <w:comment w:id="179" w:author="USA1" w:date="2022-04-11T11:14:00Z" w:initials="MLG">
    <w:p w14:paraId="72AFC11E" w14:textId="39D2E7BA" w:rsidR="004E0A36" w:rsidRDefault="004E0A36" w:rsidP="00024A0B">
      <w:pPr>
        <w:pStyle w:val="CommentText"/>
      </w:pPr>
      <w:r>
        <w:rPr>
          <w:rStyle w:val="CommentReference"/>
        </w:rPr>
        <w:annotationRef/>
      </w:r>
      <w:r>
        <w:t>We believe this should be System 4 (from Japan). We can ask for clarification in the ITU meeting.</w:t>
      </w:r>
    </w:p>
  </w:comment>
  <w:comment w:id="207" w:author="USA1" w:date="2022-04-11T11:22:00Z" w:initials="MLG">
    <w:p w14:paraId="28A1C38A" w14:textId="77777777" w:rsidR="008C4531" w:rsidRDefault="008C4531" w:rsidP="00BC5980">
      <w:pPr>
        <w:pStyle w:val="CommentText"/>
      </w:pPr>
      <w:r>
        <w:rPr>
          <w:rStyle w:val="CommentReference"/>
        </w:rPr>
        <w:annotationRef/>
      </w:r>
      <w:r>
        <w:t>What is the center frequency of this band?</w:t>
      </w:r>
    </w:p>
  </w:comment>
  <w:comment w:id="240" w:author="USA1" w:date="2022-03-24T15:21:00Z" w:initials="MLG">
    <w:p w14:paraId="206BE6D4" w14:textId="60D73B4E" w:rsidR="006A0E4F" w:rsidRDefault="006A0E4F" w:rsidP="002A322F">
      <w:pPr>
        <w:pStyle w:val="CommentText"/>
      </w:pPr>
      <w:r>
        <w:rPr>
          <w:rStyle w:val="CommentReference"/>
        </w:rPr>
        <w:annotationRef/>
      </w:r>
      <w:r>
        <w:t>Mike Marcus, can you verify this is what was intended?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DBAA7C" w15:done="0"/>
  <w15:commentEx w15:paraId="610C887E" w15:done="0"/>
  <w15:commentEx w15:paraId="18D0DB43" w15:done="0"/>
  <w15:commentEx w15:paraId="5B67D7E9" w15:done="0"/>
  <w15:commentEx w15:paraId="72AFC11E" w15:done="0"/>
  <w15:commentEx w15:paraId="28A1C38A" w15:done="0"/>
  <w15:commentEx w15:paraId="206BE6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38525" w16cex:dateUtc="2022-04-15T09:46:00Z"/>
  <w16cex:commentExtensible w16cex:durableId="25FE6D76" w16cex:dateUtc="2022-04-11T15:03:00Z"/>
  <w16cex:commentExtensible w16cex:durableId="25FE6F1B" w16cex:dateUtc="2022-04-11T15:10:00Z"/>
  <w16cex:commentExtensible w16cex:durableId="25FE76C2" w16cex:dateUtc="2022-04-11T15:43:00Z"/>
  <w16cex:commentExtensible w16cex:durableId="25FE7007" w16cex:dateUtc="2022-04-11T15:14:00Z"/>
  <w16cex:commentExtensible w16cex:durableId="25FE71EE" w16cex:dateUtc="2022-04-11T15:22:00Z"/>
  <w16cex:commentExtensible w16cex:durableId="25E6EEEA" w16cex:dateUtc="2022-03-24T19: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DBAA7C" w16cid:durableId="26038525"/>
  <w16cid:commentId w16cid:paraId="610C887E" w16cid:durableId="25FE6D76"/>
  <w16cid:commentId w16cid:paraId="18D0DB43" w16cid:durableId="25FE6F1B"/>
  <w16cid:commentId w16cid:paraId="5B67D7E9" w16cid:durableId="25FE76C2"/>
  <w16cid:commentId w16cid:paraId="72AFC11E" w16cid:durableId="25FE7007"/>
  <w16cid:commentId w16cid:paraId="28A1C38A" w16cid:durableId="25FE71EE"/>
  <w16cid:commentId w16cid:paraId="206BE6D4" w16cid:durableId="25E6EE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019A4" w14:textId="77777777" w:rsidR="00B27DDE" w:rsidRDefault="00B27DDE">
      <w:r>
        <w:separator/>
      </w:r>
    </w:p>
  </w:endnote>
  <w:endnote w:type="continuationSeparator" w:id="0">
    <w:p w14:paraId="702D89AD" w14:textId="77777777" w:rsidR="00B27DDE" w:rsidRDefault="00B27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37E68" w14:textId="5C3928E9" w:rsidR="00FA124A" w:rsidRPr="00750BA0" w:rsidRDefault="00DB1613" w:rsidP="00750BA0">
    <w:pPr>
      <w:pStyle w:val="Footer"/>
    </w:pPr>
    <w:fldSimple w:instr=" FILENAME \p \* MERGEFORMAT ">
      <w:r w:rsidR="00750BA0">
        <w:t>M:\BRSGD\TEXT2019\SG01\WP1A\100\179\179N06e.docx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C307B" w14:textId="277E8C65" w:rsidR="00083C3A" w:rsidRPr="00750BA0" w:rsidRDefault="00DB1613" w:rsidP="00750BA0">
    <w:pPr>
      <w:pStyle w:val="Footer"/>
    </w:pPr>
    <w:fldSimple w:instr=" FILENAME \p \* MERGEFORMAT ">
      <w:r w:rsidR="00750BA0">
        <w:t>M:\BRSGD\TEXT2019\SG01\WP1A\100\179\179N06e.docx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253F9" w14:textId="77777777" w:rsidR="00B27DDE" w:rsidRDefault="00B27DDE">
      <w:r>
        <w:t>____________________</w:t>
      </w:r>
    </w:p>
  </w:footnote>
  <w:footnote w:type="continuationSeparator" w:id="0">
    <w:p w14:paraId="473C2F1A" w14:textId="77777777" w:rsidR="00B27DDE" w:rsidRDefault="00B27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7FBDF" w14:textId="17E97A49"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FE1241">
      <w:rPr>
        <w:rStyle w:val="PageNumber"/>
        <w:noProof/>
      </w:rPr>
      <w:t>21</w:t>
    </w:r>
    <w:r w:rsidR="00D02712">
      <w:rPr>
        <w:rStyle w:val="PageNumber"/>
      </w:rPr>
      <w:fldChar w:fldCharType="end"/>
    </w:r>
    <w:r>
      <w:rPr>
        <w:rStyle w:val="PageNumber"/>
      </w:rPr>
      <w:t xml:space="preserve"> -</w:t>
    </w:r>
  </w:p>
  <w:p w14:paraId="39E66278" w14:textId="6C0C8011" w:rsidR="00FA124A" w:rsidRDefault="00030C39">
    <w:pPr>
      <w:pStyle w:val="Header"/>
      <w:rPr>
        <w:lang w:val="en-US"/>
      </w:rPr>
    </w:pPr>
    <w:bookmarkStart w:id="428" w:name="_Hlk74380336"/>
    <w:r>
      <w:rPr>
        <w:lang w:val="en-US"/>
      </w:rPr>
      <w:t>1A/179 (Annex 6)-E</w:t>
    </w:r>
    <w:bookmarkEnd w:id="42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EC55B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EAD3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8EC6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44CC8C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94519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1E21A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68E31D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7E71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F8EB8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D1CB6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14D8F"/>
    <w:multiLevelType w:val="hybridMultilevel"/>
    <w:tmpl w:val="6D723DC6"/>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1" w15:restartNumberingAfterBreak="0">
    <w:nsid w:val="1C326121"/>
    <w:multiLevelType w:val="hybridMultilevel"/>
    <w:tmpl w:val="D2DE4A10"/>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2" w15:restartNumberingAfterBreak="0">
    <w:nsid w:val="1F28794F"/>
    <w:multiLevelType w:val="hybridMultilevel"/>
    <w:tmpl w:val="1FD0F490"/>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3897884"/>
    <w:multiLevelType w:val="hybridMultilevel"/>
    <w:tmpl w:val="6C881C6A"/>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4" w15:restartNumberingAfterBreak="0">
    <w:nsid w:val="2A2F7E15"/>
    <w:multiLevelType w:val="hybridMultilevel"/>
    <w:tmpl w:val="86F6F5D6"/>
    <w:lvl w:ilvl="0" w:tplc="41AE4140">
      <w:start w:val="1"/>
      <w:numFmt w:val="decimal"/>
      <w:lvlText w:val="(%1) "/>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615791F"/>
    <w:multiLevelType w:val="hybridMultilevel"/>
    <w:tmpl w:val="F00C94A6"/>
    <w:lvl w:ilvl="0" w:tplc="C860855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1C2377C"/>
    <w:multiLevelType w:val="hybridMultilevel"/>
    <w:tmpl w:val="7A9E94A4"/>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7" w15:restartNumberingAfterBreak="0">
    <w:nsid w:val="533B3777"/>
    <w:multiLevelType w:val="hybridMultilevel"/>
    <w:tmpl w:val="FE6ABAD6"/>
    <w:lvl w:ilvl="0" w:tplc="04090001">
      <w:start w:val="1"/>
      <w:numFmt w:val="bullet"/>
      <w:lvlText w:val=""/>
      <w:lvlJc w:val="left"/>
      <w:pPr>
        <w:ind w:left="780" w:hanging="420"/>
      </w:pPr>
      <w:rPr>
        <w:rFonts w:ascii="Symbol" w:hAnsi="Symbol"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abstractNum w:abstractNumId="18" w15:restartNumberingAfterBreak="0">
    <w:nsid w:val="63F62788"/>
    <w:multiLevelType w:val="hybridMultilevel"/>
    <w:tmpl w:val="93C0C404"/>
    <w:lvl w:ilvl="0" w:tplc="0409000B">
      <w:start w:val="1"/>
      <w:numFmt w:val="bullet"/>
      <w:lvlText w:val=""/>
      <w:lvlJc w:val="left"/>
      <w:pPr>
        <w:ind w:left="360" w:hanging="360"/>
      </w:pPr>
      <w:rPr>
        <w:rFonts w:ascii="Wingdings" w:hAnsi="Wingding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494033674">
    <w:abstractNumId w:val="12"/>
  </w:num>
  <w:num w:numId="2" w16cid:durableId="589436248">
    <w:abstractNumId w:val="15"/>
  </w:num>
  <w:num w:numId="3" w16cid:durableId="7108122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2016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995555">
    <w:abstractNumId w:val="17"/>
  </w:num>
  <w:num w:numId="6" w16cid:durableId="36629878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03427608">
    <w:abstractNumId w:val="11"/>
  </w:num>
  <w:num w:numId="8" w16cid:durableId="129895413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2138282">
    <w:abstractNumId w:val="16"/>
  </w:num>
  <w:num w:numId="10" w16cid:durableId="4693963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7811145">
    <w:abstractNumId w:val="9"/>
  </w:num>
  <w:num w:numId="12" w16cid:durableId="1726373064">
    <w:abstractNumId w:val="7"/>
  </w:num>
  <w:num w:numId="13" w16cid:durableId="1554535592">
    <w:abstractNumId w:val="6"/>
  </w:num>
  <w:num w:numId="14" w16cid:durableId="1183863634">
    <w:abstractNumId w:val="5"/>
  </w:num>
  <w:num w:numId="15" w16cid:durableId="699432345">
    <w:abstractNumId w:val="4"/>
  </w:num>
  <w:num w:numId="16" w16cid:durableId="414015005">
    <w:abstractNumId w:val="8"/>
  </w:num>
  <w:num w:numId="17" w16cid:durableId="1673490889">
    <w:abstractNumId w:val="3"/>
  </w:num>
  <w:num w:numId="18" w16cid:durableId="555316116">
    <w:abstractNumId w:val="2"/>
  </w:num>
  <w:num w:numId="19" w16cid:durableId="441846344">
    <w:abstractNumId w:val="1"/>
  </w:num>
  <w:num w:numId="20" w16cid:durableId="49125845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ders, Amy">
    <w15:presenceInfo w15:providerId="AD" w15:userId="S::asanders@ntia.doc.gov::3af81d6b-5482-40d3-a8d8-68ede1be4490"/>
  </w15:person>
  <w15:person w15:author="USA1">
    <w15:presenceInfo w15:providerId="None" w15:userId="US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15"/>
    <w:rsid w:val="000069D4"/>
    <w:rsid w:val="000174AD"/>
    <w:rsid w:val="00030C39"/>
    <w:rsid w:val="00045B41"/>
    <w:rsid w:val="00047A1D"/>
    <w:rsid w:val="000604B9"/>
    <w:rsid w:val="00083C3A"/>
    <w:rsid w:val="00092CC7"/>
    <w:rsid w:val="00093878"/>
    <w:rsid w:val="000A68D3"/>
    <w:rsid w:val="000A7D55"/>
    <w:rsid w:val="000B6619"/>
    <w:rsid w:val="000C12C8"/>
    <w:rsid w:val="000C2E8E"/>
    <w:rsid w:val="000E0E7C"/>
    <w:rsid w:val="000E5C5B"/>
    <w:rsid w:val="000F1B4B"/>
    <w:rsid w:val="00105BC6"/>
    <w:rsid w:val="00120794"/>
    <w:rsid w:val="00121767"/>
    <w:rsid w:val="0012744F"/>
    <w:rsid w:val="00131178"/>
    <w:rsid w:val="00156F66"/>
    <w:rsid w:val="00163271"/>
    <w:rsid w:val="00171575"/>
    <w:rsid w:val="00172122"/>
    <w:rsid w:val="00182528"/>
    <w:rsid w:val="00182E76"/>
    <w:rsid w:val="0018500B"/>
    <w:rsid w:val="00196A19"/>
    <w:rsid w:val="00196B9E"/>
    <w:rsid w:val="001A6937"/>
    <w:rsid w:val="001D7CF5"/>
    <w:rsid w:val="001E394B"/>
    <w:rsid w:val="001F57AF"/>
    <w:rsid w:val="00202DC1"/>
    <w:rsid w:val="002116EE"/>
    <w:rsid w:val="002309D8"/>
    <w:rsid w:val="00233A3A"/>
    <w:rsid w:val="00244674"/>
    <w:rsid w:val="002507F3"/>
    <w:rsid w:val="002A7FE2"/>
    <w:rsid w:val="002C1170"/>
    <w:rsid w:val="002E1B4F"/>
    <w:rsid w:val="002E5A39"/>
    <w:rsid w:val="002F2E67"/>
    <w:rsid w:val="002F5B8A"/>
    <w:rsid w:val="002F7CB3"/>
    <w:rsid w:val="00315546"/>
    <w:rsid w:val="00330567"/>
    <w:rsid w:val="0033385B"/>
    <w:rsid w:val="00355B18"/>
    <w:rsid w:val="003659E3"/>
    <w:rsid w:val="00376D0A"/>
    <w:rsid w:val="00380C5A"/>
    <w:rsid w:val="00386A9D"/>
    <w:rsid w:val="00391081"/>
    <w:rsid w:val="003918CF"/>
    <w:rsid w:val="003B2789"/>
    <w:rsid w:val="003B5D54"/>
    <w:rsid w:val="003C06E5"/>
    <w:rsid w:val="003C13CE"/>
    <w:rsid w:val="003C697E"/>
    <w:rsid w:val="003C6E89"/>
    <w:rsid w:val="003D6358"/>
    <w:rsid w:val="003E2518"/>
    <w:rsid w:val="003E7CEF"/>
    <w:rsid w:val="003F6F8B"/>
    <w:rsid w:val="00426929"/>
    <w:rsid w:val="00431180"/>
    <w:rsid w:val="00455CAA"/>
    <w:rsid w:val="004A0A70"/>
    <w:rsid w:val="004B1EF7"/>
    <w:rsid w:val="004B35E3"/>
    <w:rsid w:val="004B3FAD"/>
    <w:rsid w:val="004C5749"/>
    <w:rsid w:val="004C6B3A"/>
    <w:rsid w:val="004D08E5"/>
    <w:rsid w:val="004D1D7E"/>
    <w:rsid w:val="004E0A36"/>
    <w:rsid w:val="004E4543"/>
    <w:rsid w:val="004F3B72"/>
    <w:rsid w:val="00500783"/>
    <w:rsid w:val="00501DCA"/>
    <w:rsid w:val="00502E2B"/>
    <w:rsid w:val="00513A47"/>
    <w:rsid w:val="00526224"/>
    <w:rsid w:val="005408DF"/>
    <w:rsid w:val="00557C94"/>
    <w:rsid w:val="00573344"/>
    <w:rsid w:val="00582817"/>
    <w:rsid w:val="00583F9B"/>
    <w:rsid w:val="00587B88"/>
    <w:rsid w:val="005978F3"/>
    <w:rsid w:val="005B0D29"/>
    <w:rsid w:val="005E5C10"/>
    <w:rsid w:val="005E7066"/>
    <w:rsid w:val="005F2C78"/>
    <w:rsid w:val="006144E4"/>
    <w:rsid w:val="00616B03"/>
    <w:rsid w:val="00623112"/>
    <w:rsid w:val="00650299"/>
    <w:rsid w:val="00655FC5"/>
    <w:rsid w:val="00661874"/>
    <w:rsid w:val="006671EC"/>
    <w:rsid w:val="00676AB4"/>
    <w:rsid w:val="00695D28"/>
    <w:rsid w:val="006A0E4F"/>
    <w:rsid w:val="006D0DAE"/>
    <w:rsid w:val="006E1409"/>
    <w:rsid w:val="006E4B2A"/>
    <w:rsid w:val="00702B58"/>
    <w:rsid w:val="00721867"/>
    <w:rsid w:val="00730539"/>
    <w:rsid w:val="007469FF"/>
    <w:rsid w:val="00746DD7"/>
    <w:rsid w:val="00750239"/>
    <w:rsid w:val="00750BA0"/>
    <w:rsid w:val="00751B3B"/>
    <w:rsid w:val="00756D04"/>
    <w:rsid w:val="00775AD4"/>
    <w:rsid w:val="007B54DD"/>
    <w:rsid w:val="007C1975"/>
    <w:rsid w:val="007C1FD6"/>
    <w:rsid w:val="00803E8A"/>
    <w:rsid w:val="0080538C"/>
    <w:rsid w:val="00812038"/>
    <w:rsid w:val="00814E0A"/>
    <w:rsid w:val="00821011"/>
    <w:rsid w:val="00822581"/>
    <w:rsid w:val="008309DD"/>
    <w:rsid w:val="0083227A"/>
    <w:rsid w:val="008472E1"/>
    <w:rsid w:val="008513C2"/>
    <w:rsid w:val="00866900"/>
    <w:rsid w:val="00876A8A"/>
    <w:rsid w:val="00881BA1"/>
    <w:rsid w:val="00894C35"/>
    <w:rsid w:val="008B3B26"/>
    <w:rsid w:val="008C2302"/>
    <w:rsid w:val="008C26B8"/>
    <w:rsid w:val="008C4531"/>
    <w:rsid w:val="008F2063"/>
    <w:rsid w:val="008F208F"/>
    <w:rsid w:val="00956A23"/>
    <w:rsid w:val="00982084"/>
    <w:rsid w:val="009956EF"/>
    <w:rsid w:val="00995963"/>
    <w:rsid w:val="009A7399"/>
    <w:rsid w:val="009B61EB"/>
    <w:rsid w:val="009C185B"/>
    <w:rsid w:val="009C2064"/>
    <w:rsid w:val="009D1697"/>
    <w:rsid w:val="009F3A46"/>
    <w:rsid w:val="009F43A1"/>
    <w:rsid w:val="009F6520"/>
    <w:rsid w:val="00A014F8"/>
    <w:rsid w:val="00A41052"/>
    <w:rsid w:val="00A5173C"/>
    <w:rsid w:val="00A60CD5"/>
    <w:rsid w:val="00A61AEF"/>
    <w:rsid w:val="00A70649"/>
    <w:rsid w:val="00AB4420"/>
    <w:rsid w:val="00AD2345"/>
    <w:rsid w:val="00AF173A"/>
    <w:rsid w:val="00B066A4"/>
    <w:rsid w:val="00B07A13"/>
    <w:rsid w:val="00B27DDE"/>
    <w:rsid w:val="00B3608A"/>
    <w:rsid w:val="00B4279B"/>
    <w:rsid w:val="00B45FC9"/>
    <w:rsid w:val="00B5659E"/>
    <w:rsid w:val="00B625EF"/>
    <w:rsid w:val="00B7173A"/>
    <w:rsid w:val="00B76F35"/>
    <w:rsid w:val="00B81138"/>
    <w:rsid w:val="00B83DBA"/>
    <w:rsid w:val="00BB22EF"/>
    <w:rsid w:val="00BB360B"/>
    <w:rsid w:val="00BC46C5"/>
    <w:rsid w:val="00BC7CCF"/>
    <w:rsid w:val="00BE470B"/>
    <w:rsid w:val="00C0140A"/>
    <w:rsid w:val="00C51AD5"/>
    <w:rsid w:val="00C57A91"/>
    <w:rsid w:val="00C63740"/>
    <w:rsid w:val="00C676C5"/>
    <w:rsid w:val="00CC01C2"/>
    <w:rsid w:val="00CD2034"/>
    <w:rsid w:val="00CE45D8"/>
    <w:rsid w:val="00CE63DF"/>
    <w:rsid w:val="00CF21F2"/>
    <w:rsid w:val="00CF7A4E"/>
    <w:rsid w:val="00CF7F7E"/>
    <w:rsid w:val="00D02712"/>
    <w:rsid w:val="00D046A7"/>
    <w:rsid w:val="00D214D0"/>
    <w:rsid w:val="00D32122"/>
    <w:rsid w:val="00D322AA"/>
    <w:rsid w:val="00D368A5"/>
    <w:rsid w:val="00D578F6"/>
    <w:rsid w:val="00D6546B"/>
    <w:rsid w:val="00D94061"/>
    <w:rsid w:val="00DA34CE"/>
    <w:rsid w:val="00DB1613"/>
    <w:rsid w:val="00DB178B"/>
    <w:rsid w:val="00DC17D3"/>
    <w:rsid w:val="00DD0088"/>
    <w:rsid w:val="00DD4BED"/>
    <w:rsid w:val="00DE39F0"/>
    <w:rsid w:val="00DF0AF3"/>
    <w:rsid w:val="00DF0B41"/>
    <w:rsid w:val="00DF7E9F"/>
    <w:rsid w:val="00E0778C"/>
    <w:rsid w:val="00E27D7E"/>
    <w:rsid w:val="00E42E13"/>
    <w:rsid w:val="00E42F79"/>
    <w:rsid w:val="00E56108"/>
    <w:rsid w:val="00E56D5C"/>
    <w:rsid w:val="00E6257C"/>
    <w:rsid w:val="00E63C59"/>
    <w:rsid w:val="00EB4015"/>
    <w:rsid w:val="00EF6610"/>
    <w:rsid w:val="00F250D3"/>
    <w:rsid w:val="00F25662"/>
    <w:rsid w:val="00F33D1D"/>
    <w:rsid w:val="00F71682"/>
    <w:rsid w:val="00FA124A"/>
    <w:rsid w:val="00FC08DD"/>
    <w:rsid w:val="00FC2316"/>
    <w:rsid w:val="00FC2CFD"/>
    <w:rsid w:val="00FC2F8C"/>
    <w:rsid w:val="00FD5202"/>
    <w:rsid w:val="00FE12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0235C"/>
  <w15:docId w15:val="{13400C38-6B5E-43B3-956D-757F9B65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9C185B"/>
    <w:pPr>
      <w:spacing w:before="200"/>
      <w:outlineLvl w:val="1"/>
    </w:pPr>
    <w:rPr>
      <w:sz w:val="24"/>
    </w:rPr>
  </w:style>
  <w:style w:type="paragraph" w:styleId="Heading3">
    <w:name w:val="heading 3"/>
    <w:aliases w:val="h3,h31,H3"/>
    <w:basedOn w:val="Heading1"/>
    <w:next w:val="Normal"/>
    <w:link w:val="Heading3Char"/>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
    <w:basedOn w:val="Normal"/>
    <w:link w:val="FootnoteTextChar"/>
    <w:qFormat/>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qFormat/>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qFormat/>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qForma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超级链接,ECC Hyperlink,超?级链,Style 58,超????,하이퍼링크2,超链接1,超?级链?,Style?,S,하이퍼링크21"/>
    <w:basedOn w:val="DefaultParagraphFont"/>
    <w:unhideWhenUsed/>
    <w:qFormat/>
    <w:rsid w:val="00083C3A"/>
    <w:rPr>
      <w:color w:val="0000FF" w:themeColor="hyperlink"/>
      <w:u w:val="single"/>
    </w:rPr>
  </w:style>
  <w:style w:type="character" w:customStyle="1" w:styleId="Recdef">
    <w:name w:val="Rec_def"/>
    <w:basedOn w:val="DefaultParagraphFont"/>
    <w:rsid w:val="00083C3A"/>
    <w:rPr>
      <w:b/>
    </w:rPr>
  </w:style>
  <w:style w:type="character" w:customStyle="1" w:styleId="Resdef">
    <w:name w:val="Res_def"/>
    <w:basedOn w:val="DefaultParagraphFont"/>
    <w:rsid w:val="00083C3A"/>
    <w:rPr>
      <w:rFonts w:ascii="Times New Roman" w:hAnsi="Times New Roman"/>
      <w:b/>
    </w:rPr>
  </w:style>
  <w:style w:type="paragraph" w:styleId="BalloonText">
    <w:name w:val="Balloon Text"/>
    <w:basedOn w:val="Normal"/>
    <w:link w:val="BalloonTextChar"/>
    <w:semiHidden/>
    <w:unhideWhenUsed/>
    <w:rsid w:val="00083C3A"/>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083C3A"/>
    <w:rPr>
      <w:rFonts w:ascii="Segoe UI" w:hAnsi="Segoe UI" w:cs="Segoe UI"/>
      <w:sz w:val="18"/>
      <w:szCs w:val="18"/>
      <w:lang w:val="en-GB" w:eastAsia="en-US"/>
    </w:rPr>
  </w:style>
  <w:style w:type="character" w:customStyle="1" w:styleId="UnresolvedMention1">
    <w:name w:val="Unresolved Mention1"/>
    <w:basedOn w:val="DefaultParagraphFont"/>
    <w:uiPriority w:val="99"/>
    <w:semiHidden/>
    <w:unhideWhenUsed/>
    <w:rsid w:val="00083C3A"/>
    <w:rPr>
      <w:color w:val="605E5C"/>
      <w:shd w:val="clear" w:color="auto" w:fill="E1DFDD"/>
    </w:rPr>
  </w:style>
  <w:style w:type="character" w:customStyle="1" w:styleId="RectitleChar">
    <w:name w:val="Rec_title Char"/>
    <w:link w:val="Rectitle"/>
    <w:locked/>
    <w:rsid w:val="00083C3A"/>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083C3A"/>
    <w:rPr>
      <w:rFonts w:ascii="Times New Roman Bold" w:hAnsi="Times New Roman Bold" w:cs="Times New Roman Bold"/>
      <w:b/>
      <w:sz w:val="24"/>
      <w:lang w:val="en-GB"/>
    </w:rPr>
  </w:style>
  <w:style w:type="table" w:styleId="TableGrid">
    <w:name w:val="Table Grid"/>
    <w:basedOn w:val="TableNormal"/>
    <w:rsid w:val="00083C3A"/>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083C3A"/>
    <w:rPr>
      <w:rFonts w:ascii="Times New Roman" w:hAnsi="Times New Roman"/>
      <w:sz w:val="24"/>
      <w:lang w:val="en-GB" w:eastAsia="en-US"/>
    </w:rPr>
  </w:style>
  <w:style w:type="character" w:customStyle="1" w:styleId="TabletextChar">
    <w:name w:val="Table_text Char"/>
    <w:link w:val="Tabletext"/>
    <w:locked/>
    <w:rsid w:val="00083C3A"/>
    <w:rPr>
      <w:rFonts w:ascii="Times New Roman" w:hAnsi="Times New Roman"/>
      <w:lang w:val="en-GB" w:eastAsia="en-US"/>
    </w:rPr>
  </w:style>
  <w:style w:type="character" w:customStyle="1" w:styleId="TableheadChar">
    <w:name w:val="Table_head Char"/>
    <w:link w:val="Tablehead"/>
    <w:locked/>
    <w:rsid w:val="00083C3A"/>
    <w:rPr>
      <w:rFonts w:ascii="Times New Roman Bold" w:hAnsi="Times New Roman Bold" w:cs="Times New Roman Bold"/>
      <w:b/>
      <w:lang w:val="en-GB" w:eastAsia="en-US"/>
    </w:rPr>
  </w:style>
  <w:style w:type="character" w:customStyle="1" w:styleId="CallChar">
    <w:name w:val="Call Char"/>
    <w:basedOn w:val="DefaultParagraphFont"/>
    <w:link w:val="Call"/>
    <w:locked/>
    <w:rsid w:val="00083C3A"/>
    <w:rPr>
      <w:rFonts w:ascii="Times New Roman" w:hAnsi="Times New Roman"/>
      <w:i/>
      <w:sz w:val="24"/>
      <w:lang w:val="en-GB" w:eastAsia="en-US"/>
    </w:rPr>
  </w:style>
  <w:style w:type="character" w:customStyle="1" w:styleId="TabletitleChar">
    <w:name w:val="Table_title Char"/>
    <w:link w:val="Tabletitle"/>
    <w:locked/>
    <w:rsid w:val="00083C3A"/>
    <w:rPr>
      <w:rFonts w:ascii="Times New Roman Bold" w:hAnsi="Times New Roman Bold"/>
      <w:b/>
      <w:lang w:val="en-GB" w:eastAsia="en-US"/>
    </w:rPr>
  </w:style>
  <w:style w:type="character" w:customStyle="1" w:styleId="TableNoChar">
    <w:name w:val="Table_No Char"/>
    <w:link w:val="TableNo"/>
    <w:locked/>
    <w:rsid w:val="00083C3A"/>
    <w:rPr>
      <w:rFonts w:ascii="Times New Roman" w:hAnsi="Times New Roman"/>
      <w:caps/>
      <w:lang w:val="en-GB" w:eastAsia="en-US"/>
    </w:rPr>
  </w:style>
  <w:style w:type="paragraph" w:customStyle="1" w:styleId="HeadingSum">
    <w:name w:val="Heading_Sum"/>
    <w:basedOn w:val="Headingb"/>
    <w:next w:val="Normal"/>
    <w:rsid w:val="00083C3A"/>
    <w:pPr>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eastAsia="en-US"/>
    </w:rPr>
  </w:style>
  <w:style w:type="paragraph" w:customStyle="1" w:styleId="Summary">
    <w:name w:val="Summary"/>
    <w:basedOn w:val="Normal"/>
    <w:next w:val="Normalaftertitle"/>
    <w:rsid w:val="00083C3A"/>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qFormat/>
    <w:rsid w:val="00083C3A"/>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083C3A"/>
    <w:rPr>
      <w:rFonts w:ascii="Times New Roman" w:hAnsi="Times New Roman"/>
      <w:b/>
      <w:sz w:val="24"/>
      <w:lang w:val="en-GB" w:eastAsia="en-US"/>
    </w:rPr>
  </w:style>
  <w:style w:type="character" w:customStyle="1" w:styleId="enumlev1Char">
    <w:name w:val="enumlev1 Char"/>
    <w:basedOn w:val="DefaultParagraphFont"/>
    <w:link w:val="enumlev1"/>
    <w:qFormat/>
    <w:locked/>
    <w:rsid w:val="00083C3A"/>
    <w:rPr>
      <w:rFonts w:ascii="Times New Roman" w:hAnsi="Times New Roman"/>
      <w:sz w:val="24"/>
      <w:lang w:val="en-GB" w:eastAsia="en-US"/>
    </w:rPr>
  </w:style>
  <w:style w:type="character" w:customStyle="1" w:styleId="Heading3Char">
    <w:name w:val="Heading 3 Char"/>
    <w:aliases w:val="h3 Char,h31 Char,H3 Char"/>
    <w:basedOn w:val="DefaultParagraphFont"/>
    <w:link w:val="Heading3"/>
    <w:rsid w:val="00083C3A"/>
    <w:rPr>
      <w:rFonts w:ascii="Times New Roman" w:hAnsi="Times New Roman"/>
      <w:b/>
      <w:sz w:val="24"/>
      <w:lang w:val="en-GB" w:eastAsia="en-US"/>
    </w:rPr>
  </w:style>
  <w:style w:type="character" w:customStyle="1" w:styleId="FigureNoChar">
    <w:name w:val="Figure_No Char"/>
    <w:basedOn w:val="DefaultParagraphFont"/>
    <w:link w:val="FigureNo"/>
    <w:rsid w:val="00083C3A"/>
    <w:rPr>
      <w:rFonts w:ascii="Times New Roman" w:hAnsi="Times New Roman"/>
      <w:caps/>
      <w:lang w:val="en-GB" w:eastAsia="en-US"/>
    </w:rPr>
  </w:style>
  <w:style w:type="table" w:customStyle="1" w:styleId="4-11">
    <w:name w:val="グリッド (表) 4 - アクセント 11"/>
    <w:basedOn w:val="TableNormal"/>
    <w:uiPriority w:val="49"/>
    <w:rsid w:val="00083C3A"/>
    <w:rPr>
      <w:rFonts w:eastAsia="MS Mincho"/>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ListParagraph">
    <w:name w:val="List Paragraph"/>
    <w:basedOn w:val="Normal"/>
    <w:uiPriority w:val="34"/>
    <w:qFormat/>
    <w:rsid w:val="00083C3A"/>
    <w:pPr>
      <w:ind w:left="720"/>
      <w:contextualSpacing/>
    </w:pPr>
  </w:style>
  <w:style w:type="character" w:customStyle="1" w:styleId="tlid-translation">
    <w:name w:val="tlid-translation"/>
    <w:basedOn w:val="DefaultParagraphFont"/>
    <w:rsid w:val="00083C3A"/>
  </w:style>
  <w:style w:type="character" w:customStyle="1" w:styleId="SourceChar">
    <w:name w:val="Source Char"/>
    <w:basedOn w:val="DefaultParagraphFont"/>
    <w:link w:val="Source"/>
    <w:locked/>
    <w:rsid w:val="00083C3A"/>
    <w:rPr>
      <w:rFonts w:ascii="Times New Roman" w:hAnsi="Times New Roman"/>
      <w:b/>
      <w:sz w:val="28"/>
      <w:lang w:val="en-GB" w:eastAsia="en-US"/>
    </w:rPr>
  </w:style>
  <w:style w:type="character" w:customStyle="1" w:styleId="Title1Char">
    <w:name w:val="Title 1 Char"/>
    <w:link w:val="Title1"/>
    <w:locked/>
    <w:rsid w:val="00083C3A"/>
    <w:rPr>
      <w:rFonts w:ascii="Times New Roman" w:hAnsi="Times New Roman"/>
      <w:caps/>
      <w:sz w:val="28"/>
      <w:lang w:val="en-GB" w:eastAsia="en-US"/>
    </w:rPr>
  </w:style>
  <w:style w:type="character" w:customStyle="1" w:styleId="1">
    <w:name w:val="未解決のメンション1"/>
    <w:basedOn w:val="DefaultParagraphFont"/>
    <w:uiPriority w:val="99"/>
    <w:semiHidden/>
    <w:unhideWhenUsed/>
    <w:rsid w:val="00083C3A"/>
    <w:rPr>
      <w:color w:val="605E5C"/>
      <w:shd w:val="clear" w:color="auto" w:fill="E1DFDD"/>
    </w:rPr>
  </w:style>
  <w:style w:type="paragraph" w:styleId="Revision">
    <w:name w:val="Revision"/>
    <w:hidden/>
    <w:uiPriority w:val="99"/>
    <w:semiHidden/>
    <w:rsid w:val="00083C3A"/>
    <w:rPr>
      <w:rFonts w:ascii="Times New Roman" w:eastAsia="MS Mincho" w:hAnsi="Times New Roman"/>
      <w:sz w:val="24"/>
      <w:lang w:val="en-GB" w:eastAsia="en-US"/>
    </w:rPr>
  </w:style>
  <w:style w:type="character" w:styleId="CommentReference">
    <w:name w:val="annotation reference"/>
    <w:basedOn w:val="DefaultParagraphFont"/>
    <w:uiPriority w:val="99"/>
    <w:semiHidden/>
    <w:unhideWhenUsed/>
    <w:rsid w:val="00083C3A"/>
    <w:rPr>
      <w:sz w:val="18"/>
      <w:szCs w:val="18"/>
    </w:rPr>
  </w:style>
  <w:style w:type="paragraph" w:styleId="CommentText">
    <w:name w:val="annotation text"/>
    <w:basedOn w:val="Normal"/>
    <w:link w:val="CommentTextChar"/>
    <w:uiPriority w:val="99"/>
    <w:unhideWhenUsed/>
    <w:rsid w:val="00083C3A"/>
    <w:rPr>
      <w:rFonts w:eastAsia="MS Mincho"/>
    </w:rPr>
  </w:style>
  <w:style w:type="character" w:customStyle="1" w:styleId="CommentTextChar">
    <w:name w:val="Comment Text Char"/>
    <w:basedOn w:val="DefaultParagraphFont"/>
    <w:link w:val="CommentText"/>
    <w:uiPriority w:val="99"/>
    <w:rsid w:val="00083C3A"/>
    <w:rPr>
      <w:rFonts w:ascii="Times New Roman" w:eastAsia="MS Mincho" w:hAnsi="Times New Roman"/>
      <w:sz w:val="24"/>
      <w:lang w:val="en-GB" w:eastAsia="en-US"/>
    </w:rPr>
  </w:style>
  <w:style w:type="paragraph" w:styleId="Date">
    <w:name w:val="Date"/>
    <w:basedOn w:val="Normal"/>
    <w:next w:val="Normal"/>
    <w:link w:val="DateChar"/>
    <w:rsid w:val="00083C3A"/>
    <w:rPr>
      <w:rFonts w:eastAsia="MS Mincho"/>
    </w:rPr>
  </w:style>
  <w:style w:type="character" w:customStyle="1" w:styleId="DateChar">
    <w:name w:val="Date Char"/>
    <w:basedOn w:val="DefaultParagraphFont"/>
    <w:link w:val="Date"/>
    <w:rsid w:val="00083C3A"/>
    <w:rPr>
      <w:rFonts w:ascii="Times New Roman" w:eastAsia="MS Mincho" w:hAnsi="Times New Roman"/>
      <w:sz w:val="24"/>
      <w:lang w:val="en-GB" w:eastAsia="en-US"/>
    </w:rPr>
  </w:style>
  <w:style w:type="table" w:customStyle="1" w:styleId="9">
    <w:name w:val="表 (格子)9"/>
    <w:basedOn w:val="TableNormal"/>
    <w:next w:val="TableGrid"/>
    <w:uiPriority w:val="5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TableNormal"/>
    <w:next w:val="TableGrid"/>
    <w:uiPriority w:val="39"/>
    <w:rsid w:val="00083C3A"/>
    <w:rPr>
      <w:rFonts w:asciiTheme="minorHAnsi" w:eastAsiaTheme="minorEastAsia" w:hAnsiTheme="minorHAnsi" w:cstheme="minorBidi"/>
      <w:kern w:val="2"/>
      <w:sz w:val="21"/>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unhideWhenUsed/>
    <w:rsid w:val="00083C3A"/>
    <w:rPr>
      <w:b/>
      <w:bCs/>
    </w:rPr>
  </w:style>
  <w:style w:type="character" w:customStyle="1" w:styleId="CommentSubjectChar">
    <w:name w:val="Comment Subject Char"/>
    <w:basedOn w:val="CommentTextChar"/>
    <w:link w:val="CommentSubject"/>
    <w:semiHidden/>
    <w:rsid w:val="00083C3A"/>
    <w:rPr>
      <w:rFonts w:ascii="Times New Roman" w:eastAsia="MS Mincho" w:hAnsi="Times New Roman"/>
      <w:b/>
      <w:bCs/>
      <w:sz w:val="24"/>
      <w:lang w:val="en-GB" w:eastAsia="en-US"/>
    </w:rPr>
  </w:style>
  <w:style w:type="paragraph" w:styleId="EndnoteText">
    <w:name w:val="endnote text"/>
    <w:basedOn w:val="Normal"/>
    <w:link w:val="EndnoteTextChar"/>
    <w:semiHidden/>
    <w:unhideWhenUsed/>
    <w:rsid w:val="00083C3A"/>
    <w:pPr>
      <w:spacing w:before="0"/>
    </w:pPr>
    <w:rPr>
      <w:rFonts w:eastAsia="MS Mincho"/>
      <w:sz w:val="20"/>
    </w:rPr>
  </w:style>
  <w:style w:type="character" w:customStyle="1" w:styleId="EndnoteTextChar">
    <w:name w:val="Endnote Text Char"/>
    <w:basedOn w:val="DefaultParagraphFont"/>
    <w:link w:val="EndnoteText"/>
    <w:semiHidden/>
    <w:rsid w:val="00083C3A"/>
    <w:rPr>
      <w:rFonts w:ascii="Times New Roman" w:eastAsia="MS Mincho" w:hAnsi="Times New Roman"/>
      <w:lang w:val="en-GB" w:eastAsia="en-US"/>
    </w:rPr>
  </w:style>
  <w:style w:type="paragraph" w:styleId="Caption">
    <w:name w:val="caption"/>
    <w:basedOn w:val="Normal"/>
    <w:next w:val="Normal"/>
    <w:uiPriority w:val="99"/>
    <w:unhideWhenUsed/>
    <w:qFormat/>
    <w:rsid w:val="00083C3A"/>
    <w:pPr>
      <w:tabs>
        <w:tab w:val="clear" w:pos="1134"/>
        <w:tab w:val="clear" w:pos="1871"/>
        <w:tab w:val="clear" w:pos="2268"/>
      </w:tabs>
      <w:overflowPunct/>
      <w:autoSpaceDE/>
      <w:autoSpaceDN/>
      <w:adjustRightInd/>
      <w:spacing w:before="0" w:after="200"/>
      <w:textAlignment w:val="auto"/>
    </w:pPr>
    <w:rPr>
      <w:rFonts w:eastAsiaTheme="minorEastAsia"/>
      <w:i/>
      <w:iCs/>
      <w:color w:val="1F497D" w:themeColor="text2"/>
      <w:sz w:val="18"/>
      <w:szCs w:val="18"/>
      <w:lang w:eastAsia="ja-JP"/>
    </w:rPr>
  </w:style>
  <w:style w:type="paragraph" w:customStyle="1" w:styleId="TabletitleBR">
    <w:name w:val="Table_title_BR"/>
    <w:basedOn w:val="Normal"/>
    <w:next w:val="Normal"/>
    <w:qFormat/>
    <w:rsid w:val="001D7CF5"/>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7856">
      <w:bodyDiv w:val="1"/>
      <w:marLeft w:val="0"/>
      <w:marRight w:val="0"/>
      <w:marTop w:val="0"/>
      <w:marBottom w:val="0"/>
      <w:divBdr>
        <w:top w:val="none" w:sz="0" w:space="0" w:color="auto"/>
        <w:left w:val="none" w:sz="0" w:space="0" w:color="auto"/>
        <w:bottom w:val="none" w:sz="0" w:space="0" w:color="auto"/>
        <w:right w:val="none" w:sz="0" w:space="0" w:color="auto"/>
      </w:divBdr>
    </w:div>
    <w:div w:id="201745825">
      <w:bodyDiv w:val="1"/>
      <w:marLeft w:val="0"/>
      <w:marRight w:val="0"/>
      <w:marTop w:val="0"/>
      <w:marBottom w:val="0"/>
      <w:divBdr>
        <w:top w:val="none" w:sz="0" w:space="0" w:color="auto"/>
        <w:left w:val="none" w:sz="0" w:space="0" w:color="auto"/>
        <w:bottom w:val="none" w:sz="0" w:space="0" w:color="auto"/>
        <w:right w:val="none" w:sz="0" w:space="0" w:color="auto"/>
      </w:divBdr>
    </w:div>
    <w:div w:id="288635795">
      <w:bodyDiv w:val="1"/>
      <w:marLeft w:val="0"/>
      <w:marRight w:val="0"/>
      <w:marTop w:val="0"/>
      <w:marBottom w:val="0"/>
      <w:divBdr>
        <w:top w:val="none" w:sz="0" w:space="0" w:color="auto"/>
        <w:left w:val="none" w:sz="0" w:space="0" w:color="auto"/>
        <w:bottom w:val="none" w:sz="0" w:space="0" w:color="auto"/>
        <w:right w:val="none" w:sz="0" w:space="0" w:color="auto"/>
      </w:divBdr>
    </w:div>
    <w:div w:id="1069499848">
      <w:bodyDiv w:val="1"/>
      <w:marLeft w:val="0"/>
      <w:marRight w:val="0"/>
      <w:marTop w:val="0"/>
      <w:marBottom w:val="0"/>
      <w:divBdr>
        <w:top w:val="none" w:sz="0" w:space="0" w:color="auto"/>
        <w:left w:val="none" w:sz="0" w:space="0" w:color="auto"/>
        <w:bottom w:val="none" w:sz="0" w:space="0" w:color="auto"/>
        <w:right w:val="none" w:sz="0" w:space="0" w:color="auto"/>
      </w:divBdr>
    </w:div>
    <w:div w:id="1085809710">
      <w:bodyDiv w:val="1"/>
      <w:marLeft w:val="0"/>
      <w:marRight w:val="0"/>
      <w:marTop w:val="0"/>
      <w:marBottom w:val="0"/>
      <w:divBdr>
        <w:top w:val="none" w:sz="0" w:space="0" w:color="auto"/>
        <w:left w:val="none" w:sz="0" w:space="0" w:color="auto"/>
        <w:bottom w:val="none" w:sz="0" w:space="0" w:color="auto"/>
        <w:right w:val="none" w:sz="0" w:space="0" w:color="auto"/>
      </w:divBdr>
    </w:div>
    <w:div w:id="185750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yperlink" Target="https://www.icnirp.org/cms/upload/publications/ICNIRPLFgdl.pdf" TargetMode="External"/><Relationship Id="rId21" Type="http://schemas.openxmlformats.org/officeDocument/2006/relationships/image" Target="media/image7.png"/><Relationship Id="rId34" Type="http://schemas.openxmlformats.org/officeDocument/2006/relationships/footer" Target="footer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image" Target="media/image4.png"/><Relationship Id="rId25" Type="http://schemas.openxmlformats.org/officeDocument/2006/relationships/hyperlink" Target="http://www.icnirp.org/cms/upload/publications/ICNIRPemfgdl.pdf"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s://www.arib.or.jp/english/" TargetMode="External"/><Relationship Id="rId29" Type="http://schemas.openxmlformats.org/officeDocument/2006/relationships/hyperlink" Target="https://ieeexplore.ieee.org/document/885967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24" Type="http://schemas.openxmlformats.org/officeDocument/2006/relationships/image" Target="media/image10.emf"/><Relationship Id="rId32" Type="http://schemas.openxmlformats.org/officeDocument/2006/relationships/hyperlink" Target="http://www.icnirp.org/cms/upload/publications/ICNIRPemfgdl.pdf"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itu.int/rec/R-REC-SM.1896/en" TargetMode="External"/><Relationship Id="rId23" Type="http://schemas.openxmlformats.org/officeDocument/2006/relationships/image" Target="media/image9.png"/><Relationship Id="rId28" Type="http://schemas.openxmlformats.org/officeDocument/2006/relationships/hyperlink" Target="https://www.icnirp.org/cms/upload/publications/ICNIRPLFgdl.pdf" TargetMode="External"/><Relationship Id="rId36"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image" Target="media/image6.png"/><Relationship Id="rId31" Type="http://schemas.openxmlformats.org/officeDocument/2006/relationships/hyperlink" Target="https://www.icnirp.org/cms/upload/publications/ICNIRPrfgdl2020.pdf"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itu.int/pub/R-REP-SM.2392/en" TargetMode="External"/><Relationship Id="rId22" Type="http://schemas.openxmlformats.org/officeDocument/2006/relationships/image" Target="media/image8.jpeg"/><Relationship Id="rId27" Type="http://schemas.openxmlformats.org/officeDocument/2006/relationships/hyperlink" Target="https://www.icnirp.org/cms/upload/publications/ICNIRPrfgdl2020.pdf" TargetMode="External"/><Relationship Id="rId30" Type="http://schemas.openxmlformats.org/officeDocument/2006/relationships/hyperlink" Target="https://ieeexplore.ieee.org/document/8859679"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BF355-EC51-48C3-B4F4-EE96DA1FE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11</TotalTime>
  <Pages>36</Pages>
  <Words>10729</Words>
  <Characters>66993</Characters>
  <Application>Microsoft Office Word</Application>
  <DocSecurity>0</DocSecurity>
  <Lines>558</Lines>
  <Paragraphs>155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77567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Sanders, Amy</cp:lastModifiedBy>
  <cp:revision>3</cp:revision>
  <cp:lastPrinted>2008-02-21T14:04:00Z</cp:lastPrinted>
  <dcterms:created xsi:type="dcterms:W3CDTF">2022-04-15T09:39:00Z</dcterms:created>
  <dcterms:modified xsi:type="dcterms:W3CDTF">2022-04-15T09:47:00Z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