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90A03" w:rsidRPr="00A02BF0" w14:paraId="6E7209CA" w14:textId="77777777" w:rsidTr="00B54F3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FDAAF8D" w14:textId="77777777" w:rsidR="00790A03" w:rsidRPr="00A02BF0" w:rsidRDefault="00790A03" w:rsidP="00B54F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038DB554" w14:textId="77777777" w:rsidR="00790A03" w:rsidRPr="00A02BF0" w:rsidRDefault="00790A03" w:rsidP="00B54F31">
            <w:pPr>
              <w:pStyle w:val="TabletitleBR"/>
              <w:rPr>
                <w:spacing w:val="-3"/>
                <w:szCs w:val="24"/>
              </w:rPr>
            </w:pPr>
            <w:r w:rsidRPr="00A02BF0">
              <w:rPr>
                <w:spacing w:val="-3"/>
                <w:szCs w:val="24"/>
              </w:rPr>
              <w:t>Fact Sheet</w:t>
            </w:r>
          </w:p>
        </w:tc>
      </w:tr>
      <w:tr w:rsidR="00790A03" w:rsidRPr="00A02BF0" w14:paraId="59989F0F" w14:textId="77777777" w:rsidTr="00B54F31">
        <w:trPr>
          <w:trHeight w:val="951"/>
        </w:trPr>
        <w:tc>
          <w:tcPr>
            <w:tcW w:w="3984" w:type="dxa"/>
            <w:tcBorders>
              <w:left w:val="double" w:sz="6" w:space="0" w:color="auto"/>
            </w:tcBorders>
          </w:tcPr>
          <w:p w14:paraId="27EE8604" w14:textId="77777777" w:rsidR="00790A03" w:rsidRPr="00A02BF0" w:rsidRDefault="00790A03" w:rsidP="00654F3B">
            <w:pPr>
              <w:spacing w:after="120"/>
              <w:ind w:left="900" w:right="144" w:hanging="756"/>
            </w:pPr>
            <w:r w:rsidRPr="00A02BF0">
              <w:rPr>
                <w:b/>
              </w:rPr>
              <w:t>Working Party:</w:t>
            </w:r>
            <w:r w:rsidRPr="00A02BF0">
              <w:t xml:space="preserve">  ITU-R WP</w:t>
            </w:r>
            <w:r w:rsidR="00654F3B">
              <w:t>1A</w:t>
            </w:r>
          </w:p>
        </w:tc>
        <w:tc>
          <w:tcPr>
            <w:tcW w:w="5409" w:type="dxa"/>
            <w:tcBorders>
              <w:right w:val="double" w:sz="6" w:space="0" w:color="auto"/>
            </w:tcBorders>
          </w:tcPr>
          <w:p w14:paraId="04981635" w14:textId="0615E72C" w:rsidR="00790A03" w:rsidRPr="00A02BF0" w:rsidRDefault="00790A03" w:rsidP="00024EF9">
            <w:pPr>
              <w:spacing w:after="120"/>
              <w:ind w:left="144" w:right="144"/>
            </w:pPr>
            <w:r w:rsidRPr="00A02BF0">
              <w:rPr>
                <w:b/>
              </w:rPr>
              <w:t>Document No:</w:t>
            </w:r>
            <w:r w:rsidRPr="00A02BF0">
              <w:t xml:space="preserve">  USWP</w:t>
            </w:r>
            <w:r w:rsidR="00654F3B">
              <w:t>1A</w:t>
            </w:r>
            <w:r w:rsidRPr="00A02BF0">
              <w:t>-</w:t>
            </w:r>
            <w:r w:rsidR="00024EF9">
              <w:t>02_</w:t>
            </w:r>
            <w:r w:rsidR="00D84A61">
              <w:t>S</w:t>
            </w:r>
            <w:r w:rsidR="00511B5F">
              <w:t>D</w:t>
            </w:r>
          </w:p>
        </w:tc>
      </w:tr>
      <w:tr w:rsidR="00790A03" w:rsidRPr="00A02BF0" w14:paraId="17D02752" w14:textId="77777777" w:rsidTr="00B54F31">
        <w:trPr>
          <w:trHeight w:val="378"/>
        </w:trPr>
        <w:tc>
          <w:tcPr>
            <w:tcW w:w="3984" w:type="dxa"/>
            <w:tcBorders>
              <w:left w:val="double" w:sz="6" w:space="0" w:color="auto"/>
            </w:tcBorders>
          </w:tcPr>
          <w:p w14:paraId="4F1AD7F1" w14:textId="6B32959A" w:rsidR="00790A03" w:rsidRPr="00A02BF0" w:rsidRDefault="00790A03" w:rsidP="00790A03">
            <w:pPr>
              <w:ind w:left="144" w:right="144"/>
            </w:pPr>
            <w:r w:rsidRPr="00A02BF0">
              <w:rPr>
                <w:b/>
              </w:rPr>
              <w:t>Ref:</w:t>
            </w:r>
            <w:r>
              <w:rPr>
                <w:b/>
              </w:rPr>
              <w:t xml:space="preserve">  </w:t>
            </w:r>
            <w:r w:rsidR="00760780">
              <w:t xml:space="preserve">Annex </w:t>
            </w:r>
            <w:r w:rsidR="00D87A9E">
              <w:t>2</w:t>
            </w:r>
            <w:r w:rsidR="00760780">
              <w:t xml:space="preserve"> of Chairman’s Report:</w:t>
            </w:r>
            <w:r w:rsidR="007F577E">
              <w:t xml:space="preserve"> </w:t>
            </w:r>
            <w:r w:rsidR="007F577E" w:rsidRPr="007F577E">
              <w:rPr>
                <w:lang w:eastAsia="zh-CN"/>
              </w:rPr>
              <w:t>Working Document Towards a Preliminary Draft New [Recommendation / Report] ITU-R SM.[WPT_EMISSIONS]</w:t>
            </w:r>
            <w:r>
              <w:rPr>
                <w:b/>
              </w:rPr>
              <w:br/>
            </w:r>
            <w:r w:rsidRPr="00B96F28">
              <w:t xml:space="preserve"> </w:t>
            </w:r>
          </w:p>
        </w:tc>
        <w:tc>
          <w:tcPr>
            <w:tcW w:w="5409" w:type="dxa"/>
            <w:tcBorders>
              <w:right w:val="double" w:sz="6" w:space="0" w:color="auto"/>
            </w:tcBorders>
          </w:tcPr>
          <w:p w14:paraId="53DB1C0E" w14:textId="1471E7C7" w:rsidR="00790A03" w:rsidRPr="00A02BF0" w:rsidRDefault="00790A03" w:rsidP="006D17BF">
            <w:pPr>
              <w:tabs>
                <w:tab w:val="left" w:pos="162"/>
              </w:tabs>
              <w:ind w:left="612" w:right="144" w:hanging="468"/>
            </w:pPr>
            <w:r w:rsidRPr="00A02BF0">
              <w:rPr>
                <w:b/>
              </w:rPr>
              <w:t>Date:</w:t>
            </w:r>
            <w:r w:rsidRPr="00A02BF0">
              <w:t xml:space="preserve">  </w:t>
            </w:r>
            <w:r w:rsidR="00CC09B7">
              <w:t>April 1</w:t>
            </w:r>
            <w:r w:rsidR="002D5CC4">
              <w:t>,</w:t>
            </w:r>
            <w:r w:rsidR="00C52078">
              <w:t xml:space="preserve"> 20</w:t>
            </w:r>
            <w:r w:rsidR="00654F3B">
              <w:t>2</w:t>
            </w:r>
            <w:r w:rsidR="006D17BF">
              <w:t>2</w:t>
            </w:r>
          </w:p>
        </w:tc>
      </w:tr>
      <w:tr w:rsidR="00790A03" w:rsidRPr="00A02BF0" w14:paraId="702114F0" w14:textId="77777777" w:rsidTr="00B54F31">
        <w:trPr>
          <w:trHeight w:val="459"/>
        </w:trPr>
        <w:tc>
          <w:tcPr>
            <w:tcW w:w="9393" w:type="dxa"/>
            <w:gridSpan w:val="2"/>
            <w:tcBorders>
              <w:left w:val="double" w:sz="6" w:space="0" w:color="auto"/>
              <w:right w:val="double" w:sz="6" w:space="0" w:color="auto"/>
            </w:tcBorders>
          </w:tcPr>
          <w:p w14:paraId="27812D49" w14:textId="396F7537" w:rsidR="00790A03" w:rsidRDefault="00790A03" w:rsidP="00790A03">
            <w:pPr>
              <w:pStyle w:val="Heading2"/>
              <w:rPr>
                <w:b w:val="0"/>
                <w:lang w:eastAsia="zh-CN"/>
              </w:rPr>
            </w:pPr>
            <w:r>
              <w:rPr>
                <w:bCs/>
                <w:szCs w:val="24"/>
              </w:rPr>
              <w:t xml:space="preserve">Document Title: </w:t>
            </w:r>
            <w:r w:rsidR="00DD4180" w:rsidRPr="00DD4180">
              <w:rPr>
                <w:b w:val="0"/>
                <w:lang w:eastAsia="zh-CN"/>
              </w:rPr>
              <w:t>W</w:t>
            </w:r>
            <w:r w:rsidR="007F577E">
              <w:rPr>
                <w:b w:val="0"/>
                <w:lang w:eastAsia="zh-CN"/>
              </w:rPr>
              <w:t>orking</w:t>
            </w:r>
            <w:r w:rsidR="00DD4180" w:rsidRPr="00DD4180">
              <w:rPr>
                <w:b w:val="0"/>
                <w:lang w:eastAsia="zh-CN"/>
              </w:rPr>
              <w:t xml:space="preserve"> D</w:t>
            </w:r>
            <w:r w:rsidR="007F577E">
              <w:rPr>
                <w:b w:val="0"/>
                <w:lang w:eastAsia="zh-CN"/>
              </w:rPr>
              <w:t>ocument</w:t>
            </w:r>
            <w:r w:rsidR="00DD4180" w:rsidRPr="00DD4180">
              <w:rPr>
                <w:b w:val="0"/>
                <w:lang w:eastAsia="zh-CN"/>
              </w:rPr>
              <w:t xml:space="preserve"> T</w:t>
            </w:r>
            <w:r w:rsidR="007F577E">
              <w:rPr>
                <w:b w:val="0"/>
                <w:lang w:eastAsia="zh-CN"/>
              </w:rPr>
              <w:t>owards</w:t>
            </w:r>
            <w:r w:rsidR="00DD4180" w:rsidRPr="00DD4180">
              <w:rPr>
                <w:b w:val="0"/>
                <w:lang w:eastAsia="zh-CN"/>
              </w:rPr>
              <w:t xml:space="preserve"> </w:t>
            </w:r>
            <w:r w:rsidR="007F577E">
              <w:rPr>
                <w:b w:val="0"/>
                <w:lang w:eastAsia="zh-CN"/>
              </w:rPr>
              <w:t>a</w:t>
            </w:r>
            <w:r w:rsidR="00DD4180" w:rsidRPr="00DD4180">
              <w:rPr>
                <w:b w:val="0"/>
                <w:lang w:eastAsia="zh-CN"/>
              </w:rPr>
              <w:t xml:space="preserve"> P</w:t>
            </w:r>
            <w:r w:rsidR="007F577E">
              <w:rPr>
                <w:b w:val="0"/>
                <w:lang w:eastAsia="zh-CN"/>
              </w:rPr>
              <w:t>reliminary</w:t>
            </w:r>
            <w:r w:rsidR="00DD4180" w:rsidRPr="00DD4180">
              <w:rPr>
                <w:b w:val="0"/>
                <w:lang w:eastAsia="zh-CN"/>
              </w:rPr>
              <w:t xml:space="preserve"> D</w:t>
            </w:r>
            <w:r w:rsidR="007F577E">
              <w:rPr>
                <w:b w:val="0"/>
                <w:lang w:eastAsia="zh-CN"/>
              </w:rPr>
              <w:t>raft</w:t>
            </w:r>
            <w:r w:rsidR="00DD4180" w:rsidRPr="00DD4180">
              <w:rPr>
                <w:b w:val="0"/>
                <w:lang w:eastAsia="zh-CN"/>
              </w:rPr>
              <w:t xml:space="preserve"> N</w:t>
            </w:r>
            <w:r w:rsidR="007F577E">
              <w:rPr>
                <w:b w:val="0"/>
                <w:lang w:eastAsia="zh-CN"/>
              </w:rPr>
              <w:t>ew</w:t>
            </w:r>
            <w:r w:rsidR="00DD4180" w:rsidRPr="00DD4180">
              <w:rPr>
                <w:b w:val="0"/>
                <w:lang w:eastAsia="zh-CN"/>
              </w:rPr>
              <w:t xml:space="preserve"> [R</w:t>
            </w:r>
            <w:r w:rsidR="007F577E">
              <w:rPr>
                <w:b w:val="0"/>
                <w:lang w:eastAsia="zh-CN"/>
              </w:rPr>
              <w:t>ecommendation</w:t>
            </w:r>
            <w:r w:rsidR="00DD4180" w:rsidRPr="00DD4180">
              <w:rPr>
                <w:b w:val="0"/>
                <w:lang w:eastAsia="zh-CN"/>
              </w:rPr>
              <w:t xml:space="preserve"> / R</w:t>
            </w:r>
            <w:r w:rsidR="007F577E">
              <w:rPr>
                <w:b w:val="0"/>
                <w:lang w:eastAsia="zh-CN"/>
              </w:rPr>
              <w:t>eport</w:t>
            </w:r>
            <w:r w:rsidR="00DD4180" w:rsidRPr="00DD4180">
              <w:rPr>
                <w:b w:val="0"/>
                <w:lang w:eastAsia="zh-CN"/>
              </w:rPr>
              <w:t>] ITU-R SM.[WPT_EMISSIONS]</w:t>
            </w:r>
          </w:p>
          <w:p w14:paraId="21B321B6" w14:textId="77777777" w:rsidR="00790A03" w:rsidRPr="00790A03" w:rsidRDefault="00790A03" w:rsidP="00790A03">
            <w:pPr>
              <w:rPr>
                <w:lang w:val="en-GB" w:eastAsia="zh-CN"/>
              </w:rPr>
            </w:pPr>
          </w:p>
        </w:tc>
      </w:tr>
      <w:tr w:rsidR="00790A03" w:rsidRPr="00A02BF0" w14:paraId="72824A04" w14:textId="77777777" w:rsidTr="00B54F31">
        <w:trPr>
          <w:trHeight w:val="1960"/>
        </w:trPr>
        <w:tc>
          <w:tcPr>
            <w:tcW w:w="3984" w:type="dxa"/>
            <w:tcBorders>
              <w:left w:val="double" w:sz="6" w:space="0" w:color="auto"/>
            </w:tcBorders>
          </w:tcPr>
          <w:p w14:paraId="402D2284" w14:textId="77777777" w:rsidR="00790A03" w:rsidRPr="00A02BF0" w:rsidRDefault="00790A03" w:rsidP="00B54F31">
            <w:pPr>
              <w:ind w:left="144" w:right="144"/>
              <w:rPr>
                <w:b/>
              </w:rPr>
            </w:pPr>
            <w:r w:rsidRPr="00A02BF0">
              <w:rPr>
                <w:b/>
              </w:rPr>
              <w:t>Author(s)/Contributors(s):</w:t>
            </w:r>
          </w:p>
          <w:p w14:paraId="1E91E803" w14:textId="4B30D7D4" w:rsidR="00790A03" w:rsidRDefault="00F31F0F" w:rsidP="00B54F31">
            <w:pPr>
              <w:ind w:left="144" w:right="144"/>
              <w:rPr>
                <w:bCs/>
                <w:iCs/>
              </w:rPr>
            </w:pPr>
            <w:r>
              <w:rPr>
                <w:bCs/>
                <w:iCs/>
              </w:rPr>
              <w:t>Ky Sealy</w:t>
            </w:r>
          </w:p>
          <w:p w14:paraId="5E7E8E8F" w14:textId="6A778B0F" w:rsidR="00790A03" w:rsidRDefault="00F31F0F" w:rsidP="00B54F31">
            <w:pPr>
              <w:ind w:left="144" w:right="144"/>
              <w:rPr>
                <w:bCs/>
                <w:iCs/>
              </w:rPr>
            </w:pPr>
            <w:r>
              <w:rPr>
                <w:bCs/>
                <w:iCs/>
              </w:rPr>
              <w:t>WiTricity Corporation</w:t>
            </w:r>
          </w:p>
          <w:p w14:paraId="382FEB20" w14:textId="77777777" w:rsidR="00790A03" w:rsidRDefault="00790A03" w:rsidP="00B54F31">
            <w:pPr>
              <w:ind w:left="144" w:right="144"/>
              <w:rPr>
                <w:bCs/>
                <w:iCs/>
              </w:rPr>
            </w:pPr>
          </w:p>
          <w:p w14:paraId="215C0909" w14:textId="57B09543" w:rsidR="00790A03" w:rsidRDefault="00F31F0F" w:rsidP="00B54F31">
            <w:pPr>
              <w:ind w:left="144" w:right="144"/>
              <w:rPr>
                <w:bCs/>
                <w:iCs/>
              </w:rPr>
            </w:pPr>
            <w:r>
              <w:rPr>
                <w:bCs/>
                <w:iCs/>
              </w:rPr>
              <w:t>Jon Sirota</w:t>
            </w:r>
          </w:p>
          <w:p w14:paraId="68F3265B" w14:textId="4D4C9BAB" w:rsidR="00790A03" w:rsidRPr="00A02BF0" w:rsidRDefault="00F31F0F" w:rsidP="00F14023">
            <w:pPr>
              <w:ind w:left="144" w:right="144"/>
              <w:rPr>
                <w:bCs/>
                <w:iCs/>
              </w:rPr>
            </w:pPr>
            <w:r>
              <w:rPr>
                <w:bCs/>
                <w:iCs/>
              </w:rPr>
              <w:t>WiTricity Corporation</w:t>
            </w:r>
            <w:r w:rsidR="00790A03" w:rsidRPr="00A02BF0">
              <w:rPr>
                <w:bCs/>
                <w:iCs/>
              </w:rPr>
              <w:br/>
            </w:r>
          </w:p>
        </w:tc>
        <w:tc>
          <w:tcPr>
            <w:tcW w:w="5409" w:type="dxa"/>
            <w:tcBorders>
              <w:right w:val="double" w:sz="6" w:space="0" w:color="auto"/>
            </w:tcBorders>
          </w:tcPr>
          <w:p w14:paraId="53136C77" w14:textId="77777777" w:rsidR="00790A03" w:rsidRDefault="00790A03" w:rsidP="00B54F31">
            <w:pPr>
              <w:ind w:right="144"/>
              <w:rPr>
                <w:b/>
                <w:bCs/>
              </w:rPr>
            </w:pPr>
          </w:p>
          <w:p w14:paraId="2B34F14A" w14:textId="2E6A8931" w:rsidR="00790A03" w:rsidRDefault="00790A03" w:rsidP="00B54F31">
            <w:pPr>
              <w:ind w:right="144"/>
              <w:rPr>
                <w:bCs/>
              </w:rPr>
            </w:pPr>
            <w:r w:rsidRPr="00A02BF0">
              <w:rPr>
                <w:b/>
                <w:bCs/>
              </w:rPr>
              <w:t>Email</w:t>
            </w:r>
            <w:r>
              <w:rPr>
                <w:bCs/>
              </w:rPr>
              <w:t xml:space="preserve">:  </w:t>
            </w:r>
            <w:r w:rsidR="00F31F0F">
              <w:rPr>
                <w:bCs/>
              </w:rPr>
              <w:t>ky.sealy@witricity.com</w:t>
            </w:r>
            <w:r w:rsidRPr="00A02BF0">
              <w:rPr>
                <w:bCs/>
              </w:rPr>
              <w:br/>
            </w:r>
            <w:r w:rsidRPr="00A02BF0">
              <w:rPr>
                <w:b/>
                <w:bCs/>
              </w:rPr>
              <w:t>Phone</w:t>
            </w:r>
            <w:r w:rsidRPr="00A02BF0">
              <w:rPr>
                <w:bCs/>
              </w:rPr>
              <w:t>:</w:t>
            </w:r>
            <w:r>
              <w:rPr>
                <w:bCs/>
              </w:rPr>
              <w:t xml:space="preserve"> </w:t>
            </w:r>
            <w:r w:rsidR="00591B46">
              <w:rPr>
                <w:bCs/>
              </w:rPr>
              <w:t xml:space="preserve">+1 </w:t>
            </w:r>
            <w:r w:rsidR="00F31F0F">
              <w:rPr>
                <w:bCs/>
              </w:rPr>
              <w:t>(617) 926-2700 x3002</w:t>
            </w:r>
            <w:r w:rsidRPr="00A02BF0">
              <w:rPr>
                <w:bCs/>
              </w:rPr>
              <w:br/>
            </w:r>
          </w:p>
          <w:p w14:paraId="2919787B" w14:textId="18108DF0" w:rsidR="00790A03" w:rsidRDefault="00790A03" w:rsidP="00790A03">
            <w:pPr>
              <w:ind w:right="144"/>
              <w:rPr>
                <w:bCs/>
              </w:rPr>
            </w:pPr>
            <w:r>
              <w:rPr>
                <w:b/>
                <w:bCs/>
              </w:rPr>
              <w:t>Email</w:t>
            </w:r>
            <w:r>
              <w:rPr>
                <w:bCs/>
              </w:rPr>
              <w:t>:</w:t>
            </w:r>
            <w:r w:rsidR="009E1416">
              <w:rPr>
                <w:bCs/>
              </w:rPr>
              <w:t xml:space="preserve"> jon.sirota@witricity.com</w:t>
            </w:r>
            <w:r>
              <w:rPr>
                <w:bCs/>
              </w:rPr>
              <w:br/>
            </w:r>
            <w:r>
              <w:rPr>
                <w:b/>
                <w:bCs/>
              </w:rPr>
              <w:t>Phone</w:t>
            </w:r>
            <w:r>
              <w:rPr>
                <w:bCs/>
              </w:rPr>
              <w:t xml:space="preserve">: </w:t>
            </w:r>
            <w:r w:rsidR="00591B46">
              <w:rPr>
                <w:bCs/>
              </w:rPr>
              <w:t>+1 (617) 926-2700 x</w:t>
            </w:r>
            <w:r w:rsidR="00F14023">
              <w:rPr>
                <w:bCs/>
              </w:rPr>
              <w:t>2239</w:t>
            </w:r>
          </w:p>
          <w:p w14:paraId="2F6FE3C8" w14:textId="1AD6F96C" w:rsidR="00790A03" w:rsidRPr="00F022CE" w:rsidRDefault="00790A03" w:rsidP="00790A03">
            <w:pPr>
              <w:ind w:right="144"/>
              <w:rPr>
                <w:bCs/>
              </w:rPr>
            </w:pPr>
          </w:p>
        </w:tc>
      </w:tr>
      <w:tr w:rsidR="00790A03" w:rsidRPr="00A02BF0" w14:paraId="4310E9E6" w14:textId="77777777" w:rsidTr="00B54F31">
        <w:trPr>
          <w:trHeight w:val="541"/>
        </w:trPr>
        <w:tc>
          <w:tcPr>
            <w:tcW w:w="9393" w:type="dxa"/>
            <w:gridSpan w:val="2"/>
            <w:tcBorders>
              <w:left w:val="double" w:sz="6" w:space="0" w:color="auto"/>
              <w:right w:val="double" w:sz="6" w:space="0" w:color="auto"/>
            </w:tcBorders>
          </w:tcPr>
          <w:p w14:paraId="0B5E7DE8" w14:textId="74A337BA" w:rsidR="00790A03" w:rsidRPr="00A02BF0" w:rsidRDefault="00790A03" w:rsidP="00790A03">
            <w:pPr>
              <w:spacing w:after="120"/>
              <w:ind w:right="144"/>
            </w:pPr>
            <w:r w:rsidRPr="00A02BF0">
              <w:rPr>
                <w:b/>
              </w:rPr>
              <w:t>Purpose/Objective:</w:t>
            </w:r>
            <w:r w:rsidRPr="00A02BF0">
              <w:rPr>
                <w:bCs/>
              </w:rPr>
              <w:t xml:space="preserve"> </w:t>
            </w:r>
            <w:r w:rsidR="00552DE5">
              <w:rPr>
                <w:bCs/>
              </w:rPr>
              <w:t xml:space="preserve">Propose </w:t>
            </w:r>
            <w:r w:rsidR="006730E9">
              <w:rPr>
                <w:bCs/>
              </w:rPr>
              <w:t xml:space="preserve">suppression or </w:t>
            </w:r>
            <w:r w:rsidR="00C428F6">
              <w:rPr>
                <w:bCs/>
              </w:rPr>
              <w:t xml:space="preserve">a more acceptable way forward for this </w:t>
            </w:r>
            <w:r w:rsidR="004E1419">
              <w:rPr>
                <w:bCs/>
              </w:rPr>
              <w:t>working document.</w:t>
            </w:r>
          </w:p>
        </w:tc>
      </w:tr>
      <w:tr w:rsidR="00790A03" w:rsidRPr="00A02BF0" w14:paraId="7C50B5DA" w14:textId="77777777" w:rsidTr="00B54F31">
        <w:trPr>
          <w:trHeight w:val="1380"/>
        </w:trPr>
        <w:tc>
          <w:tcPr>
            <w:tcW w:w="9393" w:type="dxa"/>
            <w:gridSpan w:val="2"/>
            <w:tcBorders>
              <w:left w:val="double" w:sz="6" w:space="0" w:color="auto"/>
              <w:bottom w:val="single" w:sz="12" w:space="0" w:color="auto"/>
              <w:right w:val="double" w:sz="6" w:space="0" w:color="auto"/>
            </w:tcBorders>
          </w:tcPr>
          <w:p w14:paraId="7AE9F45E" w14:textId="3292EDDF" w:rsidR="00790A03" w:rsidRPr="00A02BF0" w:rsidRDefault="00790A03" w:rsidP="00790A03">
            <w:pPr>
              <w:tabs>
                <w:tab w:val="left" w:pos="794"/>
                <w:tab w:val="left" w:pos="1191"/>
                <w:tab w:val="left" w:pos="1588"/>
                <w:tab w:val="left" w:pos="1985"/>
              </w:tabs>
              <w:suppressAutoHyphens/>
              <w:rPr>
                <w:bCs/>
              </w:rPr>
            </w:pPr>
            <w:r w:rsidRPr="00A02BF0">
              <w:rPr>
                <w:b/>
              </w:rPr>
              <w:t>Abstract:</w:t>
            </w:r>
            <w:r w:rsidRPr="00A02BF0">
              <w:rPr>
                <w:bCs/>
              </w:rPr>
              <w:t xml:space="preserve">  </w:t>
            </w:r>
            <w:r w:rsidR="00D917FC">
              <w:rPr>
                <w:bCs/>
              </w:rPr>
              <w:t>Since this</w:t>
            </w:r>
            <w:r w:rsidR="00876F7F">
              <w:rPr>
                <w:bCs/>
              </w:rPr>
              <w:t xml:space="preserve"> working document </w:t>
            </w:r>
            <w:r w:rsidR="00666DD9">
              <w:rPr>
                <w:bCs/>
              </w:rPr>
              <w:t xml:space="preserve">was initiated by sector members </w:t>
            </w:r>
            <w:r w:rsidR="00037325">
              <w:rPr>
                <w:bCs/>
              </w:rPr>
              <w:t xml:space="preserve">in 2019 very </w:t>
            </w:r>
            <w:r w:rsidR="00D45ECA">
              <w:rPr>
                <w:bCs/>
              </w:rPr>
              <w:t xml:space="preserve">few contributions have been received from administrations that </w:t>
            </w:r>
            <w:r w:rsidR="00C12E4E">
              <w:rPr>
                <w:bCs/>
              </w:rPr>
              <w:t>support</w:t>
            </w:r>
            <w:r w:rsidR="00D45ECA">
              <w:rPr>
                <w:bCs/>
              </w:rPr>
              <w:t xml:space="preserve"> this working document.</w:t>
            </w:r>
            <w:r w:rsidR="00AB4607">
              <w:rPr>
                <w:bCs/>
              </w:rPr>
              <w:t xml:space="preserve">  In</w:t>
            </w:r>
            <w:r w:rsidR="003C5253">
              <w:rPr>
                <w:bCs/>
              </w:rPr>
              <w:t xml:space="preserve"> the June 2020 meetings, the US proposed to suppress this document or carry it forward only </w:t>
            </w:r>
            <w:r w:rsidR="0024207D">
              <w:rPr>
                <w:bCs/>
              </w:rPr>
              <w:t>as a working document towards a Report.  In the last two meetings</w:t>
            </w:r>
            <w:r w:rsidR="00452499">
              <w:rPr>
                <w:bCs/>
              </w:rPr>
              <w:t xml:space="preserve"> no </w:t>
            </w:r>
            <w:r w:rsidR="00B34F1A">
              <w:rPr>
                <w:bCs/>
              </w:rPr>
              <w:t>substantive</w:t>
            </w:r>
            <w:r w:rsidR="00452499">
              <w:rPr>
                <w:bCs/>
              </w:rPr>
              <w:t xml:space="preserve"> progress was made on this document</w:t>
            </w:r>
            <w:r w:rsidR="000D1724">
              <w:rPr>
                <w:bCs/>
              </w:rPr>
              <w:t>,</w:t>
            </w:r>
            <w:r w:rsidR="00452499">
              <w:rPr>
                <w:bCs/>
              </w:rPr>
              <w:t xml:space="preserve"> and work on the document was further postponed without significant interest from administrations. </w:t>
            </w:r>
            <w:r w:rsidR="00B34F1A">
              <w:rPr>
                <w:bCs/>
              </w:rPr>
              <w:t xml:space="preserve"> This </w:t>
            </w:r>
            <w:r w:rsidR="000D1724">
              <w:rPr>
                <w:bCs/>
              </w:rPr>
              <w:t>contribution</w:t>
            </w:r>
            <w:r w:rsidR="006730E9">
              <w:rPr>
                <w:bCs/>
              </w:rPr>
              <w:t xml:space="preserve"> proposes again to suppress this document </w:t>
            </w:r>
            <w:r w:rsidR="00836ED4">
              <w:rPr>
                <w:bCs/>
              </w:rPr>
              <w:t>or provides</w:t>
            </w:r>
            <w:r w:rsidR="000D1724">
              <w:rPr>
                <w:bCs/>
              </w:rPr>
              <w:t xml:space="preserve"> an alternative</w:t>
            </w:r>
            <w:r w:rsidR="0023199E">
              <w:rPr>
                <w:bCs/>
              </w:rPr>
              <w:t xml:space="preserve"> approach for handling this document</w:t>
            </w:r>
            <w:r w:rsidR="0042043F">
              <w:rPr>
                <w:bCs/>
              </w:rPr>
              <w:t xml:space="preserve"> by limiting the scope to </w:t>
            </w:r>
            <w:r w:rsidR="00AA1D39">
              <w:rPr>
                <w:bCs/>
              </w:rPr>
              <w:t xml:space="preserve">fundamental emissions only </w:t>
            </w:r>
            <w:r w:rsidR="0030773E">
              <w:rPr>
                <w:bCs/>
              </w:rPr>
              <w:t>o</w:t>
            </w:r>
            <w:r w:rsidR="00F8410F">
              <w:rPr>
                <w:bCs/>
              </w:rPr>
              <w:t>f</w:t>
            </w:r>
            <w:r w:rsidR="0030773E">
              <w:rPr>
                <w:bCs/>
              </w:rPr>
              <w:t xml:space="preserve"> wireless power transfer systems</w:t>
            </w:r>
            <w:r w:rsidR="00F8410F">
              <w:rPr>
                <w:bCs/>
              </w:rPr>
              <w:t xml:space="preserve"> not operating in an ISM band</w:t>
            </w:r>
            <w:r w:rsidR="0030773E">
              <w:rPr>
                <w:bCs/>
              </w:rPr>
              <w:t>.</w:t>
            </w:r>
          </w:p>
        </w:tc>
      </w:tr>
    </w:tbl>
    <w:p w14:paraId="3F5D6834" w14:textId="7E42CC94" w:rsidR="00BD51ED" w:rsidRDefault="00CC09B7"/>
    <w:p w14:paraId="49807C95" w14:textId="77777777" w:rsidR="00763334" w:rsidRDefault="00763334">
      <w:pPr>
        <w:sectPr w:rsidR="00763334">
          <w:pgSz w:w="12240" w:h="15840"/>
          <w:pgMar w:top="1440" w:right="1440" w:bottom="1440" w:left="1440" w:header="720" w:footer="720" w:gutter="0"/>
          <w:cols w:space="720"/>
          <w:docGrid w:linePitch="360"/>
        </w:sect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35370D" w14:paraId="68A65B1E" w14:textId="77777777" w:rsidTr="00040A38">
        <w:trPr>
          <w:cantSplit/>
        </w:trPr>
        <w:tc>
          <w:tcPr>
            <w:tcW w:w="6487" w:type="dxa"/>
            <w:vAlign w:val="center"/>
          </w:tcPr>
          <w:p w14:paraId="444FF8AC" w14:textId="77777777" w:rsidR="0035370D" w:rsidRPr="00D8032B" w:rsidRDefault="0035370D" w:rsidP="0035370D">
            <w:pPr>
              <w:shd w:val="solid" w:color="FFFFFF" w:fill="FFFFFF"/>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4B03B793" w14:textId="77777777" w:rsidR="0035370D" w:rsidRDefault="0035370D" w:rsidP="0035370D">
            <w:pPr>
              <w:shd w:val="solid" w:color="FFFFFF" w:fill="FFFFFF"/>
              <w:spacing w:line="240" w:lineRule="atLeast"/>
            </w:pPr>
            <w:bookmarkStart w:id="0" w:name="ditulogo"/>
            <w:bookmarkEnd w:id="0"/>
            <w:r>
              <w:rPr>
                <w:noProof/>
              </w:rPr>
              <w:drawing>
                <wp:inline distT="0" distB="0" distL="0" distR="0" wp14:anchorId="362C90B0" wp14:editId="66B78C2C">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35370D" w:rsidRPr="0051782D" w14:paraId="171EC5C6" w14:textId="77777777" w:rsidTr="00040A38">
        <w:trPr>
          <w:cantSplit/>
        </w:trPr>
        <w:tc>
          <w:tcPr>
            <w:tcW w:w="6487" w:type="dxa"/>
            <w:tcBorders>
              <w:bottom w:val="single" w:sz="12" w:space="0" w:color="auto"/>
            </w:tcBorders>
          </w:tcPr>
          <w:p w14:paraId="51026A22" w14:textId="77777777" w:rsidR="0035370D" w:rsidRPr="00163271" w:rsidRDefault="0035370D" w:rsidP="0035370D">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64AE8B31" w14:textId="77777777" w:rsidR="0035370D" w:rsidRPr="0051782D" w:rsidRDefault="0035370D" w:rsidP="0035370D">
            <w:pPr>
              <w:shd w:val="solid" w:color="FFFFFF" w:fill="FFFFFF"/>
              <w:spacing w:after="48" w:line="240" w:lineRule="atLeast"/>
              <w:rPr>
                <w:sz w:val="22"/>
                <w:szCs w:val="22"/>
              </w:rPr>
            </w:pPr>
          </w:p>
        </w:tc>
      </w:tr>
      <w:tr w:rsidR="0035370D" w14:paraId="2D0327FC" w14:textId="77777777" w:rsidTr="00040A38">
        <w:trPr>
          <w:cantSplit/>
        </w:trPr>
        <w:tc>
          <w:tcPr>
            <w:tcW w:w="6487" w:type="dxa"/>
            <w:tcBorders>
              <w:top w:val="single" w:sz="12" w:space="0" w:color="auto"/>
            </w:tcBorders>
          </w:tcPr>
          <w:p w14:paraId="1295F0C8" w14:textId="77777777" w:rsidR="0035370D" w:rsidRPr="0051782D" w:rsidRDefault="0035370D" w:rsidP="0035370D">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1D42F6CF" w14:textId="77777777" w:rsidR="0035370D" w:rsidRPr="00710D66" w:rsidRDefault="0035370D" w:rsidP="0035370D">
            <w:pPr>
              <w:shd w:val="solid" w:color="FFFFFF" w:fill="FFFFFF"/>
              <w:spacing w:after="48" w:line="240" w:lineRule="atLeast"/>
            </w:pPr>
          </w:p>
        </w:tc>
      </w:tr>
      <w:tr w:rsidR="0035370D" w14:paraId="7D3BC32C" w14:textId="77777777" w:rsidTr="00040A38">
        <w:trPr>
          <w:cantSplit/>
        </w:trPr>
        <w:tc>
          <w:tcPr>
            <w:tcW w:w="6487" w:type="dxa"/>
            <w:vMerge w:val="restart"/>
          </w:tcPr>
          <w:p w14:paraId="6D21BEA5" w14:textId="77777777" w:rsidR="0035370D" w:rsidRDefault="0035370D" w:rsidP="0035370D">
            <w:pPr>
              <w:shd w:val="solid" w:color="FFFFFF" w:fill="FFFFFF"/>
              <w:spacing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t xml:space="preserve"> </w:t>
            </w:r>
            <w:r w:rsidRPr="001D2050">
              <w:rPr>
                <w:rFonts w:ascii="Verdana" w:hAnsi="Verdana"/>
                <w:sz w:val="20"/>
                <w:highlight w:val="yellow"/>
              </w:rPr>
              <w:t>Date 20xx</w:t>
            </w:r>
          </w:p>
          <w:p w14:paraId="429BA073" w14:textId="77777777" w:rsidR="0035370D" w:rsidRPr="00982084" w:rsidRDefault="0035370D" w:rsidP="0035370D">
            <w:pPr>
              <w:shd w:val="solid" w:color="FFFFFF" w:fill="FFFFFF"/>
              <w:spacing w:after="240"/>
              <w:ind w:left="1134" w:hanging="1134"/>
              <w:rPr>
                <w:rFonts w:ascii="Verdana" w:hAnsi="Verdana"/>
                <w:sz w:val="20"/>
              </w:rPr>
            </w:pPr>
            <w:r>
              <w:rPr>
                <w:rFonts w:ascii="Verdana" w:hAnsi="Verdana"/>
                <w:sz w:val="20"/>
              </w:rPr>
              <w:t>Subject:</w:t>
            </w:r>
            <w:r>
              <w:rPr>
                <w:rFonts w:ascii="Verdana" w:hAnsi="Verdana"/>
                <w:sz w:val="20"/>
              </w:rPr>
              <w:tab/>
            </w:r>
            <w:r>
              <w:t xml:space="preserve"> </w:t>
            </w:r>
            <w:r w:rsidRPr="00F00219">
              <w:rPr>
                <w:rFonts w:ascii="Verdana" w:hAnsi="Verdana"/>
                <w:sz w:val="20"/>
              </w:rPr>
              <w:t xml:space="preserve">Question </w:t>
            </w:r>
            <w:hyperlink r:id="rId8" w:history="1">
              <w:r w:rsidRPr="00067B90">
                <w:rPr>
                  <w:rStyle w:val="Hyperlink"/>
                  <w:rFonts w:ascii="Verdana" w:hAnsi="Verdana"/>
                  <w:sz w:val="20"/>
                </w:rPr>
                <w:t>ITU-R 210-3/1</w:t>
              </w:r>
            </w:hyperlink>
          </w:p>
        </w:tc>
        <w:tc>
          <w:tcPr>
            <w:tcW w:w="3402" w:type="dxa"/>
          </w:tcPr>
          <w:p w14:paraId="676733D1" w14:textId="77777777" w:rsidR="0035370D" w:rsidRPr="008614B2" w:rsidRDefault="0035370D" w:rsidP="0035370D">
            <w:pPr>
              <w:shd w:val="solid" w:color="FFFFFF" w:fill="FFFFFF"/>
              <w:spacing w:line="240" w:lineRule="atLeast"/>
              <w:rPr>
                <w:rFonts w:ascii="Verdana" w:hAnsi="Verdana"/>
                <w:sz w:val="20"/>
                <w:lang w:eastAsia="zh-CN"/>
              </w:rPr>
            </w:pPr>
            <w:r>
              <w:rPr>
                <w:rFonts w:ascii="Verdana" w:hAnsi="Verdana"/>
                <w:b/>
                <w:sz w:val="20"/>
                <w:lang w:eastAsia="zh-CN"/>
              </w:rPr>
              <w:t xml:space="preserve">Document </w:t>
            </w:r>
            <w:r w:rsidRPr="00067B90">
              <w:rPr>
                <w:rFonts w:ascii="Verdana" w:hAnsi="Verdana"/>
                <w:b/>
                <w:sz w:val="20"/>
                <w:highlight w:val="yellow"/>
                <w:lang w:eastAsia="zh-CN"/>
              </w:rPr>
              <w:t>XX/-E</w:t>
            </w:r>
          </w:p>
        </w:tc>
      </w:tr>
      <w:tr w:rsidR="0035370D" w14:paraId="45D855C8" w14:textId="77777777" w:rsidTr="00040A38">
        <w:trPr>
          <w:cantSplit/>
        </w:trPr>
        <w:tc>
          <w:tcPr>
            <w:tcW w:w="6487" w:type="dxa"/>
            <w:vMerge/>
          </w:tcPr>
          <w:p w14:paraId="78BB5E8D" w14:textId="77777777" w:rsidR="0035370D" w:rsidRDefault="0035370D" w:rsidP="0035370D">
            <w:pPr>
              <w:spacing w:before="60"/>
              <w:jc w:val="center"/>
              <w:rPr>
                <w:b/>
                <w:smallCaps/>
                <w:sz w:val="32"/>
                <w:lang w:eastAsia="zh-CN"/>
              </w:rPr>
            </w:pPr>
            <w:bookmarkStart w:id="3" w:name="ddate" w:colFirst="1" w:colLast="1"/>
            <w:bookmarkEnd w:id="2"/>
          </w:p>
        </w:tc>
        <w:tc>
          <w:tcPr>
            <w:tcW w:w="3402" w:type="dxa"/>
          </w:tcPr>
          <w:p w14:paraId="472732E5" w14:textId="77777777" w:rsidR="0035370D" w:rsidRPr="008614B2" w:rsidRDefault="0035370D" w:rsidP="0035370D">
            <w:pPr>
              <w:shd w:val="solid" w:color="FFFFFF" w:fill="FFFFFF"/>
              <w:spacing w:line="240" w:lineRule="atLeast"/>
              <w:rPr>
                <w:rFonts w:ascii="Verdana" w:hAnsi="Verdana"/>
                <w:sz w:val="20"/>
                <w:lang w:eastAsia="zh-CN"/>
              </w:rPr>
            </w:pPr>
            <w:r w:rsidRPr="00067B90">
              <w:rPr>
                <w:rFonts w:ascii="Verdana" w:hAnsi="Verdana"/>
                <w:b/>
                <w:sz w:val="20"/>
                <w:highlight w:val="yellow"/>
                <w:lang w:eastAsia="zh-CN"/>
              </w:rPr>
              <w:t>Date 20xx</w:t>
            </w:r>
          </w:p>
        </w:tc>
      </w:tr>
      <w:tr w:rsidR="0035370D" w14:paraId="4C6846C9" w14:textId="77777777" w:rsidTr="00040A38">
        <w:trPr>
          <w:cantSplit/>
        </w:trPr>
        <w:tc>
          <w:tcPr>
            <w:tcW w:w="6487" w:type="dxa"/>
            <w:vMerge/>
          </w:tcPr>
          <w:p w14:paraId="175FA44A" w14:textId="77777777" w:rsidR="0035370D" w:rsidRDefault="0035370D" w:rsidP="0035370D">
            <w:pPr>
              <w:spacing w:before="60"/>
              <w:jc w:val="center"/>
              <w:rPr>
                <w:b/>
                <w:smallCaps/>
                <w:sz w:val="32"/>
                <w:lang w:eastAsia="zh-CN"/>
              </w:rPr>
            </w:pPr>
            <w:bookmarkStart w:id="4" w:name="dorlang" w:colFirst="1" w:colLast="1"/>
            <w:bookmarkEnd w:id="3"/>
          </w:p>
        </w:tc>
        <w:tc>
          <w:tcPr>
            <w:tcW w:w="3402" w:type="dxa"/>
          </w:tcPr>
          <w:p w14:paraId="4B2E5B10" w14:textId="77777777" w:rsidR="0035370D" w:rsidRPr="008614B2" w:rsidRDefault="0035370D" w:rsidP="0035370D">
            <w:pPr>
              <w:shd w:val="solid" w:color="FFFFFF" w:fill="FFFFFF"/>
              <w:spacing w:line="240" w:lineRule="atLeast"/>
              <w:rPr>
                <w:rFonts w:ascii="Verdana" w:eastAsia="SimSun" w:hAnsi="Verdana"/>
                <w:sz w:val="20"/>
                <w:lang w:eastAsia="zh-CN"/>
              </w:rPr>
            </w:pPr>
            <w:r>
              <w:rPr>
                <w:rFonts w:ascii="Verdana" w:eastAsia="SimSun" w:hAnsi="Verdana"/>
                <w:b/>
                <w:sz w:val="20"/>
                <w:lang w:eastAsia="zh-CN"/>
              </w:rPr>
              <w:t>Original: English</w:t>
            </w:r>
          </w:p>
        </w:tc>
      </w:tr>
      <w:tr w:rsidR="0035370D" w14:paraId="0C832A7B" w14:textId="77777777" w:rsidTr="00040A38">
        <w:trPr>
          <w:cantSplit/>
        </w:trPr>
        <w:tc>
          <w:tcPr>
            <w:tcW w:w="9889" w:type="dxa"/>
            <w:gridSpan w:val="2"/>
          </w:tcPr>
          <w:p w14:paraId="57705BEB" w14:textId="77777777" w:rsidR="0035370D" w:rsidRDefault="0035370D" w:rsidP="0035370D">
            <w:pPr>
              <w:pStyle w:val="Source"/>
              <w:rPr>
                <w:lang w:eastAsia="zh-CN"/>
              </w:rPr>
            </w:pPr>
            <w:bookmarkStart w:id="5" w:name="dsource" w:colFirst="0" w:colLast="0"/>
            <w:bookmarkEnd w:id="4"/>
            <w:r>
              <w:rPr>
                <w:lang w:eastAsia="zh-CN"/>
              </w:rPr>
              <w:t>United States of America</w:t>
            </w:r>
          </w:p>
        </w:tc>
      </w:tr>
      <w:tr w:rsidR="0035370D" w14:paraId="1189604C" w14:textId="77777777" w:rsidTr="00040A38">
        <w:trPr>
          <w:cantSplit/>
        </w:trPr>
        <w:tc>
          <w:tcPr>
            <w:tcW w:w="9889" w:type="dxa"/>
            <w:gridSpan w:val="2"/>
          </w:tcPr>
          <w:p w14:paraId="1F015793" w14:textId="24C07786" w:rsidR="0035370D" w:rsidRDefault="007E5EAB" w:rsidP="0035370D">
            <w:pPr>
              <w:pStyle w:val="Title1"/>
              <w:rPr>
                <w:lang w:eastAsia="zh-CN"/>
              </w:rPr>
            </w:pPr>
            <w:bookmarkStart w:id="6" w:name="drec" w:colFirst="0" w:colLast="0"/>
            <w:bookmarkEnd w:id="5"/>
            <w:r>
              <w:rPr>
                <w:lang w:eastAsia="zh-CN"/>
              </w:rPr>
              <w:t xml:space="preserve">Proposal to Suppress </w:t>
            </w:r>
            <w:r w:rsidR="00D978FD">
              <w:t xml:space="preserve">the </w:t>
            </w:r>
            <w:r w:rsidR="00D978FD" w:rsidRPr="00D978FD">
              <w:rPr>
                <w:lang w:eastAsia="zh-CN"/>
              </w:rPr>
              <w:t>WORKING DOCUMENT TOWARDS A PRELIMINARY DRAFT NEW [RECOMMENDATION / REPORT] ITU-R SM.[WPT_EMISSIONS]</w:t>
            </w:r>
          </w:p>
        </w:tc>
      </w:tr>
      <w:tr w:rsidR="0035370D" w14:paraId="572A9656" w14:textId="77777777" w:rsidTr="00040A38">
        <w:trPr>
          <w:cantSplit/>
        </w:trPr>
        <w:tc>
          <w:tcPr>
            <w:tcW w:w="9889" w:type="dxa"/>
            <w:gridSpan w:val="2"/>
          </w:tcPr>
          <w:p w14:paraId="5E3FF86F" w14:textId="77777777" w:rsidR="0035370D" w:rsidRDefault="0035370D" w:rsidP="00F404F6">
            <w:pPr>
              <w:pStyle w:val="Title1"/>
              <w:jc w:val="left"/>
              <w:rPr>
                <w:lang w:eastAsia="zh-CN"/>
              </w:rPr>
            </w:pPr>
            <w:bookmarkStart w:id="7" w:name="dtitle1" w:colFirst="0" w:colLast="0"/>
            <w:bookmarkEnd w:id="6"/>
          </w:p>
        </w:tc>
      </w:tr>
    </w:tbl>
    <w:p w14:paraId="45D2CE66" w14:textId="77777777" w:rsidR="006D3092" w:rsidRPr="00726C94" w:rsidRDefault="006D3092" w:rsidP="006D3092">
      <w:pPr>
        <w:pStyle w:val="Headingb"/>
      </w:pPr>
      <w:bookmarkStart w:id="8" w:name="dbreak"/>
      <w:bookmarkEnd w:id="7"/>
      <w:bookmarkEnd w:id="8"/>
      <w:r w:rsidRPr="00726C94">
        <w:t>Background</w:t>
      </w:r>
    </w:p>
    <w:p w14:paraId="4344FDC4" w14:textId="65F0CFA1" w:rsidR="006D3092" w:rsidRPr="00726C94" w:rsidRDefault="00CC09B7" w:rsidP="006D3092">
      <w:pPr>
        <w:jc w:val="both"/>
      </w:pPr>
      <w:hyperlink r:id="rId9" w:history="1">
        <w:r w:rsidR="006D3092" w:rsidRPr="0034297F">
          <w:rPr>
            <w:rStyle w:val="Hyperlink"/>
          </w:rPr>
          <w:t>Annex 2</w:t>
        </w:r>
      </w:hyperlink>
      <w:r w:rsidR="006D3092" w:rsidRPr="00726C94">
        <w:t xml:space="preserve"> of the Chairman’s Report of the </w:t>
      </w:r>
      <w:r w:rsidR="006D3092">
        <w:t>November</w:t>
      </w:r>
      <w:r w:rsidR="006D3092" w:rsidRPr="00726C94">
        <w:t xml:space="preserve"> 2021 Meeting is </w:t>
      </w:r>
      <w:r w:rsidR="008A65C2">
        <w:t>a</w:t>
      </w:r>
      <w:r w:rsidR="006D3092" w:rsidRPr="00726C94">
        <w:t xml:space="preserve"> </w:t>
      </w:r>
      <w:bookmarkStart w:id="9" w:name="_Hlk98504932"/>
      <w:bookmarkStart w:id="10" w:name="_Hlk98507611"/>
      <w:r w:rsidR="008A65C2">
        <w:rPr>
          <w:i/>
          <w:iCs/>
        </w:rPr>
        <w:t>working document towards a preliminary draft new [recommendation / report] ITU-R SM.[WPT_EMISSIONS</w:t>
      </w:r>
      <w:bookmarkEnd w:id="9"/>
      <w:r w:rsidR="0073251A">
        <w:rPr>
          <w:i/>
          <w:iCs/>
        </w:rPr>
        <w:t>]</w:t>
      </w:r>
      <w:bookmarkEnd w:id="10"/>
      <w:r w:rsidR="006D3092" w:rsidRPr="00726C94">
        <w:t>. In the last meeting</w:t>
      </w:r>
      <w:r w:rsidR="006D3092">
        <w:t xml:space="preserve"> of WP1A, </w:t>
      </w:r>
      <w:r w:rsidR="00C0149D">
        <w:t>work on this document was postponed</w:t>
      </w:r>
      <w:r w:rsidR="006D3092">
        <w:t>.</w:t>
      </w:r>
      <w:r w:rsidR="00C0149D">
        <w:t xml:space="preserve">  Since </w:t>
      </w:r>
      <w:r w:rsidR="000E2437">
        <w:t>the introduction of this document in 2019, no substantial progress or efforts by administrations have been made on this document</w:t>
      </w:r>
      <w:r w:rsidR="00712DF3">
        <w:t>. To date</w:t>
      </w:r>
      <w:r w:rsidR="00B45E05">
        <w:t xml:space="preserve"> </w:t>
      </w:r>
      <w:commentRangeStart w:id="11"/>
      <w:r w:rsidR="006A1C10">
        <w:t>WP1A has</w:t>
      </w:r>
      <w:r w:rsidR="00B45E05">
        <w:t xml:space="preserve"> </w:t>
      </w:r>
      <w:commentRangeEnd w:id="11"/>
      <w:r w:rsidR="006A1C10">
        <w:rPr>
          <w:rStyle w:val="CommentReference"/>
        </w:rPr>
        <w:commentReference w:id="11"/>
      </w:r>
      <w:r w:rsidR="00B45E05">
        <w:t xml:space="preserve">not agreed on whether this document should become an ITU-R Report or Recommendation </w:t>
      </w:r>
      <w:r w:rsidR="00945ADC">
        <w:t>if it were to continue</w:t>
      </w:r>
      <w:r w:rsidR="00B45E05">
        <w:t>.</w:t>
      </w:r>
    </w:p>
    <w:p w14:paraId="48C81275" w14:textId="77777777" w:rsidR="006D3092" w:rsidRPr="00726C94" w:rsidRDefault="006D3092" w:rsidP="006D3092">
      <w:pPr>
        <w:pStyle w:val="Headingb"/>
      </w:pPr>
      <w:r w:rsidRPr="00726C94">
        <w:t>Discussion</w:t>
      </w:r>
    </w:p>
    <w:p w14:paraId="3E78EC91" w14:textId="3A74C422" w:rsidR="006D3092" w:rsidRPr="00726C94" w:rsidRDefault="006D3092" w:rsidP="006D3092">
      <w:pPr>
        <w:jc w:val="both"/>
      </w:pPr>
      <w:r>
        <w:t xml:space="preserve">The United States of America has reviewed the </w:t>
      </w:r>
      <w:r w:rsidR="0073251A">
        <w:rPr>
          <w:i/>
          <w:iCs/>
        </w:rPr>
        <w:t>working document towards a preliminary draft new [recommendation / report] ITU-R SM.[WPT_EMISSIONS]</w:t>
      </w:r>
      <w:r>
        <w:t xml:space="preserve"> in preparation for the </w:t>
      </w:r>
      <w:r w:rsidR="0073251A">
        <w:t xml:space="preserve">June / </w:t>
      </w:r>
      <w:r>
        <w:t xml:space="preserve">July 2022 </w:t>
      </w:r>
      <w:r w:rsidR="0073251A">
        <w:t>WP</w:t>
      </w:r>
      <w:r>
        <w:t>1</w:t>
      </w:r>
      <w:r w:rsidR="0073251A">
        <w:t>A</w:t>
      </w:r>
      <w:r>
        <w:t xml:space="preserve"> meeting. The </w:t>
      </w:r>
      <w:r w:rsidR="00D85B55">
        <w:t xml:space="preserve">United States finds that this document does not </w:t>
      </w:r>
      <w:r w:rsidR="000653BB">
        <w:t>add any additional value</w:t>
      </w:r>
      <w:r w:rsidR="00FB0E3D">
        <w:t xml:space="preserve"> or </w:t>
      </w:r>
      <w:r w:rsidR="00AA5A39">
        <w:t xml:space="preserve">pertinent </w:t>
      </w:r>
      <w:r w:rsidR="00FB0E3D">
        <w:t>information</w:t>
      </w:r>
      <w:r w:rsidR="000653BB">
        <w:t xml:space="preserve"> </w:t>
      </w:r>
      <w:r w:rsidR="00580975">
        <w:t xml:space="preserve">beyond </w:t>
      </w:r>
      <w:r w:rsidR="00FB0E3D">
        <w:t>what is already included</w:t>
      </w:r>
      <w:r w:rsidR="0041526A">
        <w:t xml:space="preserve"> (or planned to be included)</w:t>
      </w:r>
      <w:r w:rsidR="00FB0E3D">
        <w:t xml:space="preserve"> in the</w:t>
      </w:r>
      <w:r w:rsidR="0041526A">
        <w:t xml:space="preserve"> following documents</w:t>
      </w:r>
      <w:r w:rsidR="00A57240">
        <w:t xml:space="preserve"> </w:t>
      </w:r>
      <w:commentRangeStart w:id="12"/>
      <w:r w:rsidR="00A57240">
        <w:t>and any associated revisions in progress</w:t>
      </w:r>
      <w:commentRangeEnd w:id="12"/>
      <w:r w:rsidR="00A57240">
        <w:rPr>
          <w:rStyle w:val="CommentReference"/>
        </w:rPr>
        <w:commentReference w:id="12"/>
      </w:r>
      <w:r w:rsidR="0041526A">
        <w:t>:</w:t>
      </w:r>
      <w:r w:rsidR="0062208E">
        <w:t xml:space="preserve"> </w:t>
      </w:r>
      <w:r w:rsidR="00FB0E3D">
        <w:t>ITU-R Recommendations</w:t>
      </w:r>
      <w:r w:rsidR="006C3E8E">
        <w:t xml:space="preserve"> SM.2110</w:t>
      </w:r>
      <w:r w:rsidR="00C60BFE">
        <w:t>-1</w:t>
      </w:r>
      <w:r w:rsidR="006C3E8E">
        <w:t>, SM.</w:t>
      </w:r>
      <w:r w:rsidR="00C60BFE">
        <w:t xml:space="preserve">2129-0, </w:t>
      </w:r>
      <w:r w:rsidR="00F508E5">
        <w:t>SM.329</w:t>
      </w:r>
      <w:r w:rsidR="000D0A4E">
        <w:t>-12</w:t>
      </w:r>
      <w:r w:rsidR="00377EBB">
        <w:t>, SM.1056-1</w:t>
      </w:r>
      <w:r w:rsidR="00CE6648">
        <w:t>, SM.1896</w:t>
      </w:r>
      <w:r w:rsidR="00A075F4">
        <w:t>-1</w:t>
      </w:r>
      <w:r w:rsidR="007B51A5">
        <w:t>;</w:t>
      </w:r>
      <w:r w:rsidR="00E57396">
        <w:t xml:space="preserve"> as well as ITU-R Reports SM.2451</w:t>
      </w:r>
      <w:r w:rsidR="002D60D3">
        <w:t>-0</w:t>
      </w:r>
      <w:r w:rsidR="00377EBB">
        <w:t>, SM.2449-0</w:t>
      </w:r>
      <w:r w:rsidR="0040537E">
        <w:t>, and SM.2303</w:t>
      </w:r>
      <w:r w:rsidR="00F02544">
        <w:t>-3</w:t>
      </w:r>
      <w:r w:rsidR="0040537E">
        <w:t>.</w:t>
      </w:r>
    </w:p>
    <w:p w14:paraId="40185D41" w14:textId="77777777" w:rsidR="006D3092" w:rsidRPr="00726C94" w:rsidRDefault="006D3092" w:rsidP="006D3092">
      <w:pPr>
        <w:pStyle w:val="Headingb"/>
      </w:pPr>
      <w:r w:rsidRPr="00726C94">
        <w:t>Proposal</w:t>
      </w:r>
    </w:p>
    <w:p w14:paraId="01BE53A5" w14:textId="195AF083" w:rsidR="006D3092" w:rsidRDefault="006D3092" w:rsidP="006D3092">
      <w:r w:rsidRPr="00726C94">
        <w:t xml:space="preserve">The United States </w:t>
      </w:r>
      <w:r w:rsidR="00121D7B">
        <w:t>recommends that WP1A cease</w:t>
      </w:r>
      <w:r w:rsidR="00BE5055">
        <w:t>s work on the</w:t>
      </w:r>
      <w:r w:rsidR="006B3F25">
        <w:t xml:space="preserve"> </w:t>
      </w:r>
      <w:r w:rsidR="006B3F25" w:rsidRPr="006B3F25">
        <w:rPr>
          <w:i/>
          <w:iCs/>
        </w:rPr>
        <w:t>working document towards a preliminary draft new [recommendation / report] ITU-R SM.[WPT_EMISSIONS]</w:t>
      </w:r>
      <w:r w:rsidR="00B96A11">
        <w:t>.</w:t>
      </w:r>
    </w:p>
    <w:p w14:paraId="7160518A" w14:textId="172510C6" w:rsidR="00CC1A2D" w:rsidRDefault="00CC1A2D" w:rsidP="006D3092"/>
    <w:p w14:paraId="64153578" w14:textId="515D81BD" w:rsidR="006D3092" w:rsidRPr="00CC1A2D" w:rsidRDefault="00CC1A2D" w:rsidP="00CC1A2D">
      <w:r>
        <w:t>Alternatively, if</w:t>
      </w:r>
      <w:r w:rsidR="00343E63">
        <w:t xml:space="preserve"> </w:t>
      </w:r>
      <w:r w:rsidR="00610FDE">
        <w:t xml:space="preserve">WP1A </w:t>
      </w:r>
      <w:r w:rsidR="00F30B09">
        <w:t>choose</w:t>
      </w:r>
      <w:r w:rsidR="00610FDE">
        <w:t>s</w:t>
      </w:r>
      <w:r w:rsidR="00F30B09">
        <w:t xml:space="preserve"> to continue consideration of this working document, then the United States proposes to </w:t>
      </w:r>
      <w:r w:rsidR="005E694C">
        <w:t>simplify</w:t>
      </w:r>
      <w:r w:rsidR="00F30B09">
        <w:t xml:space="preserve"> the </w:t>
      </w:r>
      <w:r w:rsidR="005E7C48">
        <w:t xml:space="preserve">working </w:t>
      </w:r>
      <w:r w:rsidR="00F30B09">
        <w:t xml:space="preserve">document </w:t>
      </w:r>
      <w:r w:rsidR="005E694C">
        <w:t>by</w:t>
      </w:r>
      <w:r w:rsidR="005E694C" w:rsidRPr="005E694C">
        <w:t xml:space="preserve"> limiting the scope</w:t>
      </w:r>
      <w:r w:rsidR="005E694C">
        <w:t xml:space="preserve"> </w:t>
      </w:r>
      <w:r w:rsidR="005E694C" w:rsidRPr="005E694C">
        <w:t>to fundamental emissions of wireless power transfer systems not operating in an ISM band</w:t>
      </w:r>
      <w:r w:rsidR="005E7C48">
        <w:t>.</w:t>
      </w:r>
      <w:r w:rsidR="004273CB">
        <w:t xml:space="preserve"> </w:t>
      </w:r>
      <w:r w:rsidR="002B54D7">
        <w:t>In this alternative approach, the</w:t>
      </w:r>
      <w:r w:rsidR="001306F6">
        <w:t xml:space="preserve"> document could be retitled </w:t>
      </w:r>
      <w:r w:rsidR="00433DF7">
        <w:t>as</w:t>
      </w:r>
      <w:r w:rsidR="001306F6">
        <w:t xml:space="preserve"> a</w:t>
      </w:r>
      <w:r w:rsidR="002B54D7">
        <w:t xml:space="preserve"> </w:t>
      </w:r>
      <w:r w:rsidR="001306F6" w:rsidRPr="00DF5AEF">
        <w:rPr>
          <w:i/>
          <w:iCs/>
        </w:rPr>
        <w:t xml:space="preserve">working document towards a preliminary draft new </w:t>
      </w:r>
      <w:commentRangeStart w:id="13"/>
      <w:r w:rsidR="005A2568">
        <w:rPr>
          <w:i/>
          <w:iCs/>
        </w:rPr>
        <w:t>[r</w:t>
      </w:r>
      <w:r w:rsidR="001306F6" w:rsidRPr="00DF5AEF">
        <w:rPr>
          <w:i/>
          <w:iCs/>
        </w:rPr>
        <w:t xml:space="preserve">ecommendation </w:t>
      </w:r>
      <w:r w:rsidR="005A2568">
        <w:rPr>
          <w:i/>
          <w:iCs/>
        </w:rPr>
        <w:t xml:space="preserve">/ report] </w:t>
      </w:r>
      <w:commentRangeEnd w:id="13"/>
      <w:r w:rsidR="00F57AE7">
        <w:rPr>
          <w:rStyle w:val="CommentReference"/>
        </w:rPr>
        <w:commentReference w:id="13"/>
      </w:r>
      <w:r w:rsidR="001306F6" w:rsidRPr="00DF5AEF">
        <w:rPr>
          <w:i/>
          <w:iCs/>
        </w:rPr>
        <w:t>ITU-R SM.[WPT_</w:t>
      </w:r>
      <w:r w:rsidR="00696111" w:rsidRPr="00DF5AEF">
        <w:rPr>
          <w:i/>
          <w:iCs/>
        </w:rPr>
        <w:t>FUNDAMENTAL</w:t>
      </w:r>
      <w:r w:rsidR="001306F6" w:rsidRPr="00DF5AEF">
        <w:rPr>
          <w:i/>
          <w:iCs/>
        </w:rPr>
        <w:t>_EMISSIONS</w:t>
      </w:r>
      <w:r w:rsidR="00BA6B1B" w:rsidRPr="00DF5AEF">
        <w:rPr>
          <w:i/>
          <w:iCs/>
        </w:rPr>
        <w:t>]</w:t>
      </w:r>
      <w:r w:rsidR="00DF5AEF">
        <w:t xml:space="preserve"> and simplified as proposed in the following attachment.</w:t>
      </w:r>
    </w:p>
    <w:p w14:paraId="6E59AE0A" w14:textId="76422429" w:rsidR="00082B68" w:rsidRDefault="006D3092" w:rsidP="0035370D">
      <w:pPr>
        <w:pStyle w:val="Normalaftertitle"/>
        <w:rPr>
          <w:i/>
          <w:iCs/>
        </w:rPr>
        <w:sectPr w:rsidR="00082B68" w:rsidSect="00D02712">
          <w:headerReference w:type="default" r:id="rId14"/>
          <w:footerReference w:type="default" r:id="rId15"/>
          <w:pgSz w:w="11907" w:h="16834"/>
          <w:pgMar w:top="1418" w:right="1134" w:bottom="1418" w:left="1134" w:header="720" w:footer="720" w:gutter="0"/>
          <w:paperSrc w:first="15" w:other="15"/>
          <w:cols w:space="720"/>
          <w:titlePg/>
        </w:sectPr>
      </w:pPr>
      <w:r w:rsidRPr="00726C94">
        <w:rPr>
          <w:b/>
        </w:rPr>
        <w:t>Attachment:</w:t>
      </w:r>
      <w:r w:rsidRPr="00726C94">
        <w:t xml:space="preserve"> </w:t>
      </w:r>
      <w:r w:rsidRPr="00726C94">
        <w:tab/>
      </w:r>
      <w:r w:rsidR="00DF5AEF">
        <w:t xml:space="preserve">Alternative proposal </w:t>
      </w:r>
      <w:r w:rsidR="00DF5AEF" w:rsidRPr="00DF5AEF">
        <w:rPr>
          <w:i/>
          <w:iCs/>
        </w:rPr>
        <w:t xml:space="preserve">working document towards a preliminary draft new </w:t>
      </w:r>
      <w:commentRangeStart w:id="14"/>
      <w:r w:rsidR="00794020">
        <w:rPr>
          <w:i/>
          <w:iCs/>
        </w:rPr>
        <w:t>[r</w:t>
      </w:r>
      <w:r w:rsidR="00DF5AEF" w:rsidRPr="00DF5AEF">
        <w:rPr>
          <w:i/>
          <w:iCs/>
        </w:rPr>
        <w:t>ecommendation</w:t>
      </w:r>
      <w:r w:rsidR="00794020">
        <w:rPr>
          <w:i/>
          <w:iCs/>
        </w:rPr>
        <w:t xml:space="preserve"> / report]</w:t>
      </w:r>
      <w:commentRangeEnd w:id="14"/>
      <w:r w:rsidR="00BD5034">
        <w:rPr>
          <w:rStyle w:val="CommentReference"/>
          <w:lang w:val="en-US"/>
        </w:rPr>
        <w:commentReference w:id="14"/>
      </w:r>
      <w:r w:rsidR="00DF5AEF" w:rsidRPr="00DF5AEF">
        <w:rPr>
          <w:i/>
          <w:iCs/>
        </w:rPr>
        <w:t xml:space="preserve"> ITU-R SM.[WPT_FUNDAMENTAL_EMISSIONS]</w:t>
      </w:r>
    </w:p>
    <w:p w14:paraId="33BA20A7" w14:textId="4346BB34" w:rsidR="00CF230A" w:rsidRPr="006A25AE" w:rsidRDefault="00CF230A" w:rsidP="00CF230A">
      <w:pPr>
        <w:pStyle w:val="RecNo"/>
      </w:pPr>
      <w:r w:rsidRPr="006A25AE">
        <w:lastRenderedPageBreak/>
        <w:t xml:space="preserve">Working document towards a preliminary draft new </w:t>
      </w:r>
      <w:r w:rsidRPr="006A25AE">
        <w:rPr>
          <w:color w:val="FF0000"/>
        </w:rPr>
        <w:t>[</w:t>
      </w:r>
      <w:r w:rsidRPr="006A25AE">
        <w:t>Recommendation / REPORT</w:t>
      </w:r>
      <w:r w:rsidRPr="006A25AE">
        <w:rPr>
          <w:color w:val="FF0000"/>
        </w:rPr>
        <w:t>]</w:t>
      </w:r>
      <w:r w:rsidRPr="006A25AE">
        <w:t xml:space="preserve"> </w:t>
      </w:r>
      <w:r w:rsidRPr="006A25AE">
        <w:rPr>
          <w:rStyle w:val="href"/>
        </w:rPr>
        <w:t>ITU-R SM.[WPT</w:t>
      </w:r>
      <w:ins w:id="15" w:author="USA" w:date="2022-03-18T15:32:00Z">
        <w:r w:rsidR="004D513F">
          <w:rPr>
            <w:rStyle w:val="href"/>
          </w:rPr>
          <w:t>_</w:t>
        </w:r>
      </w:ins>
      <w:del w:id="16" w:author="USA" w:date="2022-03-18T15:32:00Z">
        <w:r w:rsidRPr="006A25AE" w:rsidDel="004D513F">
          <w:rPr>
            <w:rStyle w:val="href"/>
          </w:rPr>
          <w:delText>-</w:delText>
        </w:r>
      </w:del>
      <w:ins w:id="17" w:author="USA" w:date="2022-03-18T15:31:00Z">
        <w:r w:rsidR="004C333C">
          <w:rPr>
            <w:rStyle w:val="href"/>
          </w:rPr>
          <w:t>FUNDAMENTAL</w:t>
        </w:r>
      </w:ins>
      <w:ins w:id="18" w:author="USA" w:date="2022-03-18T15:32:00Z">
        <w:r w:rsidR="004D513F">
          <w:rPr>
            <w:rStyle w:val="href"/>
          </w:rPr>
          <w:t>_</w:t>
        </w:r>
      </w:ins>
      <w:r w:rsidRPr="006A25AE">
        <w:rPr>
          <w:rStyle w:val="href"/>
        </w:rPr>
        <w:t>EMISSIONS]</w:t>
      </w:r>
    </w:p>
    <w:p w14:paraId="06836DC8" w14:textId="3477D7DB" w:rsidR="00CF230A" w:rsidRPr="006A25AE" w:rsidRDefault="00CF230A" w:rsidP="00CF230A">
      <w:pPr>
        <w:pStyle w:val="Rectitle"/>
      </w:pPr>
      <w:del w:id="19" w:author="USA" w:date="2022-03-18T16:15:00Z">
        <w:r w:rsidRPr="006A25AE" w:rsidDel="00CC7AAD">
          <w:rPr>
            <w:color w:val="FF0000"/>
          </w:rPr>
          <w:delText>[</w:delText>
        </w:r>
        <w:r w:rsidRPr="006A25AE" w:rsidDel="00CC7AAD">
          <w:delText>Protection requirements and measures to mitigate the impact of wireless power transmission systems on radiocommunications services operating below 30 MHz</w:delText>
        </w:r>
        <w:r w:rsidRPr="006A25AE" w:rsidDel="00CC7AAD">
          <w:rPr>
            <w:color w:val="FF0000"/>
          </w:rPr>
          <w:delText>]</w:delText>
        </w:r>
        <w:r w:rsidRPr="006A25AE" w:rsidDel="00CC7AAD">
          <w:delText xml:space="preserve"> / </w:delText>
        </w:r>
        <w:r w:rsidRPr="006A25AE" w:rsidDel="00CC7AAD">
          <w:rPr>
            <w:color w:val="FF0000"/>
          </w:rPr>
          <w:delText>[</w:delText>
        </w:r>
      </w:del>
      <w:r w:rsidRPr="006A25AE">
        <w:t xml:space="preserve">Guidance to determine the </w:t>
      </w:r>
      <w:ins w:id="20" w:author="USA" w:date="2022-03-18T16:15:00Z">
        <w:r w:rsidR="00CC7AAD">
          <w:t xml:space="preserve">fundamental </w:t>
        </w:r>
      </w:ins>
      <w:r w:rsidRPr="006A25AE">
        <w:t>radiated emission limits of non-beam WPT</w:t>
      </w:r>
      <w:ins w:id="21" w:author="USA" w:date="2022-03-18T16:15:00Z">
        <w:r w:rsidR="00340681">
          <w:t xml:space="preserve"> not operating in an ISM band</w:t>
        </w:r>
      </w:ins>
      <w:del w:id="22" w:author="USA" w:date="2022-03-18T16:15:00Z">
        <w:r w:rsidRPr="006A25AE" w:rsidDel="00CC7AAD">
          <w:rPr>
            <w:color w:val="FF0000"/>
          </w:rPr>
          <w:delText>]</w:delText>
        </w:r>
      </w:del>
    </w:p>
    <w:p w14:paraId="7B17443B" w14:textId="4765ADD0" w:rsidR="00CF230A" w:rsidRPr="006A25AE" w:rsidDel="007C30A2" w:rsidRDefault="00CF230A" w:rsidP="00CF230A">
      <w:pPr>
        <w:pStyle w:val="EditorsNote"/>
        <w:jc w:val="both"/>
        <w:rPr>
          <w:del w:id="23" w:author="USA" w:date="2022-03-18T16:16:00Z"/>
          <w:color w:val="FF0000"/>
        </w:rPr>
      </w:pPr>
      <w:del w:id="24" w:author="USA" w:date="2022-03-18T16:16:00Z">
        <w:r w:rsidRPr="006A25AE" w:rsidDel="007C30A2">
          <w:rPr>
            <w:color w:val="FF0000"/>
          </w:rPr>
          <w:delText xml:space="preserve">[Editor’s note: This document is based on a compilation of proposals made in documents </w:delText>
        </w:r>
        <w:r w:rsidDel="007C30A2">
          <w:fldChar w:fldCharType="begin"/>
        </w:r>
        <w:r w:rsidDel="007C30A2">
          <w:delInstrText xml:space="preserve"> HYPERLINK "https://www.itu.int/md/R15-WP1A-C-0371/en" </w:delInstrText>
        </w:r>
        <w:r w:rsidDel="007C30A2">
          <w:fldChar w:fldCharType="separate"/>
        </w:r>
        <w:r w:rsidRPr="006A25AE" w:rsidDel="007C30A2">
          <w:rPr>
            <w:rStyle w:val="Hyperlink"/>
            <w:color w:val="FF0000"/>
          </w:rPr>
          <w:delText>1A/371</w:delText>
        </w:r>
        <w:r w:rsidDel="007C30A2">
          <w:rPr>
            <w:rStyle w:val="Hyperlink"/>
            <w:i w:val="0"/>
            <w:iCs w:val="0"/>
            <w:color w:val="FF0000"/>
          </w:rPr>
          <w:fldChar w:fldCharType="end"/>
        </w:r>
        <w:r w:rsidRPr="006A25AE" w:rsidDel="007C30A2">
          <w:rPr>
            <w:color w:val="FF0000"/>
          </w:rPr>
          <w:delText xml:space="preserve"> (IARU), </w:delText>
        </w:r>
        <w:r w:rsidDel="007C30A2">
          <w:fldChar w:fldCharType="begin"/>
        </w:r>
        <w:r w:rsidDel="007C30A2">
          <w:delInstrText xml:space="preserve"> HYPERLINK "https://www.itu.int/md/R15-WP1A-C-0373/en" </w:delInstrText>
        </w:r>
        <w:r w:rsidDel="007C30A2">
          <w:fldChar w:fldCharType="separate"/>
        </w:r>
        <w:r w:rsidRPr="006A25AE" w:rsidDel="007C30A2">
          <w:rPr>
            <w:rStyle w:val="Hyperlink"/>
            <w:color w:val="FF0000"/>
          </w:rPr>
          <w:delText>1A/373</w:delText>
        </w:r>
        <w:r w:rsidDel="007C30A2">
          <w:rPr>
            <w:rStyle w:val="Hyperlink"/>
            <w:i w:val="0"/>
            <w:iCs w:val="0"/>
            <w:color w:val="FF0000"/>
          </w:rPr>
          <w:fldChar w:fldCharType="end"/>
        </w:r>
        <w:r w:rsidRPr="006A25AE" w:rsidDel="007C30A2">
          <w:rPr>
            <w:color w:val="FF0000"/>
          </w:rPr>
          <w:delText xml:space="preserve"> (EBU), </w:delText>
        </w:r>
        <w:r w:rsidDel="007C30A2">
          <w:fldChar w:fldCharType="begin"/>
        </w:r>
        <w:r w:rsidDel="007C30A2">
          <w:delInstrText xml:space="preserve"> HYPERLINK "https://www.itu.int/md/R15-WP1A-C-0379/en" </w:delInstrText>
        </w:r>
        <w:r w:rsidDel="007C30A2">
          <w:fldChar w:fldCharType="separate"/>
        </w:r>
        <w:r w:rsidRPr="006A25AE" w:rsidDel="007C30A2">
          <w:rPr>
            <w:rStyle w:val="Hyperlink"/>
            <w:color w:val="FF0000"/>
          </w:rPr>
          <w:delText>1A/379</w:delText>
        </w:r>
        <w:r w:rsidDel="007C30A2">
          <w:rPr>
            <w:rStyle w:val="Hyperlink"/>
            <w:i w:val="0"/>
            <w:iCs w:val="0"/>
            <w:color w:val="FF0000"/>
          </w:rPr>
          <w:fldChar w:fldCharType="end"/>
        </w:r>
        <w:r w:rsidRPr="006A25AE" w:rsidDel="007C30A2">
          <w:rPr>
            <w:color w:val="FF0000"/>
          </w:rPr>
          <w:delText xml:space="preserve"> (TUR), </w:delText>
        </w:r>
        <w:r w:rsidDel="007C30A2">
          <w:fldChar w:fldCharType="begin"/>
        </w:r>
        <w:r w:rsidDel="007C30A2">
          <w:delInstrText xml:space="preserve"> HYPERLINK "https://www.itu.int/md/R15-WP1A-C-0403/en" </w:delInstrText>
        </w:r>
        <w:r w:rsidDel="007C30A2">
          <w:fldChar w:fldCharType="separate"/>
        </w:r>
        <w:r w:rsidRPr="006A25AE" w:rsidDel="007C30A2">
          <w:rPr>
            <w:rStyle w:val="Hyperlink"/>
            <w:color w:val="FF0000"/>
          </w:rPr>
          <w:delText>1A/403 (US</w:delText>
        </w:r>
        <w:r w:rsidDel="007C30A2">
          <w:rPr>
            <w:rStyle w:val="Hyperlink"/>
            <w:i w:val="0"/>
            <w:iCs w:val="0"/>
            <w:color w:val="FF0000"/>
          </w:rPr>
          <w:fldChar w:fldCharType="end"/>
        </w:r>
        <w:r w:rsidRPr="006A25AE" w:rsidDel="007C30A2">
          <w:rPr>
            <w:color w:val="FF0000"/>
          </w:rPr>
          <w:delText xml:space="preserve">), </w:delText>
        </w:r>
        <w:r w:rsidDel="007C30A2">
          <w:fldChar w:fldCharType="begin"/>
        </w:r>
        <w:r w:rsidDel="007C30A2">
          <w:delInstrText xml:space="preserve"> HYPERLINK "https://www.itu.int/md/R15-WP1A-C-0413/en" </w:delInstrText>
        </w:r>
        <w:r w:rsidDel="007C30A2">
          <w:fldChar w:fldCharType="separate"/>
        </w:r>
        <w:r w:rsidRPr="006A25AE" w:rsidDel="007C30A2">
          <w:rPr>
            <w:rStyle w:val="Hyperlink"/>
            <w:color w:val="FF0000"/>
          </w:rPr>
          <w:delText>1A/413</w:delText>
        </w:r>
        <w:r w:rsidDel="007C30A2">
          <w:rPr>
            <w:rStyle w:val="Hyperlink"/>
            <w:i w:val="0"/>
            <w:iCs w:val="0"/>
            <w:color w:val="FF0000"/>
          </w:rPr>
          <w:fldChar w:fldCharType="end"/>
        </w:r>
        <w:r w:rsidRPr="006A25AE" w:rsidDel="007C30A2">
          <w:rPr>
            <w:color w:val="FF0000"/>
          </w:rPr>
          <w:delText xml:space="preserve"> (IARU) and </w:delText>
        </w:r>
        <w:r w:rsidDel="007C30A2">
          <w:fldChar w:fldCharType="begin"/>
        </w:r>
        <w:r w:rsidDel="007C30A2">
          <w:delInstrText xml:space="preserve"> HYPERLINK "https://www.itu.int/md/R15-WP1A-C-0424/en" </w:delInstrText>
        </w:r>
        <w:r w:rsidDel="007C30A2">
          <w:fldChar w:fldCharType="separate"/>
        </w:r>
        <w:r w:rsidRPr="006A25AE" w:rsidDel="007C30A2">
          <w:rPr>
            <w:rStyle w:val="Hyperlink"/>
            <w:color w:val="FF0000"/>
          </w:rPr>
          <w:delText>1A/424</w:delText>
        </w:r>
        <w:r w:rsidDel="007C30A2">
          <w:rPr>
            <w:rStyle w:val="Hyperlink"/>
            <w:i w:val="0"/>
            <w:iCs w:val="0"/>
            <w:color w:val="FF0000"/>
          </w:rPr>
          <w:fldChar w:fldCharType="end"/>
        </w:r>
        <w:r w:rsidRPr="006A25AE" w:rsidDel="007C30A2">
          <w:rPr>
            <w:color w:val="FF0000"/>
          </w:rPr>
          <w:delText xml:space="preserve"> (J) as well as changes proposed after offline discussions during the WP 1A meeting from 28 May to 5 June 2019) This version also includes text from Japan proposed in 1A/54 to the November 2020 meeting of WP 1A  and the latest proposals made in documents 1A/109 (EBU) and 1A/119 (J) submitted to the May-June 2021 meeting of WP1A.]</w:delText>
        </w:r>
      </w:del>
    </w:p>
    <w:p w14:paraId="46A17C93" w14:textId="77777777" w:rsidR="00CF230A" w:rsidRPr="006A25AE" w:rsidRDefault="00CF230A" w:rsidP="00CF230A">
      <w:pPr>
        <w:pStyle w:val="EditorsNote"/>
        <w:rPr>
          <w:color w:val="FF0000"/>
        </w:rPr>
      </w:pPr>
      <w:r w:rsidRPr="006A25AE">
        <w:rPr>
          <w:color w:val="FF0000"/>
        </w:rPr>
        <w:t xml:space="preserve">[Editor's note: The information contained in this document is preliminary and under study.] </w:t>
      </w:r>
    </w:p>
    <w:p w14:paraId="3C34F808" w14:textId="77777777" w:rsidR="00CF230A" w:rsidRPr="006A25AE" w:rsidRDefault="00CF230A" w:rsidP="00CF230A">
      <w:pPr>
        <w:pStyle w:val="HeadingSum"/>
        <w:rPr>
          <w:szCs w:val="22"/>
          <w:lang w:val="en-GB"/>
        </w:rPr>
      </w:pPr>
      <w:r w:rsidRPr="006A25AE">
        <w:rPr>
          <w:szCs w:val="22"/>
          <w:lang w:val="en-GB"/>
        </w:rPr>
        <w:t>Scope</w:t>
      </w:r>
    </w:p>
    <w:p w14:paraId="571C2292" w14:textId="5FD80EDD" w:rsidR="00CF230A" w:rsidRPr="006A25AE" w:rsidRDefault="00CF230A" w:rsidP="00CF230A">
      <w:pPr>
        <w:jc w:val="both"/>
        <w:rPr>
          <w:sz w:val="22"/>
          <w:szCs w:val="22"/>
        </w:rPr>
      </w:pPr>
      <w:r w:rsidRPr="006A25AE">
        <w:rPr>
          <w:sz w:val="22"/>
          <w:szCs w:val="22"/>
        </w:rPr>
        <w:t xml:space="preserve">This Recommendation addresses </w:t>
      </w:r>
      <w:del w:id="25" w:author="USA" w:date="2022-03-18T15:11:00Z">
        <w:r w:rsidRPr="006A25AE" w:rsidDel="00724A2E">
          <w:rPr>
            <w:sz w:val="22"/>
            <w:szCs w:val="22"/>
          </w:rPr>
          <w:delText>the impact</w:delText>
        </w:r>
      </w:del>
      <w:ins w:id="26" w:author="USA" w:date="2022-03-18T15:11:00Z">
        <w:r w:rsidR="00724A2E">
          <w:rPr>
            <w:sz w:val="22"/>
            <w:szCs w:val="22"/>
          </w:rPr>
          <w:t>guidance for administrations</w:t>
        </w:r>
        <w:r w:rsidR="00787866">
          <w:rPr>
            <w:sz w:val="22"/>
            <w:szCs w:val="22"/>
          </w:rPr>
          <w:t xml:space="preserve"> to d</w:t>
        </w:r>
      </w:ins>
      <w:ins w:id="27" w:author="USA" w:date="2022-03-18T15:12:00Z">
        <w:r w:rsidR="00787866">
          <w:rPr>
            <w:sz w:val="22"/>
            <w:szCs w:val="22"/>
          </w:rPr>
          <w:t>etermine the radiated emission limits</w:t>
        </w:r>
      </w:ins>
      <w:r w:rsidRPr="006A25AE">
        <w:rPr>
          <w:sz w:val="22"/>
          <w:szCs w:val="22"/>
        </w:rPr>
        <w:t xml:space="preserve"> of</w:t>
      </w:r>
      <w:ins w:id="28" w:author="USA" w:date="2022-03-18T15:13:00Z">
        <w:r w:rsidR="00A20CCA">
          <w:rPr>
            <w:sz w:val="22"/>
            <w:szCs w:val="22"/>
          </w:rPr>
          <w:t xml:space="preserve"> the</w:t>
        </w:r>
      </w:ins>
      <w:ins w:id="29" w:author="USA" w:date="2022-03-18T15:12:00Z">
        <w:r w:rsidR="00F82A53">
          <w:rPr>
            <w:sz w:val="22"/>
            <w:szCs w:val="22"/>
          </w:rPr>
          <w:t xml:space="preserve"> fundamental emissions</w:t>
        </w:r>
      </w:ins>
      <w:ins w:id="30" w:author="USA" w:date="2022-03-22T13:07:00Z">
        <w:r w:rsidR="00F10A93">
          <w:rPr>
            <w:sz w:val="22"/>
            <w:szCs w:val="22"/>
          </w:rPr>
          <w:t xml:space="preserve"> from</w:t>
        </w:r>
      </w:ins>
      <w:r w:rsidRPr="006A25AE">
        <w:rPr>
          <w:sz w:val="22"/>
          <w:szCs w:val="22"/>
        </w:rPr>
        <w:t xml:space="preserve"> non-beam wireless power transmission (WPT) systems </w:t>
      </w:r>
      <w:ins w:id="31" w:author="USA" w:date="2022-03-18T15:13:00Z">
        <w:r w:rsidR="0028169D">
          <w:rPr>
            <w:sz w:val="22"/>
            <w:szCs w:val="22"/>
          </w:rPr>
          <w:t>not operating in an ISM band.</w:t>
        </w:r>
      </w:ins>
      <w:del w:id="32" w:author="USA" w:date="2022-03-18T15:13:00Z">
        <w:r w:rsidRPr="006A25AE" w:rsidDel="0028169D">
          <w:rPr>
            <w:sz w:val="22"/>
            <w:szCs w:val="22"/>
          </w:rPr>
          <w:delText>on radiocommunication services operating below 30 MHz</w:delText>
        </w:r>
      </w:del>
      <w:del w:id="33" w:author="USA" w:date="2022-03-18T15:10:00Z">
        <w:r w:rsidRPr="006A25AE" w:rsidDel="00F26456">
          <w:rPr>
            <w:sz w:val="22"/>
            <w:szCs w:val="22"/>
          </w:rPr>
          <w:delText xml:space="preserve"> and provides, as guidance, a summary of Protection requirements and measures to mitigate such impact</w:delText>
        </w:r>
      </w:del>
      <w:del w:id="34" w:author="USA" w:date="2022-03-18T15:14:00Z">
        <w:r w:rsidRPr="006A25AE" w:rsidDel="0028169D">
          <w:rPr>
            <w:sz w:val="22"/>
            <w:szCs w:val="22"/>
          </w:rPr>
          <w:delText>.</w:delText>
        </w:r>
      </w:del>
    </w:p>
    <w:p w14:paraId="19B0ECD7" w14:textId="76A745C9" w:rsidR="005311F0" w:rsidRDefault="005311F0" w:rsidP="00CF230A">
      <w:pPr>
        <w:pStyle w:val="EditorsNote"/>
        <w:rPr>
          <w:ins w:id="35" w:author="USA" w:date="2022-03-18T15:14:00Z"/>
          <w:color w:val="FF0000"/>
        </w:rPr>
      </w:pPr>
      <w:ins w:id="36" w:author="USA" w:date="2022-03-18T15:14:00Z">
        <w:r w:rsidRPr="00632602">
          <w:rPr>
            <w:color w:val="FF0000"/>
            <w:highlight w:val="yellow"/>
            <w:rPrChange w:id="37" w:author="USA" w:date="2022-03-18T15:15:00Z">
              <w:rPr>
                <w:color w:val="FF0000"/>
              </w:rPr>
            </w:rPrChange>
          </w:rPr>
          <w:t>[USA Note</w:t>
        </w:r>
      </w:ins>
      <w:ins w:id="38" w:author="USA" w:date="2022-03-18T16:14:00Z">
        <w:r w:rsidR="00152393">
          <w:rPr>
            <w:color w:val="FF0000"/>
            <w:highlight w:val="yellow"/>
          </w:rPr>
          <w:t xml:space="preserve"> (to be removed)</w:t>
        </w:r>
      </w:ins>
      <w:ins w:id="39" w:author="USA" w:date="2022-03-18T15:14:00Z">
        <w:r w:rsidRPr="00632602">
          <w:rPr>
            <w:color w:val="FF0000"/>
            <w:highlight w:val="yellow"/>
            <w:rPrChange w:id="40" w:author="USA" w:date="2022-03-18T15:15:00Z">
              <w:rPr>
                <w:color w:val="FF0000"/>
              </w:rPr>
            </w:rPrChange>
          </w:rPr>
          <w:t xml:space="preserve">: The above </w:t>
        </w:r>
      </w:ins>
      <w:ins w:id="41" w:author="USA" w:date="2022-03-18T15:15:00Z">
        <w:r w:rsidR="00632602">
          <w:rPr>
            <w:color w:val="FF0000"/>
            <w:highlight w:val="yellow"/>
          </w:rPr>
          <w:t xml:space="preserve">proposed </w:t>
        </w:r>
      </w:ins>
      <w:ins w:id="42" w:author="USA" w:date="2022-03-18T15:54:00Z">
        <w:r w:rsidR="00BB6E48">
          <w:rPr>
            <w:color w:val="FF0000"/>
            <w:highlight w:val="yellow"/>
          </w:rPr>
          <w:t>scope</w:t>
        </w:r>
      </w:ins>
      <w:ins w:id="43" w:author="USA" w:date="2022-03-18T15:14:00Z">
        <w:r w:rsidRPr="00632602">
          <w:rPr>
            <w:color w:val="FF0000"/>
            <w:highlight w:val="yellow"/>
            <w:rPrChange w:id="44" w:author="USA" w:date="2022-03-18T15:15:00Z">
              <w:rPr>
                <w:color w:val="FF0000"/>
              </w:rPr>
            </w:rPrChange>
          </w:rPr>
          <w:t xml:space="preserve"> incorporates this U.S.A. contribution as well as text from Japan 1A/119</w:t>
        </w:r>
        <w:r w:rsidR="00632602" w:rsidRPr="00632602">
          <w:rPr>
            <w:color w:val="FF0000"/>
            <w:highlight w:val="yellow"/>
            <w:rPrChange w:id="45" w:author="USA" w:date="2022-03-18T15:15:00Z">
              <w:rPr>
                <w:color w:val="FF0000"/>
              </w:rPr>
            </w:rPrChange>
          </w:rPr>
          <w:t>]</w:t>
        </w:r>
      </w:ins>
    </w:p>
    <w:p w14:paraId="6D6728CE" w14:textId="0AA14984" w:rsidR="00CF230A" w:rsidRPr="006A25AE" w:rsidDel="00632602" w:rsidRDefault="00CF230A" w:rsidP="00CF230A">
      <w:pPr>
        <w:pStyle w:val="EditorsNote"/>
        <w:rPr>
          <w:del w:id="46" w:author="USA" w:date="2022-03-18T15:15:00Z"/>
          <w:color w:val="FF0000"/>
        </w:rPr>
      </w:pPr>
      <w:del w:id="47" w:author="USA" w:date="2022-03-18T15:15:00Z">
        <w:r w:rsidRPr="006A25AE" w:rsidDel="00632602">
          <w:rPr>
            <w:color w:val="FF0000"/>
          </w:rPr>
          <w:delText xml:space="preserve">[Editor’s note: From Japan 1A/119] </w:delText>
        </w:r>
      </w:del>
    </w:p>
    <w:p w14:paraId="29956B03" w14:textId="6B274052" w:rsidR="00CF230A" w:rsidRPr="006A25AE" w:rsidDel="00632602" w:rsidRDefault="00CF230A" w:rsidP="00CF230A">
      <w:pPr>
        <w:jc w:val="both"/>
        <w:rPr>
          <w:del w:id="48" w:author="USA" w:date="2022-03-18T15:15:00Z"/>
          <w:sz w:val="22"/>
          <w:szCs w:val="22"/>
        </w:rPr>
      </w:pPr>
      <w:del w:id="49" w:author="USA" w:date="2022-03-18T15:15:00Z">
        <w:r w:rsidRPr="006A25AE" w:rsidDel="00632602">
          <w:rPr>
            <w:color w:val="FF0000"/>
            <w:sz w:val="22"/>
            <w:szCs w:val="22"/>
            <w:lang w:eastAsia="ja-JP"/>
          </w:rPr>
          <w:delText>[</w:delText>
        </w:r>
        <w:r w:rsidRPr="006A25AE" w:rsidDel="00632602">
          <w:rPr>
            <w:sz w:val="22"/>
            <w:szCs w:val="22"/>
            <w:lang w:eastAsia="ja-JP"/>
          </w:rPr>
          <w:delText>This R</w:delText>
        </w:r>
        <w:r w:rsidRPr="006A25AE" w:rsidDel="00632602">
          <w:rPr>
            <w:sz w:val="22"/>
            <w:szCs w:val="22"/>
          </w:rPr>
          <w:delText>ecommendation addresses guidance for administrations to determine the radiated emission limits of no-beam wireless power transmission (WPT) systems.</w:delText>
        </w:r>
        <w:r w:rsidRPr="006A25AE" w:rsidDel="00632602">
          <w:rPr>
            <w:color w:val="FF0000"/>
            <w:sz w:val="22"/>
            <w:szCs w:val="22"/>
          </w:rPr>
          <w:delText>]</w:delText>
        </w:r>
      </w:del>
    </w:p>
    <w:p w14:paraId="64371573" w14:textId="77777777" w:rsidR="00CF230A" w:rsidRPr="006A25AE" w:rsidRDefault="00CF230A" w:rsidP="00CF230A">
      <w:pPr>
        <w:pStyle w:val="Headingb"/>
      </w:pPr>
      <w:r w:rsidRPr="006A25AE">
        <w:t>Terminology</w:t>
      </w:r>
    </w:p>
    <w:p w14:paraId="303EC1EF" w14:textId="76F70A85" w:rsidR="00CF230A" w:rsidRDefault="00CF230A" w:rsidP="00CF230A">
      <w:pPr>
        <w:jc w:val="both"/>
        <w:rPr>
          <w:ins w:id="50" w:author="USA" w:date="2022-03-18T15:18:00Z"/>
        </w:rPr>
      </w:pPr>
      <w:r w:rsidRPr="006A25AE">
        <w:t>In this Recommendation, the term “</w:t>
      </w:r>
      <w:ins w:id="51" w:author="USA" w:date="2022-03-18T15:17:00Z">
        <w:r w:rsidR="005B1E61">
          <w:t xml:space="preserve">fundamental </w:t>
        </w:r>
      </w:ins>
      <w:r w:rsidRPr="006A25AE">
        <w:t>radiated emissions” refers to any electromagnetic fields</w:t>
      </w:r>
      <w:ins w:id="52" w:author="USA" w:date="2022-03-18T15:17:00Z">
        <w:r w:rsidR="00745A3F">
          <w:t xml:space="preserve"> at the operating frequency of the W</w:t>
        </w:r>
      </w:ins>
      <w:ins w:id="53" w:author="USA" w:date="2022-03-18T15:18:00Z">
        <w:r w:rsidR="00745A3F">
          <w:t>PT system</w:t>
        </w:r>
      </w:ins>
      <w:r w:rsidRPr="006A25AE">
        <w:t xml:space="preserve"> present outside the confines of the WPT system itself; transfer coils, connecting cables and supporting electronics. </w:t>
      </w:r>
      <w:del w:id="54" w:author="USA" w:date="2022-03-18T15:18:00Z">
        <w:r w:rsidRPr="006A25AE" w:rsidDel="00745A3F">
          <w:delText>These fields might be at the nominal operating frequency of the WPT system</w:delText>
        </w:r>
      </w:del>
      <w:del w:id="55" w:author="USA" w:date="2022-03-18T15:16:00Z">
        <w:r w:rsidRPr="006A25AE" w:rsidDel="005E1B8A">
          <w:delText xml:space="preserve"> or at any other frequency, particularly harmonics of the operating frequency, </w:delText>
        </w:r>
      </w:del>
    </w:p>
    <w:p w14:paraId="7E5B9A68" w14:textId="77777777" w:rsidR="00D27E1D" w:rsidRPr="006A25AE" w:rsidRDefault="00D27E1D" w:rsidP="00CF230A">
      <w:pPr>
        <w:jc w:val="both"/>
      </w:pPr>
    </w:p>
    <w:p w14:paraId="72A2A98A" w14:textId="7289A9F4" w:rsidR="00CF230A" w:rsidRPr="006A25AE" w:rsidRDefault="00CF230A" w:rsidP="00CF230A">
      <w:pPr>
        <w:jc w:val="both"/>
        <w:rPr>
          <w:sz w:val="22"/>
          <w:szCs w:val="22"/>
        </w:rPr>
      </w:pPr>
      <w:r w:rsidRPr="006A25AE">
        <w:t>In this Recommendation the term “</w:t>
      </w:r>
      <w:ins w:id="56" w:author="USA" w:date="2022-03-18T15:18:00Z">
        <w:r w:rsidR="00D27E1D">
          <w:rPr>
            <w:iCs/>
          </w:rPr>
          <w:t>d</w:t>
        </w:r>
      </w:ins>
      <w:del w:id="57" w:author="USA" w:date="2022-03-18T15:18:00Z">
        <w:r w:rsidRPr="006A25AE" w:rsidDel="00D27E1D">
          <w:rPr>
            <w:iCs/>
          </w:rPr>
          <w:delText>D</w:delText>
        </w:r>
      </w:del>
      <w:r w:rsidRPr="006A25AE">
        <w:rPr>
          <w:iCs/>
        </w:rPr>
        <w:t>isturbances</w:t>
      </w:r>
      <w:r w:rsidRPr="006A25AE">
        <w:t xml:space="preserve">” refers to any degradation, disruption or obstruction caused to </w:t>
      </w:r>
      <w:del w:id="58" w:author="USA" w:date="2022-03-18T15:33:00Z">
        <w:r w:rsidRPr="006A25AE" w:rsidDel="009A0D99">
          <w:delText xml:space="preserve">the functioning of </w:delText>
        </w:r>
      </w:del>
      <w:r w:rsidRPr="006A25AE">
        <w:t xml:space="preserve">radiocommunications </w:t>
      </w:r>
      <w:del w:id="59" w:author="USA" w:date="2022-03-18T15:33:00Z">
        <w:r w:rsidRPr="006A25AE" w:rsidDel="009A0D99">
          <w:delText xml:space="preserve">receiving equipment </w:delText>
        </w:r>
      </w:del>
      <w:r w:rsidRPr="006A25AE">
        <w:t>by RF energy escaping from the confines of WPT equipment</w:t>
      </w:r>
      <w:del w:id="60" w:author="USA" w:date="2022-03-18T15:18:00Z">
        <w:r w:rsidRPr="006A25AE" w:rsidDel="00D27E1D">
          <w:delText xml:space="preserve"> and radiating into the surrounding area</w:delText>
        </w:r>
      </w:del>
      <w:r w:rsidRPr="006A25AE">
        <w:t xml:space="preserve">. </w:t>
      </w:r>
      <w:del w:id="61" w:author="USA" w:date="2022-03-18T15:19:00Z">
        <w:r w:rsidRPr="006A25AE" w:rsidDel="009006B4">
          <w:delText xml:space="preserve">It covers the various perturbation mechanisms that can result from these radiated emissions such as direct interference to the wanted receiving frequency or instances of receiver blocking, where the RF section of a receiver is desensitised when subject </w:delText>
        </w:r>
        <w:r w:rsidRPr="006A25AE" w:rsidDel="009006B4">
          <w:rPr>
            <w:rFonts w:cs="Arial"/>
            <w:iCs/>
            <w:color w:val="000000"/>
          </w:rPr>
          <w:delText>to overload by one or more sources of RF emissions.</w:delText>
        </w:r>
      </w:del>
    </w:p>
    <w:p w14:paraId="654F0A6B" w14:textId="77777777" w:rsidR="00CF230A" w:rsidRPr="006A25AE" w:rsidRDefault="00CF230A" w:rsidP="00CF230A">
      <w:pPr>
        <w:pStyle w:val="Headingb"/>
      </w:pPr>
      <w:r w:rsidRPr="006A25AE">
        <w:t>Keywords</w:t>
      </w:r>
    </w:p>
    <w:p w14:paraId="244F8B4E" w14:textId="77777777" w:rsidR="00CF230A" w:rsidRPr="006A25AE" w:rsidRDefault="00CF230A" w:rsidP="00CF230A">
      <w:r w:rsidRPr="006A25AE">
        <w:rPr>
          <w:lang w:eastAsia="ja-JP"/>
        </w:rPr>
        <w:t>Wireless power transmission, non-beam</w:t>
      </w:r>
    </w:p>
    <w:p w14:paraId="1AA00069" w14:textId="77777777" w:rsidR="00CF230A" w:rsidRPr="006A25AE" w:rsidRDefault="00CF230A" w:rsidP="00CF230A">
      <w:pPr>
        <w:pStyle w:val="Headingb"/>
      </w:pPr>
      <w:r w:rsidRPr="006A25AE">
        <w:lastRenderedPageBreak/>
        <w:t>Abbreviation/Glossary</w:t>
      </w:r>
    </w:p>
    <w:p w14:paraId="073C8428" w14:textId="77777777" w:rsidR="00CF230A" w:rsidRPr="006A25AE" w:rsidRDefault="00CF230A" w:rsidP="00CF230A">
      <w:pPr>
        <w:ind w:left="1134" w:hanging="1134"/>
      </w:pPr>
      <w:r w:rsidRPr="006A25AE">
        <w:t>CISPR:</w:t>
      </w:r>
      <w:r w:rsidRPr="006A25AE">
        <w:tab/>
        <w:t xml:space="preserve">In French “Comité International Spécial des Perturbations Radioélectriques”, </w:t>
      </w:r>
      <w:r w:rsidRPr="006A25AE">
        <w:br/>
        <w:t>International Special Committee on Radio Interference</w:t>
      </w:r>
    </w:p>
    <w:p w14:paraId="37A69500" w14:textId="77777777" w:rsidR="00CF230A" w:rsidRPr="006A25AE" w:rsidRDefault="00CF230A" w:rsidP="00CF230A">
      <w:r w:rsidRPr="006A25AE">
        <w:t>ICNIRP:</w:t>
      </w:r>
      <w:r w:rsidRPr="006A25AE">
        <w:tab/>
        <w:t>International Commission on Non</w:t>
      </w:r>
      <w:r w:rsidRPr="006A25AE">
        <w:noBreakHyphen/>
        <w:t>ionizing Radiation Protection</w:t>
      </w:r>
    </w:p>
    <w:p w14:paraId="0CAEE9C2" w14:textId="77777777" w:rsidR="00CF230A" w:rsidRPr="006A25AE" w:rsidRDefault="00CF230A" w:rsidP="00CF230A">
      <w:pPr>
        <w:rPr>
          <w:lang w:eastAsia="zh-CN"/>
        </w:rPr>
      </w:pPr>
      <w:r w:rsidRPr="006A25AE">
        <w:rPr>
          <w:lang w:eastAsia="zh-CN"/>
        </w:rPr>
        <w:t>IEC:</w:t>
      </w:r>
      <w:r w:rsidRPr="006A25AE">
        <w:rPr>
          <w:lang w:eastAsia="zh-CN"/>
        </w:rPr>
        <w:tab/>
        <w:t>International Electrotechnical Commission</w:t>
      </w:r>
    </w:p>
    <w:p w14:paraId="2D4A7944" w14:textId="77777777" w:rsidR="00CF230A" w:rsidRPr="006A25AE" w:rsidRDefault="00CF230A" w:rsidP="00CF230A">
      <w:pPr>
        <w:rPr>
          <w:lang w:eastAsia="ja-JP"/>
        </w:rPr>
      </w:pPr>
      <w:r w:rsidRPr="006A25AE">
        <w:rPr>
          <w:lang w:eastAsia="ja-JP"/>
        </w:rPr>
        <w:t xml:space="preserve">IoT: </w:t>
      </w:r>
      <w:r w:rsidRPr="006A25AE">
        <w:rPr>
          <w:lang w:eastAsia="ja-JP"/>
        </w:rPr>
        <w:tab/>
        <w:t>Internet of Things</w:t>
      </w:r>
    </w:p>
    <w:p w14:paraId="1D1AEB9D" w14:textId="77777777" w:rsidR="00CF230A" w:rsidRPr="006A25AE" w:rsidRDefault="00CF230A" w:rsidP="00CF230A">
      <w:pPr>
        <w:rPr>
          <w:lang w:eastAsia="zh-CN"/>
        </w:rPr>
      </w:pPr>
      <w:r w:rsidRPr="006A25AE">
        <w:rPr>
          <w:lang w:eastAsia="zh-CN"/>
        </w:rPr>
        <w:t>ISO:</w:t>
      </w:r>
      <w:r w:rsidRPr="006A25AE">
        <w:rPr>
          <w:lang w:eastAsia="zh-CN"/>
        </w:rPr>
        <w:tab/>
        <w:t xml:space="preserve">International Organization for Standardization </w:t>
      </w:r>
    </w:p>
    <w:p w14:paraId="2CCDAB92" w14:textId="77777777" w:rsidR="00CF230A" w:rsidRPr="006A25AE" w:rsidRDefault="00CF230A" w:rsidP="00CF230A">
      <w:pPr>
        <w:rPr>
          <w:lang w:eastAsia="ko-KR"/>
        </w:rPr>
      </w:pPr>
      <w:r w:rsidRPr="006A25AE">
        <w:rPr>
          <w:rFonts w:eastAsia="Calibri"/>
        </w:rPr>
        <w:t>ISM:</w:t>
      </w:r>
      <w:r w:rsidRPr="006A25AE">
        <w:rPr>
          <w:rFonts w:eastAsia="Calibri"/>
        </w:rPr>
        <w:tab/>
        <w:t>Industrial, Scientific, Medical</w:t>
      </w:r>
      <w:r w:rsidRPr="006A25AE">
        <w:rPr>
          <w:lang w:eastAsia="ko-KR"/>
        </w:rPr>
        <w:t xml:space="preserve"> </w:t>
      </w:r>
    </w:p>
    <w:p w14:paraId="693BC918" w14:textId="77777777" w:rsidR="00CF230A" w:rsidRPr="006A25AE" w:rsidRDefault="00CF230A" w:rsidP="00CF230A">
      <w:r w:rsidRPr="006A25AE">
        <w:rPr>
          <w:lang w:eastAsia="zh-CN"/>
        </w:rPr>
        <w:t>RR:</w:t>
      </w:r>
      <w:r w:rsidRPr="006A25AE">
        <w:rPr>
          <w:lang w:eastAsia="zh-CN"/>
        </w:rPr>
        <w:tab/>
        <w:t>Radio Regulations</w:t>
      </w:r>
    </w:p>
    <w:p w14:paraId="359E7B61" w14:textId="77777777" w:rsidR="00CF230A" w:rsidRPr="006A25AE" w:rsidRDefault="00CF230A" w:rsidP="00CF230A">
      <w:pPr>
        <w:rPr>
          <w:lang w:eastAsia="zh-CN"/>
        </w:rPr>
      </w:pPr>
      <w:r w:rsidRPr="006A25AE">
        <w:rPr>
          <w:lang w:eastAsia="zh-CN"/>
        </w:rPr>
        <w:t>SAE:</w:t>
      </w:r>
      <w:r w:rsidRPr="006A25AE">
        <w:rPr>
          <w:lang w:eastAsia="zh-CN"/>
        </w:rPr>
        <w:tab/>
        <w:t>Society of Automotive Engineers</w:t>
      </w:r>
    </w:p>
    <w:p w14:paraId="1BF01407" w14:textId="77777777" w:rsidR="00CF230A" w:rsidRPr="006A25AE" w:rsidRDefault="00CF230A" w:rsidP="00CF230A">
      <w:pPr>
        <w:rPr>
          <w:lang w:eastAsia="ko-KR"/>
        </w:rPr>
      </w:pPr>
      <w:r w:rsidRPr="006A25AE">
        <w:t>WPT:</w:t>
      </w:r>
      <w:r w:rsidRPr="006A25AE">
        <w:tab/>
      </w:r>
      <w:r w:rsidRPr="006A25AE">
        <w:rPr>
          <w:lang w:eastAsia="ko-KR"/>
        </w:rPr>
        <w:t>wireless power transmission</w:t>
      </w:r>
    </w:p>
    <w:p w14:paraId="643D1793" w14:textId="77777777" w:rsidR="00CF230A" w:rsidRPr="006A25AE" w:rsidRDefault="00CF230A" w:rsidP="00CF230A">
      <w:pPr>
        <w:pStyle w:val="Headingb"/>
        <w:rPr>
          <w:rFonts w:eastAsia="SimSun"/>
        </w:rPr>
      </w:pPr>
      <w:r w:rsidRPr="006A25AE">
        <w:rPr>
          <w:rFonts w:eastAsia="SimSun"/>
        </w:rPr>
        <w:t>Related ITU Recommendations, Reports</w:t>
      </w:r>
    </w:p>
    <w:p w14:paraId="16BE43BD" w14:textId="77777777" w:rsidR="00CF230A" w:rsidRPr="00E9352A" w:rsidRDefault="00CF230A" w:rsidP="00CF230A">
      <w:pPr>
        <w:jc w:val="both"/>
        <w:rPr>
          <w:rFonts w:eastAsia="Calibri"/>
        </w:rPr>
      </w:pPr>
      <w:r w:rsidRPr="00E9352A">
        <w:rPr>
          <w:rFonts w:eastAsia="Calibri"/>
        </w:rPr>
        <w:t xml:space="preserve">Recommendation ITU-R SM.1056; </w:t>
      </w:r>
      <w:r w:rsidRPr="00E9352A">
        <w:rPr>
          <w:lang w:eastAsia="ko-KR"/>
        </w:rPr>
        <w:t>Recommendation ITU-R SM.1896</w:t>
      </w:r>
      <w:r w:rsidRPr="00E9352A">
        <w:rPr>
          <w:rFonts w:eastAsia="Calibri"/>
        </w:rPr>
        <w:t xml:space="preserve">; Recommendation ITU-R P.372; Recommendation ITU-R SM.2110; Recommendation ITU-R SM.2129, </w:t>
      </w:r>
      <w:r w:rsidRPr="00E9352A">
        <w:rPr>
          <w:lang w:eastAsia="ko-KR"/>
        </w:rPr>
        <w:t xml:space="preserve">Report ITU-R </w:t>
      </w:r>
      <w:r w:rsidRPr="00E9352A">
        <w:rPr>
          <w:rFonts w:eastAsia="Calibri"/>
        </w:rPr>
        <w:t>SM.2153; Report ITU-R SM.2303; Report ITU-R SM.2451; Report ITU-R SM.2449; Recommendation ITU-R SM.329.</w:t>
      </w:r>
    </w:p>
    <w:p w14:paraId="1C395B44" w14:textId="77777777" w:rsidR="00CF230A" w:rsidRPr="006A25AE" w:rsidRDefault="00CF230A" w:rsidP="00CF230A">
      <w:pPr>
        <w:pStyle w:val="Normalaftertitle"/>
        <w:keepNext/>
      </w:pPr>
      <w:r w:rsidRPr="006A25AE">
        <w:t>The ITU Radiocommunication Assembly,</w:t>
      </w:r>
    </w:p>
    <w:p w14:paraId="5F6EFC9E" w14:textId="77777777" w:rsidR="00CF230A" w:rsidRPr="006A25AE" w:rsidRDefault="00CF230A" w:rsidP="00CF230A">
      <w:pPr>
        <w:pStyle w:val="Call"/>
      </w:pPr>
      <w:r w:rsidRPr="006A25AE">
        <w:t>considering</w:t>
      </w:r>
    </w:p>
    <w:p w14:paraId="3FDE2D17" w14:textId="589B8FDB" w:rsidR="00CF230A" w:rsidRPr="006A25AE" w:rsidRDefault="00CF230A" w:rsidP="00CF230A">
      <w:pPr>
        <w:jc w:val="both"/>
      </w:pPr>
      <w:r w:rsidRPr="006A25AE">
        <w:rPr>
          <w:i/>
          <w:iCs/>
        </w:rPr>
        <w:t>a)</w:t>
      </w:r>
      <w:r w:rsidRPr="006A25AE">
        <w:tab/>
        <w:t>that</w:t>
      </w:r>
      <w:r w:rsidRPr="006A25AE">
        <w:rPr>
          <w:lang w:eastAsia="ko-KR"/>
        </w:rPr>
        <w:t xml:space="preserve"> wireless power transmission (WPT) is </w:t>
      </w:r>
      <w:r w:rsidRPr="006A25AE">
        <w:t>define</w:t>
      </w:r>
      <w:r w:rsidRPr="006A25AE">
        <w:rPr>
          <w:lang w:eastAsia="ko-KR"/>
        </w:rPr>
        <w:t>d as t</w:t>
      </w:r>
      <w:r w:rsidRPr="006A25AE">
        <w:t xml:space="preserve">he transmission of power from a power source to an electrical load </w:t>
      </w:r>
      <w:ins w:id="62" w:author="USA" w:date="2022-03-18T15:34:00Z">
        <w:r w:rsidR="00E46DF7">
          <w:t xml:space="preserve">wirelessly </w:t>
        </w:r>
      </w:ins>
      <w:r w:rsidRPr="006A25AE">
        <w:t xml:space="preserve">using </w:t>
      </w:r>
      <w:ins w:id="63" w:author="USA" w:date="2022-03-18T15:34:00Z">
        <w:r w:rsidR="00E05268">
          <w:t>an</w:t>
        </w:r>
      </w:ins>
      <w:del w:id="64" w:author="USA" w:date="2022-03-18T15:34:00Z">
        <w:r w:rsidRPr="006A25AE" w:rsidDel="00E05268">
          <w:delText>the</w:delText>
        </w:r>
      </w:del>
      <w:r w:rsidRPr="006A25AE">
        <w:t xml:space="preserve"> electromagnetic field;</w:t>
      </w:r>
    </w:p>
    <w:p w14:paraId="49749037" w14:textId="5F4D766E" w:rsidR="00CF230A" w:rsidRPr="006A25AE" w:rsidRDefault="00CF230A" w:rsidP="00CF230A">
      <w:pPr>
        <w:tabs>
          <w:tab w:val="left" w:pos="0"/>
        </w:tabs>
        <w:jc w:val="both"/>
      </w:pPr>
      <w:r w:rsidRPr="006A25AE">
        <w:rPr>
          <w:i/>
        </w:rPr>
        <w:t>b)</w:t>
      </w:r>
      <w:r w:rsidRPr="006A25AE">
        <w:rPr>
          <w:i/>
        </w:rPr>
        <w:tab/>
      </w:r>
      <w:r w:rsidRPr="006A25AE">
        <w:t xml:space="preserve">that </w:t>
      </w:r>
      <w:ins w:id="65" w:author="USA" w:date="2022-03-18T15:35:00Z">
        <w:r w:rsidR="00C52E57">
          <w:t xml:space="preserve">non-beam </w:t>
        </w:r>
      </w:ins>
      <w:r w:rsidRPr="006A25AE">
        <w:t xml:space="preserve">WPT technologies utilize various </w:t>
      </w:r>
      <w:ins w:id="66" w:author="USA" w:date="2022-03-18T15:37:00Z">
        <w:r w:rsidR="004A2DA4">
          <w:t xml:space="preserve">near field </w:t>
        </w:r>
      </w:ins>
      <w:r w:rsidRPr="006A25AE">
        <w:t xml:space="preserve">mechanisms, such as </w:t>
      </w:r>
      <w:del w:id="67" w:author="USA" w:date="2022-03-18T15:35:00Z">
        <w:r w:rsidRPr="006A25AE" w:rsidDel="00C52E57">
          <w:delText xml:space="preserve">transmission via radio frequency beams, </w:delText>
        </w:r>
      </w:del>
      <w:r w:rsidRPr="006A25AE">
        <w:t>inductive, resonant</w:t>
      </w:r>
      <w:ins w:id="68" w:author="USA" w:date="2022-03-18T16:17:00Z">
        <w:r w:rsidR="00511821">
          <w:t>,</w:t>
        </w:r>
      </w:ins>
      <w:r w:rsidRPr="006A25AE">
        <w:t xml:space="preserve"> and capacitive coupling</w:t>
      </w:r>
      <w:ins w:id="69" w:author="USA" w:date="2022-03-18T15:37:00Z">
        <w:r w:rsidR="004A2DA4">
          <w:t xml:space="preserve"> to transfer power</w:t>
        </w:r>
      </w:ins>
      <w:r w:rsidRPr="006A25AE">
        <w:t>;</w:t>
      </w:r>
    </w:p>
    <w:p w14:paraId="17CD650D" w14:textId="523118BC" w:rsidR="00CF230A" w:rsidRPr="006A25AE" w:rsidRDefault="00CF230A" w:rsidP="00CF230A">
      <w:pPr>
        <w:tabs>
          <w:tab w:val="left" w:pos="0"/>
        </w:tabs>
        <w:jc w:val="both"/>
      </w:pPr>
      <w:r w:rsidRPr="006A25AE">
        <w:rPr>
          <w:i/>
        </w:rPr>
        <w:t xml:space="preserve">c) </w:t>
      </w:r>
      <w:r w:rsidRPr="006A25AE">
        <w:tab/>
        <w:t xml:space="preserve">that such </w:t>
      </w:r>
      <w:commentRangeStart w:id="70"/>
      <w:ins w:id="71" w:author="USA" w:date="2022-03-28T13:21:00Z">
        <w:r w:rsidR="00095336">
          <w:t xml:space="preserve">non-beam </w:t>
        </w:r>
        <w:commentRangeEnd w:id="70"/>
        <w:r w:rsidR="00095336">
          <w:rPr>
            <w:rStyle w:val="CommentReference"/>
          </w:rPr>
          <w:commentReference w:id="70"/>
        </w:r>
      </w:ins>
      <w:r w:rsidRPr="006A25AE">
        <w:t>WPT technologies are being considered for applications such as charging of mobile/portable devices, Internet of Things (IoT) devices</w:t>
      </w:r>
      <w:ins w:id="72" w:author="USA" w:date="2022-03-18T15:36:00Z">
        <w:r w:rsidR="00874974">
          <w:t>,</w:t>
        </w:r>
      </w:ins>
      <w:r w:rsidRPr="006A25AE">
        <w:t xml:space="preserve"> and electric vehicles;</w:t>
      </w:r>
    </w:p>
    <w:p w14:paraId="3DAA59BF" w14:textId="1326F54C" w:rsidR="00CF230A" w:rsidRPr="006A25AE" w:rsidRDefault="00CF230A" w:rsidP="00CF230A">
      <w:pPr>
        <w:jc w:val="both"/>
      </w:pPr>
      <w:r w:rsidRPr="006A25AE">
        <w:rPr>
          <w:i/>
          <w:iCs/>
        </w:rPr>
        <w:t>d)</w:t>
      </w:r>
      <w:r w:rsidRPr="006A25AE">
        <w:tab/>
        <w:t>that there is a potentially increasing demand for wireless power transmission technology</w:t>
      </w:r>
      <w:del w:id="73" w:author="USA" w:date="2022-03-18T15:39:00Z">
        <w:r w:rsidRPr="006A25AE" w:rsidDel="00A756A0">
          <w:delText>,</w:delText>
        </w:r>
        <w:r w:rsidRPr="006A25AE" w:rsidDel="00A756A0">
          <w:rPr>
            <w:rFonts w:cs="Arial"/>
          </w:rPr>
          <w:delText xml:space="preserve"> especially for electric vehicles (EV)</w:delText>
        </w:r>
      </w:del>
      <w:r w:rsidRPr="006A25AE">
        <w:t>;</w:t>
      </w:r>
    </w:p>
    <w:p w14:paraId="4B41CCCD" w14:textId="678D9E17" w:rsidR="00CF230A" w:rsidRPr="006A25AE" w:rsidDel="00962FDD" w:rsidRDefault="00CF230A" w:rsidP="00CF230A">
      <w:pPr>
        <w:pStyle w:val="EditorsNote"/>
        <w:rPr>
          <w:del w:id="74" w:author="USA" w:date="2022-03-18T15:41:00Z"/>
          <w:color w:val="FF0000"/>
          <w:lang w:eastAsia="ja-JP"/>
        </w:rPr>
      </w:pPr>
      <w:del w:id="75" w:author="USA" w:date="2022-03-18T15:41:00Z">
        <w:r w:rsidRPr="006A25AE" w:rsidDel="00962FDD">
          <w:rPr>
            <w:color w:val="FF0000"/>
          </w:rPr>
          <w:delText xml:space="preserve">[Editor’s note: From Japan 1A/424] [Editor’s note: EBU proposes to delete </w:delText>
        </w:r>
        <w:r w:rsidRPr="006A25AE" w:rsidDel="00962FDD">
          <w:rPr>
            <w:i w:val="0"/>
            <w:iCs w:val="0"/>
            <w:color w:val="FF0000"/>
          </w:rPr>
          <w:delText>considering e)</w:delText>
        </w:r>
        <w:r w:rsidRPr="006A25AE" w:rsidDel="00962FDD">
          <w:rPr>
            <w:color w:val="FF0000"/>
          </w:rPr>
          <w:delText xml:space="preserve"> to </w:delText>
        </w:r>
        <w:r w:rsidRPr="006A25AE" w:rsidDel="00962FDD">
          <w:rPr>
            <w:i w:val="0"/>
            <w:iCs w:val="0"/>
            <w:color w:val="FF0000"/>
          </w:rPr>
          <w:delText>l)</w:delText>
        </w:r>
        <w:r w:rsidRPr="006A25AE" w:rsidDel="00962FDD">
          <w:rPr>
            <w:color w:val="FF0000"/>
          </w:rPr>
          <w:delText>, put between square brackets until resolution.]</w:delText>
        </w:r>
      </w:del>
    </w:p>
    <w:p w14:paraId="365ABB33" w14:textId="4F14CF0F" w:rsidR="00CF230A" w:rsidRPr="006A25AE" w:rsidRDefault="00CF230A" w:rsidP="00CF230A">
      <w:pPr>
        <w:tabs>
          <w:tab w:val="left" w:pos="0"/>
        </w:tabs>
        <w:jc w:val="both"/>
        <w:rPr>
          <w:lang w:eastAsia="ja-JP"/>
        </w:rPr>
      </w:pPr>
      <w:del w:id="76" w:author="USA" w:date="2022-03-18T15:41:00Z">
        <w:r w:rsidRPr="006A25AE" w:rsidDel="00457100">
          <w:rPr>
            <w:iCs/>
            <w:color w:val="FF0000"/>
            <w:lang w:eastAsia="ja-JP"/>
          </w:rPr>
          <w:delText>[</w:delText>
        </w:r>
      </w:del>
      <w:r w:rsidRPr="006A25AE">
        <w:rPr>
          <w:i/>
          <w:lang w:eastAsia="ja-JP"/>
        </w:rPr>
        <w:t>e)</w:t>
      </w:r>
      <w:r w:rsidRPr="006A25AE">
        <w:rPr>
          <w:lang w:eastAsia="ja-JP"/>
        </w:rPr>
        <w:tab/>
      </w:r>
      <w:r w:rsidRPr="006A25AE">
        <w:rPr>
          <w:rFonts w:ascii="Times" w:hAnsi="Times"/>
        </w:rPr>
        <w:t xml:space="preserve">that </w:t>
      </w:r>
      <w:commentRangeStart w:id="77"/>
      <w:ins w:id="78" w:author="USA" w:date="2022-03-28T13:21:00Z">
        <w:r w:rsidR="00006139">
          <w:rPr>
            <w:rFonts w:ascii="Times" w:hAnsi="Times"/>
          </w:rPr>
          <w:t xml:space="preserve">non-beam </w:t>
        </w:r>
        <w:commentRangeEnd w:id="77"/>
        <w:r w:rsidR="00006139">
          <w:rPr>
            <w:rStyle w:val="CommentReference"/>
          </w:rPr>
          <w:commentReference w:id="77"/>
        </w:r>
      </w:ins>
      <w:r w:rsidRPr="006A25AE">
        <w:rPr>
          <w:rFonts w:ascii="Times" w:hAnsi="Times"/>
        </w:rPr>
        <w:t xml:space="preserve">WPT is a promising technology to progress the commercialization of EVs, and contributes </w:t>
      </w:r>
      <w:r w:rsidRPr="006A25AE">
        <w:rPr>
          <w:lang w:eastAsia="ja-JP"/>
        </w:rPr>
        <w:t>worldwide for global environment preservation</w:t>
      </w:r>
      <w:del w:id="79" w:author="USA" w:date="2022-03-18T15:42:00Z">
        <w:r w:rsidRPr="006A25AE" w:rsidDel="00386D84">
          <w:rPr>
            <w:lang w:eastAsia="ja-JP"/>
          </w:rPr>
          <w:delText xml:space="preserve"> as discussed and performed in the ZEV (Zero Emission Vehicle) Program in the California State, US, and in the NEV (New Energy Vehicle) regulation of program in China</w:delText>
        </w:r>
      </w:del>
      <w:r w:rsidRPr="006A25AE">
        <w:rPr>
          <w:lang w:eastAsia="ja-JP"/>
        </w:rPr>
        <w:t>;</w:t>
      </w:r>
    </w:p>
    <w:p w14:paraId="51CC6E7D" w14:textId="43C22F58" w:rsidR="00CF230A" w:rsidRPr="006A25AE" w:rsidRDefault="00CF230A" w:rsidP="00CF230A">
      <w:pPr>
        <w:tabs>
          <w:tab w:val="left" w:pos="0"/>
        </w:tabs>
        <w:jc w:val="both"/>
        <w:rPr>
          <w:lang w:eastAsia="ja-JP"/>
        </w:rPr>
      </w:pPr>
      <w:r w:rsidRPr="006A25AE">
        <w:rPr>
          <w:i/>
          <w:lang w:eastAsia="ja-JP"/>
        </w:rPr>
        <w:t>f)</w:t>
      </w:r>
      <w:r w:rsidRPr="006A25AE">
        <w:rPr>
          <w:lang w:eastAsia="ja-JP"/>
        </w:rPr>
        <w:tab/>
        <w:t xml:space="preserve">that </w:t>
      </w:r>
      <w:commentRangeStart w:id="80"/>
      <w:ins w:id="81" w:author="USA" w:date="2022-03-28T13:22:00Z">
        <w:r w:rsidR="006643B9">
          <w:rPr>
            <w:lang w:eastAsia="ja-JP"/>
          </w:rPr>
          <w:t xml:space="preserve">non-beam </w:t>
        </w:r>
        <w:commentRangeEnd w:id="80"/>
        <w:r w:rsidR="006643B9">
          <w:rPr>
            <w:rStyle w:val="CommentReference"/>
          </w:rPr>
          <w:commentReference w:id="80"/>
        </w:r>
      </w:ins>
      <w:r w:rsidRPr="006A25AE">
        <w:rPr>
          <w:lang w:eastAsia="ja-JP"/>
        </w:rPr>
        <w:t xml:space="preserve">WPT systems used for </w:t>
      </w:r>
      <w:r w:rsidRPr="006A25AE">
        <w:t xml:space="preserve">mobile/portable devices, IoT devices and sensor devices, are also </w:t>
      </w:r>
      <w:r w:rsidRPr="006A25AE">
        <w:rPr>
          <w:lang w:eastAsia="ja-JP"/>
        </w:rPr>
        <w:t>promising technologies to reduce energy burden on industrial process because these devices can be used without batteries and maintenance, and then contribute to reduction of carbon dioxide emissions;</w:t>
      </w:r>
    </w:p>
    <w:p w14:paraId="2AB79EE2" w14:textId="77777777" w:rsidR="00CF230A" w:rsidRPr="006A25AE" w:rsidRDefault="00CF230A" w:rsidP="00CF230A">
      <w:pPr>
        <w:tabs>
          <w:tab w:val="left" w:pos="0"/>
        </w:tabs>
        <w:jc w:val="both"/>
        <w:rPr>
          <w:lang w:eastAsia="zh-CN"/>
        </w:rPr>
      </w:pPr>
      <w:r w:rsidRPr="006A25AE">
        <w:rPr>
          <w:i/>
          <w:lang w:eastAsia="ja-JP"/>
        </w:rPr>
        <w:t>g)</w:t>
      </w:r>
      <w:r w:rsidRPr="006A25AE">
        <w:rPr>
          <w:i/>
          <w:lang w:eastAsia="ja-JP"/>
        </w:rPr>
        <w:tab/>
      </w:r>
      <w:r w:rsidRPr="006A25AE">
        <w:rPr>
          <w:lang w:eastAsia="zh-CN"/>
        </w:rPr>
        <w:t xml:space="preserve">that the International Electrotechnical Commission (IEC) has published a Technical Report </w:t>
      </w:r>
      <w:r w:rsidRPr="006A25AE">
        <w:t xml:space="preserve">IEC/TR 62869 </w:t>
      </w:r>
      <w:r w:rsidRPr="006A25AE">
        <w:rPr>
          <w:lang w:eastAsia="zh-CN"/>
        </w:rPr>
        <w:t>on Wireless Power Transfer for audio, video and multimedia systems and equipment developed by TC 100;</w:t>
      </w:r>
    </w:p>
    <w:p w14:paraId="61570609" w14:textId="509ADCB3" w:rsidR="00CF230A" w:rsidRPr="006A25AE" w:rsidRDefault="00CF230A" w:rsidP="00CF230A">
      <w:pPr>
        <w:tabs>
          <w:tab w:val="left" w:pos="0"/>
        </w:tabs>
        <w:jc w:val="both"/>
        <w:rPr>
          <w:lang w:eastAsia="zh-CN"/>
        </w:rPr>
      </w:pPr>
      <w:r w:rsidRPr="006A25AE">
        <w:rPr>
          <w:i/>
          <w:lang w:eastAsia="zh-CN"/>
        </w:rPr>
        <w:t>h)</w:t>
      </w:r>
      <w:r w:rsidRPr="006A25AE">
        <w:rPr>
          <w:i/>
          <w:lang w:eastAsia="zh-CN"/>
        </w:rPr>
        <w:tab/>
      </w:r>
      <w:r w:rsidRPr="006A25AE">
        <w:rPr>
          <w:lang w:eastAsia="zh-CN"/>
        </w:rPr>
        <w:t>that the IEC TC 69 published IEC International Standard (IS) 61980-1</w:t>
      </w:r>
      <w:ins w:id="82" w:author="USA" w:date="2022-03-18T15:41:00Z">
        <w:r w:rsidR="00457100">
          <w:rPr>
            <w:lang w:eastAsia="zh-CN"/>
          </w:rPr>
          <w:t xml:space="preserve"> </w:t>
        </w:r>
      </w:ins>
      <w:r w:rsidRPr="006A25AE">
        <w:rPr>
          <w:lang w:eastAsia="zh-CN"/>
        </w:rPr>
        <w:t xml:space="preserve">on general requirement of electric vehicle wireless power transfer systems, is developing IEC </w:t>
      </w:r>
      <w:del w:id="83" w:author="USA" w:date="2022-03-18T15:44:00Z">
        <w:r w:rsidRPr="006A25AE" w:rsidDel="003E7AD4">
          <w:rPr>
            <w:lang w:eastAsia="zh-CN"/>
          </w:rPr>
          <w:delText xml:space="preserve">Technical Specifications (TS) and </w:delText>
        </w:r>
      </w:del>
      <w:r w:rsidRPr="006A25AE">
        <w:rPr>
          <w:lang w:eastAsia="zh-CN"/>
        </w:rPr>
        <w:t>IS 61980-2 on communication and control of electric vehicle wireless power transfer systems</w:t>
      </w:r>
      <w:del w:id="84" w:author="USA" w:date="2022-03-18T16:18:00Z">
        <w:r w:rsidRPr="006A25AE" w:rsidDel="00600271">
          <w:rPr>
            <w:lang w:eastAsia="zh-CN"/>
          </w:rPr>
          <w:delText xml:space="preserve"> by </w:delText>
        </w:r>
      </w:del>
      <w:del w:id="85" w:author="USA" w:date="2022-03-18T15:45:00Z">
        <w:r w:rsidRPr="006A25AE" w:rsidDel="005A4F4E">
          <w:rPr>
            <w:lang w:eastAsia="zh-CN"/>
          </w:rPr>
          <w:delText>2018 and 2019 respectively</w:delText>
        </w:r>
      </w:del>
      <w:r w:rsidRPr="006A25AE">
        <w:rPr>
          <w:lang w:eastAsia="zh-CN"/>
        </w:rPr>
        <w:t xml:space="preserve">, and is developing IEC </w:t>
      </w:r>
      <w:del w:id="86" w:author="USA" w:date="2022-03-18T15:44:00Z">
        <w:r w:rsidRPr="006A25AE" w:rsidDel="003E7AD4">
          <w:rPr>
            <w:lang w:eastAsia="zh-CN"/>
          </w:rPr>
          <w:delText xml:space="preserve">TS and </w:delText>
        </w:r>
      </w:del>
      <w:r w:rsidRPr="006A25AE">
        <w:rPr>
          <w:lang w:eastAsia="zh-CN"/>
        </w:rPr>
        <w:t>IS 61980-3 on specific requirements for the magnetic field power transfer systems of electric vehicle wireless power transfer systems</w:t>
      </w:r>
      <w:del w:id="87" w:author="USA" w:date="2022-03-18T15:45:00Z">
        <w:r w:rsidRPr="006A25AE" w:rsidDel="005A4F4E">
          <w:rPr>
            <w:lang w:eastAsia="zh-CN"/>
          </w:rPr>
          <w:delText xml:space="preserve"> by 2018 and 2019 respectively</w:delText>
        </w:r>
      </w:del>
      <w:r w:rsidRPr="006A25AE">
        <w:rPr>
          <w:lang w:eastAsia="zh-CN"/>
        </w:rPr>
        <w:t>;</w:t>
      </w:r>
    </w:p>
    <w:p w14:paraId="628F817A" w14:textId="773F0609" w:rsidR="00CF230A" w:rsidRPr="006A25AE" w:rsidRDefault="00CF230A" w:rsidP="00CF230A">
      <w:pPr>
        <w:tabs>
          <w:tab w:val="left" w:pos="0"/>
        </w:tabs>
        <w:jc w:val="both"/>
        <w:rPr>
          <w:lang w:eastAsia="zh-CN"/>
        </w:rPr>
      </w:pPr>
      <w:r w:rsidRPr="006A25AE">
        <w:rPr>
          <w:i/>
          <w:lang w:eastAsia="zh-CN"/>
        </w:rPr>
        <w:lastRenderedPageBreak/>
        <w:t>i)</w:t>
      </w:r>
      <w:r w:rsidRPr="006A25AE">
        <w:rPr>
          <w:i/>
          <w:lang w:eastAsia="zh-CN"/>
        </w:rPr>
        <w:tab/>
      </w:r>
      <w:r w:rsidRPr="006A25AE">
        <w:rPr>
          <w:lang w:eastAsia="zh-CN"/>
        </w:rPr>
        <w:t xml:space="preserve">that the International Organization for Standardization (ISO/TC22/SC37) </w:t>
      </w:r>
      <w:del w:id="88" w:author="USA" w:date="2022-03-18T15:45:00Z">
        <w:r w:rsidRPr="006A25AE" w:rsidDel="00BC2C13">
          <w:rPr>
            <w:lang w:eastAsia="zh-CN"/>
          </w:rPr>
          <w:delText>is developing</w:delText>
        </w:r>
      </w:del>
      <w:ins w:id="89" w:author="USA" w:date="2022-03-18T15:45:00Z">
        <w:r w:rsidR="00BC2C13">
          <w:rPr>
            <w:lang w:eastAsia="zh-CN"/>
          </w:rPr>
          <w:t>has published</w:t>
        </w:r>
      </w:ins>
      <w:r w:rsidRPr="006A25AE">
        <w:rPr>
          <w:lang w:eastAsia="zh-CN"/>
        </w:rPr>
        <w:t xml:space="preserve"> ISO International Standard (IS) 19363 on electrically propelled road vehicles – magnetic field wireless power transfer</w:t>
      </w:r>
      <w:del w:id="90" w:author="USA" w:date="2022-03-18T15:46:00Z">
        <w:r w:rsidRPr="006A25AE" w:rsidDel="00BC2C13">
          <w:rPr>
            <w:lang w:eastAsia="zh-CN"/>
          </w:rPr>
          <w:delText xml:space="preserve"> by 2019</w:delText>
        </w:r>
      </w:del>
      <w:r w:rsidRPr="006A25AE">
        <w:rPr>
          <w:lang w:eastAsia="zh-CN"/>
        </w:rPr>
        <w:t>;</w:t>
      </w:r>
    </w:p>
    <w:p w14:paraId="366708FA" w14:textId="212B1E83" w:rsidR="00CF230A" w:rsidRPr="006A25AE" w:rsidRDefault="00CF230A" w:rsidP="00CF230A">
      <w:pPr>
        <w:tabs>
          <w:tab w:val="left" w:pos="0"/>
        </w:tabs>
        <w:jc w:val="both"/>
        <w:rPr>
          <w:lang w:eastAsia="zh-CN"/>
        </w:rPr>
      </w:pPr>
      <w:r w:rsidRPr="006A25AE">
        <w:rPr>
          <w:i/>
          <w:lang w:eastAsia="ja-JP"/>
        </w:rPr>
        <w:t>j)</w:t>
      </w:r>
      <w:r w:rsidRPr="006A25AE">
        <w:rPr>
          <w:i/>
          <w:lang w:eastAsia="ja-JP"/>
        </w:rPr>
        <w:tab/>
      </w:r>
      <w:r w:rsidRPr="006A25AE">
        <w:rPr>
          <w:lang w:eastAsia="zh-CN"/>
        </w:rPr>
        <w:t xml:space="preserve">that the Society of Automotive Engineers (SAE) International J2954 published </w:t>
      </w:r>
      <w:del w:id="91" w:author="USA" w:date="2022-03-18T15:46:00Z">
        <w:r w:rsidRPr="006A25AE" w:rsidDel="00BC2C13">
          <w:rPr>
            <w:lang w:eastAsia="zh-CN"/>
          </w:rPr>
          <w:delText>Recommended Practice (PR)</w:delText>
        </w:r>
      </w:del>
      <w:ins w:id="92" w:author="USA" w:date="2022-03-18T15:46:00Z">
        <w:r w:rsidR="00BC2C13">
          <w:rPr>
            <w:lang w:eastAsia="zh-CN"/>
          </w:rPr>
          <w:t>a Standard</w:t>
        </w:r>
      </w:ins>
      <w:r w:rsidRPr="006A25AE">
        <w:rPr>
          <w:lang w:eastAsia="zh-CN"/>
        </w:rPr>
        <w:t xml:space="preserve"> on wireless power transfer for light-duty electric vehicles</w:t>
      </w:r>
      <w:del w:id="93" w:author="USA" w:date="2022-03-18T16:18:00Z">
        <w:r w:rsidRPr="006A25AE" w:rsidDel="000E771F">
          <w:rPr>
            <w:lang w:eastAsia="zh-CN"/>
          </w:rPr>
          <w:delText xml:space="preserve"> in </w:delText>
        </w:r>
      </w:del>
      <w:del w:id="94" w:author="USA" w:date="2022-03-18T15:46:00Z">
        <w:r w:rsidRPr="006A25AE" w:rsidDel="00BC2C13">
          <w:rPr>
            <w:lang w:eastAsia="zh-CN"/>
          </w:rPr>
          <w:delText>2017</w:delText>
        </w:r>
      </w:del>
      <w:r w:rsidRPr="006A25AE">
        <w:rPr>
          <w:lang w:eastAsia="zh-CN"/>
        </w:rPr>
        <w:t>;</w:t>
      </w:r>
    </w:p>
    <w:p w14:paraId="29D028A0" w14:textId="67684CB0" w:rsidR="00CF230A" w:rsidRPr="006A25AE" w:rsidRDefault="00CF230A" w:rsidP="00CF230A">
      <w:pPr>
        <w:tabs>
          <w:tab w:val="left" w:pos="0"/>
        </w:tabs>
        <w:jc w:val="both"/>
        <w:rPr>
          <w:iCs/>
          <w:lang w:eastAsia="ja-JP"/>
        </w:rPr>
      </w:pPr>
      <w:r w:rsidRPr="006A25AE">
        <w:rPr>
          <w:i/>
          <w:iCs/>
        </w:rPr>
        <w:t>k)</w:t>
      </w:r>
      <w:r w:rsidRPr="006A25AE">
        <w:rPr>
          <w:i/>
          <w:iCs/>
          <w:lang w:eastAsia="ja-JP"/>
        </w:rPr>
        <w:tab/>
      </w:r>
      <w:r w:rsidRPr="006A25AE">
        <w:rPr>
          <w:iCs/>
          <w:lang w:eastAsia="ja-JP"/>
        </w:rPr>
        <w:t xml:space="preserve">that </w:t>
      </w:r>
      <w:commentRangeStart w:id="95"/>
      <w:ins w:id="96" w:author="USA" w:date="2022-03-28T13:23:00Z">
        <w:r w:rsidR="00830985">
          <w:rPr>
            <w:iCs/>
            <w:lang w:eastAsia="ja-JP"/>
          </w:rPr>
          <w:t xml:space="preserve">non-beam </w:t>
        </w:r>
        <w:commentRangeEnd w:id="95"/>
        <w:r w:rsidR="00830985">
          <w:rPr>
            <w:rStyle w:val="CommentReference"/>
          </w:rPr>
          <w:commentReference w:id="95"/>
        </w:r>
      </w:ins>
      <w:r w:rsidRPr="006A25AE">
        <w:rPr>
          <w:iCs/>
          <w:lang w:eastAsia="ja-JP"/>
        </w:rPr>
        <w:t xml:space="preserve">WPT standards including the </w:t>
      </w:r>
      <w:ins w:id="97" w:author="USA" w:date="2022-03-18T16:19:00Z">
        <w:r w:rsidR="000E771F">
          <w:rPr>
            <w:iCs/>
            <w:lang w:eastAsia="ja-JP"/>
          </w:rPr>
          <w:t xml:space="preserve">fundamental </w:t>
        </w:r>
      </w:ins>
      <w:r w:rsidRPr="006A25AE">
        <w:rPr>
          <w:iCs/>
          <w:lang w:eastAsia="ja-JP"/>
        </w:rPr>
        <w:t>radiative emission limits have been or are being developed at national, regional, and international level</w:t>
      </w:r>
      <w:ins w:id="98" w:author="USA" w:date="2022-03-18T16:19:00Z">
        <w:r w:rsidR="00F6461B">
          <w:rPr>
            <w:iCs/>
            <w:lang w:eastAsia="ja-JP"/>
          </w:rPr>
          <w:t>s</w:t>
        </w:r>
      </w:ins>
      <w:r w:rsidRPr="006A25AE">
        <w:rPr>
          <w:iCs/>
          <w:lang w:eastAsia="ja-JP"/>
        </w:rPr>
        <w:t>;</w:t>
      </w:r>
    </w:p>
    <w:p w14:paraId="14E99F5A" w14:textId="77777777" w:rsidR="00897AE2" w:rsidRDefault="00CF230A" w:rsidP="00293FAB">
      <w:pPr>
        <w:tabs>
          <w:tab w:val="left" w:pos="0"/>
        </w:tabs>
        <w:jc w:val="both"/>
        <w:rPr>
          <w:ins w:id="99" w:author="USA" w:date="2022-03-18T15:52:00Z"/>
          <w:lang w:eastAsia="ja-JP"/>
        </w:rPr>
      </w:pPr>
      <w:r w:rsidRPr="006A25AE">
        <w:rPr>
          <w:i/>
          <w:iCs/>
          <w:lang w:eastAsia="ja-JP"/>
        </w:rPr>
        <w:t>l)</w:t>
      </w:r>
      <w:r w:rsidRPr="006A25AE">
        <w:rPr>
          <w:i/>
          <w:iCs/>
          <w:lang w:eastAsia="ja-JP"/>
        </w:rPr>
        <w:tab/>
      </w:r>
      <w:ins w:id="100" w:author="USA" w:date="2022-03-18T15:50:00Z">
        <w:r w:rsidR="003A3E40">
          <w:rPr>
            <w:lang w:eastAsia="ja-JP"/>
          </w:rPr>
          <w:t xml:space="preserve">that WPT is considered to be either one of the electrical apparatus that are referred to in </w:t>
        </w:r>
      </w:ins>
      <w:ins w:id="101" w:author="USA" w:date="2022-03-18T15:51:00Z">
        <w:r w:rsidR="000F0737">
          <w:rPr>
            <w:lang w:eastAsia="ja-JP"/>
          </w:rPr>
          <w:t>RR No. 15.12 or industrial, scientific and medical (ISM) equipment referred to in RR No. 15.13</w:t>
        </w:r>
        <w:r w:rsidR="00293FAB">
          <w:rPr>
            <w:lang w:eastAsia="ja-JP"/>
          </w:rPr>
          <w:t>;</w:t>
        </w:r>
      </w:ins>
    </w:p>
    <w:p w14:paraId="31B358BE" w14:textId="5CB5486A" w:rsidR="00CF230A" w:rsidRPr="006A25AE" w:rsidDel="00293FAB" w:rsidRDefault="00897AE2" w:rsidP="00293FAB">
      <w:pPr>
        <w:tabs>
          <w:tab w:val="left" w:pos="0"/>
        </w:tabs>
        <w:jc w:val="both"/>
        <w:rPr>
          <w:del w:id="102" w:author="USA" w:date="2022-03-18T15:51:00Z"/>
          <w:i/>
          <w:iCs/>
          <w:lang w:eastAsia="ja-JP"/>
        </w:rPr>
      </w:pPr>
      <w:ins w:id="103" w:author="USA" w:date="2022-03-18T15:53:00Z">
        <w:r>
          <w:rPr>
            <w:i/>
            <w:iCs/>
            <w:lang w:eastAsia="ja-JP"/>
          </w:rPr>
          <w:t>m</w:t>
        </w:r>
      </w:ins>
      <w:ins w:id="104" w:author="USA" w:date="2022-03-18T15:52:00Z">
        <w:r w:rsidRPr="006A25AE">
          <w:rPr>
            <w:i/>
            <w:iCs/>
            <w:lang w:eastAsia="ja-JP"/>
          </w:rPr>
          <w:t>)</w:t>
        </w:r>
        <w:r w:rsidRPr="006A25AE">
          <w:rPr>
            <w:i/>
            <w:iCs/>
            <w:lang w:eastAsia="ja-JP"/>
          </w:rPr>
          <w:tab/>
        </w:r>
        <w:r>
          <w:rPr>
            <w:lang w:eastAsia="ja-JP"/>
          </w:rPr>
          <w:t>that</w:t>
        </w:r>
      </w:ins>
      <w:ins w:id="105" w:author="USA" w:date="2022-03-18T15:53:00Z">
        <w:r w:rsidR="00015074" w:rsidRPr="00015074">
          <w:rPr>
            <w:lang w:eastAsia="ja-JP"/>
          </w:rPr>
          <w:t xml:space="preserve"> issues of non-ionizing radiation exposure related to systems employing WPT technologies are dealt with by such organizations as the World Health Organization (WHO) and the International Radiation Protection Association (IRPA)/International Commission on Non ionizing Radiation Protection (ICNIRP)</w:t>
        </w:r>
      </w:ins>
      <w:ins w:id="106" w:author="USA" w:date="2022-03-18T15:54:00Z">
        <w:r w:rsidR="003643C8">
          <w:rPr>
            <w:lang w:eastAsia="ja-JP"/>
          </w:rPr>
          <w:t>;</w:t>
        </w:r>
      </w:ins>
      <w:del w:id="107" w:author="USA" w:date="2022-03-18T15:51:00Z">
        <w:r w:rsidR="00CF230A" w:rsidRPr="006A25AE" w:rsidDel="00293FAB">
          <w:rPr>
            <w:lang w:eastAsia="ja-JP"/>
          </w:rPr>
          <w:delText>that the AHG 4 of CISPR/B is studying a revision proposal for CISPR 11 Standard to add the emission limit value of the high power WPT charger including for EV and its measurement method;</w:delText>
        </w:r>
      </w:del>
      <w:del w:id="108" w:author="USA" w:date="2022-03-18T15:47:00Z">
        <w:r w:rsidR="00CF230A" w:rsidRPr="006A25AE" w:rsidDel="00B361CB">
          <w:rPr>
            <w:color w:val="FF0000"/>
            <w:lang w:eastAsia="ja-JP"/>
          </w:rPr>
          <w:delText>]</w:delText>
        </w:r>
      </w:del>
    </w:p>
    <w:p w14:paraId="486049F7" w14:textId="3DA9FD89" w:rsidR="00CF230A" w:rsidRPr="006A25AE" w:rsidDel="00293FAB" w:rsidRDefault="00CF230A">
      <w:pPr>
        <w:tabs>
          <w:tab w:val="left" w:pos="0"/>
        </w:tabs>
        <w:jc w:val="both"/>
        <w:rPr>
          <w:del w:id="109" w:author="USA" w:date="2022-03-18T15:51:00Z"/>
        </w:rPr>
        <w:pPrChange w:id="110" w:author="USA" w:date="2022-03-18T15:51:00Z">
          <w:pPr>
            <w:jc w:val="both"/>
          </w:pPr>
        </w:pPrChange>
      </w:pPr>
      <w:del w:id="111" w:author="USA" w:date="2022-03-18T15:51:00Z">
        <w:r w:rsidRPr="006A25AE" w:rsidDel="00293FAB">
          <w:rPr>
            <w:i/>
            <w:iCs/>
          </w:rPr>
          <w:delText>e)</w:delText>
        </w:r>
        <w:r w:rsidRPr="006A25AE" w:rsidDel="00293FAB">
          <w:tab/>
          <w:delText xml:space="preserve">that although </w:delText>
        </w:r>
      </w:del>
      <w:del w:id="112" w:author="USA" w:date="2022-03-18T15:47:00Z">
        <w:r w:rsidRPr="006A25AE" w:rsidDel="002C68BB">
          <w:delText xml:space="preserve">these </w:delText>
        </w:r>
      </w:del>
      <w:del w:id="113" w:author="USA" w:date="2022-03-18T15:51:00Z">
        <w:r w:rsidRPr="006A25AE" w:rsidDel="00293FAB">
          <w:delText>systems have no frequency allocation in the Radio Regulations as they are not a radiocommunication service, RF fields may leak;</w:delText>
        </w:r>
      </w:del>
    </w:p>
    <w:p w14:paraId="31025383" w14:textId="4A60170A" w:rsidR="00CF230A" w:rsidRPr="006A25AE" w:rsidDel="00293FAB" w:rsidRDefault="00CF230A">
      <w:pPr>
        <w:tabs>
          <w:tab w:val="left" w:pos="0"/>
        </w:tabs>
        <w:jc w:val="both"/>
        <w:rPr>
          <w:del w:id="114" w:author="USA" w:date="2022-03-18T15:51:00Z"/>
          <w:lang w:eastAsia="ja-JP"/>
        </w:rPr>
        <w:pPrChange w:id="115" w:author="USA" w:date="2022-03-18T15:51:00Z">
          <w:pPr>
            <w:jc w:val="both"/>
          </w:pPr>
        </w:pPrChange>
      </w:pPr>
      <w:del w:id="116" w:author="USA" w:date="2022-03-18T15:51:00Z">
        <w:r w:rsidRPr="006A25AE" w:rsidDel="00293FAB">
          <w:rPr>
            <w:i/>
            <w:iCs/>
          </w:rPr>
          <w:delText>f)</w:delText>
        </w:r>
        <w:r w:rsidRPr="006A25AE" w:rsidDel="00293FAB">
          <w:tab/>
          <w:delText xml:space="preserve">that Unwanted Emissions from such systems have the potential to </w:delText>
        </w:r>
        <w:r w:rsidRPr="006A25AE" w:rsidDel="00293FAB">
          <w:rPr>
            <w:rFonts w:cs="Arial"/>
          </w:rPr>
          <w:delText>impact</w:delText>
        </w:r>
        <w:r w:rsidRPr="006A25AE" w:rsidDel="00293FAB">
          <w:delText xml:space="preserve"> radiocommunication services which provide an extensive range of scientific, public and governmental services</w:delText>
        </w:r>
        <w:r w:rsidRPr="006A25AE" w:rsidDel="00293FAB">
          <w:rPr>
            <w:lang w:eastAsia="ja-JP"/>
          </w:rPr>
          <w:delText>;</w:delText>
        </w:r>
      </w:del>
    </w:p>
    <w:p w14:paraId="414A86B5" w14:textId="7A5C7D0A" w:rsidR="00CF230A" w:rsidRPr="006A25AE" w:rsidRDefault="00CF230A">
      <w:pPr>
        <w:tabs>
          <w:tab w:val="left" w:pos="0"/>
        </w:tabs>
        <w:jc w:val="both"/>
        <w:rPr>
          <w:rFonts w:ascii="Times" w:hAnsi="Times"/>
        </w:rPr>
        <w:pPrChange w:id="117" w:author="USA" w:date="2022-03-18T15:51:00Z">
          <w:pPr>
            <w:jc w:val="both"/>
          </w:pPr>
        </w:pPrChange>
      </w:pPr>
      <w:del w:id="118" w:author="USA" w:date="2022-03-18T15:51:00Z">
        <w:r w:rsidRPr="006A25AE" w:rsidDel="00293FAB">
          <w:rPr>
            <w:i/>
            <w:iCs/>
            <w:lang w:eastAsia="ja-JP"/>
          </w:rPr>
          <w:delText>g)</w:delText>
        </w:r>
        <w:r w:rsidRPr="006A25AE" w:rsidDel="00293FAB">
          <w:rPr>
            <w:lang w:eastAsia="ja-JP"/>
          </w:rPr>
          <w:tab/>
        </w:r>
        <w:r w:rsidRPr="006A25AE" w:rsidDel="00293FAB">
          <w:rPr>
            <w:rFonts w:ascii="Times" w:hAnsi="Times"/>
          </w:rPr>
          <w:delText>that some radiocommunication services have existing criteria to assess the impact of interference from extraneous sources of RF energy that produce unwanted radiation in the frequency bands allocated to those services,</w:delText>
        </w:r>
      </w:del>
    </w:p>
    <w:p w14:paraId="631E977B" w14:textId="77777777" w:rsidR="00CF230A" w:rsidRPr="006A25AE" w:rsidRDefault="00CF230A" w:rsidP="00CF230A">
      <w:pPr>
        <w:pStyle w:val="Call"/>
      </w:pPr>
      <w:r w:rsidRPr="006A25AE">
        <w:t>noting</w:t>
      </w:r>
    </w:p>
    <w:p w14:paraId="27A63FB3" w14:textId="77777777" w:rsidR="00CF230A" w:rsidRPr="006A25AE" w:rsidRDefault="00CF230A" w:rsidP="00CF230A">
      <w:pPr>
        <w:jc w:val="both"/>
      </w:pPr>
      <w:r w:rsidRPr="006A25AE">
        <w:rPr>
          <w:i/>
          <w:iCs/>
        </w:rPr>
        <w:t>a)</w:t>
      </w:r>
      <w:r w:rsidRPr="006A25AE">
        <w:tab/>
        <w:t xml:space="preserve">that protection of radiocommunication services from harmful interference caused by electrical installations is specifically called for in Nos. </w:t>
      </w:r>
      <w:r w:rsidRPr="006A25AE">
        <w:rPr>
          <w:rStyle w:val="Artref"/>
          <w:b/>
          <w:bCs/>
        </w:rPr>
        <w:t>15.12</w:t>
      </w:r>
      <w:r w:rsidRPr="006A25AE">
        <w:t xml:space="preserve"> and </w:t>
      </w:r>
      <w:r w:rsidRPr="006A25AE">
        <w:rPr>
          <w:rStyle w:val="Artref"/>
          <w:b/>
          <w:bCs/>
        </w:rPr>
        <w:t>15.13</w:t>
      </w:r>
      <w:r w:rsidRPr="006A25AE">
        <w:t xml:space="preserve"> of the Radio Regulations</w:t>
      </w:r>
      <w:r>
        <w:t xml:space="preserve"> (RR)</w:t>
      </w:r>
      <w:r w:rsidRPr="006A25AE">
        <w:t>;</w:t>
      </w:r>
    </w:p>
    <w:p w14:paraId="2FE66CBA" w14:textId="77777777" w:rsidR="00CF230A" w:rsidRPr="006A25AE" w:rsidRDefault="00CF230A" w:rsidP="00CF230A">
      <w:pPr>
        <w:jc w:val="both"/>
        <w:rPr>
          <w:rFonts w:eastAsia="Calibri"/>
        </w:rPr>
      </w:pPr>
      <w:r w:rsidRPr="006A25AE">
        <w:rPr>
          <w:i/>
          <w:iCs/>
          <w:lang w:eastAsia="ko-KR"/>
        </w:rPr>
        <w:t>b)</w:t>
      </w:r>
      <w:r w:rsidRPr="006A25AE">
        <w:rPr>
          <w:rFonts w:eastAsia="Calibri"/>
        </w:rPr>
        <w:tab/>
        <w:t>that Recommendation ITU-R SM.1056 on the limitation of radiation from ISM equipment recommends that administrations consider the use of the latest edition of CISPR publication 11;</w:t>
      </w:r>
    </w:p>
    <w:p w14:paraId="35E5E5FA" w14:textId="5BE15410" w:rsidR="00CF230A" w:rsidRPr="006A25AE" w:rsidRDefault="00CF230A" w:rsidP="00CF230A">
      <w:pPr>
        <w:jc w:val="both"/>
      </w:pPr>
      <w:r w:rsidRPr="006A25AE">
        <w:rPr>
          <w:i/>
          <w:iCs/>
        </w:rPr>
        <w:t>c)</w:t>
      </w:r>
      <w:r w:rsidRPr="006A25AE">
        <w:tab/>
        <w:t xml:space="preserve">that </w:t>
      </w:r>
      <w:ins w:id="119" w:author="USA" w:date="2022-03-18T15:56:00Z">
        <w:r w:rsidR="005A4400">
          <w:t xml:space="preserve">Recommendation ITU-R SM.329 provides </w:t>
        </w:r>
        <w:r w:rsidR="002A3EC7">
          <w:t xml:space="preserve">limits </w:t>
        </w:r>
        <w:r w:rsidR="00ED4A47">
          <w:t xml:space="preserve">for unwanted emissions in the spurious domain, as well as </w:t>
        </w:r>
      </w:ins>
      <w:ins w:id="120" w:author="USA" w:date="2022-03-18T15:57:00Z">
        <w:r w:rsidR="00ED4A47">
          <w:t>measurement methods of spurious domain emissions;</w:t>
        </w:r>
      </w:ins>
      <w:del w:id="121" w:author="USA" w:date="2022-03-18T15:55:00Z">
        <w:r w:rsidRPr="006A25AE" w:rsidDel="005A4400">
          <w:delText>leaked RF energy could be at the charging frequency itself, at a harmonic of the magnetic resonance frequency or unrelated to that frequency (e.g. noise);</w:delText>
        </w:r>
      </w:del>
    </w:p>
    <w:p w14:paraId="4FB46975" w14:textId="658E3DB1" w:rsidR="00CF230A" w:rsidRPr="006A25AE" w:rsidRDefault="00CF230A" w:rsidP="00CF230A">
      <w:pPr>
        <w:jc w:val="both"/>
        <w:rPr>
          <w:rFonts w:ascii="Times New Roman Bold" w:hAnsi="Times New Roman Bold"/>
        </w:rPr>
      </w:pPr>
      <w:r w:rsidRPr="006A25AE">
        <w:rPr>
          <w:i/>
        </w:rPr>
        <w:t>d)</w:t>
      </w:r>
      <w:r w:rsidRPr="006A25AE">
        <w:rPr>
          <w:i/>
        </w:rPr>
        <w:tab/>
      </w:r>
      <w:ins w:id="122" w:author="USA" w:date="2022-03-18T15:58:00Z">
        <w:r w:rsidR="00A273C1" w:rsidRPr="006A5456">
          <w:rPr>
            <w:iCs/>
            <w:rPrChange w:id="123" w:author="USA" w:date="2022-03-18T16:00:00Z">
              <w:rPr>
                <w:i/>
              </w:rPr>
            </w:rPrChange>
          </w:rPr>
          <w:t>that Report</w:t>
        </w:r>
        <w:r w:rsidR="00FA1C55" w:rsidRPr="006A5456">
          <w:rPr>
            <w:iCs/>
            <w:rPrChange w:id="124" w:author="USA" w:date="2022-03-18T16:00:00Z">
              <w:rPr>
                <w:i/>
              </w:rPr>
            </w:rPrChange>
          </w:rPr>
          <w:t>s</w:t>
        </w:r>
        <w:r w:rsidR="00A273C1" w:rsidRPr="006A5456">
          <w:rPr>
            <w:iCs/>
            <w:rPrChange w:id="125" w:author="USA" w:date="2022-03-18T16:00:00Z">
              <w:rPr>
                <w:i/>
              </w:rPr>
            </w:rPrChange>
          </w:rPr>
          <w:t xml:space="preserve"> ITU-R SM.2303</w:t>
        </w:r>
        <w:r w:rsidR="00FA1C55" w:rsidRPr="006A5456">
          <w:rPr>
            <w:iCs/>
            <w:rPrChange w:id="126" w:author="USA" w:date="2022-03-18T16:00:00Z">
              <w:rPr>
                <w:i/>
              </w:rPr>
            </w:rPrChange>
          </w:rPr>
          <w:t>, SM</w:t>
        </w:r>
      </w:ins>
      <w:ins w:id="127" w:author="USA" w:date="2022-03-18T15:59:00Z">
        <w:r w:rsidR="00FA1C55" w:rsidRPr="006A5456">
          <w:rPr>
            <w:iCs/>
            <w:rPrChange w:id="128" w:author="USA" w:date="2022-03-18T16:00:00Z">
              <w:rPr>
                <w:i/>
              </w:rPr>
            </w:rPrChange>
          </w:rPr>
          <w:t xml:space="preserve">.2449, and SM.2451 provide information on </w:t>
        </w:r>
      </w:ins>
      <w:ins w:id="129" w:author="USA" w:date="2022-03-18T16:00:00Z">
        <w:r w:rsidR="006A5456">
          <w:rPr>
            <w:iCs/>
          </w:rPr>
          <w:t xml:space="preserve">various applications of </w:t>
        </w:r>
      </w:ins>
      <w:ins w:id="130" w:author="USA" w:date="2022-03-18T15:59:00Z">
        <w:r w:rsidR="00FA1C55" w:rsidRPr="006A5456">
          <w:rPr>
            <w:iCs/>
            <w:rPrChange w:id="131" w:author="USA" w:date="2022-03-18T16:00:00Z">
              <w:rPr>
                <w:i/>
              </w:rPr>
            </w:rPrChange>
          </w:rPr>
          <w:t>non-beam WPT system</w:t>
        </w:r>
        <w:r w:rsidR="00F6469F" w:rsidRPr="006A5456">
          <w:rPr>
            <w:iCs/>
            <w:rPrChange w:id="132" w:author="USA" w:date="2022-03-18T16:00:00Z">
              <w:rPr>
                <w:i/>
              </w:rPr>
            </w:rPrChange>
          </w:rPr>
          <w:t>s</w:t>
        </w:r>
      </w:ins>
      <w:ins w:id="133" w:author="USA" w:date="2022-03-18T16:00:00Z">
        <w:r w:rsidR="006A5456" w:rsidRPr="006A5456">
          <w:rPr>
            <w:iCs/>
            <w:rPrChange w:id="134" w:author="USA" w:date="2022-03-18T16:00:00Z">
              <w:rPr>
                <w:i/>
              </w:rPr>
            </w:rPrChange>
          </w:rPr>
          <w:t xml:space="preserve">, including impact assessment of </w:t>
        </w:r>
        <w:r w:rsidR="00C81DE4">
          <w:rPr>
            <w:iCs/>
          </w:rPr>
          <w:t xml:space="preserve">these </w:t>
        </w:r>
        <w:r w:rsidR="006A5456" w:rsidRPr="006A5456">
          <w:rPr>
            <w:iCs/>
            <w:rPrChange w:id="135" w:author="USA" w:date="2022-03-18T16:00:00Z">
              <w:rPr>
                <w:i/>
              </w:rPr>
            </w:rPrChange>
          </w:rPr>
          <w:t>WPT systems</w:t>
        </w:r>
      </w:ins>
      <w:ins w:id="136" w:author="USA" w:date="2022-03-18T15:59:00Z">
        <w:r w:rsidR="00F6469F" w:rsidRPr="006A5456">
          <w:rPr>
            <w:iCs/>
            <w:rPrChange w:id="137" w:author="USA" w:date="2022-03-18T16:00:00Z">
              <w:rPr>
                <w:i/>
              </w:rPr>
            </w:rPrChange>
          </w:rPr>
          <w:t>;</w:t>
        </w:r>
      </w:ins>
      <w:del w:id="138" w:author="USA" w:date="2022-03-18T16:00:00Z">
        <w:r w:rsidRPr="006A25AE" w:rsidDel="006A5456">
          <w:delText xml:space="preserve">that </w:delText>
        </w:r>
        <w:r w:rsidRPr="006A25AE" w:rsidDel="006A5456">
          <w:rPr>
            <w:iCs/>
          </w:rPr>
          <w:delText xml:space="preserve">some WPT – EV systems operate with a nearly pure sinusoidal CW-like current in the primary coil, resulting in very low level of harmonic signal generation while most </w:delText>
        </w:r>
        <w:r w:rsidRPr="006A25AE" w:rsidDel="006A5456">
          <w:delText>WPT systems typically generate RF energy using switch mode techniques, resulting in a significant portion of that energy appearing on frequencies harmonically related to the nominal frequency of operation</w:delText>
        </w:r>
        <w:r w:rsidRPr="006A25AE" w:rsidDel="006A5456">
          <w:rPr>
            <w:rStyle w:val="FootnoteReference"/>
            <w:rtl/>
          </w:rPr>
          <w:delText>1</w:delText>
        </w:r>
        <w:r w:rsidRPr="006A25AE" w:rsidDel="006A5456">
          <w:delText>;</w:delText>
        </w:r>
      </w:del>
    </w:p>
    <w:p w14:paraId="573E8BD6" w14:textId="51F920AF" w:rsidR="00CF230A" w:rsidRPr="006A25AE" w:rsidDel="00A33C6B" w:rsidRDefault="00CF230A" w:rsidP="00CF230A">
      <w:pPr>
        <w:jc w:val="both"/>
        <w:rPr>
          <w:del w:id="139" w:author="USA" w:date="2022-03-18T16:01:00Z"/>
        </w:rPr>
      </w:pPr>
      <w:del w:id="140" w:author="USA" w:date="2022-03-18T16:01:00Z">
        <w:r w:rsidRPr="006A25AE" w:rsidDel="00A33C6B">
          <w:rPr>
            <w:i/>
            <w:iCs/>
          </w:rPr>
          <w:delText>e)</w:delText>
        </w:r>
        <w:r w:rsidRPr="006A25AE" w:rsidDel="00A33C6B">
          <w:tab/>
          <w:delText>that detailed studies relevant to the impact of devices using WPT technology on radiocommunication services are documented in Reports ITU-R SM.2303, ITU-R SM.2449 and ITU</w:delText>
        </w:r>
        <w:r w:rsidDel="00A33C6B">
          <w:noBreakHyphen/>
        </w:r>
        <w:r w:rsidRPr="006A25AE" w:rsidDel="00A33C6B">
          <w:delText>R SM.2451;</w:delText>
        </w:r>
      </w:del>
    </w:p>
    <w:p w14:paraId="158784E2" w14:textId="34D57408" w:rsidR="00CF230A" w:rsidRPr="006A25AE" w:rsidDel="00A33C6B" w:rsidRDefault="00CF230A" w:rsidP="00CF230A">
      <w:pPr>
        <w:jc w:val="both"/>
        <w:rPr>
          <w:del w:id="141" w:author="USA" w:date="2022-03-18T16:01:00Z"/>
          <w:rFonts w:cs="Arial"/>
        </w:rPr>
      </w:pPr>
      <w:del w:id="142" w:author="USA" w:date="2022-03-18T16:01:00Z">
        <w:r w:rsidRPr="006A25AE" w:rsidDel="00A33C6B">
          <w:rPr>
            <w:rFonts w:cs="Arial"/>
            <w:i/>
          </w:rPr>
          <w:delText>f)</w:delText>
        </w:r>
        <w:r w:rsidRPr="006A25AE" w:rsidDel="00A33C6B">
          <w:rPr>
            <w:rFonts w:cs="Arial"/>
            <w:i/>
          </w:rPr>
          <w:tab/>
        </w:r>
        <w:r w:rsidRPr="006A25AE" w:rsidDel="00A33C6B">
          <w:rPr>
            <w:rFonts w:cs="Arial"/>
          </w:rPr>
          <w:delText xml:space="preserve">that some of the studies in </w:delText>
        </w:r>
        <w:r w:rsidRPr="006A25AE" w:rsidDel="00A33C6B">
          <w:rPr>
            <w:rFonts w:cs="Arial"/>
            <w:i/>
            <w:iCs/>
          </w:rPr>
          <w:delText>e</w:delText>
        </w:r>
        <w:r w:rsidRPr="006A25AE" w:rsidDel="00A33C6B">
          <w:rPr>
            <w:rFonts w:cs="Arial"/>
            <w:i/>
          </w:rPr>
          <w:delText>)</w:delText>
        </w:r>
        <w:r w:rsidRPr="006A25AE" w:rsidDel="00A33C6B">
          <w:rPr>
            <w:rFonts w:cs="Arial"/>
          </w:rPr>
          <w:delText xml:space="preserve"> relate to WPT systems operating in an already high man-made noise level environment, with high levels of wanted signals, which is not replicated globally;</w:delText>
        </w:r>
      </w:del>
    </w:p>
    <w:p w14:paraId="0B019A69" w14:textId="293AC9B9" w:rsidR="00CF230A" w:rsidRPr="006A25AE" w:rsidDel="00A33C6B" w:rsidRDefault="00CF230A" w:rsidP="00CF230A">
      <w:pPr>
        <w:jc w:val="both"/>
        <w:rPr>
          <w:del w:id="143" w:author="USA" w:date="2022-03-18T16:01:00Z"/>
          <w:rFonts w:cs="Arial"/>
        </w:rPr>
      </w:pPr>
      <w:del w:id="144" w:author="USA" w:date="2022-03-18T16:01:00Z">
        <w:r w:rsidRPr="006A25AE" w:rsidDel="00A33C6B">
          <w:rPr>
            <w:rFonts w:cs="Arial"/>
            <w:i/>
          </w:rPr>
          <w:delText>g)</w:delText>
        </w:r>
        <w:r w:rsidRPr="006A25AE" w:rsidDel="00A33C6B">
          <w:rPr>
            <w:rFonts w:cs="Arial"/>
          </w:rPr>
          <w:tab/>
          <w:delText>that to minimize the cost of capital plant, transmission operating costs and considering planning factors employed to minimize radio interference, receivers for radio communications services are frequently operated close to their performance limits in terms of signal strength and signal to noise ratio;</w:delText>
        </w:r>
      </w:del>
    </w:p>
    <w:p w14:paraId="578D6C7C" w14:textId="18003AA7" w:rsidR="00CF230A" w:rsidRPr="006A25AE" w:rsidDel="00A33C6B" w:rsidRDefault="00CF230A" w:rsidP="00CF230A">
      <w:pPr>
        <w:jc w:val="both"/>
        <w:rPr>
          <w:del w:id="145" w:author="USA" w:date="2022-03-18T16:01:00Z"/>
        </w:rPr>
      </w:pPr>
      <w:del w:id="146" w:author="USA" w:date="2022-03-18T16:01:00Z">
        <w:r w:rsidRPr="006A25AE" w:rsidDel="00A33C6B">
          <w:rPr>
            <w:rFonts w:cs="Arial"/>
            <w:i/>
          </w:rPr>
          <w:delText>h)</w:delText>
        </w:r>
        <w:r w:rsidRPr="006A25AE" w:rsidDel="00A33C6B">
          <w:rPr>
            <w:rFonts w:cs="Arial"/>
          </w:rPr>
          <w:tab/>
          <w:delText xml:space="preserve">that in view of </w:delText>
        </w:r>
        <w:r w:rsidRPr="006A25AE" w:rsidDel="00A33C6B">
          <w:rPr>
            <w:rFonts w:cs="Arial"/>
            <w:i/>
          </w:rPr>
          <w:delText>d)</w:delText>
        </w:r>
        <w:r w:rsidRPr="006A25AE" w:rsidDel="00A33C6B">
          <w:rPr>
            <w:rFonts w:cs="Arial"/>
          </w:rPr>
          <w:delText xml:space="preserve"> and </w:delText>
        </w:r>
        <w:r w:rsidRPr="006A25AE" w:rsidDel="00A33C6B">
          <w:rPr>
            <w:rFonts w:cs="Arial"/>
            <w:i/>
          </w:rPr>
          <w:delText>e)</w:delText>
        </w:r>
        <w:r w:rsidRPr="006A25AE" w:rsidDel="00A33C6B">
          <w:rPr>
            <w:rFonts w:cs="Arial"/>
          </w:rPr>
          <w:delText>, emission limits for WPT need to reflect the minimum usable field strengths of radio services, as defined in the relevant ITU-R Recommendations;</w:delText>
        </w:r>
      </w:del>
    </w:p>
    <w:p w14:paraId="6787AFAE" w14:textId="5F7DC737" w:rsidR="00CF230A" w:rsidRPr="006A25AE" w:rsidDel="00A33C6B" w:rsidRDefault="00CF230A" w:rsidP="00CF230A">
      <w:pPr>
        <w:jc w:val="both"/>
        <w:rPr>
          <w:del w:id="147" w:author="USA" w:date="2022-03-18T16:01:00Z"/>
          <w:lang w:eastAsia="ja-JP"/>
        </w:rPr>
      </w:pPr>
      <w:del w:id="148" w:author="USA" w:date="2022-03-18T16:01:00Z">
        <w:r w:rsidRPr="006A25AE" w:rsidDel="00A33C6B">
          <w:rPr>
            <w:i/>
            <w:iCs/>
          </w:rPr>
          <w:lastRenderedPageBreak/>
          <w:delText>i)</w:delText>
        </w:r>
        <w:r w:rsidRPr="006A25AE" w:rsidDel="00A33C6B">
          <w:tab/>
          <w:delText>that Recommendation ITU-R P.372 provides information on background noise levels in terms of statistical averages, for planning radiocommunication services and for designing of radio communication equipment;</w:delText>
        </w:r>
      </w:del>
    </w:p>
    <w:p w14:paraId="5B6B8FDC" w14:textId="494DF739" w:rsidR="00CF230A" w:rsidRPr="006A25AE" w:rsidDel="00A33C6B" w:rsidRDefault="00CF230A" w:rsidP="00CF230A">
      <w:pPr>
        <w:jc w:val="both"/>
        <w:rPr>
          <w:del w:id="149" w:author="USA" w:date="2022-03-18T16:01:00Z"/>
          <w:sz w:val="22"/>
          <w:szCs w:val="22"/>
        </w:rPr>
      </w:pPr>
      <w:del w:id="150" w:author="USA" w:date="2022-03-18T16:01:00Z">
        <w:r w:rsidRPr="006A25AE" w:rsidDel="00A33C6B">
          <w:rPr>
            <w:i/>
            <w:iCs/>
            <w:lang w:eastAsia="ja-JP"/>
          </w:rPr>
          <w:delText>j</w:delText>
        </w:r>
        <w:r w:rsidRPr="006A25AE" w:rsidDel="00A33C6B">
          <w:rPr>
            <w:i/>
            <w:iCs/>
          </w:rPr>
          <w:delText>)</w:delText>
        </w:r>
        <w:r w:rsidRPr="006A25AE" w:rsidDel="00A33C6B">
          <w:tab/>
          <w:delText xml:space="preserve">that intrinsic receiver noise and external radio noise, including atmospheric, man-made and galactic </w:delText>
        </w:r>
        <w:r w:rsidRPr="006A25AE" w:rsidDel="00A33C6B">
          <w:rPr>
            <w:lang w:eastAsia="ja-JP"/>
          </w:rPr>
          <w:delText xml:space="preserve">noise, </w:delText>
        </w:r>
        <w:r w:rsidRPr="006A25AE" w:rsidDel="00A33C6B">
          <w:delText>determine how well radiocommunication services function and are often limiting factors in determining the effectiveness of such services;</w:delText>
        </w:r>
      </w:del>
    </w:p>
    <w:p w14:paraId="487AC91B" w14:textId="06F290CA" w:rsidR="00CF230A" w:rsidRPr="006A25AE" w:rsidDel="00A33C6B" w:rsidRDefault="00CF230A" w:rsidP="00CF230A">
      <w:pPr>
        <w:jc w:val="both"/>
        <w:rPr>
          <w:del w:id="151" w:author="USA" w:date="2022-03-18T16:01:00Z"/>
        </w:rPr>
      </w:pPr>
      <w:del w:id="152" w:author="USA" w:date="2022-03-18T16:01:00Z">
        <w:r w:rsidRPr="006A25AE" w:rsidDel="00A33C6B">
          <w:rPr>
            <w:i/>
          </w:rPr>
          <w:delText>k)</w:delText>
        </w:r>
        <w:r w:rsidRPr="006A25AE" w:rsidDel="00A33C6B">
          <w:tab/>
          <w:delText>that receiver characteristics, planning parameters, RF protection ratios and protection criteria for the Sound Broadcasting Service below 30 MHZ can be found in Recommendations ITU</w:delText>
        </w:r>
        <w:r w:rsidRPr="006A25AE" w:rsidDel="00A33C6B">
          <w:noBreakHyphen/>
          <w:delText>R BS.703, ITU</w:delText>
        </w:r>
        <w:r w:rsidRPr="006A25AE" w:rsidDel="00A33C6B">
          <w:noBreakHyphen/>
          <w:delText>R BS.560 and ITU</w:delText>
        </w:r>
        <w:r w:rsidRPr="006A25AE" w:rsidDel="00A33C6B">
          <w:noBreakHyphen/>
          <w:delText>R BS.1895;</w:delText>
        </w:r>
      </w:del>
    </w:p>
    <w:p w14:paraId="2981F703" w14:textId="54079C36" w:rsidR="00CF230A" w:rsidRPr="006A25AE" w:rsidDel="00A33C6B" w:rsidRDefault="00CF230A" w:rsidP="00CF230A">
      <w:pPr>
        <w:jc w:val="both"/>
        <w:rPr>
          <w:del w:id="153" w:author="USA" w:date="2022-03-18T16:01:00Z"/>
          <w:rFonts w:cs="Arial"/>
        </w:rPr>
      </w:pPr>
      <w:del w:id="154" w:author="USA" w:date="2022-03-18T16:01:00Z">
        <w:r w:rsidRPr="006A25AE" w:rsidDel="00A33C6B">
          <w:rPr>
            <w:rFonts w:cs="Arial"/>
            <w:i/>
          </w:rPr>
          <w:delText>l)</w:delText>
        </w:r>
        <w:r w:rsidRPr="006A25AE" w:rsidDel="00A33C6B">
          <w:rPr>
            <w:rFonts w:cs="Arial"/>
          </w:rPr>
          <w:tab/>
          <w:delText>that Signal to interference protection criteria for various classes of emission in the fixed service below 30 MHz can be found in Recommendation ITU-R F.240;</w:delText>
        </w:r>
      </w:del>
    </w:p>
    <w:p w14:paraId="79EDFEA2" w14:textId="55D39D4F" w:rsidR="00CF230A" w:rsidRPr="006A25AE" w:rsidDel="00A33C6B" w:rsidRDefault="00CF230A" w:rsidP="00CF230A">
      <w:pPr>
        <w:jc w:val="both"/>
        <w:rPr>
          <w:del w:id="155" w:author="USA" w:date="2022-03-18T16:01:00Z"/>
        </w:rPr>
      </w:pPr>
      <w:del w:id="156" w:author="USA" w:date="2022-03-18T16:01:00Z">
        <w:r w:rsidRPr="006A25AE" w:rsidDel="00A33C6B">
          <w:rPr>
            <w:rFonts w:cs="Arial"/>
            <w:i/>
          </w:rPr>
          <w:delText>m)</w:delText>
        </w:r>
        <w:r w:rsidRPr="006A25AE" w:rsidDel="00A33C6B">
          <w:rPr>
            <w:rFonts w:cs="Arial"/>
          </w:rPr>
          <w:tab/>
          <w:delText xml:space="preserve">that for the radio amateur service the protection criteria in Recommendation ITU-R F.240 are valid as stated in </w:delText>
        </w:r>
        <w:r w:rsidRPr="006A25AE" w:rsidDel="00A33C6B">
          <w:rPr>
            <w:rFonts w:cs="Arial"/>
            <w:i/>
          </w:rPr>
          <w:delText xml:space="preserve">recommends </w:delText>
        </w:r>
        <w:r w:rsidRPr="006A25AE" w:rsidDel="00A33C6B">
          <w:rPr>
            <w:rFonts w:cs="Arial"/>
            <w:iCs/>
          </w:rPr>
          <w:delText>I</w:delText>
        </w:r>
        <w:r w:rsidRPr="006A25AE" w:rsidDel="00A33C6B">
          <w:rPr>
            <w:rFonts w:cs="Arial"/>
          </w:rPr>
          <w:delText xml:space="preserve"> of Recommendation ITU-R M.1044;</w:delText>
        </w:r>
      </w:del>
    </w:p>
    <w:p w14:paraId="3A4E972B" w14:textId="288E25AD" w:rsidR="00CF230A" w:rsidRPr="006A25AE" w:rsidDel="00A33C6B" w:rsidRDefault="00CF230A" w:rsidP="00CF230A">
      <w:pPr>
        <w:jc w:val="both"/>
        <w:rPr>
          <w:del w:id="157" w:author="USA" w:date="2022-03-18T16:01:00Z"/>
        </w:rPr>
      </w:pPr>
      <w:del w:id="158" w:author="USA" w:date="2022-03-18T16:01:00Z">
        <w:r w:rsidRPr="006A25AE" w:rsidDel="00A33C6B">
          <w:rPr>
            <w:i/>
            <w:iCs/>
          </w:rPr>
          <w:delText>n)</w:delText>
        </w:r>
        <w:r w:rsidRPr="006A25AE" w:rsidDel="00A33C6B">
          <w:delText xml:space="preserve"> </w:delText>
        </w:r>
        <w:r w:rsidRPr="006A25AE" w:rsidDel="00A33C6B">
          <w:tab/>
          <w:delText>that the increase in external radio noise results in an increase in the minimum usable field strength and degradation of the quality, reliability, or both, of the fixed, mobile and broadcasting services;</w:delText>
        </w:r>
      </w:del>
    </w:p>
    <w:p w14:paraId="740A3272" w14:textId="73CE0886" w:rsidR="00CF230A" w:rsidRPr="006A25AE" w:rsidDel="00A33C6B" w:rsidRDefault="00CF230A" w:rsidP="00CF230A">
      <w:pPr>
        <w:jc w:val="both"/>
        <w:rPr>
          <w:del w:id="159" w:author="USA" w:date="2022-03-18T16:01:00Z"/>
        </w:rPr>
      </w:pPr>
      <w:del w:id="160" w:author="USA" w:date="2022-03-18T16:01:00Z">
        <w:r w:rsidRPr="006A25AE" w:rsidDel="00A33C6B">
          <w:rPr>
            <w:i/>
            <w:iCs/>
          </w:rPr>
          <w:delText>o)</w:delText>
        </w:r>
        <w:r w:rsidRPr="006A25AE" w:rsidDel="00A33C6B">
          <w:tab/>
          <w:delText>that emissions from WPT systems may also increase the level of man-made radio noise, causing an increase in the external radio noise environment;</w:delText>
        </w:r>
      </w:del>
    </w:p>
    <w:p w14:paraId="463E39D9" w14:textId="365151C2" w:rsidR="00CF230A" w:rsidRPr="006A25AE" w:rsidDel="00A33C6B" w:rsidRDefault="00CF230A" w:rsidP="00CF230A">
      <w:pPr>
        <w:jc w:val="both"/>
        <w:rPr>
          <w:del w:id="161" w:author="USA" w:date="2022-03-18T16:01:00Z"/>
          <w:lang w:eastAsia="ja-JP"/>
        </w:rPr>
      </w:pPr>
      <w:del w:id="162" w:author="USA" w:date="2022-03-18T16:01:00Z">
        <w:r w:rsidRPr="006A25AE" w:rsidDel="00A33C6B">
          <w:rPr>
            <w:i/>
            <w:iCs/>
            <w:lang w:eastAsia="ja-JP"/>
          </w:rPr>
          <w:delText>p)</w:delText>
        </w:r>
        <w:r w:rsidRPr="006A25AE" w:rsidDel="00A33C6B">
          <w:rPr>
            <w:lang w:eastAsia="ja-JP"/>
          </w:rPr>
          <w:tab/>
          <w:delText xml:space="preserve">that harmonics of WPT systems may </w:delText>
        </w:r>
        <w:r w:rsidRPr="006A25AE" w:rsidDel="00A33C6B">
          <w:rPr>
            <w:rFonts w:cs="Arial"/>
            <w:lang w:eastAsia="ja-JP"/>
          </w:rPr>
          <w:delText xml:space="preserve">impact radiocommunication services </w:delText>
        </w:r>
        <w:r w:rsidRPr="006A25AE" w:rsidDel="00A33C6B">
          <w:rPr>
            <w:lang w:eastAsia="ja-JP"/>
          </w:rPr>
          <w:delText>as co-channel sources of harmful interference;</w:delText>
        </w:r>
      </w:del>
    </w:p>
    <w:p w14:paraId="5C3E0C2D" w14:textId="3E1FDCFA" w:rsidR="00CF230A" w:rsidRPr="006A25AE" w:rsidDel="00A33C6B" w:rsidRDefault="00CF230A" w:rsidP="00CF230A">
      <w:pPr>
        <w:jc w:val="both"/>
        <w:rPr>
          <w:del w:id="163" w:author="USA" w:date="2022-03-18T16:01:00Z"/>
          <w:lang w:eastAsia="ja-JP"/>
        </w:rPr>
      </w:pPr>
      <w:del w:id="164" w:author="USA" w:date="2022-03-18T16:01:00Z">
        <w:r w:rsidRPr="006A25AE" w:rsidDel="00A33C6B">
          <w:rPr>
            <w:i/>
            <w:iCs/>
            <w:lang w:eastAsia="ja-JP"/>
          </w:rPr>
          <w:delText>q)</w:delText>
        </w:r>
        <w:r w:rsidRPr="006A25AE" w:rsidDel="00A33C6B">
          <w:rPr>
            <w:lang w:eastAsia="ja-JP"/>
          </w:rPr>
          <w:tab/>
          <w:delText xml:space="preserve">that </w:delText>
        </w:r>
        <w:bookmarkStart w:id="165" w:name="OLE_LINK1"/>
        <w:bookmarkStart w:id="166" w:name="OLE_LINK2"/>
        <w:r w:rsidRPr="006A25AE" w:rsidDel="00A33C6B">
          <w:rPr>
            <w:lang w:eastAsia="ja-JP"/>
          </w:rPr>
          <w:delText>Recommendations ITU-R SM.2110 and ITU-R SM.2129 set out the recommended frequencies for WPT operation</w:delText>
        </w:r>
        <w:bookmarkEnd w:id="165"/>
        <w:bookmarkEnd w:id="166"/>
        <w:r w:rsidRPr="006A25AE" w:rsidDel="00A33C6B">
          <w:rPr>
            <w:lang w:eastAsia="ja-JP"/>
          </w:rPr>
          <w:delText>;</w:delText>
        </w:r>
      </w:del>
    </w:p>
    <w:p w14:paraId="53660C17" w14:textId="5A27871F" w:rsidR="00CF230A" w:rsidRPr="006A25AE" w:rsidDel="00A33C6B" w:rsidRDefault="00CF230A" w:rsidP="00CF230A">
      <w:pPr>
        <w:jc w:val="both"/>
        <w:rPr>
          <w:del w:id="167" w:author="USA" w:date="2022-03-18T16:01:00Z"/>
          <w:rFonts w:eastAsia="Calibri"/>
        </w:rPr>
      </w:pPr>
      <w:del w:id="168" w:author="USA" w:date="2022-03-18T16:01:00Z">
        <w:r w:rsidRPr="006A25AE" w:rsidDel="00A33C6B">
          <w:rPr>
            <w:i/>
            <w:iCs/>
            <w:lang w:eastAsia="ja-JP"/>
          </w:rPr>
          <w:delText>r)</w:delText>
        </w:r>
        <w:r w:rsidRPr="006A25AE" w:rsidDel="00A33C6B">
          <w:rPr>
            <w:lang w:eastAsia="ja-JP"/>
          </w:rPr>
          <w:tab/>
        </w:r>
        <w:r w:rsidRPr="006A25AE" w:rsidDel="00A33C6B">
          <w:rPr>
            <w:rFonts w:eastAsia="Calibri"/>
          </w:rPr>
          <w:delText>that Report ITU-R SM.2303 discusses WPT using technologies other than radio frequency beam;</w:delText>
        </w:r>
      </w:del>
    </w:p>
    <w:p w14:paraId="0CEA9DDC" w14:textId="45BAC3CE" w:rsidR="00CF230A" w:rsidRPr="006A25AE" w:rsidDel="00A33C6B" w:rsidRDefault="00CF230A" w:rsidP="00CF230A">
      <w:pPr>
        <w:jc w:val="both"/>
        <w:rPr>
          <w:del w:id="169" w:author="USA" w:date="2022-03-18T16:01:00Z"/>
          <w:rFonts w:eastAsia="Calibri"/>
        </w:rPr>
      </w:pPr>
      <w:del w:id="170" w:author="USA" w:date="2022-03-18T16:01:00Z">
        <w:r w:rsidRPr="006A25AE" w:rsidDel="00A33C6B">
          <w:rPr>
            <w:rFonts w:eastAsia="Calibri"/>
            <w:i/>
          </w:rPr>
          <w:delText>s)</w:delText>
        </w:r>
        <w:r w:rsidRPr="006A25AE" w:rsidDel="00A33C6B">
          <w:rPr>
            <w:rFonts w:eastAsia="Calibri"/>
          </w:rPr>
          <w:tab/>
          <w:delText>that Report ITU-R SM.2449 contains studies on the impact of non-beam induction WPT mobile applications to radiocommunication services in the 100</w:delText>
        </w:r>
        <w:r w:rsidRPr="006A25AE" w:rsidDel="00A33C6B">
          <w:rPr>
            <w:rFonts w:eastAsia="Calibri"/>
          </w:rPr>
          <w:noBreakHyphen/>
          <w:delText>148.5 kHz frequency range;</w:delText>
        </w:r>
      </w:del>
    </w:p>
    <w:p w14:paraId="1FB6A9AF" w14:textId="51E2F550" w:rsidR="00CF230A" w:rsidRPr="006A25AE" w:rsidDel="00A33C6B" w:rsidRDefault="00CF230A" w:rsidP="00CF230A">
      <w:pPr>
        <w:jc w:val="both"/>
        <w:rPr>
          <w:del w:id="171" w:author="USA" w:date="2022-03-18T16:01:00Z"/>
          <w:rFonts w:eastAsia="Calibri"/>
        </w:rPr>
      </w:pPr>
      <w:del w:id="172" w:author="USA" w:date="2022-03-18T16:01:00Z">
        <w:r w:rsidRPr="006A25AE" w:rsidDel="00A33C6B">
          <w:rPr>
            <w:rFonts w:eastAsia="Calibri"/>
            <w:i/>
          </w:rPr>
          <w:delText>t)</w:delText>
        </w:r>
        <w:r w:rsidRPr="006A25AE" w:rsidDel="00A33C6B">
          <w:rPr>
            <w:rFonts w:eastAsia="Calibri"/>
          </w:rPr>
          <w:tab/>
          <w:delText>that Report ITU-R SM.2451 provides an assessment of impact of wireless power transmission for electric vehicle charging on radiocommunication services;</w:delText>
        </w:r>
      </w:del>
    </w:p>
    <w:p w14:paraId="3D987138" w14:textId="5EA7D128" w:rsidR="00CF230A" w:rsidRPr="006A25AE" w:rsidDel="00A33C6B" w:rsidRDefault="00CF230A" w:rsidP="00CF230A">
      <w:pPr>
        <w:jc w:val="both"/>
        <w:rPr>
          <w:del w:id="173" w:author="USA" w:date="2022-03-18T16:01:00Z"/>
          <w:rFonts w:cs="Arial"/>
          <w:i/>
        </w:rPr>
      </w:pPr>
      <w:del w:id="174" w:author="USA" w:date="2022-03-18T16:01:00Z">
        <w:r w:rsidRPr="006A25AE" w:rsidDel="00A33C6B">
          <w:rPr>
            <w:rFonts w:cs="Arial"/>
            <w:i/>
          </w:rPr>
          <w:delText>u)</w:delText>
        </w:r>
        <w:r w:rsidRPr="006A25AE" w:rsidDel="00A33C6B">
          <w:rPr>
            <w:rFonts w:cs="Arial"/>
            <w:i/>
          </w:rPr>
          <w:tab/>
        </w:r>
        <w:r w:rsidRPr="006A25AE" w:rsidDel="00A33C6B">
          <w:rPr>
            <w:rFonts w:cs="Arial"/>
          </w:rPr>
          <w:delText>that studies have shown that the impact of WPT-EV operating in the 79-90 kHz range on some radiocommunications services can be reduced if the WPT emissions are locked to the broadcasting frequency raster;</w:delText>
        </w:r>
      </w:del>
    </w:p>
    <w:p w14:paraId="1C3C5899" w14:textId="6BBE7DAD" w:rsidR="00CF230A" w:rsidRPr="006A25AE" w:rsidDel="00A33C6B" w:rsidRDefault="00CF230A" w:rsidP="00CF230A">
      <w:pPr>
        <w:jc w:val="both"/>
        <w:rPr>
          <w:del w:id="175" w:author="USA" w:date="2022-03-18T16:01:00Z"/>
          <w:lang w:eastAsia="fr-CH"/>
        </w:rPr>
      </w:pPr>
      <w:del w:id="176" w:author="USA" w:date="2022-03-18T16:01:00Z">
        <w:r w:rsidRPr="006A25AE" w:rsidDel="00A33C6B">
          <w:rPr>
            <w:i/>
          </w:rPr>
          <w:delText>v)</w:delText>
        </w:r>
        <w:r w:rsidRPr="006A25AE" w:rsidDel="00A33C6B">
          <w:tab/>
          <w:delText>that studies have been completed to assess the minimum disturbance level which WPT systems will create, based on the projected deployment densities of such systems and an assumption that these systems operate to the current emission limits of ITU-R SM.329-12 or CISPR11. These studies confirm that emission levels would be very significantly above the existing man-made noise background levels,</w:delText>
        </w:r>
      </w:del>
    </w:p>
    <w:p w14:paraId="521FA499" w14:textId="67074C33" w:rsidR="00CF230A" w:rsidRPr="006A25AE" w:rsidDel="00A2729F" w:rsidRDefault="00CF230A" w:rsidP="00CF230A">
      <w:pPr>
        <w:pStyle w:val="Call"/>
        <w:rPr>
          <w:del w:id="177" w:author="USA" w:date="2022-03-18T16:03:00Z"/>
        </w:rPr>
      </w:pPr>
      <w:del w:id="178" w:author="USA" w:date="2022-03-18T16:03:00Z">
        <w:r w:rsidRPr="006A25AE" w:rsidDel="00A2729F">
          <w:delText>recognizing</w:delText>
        </w:r>
      </w:del>
    </w:p>
    <w:p w14:paraId="22FA5235" w14:textId="249DD6FD" w:rsidR="00CF230A" w:rsidRPr="006A25AE" w:rsidDel="00A2729F" w:rsidRDefault="00CF230A" w:rsidP="00CF230A">
      <w:pPr>
        <w:jc w:val="both"/>
        <w:rPr>
          <w:del w:id="179" w:author="USA" w:date="2022-03-18T16:03:00Z"/>
        </w:rPr>
      </w:pPr>
      <w:del w:id="180" w:author="USA" w:date="2022-03-18T16:03:00Z">
        <w:r w:rsidRPr="006A25AE" w:rsidDel="00A2729F">
          <w:rPr>
            <w:i/>
            <w:iCs/>
          </w:rPr>
          <w:delText>a)</w:delText>
        </w:r>
        <w:r w:rsidRPr="006A25AE" w:rsidDel="00A2729F">
          <w:tab/>
          <w:delText xml:space="preserve">that protection of radiocommunication services from harmful interference caused by electrical installations is specifically called for in </w:delText>
        </w:r>
        <w:r w:rsidDel="00A2729F">
          <w:delText xml:space="preserve">RR </w:delText>
        </w:r>
        <w:r w:rsidRPr="006A25AE" w:rsidDel="00A2729F">
          <w:delText>No</w:delText>
        </w:r>
        <w:r w:rsidDel="00A2729F">
          <w:delText>s</w:delText>
        </w:r>
        <w:r w:rsidRPr="006A25AE" w:rsidDel="00A2729F">
          <w:delText xml:space="preserve">. </w:delText>
        </w:r>
        <w:r w:rsidRPr="006A25AE" w:rsidDel="00A2729F">
          <w:rPr>
            <w:b/>
            <w:bCs/>
          </w:rPr>
          <w:delText>15.12</w:delText>
        </w:r>
        <w:r w:rsidRPr="006A25AE" w:rsidDel="00A2729F">
          <w:delText xml:space="preserve"> and </w:delText>
        </w:r>
        <w:r w:rsidRPr="006A25AE" w:rsidDel="00A2729F">
          <w:rPr>
            <w:b/>
            <w:bCs/>
          </w:rPr>
          <w:delText>15.13</w:delText>
        </w:r>
        <w:r w:rsidRPr="006A25AE" w:rsidDel="00A2729F">
          <w:delText>;</w:delText>
        </w:r>
      </w:del>
    </w:p>
    <w:p w14:paraId="78307FCF" w14:textId="1B826927" w:rsidR="00CF230A" w:rsidRPr="006A25AE" w:rsidDel="00A2729F" w:rsidRDefault="00CF230A" w:rsidP="00CF230A">
      <w:pPr>
        <w:jc w:val="both"/>
        <w:rPr>
          <w:del w:id="181" w:author="USA" w:date="2022-03-18T16:03:00Z"/>
        </w:rPr>
      </w:pPr>
      <w:del w:id="182" w:author="USA" w:date="2022-03-18T16:03:00Z">
        <w:r w:rsidRPr="006A25AE" w:rsidDel="00A2729F">
          <w:rPr>
            <w:i/>
            <w:iCs/>
          </w:rPr>
          <w:delText>b)</w:delText>
        </w:r>
        <w:r w:rsidRPr="006A25AE" w:rsidDel="00A2729F">
          <w:tab/>
          <w:delText>that WPT systems have no corresponding frequency allocation in the Radio Regulations and do not provide a radiocommunication service;</w:delText>
        </w:r>
      </w:del>
    </w:p>
    <w:p w14:paraId="77A4301E" w14:textId="58EF7817" w:rsidR="00CF230A" w:rsidRPr="006A25AE" w:rsidDel="00A2729F" w:rsidRDefault="00CF230A" w:rsidP="00CF230A">
      <w:pPr>
        <w:jc w:val="both"/>
        <w:rPr>
          <w:del w:id="183" w:author="USA" w:date="2022-03-18T16:03:00Z"/>
        </w:rPr>
      </w:pPr>
      <w:del w:id="184" w:author="USA" w:date="2022-03-18T16:03:00Z">
        <w:r w:rsidRPr="006A25AE" w:rsidDel="00A2729F">
          <w:rPr>
            <w:i/>
          </w:rPr>
          <w:delText>c)</w:delText>
        </w:r>
        <w:r w:rsidRPr="006A25AE" w:rsidDel="00A2729F">
          <w:tab/>
          <w:delText>that WPT systems should not cause interferences to radiocommunication services in any frequency band;</w:delText>
        </w:r>
      </w:del>
    </w:p>
    <w:p w14:paraId="70D6DBEB" w14:textId="12261FDF" w:rsidR="00CF230A" w:rsidRPr="006A25AE" w:rsidDel="00A2729F" w:rsidRDefault="00CF230A" w:rsidP="00CF230A">
      <w:pPr>
        <w:jc w:val="both"/>
        <w:rPr>
          <w:del w:id="185" w:author="USA" w:date="2022-03-18T16:03:00Z"/>
          <w:rFonts w:ascii="Times" w:hAnsi="Times"/>
        </w:rPr>
      </w:pPr>
      <w:del w:id="186" w:author="USA" w:date="2022-03-18T16:03:00Z">
        <w:r w:rsidRPr="006A25AE" w:rsidDel="00A2729F">
          <w:rPr>
            <w:i/>
            <w:iCs/>
            <w:lang w:eastAsia="ja-JP"/>
          </w:rPr>
          <w:delText>d)</w:delText>
        </w:r>
        <w:r w:rsidRPr="006A25AE" w:rsidDel="00A2729F">
          <w:rPr>
            <w:lang w:eastAsia="ja-JP"/>
          </w:rPr>
          <w:tab/>
        </w:r>
        <w:r w:rsidRPr="006A25AE" w:rsidDel="00A2729F">
          <w:rPr>
            <w:rFonts w:ascii="Times" w:hAnsi="Times"/>
          </w:rPr>
          <w:delText>that some radiocommunication services have existing criteria to assess the impact of interference from extraneous sources of RF energy that produce unwanted radiation in the frequency bands allocated to those services;</w:delText>
        </w:r>
      </w:del>
    </w:p>
    <w:p w14:paraId="7DBFAB4C" w14:textId="536E999F" w:rsidR="00CF230A" w:rsidRPr="006A25AE" w:rsidDel="00A2729F" w:rsidRDefault="00CF230A" w:rsidP="00CF230A">
      <w:pPr>
        <w:jc w:val="both"/>
        <w:rPr>
          <w:del w:id="187" w:author="USA" w:date="2022-03-18T16:03:00Z"/>
          <w:lang w:eastAsia="zh-CN"/>
        </w:rPr>
      </w:pPr>
      <w:del w:id="188" w:author="USA" w:date="2022-03-18T16:03:00Z">
        <w:r w:rsidRPr="006A25AE" w:rsidDel="00A2729F">
          <w:rPr>
            <w:i/>
          </w:rPr>
          <w:delText>e)</w:delText>
        </w:r>
        <w:r w:rsidRPr="006A25AE" w:rsidDel="00A2729F">
          <w:rPr>
            <w:lang w:eastAsia="zh-CN"/>
          </w:rPr>
          <w:tab/>
          <w:delText>that the criteria to protect various radiocommunication services from harmful interference are specified in existing ITU-R Recommendations;</w:delText>
        </w:r>
      </w:del>
    </w:p>
    <w:p w14:paraId="3D1B7639" w14:textId="222ADC60" w:rsidR="00CF230A" w:rsidRPr="006A25AE" w:rsidDel="00A2729F" w:rsidRDefault="00CF230A" w:rsidP="00CF230A">
      <w:pPr>
        <w:jc w:val="both"/>
        <w:rPr>
          <w:del w:id="189" w:author="USA" w:date="2022-03-18T16:03:00Z"/>
          <w:lang w:eastAsia="ko-KR"/>
        </w:rPr>
      </w:pPr>
      <w:del w:id="190" w:author="USA" w:date="2022-03-18T16:03:00Z">
        <w:r w:rsidRPr="006A25AE" w:rsidDel="00A2729F">
          <w:rPr>
            <w:i/>
            <w:lang w:eastAsia="zh-CN"/>
          </w:rPr>
          <w:delText>f)</w:delText>
        </w:r>
        <w:r w:rsidRPr="006A25AE" w:rsidDel="00A2729F">
          <w:rPr>
            <w:i/>
            <w:lang w:eastAsia="zh-CN"/>
          </w:rPr>
          <w:tab/>
        </w:r>
        <w:r w:rsidRPr="006A25AE" w:rsidDel="00A2729F">
          <w:rPr>
            <w:lang w:eastAsia="zh-CN"/>
          </w:rPr>
          <w:delText>that both consumers and manufacturers will benefit from harmonized spectrum aspects used for WPT technologies;</w:delText>
        </w:r>
      </w:del>
    </w:p>
    <w:p w14:paraId="61934D09" w14:textId="4C2E7F10" w:rsidR="00CF230A" w:rsidRPr="006A25AE" w:rsidDel="00A2729F" w:rsidRDefault="00CF230A" w:rsidP="00CF230A">
      <w:pPr>
        <w:jc w:val="both"/>
        <w:rPr>
          <w:del w:id="191" w:author="USA" w:date="2022-03-18T16:03:00Z"/>
          <w:lang w:eastAsia="ko-KR"/>
        </w:rPr>
      </w:pPr>
      <w:del w:id="192" w:author="USA" w:date="2022-03-18T16:03:00Z">
        <w:r w:rsidRPr="006A25AE" w:rsidDel="00A2729F">
          <w:rPr>
            <w:i/>
            <w:lang w:eastAsia="ko-KR"/>
          </w:rPr>
          <w:lastRenderedPageBreak/>
          <w:delText>g)</w:delText>
        </w:r>
        <w:r w:rsidRPr="006A25AE" w:rsidDel="00A2729F">
          <w:rPr>
            <w:lang w:eastAsia="ko-KR"/>
          </w:rPr>
          <w:tab/>
          <w:delText>that for frequency bands designated for ISM applications have been successfully used in the past for the development and proliferation of innovative technologies in accordance with the RR;</w:delText>
        </w:r>
      </w:del>
    </w:p>
    <w:p w14:paraId="6AFF346C" w14:textId="42AE8119" w:rsidR="00CF230A" w:rsidRPr="006A25AE" w:rsidDel="00A2729F" w:rsidRDefault="00CF230A" w:rsidP="00CF230A">
      <w:pPr>
        <w:jc w:val="both"/>
        <w:rPr>
          <w:del w:id="193" w:author="USA" w:date="2022-03-18T16:03:00Z"/>
          <w:lang w:eastAsia="ko-KR"/>
        </w:rPr>
      </w:pPr>
      <w:del w:id="194" w:author="USA" w:date="2022-03-18T16:03:00Z">
        <w:r w:rsidRPr="006A25AE" w:rsidDel="00A2729F">
          <w:rPr>
            <w:i/>
            <w:lang w:eastAsia="ko-KR"/>
          </w:rPr>
          <w:delText>h)</w:delText>
        </w:r>
        <w:r w:rsidRPr="006A25AE" w:rsidDel="00A2729F">
          <w:rPr>
            <w:lang w:eastAsia="ko-KR"/>
          </w:rPr>
          <w:tab/>
          <w:delText>that the band 6</w:delText>
        </w:r>
        <w:r w:rsidDel="00A2729F">
          <w:rPr>
            <w:lang w:eastAsia="ko-KR"/>
          </w:rPr>
          <w:delText> </w:delText>
        </w:r>
        <w:r w:rsidRPr="006A25AE" w:rsidDel="00A2729F">
          <w:rPr>
            <w:lang w:eastAsia="ko-KR"/>
          </w:rPr>
          <w:delText>765-6</w:delText>
        </w:r>
        <w:r w:rsidDel="00A2729F">
          <w:rPr>
            <w:lang w:eastAsia="ko-KR"/>
          </w:rPr>
          <w:delText> </w:delText>
        </w:r>
        <w:r w:rsidRPr="006A25AE" w:rsidDel="00A2729F">
          <w:rPr>
            <w:lang w:eastAsia="ko-KR"/>
          </w:rPr>
          <w:delText>795 kHz, which is designated for ISM applications under RR No. </w:delText>
        </w:r>
        <w:r w:rsidRPr="006A25AE" w:rsidDel="00A2729F">
          <w:rPr>
            <w:rStyle w:val="Artref"/>
            <w:b/>
            <w:bCs/>
          </w:rPr>
          <w:delText xml:space="preserve">5.138 </w:delText>
        </w:r>
        <w:r w:rsidRPr="006A25AE" w:rsidDel="00A2729F">
          <w:rPr>
            <w:lang w:eastAsia="ko-KR"/>
          </w:rPr>
          <w:delText>has been found to have advantages for WPT applications in the charging mobile/portable devices;</w:delText>
        </w:r>
      </w:del>
    </w:p>
    <w:p w14:paraId="5B8B117D" w14:textId="62E470AD" w:rsidR="00CF230A" w:rsidRPr="006A25AE" w:rsidDel="00A2729F" w:rsidRDefault="00CF230A" w:rsidP="00CF230A">
      <w:pPr>
        <w:jc w:val="both"/>
        <w:rPr>
          <w:del w:id="195" w:author="USA" w:date="2022-03-18T16:03:00Z"/>
          <w:lang w:eastAsia="ko-KR"/>
        </w:rPr>
      </w:pPr>
      <w:del w:id="196" w:author="USA" w:date="2022-03-18T16:03:00Z">
        <w:r w:rsidRPr="006A25AE" w:rsidDel="00A2729F">
          <w:rPr>
            <w:i/>
            <w:iCs/>
            <w:lang w:eastAsia="ko-KR"/>
          </w:rPr>
          <w:delText>i)</w:delText>
        </w:r>
        <w:r w:rsidRPr="006A25AE" w:rsidDel="00A2729F">
          <w:rPr>
            <w:i/>
            <w:iCs/>
            <w:lang w:eastAsia="ko-KR"/>
          </w:rPr>
          <w:tab/>
        </w:r>
        <w:r w:rsidRPr="006A25AE" w:rsidDel="00A2729F">
          <w:rPr>
            <w:lang w:eastAsia="ko-KR"/>
          </w:rPr>
          <w:delText>that some Administrations classify the non-beam WPT energy transfer as an ISM application, whether or not limited to bands designated for ISM applications;</w:delText>
        </w:r>
      </w:del>
    </w:p>
    <w:p w14:paraId="012AC4CD" w14:textId="612619C4" w:rsidR="00CF230A" w:rsidRPr="006A25AE" w:rsidDel="00A2729F" w:rsidRDefault="00CF230A" w:rsidP="00CF230A">
      <w:pPr>
        <w:jc w:val="both"/>
        <w:rPr>
          <w:del w:id="197" w:author="USA" w:date="2022-03-18T16:03:00Z"/>
        </w:rPr>
      </w:pPr>
      <w:del w:id="198" w:author="USA" w:date="2022-03-18T16:03:00Z">
        <w:r w:rsidRPr="006A25AE" w:rsidDel="00A2729F">
          <w:rPr>
            <w:i/>
            <w:iCs/>
            <w:lang w:eastAsia="ko-KR"/>
          </w:rPr>
          <w:delText>j</w:delText>
        </w:r>
        <w:r w:rsidRPr="006A25AE" w:rsidDel="00A2729F">
          <w:rPr>
            <w:lang w:eastAsia="ko-KR"/>
          </w:rPr>
          <w:delText>)</w:delText>
        </w:r>
        <w:r w:rsidRPr="006A25AE" w:rsidDel="00A2729F">
          <w:rPr>
            <w:lang w:eastAsia="ko-KR"/>
          </w:rPr>
          <w:tab/>
          <w:delText xml:space="preserve">that some Administrations classify non-beam WPT systems as Short-Range Devices, </w:delText>
        </w:r>
        <w:r w:rsidRPr="006A25AE" w:rsidDel="00A2729F">
          <w:delText xml:space="preserve">operating in some bands listed in Recommendation ITU-R </w:delText>
        </w:r>
        <w:r w:rsidRPr="006A25AE" w:rsidDel="00A2729F">
          <w:rPr>
            <w:lang w:eastAsia="ko-KR"/>
          </w:rPr>
          <w:delText>SM.1896</w:delText>
        </w:r>
        <w:r w:rsidRPr="006A25AE" w:rsidDel="00A2729F">
          <w:delText xml:space="preserve"> and Report ITU-R </w:delText>
        </w:r>
        <w:r w:rsidRPr="006A25AE" w:rsidDel="00A2729F">
          <w:rPr>
            <w:lang w:eastAsia="ko-KR"/>
          </w:rPr>
          <w:delText>SM.2153</w:delText>
        </w:r>
        <w:r w:rsidRPr="006A25AE" w:rsidDel="00A2729F">
          <w:delText>;</w:delText>
        </w:r>
      </w:del>
    </w:p>
    <w:p w14:paraId="60CC9E86" w14:textId="6AA24597" w:rsidR="00CF230A" w:rsidRPr="006A25AE" w:rsidDel="00A2729F" w:rsidRDefault="00CF230A" w:rsidP="00CF230A">
      <w:pPr>
        <w:jc w:val="both"/>
        <w:rPr>
          <w:del w:id="199" w:author="USA" w:date="2022-03-18T16:03:00Z"/>
          <w:lang w:eastAsia="ko-KR"/>
        </w:rPr>
      </w:pPr>
      <w:del w:id="200" w:author="USA" w:date="2022-03-18T16:03:00Z">
        <w:r w:rsidRPr="006A25AE" w:rsidDel="00A2729F">
          <w:rPr>
            <w:i/>
            <w:iCs/>
            <w:lang w:eastAsia="ko-KR"/>
          </w:rPr>
          <w:delText>k)</w:delText>
        </w:r>
        <w:r w:rsidRPr="006A25AE" w:rsidDel="00A2729F">
          <w:rPr>
            <w:lang w:eastAsia="ko-KR"/>
          </w:rPr>
          <w:tab/>
          <w:delText>that some non-ISM bands are taken into consideration for the global or regional harmonized use of specific WPT applications;</w:delText>
        </w:r>
      </w:del>
    </w:p>
    <w:p w14:paraId="24EA6169" w14:textId="1FF46C8F" w:rsidR="00CF230A" w:rsidRPr="006A25AE" w:rsidDel="00A2729F" w:rsidRDefault="00CF230A" w:rsidP="00CF230A">
      <w:pPr>
        <w:jc w:val="both"/>
        <w:rPr>
          <w:del w:id="201" w:author="USA" w:date="2022-03-18T16:03:00Z"/>
          <w:lang w:eastAsia="ko-KR"/>
        </w:rPr>
      </w:pPr>
      <w:del w:id="202" w:author="USA" w:date="2022-03-18T16:03:00Z">
        <w:r w:rsidRPr="006A25AE" w:rsidDel="00A2729F">
          <w:rPr>
            <w:i/>
            <w:lang w:eastAsia="ko-KR"/>
          </w:rPr>
          <w:delText>l)</w:delText>
        </w:r>
        <w:r w:rsidRPr="006A25AE" w:rsidDel="00A2729F">
          <w:rPr>
            <w:lang w:eastAsia="ko-KR"/>
          </w:rPr>
          <w:tab/>
          <w:delText>that the bands 19-25 kHz, 55-65 kHz and 79-90 kHz are considered suitable by some administrations for WPT for electric vehicle applications using magnetic resonant coupling technologies;</w:delText>
        </w:r>
      </w:del>
    </w:p>
    <w:p w14:paraId="4EA7B935" w14:textId="308D176E" w:rsidR="00CF230A" w:rsidRPr="006A25AE" w:rsidDel="00A2729F" w:rsidRDefault="00CF230A" w:rsidP="00CF230A">
      <w:pPr>
        <w:jc w:val="both"/>
        <w:rPr>
          <w:del w:id="203" w:author="USA" w:date="2022-03-18T16:03:00Z"/>
          <w:lang w:eastAsia="ko-KR"/>
        </w:rPr>
      </w:pPr>
      <w:del w:id="204" w:author="USA" w:date="2022-03-18T16:03:00Z">
        <w:r w:rsidRPr="006A25AE" w:rsidDel="00A2729F">
          <w:rPr>
            <w:i/>
            <w:lang w:eastAsia="ko-KR"/>
          </w:rPr>
          <w:delText>m)</w:delText>
        </w:r>
        <w:r w:rsidRPr="006A25AE" w:rsidDel="00A2729F">
          <w:rPr>
            <w:lang w:eastAsia="ko-KR"/>
          </w:rPr>
          <w:tab/>
          <w:delText>that the band 79-90 kHz has been specified by regional standards organizations and is being considered by international standards development organizations for some categories of WPT for electric vehicles;</w:delText>
        </w:r>
      </w:del>
    </w:p>
    <w:p w14:paraId="13790BB6" w14:textId="2127A348" w:rsidR="00CF230A" w:rsidRPr="006A25AE" w:rsidDel="00A2729F" w:rsidRDefault="00CF230A" w:rsidP="00CF230A">
      <w:pPr>
        <w:jc w:val="both"/>
        <w:rPr>
          <w:del w:id="205" w:author="USA" w:date="2022-03-18T16:03:00Z"/>
          <w:lang w:eastAsia="ko-KR"/>
        </w:rPr>
      </w:pPr>
      <w:del w:id="206" w:author="USA" w:date="2022-03-18T16:03:00Z">
        <w:r w:rsidRPr="006A25AE" w:rsidDel="00A2729F">
          <w:rPr>
            <w:i/>
            <w:iCs/>
            <w:lang w:eastAsia="ko-KR"/>
          </w:rPr>
          <w:delText>n)</w:delText>
        </w:r>
        <w:r w:rsidRPr="006A25AE" w:rsidDel="00A2729F">
          <w:rPr>
            <w:i/>
            <w:iCs/>
            <w:lang w:eastAsia="ko-KR"/>
          </w:rPr>
          <w:tab/>
        </w:r>
        <w:r w:rsidRPr="006A25AE" w:rsidDel="00A2729F">
          <w:rPr>
            <w:lang w:eastAsia="ko-KR"/>
          </w:rPr>
          <w:delText xml:space="preserve">that, subject to national regulatory practice, the WPT energy transfer may or may not be treated separately from data </w:delText>
        </w:r>
        <w:r w:rsidRPr="006A25AE" w:rsidDel="00A2729F">
          <w:delText>communications, irrespective of whether data communications are conducted at a frequency different from that of the energy transfer</w:delText>
        </w:r>
        <w:r w:rsidRPr="006A25AE" w:rsidDel="00A2729F">
          <w:rPr>
            <w:lang w:eastAsia="ko-KR"/>
          </w:rPr>
          <w:delText>;</w:delText>
        </w:r>
      </w:del>
    </w:p>
    <w:p w14:paraId="25C2F659" w14:textId="0948D70F" w:rsidR="00CF230A" w:rsidRPr="006A25AE" w:rsidDel="00A2729F" w:rsidRDefault="00CF230A" w:rsidP="00CF230A">
      <w:pPr>
        <w:pStyle w:val="EditorsNote"/>
        <w:jc w:val="both"/>
        <w:rPr>
          <w:del w:id="207" w:author="USA" w:date="2022-03-18T16:03:00Z"/>
          <w:lang w:eastAsia="ko-KR"/>
        </w:rPr>
      </w:pPr>
      <w:del w:id="208" w:author="USA" w:date="2022-03-18T16:03:00Z">
        <w:r w:rsidRPr="006A25AE" w:rsidDel="00A2729F">
          <w:rPr>
            <w:lang w:eastAsia="ko-KR"/>
          </w:rPr>
          <w:delText>This is not the case for Qi chargers, which pulse every ~¾ seconds –was this intended to specify a condition or provide a description?</w:delText>
        </w:r>
      </w:del>
    </w:p>
    <w:p w14:paraId="437174C5" w14:textId="7B52EB51" w:rsidR="00CF230A" w:rsidRPr="006A25AE" w:rsidDel="00A2729F" w:rsidRDefault="00CF230A" w:rsidP="00CF230A">
      <w:pPr>
        <w:jc w:val="both"/>
        <w:rPr>
          <w:del w:id="209" w:author="USA" w:date="2022-03-18T16:03:00Z"/>
          <w:i/>
          <w:iCs/>
          <w:lang w:eastAsia="ko-KR"/>
        </w:rPr>
      </w:pPr>
      <w:del w:id="210" w:author="USA" w:date="2022-03-18T16:03:00Z">
        <w:r w:rsidRPr="006A25AE" w:rsidDel="00A2729F">
          <w:rPr>
            <w:i/>
            <w:iCs/>
            <w:lang w:eastAsia="ko-KR"/>
          </w:rPr>
          <w:delText>o)</w:delText>
        </w:r>
        <w:r w:rsidRPr="006A25AE" w:rsidDel="00A2729F">
          <w:rPr>
            <w:i/>
            <w:iCs/>
            <w:lang w:eastAsia="ko-KR"/>
          </w:rPr>
          <w:tab/>
        </w:r>
        <w:r w:rsidRPr="006A25AE" w:rsidDel="00A2729F">
          <w:rPr>
            <w:lang w:eastAsia="ko-KR"/>
          </w:rPr>
          <w:delText xml:space="preserve">that </w:delText>
        </w:r>
        <w:r w:rsidRPr="006A25AE" w:rsidDel="00A2729F">
          <w:delText>in the absence of a load,</w:delText>
        </w:r>
        <w:r w:rsidRPr="006A25AE" w:rsidDel="00A2729F">
          <w:rPr>
            <w:lang w:eastAsia="ko-KR"/>
          </w:rPr>
          <w:delText xml:space="preserve"> the WPT shuts off and </w:delText>
        </w:r>
        <w:r w:rsidRPr="006A25AE" w:rsidDel="00A2729F">
          <w:delText>only periodically polls or searches for the load, with very low duty cycle;</w:delText>
        </w:r>
      </w:del>
    </w:p>
    <w:p w14:paraId="72998B7F" w14:textId="2A922E43" w:rsidR="00CF230A" w:rsidRPr="006A25AE" w:rsidDel="00A2729F" w:rsidRDefault="00CF230A" w:rsidP="00CF230A">
      <w:pPr>
        <w:jc w:val="both"/>
        <w:rPr>
          <w:del w:id="211" w:author="USA" w:date="2022-03-18T16:03:00Z"/>
        </w:rPr>
      </w:pPr>
      <w:del w:id="212" w:author="USA" w:date="2022-03-18T16:03:00Z">
        <w:r w:rsidRPr="006A25AE" w:rsidDel="00A2729F">
          <w:rPr>
            <w:i/>
            <w:iCs/>
          </w:rPr>
          <w:delText>p</w:delText>
        </w:r>
        <w:r w:rsidRPr="006A25AE" w:rsidDel="00A2729F">
          <w:rPr>
            <w:i/>
          </w:rPr>
          <w:delText>)</w:delText>
        </w:r>
        <w:r w:rsidRPr="006A25AE" w:rsidDel="00A2729F">
          <w:tab/>
          <w:delText>that duration or power limits can be placed on WPT; or not? What is the intent of this?</w:delText>
        </w:r>
      </w:del>
    </w:p>
    <w:p w14:paraId="0789707D" w14:textId="13093C20" w:rsidR="00CF230A" w:rsidRPr="006A25AE" w:rsidDel="00A2729F" w:rsidRDefault="00CF230A" w:rsidP="00CF230A">
      <w:pPr>
        <w:jc w:val="both"/>
        <w:rPr>
          <w:del w:id="213" w:author="USA" w:date="2022-03-18T16:03:00Z"/>
        </w:rPr>
      </w:pPr>
      <w:del w:id="214" w:author="USA" w:date="2022-03-18T16:03:00Z">
        <w:r w:rsidRPr="006A25AE" w:rsidDel="00A2729F">
          <w:rPr>
            <w:i/>
            <w:iCs/>
          </w:rPr>
          <w:delText>q)</w:delText>
        </w:r>
        <w:r w:rsidRPr="006A25AE" w:rsidDel="00A2729F">
          <w:tab/>
          <w:delText>that leaked RF energy could be at the charging frequency itself, at a harmonic of the charging frequency or unrelated to the charging frequency;</w:delText>
        </w:r>
      </w:del>
    </w:p>
    <w:p w14:paraId="3EAD2DDF" w14:textId="3EF2DF0E" w:rsidR="00CF230A" w:rsidRPr="006A25AE" w:rsidDel="00A2729F" w:rsidRDefault="00CF230A" w:rsidP="00CF230A">
      <w:pPr>
        <w:jc w:val="both"/>
        <w:rPr>
          <w:del w:id="215" w:author="USA" w:date="2022-03-18T16:03:00Z"/>
        </w:rPr>
      </w:pPr>
      <w:del w:id="216" w:author="USA" w:date="2022-03-18T16:03:00Z">
        <w:r w:rsidRPr="006A25AE" w:rsidDel="00A2729F">
          <w:rPr>
            <w:i/>
            <w:iCs/>
          </w:rPr>
          <w:delText>r)</w:delText>
        </w:r>
        <w:r w:rsidRPr="006A25AE" w:rsidDel="00A2729F">
          <w:tab/>
          <w:delText xml:space="preserve">that WPT systems typically generate RF energy using switch mode techniques, resulting in a significant </w:delText>
        </w:r>
        <w:r w:rsidRPr="006A25AE" w:rsidDel="00A2729F">
          <w:rPr>
            <w:cs/>
          </w:rPr>
          <w:delText>‎</w:delText>
        </w:r>
        <w:r w:rsidRPr="006A25AE" w:rsidDel="00A2729F">
          <w:delText>portion</w:delText>
        </w:r>
        <w:r w:rsidRPr="006A25AE" w:rsidDel="00A2729F">
          <w:rPr>
            <w:rtl/>
          </w:rPr>
          <w:delText xml:space="preserve"> </w:delText>
        </w:r>
        <w:r w:rsidRPr="006A25AE" w:rsidDel="00A2729F">
          <w:delText>of</w:delText>
        </w:r>
        <w:r w:rsidRPr="006A25AE" w:rsidDel="00A2729F">
          <w:rPr>
            <w:rtl/>
          </w:rPr>
          <w:delText xml:space="preserve"> </w:delText>
        </w:r>
        <w:r w:rsidRPr="006A25AE" w:rsidDel="00A2729F">
          <w:delText>that</w:delText>
        </w:r>
        <w:r w:rsidRPr="006A25AE" w:rsidDel="00A2729F">
          <w:rPr>
            <w:rtl/>
          </w:rPr>
          <w:delText xml:space="preserve"> </w:delText>
        </w:r>
        <w:r w:rsidRPr="006A25AE" w:rsidDel="00A2729F">
          <w:delText>energy</w:delText>
        </w:r>
        <w:r w:rsidRPr="006A25AE" w:rsidDel="00A2729F">
          <w:rPr>
            <w:rtl/>
          </w:rPr>
          <w:delText xml:space="preserve"> </w:delText>
        </w:r>
        <w:r w:rsidRPr="006A25AE" w:rsidDel="00A2729F">
          <w:delText>appearing</w:delText>
        </w:r>
        <w:r w:rsidRPr="006A25AE" w:rsidDel="00A2729F">
          <w:rPr>
            <w:rtl/>
          </w:rPr>
          <w:delText xml:space="preserve"> </w:delText>
        </w:r>
        <w:r w:rsidRPr="006A25AE" w:rsidDel="00A2729F">
          <w:delText>on</w:delText>
        </w:r>
        <w:r w:rsidRPr="006A25AE" w:rsidDel="00A2729F">
          <w:rPr>
            <w:rtl/>
          </w:rPr>
          <w:delText xml:space="preserve"> </w:delText>
        </w:r>
        <w:r w:rsidRPr="006A25AE" w:rsidDel="00A2729F">
          <w:delText>frequencies</w:delText>
        </w:r>
        <w:r w:rsidRPr="006A25AE" w:rsidDel="00A2729F">
          <w:rPr>
            <w:rtl/>
          </w:rPr>
          <w:delText xml:space="preserve"> </w:delText>
        </w:r>
        <w:r w:rsidRPr="006A25AE" w:rsidDel="00A2729F">
          <w:delText>harmonically</w:delText>
        </w:r>
        <w:r w:rsidRPr="006A25AE" w:rsidDel="00A2729F">
          <w:rPr>
            <w:rtl/>
          </w:rPr>
          <w:delText xml:space="preserve"> </w:delText>
        </w:r>
        <w:r w:rsidRPr="006A25AE" w:rsidDel="00A2729F">
          <w:delText>related</w:delText>
        </w:r>
        <w:r w:rsidRPr="006A25AE" w:rsidDel="00A2729F">
          <w:rPr>
            <w:rtl/>
          </w:rPr>
          <w:delText xml:space="preserve"> </w:delText>
        </w:r>
        <w:r w:rsidRPr="006A25AE" w:rsidDel="00A2729F">
          <w:delText>to</w:delText>
        </w:r>
        <w:r w:rsidRPr="006A25AE" w:rsidDel="00A2729F">
          <w:rPr>
            <w:rtl/>
          </w:rPr>
          <w:delText xml:space="preserve"> </w:delText>
        </w:r>
        <w:r w:rsidRPr="006A25AE" w:rsidDel="00A2729F">
          <w:delText>the</w:delText>
        </w:r>
        <w:r w:rsidRPr="006A25AE" w:rsidDel="00A2729F">
          <w:rPr>
            <w:rtl/>
          </w:rPr>
          <w:delText xml:space="preserve"> </w:delText>
        </w:r>
        <w:r w:rsidRPr="006A25AE" w:rsidDel="00A2729F">
          <w:delText>nominal</w:delText>
        </w:r>
        <w:r w:rsidRPr="006A25AE" w:rsidDel="00A2729F">
          <w:rPr>
            <w:rtl/>
          </w:rPr>
          <w:delText xml:space="preserve"> </w:delText>
        </w:r>
        <w:r w:rsidRPr="006A25AE" w:rsidDel="00A2729F">
          <w:delText>frequency</w:delText>
        </w:r>
        <w:r w:rsidRPr="006A25AE" w:rsidDel="00A2729F">
          <w:rPr>
            <w:rtl/>
          </w:rPr>
          <w:delText xml:space="preserve"> </w:delText>
        </w:r>
        <w:r w:rsidRPr="006A25AE" w:rsidDel="00A2729F">
          <w:delText>of</w:delText>
        </w:r>
        <w:r w:rsidRPr="006A25AE" w:rsidDel="00A2729F">
          <w:rPr>
            <w:rtl/>
          </w:rPr>
          <w:delText xml:space="preserve"> </w:delText>
        </w:r>
        <w:r w:rsidRPr="006A25AE" w:rsidDel="00A2729F">
          <w:delText>operation</w:delText>
        </w:r>
        <w:r w:rsidRPr="006A25AE" w:rsidDel="00A2729F">
          <w:rPr>
            <w:rtl/>
          </w:rPr>
          <w:delText>;</w:delText>
        </w:r>
      </w:del>
    </w:p>
    <w:p w14:paraId="14C5A246" w14:textId="2D79A019" w:rsidR="00CF230A" w:rsidRPr="006A25AE" w:rsidDel="00A2729F" w:rsidRDefault="00CF230A" w:rsidP="00CF230A">
      <w:pPr>
        <w:jc w:val="both"/>
        <w:rPr>
          <w:del w:id="217" w:author="USA" w:date="2022-03-18T16:03:00Z"/>
        </w:rPr>
      </w:pPr>
      <w:del w:id="218" w:author="USA" w:date="2022-03-18T16:03:00Z">
        <w:r w:rsidRPr="006A25AE" w:rsidDel="00A2729F">
          <w:rPr>
            <w:i/>
            <w:iCs/>
            <w:lang w:eastAsia="ja-JP"/>
          </w:rPr>
          <w:delText>s</w:delText>
        </w:r>
        <w:r w:rsidRPr="006A25AE" w:rsidDel="00A2729F">
          <w:rPr>
            <w:i/>
            <w:iCs/>
          </w:rPr>
          <w:delText>)</w:delText>
        </w:r>
        <w:r w:rsidRPr="006A25AE" w:rsidDel="00A2729F">
          <w:tab/>
          <w:delText xml:space="preserve">that intrinsic receiver noise and external radio noise, including atmospheric, man-made and galactic </w:delText>
        </w:r>
        <w:r w:rsidRPr="006A25AE" w:rsidDel="00A2729F">
          <w:rPr>
            <w:lang w:eastAsia="ja-JP"/>
          </w:rPr>
          <w:delText xml:space="preserve">noise, </w:delText>
        </w:r>
        <w:r w:rsidRPr="006A25AE" w:rsidDel="00A2729F">
          <w:delText>determine how well radiocommunication services function and are often limiting factors in determining the effectiveness of such services;</w:delText>
        </w:r>
      </w:del>
    </w:p>
    <w:p w14:paraId="7CEF1E3C" w14:textId="7A9B7830" w:rsidR="00CF230A" w:rsidRPr="006A25AE" w:rsidDel="00A2729F" w:rsidRDefault="00CF230A" w:rsidP="00CF230A">
      <w:pPr>
        <w:jc w:val="both"/>
        <w:rPr>
          <w:del w:id="219" w:author="USA" w:date="2022-03-18T16:03:00Z"/>
        </w:rPr>
      </w:pPr>
      <w:del w:id="220" w:author="USA" w:date="2022-03-18T16:03:00Z">
        <w:r w:rsidRPr="006A25AE" w:rsidDel="00A2729F">
          <w:rPr>
            <w:i/>
            <w:iCs/>
          </w:rPr>
          <w:delText>t)</w:delText>
        </w:r>
        <w:r w:rsidRPr="006A25AE" w:rsidDel="00A2729F">
          <w:tab/>
          <w:delText>that the increase in external radio noise results in an increase in the minimum usable field strength and degradation of the quality, reliability, or both, of the fixed, mobile and broadcasting services;</w:delText>
        </w:r>
      </w:del>
    </w:p>
    <w:p w14:paraId="7C67D695" w14:textId="2224CFD8" w:rsidR="00CF230A" w:rsidRPr="006A25AE" w:rsidDel="00A2729F" w:rsidRDefault="00CF230A" w:rsidP="00CF230A">
      <w:pPr>
        <w:jc w:val="both"/>
        <w:rPr>
          <w:del w:id="221" w:author="USA" w:date="2022-03-18T16:03:00Z"/>
          <w:lang w:eastAsia="ja-JP"/>
        </w:rPr>
      </w:pPr>
      <w:del w:id="222" w:author="USA" w:date="2022-03-18T16:03:00Z">
        <w:r w:rsidRPr="006A25AE" w:rsidDel="00A2729F">
          <w:rPr>
            <w:i/>
            <w:iCs/>
            <w:lang w:eastAsia="ja-JP"/>
          </w:rPr>
          <w:delText>u)</w:delText>
        </w:r>
        <w:r w:rsidRPr="006A25AE" w:rsidDel="00A2729F">
          <w:rPr>
            <w:lang w:eastAsia="ja-JP"/>
          </w:rPr>
          <w:tab/>
          <w:delText>that harmonics of WPT systems may act as co-channel sources of interference to radiocommunications systems,</w:delText>
        </w:r>
      </w:del>
    </w:p>
    <w:p w14:paraId="36A01CD2" w14:textId="77777777" w:rsidR="00CF230A" w:rsidRPr="006A25AE" w:rsidRDefault="00CF230A" w:rsidP="00CF230A">
      <w:pPr>
        <w:pStyle w:val="Call"/>
      </w:pPr>
      <w:r w:rsidRPr="006A25AE">
        <w:t>recommends</w:t>
      </w:r>
    </w:p>
    <w:p w14:paraId="377E8685" w14:textId="46E8F3EC" w:rsidR="00CF230A" w:rsidRPr="006A25AE" w:rsidDel="00557622" w:rsidRDefault="00CF230A" w:rsidP="00CF230A">
      <w:pPr>
        <w:rPr>
          <w:del w:id="223" w:author="USA" w:date="2022-03-18T16:03:00Z"/>
          <w:color w:val="FF0000"/>
        </w:rPr>
      </w:pPr>
      <w:del w:id="224" w:author="USA" w:date="2022-03-18T16:03:00Z">
        <w:r w:rsidRPr="006A25AE" w:rsidDel="00557622">
          <w:rPr>
            <w:color w:val="FF0000"/>
          </w:rPr>
          <w:delText>[OPTION 1 – associated with Annex 1 and Annex 2 -</w:delText>
        </w:r>
      </w:del>
    </w:p>
    <w:p w14:paraId="0BFB7B2E" w14:textId="305FC45C" w:rsidR="00CF230A" w:rsidDel="00E476E5" w:rsidRDefault="00CF230A" w:rsidP="00CF230A">
      <w:pPr>
        <w:pStyle w:val="EditorsNote"/>
        <w:rPr>
          <w:del w:id="225" w:author="USA" w:date="2022-03-18T16:03:00Z"/>
          <w:color w:val="FF0000"/>
          <w:szCs w:val="24"/>
        </w:rPr>
      </w:pPr>
      <w:del w:id="226" w:author="USA" w:date="2022-03-18T16:03:00Z">
        <w:r w:rsidRPr="006A25AE" w:rsidDel="00557622">
          <w:rPr>
            <w:color w:val="FF0000"/>
          </w:rPr>
          <w:delText xml:space="preserve">[Editor’s note: from TUR/CEPT Doc. 1A/379, modified by EBU in Doc. </w:delText>
        </w:r>
        <w:r w:rsidDel="00557622">
          <w:rPr>
            <w:i w:val="0"/>
            <w:iCs w:val="0"/>
          </w:rPr>
          <w:fldChar w:fldCharType="begin"/>
        </w:r>
        <w:r w:rsidDel="00557622">
          <w:delInstrText xml:space="preserve"> HYPERLINK "https://www.itu.int/md/meetingdoc.asp?lang=en&amp;parent=R19-WP1A-C-0109" </w:delInstrText>
        </w:r>
        <w:r w:rsidDel="00557622">
          <w:rPr>
            <w:i w:val="0"/>
            <w:iCs w:val="0"/>
          </w:rPr>
          <w:fldChar w:fldCharType="separate"/>
        </w:r>
        <w:r w:rsidRPr="006A25AE" w:rsidDel="00557622">
          <w:rPr>
            <w:color w:val="FF0000"/>
          </w:rPr>
          <w:delText>1A/109</w:delText>
        </w:r>
        <w:r w:rsidDel="00557622">
          <w:rPr>
            <w:i w:val="0"/>
            <w:iCs w:val="0"/>
            <w:color w:val="FF0000"/>
          </w:rPr>
          <w:fldChar w:fldCharType="end"/>
        </w:r>
        <w:r w:rsidRPr="006A25AE" w:rsidDel="00557622">
          <w:rPr>
            <w:color w:val="FF0000"/>
            <w:szCs w:val="24"/>
          </w:rPr>
          <w:delText>]:</w:delText>
        </w:r>
      </w:del>
    </w:p>
    <w:p w14:paraId="64FCD06E" w14:textId="228CC154" w:rsidR="00E476E5" w:rsidRPr="006A25AE" w:rsidRDefault="00E476E5" w:rsidP="00CF230A">
      <w:pPr>
        <w:pStyle w:val="EditorsNote"/>
        <w:rPr>
          <w:ins w:id="227" w:author="USA" w:date="2022-03-18T16:06:00Z"/>
          <w:color w:val="FF0000"/>
        </w:rPr>
      </w:pPr>
      <w:ins w:id="228" w:author="USA" w:date="2022-03-18T16:06:00Z">
        <w:r w:rsidRPr="00040A38">
          <w:rPr>
            <w:color w:val="FF0000"/>
            <w:highlight w:val="yellow"/>
          </w:rPr>
          <w:t>[USA Note</w:t>
        </w:r>
      </w:ins>
      <w:ins w:id="229" w:author="USA" w:date="2022-03-18T16:14:00Z">
        <w:r w:rsidR="00152393">
          <w:rPr>
            <w:color w:val="FF0000"/>
            <w:highlight w:val="yellow"/>
          </w:rPr>
          <w:t xml:space="preserve"> (to be removed)</w:t>
        </w:r>
      </w:ins>
      <w:ins w:id="230" w:author="USA" w:date="2022-03-18T16:06:00Z">
        <w:r w:rsidRPr="00040A38">
          <w:rPr>
            <w:color w:val="FF0000"/>
            <w:highlight w:val="yellow"/>
          </w:rPr>
          <w:t xml:space="preserve">: The </w:t>
        </w:r>
        <w:r>
          <w:rPr>
            <w:color w:val="FF0000"/>
            <w:highlight w:val="yellow"/>
          </w:rPr>
          <w:t>b</w:t>
        </w:r>
        <w:r w:rsidRPr="00040A38">
          <w:rPr>
            <w:color w:val="FF0000"/>
            <w:highlight w:val="yellow"/>
          </w:rPr>
          <w:t>e</w:t>
        </w:r>
        <w:r>
          <w:rPr>
            <w:color w:val="FF0000"/>
            <w:highlight w:val="yellow"/>
          </w:rPr>
          <w:t>low</w:t>
        </w:r>
        <w:r w:rsidRPr="00040A38">
          <w:rPr>
            <w:color w:val="FF0000"/>
            <w:highlight w:val="yellow"/>
          </w:rPr>
          <w:t xml:space="preserve"> </w:t>
        </w:r>
        <w:r>
          <w:rPr>
            <w:color w:val="FF0000"/>
            <w:highlight w:val="yellow"/>
          </w:rPr>
          <w:t>proposed recommends incorporates</w:t>
        </w:r>
      </w:ins>
      <w:ins w:id="231" w:author="USA" w:date="2022-03-18T16:07:00Z">
        <w:r w:rsidR="002711AC">
          <w:rPr>
            <w:color w:val="FF0000"/>
            <w:highlight w:val="yellow"/>
          </w:rPr>
          <w:t xml:space="preserve"> the following:</w:t>
        </w:r>
      </w:ins>
      <w:ins w:id="232" w:author="USA" w:date="2022-03-18T16:06:00Z">
        <w:r>
          <w:rPr>
            <w:color w:val="FF0000"/>
            <w:highlight w:val="yellow"/>
          </w:rPr>
          <w:t xml:space="preserve"> Japan</w:t>
        </w:r>
      </w:ins>
      <w:ins w:id="233" w:author="USA" w:date="2022-03-18T16:07:00Z">
        <w:r w:rsidR="002711AC">
          <w:rPr>
            <w:color w:val="FF0000"/>
            <w:highlight w:val="yellow"/>
          </w:rPr>
          <w:t xml:space="preserve"> 1A/54 and 1A/119 in </w:t>
        </w:r>
        <w:r w:rsidR="002711AC" w:rsidRPr="00307093">
          <w:rPr>
            <w:color w:val="FF0000"/>
            <w:highlight w:val="yellow"/>
          </w:rPr>
          <w:t>recommends 1</w:t>
        </w:r>
        <w:r w:rsidR="002711AC" w:rsidRPr="00152393">
          <w:rPr>
            <w:color w:val="FF0000"/>
            <w:highlight w:val="yellow"/>
          </w:rPr>
          <w:t xml:space="preserve">, </w:t>
        </w:r>
        <w:r w:rsidR="00EA0A85" w:rsidRPr="00307093">
          <w:rPr>
            <w:color w:val="FF0000"/>
            <w:highlight w:val="yellow"/>
          </w:rPr>
          <w:t>EBU 1A/379 and 1A/109</w:t>
        </w:r>
      </w:ins>
      <w:ins w:id="234" w:author="USA" w:date="2022-03-18T16:08:00Z">
        <w:r w:rsidR="00EA0A85" w:rsidRPr="00307093">
          <w:rPr>
            <w:color w:val="FF0000"/>
            <w:highlight w:val="yellow"/>
          </w:rPr>
          <w:t xml:space="preserve"> in recommends 2</w:t>
        </w:r>
      </w:ins>
      <w:ins w:id="235" w:author="USA" w:date="2022-03-18T16:06:00Z">
        <w:r w:rsidRPr="00307093">
          <w:rPr>
            <w:color w:val="FF0000"/>
            <w:highlight w:val="yellow"/>
          </w:rPr>
          <w:t xml:space="preserve">. as well as </w:t>
        </w:r>
      </w:ins>
      <w:ins w:id="236" w:author="USA" w:date="2022-03-18T16:08:00Z">
        <w:r w:rsidR="00EA0A85" w:rsidRPr="00307093">
          <w:rPr>
            <w:color w:val="FF0000"/>
            <w:highlight w:val="yellow"/>
          </w:rPr>
          <w:t xml:space="preserve">new </w:t>
        </w:r>
      </w:ins>
      <w:ins w:id="237" w:author="USA" w:date="2022-03-18T16:06:00Z">
        <w:r w:rsidRPr="00307093">
          <w:rPr>
            <w:color w:val="FF0000"/>
            <w:highlight w:val="yellow"/>
          </w:rPr>
          <w:t>text from</w:t>
        </w:r>
      </w:ins>
      <w:ins w:id="238" w:author="USA" w:date="2022-03-18T16:08:00Z">
        <w:r w:rsidR="00EA0A85" w:rsidRPr="00307093">
          <w:rPr>
            <w:color w:val="FF0000"/>
            <w:highlight w:val="yellow"/>
            <w:rPrChange w:id="239" w:author="USA" w:date="2022-03-18T16:08:00Z">
              <w:rPr>
                <w:color w:val="FF0000"/>
              </w:rPr>
            </w:rPrChange>
          </w:rPr>
          <w:t xml:space="preserve"> this USA contribution.</w:t>
        </w:r>
        <w:r w:rsidR="00307093" w:rsidRPr="00307093">
          <w:rPr>
            <w:color w:val="FF0000"/>
            <w:highlight w:val="yellow"/>
            <w:rPrChange w:id="240" w:author="USA" w:date="2022-03-18T16:08:00Z">
              <w:rPr>
                <w:color w:val="FF0000"/>
              </w:rPr>
            </w:rPrChange>
          </w:rPr>
          <w:t>]</w:t>
        </w:r>
      </w:ins>
    </w:p>
    <w:p w14:paraId="49B1458A" w14:textId="2F028F14" w:rsidR="00CF230A" w:rsidRPr="006A25AE" w:rsidRDefault="00CF230A" w:rsidP="00CF230A">
      <w:pPr>
        <w:jc w:val="both"/>
        <w:rPr>
          <w:b/>
          <w:bCs/>
        </w:rPr>
      </w:pPr>
      <w:r w:rsidRPr="006A25AE">
        <w:t>1</w:t>
      </w:r>
      <w:r w:rsidRPr="006A25AE">
        <w:rPr>
          <w:b/>
          <w:bCs/>
        </w:rPr>
        <w:tab/>
      </w:r>
      <w:ins w:id="241" w:author="USA" w:date="2022-03-18T16:04:00Z">
        <w:r w:rsidR="00A52153" w:rsidRPr="006A25AE">
          <w:rPr>
            <w:lang w:eastAsia="ja-JP"/>
          </w:rPr>
          <w:t>that</w:t>
        </w:r>
        <w:r w:rsidR="00A52153" w:rsidRPr="006A25AE">
          <w:t xml:space="preserve"> administrations should determine the </w:t>
        </w:r>
      </w:ins>
      <w:ins w:id="242" w:author="USA" w:date="2022-03-18T16:05:00Z">
        <w:r w:rsidR="008C69D3">
          <w:t xml:space="preserve">fundamental </w:t>
        </w:r>
      </w:ins>
      <w:ins w:id="243" w:author="USA" w:date="2022-03-18T16:04:00Z">
        <w:r w:rsidR="00A52153" w:rsidRPr="006A25AE">
          <w:t xml:space="preserve">radiated emission limits by considering the </w:t>
        </w:r>
      </w:ins>
      <w:ins w:id="244" w:author="USA" w:date="2022-03-18T16:05:00Z">
        <w:r w:rsidR="008C69D3">
          <w:t>disturbance</w:t>
        </w:r>
      </w:ins>
      <w:ins w:id="245" w:author="USA" w:date="2022-03-18T16:04:00Z">
        <w:r w:rsidR="00A52153" w:rsidRPr="006A25AE">
          <w:t xml:space="preserve"> from non-beam WPT systems at the input of a radio receiving antenna, the possible </w:t>
        </w:r>
        <w:r w:rsidR="00A52153" w:rsidRPr="006A25AE">
          <w:lastRenderedPageBreak/>
          <w:t>separation distances between non-beam WPT systems and radiocommunication receivers in each radio environment where non-beam WPT systems are used, and other factors including propagation loss due to walls of houses and buildings</w:t>
        </w:r>
      </w:ins>
      <w:del w:id="246" w:author="USA" w:date="2022-03-18T16:05:00Z">
        <w:r w:rsidRPr="006A25AE" w:rsidDel="00E476E5">
          <w:rPr>
            <w:bCs/>
          </w:rPr>
          <w:delText>that the Protection requirements in Annex 1 be adopted for the protection of radiocommunication services from emissions of WPT systems</w:delText>
        </w:r>
      </w:del>
      <w:r w:rsidRPr="006A25AE">
        <w:rPr>
          <w:bCs/>
        </w:rPr>
        <w:t>;</w:t>
      </w:r>
    </w:p>
    <w:p w14:paraId="30C590F5" w14:textId="7EAAAD62" w:rsidR="00CF230A" w:rsidRDefault="00CF230A" w:rsidP="00CF230A">
      <w:pPr>
        <w:jc w:val="both"/>
        <w:rPr>
          <w:ins w:id="247" w:author="USA" w:date="2022-03-18T16:10:00Z"/>
          <w:color w:val="FF0000"/>
        </w:rPr>
      </w:pPr>
      <w:r w:rsidRPr="006A25AE">
        <w:t>2</w:t>
      </w:r>
      <w:r w:rsidRPr="006A25AE">
        <w:tab/>
        <w:t xml:space="preserve">that administrations </w:t>
      </w:r>
      <w:ins w:id="248" w:author="USA" w:date="2022-03-18T16:09:00Z">
        <w:r w:rsidR="0002124D">
          <w:t xml:space="preserve">should </w:t>
        </w:r>
      </w:ins>
      <w:r w:rsidRPr="006A25AE">
        <w:t xml:space="preserve">implement limits, measures and procedures to ensure that radiocommunication services are protected from </w:t>
      </w:r>
      <w:del w:id="249" w:author="USA" w:date="2022-03-18T16:13:00Z">
        <w:r w:rsidRPr="006A25AE" w:rsidDel="0018122C">
          <w:rPr>
            <w:rFonts w:cs="Arial"/>
          </w:rPr>
          <w:delText>the impact</w:delText>
        </w:r>
      </w:del>
      <w:ins w:id="250" w:author="USA" w:date="2022-03-18T16:13:00Z">
        <w:r w:rsidR="0018122C">
          <w:rPr>
            <w:rFonts w:cs="Arial"/>
          </w:rPr>
          <w:t>harmful interference caused by</w:t>
        </w:r>
      </w:ins>
      <w:del w:id="251" w:author="USA" w:date="2022-03-18T16:13:00Z">
        <w:r w:rsidRPr="006A25AE" w:rsidDel="0018122C">
          <w:rPr>
            <w:rFonts w:cs="Arial"/>
          </w:rPr>
          <w:delText xml:space="preserve"> of</w:delText>
        </w:r>
      </w:del>
      <w:r w:rsidRPr="006A25AE">
        <w:rPr>
          <w:rFonts w:cs="Arial"/>
        </w:rPr>
        <w:t xml:space="preserve"> </w:t>
      </w:r>
      <w:ins w:id="252" w:author="USA" w:date="2022-03-18T16:09:00Z">
        <w:r w:rsidR="0002124D">
          <w:rPr>
            <w:rFonts w:cs="Arial"/>
          </w:rPr>
          <w:t>non-beam WPT</w:t>
        </w:r>
      </w:ins>
      <w:del w:id="253" w:author="USA" w:date="2022-03-18T16:09:00Z">
        <w:r w:rsidRPr="006A25AE" w:rsidDel="0002124D">
          <w:delText>wireless power transmission</w:delText>
        </w:r>
      </w:del>
      <w:r w:rsidRPr="006A25AE">
        <w:t xml:space="preserve"> systems</w:t>
      </w:r>
      <w:ins w:id="254" w:author="USA" w:date="2022-03-18T16:27:00Z">
        <w:r w:rsidR="00AF11D6">
          <w:t>;</w:t>
        </w:r>
      </w:ins>
      <w:del w:id="255" w:author="USA" w:date="2022-03-18T16:27:00Z">
        <w:r w:rsidRPr="006A25AE" w:rsidDel="00AF11D6">
          <w:delText>.</w:delText>
        </w:r>
      </w:del>
      <w:del w:id="256" w:author="USA" w:date="2022-03-18T16:08:00Z">
        <w:r w:rsidRPr="006A25AE" w:rsidDel="00307093">
          <w:rPr>
            <w:color w:val="FF0000"/>
          </w:rPr>
          <w:delText>]</w:delText>
        </w:r>
      </w:del>
    </w:p>
    <w:p w14:paraId="18585C6D" w14:textId="464F3C6D" w:rsidR="0002124D" w:rsidRPr="006A25AE" w:rsidRDefault="00DE6C57" w:rsidP="00CF230A">
      <w:pPr>
        <w:jc w:val="both"/>
      </w:pPr>
      <w:ins w:id="257" w:author="USA" w:date="2022-03-18T16:12:00Z">
        <w:r>
          <w:t>3</w:t>
        </w:r>
      </w:ins>
      <w:ins w:id="258" w:author="USA" w:date="2022-03-18T16:10:00Z">
        <w:r w:rsidR="0002124D" w:rsidRPr="006A25AE">
          <w:tab/>
          <w:t>that administrations</w:t>
        </w:r>
        <w:r w:rsidR="002C6834">
          <w:t xml:space="preserve"> should consider </w:t>
        </w:r>
      </w:ins>
      <w:ins w:id="259" w:author="USA" w:date="2022-03-18T16:11:00Z">
        <w:r w:rsidR="00B91B62">
          <w:t xml:space="preserve">Recommendations </w:t>
        </w:r>
      </w:ins>
      <w:ins w:id="260" w:author="USA" w:date="2022-03-18T16:10:00Z">
        <w:r w:rsidR="002C6834">
          <w:t>ITU-R SM.</w:t>
        </w:r>
      </w:ins>
      <w:ins w:id="261" w:author="USA" w:date="2022-03-18T16:11:00Z">
        <w:r w:rsidR="00B91B62">
          <w:t>2129 and ITU-R SM.2110 for determination of applicable</w:t>
        </w:r>
      </w:ins>
      <w:ins w:id="262" w:author="USA" w:date="2022-03-18T16:13:00Z">
        <w:r w:rsidR="009526B8">
          <w:t xml:space="preserve"> operating</w:t>
        </w:r>
      </w:ins>
      <w:ins w:id="263" w:author="USA" w:date="2022-03-18T16:11:00Z">
        <w:r w:rsidR="00B91B62">
          <w:t xml:space="preserve"> frequencies for fundamental radiated emission limits</w:t>
        </w:r>
      </w:ins>
      <w:ins w:id="264" w:author="USA" w:date="2022-03-18T16:13:00Z">
        <w:r w:rsidR="009526B8">
          <w:t xml:space="preserve"> applicable to non-beam WPT syste</w:t>
        </w:r>
      </w:ins>
      <w:ins w:id="265" w:author="USA" w:date="2022-03-18T16:14:00Z">
        <w:r w:rsidR="009526B8">
          <w:t>ms</w:t>
        </w:r>
      </w:ins>
      <w:ins w:id="266" w:author="USA" w:date="2022-03-18T16:11:00Z">
        <w:r>
          <w:t>.</w:t>
        </w:r>
      </w:ins>
    </w:p>
    <w:p w14:paraId="2656C7F8" w14:textId="77777777" w:rsidR="00CF230A" w:rsidRPr="006A25AE" w:rsidRDefault="00CF230A" w:rsidP="00CF230A"/>
    <w:p w14:paraId="6A423B13" w14:textId="67823153" w:rsidR="00CF230A" w:rsidRPr="006A25AE" w:rsidDel="002C6834" w:rsidRDefault="00CF230A" w:rsidP="00CF230A">
      <w:pPr>
        <w:rPr>
          <w:del w:id="267" w:author="USA" w:date="2022-03-18T16:10:00Z"/>
          <w:color w:val="FF0000"/>
        </w:rPr>
      </w:pPr>
      <w:del w:id="268" w:author="USA" w:date="2022-03-18T16:10:00Z">
        <w:r w:rsidRPr="006A25AE" w:rsidDel="002C6834">
          <w:rPr>
            <w:color w:val="FF0000"/>
          </w:rPr>
          <w:delText>[OPTION 2</w:delText>
        </w:r>
      </w:del>
    </w:p>
    <w:p w14:paraId="09E13AC5" w14:textId="1FEBF0CE" w:rsidR="00CF230A" w:rsidRPr="006A25AE" w:rsidDel="002C6834" w:rsidRDefault="00CF230A" w:rsidP="00CF230A">
      <w:pPr>
        <w:pStyle w:val="enumlev1"/>
        <w:rPr>
          <w:del w:id="269" w:author="USA" w:date="2022-03-18T16:10:00Z"/>
          <w:i/>
          <w:iCs/>
          <w:color w:val="FF0000"/>
        </w:rPr>
      </w:pPr>
      <w:del w:id="270" w:author="USA" w:date="2022-03-18T16:10:00Z">
        <w:r w:rsidRPr="006A25AE" w:rsidDel="002C6834">
          <w:rPr>
            <w:i/>
            <w:iCs/>
            <w:color w:val="FF0000"/>
          </w:rPr>
          <w:delText>[Editor’s note</w:delText>
        </w:r>
        <w:r w:rsidRPr="006A25AE" w:rsidDel="002C6834">
          <w:rPr>
            <w:i/>
            <w:iCs/>
            <w:color w:val="FF0000"/>
            <w:lang w:eastAsia="ja-JP"/>
          </w:rPr>
          <w:delText>:</w:delText>
        </w:r>
        <w:r w:rsidRPr="006A25AE" w:rsidDel="002C6834">
          <w:rPr>
            <w:i/>
            <w:iCs/>
            <w:color w:val="FF0000"/>
          </w:rPr>
          <w:delText xml:space="preserve"> from Japan Doc. 1A/54, and confirmed by Japan in Doc. </w:delText>
        </w:r>
        <w:r w:rsidDel="002C6834">
          <w:fldChar w:fldCharType="begin"/>
        </w:r>
        <w:r w:rsidDel="002C6834">
          <w:delInstrText xml:space="preserve"> HYPERLINK "https://www.itu.int/md/meetingdoc.asp?lang=en&amp;parent=R19-WP1A-C-0119" </w:delInstrText>
        </w:r>
        <w:r w:rsidDel="002C6834">
          <w:fldChar w:fldCharType="separate"/>
        </w:r>
        <w:r w:rsidRPr="006A25AE" w:rsidDel="002C6834">
          <w:rPr>
            <w:rStyle w:val="Hyperlink"/>
            <w:i/>
            <w:iCs/>
            <w:color w:val="FF0000"/>
          </w:rPr>
          <w:delText>1A/119</w:delText>
        </w:r>
        <w:r w:rsidDel="002C6834">
          <w:rPr>
            <w:rStyle w:val="Hyperlink"/>
            <w:i/>
            <w:iCs/>
            <w:color w:val="FF0000"/>
          </w:rPr>
          <w:fldChar w:fldCharType="end"/>
        </w:r>
        <w:r w:rsidRPr="006A25AE" w:rsidDel="002C6834">
          <w:rPr>
            <w:i/>
            <w:iCs/>
            <w:color w:val="FF0000"/>
          </w:rPr>
          <w:delText>]</w:delText>
        </w:r>
      </w:del>
    </w:p>
    <w:p w14:paraId="20985C81" w14:textId="28E29A4C" w:rsidR="00CF230A" w:rsidRPr="006A25AE" w:rsidDel="002C6834" w:rsidRDefault="00CF230A" w:rsidP="00CF230A">
      <w:pPr>
        <w:pStyle w:val="ListParagraph"/>
        <w:numPr>
          <w:ilvl w:val="0"/>
          <w:numId w:val="2"/>
        </w:numPr>
        <w:contextualSpacing w:val="0"/>
        <w:jc w:val="both"/>
        <w:rPr>
          <w:del w:id="271" w:author="USA" w:date="2022-03-18T16:10:00Z"/>
        </w:rPr>
      </w:pPr>
      <w:del w:id="272" w:author="USA" w:date="2022-03-18T16:10:00Z">
        <w:r w:rsidRPr="006A25AE" w:rsidDel="002C6834">
          <w:rPr>
            <w:lang w:eastAsia="ja-JP"/>
          </w:rPr>
          <w:delText>that</w:delText>
        </w:r>
        <w:r w:rsidRPr="006A25AE" w:rsidDel="002C6834">
          <w:delText xml:space="preserve"> administrations should determine the radiated emission limits by considering the radiated interfering emission field strength from non-beam WPT systems at the input of a radio receiving antenna, the possible separation distances between non-beam WPT systems and radiocommunication receivers in each radio environment where non-beam WPT systems are used, and other factors including propagation loss due to walls of houses and buildings;</w:delText>
        </w:r>
      </w:del>
    </w:p>
    <w:p w14:paraId="1021788A" w14:textId="488FA7EF" w:rsidR="00CF230A" w:rsidRPr="006A25AE" w:rsidDel="002C6834" w:rsidRDefault="00CF230A" w:rsidP="00CF230A">
      <w:pPr>
        <w:pStyle w:val="ListParagraph"/>
        <w:numPr>
          <w:ilvl w:val="0"/>
          <w:numId w:val="2"/>
        </w:numPr>
        <w:contextualSpacing w:val="0"/>
        <w:jc w:val="both"/>
        <w:rPr>
          <w:del w:id="273" w:author="USA" w:date="2022-03-18T16:10:00Z"/>
        </w:rPr>
      </w:pPr>
      <w:del w:id="274" w:author="USA" w:date="2022-03-18T16:10:00Z">
        <w:r w:rsidRPr="006A25AE" w:rsidDel="002C6834">
          <w:delText>that the radiated interfering emission field strength from non-beam WPT systems should be less than the environment noise level derived by Recommendation ITU-R P.372-1</w:delText>
        </w:r>
        <w:r w:rsidRPr="006A25AE" w:rsidDel="002C6834">
          <w:rPr>
            <w:lang w:eastAsia="ja-JP"/>
          </w:rPr>
          <w:delText>4</w:delText>
        </w:r>
        <w:r w:rsidRPr="006A25AE" w:rsidDel="002C6834">
          <w:delText>, for different categories of radio environment, at the input of a radio receiving antenna.</w:delText>
        </w:r>
        <w:r w:rsidRPr="006A25AE" w:rsidDel="002C6834">
          <w:rPr>
            <w:color w:val="FF0000"/>
          </w:rPr>
          <w:delText>]</w:delText>
        </w:r>
      </w:del>
    </w:p>
    <w:p w14:paraId="6F19F808" w14:textId="27E87BF1" w:rsidR="00CF230A" w:rsidRPr="006A25AE" w:rsidDel="002C6834" w:rsidRDefault="00CF230A" w:rsidP="00CF230A">
      <w:pPr>
        <w:pStyle w:val="EditorsNote"/>
        <w:rPr>
          <w:del w:id="275" w:author="USA" w:date="2022-03-18T16:10:00Z"/>
          <w:color w:val="FF0000"/>
          <w:szCs w:val="24"/>
        </w:rPr>
      </w:pPr>
      <w:del w:id="276" w:author="USA" w:date="2022-03-18T16:10:00Z">
        <w:r w:rsidRPr="006A25AE" w:rsidDel="002C6834">
          <w:rPr>
            <w:color w:val="FF0000"/>
            <w:szCs w:val="24"/>
          </w:rPr>
          <w:delText>[Editor's note: from EBU Doc. 1A/109, whereas Japan proposed in Doc. 1A/119 removal of Annexes 1 and 2 and their contents be in a Report.]</w:delText>
        </w:r>
      </w:del>
    </w:p>
    <w:p w14:paraId="524D4A0F" w14:textId="1CE78B91" w:rsidR="00CF230A" w:rsidRPr="006A25AE" w:rsidDel="002C6834" w:rsidRDefault="00CF230A" w:rsidP="00CF230A">
      <w:pPr>
        <w:rPr>
          <w:del w:id="277" w:author="USA" w:date="2022-03-18T16:10:00Z"/>
        </w:rPr>
      </w:pPr>
    </w:p>
    <w:p w14:paraId="7A1F04BA" w14:textId="79E20A4C" w:rsidR="00CF230A" w:rsidRPr="006A25AE" w:rsidDel="002C6834" w:rsidRDefault="00CF230A" w:rsidP="00CF230A">
      <w:pPr>
        <w:rPr>
          <w:del w:id="278" w:author="USA" w:date="2022-03-18T16:10:00Z"/>
        </w:rPr>
      </w:pPr>
    </w:p>
    <w:p w14:paraId="13054743" w14:textId="56504A9A" w:rsidR="00CF230A" w:rsidRPr="006A25AE" w:rsidDel="002C6834" w:rsidRDefault="00CF230A" w:rsidP="00CF230A">
      <w:pPr>
        <w:pStyle w:val="AnnexNoTitle"/>
        <w:rPr>
          <w:del w:id="279" w:author="USA" w:date="2022-03-18T16:10:00Z"/>
          <w:lang w:val="en-GB"/>
        </w:rPr>
      </w:pPr>
      <w:del w:id="280" w:author="USA" w:date="2022-03-18T16:10:00Z">
        <w:r w:rsidRPr="006A25AE" w:rsidDel="002C6834">
          <w:rPr>
            <w:color w:val="FF0000"/>
            <w:lang w:val="en-GB"/>
          </w:rPr>
          <w:delText>[</w:delText>
        </w:r>
        <w:r w:rsidRPr="006A25AE" w:rsidDel="002C6834">
          <w:rPr>
            <w:lang w:val="en-GB"/>
          </w:rPr>
          <w:delText>Annex 1</w:delText>
        </w:r>
        <w:r w:rsidDel="002C6834">
          <w:rPr>
            <w:lang w:val="en-GB"/>
          </w:rPr>
          <w:br/>
        </w:r>
        <w:r w:rsidDel="002C6834">
          <w:rPr>
            <w:lang w:val="en-GB"/>
          </w:rPr>
          <w:br/>
        </w:r>
        <w:r w:rsidRPr="006A25AE" w:rsidDel="002C6834">
          <w:rPr>
            <w:lang w:val="en-GB"/>
          </w:rPr>
          <w:delText xml:space="preserve">Protection requirements for radiocommunication services operating </w:delText>
        </w:r>
        <w:r w:rsidRPr="006A25AE" w:rsidDel="002C6834">
          <w:rPr>
            <w:lang w:val="en-GB"/>
          </w:rPr>
          <w:br/>
          <w:delText>below 30 MHz from WPT radiated emissions</w:delText>
        </w:r>
      </w:del>
    </w:p>
    <w:p w14:paraId="4C8B9A33" w14:textId="0355CA61" w:rsidR="00CF230A" w:rsidRPr="006A25AE" w:rsidDel="002C6834" w:rsidRDefault="00CF230A" w:rsidP="00CF230A">
      <w:pPr>
        <w:pStyle w:val="EditorsNote"/>
        <w:keepNext/>
        <w:rPr>
          <w:del w:id="281" w:author="USA" w:date="2022-03-18T16:10:00Z"/>
          <w:szCs w:val="24"/>
        </w:rPr>
      </w:pPr>
      <w:del w:id="282" w:author="USA" w:date="2022-03-18T16:10:00Z">
        <w:r w:rsidRPr="006A25AE" w:rsidDel="002C6834">
          <w:rPr>
            <w:szCs w:val="24"/>
          </w:rPr>
          <w:delText xml:space="preserve">[Editor’s note: from USA Doc. </w:delText>
        </w:r>
        <w:r w:rsidDel="002C6834">
          <w:rPr>
            <w:i w:val="0"/>
            <w:iCs w:val="0"/>
          </w:rPr>
          <w:fldChar w:fldCharType="begin"/>
        </w:r>
        <w:r w:rsidDel="002C6834">
          <w:delInstrText xml:space="preserve"> HYPERLINK "https://www.itu.int/md/R15-WP1A-C-0403/en" </w:delInstrText>
        </w:r>
        <w:r w:rsidDel="002C6834">
          <w:rPr>
            <w:i w:val="0"/>
            <w:iCs w:val="0"/>
          </w:rPr>
          <w:fldChar w:fldCharType="separate"/>
        </w:r>
        <w:r w:rsidRPr="006A25AE" w:rsidDel="002C6834">
          <w:delText>1A/403</w:delText>
        </w:r>
        <w:r w:rsidDel="002C6834">
          <w:rPr>
            <w:i w:val="0"/>
            <w:iCs w:val="0"/>
          </w:rPr>
          <w:fldChar w:fldCharType="end"/>
        </w:r>
        <w:r w:rsidRPr="006A25AE" w:rsidDel="002C6834">
          <w:delText xml:space="preserve">, modified by EBU in Doc. </w:delText>
        </w:r>
        <w:r w:rsidDel="002C6834">
          <w:rPr>
            <w:i w:val="0"/>
            <w:iCs w:val="0"/>
          </w:rPr>
          <w:fldChar w:fldCharType="begin"/>
        </w:r>
        <w:r w:rsidDel="002C6834">
          <w:delInstrText xml:space="preserve"> HYPERLINK "https://www.itu.int/md/meetingdoc.asp?lang=en&amp;parent=R19-WP1A-C-0109" </w:delInstrText>
        </w:r>
        <w:r w:rsidDel="002C6834">
          <w:rPr>
            <w:i w:val="0"/>
            <w:iCs w:val="0"/>
          </w:rPr>
          <w:fldChar w:fldCharType="separate"/>
        </w:r>
        <w:r w:rsidRPr="006A25AE" w:rsidDel="002C6834">
          <w:delText>1A/109</w:delText>
        </w:r>
        <w:r w:rsidDel="002C6834">
          <w:rPr>
            <w:i w:val="0"/>
            <w:iCs w:val="0"/>
          </w:rPr>
          <w:fldChar w:fldCharType="end"/>
        </w:r>
        <w:r w:rsidRPr="006A25AE" w:rsidDel="002C6834">
          <w:rPr>
            <w:szCs w:val="24"/>
          </w:rPr>
          <w:delText>]:</w:delText>
        </w:r>
      </w:del>
    </w:p>
    <w:p w14:paraId="22A76D99" w14:textId="1682E627" w:rsidR="00CF230A" w:rsidRPr="006A25AE" w:rsidDel="002C6834" w:rsidRDefault="00CF230A" w:rsidP="00CF230A">
      <w:pPr>
        <w:pStyle w:val="Normalaftertitle"/>
        <w:keepNext/>
        <w:spacing w:before="240"/>
        <w:jc w:val="both"/>
        <w:rPr>
          <w:del w:id="283" w:author="USA" w:date="2022-03-18T16:10:00Z"/>
        </w:rPr>
      </w:pPr>
      <w:del w:id="284" w:author="USA" w:date="2022-03-18T16:10:00Z">
        <w:r w:rsidRPr="006A25AE" w:rsidDel="002C6834">
          <w:delText>This Annex provides a summary of the protection requirements for radiocommunication services operating below 30 MHz from WPT-EV unwanted emissions. Details on interference considerations below 30 MHz are contained in Reports:</w:delText>
        </w:r>
      </w:del>
    </w:p>
    <w:p w14:paraId="0C243C9C" w14:textId="37B7117A" w:rsidR="00CF230A" w:rsidRPr="006A25AE" w:rsidDel="002C6834" w:rsidRDefault="00CF230A" w:rsidP="00CF230A">
      <w:pPr>
        <w:pStyle w:val="enumlev1"/>
        <w:keepNext/>
        <w:keepLines/>
        <w:jc w:val="both"/>
        <w:rPr>
          <w:del w:id="285" w:author="USA" w:date="2022-03-18T16:10:00Z"/>
        </w:rPr>
      </w:pPr>
      <w:del w:id="286" w:author="USA" w:date="2022-03-18T16:10:00Z">
        <w:r w:rsidRPr="006A25AE" w:rsidDel="002C6834">
          <w:delText>–</w:delText>
        </w:r>
        <w:r w:rsidRPr="006A25AE" w:rsidDel="002C6834">
          <w:tab/>
        </w:r>
        <w:r w:rsidRPr="006A25AE" w:rsidDel="002C6834">
          <w:rPr>
            <w:rStyle w:val="Hyperlink"/>
          </w:rPr>
          <w:delText xml:space="preserve">ITU-R </w:delText>
        </w:r>
        <w:r w:rsidDel="002C6834">
          <w:fldChar w:fldCharType="begin"/>
        </w:r>
        <w:r w:rsidDel="002C6834">
          <w:delInstrText xml:space="preserve"> HYPERLINK "https://www.itu.int/pub/R-REP-SM/publications.aspx?lang=en&amp;parent=R-REP-SM.2303" </w:delInstrText>
        </w:r>
        <w:r w:rsidDel="002C6834">
          <w:fldChar w:fldCharType="separate"/>
        </w:r>
        <w:r w:rsidRPr="006A25AE" w:rsidDel="002C6834">
          <w:rPr>
            <w:rStyle w:val="Hyperlink"/>
          </w:rPr>
          <w:delText>SM.2303</w:delText>
        </w:r>
        <w:r w:rsidDel="002C6834">
          <w:rPr>
            <w:rStyle w:val="Hyperlink"/>
          </w:rPr>
          <w:fldChar w:fldCharType="end"/>
        </w:r>
        <w:r w:rsidRPr="006A25AE" w:rsidDel="002C6834">
          <w:delText xml:space="preserve"> “Wireless power transmission using technologies other than radio frequency beam”</w:delText>
        </w:r>
      </w:del>
    </w:p>
    <w:p w14:paraId="6535DEB9" w14:textId="1D7031E0" w:rsidR="00CF230A" w:rsidRPr="006A25AE" w:rsidDel="002C6834" w:rsidRDefault="00CF230A" w:rsidP="00CF230A">
      <w:pPr>
        <w:pStyle w:val="enumlev1"/>
        <w:jc w:val="both"/>
        <w:rPr>
          <w:del w:id="287" w:author="USA" w:date="2022-03-18T16:10:00Z"/>
        </w:rPr>
      </w:pPr>
      <w:del w:id="288" w:author="USA" w:date="2022-03-18T16:10:00Z">
        <w:r w:rsidRPr="006A25AE" w:rsidDel="002C6834">
          <w:delText>–</w:delText>
        </w:r>
        <w:r w:rsidRPr="006A25AE" w:rsidDel="002C6834">
          <w:tab/>
        </w:r>
        <w:r w:rsidRPr="006A25AE" w:rsidDel="002C6834">
          <w:rPr>
            <w:rStyle w:val="Hyperlink"/>
          </w:rPr>
          <w:delText xml:space="preserve">ITU-R </w:delText>
        </w:r>
        <w:r w:rsidDel="002C6834">
          <w:fldChar w:fldCharType="begin"/>
        </w:r>
        <w:r w:rsidDel="002C6834">
          <w:delInstrText xml:space="preserve"> HYPERLINK "https://www.itu.int/pub/R-REP-SM/publications.aspx?lang=en&amp;parent=R-REP-SM.2449" </w:delInstrText>
        </w:r>
        <w:r w:rsidDel="002C6834">
          <w:fldChar w:fldCharType="separate"/>
        </w:r>
        <w:r w:rsidRPr="006A25AE" w:rsidDel="002C6834">
          <w:rPr>
            <w:rStyle w:val="Hyperlink"/>
          </w:rPr>
          <w:delText>SM.2449</w:delText>
        </w:r>
        <w:r w:rsidDel="002C6834">
          <w:rPr>
            <w:rStyle w:val="Hyperlink"/>
          </w:rPr>
          <w:fldChar w:fldCharType="end"/>
        </w:r>
        <w:r w:rsidRPr="006A25AE" w:rsidDel="002C6834">
          <w:delText xml:space="preserve"> “Technical characteristics and impact analyses of non-beam inductive wireless power transmission for mobile and portable devices on radiocommunication services”</w:delText>
        </w:r>
      </w:del>
    </w:p>
    <w:p w14:paraId="5EAE45EF" w14:textId="6D19FB1B" w:rsidR="00CF230A" w:rsidRPr="006A25AE" w:rsidDel="002C6834" w:rsidRDefault="00CF230A" w:rsidP="00CF230A">
      <w:pPr>
        <w:pStyle w:val="enumlev1"/>
        <w:jc w:val="both"/>
        <w:rPr>
          <w:del w:id="289" w:author="USA" w:date="2022-03-18T16:10:00Z"/>
        </w:rPr>
      </w:pPr>
      <w:del w:id="290" w:author="USA" w:date="2022-03-18T16:10:00Z">
        <w:r w:rsidRPr="006A25AE" w:rsidDel="002C6834">
          <w:delText>–</w:delText>
        </w:r>
        <w:r w:rsidRPr="006A25AE" w:rsidDel="002C6834">
          <w:tab/>
        </w:r>
        <w:r w:rsidRPr="006A25AE" w:rsidDel="002C6834">
          <w:rPr>
            <w:rStyle w:val="Hyperlink"/>
          </w:rPr>
          <w:delText xml:space="preserve">ITU-R </w:delText>
        </w:r>
        <w:r w:rsidDel="002C6834">
          <w:fldChar w:fldCharType="begin"/>
        </w:r>
        <w:r w:rsidDel="002C6834">
          <w:delInstrText xml:space="preserve"> HYPERLINK "https://www.itu.int/pub/R-REP-SM.2451" </w:delInstrText>
        </w:r>
        <w:r w:rsidDel="002C6834">
          <w:fldChar w:fldCharType="separate"/>
        </w:r>
        <w:r w:rsidRPr="006A25AE" w:rsidDel="002C6834">
          <w:rPr>
            <w:rStyle w:val="Hyperlink"/>
          </w:rPr>
          <w:delText>SM.2451</w:delText>
        </w:r>
        <w:r w:rsidDel="002C6834">
          <w:rPr>
            <w:rStyle w:val="Hyperlink"/>
          </w:rPr>
          <w:fldChar w:fldCharType="end"/>
        </w:r>
        <w:r w:rsidRPr="006A25AE" w:rsidDel="002C6834">
          <w:delText xml:space="preserve"> “Assessment of impact of wireless power transmission for electric vehicle charging on radiocommunication services”.</w:delText>
        </w:r>
      </w:del>
    </w:p>
    <w:p w14:paraId="5EBDBCC9" w14:textId="37C02E01" w:rsidR="00CF230A" w:rsidRPr="006A25AE" w:rsidDel="002C6834" w:rsidRDefault="00CF230A" w:rsidP="00CF230A">
      <w:pPr>
        <w:rPr>
          <w:del w:id="291" w:author="USA" w:date="2022-03-18T16:10:00Z"/>
        </w:rPr>
      </w:pPr>
      <w:del w:id="292" w:author="USA" w:date="2022-03-18T16:10:00Z">
        <w:r w:rsidRPr="006A25AE" w:rsidDel="002C6834">
          <w:delText>The impact of WPT systems on such services operating above 30 MHz have yet to be studied.</w:delText>
        </w:r>
      </w:del>
    </w:p>
    <w:p w14:paraId="3000587E" w14:textId="56A1FAD2" w:rsidR="00CF230A" w:rsidRPr="006A25AE" w:rsidDel="002C6834" w:rsidRDefault="00CF230A" w:rsidP="00CF230A">
      <w:pPr>
        <w:pStyle w:val="TableNo"/>
        <w:spacing w:before="360"/>
        <w:rPr>
          <w:del w:id="293" w:author="USA" w:date="2022-03-18T16:10:00Z"/>
        </w:rPr>
      </w:pPr>
      <w:del w:id="294" w:author="USA" w:date="2022-03-18T16:10:00Z">
        <w:r w:rsidRPr="006A25AE" w:rsidDel="002C6834">
          <w:lastRenderedPageBreak/>
          <w:delText>TABLE 1</w:delText>
        </w:r>
      </w:del>
    </w:p>
    <w:p w14:paraId="184F9BB7" w14:textId="3041CA36" w:rsidR="00CF230A" w:rsidRPr="006A25AE" w:rsidDel="002C6834" w:rsidRDefault="00CF230A" w:rsidP="00CF230A">
      <w:pPr>
        <w:pStyle w:val="Tabletitle"/>
        <w:rPr>
          <w:del w:id="295" w:author="USA" w:date="2022-03-18T16:10:00Z"/>
        </w:rPr>
      </w:pPr>
      <w:del w:id="296" w:author="USA" w:date="2022-03-18T16:10:00Z">
        <w:r w:rsidRPr="006A25AE" w:rsidDel="002C6834">
          <w:delText xml:space="preserve">Protection requirements for radiocommunication services operating below 30 MHz </w:delText>
        </w:r>
        <w:r w:rsidRPr="006A25AE" w:rsidDel="002C6834">
          <w:br/>
          <w:delText>from WPT unwanted radiated emissions</w:delText>
        </w:r>
      </w:del>
    </w:p>
    <w:tbl>
      <w:tblPr>
        <w:tblW w:w="10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96"/>
        <w:gridCol w:w="1985"/>
        <w:gridCol w:w="4536"/>
        <w:gridCol w:w="2110"/>
        <w:gridCol w:w="15"/>
      </w:tblGrid>
      <w:tr w:rsidR="00CF230A" w:rsidRPr="006A25AE" w:rsidDel="002C6834" w14:paraId="21580A12" w14:textId="1A919803" w:rsidTr="00040A38">
        <w:trPr>
          <w:cantSplit/>
          <w:tblHeader/>
          <w:jc w:val="center"/>
          <w:del w:id="297" w:author="USA" w:date="2022-03-18T16:10:00Z"/>
        </w:trPr>
        <w:tc>
          <w:tcPr>
            <w:tcW w:w="1696" w:type="dxa"/>
            <w:shd w:val="clear" w:color="auto" w:fill="auto"/>
            <w:vAlign w:val="center"/>
          </w:tcPr>
          <w:p w14:paraId="411568F6" w14:textId="383B4D55" w:rsidR="00CF230A" w:rsidRPr="006A25AE" w:rsidDel="002C6834" w:rsidRDefault="00CF230A" w:rsidP="00040A38">
            <w:pPr>
              <w:pStyle w:val="Tablehead"/>
              <w:rPr>
                <w:del w:id="298" w:author="USA" w:date="2022-03-18T16:10:00Z"/>
              </w:rPr>
            </w:pPr>
            <w:del w:id="299" w:author="USA" w:date="2022-03-18T16:10:00Z">
              <w:r w:rsidRPr="006A25AE" w:rsidDel="002C6834">
                <w:delText>Service</w:delText>
              </w:r>
            </w:del>
          </w:p>
        </w:tc>
        <w:tc>
          <w:tcPr>
            <w:tcW w:w="1985" w:type="dxa"/>
            <w:shd w:val="clear" w:color="auto" w:fill="auto"/>
            <w:vAlign w:val="center"/>
          </w:tcPr>
          <w:p w14:paraId="6D688905" w14:textId="219ED1D4" w:rsidR="00CF230A" w:rsidRPr="006A25AE" w:rsidDel="002C6834" w:rsidRDefault="00CF230A" w:rsidP="00040A38">
            <w:pPr>
              <w:pStyle w:val="Tablehead"/>
              <w:rPr>
                <w:del w:id="300" w:author="USA" w:date="2022-03-18T16:10:00Z"/>
              </w:rPr>
            </w:pPr>
            <w:del w:id="301" w:author="USA" w:date="2022-03-18T16:10:00Z">
              <w:r w:rsidRPr="006A25AE" w:rsidDel="002C6834">
                <w:delText>Band</w:delText>
              </w:r>
            </w:del>
          </w:p>
        </w:tc>
        <w:tc>
          <w:tcPr>
            <w:tcW w:w="4536" w:type="dxa"/>
            <w:shd w:val="clear" w:color="auto" w:fill="auto"/>
            <w:vAlign w:val="center"/>
          </w:tcPr>
          <w:p w14:paraId="5E5D74FC" w14:textId="2A97931E" w:rsidR="00CF230A" w:rsidRPr="006A25AE" w:rsidDel="002C6834" w:rsidRDefault="00CF230A" w:rsidP="00040A38">
            <w:pPr>
              <w:pStyle w:val="Tablehead"/>
              <w:rPr>
                <w:del w:id="302" w:author="USA" w:date="2022-03-18T16:10:00Z"/>
              </w:rPr>
            </w:pPr>
            <w:del w:id="303" w:author="USA" w:date="2022-03-18T16:10:00Z">
              <w:r w:rsidRPr="006A25AE" w:rsidDel="002C6834">
                <w:delText>Protection requirements</w:delText>
              </w:r>
            </w:del>
          </w:p>
        </w:tc>
        <w:tc>
          <w:tcPr>
            <w:tcW w:w="2125" w:type="dxa"/>
            <w:gridSpan w:val="2"/>
            <w:shd w:val="clear" w:color="auto" w:fill="auto"/>
            <w:vAlign w:val="center"/>
          </w:tcPr>
          <w:p w14:paraId="425DBE3D" w14:textId="06B9A23C" w:rsidR="00CF230A" w:rsidRPr="006A25AE" w:rsidDel="002C6834" w:rsidRDefault="00CF230A" w:rsidP="00040A38">
            <w:pPr>
              <w:pStyle w:val="Tablehead"/>
              <w:rPr>
                <w:del w:id="304" w:author="USA" w:date="2022-03-18T16:10:00Z"/>
              </w:rPr>
            </w:pPr>
            <w:del w:id="305" w:author="USA" w:date="2022-03-18T16:10:00Z">
              <w:r w:rsidRPr="006A25AE" w:rsidDel="002C6834">
                <w:delText>Reference</w:delText>
              </w:r>
            </w:del>
          </w:p>
        </w:tc>
      </w:tr>
      <w:tr w:rsidR="00CF230A" w:rsidRPr="006A25AE" w:rsidDel="002C6834" w14:paraId="7F5A3853" w14:textId="12EB0789" w:rsidTr="00040A38">
        <w:trPr>
          <w:cantSplit/>
          <w:jc w:val="center"/>
          <w:del w:id="306" w:author="USA" w:date="2022-03-18T16:10:00Z"/>
        </w:trPr>
        <w:tc>
          <w:tcPr>
            <w:tcW w:w="1696" w:type="dxa"/>
            <w:vAlign w:val="center"/>
          </w:tcPr>
          <w:p w14:paraId="49871B32" w14:textId="27E9E640" w:rsidR="00CF230A" w:rsidRPr="006A25AE" w:rsidDel="002C6834" w:rsidRDefault="00CF230A" w:rsidP="00040A38">
            <w:pPr>
              <w:pStyle w:val="Tabletext"/>
              <w:jc w:val="center"/>
              <w:rPr>
                <w:del w:id="307" w:author="USA" w:date="2022-03-18T16:10:00Z"/>
              </w:rPr>
            </w:pPr>
            <w:del w:id="308" w:author="USA" w:date="2022-03-18T16:10:00Z">
              <w:r w:rsidRPr="006A25AE" w:rsidDel="002C6834">
                <w:delText>Broadcasting</w:delText>
              </w:r>
            </w:del>
          </w:p>
        </w:tc>
        <w:tc>
          <w:tcPr>
            <w:tcW w:w="1985" w:type="dxa"/>
            <w:vAlign w:val="center"/>
          </w:tcPr>
          <w:p w14:paraId="5F2B3204" w14:textId="62BF3193" w:rsidR="00CF230A" w:rsidRPr="006A25AE" w:rsidDel="002C6834" w:rsidRDefault="00CF230A" w:rsidP="00040A38">
            <w:pPr>
              <w:pStyle w:val="Tabletext"/>
              <w:jc w:val="center"/>
              <w:rPr>
                <w:del w:id="309" w:author="USA" w:date="2022-03-18T16:10:00Z"/>
              </w:rPr>
            </w:pPr>
            <w:del w:id="310" w:author="USA" w:date="2022-03-18T16:10:00Z">
              <w:r w:rsidRPr="006A25AE" w:rsidDel="002C6834">
                <w:delText>LF</w:delText>
              </w:r>
            </w:del>
          </w:p>
          <w:p w14:paraId="172AB007" w14:textId="64581C56" w:rsidR="00CF230A" w:rsidRPr="006A25AE" w:rsidDel="002C6834" w:rsidRDefault="00CF230A" w:rsidP="00040A38">
            <w:pPr>
              <w:pStyle w:val="Tabletext"/>
              <w:jc w:val="center"/>
              <w:rPr>
                <w:del w:id="311" w:author="USA" w:date="2022-03-18T16:10:00Z"/>
              </w:rPr>
            </w:pPr>
            <w:del w:id="312" w:author="USA" w:date="2022-03-18T16:10:00Z">
              <w:r w:rsidRPr="006A25AE" w:rsidDel="002C6834">
                <w:delText>148.5-283.5 kHz</w:delText>
              </w:r>
            </w:del>
          </w:p>
        </w:tc>
        <w:tc>
          <w:tcPr>
            <w:tcW w:w="4536" w:type="dxa"/>
          </w:tcPr>
          <w:p w14:paraId="5BAFB796" w14:textId="041D0515" w:rsidR="00CF230A" w:rsidRPr="006A25AE" w:rsidDel="002C6834" w:rsidRDefault="00CF230A" w:rsidP="00040A38">
            <w:pPr>
              <w:pStyle w:val="Tabletext"/>
              <w:rPr>
                <w:del w:id="313" w:author="USA" w:date="2022-03-18T16:10:00Z"/>
              </w:rPr>
            </w:pPr>
            <w:del w:id="314" w:author="USA" w:date="2022-03-18T16:10:00Z">
              <w:r w:rsidRPr="006A25AE" w:rsidDel="002C6834">
                <w:delText>Minimum wanted field strength: 66 dBµV/m</w:delText>
              </w:r>
            </w:del>
          </w:p>
          <w:p w14:paraId="7F22D46C" w14:textId="663DC27F" w:rsidR="00CF230A" w:rsidRPr="006A25AE" w:rsidDel="002C6834" w:rsidRDefault="00CF230A" w:rsidP="00040A38">
            <w:pPr>
              <w:pStyle w:val="Tabletext"/>
              <w:rPr>
                <w:del w:id="315" w:author="USA" w:date="2022-03-18T16:10:00Z"/>
              </w:rPr>
            </w:pPr>
            <w:del w:id="316" w:author="USA" w:date="2022-03-18T16:10:00Z">
              <w:r w:rsidRPr="006A25AE" w:rsidDel="002C6834">
                <w:delText>Protection ratio: 56 dB</w:delText>
              </w:r>
              <w:r w:rsidRPr="006A25AE" w:rsidDel="002C6834">
                <w:rPr>
                  <w:b/>
                  <w:vertAlign w:val="superscript"/>
                </w:rPr>
                <w:delText>a</w:delText>
              </w:r>
              <w:r w:rsidRPr="006A25AE" w:rsidDel="002C6834">
                <w:delText xml:space="preserve"> </w:delText>
              </w:r>
            </w:del>
          </w:p>
        </w:tc>
        <w:tc>
          <w:tcPr>
            <w:tcW w:w="2125" w:type="dxa"/>
            <w:gridSpan w:val="2"/>
            <w:vAlign w:val="center"/>
          </w:tcPr>
          <w:p w14:paraId="763C38C1" w14:textId="71D1A670" w:rsidR="00CF230A" w:rsidRPr="006A25AE" w:rsidDel="002C6834" w:rsidRDefault="00CF230A" w:rsidP="00040A38">
            <w:pPr>
              <w:pStyle w:val="Tabletext"/>
              <w:jc w:val="center"/>
              <w:rPr>
                <w:del w:id="317" w:author="USA" w:date="2022-03-18T16:10:00Z"/>
              </w:rPr>
            </w:pPr>
            <w:del w:id="318" w:author="USA" w:date="2022-03-18T16:10:00Z">
              <w:r w:rsidDel="002C6834">
                <w:fldChar w:fldCharType="begin"/>
              </w:r>
              <w:r w:rsidDel="002C6834">
                <w:delInstrText xml:space="preserve"> HYPERLINK "https://www.itu.int/md/meetingdoc.asp?lang=en&amp;parent=R15-WP1A-C-0462" </w:delInstrText>
              </w:r>
              <w:r w:rsidDel="002C6834">
                <w:fldChar w:fldCharType="separate"/>
              </w:r>
              <w:r w:rsidRPr="006A25AE" w:rsidDel="002C6834">
                <w:rPr>
                  <w:rStyle w:val="Hyperlink"/>
                </w:rPr>
                <w:delText>WP 1A/462</w:delText>
              </w:r>
              <w:r w:rsidDel="002C6834">
                <w:rPr>
                  <w:rStyle w:val="Hyperlink"/>
                </w:rPr>
                <w:fldChar w:fldCharType="end"/>
              </w:r>
              <w:r w:rsidRPr="006A25AE" w:rsidDel="002C6834">
                <w:delText xml:space="preserve"> (2015-2019)</w:delText>
              </w:r>
            </w:del>
          </w:p>
        </w:tc>
      </w:tr>
      <w:tr w:rsidR="00CF230A" w:rsidRPr="006A25AE" w:rsidDel="002C6834" w14:paraId="637A8B50" w14:textId="2174AAC3" w:rsidTr="00040A38">
        <w:trPr>
          <w:cantSplit/>
          <w:jc w:val="center"/>
          <w:del w:id="319" w:author="USA" w:date="2022-03-18T16:10:00Z"/>
        </w:trPr>
        <w:tc>
          <w:tcPr>
            <w:tcW w:w="1696" w:type="dxa"/>
            <w:vAlign w:val="center"/>
          </w:tcPr>
          <w:p w14:paraId="432FBDDD" w14:textId="7BC3BA62" w:rsidR="00CF230A" w:rsidRPr="006A25AE" w:rsidDel="002C6834" w:rsidRDefault="00CF230A" w:rsidP="00040A38">
            <w:pPr>
              <w:pStyle w:val="Tabletext"/>
              <w:jc w:val="center"/>
              <w:rPr>
                <w:del w:id="320" w:author="USA" w:date="2022-03-18T16:10:00Z"/>
                <w:iCs/>
                <w:lang w:eastAsia="ja-JP"/>
              </w:rPr>
            </w:pPr>
            <w:del w:id="321" w:author="USA" w:date="2022-03-18T16:10:00Z">
              <w:r w:rsidRPr="006A25AE" w:rsidDel="002C6834">
                <w:rPr>
                  <w:iCs/>
                  <w:lang w:eastAsia="ja-JP"/>
                </w:rPr>
                <w:delText>Broadcasting</w:delText>
              </w:r>
            </w:del>
          </w:p>
        </w:tc>
        <w:tc>
          <w:tcPr>
            <w:tcW w:w="1985" w:type="dxa"/>
            <w:vAlign w:val="center"/>
          </w:tcPr>
          <w:p w14:paraId="1993AEEA" w14:textId="04138380" w:rsidR="00CF230A" w:rsidRPr="006A25AE" w:rsidDel="002C6834" w:rsidRDefault="00CF230A" w:rsidP="00040A38">
            <w:pPr>
              <w:pStyle w:val="Tabletext"/>
              <w:jc w:val="center"/>
              <w:rPr>
                <w:del w:id="322" w:author="USA" w:date="2022-03-18T16:10:00Z"/>
                <w:iCs/>
                <w:lang w:eastAsia="ja-JP"/>
              </w:rPr>
            </w:pPr>
            <w:del w:id="323" w:author="USA" w:date="2022-03-18T16:10:00Z">
              <w:r w:rsidRPr="006A25AE" w:rsidDel="002C6834">
                <w:rPr>
                  <w:iCs/>
                  <w:lang w:eastAsia="ja-JP"/>
                </w:rPr>
                <w:delText>MF (AM)</w:delText>
              </w:r>
            </w:del>
          </w:p>
          <w:p w14:paraId="51AA0280" w14:textId="08024E55" w:rsidR="00CF230A" w:rsidRPr="006A25AE" w:rsidDel="002C6834" w:rsidRDefault="00CF230A" w:rsidP="00040A38">
            <w:pPr>
              <w:pStyle w:val="Tabletext"/>
              <w:jc w:val="center"/>
              <w:rPr>
                <w:del w:id="324" w:author="USA" w:date="2022-03-18T16:10:00Z"/>
              </w:rPr>
            </w:pPr>
            <w:del w:id="325" w:author="USA" w:date="2022-03-18T16:10:00Z">
              <w:r w:rsidRPr="006A25AE" w:rsidDel="002C6834">
                <w:rPr>
                  <w:iCs/>
                  <w:lang w:eastAsia="ja-JP"/>
                </w:rPr>
                <w:delText>526.5-1 606.5 kHz</w:delText>
              </w:r>
            </w:del>
          </w:p>
        </w:tc>
        <w:tc>
          <w:tcPr>
            <w:tcW w:w="4536" w:type="dxa"/>
          </w:tcPr>
          <w:p w14:paraId="022ECAE3" w14:textId="6C2642A8" w:rsidR="00CF230A" w:rsidRPr="006A25AE" w:rsidDel="002C6834" w:rsidRDefault="00CF230A" w:rsidP="00040A38">
            <w:pPr>
              <w:pStyle w:val="Tabletext"/>
              <w:rPr>
                <w:del w:id="326" w:author="USA" w:date="2022-03-18T16:10:00Z"/>
              </w:rPr>
            </w:pPr>
            <w:del w:id="327" w:author="USA" w:date="2022-03-18T16:10:00Z">
              <w:r w:rsidRPr="006A25AE" w:rsidDel="002C6834">
                <w:delText>Minimum wanted field strength:</w:delText>
              </w:r>
            </w:del>
          </w:p>
          <w:p w14:paraId="582A0688" w14:textId="486B5F5F" w:rsidR="00CF230A" w:rsidRPr="006A25AE" w:rsidDel="002C6834" w:rsidRDefault="00CF230A" w:rsidP="00040A38">
            <w:pPr>
              <w:pStyle w:val="Tabletext"/>
              <w:rPr>
                <w:del w:id="328" w:author="USA" w:date="2022-03-18T16:10:00Z"/>
              </w:rPr>
            </w:pPr>
            <w:del w:id="329" w:author="USA" w:date="2022-03-18T16:10:00Z">
              <w:r w:rsidRPr="006A25AE" w:rsidDel="002C6834">
                <w:delText>54 dBµV/m in ITU-R Region 2</w:delText>
              </w:r>
            </w:del>
          </w:p>
          <w:p w14:paraId="5F4985B8" w14:textId="7D88CDA3" w:rsidR="00CF230A" w:rsidRPr="006A25AE" w:rsidDel="002C6834" w:rsidRDefault="00CF230A" w:rsidP="00040A38">
            <w:pPr>
              <w:pStyle w:val="Tabletext"/>
              <w:rPr>
                <w:del w:id="330" w:author="USA" w:date="2022-03-18T16:10:00Z"/>
              </w:rPr>
            </w:pPr>
            <w:del w:id="331" w:author="USA" w:date="2022-03-18T16:10:00Z">
              <w:r w:rsidRPr="006A25AE" w:rsidDel="002C6834">
                <w:delText>60 dBµV/m in ITU-R Region 1 and 3</w:delText>
              </w:r>
            </w:del>
          </w:p>
          <w:p w14:paraId="229BCD6B" w14:textId="606AED09" w:rsidR="00CF230A" w:rsidRPr="006A25AE" w:rsidDel="002C6834" w:rsidRDefault="00CF230A" w:rsidP="00040A38">
            <w:pPr>
              <w:pStyle w:val="Tabletext"/>
              <w:rPr>
                <w:del w:id="332" w:author="USA" w:date="2022-03-18T16:10:00Z"/>
                <w:vertAlign w:val="superscript"/>
              </w:rPr>
            </w:pPr>
            <w:del w:id="333" w:author="USA" w:date="2022-03-18T16:10:00Z">
              <w:r w:rsidRPr="006A25AE" w:rsidDel="002C6834">
                <w:delText>Protection ratio: 56 dB</w:delText>
              </w:r>
              <w:r w:rsidRPr="006A25AE" w:rsidDel="002C6834">
                <w:rPr>
                  <w:b/>
                  <w:bCs/>
                  <w:vertAlign w:val="superscript"/>
                </w:rPr>
                <w:delText>a</w:delText>
              </w:r>
            </w:del>
          </w:p>
        </w:tc>
        <w:tc>
          <w:tcPr>
            <w:tcW w:w="2125" w:type="dxa"/>
            <w:gridSpan w:val="2"/>
            <w:vAlign w:val="center"/>
          </w:tcPr>
          <w:p w14:paraId="4E245916" w14:textId="2806A1A9" w:rsidR="00CF230A" w:rsidRPr="006A25AE" w:rsidDel="002C6834" w:rsidRDefault="00CF230A" w:rsidP="00040A38">
            <w:pPr>
              <w:pStyle w:val="Tabletext"/>
              <w:jc w:val="center"/>
              <w:rPr>
                <w:del w:id="334" w:author="USA" w:date="2022-03-18T16:10:00Z"/>
                <w:iCs/>
                <w:lang w:eastAsia="ja-JP"/>
              </w:rPr>
            </w:pPr>
            <w:del w:id="335" w:author="USA" w:date="2022-03-18T16:10:00Z">
              <w:r w:rsidDel="002C6834">
                <w:fldChar w:fldCharType="begin"/>
              </w:r>
              <w:r w:rsidDel="002C6834">
                <w:delInstrText xml:space="preserve"> HYPERLINK "https://www.itu.int/md/meetingdoc.asp?lang=en&amp;parent=R15-WP1A-C-0462" </w:delInstrText>
              </w:r>
              <w:r w:rsidDel="002C6834">
                <w:fldChar w:fldCharType="separate"/>
              </w:r>
              <w:r w:rsidRPr="006A25AE" w:rsidDel="002C6834">
                <w:rPr>
                  <w:rStyle w:val="Hyperlink"/>
                </w:rPr>
                <w:delText>WP 1A/462</w:delText>
              </w:r>
              <w:r w:rsidDel="002C6834">
                <w:rPr>
                  <w:rStyle w:val="Hyperlink"/>
                </w:rPr>
                <w:fldChar w:fldCharType="end"/>
              </w:r>
              <w:r w:rsidRPr="006A25AE" w:rsidDel="002C6834">
                <w:delText xml:space="preserve"> (2015-2019)</w:delText>
              </w:r>
            </w:del>
          </w:p>
        </w:tc>
      </w:tr>
      <w:tr w:rsidR="00CF230A" w:rsidRPr="006A25AE" w:rsidDel="002C6834" w14:paraId="139F522F" w14:textId="6390452A" w:rsidTr="00040A38">
        <w:trPr>
          <w:cantSplit/>
          <w:jc w:val="center"/>
          <w:del w:id="336" w:author="USA" w:date="2022-03-18T16:10:00Z"/>
        </w:trPr>
        <w:tc>
          <w:tcPr>
            <w:tcW w:w="1696" w:type="dxa"/>
            <w:vAlign w:val="center"/>
          </w:tcPr>
          <w:p w14:paraId="6F3F7299" w14:textId="6ECD6737" w:rsidR="00CF230A" w:rsidRPr="006A25AE" w:rsidDel="002C6834" w:rsidRDefault="00CF230A" w:rsidP="00040A38">
            <w:pPr>
              <w:pStyle w:val="Tabletext"/>
              <w:jc w:val="center"/>
              <w:rPr>
                <w:del w:id="337" w:author="USA" w:date="2022-03-18T16:10:00Z"/>
                <w:iCs/>
                <w:lang w:eastAsia="ja-JP"/>
              </w:rPr>
            </w:pPr>
            <w:del w:id="338" w:author="USA" w:date="2022-03-18T16:10:00Z">
              <w:r w:rsidRPr="006A25AE" w:rsidDel="002C6834">
                <w:rPr>
                  <w:iCs/>
                  <w:lang w:eastAsia="ja-JP"/>
                </w:rPr>
                <w:delText>Broadcasting</w:delText>
              </w:r>
            </w:del>
          </w:p>
        </w:tc>
        <w:tc>
          <w:tcPr>
            <w:tcW w:w="1985" w:type="dxa"/>
            <w:vAlign w:val="center"/>
          </w:tcPr>
          <w:p w14:paraId="701C3F0E" w14:textId="14F75158" w:rsidR="00CF230A" w:rsidRPr="006A25AE" w:rsidDel="002C6834" w:rsidRDefault="00CF230A" w:rsidP="00040A38">
            <w:pPr>
              <w:pStyle w:val="Tabletext"/>
              <w:jc w:val="center"/>
              <w:rPr>
                <w:del w:id="339" w:author="USA" w:date="2022-03-18T16:10:00Z"/>
                <w:iCs/>
                <w:lang w:eastAsia="ja-JP"/>
              </w:rPr>
            </w:pPr>
            <w:del w:id="340" w:author="USA" w:date="2022-03-18T16:10:00Z">
              <w:r w:rsidRPr="006A25AE" w:rsidDel="002C6834">
                <w:rPr>
                  <w:iCs/>
                  <w:lang w:eastAsia="ja-JP"/>
                </w:rPr>
                <w:delText>MF (HD Radio)</w:delText>
              </w:r>
            </w:del>
          </w:p>
          <w:p w14:paraId="06ABF673" w14:textId="478C1314" w:rsidR="00CF230A" w:rsidRPr="006A25AE" w:rsidDel="002C6834" w:rsidRDefault="00CF230A" w:rsidP="00040A38">
            <w:pPr>
              <w:pStyle w:val="Tabletext"/>
              <w:jc w:val="center"/>
              <w:rPr>
                <w:del w:id="341" w:author="USA" w:date="2022-03-18T16:10:00Z"/>
                <w:iCs/>
                <w:lang w:eastAsia="ja-JP"/>
              </w:rPr>
            </w:pPr>
            <w:del w:id="342" w:author="USA" w:date="2022-03-18T16:10:00Z">
              <w:r w:rsidRPr="006A25AE" w:rsidDel="002C6834">
                <w:rPr>
                  <w:iCs/>
                  <w:lang w:eastAsia="ja-JP"/>
                </w:rPr>
                <w:delText>530-1700 kHz</w:delText>
              </w:r>
            </w:del>
          </w:p>
        </w:tc>
        <w:tc>
          <w:tcPr>
            <w:tcW w:w="4536" w:type="dxa"/>
          </w:tcPr>
          <w:p w14:paraId="0E1A3EB8" w14:textId="546C5819" w:rsidR="00CF230A" w:rsidRPr="006A25AE" w:rsidDel="002C6834" w:rsidRDefault="00CF230A" w:rsidP="00040A38">
            <w:pPr>
              <w:pStyle w:val="Tabletext"/>
              <w:rPr>
                <w:del w:id="343" w:author="USA" w:date="2022-03-18T16:10:00Z"/>
              </w:rPr>
            </w:pPr>
            <w:del w:id="344" w:author="USA" w:date="2022-03-18T16:10:00Z">
              <w:r w:rsidRPr="006A25AE" w:rsidDel="002C6834">
                <w:delText>Minimum wanted field strength:</w:delText>
              </w:r>
            </w:del>
          </w:p>
          <w:p w14:paraId="1FE4E160" w14:textId="54CD9F89" w:rsidR="00CF230A" w:rsidRPr="006A25AE" w:rsidDel="002C6834" w:rsidRDefault="00CF230A" w:rsidP="00040A38">
            <w:pPr>
              <w:pStyle w:val="Tabletext"/>
              <w:rPr>
                <w:del w:id="345" w:author="USA" w:date="2022-03-18T16:10:00Z"/>
              </w:rPr>
            </w:pPr>
            <w:del w:id="346" w:author="USA" w:date="2022-03-18T16:10:00Z">
              <w:r w:rsidRPr="006A25AE" w:rsidDel="002C6834">
                <w:delText>41 dBµV/m in ITU-R Region 2</w:delText>
              </w:r>
            </w:del>
          </w:p>
          <w:p w14:paraId="2AA6F31F" w14:textId="700C2001" w:rsidR="00CF230A" w:rsidRPr="006A25AE" w:rsidDel="002C6834" w:rsidRDefault="00CF230A" w:rsidP="00040A38">
            <w:pPr>
              <w:pStyle w:val="Tabletext"/>
              <w:rPr>
                <w:del w:id="347" w:author="USA" w:date="2022-03-18T16:10:00Z"/>
              </w:rPr>
            </w:pPr>
            <w:del w:id="348" w:author="USA" w:date="2022-03-18T16:10:00Z">
              <w:r w:rsidRPr="006A25AE" w:rsidDel="002C6834">
                <w:delText>Protection ratio: 28 dB</w:delText>
              </w:r>
            </w:del>
          </w:p>
        </w:tc>
        <w:tc>
          <w:tcPr>
            <w:tcW w:w="2125" w:type="dxa"/>
            <w:gridSpan w:val="2"/>
            <w:vAlign w:val="center"/>
          </w:tcPr>
          <w:p w14:paraId="61C9BE88" w14:textId="7CB269C2" w:rsidR="00CF230A" w:rsidRPr="006A25AE" w:rsidDel="002C6834" w:rsidRDefault="00CF230A" w:rsidP="00040A38">
            <w:pPr>
              <w:pStyle w:val="Tabletext"/>
              <w:jc w:val="center"/>
              <w:rPr>
                <w:del w:id="349" w:author="USA" w:date="2022-03-18T16:10:00Z"/>
              </w:rPr>
            </w:pPr>
            <w:del w:id="350" w:author="USA" w:date="2022-03-18T16:10:00Z">
              <w:r w:rsidDel="002C6834">
                <w:fldChar w:fldCharType="begin"/>
              </w:r>
              <w:r w:rsidDel="002C6834">
                <w:delInstrText xml:space="preserve"> HYPERLINK "https://www.itu.int/md/meetingdoc.asp?lang=en&amp;parent=R15-WP1A-C-0462" </w:delInstrText>
              </w:r>
              <w:r w:rsidDel="002C6834">
                <w:fldChar w:fldCharType="separate"/>
              </w:r>
              <w:r w:rsidRPr="006A25AE" w:rsidDel="002C6834">
                <w:rPr>
                  <w:rStyle w:val="Hyperlink"/>
                </w:rPr>
                <w:delText>WP 1A/462</w:delText>
              </w:r>
              <w:r w:rsidDel="002C6834">
                <w:rPr>
                  <w:rStyle w:val="Hyperlink"/>
                </w:rPr>
                <w:fldChar w:fldCharType="end"/>
              </w:r>
              <w:r w:rsidRPr="006A25AE" w:rsidDel="002C6834">
                <w:delText xml:space="preserve"> (2015-2019)</w:delText>
              </w:r>
            </w:del>
          </w:p>
        </w:tc>
      </w:tr>
      <w:tr w:rsidR="00CF230A" w:rsidRPr="006A25AE" w:rsidDel="002C6834" w14:paraId="7629D35A" w14:textId="64F0845F" w:rsidTr="00040A38">
        <w:trPr>
          <w:gridAfter w:val="1"/>
          <w:wAfter w:w="15" w:type="dxa"/>
          <w:cantSplit/>
          <w:jc w:val="center"/>
          <w:del w:id="351" w:author="USA" w:date="2022-03-18T16:10:00Z"/>
        </w:trPr>
        <w:tc>
          <w:tcPr>
            <w:tcW w:w="1696" w:type="dxa"/>
            <w:vAlign w:val="center"/>
          </w:tcPr>
          <w:p w14:paraId="62208254" w14:textId="75830EAE" w:rsidR="00CF230A" w:rsidRPr="006A25AE" w:rsidDel="002C6834" w:rsidRDefault="00CF230A" w:rsidP="00040A38">
            <w:pPr>
              <w:pStyle w:val="Tabletext"/>
              <w:jc w:val="center"/>
              <w:rPr>
                <w:del w:id="352" w:author="USA" w:date="2022-03-18T16:10:00Z"/>
                <w:iCs/>
                <w:lang w:eastAsia="ja-JP"/>
              </w:rPr>
            </w:pPr>
            <w:del w:id="353" w:author="USA" w:date="2022-03-18T16:10:00Z">
              <w:r w:rsidRPr="006A25AE" w:rsidDel="002C6834">
                <w:rPr>
                  <w:iCs/>
                  <w:lang w:eastAsia="ja-JP"/>
                </w:rPr>
                <w:delText>Broadcasting</w:delText>
              </w:r>
            </w:del>
          </w:p>
        </w:tc>
        <w:tc>
          <w:tcPr>
            <w:tcW w:w="1985" w:type="dxa"/>
            <w:vAlign w:val="center"/>
          </w:tcPr>
          <w:p w14:paraId="1434C5A2" w14:textId="389C8473" w:rsidR="00CF230A" w:rsidRPr="006A25AE" w:rsidDel="002C6834" w:rsidRDefault="00CF230A" w:rsidP="00040A38">
            <w:pPr>
              <w:pStyle w:val="Tabletext"/>
              <w:jc w:val="center"/>
              <w:rPr>
                <w:del w:id="354" w:author="USA" w:date="2022-03-18T16:10:00Z"/>
                <w:iCs/>
                <w:lang w:eastAsia="ja-JP"/>
              </w:rPr>
            </w:pPr>
            <w:del w:id="355" w:author="USA" w:date="2022-03-18T16:10:00Z">
              <w:r w:rsidRPr="006A25AE" w:rsidDel="002C6834">
                <w:rPr>
                  <w:iCs/>
                  <w:lang w:eastAsia="ja-JP"/>
                </w:rPr>
                <w:delText>HF</w:delText>
              </w:r>
            </w:del>
          </w:p>
          <w:p w14:paraId="478E87A8" w14:textId="005A1733" w:rsidR="00CF230A" w:rsidRPr="006A25AE" w:rsidDel="002C6834" w:rsidRDefault="00CF230A" w:rsidP="00040A38">
            <w:pPr>
              <w:pStyle w:val="Tabletext"/>
              <w:jc w:val="center"/>
              <w:rPr>
                <w:del w:id="356" w:author="USA" w:date="2022-03-18T16:10:00Z"/>
                <w:iCs/>
                <w:lang w:eastAsia="ja-JP"/>
              </w:rPr>
            </w:pPr>
            <w:del w:id="357" w:author="USA" w:date="2022-03-18T16:10:00Z">
              <w:r w:rsidRPr="006A25AE" w:rsidDel="002C6834">
                <w:rPr>
                  <w:iCs/>
                  <w:lang w:eastAsia="ja-JP"/>
                </w:rPr>
                <w:delText>2.30-26.10 MHz</w:delText>
              </w:r>
              <w:r w:rsidRPr="006A25AE" w:rsidDel="002C6834">
                <w:rPr>
                  <w:b/>
                  <w:iCs/>
                  <w:vertAlign w:val="superscript"/>
                  <w:lang w:eastAsia="ja-JP"/>
                </w:rPr>
                <w:delText>b</w:delText>
              </w:r>
            </w:del>
          </w:p>
        </w:tc>
        <w:tc>
          <w:tcPr>
            <w:tcW w:w="4536" w:type="dxa"/>
          </w:tcPr>
          <w:p w14:paraId="41F70D86" w14:textId="68E1C2EA" w:rsidR="00CF230A" w:rsidRPr="006A25AE" w:rsidDel="002C6834" w:rsidRDefault="00CF230A" w:rsidP="00040A38">
            <w:pPr>
              <w:pStyle w:val="Tabletext"/>
              <w:rPr>
                <w:del w:id="358" w:author="USA" w:date="2022-03-18T16:10:00Z"/>
              </w:rPr>
            </w:pPr>
            <w:del w:id="359" w:author="USA" w:date="2022-03-18T16:10:00Z">
              <w:r w:rsidRPr="006A25AE" w:rsidDel="002C6834">
                <w:delText>Minimum wanted field strength:</w:delText>
              </w:r>
            </w:del>
          </w:p>
          <w:p w14:paraId="3DCEB12F" w14:textId="3D85558F" w:rsidR="00CF230A" w:rsidRPr="006A25AE" w:rsidDel="002C6834" w:rsidRDefault="00CF230A" w:rsidP="00040A38">
            <w:pPr>
              <w:pStyle w:val="Tabletext"/>
              <w:rPr>
                <w:del w:id="360" w:author="USA" w:date="2022-03-18T16:10:00Z"/>
              </w:rPr>
            </w:pPr>
            <w:del w:id="361" w:author="USA" w:date="2022-03-18T16:10:00Z">
              <w:r w:rsidRPr="006A25AE" w:rsidDel="002C6834">
                <w:delText>47 to 40 dBµV/m, depending on the sub-band</w:delText>
              </w:r>
              <w:r w:rsidRPr="006A25AE" w:rsidDel="002C6834">
                <w:rPr>
                  <w:b/>
                  <w:bCs/>
                  <w:vertAlign w:val="superscript"/>
                </w:rPr>
                <w:delText>d</w:delText>
              </w:r>
              <w:r w:rsidRPr="006A25AE" w:rsidDel="002C6834">
                <w:delText xml:space="preserve"> (see Reference hereafter)</w:delText>
              </w:r>
            </w:del>
          </w:p>
          <w:p w14:paraId="3D703A4E" w14:textId="65E10F23" w:rsidR="00CF230A" w:rsidRPr="006A25AE" w:rsidDel="002C6834" w:rsidRDefault="00CF230A" w:rsidP="00040A38">
            <w:pPr>
              <w:pStyle w:val="Tabletext"/>
              <w:rPr>
                <w:del w:id="362" w:author="USA" w:date="2022-03-18T16:10:00Z"/>
                <w:iCs/>
                <w:lang w:eastAsia="ja-JP"/>
              </w:rPr>
            </w:pPr>
            <w:del w:id="363" w:author="USA" w:date="2022-03-18T16:10:00Z">
              <w:r w:rsidRPr="006A25AE" w:rsidDel="002C6834">
                <w:delText>Protection ratio: 27</w:delText>
              </w:r>
              <w:r w:rsidRPr="006A25AE" w:rsidDel="002C6834">
                <w:rPr>
                  <w:b/>
                  <w:bCs/>
                  <w:sz w:val="24"/>
                  <w:szCs w:val="24"/>
                  <w:vertAlign w:val="superscript"/>
                </w:rPr>
                <w:delText>a</w:delText>
              </w:r>
            </w:del>
          </w:p>
        </w:tc>
        <w:tc>
          <w:tcPr>
            <w:tcW w:w="2110" w:type="dxa"/>
            <w:vAlign w:val="center"/>
          </w:tcPr>
          <w:p w14:paraId="1579A133" w14:textId="061B6B50" w:rsidR="00CF230A" w:rsidRPr="006A25AE" w:rsidDel="002C6834" w:rsidRDefault="00CF230A" w:rsidP="00040A38">
            <w:pPr>
              <w:pStyle w:val="Tabletext"/>
              <w:jc w:val="center"/>
              <w:rPr>
                <w:del w:id="364" w:author="USA" w:date="2022-03-18T16:10:00Z"/>
                <w:iCs/>
                <w:lang w:eastAsia="ja-JP"/>
              </w:rPr>
            </w:pPr>
            <w:del w:id="365" w:author="USA" w:date="2022-03-18T16:10:00Z">
              <w:r w:rsidDel="002C6834">
                <w:fldChar w:fldCharType="begin"/>
              </w:r>
              <w:r w:rsidDel="002C6834">
                <w:delInstrText xml:space="preserve"> HYPERLINK "https://www.itu.int/md/meetingdoc.asp?lang=en&amp;parent=R15-WP1A-C-0462" </w:delInstrText>
              </w:r>
              <w:r w:rsidDel="002C6834">
                <w:fldChar w:fldCharType="separate"/>
              </w:r>
              <w:r w:rsidRPr="006A25AE" w:rsidDel="002C6834">
                <w:rPr>
                  <w:rStyle w:val="Hyperlink"/>
                </w:rPr>
                <w:delText>WP 1A/462</w:delText>
              </w:r>
              <w:r w:rsidDel="002C6834">
                <w:rPr>
                  <w:rStyle w:val="Hyperlink"/>
                </w:rPr>
                <w:fldChar w:fldCharType="end"/>
              </w:r>
              <w:r w:rsidRPr="006A25AE" w:rsidDel="002C6834">
                <w:delText xml:space="preserve"> (2015-2019)</w:delText>
              </w:r>
            </w:del>
          </w:p>
        </w:tc>
      </w:tr>
      <w:tr w:rsidR="00CF230A" w:rsidRPr="006A25AE" w:rsidDel="002C6834" w14:paraId="76EDE8B6" w14:textId="3069F4E2" w:rsidTr="00040A38">
        <w:trPr>
          <w:gridAfter w:val="1"/>
          <w:wAfter w:w="15" w:type="dxa"/>
          <w:cantSplit/>
          <w:jc w:val="center"/>
          <w:del w:id="366" w:author="USA" w:date="2022-03-18T16:10:00Z"/>
        </w:trPr>
        <w:tc>
          <w:tcPr>
            <w:tcW w:w="1696" w:type="dxa"/>
            <w:vAlign w:val="center"/>
          </w:tcPr>
          <w:p w14:paraId="3D9E1BE1" w14:textId="4BA88084" w:rsidR="00CF230A" w:rsidRPr="006A25AE" w:rsidDel="002C6834" w:rsidRDefault="00CF230A" w:rsidP="00040A38">
            <w:pPr>
              <w:pStyle w:val="Tabletext"/>
              <w:spacing w:before="20" w:after="20"/>
              <w:jc w:val="center"/>
              <w:rPr>
                <w:del w:id="367" w:author="USA" w:date="2022-03-18T16:10:00Z"/>
              </w:rPr>
            </w:pPr>
            <w:del w:id="368" w:author="USA" w:date="2022-03-18T16:10:00Z">
              <w:r w:rsidRPr="006A25AE" w:rsidDel="002C6834">
                <w:delText>Amateur</w:delText>
              </w:r>
            </w:del>
          </w:p>
        </w:tc>
        <w:tc>
          <w:tcPr>
            <w:tcW w:w="1985" w:type="dxa"/>
            <w:vAlign w:val="center"/>
          </w:tcPr>
          <w:p w14:paraId="75A06E10" w14:textId="1D1CAA62" w:rsidR="00CF230A" w:rsidRPr="006A25AE" w:rsidDel="002C6834" w:rsidRDefault="00CF230A" w:rsidP="00040A38">
            <w:pPr>
              <w:pStyle w:val="Tabletext"/>
              <w:spacing w:before="20" w:after="20"/>
              <w:jc w:val="center"/>
              <w:rPr>
                <w:del w:id="369" w:author="USA" w:date="2022-03-18T16:10:00Z"/>
              </w:rPr>
            </w:pPr>
            <w:del w:id="370" w:author="USA" w:date="2022-03-18T16:10:00Z">
              <w:r w:rsidRPr="006A25AE" w:rsidDel="002C6834">
                <w:delText>135.7-137.8 kHz</w:delText>
              </w:r>
            </w:del>
          </w:p>
          <w:p w14:paraId="26AB4829" w14:textId="638F55B5" w:rsidR="00CF230A" w:rsidRPr="006A25AE" w:rsidDel="002C6834" w:rsidRDefault="00CF230A" w:rsidP="00040A38">
            <w:pPr>
              <w:pStyle w:val="Tabletext"/>
              <w:spacing w:before="20" w:after="20"/>
              <w:jc w:val="center"/>
              <w:rPr>
                <w:del w:id="371" w:author="USA" w:date="2022-03-18T16:10:00Z"/>
              </w:rPr>
            </w:pPr>
            <w:del w:id="372" w:author="USA" w:date="2022-03-18T16:10:00Z">
              <w:r w:rsidRPr="006A25AE" w:rsidDel="002C6834">
                <w:delText>472.0-479.0 kHz</w:delText>
              </w:r>
            </w:del>
          </w:p>
          <w:p w14:paraId="13FC198D" w14:textId="5159BA56" w:rsidR="00CF230A" w:rsidRPr="006A25AE" w:rsidDel="002C6834" w:rsidRDefault="00CF230A" w:rsidP="00040A38">
            <w:pPr>
              <w:pStyle w:val="Tabletext"/>
              <w:spacing w:before="20" w:after="20"/>
              <w:jc w:val="center"/>
              <w:rPr>
                <w:del w:id="373" w:author="USA" w:date="2022-03-18T16:10:00Z"/>
              </w:rPr>
            </w:pPr>
            <w:del w:id="374" w:author="USA" w:date="2022-03-18T16:10:00Z">
              <w:r w:rsidRPr="006A25AE" w:rsidDel="002C6834">
                <w:delText>1 800-2 000 kHz</w:delText>
              </w:r>
            </w:del>
          </w:p>
          <w:p w14:paraId="496CE2BB" w14:textId="2A9B5A86" w:rsidR="00CF230A" w:rsidRPr="006A25AE" w:rsidDel="002C6834" w:rsidRDefault="00CF230A" w:rsidP="00040A38">
            <w:pPr>
              <w:pStyle w:val="Tabletext"/>
              <w:spacing w:before="20" w:after="20"/>
              <w:jc w:val="center"/>
              <w:rPr>
                <w:del w:id="375" w:author="USA" w:date="2022-03-18T16:10:00Z"/>
              </w:rPr>
            </w:pPr>
            <w:del w:id="376" w:author="USA" w:date="2022-03-18T16:10:00Z">
              <w:r w:rsidRPr="006A25AE" w:rsidDel="002C6834">
                <w:delText>3 500-4 000 kHz</w:delText>
              </w:r>
            </w:del>
          </w:p>
          <w:p w14:paraId="7142F5B9" w14:textId="09DAF4DD" w:rsidR="00CF230A" w:rsidRPr="006A25AE" w:rsidDel="002C6834" w:rsidRDefault="00CF230A" w:rsidP="00040A38">
            <w:pPr>
              <w:pStyle w:val="Tabletext"/>
              <w:spacing w:before="20" w:after="20"/>
              <w:jc w:val="center"/>
              <w:rPr>
                <w:del w:id="377" w:author="USA" w:date="2022-03-18T16:10:00Z"/>
              </w:rPr>
            </w:pPr>
            <w:del w:id="378" w:author="USA" w:date="2022-03-18T16:10:00Z">
              <w:r w:rsidRPr="006A25AE" w:rsidDel="002C6834">
                <w:delText>5 351.5-5 366.5 kHz</w:delText>
              </w:r>
            </w:del>
          </w:p>
          <w:p w14:paraId="30D9B996" w14:textId="37866424" w:rsidR="00CF230A" w:rsidRPr="006A25AE" w:rsidDel="002C6834" w:rsidRDefault="00CF230A" w:rsidP="00040A38">
            <w:pPr>
              <w:pStyle w:val="Tabletext"/>
              <w:spacing w:before="20" w:after="20"/>
              <w:jc w:val="center"/>
              <w:rPr>
                <w:del w:id="379" w:author="USA" w:date="2022-03-18T16:10:00Z"/>
              </w:rPr>
            </w:pPr>
            <w:del w:id="380" w:author="USA" w:date="2022-03-18T16:10:00Z">
              <w:r w:rsidRPr="006A25AE" w:rsidDel="002C6834">
                <w:delText>7 000-7 300 kHz</w:delText>
              </w:r>
            </w:del>
          </w:p>
          <w:p w14:paraId="2BB1813E" w14:textId="1196BBF8" w:rsidR="00CF230A" w:rsidRPr="006A25AE" w:rsidDel="002C6834" w:rsidRDefault="00CF230A" w:rsidP="00040A38">
            <w:pPr>
              <w:pStyle w:val="Tabletext"/>
              <w:spacing w:before="20" w:after="20"/>
              <w:jc w:val="center"/>
              <w:rPr>
                <w:del w:id="381" w:author="USA" w:date="2022-03-18T16:10:00Z"/>
              </w:rPr>
            </w:pPr>
            <w:del w:id="382" w:author="USA" w:date="2022-03-18T16:10:00Z">
              <w:r w:rsidRPr="006A25AE" w:rsidDel="002C6834">
                <w:delText>10 100-10 150 kHz</w:delText>
              </w:r>
            </w:del>
          </w:p>
          <w:p w14:paraId="53B7E184" w14:textId="01C31434" w:rsidR="00CF230A" w:rsidRPr="006A25AE" w:rsidDel="002C6834" w:rsidRDefault="00CF230A" w:rsidP="00040A38">
            <w:pPr>
              <w:pStyle w:val="Tabletext"/>
              <w:spacing w:before="20" w:after="20"/>
              <w:jc w:val="center"/>
              <w:rPr>
                <w:del w:id="383" w:author="USA" w:date="2022-03-18T16:10:00Z"/>
              </w:rPr>
            </w:pPr>
            <w:del w:id="384" w:author="USA" w:date="2022-03-18T16:10:00Z">
              <w:r w:rsidRPr="006A25AE" w:rsidDel="002C6834">
                <w:delText>14 000-14 350 kHz</w:delText>
              </w:r>
            </w:del>
          </w:p>
          <w:p w14:paraId="5053756B" w14:textId="4FFE8405" w:rsidR="00CF230A" w:rsidRPr="006A25AE" w:rsidDel="002C6834" w:rsidRDefault="00CF230A" w:rsidP="00040A38">
            <w:pPr>
              <w:pStyle w:val="Tabletext"/>
              <w:spacing w:before="20" w:after="20"/>
              <w:jc w:val="center"/>
              <w:rPr>
                <w:del w:id="385" w:author="USA" w:date="2022-03-18T16:10:00Z"/>
              </w:rPr>
            </w:pPr>
            <w:del w:id="386" w:author="USA" w:date="2022-03-18T16:10:00Z">
              <w:r w:rsidRPr="006A25AE" w:rsidDel="002C6834">
                <w:delText>18 068-18 168 kHz</w:delText>
              </w:r>
            </w:del>
          </w:p>
          <w:p w14:paraId="2CCC7C5D" w14:textId="28779C4A" w:rsidR="00CF230A" w:rsidRPr="006A25AE" w:rsidDel="002C6834" w:rsidRDefault="00CF230A" w:rsidP="00040A38">
            <w:pPr>
              <w:pStyle w:val="Tabletext"/>
              <w:spacing w:before="20" w:after="20"/>
              <w:jc w:val="center"/>
              <w:rPr>
                <w:del w:id="387" w:author="USA" w:date="2022-03-18T16:10:00Z"/>
              </w:rPr>
            </w:pPr>
            <w:del w:id="388" w:author="USA" w:date="2022-03-18T16:10:00Z">
              <w:r w:rsidRPr="006A25AE" w:rsidDel="002C6834">
                <w:delText>21 000-21 450 kHz</w:delText>
              </w:r>
            </w:del>
          </w:p>
          <w:p w14:paraId="3BCBC43E" w14:textId="74126A9B" w:rsidR="00CF230A" w:rsidRPr="006A25AE" w:rsidDel="002C6834" w:rsidRDefault="00CF230A" w:rsidP="00040A38">
            <w:pPr>
              <w:pStyle w:val="Tabletext"/>
              <w:spacing w:before="20" w:after="20"/>
              <w:jc w:val="center"/>
              <w:rPr>
                <w:del w:id="389" w:author="USA" w:date="2022-03-18T16:10:00Z"/>
              </w:rPr>
            </w:pPr>
            <w:del w:id="390" w:author="USA" w:date="2022-03-18T16:10:00Z">
              <w:r w:rsidRPr="006A25AE" w:rsidDel="002C6834">
                <w:delText>24 890-24 990 kHz</w:delText>
              </w:r>
            </w:del>
          </w:p>
          <w:p w14:paraId="13344ACE" w14:textId="285D822F" w:rsidR="00CF230A" w:rsidRPr="006A25AE" w:rsidDel="002C6834" w:rsidRDefault="00CF230A" w:rsidP="00040A38">
            <w:pPr>
              <w:pStyle w:val="Tabletext"/>
              <w:jc w:val="center"/>
              <w:rPr>
                <w:del w:id="391" w:author="USA" w:date="2022-03-18T16:10:00Z"/>
              </w:rPr>
            </w:pPr>
            <w:del w:id="392" w:author="USA" w:date="2022-03-18T16:10:00Z">
              <w:r w:rsidRPr="006A25AE" w:rsidDel="002C6834">
                <w:delText>28 000-29 700 kHz</w:delText>
              </w:r>
            </w:del>
          </w:p>
        </w:tc>
        <w:tc>
          <w:tcPr>
            <w:tcW w:w="4536" w:type="dxa"/>
          </w:tcPr>
          <w:p w14:paraId="582670DD" w14:textId="26580D02" w:rsidR="00CF230A" w:rsidRPr="006A25AE" w:rsidDel="002C6834" w:rsidRDefault="00CF230A" w:rsidP="00040A38">
            <w:pPr>
              <w:pStyle w:val="Tabletext"/>
              <w:spacing w:before="20" w:after="20"/>
              <w:rPr>
                <w:del w:id="393" w:author="USA" w:date="2022-03-18T16:10:00Z"/>
              </w:rPr>
            </w:pPr>
          </w:p>
        </w:tc>
        <w:tc>
          <w:tcPr>
            <w:tcW w:w="2110" w:type="dxa"/>
          </w:tcPr>
          <w:p w14:paraId="55C4B8AF" w14:textId="1AF7D318" w:rsidR="00CF230A" w:rsidRPr="006A25AE" w:rsidDel="002C6834" w:rsidRDefault="00CF230A" w:rsidP="00040A38">
            <w:pPr>
              <w:pStyle w:val="Tabletext"/>
              <w:spacing w:before="20" w:after="20"/>
              <w:rPr>
                <w:del w:id="394" w:author="USA" w:date="2022-03-18T16:10:00Z"/>
              </w:rPr>
            </w:pPr>
          </w:p>
        </w:tc>
      </w:tr>
      <w:tr w:rsidR="00CF230A" w:rsidRPr="006A25AE" w:rsidDel="002C6834" w14:paraId="74C3F5E9" w14:textId="7BDEACF5" w:rsidTr="00040A38">
        <w:trPr>
          <w:gridAfter w:val="1"/>
          <w:wAfter w:w="15" w:type="dxa"/>
          <w:cantSplit/>
          <w:jc w:val="center"/>
          <w:del w:id="395" w:author="USA" w:date="2022-03-18T16:10:00Z"/>
        </w:trPr>
        <w:tc>
          <w:tcPr>
            <w:tcW w:w="1696" w:type="dxa"/>
            <w:vAlign w:val="center"/>
          </w:tcPr>
          <w:p w14:paraId="200597D6" w14:textId="2F0EB7AC" w:rsidR="00CF230A" w:rsidRPr="006A25AE" w:rsidDel="002C6834" w:rsidRDefault="00CF230A" w:rsidP="00040A38">
            <w:pPr>
              <w:pStyle w:val="Tabletext"/>
              <w:spacing w:before="20" w:after="20"/>
              <w:jc w:val="center"/>
              <w:rPr>
                <w:del w:id="396" w:author="USA" w:date="2022-03-18T16:10:00Z"/>
              </w:rPr>
            </w:pPr>
            <w:del w:id="397" w:author="USA" w:date="2022-03-18T16:10:00Z">
              <w:r w:rsidRPr="006A25AE" w:rsidDel="002C6834">
                <w:delText>Aeronautical mobile</w:delText>
              </w:r>
            </w:del>
          </w:p>
        </w:tc>
        <w:tc>
          <w:tcPr>
            <w:tcW w:w="1985" w:type="dxa"/>
            <w:vAlign w:val="center"/>
          </w:tcPr>
          <w:p w14:paraId="119EC131" w14:textId="0C115642" w:rsidR="00CF230A" w:rsidRPr="006A25AE" w:rsidDel="002C6834" w:rsidRDefault="00CF230A" w:rsidP="00040A38">
            <w:pPr>
              <w:pStyle w:val="Tabletext"/>
              <w:spacing w:before="20" w:after="20"/>
              <w:jc w:val="center"/>
              <w:rPr>
                <w:del w:id="398" w:author="USA" w:date="2022-03-18T16:10:00Z"/>
              </w:rPr>
            </w:pPr>
            <w:del w:id="399" w:author="USA" w:date="2022-03-18T16:10:00Z">
              <w:r w:rsidRPr="006A25AE" w:rsidDel="002C6834">
                <w:delText>2, 3, 4, 5, 6, 8, 10, 11, 13, 15, 18, 22, 23</w:delText>
              </w:r>
            </w:del>
          </w:p>
        </w:tc>
        <w:tc>
          <w:tcPr>
            <w:tcW w:w="4536" w:type="dxa"/>
          </w:tcPr>
          <w:p w14:paraId="12661D1E" w14:textId="1026E8A3" w:rsidR="00CF230A" w:rsidRPr="006A25AE" w:rsidDel="002C6834" w:rsidRDefault="00CF230A" w:rsidP="00040A38">
            <w:pPr>
              <w:pStyle w:val="Tabletext"/>
              <w:spacing w:before="20" w:after="20"/>
              <w:rPr>
                <w:del w:id="400" w:author="USA" w:date="2022-03-18T16:10:00Z"/>
              </w:rPr>
            </w:pPr>
          </w:p>
        </w:tc>
        <w:tc>
          <w:tcPr>
            <w:tcW w:w="2110" w:type="dxa"/>
          </w:tcPr>
          <w:p w14:paraId="7277B0BB" w14:textId="3FB773B5" w:rsidR="00CF230A" w:rsidRPr="006A25AE" w:rsidDel="002C6834" w:rsidRDefault="00CF230A" w:rsidP="00040A38">
            <w:pPr>
              <w:pStyle w:val="Tabletext"/>
              <w:spacing w:before="20" w:after="20"/>
              <w:rPr>
                <w:del w:id="401" w:author="USA" w:date="2022-03-18T16:10:00Z"/>
              </w:rPr>
            </w:pPr>
          </w:p>
        </w:tc>
      </w:tr>
      <w:tr w:rsidR="00CF230A" w:rsidRPr="006A25AE" w:rsidDel="002C6834" w14:paraId="386C0EE4" w14:textId="3566F523" w:rsidTr="00040A38">
        <w:trPr>
          <w:gridAfter w:val="1"/>
          <w:wAfter w:w="15" w:type="dxa"/>
          <w:cantSplit/>
          <w:jc w:val="center"/>
          <w:del w:id="402" w:author="USA" w:date="2022-03-18T16:10:00Z"/>
        </w:trPr>
        <w:tc>
          <w:tcPr>
            <w:tcW w:w="1696" w:type="dxa"/>
            <w:vAlign w:val="center"/>
          </w:tcPr>
          <w:p w14:paraId="1CBDCEC7" w14:textId="59419CDD" w:rsidR="00CF230A" w:rsidRPr="006A25AE" w:rsidDel="002C6834" w:rsidRDefault="00CF230A" w:rsidP="00040A38">
            <w:pPr>
              <w:pStyle w:val="Tabletext"/>
              <w:spacing w:before="20" w:after="20"/>
              <w:jc w:val="center"/>
              <w:rPr>
                <w:del w:id="403" w:author="USA" w:date="2022-03-18T16:10:00Z"/>
              </w:rPr>
            </w:pPr>
            <w:del w:id="404" w:author="USA" w:date="2022-03-18T16:10:00Z">
              <w:r w:rsidRPr="006A25AE" w:rsidDel="002C6834">
                <w:delText>Aeronautical radionavigation</w:delText>
              </w:r>
            </w:del>
          </w:p>
        </w:tc>
        <w:tc>
          <w:tcPr>
            <w:tcW w:w="1985" w:type="dxa"/>
            <w:vAlign w:val="center"/>
          </w:tcPr>
          <w:p w14:paraId="38B267C2" w14:textId="06AB683D" w:rsidR="00CF230A" w:rsidRPr="006A25AE" w:rsidDel="002C6834" w:rsidRDefault="00CF230A" w:rsidP="00040A38">
            <w:pPr>
              <w:pStyle w:val="Tabletext"/>
              <w:spacing w:before="20" w:after="20"/>
              <w:jc w:val="center"/>
              <w:rPr>
                <w:del w:id="405" w:author="USA" w:date="2022-03-18T16:10:00Z"/>
              </w:rPr>
            </w:pPr>
            <w:del w:id="406" w:author="USA" w:date="2022-03-18T16:10:00Z">
              <w:r w:rsidRPr="006A25AE" w:rsidDel="002C6834">
                <w:delText>190 kHz, 535 kHz, 75</w:delText>
              </w:r>
            </w:del>
          </w:p>
        </w:tc>
        <w:tc>
          <w:tcPr>
            <w:tcW w:w="4536" w:type="dxa"/>
          </w:tcPr>
          <w:p w14:paraId="2F43518C" w14:textId="78CAAE9E" w:rsidR="00CF230A" w:rsidRPr="006A25AE" w:rsidDel="002C6834" w:rsidRDefault="00CF230A" w:rsidP="00040A38">
            <w:pPr>
              <w:pStyle w:val="Tabletext"/>
              <w:spacing w:before="20" w:after="20"/>
              <w:rPr>
                <w:del w:id="407" w:author="USA" w:date="2022-03-18T16:10:00Z"/>
              </w:rPr>
            </w:pPr>
          </w:p>
        </w:tc>
        <w:tc>
          <w:tcPr>
            <w:tcW w:w="2110" w:type="dxa"/>
          </w:tcPr>
          <w:p w14:paraId="449C3A0E" w14:textId="1299E806" w:rsidR="00CF230A" w:rsidRPr="006A25AE" w:rsidDel="002C6834" w:rsidRDefault="00CF230A" w:rsidP="00040A38">
            <w:pPr>
              <w:pStyle w:val="Tabletext"/>
              <w:spacing w:before="20" w:after="20"/>
              <w:rPr>
                <w:del w:id="408" w:author="USA" w:date="2022-03-18T16:10:00Z"/>
              </w:rPr>
            </w:pPr>
          </w:p>
        </w:tc>
      </w:tr>
      <w:tr w:rsidR="00CF230A" w:rsidRPr="006A25AE" w:rsidDel="002C6834" w14:paraId="103432D8" w14:textId="6135923C" w:rsidTr="00040A38">
        <w:trPr>
          <w:gridAfter w:val="1"/>
          <w:wAfter w:w="15" w:type="dxa"/>
          <w:cantSplit/>
          <w:jc w:val="center"/>
          <w:del w:id="409" w:author="USA" w:date="2022-03-18T16:10:00Z"/>
        </w:trPr>
        <w:tc>
          <w:tcPr>
            <w:tcW w:w="1696" w:type="dxa"/>
            <w:vAlign w:val="center"/>
          </w:tcPr>
          <w:p w14:paraId="24841892" w14:textId="5C104D5A" w:rsidR="00CF230A" w:rsidRPr="006A25AE" w:rsidDel="002C6834" w:rsidRDefault="00CF230A" w:rsidP="00040A38">
            <w:pPr>
              <w:pStyle w:val="Tabletext"/>
              <w:jc w:val="center"/>
              <w:rPr>
                <w:del w:id="410" w:author="USA" w:date="2022-03-18T16:10:00Z"/>
              </w:rPr>
            </w:pPr>
            <w:del w:id="411" w:author="USA" w:date="2022-03-18T16:10:00Z">
              <w:r w:rsidRPr="006A25AE" w:rsidDel="002C6834">
                <w:delText>Radiolocation</w:delText>
              </w:r>
            </w:del>
          </w:p>
        </w:tc>
        <w:tc>
          <w:tcPr>
            <w:tcW w:w="1985" w:type="dxa"/>
            <w:vAlign w:val="center"/>
          </w:tcPr>
          <w:p w14:paraId="7AAF6769" w14:textId="2277DCCC" w:rsidR="00CF230A" w:rsidRPr="006A25AE" w:rsidDel="002C6834" w:rsidRDefault="00CF230A" w:rsidP="00040A38">
            <w:pPr>
              <w:pStyle w:val="Tabletext"/>
              <w:jc w:val="center"/>
              <w:rPr>
                <w:del w:id="412" w:author="USA" w:date="2022-03-18T16:10:00Z"/>
              </w:rPr>
            </w:pPr>
            <w:del w:id="413" w:author="USA" w:date="2022-03-18T16:10:00Z">
              <w:r w:rsidRPr="006A25AE" w:rsidDel="002C6834">
                <w:delText>5, 8, 9.2, 12, 13, 16, 24.5, 25</w:delText>
              </w:r>
            </w:del>
          </w:p>
        </w:tc>
        <w:tc>
          <w:tcPr>
            <w:tcW w:w="4536" w:type="dxa"/>
          </w:tcPr>
          <w:p w14:paraId="361F2733" w14:textId="6B5E3148" w:rsidR="00CF230A" w:rsidRPr="006A25AE" w:rsidDel="002C6834" w:rsidRDefault="00CF230A" w:rsidP="00040A38">
            <w:pPr>
              <w:pStyle w:val="Tabletext"/>
              <w:rPr>
                <w:del w:id="414" w:author="USA" w:date="2022-03-18T16:10:00Z"/>
              </w:rPr>
            </w:pPr>
          </w:p>
        </w:tc>
        <w:tc>
          <w:tcPr>
            <w:tcW w:w="2110" w:type="dxa"/>
          </w:tcPr>
          <w:p w14:paraId="642F9356" w14:textId="179599AF" w:rsidR="00CF230A" w:rsidRPr="006A25AE" w:rsidDel="002C6834" w:rsidRDefault="00CF230A" w:rsidP="00040A38">
            <w:pPr>
              <w:pStyle w:val="Tabletext"/>
              <w:rPr>
                <w:del w:id="415" w:author="USA" w:date="2022-03-18T16:10:00Z"/>
              </w:rPr>
            </w:pPr>
          </w:p>
        </w:tc>
      </w:tr>
      <w:tr w:rsidR="00CF230A" w:rsidRPr="006A25AE" w:rsidDel="002C6834" w14:paraId="3A184504" w14:textId="472FC2F0" w:rsidTr="00040A38">
        <w:trPr>
          <w:gridAfter w:val="1"/>
          <w:wAfter w:w="15" w:type="dxa"/>
          <w:cantSplit/>
          <w:jc w:val="center"/>
          <w:del w:id="416" w:author="USA" w:date="2022-03-18T16:10:00Z"/>
        </w:trPr>
        <w:tc>
          <w:tcPr>
            <w:tcW w:w="1696" w:type="dxa"/>
            <w:vAlign w:val="center"/>
          </w:tcPr>
          <w:p w14:paraId="3D8F51D3" w14:textId="7DF79A76" w:rsidR="00CF230A" w:rsidRPr="006A25AE" w:rsidDel="002C6834" w:rsidRDefault="00CF230A" w:rsidP="00040A38">
            <w:pPr>
              <w:pStyle w:val="Tabletext"/>
              <w:jc w:val="center"/>
              <w:rPr>
                <w:del w:id="417" w:author="USA" w:date="2022-03-18T16:10:00Z"/>
              </w:rPr>
            </w:pPr>
            <w:del w:id="418" w:author="USA" w:date="2022-03-18T16:10:00Z">
              <w:r w:rsidRPr="006A25AE" w:rsidDel="002C6834">
                <w:delText>Radio astronomy</w:delText>
              </w:r>
            </w:del>
          </w:p>
        </w:tc>
        <w:tc>
          <w:tcPr>
            <w:tcW w:w="1985" w:type="dxa"/>
            <w:vAlign w:val="center"/>
          </w:tcPr>
          <w:p w14:paraId="3E42DED3" w14:textId="1C2C6E04" w:rsidR="00CF230A" w:rsidRPr="006A25AE" w:rsidDel="002C6834" w:rsidRDefault="00CF230A" w:rsidP="00040A38">
            <w:pPr>
              <w:pStyle w:val="Tabletext"/>
              <w:jc w:val="center"/>
              <w:rPr>
                <w:del w:id="419" w:author="USA" w:date="2022-03-18T16:10:00Z"/>
              </w:rPr>
            </w:pPr>
            <w:del w:id="420" w:author="USA" w:date="2022-03-18T16:10:00Z">
              <w:r w:rsidRPr="006A25AE" w:rsidDel="002C6834">
                <w:delText>13.36-13.41</w:delText>
              </w:r>
              <w:r w:rsidRPr="006A25AE" w:rsidDel="002C6834">
                <w:br/>
                <w:delText>25.55-25.67</w:delText>
              </w:r>
            </w:del>
          </w:p>
        </w:tc>
        <w:tc>
          <w:tcPr>
            <w:tcW w:w="4536" w:type="dxa"/>
          </w:tcPr>
          <w:p w14:paraId="266B0FF5" w14:textId="6F855AD4" w:rsidR="00CF230A" w:rsidRPr="006A25AE" w:rsidDel="002C6834" w:rsidRDefault="00CF230A" w:rsidP="00040A38">
            <w:pPr>
              <w:pStyle w:val="Tabletext"/>
              <w:rPr>
                <w:del w:id="421" w:author="USA" w:date="2022-03-18T16:10:00Z"/>
              </w:rPr>
            </w:pPr>
          </w:p>
        </w:tc>
        <w:tc>
          <w:tcPr>
            <w:tcW w:w="2110" w:type="dxa"/>
          </w:tcPr>
          <w:p w14:paraId="744FF288" w14:textId="69FA6CE0" w:rsidR="00CF230A" w:rsidRPr="006A25AE" w:rsidDel="002C6834" w:rsidRDefault="00CF230A" w:rsidP="00040A38">
            <w:pPr>
              <w:pStyle w:val="Tabletext"/>
              <w:rPr>
                <w:del w:id="422" w:author="USA" w:date="2022-03-18T16:10:00Z"/>
              </w:rPr>
            </w:pPr>
          </w:p>
        </w:tc>
      </w:tr>
      <w:tr w:rsidR="00CF230A" w:rsidRPr="006A25AE" w:rsidDel="002C6834" w14:paraId="20E53BE7" w14:textId="4C9ACB77" w:rsidTr="00040A38">
        <w:trPr>
          <w:gridAfter w:val="1"/>
          <w:wAfter w:w="15" w:type="dxa"/>
          <w:cantSplit/>
          <w:jc w:val="center"/>
          <w:del w:id="423" w:author="USA" w:date="2022-03-18T16:10:00Z"/>
        </w:trPr>
        <w:tc>
          <w:tcPr>
            <w:tcW w:w="1696" w:type="dxa"/>
            <w:vAlign w:val="center"/>
          </w:tcPr>
          <w:p w14:paraId="501C7CCC" w14:textId="1F807D9B" w:rsidR="00CF230A" w:rsidRPr="006A25AE" w:rsidDel="002C6834" w:rsidRDefault="00CF230A" w:rsidP="00040A38">
            <w:pPr>
              <w:pStyle w:val="Tabletext"/>
              <w:jc w:val="center"/>
              <w:rPr>
                <w:del w:id="424" w:author="USA" w:date="2022-03-18T16:10:00Z"/>
              </w:rPr>
            </w:pPr>
            <w:del w:id="425" w:author="USA" w:date="2022-03-18T16:10:00Z">
              <w:r w:rsidRPr="006A25AE" w:rsidDel="002C6834">
                <w:delText>Standard Frequency and Time Signal</w:delText>
              </w:r>
            </w:del>
          </w:p>
        </w:tc>
        <w:tc>
          <w:tcPr>
            <w:tcW w:w="1985" w:type="dxa"/>
            <w:vAlign w:val="center"/>
          </w:tcPr>
          <w:p w14:paraId="6FEC8FD9" w14:textId="295A3A21" w:rsidR="00CF230A" w:rsidRPr="006A25AE" w:rsidDel="002C6834" w:rsidRDefault="00CF230A" w:rsidP="00040A38">
            <w:pPr>
              <w:pStyle w:val="Tabletext"/>
              <w:jc w:val="center"/>
              <w:rPr>
                <w:del w:id="426" w:author="USA" w:date="2022-03-18T16:10:00Z"/>
              </w:rPr>
            </w:pPr>
            <w:del w:id="427" w:author="USA" w:date="2022-03-18T16:10:00Z">
              <w:r w:rsidRPr="006A25AE" w:rsidDel="002C6834">
                <w:delText>60 kHz, 77.5 kHz</w:delText>
              </w:r>
            </w:del>
          </w:p>
        </w:tc>
        <w:tc>
          <w:tcPr>
            <w:tcW w:w="4536" w:type="dxa"/>
          </w:tcPr>
          <w:p w14:paraId="61576DB1" w14:textId="0574DA4F" w:rsidR="00CF230A" w:rsidRPr="006A25AE" w:rsidDel="002C6834" w:rsidRDefault="00CF230A" w:rsidP="00040A38">
            <w:pPr>
              <w:pStyle w:val="Tabletext"/>
              <w:rPr>
                <w:del w:id="428" w:author="USA" w:date="2022-03-18T16:10:00Z"/>
              </w:rPr>
            </w:pPr>
          </w:p>
        </w:tc>
        <w:tc>
          <w:tcPr>
            <w:tcW w:w="2110" w:type="dxa"/>
          </w:tcPr>
          <w:p w14:paraId="721814DC" w14:textId="6EE7C5C3" w:rsidR="00CF230A" w:rsidRPr="006A25AE" w:rsidDel="002C6834" w:rsidRDefault="00CF230A" w:rsidP="00040A38">
            <w:pPr>
              <w:pStyle w:val="Tabletext"/>
              <w:rPr>
                <w:del w:id="429" w:author="USA" w:date="2022-03-18T16:10:00Z"/>
              </w:rPr>
            </w:pPr>
          </w:p>
        </w:tc>
      </w:tr>
      <w:tr w:rsidR="00CF230A" w:rsidRPr="006A25AE" w:rsidDel="002C6834" w14:paraId="161B779F" w14:textId="1B7593C6" w:rsidTr="00040A38">
        <w:trPr>
          <w:gridAfter w:val="1"/>
          <w:wAfter w:w="15" w:type="dxa"/>
          <w:cantSplit/>
          <w:jc w:val="center"/>
          <w:del w:id="430" w:author="USA" w:date="2022-03-18T16:10:00Z"/>
        </w:trPr>
        <w:tc>
          <w:tcPr>
            <w:tcW w:w="10327" w:type="dxa"/>
            <w:gridSpan w:val="4"/>
            <w:vAlign w:val="center"/>
          </w:tcPr>
          <w:p w14:paraId="1537C9B0" w14:textId="2DB493BC" w:rsidR="00CF230A" w:rsidRPr="006A25AE" w:rsidDel="002C6834" w:rsidRDefault="00CF230A" w:rsidP="00040A38">
            <w:pPr>
              <w:pStyle w:val="Tablelegend"/>
              <w:rPr>
                <w:del w:id="431" w:author="USA" w:date="2022-03-18T16:10:00Z"/>
              </w:rPr>
            </w:pPr>
            <w:del w:id="432" w:author="USA" w:date="2022-03-18T16:10:00Z">
              <w:r w:rsidRPr="006A25AE" w:rsidDel="002C6834">
                <w:rPr>
                  <w:vertAlign w:val="superscript"/>
                </w:rPr>
                <w:delText>(a)</w:delText>
              </w:r>
              <w:r w:rsidRPr="006A25AE" w:rsidDel="002C6834">
                <w:tab/>
                <w:delText xml:space="preserve">When the WPT harmonics are aligned with the broadcast frequency raster a relaxation of 38 dB of the protection ratio can be tolerated – See </w:delText>
              </w:r>
              <w:r w:rsidRPr="006A25AE" w:rsidDel="002C6834">
                <w:rPr>
                  <w:i/>
                  <w:iCs/>
                </w:rPr>
                <w:delText>noting</w:delText>
              </w:r>
              <w:r w:rsidRPr="006A25AE" w:rsidDel="002C6834">
                <w:delText xml:space="preserve"> </w:delText>
              </w:r>
              <w:r w:rsidRPr="006A25AE" w:rsidDel="002C6834">
                <w:rPr>
                  <w:i/>
                  <w:iCs/>
                </w:rPr>
                <w:delText>t)</w:delText>
              </w:r>
              <w:r w:rsidRPr="006A25AE" w:rsidDel="002C6834">
                <w:delText xml:space="preserve"> and Annex 2.</w:delText>
              </w:r>
            </w:del>
          </w:p>
          <w:p w14:paraId="18412454" w14:textId="0C650B77" w:rsidR="00CF230A" w:rsidRPr="006A25AE" w:rsidDel="002C6834" w:rsidRDefault="00CF230A" w:rsidP="00040A38">
            <w:pPr>
              <w:pStyle w:val="Tablelegend"/>
              <w:rPr>
                <w:del w:id="433" w:author="USA" w:date="2022-03-18T16:10:00Z"/>
              </w:rPr>
            </w:pPr>
            <w:del w:id="434" w:author="USA" w:date="2022-03-18T16:10:00Z">
              <w:r w:rsidRPr="006A25AE" w:rsidDel="002C6834">
                <w:rPr>
                  <w:vertAlign w:val="superscript"/>
                </w:rPr>
                <w:delText>(b)</w:delText>
              </w:r>
              <w:r w:rsidRPr="006A25AE" w:rsidDel="002C6834">
                <w:tab/>
                <w:delText>The HF broadcasting band (Band 7) is divided into 14 sub-bands: 2.30-2.495, 3.20-3.40, 3.90-4.00, 4.75-5.06, 5.80-6.20, 7.20-7.45, 9.40-9.90, 11.60-12.10, 13.57-13.87, 15.10-15.83, 17.48-17.90, 18.90-19.02, 21.45-21.85 and 25.60-26.10 (all in MHz).</w:delText>
              </w:r>
              <w:r w:rsidRPr="006A25AE" w:rsidDel="002C6834">
                <w:rPr>
                  <w:color w:val="FF0000"/>
                </w:rPr>
                <w:delText>]</w:delText>
              </w:r>
            </w:del>
          </w:p>
        </w:tc>
      </w:tr>
    </w:tbl>
    <w:p w14:paraId="36C8BEB7" w14:textId="08B2C79C" w:rsidR="00CF230A" w:rsidRPr="006A25AE" w:rsidDel="002C6834" w:rsidRDefault="00CF230A" w:rsidP="00CF230A">
      <w:pPr>
        <w:pStyle w:val="Tablefin"/>
        <w:rPr>
          <w:del w:id="435" w:author="USA" w:date="2022-03-18T16:10:00Z"/>
        </w:rPr>
      </w:pPr>
    </w:p>
    <w:p w14:paraId="4E4955E9" w14:textId="4DA05362" w:rsidR="00CF230A" w:rsidRPr="006A25AE" w:rsidDel="002C6834" w:rsidRDefault="00CF230A" w:rsidP="00CF230A">
      <w:pPr>
        <w:rPr>
          <w:del w:id="436" w:author="USA" w:date="2022-03-18T16:10:00Z"/>
        </w:rPr>
      </w:pPr>
    </w:p>
    <w:p w14:paraId="6E71A6E8" w14:textId="1AABBAC9" w:rsidR="00CF230A" w:rsidRPr="006A25AE" w:rsidDel="002C6834" w:rsidRDefault="00CF230A" w:rsidP="00CF230A">
      <w:pPr>
        <w:rPr>
          <w:del w:id="437" w:author="USA" w:date="2022-03-18T16:10:00Z"/>
        </w:rPr>
      </w:pPr>
    </w:p>
    <w:p w14:paraId="191CF544" w14:textId="7DA631C9" w:rsidR="00CF230A" w:rsidRPr="006A25AE" w:rsidDel="002C6834" w:rsidRDefault="00CF230A" w:rsidP="00CF230A">
      <w:pPr>
        <w:pStyle w:val="AnnexNoTitle"/>
        <w:rPr>
          <w:del w:id="438" w:author="USA" w:date="2022-03-18T16:10:00Z"/>
          <w:lang w:val="en-GB"/>
        </w:rPr>
      </w:pPr>
      <w:del w:id="439" w:author="USA" w:date="2022-03-18T16:10:00Z">
        <w:r w:rsidRPr="006A25AE" w:rsidDel="002C6834">
          <w:rPr>
            <w:color w:val="FF0000"/>
            <w:lang w:val="en-GB"/>
          </w:rPr>
          <w:lastRenderedPageBreak/>
          <w:delText>[</w:delText>
        </w:r>
        <w:r w:rsidRPr="006A25AE" w:rsidDel="002C6834">
          <w:rPr>
            <w:lang w:val="en-GB"/>
          </w:rPr>
          <w:delText>Annex 2</w:delText>
        </w:r>
        <w:r w:rsidRPr="006A25AE" w:rsidDel="002C6834">
          <w:rPr>
            <w:lang w:val="en-GB"/>
          </w:rPr>
          <w:br/>
        </w:r>
        <w:r w:rsidRPr="006A25AE" w:rsidDel="002C6834">
          <w:rPr>
            <w:lang w:val="en-GB"/>
          </w:rPr>
          <w:br/>
          <w:delText>Mitigation measure by specific frequency selection</w:delText>
        </w:r>
      </w:del>
    </w:p>
    <w:p w14:paraId="06F9E33C" w14:textId="64D9FF86" w:rsidR="00CF230A" w:rsidRPr="006A25AE" w:rsidDel="002C6834" w:rsidRDefault="00CF230A" w:rsidP="00CF230A">
      <w:pPr>
        <w:pStyle w:val="Normalaftertitle"/>
        <w:jc w:val="both"/>
        <w:rPr>
          <w:del w:id="440" w:author="USA" w:date="2022-03-18T16:10:00Z"/>
        </w:rPr>
      </w:pPr>
      <w:del w:id="441" w:author="USA" w:date="2022-03-18T16:10:00Z">
        <w:r w:rsidRPr="006A25AE" w:rsidDel="002C6834">
          <w:delText>Report ITU-R SM.2451 provides detailed indications on the significant improvement of the protection of AM Radio reception from the impact of a WPT system if its operating frequency can be chosen and fixed to be a multiple of 9 kHz or 10 kHz. It can be seen that if the WPT operating frequency and its harmonics are plain sinusoids (are un-modulated) and close to the broadcast raster frequencies they can be up to 38 dB stronger without having an audibly detrimental effect on the demodulated audio from the receiver. To obtain this benefit, the offset between every significant harmonic and the corresponding raster frequency has to be less than about ±50 Hz. If the highest significant harmonic is, for example, the 12th, the frequency of the fundamental will have to be set and controlled to within about 4 Hz. In the case of a medium power WPT device operating in the range 79 kHz to 90 kHz, if all the harmonics are to be multiples of 9 kHz (Regions 1 and 3) this limits the choice of the fundamental to either 81 kHz or 90 kHz. Similarly, for the 10 kHz raster (Region 2) the choice is limited to 80 kHz or 90 kHz.</w:delText>
        </w:r>
        <w:r w:rsidRPr="006A25AE" w:rsidDel="002C6834">
          <w:rPr>
            <w:color w:val="FF0000"/>
          </w:rPr>
          <w:delText>]</w:delText>
        </w:r>
      </w:del>
    </w:p>
    <w:p w14:paraId="17D63D2F" w14:textId="1A2CB0FE" w:rsidR="0035370D" w:rsidDel="002C6834" w:rsidRDefault="0035370D" w:rsidP="0035370D">
      <w:pPr>
        <w:pStyle w:val="Normalaftertitle"/>
        <w:rPr>
          <w:del w:id="442" w:author="USA" w:date="2022-03-18T16:10:00Z"/>
          <w:lang w:val="fr-FR" w:eastAsia="zh-CN"/>
        </w:rPr>
      </w:pPr>
    </w:p>
    <w:p w14:paraId="10F5E2AF" w14:textId="3F8EB6AC" w:rsidR="0035370D" w:rsidDel="002C6834" w:rsidRDefault="0035370D" w:rsidP="0035370D">
      <w:pPr>
        <w:rPr>
          <w:del w:id="443" w:author="USA" w:date="2022-03-18T16:10:00Z"/>
          <w:lang w:val="fr-FR" w:eastAsia="zh-CN"/>
        </w:rPr>
      </w:pPr>
    </w:p>
    <w:p w14:paraId="4406064D" w14:textId="48A81DD7" w:rsidR="0035370D" w:rsidDel="002C6834" w:rsidRDefault="0035370D" w:rsidP="0035370D">
      <w:pPr>
        <w:rPr>
          <w:del w:id="444" w:author="USA" w:date="2022-03-18T16:10:00Z"/>
          <w:lang w:val="fr-FR" w:eastAsia="zh-CN"/>
        </w:rPr>
      </w:pPr>
    </w:p>
    <w:p w14:paraId="63AF3C2E" w14:textId="77777777" w:rsidR="00763334" w:rsidRDefault="00763334"/>
    <w:sectPr w:rsidR="00763334" w:rsidSect="00D02712">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 w:author="USA" w:date="2022-03-31T14:48:00Z" w:initials="USA">
    <w:p w14:paraId="3E6B0F79" w14:textId="17BA6CE8" w:rsidR="006A1C10" w:rsidRDefault="006A1C10">
      <w:pPr>
        <w:pStyle w:val="CommentText"/>
      </w:pPr>
      <w:r>
        <w:rPr>
          <w:rStyle w:val="CommentReference"/>
        </w:rPr>
        <w:annotationRef/>
      </w:r>
      <w:r>
        <w:t>Updated in 2</w:t>
      </w:r>
      <w:r w:rsidRPr="006A1C10">
        <w:rPr>
          <w:vertAlign w:val="superscript"/>
        </w:rPr>
        <w:t>nd</w:t>
      </w:r>
      <w:r>
        <w:t xml:space="preserve"> draft</w:t>
      </w:r>
      <w:r w:rsidR="003A64E1">
        <w:t xml:space="preserve"> from “administrations have” to “WP1A has”</w:t>
      </w:r>
    </w:p>
  </w:comment>
  <w:comment w:id="12" w:author="USA" w:date="2022-04-01T08:39:00Z" w:initials="USA">
    <w:p w14:paraId="28932233" w14:textId="77777777" w:rsidR="00A57240" w:rsidRDefault="00A57240">
      <w:pPr>
        <w:pStyle w:val="CommentText"/>
      </w:pPr>
      <w:r>
        <w:rPr>
          <w:rStyle w:val="CommentReference"/>
        </w:rPr>
        <w:annotationRef/>
      </w:r>
      <w:r>
        <w:t xml:space="preserve">Added new in </w:t>
      </w:r>
      <w:r w:rsidR="00D75866">
        <w:t>2</w:t>
      </w:r>
      <w:r w:rsidR="00D75866" w:rsidRPr="00D75866">
        <w:rPr>
          <w:vertAlign w:val="superscript"/>
        </w:rPr>
        <w:t>nd</w:t>
      </w:r>
      <w:r w:rsidR="00D75866">
        <w:t xml:space="preserve"> draft.</w:t>
      </w:r>
    </w:p>
    <w:p w14:paraId="55818416" w14:textId="77777777" w:rsidR="00D75866" w:rsidRDefault="00D75866">
      <w:pPr>
        <w:pStyle w:val="CommentText"/>
      </w:pPr>
    </w:p>
    <w:p w14:paraId="3C38A5A1" w14:textId="64DE7933" w:rsidR="00D75866" w:rsidRDefault="00D75866">
      <w:pPr>
        <w:pStyle w:val="CommentText"/>
      </w:pPr>
      <w:r>
        <w:t>Also removed “</w:t>
      </w:r>
      <w:r>
        <w:t>(and each of their revisions potentially in progress)</w:t>
      </w:r>
      <w:r>
        <w:t>” in two places with new addition</w:t>
      </w:r>
      <w:r w:rsidR="00D106C7">
        <w:t xml:space="preserve"> being a </w:t>
      </w:r>
      <w:r w:rsidR="00CC3487">
        <w:t>clearer and more concise</w:t>
      </w:r>
      <w:r w:rsidR="00D106C7">
        <w:t xml:space="preserve"> alternative</w:t>
      </w:r>
      <w:r>
        <w:t>.</w:t>
      </w:r>
    </w:p>
  </w:comment>
  <w:comment w:id="13" w:author="USA" w:date="2022-04-01T08:42:00Z" w:initials="USA">
    <w:p w14:paraId="463D7264" w14:textId="508E9971" w:rsidR="00F57AE7" w:rsidRDefault="00F57AE7">
      <w:pPr>
        <w:pStyle w:val="CommentText"/>
      </w:pPr>
      <w:r>
        <w:rPr>
          <w:rStyle w:val="CommentReference"/>
        </w:rPr>
        <w:annotationRef/>
      </w:r>
      <w:r>
        <w:t>Fixed in 2</w:t>
      </w:r>
      <w:r w:rsidRPr="00F57AE7">
        <w:rPr>
          <w:vertAlign w:val="superscript"/>
        </w:rPr>
        <w:t>nd</w:t>
      </w:r>
      <w:r>
        <w:t xml:space="preserve"> draft for consistence.  Previously said “Recommendation” but we don’t want to </w:t>
      </w:r>
      <w:r w:rsidR="000F6DAA">
        <w:t xml:space="preserve">suggest agreement for this document becoming a recommendation unless the USA’s </w:t>
      </w:r>
      <w:r w:rsidR="00B41EEC">
        <w:t>suggested scope change</w:t>
      </w:r>
      <w:r w:rsidR="000F6DAA">
        <w:t xml:space="preserve"> </w:t>
      </w:r>
      <w:r w:rsidR="00B41EEC">
        <w:t>is</w:t>
      </w:r>
      <w:r w:rsidR="000F6DAA">
        <w:t xml:space="preserve"> incorporated.</w:t>
      </w:r>
    </w:p>
  </w:comment>
  <w:comment w:id="14" w:author="USA" w:date="2022-04-01T08:44:00Z" w:initials="USA">
    <w:p w14:paraId="2AA855CC" w14:textId="6779A931" w:rsidR="00BD5034" w:rsidRDefault="00BD5034">
      <w:pPr>
        <w:pStyle w:val="CommentText"/>
      </w:pPr>
      <w:r>
        <w:rPr>
          <w:rStyle w:val="CommentReference"/>
        </w:rPr>
        <w:annotationRef/>
      </w:r>
      <w:r>
        <w:t>Fixed in 2</w:t>
      </w:r>
      <w:r w:rsidRPr="00BD5034">
        <w:rPr>
          <w:vertAlign w:val="superscript"/>
        </w:rPr>
        <w:t>nd</w:t>
      </w:r>
      <w:r>
        <w:t xml:space="preserve"> draft.  See above explanation.</w:t>
      </w:r>
    </w:p>
  </w:comment>
  <w:comment w:id="70" w:author="USA" w:date="2022-03-28T13:21:00Z" w:initials="USA">
    <w:p w14:paraId="4065E7C6" w14:textId="5D5CDA34" w:rsidR="00095336" w:rsidRDefault="00095336">
      <w:pPr>
        <w:pStyle w:val="CommentText"/>
      </w:pPr>
      <w:r>
        <w:rPr>
          <w:rStyle w:val="CommentReference"/>
        </w:rPr>
        <w:annotationRef/>
      </w:r>
      <w:r>
        <w:t>Updated in 2</w:t>
      </w:r>
      <w:r w:rsidRPr="00095336">
        <w:rPr>
          <w:vertAlign w:val="superscript"/>
        </w:rPr>
        <w:t>nd</w:t>
      </w:r>
      <w:r>
        <w:t xml:space="preserve"> draft.</w:t>
      </w:r>
    </w:p>
  </w:comment>
  <w:comment w:id="77" w:author="USA" w:date="2022-03-28T13:21:00Z" w:initials="USA">
    <w:p w14:paraId="6C585940" w14:textId="5D870072" w:rsidR="00006139" w:rsidRDefault="00006139">
      <w:pPr>
        <w:pStyle w:val="CommentText"/>
      </w:pPr>
      <w:r>
        <w:rPr>
          <w:rStyle w:val="CommentReference"/>
        </w:rPr>
        <w:annotationRef/>
      </w:r>
      <w:r>
        <w:t>New in 2</w:t>
      </w:r>
      <w:r w:rsidRPr="00006139">
        <w:rPr>
          <w:vertAlign w:val="superscript"/>
        </w:rPr>
        <w:t>nd</w:t>
      </w:r>
      <w:r>
        <w:t xml:space="preserve"> draft</w:t>
      </w:r>
    </w:p>
  </w:comment>
  <w:comment w:id="80" w:author="USA" w:date="2022-03-28T13:22:00Z" w:initials="USA">
    <w:p w14:paraId="0B9F098E" w14:textId="7B1E2EAA" w:rsidR="006643B9" w:rsidRDefault="006643B9">
      <w:pPr>
        <w:pStyle w:val="CommentText"/>
      </w:pPr>
      <w:r>
        <w:rPr>
          <w:rStyle w:val="CommentReference"/>
        </w:rPr>
        <w:annotationRef/>
      </w:r>
      <w:r>
        <w:t>New in 2</w:t>
      </w:r>
      <w:r w:rsidRPr="006643B9">
        <w:rPr>
          <w:vertAlign w:val="superscript"/>
        </w:rPr>
        <w:t>nd</w:t>
      </w:r>
      <w:r>
        <w:t xml:space="preserve"> draft</w:t>
      </w:r>
    </w:p>
  </w:comment>
  <w:comment w:id="95" w:author="USA" w:date="2022-03-28T13:23:00Z" w:initials="USA">
    <w:p w14:paraId="2752E763" w14:textId="239F59A7" w:rsidR="00830985" w:rsidRDefault="00830985">
      <w:pPr>
        <w:pStyle w:val="CommentText"/>
      </w:pPr>
      <w:r>
        <w:rPr>
          <w:rStyle w:val="CommentReference"/>
        </w:rPr>
        <w:annotationRef/>
      </w:r>
      <w:r w:rsidR="0098620E">
        <w:t>New</w:t>
      </w:r>
      <w:r>
        <w:t xml:space="preserve"> in 2</w:t>
      </w:r>
      <w:r w:rsidRPr="00830985">
        <w:rPr>
          <w:vertAlign w:val="superscript"/>
        </w:rPr>
        <w:t>nd</w:t>
      </w:r>
      <w:r>
        <w:t xml:space="preserve"> draft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6B0F79" w15:done="0"/>
  <w15:commentEx w15:paraId="3C38A5A1" w15:done="0"/>
  <w15:commentEx w15:paraId="463D7264" w15:done="0"/>
  <w15:commentEx w15:paraId="2AA855CC" w15:done="0"/>
  <w15:commentEx w15:paraId="4065E7C6" w15:done="0"/>
  <w15:commentEx w15:paraId="6C585940" w15:done="0"/>
  <w15:commentEx w15:paraId="0B9F098E" w15:done="0"/>
  <w15:commentEx w15:paraId="2752E76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03DAB" w16cex:dateUtc="2022-03-31T20:48:00Z"/>
  <w16cex:commentExtensible w16cex:durableId="25F138B6" w16cex:dateUtc="2022-04-01T14:39:00Z"/>
  <w16cex:commentExtensible w16cex:durableId="25F1398D" w16cex:dateUtc="2022-04-01T14:42:00Z"/>
  <w16cex:commentExtensible w16cex:durableId="25F139D4" w16cex:dateUtc="2022-04-01T14:44:00Z"/>
  <w16cex:commentExtensible w16cex:durableId="25EC34D3" w16cex:dateUtc="2022-03-28T19:21:00Z"/>
  <w16cex:commentExtensible w16cex:durableId="25EC34F5" w16cex:dateUtc="2022-03-28T19:21:00Z"/>
  <w16cex:commentExtensible w16cex:durableId="25EC351D" w16cex:dateUtc="2022-03-28T19:22:00Z"/>
  <w16cex:commentExtensible w16cex:durableId="25EC3561" w16cex:dateUtc="2022-03-28T19: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6B0F79" w16cid:durableId="25F03DAB"/>
  <w16cid:commentId w16cid:paraId="3C38A5A1" w16cid:durableId="25F138B6"/>
  <w16cid:commentId w16cid:paraId="463D7264" w16cid:durableId="25F1398D"/>
  <w16cid:commentId w16cid:paraId="2AA855CC" w16cid:durableId="25F139D4"/>
  <w16cid:commentId w16cid:paraId="4065E7C6" w16cid:durableId="25EC34D3"/>
  <w16cid:commentId w16cid:paraId="6C585940" w16cid:durableId="25EC34F5"/>
  <w16cid:commentId w16cid:paraId="0B9F098E" w16cid:durableId="25EC351D"/>
  <w16cid:commentId w16cid:paraId="2752E763" w16cid:durableId="25EC356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A3AB0" w14:textId="77777777" w:rsidR="00244C73" w:rsidRDefault="00244C73" w:rsidP="00D73705">
      <w:r>
        <w:separator/>
      </w:r>
    </w:p>
  </w:endnote>
  <w:endnote w:type="continuationSeparator" w:id="0">
    <w:p w14:paraId="195B073C" w14:textId="77777777" w:rsidR="00244C73" w:rsidRDefault="00244C73"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MS Mincho"/>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7092F" w14:textId="5D1AC3B6" w:rsidR="00FA124A" w:rsidRPr="002F7CB3" w:rsidRDefault="00CC09B7">
    <w:pPr>
      <w:pStyle w:val="Footer"/>
    </w:pPr>
    <w:r>
      <w:fldChar w:fldCharType="begin"/>
    </w:r>
    <w:r>
      <w:instrText xml:space="preserve"> FILENAME \p \* MERGEFORMAT </w:instrText>
    </w:r>
    <w:r>
      <w:fldChar w:fldCharType="separate"/>
    </w:r>
    <w:r w:rsidR="00C120A8" w:rsidRPr="008614B2">
      <w:t>Document43</w:t>
    </w:r>
    <w:r>
      <w:fldChar w:fldCharType="end"/>
    </w:r>
    <w:r w:rsidR="00C120A8">
      <w:t xml:space="preserve"> ( )</w:t>
    </w:r>
    <w:r w:rsidR="00C120A8" w:rsidRPr="002F7CB3">
      <w:tab/>
    </w:r>
    <w:r w:rsidR="00C120A8">
      <w:fldChar w:fldCharType="begin"/>
    </w:r>
    <w:r w:rsidR="00C120A8">
      <w:instrText xml:space="preserve"> savedate \@ dd.MM.yy </w:instrText>
    </w:r>
    <w:r w:rsidR="00C120A8">
      <w:fldChar w:fldCharType="separate"/>
    </w:r>
    <w:r w:rsidR="00A57240">
      <w:rPr>
        <w:noProof/>
      </w:rPr>
      <w:t>31.03.22</w:t>
    </w:r>
    <w:r w:rsidR="00C120A8">
      <w:fldChar w:fldCharType="end"/>
    </w:r>
    <w:r w:rsidR="00C120A8" w:rsidRPr="002F7CB3">
      <w:tab/>
    </w:r>
    <w:r w:rsidR="00C120A8">
      <w:fldChar w:fldCharType="begin"/>
    </w:r>
    <w:r w:rsidR="00C120A8">
      <w:instrText xml:space="preserve"> printdate \@ dd.MM.yy </w:instrText>
    </w:r>
    <w:r w:rsidR="00C120A8">
      <w:fldChar w:fldCharType="separate"/>
    </w:r>
    <w:r w:rsidR="00C120A8">
      <w:t>21.02.08</w:t>
    </w:r>
    <w:r w:rsidR="00C120A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13488" w14:textId="77777777" w:rsidR="00244C73" w:rsidRDefault="00244C73" w:rsidP="00D73705">
      <w:r>
        <w:separator/>
      </w:r>
    </w:p>
  </w:footnote>
  <w:footnote w:type="continuationSeparator" w:id="0">
    <w:p w14:paraId="1A2C51A9" w14:textId="77777777" w:rsidR="00244C73" w:rsidRDefault="00244C73" w:rsidP="00D737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64A99" w14:textId="77777777" w:rsidR="00FA124A" w:rsidRDefault="00C120A8" w:rsidP="00330567">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w:t>
    </w:r>
  </w:p>
  <w:p w14:paraId="3938CDFD" w14:textId="77777777" w:rsidR="00FA124A" w:rsidRDefault="00C120A8">
    <w:pPr>
      <w:pStyle w:val="Header"/>
    </w:pPr>
    <w:r>
      <w:t>XXX-E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0453AE"/>
    <w:multiLevelType w:val="hybridMultilevel"/>
    <w:tmpl w:val="F98056C6"/>
    <w:lvl w:ilvl="0" w:tplc="6EF0584E">
      <w:start w:val="1"/>
      <w:numFmt w:val="decimal"/>
      <w:lvlText w:val="%1"/>
      <w:lvlJc w:val="left"/>
      <w:pPr>
        <w:ind w:left="1140" w:hanging="114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8D008E3"/>
    <w:multiLevelType w:val="hybridMultilevel"/>
    <w:tmpl w:val="1C46EAAE"/>
    <w:lvl w:ilvl="0" w:tplc="ED486D8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0340F"/>
    <w:rsid w:val="00006139"/>
    <w:rsid w:val="00015074"/>
    <w:rsid w:val="0002124D"/>
    <w:rsid w:val="00024EF9"/>
    <w:rsid w:val="00031525"/>
    <w:rsid w:val="00037325"/>
    <w:rsid w:val="000566E5"/>
    <w:rsid w:val="000653BB"/>
    <w:rsid w:val="00082B68"/>
    <w:rsid w:val="00095336"/>
    <w:rsid w:val="000D0A4E"/>
    <w:rsid w:val="000D1724"/>
    <w:rsid w:val="000E2437"/>
    <w:rsid w:val="000E771F"/>
    <w:rsid w:val="000F0737"/>
    <w:rsid w:val="000F6DAA"/>
    <w:rsid w:val="00114FED"/>
    <w:rsid w:val="00121D7B"/>
    <w:rsid w:val="001306F6"/>
    <w:rsid w:val="0014178C"/>
    <w:rsid w:val="00152393"/>
    <w:rsid w:val="00170BAE"/>
    <w:rsid w:val="00170E8E"/>
    <w:rsid w:val="0018122C"/>
    <w:rsid w:val="001B742D"/>
    <w:rsid w:val="001C3AD0"/>
    <w:rsid w:val="0023199E"/>
    <w:rsid w:val="0024207D"/>
    <w:rsid w:val="00244C73"/>
    <w:rsid w:val="002711AC"/>
    <w:rsid w:val="0028169D"/>
    <w:rsid w:val="00293FAB"/>
    <w:rsid w:val="002A3EC7"/>
    <w:rsid w:val="002A5838"/>
    <w:rsid w:val="002B54D7"/>
    <w:rsid w:val="002C6834"/>
    <w:rsid w:val="002C68BB"/>
    <w:rsid w:val="002D5CC4"/>
    <w:rsid w:val="002D60D3"/>
    <w:rsid w:val="00307093"/>
    <w:rsid w:val="0030773E"/>
    <w:rsid w:val="003201C5"/>
    <w:rsid w:val="003270C1"/>
    <w:rsid w:val="00340681"/>
    <w:rsid w:val="0034297F"/>
    <w:rsid w:val="00343E63"/>
    <w:rsid w:val="0035370D"/>
    <w:rsid w:val="003643C8"/>
    <w:rsid w:val="00377072"/>
    <w:rsid w:val="00377EBB"/>
    <w:rsid w:val="00386D84"/>
    <w:rsid w:val="003A3E40"/>
    <w:rsid w:val="003A5C7F"/>
    <w:rsid w:val="003A64E1"/>
    <w:rsid w:val="003C1F8B"/>
    <w:rsid w:val="003C5253"/>
    <w:rsid w:val="003E7AD4"/>
    <w:rsid w:val="0040537E"/>
    <w:rsid w:val="0041526A"/>
    <w:rsid w:val="0042043F"/>
    <w:rsid w:val="004273CB"/>
    <w:rsid w:val="00433DF7"/>
    <w:rsid w:val="00434A34"/>
    <w:rsid w:val="0044633A"/>
    <w:rsid w:val="00452499"/>
    <w:rsid w:val="00457100"/>
    <w:rsid w:val="004A162C"/>
    <w:rsid w:val="004A2DA4"/>
    <w:rsid w:val="004A7D85"/>
    <w:rsid w:val="004C333C"/>
    <w:rsid w:val="004D08C3"/>
    <w:rsid w:val="004D297F"/>
    <w:rsid w:val="004D513F"/>
    <w:rsid w:val="004E1419"/>
    <w:rsid w:val="00500E0C"/>
    <w:rsid w:val="00510659"/>
    <w:rsid w:val="00511821"/>
    <w:rsid w:val="00511B5F"/>
    <w:rsid w:val="005311F0"/>
    <w:rsid w:val="00552DE5"/>
    <w:rsid w:val="005555F3"/>
    <w:rsid w:val="00557622"/>
    <w:rsid w:val="00580975"/>
    <w:rsid w:val="00591B46"/>
    <w:rsid w:val="005A2568"/>
    <w:rsid w:val="005A4400"/>
    <w:rsid w:val="005A4F4E"/>
    <w:rsid w:val="005B1E61"/>
    <w:rsid w:val="005E1B8A"/>
    <w:rsid w:val="005E694C"/>
    <w:rsid w:val="005E7C48"/>
    <w:rsid w:val="00600238"/>
    <w:rsid w:val="00600271"/>
    <w:rsid w:val="00610C15"/>
    <w:rsid w:val="00610FDE"/>
    <w:rsid w:val="0062208E"/>
    <w:rsid w:val="00632602"/>
    <w:rsid w:val="00635965"/>
    <w:rsid w:val="00654F3B"/>
    <w:rsid w:val="006643B9"/>
    <w:rsid w:val="00666DD9"/>
    <w:rsid w:val="006730E9"/>
    <w:rsid w:val="00696111"/>
    <w:rsid w:val="006A1C10"/>
    <w:rsid w:val="006A5456"/>
    <w:rsid w:val="006B3F25"/>
    <w:rsid w:val="006C3E8E"/>
    <w:rsid w:val="006D17BF"/>
    <w:rsid w:val="006D3092"/>
    <w:rsid w:val="006F2D39"/>
    <w:rsid w:val="00702D19"/>
    <w:rsid w:val="00711316"/>
    <w:rsid w:val="00712DF3"/>
    <w:rsid w:val="00724A2E"/>
    <w:rsid w:val="0073251A"/>
    <w:rsid w:val="00745A3F"/>
    <w:rsid w:val="00760780"/>
    <w:rsid w:val="00763334"/>
    <w:rsid w:val="00783A25"/>
    <w:rsid w:val="00787866"/>
    <w:rsid w:val="00790A03"/>
    <w:rsid w:val="00794020"/>
    <w:rsid w:val="007B51A5"/>
    <w:rsid w:val="007C30A2"/>
    <w:rsid w:val="007E5EAB"/>
    <w:rsid w:val="007F577E"/>
    <w:rsid w:val="00801D50"/>
    <w:rsid w:val="008078BE"/>
    <w:rsid w:val="00830985"/>
    <w:rsid w:val="00836ED4"/>
    <w:rsid w:val="00874974"/>
    <w:rsid w:val="00876F7F"/>
    <w:rsid w:val="00897AE2"/>
    <w:rsid w:val="008A65C2"/>
    <w:rsid w:val="008A7CEA"/>
    <w:rsid w:val="008C69D3"/>
    <w:rsid w:val="009006B4"/>
    <w:rsid w:val="00945ADC"/>
    <w:rsid w:val="009526B8"/>
    <w:rsid w:val="00957E23"/>
    <w:rsid w:val="00960287"/>
    <w:rsid w:val="00962FDD"/>
    <w:rsid w:val="0098620E"/>
    <w:rsid w:val="009A0D99"/>
    <w:rsid w:val="009A7DAF"/>
    <w:rsid w:val="009D6D31"/>
    <w:rsid w:val="009E1416"/>
    <w:rsid w:val="009E72CC"/>
    <w:rsid w:val="00A075F4"/>
    <w:rsid w:val="00A2045D"/>
    <w:rsid w:val="00A20CCA"/>
    <w:rsid w:val="00A2729F"/>
    <w:rsid w:val="00A273C1"/>
    <w:rsid w:val="00A30D7E"/>
    <w:rsid w:val="00A3140C"/>
    <w:rsid w:val="00A33C6B"/>
    <w:rsid w:val="00A52153"/>
    <w:rsid w:val="00A55C54"/>
    <w:rsid w:val="00A57240"/>
    <w:rsid w:val="00A756A0"/>
    <w:rsid w:val="00AA1D39"/>
    <w:rsid w:val="00AA5A39"/>
    <w:rsid w:val="00AB091F"/>
    <w:rsid w:val="00AB4607"/>
    <w:rsid w:val="00AF11D6"/>
    <w:rsid w:val="00B34F1A"/>
    <w:rsid w:val="00B361CB"/>
    <w:rsid w:val="00B41EEC"/>
    <w:rsid w:val="00B45E05"/>
    <w:rsid w:val="00B91B62"/>
    <w:rsid w:val="00B96A11"/>
    <w:rsid w:val="00BA6B1B"/>
    <w:rsid w:val="00BB6E48"/>
    <w:rsid w:val="00BC2C13"/>
    <w:rsid w:val="00BD5034"/>
    <w:rsid w:val="00BE5055"/>
    <w:rsid w:val="00C0149D"/>
    <w:rsid w:val="00C120A8"/>
    <w:rsid w:val="00C12E4E"/>
    <w:rsid w:val="00C149BF"/>
    <w:rsid w:val="00C25238"/>
    <w:rsid w:val="00C428F6"/>
    <w:rsid w:val="00C52078"/>
    <w:rsid w:val="00C52E57"/>
    <w:rsid w:val="00C570AE"/>
    <w:rsid w:val="00C60BFE"/>
    <w:rsid w:val="00C81DE4"/>
    <w:rsid w:val="00CC09B7"/>
    <w:rsid w:val="00CC1A2D"/>
    <w:rsid w:val="00CC3487"/>
    <w:rsid w:val="00CC7AAD"/>
    <w:rsid w:val="00CE6648"/>
    <w:rsid w:val="00CF230A"/>
    <w:rsid w:val="00D049A4"/>
    <w:rsid w:val="00D106C7"/>
    <w:rsid w:val="00D27912"/>
    <w:rsid w:val="00D27E1D"/>
    <w:rsid w:val="00D40FA3"/>
    <w:rsid w:val="00D45ECA"/>
    <w:rsid w:val="00D73705"/>
    <w:rsid w:val="00D75866"/>
    <w:rsid w:val="00D84A61"/>
    <w:rsid w:val="00D85B55"/>
    <w:rsid w:val="00D87A9E"/>
    <w:rsid w:val="00D917FC"/>
    <w:rsid w:val="00D978FD"/>
    <w:rsid w:val="00DB3B3F"/>
    <w:rsid w:val="00DD4180"/>
    <w:rsid w:val="00DE6C57"/>
    <w:rsid w:val="00DF5AEF"/>
    <w:rsid w:val="00E05268"/>
    <w:rsid w:val="00E46DF7"/>
    <w:rsid w:val="00E476E5"/>
    <w:rsid w:val="00E57396"/>
    <w:rsid w:val="00E658D1"/>
    <w:rsid w:val="00E9293E"/>
    <w:rsid w:val="00EA0A85"/>
    <w:rsid w:val="00EB6761"/>
    <w:rsid w:val="00EB6781"/>
    <w:rsid w:val="00ED4A47"/>
    <w:rsid w:val="00F02544"/>
    <w:rsid w:val="00F10A93"/>
    <w:rsid w:val="00F14023"/>
    <w:rsid w:val="00F26456"/>
    <w:rsid w:val="00F30B09"/>
    <w:rsid w:val="00F31F0F"/>
    <w:rsid w:val="00F404F6"/>
    <w:rsid w:val="00F508E5"/>
    <w:rsid w:val="00F57AE7"/>
    <w:rsid w:val="00F6461B"/>
    <w:rsid w:val="00F6469F"/>
    <w:rsid w:val="00F82A53"/>
    <w:rsid w:val="00F8410F"/>
    <w:rsid w:val="00FA1C55"/>
    <w:rsid w:val="00FB0E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88F4B5"/>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aliases w:val="超级链接,ECC Hyperlink,CEO_Hyperlink,超?级链,Style 58,超????,하이퍼링크2,超链接1,超?级链?,Style?,S,하이퍼링크21"/>
    <w:basedOn w:val="DefaultParagraphFont"/>
    <w:uiPriority w:val="99"/>
    <w:unhideWhenUsed/>
    <w:qFormat/>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nhideWhenUsed/>
    <w:rsid w:val="00D73705"/>
    <w:pPr>
      <w:tabs>
        <w:tab w:val="center" w:pos="4680"/>
        <w:tab w:val="right" w:pos="9360"/>
      </w:tabs>
    </w:pPr>
  </w:style>
  <w:style w:type="character" w:customStyle="1" w:styleId="HeaderChar">
    <w:name w:val="Header Char"/>
    <w:basedOn w:val="DefaultParagraphFont"/>
    <w:link w:val="Header"/>
    <w:rsid w:val="00D73705"/>
    <w:rPr>
      <w:rFonts w:ascii="Times New Roman" w:eastAsia="Times New Roman" w:hAnsi="Times New Roman" w:cs="Times New Roman"/>
      <w:sz w:val="24"/>
      <w:szCs w:val="24"/>
    </w:rPr>
  </w:style>
  <w:style w:type="paragraph" w:styleId="Footer">
    <w:name w:val="footer"/>
    <w:basedOn w:val="Normal"/>
    <w:link w:val="FooterChar"/>
    <w:unhideWhenUsed/>
    <w:rsid w:val="00D73705"/>
    <w:pPr>
      <w:tabs>
        <w:tab w:val="center" w:pos="4680"/>
        <w:tab w:val="right" w:pos="9360"/>
      </w:tabs>
    </w:pPr>
  </w:style>
  <w:style w:type="character" w:customStyle="1" w:styleId="FooterChar">
    <w:name w:val="Footer Char"/>
    <w:basedOn w:val="DefaultParagraphFont"/>
    <w:link w:val="Footer"/>
    <w:rsid w:val="00D73705"/>
    <w:rPr>
      <w:rFonts w:ascii="Times New Roman" w:eastAsia="Times New Roman" w:hAnsi="Times New Roman" w:cs="Times New Roman"/>
      <w:sz w:val="24"/>
      <w:szCs w:val="24"/>
    </w:rPr>
  </w:style>
  <w:style w:type="paragraph" w:customStyle="1" w:styleId="Normalaftertitle">
    <w:name w:val="Normal_after_title"/>
    <w:basedOn w:val="Normal"/>
    <w:next w:val="Normal"/>
    <w:link w:val="NormalaftertitleChar"/>
    <w:rsid w:val="00763334"/>
    <w:pPr>
      <w:tabs>
        <w:tab w:val="left" w:pos="1134"/>
        <w:tab w:val="left" w:pos="1871"/>
        <w:tab w:val="left" w:pos="2268"/>
      </w:tabs>
      <w:overflowPunct w:val="0"/>
      <w:autoSpaceDE w:val="0"/>
      <w:autoSpaceDN w:val="0"/>
      <w:adjustRightInd w:val="0"/>
      <w:spacing w:before="360"/>
      <w:textAlignment w:val="baseline"/>
    </w:pPr>
    <w:rPr>
      <w:szCs w:val="20"/>
      <w:lang w:val="en-GB"/>
    </w:rPr>
  </w:style>
  <w:style w:type="paragraph" w:customStyle="1" w:styleId="Source">
    <w:name w:val="Source"/>
    <w:basedOn w:val="Normal"/>
    <w:next w:val="Normal"/>
    <w:rsid w:val="00763334"/>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Title1">
    <w:name w:val="Title 1"/>
    <w:basedOn w:val="Source"/>
    <w:next w:val="Normal"/>
    <w:rsid w:val="00763334"/>
    <w:pPr>
      <w:tabs>
        <w:tab w:val="left" w:pos="567"/>
        <w:tab w:val="left" w:pos="1701"/>
        <w:tab w:val="left" w:pos="2835"/>
      </w:tabs>
      <w:spacing w:before="240"/>
    </w:pPr>
    <w:rPr>
      <w:b w:val="0"/>
      <w:caps/>
    </w:rPr>
  </w:style>
  <w:style w:type="character" w:styleId="PageNumber">
    <w:name w:val="page number"/>
    <w:basedOn w:val="DefaultParagraphFont"/>
    <w:rsid w:val="00763334"/>
  </w:style>
  <w:style w:type="paragraph" w:customStyle="1" w:styleId="enumlev1">
    <w:name w:val="enumlev1"/>
    <w:basedOn w:val="Normal"/>
    <w:link w:val="enumlev1Char"/>
    <w:rsid w:val="006D3092"/>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rPr>
  </w:style>
  <w:style w:type="paragraph" w:customStyle="1" w:styleId="Headingb">
    <w:name w:val="Heading_b"/>
    <w:basedOn w:val="Normal"/>
    <w:next w:val="Normal"/>
    <w:link w:val="HeadingbChar"/>
    <w:qFormat/>
    <w:rsid w:val="006D3092"/>
    <w:pPr>
      <w:keepNext/>
      <w:keepLines/>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Cs w:val="20"/>
      <w:lang w:val="en-GB" w:eastAsia="zh-CN"/>
    </w:rPr>
  </w:style>
  <w:style w:type="character" w:styleId="UnresolvedMention">
    <w:name w:val="Unresolved Mention"/>
    <w:basedOn w:val="DefaultParagraphFont"/>
    <w:uiPriority w:val="99"/>
    <w:semiHidden/>
    <w:unhideWhenUsed/>
    <w:rsid w:val="0034297F"/>
    <w:rPr>
      <w:color w:val="605E5C"/>
      <w:shd w:val="clear" w:color="auto" w:fill="E1DFDD"/>
    </w:rPr>
  </w:style>
  <w:style w:type="paragraph" w:customStyle="1" w:styleId="Call">
    <w:name w:val="Call"/>
    <w:basedOn w:val="Normal"/>
    <w:next w:val="Normal"/>
    <w:link w:val="CallChar"/>
    <w:rsid w:val="00CF230A"/>
    <w:pPr>
      <w:keepNext/>
      <w:keepLines/>
      <w:tabs>
        <w:tab w:val="left" w:pos="1134"/>
        <w:tab w:val="left" w:pos="1871"/>
        <w:tab w:val="left" w:pos="2268"/>
      </w:tabs>
      <w:overflowPunct w:val="0"/>
      <w:autoSpaceDE w:val="0"/>
      <w:autoSpaceDN w:val="0"/>
      <w:adjustRightInd w:val="0"/>
      <w:spacing w:before="160"/>
      <w:ind w:left="1134"/>
      <w:textAlignment w:val="baseline"/>
    </w:pPr>
    <w:rPr>
      <w:i/>
      <w:szCs w:val="20"/>
      <w:lang w:val="en-GB"/>
    </w:rPr>
  </w:style>
  <w:style w:type="paragraph" w:customStyle="1" w:styleId="Tabletext">
    <w:name w:val="Table_text"/>
    <w:basedOn w:val="Normal"/>
    <w:link w:val="TabletextChar"/>
    <w:uiPriority w:val="99"/>
    <w:qFormat/>
    <w:rsid w:val="00CF230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0"/>
      <w:szCs w:val="20"/>
      <w:lang w:val="en-GB"/>
    </w:rPr>
  </w:style>
  <w:style w:type="character" w:styleId="FootnoteReference">
    <w:name w:val="footnote reference"/>
    <w:basedOn w:val="DefaultParagraphFont"/>
    <w:rsid w:val="00CF230A"/>
    <w:rPr>
      <w:position w:val="6"/>
      <w:sz w:val="18"/>
    </w:rPr>
  </w:style>
  <w:style w:type="paragraph" w:customStyle="1" w:styleId="RecNo">
    <w:name w:val="Rec_No"/>
    <w:basedOn w:val="Normal"/>
    <w:next w:val="Normal"/>
    <w:rsid w:val="00CF230A"/>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Rectitle">
    <w:name w:val="Rec_title"/>
    <w:basedOn w:val="RecNo"/>
    <w:next w:val="Normal"/>
    <w:link w:val="RectitleChar"/>
    <w:rsid w:val="00CF230A"/>
    <w:pPr>
      <w:spacing w:before="240"/>
    </w:pPr>
    <w:rPr>
      <w:rFonts w:ascii="Times New Roman Bold" w:hAnsi="Times New Roman Bold"/>
      <w:b/>
      <w:caps w:val="0"/>
    </w:rPr>
  </w:style>
  <w:style w:type="paragraph" w:customStyle="1" w:styleId="Tablehead">
    <w:name w:val="Table_head"/>
    <w:basedOn w:val="Normal"/>
    <w:rsid w:val="00CF230A"/>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sz w:val="20"/>
      <w:szCs w:val="20"/>
      <w:lang w:val="en-GB"/>
    </w:rPr>
  </w:style>
  <w:style w:type="paragraph" w:customStyle="1" w:styleId="Tablelegend">
    <w:name w:val="Table_legend"/>
    <w:basedOn w:val="Normal"/>
    <w:rsid w:val="00CF230A"/>
    <w:pPr>
      <w:tabs>
        <w:tab w:val="left" w:pos="284"/>
        <w:tab w:val="left" w:pos="567"/>
        <w:tab w:val="left" w:pos="851"/>
        <w:tab w:val="left" w:pos="1134"/>
        <w:tab w:val="left" w:pos="1871"/>
        <w:tab w:val="left" w:pos="2268"/>
      </w:tabs>
      <w:overflowPunct w:val="0"/>
      <w:autoSpaceDE w:val="0"/>
      <w:autoSpaceDN w:val="0"/>
      <w:adjustRightInd w:val="0"/>
      <w:spacing w:before="40" w:after="40"/>
      <w:textAlignment w:val="baseline"/>
    </w:pPr>
    <w:rPr>
      <w:sz w:val="18"/>
      <w:szCs w:val="20"/>
      <w:lang w:val="en-GB"/>
    </w:rPr>
  </w:style>
  <w:style w:type="paragraph" w:customStyle="1" w:styleId="TableNo">
    <w:name w:val="Table_No"/>
    <w:basedOn w:val="Normal"/>
    <w:next w:val="Normal"/>
    <w:link w:val="TableNoChar"/>
    <w:rsid w:val="00CF230A"/>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rPr>
  </w:style>
  <w:style w:type="paragraph" w:customStyle="1" w:styleId="Tabletitle">
    <w:name w:val="Table_title"/>
    <w:basedOn w:val="Normal"/>
    <w:next w:val="Tabletext"/>
    <w:link w:val="TabletitleChar"/>
    <w:rsid w:val="00CF230A"/>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szCs w:val="20"/>
      <w:lang w:val="en-GB"/>
    </w:rPr>
  </w:style>
  <w:style w:type="character" w:customStyle="1" w:styleId="Artref">
    <w:name w:val="Art_ref"/>
    <w:basedOn w:val="DefaultParagraphFont"/>
    <w:rsid w:val="00CF230A"/>
  </w:style>
  <w:style w:type="paragraph" w:customStyle="1" w:styleId="EditorsNote">
    <w:name w:val="EditorsNote"/>
    <w:basedOn w:val="Normal"/>
    <w:rsid w:val="00CF230A"/>
    <w:pPr>
      <w:tabs>
        <w:tab w:val="left" w:pos="1134"/>
        <w:tab w:val="left" w:pos="1871"/>
        <w:tab w:val="left" w:pos="2268"/>
      </w:tabs>
      <w:overflowPunct w:val="0"/>
      <w:autoSpaceDE w:val="0"/>
      <w:autoSpaceDN w:val="0"/>
      <w:adjustRightInd w:val="0"/>
      <w:spacing w:before="240" w:after="240"/>
      <w:textAlignment w:val="baseline"/>
    </w:pPr>
    <w:rPr>
      <w:i/>
      <w:iCs/>
      <w:szCs w:val="20"/>
      <w:lang w:val="en-GB"/>
    </w:rPr>
  </w:style>
  <w:style w:type="paragraph" w:customStyle="1" w:styleId="Tablefin">
    <w:name w:val="Table_fin"/>
    <w:basedOn w:val="Normalaftertitle"/>
    <w:rsid w:val="00CF230A"/>
    <w:pPr>
      <w:tabs>
        <w:tab w:val="clear" w:pos="1134"/>
        <w:tab w:val="clear" w:pos="1871"/>
        <w:tab w:val="clear" w:pos="2268"/>
      </w:tabs>
      <w:spacing w:before="0"/>
    </w:pPr>
    <w:rPr>
      <w:sz w:val="20"/>
      <w:lang w:eastAsia="zh-CN"/>
    </w:rPr>
  </w:style>
  <w:style w:type="character" w:customStyle="1" w:styleId="enumlev1Char">
    <w:name w:val="enumlev1 Char"/>
    <w:basedOn w:val="DefaultParagraphFont"/>
    <w:link w:val="enumlev1"/>
    <w:locked/>
    <w:rsid w:val="00CF230A"/>
    <w:rPr>
      <w:rFonts w:ascii="Times New Roman" w:eastAsia="Times New Roman" w:hAnsi="Times New Roman" w:cs="Times New Roman"/>
      <w:sz w:val="24"/>
      <w:szCs w:val="20"/>
      <w:lang w:val="en-GB"/>
    </w:rPr>
  </w:style>
  <w:style w:type="character" w:customStyle="1" w:styleId="CallChar">
    <w:name w:val="Call Char"/>
    <w:basedOn w:val="DefaultParagraphFont"/>
    <w:link w:val="Call"/>
    <w:locked/>
    <w:rsid w:val="00CF230A"/>
    <w:rPr>
      <w:rFonts w:ascii="Times New Roman" w:eastAsia="Times New Roman" w:hAnsi="Times New Roman" w:cs="Times New Roman"/>
      <w:i/>
      <w:sz w:val="24"/>
      <w:szCs w:val="20"/>
      <w:lang w:val="en-GB"/>
    </w:rPr>
  </w:style>
  <w:style w:type="paragraph" w:styleId="ListParagraph">
    <w:name w:val="List Paragraph"/>
    <w:basedOn w:val="Normal"/>
    <w:uiPriority w:val="34"/>
    <w:qFormat/>
    <w:rsid w:val="00CF230A"/>
    <w:pPr>
      <w:tabs>
        <w:tab w:val="left" w:pos="1134"/>
        <w:tab w:val="left" w:pos="1871"/>
        <w:tab w:val="left" w:pos="2268"/>
      </w:tabs>
      <w:overflowPunct w:val="0"/>
      <w:autoSpaceDE w:val="0"/>
      <w:autoSpaceDN w:val="0"/>
      <w:adjustRightInd w:val="0"/>
      <w:spacing w:before="120"/>
      <w:ind w:left="720"/>
      <w:contextualSpacing/>
      <w:textAlignment w:val="baseline"/>
    </w:pPr>
    <w:rPr>
      <w:rFonts w:eastAsia="MS Mincho"/>
      <w:szCs w:val="20"/>
      <w:lang w:val="en-GB"/>
    </w:rPr>
  </w:style>
  <w:style w:type="character" w:customStyle="1" w:styleId="href">
    <w:name w:val="href"/>
    <w:basedOn w:val="DefaultParagraphFont"/>
    <w:rsid w:val="00CF230A"/>
  </w:style>
  <w:style w:type="character" w:customStyle="1" w:styleId="RectitleChar">
    <w:name w:val="Rec_title Char"/>
    <w:link w:val="Rectitle"/>
    <w:locked/>
    <w:rsid w:val="00CF230A"/>
    <w:rPr>
      <w:rFonts w:ascii="Times New Roman Bold" w:eastAsia="Times New Roman" w:hAnsi="Times New Roman Bold" w:cs="Times New Roman"/>
      <w:b/>
      <w:sz w:val="28"/>
      <w:szCs w:val="20"/>
      <w:lang w:val="en-GB"/>
    </w:rPr>
  </w:style>
  <w:style w:type="paragraph" w:customStyle="1" w:styleId="HeadingSum">
    <w:name w:val="Heading_Sum"/>
    <w:basedOn w:val="Normal"/>
    <w:next w:val="Normal"/>
    <w:autoRedefine/>
    <w:rsid w:val="00CF230A"/>
    <w:pPr>
      <w:keepNext/>
      <w:keepLines/>
      <w:tabs>
        <w:tab w:val="left" w:pos="794"/>
        <w:tab w:val="left" w:pos="1191"/>
        <w:tab w:val="left" w:pos="1588"/>
        <w:tab w:val="left" w:pos="1985"/>
      </w:tabs>
      <w:overflowPunct w:val="0"/>
      <w:autoSpaceDE w:val="0"/>
      <w:autoSpaceDN w:val="0"/>
      <w:adjustRightInd w:val="0"/>
      <w:spacing w:before="240"/>
      <w:jc w:val="both"/>
      <w:textAlignment w:val="baseline"/>
    </w:pPr>
    <w:rPr>
      <w:rFonts w:eastAsia="MS Mincho"/>
      <w:b/>
      <w:sz w:val="22"/>
      <w:szCs w:val="20"/>
      <w:lang w:val="es-ES_tradnl"/>
    </w:rPr>
  </w:style>
  <w:style w:type="paragraph" w:customStyle="1" w:styleId="AnnexNoTitle">
    <w:name w:val="Annex_NoTitle"/>
    <w:basedOn w:val="Normal"/>
    <w:next w:val="Normalaftertitle"/>
    <w:rsid w:val="00CF230A"/>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eastAsia="MS Mincho"/>
      <w:b/>
      <w:sz w:val="28"/>
      <w:szCs w:val="20"/>
      <w:lang w:val="fr-FR"/>
    </w:rPr>
  </w:style>
  <w:style w:type="character" w:customStyle="1" w:styleId="NormalaftertitleChar">
    <w:name w:val="Normal_after_title Char"/>
    <w:link w:val="Normalaftertitle"/>
    <w:locked/>
    <w:rsid w:val="00CF230A"/>
    <w:rPr>
      <w:rFonts w:ascii="Times New Roman" w:eastAsia="Times New Roman" w:hAnsi="Times New Roman" w:cs="Times New Roman"/>
      <w:sz w:val="24"/>
      <w:szCs w:val="20"/>
      <w:lang w:val="en-GB"/>
    </w:rPr>
  </w:style>
  <w:style w:type="character" w:customStyle="1" w:styleId="TabletextChar">
    <w:name w:val="Table_text Char"/>
    <w:link w:val="Tabletext"/>
    <w:uiPriority w:val="99"/>
    <w:qFormat/>
    <w:locked/>
    <w:rsid w:val="00CF230A"/>
    <w:rPr>
      <w:rFonts w:ascii="Times New Roman" w:eastAsia="Times New Roman" w:hAnsi="Times New Roman" w:cs="Times New Roman"/>
      <w:sz w:val="20"/>
      <w:szCs w:val="20"/>
      <w:lang w:val="en-GB"/>
    </w:rPr>
  </w:style>
  <w:style w:type="character" w:customStyle="1" w:styleId="TabletitleChar">
    <w:name w:val="Table_title Char"/>
    <w:link w:val="Tabletitle"/>
    <w:locked/>
    <w:rsid w:val="00CF230A"/>
    <w:rPr>
      <w:rFonts w:ascii="Times New Roman Bold" w:eastAsia="Times New Roman" w:hAnsi="Times New Roman Bold" w:cs="Times New Roman"/>
      <w:b/>
      <w:sz w:val="20"/>
      <w:szCs w:val="20"/>
      <w:lang w:val="en-GB"/>
    </w:rPr>
  </w:style>
  <w:style w:type="character" w:customStyle="1" w:styleId="TableNoChar">
    <w:name w:val="Table_No Char"/>
    <w:link w:val="TableNo"/>
    <w:locked/>
    <w:rsid w:val="00CF230A"/>
    <w:rPr>
      <w:rFonts w:ascii="Times New Roman" w:eastAsia="Times New Roman" w:hAnsi="Times New Roman" w:cs="Times New Roman"/>
      <w:caps/>
      <w:sz w:val="20"/>
      <w:szCs w:val="20"/>
      <w:lang w:val="en-GB"/>
    </w:rPr>
  </w:style>
  <w:style w:type="character" w:customStyle="1" w:styleId="HeadingbChar">
    <w:name w:val="Heading_b Char"/>
    <w:link w:val="Headingb"/>
    <w:locked/>
    <w:rsid w:val="00CF230A"/>
    <w:rPr>
      <w:rFonts w:ascii="Times New Roman Bold" w:eastAsia="Times New Roman" w:hAnsi="Times New Roman Bold" w:cs="Times New Roman Bold"/>
      <w:b/>
      <w:sz w:val="24"/>
      <w:szCs w:val="20"/>
      <w:lang w:val="en-GB" w:eastAsia="zh-CN"/>
    </w:rPr>
  </w:style>
  <w:style w:type="character" w:styleId="CommentReference">
    <w:name w:val="annotation reference"/>
    <w:basedOn w:val="DefaultParagraphFont"/>
    <w:uiPriority w:val="99"/>
    <w:semiHidden/>
    <w:unhideWhenUsed/>
    <w:rsid w:val="00095336"/>
    <w:rPr>
      <w:sz w:val="16"/>
      <w:szCs w:val="16"/>
    </w:rPr>
  </w:style>
  <w:style w:type="paragraph" w:styleId="CommentText">
    <w:name w:val="annotation text"/>
    <w:basedOn w:val="Normal"/>
    <w:link w:val="CommentTextChar"/>
    <w:uiPriority w:val="99"/>
    <w:semiHidden/>
    <w:unhideWhenUsed/>
    <w:rsid w:val="00095336"/>
    <w:rPr>
      <w:sz w:val="20"/>
      <w:szCs w:val="20"/>
    </w:rPr>
  </w:style>
  <w:style w:type="character" w:customStyle="1" w:styleId="CommentTextChar">
    <w:name w:val="Comment Text Char"/>
    <w:basedOn w:val="DefaultParagraphFont"/>
    <w:link w:val="CommentText"/>
    <w:uiPriority w:val="99"/>
    <w:semiHidden/>
    <w:rsid w:val="0009533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95336"/>
    <w:rPr>
      <w:b/>
      <w:bCs/>
    </w:rPr>
  </w:style>
  <w:style w:type="character" w:customStyle="1" w:styleId="CommentSubjectChar">
    <w:name w:val="Comment Subject Char"/>
    <w:basedOn w:val="CommentTextChar"/>
    <w:link w:val="CommentSubject"/>
    <w:uiPriority w:val="99"/>
    <w:semiHidden/>
    <w:rsid w:val="0009533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pub/R-QUE-SG01.210" TargetMode="External"/><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hyperlink" Target="https://www.itu.int/dms_ties/itu-r/md/19/wp1a/c/R19-WP1A-C-0179!N02!MSW-E.docx"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10</Pages>
  <Words>4041</Words>
  <Characters>23036</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USA</cp:lastModifiedBy>
  <cp:revision>185</cp:revision>
  <dcterms:created xsi:type="dcterms:W3CDTF">2022-03-02T15:02:00Z</dcterms:created>
  <dcterms:modified xsi:type="dcterms:W3CDTF">2022-04-01T14:45:00Z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