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2512DF" w14:textId="6FC5D02A" w:rsidR="005D4C7A" w:rsidRDefault="005D4C7A"/>
    <w:tbl>
      <w:tblPr>
        <w:tblpPr w:leftFromText="180" w:rightFromText="180" w:vertAnchor="text" w:horzAnchor="margin" w:tblpXSpec="center"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5D4C7A" w:rsidRPr="00A02BF0" w14:paraId="41CFB3A0" w14:textId="77777777" w:rsidTr="00C531FA">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5951DE36" w14:textId="77777777" w:rsidR="005D4C7A" w:rsidRPr="00A02BF0" w:rsidRDefault="005D4C7A" w:rsidP="00C531FA">
            <w:pPr>
              <w:pStyle w:val="TabletitleBR"/>
              <w:keepNext w:val="0"/>
              <w:keepLines w:val="0"/>
              <w:tabs>
                <w:tab w:val="center" w:pos="4680"/>
              </w:tabs>
              <w:suppressAutoHyphens/>
              <w:spacing w:after="0"/>
              <w:rPr>
                <w:spacing w:val="-3"/>
                <w:szCs w:val="24"/>
              </w:rPr>
            </w:pPr>
            <w:r w:rsidRPr="00A02BF0">
              <w:rPr>
                <w:spacing w:val="-3"/>
                <w:szCs w:val="24"/>
              </w:rPr>
              <w:t>U.S. Radiocommunications Sector</w:t>
            </w:r>
          </w:p>
          <w:p w14:paraId="34C6985B" w14:textId="77777777" w:rsidR="005D4C7A" w:rsidRPr="00A02BF0" w:rsidRDefault="005D4C7A" w:rsidP="00C531FA">
            <w:pPr>
              <w:pStyle w:val="TabletitleBR"/>
              <w:rPr>
                <w:spacing w:val="-3"/>
                <w:szCs w:val="24"/>
              </w:rPr>
            </w:pPr>
            <w:r w:rsidRPr="00A02BF0">
              <w:rPr>
                <w:spacing w:val="-3"/>
                <w:szCs w:val="24"/>
              </w:rPr>
              <w:t>Fact Sheet</w:t>
            </w:r>
          </w:p>
        </w:tc>
      </w:tr>
      <w:tr w:rsidR="005D4C7A" w:rsidRPr="00A02BF0" w14:paraId="0E1020A6" w14:textId="77777777" w:rsidTr="003C2732">
        <w:trPr>
          <w:trHeight w:val="450"/>
        </w:trPr>
        <w:tc>
          <w:tcPr>
            <w:tcW w:w="3984" w:type="dxa"/>
            <w:tcBorders>
              <w:left w:val="double" w:sz="6" w:space="0" w:color="auto"/>
            </w:tcBorders>
          </w:tcPr>
          <w:p w14:paraId="582ACF6D" w14:textId="77777777" w:rsidR="005D4C7A" w:rsidRPr="00A02BF0" w:rsidRDefault="005D4C7A" w:rsidP="00C531FA">
            <w:pPr>
              <w:spacing w:after="120"/>
              <w:ind w:left="900" w:right="144" w:hanging="756"/>
            </w:pPr>
            <w:r w:rsidRPr="00A02BF0">
              <w:rPr>
                <w:b/>
              </w:rPr>
              <w:t>Working Party:</w:t>
            </w:r>
            <w:r w:rsidRPr="00A02BF0">
              <w:t xml:space="preserve">  ITU-R WP </w:t>
            </w:r>
            <w:r>
              <w:t>5B</w:t>
            </w:r>
          </w:p>
        </w:tc>
        <w:tc>
          <w:tcPr>
            <w:tcW w:w="5409" w:type="dxa"/>
            <w:tcBorders>
              <w:right w:val="double" w:sz="6" w:space="0" w:color="auto"/>
            </w:tcBorders>
          </w:tcPr>
          <w:p w14:paraId="7D645B51" w14:textId="75115EB9" w:rsidR="005D4C7A" w:rsidRPr="00A02BF0" w:rsidRDefault="005D4C7A" w:rsidP="00C531FA">
            <w:pPr>
              <w:spacing w:after="120"/>
              <w:ind w:left="144" w:right="144"/>
            </w:pPr>
            <w:r w:rsidRPr="00A02BF0">
              <w:rPr>
                <w:b/>
              </w:rPr>
              <w:t>Document No:</w:t>
            </w:r>
            <w:r w:rsidRPr="00A02BF0">
              <w:t xml:space="preserve">  USW</w:t>
            </w:r>
            <w:r>
              <w:t>P5B2</w:t>
            </w:r>
            <w:r w:rsidR="003A2B70">
              <w:t>9</w:t>
            </w:r>
            <w:r>
              <w:t>-</w:t>
            </w:r>
            <w:r w:rsidR="00DF38A7">
              <w:t>06</w:t>
            </w:r>
          </w:p>
        </w:tc>
      </w:tr>
      <w:tr w:rsidR="005D4C7A" w:rsidRPr="00A02BF0" w14:paraId="617A39F8" w14:textId="77777777" w:rsidTr="00C531FA">
        <w:trPr>
          <w:trHeight w:val="378"/>
        </w:trPr>
        <w:tc>
          <w:tcPr>
            <w:tcW w:w="3984" w:type="dxa"/>
            <w:tcBorders>
              <w:left w:val="double" w:sz="6" w:space="0" w:color="auto"/>
            </w:tcBorders>
          </w:tcPr>
          <w:p w14:paraId="1BC13B47" w14:textId="7311F6D5" w:rsidR="005D4C7A" w:rsidRPr="00A02BF0" w:rsidRDefault="005D4C7A" w:rsidP="00C531FA">
            <w:pPr>
              <w:ind w:left="144" w:right="144"/>
            </w:pPr>
            <w:r w:rsidRPr="00A02BF0">
              <w:rPr>
                <w:b/>
              </w:rPr>
              <w:t>Ref:</w:t>
            </w:r>
            <w:r>
              <w:rPr>
                <w:b/>
              </w:rPr>
              <w:t xml:space="preserve">  </w:t>
            </w:r>
            <w:r>
              <w:rPr>
                <w:bCs/>
              </w:rPr>
              <w:t>5B/</w:t>
            </w:r>
            <w:r w:rsidR="003A2B70">
              <w:rPr>
                <w:bCs/>
              </w:rPr>
              <w:t>53</w:t>
            </w:r>
            <w:r w:rsidR="00BE71CA">
              <w:rPr>
                <w:bCs/>
              </w:rPr>
              <w:t>1</w:t>
            </w:r>
            <w:r>
              <w:rPr>
                <w:bCs/>
              </w:rPr>
              <w:t xml:space="preserve"> Annex </w:t>
            </w:r>
            <w:r w:rsidR="00BC3015">
              <w:rPr>
                <w:bCs/>
              </w:rPr>
              <w:t>12</w:t>
            </w:r>
          </w:p>
        </w:tc>
        <w:tc>
          <w:tcPr>
            <w:tcW w:w="5409" w:type="dxa"/>
            <w:tcBorders>
              <w:right w:val="double" w:sz="6" w:space="0" w:color="auto"/>
            </w:tcBorders>
          </w:tcPr>
          <w:p w14:paraId="5F0BC465" w14:textId="496E8FCC" w:rsidR="005D4C7A" w:rsidRPr="00A02BF0" w:rsidRDefault="005D4C7A" w:rsidP="00C531FA">
            <w:pPr>
              <w:tabs>
                <w:tab w:val="left" w:pos="162"/>
              </w:tabs>
              <w:ind w:left="612" w:right="144" w:hanging="468"/>
              <w:rPr>
                <w:szCs w:val="24"/>
              </w:rPr>
            </w:pPr>
            <w:r w:rsidRPr="1E192926">
              <w:rPr>
                <w:b/>
                <w:bCs/>
              </w:rPr>
              <w:t>Date:</w:t>
            </w:r>
            <w:r w:rsidRPr="00BC3015">
              <w:t xml:space="preserve"> </w:t>
            </w:r>
            <w:r w:rsidR="008E3A81">
              <w:t>8 June</w:t>
            </w:r>
            <w:r w:rsidR="00BC3015" w:rsidRPr="00BC3015">
              <w:t xml:space="preserve"> </w:t>
            </w:r>
            <w:r w:rsidRPr="1E192926">
              <w:rPr>
                <w:szCs w:val="24"/>
                <w:lang w:val="fr"/>
              </w:rPr>
              <w:t>202</w:t>
            </w:r>
            <w:r w:rsidR="00BE71CA">
              <w:rPr>
                <w:szCs w:val="24"/>
                <w:lang w:val="fr"/>
              </w:rPr>
              <w:t>2</w:t>
            </w:r>
          </w:p>
        </w:tc>
      </w:tr>
      <w:tr w:rsidR="005D4C7A" w:rsidRPr="00A02BF0" w14:paraId="38B92DE1" w14:textId="77777777" w:rsidTr="00C531FA">
        <w:trPr>
          <w:trHeight w:val="459"/>
        </w:trPr>
        <w:tc>
          <w:tcPr>
            <w:tcW w:w="9393" w:type="dxa"/>
            <w:gridSpan w:val="2"/>
            <w:tcBorders>
              <w:left w:val="double" w:sz="6" w:space="0" w:color="auto"/>
              <w:right w:val="double" w:sz="6" w:space="0" w:color="auto"/>
            </w:tcBorders>
          </w:tcPr>
          <w:p w14:paraId="290ED2C9" w14:textId="24F13313" w:rsidR="005D4C7A" w:rsidRPr="00790A03" w:rsidRDefault="005D4C7A" w:rsidP="00C531FA">
            <w:pPr>
              <w:rPr>
                <w:lang w:eastAsia="zh-CN"/>
              </w:rPr>
            </w:pPr>
            <w:r w:rsidRPr="00CA4719">
              <w:rPr>
                <w:b/>
                <w:szCs w:val="24"/>
              </w:rPr>
              <w:t>Document Title:</w:t>
            </w:r>
            <w:r>
              <w:rPr>
                <w:b/>
                <w:szCs w:val="24"/>
              </w:rPr>
              <w:t xml:space="preserve"> </w:t>
            </w:r>
            <w:r w:rsidRPr="00CA4719">
              <w:t>D</w:t>
            </w:r>
            <w:r>
              <w:t xml:space="preserve">raft </w:t>
            </w:r>
            <w:r w:rsidRPr="00CA4719">
              <w:t>N</w:t>
            </w:r>
            <w:r>
              <w:t>ew</w:t>
            </w:r>
            <w:r w:rsidRPr="002368A6">
              <w:rPr>
                <w:szCs w:val="24"/>
              </w:rPr>
              <w:t xml:space="preserve"> R</w:t>
            </w:r>
            <w:r>
              <w:rPr>
                <w:szCs w:val="24"/>
              </w:rPr>
              <w:t>ecommendation</w:t>
            </w:r>
            <w:r w:rsidRPr="002368A6">
              <w:rPr>
                <w:szCs w:val="24"/>
              </w:rPr>
              <w:t xml:space="preserve"> ITU-R M.[</w:t>
            </w:r>
            <w:r>
              <w:rPr>
                <w:szCs w:val="24"/>
              </w:rPr>
              <w:t>AMS</w:t>
            </w:r>
            <w:r w:rsidRPr="002368A6">
              <w:rPr>
                <w:szCs w:val="24"/>
              </w:rPr>
              <w:t>-CHARACTERISTICS</w:t>
            </w:r>
            <w:r>
              <w:rPr>
                <w:szCs w:val="24"/>
              </w:rPr>
              <w:t xml:space="preserve"> 1 780-1 850 MHz</w:t>
            </w:r>
            <w:r w:rsidRPr="002368A6">
              <w:rPr>
                <w:szCs w:val="24"/>
              </w:rPr>
              <w:t>]</w:t>
            </w:r>
          </w:p>
        </w:tc>
      </w:tr>
      <w:tr w:rsidR="005D4C7A" w:rsidRPr="00A02BF0" w14:paraId="27683C11" w14:textId="77777777" w:rsidTr="00C531FA">
        <w:trPr>
          <w:trHeight w:val="1960"/>
        </w:trPr>
        <w:tc>
          <w:tcPr>
            <w:tcW w:w="3984" w:type="dxa"/>
            <w:tcBorders>
              <w:left w:val="double" w:sz="6" w:space="0" w:color="auto"/>
            </w:tcBorders>
          </w:tcPr>
          <w:p w14:paraId="3321E7CE" w14:textId="77777777" w:rsidR="005D4C7A" w:rsidRPr="000253F7" w:rsidRDefault="005D4C7A" w:rsidP="00C531FA">
            <w:pPr>
              <w:tabs>
                <w:tab w:val="clear" w:pos="1134"/>
                <w:tab w:val="clear" w:pos="1871"/>
                <w:tab w:val="clear" w:pos="2268"/>
                <w:tab w:val="left" w:pos="794"/>
                <w:tab w:val="left" w:pos="1191"/>
                <w:tab w:val="left" w:pos="1588"/>
                <w:tab w:val="left" w:pos="1985"/>
              </w:tabs>
              <w:ind w:right="144"/>
              <w:rPr>
                <w:b/>
                <w:szCs w:val="24"/>
              </w:rPr>
            </w:pPr>
            <w:r w:rsidRPr="000253F7">
              <w:rPr>
                <w:b/>
                <w:szCs w:val="24"/>
              </w:rPr>
              <w:t>Author(s)/Contributors(s):</w:t>
            </w:r>
          </w:p>
          <w:p w14:paraId="36C6A639" w14:textId="77777777" w:rsidR="005D4C7A" w:rsidRDefault="005D4C7A" w:rsidP="00C531FA">
            <w:pPr>
              <w:tabs>
                <w:tab w:val="clear" w:pos="1134"/>
                <w:tab w:val="clear" w:pos="1871"/>
                <w:tab w:val="clear" w:pos="2268"/>
                <w:tab w:val="left" w:pos="794"/>
                <w:tab w:val="left" w:pos="1191"/>
                <w:tab w:val="left" w:pos="1588"/>
                <w:tab w:val="left" w:pos="1985"/>
              </w:tabs>
              <w:spacing w:before="0"/>
              <w:ind w:right="144"/>
              <w:rPr>
                <w:bCs/>
                <w:iCs/>
                <w:szCs w:val="24"/>
                <w:lang w:val="en-US"/>
              </w:rPr>
            </w:pPr>
          </w:p>
          <w:p w14:paraId="7DE3B11E" w14:textId="77777777" w:rsidR="005D4C7A" w:rsidRDefault="005D4C7A" w:rsidP="00C531FA">
            <w:pPr>
              <w:spacing w:before="0"/>
              <w:ind w:right="-1757"/>
            </w:pPr>
            <w:r>
              <w:t>Andrew Meadows</w:t>
            </w:r>
          </w:p>
          <w:p w14:paraId="230ED8FE" w14:textId="77777777" w:rsidR="005D4C7A" w:rsidRDefault="005D4C7A" w:rsidP="00C531FA">
            <w:pPr>
              <w:spacing w:before="0"/>
              <w:ind w:right="-1757"/>
            </w:pPr>
            <w:r>
              <w:t>AFSMO</w:t>
            </w:r>
          </w:p>
          <w:p w14:paraId="0BA73CF4" w14:textId="77777777" w:rsidR="005D4C7A" w:rsidRDefault="005D4C7A" w:rsidP="00C531FA">
            <w:pPr>
              <w:spacing w:before="0"/>
              <w:ind w:right="-1757"/>
              <w:rPr>
                <w:bCs/>
                <w:iCs/>
                <w:szCs w:val="24"/>
                <w:lang w:val="en-US"/>
              </w:rPr>
            </w:pPr>
            <w:r>
              <w:t xml:space="preserve">   </w:t>
            </w:r>
          </w:p>
          <w:p w14:paraId="29DA045B" w14:textId="77777777" w:rsidR="005D4C7A" w:rsidRDefault="005D4C7A" w:rsidP="00C531FA">
            <w:pPr>
              <w:tabs>
                <w:tab w:val="clear" w:pos="1134"/>
                <w:tab w:val="clear" w:pos="1871"/>
                <w:tab w:val="clear" w:pos="2268"/>
                <w:tab w:val="left" w:pos="794"/>
                <w:tab w:val="left" w:pos="1191"/>
                <w:tab w:val="left" w:pos="1588"/>
                <w:tab w:val="left" w:pos="1985"/>
              </w:tabs>
              <w:spacing w:before="0"/>
              <w:ind w:right="144"/>
              <w:rPr>
                <w:bCs/>
                <w:iCs/>
                <w:szCs w:val="24"/>
                <w:lang w:val="en-US"/>
              </w:rPr>
            </w:pPr>
            <w:r>
              <w:rPr>
                <w:bCs/>
                <w:iCs/>
                <w:szCs w:val="24"/>
                <w:lang w:val="en-US"/>
              </w:rPr>
              <w:t>Dominic Nguyen</w:t>
            </w:r>
          </w:p>
          <w:p w14:paraId="2BE5D4E0" w14:textId="77777777" w:rsidR="005D4C7A" w:rsidRDefault="005D4C7A" w:rsidP="00C531FA">
            <w:pPr>
              <w:tabs>
                <w:tab w:val="clear" w:pos="1134"/>
                <w:tab w:val="clear" w:pos="1871"/>
                <w:tab w:val="clear" w:pos="2268"/>
                <w:tab w:val="left" w:pos="794"/>
                <w:tab w:val="left" w:pos="1191"/>
                <w:tab w:val="left" w:pos="1588"/>
                <w:tab w:val="left" w:pos="1985"/>
              </w:tabs>
              <w:spacing w:before="0"/>
              <w:ind w:right="144"/>
              <w:rPr>
                <w:bCs/>
                <w:iCs/>
                <w:szCs w:val="24"/>
                <w:lang w:val="en-US"/>
              </w:rPr>
            </w:pPr>
            <w:r>
              <w:rPr>
                <w:bCs/>
                <w:iCs/>
                <w:szCs w:val="24"/>
                <w:lang w:val="en-US"/>
              </w:rPr>
              <w:t>eSimplicity for AFSMO</w:t>
            </w:r>
          </w:p>
          <w:p w14:paraId="2B246999" w14:textId="77777777" w:rsidR="005D4C7A" w:rsidRDefault="005D4C7A" w:rsidP="00C531FA">
            <w:pPr>
              <w:tabs>
                <w:tab w:val="clear" w:pos="1134"/>
                <w:tab w:val="clear" w:pos="1871"/>
                <w:tab w:val="clear" w:pos="2268"/>
                <w:tab w:val="left" w:pos="794"/>
                <w:tab w:val="left" w:pos="1191"/>
                <w:tab w:val="left" w:pos="1588"/>
                <w:tab w:val="left" w:pos="1985"/>
              </w:tabs>
              <w:spacing w:before="0"/>
              <w:ind w:right="144"/>
              <w:rPr>
                <w:bCs/>
                <w:iCs/>
                <w:szCs w:val="24"/>
                <w:lang w:val="en-US"/>
              </w:rPr>
            </w:pPr>
          </w:p>
          <w:p w14:paraId="2EF3CC5A" w14:textId="77777777" w:rsidR="005D4C7A" w:rsidRPr="00542C37" w:rsidRDefault="005D4C7A" w:rsidP="00C531FA">
            <w:pPr>
              <w:spacing w:before="0"/>
              <w:ind w:right="144"/>
              <w:rPr>
                <w:bCs/>
                <w:color w:val="000000"/>
                <w:szCs w:val="24"/>
              </w:rPr>
            </w:pPr>
            <w:r w:rsidRPr="00542C37">
              <w:rPr>
                <w:bCs/>
                <w:color w:val="000000"/>
                <w:szCs w:val="24"/>
              </w:rPr>
              <w:t>Kellen Gibson</w:t>
            </w:r>
          </w:p>
          <w:p w14:paraId="59F37442" w14:textId="77777777" w:rsidR="005D4C7A" w:rsidRDefault="005D4C7A" w:rsidP="00C531FA">
            <w:pPr>
              <w:spacing w:before="0"/>
              <w:ind w:right="144"/>
              <w:rPr>
                <w:bCs/>
                <w:color w:val="000000"/>
                <w:szCs w:val="24"/>
                <w:lang w:val="en-US"/>
              </w:rPr>
            </w:pPr>
            <w:r w:rsidRPr="00542C37">
              <w:rPr>
                <w:bCs/>
                <w:color w:val="000000"/>
                <w:szCs w:val="24"/>
                <w:lang w:val="en-US"/>
              </w:rPr>
              <w:t>DSO</w:t>
            </w:r>
          </w:p>
          <w:p w14:paraId="0C8AC063" w14:textId="77777777" w:rsidR="00B46CBD" w:rsidRDefault="00B46CBD" w:rsidP="00C531FA">
            <w:pPr>
              <w:spacing w:before="0"/>
              <w:ind w:right="144"/>
              <w:rPr>
                <w:bCs/>
                <w:color w:val="000000"/>
                <w:szCs w:val="24"/>
                <w:lang w:val="en-US"/>
              </w:rPr>
            </w:pPr>
          </w:p>
          <w:p w14:paraId="4FC59B84" w14:textId="77777777" w:rsidR="00B46CBD" w:rsidRDefault="00B46CBD" w:rsidP="0028188A">
            <w:pPr>
              <w:spacing w:before="0"/>
              <w:rPr>
                <w:sz w:val="22"/>
                <w:lang w:val="en-US"/>
              </w:rPr>
            </w:pPr>
            <w:r>
              <w:t>Ryan Saunders</w:t>
            </w:r>
          </w:p>
          <w:p w14:paraId="086D0B1B" w14:textId="2E42BD0A" w:rsidR="00B46CBD" w:rsidRPr="00542C37" w:rsidRDefault="00B46CBD" w:rsidP="00C531FA">
            <w:pPr>
              <w:spacing w:before="0"/>
              <w:ind w:right="144"/>
              <w:rPr>
                <w:bCs/>
                <w:color w:val="000000"/>
                <w:szCs w:val="24"/>
              </w:rPr>
            </w:pPr>
            <w:r>
              <w:rPr>
                <w:bCs/>
                <w:color w:val="000000"/>
                <w:szCs w:val="24"/>
              </w:rPr>
              <w:t>DSO</w:t>
            </w:r>
          </w:p>
          <w:p w14:paraId="6BBFE077" w14:textId="77777777" w:rsidR="005D4C7A" w:rsidRPr="00542C37" w:rsidRDefault="005D4C7A" w:rsidP="00C531FA">
            <w:pPr>
              <w:spacing w:before="0"/>
              <w:ind w:right="144"/>
              <w:rPr>
                <w:bCs/>
                <w:iCs/>
                <w:szCs w:val="24"/>
                <w:lang w:val="en-US"/>
              </w:rPr>
            </w:pPr>
          </w:p>
          <w:p w14:paraId="3B1322ED" w14:textId="77777777" w:rsidR="005D4C7A" w:rsidRPr="00542C37" w:rsidRDefault="005D4C7A" w:rsidP="00C531FA">
            <w:pPr>
              <w:spacing w:before="0"/>
              <w:ind w:right="144"/>
              <w:rPr>
                <w:bCs/>
                <w:iCs/>
                <w:szCs w:val="24"/>
                <w:lang w:val="en-US"/>
              </w:rPr>
            </w:pPr>
            <w:r w:rsidRPr="00542C37">
              <w:rPr>
                <w:bCs/>
                <w:iCs/>
                <w:szCs w:val="24"/>
                <w:lang w:val="en-US"/>
              </w:rPr>
              <w:t>John Ashley</w:t>
            </w:r>
          </w:p>
          <w:p w14:paraId="682FB4F0" w14:textId="77777777" w:rsidR="005D4C7A" w:rsidRDefault="005D4C7A" w:rsidP="00C531FA">
            <w:pPr>
              <w:spacing w:before="0"/>
              <w:ind w:right="144"/>
              <w:rPr>
                <w:bCs/>
                <w:iCs/>
                <w:szCs w:val="24"/>
                <w:lang w:val="en-US"/>
              </w:rPr>
            </w:pPr>
            <w:r w:rsidRPr="0654023F">
              <w:rPr>
                <w:lang w:val="en-US"/>
              </w:rPr>
              <w:t>MITRE for DSO</w:t>
            </w:r>
          </w:p>
          <w:p w14:paraId="73E9662E" w14:textId="77777777" w:rsidR="003F55B2" w:rsidRDefault="003F55B2" w:rsidP="00C531FA">
            <w:pPr>
              <w:tabs>
                <w:tab w:val="clear" w:pos="1134"/>
                <w:tab w:val="clear" w:pos="1871"/>
                <w:tab w:val="clear" w:pos="2268"/>
                <w:tab w:val="left" w:pos="794"/>
                <w:tab w:val="left" w:pos="1191"/>
                <w:tab w:val="left" w:pos="1588"/>
                <w:tab w:val="left" w:pos="1985"/>
              </w:tabs>
              <w:spacing w:before="0"/>
              <w:ind w:right="144"/>
            </w:pPr>
          </w:p>
          <w:p w14:paraId="49D1B70B" w14:textId="77777777" w:rsidR="003F55B2" w:rsidRDefault="003F55B2" w:rsidP="00C531FA">
            <w:pPr>
              <w:tabs>
                <w:tab w:val="clear" w:pos="1134"/>
                <w:tab w:val="clear" w:pos="1871"/>
                <w:tab w:val="clear" w:pos="2268"/>
                <w:tab w:val="left" w:pos="794"/>
                <w:tab w:val="left" w:pos="1191"/>
                <w:tab w:val="left" w:pos="1588"/>
                <w:tab w:val="left" w:pos="1985"/>
              </w:tabs>
              <w:spacing w:before="0"/>
              <w:ind w:right="144"/>
            </w:pPr>
            <w:r w:rsidRPr="003F55B2">
              <w:t>Dan Jablonski</w:t>
            </w:r>
          </w:p>
          <w:p w14:paraId="7DB2CB2C" w14:textId="2F737CCF" w:rsidR="00671F8A" w:rsidRPr="00A02BF0" w:rsidRDefault="008771CE" w:rsidP="00C531FA">
            <w:pPr>
              <w:tabs>
                <w:tab w:val="clear" w:pos="1134"/>
                <w:tab w:val="clear" w:pos="1871"/>
                <w:tab w:val="clear" w:pos="2268"/>
                <w:tab w:val="left" w:pos="794"/>
                <w:tab w:val="left" w:pos="1191"/>
                <w:tab w:val="left" w:pos="1588"/>
                <w:tab w:val="left" w:pos="1985"/>
              </w:tabs>
              <w:spacing w:before="0"/>
              <w:ind w:right="144"/>
            </w:pPr>
            <w:r w:rsidRPr="008771CE">
              <w:t>Johns Hopkins Applied Physics Lab</w:t>
            </w:r>
          </w:p>
        </w:tc>
        <w:tc>
          <w:tcPr>
            <w:tcW w:w="5409" w:type="dxa"/>
            <w:tcBorders>
              <w:right w:val="double" w:sz="6" w:space="0" w:color="auto"/>
            </w:tcBorders>
          </w:tcPr>
          <w:p w14:paraId="4F2962E0" w14:textId="77777777" w:rsidR="005D4C7A" w:rsidRDefault="005D4C7A" w:rsidP="00C531FA">
            <w:pPr>
              <w:spacing w:before="0"/>
              <w:ind w:right="144"/>
              <w:rPr>
                <w:bCs/>
                <w:color w:val="000000"/>
                <w:szCs w:val="24"/>
                <w:lang w:val="fr-FR"/>
              </w:rPr>
            </w:pPr>
          </w:p>
          <w:p w14:paraId="01C30A03" w14:textId="77777777" w:rsidR="005D4C7A" w:rsidRDefault="005D4C7A" w:rsidP="00C531FA">
            <w:pPr>
              <w:spacing w:before="0"/>
              <w:ind w:right="144"/>
              <w:rPr>
                <w:bCs/>
                <w:szCs w:val="24"/>
                <w:lang w:val="fr-FR"/>
              </w:rPr>
            </w:pPr>
          </w:p>
          <w:p w14:paraId="3263D860" w14:textId="77777777" w:rsidR="005D4C7A" w:rsidRDefault="005D4C7A" w:rsidP="00C531FA">
            <w:pPr>
              <w:spacing w:before="0"/>
              <w:ind w:right="-1195"/>
              <w:rPr>
                <w:sz w:val="22"/>
                <w:lang w:val="en-US"/>
              </w:rPr>
            </w:pPr>
            <w:r w:rsidRPr="006F661E">
              <w:rPr>
                <w:bCs/>
                <w:color w:val="000000"/>
                <w:szCs w:val="24"/>
                <w:lang w:val="fr-FR"/>
              </w:rPr>
              <w:t xml:space="preserve">Phone: </w:t>
            </w:r>
            <w:r>
              <w:t>334-467-4720</w:t>
            </w:r>
          </w:p>
          <w:p w14:paraId="3B70B910" w14:textId="77777777" w:rsidR="005D4C7A" w:rsidRPr="00D32197" w:rsidRDefault="005D4C7A" w:rsidP="00C531FA">
            <w:pPr>
              <w:spacing w:before="0"/>
              <w:ind w:right="-1195"/>
              <w:rPr>
                <w:color w:val="0000FF"/>
                <w:szCs w:val="24"/>
                <w:u w:val="single"/>
              </w:rPr>
            </w:pPr>
            <w:r w:rsidRPr="006F661E">
              <w:rPr>
                <w:bCs/>
                <w:color w:val="000000"/>
                <w:szCs w:val="24"/>
                <w:lang w:val="fr-FR"/>
              </w:rPr>
              <w:t>E</w:t>
            </w:r>
            <w:r>
              <w:rPr>
                <w:bCs/>
                <w:color w:val="000000"/>
                <w:szCs w:val="24"/>
                <w:lang w:val="fr-FR"/>
              </w:rPr>
              <w:t>-</w:t>
            </w:r>
            <w:r w:rsidRPr="006F661E">
              <w:rPr>
                <w:bCs/>
                <w:color w:val="000000"/>
                <w:szCs w:val="24"/>
                <w:lang w:val="fr-FR"/>
              </w:rPr>
              <w:t>mail:</w:t>
            </w:r>
            <w:r>
              <w:rPr>
                <w:bCs/>
                <w:color w:val="000000"/>
                <w:szCs w:val="24"/>
                <w:lang w:val="fr-FR"/>
              </w:rPr>
              <w:t xml:space="preserve"> </w:t>
            </w:r>
            <w:r>
              <w:rPr>
                <w:rStyle w:val="Hyperlink"/>
                <w:szCs w:val="24"/>
              </w:rPr>
              <w:t>andrew.meadows.1@us.af.mil</w:t>
            </w:r>
          </w:p>
          <w:p w14:paraId="6E7871A7" w14:textId="77777777" w:rsidR="005D4C7A" w:rsidRDefault="005D4C7A" w:rsidP="00C531FA">
            <w:pPr>
              <w:spacing w:before="0"/>
              <w:rPr>
                <w:bCs/>
                <w:szCs w:val="24"/>
              </w:rPr>
            </w:pPr>
          </w:p>
          <w:p w14:paraId="1DAD0184" w14:textId="04593570" w:rsidR="005D4C7A" w:rsidRDefault="005D4C7A" w:rsidP="00C531FA">
            <w:pPr>
              <w:spacing w:before="0"/>
              <w:rPr>
                <w:bCs/>
                <w:szCs w:val="24"/>
                <w:lang w:val="en-US"/>
              </w:rPr>
            </w:pPr>
            <w:r>
              <w:rPr>
                <w:bCs/>
                <w:szCs w:val="24"/>
              </w:rPr>
              <w:t>Phone: 703-606-739</w:t>
            </w:r>
            <w:r w:rsidR="00D22F63">
              <w:rPr>
                <w:bCs/>
                <w:szCs w:val="24"/>
              </w:rPr>
              <w:t>4</w:t>
            </w:r>
          </w:p>
          <w:p w14:paraId="111FE385" w14:textId="77777777" w:rsidR="005D4C7A" w:rsidRDefault="005D4C7A" w:rsidP="00C531FA">
            <w:pPr>
              <w:spacing w:before="0"/>
              <w:ind w:right="144"/>
              <w:rPr>
                <w:color w:val="000000"/>
                <w:lang w:val="fr-FR"/>
              </w:rPr>
            </w:pPr>
            <w:r>
              <w:rPr>
                <w:bCs/>
                <w:szCs w:val="24"/>
              </w:rPr>
              <w:t xml:space="preserve">E-mail: </w:t>
            </w:r>
            <w:hyperlink r:id="rId11" w:history="1">
              <w:r>
                <w:rPr>
                  <w:rStyle w:val="Hyperlink"/>
                  <w:bCs/>
                  <w:szCs w:val="24"/>
                </w:rPr>
                <w:t>dominic.nguyen@esimplicity.com</w:t>
              </w:r>
            </w:hyperlink>
          </w:p>
          <w:p w14:paraId="0F68327F" w14:textId="77777777" w:rsidR="005D4C7A" w:rsidRDefault="005D4C7A" w:rsidP="00C531FA">
            <w:pPr>
              <w:spacing w:before="0"/>
              <w:ind w:right="144"/>
              <w:rPr>
                <w:bCs/>
                <w:color w:val="000000"/>
                <w:szCs w:val="24"/>
                <w:lang w:val="fr-FR"/>
              </w:rPr>
            </w:pPr>
          </w:p>
          <w:p w14:paraId="2B65E910" w14:textId="77777777" w:rsidR="005D4C7A" w:rsidRPr="00542C37" w:rsidRDefault="005D4C7A" w:rsidP="00C531FA">
            <w:pPr>
              <w:spacing w:before="0"/>
              <w:ind w:right="144"/>
              <w:rPr>
                <w:bCs/>
                <w:color w:val="000000"/>
                <w:szCs w:val="24"/>
              </w:rPr>
            </w:pPr>
            <w:r w:rsidRPr="00542C37">
              <w:rPr>
                <w:bCs/>
                <w:color w:val="000000"/>
                <w:szCs w:val="24"/>
              </w:rPr>
              <w:t>Phone: 301</w:t>
            </w:r>
            <w:r>
              <w:rPr>
                <w:bCs/>
                <w:color w:val="000000"/>
                <w:szCs w:val="24"/>
              </w:rPr>
              <w:t>-</w:t>
            </w:r>
            <w:r w:rsidRPr="00542C37">
              <w:rPr>
                <w:bCs/>
                <w:color w:val="000000"/>
                <w:szCs w:val="24"/>
              </w:rPr>
              <w:t xml:space="preserve">225-3794   </w:t>
            </w:r>
          </w:p>
          <w:p w14:paraId="5524C51D" w14:textId="5052EF34" w:rsidR="005D4C7A" w:rsidRPr="00542C37" w:rsidRDefault="005D4C7A" w:rsidP="00C531FA">
            <w:pPr>
              <w:spacing w:before="0"/>
              <w:ind w:right="144"/>
              <w:rPr>
                <w:bCs/>
                <w:color w:val="000000"/>
                <w:szCs w:val="24"/>
              </w:rPr>
            </w:pPr>
            <w:r w:rsidRPr="00542C37">
              <w:rPr>
                <w:bCs/>
                <w:color w:val="000000"/>
                <w:szCs w:val="24"/>
              </w:rPr>
              <w:t>E</w:t>
            </w:r>
            <w:r>
              <w:rPr>
                <w:bCs/>
                <w:color w:val="000000"/>
                <w:szCs w:val="24"/>
              </w:rPr>
              <w:t>-</w:t>
            </w:r>
            <w:r w:rsidRPr="00542C37">
              <w:rPr>
                <w:bCs/>
                <w:color w:val="000000"/>
                <w:szCs w:val="24"/>
              </w:rPr>
              <w:t xml:space="preserve">mail: </w:t>
            </w:r>
            <w:hyperlink r:id="rId12" w:history="1">
              <w:r w:rsidRPr="00542C37">
                <w:rPr>
                  <w:rStyle w:val="Hyperlink"/>
                  <w:bCs/>
                  <w:szCs w:val="24"/>
                </w:rPr>
                <w:t>kellen.k.gibson.civ@mail.mil</w:t>
              </w:r>
            </w:hyperlink>
            <w:r w:rsidRPr="00542C37">
              <w:rPr>
                <w:bCs/>
                <w:color w:val="000000"/>
                <w:szCs w:val="24"/>
              </w:rPr>
              <w:t xml:space="preserve"> </w:t>
            </w:r>
          </w:p>
          <w:p w14:paraId="2B8ECCBA" w14:textId="77777777" w:rsidR="00B46CBD" w:rsidRDefault="00B46CBD" w:rsidP="00C531FA">
            <w:pPr>
              <w:spacing w:before="0"/>
              <w:ind w:right="144"/>
              <w:textAlignment w:val="auto"/>
              <w:rPr>
                <w:bCs/>
                <w:color w:val="000000"/>
                <w:szCs w:val="24"/>
                <w:lang w:eastAsia="zh-CN"/>
              </w:rPr>
            </w:pPr>
          </w:p>
          <w:p w14:paraId="0ADDA4C2" w14:textId="210F7349" w:rsidR="00667BCB" w:rsidRPr="00542C37" w:rsidRDefault="00667BCB" w:rsidP="00667BCB">
            <w:pPr>
              <w:spacing w:before="0"/>
              <w:ind w:right="144"/>
              <w:textAlignment w:val="auto"/>
              <w:rPr>
                <w:bCs/>
                <w:color w:val="000000"/>
                <w:szCs w:val="24"/>
                <w:lang w:eastAsia="zh-CN"/>
              </w:rPr>
            </w:pPr>
            <w:r w:rsidRPr="00542C37">
              <w:rPr>
                <w:bCs/>
                <w:color w:val="000000"/>
                <w:szCs w:val="24"/>
                <w:lang w:eastAsia="zh-CN"/>
              </w:rPr>
              <w:t xml:space="preserve">Phone: </w:t>
            </w:r>
            <w:r w:rsidRPr="00667BCB">
              <w:rPr>
                <w:bCs/>
                <w:color w:val="000000"/>
                <w:szCs w:val="24"/>
                <w:lang w:eastAsia="zh-CN"/>
              </w:rPr>
              <w:t>410</w:t>
            </w:r>
            <w:r>
              <w:rPr>
                <w:bCs/>
                <w:color w:val="000000"/>
                <w:szCs w:val="24"/>
                <w:lang w:eastAsia="zh-CN"/>
              </w:rPr>
              <w:t>-</w:t>
            </w:r>
            <w:r w:rsidRPr="00667BCB">
              <w:rPr>
                <w:bCs/>
                <w:color w:val="000000"/>
                <w:szCs w:val="24"/>
                <w:lang w:eastAsia="zh-CN"/>
              </w:rPr>
              <w:t>919-2722</w:t>
            </w:r>
          </w:p>
          <w:p w14:paraId="5A9B821E" w14:textId="4B61B032" w:rsidR="00667BCB" w:rsidRDefault="00667BCB" w:rsidP="00667BCB">
            <w:pPr>
              <w:spacing w:before="0"/>
              <w:ind w:right="144"/>
              <w:textAlignment w:val="auto"/>
              <w:rPr>
                <w:bCs/>
                <w:color w:val="000000"/>
                <w:szCs w:val="24"/>
                <w:lang w:eastAsia="zh-CN"/>
              </w:rPr>
            </w:pPr>
            <w:r w:rsidRPr="0654023F">
              <w:rPr>
                <w:color w:val="000000" w:themeColor="text1"/>
                <w:lang w:eastAsia="zh-CN"/>
              </w:rPr>
              <w:t xml:space="preserve">E-mail: </w:t>
            </w:r>
            <w:r w:rsidR="00A42227" w:rsidRPr="00A42227">
              <w:rPr>
                <w:rStyle w:val="Hyperlink"/>
                <w:rFonts w:eastAsia="MS Mincho"/>
                <w:lang w:eastAsia="zh-CN"/>
              </w:rPr>
              <w:t>ryan.saunders4.civ@mail.mil</w:t>
            </w:r>
          </w:p>
          <w:p w14:paraId="74798FC0" w14:textId="77777777" w:rsidR="00667BCB" w:rsidRDefault="00667BCB" w:rsidP="00C531FA">
            <w:pPr>
              <w:spacing w:before="0"/>
              <w:ind w:right="144"/>
              <w:textAlignment w:val="auto"/>
              <w:rPr>
                <w:bCs/>
                <w:color w:val="000000"/>
                <w:szCs w:val="24"/>
                <w:lang w:eastAsia="zh-CN"/>
              </w:rPr>
            </w:pPr>
          </w:p>
          <w:p w14:paraId="7EAAC911" w14:textId="1ADB91EA" w:rsidR="005D4C7A" w:rsidRPr="00542C37" w:rsidRDefault="005D4C7A" w:rsidP="00C531FA">
            <w:pPr>
              <w:spacing w:before="0"/>
              <w:ind w:right="144"/>
              <w:textAlignment w:val="auto"/>
              <w:rPr>
                <w:bCs/>
                <w:color w:val="000000"/>
                <w:szCs w:val="24"/>
                <w:lang w:eastAsia="zh-CN"/>
              </w:rPr>
            </w:pPr>
            <w:r w:rsidRPr="00542C37">
              <w:rPr>
                <w:bCs/>
                <w:color w:val="000000"/>
                <w:szCs w:val="24"/>
                <w:lang w:eastAsia="zh-CN"/>
              </w:rPr>
              <w:t xml:space="preserve">Phone: </w:t>
            </w:r>
            <w:r w:rsidRPr="00542C37">
              <w:rPr>
                <w:szCs w:val="24"/>
              </w:rPr>
              <w:t>703</w:t>
            </w:r>
            <w:r>
              <w:rPr>
                <w:szCs w:val="24"/>
              </w:rPr>
              <w:t>-</w:t>
            </w:r>
            <w:r w:rsidRPr="00542C37">
              <w:rPr>
                <w:szCs w:val="24"/>
              </w:rPr>
              <w:t>983-6544</w:t>
            </w:r>
          </w:p>
          <w:p w14:paraId="78F081B7" w14:textId="77777777" w:rsidR="005D4C7A" w:rsidRPr="00EA66CD" w:rsidRDefault="005D4C7A" w:rsidP="00C531FA">
            <w:pPr>
              <w:spacing w:before="0"/>
              <w:ind w:right="144"/>
              <w:textAlignment w:val="auto"/>
              <w:rPr>
                <w:rFonts w:eastAsia="MS Mincho"/>
                <w:color w:val="0000FF"/>
                <w:u w:val="single"/>
                <w:lang w:eastAsia="zh-CN"/>
              </w:rPr>
            </w:pPr>
            <w:r w:rsidRPr="0654023F">
              <w:rPr>
                <w:color w:val="000000" w:themeColor="text1"/>
                <w:lang w:eastAsia="zh-CN"/>
              </w:rPr>
              <w:t xml:space="preserve">E-mail: </w:t>
            </w:r>
            <w:hyperlink r:id="rId13">
              <w:r w:rsidRPr="0654023F">
                <w:rPr>
                  <w:rStyle w:val="Hyperlink"/>
                  <w:rFonts w:eastAsia="MS Mincho"/>
                  <w:lang w:eastAsia="zh-CN"/>
                </w:rPr>
                <w:t>jashley@mitre.org</w:t>
              </w:r>
            </w:hyperlink>
          </w:p>
          <w:p w14:paraId="0325AB1C" w14:textId="77777777" w:rsidR="000A6D80" w:rsidRDefault="000A6D80" w:rsidP="00C531FA">
            <w:pPr>
              <w:spacing w:before="0"/>
              <w:ind w:right="144"/>
              <w:textAlignment w:val="auto"/>
              <w:rPr>
                <w:rStyle w:val="Hyperlink"/>
              </w:rPr>
            </w:pPr>
          </w:p>
          <w:p w14:paraId="61995133" w14:textId="01A014CC" w:rsidR="000A6D80" w:rsidRDefault="000A6D80" w:rsidP="00C531FA">
            <w:pPr>
              <w:spacing w:before="0"/>
              <w:ind w:right="144"/>
              <w:textAlignment w:val="auto"/>
              <w:rPr>
                <w:szCs w:val="24"/>
                <w:lang w:eastAsia="zh-CN"/>
              </w:rPr>
            </w:pPr>
            <w:r w:rsidRPr="000A6D80">
              <w:rPr>
                <w:szCs w:val="24"/>
                <w:lang w:eastAsia="zh-CN"/>
              </w:rPr>
              <w:t>Phone:</w:t>
            </w:r>
            <w:r w:rsidR="00671F8A">
              <w:rPr>
                <w:szCs w:val="24"/>
                <w:lang w:eastAsia="zh-CN"/>
              </w:rPr>
              <w:t xml:space="preserve"> </w:t>
            </w:r>
            <w:r w:rsidR="00671F8A" w:rsidRPr="00671F8A">
              <w:rPr>
                <w:szCs w:val="24"/>
                <w:lang w:eastAsia="zh-CN"/>
              </w:rPr>
              <w:t>301-335-6192</w:t>
            </w:r>
          </w:p>
          <w:p w14:paraId="2EA913C5" w14:textId="0B86B071" w:rsidR="000A6D80" w:rsidRPr="000A6D80" w:rsidRDefault="000A6D80" w:rsidP="00C531FA">
            <w:pPr>
              <w:spacing w:before="0"/>
              <w:ind w:right="144"/>
              <w:textAlignment w:val="auto"/>
              <w:rPr>
                <w:szCs w:val="24"/>
                <w:lang w:eastAsia="zh-CN"/>
              </w:rPr>
            </w:pPr>
            <w:r>
              <w:rPr>
                <w:szCs w:val="24"/>
                <w:lang w:eastAsia="zh-CN"/>
              </w:rPr>
              <w:t>Email:</w:t>
            </w:r>
            <w:r w:rsidRPr="000A6D80">
              <w:rPr>
                <w:szCs w:val="24"/>
                <w:lang w:eastAsia="zh-CN"/>
              </w:rPr>
              <w:t xml:space="preserve"> </w:t>
            </w:r>
            <w:r w:rsidR="00C479E6">
              <w:fldChar w:fldCharType="begin"/>
            </w:r>
            <w:ins w:id="0" w:author="AFSMO-BAK" w:date="2022-05-17T14:26:00Z">
              <w:r w:rsidR="007E20AB">
                <w:instrText>HYPERLINK "C:\\Users\\brad5\\Documents\\Consulting\\eSimplicity\\USAF\\WP5B\\WP 5B July2022\\US WP5B Prep for July2022\\Dan.Jablonski@jhuapl.edu"</w:instrText>
              </w:r>
            </w:ins>
            <w:del w:id="1" w:author="AFSMO-BAK" w:date="2022-05-17T14:26:00Z">
              <w:r w:rsidR="00C479E6" w:rsidDel="007E20AB">
                <w:delInstrText xml:space="preserve"> HYPERLINK "Dan.Jablonski@jhuapl.edu" </w:delInstrText>
              </w:r>
            </w:del>
            <w:r w:rsidR="00C479E6">
              <w:fldChar w:fldCharType="separate"/>
            </w:r>
            <w:r w:rsidRPr="000A6D80">
              <w:rPr>
                <w:rStyle w:val="Hyperlink"/>
                <w:szCs w:val="24"/>
                <w:lang w:eastAsia="zh-CN"/>
              </w:rPr>
              <w:t>Dan.Jablonski@jhuapl.edu</w:t>
            </w:r>
            <w:r w:rsidR="00C479E6">
              <w:rPr>
                <w:rStyle w:val="Hyperlink"/>
                <w:szCs w:val="24"/>
                <w:lang w:eastAsia="zh-CN"/>
              </w:rPr>
              <w:fldChar w:fldCharType="end"/>
            </w:r>
          </w:p>
        </w:tc>
      </w:tr>
      <w:tr w:rsidR="005D4C7A" w:rsidRPr="00A02BF0" w14:paraId="6051879E" w14:textId="77777777" w:rsidTr="00C531FA">
        <w:trPr>
          <w:trHeight w:val="810"/>
        </w:trPr>
        <w:tc>
          <w:tcPr>
            <w:tcW w:w="9393" w:type="dxa"/>
            <w:gridSpan w:val="2"/>
            <w:tcBorders>
              <w:left w:val="double" w:sz="6" w:space="0" w:color="auto"/>
              <w:right w:val="double" w:sz="6" w:space="0" w:color="auto"/>
            </w:tcBorders>
          </w:tcPr>
          <w:p w14:paraId="64D5274C" w14:textId="5BAE56C1" w:rsidR="005D4C7A" w:rsidRPr="00A02BF0" w:rsidRDefault="005D4C7A" w:rsidP="00C531FA">
            <w:pPr>
              <w:spacing w:before="240"/>
            </w:pPr>
            <w:r>
              <w:rPr>
                <w:b/>
                <w:szCs w:val="24"/>
              </w:rPr>
              <w:t xml:space="preserve">Purpose: </w:t>
            </w:r>
            <w:r w:rsidRPr="0041530C">
              <w:t xml:space="preserve">To </w:t>
            </w:r>
            <w:r w:rsidR="00BE71CA">
              <w:t>finalize</w:t>
            </w:r>
            <w:r w:rsidRPr="0041530C">
              <w:t xml:space="preserve"> </w:t>
            </w:r>
            <w:r w:rsidR="00BE71CA">
              <w:t>the</w:t>
            </w:r>
            <w:r w:rsidRPr="0041530C">
              <w:t xml:space="preserve"> sharing characteristics for AI 1.4 studies resulting in a new </w:t>
            </w:r>
            <w:r>
              <w:rPr>
                <w:szCs w:val="24"/>
              </w:rPr>
              <w:t>Recommendation</w:t>
            </w:r>
            <w:r w:rsidRPr="0041530C">
              <w:rPr>
                <w:szCs w:val="24"/>
              </w:rPr>
              <w:t xml:space="preserve"> ITU-R M.[AMS-CHARACTERISTICS_1</w:t>
            </w:r>
            <w:r>
              <w:rPr>
                <w:szCs w:val="24"/>
              </w:rPr>
              <w:t xml:space="preserve"> </w:t>
            </w:r>
            <w:r w:rsidRPr="0041530C">
              <w:rPr>
                <w:szCs w:val="24"/>
              </w:rPr>
              <w:t>7</w:t>
            </w:r>
            <w:r>
              <w:rPr>
                <w:szCs w:val="24"/>
              </w:rPr>
              <w:t>8</w:t>
            </w:r>
            <w:r w:rsidRPr="0041530C">
              <w:rPr>
                <w:szCs w:val="24"/>
              </w:rPr>
              <w:t>0-1850 MHz].</w:t>
            </w:r>
          </w:p>
        </w:tc>
      </w:tr>
      <w:tr w:rsidR="005D4C7A" w:rsidRPr="00A02BF0" w14:paraId="28297233" w14:textId="77777777" w:rsidTr="00C531FA">
        <w:trPr>
          <w:trHeight w:val="1380"/>
        </w:trPr>
        <w:tc>
          <w:tcPr>
            <w:tcW w:w="9393" w:type="dxa"/>
            <w:gridSpan w:val="2"/>
            <w:tcBorders>
              <w:left w:val="double" w:sz="6" w:space="0" w:color="auto"/>
              <w:right w:val="double" w:sz="6" w:space="0" w:color="auto"/>
            </w:tcBorders>
          </w:tcPr>
          <w:p w14:paraId="32CC9FA7" w14:textId="77777777" w:rsidR="005D4C7A" w:rsidRDefault="005D4C7A" w:rsidP="00C531FA">
            <w:pPr>
              <w:tabs>
                <w:tab w:val="left" w:pos="794"/>
                <w:tab w:val="left" w:pos="1191"/>
                <w:tab w:val="left" w:pos="1588"/>
                <w:tab w:val="left" w:pos="1985"/>
              </w:tabs>
              <w:suppressAutoHyphens/>
            </w:pPr>
            <w:r w:rsidRPr="00A02BF0">
              <w:rPr>
                <w:b/>
              </w:rPr>
              <w:t>Abstract:</w:t>
            </w:r>
            <w:r w:rsidRPr="00A02BF0">
              <w:rPr>
                <w:bCs/>
              </w:rPr>
              <w:t xml:space="preserve">  </w:t>
            </w:r>
            <w:r>
              <w:t xml:space="preserve"> </w:t>
            </w:r>
          </w:p>
          <w:p w14:paraId="6F1588AE" w14:textId="1E7E7237" w:rsidR="005D4C7A" w:rsidRPr="004B7450" w:rsidRDefault="005D4C7A" w:rsidP="00C531FA">
            <w:pPr>
              <w:rPr>
                <w:bCs/>
              </w:rPr>
            </w:pPr>
            <w:r w:rsidRPr="0041530C">
              <w:rPr>
                <w:szCs w:val="24"/>
              </w:rPr>
              <w:t>WRC-19 approved AI 1.4 for the WRC-23 agenda, which is to conduct sharing studies between High Altitude Platform Stations as IMT Base Stations (HIBS) and existing services in a number of frequency bands.</w:t>
            </w:r>
            <w:r>
              <w:rPr>
                <w:szCs w:val="24"/>
              </w:rPr>
              <w:t xml:space="preserve"> Among the frequency bands under study for WRC-23 AI 1.4, there are no ITU-R Recommendations available for Aeronautical Mobile Services in band on 1780-1850 MHz. This contribution </w:t>
            </w:r>
            <w:r w:rsidR="002A7654">
              <w:rPr>
                <w:szCs w:val="24"/>
              </w:rPr>
              <w:t>proposes to</w:t>
            </w:r>
            <w:r>
              <w:rPr>
                <w:szCs w:val="24"/>
              </w:rPr>
              <w:t xml:space="preserve"> elevat</w:t>
            </w:r>
            <w:r w:rsidR="002A7654">
              <w:rPr>
                <w:szCs w:val="24"/>
              </w:rPr>
              <w:t>e</w:t>
            </w:r>
            <w:r>
              <w:rPr>
                <w:szCs w:val="24"/>
              </w:rPr>
              <w:t xml:space="preserve"> the status to Draft New Recommendation</w:t>
            </w:r>
            <w:r w:rsidR="00F856E0">
              <w:rPr>
                <w:szCs w:val="24"/>
              </w:rPr>
              <w:t xml:space="preserve"> without any changes</w:t>
            </w:r>
            <w:r>
              <w:rPr>
                <w:szCs w:val="24"/>
              </w:rPr>
              <w:t>.</w:t>
            </w:r>
          </w:p>
        </w:tc>
      </w:tr>
      <w:tr w:rsidR="003C2732" w:rsidRPr="00A02BF0" w14:paraId="065E3AD5" w14:textId="77777777" w:rsidTr="003C2732">
        <w:trPr>
          <w:trHeight w:val="594"/>
        </w:trPr>
        <w:tc>
          <w:tcPr>
            <w:tcW w:w="9393" w:type="dxa"/>
            <w:gridSpan w:val="2"/>
            <w:tcBorders>
              <w:left w:val="double" w:sz="6" w:space="0" w:color="auto"/>
              <w:right w:val="double" w:sz="6" w:space="0" w:color="auto"/>
            </w:tcBorders>
          </w:tcPr>
          <w:p w14:paraId="098675B4" w14:textId="6803B8F2" w:rsidR="003C2732" w:rsidRPr="00A02BF0" w:rsidRDefault="003C2732" w:rsidP="00C531FA">
            <w:pPr>
              <w:tabs>
                <w:tab w:val="left" w:pos="794"/>
                <w:tab w:val="left" w:pos="1191"/>
                <w:tab w:val="left" w:pos="1588"/>
                <w:tab w:val="left" w:pos="1985"/>
              </w:tabs>
              <w:suppressAutoHyphens/>
              <w:rPr>
                <w:b/>
              </w:rPr>
            </w:pPr>
            <w:r w:rsidRPr="00111E88">
              <w:rPr>
                <w:b/>
              </w:rPr>
              <w:t>Fact Sheet Preparer:</w:t>
            </w:r>
            <w:r w:rsidRPr="00111E88">
              <w:t xml:space="preserve"> </w:t>
            </w:r>
            <w:r>
              <w:t xml:space="preserve"> Dominic Nguyen</w:t>
            </w:r>
          </w:p>
        </w:tc>
      </w:tr>
    </w:tbl>
    <w:p w14:paraId="2A367D53" w14:textId="32E401C8" w:rsidR="00606DD3" w:rsidRDefault="00606DD3"/>
    <w:p w14:paraId="4BDBBCAA" w14:textId="1440839E" w:rsidR="008C1F31" w:rsidRDefault="008C1F31">
      <w:pPr>
        <w:tabs>
          <w:tab w:val="clear" w:pos="1134"/>
          <w:tab w:val="clear" w:pos="1871"/>
          <w:tab w:val="clear" w:pos="2268"/>
        </w:tabs>
        <w:overflowPunct/>
        <w:autoSpaceDE/>
        <w:autoSpaceDN/>
        <w:adjustRightInd/>
        <w:spacing w:before="0"/>
        <w:textAlignment w:val="auto"/>
      </w:pPr>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506AA8" w14:paraId="30E82EAD" w14:textId="77777777" w:rsidTr="00112B84">
        <w:trPr>
          <w:cantSplit/>
        </w:trPr>
        <w:tc>
          <w:tcPr>
            <w:tcW w:w="6487" w:type="dxa"/>
            <w:vAlign w:val="center"/>
          </w:tcPr>
          <w:p w14:paraId="3C7C1A95" w14:textId="77777777" w:rsidR="00506AA8" w:rsidRDefault="00506AA8" w:rsidP="00112B84">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001496C2" w14:textId="77777777" w:rsidR="00506AA8" w:rsidRDefault="00506AA8" w:rsidP="00112B84">
            <w:pPr>
              <w:shd w:val="solid" w:color="FFFFFF" w:fill="FFFFFF"/>
              <w:spacing w:before="0" w:line="240" w:lineRule="atLeast"/>
            </w:pPr>
            <w:bookmarkStart w:id="2" w:name="ditulogo"/>
            <w:bookmarkEnd w:id="2"/>
            <w:r>
              <w:rPr>
                <w:noProof/>
                <w:lang w:val="en-US"/>
              </w:rPr>
              <w:drawing>
                <wp:inline distT="0" distB="0" distL="0" distR="0" wp14:anchorId="2AB9D278" wp14:editId="35CC0F19">
                  <wp:extent cx="765175" cy="765175"/>
                  <wp:effectExtent l="0" t="0" r="0" b="0"/>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506AA8" w14:paraId="0B4B5E3F" w14:textId="77777777" w:rsidTr="00112B84">
        <w:trPr>
          <w:cantSplit/>
        </w:trPr>
        <w:tc>
          <w:tcPr>
            <w:tcW w:w="6487" w:type="dxa"/>
            <w:tcBorders>
              <w:bottom w:val="single" w:sz="12" w:space="0" w:color="auto"/>
            </w:tcBorders>
          </w:tcPr>
          <w:p w14:paraId="56535E0B" w14:textId="77777777" w:rsidR="00506AA8" w:rsidRDefault="00506AA8" w:rsidP="00112B84">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574BA024" w14:textId="77777777" w:rsidR="00506AA8" w:rsidRDefault="00506AA8" w:rsidP="00112B84">
            <w:pPr>
              <w:shd w:val="solid" w:color="FFFFFF" w:fill="FFFFFF"/>
              <w:spacing w:before="0" w:after="48" w:line="240" w:lineRule="atLeast"/>
              <w:rPr>
                <w:sz w:val="22"/>
                <w:szCs w:val="22"/>
              </w:rPr>
            </w:pPr>
          </w:p>
        </w:tc>
      </w:tr>
      <w:tr w:rsidR="00506AA8" w14:paraId="12CFDC5E" w14:textId="77777777" w:rsidTr="00112B84">
        <w:trPr>
          <w:cantSplit/>
        </w:trPr>
        <w:tc>
          <w:tcPr>
            <w:tcW w:w="6487" w:type="dxa"/>
            <w:tcBorders>
              <w:top w:val="single" w:sz="12" w:space="0" w:color="auto"/>
            </w:tcBorders>
          </w:tcPr>
          <w:p w14:paraId="656B5034" w14:textId="77777777" w:rsidR="00506AA8" w:rsidRDefault="00506AA8" w:rsidP="00112B84">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0F0D95E" w14:textId="77777777" w:rsidR="00506AA8" w:rsidRDefault="00506AA8" w:rsidP="00112B84">
            <w:pPr>
              <w:shd w:val="solid" w:color="FFFFFF" w:fill="FFFFFF"/>
              <w:spacing w:before="0" w:after="48" w:line="240" w:lineRule="atLeast"/>
            </w:pPr>
          </w:p>
        </w:tc>
      </w:tr>
      <w:tr w:rsidR="00506AA8" w14:paraId="7E5C675F" w14:textId="77777777" w:rsidTr="00112B84">
        <w:trPr>
          <w:cantSplit/>
        </w:trPr>
        <w:tc>
          <w:tcPr>
            <w:tcW w:w="6487" w:type="dxa"/>
            <w:vMerge w:val="restart"/>
          </w:tcPr>
          <w:p w14:paraId="4B45C73B" w14:textId="5A463A63" w:rsidR="00506AA8" w:rsidRDefault="00506AA8" w:rsidP="00112B84">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 xml:space="preserve">Source:  Document </w:t>
            </w:r>
            <w:r w:rsidRPr="004A4E15">
              <w:rPr>
                <w:rFonts w:ascii="Verdana" w:hAnsi="Verdana"/>
                <w:sz w:val="20"/>
              </w:rPr>
              <w:t>5B/</w:t>
            </w:r>
            <w:r>
              <w:rPr>
                <w:rFonts w:ascii="Verdana" w:hAnsi="Verdana"/>
                <w:sz w:val="20"/>
              </w:rPr>
              <w:t>531</w:t>
            </w:r>
            <w:r w:rsidRPr="004A4E15">
              <w:rPr>
                <w:rFonts w:ascii="Verdana" w:hAnsi="Verdana"/>
                <w:sz w:val="20"/>
              </w:rPr>
              <w:t xml:space="preserve"> Annex </w:t>
            </w:r>
            <w:r>
              <w:rPr>
                <w:rFonts w:ascii="Verdana" w:hAnsi="Verdana"/>
                <w:sz w:val="20"/>
              </w:rPr>
              <w:t>12</w:t>
            </w:r>
          </w:p>
          <w:p w14:paraId="4EF90E68" w14:textId="77777777" w:rsidR="00506AA8" w:rsidRDefault="00506AA8" w:rsidP="00112B84">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 xml:space="preserve">Subject: </w:t>
            </w:r>
            <w:r>
              <w:t xml:space="preserve"> </w:t>
            </w:r>
            <w:r>
              <w:rPr>
                <w:rFonts w:ascii="Verdana" w:hAnsi="Verdana"/>
                <w:sz w:val="20"/>
              </w:rPr>
              <w:t>D</w:t>
            </w:r>
            <w:r w:rsidRPr="00E05395">
              <w:rPr>
                <w:rFonts w:ascii="Verdana" w:hAnsi="Verdana"/>
                <w:sz w:val="20"/>
              </w:rPr>
              <w:t xml:space="preserve">raft new recommendation </w:t>
            </w:r>
            <w:r>
              <w:rPr>
                <w:rFonts w:ascii="Verdana" w:hAnsi="Verdana"/>
                <w:sz w:val="20"/>
              </w:rPr>
              <w:t>ITU-R</w:t>
            </w:r>
            <w:r w:rsidRPr="00E05395">
              <w:rPr>
                <w:rFonts w:ascii="Verdana" w:hAnsi="Verdana"/>
                <w:sz w:val="20"/>
              </w:rPr>
              <w:t xml:space="preserve"> </w:t>
            </w:r>
            <w:r>
              <w:rPr>
                <w:rFonts w:ascii="Verdana" w:hAnsi="Verdana"/>
                <w:sz w:val="20"/>
              </w:rPr>
              <w:t>M</w:t>
            </w:r>
            <w:r w:rsidRPr="00E05395">
              <w:rPr>
                <w:rFonts w:ascii="Verdana" w:hAnsi="Verdana"/>
                <w:sz w:val="20"/>
              </w:rPr>
              <w:t xml:space="preserve">.[AMS CHARACTERISTICS_1 780-1 850 MHz]  </w:t>
            </w:r>
          </w:p>
        </w:tc>
        <w:tc>
          <w:tcPr>
            <w:tcW w:w="3402" w:type="dxa"/>
          </w:tcPr>
          <w:p w14:paraId="43AA7BCE" w14:textId="77777777" w:rsidR="00506AA8" w:rsidRDefault="00506AA8" w:rsidP="00112B84">
            <w:pPr>
              <w:shd w:val="solid" w:color="FFFFFF" w:fill="FFFFFF"/>
              <w:spacing w:before="0" w:line="240" w:lineRule="atLeast"/>
              <w:rPr>
                <w:rFonts w:ascii="Verdana" w:hAnsi="Verdana"/>
                <w:sz w:val="20"/>
                <w:lang w:eastAsia="zh-CN"/>
              </w:rPr>
            </w:pPr>
            <w:r>
              <w:rPr>
                <w:rFonts w:ascii="Verdana" w:hAnsi="Verdana"/>
                <w:b/>
                <w:sz w:val="20"/>
                <w:lang w:eastAsia="zh-CN"/>
              </w:rPr>
              <w:t>Document 5B/XX</w:t>
            </w:r>
          </w:p>
        </w:tc>
      </w:tr>
      <w:tr w:rsidR="00506AA8" w14:paraId="0165E8EA" w14:textId="77777777" w:rsidTr="00112B84">
        <w:trPr>
          <w:cantSplit/>
        </w:trPr>
        <w:tc>
          <w:tcPr>
            <w:tcW w:w="6487" w:type="dxa"/>
            <w:vMerge/>
          </w:tcPr>
          <w:p w14:paraId="39F6AA0A" w14:textId="77777777" w:rsidR="00506AA8" w:rsidRDefault="00506AA8" w:rsidP="00112B84">
            <w:pPr>
              <w:spacing w:before="60"/>
              <w:jc w:val="center"/>
              <w:rPr>
                <w:b/>
                <w:smallCaps/>
                <w:sz w:val="32"/>
                <w:lang w:eastAsia="zh-CN"/>
              </w:rPr>
            </w:pPr>
          </w:p>
        </w:tc>
        <w:tc>
          <w:tcPr>
            <w:tcW w:w="3402" w:type="dxa"/>
          </w:tcPr>
          <w:p w14:paraId="46E6054B" w14:textId="701612CE" w:rsidR="00506AA8" w:rsidRDefault="00506AA8" w:rsidP="00112B84">
            <w:pPr>
              <w:shd w:val="solid" w:color="FFFFFF" w:fill="FFFFFF"/>
              <w:spacing w:before="0" w:line="240" w:lineRule="atLeast"/>
              <w:rPr>
                <w:rFonts w:ascii="Verdana" w:hAnsi="Verdana"/>
                <w:sz w:val="20"/>
                <w:lang w:eastAsia="zh-CN"/>
              </w:rPr>
            </w:pPr>
            <w:r>
              <w:rPr>
                <w:rFonts w:ascii="Verdana" w:hAnsi="Verdana"/>
                <w:b/>
                <w:sz w:val="20"/>
                <w:lang w:eastAsia="zh-CN"/>
              </w:rPr>
              <w:t>XX July 2022</w:t>
            </w:r>
          </w:p>
        </w:tc>
      </w:tr>
      <w:tr w:rsidR="00506AA8" w14:paraId="70E571B9" w14:textId="77777777" w:rsidTr="00112B84">
        <w:trPr>
          <w:cantSplit/>
        </w:trPr>
        <w:tc>
          <w:tcPr>
            <w:tcW w:w="6487" w:type="dxa"/>
            <w:vMerge/>
          </w:tcPr>
          <w:p w14:paraId="3DA5043E" w14:textId="77777777" w:rsidR="00506AA8" w:rsidRDefault="00506AA8" w:rsidP="00112B84">
            <w:pPr>
              <w:spacing w:before="60"/>
              <w:jc w:val="center"/>
              <w:rPr>
                <w:b/>
                <w:smallCaps/>
                <w:sz w:val="32"/>
                <w:lang w:eastAsia="zh-CN"/>
              </w:rPr>
            </w:pPr>
          </w:p>
        </w:tc>
        <w:tc>
          <w:tcPr>
            <w:tcW w:w="3402" w:type="dxa"/>
          </w:tcPr>
          <w:p w14:paraId="7EA090F1" w14:textId="77777777" w:rsidR="00506AA8" w:rsidRDefault="00506AA8" w:rsidP="00112B84">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506AA8" w14:paraId="6FA86865" w14:textId="77777777" w:rsidTr="00112B84">
        <w:trPr>
          <w:cantSplit/>
        </w:trPr>
        <w:tc>
          <w:tcPr>
            <w:tcW w:w="9889" w:type="dxa"/>
            <w:gridSpan w:val="2"/>
          </w:tcPr>
          <w:tbl>
            <w:tblPr>
              <w:tblpPr w:leftFromText="180" w:rightFromText="180" w:horzAnchor="margin" w:tblpY="-687"/>
              <w:tblW w:w="9889" w:type="dxa"/>
              <w:tblLayout w:type="fixed"/>
              <w:tblLook w:val="0000" w:firstRow="0" w:lastRow="0" w:firstColumn="0" w:lastColumn="0" w:noHBand="0" w:noVBand="0"/>
            </w:tblPr>
            <w:tblGrid>
              <w:gridCol w:w="9889"/>
            </w:tblGrid>
            <w:tr w:rsidR="00506AA8" w:rsidRPr="00AF6BF6" w14:paraId="589222B0" w14:textId="77777777" w:rsidTr="00112B84">
              <w:trPr>
                <w:cantSplit/>
              </w:trPr>
              <w:tc>
                <w:tcPr>
                  <w:tcW w:w="9889" w:type="dxa"/>
                </w:tcPr>
                <w:p w14:paraId="2D48AFEF" w14:textId="77777777" w:rsidR="00506AA8" w:rsidRPr="00F37425" w:rsidRDefault="00506AA8" w:rsidP="00112B84">
                  <w:pPr>
                    <w:pStyle w:val="Source"/>
                    <w:rPr>
                      <w:bCs/>
                      <w:lang w:eastAsia="zh-CN"/>
                    </w:rPr>
                  </w:pPr>
                  <w:r w:rsidRPr="006F0B21">
                    <w:rPr>
                      <w:bCs/>
                      <w:lang w:eastAsia="zh-CN"/>
                    </w:rPr>
                    <w:t>United States of Americ</w:t>
                  </w:r>
                  <w:r>
                    <w:rPr>
                      <w:bCs/>
                      <w:lang w:eastAsia="zh-CN"/>
                    </w:rPr>
                    <w:t>a</w:t>
                  </w:r>
                </w:p>
              </w:tc>
            </w:tr>
            <w:tr w:rsidR="00506AA8" w:rsidRPr="00AF6BF6" w14:paraId="18FE90B7" w14:textId="77777777" w:rsidTr="00112B84">
              <w:trPr>
                <w:cantSplit/>
              </w:trPr>
              <w:tc>
                <w:tcPr>
                  <w:tcW w:w="9889" w:type="dxa"/>
                </w:tcPr>
                <w:p w14:paraId="7949A2FC" w14:textId="77777777" w:rsidR="00506AA8" w:rsidRPr="00AF6BF6" w:rsidRDefault="00506AA8" w:rsidP="005743E9">
                  <w:pPr>
                    <w:pStyle w:val="Title1"/>
                    <w:rPr>
                      <w:bCs/>
                      <w:lang w:eastAsia="zh-CN"/>
                    </w:rPr>
                  </w:pPr>
                  <w:r w:rsidRPr="006B300A">
                    <w:rPr>
                      <w:rStyle w:val="href"/>
                    </w:rPr>
                    <w:t>draft new recommendation ITU-R M.[AMS CHARACTERISTICS_1 780-1 850 MHz]</w:t>
                  </w:r>
                </w:p>
              </w:tc>
            </w:tr>
          </w:tbl>
          <w:p w14:paraId="790276FF" w14:textId="77777777" w:rsidR="00506AA8" w:rsidRDefault="00506AA8" w:rsidP="00112B84">
            <w:pPr>
              <w:keepNext/>
              <w:keepLines/>
              <w:spacing w:after="120"/>
              <w:outlineLvl w:val="0"/>
              <w:rPr>
                <w:b/>
                <w:sz w:val="28"/>
              </w:rPr>
            </w:pPr>
          </w:p>
          <w:p w14:paraId="6E9C0F84" w14:textId="77777777" w:rsidR="00506AA8" w:rsidRPr="00CB095D" w:rsidRDefault="00506AA8" w:rsidP="00112B84">
            <w:pPr>
              <w:keepNext/>
              <w:keepLines/>
              <w:spacing w:after="120"/>
              <w:outlineLvl w:val="0"/>
              <w:rPr>
                <w:b/>
                <w:sz w:val="28"/>
              </w:rPr>
            </w:pPr>
            <w:r w:rsidRPr="00CB095D">
              <w:rPr>
                <w:b/>
                <w:sz w:val="28"/>
              </w:rPr>
              <w:t>1</w:t>
            </w:r>
            <w:r w:rsidRPr="00CB095D">
              <w:rPr>
                <w:b/>
                <w:sz w:val="28"/>
              </w:rPr>
              <w:tab/>
              <w:t>Introduction</w:t>
            </w:r>
          </w:p>
          <w:p w14:paraId="740C36F5" w14:textId="77777777" w:rsidR="00506AA8" w:rsidRDefault="00506AA8" w:rsidP="00112B84"/>
          <w:p w14:paraId="58DE9DD9" w14:textId="70AD7337" w:rsidR="00506AA8" w:rsidRPr="00B25A56" w:rsidRDefault="00506AA8" w:rsidP="00B25A56">
            <w:pPr>
              <w:shd w:val="clear" w:color="auto" w:fill="FFFFFF"/>
              <w:overflowPunct/>
              <w:autoSpaceDE/>
              <w:autoSpaceDN/>
              <w:adjustRightInd/>
              <w:spacing w:before="0"/>
              <w:textAlignment w:val="auto"/>
              <w:rPr>
                <w:szCs w:val="24"/>
                <w:lang w:val="pt-BR"/>
              </w:rPr>
            </w:pPr>
            <w:r>
              <w:rPr>
                <w:szCs w:val="24"/>
              </w:rPr>
              <w:t xml:space="preserve">Since no changes to the characteristics have been proposed and </w:t>
            </w:r>
            <w:del w:id="3" w:author="USA" w:date="2022-05-17T14:39:00Z">
              <w:r w:rsidDel="00DB7FEA">
                <w:rPr>
                  <w:szCs w:val="24"/>
                </w:rPr>
                <w:delText>to</w:delText>
              </w:r>
            </w:del>
            <w:r>
              <w:rPr>
                <w:szCs w:val="24"/>
              </w:rPr>
              <w:t xml:space="preserve"> the language of the PDNR is stable, the United States of America </w:t>
            </w:r>
            <w:del w:id="4" w:author="USA" w:date="2022-05-17T14:39:00Z">
              <w:r w:rsidDel="00DB7FEA">
                <w:rPr>
                  <w:szCs w:val="24"/>
                </w:rPr>
                <w:delText>would like to elevate</w:delText>
              </w:r>
            </w:del>
            <w:ins w:id="5" w:author="USA" w:date="2022-05-17T14:39:00Z">
              <w:r w:rsidR="00DB7FEA">
                <w:rPr>
                  <w:szCs w:val="24"/>
                </w:rPr>
                <w:t>proposes</w:t>
              </w:r>
            </w:ins>
            <w:r>
              <w:rPr>
                <w:szCs w:val="24"/>
              </w:rPr>
              <w:t xml:space="preserve"> this document</w:t>
            </w:r>
            <w:ins w:id="6" w:author="USA" w:date="2022-05-17T14:39:00Z">
              <w:r w:rsidR="00356C66">
                <w:rPr>
                  <w:szCs w:val="24"/>
                </w:rPr>
                <w:t xml:space="preserve"> be elevated</w:t>
              </w:r>
            </w:ins>
            <w:r>
              <w:rPr>
                <w:szCs w:val="24"/>
              </w:rPr>
              <w:t xml:space="preserve"> to</w:t>
            </w:r>
            <w:r>
              <w:t xml:space="preserve"> </w:t>
            </w:r>
            <w:r w:rsidRPr="00634097">
              <w:rPr>
                <w:szCs w:val="24"/>
              </w:rPr>
              <w:t>draft new</w:t>
            </w:r>
            <w:del w:id="7" w:author="USA" w:date="2022-05-17T14:40:00Z">
              <w:r w:rsidRPr="00634097" w:rsidDel="00356C66">
                <w:rPr>
                  <w:szCs w:val="24"/>
                </w:rPr>
                <w:delText xml:space="preserve"> recommendation</w:delText>
              </w:r>
            </w:del>
            <w:r w:rsidRPr="00634097">
              <w:rPr>
                <w:szCs w:val="24"/>
              </w:rPr>
              <w:t xml:space="preserve"> </w:t>
            </w:r>
            <w:ins w:id="8" w:author="USA" w:date="2022-05-17T14:39:00Z">
              <w:r w:rsidR="00356C66">
                <w:rPr>
                  <w:szCs w:val="24"/>
                </w:rPr>
                <w:t>Recommendation</w:t>
              </w:r>
            </w:ins>
            <w:ins w:id="9" w:author="USA" w:date="2022-05-17T14:40:00Z">
              <w:r w:rsidR="00356C66">
                <w:rPr>
                  <w:szCs w:val="24"/>
                </w:rPr>
                <w:t xml:space="preserve"> </w:t>
              </w:r>
            </w:ins>
            <w:r w:rsidRPr="00634097">
              <w:rPr>
                <w:szCs w:val="24"/>
              </w:rPr>
              <w:t>ITU-R M.[AMS CHARACTERISTICS_1 780-1 850 MHZ]</w:t>
            </w:r>
            <w:ins w:id="10" w:author="USA" w:date="2022-05-17T14:39:00Z">
              <w:r w:rsidR="00356C66">
                <w:rPr>
                  <w:szCs w:val="24"/>
                </w:rPr>
                <w:t xml:space="preserve"> and sent to S</w:t>
              </w:r>
            </w:ins>
            <w:ins w:id="11" w:author="USA" w:date="2022-05-19T11:38:00Z">
              <w:r w:rsidR="007A4BDE">
                <w:rPr>
                  <w:szCs w:val="24"/>
                </w:rPr>
                <w:t xml:space="preserve">tudy </w:t>
              </w:r>
            </w:ins>
            <w:ins w:id="12" w:author="USA" w:date="2022-05-17T14:39:00Z">
              <w:r w:rsidR="00356C66">
                <w:rPr>
                  <w:szCs w:val="24"/>
                </w:rPr>
                <w:t>G</w:t>
              </w:r>
            </w:ins>
            <w:ins w:id="13" w:author="USA" w:date="2022-05-19T11:38:00Z">
              <w:r w:rsidR="007A4BDE">
                <w:rPr>
                  <w:szCs w:val="24"/>
                </w:rPr>
                <w:t>roup</w:t>
              </w:r>
            </w:ins>
            <w:ins w:id="14" w:author="USA" w:date="2022-05-17T14:39:00Z">
              <w:r w:rsidR="00356C66">
                <w:rPr>
                  <w:szCs w:val="24"/>
                </w:rPr>
                <w:t xml:space="preserve"> 5 for approval</w:t>
              </w:r>
            </w:ins>
            <w:r>
              <w:rPr>
                <w:bCs/>
                <w:szCs w:val="24"/>
              </w:rPr>
              <w:t>.</w:t>
            </w:r>
          </w:p>
          <w:p w14:paraId="6F5A6F26" w14:textId="77777777" w:rsidR="00506AA8" w:rsidRDefault="00506AA8" w:rsidP="00112B84">
            <w:pPr>
              <w:rPr>
                <w:lang w:eastAsia="zh-CN"/>
              </w:rPr>
            </w:pPr>
          </w:p>
          <w:p w14:paraId="7B66F7BE" w14:textId="77777777" w:rsidR="00506AA8" w:rsidRDefault="00506AA8" w:rsidP="00112B84">
            <w:pPr>
              <w:rPr>
                <w:lang w:eastAsia="zh-CN"/>
              </w:rPr>
            </w:pPr>
          </w:p>
          <w:p w14:paraId="383B2671" w14:textId="77777777" w:rsidR="00506AA8" w:rsidRDefault="00506AA8" w:rsidP="00112B84">
            <w:pPr>
              <w:rPr>
                <w:lang w:eastAsia="zh-CN"/>
              </w:rPr>
            </w:pPr>
          </w:p>
          <w:p w14:paraId="1D12A749" w14:textId="77777777" w:rsidR="00506AA8" w:rsidRDefault="00506AA8" w:rsidP="00112B84">
            <w:pPr>
              <w:pStyle w:val="Source"/>
              <w:jc w:val="left"/>
              <w:rPr>
                <w:lang w:eastAsia="zh-CN"/>
              </w:rPr>
            </w:pPr>
          </w:p>
        </w:tc>
      </w:tr>
    </w:tbl>
    <w:p w14:paraId="276C7AD3" w14:textId="2303D079" w:rsidR="000A028F" w:rsidRDefault="000A028F">
      <w:pPr>
        <w:tabs>
          <w:tab w:val="clear" w:pos="1134"/>
          <w:tab w:val="clear" w:pos="1871"/>
          <w:tab w:val="clear" w:pos="2268"/>
        </w:tabs>
        <w:overflowPunct/>
        <w:autoSpaceDE/>
        <w:autoSpaceDN/>
        <w:adjustRightInd/>
        <w:spacing w:before="0"/>
        <w:textAlignment w:val="auto"/>
      </w:pPr>
    </w:p>
    <w:sectPr w:rsidR="000A028F" w:rsidSect="00B04F02">
      <w:footerReference w:type="first" r:id="rId15"/>
      <w:pgSz w:w="11907" w:h="16834"/>
      <w:pgMar w:top="1418" w:right="1134" w:bottom="1418" w:left="1134" w:header="720" w:footer="720" w:gutter="0"/>
      <w:paperSrc w:first="15" w:other="15"/>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E7737C" w14:textId="77777777" w:rsidR="00C479E6" w:rsidRDefault="00C479E6">
      <w:r>
        <w:separator/>
      </w:r>
    </w:p>
  </w:endnote>
  <w:endnote w:type="continuationSeparator" w:id="0">
    <w:p w14:paraId="797E087B" w14:textId="77777777" w:rsidR="00C479E6" w:rsidRDefault="00C479E6">
      <w:r>
        <w:continuationSeparator/>
      </w:r>
    </w:p>
  </w:endnote>
  <w:endnote w:type="continuationNotice" w:id="1">
    <w:p w14:paraId="053D917F" w14:textId="77777777" w:rsidR="00C479E6" w:rsidRDefault="00C479E6">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35ADF" w14:textId="77777777" w:rsidR="00F72377" w:rsidRDefault="00FD116A">
    <w:pPr>
      <w:pStyle w:val="SpecialFooter"/>
      <w:pBdr>
        <w:top w:val="single" w:sz="6" w:space="1" w:color="auto"/>
        <w:left w:val="single" w:sz="6" w:space="1" w:color="auto"/>
        <w:bottom w:val="single" w:sz="6" w:space="1" w:color="auto"/>
        <w:right w:val="single" w:sz="6" w:space="1" w:color="auto"/>
      </w:pBdr>
    </w:pPr>
    <w:r>
      <w:rPr>
        <w:b/>
        <w:bCs/>
      </w:rPr>
      <w:t>Attention:</w:t>
    </w:r>
    <w:r>
      <w:t xml:space="preserve"> The information contained in this document is temporary in nature and does not necessarily represent material that has been agreed by the group concerned. Since the material may be subject to revision during the meeting, caution should be exercised in using the document for the development of any further contribution on the subject.</w:t>
    </w:r>
  </w:p>
  <w:p w14:paraId="4A71E40B" w14:textId="15E834D0" w:rsidR="00F72377" w:rsidRDefault="007A4BDE">
    <w:pPr>
      <w:pStyle w:val="Footer"/>
      <w:rPr>
        <w:lang w:val="en-US"/>
      </w:rPr>
    </w:pPr>
    <w:r>
      <w:fldChar w:fldCharType="begin"/>
    </w:r>
    <w:r>
      <w:instrText xml:space="preserve"> FILENAME \p \* MERGEFORMAT </w:instrText>
    </w:r>
    <w:r>
      <w:fldChar w:fldCharType="separate"/>
    </w:r>
    <w:r w:rsidR="00FD116A">
      <w:rPr>
        <w:lang w:val="en-US"/>
      </w:rPr>
      <w:t>Document4</w:t>
    </w:r>
    <w:r>
      <w:rPr>
        <w:lang w:val="en-US"/>
      </w:rPr>
      <w:fldChar w:fldCharType="end"/>
    </w:r>
    <w:r w:rsidR="00FD116A">
      <w:t xml:space="preserve"> ( )</w:t>
    </w:r>
    <w:r w:rsidR="00FD116A">
      <w:rPr>
        <w:lang w:val="en-US"/>
      </w:rPr>
      <w:tab/>
    </w:r>
    <w:r w:rsidR="00FD116A">
      <w:fldChar w:fldCharType="begin"/>
    </w:r>
    <w:r w:rsidR="00FD116A">
      <w:instrText xml:space="preserve"> savedate \@ dd.MM.yy </w:instrText>
    </w:r>
    <w:r w:rsidR="00FD116A">
      <w:fldChar w:fldCharType="separate"/>
    </w:r>
    <w:r>
      <w:t>18.05.22</w:t>
    </w:r>
    <w:r w:rsidR="00FD116A">
      <w:fldChar w:fldCharType="end"/>
    </w:r>
    <w:r w:rsidR="00FD116A">
      <w:rPr>
        <w:lang w:val="en-US"/>
      </w:rPr>
      <w:tab/>
    </w:r>
    <w:r w:rsidR="00FD116A">
      <w:fldChar w:fldCharType="begin"/>
    </w:r>
    <w:r w:rsidR="00FD116A">
      <w:instrText xml:space="preserve"> printdate \@ dd.MM.yy </w:instrText>
    </w:r>
    <w:r w:rsidR="00FD116A">
      <w:fldChar w:fldCharType="separate"/>
    </w:r>
    <w:r w:rsidR="00FD116A">
      <w:t>21.02.08</w:t>
    </w:r>
    <w:r w:rsidR="00FD116A">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750780" w14:textId="77777777" w:rsidR="00C479E6" w:rsidRDefault="00C479E6">
      <w:r>
        <w:t>____________________</w:t>
      </w:r>
    </w:p>
  </w:footnote>
  <w:footnote w:type="continuationSeparator" w:id="0">
    <w:p w14:paraId="01E51E47" w14:textId="77777777" w:rsidR="00C479E6" w:rsidRDefault="00C479E6">
      <w:r>
        <w:continuationSeparator/>
      </w:r>
    </w:p>
  </w:footnote>
  <w:footnote w:type="continuationNotice" w:id="1">
    <w:p w14:paraId="6E0AE2CF" w14:textId="77777777" w:rsidR="00C479E6" w:rsidRDefault="00C479E6">
      <w:pPr>
        <w:spacing w:before="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6D6E07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E58B3D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CDEE49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A0160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C3A23D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F74CD8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99C8D1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D08AA2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E40CB7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26605BC"/>
    <w:lvl w:ilvl="0">
      <w:start w:val="1"/>
      <w:numFmt w:val="bullet"/>
      <w:lvlText w:val=""/>
      <w:lvlJc w:val="left"/>
      <w:pPr>
        <w:tabs>
          <w:tab w:val="num" w:pos="360"/>
        </w:tabs>
        <w:ind w:left="360" w:hanging="360"/>
      </w:pPr>
      <w:rPr>
        <w:rFonts w:ascii="Symbol" w:hAnsi="Symbol" w:hint="default"/>
      </w:rPr>
    </w:lvl>
  </w:abstractNum>
  <w:num w:numId="1" w16cid:durableId="1490368572">
    <w:abstractNumId w:val="9"/>
  </w:num>
  <w:num w:numId="2" w16cid:durableId="1200432633">
    <w:abstractNumId w:val="7"/>
  </w:num>
  <w:num w:numId="3" w16cid:durableId="1732730759">
    <w:abstractNumId w:val="6"/>
  </w:num>
  <w:num w:numId="4" w16cid:durableId="1582372105">
    <w:abstractNumId w:val="5"/>
  </w:num>
  <w:num w:numId="5" w16cid:durableId="1821116367">
    <w:abstractNumId w:val="4"/>
  </w:num>
  <w:num w:numId="6" w16cid:durableId="1504780862">
    <w:abstractNumId w:val="8"/>
  </w:num>
  <w:num w:numId="7" w16cid:durableId="556550628">
    <w:abstractNumId w:val="3"/>
  </w:num>
  <w:num w:numId="8" w16cid:durableId="104350717">
    <w:abstractNumId w:val="2"/>
  </w:num>
  <w:num w:numId="9" w16cid:durableId="1612933366">
    <w:abstractNumId w:val="1"/>
  </w:num>
  <w:num w:numId="10" w16cid:durableId="1686319559">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FSMO-BAK">
    <w15:presenceInfo w15:providerId="None" w15:userId="AFSMO-BAK"/>
  </w15:person>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es-ES" w:vendorID="64" w:dllVersion="0" w:nlCheck="1" w:checkStyle="0"/>
  <w:activeWritingStyle w:appName="MSWord" w:lang="en-GB" w:vendorID="64" w:dllVersion="4096" w:nlCheck="1" w:checkStyle="0"/>
  <w:activeWritingStyle w:appName="MSWord" w:lang="fr-FR" w:vendorID="64" w:dllVersion="4096"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IDAuthor" w:val="False"/>
    <w:docVar w:name="DocIDClientMatter" w:val="False"/>
    <w:docVar w:name="DocIDDate" w:val="False"/>
    <w:docVar w:name="DocIDDateText" w:val="False"/>
    <w:docVar w:name="DocIDLibrary" w:val="True"/>
    <w:docVar w:name="DocIDType" w:val="AllPages"/>
    <w:docVar w:name="DocIDTypist" w:val="False"/>
    <w:docVar w:name="LegacyDocIDRemoved" w:val="True"/>
  </w:docVars>
  <w:rsids>
    <w:rsidRoot w:val="00F72377"/>
    <w:rsid w:val="0006279C"/>
    <w:rsid w:val="000A028F"/>
    <w:rsid w:val="000A6D80"/>
    <w:rsid w:val="001224EB"/>
    <w:rsid w:val="0016139F"/>
    <w:rsid w:val="00164750"/>
    <w:rsid w:val="001B0DF6"/>
    <w:rsid w:val="0028188A"/>
    <w:rsid w:val="002A7654"/>
    <w:rsid w:val="002B3A09"/>
    <w:rsid w:val="003106DA"/>
    <w:rsid w:val="00356688"/>
    <w:rsid w:val="00356C66"/>
    <w:rsid w:val="00387285"/>
    <w:rsid w:val="003A2B70"/>
    <w:rsid w:val="003C2732"/>
    <w:rsid w:val="003E0503"/>
    <w:rsid w:val="003E6244"/>
    <w:rsid w:val="003F55B2"/>
    <w:rsid w:val="00453A60"/>
    <w:rsid w:val="004569DA"/>
    <w:rsid w:val="004A4E15"/>
    <w:rsid w:val="004A64EE"/>
    <w:rsid w:val="00506AA8"/>
    <w:rsid w:val="00520637"/>
    <w:rsid w:val="005743E9"/>
    <w:rsid w:val="005D4C7A"/>
    <w:rsid w:val="00606DD3"/>
    <w:rsid w:val="006173FD"/>
    <w:rsid w:val="00634097"/>
    <w:rsid w:val="00667BCB"/>
    <w:rsid w:val="00671F8A"/>
    <w:rsid w:val="006B300A"/>
    <w:rsid w:val="006F5179"/>
    <w:rsid w:val="00700804"/>
    <w:rsid w:val="00754C42"/>
    <w:rsid w:val="007A4BDE"/>
    <w:rsid w:val="007C0A5F"/>
    <w:rsid w:val="007E20AB"/>
    <w:rsid w:val="008771CE"/>
    <w:rsid w:val="008A387B"/>
    <w:rsid w:val="008C1F31"/>
    <w:rsid w:val="008E3A81"/>
    <w:rsid w:val="00936310"/>
    <w:rsid w:val="009B6437"/>
    <w:rsid w:val="00A06900"/>
    <w:rsid w:val="00A42227"/>
    <w:rsid w:val="00AE296D"/>
    <w:rsid w:val="00B04F02"/>
    <w:rsid w:val="00B25A56"/>
    <w:rsid w:val="00B46CBD"/>
    <w:rsid w:val="00B46E96"/>
    <w:rsid w:val="00B51A29"/>
    <w:rsid w:val="00B82EB7"/>
    <w:rsid w:val="00B862DD"/>
    <w:rsid w:val="00BA5B20"/>
    <w:rsid w:val="00BC3015"/>
    <w:rsid w:val="00BE71CA"/>
    <w:rsid w:val="00C479E6"/>
    <w:rsid w:val="00C5232A"/>
    <w:rsid w:val="00C84048"/>
    <w:rsid w:val="00C97097"/>
    <w:rsid w:val="00CB0480"/>
    <w:rsid w:val="00D22F63"/>
    <w:rsid w:val="00DB7FEA"/>
    <w:rsid w:val="00DF38A7"/>
    <w:rsid w:val="00E05395"/>
    <w:rsid w:val="00EB5098"/>
    <w:rsid w:val="00F72377"/>
    <w:rsid w:val="00F81F98"/>
    <w:rsid w:val="00F856E0"/>
    <w:rsid w:val="00FC6A3C"/>
    <w:rsid w:val="00FD116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3D630E"/>
  <w15:docId w15:val="{EC4A3F64-D314-49ED-A578-B1CDA8F14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pPr>
      <w:keepNext/>
      <w:keepLines/>
      <w:spacing w:before="280"/>
      <w:ind w:left="1134" w:hanging="1134"/>
      <w:outlineLvl w:val="0"/>
    </w:pPr>
    <w:rPr>
      <w:b/>
      <w:sz w:val="28"/>
    </w:rPr>
  </w:style>
  <w:style w:type="paragraph" w:styleId="Heading2">
    <w:name w:val="heading 2"/>
    <w:basedOn w:val="Heading1"/>
    <w:next w:val="Normal"/>
    <w:link w:val="Heading2Char"/>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pPr>
      <w:spacing w:before="360"/>
    </w:pPr>
  </w:style>
  <w:style w:type="paragraph" w:customStyle="1" w:styleId="Artheading">
    <w:name w:val="Art_heading"/>
    <w:basedOn w:val="Normal"/>
    <w:next w:val="Normal"/>
    <w:pPr>
      <w:keepNext/>
      <w:keepLines/>
      <w:spacing w:before="480"/>
      <w:jc w:val="center"/>
    </w:pPr>
    <w:rPr>
      <w:rFonts w:ascii="Times New Roman Bold" w:hAnsi="Times New Roman Bold"/>
      <w:b/>
      <w:sz w:val="28"/>
    </w:rPr>
  </w:style>
  <w:style w:type="paragraph" w:customStyle="1" w:styleId="ArtNo">
    <w:name w:val="Art_No"/>
    <w:basedOn w:val="Normal"/>
    <w:next w:val="Normal"/>
    <w:pPr>
      <w:keepNext/>
      <w:keepLines/>
      <w:spacing w:before="480"/>
      <w:jc w:val="center"/>
    </w:pPr>
    <w:rPr>
      <w:caps/>
      <w:sz w:val="28"/>
    </w:rPr>
  </w:style>
  <w:style w:type="paragraph" w:customStyle="1" w:styleId="Arttitle">
    <w:name w:val="Art_title"/>
    <w:basedOn w:val="Normal"/>
    <w:next w:val="Normal"/>
    <w:pPr>
      <w:keepNext/>
      <w:keepLines/>
      <w:spacing w:before="240"/>
      <w:jc w:val="center"/>
    </w:pPr>
    <w:rPr>
      <w:b/>
      <w:sz w:val="28"/>
    </w:rPr>
  </w:style>
  <w:style w:type="paragraph" w:customStyle="1" w:styleId="ASN1">
    <w:name w:val="ASN.1"/>
    <w:basedOn w:val="Normal"/>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pPr>
      <w:keepNext/>
      <w:keepLines/>
      <w:spacing w:before="160"/>
      <w:ind w:left="1134"/>
    </w:pPr>
    <w:rPr>
      <w:i/>
    </w:rPr>
  </w:style>
  <w:style w:type="paragraph" w:customStyle="1" w:styleId="ChapNo">
    <w:name w:val="Chap_No"/>
    <w:basedOn w:val="ArtNo"/>
    <w:next w:val="Normal"/>
    <w:rPr>
      <w:rFonts w:ascii="Times New Roman Bold" w:hAnsi="Times New Roman Bold"/>
      <w:b/>
    </w:rPr>
  </w:style>
  <w:style w:type="paragraph" w:customStyle="1" w:styleId="Chaptitle">
    <w:name w:val="Chap_title"/>
    <w:basedOn w:val="Arttitle"/>
    <w:next w:val="Normal"/>
  </w:style>
  <w:style w:type="character" w:styleId="EndnoteReference">
    <w:name w:val="endnote reference"/>
    <w:basedOn w:val="DefaultParagraphFont"/>
    <w:rPr>
      <w:vertAlign w:val="superscript"/>
    </w:rPr>
  </w:style>
  <w:style w:type="paragraph" w:customStyle="1" w:styleId="enumlev1">
    <w:name w:val="enumlev1"/>
    <w:basedOn w:val="Normal"/>
    <w:pPr>
      <w:tabs>
        <w:tab w:val="clear" w:pos="2268"/>
        <w:tab w:val="left" w:pos="2608"/>
        <w:tab w:val="left" w:pos="3345"/>
      </w:tabs>
      <w:spacing w:before="80"/>
      <w:ind w:left="1134" w:hanging="1134"/>
    </w:pPr>
  </w:style>
  <w:style w:type="paragraph" w:customStyle="1" w:styleId="enumlev2">
    <w:name w:val="enumlev2"/>
    <w:basedOn w:val="enumlev1"/>
    <w:pPr>
      <w:ind w:left="1871" w:hanging="737"/>
    </w:pPr>
  </w:style>
  <w:style w:type="paragraph" w:customStyle="1" w:styleId="enumlev3">
    <w:name w:val="enumlev3"/>
    <w:basedOn w:val="enumlev2"/>
    <w:pPr>
      <w:ind w:left="2268" w:hanging="397"/>
    </w:pPr>
  </w:style>
  <w:style w:type="paragraph" w:customStyle="1" w:styleId="Equation">
    <w:name w:val="Equation"/>
    <w:basedOn w:val="Normal"/>
    <w:pPr>
      <w:tabs>
        <w:tab w:val="clear" w:pos="1871"/>
        <w:tab w:val="clear" w:pos="2268"/>
        <w:tab w:val="center" w:pos="4820"/>
        <w:tab w:val="right" w:pos="9639"/>
      </w:tabs>
    </w:pPr>
  </w:style>
  <w:style w:type="paragraph" w:customStyle="1" w:styleId="Equationlegend">
    <w:name w:val="Equation_legend"/>
    <w:basedOn w:val="NormalIndent"/>
    <w:pPr>
      <w:tabs>
        <w:tab w:val="clear" w:pos="1134"/>
        <w:tab w:val="clear" w:pos="2268"/>
        <w:tab w:val="right" w:pos="1871"/>
        <w:tab w:val="left" w:pos="2041"/>
      </w:tabs>
      <w:spacing w:before="80"/>
      <w:ind w:left="2041" w:hanging="2041"/>
    </w:pPr>
  </w:style>
  <w:style w:type="paragraph" w:customStyle="1" w:styleId="Figurelegend">
    <w:name w:val="Figure_legend"/>
    <w:basedOn w:val="Normal"/>
    <w:pPr>
      <w:spacing w:before="20" w:after="240"/>
    </w:pPr>
    <w:rPr>
      <w:sz w:val="18"/>
    </w:rPr>
  </w:style>
  <w:style w:type="paragraph" w:customStyle="1" w:styleId="Tabletext">
    <w:name w:val="Table_text"/>
    <w:basedOn w:val="Normal"/>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pPr>
      <w:keepNext w:val="0"/>
    </w:pPr>
  </w:style>
  <w:style w:type="paragraph" w:styleId="Footer">
    <w:name w:val="footer"/>
    <w:basedOn w:val="Normal"/>
    <w:link w:val="FooterChar"/>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Pr>
      <w:position w:val="6"/>
      <w:sz w:val="18"/>
    </w:rPr>
  </w:style>
  <w:style w:type="paragraph" w:styleId="FootnoteText">
    <w:name w:val="footnote text"/>
    <w:basedOn w:val="Normal"/>
    <w:link w:val="FootnoteTextChar"/>
    <w:pPr>
      <w:keepLines/>
      <w:tabs>
        <w:tab w:val="left" w:pos="255"/>
      </w:tabs>
    </w:pPr>
  </w:style>
  <w:style w:type="paragraph" w:customStyle="1" w:styleId="Note">
    <w:name w:val="Note"/>
    <w:basedOn w:val="Normal"/>
    <w:next w:val="Normal"/>
    <w:pPr>
      <w:tabs>
        <w:tab w:val="left" w:pos="284"/>
      </w:tabs>
      <w:spacing w:before="80"/>
    </w:pPr>
    <w:rPr>
      <w:sz w:val="22"/>
    </w:rPr>
  </w:style>
  <w:style w:type="paragraph" w:styleId="Header">
    <w:name w:val="header"/>
    <w:basedOn w:val="Normal"/>
    <w:link w:val="HeaderChar"/>
    <w:pPr>
      <w:spacing w:before="0"/>
      <w:jc w:val="center"/>
    </w:pPr>
    <w:rPr>
      <w:sz w:val="18"/>
    </w:rPr>
  </w:style>
  <w:style w:type="paragraph" w:styleId="Index1">
    <w:name w:val="index 1"/>
    <w:basedOn w:val="Normal"/>
    <w:next w:val="Normal"/>
    <w:semiHidden/>
  </w:style>
  <w:style w:type="paragraph" w:styleId="Index2">
    <w:name w:val="index 2"/>
    <w:basedOn w:val="Normal"/>
    <w:next w:val="Normal"/>
    <w:semiHidden/>
    <w:pPr>
      <w:ind w:left="283"/>
    </w:pPr>
  </w:style>
  <w:style w:type="paragraph" w:styleId="Index3">
    <w:name w:val="index 3"/>
    <w:basedOn w:val="Normal"/>
    <w:next w:val="Normal"/>
    <w:semiHidden/>
    <w:pPr>
      <w:ind w:left="566"/>
    </w:pPr>
  </w:style>
  <w:style w:type="paragraph" w:customStyle="1" w:styleId="PartNo">
    <w:name w:val="Part_No"/>
    <w:basedOn w:val="AnnexNo"/>
    <w:next w:val="Normal"/>
  </w:style>
  <w:style w:type="paragraph" w:customStyle="1" w:styleId="Partref">
    <w:name w:val="Part_ref"/>
    <w:basedOn w:val="Annexref"/>
    <w:next w:val="Normal"/>
  </w:style>
  <w:style w:type="paragraph" w:customStyle="1" w:styleId="Parttitle">
    <w:name w:val="Part_title"/>
    <w:basedOn w:val="Annextitle"/>
    <w:next w:val="Normalaftertitle0"/>
  </w:style>
  <w:style w:type="paragraph" w:customStyle="1" w:styleId="RecNo">
    <w:name w:val="Rec_No"/>
    <w:basedOn w:val="Normal"/>
    <w:next w:val="Normal"/>
    <w:pPr>
      <w:keepNext/>
      <w:keepLines/>
      <w:spacing w:before="480"/>
      <w:jc w:val="center"/>
    </w:pPr>
    <w:rPr>
      <w:caps/>
      <w:sz w:val="28"/>
    </w:rPr>
  </w:style>
  <w:style w:type="paragraph" w:customStyle="1" w:styleId="Rectitle">
    <w:name w:val="Rec_title"/>
    <w:basedOn w:val="RecNo"/>
    <w:next w:val="Normal"/>
    <w:pPr>
      <w:spacing w:before="240"/>
    </w:pPr>
    <w:rPr>
      <w:rFonts w:ascii="Times New Roman Bold" w:hAnsi="Times New Roman Bold"/>
      <w:b/>
      <w:caps w:val="0"/>
    </w:rPr>
  </w:style>
  <w:style w:type="paragraph" w:customStyle="1" w:styleId="Recref">
    <w:name w:val="Rec_ref"/>
    <w:basedOn w:val="Rectitle"/>
    <w:next w:val="Recdate"/>
    <w:pPr>
      <w:spacing w:before="120"/>
    </w:pPr>
    <w:rPr>
      <w:rFonts w:ascii="Times New Roman" w:hAnsi="Times New Roman"/>
      <w:b w:val="0"/>
      <w:sz w:val="24"/>
    </w:rPr>
  </w:style>
  <w:style w:type="paragraph" w:customStyle="1" w:styleId="Recdate">
    <w:name w:val="Rec_date"/>
    <w:basedOn w:val="Normal"/>
    <w:next w:val="Normalaftertitle0"/>
    <w:pPr>
      <w:keepNext/>
      <w:keepLines/>
      <w:jc w:val="right"/>
    </w:pPr>
    <w:rPr>
      <w:sz w:val="22"/>
    </w:rPr>
  </w:style>
  <w:style w:type="paragraph" w:customStyle="1" w:styleId="Questiondate">
    <w:name w:val="Question_date"/>
    <w:basedOn w:val="Normal"/>
    <w:next w:val="Normalaftertitle0"/>
    <w:pPr>
      <w:keepNext/>
      <w:keepLines/>
      <w:jc w:val="right"/>
    </w:pPr>
    <w:rPr>
      <w:sz w:val="22"/>
    </w:rPr>
  </w:style>
  <w:style w:type="paragraph" w:customStyle="1" w:styleId="QuestionNo">
    <w:name w:val="Question_No"/>
    <w:basedOn w:val="Normal"/>
    <w:next w:val="Normal"/>
    <w:pPr>
      <w:keepNext/>
      <w:keepLines/>
      <w:spacing w:before="480"/>
      <w:jc w:val="center"/>
    </w:pPr>
    <w:rPr>
      <w:caps/>
      <w:sz w:val="28"/>
    </w:rPr>
  </w:style>
  <w:style w:type="paragraph" w:customStyle="1" w:styleId="Questiontitle">
    <w:name w:val="Question_title"/>
    <w:basedOn w:val="Normal"/>
    <w:next w:val="Normal"/>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style>
  <w:style w:type="paragraph" w:customStyle="1" w:styleId="Reftext">
    <w:name w:val="Ref_text"/>
    <w:basedOn w:val="Normal"/>
    <w:pPr>
      <w:ind w:left="1134" w:hanging="1134"/>
    </w:pPr>
  </w:style>
  <w:style w:type="paragraph" w:customStyle="1" w:styleId="Reftitle">
    <w:name w:val="Ref_title"/>
    <w:basedOn w:val="Normal"/>
    <w:next w:val="Reftext"/>
    <w:pPr>
      <w:spacing w:before="480"/>
      <w:jc w:val="center"/>
    </w:pPr>
    <w:rPr>
      <w:caps/>
    </w:rPr>
  </w:style>
  <w:style w:type="paragraph" w:customStyle="1" w:styleId="Repdate">
    <w:name w:val="Rep_date"/>
    <w:basedOn w:val="Recdate"/>
    <w:next w:val="Normalaftertitle0"/>
  </w:style>
  <w:style w:type="paragraph" w:customStyle="1" w:styleId="RepNo">
    <w:name w:val="Rep_No"/>
    <w:basedOn w:val="RecNo"/>
    <w:next w:val="Reptitle"/>
  </w:style>
  <w:style w:type="paragraph" w:customStyle="1" w:styleId="Reptitle">
    <w:name w:val="Rep_title"/>
    <w:basedOn w:val="Rectitle"/>
    <w:next w:val="Repref"/>
  </w:style>
  <w:style w:type="paragraph" w:customStyle="1" w:styleId="Repref">
    <w:name w:val="Rep_ref"/>
    <w:basedOn w:val="Recref"/>
    <w:next w:val="Repdate"/>
  </w:style>
  <w:style w:type="paragraph" w:customStyle="1" w:styleId="Resdate">
    <w:name w:val="Res_date"/>
    <w:basedOn w:val="Recdate"/>
    <w:next w:val="Normalaftertitle0"/>
  </w:style>
  <w:style w:type="paragraph" w:customStyle="1" w:styleId="ResNo">
    <w:name w:val="Res_No"/>
    <w:basedOn w:val="RecNo"/>
    <w:next w:val="Normal"/>
  </w:style>
  <w:style w:type="paragraph" w:customStyle="1" w:styleId="Restitle">
    <w:name w:val="Res_title"/>
    <w:basedOn w:val="Rectitle"/>
    <w:next w:val="Normal"/>
  </w:style>
  <w:style w:type="paragraph" w:customStyle="1" w:styleId="Resref">
    <w:name w:val="Res_ref"/>
    <w:basedOn w:val="Recref"/>
    <w:next w:val="Resdate"/>
  </w:style>
  <w:style w:type="paragraph" w:customStyle="1" w:styleId="SectionNo">
    <w:name w:val="Section_No"/>
    <w:basedOn w:val="AnnexNo"/>
    <w:next w:val="Normal"/>
  </w:style>
  <w:style w:type="paragraph" w:customStyle="1" w:styleId="Sectiontitle">
    <w:name w:val="Section_title"/>
    <w:basedOn w:val="Annextitle"/>
    <w:next w:val="Normalaftertitle0"/>
  </w:style>
  <w:style w:type="paragraph" w:customStyle="1" w:styleId="Source">
    <w:name w:val="Source"/>
    <w:basedOn w:val="Normal"/>
    <w:next w:val="Normal"/>
    <w:pPr>
      <w:spacing w:before="840"/>
      <w:jc w:val="center"/>
    </w:pPr>
    <w:rPr>
      <w:b/>
      <w:sz w:val="28"/>
    </w:rPr>
  </w:style>
  <w:style w:type="paragraph" w:customStyle="1" w:styleId="SpecialFooter">
    <w:name w:val="Special Footer"/>
    <w:basedOn w:val="Footer"/>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pPr>
      <w:tabs>
        <w:tab w:val="left" w:pos="284"/>
        <w:tab w:val="left" w:pos="567"/>
        <w:tab w:val="left" w:pos="851"/>
      </w:tabs>
      <w:spacing w:before="40" w:after="40"/>
    </w:pPr>
    <w:rPr>
      <w:sz w:val="18"/>
    </w:rPr>
  </w:style>
  <w:style w:type="paragraph" w:customStyle="1" w:styleId="TableNo">
    <w:name w:val="Table_No"/>
    <w:basedOn w:val="Normal"/>
    <w:next w:val="Normal"/>
    <w:pPr>
      <w:keepNext/>
      <w:spacing w:before="560" w:after="120"/>
      <w:jc w:val="center"/>
    </w:pPr>
    <w:rPr>
      <w:caps/>
      <w:sz w:val="20"/>
    </w:rPr>
  </w:style>
  <w:style w:type="paragraph" w:customStyle="1" w:styleId="Tabletitle">
    <w:name w:val="Table_title"/>
    <w:basedOn w:val="Normal"/>
    <w:next w:val="Tabletext"/>
    <w:pPr>
      <w:keepNext/>
      <w:keepLines/>
      <w:spacing w:before="0" w:after="120"/>
      <w:jc w:val="center"/>
    </w:pPr>
    <w:rPr>
      <w:rFonts w:ascii="Times New Roman Bold" w:hAnsi="Times New Roman Bold"/>
      <w:b/>
      <w:sz w:val="20"/>
    </w:rPr>
  </w:style>
  <w:style w:type="paragraph" w:customStyle="1" w:styleId="Tableref">
    <w:name w:val="Table_ref"/>
    <w:basedOn w:val="Normal"/>
    <w:next w:val="Normal"/>
    <w:pPr>
      <w:keepNext/>
      <w:spacing w:before="560"/>
      <w:jc w:val="center"/>
    </w:pPr>
    <w:rPr>
      <w:sz w:val="20"/>
    </w:rPr>
  </w:style>
  <w:style w:type="paragraph" w:customStyle="1" w:styleId="Title1">
    <w:name w:val="Title 1"/>
    <w:basedOn w:val="Source"/>
    <w:next w:val="Normal"/>
    <w:pPr>
      <w:tabs>
        <w:tab w:val="left" w:pos="567"/>
        <w:tab w:val="left" w:pos="1701"/>
        <w:tab w:val="left" w:pos="2835"/>
      </w:tabs>
      <w:spacing w:before="240"/>
    </w:pPr>
    <w:rPr>
      <w:b w:val="0"/>
      <w:caps/>
    </w:rPr>
  </w:style>
  <w:style w:type="paragraph" w:customStyle="1" w:styleId="Title2">
    <w:name w:val="Title 2"/>
    <w:basedOn w:val="Source"/>
    <w:next w:val="Normal"/>
    <w:pPr>
      <w:overflowPunct/>
      <w:autoSpaceDE/>
      <w:autoSpaceDN/>
      <w:adjustRightInd/>
      <w:spacing w:before="480"/>
      <w:textAlignment w:val="auto"/>
    </w:pPr>
    <w:rPr>
      <w:b w:val="0"/>
      <w:caps/>
    </w:rPr>
  </w:style>
  <w:style w:type="paragraph" w:customStyle="1" w:styleId="Title3">
    <w:name w:val="Title 3"/>
    <w:basedOn w:val="Title2"/>
    <w:next w:val="Normal"/>
    <w:pPr>
      <w:spacing w:before="240"/>
    </w:pPr>
    <w:rPr>
      <w:caps w:val="0"/>
    </w:rPr>
  </w:style>
  <w:style w:type="paragraph" w:customStyle="1" w:styleId="Title4">
    <w:name w:val="Title 4"/>
    <w:basedOn w:val="Title3"/>
    <w:next w:val="Heading1"/>
    <w:rPr>
      <w:b/>
    </w:rPr>
  </w:style>
  <w:style w:type="paragraph" w:customStyle="1" w:styleId="toc0">
    <w:name w:val="toc 0"/>
    <w:basedOn w:val="Normal"/>
    <w:next w:val="TOC1"/>
    <w:pPr>
      <w:tabs>
        <w:tab w:val="clear" w:pos="1134"/>
        <w:tab w:val="clear" w:pos="1871"/>
        <w:tab w:val="clear" w:pos="2268"/>
        <w:tab w:val="right" w:pos="9781"/>
      </w:tabs>
    </w:pPr>
    <w:rPr>
      <w:b/>
    </w:rPr>
  </w:style>
  <w:style w:type="paragraph" w:styleId="TOC1">
    <w:name w:val="toc 1"/>
    <w:basedOn w:val="Normal"/>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pPr>
      <w:spacing w:before="120"/>
    </w:pPr>
  </w:style>
  <w:style w:type="paragraph" w:styleId="TOC3">
    <w:name w:val="toc 3"/>
    <w:basedOn w:val="TOC2"/>
  </w:style>
  <w:style w:type="paragraph" w:styleId="TOC4">
    <w:name w:val="toc 4"/>
    <w:basedOn w:val="TOC3"/>
  </w:style>
  <w:style w:type="paragraph" w:styleId="TOC5">
    <w:name w:val="toc 5"/>
    <w:basedOn w:val="TOC4"/>
  </w:style>
  <w:style w:type="paragraph" w:styleId="TOC6">
    <w:name w:val="toc 6"/>
    <w:basedOn w:val="TOC4"/>
  </w:style>
  <w:style w:type="paragraph" w:styleId="TOC7">
    <w:name w:val="toc 7"/>
    <w:basedOn w:val="TOC4"/>
  </w:style>
  <w:style w:type="paragraph" w:styleId="TOC8">
    <w:name w:val="toc 8"/>
    <w:basedOn w:val="TOC4"/>
  </w:style>
  <w:style w:type="character" w:customStyle="1" w:styleId="Appdef">
    <w:name w:val="App_def"/>
    <w:basedOn w:val="DefaultParagraphFont"/>
    <w:rPr>
      <w:rFonts w:ascii="Times New Roman" w:hAnsi="Times New Roman"/>
      <w:b/>
    </w:rPr>
  </w:style>
  <w:style w:type="character" w:customStyle="1" w:styleId="Appref">
    <w:name w:val="App_ref"/>
    <w:basedOn w:val="DefaultParagraphFont"/>
  </w:style>
  <w:style w:type="character" w:customStyle="1" w:styleId="Artdef">
    <w:name w:val="Art_def"/>
    <w:basedOn w:val="DefaultParagraphFont"/>
    <w:rPr>
      <w:rFonts w:ascii="Times New Roman" w:hAnsi="Times New Roman"/>
      <w:b/>
    </w:rPr>
  </w:style>
  <w:style w:type="character" w:customStyle="1" w:styleId="Artref">
    <w:name w:val="Art_ref"/>
    <w:basedOn w:val="DefaultParagraphFont"/>
  </w:style>
  <w:style w:type="character" w:customStyle="1" w:styleId="Tablefreq">
    <w:name w:val="Table_freq"/>
    <w:basedOn w:val="DefaultParagraphFont"/>
    <w:rPr>
      <w:b/>
      <w:color w:val="auto"/>
      <w:sz w:val="20"/>
    </w:rPr>
  </w:style>
  <w:style w:type="paragraph" w:customStyle="1" w:styleId="Formal">
    <w:name w:val="Formal"/>
    <w:basedOn w:val="ASN1"/>
    <w:rPr>
      <w:b w:val="0"/>
    </w:rPr>
  </w:style>
  <w:style w:type="paragraph" w:customStyle="1" w:styleId="Section1">
    <w:name w:val="Section_1"/>
    <w:basedOn w:val="Normal"/>
    <w:pPr>
      <w:tabs>
        <w:tab w:val="clear" w:pos="1134"/>
        <w:tab w:val="clear" w:pos="1871"/>
        <w:tab w:val="clear" w:pos="2268"/>
        <w:tab w:val="center" w:pos="4820"/>
      </w:tabs>
      <w:spacing w:before="360"/>
      <w:jc w:val="center"/>
    </w:pPr>
    <w:rPr>
      <w:b/>
    </w:rPr>
  </w:style>
  <w:style w:type="paragraph" w:customStyle="1" w:styleId="Section2">
    <w:name w:val="Section_2"/>
    <w:basedOn w:val="Section1"/>
    <w:rPr>
      <w:b w:val="0"/>
      <w:i/>
    </w:rPr>
  </w:style>
  <w:style w:type="paragraph" w:customStyle="1" w:styleId="Headingi">
    <w:name w:val="Heading_i"/>
    <w:basedOn w:val="Normal"/>
    <w:next w:val="Normal"/>
    <w:qFormat/>
    <w:pPr>
      <w:keepNext/>
      <w:keepLines/>
      <w:spacing w:before="160"/>
    </w:pPr>
    <w:rPr>
      <w:i/>
    </w:rPr>
  </w:style>
  <w:style w:type="paragraph" w:customStyle="1" w:styleId="Headingb">
    <w:name w:val="Heading_b"/>
    <w:basedOn w:val="Normal"/>
    <w:next w:val="Normal"/>
    <w:qFormat/>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pPr>
      <w:spacing w:after="240"/>
      <w:jc w:val="center"/>
    </w:pPr>
    <w:rPr>
      <w:noProof/>
      <w:lang w:eastAsia="zh-CN"/>
    </w:rPr>
  </w:style>
  <w:style w:type="character" w:styleId="PageNumber">
    <w:name w:val="page number"/>
    <w:basedOn w:val="DefaultParagraphFont"/>
  </w:style>
  <w:style w:type="paragraph" w:customStyle="1" w:styleId="Figuretitle">
    <w:name w:val="Figure_title"/>
    <w:basedOn w:val="Normal"/>
    <w:next w:val="Normal"/>
    <w:link w:val="FiguretitleChar"/>
    <w:pPr>
      <w:keepNext/>
      <w:keepLines/>
      <w:spacing w:before="0" w:after="120"/>
      <w:jc w:val="center"/>
    </w:pPr>
    <w:rPr>
      <w:rFonts w:ascii="Times New Roman Bold" w:hAnsi="Times New Roman Bold"/>
      <w:b/>
      <w:sz w:val="20"/>
    </w:rPr>
  </w:style>
  <w:style w:type="paragraph" w:customStyle="1" w:styleId="FigureNo">
    <w:name w:val="Figure_No"/>
    <w:basedOn w:val="Normal"/>
    <w:next w:val="Normal"/>
    <w:pPr>
      <w:keepNext/>
      <w:keepLines/>
      <w:spacing w:before="480" w:after="120"/>
      <w:jc w:val="center"/>
    </w:pPr>
    <w:rPr>
      <w:caps/>
      <w:sz w:val="20"/>
    </w:rPr>
  </w:style>
  <w:style w:type="paragraph" w:customStyle="1" w:styleId="AnnexNo">
    <w:name w:val="Annex_No"/>
    <w:basedOn w:val="Normal"/>
    <w:next w:val="Normal"/>
    <w:pPr>
      <w:keepNext/>
      <w:keepLines/>
      <w:spacing w:before="480" w:after="80"/>
      <w:jc w:val="center"/>
    </w:pPr>
    <w:rPr>
      <w:caps/>
      <w:sz w:val="28"/>
    </w:rPr>
  </w:style>
  <w:style w:type="paragraph" w:customStyle="1" w:styleId="Annexref">
    <w:name w:val="Annex_ref"/>
    <w:basedOn w:val="Normal"/>
    <w:next w:val="Normal"/>
    <w:pPr>
      <w:keepNext/>
      <w:keepLines/>
      <w:spacing w:after="280"/>
      <w:jc w:val="center"/>
    </w:pPr>
  </w:style>
  <w:style w:type="paragraph" w:customStyle="1" w:styleId="Annextitle">
    <w:name w:val="Annex_title"/>
    <w:basedOn w:val="Normal"/>
    <w:next w:val="Normal"/>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style>
  <w:style w:type="paragraph" w:customStyle="1" w:styleId="Appendixref">
    <w:name w:val="Appendix_ref"/>
    <w:basedOn w:val="Annexref"/>
    <w:next w:val="Annextitle"/>
  </w:style>
  <w:style w:type="paragraph" w:customStyle="1" w:styleId="Appendixtitle">
    <w:name w:val="Appendix_title"/>
    <w:basedOn w:val="Annextitle"/>
    <w:next w:val="Normal"/>
  </w:style>
  <w:style w:type="paragraph" w:customStyle="1" w:styleId="Border">
    <w:name w:val="Border"/>
    <w:basedOn w:val="Normal"/>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pPr>
      <w:ind w:left="1134"/>
    </w:pPr>
  </w:style>
  <w:style w:type="paragraph" w:styleId="Index4">
    <w:name w:val="index 4"/>
    <w:basedOn w:val="Normal"/>
    <w:next w:val="Normal"/>
    <w:pPr>
      <w:ind w:left="849"/>
    </w:pPr>
  </w:style>
  <w:style w:type="paragraph" w:styleId="Index5">
    <w:name w:val="index 5"/>
    <w:basedOn w:val="Normal"/>
    <w:next w:val="Normal"/>
    <w:pPr>
      <w:ind w:left="1132"/>
    </w:pPr>
  </w:style>
  <w:style w:type="paragraph" w:styleId="Index6">
    <w:name w:val="index 6"/>
    <w:basedOn w:val="Normal"/>
    <w:next w:val="Normal"/>
    <w:pPr>
      <w:ind w:left="1415"/>
    </w:pPr>
  </w:style>
  <w:style w:type="paragraph" w:styleId="Index7">
    <w:name w:val="index 7"/>
    <w:basedOn w:val="Normal"/>
    <w:next w:val="Normal"/>
    <w:pPr>
      <w:ind w:left="1698"/>
    </w:pPr>
  </w:style>
  <w:style w:type="paragraph" w:styleId="IndexHeading">
    <w:name w:val="index heading"/>
    <w:basedOn w:val="Normal"/>
    <w:next w:val="Index1"/>
  </w:style>
  <w:style w:type="character" w:styleId="LineNumber">
    <w:name w:val="line number"/>
    <w:basedOn w:val="DefaultParagraphFont"/>
  </w:style>
  <w:style w:type="paragraph" w:customStyle="1" w:styleId="Normalaftertitle0">
    <w:name w:val="Normal after title"/>
    <w:basedOn w:val="Normal"/>
    <w:next w:val="Normal"/>
    <w:pPr>
      <w:spacing w:before="280"/>
    </w:pPr>
  </w:style>
  <w:style w:type="paragraph" w:customStyle="1" w:styleId="Proposal">
    <w:name w:val="Proposal"/>
    <w:basedOn w:val="Normal"/>
    <w:next w:val="Normal"/>
    <w:pPr>
      <w:keepNext/>
      <w:spacing w:before="240"/>
    </w:pPr>
    <w:rPr>
      <w:rFonts w:hAnsi="Times New Roman Bold"/>
      <w:b/>
    </w:rPr>
  </w:style>
  <w:style w:type="paragraph" w:customStyle="1" w:styleId="Reasons">
    <w:name w:val="Reasons"/>
    <w:basedOn w:val="Normal"/>
    <w:qFormat/>
    <w:pPr>
      <w:tabs>
        <w:tab w:val="clear" w:pos="1871"/>
        <w:tab w:val="clear" w:pos="2268"/>
        <w:tab w:val="left" w:pos="1588"/>
        <w:tab w:val="left" w:pos="1985"/>
      </w:tabs>
    </w:pPr>
  </w:style>
  <w:style w:type="paragraph" w:customStyle="1" w:styleId="Section3">
    <w:name w:val="Section_3"/>
    <w:basedOn w:val="Section1"/>
    <w:rPr>
      <w:b w:val="0"/>
    </w:rPr>
  </w:style>
  <w:style w:type="paragraph" w:customStyle="1" w:styleId="TableTextS5">
    <w:name w:val="Table_TextS5"/>
    <w:basedOn w:val="Normal"/>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pPr>
      <w:overflowPunct/>
      <w:autoSpaceDE/>
      <w:autoSpaceDN/>
      <w:adjustRightInd/>
      <w:spacing w:before="240"/>
      <w:jc w:val="center"/>
      <w:textAlignment w:val="auto"/>
    </w:pPr>
    <w:rPr>
      <w:sz w:val="28"/>
    </w:rPr>
  </w:style>
  <w:style w:type="paragraph" w:customStyle="1" w:styleId="AppArtNo">
    <w:name w:val="App_Art_No"/>
    <w:basedOn w:val="ArtNo"/>
    <w:qFormat/>
  </w:style>
  <w:style w:type="paragraph" w:customStyle="1" w:styleId="AppArttitle">
    <w:name w:val="App_Art_title"/>
    <w:basedOn w:val="Arttitle"/>
    <w:qFormat/>
  </w:style>
  <w:style w:type="paragraph" w:customStyle="1" w:styleId="ApptoAnnex">
    <w:name w:val="App_to_Annex"/>
    <w:basedOn w:val="AppendixNo"/>
    <w:next w:val="Normal"/>
    <w:qFormat/>
  </w:style>
  <w:style w:type="paragraph" w:customStyle="1" w:styleId="Committee">
    <w:name w:val="Committee"/>
    <w:basedOn w:val="Normal"/>
    <w:qFormat/>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Pr>
      <w:rFonts w:ascii="Times New Roman" w:hAnsi="Times New Roman"/>
      <w:caps/>
      <w:noProof/>
      <w:sz w:val="16"/>
      <w:lang w:val="en-GB" w:eastAsia="en-US"/>
    </w:rPr>
  </w:style>
  <w:style w:type="character" w:customStyle="1" w:styleId="FootnoteTextChar">
    <w:name w:val="Footnote Text Char"/>
    <w:basedOn w:val="DefaultParagraphFont"/>
    <w:link w:val="FootnoteText"/>
    <w:rPr>
      <w:rFonts w:ascii="Times New Roman" w:hAnsi="Times New Roman"/>
      <w:sz w:val="24"/>
      <w:lang w:val="en-GB" w:eastAsia="en-US"/>
    </w:rPr>
  </w:style>
  <w:style w:type="character" w:customStyle="1" w:styleId="HeaderChar">
    <w:name w:val="Header Char"/>
    <w:basedOn w:val="DefaultParagraphFont"/>
    <w:link w:val="Header"/>
    <w:rPr>
      <w:rFonts w:ascii="Times New Roman" w:hAnsi="Times New Roman"/>
      <w:sz w:val="18"/>
      <w:lang w:val="en-GB" w:eastAsia="en-US"/>
    </w:rPr>
  </w:style>
  <w:style w:type="paragraph" w:customStyle="1" w:styleId="Normalend">
    <w:name w:val="Normal_end"/>
    <w:basedOn w:val="Normal"/>
    <w:next w:val="Normal"/>
    <w:qFormat/>
    <w:rPr>
      <w:lang w:val="en-US"/>
    </w:rPr>
  </w:style>
  <w:style w:type="paragraph" w:customStyle="1" w:styleId="Part1">
    <w:name w:val="Part_1"/>
    <w:basedOn w:val="Section1"/>
    <w:next w:val="Section1"/>
    <w:qFormat/>
    <w:pPr>
      <w:keepNext/>
      <w:keepLines/>
    </w:pPr>
  </w:style>
  <w:style w:type="paragraph" w:customStyle="1" w:styleId="Subsection1">
    <w:name w:val="Subsection_1"/>
    <w:basedOn w:val="Section1"/>
    <w:next w:val="Normalaftertitle0"/>
    <w:qFormat/>
  </w:style>
  <w:style w:type="paragraph" w:customStyle="1" w:styleId="Volumetitle">
    <w:name w:val="Volume_title"/>
    <w:basedOn w:val="Normal"/>
    <w:qFormat/>
    <w:pPr>
      <w:jc w:val="center"/>
    </w:pPr>
    <w:rPr>
      <w:b/>
      <w:bCs/>
      <w:sz w:val="28"/>
      <w:szCs w:val="28"/>
    </w:rPr>
  </w:style>
  <w:style w:type="paragraph" w:customStyle="1" w:styleId="Headingsplit">
    <w:name w:val="Heading_split"/>
    <w:basedOn w:val="Headingi"/>
    <w:qFormat/>
    <w:rPr>
      <w:lang w:val="en-US"/>
    </w:rPr>
  </w:style>
  <w:style w:type="paragraph" w:customStyle="1" w:styleId="Normalsplit">
    <w:name w:val="Normal_split"/>
    <w:basedOn w:val="Normal"/>
    <w:qFormat/>
  </w:style>
  <w:style w:type="character" w:customStyle="1" w:styleId="Provsplit">
    <w:name w:val="Prov_split"/>
    <w:basedOn w:val="DefaultParagraphFont"/>
    <w:qFormat/>
    <w:rPr>
      <w:rFonts w:ascii="Times New Roman" w:hAnsi="Times New Roman"/>
      <w:b w:val="0"/>
    </w:rPr>
  </w:style>
  <w:style w:type="paragraph" w:customStyle="1" w:styleId="Tablesplit">
    <w:name w:val="Table_split"/>
    <w:basedOn w:val="Tabletext"/>
    <w:qFormat/>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style>
  <w:style w:type="paragraph" w:customStyle="1" w:styleId="Methodheading2">
    <w:name w:val="Method_heading2"/>
    <w:basedOn w:val="Heading2"/>
    <w:next w:val="Normal"/>
    <w:qFormat/>
  </w:style>
  <w:style w:type="paragraph" w:customStyle="1" w:styleId="Methodheading3">
    <w:name w:val="Method_heading3"/>
    <w:basedOn w:val="Heading3"/>
    <w:next w:val="Normal"/>
    <w:qFormat/>
  </w:style>
  <w:style w:type="paragraph" w:customStyle="1" w:styleId="Methodheading4">
    <w:name w:val="Method_heading4"/>
    <w:basedOn w:val="Heading4"/>
    <w:next w:val="Normal"/>
    <w:qFormat/>
  </w:style>
  <w:style w:type="paragraph" w:customStyle="1" w:styleId="MethodHeadingb">
    <w:name w:val="Method_Headingb"/>
    <w:basedOn w:val="Headingb"/>
    <w:next w:val="Normal"/>
    <w:qFormat/>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pPr>
      <w:spacing w:before="240" w:after="240"/>
    </w:pPr>
    <w:rPr>
      <w:i/>
      <w:iCs/>
    </w:rPr>
  </w:style>
  <w:style w:type="character" w:customStyle="1" w:styleId="FiguretitleChar">
    <w:name w:val="Figure_title Char"/>
    <w:basedOn w:val="DefaultParagraphFont"/>
    <w:link w:val="Figuretitle"/>
    <w:rPr>
      <w:rFonts w:ascii="Times New Roman Bold" w:hAnsi="Times New Roman Bold"/>
      <w:b/>
      <w:lang w:val="en-GB" w:eastAsia="en-US"/>
    </w:rPr>
  </w:style>
  <w:style w:type="paragraph" w:customStyle="1" w:styleId="Figurewithlegend">
    <w:name w:val="Figure_with_legend"/>
    <w:basedOn w:val="Figure"/>
    <w:pPr>
      <w:keepNext/>
      <w:keepLines/>
    </w:pPr>
  </w:style>
  <w:style w:type="paragraph" w:styleId="Signature">
    <w:name w:val="Signature"/>
    <w:basedOn w:val="Normal"/>
    <w:link w:val="SignatureChar"/>
    <w:unhideWhenUsed/>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Pr>
      <w:rFonts w:ascii="Times New Roman" w:hAnsi="Times New Roman"/>
      <w:sz w:val="24"/>
      <w:lang w:val="en-GB" w:eastAsia="en-US"/>
    </w:rPr>
  </w:style>
  <w:style w:type="paragraph" w:customStyle="1" w:styleId="Tablefin">
    <w:name w:val="Table_fin"/>
    <w:basedOn w:val="Normalaftertitle"/>
    <w:pPr>
      <w:tabs>
        <w:tab w:val="clear" w:pos="1134"/>
        <w:tab w:val="clear" w:pos="1871"/>
        <w:tab w:val="clear" w:pos="2268"/>
      </w:tabs>
      <w:spacing w:before="0"/>
    </w:pPr>
    <w:rPr>
      <w:sz w:val="20"/>
      <w:lang w:eastAsia="zh-CN"/>
    </w:rPr>
  </w:style>
  <w:style w:type="character" w:customStyle="1" w:styleId="Heading1Char">
    <w:name w:val="Heading 1 Char"/>
    <w:basedOn w:val="DefaultParagraphFont"/>
    <w:link w:val="Heading1"/>
    <w:rPr>
      <w:rFonts w:ascii="Times New Roman" w:hAnsi="Times New Roman"/>
      <w:b/>
      <w:sz w:val="28"/>
      <w:lang w:val="en-GB" w:eastAsia="en-US"/>
    </w:rPr>
  </w:style>
  <w:style w:type="character" w:customStyle="1" w:styleId="Heading2Char">
    <w:name w:val="Heading 2 Char"/>
    <w:basedOn w:val="DefaultParagraphFont"/>
    <w:link w:val="Heading2"/>
    <w:rPr>
      <w:rFonts w:ascii="Times New Roman" w:hAnsi="Times New Roman"/>
      <w:b/>
      <w:sz w:val="24"/>
      <w:lang w:val="en-GB" w:eastAsia="en-US"/>
    </w:rPr>
  </w:style>
  <w:style w:type="character" w:styleId="CommentReference">
    <w:name w:val="annotation reference"/>
    <w:basedOn w:val="DefaultParagraphFont"/>
    <w:semiHidden/>
    <w:unhideWhenUsed/>
    <w:rPr>
      <w:sz w:val="16"/>
      <w:szCs w:val="16"/>
    </w:rPr>
  </w:style>
  <w:style w:type="paragraph" w:styleId="CommentText">
    <w:name w:val="annotation text"/>
    <w:basedOn w:val="Normal"/>
    <w:link w:val="CommentTextChar"/>
    <w:unhideWhenUsed/>
    <w:rPr>
      <w:sz w:val="20"/>
    </w:rPr>
  </w:style>
  <w:style w:type="character" w:customStyle="1" w:styleId="CommentTextChar">
    <w:name w:val="Comment Text Char"/>
    <w:basedOn w:val="DefaultParagraphFont"/>
    <w:link w:val="CommentText"/>
    <w:rPr>
      <w:rFonts w:ascii="Times New Roman" w:hAnsi="Times New Roman"/>
      <w:lang w:val="en-GB" w:eastAsia="en-US"/>
    </w:rPr>
  </w:style>
  <w:style w:type="paragraph" w:styleId="CommentSubject">
    <w:name w:val="annotation subject"/>
    <w:basedOn w:val="CommentText"/>
    <w:next w:val="CommentText"/>
    <w:link w:val="CommentSubjectChar"/>
    <w:semiHidden/>
    <w:unhideWhenUsed/>
    <w:rPr>
      <w:b/>
      <w:bCs/>
    </w:rPr>
  </w:style>
  <w:style w:type="character" w:customStyle="1" w:styleId="CommentSubjectChar">
    <w:name w:val="Comment Subject Char"/>
    <w:basedOn w:val="CommentTextChar"/>
    <w:link w:val="CommentSubject"/>
    <w:semiHidden/>
    <w:rPr>
      <w:rFonts w:ascii="Times New Roman" w:hAnsi="Times New Roman"/>
      <w:b/>
      <w:bCs/>
      <w:lang w:val="en-GB" w:eastAsia="en-US"/>
    </w:rPr>
  </w:style>
  <w:style w:type="character" w:customStyle="1" w:styleId="DocID">
    <w:name w:val="DocID"/>
    <w:basedOn w:val="DefaultParagraphFont"/>
    <w:rPr>
      <w:rFonts w:ascii="Times New Roman" w:hAnsi="Times New Roman" w:cs="Times New Roman"/>
      <w:b w:val="0"/>
      <w:bCs/>
      <w:i w:val="0"/>
      <w:caps w:val="0"/>
      <w:vanish w:val="0"/>
      <w:color w:val="000000"/>
      <w:sz w:val="14"/>
      <w:szCs w:val="26"/>
      <w:u w:val="none"/>
    </w:rPr>
  </w:style>
  <w:style w:type="paragraph" w:styleId="Revision">
    <w:name w:val="Revision"/>
    <w:hidden/>
    <w:uiPriority w:val="99"/>
    <w:semiHidden/>
    <w:rPr>
      <w:rFonts w:ascii="Times New Roman" w:hAnsi="Times New Roman"/>
      <w:sz w:val="24"/>
      <w:lang w:val="en-GB" w:eastAsia="en-US"/>
    </w:rPr>
  </w:style>
  <w:style w:type="paragraph" w:styleId="BalloonText">
    <w:name w:val="Balloon Text"/>
    <w:basedOn w:val="Normal"/>
    <w:link w:val="BalloonTextChar"/>
    <w:semiHidden/>
    <w:unhideWhenUsed/>
    <w:pPr>
      <w:spacing w:before="0"/>
    </w:pPr>
    <w:rPr>
      <w:rFonts w:ascii="Segoe UI" w:hAnsi="Segoe UI" w:cs="Segoe UI"/>
      <w:sz w:val="18"/>
      <w:szCs w:val="18"/>
    </w:rPr>
  </w:style>
  <w:style w:type="character" w:customStyle="1" w:styleId="BalloonTextChar">
    <w:name w:val="Balloon Text Char"/>
    <w:basedOn w:val="DefaultParagraphFont"/>
    <w:link w:val="BalloonText"/>
    <w:semiHidden/>
    <w:rPr>
      <w:rFonts w:ascii="Segoe UI" w:hAnsi="Segoe UI" w:cs="Segoe UI"/>
      <w:sz w:val="18"/>
      <w:szCs w:val="18"/>
      <w:lang w:val="en-GB" w:eastAsia="en-US"/>
    </w:rPr>
  </w:style>
  <w:style w:type="paragraph" w:customStyle="1" w:styleId="TabletitleBR">
    <w:name w:val="Table_title_BR"/>
    <w:basedOn w:val="Normal"/>
    <w:next w:val="Normal"/>
    <w:qFormat/>
    <w:rsid w:val="005D4C7A"/>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styleId="Hyperlink">
    <w:name w:val="Hyperlink"/>
    <w:aliases w:val="CEO_Hyperlink,超级链接,ECC Hyperlink"/>
    <w:uiPriority w:val="99"/>
    <w:rsid w:val="005D4C7A"/>
    <w:rPr>
      <w:rFonts w:cs="Times New Roman"/>
      <w:color w:val="0000FF"/>
      <w:u w:val="single"/>
    </w:rPr>
  </w:style>
  <w:style w:type="character" w:customStyle="1" w:styleId="href">
    <w:name w:val="href"/>
    <w:basedOn w:val="DefaultParagraphFont"/>
    <w:rsid w:val="006B300A"/>
  </w:style>
  <w:style w:type="character" w:styleId="UnresolvedMention">
    <w:name w:val="Unresolved Mention"/>
    <w:basedOn w:val="DefaultParagraphFont"/>
    <w:uiPriority w:val="99"/>
    <w:semiHidden/>
    <w:unhideWhenUsed/>
    <w:rsid w:val="000A6D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8485967">
      <w:bodyDiv w:val="1"/>
      <w:marLeft w:val="0"/>
      <w:marRight w:val="0"/>
      <w:marTop w:val="0"/>
      <w:marBottom w:val="0"/>
      <w:divBdr>
        <w:top w:val="none" w:sz="0" w:space="0" w:color="auto"/>
        <w:left w:val="none" w:sz="0" w:space="0" w:color="auto"/>
        <w:bottom w:val="none" w:sz="0" w:space="0" w:color="auto"/>
        <w:right w:val="none" w:sz="0" w:space="0" w:color="auto"/>
      </w:divBdr>
    </w:div>
    <w:div w:id="137222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ashley@mitre.org"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ellen.k.gibson.civ@mail.mil" TargetMode="Externa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ominic.nguyen@esimplicity.com"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vino\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3868BFFA1496A4894A312F1A1F7A669" ma:contentTypeVersion="15" ma:contentTypeDescription="Create a new document." ma:contentTypeScope="" ma:versionID="f70bfd5b7071880ef623eee8854f5ac0">
  <xsd:schema xmlns:xsd="http://www.w3.org/2001/XMLSchema" xmlns:xs="http://www.w3.org/2001/XMLSchema" xmlns:p="http://schemas.microsoft.com/office/2006/metadata/properties" xmlns:ns2="6722d38c-8275-4fcc-9c94-7c086973a67a" xmlns:ns3="86a1fb3f-9c75-40ec-9503-2a6831dda64b" targetNamespace="http://schemas.microsoft.com/office/2006/metadata/properties" ma:root="true" ma:fieldsID="23e725211fe78e5a392a4149fdcdb2b8" ns2:_="" ns3:_="">
    <xsd:import namespace="6722d38c-8275-4fcc-9c94-7c086973a67a"/>
    <xsd:import namespace="86a1fb3f-9c75-40ec-9503-2a6831dda6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2d38c-8275-4fcc-9c94-7c086973a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dce25f-aa79-4d61-8713-2f26c9c4aab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6a1fb3f-9c75-40ec-9503-2a6831dda64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cc62167-5880-40ab-ba23-6dbc8a13266e}" ma:internalName="TaxCatchAll" ma:showField="CatchAllData" ma:web="86a1fb3f-9c75-40ec-9503-2a6831dda6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722d38c-8275-4fcc-9c94-7c086973a67a">
      <Terms xmlns="http://schemas.microsoft.com/office/infopath/2007/PartnerControls"/>
    </lcf76f155ced4ddcb4097134ff3c332f>
    <TaxCatchAll xmlns="86a1fb3f-9c75-40ec-9503-2a6831dda64b" xsi:nil="true"/>
  </documentManagement>
</p:properties>
</file>

<file path=customXml/itemProps1.xml><?xml version="1.0" encoding="utf-8"?>
<ds:datastoreItem xmlns:ds="http://schemas.openxmlformats.org/officeDocument/2006/customXml" ds:itemID="{FB5000A0-2F37-4D64-8737-E450DC7A56F8}">
  <ds:schemaRefs>
    <ds:schemaRef ds:uri="http://schemas.openxmlformats.org/officeDocument/2006/bibliography"/>
  </ds:schemaRefs>
</ds:datastoreItem>
</file>

<file path=customXml/itemProps2.xml><?xml version="1.0" encoding="utf-8"?>
<ds:datastoreItem xmlns:ds="http://schemas.openxmlformats.org/officeDocument/2006/customXml" ds:itemID="{2C08F793-19CF-4297-8195-CB696F303D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2d38c-8275-4fcc-9c94-7c086973a67a"/>
    <ds:schemaRef ds:uri="86a1fb3f-9c75-40ec-9503-2a6831dda6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7CDDA3E-3DB2-4C98-A455-A8F44BA31CEC}">
  <ds:schemaRefs>
    <ds:schemaRef ds:uri="http://schemas.microsoft.com/sharepoint/v3/contenttype/forms"/>
  </ds:schemaRefs>
</ds:datastoreItem>
</file>

<file path=customXml/itemProps4.xml><?xml version="1.0" encoding="utf-8"?>
<ds:datastoreItem xmlns:ds="http://schemas.openxmlformats.org/officeDocument/2006/customXml" ds:itemID="{3E7798DA-9DE8-4065-B4C5-2D5D0E70A49C}">
  <ds:schemaRefs>
    <ds:schemaRef ds:uri="http://schemas.microsoft.com/office/2006/metadata/properties"/>
    <ds:schemaRef ds:uri="http://schemas.microsoft.com/office/infopath/2007/PartnerControls"/>
    <ds:schemaRef ds:uri="6722d38c-8275-4fcc-9c94-7c086973a67a"/>
    <ds:schemaRef ds:uri="86a1fb3f-9c75-40ec-9503-2a6831dda64b"/>
  </ds:schemaRefs>
</ds:datastoreItem>
</file>

<file path=docProps/app.xml><?xml version="1.0" encoding="utf-8"?>
<Properties xmlns="http://schemas.openxmlformats.org/officeDocument/2006/extended-properties" xmlns:vt="http://schemas.openxmlformats.org/officeDocument/2006/docPropsVTypes">
  <Template>PE_BR</Template>
  <TotalTime>7</TotalTime>
  <Pages>2</Pages>
  <Words>265</Words>
  <Characters>2149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2410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ITU - LRT</dc:creator>
  <cp:lastModifiedBy>USA</cp:lastModifiedBy>
  <cp:revision>10</cp:revision>
  <cp:lastPrinted>2008-02-21T14:04:00Z</cp:lastPrinted>
  <dcterms:created xsi:type="dcterms:W3CDTF">2022-05-17T18:26:00Z</dcterms:created>
  <dcterms:modified xsi:type="dcterms:W3CDTF">2022-05-19T15:38:00Z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DocID">
    <vt:lpwstr>C:\Users\wkk100\Desktop\dgj1 insertion of telemetry into considerings PDNR August 10 2021.rev.docx</vt:lpwstr>
  </property>
  <property fmtid="{D5CDD505-2E9C-101B-9397-08002B2CF9AE}" pid="6" name="ContentTypeId">
    <vt:lpwstr>0x01010033868BFFA1496A4894A312F1A1F7A669</vt:lpwstr>
  </property>
  <property fmtid="{D5CDD505-2E9C-101B-9397-08002B2CF9AE}" pid="7" name="MediaServiceImageTags">
    <vt:lpwstr/>
  </property>
</Properties>
</file>