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720"/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57"/>
        <w:gridCol w:w="4721"/>
      </w:tblGrid>
      <w:tr w:rsidR="005627D4" w:rsidRPr="00232B55" w14:paraId="68A103AF" w14:textId="77777777" w:rsidTr="000149EC">
        <w:tc>
          <w:tcPr>
            <w:tcW w:w="9378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  <w:shd w:val="pct12" w:color="auto" w:fill="auto"/>
          </w:tcPr>
          <w:p w14:paraId="047D4E7E" w14:textId="56A9F050" w:rsidR="005627D4" w:rsidRPr="00232B55" w:rsidRDefault="005627D4" w:rsidP="000533BF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/>
                <w:szCs w:val="24"/>
                <w:lang w:val="en-US"/>
              </w:rPr>
            </w:pPr>
          </w:p>
          <w:p w14:paraId="5638F70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US Radiocommunications Sector</w:t>
            </w:r>
          </w:p>
          <w:p w14:paraId="6269139E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jc w:val="center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Fact Sheet</w:t>
            </w:r>
          </w:p>
          <w:p w14:paraId="742272F5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</w:tc>
      </w:tr>
      <w:tr w:rsidR="005627D4" w:rsidRPr="00232B55" w14:paraId="78C643A2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041732F6" w14:textId="3CC580FC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Working Party: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6479E">
              <w:rPr>
                <w:szCs w:val="24"/>
                <w:lang w:val="en-US"/>
              </w:rPr>
              <w:t xml:space="preserve">ITU-R </w:t>
            </w:r>
            <w:r w:rsidRPr="00232B55">
              <w:rPr>
                <w:szCs w:val="24"/>
                <w:lang w:val="en-US"/>
              </w:rPr>
              <w:t>WP 5</w:t>
            </w:r>
            <w:r>
              <w:rPr>
                <w:szCs w:val="24"/>
                <w:lang w:val="en-US"/>
              </w:rPr>
              <w:t>B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90AA771" w14:textId="7A18BED1" w:rsidR="005627D4" w:rsidRPr="00232B55" w:rsidRDefault="005627D4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No:</w:t>
            </w:r>
            <w:r>
              <w:rPr>
                <w:szCs w:val="24"/>
                <w:lang w:val="en-US"/>
              </w:rPr>
              <w:t xml:space="preserve">  USWP5B2</w:t>
            </w:r>
            <w:r w:rsidR="00AE3176">
              <w:rPr>
                <w:szCs w:val="24"/>
                <w:lang w:val="en-US"/>
              </w:rPr>
              <w:t>9</w:t>
            </w:r>
            <w:r>
              <w:rPr>
                <w:szCs w:val="24"/>
                <w:lang w:val="en-US"/>
              </w:rPr>
              <w:t>-</w:t>
            </w:r>
            <w:r w:rsidR="005D7A53">
              <w:rPr>
                <w:szCs w:val="24"/>
                <w:lang w:val="en-US"/>
              </w:rPr>
              <w:t>09</w:t>
            </w:r>
          </w:p>
        </w:tc>
      </w:tr>
      <w:tr w:rsidR="005627D4" w:rsidRPr="00232B55" w14:paraId="1168B1FD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691D96C9" w14:textId="22C2395A" w:rsidR="005627D4" w:rsidRPr="00630618" w:rsidRDefault="00E6479E" w:rsidP="00C6291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fr-CH"/>
              </w:rPr>
            </w:pPr>
            <w:proofErr w:type="gramStart"/>
            <w:r w:rsidRPr="00630618">
              <w:rPr>
                <w:b/>
                <w:szCs w:val="24"/>
                <w:lang w:val="fr-CH"/>
              </w:rPr>
              <w:t>Ref</w:t>
            </w:r>
            <w:r>
              <w:rPr>
                <w:b/>
                <w:szCs w:val="24"/>
                <w:lang w:val="fr-CH"/>
              </w:rPr>
              <w:t>erence</w:t>
            </w:r>
            <w:r w:rsidRPr="00630618">
              <w:rPr>
                <w:b/>
                <w:szCs w:val="24"/>
                <w:lang w:val="fr-CH"/>
              </w:rPr>
              <w:t>:</w:t>
            </w:r>
            <w:proofErr w:type="gramEnd"/>
            <w:r w:rsidR="005627D4" w:rsidRPr="00630618">
              <w:rPr>
                <w:szCs w:val="24"/>
                <w:lang w:val="fr-CH"/>
              </w:rPr>
              <w:t xml:space="preserve"> </w:t>
            </w:r>
            <w:r w:rsidR="006421A9">
              <w:rPr>
                <w:szCs w:val="24"/>
                <w:lang w:val="fr-CH"/>
              </w:rPr>
              <w:t>5B/</w:t>
            </w:r>
            <w:r w:rsidR="00AE3176">
              <w:rPr>
                <w:szCs w:val="24"/>
                <w:lang w:val="fr-CH"/>
              </w:rPr>
              <w:t>53</w:t>
            </w:r>
            <w:r w:rsidR="009651B0">
              <w:rPr>
                <w:szCs w:val="24"/>
                <w:lang w:val="fr-CH"/>
              </w:rPr>
              <w:t>1</w:t>
            </w:r>
            <w:r w:rsidR="000911E0">
              <w:rPr>
                <w:szCs w:val="24"/>
                <w:lang w:val="fr-CH"/>
              </w:rPr>
              <w:t xml:space="preserve"> Annex </w:t>
            </w:r>
            <w:r w:rsidR="009F0F87">
              <w:rPr>
                <w:szCs w:val="24"/>
                <w:lang w:val="fr-CH"/>
              </w:rPr>
              <w:t>9</w:t>
            </w: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2F2E7D74" w14:textId="0715CDA5" w:rsidR="005627D4" w:rsidRPr="00232B55" w:rsidRDefault="005627D4" w:rsidP="00C6291C">
            <w:pPr>
              <w:tabs>
                <w:tab w:val="left" w:pos="162"/>
              </w:tabs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Date:</w:t>
            </w:r>
            <w:r w:rsidRPr="00232B55">
              <w:rPr>
                <w:szCs w:val="24"/>
                <w:lang w:val="en-US"/>
              </w:rPr>
              <w:t xml:space="preserve"> </w:t>
            </w:r>
            <w:r w:rsidR="00E72A59">
              <w:rPr>
                <w:szCs w:val="24"/>
                <w:lang w:val="en-US"/>
              </w:rPr>
              <w:t>8 June</w:t>
            </w:r>
            <w:r w:rsidR="009651B0">
              <w:rPr>
                <w:szCs w:val="24"/>
              </w:rPr>
              <w:t xml:space="preserve"> 2022</w:t>
            </w:r>
          </w:p>
          <w:p w14:paraId="258F9C37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882" w:right="144" w:hanging="738"/>
              <w:textAlignment w:val="auto"/>
              <w:rPr>
                <w:szCs w:val="24"/>
                <w:lang w:val="en-US"/>
              </w:rPr>
            </w:pPr>
          </w:p>
        </w:tc>
      </w:tr>
      <w:tr w:rsidR="005627D4" w:rsidRPr="00232B55" w14:paraId="33588E85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880FFBD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ind w:left="2160" w:right="144" w:hanging="2016"/>
              <w:textAlignment w:val="auto"/>
              <w:rPr>
                <w:b/>
                <w:szCs w:val="24"/>
                <w:lang w:val="en-US"/>
              </w:rPr>
            </w:pPr>
          </w:p>
          <w:p w14:paraId="07DFE4C8" w14:textId="2E24571A" w:rsidR="005627D4" w:rsidRPr="00BC41CB" w:rsidRDefault="005627D4" w:rsidP="000149EC">
            <w:pPr>
              <w:keepNext/>
              <w:keepLines/>
              <w:spacing w:before="0" w:after="280"/>
              <w:rPr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Document Title:</w:t>
            </w:r>
            <w:r w:rsidRPr="001F4FFC">
              <w:rPr>
                <w:bCs/>
                <w:szCs w:val="24"/>
                <w:lang w:val="en-US"/>
              </w:rPr>
              <w:t xml:space="preserve"> </w:t>
            </w:r>
            <w:r w:rsidR="007B0A26">
              <w:rPr>
                <w:bCs/>
                <w:szCs w:val="24"/>
                <w:lang w:val="en-US"/>
              </w:rPr>
              <w:t>Draft Revision of Recommendation ITU-R M.1</w:t>
            </w:r>
            <w:r w:rsidR="0078513B">
              <w:rPr>
                <w:bCs/>
                <w:szCs w:val="24"/>
                <w:lang w:val="en-US"/>
              </w:rPr>
              <w:t>730</w:t>
            </w:r>
            <w:r w:rsidR="007B0A26">
              <w:rPr>
                <w:bCs/>
                <w:szCs w:val="24"/>
                <w:lang w:val="en-US"/>
              </w:rPr>
              <w:t>-1</w:t>
            </w:r>
            <w:r w:rsidR="007B0D1A">
              <w:rPr>
                <w:bCs/>
                <w:szCs w:val="24"/>
                <w:lang w:val="en-US"/>
              </w:rPr>
              <w:t>, “</w:t>
            </w:r>
            <w:r w:rsidR="007B0D1A" w:rsidRPr="007B0D1A">
              <w:rPr>
                <w:bCs/>
                <w:szCs w:val="24"/>
                <w:lang w:val="en-US"/>
              </w:rPr>
              <w:t>Characteristics of and protection criteria for the radiolocation service in the frequency band 15.4-17.3 GHz</w:t>
            </w:r>
            <w:r w:rsidR="007B0D1A">
              <w:rPr>
                <w:bCs/>
                <w:szCs w:val="24"/>
                <w:lang w:val="en-US"/>
              </w:rPr>
              <w:t>”</w:t>
            </w:r>
          </w:p>
        </w:tc>
      </w:tr>
      <w:tr w:rsidR="005627D4" w:rsidRPr="000E736A" w14:paraId="01F186AC" w14:textId="77777777" w:rsidTr="000149EC">
        <w:tc>
          <w:tcPr>
            <w:tcW w:w="4657" w:type="dxa"/>
            <w:tcBorders>
              <w:left w:val="double" w:sz="6" w:space="0" w:color="auto"/>
            </w:tcBorders>
          </w:tcPr>
          <w:p w14:paraId="7517AC93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  <w:r w:rsidRPr="00232B55">
              <w:rPr>
                <w:b/>
                <w:szCs w:val="24"/>
                <w:lang w:val="en-US"/>
              </w:rPr>
              <w:t>Author(s)/Contributors(s):</w:t>
            </w:r>
          </w:p>
          <w:p w14:paraId="28447332" w14:textId="77777777" w:rsidR="005627D4" w:rsidRPr="00232B55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en-US"/>
              </w:rPr>
            </w:pPr>
          </w:p>
          <w:p w14:paraId="3515F2D6" w14:textId="77777777" w:rsidR="00E87E13" w:rsidRPr="005E479E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Andrew Meadows</w:t>
            </w:r>
          </w:p>
          <w:p w14:paraId="2611DDAD" w14:textId="3CDA7BC1" w:rsidR="00E87E13" w:rsidRDefault="00E87E13" w:rsidP="00E87E13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Air Force</w:t>
            </w:r>
          </w:p>
          <w:p w14:paraId="5E38708E" w14:textId="77777777" w:rsidR="007B0A26" w:rsidRPr="008B3631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642DFF6" w14:textId="61220B7C" w:rsidR="007B0A26" w:rsidRPr="008B3631" w:rsidRDefault="00CD7012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Kellen Gibson</w:t>
            </w:r>
          </w:p>
          <w:p w14:paraId="3E96BB2E" w14:textId="77777777" w:rsidR="007B0A26" w:rsidRDefault="007B0A26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 w:rsidRPr="007B0A26">
              <w:rPr>
                <w:bCs/>
                <w:iCs/>
                <w:szCs w:val="24"/>
                <w:lang w:val="en-US"/>
              </w:rPr>
              <w:t>DSO</w:t>
            </w:r>
          </w:p>
          <w:p w14:paraId="393B0411" w14:textId="77777777" w:rsidR="004F07DE" w:rsidRDefault="004F07DE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52D633C1" w14:textId="77777777" w:rsidR="001D2F18" w:rsidRDefault="001D2F18" w:rsidP="001D2F18">
            <w:pPr>
              <w:spacing w:before="0"/>
              <w:rPr>
                <w:sz w:val="22"/>
                <w:lang w:val="en-US"/>
              </w:rPr>
            </w:pPr>
            <w:r>
              <w:t>Ryan Saunders</w:t>
            </w:r>
          </w:p>
          <w:p w14:paraId="36EE134C" w14:textId="18BF95EC" w:rsidR="004F07DE" w:rsidRPr="001D2F18" w:rsidRDefault="001D2F18" w:rsidP="001D2F18">
            <w:pPr>
              <w:spacing w:before="0"/>
              <w:ind w:right="144"/>
              <w:rPr>
                <w:bCs/>
                <w:color w:val="000000"/>
                <w:szCs w:val="24"/>
              </w:rPr>
            </w:pPr>
            <w:r>
              <w:rPr>
                <w:bCs/>
                <w:color w:val="000000"/>
                <w:szCs w:val="24"/>
              </w:rPr>
              <w:t>DSO</w:t>
            </w:r>
          </w:p>
          <w:p w14:paraId="7CAFAC96" w14:textId="2B32307B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  <w:p w14:paraId="3F7AA065" w14:textId="04866C71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>Dominic Nguyen</w:t>
            </w:r>
          </w:p>
          <w:p w14:paraId="33FAE306" w14:textId="7177216F" w:rsidR="000149EC" w:rsidRDefault="000149EC" w:rsidP="000149EC">
            <w:pPr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  <w:r>
              <w:rPr>
                <w:bCs/>
                <w:iCs/>
                <w:szCs w:val="24"/>
                <w:lang w:val="en-US"/>
              </w:rPr>
              <w:t xml:space="preserve">eSimplicity </w:t>
            </w:r>
            <w:r w:rsidR="00A45D01">
              <w:rPr>
                <w:bCs/>
                <w:iCs/>
                <w:szCs w:val="24"/>
                <w:lang w:val="en-US"/>
              </w:rPr>
              <w:t>for AFSMO</w:t>
            </w:r>
          </w:p>
          <w:p w14:paraId="670F96C0" w14:textId="77777777" w:rsidR="005627D4" w:rsidRPr="0078513B" w:rsidRDefault="005627D4" w:rsidP="007E6791">
            <w:pPr>
              <w:tabs>
                <w:tab w:val="clear" w:pos="1134"/>
                <w:tab w:val="clear" w:pos="1871"/>
                <w:tab w:val="clear" w:pos="2268"/>
                <w:tab w:val="left" w:pos="794"/>
                <w:tab w:val="left" w:pos="1191"/>
                <w:tab w:val="left" w:pos="1588"/>
                <w:tab w:val="left" w:pos="1985"/>
              </w:tabs>
              <w:spacing w:before="0"/>
              <w:ind w:right="144"/>
              <w:rPr>
                <w:bCs/>
                <w:iCs/>
                <w:szCs w:val="24"/>
                <w:lang w:val="en-US"/>
              </w:rPr>
            </w:pPr>
          </w:p>
        </w:tc>
        <w:tc>
          <w:tcPr>
            <w:tcW w:w="4721" w:type="dxa"/>
            <w:tcBorders>
              <w:right w:val="double" w:sz="6" w:space="0" w:color="auto"/>
            </w:tcBorders>
          </w:tcPr>
          <w:p w14:paraId="0379FA9C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798FE88B" w14:textId="77777777" w:rsidR="005627D4" w:rsidRPr="00F036D6" w:rsidRDefault="005627D4" w:rsidP="000149EC">
            <w:pPr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szCs w:val="24"/>
                <w:lang w:val="fr-CH"/>
              </w:rPr>
            </w:pPr>
          </w:p>
          <w:p w14:paraId="69D6B0F3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 : </w:t>
            </w:r>
            <w:r w:rsidRPr="0095728F">
              <w:rPr>
                <w:bCs/>
                <w:szCs w:val="24"/>
              </w:rPr>
              <w:t>334-467-4720</w:t>
            </w:r>
          </w:p>
          <w:p w14:paraId="6C4F49D8" w14:textId="77777777" w:rsidR="00E87E13" w:rsidRPr="003B7F01" w:rsidRDefault="00E87E13" w:rsidP="00E87E13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 : </w:t>
            </w:r>
            <w:hyperlink r:id="rId10" w:history="1">
              <w:r w:rsidRPr="0003292B">
                <w:rPr>
                  <w:rStyle w:val="Hyperlink"/>
                </w:rPr>
                <w:t>a</w:t>
              </w:r>
              <w:r w:rsidRPr="0003292B">
                <w:rPr>
                  <w:rStyle w:val="Hyperlink"/>
                  <w:bCs/>
                  <w:szCs w:val="24"/>
                  <w:lang w:val="fr-CH"/>
                </w:rPr>
                <w:t>ndrew.meadows.1@us.af.mil</w:t>
              </w:r>
            </w:hyperlink>
          </w:p>
          <w:p w14:paraId="3F7715A3" w14:textId="77777777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5685EBE0" w14:textId="05494523" w:rsidR="005627D4" w:rsidRPr="003B7F01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 w:rsidRPr="003B7F01">
              <w:rPr>
                <w:bCs/>
                <w:color w:val="000000"/>
                <w:szCs w:val="24"/>
                <w:lang w:val="fr-CH"/>
              </w:rPr>
              <w:t xml:space="preserve">Phone : </w:t>
            </w:r>
            <w:r w:rsidR="007B0A26">
              <w:rPr>
                <w:bCs/>
                <w:color w:val="000000"/>
                <w:szCs w:val="24"/>
                <w:lang w:val="fr-CH"/>
              </w:rPr>
              <w:t>301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225</w:t>
            </w:r>
            <w:r w:rsidRPr="003B7F01">
              <w:rPr>
                <w:bCs/>
                <w:color w:val="000000"/>
                <w:szCs w:val="24"/>
                <w:lang w:val="fr-CH"/>
              </w:rPr>
              <w:t>-</w:t>
            </w:r>
            <w:r w:rsidR="007B0A26">
              <w:rPr>
                <w:bCs/>
                <w:color w:val="000000"/>
                <w:szCs w:val="24"/>
                <w:lang w:val="fr-CH"/>
              </w:rPr>
              <w:t>379</w:t>
            </w:r>
            <w:r w:rsidR="00CD7012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6AB6CC29" w14:textId="2FAF6CF7" w:rsidR="005627D4" w:rsidRDefault="005627D4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proofErr w:type="gramStart"/>
            <w:r w:rsidRPr="003B7F01"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 w:rsidRPr="003B7F01"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1" w:history="1">
              <w:r w:rsidR="00CD7012" w:rsidRPr="00CD7012">
                <w:rPr>
                  <w:rStyle w:val="Hyperlink"/>
                  <w:bCs/>
                  <w:szCs w:val="24"/>
                  <w:lang w:val="fr-CH"/>
                </w:rPr>
                <w:t>kellen.k.gibson.civ</w:t>
              </w:r>
              <w:r w:rsidR="00CD7012" w:rsidRPr="003D2512">
                <w:rPr>
                  <w:rStyle w:val="Hyperlink"/>
                  <w:bCs/>
                  <w:szCs w:val="24"/>
                  <w:lang w:val="fr-CH"/>
                </w:rPr>
                <w:t>@mail.mil</w:t>
              </w:r>
            </w:hyperlink>
          </w:p>
          <w:p w14:paraId="3A5CCCC5" w14:textId="3E03EABF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2E3B9973" w14:textId="77777777" w:rsidR="00FA762D" w:rsidRPr="00542C37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0542C37">
              <w:rPr>
                <w:bCs/>
                <w:color w:val="000000"/>
                <w:szCs w:val="24"/>
                <w:lang w:eastAsia="zh-CN"/>
              </w:rPr>
              <w:t xml:space="preserve">Phone: </w:t>
            </w:r>
            <w:r w:rsidRPr="00667BCB">
              <w:rPr>
                <w:bCs/>
                <w:color w:val="000000"/>
                <w:szCs w:val="24"/>
                <w:lang w:eastAsia="zh-CN"/>
              </w:rPr>
              <w:t>410</w:t>
            </w:r>
            <w:r>
              <w:rPr>
                <w:bCs/>
                <w:color w:val="000000"/>
                <w:szCs w:val="24"/>
                <w:lang w:eastAsia="zh-CN"/>
              </w:rPr>
              <w:t>-</w:t>
            </w:r>
            <w:r w:rsidRPr="00667BCB">
              <w:rPr>
                <w:bCs/>
                <w:color w:val="000000"/>
                <w:szCs w:val="24"/>
                <w:lang w:eastAsia="zh-CN"/>
              </w:rPr>
              <w:t>919-2722</w:t>
            </w:r>
          </w:p>
          <w:p w14:paraId="1CEB6D17" w14:textId="015D84C2" w:rsidR="004F07DE" w:rsidRPr="00FA762D" w:rsidRDefault="00FA762D" w:rsidP="00FA762D">
            <w:pPr>
              <w:spacing w:before="0"/>
              <w:ind w:right="144"/>
              <w:textAlignment w:val="auto"/>
              <w:rPr>
                <w:bCs/>
                <w:color w:val="000000"/>
                <w:szCs w:val="24"/>
                <w:lang w:eastAsia="zh-CN"/>
              </w:rPr>
            </w:pPr>
            <w:r w:rsidRPr="0654023F">
              <w:rPr>
                <w:color w:val="000000" w:themeColor="text1"/>
                <w:lang w:eastAsia="zh-CN"/>
              </w:rPr>
              <w:t xml:space="preserve">E-mail: </w:t>
            </w:r>
            <w:r w:rsidRPr="00A42227">
              <w:rPr>
                <w:rStyle w:val="Hyperlink"/>
                <w:rFonts w:eastAsia="MS Mincho"/>
                <w:lang w:eastAsia="zh-CN"/>
              </w:rPr>
              <w:t>ryan.saunders4.civ@mail.mil</w:t>
            </w:r>
          </w:p>
          <w:p w14:paraId="309F9799" w14:textId="77777777" w:rsidR="004F07DE" w:rsidRDefault="004F07DE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</w:p>
          <w:p w14:paraId="654CB9D0" w14:textId="6E61A5E5" w:rsidR="000149EC" w:rsidRDefault="000149EC" w:rsidP="000149EC">
            <w:pPr>
              <w:spacing w:before="0"/>
              <w:ind w:right="144"/>
              <w:rPr>
                <w:bCs/>
                <w:color w:val="000000"/>
                <w:szCs w:val="24"/>
                <w:lang w:val="fr-CH"/>
              </w:rPr>
            </w:pPr>
            <w:r>
              <w:rPr>
                <w:bCs/>
                <w:color w:val="000000"/>
                <w:szCs w:val="24"/>
                <w:lang w:val="fr-CH"/>
              </w:rPr>
              <w:t>Phone : 703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606</w:t>
            </w:r>
            <w:r w:rsidR="00187C25">
              <w:rPr>
                <w:bCs/>
                <w:color w:val="000000"/>
                <w:szCs w:val="24"/>
                <w:lang w:val="fr-CH"/>
              </w:rPr>
              <w:t>-</w:t>
            </w:r>
            <w:r>
              <w:rPr>
                <w:bCs/>
                <w:color w:val="000000"/>
                <w:szCs w:val="24"/>
                <w:lang w:val="fr-CH"/>
              </w:rPr>
              <w:t>739</w:t>
            </w:r>
            <w:r w:rsidR="005D7A53">
              <w:rPr>
                <w:bCs/>
                <w:color w:val="000000"/>
                <w:szCs w:val="24"/>
                <w:lang w:val="fr-CH"/>
              </w:rPr>
              <w:t>4</w:t>
            </w:r>
          </w:p>
          <w:p w14:paraId="70EC3CB2" w14:textId="77777777" w:rsidR="000149EC" w:rsidRDefault="000149EC" w:rsidP="000149EC">
            <w:pPr>
              <w:spacing w:before="0"/>
              <w:ind w:right="144"/>
              <w:rPr>
                <w:rStyle w:val="Hyperlink"/>
                <w:bCs/>
                <w:szCs w:val="24"/>
                <w:lang w:val="fr-CH"/>
              </w:rPr>
            </w:pPr>
            <w:proofErr w:type="gramStart"/>
            <w:r>
              <w:rPr>
                <w:bCs/>
                <w:color w:val="000000"/>
                <w:szCs w:val="24"/>
                <w:lang w:val="fr-CH"/>
              </w:rPr>
              <w:t>E-mail</w:t>
            </w:r>
            <w:proofErr w:type="gramEnd"/>
            <w:r>
              <w:rPr>
                <w:bCs/>
                <w:color w:val="000000"/>
                <w:szCs w:val="24"/>
                <w:lang w:val="fr-CH"/>
              </w:rPr>
              <w:t xml:space="preserve"> : </w:t>
            </w:r>
            <w:hyperlink r:id="rId12" w:history="1">
              <w:r w:rsidRPr="000149EC">
                <w:rPr>
                  <w:rStyle w:val="Hyperlink"/>
                  <w:bCs/>
                  <w:szCs w:val="24"/>
                  <w:lang w:val="fr-CH"/>
                </w:rPr>
                <w:t>dominic.nguyen@esimplicity.com</w:t>
              </w:r>
            </w:hyperlink>
          </w:p>
          <w:p w14:paraId="3D18F811" w14:textId="02B3957E" w:rsidR="0032716B" w:rsidRPr="0032716B" w:rsidRDefault="0032716B" w:rsidP="0032716B">
            <w:pPr>
              <w:spacing w:before="0"/>
              <w:ind w:right="144"/>
              <w:rPr>
                <w:bCs/>
                <w:color w:val="000000"/>
                <w:szCs w:val="24"/>
                <w:lang w:val="fr-FR"/>
              </w:rPr>
            </w:pPr>
          </w:p>
        </w:tc>
      </w:tr>
      <w:tr w:rsidR="005627D4" w:rsidRPr="00232B55" w14:paraId="003BA854" w14:textId="77777777" w:rsidTr="000149EC"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29C8323A" w14:textId="56E15796" w:rsidR="005627D4" w:rsidRPr="00596463" w:rsidRDefault="005627D4" w:rsidP="000149EC">
            <w:pPr>
              <w:spacing w:after="160" w:line="259" w:lineRule="auto"/>
              <w:rPr>
                <w:lang w:val="en-US"/>
              </w:rPr>
            </w:pPr>
            <w:r w:rsidRPr="00596463">
              <w:rPr>
                <w:b/>
                <w:lang w:val="en-US"/>
              </w:rPr>
              <w:t>Purpose/Objective:</w:t>
            </w:r>
            <w:r w:rsidRPr="00596463">
              <w:rPr>
                <w:lang w:val="en-US"/>
              </w:rPr>
              <w:t xml:space="preserve"> Th</w:t>
            </w:r>
            <w:r w:rsidR="000533BF">
              <w:rPr>
                <w:lang w:val="en-US"/>
              </w:rPr>
              <w:t>is</w:t>
            </w:r>
            <w:r w:rsidR="007B0D1A" w:rsidRPr="00F74A87">
              <w:rPr>
                <w:szCs w:val="24"/>
                <w:lang w:val="en-US"/>
              </w:rPr>
              <w:t xml:space="preserve"> contribution </w:t>
            </w:r>
            <w:r w:rsidR="007B0D1A">
              <w:rPr>
                <w:szCs w:val="24"/>
                <w:lang w:val="en-US"/>
              </w:rPr>
              <w:t xml:space="preserve">proposes a </w:t>
            </w:r>
            <w:r w:rsidR="007B0D1A">
              <w:t xml:space="preserve">Draft Revision </w:t>
            </w:r>
            <w:r w:rsidR="007B0D1A">
              <w:rPr>
                <w:szCs w:val="24"/>
                <w:lang w:val="en-US"/>
              </w:rPr>
              <w:t xml:space="preserve">of Recommendation ITU-R </w:t>
            </w:r>
            <w:r w:rsidR="007B0D1A">
              <w:rPr>
                <w:bCs/>
                <w:szCs w:val="24"/>
              </w:rPr>
              <w:t>M.1730-1</w:t>
            </w:r>
            <w:r w:rsidR="007B0D1A">
              <w:rPr>
                <w:lang w:val="en-US"/>
              </w:rPr>
              <w:t>, “</w:t>
            </w:r>
            <w:r w:rsidR="007B0D1A" w:rsidRPr="007B0D1A">
              <w:rPr>
                <w:lang w:val="en-US"/>
              </w:rPr>
              <w:t>Characteristics of and protection criteria for the radiolocation service in the frequency band 15.4-17.3 GHz</w:t>
            </w:r>
            <w:r w:rsidR="00877345">
              <w:rPr>
                <w:lang w:val="en-US"/>
              </w:rPr>
              <w:t>.</w:t>
            </w:r>
            <w:r w:rsidR="007B0D1A">
              <w:rPr>
                <w:lang w:val="en-US"/>
              </w:rPr>
              <w:t>”</w:t>
            </w:r>
          </w:p>
        </w:tc>
      </w:tr>
      <w:tr w:rsidR="005627D4" w:rsidRPr="00232B55" w14:paraId="5D9B2356" w14:textId="77777777" w:rsidTr="000149EC">
        <w:trPr>
          <w:trHeight w:val="1776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0BB54D0D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left="144" w:right="144"/>
              <w:textAlignment w:val="auto"/>
              <w:rPr>
                <w:b/>
                <w:szCs w:val="24"/>
                <w:lang w:val="en-US"/>
              </w:rPr>
            </w:pPr>
          </w:p>
          <w:p w14:paraId="4559977B" w14:textId="301017A0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  <w:r w:rsidRPr="00596463">
              <w:rPr>
                <w:b/>
                <w:szCs w:val="24"/>
                <w:lang w:val="en-US"/>
              </w:rPr>
              <w:t>Abstract:</w:t>
            </w:r>
            <w:r w:rsidRPr="00596463">
              <w:rPr>
                <w:szCs w:val="24"/>
                <w:lang w:val="en-US"/>
              </w:rPr>
              <w:t xml:space="preserve">  </w:t>
            </w:r>
            <w:r w:rsidR="007B0A26">
              <w:rPr>
                <w:szCs w:val="24"/>
                <w:lang w:val="en-US"/>
              </w:rPr>
              <w:t>ITU-R Recommendation M.1</w:t>
            </w:r>
            <w:r w:rsidR="0078513B">
              <w:rPr>
                <w:szCs w:val="24"/>
                <w:lang w:val="en-US"/>
              </w:rPr>
              <w:t>730-1</w:t>
            </w:r>
            <w:r w:rsidR="007B0A26">
              <w:rPr>
                <w:szCs w:val="24"/>
                <w:lang w:val="en-US"/>
              </w:rPr>
              <w:t xml:space="preserve"> contains </w:t>
            </w:r>
            <w:r w:rsidR="00C42C3F">
              <w:rPr>
                <w:szCs w:val="24"/>
                <w:lang w:val="en-US"/>
              </w:rPr>
              <w:t>c</w:t>
            </w:r>
            <w:r w:rsidR="00C42C3F" w:rsidRPr="00C42C3F">
              <w:rPr>
                <w:szCs w:val="24"/>
                <w:lang w:val="en-US"/>
              </w:rPr>
              <w:t xml:space="preserve">haracteristics of radiolocation </w:t>
            </w:r>
            <w:r w:rsidR="0078513B">
              <w:rPr>
                <w:szCs w:val="24"/>
                <w:lang w:val="en-US"/>
              </w:rPr>
              <w:t>service</w:t>
            </w:r>
            <w:r w:rsidR="00C42C3F" w:rsidRPr="00C42C3F">
              <w:rPr>
                <w:szCs w:val="24"/>
                <w:lang w:val="en-US"/>
              </w:rPr>
              <w:t xml:space="preserve"> radars</w:t>
            </w:r>
            <w:r w:rsidR="00C42C3F">
              <w:rPr>
                <w:szCs w:val="24"/>
                <w:lang w:val="en-US"/>
              </w:rPr>
              <w:t xml:space="preserve"> in the frequency bands between </w:t>
            </w:r>
            <w:r w:rsidR="0078513B">
              <w:rPr>
                <w:szCs w:val="24"/>
                <w:lang w:val="en-US"/>
              </w:rPr>
              <w:t>15.4</w:t>
            </w:r>
            <w:r w:rsidR="00C42C3F">
              <w:rPr>
                <w:szCs w:val="24"/>
                <w:lang w:val="en-US"/>
              </w:rPr>
              <w:t xml:space="preserve"> and </w:t>
            </w:r>
            <w:r w:rsidR="0078513B">
              <w:rPr>
                <w:szCs w:val="24"/>
                <w:lang w:val="en-US"/>
              </w:rPr>
              <w:t>17.3 G</w:t>
            </w:r>
            <w:r w:rsidR="00C42C3F">
              <w:rPr>
                <w:szCs w:val="24"/>
                <w:lang w:val="en-US"/>
              </w:rPr>
              <w:t xml:space="preserve">Hz. </w:t>
            </w:r>
            <w:r w:rsidR="0078513B">
              <w:rPr>
                <w:szCs w:val="24"/>
                <w:lang w:val="en-US"/>
              </w:rPr>
              <w:t xml:space="preserve">This </w:t>
            </w:r>
            <w:r w:rsidR="005D1E22">
              <w:rPr>
                <w:szCs w:val="24"/>
                <w:lang w:val="en-US"/>
              </w:rPr>
              <w:t xml:space="preserve">Recommendation </w:t>
            </w:r>
            <w:r w:rsidR="0078513B">
              <w:rPr>
                <w:szCs w:val="24"/>
                <w:lang w:val="en-US"/>
              </w:rPr>
              <w:t xml:space="preserve">was last revised in 2009. </w:t>
            </w:r>
            <w:r w:rsidR="00132DE1" w:rsidRPr="00132DE1">
              <w:rPr>
                <w:szCs w:val="24"/>
                <w:lang w:val="en-US"/>
              </w:rPr>
              <w:t xml:space="preserve">This contribution provides </w:t>
            </w:r>
            <w:r w:rsidR="002D612A">
              <w:rPr>
                <w:szCs w:val="24"/>
                <w:lang w:val="en-US"/>
              </w:rPr>
              <w:t>to</w:t>
            </w:r>
            <w:r w:rsidR="006421A9">
              <w:rPr>
                <w:szCs w:val="24"/>
                <w:lang w:val="en-US"/>
              </w:rPr>
              <w:t xml:space="preserve"> elevat</w:t>
            </w:r>
            <w:r w:rsidR="002D612A">
              <w:rPr>
                <w:szCs w:val="24"/>
                <w:lang w:val="en-US"/>
              </w:rPr>
              <w:t>e</w:t>
            </w:r>
            <w:r w:rsidR="006421A9">
              <w:rPr>
                <w:szCs w:val="24"/>
                <w:lang w:val="en-US"/>
              </w:rPr>
              <w:t xml:space="preserve"> </w:t>
            </w:r>
            <w:r w:rsidR="005D1E22">
              <w:rPr>
                <w:szCs w:val="24"/>
                <w:lang w:val="en-US"/>
              </w:rPr>
              <w:t xml:space="preserve">the </w:t>
            </w:r>
            <w:r w:rsidR="000D0AFA">
              <w:rPr>
                <w:szCs w:val="24"/>
                <w:lang w:val="en-US"/>
              </w:rPr>
              <w:t xml:space="preserve">document from a </w:t>
            </w:r>
            <w:r w:rsidR="005D1E22">
              <w:rPr>
                <w:szCs w:val="24"/>
                <w:lang w:val="en-US"/>
              </w:rPr>
              <w:t xml:space="preserve">preliminary draft revision </w:t>
            </w:r>
            <w:r w:rsidR="006421A9">
              <w:rPr>
                <w:szCs w:val="24"/>
                <w:lang w:val="en-US"/>
              </w:rPr>
              <w:t xml:space="preserve">to </w:t>
            </w:r>
            <w:r w:rsidR="002D612A">
              <w:rPr>
                <w:szCs w:val="24"/>
                <w:lang w:val="en-US"/>
              </w:rPr>
              <w:t>a</w:t>
            </w:r>
            <w:r w:rsidR="001F4FFC">
              <w:rPr>
                <w:szCs w:val="24"/>
                <w:lang w:val="en-US"/>
              </w:rPr>
              <w:t xml:space="preserve"> </w:t>
            </w:r>
            <w:r w:rsidR="000D0AFA">
              <w:rPr>
                <w:szCs w:val="24"/>
                <w:lang w:val="en-US"/>
              </w:rPr>
              <w:t xml:space="preserve">draft revision </w:t>
            </w:r>
            <w:r w:rsidR="006421A9">
              <w:rPr>
                <w:szCs w:val="24"/>
                <w:lang w:val="en-US"/>
              </w:rPr>
              <w:t xml:space="preserve">of </w:t>
            </w:r>
            <w:r w:rsidR="005F0227">
              <w:rPr>
                <w:szCs w:val="24"/>
                <w:lang w:val="en-US"/>
              </w:rPr>
              <w:t xml:space="preserve">Recommendation </w:t>
            </w:r>
            <w:r w:rsidR="006421A9">
              <w:rPr>
                <w:szCs w:val="24"/>
                <w:lang w:val="en-US"/>
              </w:rPr>
              <w:t>ITU-R M.1730-1</w:t>
            </w:r>
            <w:r w:rsidR="009F0F87">
              <w:rPr>
                <w:szCs w:val="24"/>
                <w:lang w:val="en-US"/>
              </w:rPr>
              <w:t xml:space="preserve"> without any changes</w:t>
            </w:r>
            <w:r w:rsidR="00C42C3F">
              <w:rPr>
                <w:szCs w:val="24"/>
                <w:lang w:val="en-US"/>
              </w:rPr>
              <w:t>.</w:t>
            </w:r>
          </w:p>
          <w:p w14:paraId="191534E6" w14:textId="77777777" w:rsidR="005627D4" w:rsidRPr="00596463" w:rsidRDefault="005627D4" w:rsidP="000149EC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szCs w:val="24"/>
                <w:lang w:val="en-US"/>
              </w:rPr>
            </w:pPr>
          </w:p>
        </w:tc>
      </w:tr>
      <w:tr w:rsidR="000149EC" w:rsidRPr="00232B55" w14:paraId="4A2D9C51" w14:textId="77777777" w:rsidTr="000149EC">
        <w:trPr>
          <w:trHeight w:val="615"/>
        </w:trPr>
        <w:tc>
          <w:tcPr>
            <w:tcW w:w="9378" w:type="dxa"/>
            <w:gridSpan w:val="2"/>
            <w:tcBorders>
              <w:left w:val="double" w:sz="6" w:space="0" w:color="auto"/>
              <w:right w:val="double" w:sz="6" w:space="0" w:color="auto"/>
            </w:tcBorders>
          </w:tcPr>
          <w:p w14:paraId="7C32F6A9" w14:textId="14811DF2" w:rsidR="000149EC" w:rsidRPr="000149EC" w:rsidRDefault="000149EC" w:rsidP="00DB0A6B">
            <w:pPr>
              <w:overflowPunct/>
              <w:autoSpaceDE/>
              <w:autoSpaceDN/>
              <w:adjustRightInd/>
              <w:spacing w:before="0"/>
              <w:ind w:right="144"/>
              <w:textAlignment w:val="auto"/>
              <w:rPr>
                <w:bCs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Fact Sheet preparer: </w:t>
            </w:r>
            <w:r>
              <w:rPr>
                <w:bCs/>
                <w:szCs w:val="24"/>
                <w:lang w:val="en-US"/>
              </w:rPr>
              <w:t>Dominic Nguyen</w:t>
            </w:r>
          </w:p>
        </w:tc>
      </w:tr>
    </w:tbl>
    <w:p w14:paraId="23A77488" w14:textId="1B84A745" w:rsidR="00A15442" w:rsidRDefault="00A15442" w:rsidP="005627D4"/>
    <w:p w14:paraId="08F0DE16" w14:textId="181CD778" w:rsidR="00300560" w:rsidRDefault="00300560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  <w:r>
        <w:br w:type="page"/>
      </w:r>
    </w:p>
    <w:tbl>
      <w:tblPr>
        <w:tblpPr w:leftFromText="180" w:rightFromText="180" w:horzAnchor="margin" w:tblpY="-687"/>
        <w:tblW w:w="9889" w:type="dxa"/>
        <w:tblLayout w:type="fixed"/>
        <w:tblLook w:val="0000" w:firstRow="0" w:lastRow="0" w:firstColumn="0" w:lastColumn="0" w:noHBand="0" w:noVBand="0"/>
      </w:tblPr>
      <w:tblGrid>
        <w:gridCol w:w="6487"/>
        <w:gridCol w:w="3402"/>
      </w:tblGrid>
      <w:tr w:rsidR="00E57C5D" w:rsidRPr="00AF6BF6" w14:paraId="7D7F7B76" w14:textId="77777777" w:rsidTr="00112B84">
        <w:trPr>
          <w:cantSplit/>
        </w:trPr>
        <w:tc>
          <w:tcPr>
            <w:tcW w:w="6487" w:type="dxa"/>
            <w:vAlign w:val="center"/>
          </w:tcPr>
          <w:p w14:paraId="2F769E2A" w14:textId="77777777" w:rsidR="00E57C5D" w:rsidRPr="00AF6BF6" w:rsidRDefault="00E57C5D" w:rsidP="00112B84">
            <w:pPr>
              <w:shd w:val="solid" w:color="FFFFFF" w:fill="FFFFFF"/>
              <w:spacing w:before="0"/>
              <w:rPr>
                <w:rFonts w:ascii="Verdana" w:hAnsi="Verdana" w:cs="Times New Roman Bold"/>
                <w:b/>
                <w:bCs/>
                <w:sz w:val="26"/>
                <w:szCs w:val="26"/>
              </w:rPr>
            </w:pPr>
            <w:r w:rsidRPr="00AF6BF6">
              <w:rPr>
                <w:rFonts w:ascii="Verdana" w:hAnsi="Verdana" w:cs="Times New Roman Bold"/>
                <w:b/>
                <w:bCs/>
                <w:sz w:val="26"/>
                <w:szCs w:val="26"/>
              </w:rPr>
              <w:lastRenderedPageBreak/>
              <w:t>Radiocommunication Study Groups</w:t>
            </w:r>
          </w:p>
        </w:tc>
        <w:tc>
          <w:tcPr>
            <w:tcW w:w="3402" w:type="dxa"/>
          </w:tcPr>
          <w:p w14:paraId="749E71C5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</w:pPr>
            <w:bookmarkStart w:id="0" w:name="ditulogo"/>
            <w:bookmarkEnd w:id="0"/>
            <w:r w:rsidRPr="00AF6BF6">
              <w:rPr>
                <w:noProof/>
                <w:lang w:eastAsia="en-GB"/>
              </w:rPr>
              <w:drawing>
                <wp:inline distT="0" distB="0" distL="0" distR="0" wp14:anchorId="3225F02A" wp14:editId="747B46EF">
                  <wp:extent cx="765175" cy="765175"/>
                  <wp:effectExtent l="0" t="0" r="0" b="0"/>
                  <wp:docPr id="1" name="Picture 1" descr="Logo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Logo&#10;&#10;Description automatically generated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186" cy="7711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7C5D" w:rsidRPr="00AF6BF6" w14:paraId="27017243" w14:textId="77777777" w:rsidTr="00112B84">
        <w:trPr>
          <w:cantSplit/>
        </w:trPr>
        <w:tc>
          <w:tcPr>
            <w:tcW w:w="6487" w:type="dxa"/>
            <w:tcBorders>
              <w:bottom w:val="single" w:sz="12" w:space="0" w:color="auto"/>
            </w:tcBorders>
          </w:tcPr>
          <w:p w14:paraId="1EB06976" w14:textId="77777777" w:rsidR="00E57C5D" w:rsidRPr="00AF6BF6" w:rsidRDefault="00E57C5D" w:rsidP="00112B84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/>
                <w:sz w:val="22"/>
                <w:szCs w:val="22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14:paraId="70CA96A0" w14:textId="77777777" w:rsidR="00E57C5D" w:rsidRPr="00AF6BF6" w:rsidRDefault="00E57C5D" w:rsidP="00112B84">
            <w:pPr>
              <w:shd w:val="solid" w:color="FFFFFF" w:fill="FFFFFF"/>
              <w:spacing w:before="0" w:after="48" w:line="240" w:lineRule="atLeast"/>
              <w:rPr>
                <w:sz w:val="22"/>
                <w:szCs w:val="22"/>
              </w:rPr>
            </w:pPr>
          </w:p>
        </w:tc>
      </w:tr>
      <w:tr w:rsidR="00E57C5D" w:rsidRPr="00AF6BF6" w14:paraId="2DD9A8C0" w14:textId="77777777" w:rsidTr="00112B84">
        <w:trPr>
          <w:cantSplit/>
        </w:trPr>
        <w:tc>
          <w:tcPr>
            <w:tcW w:w="6487" w:type="dxa"/>
            <w:tcBorders>
              <w:top w:val="single" w:sz="12" w:space="0" w:color="auto"/>
            </w:tcBorders>
          </w:tcPr>
          <w:p w14:paraId="7D892ACF" w14:textId="77777777" w:rsidR="00E57C5D" w:rsidRPr="00AF6BF6" w:rsidRDefault="00E57C5D" w:rsidP="00112B84">
            <w:pPr>
              <w:shd w:val="solid" w:color="FFFFFF" w:fill="FFFFFF"/>
              <w:spacing w:before="0" w:after="48"/>
              <w:rPr>
                <w:rFonts w:ascii="Verdana" w:hAnsi="Verdana" w:cs="Times New Roman Bold"/>
                <w:bCs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14:paraId="123C496D" w14:textId="77777777" w:rsidR="00E57C5D" w:rsidRPr="00AF6BF6" w:rsidRDefault="00E57C5D" w:rsidP="00112B84">
            <w:pPr>
              <w:shd w:val="solid" w:color="FFFFFF" w:fill="FFFFFF"/>
              <w:spacing w:before="0" w:after="48" w:line="240" w:lineRule="atLeast"/>
            </w:pPr>
          </w:p>
        </w:tc>
      </w:tr>
      <w:tr w:rsidR="00E57C5D" w:rsidRPr="00AF6BF6" w14:paraId="62A67092" w14:textId="77777777" w:rsidTr="00112B84">
        <w:trPr>
          <w:cantSplit/>
        </w:trPr>
        <w:tc>
          <w:tcPr>
            <w:tcW w:w="6487" w:type="dxa"/>
            <w:vMerge w:val="restart"/>
          </w:tcPr>
          <w:p w14:paraId="122B928A" w14:textId="60910152" w:rsidR="00E57C5D" w:rsidRDefault="00E57C5D" w:rsidP="00112B8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bookmarkStart w:id="1" w:name="recibido"/>
            <w:bookmarkStart w:id="2" w:name="dnum" w:colFirst="1" w:colLast="1"/>
            <w:bookmarkEnd w:id="1"/>
            <w:r w:rsidRPr="00AF6BF6">
              <w:rPr>
                <w:rFonts w:ascii="Verdana" w:hAnsi="Verdana"/>
                <w:sz w:val="20"/>
              </w:rPr>
              <w:t>Reference:</w:t>
            </w:r>
            <w:r w:rsidRPr="00AF6BF6">
              <w:rPr>
                <w:rFonts w:ascii="Verdana" w:hAnsi="Verdana"/>
                <w:sz w:val="20"/>
              </w:rPr>
              <w:tab/>
            </w:r>
          </w:p>
          <w:p w14:paraId="2CA161DF" w14:textId="77777777" w:rsidR="00E57C5D" w:rsidRPr="00AF6BF6" w:rsidRDefault="00E57C5D" w:rsidP="00112B84">
            <w:pPr>
              <w:shd w:val="solid" w:color="FFFFFF" w:fill="FFFFFF"/>
              <w:tabs>
                <w:tab w:val="clear" w:pos="1134"/>
                <w:tab w:val="clear" w:pos="1871"/>
                <w:tab w:val="clear" w:pos="2268"/>
              </w:tabs>
              <w:spacing w:before="0" w:after="240"/>
              <w:ind w:left="1134" w:hanging="1134"/>
              <w:rPr>
                <w:rFonts w:ascii="Verdana" w:hAnsi="Verdana"/>
                <w:sz w:val="20"/>
              </w:rPr>
            </w:pPr>
            <w:r w:rsidRPr="00AF6BF6">
              <w:rPr>
                <w:rFonts w:ascii="Verdana" w:hAnsi="Verdana"/>
                <w:sz w:val="20"/>
              </w:rPr>
              <w:t>Subject:</w:t>
            </w:r>
            <w:r w:rsidRPr="00AF6BF6">
              <w:rPr>
                <w:rFonts w:ascii="Verdana" w:hAnsi="Verdana"/>
                <w:sz w:val="20"/>
              </w:rPr>
              <w:tab/>
              <w:t>Revision to Recommendation</w:t>
            </w:r>
            <w:r>
              <w:rPr>
                <w:rFonts w:ascii="Verdana" w:hAnsi="Verdana"/>
                <w:sz w:val="20"/>
              </w:rPr>
              <w:t xml:space="preserve"> </w:t>
            </w:r>
            <w:hyperlink r:id="rId14" w:history="1">
              <w:r w:rsidRPr="003C0CD3">
                <w:rPr>
                  <w:rStyle w:val="Hyperlink"/>
                  <w:rFonts w:ascii="Verdana" w:hAnsi="Verdana"/>
                  <w:sz w:val="20"/>
                </w:rPr>
                <w:t>ITU-R M.1730-1</w:t>
              </w:r>
            </w:hyperlink>
          </w:p>
        </w:tc>
        <w:tc>
          <w:tcPr>
            <w:tcW w:w="3402" w:type="dxa"/>
          </w:tcPr>
          <w:p w14:paraId="46346228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 w:rsidRPr="00AF6BF6">
              <w:rPr>
                <w:rFonts w:ascii="Verdana" w:hAnsi="Verdana"/>
                <w:b/>
                <w:sz w:val="20"/>
                <w:lang w:eastAsia="zh-CN"/>
              </w:rPr>
              <w:t>Document 5B</w:t>
            </w:r>
            <w:r>
              <w:rPr>
                <w:rFonts w:ascii="Verdana" w:hAnsi="Verdana"/>
                <w:b/>
                <w:sz w:val="20"/>
                <w:lang w:eastAsia="zh-CN"/>
              </w:rPr>
              <w:t>/</w:t>
            </w:r>
          </w:p>
        </w:tc>
      </w:tr>
      <w:tr w:rsidR="00E57C5D" w:rsidRPr="00AF6BF6" w14:paraId="35ED2A97" w14:textId="77777777" w:rsidTr="00112B84">
        <w:trPr>
          <w:cantSplit/>
        </w:trPr>
        <w:tc>
          <w:tcPr>
            <w:tcW w:w="6487" w:type="dxa"/>
            <w:vMerge/>
          </w:tcPr>
          <w:p w14:paraId="26397B4A" w14:textId="77777777" w:rsidR="00E57C5D" w:rsidRPr="00AF6BF6" w:rsidRDefault="00E57C5D" w:rsidP="00112B8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3" w:name="ddate" w:colFirst="1" w:colLast="1"/>
            <w:bookmarkEnd w:id="2"/>
          </w:p>
        </w:tc>
        <w:tc>
          <w:tcPr>
            <w:tcW w:w="3402" w:type="dxa"/>
          </w:tcPr>
          <w:p w14:paraId="063B8F17" w14:textId="7FAA0418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hAnsi="Verdana"/>
                <w:sz w:val="20"/>
                <w:lang w:eastAsia="zh-CN"/>
              </w:rPr>
            </w:pPr>
            <w:r>
              <w:rPr>
                <w:rFonts w:ascii="Verdana" w:hAnsi="Verdana"/>
                <w:b/>
                <w:sz w:val="20"/>
                <w:lang w:eastAsia="zh-CN"/>
              </w:rPr>
              <w:t xml:space="preserve">XX </w:t>
            </w:r>
            <w:r w:rsidR="005D7A53">
              <w:rPr>
                <w:rFonts w:ascii="Verdana" w:hAnsi="Verdana"/>
                <w:b/>
                <w:sz w:val="20"/>
                <w:lang w:eastAsia="zh-CN"/>
              </w:rPr>
              <w:t>July</w:t>
            </w:r>
            <w:r w:rsidRPr="00AF6BF6">
              <w:rPr>
                <w:rFonts w:ascii="Verdana" w:hAnsi="Verdana"/>
                <w:b/>
                <w:sz w:val="20"/>
                <w:lang w:eastAsia="zh-CN"/>
              </w:rPr>
              <w:t xml:space="preserve"> 202</w:t>
            </w:r>
            <w:r>
              <w:rPr>
                <w:rFonts w:ascii="Verdana" w:hAnsi="Verdana"/>
                <w:b/>
                <w:sz w:val="20"/>
                <w:lang w:eastAsia="zh-CN"/>
              </w:rPr>
              <w:t>2</w:t>
            </w:r>
          </w:p>
        </w:tc>
      </w:tr>
      <w:tr w:rsidR="00E57C5D" w:rsidRPr="00AF6BF6" w14:paraId="206A5FD1" w14:textId="77777777" w:rsidTr="00112B84">
        <w:trPr>
          <w:cantSplit/>
        </w:trPr>
        <w:tc>
          <w:tcPr>
            <w:tcW w:w="6487" w:type="dxa"/>
            <w:vMerge/>
          </w:tcPr>
          <w:p w14:paraId="6687B666" w14:textId="77777777" w:rsidR="00E57C5D" w:rsidRPr="00AF6BF6" w:rsidRDefault="00E57C5D" w:rsidP="00112B84">
            <w:pPr>
              <w:spacing w:before="60"/>
              <w:jc w:val="center"/>
              <w:rPr>
                <w:b/>
                <w:smallCaps/>
                <w:sz w:val="32"/>
                <w:lang w:eastAsia="zh-CN"/>
              </w:rPr>
            </w:pPr>
            <w:bookmarkStart w:id="4" w:name="dorlang" w:colFirst="1" w:colLast="1"/>
            <w:bookmarkEnd w:id="3"/>
          </w:p>
        </w:tc>
        <w:tc>
          <w:tcPr>
            <w:tcW w:w="3402" w:type="dxa"/>
          </w:tcPr>
          <w:p w14:paraId="7F6D5532" w14:textId="77777777" w:rsidR="00E57C5D" w:rsidRPr="00AF6BF6" w:rsidRDefault="00E57C5D" w:rsidP="00112B84">
            <w:pPr>
              <w:shd w:val="solid" w:color="FFFFFF" w:fill="FFFFFF"/>
              <w:spacing w:before="0" w:line="240" w:lineRule="atLeast"/>
              <w:rPr>
                <w:rFonts w:ascii="Verdana" w:eastAsia="SimSun" w:hAnsi="Verdana"/>
                <w:sz w:val="20"/>
                <w:lang w:eastAsia="zh-CN"/>
              </w:rPr>
            </w:pPr>
            <w:r w:rsidRPr="00AF6BF6">
              <w:rPr>
                <w:rFonts w:ascii="Verdana" w:eastAsia="SimSun" w:hAnsi="Verdana"/>
                <w:b/>
                <w:sz w:val="20"/>
                <w:lang w:eastAsia="zh-CN"/>
              </w:rPr>
              <w:t>English only</w:t>
            </w:r>
          </w:p>
        </w:tc>
      </w:tr>
      <w:bookmarkEnd w:id="4"/>
      <w:tr w:rsidR="00E57C5D" w:rsidRPr="00AF6BF6" w14:paraId="648D2EE4" w14:textId="77777777" w:rsidTr="00112B84">
        <w:trPr>
          <w:cantSplit/>
        </w:trPr>
        <w:tc>
          <w:tcPr>
            <w:tcW w:w="9889" w:type="dxa"/>
            <w:gridSpan w:val="2"/>
          </w:tcPr>
          <w:p w14:paraId="2BEAAA1F" w14:textId="77777777" w:rsidR="00E57C5D" w:rsidRPr="00F37425" w:rsidRDefault="00E57C5D" w:rsidP="00112B84">
            <w:pPr>
              <w:pStyle w:val="Source"/>
              <w:rPr>
                <w:bCs/>
                <w:lang w:eastAsia="zh-CN"/>
              </w:rPr>
            </w:pPr>
            <w:r w:rsidRPr="006F0B21">
              <w:rPr>
                <w:bCs/>
                <w:lang w:eastAsia="zh-CN"/>
              </w:rPr>
              <w:t>United States of Americ</w:t>
            </w:r>
            <w:r>
              <w:rPr>
                <w:bCs/>
                <w:lang w:eastAsia="zh-CN"/>
              </w:rPr>
              <w:t>a</w:t>
            </w:r>
          </w:p>
        </w:tc>
      </w:tr>
      <w:tr w:rsidR="00E57C5D" w:rsidRPr="00AF6BF6" w14:paraId="795C58DB" w14:textId="77777777" w:rsidTr="00112B84">
        <w:trPr>
          <w:cantSplit/>
        </w:trPr>
        <w:tc>
          <w:tcPr>
            <w:tcW w:w="9889" w:type="dxa"/>
            <w:gridSpan w:val="2"/>
          </w:tcPr>
          <w:p w14:paraId="174CD38C" w14:textId="77777777" w:rsidR="00E57C5D" w:rsidRPr="00AF6BF6" w:rsidRDefault="00E57C5D" w:rsidP="00112B84">
            <w:pPr>
              <w:pStyle w:val="Title1"/>
              <w:rPr>
                <w:bCs/>
                <w:lang w:eastAsia="zh-CN"/>
              </w:rPr>
            </w:pPr>
            <w:bookmarkStart w:id="5" w:name="_Hlk57130481"/>
            <w:r w:rsidRPr="00AF6BF6">
              <w:t xml:space="preserve">draft revision of RECOMMENDATION </w:t>
            </w:r>
            <w:r w:rsidRPr="00AF6BF6">
              <w:rPr>
                <w:rStyle w:val="href"/>
              </w:rPr>
              <w:t>ITU-R M.1</w:t>
            </w:r>
            <w:r>
              <w:rPr>
                <w:rStyle w:val="href"/>
              </w:rPr>
              <w:t>730-1</w:t>
            </w:r>
            <w:bookmarkEnd w:id="5"/>
          </w:p>
        </w:tc>
      </w:tr>
    </w:tbl>
    <w:p w14:paraId="66C9AFD5" w14:textId="77777777" w:rsidR="00E57C5D" w:rsidRDefault="00E57C5D" w:rsidP="00E57C5D">
      <w:pPr>
        <w:keepNext/>
        <w:keepLines/>
        <w:spacing w:after="120"/>
        <w:outlineLvl w:val="0"/>
        <w:rPr>
          <w:b/>
          <w:sz w:val="28"/>
        </w:rPr>
      </w:pPr>
    </w:p>
    <w:p w14:paraId="626B7C55" w14:textId="77777777" w:rsidR="00E57C5D" w:rsidRPr="00CB095D" w:rsidRDefault="00E57C5D" w:rsidP="00E57C5D">
      <w:pPr>
        <w:keepNext/>
        <w:keepLines/>
        <w:spacing w:after="120"/>
        <w:outlineLvl w:val="0"/>
        <w:rPr>
          <w:b/>
          <w:sz w:val="28"/>
        </w:rPr>
      </w:pPr>
      <w:r w:rsidRPr="00CB095D">
        <w:rPr>
          <w:b/>
          <w:sz w:val="28"/>
        </w:rPr>
        <w:t>1</w:t>
      </w:r>
      <w:r w:rsidRPr="00CB095D">
        <w:rPr>
          <w:b/>
          <w:sz w:val="28"/>
        </w:rPr>
        <w:tab/>
        <w:t>Introduction</w:t>
      </w:r>
    </w:p>
    <w:p w14:paraId="508DAFAE" w14:textId="77777777" w:rsidR="00E57C5D" w:rsidRDefault="00E57C5D" w:rsidP="00E57C5D"/>
    <w:p w14:paraId="66998824" w14:textId="1E65A3C6" w:rsidR="00E57C5D" w:rsidRPr="00D70FEF" w:rsidRDefault="00E57C5D" w:rsidP="00E57C5D">
      <w:pPr>
        <w:shd w:val="clear" w:color="auto" w:fill="FFFFFF"/>
        <w:overflowPunct/>
        <w:autoSpaceDE/>
        <w:autoSpaceDN/>
        <w:adjustRightInd/>
        <w:spacing w:before="0"/>
        <w:textAlignment w:val="auto"/>
        <w:rPr>
          <w:szCs w:val="24"/>
          <w:lang w:val="pt-BR"/>
        </w:rPr>
      </w:pPr>
      <w:r>
        <w:rPr>
          <w:szCs w:val="24"/>
        </w:rPr>
        <w:t>Since</w:t>
      </w:r>
      <w:r w:rsidR="006C44BF" w:rsidRPr="006C44BF">
        <w:rPr>
          <w:szCs w:val="24"/>
        </w:rPr>
        <w:t xml:space="preserve"> no changes to the characteristics have been proposed and</w:t>
      </w:r>
      <w:del w:id="6" w:author="USA" w:date="2022-05-17T14:42:00Z">
        <w:r w:rsidR="006C44BF" w:rsidRPr="006C44BF" w:rsidDel="00892AE8">
          <w:rPr>
            <w:szCs w:val="24"/>
          </w:rPr>
          <w:delText xml:space="preserve"> to</w:delText>
        </w:r>
      </w:del>
      <w:r w:rsidR="006C44BF" w:rsidRPr="006C44BF">
        <w:rPr>
          <w:szCs w:val="24"/>
        </w:rPr>
        <w:t xml:space="preserve"> the language of the PD</w:t>
      </w:r>
      <w:r w:rsidR="006C44BF">
        <w:rPr>
          <w:szCs w:val="24"/>
        </w:rPr>
        <w:t>R</w:t>
      </w:r>
      <w:r w:rsidR="006C44BF" w:rsidRPr="006C44BF">
        <w:rPr>
          <w:szCs w:val="24"/>
        </w:rPr>
        <w:t>R is stable</w:t>
      </w:r>
      <w:r>
        <w:rPr>
          <w:szCs w:val="24"/>
        </w:rPr>
        <w:t>, the United States of America</w:t>
      </w:r>
      <w:del w:id="7" w:author="USA" w:date="2022-05-17T14:42:00Z">
        <w:r w:rsidDel="00892AE8">
          <w:rPr>
            <w:szCs w:val="24"/>
          </w:rPr>
          <w:delText xml:space="preserve"> would like to</w:delText>
        </w:r>
      </w:del>
      <w:r>
        <w:rPr>
          <w:szCs w:val="24"/>
        </w:rPr>
        <w:t xml:space="preserve"> </w:t>
      </w:r>
      <w:ins w:id="8" w:author="USA" w:date="2022-05-17T14:42:00Z">
        <w:r w:rsidR="00892AE8">
          <w:rPr>
            <w:szCs w:val="24"/>
          </w:rPr>
          <w:t xml:space="preserve">proposes </w:t>
        </w:r>
      </w:ins>
      <w:del w:id="9" w:author="USA" w:date="2022-05-17T14:42:00Z">
        <w:r w:rsidDel="00892AE8">
          <w:rPr>
            <w:szCs w:val="24"/>
          </w:rPr>
          <w:delText>elevate</w:delText>
        </w:r>
      </w:del>
      <w:r>
        <w:rPr>
          <w:szCs w:val="24"/>
        </w:rPr>
        <w:t xml:space="preserve"> this document </w:t>
      </w:r>
      <w:ins w:id="10" w:author="USA" w:date="2022-05-17T14:42:00Z">
        <w:r w:rsidR="005E72A2">
          <w:rPr>
            <w:szCs w:val="24"/>
          </w:rPr>
          <w:t xml:space="preserve">be elevated </w:t>
        </w:r>
      </w:ins>
      <w:r>
        <w:rPr>
          <w:szCs w:val="24"/>
        </w:rPr>
        <w:t>to</w:t>
      </w:r>
      <w:r>
        <w:rPr>
          <w:bCs/>
          <w:szCs w:val="24"/>
        </w:rPr>
        <w:t xml:space="preserve"> Draft Revision (DR) of Recommendation ITU-R </w:t>
      </w:r>
      <w:r>
        <w:rPr>
          <w:bCs/>
          <w:szCs w:val="24"/>
          <w:lang w:val="en-US"/>
        </w:rPr>
        <w:t>M.1730-1, “</w:t>
      </w:r>
      <w:r w:rsidRPr="007B0D1A">
        <w:rPr>
          <w:bCs/>
          <w:szCs w:val="24"/>
          <w:lang w:val="en-US"/>
        </w:rPr>
        <w:t>Characteristics of and protection criteria for the radiolocation service in the frequency band 15.4-17.3 GHz</w:t>
      </w:r>
      <w:r>
        <w:rPr>
          <w:bCs/>
          <w:szCs w:val="24"/>
          <w:lang w:val="en-US"/>
        </w:rPr>
        <w:t xml:space="preserve">” </w:t>
      </w:r>
      <w:del w:id="11" w:author="USA" w:date="2022-05-17T14:43:00Z">
        <w:r w:rsidDel="005E72A2">
          <w:rPr>
            <w:szCs w:val="24"/>
          </w:rPr>
          <w:delText xml:space="preserve">to update the use of the band with the latest </w:delText>
        </w:r>
        <w:r w:rsidDel="005E72A2">
          <w:rPr>
            <w:szCs w:val="24"/>
            <w:lang w:val="en-US"/>
          </w:rPr>
          <w:delText>radar technical characteristics</w:delText>
        </w:r>
      </w:del>
      <w:ins w:id="12" w:author="USA" w:date="2022-05-17T14:43:00Z">
        <w:r w:rsidR="005E72A2">
          <w:rPr>
            <w:szCs w:val="24"/>
            <w:lang w:val="en-US"/>
          </w:rPr>
          <w:t>and sent to S</w:t>
        </w:r>
      </w:ins>
      <w:ins w:id="13" w:author="USA" w:date="2022-05-19T11:39:00Z">
        <w:r w:rsidR="00AB251A">
          <w:rPr>
            <w:szCs w:val="24"/>
            <w:lang w:val="en-US"/>
          </w:rPr>
          <w:t xml:space="preserve">tudy </w:t>
        </w:r>
      </w:ins>
      <w:ins w:id="14" w:author="USA" w:date="2022-05-17T14:43:00Z">
        <w:r w:rsidR="005E72A2">
          <w:rPr>
            <w:szCs w:val="24"/>
            <w:lang w:val="en-US"/>
          </w:rPr>
          <w:t>G</w:t>
        </w:r>
      </w:ins>
      <w:ins w:id="15" w:author="USA" w:date="2022-05-19T11:39:00Z">
        <w:r w:rsidR="00AB251A">
          <w:rPr>
            <w:szCs w:val="24"/>
            <w:lang w:val="en-US"/>
          </w:rPr>
          <w:t>roup</w:t>
        </w:r>
      </w:ins>
      <w:ins w:id="16" w:author="USA" w:date="2022-05-17T14:43:00Z">
        <w:r w:rsidR="005E72A2">
          <w:rPr>
            <w:szCs w:val="24"/>
            <w:lang w:val="en-US"/>
          </w:rPr>
          <w:t xml:space="preserve"> 5 for approval</w:t>
        </w:r>
      </w:ins>
      <w:r>
        <w:rPr>
          <w:szCs w:val="24"/>
        </w:rPr>
        <w:t>.</w:t>
      </w:r>
    </w:p>
    <w:p w14:paraId="2582D10A" w14:textId="20E6971D" w:rsidR="00E57C5D" w:rsidRDefault="00E57C5D">
      <w:pPr>
        <w:tabs>
          <w:tab w:val="clear" w:pos="1134"/>
          <w:tab w:val="clear" w:pos="1871"/>
          <w:tab w:val="clear" w:pos="2268"/>
        </w:tabs>
        <w:overflowPunct/>
        <w:autoSpaceDE/>
        <w:autoSpaceDN/>
        <w:adjustRightInd/>
        <w:spacing w:before="0" w:after="160" w:line="259" w:lineRule="auto"/>
        <w:textAlignment w:val="auto"/>
      </w:pPr>
    </w:p>
    <w:sectPr w:rsidR="00E57C5D" w:rsidSect="009F5928">
      <w:headerReference w:type="even" r:id="rId15"/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0C8D9A" w14:textId="77777777" w:rsidR="005E1DCB" w:rsidRDefault="005E1DCB" w:rsidP="00B9564F">
      <w:pPr>
        <w:spacing w:before="0"/>
      </w:pPr>
      <w:r>
        <w:separator/>
      </w:r>
    </w:p>
  </w:endnote>
  <w:endnote w:type="continuationSeparator" w:id="0">
    <w:p w14:paraId="2139F49B" w14:textId="77777777" w:rsidR="005E1DCB" w:rsidRDefault="005E1DCB" w:rsidP="00B9564F">
      <w:pPr>
        <w:spacing w:before="0"/>
      </w:pPr>
      <w:r>
        <w:continuationSeparator/>
      </w:r>
    </w:p>
  </w:endnote>
  <w:endnote w:type="continuationNotice" w:id="1">
    <w:p w14:paraId="3B8B7558" w14:textId="77777777" w:rsidR="005E1DCB" w:rsidRDefault="005E1DCB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2E25D" w14:textId="77777777" w:rsidR="005E1DCB" w:rsidRDefault="005E1DCB" w:rsidP="00B9564F">
      <w:pPr>
        <w:spacing w:before="0"/>
      </w:pPr>
      <w:r>
        <w:separator/>
      </w:r>
    </w:p>
  </w:footnote>
  <w:footnote w:type="continuationSeparator" w:id="0">
    <w:p w14:paraId="04E5556C" w14:textId="77777777" w:rsidR="005E1DCB" w:rsidRDefault="005E1DCB" w:rsidP="00B9564F">
      <w:pPr>
        <w:spacing w:before="0"/>
      </w:pPr>
      <w:r>
        <w:continuationSeparator/>
      </w:r>
    </w:p>
  </w:footnote>
  <w:footnote w:type="continuationNotice" w:id="1">
    <w:p w14:paraId="53A39087" w14:textId="77777777" w:rsidR="005E1DCB" w:rsidRDefault="005E1DCB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6E146" w14:textId="07827858" w:rsidR="00E6479E" w:rsidRDefault="00E6479E">
    <w:pPr>
      <w:pStyle w:val="Header"/>
      <w:jc w:val="left"/>
      <w:rPr>
        <w:lang w:val="en-US"/>
      </w:rPr>
    </w:pPr>
    <w:r>
      <w:rPr>
        <w:rStyle w:val="PageNumber"/>
        <w:b/>
        <w:bCs/>
      </w:rPr>
      <w:fldChar w:fldCharType="begin"/>
    </w:r>
    <w:r>
      <w:rPr>
        <w:rStyle w:val="PageNumber"/>
        <w:b/>
        <w:bCs/>
        <w:lang w:val="en-US"/>
      </w:rPr>
      <w:instrText xml:space="preserve"> PAGE </w:instrText>
    </w:r>
    <w:r>
      <w:rPr>
        <w:rStyle w:val="PageNumber"/>
        <w:b/>
        <w:bCs/>
      </w:rPr>
      <w:fldChar w:fldCharType="separate"/>
    </w:r>
    <w:r>
      <w:rPr>
        <w:rStyle w:val="PageNumber"/>
        <w:b/>
        <w:bCs/>
        <w:noProof/>
        <w:lang w:val="en-US"/>
      </w:rPr>
      <w:t>6</w:t>
    </w:r>
    <w:r>
      <w:rPr>
        <w:rStyle w:val="PageNumber"/>
        <w:b/>
        <w:bCs/>
      </w:rPr>
      <w:fldChar w:fldCharType="end"/>
    </w:r>
    <w:r>
      <w:rPr>
        <w:lang w:val="en-US"/>
      </w:rPr>
      <w:tab/>
    </w:r>
    <w:r>
      <w:rPr>
        <w:b/>
        <w:bCs/>
      </w:rPr>
      <w:fldChar w:fldCharType="begin"/>
    </w:r>
    <w:r>
      <w:rPr>
        <w:b/>
        <w:bCs/>
        <w:lang w:val="en-US"/>
      </w:rPr>
      <w:instrText xml:space="preserve"> DOCPROPERTY "Header" \* MERGEFORMAT </w:instrText>
    </w:r>
    <w:r>
      <w:rPr>
        <w:b/>
        <w:bCs/>
      </w:rPr>
      <w:fldChar w:fldCharType="separate"/>
    </w:r>
    <w:r w:rsidR="00DA5697">
      <w:rPr>
        <w:lang w:val="en-US"/>
      </w:rPr>
      <w:t>Error! Unknown document property name.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fldChar w:fldCharType="begin"/>
    </w:r>
    <w:r>
      <w:rPr>
        <w:b/>
        <w:bCs/>
        <w:lang w:val="en-US"/>
      </w:rPr>
      <w:instrText>styleref href</w:instrText>
    </w:r>
    <w:r>
      <w:rPr>
        <w:b/>
        <w:bCs/>
      </w:rPr>
      <w:fldChar w:fldCharType="separate"/>
    </w:r>
    <w:r w:rsidR="00DA5697">
      <w:rPr>
        <w:noProof/>
        <w:lang w:val="en-US"/>
      </w:rPr>
      <w:t>Error! No text of specified style in document.</w:t>
    </w:r>
    <w:r>
      <w:rPr>
        <w:b/>
        <w:bCs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99C84" w14:textId="42CCBE40" w:rsidR="00E6479E" w:rsidRDefault="00E6479E" w:rsidP="009F5928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D36706"/>
    <w:multiLevelType w:val="hybridMultilevel"/>
    <w:tmpl w:val="E624A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071460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USA">
    <w15:presenceInfo w15:providerId="None" w15:userId="US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7D4"/>
    <w:rsid w:val="000149EC"/>
    <w:rsid w:val="000533BF"/>
    <w:rsid w:val="000911E0"/>
    <w:rsid w:val="000B0C3A"/>
    <w:rsid w:val="000D0AFA"/>
    <w:rsid w:val="000E736A"/>
    <w:rsid w:val="000F29AE"/>
    <w:rsid w:val="0012772F"/>
    <w:rsid w:val="00132DE1"/>
    <w:rsid w:val="0014394B"/>
    <w:rsid w:val="00187C25"/>
    <w:rsid w:val="001A1564"/>
    <w:rsid w:val="001D2F18"/>
    <w:rsid w:val="001E1FD9"/>
    <w:rsid w:val="001F4FFC"/>
    <w:rsid w:val="002513AD"/>
    <w:rsid w:val="002604CA"/>
    <w:rsid w:val="00273995"/>
    <w:rsid w:val="00276A91"/>
    <w:rsid w:val="002D612A"/>
    <w:rsid w:val="002E4BC1"/>
    <w:rsid w:val="00300560"/>
    <w:rsid w:val="0032716B"/>
    <w:rsid w:val="00377E1F"/>
    <w:rsid w:val="00382471"/>
    <w:rsid w:val="003C07D6"/>
    <w:rsid w:val="003D0FF1"/>
    <w:rsid w:val="003E6314"/>
    <w:rsid w:val="003F361E"/>
    <w:rsid w:val="00424012"/>
    <w:rsid w:val="00424B7E"/>
    <w:rsid w:val="00441806"/>
    <w:rsid w:val="00457A2B"/>
    <w:rsid w:val="00467BC7"/>
    <w:rsid w:val="00482CBA"/>
    <w:rsid w:val="004B560D"/>
    <w:rsid w:val="004C21FC"/>
    <w:rsid w:val="004C2A67"/>
    <w:rsid w:val="004F07DE"/>
    <w:rsid w:val="00502893"/>
    <w:rsid w:val="00525378"/>
    <w:rsid w:val="00531A72"/>
    <w:rsid w:val="005627D4"/>
    <w:rsid w:val="00596463"/>
    <w:rsid w:val="005C5D8E"/>
    <w:rsid w:val="005D1E22"/>
    <w:rsid w:val="005D7A53"/>
    <w:rsid w:val="005E1DCB"/>
    <w:rsid w:val="005E72A2"/>
    <w:rsid w:val="005F0227"/>
    <w:rsid w:val="005F489A"/>
    <w:rsid w:val="005F5960"/>
    <w:rsid w:val="00633455"/>
    <w:rsid w:val="006421A9"/>
    <w:rsid w:val="0064597A"/>
    <w:rsid w:val="00663ECA"/>
    <w:rsid w:val="00683DAF"/>
    <w:rsid w:val="006B64B6"/>
    <w:rsid w:val="006C44BF"/>
    <w:rsid w:val="006C535F"/>
    <w:rsid w:val="006F1F46"/>
    <w:rsid w:val="006F79AA"/>
    <w:rsid w:val="00730D5E"/>
    <w:rsid w:val="00742B16"/>
    <w:rsid w:val="0078513B"/>
    <w:rsid w:val="007B0A26"/>
    <w:rsid w:val="007B0D1A"/>
    <w:rsid w:val="007B21F7"/>
    <w:rsid w:val="007E6791"/>
    <w:rsid w:val="008227A1"/>
    <w:rsid w:val="00826E0C"/>
    <w:rsid w:val="00877345"/>
    <w:rsid w:val="00890F24"/>
    <w:rsid w:val="00892AE8"/>
    <w:rsid w:val="008964C5"/>
    <w:rsid w:val="008B3631"/>
    <w:rsid w:val="008B5B52"/>
    <w:rsid w:val="0090420C"/>
    <w:rsid w:val="009272ED"/>
    <w:rsid w:val="009651B0"/>
    <w:rsid w:val="009B5212"/>
    <w:rsid w:val="009B6609"/>
    <w:rsid w:val="009C2C47"/>
    <w:rsid w:val="009F0F87"/>
    <w:rsid w:val="009F5928"/>
    <w:rsid w:val="00A06FEA"/>
    <w:rsid w:val="00A15442"/>
    <w:rsid w:val="00A3691D"/>
    <w:rsid w:val="00A425A0"/>
    <w:rsid w:val="00A45D01"/>
    <w:rsid w:val="00A72D02"/>
    <w:rsid w:val="00AA1CE0"/>
    <w:rsid w:val="00AB251A"/>
    <w:rsid w:val="00AC359A"/>
    <w:rsid w:val="00AE3176"/>
    <w:rsid w:val="00AE7682"/>
    <w:rsid w:val="00B27210"/>
    <w:rsid w:val="00B43BDB"/>
    <w:rsid w:val="00B50E68"/>
    <w:rsid w:val="00B84495"/>
    <w:rsid w:val="00B9564F"/>
    <w:rsid w:val="00BE7BBF"/>
    <w:rsid w:val="00C04A04"/>
    <w:rsid w:val="00C33A47"/>
    <w:rsid w:val="00C42C3F"/>
    <w:rsid w:val="00C6291C"/>
    <w:rsid w:val="00C6454C"/>
    <w:rsid w:val="00C762F0"/>
    <w:rsid w:val="00C76388"/>
    <w:rsid w:val="00C775D6"/>
    <w:rsid w:val="00C86740"/>
    <w:rsid w:val="00CA6F37"/>
    <w:rsid w:val="00CD3C23"/>
    <w:rsid w:val="00CD7012"/>
    <w:rsid w:val="00CF2C67"/>
    <w:rsid w:val="00D14E97"/>
    <w:rsid w:val="00D33FFC"/>
    <w:rsid w:val="00D84286"/>
    <w:rsid w:val="00D869C9"/>
    <w:rsid w:val="00DA5697"/>
    <w:rsid w:val="00DB0A6B"/>
    <w:rsid w:val="00DC4402"/>
    <w:rsid w:val="00E07082"/>
    <w:rsid w:val="00E17712"/>
    <w:rsid w:val="00E30A69"/>
    <w:rsid w:val="00E423CD"/>
    <w:rsid w:val="00E544F8"/>
    <w:rsid w:val="00E57C5D"/>
    <w:rsid w:val="00E6479E"/>
    <w:rsid w:val="00E648C8"/>
    <w:rsid w:val="00E72A59"/>
    <w:rsid w:val="00E87E13"/>
    <w:rsid w:val="00EC4E70"/>
    <w:rsid w:val="00F2263B"/>
    <w:rsid w:val="00F22874"/>
    <w:rsid w:val="00F27C17"/>
    <w:rsid w:val="00F3313F"/>
    <w:rsid w:val="00F43EB8"/>
    <w:rsid w:val="00F71DC0"/>
    <w:rsid w:val="00F83CD6"/>
    <w:rsid w:val="00FA2050"/>
    <w:rsid w:val="00FA762D"/>
    <w:rsid w:val="00FA7BE5"/>
    <w:rsid w:val="00FC4D95"/>
    <w:rsid w:val="00FD276A"/>
    <w:rsid w:val="00FD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3ADB6"/>
  <w15:chartTrackingRefBased/>
  <w15:docId w15:val="{0295C099-4F42-45D2-ACED-1ED649E59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27D4"/>
    <w:pPr>
      <w:tabs>
        <w:tab w:val="left" w:pos="1134"/>
        <w:tab w:val="left" w:pos="1871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qFormat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qFormat/>
    <w:rsid w:val="00B9564F"/>
    <w:pPr>
      <w:spacing w:before="320"/>
      <w:outlineLvl w:val="1"/>
    </w:pPr>
  </w:style>
  <w:style w:type="paragraph" w:styleId="Heading3">
    <w:name w:val="heading 3"/>
    <w:basedOn w:val="Heading1"/>
    <w:next w:val="Normal"/>
    <w:link w:val="Heading3Char"/>
    <w:qFormat/>
    <w:rsid w:val="00B9564F"/>
    <w:pPr>
      <w:spacing w:before="20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27D4"/>
    <w:pPr>
      <w:tabs>
        <w:tab w:val="clear" w:pos="1134"/>
        <w:tab w:val="clear" w:pos="1871"/>
        <w:tab w:val="clear" w:pos="2268"/>
      </w:tabs>
      <w:overflowPunct/>
      <w:autoSpaceDE/>
      <w:autoSpaceDN/>
      <w:adjustRightInd/>
      <w:spacing w:before="0"/>
      <w:ind w:left="720"/>
      <w:contextualSpacing/>
      <w:textAlignment w:val="auto"/>
    </w:pPr>
    <w:rPr>
      <w:rFonts w:asciiTheme="minorHAnsi" w:eastAsiaTheme="minorEastAsia" w:hAnsiTheme="minorHAnsi" w:cstheme="minorBidi"/>
      <w:szCs w:val="24"/>
      <w:lang w:val="nb-NO" w:eastAsia="nb-NO"/>
    </w:rPr>
  </w:style>
  <w:style w:type="character" w:styleId="Hyperlink">
    <w:name w:val="Hyperlink"/>
    <w:aliases w:val="CEO_Hyperlink"/>
    <w:basedOn w:val="DefaultParagraphFont"/>
    <w:uiPriority w:val="99"/>
    <w:unhideWhenUsed/>
    <w:qFormat/>
    <w:rsid w:val="007B0A26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A2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C3F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C3F"/>
    <w:rPr>
      <w:rFonts w:ascii="Segoe UI" w:eastAsia="Times New Roman" w:hAnsi="Segoe UI" w:cs="Segoe UI"/>
      <w:sz w:val="18"/>
      <w:szCs w:val="18"/>
      <w:lang w:val="en-GB"/>
    </w:rPr>
  </w:style>
  <w:style w:type="character" w:customStyle="1" w:styleId="Heading1Char">
    <w:name w:val="Heading 1 Char"/>
    <w:basedOn w:val="DefaultParagraphFont"/>
    <w:link w:val="Heading1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basedOn w:val="DefaultParagraphFont"/>
    <w:link w:val="Heading3"/>
    <w:rsid w:val="00B9564F"/>
    <w:rPr>
      <w:rFonts w:ascii="Times New Roman" w:eastAsia="Times New Roman" w:hAnsi="Times New Roman" w:cs="Times New Roman"/>
      <w:b/>
      <w:sz w:val="24"/>
      <w:szCs w:val="20"/>
      <w:lang w:val="en-GB"/>
    </w:rPr>
  </w:style>
  <w:style w:type="paragraph" w:styleId="Header">
    <w:name w:val="header"/>
    <w:aliases w:val="encabezado,ho,header odd,first,heading one,Odd Header,he,header odd1,header odd2,header odd3,header odd4,header odd5,header odd6,header1,header2,header3,header odd11,header odd21,header odd7,header4,header odd8,header odd9,header5"/>
    <w:basedOn w:val="Normal"/>
    <w:link w:val="HeaderChar"/>
    <w:uiPriority w:val="99"/>
    <w:rsid w:val="00B9564F"/>
    <w:pPr>
      <w:tabs>
        <w:tab w:val="clear" w:pos="1134"/>
        <w:tab w:val="clear" w:pos="1871"/>
        <w:tab w:val="clear" w:pos="2268"/>
        <w:tab w:val="center" w:pos="4848"/>
        <w:tab w:val="right" w:pos="9696"/>
      </w:tabs>
      <w:spacing w:before="0"/>
      <w:jc w:val="center"/>
    </w:pPr>
    <w:rPr>
      <w:lang w:val="fr-FR"/>
    </w:rPr>
  </w:style>
  <w:style w:type="character" w:customStyle="1" w:styleId="HeaderChar">
    <w:name w:val="Header Char"/>
    <w:aliases w:val="encabezado Char,ho Char,header odd Char,first Char,heading one Char,Odd Header Char,he Char,header odd1 Char,header odd2 Char,header odd3 Char,header odd4 Char,header odd5 Char,header odd6 Char,header1 Char,header2 Char,header3 Char"/>
    <w:basedOn w:val="DefaultParagraphFont"/>
    <w:link w:val="Header"/>
    <w:uiPriority w:val="99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Footer">
    <w:name w:val="footer"/>
    <w:aliases w:val="pie de página,footer odd,fo"/>
    <w:basedOn w:val="Normal"/>
    <w:link w:val="FooterChar"/>
    <w:rsid w:val="00B9564F"/>
    <w:pPr>
      <w:tabs>
        <w:tab w:val="clear" w:pos="1134"/>
        <w:tab w:val="clear" w:pos="1871"/>
        <w:tab w:val="clear" w:pos="2268"/>
      </w:tabs>
      <w:spacing w:before="0"/>
    </w:pPr>
    <w:rPr>
      <w:noProof/>
      <w:sz w:val="18"/>
    </w:rPr>
  </w:style>
  <w:style w:type="character" w:customStyle="1" w:styleId="FooterChar">
    <w:name w:val="Footer Char"/>
    <w:aliases w:val="pie de página Char,footer odd Char,fo Char"/>
    <w:basedOn w:val="DefaultParagraphFont"/>
    <w:link w:val="Footer"/>
    <w:rsid w:val="00B9564F"/>
    <w:rPr>
      <w:rFonts w:ascii="Times New Roman" w:eastAsia="Times New Roman" w:hAnsi="Times New Roman" w:cs="Times New Roman"/>
      <w:noProof/>
      <w:sz w:val="18"/>
      <w:szCs w:val="20"/>
      <w:lang w:val="en-GB"/>
    </w:rPr>
  </w:style>
  <w:style w:type="character" w:styleId="PageNumber">
    <w:name w:val="page number"/>
    <w:basedOn w:val="DefaultParagraphFont"/>
    <w:rsid w:val="00B9564F"/>
  </w:style>
  <w:style w:type="character" w:customStyle="1" w:styleId="href">
    <w:name w:val="href"/>
    <w:basedOn w:val="DefaultParagraphFont"/>
    <w:rsid w:val="00B9564F"/>
  </w:style>
  <w:style w:type="paragraph" w:customStyle="1" w:styleId="enumlev1">
    <w:name w:val="enumlev1"/>
    <w:basedOn w:val="Normal"/>
    <w:link w:val="enumlev1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80"/>
      <w:ind w:left="794" w:hanging="794"/>
      <w:jc w:val="both"/>
    </w:pPr>
    <w:rPr>
      <w:lang w:val="fr-FR"/>
    </w:rPr>
  </w:style>
  <w:style w:type="paragraph" w:customStyle="1" w:styleId="Normalaftertitle">
    <w:name w:val="Normal_after_title"/>
    <w:basedOn w:val="Normal"/>
    <w:next w:val="Normal"/>
    <w:link w:val="NormalaftertitleChar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20"/>
    </w:pPr>
  </w:style>
  <w:style w:type="paragraph" w:customStyle="1" w:styleId="Note">
    <w:name w:val="Note"/>
    <w:basedOn w:val="Normal"/>
    <w:rsid w:val="00B9564F"/>
    <w:pPr>
      <w:tabs>
        <w:tab w:val="clear" w:pos="1134"/>
        <w:tab w:val="clear" w:pos="1871"/>
        <w:tab w:val="clear" w:pos="2268"/>
      </w:tabs>
      <w:spacing w:before="80"/>
    </w:pPr>
    <w:rPr>
      <w:sz w:val="22"/>
    </w:rPr>
  </w:style>
  <w:style w:type="paragraph" w:customStyle="1" w:styleId="RecNo">
    <w:name w:val="Rec_No"/>
    <w:basedOn w:val="Normal"/>
    <w:next w:val="Rectitle"/>
    <w:rsid w:val="00B9564F"/>
    <w:pPr>
      <w:keepNext/>
      <w:keepLines/>
      <w:tabs>
        <w:tab w:val="clear" w:pos="1134"/>
        <w:tab w:val="clear" w:pos="1871"/>
        <w:tab w:val="clear" w:pos="2268"/>
      </w:tabs>
      <w:spacing w:before="480"/>
      <w:jc w:val="center"/>
    </w:pPr>
    <w:rPr>
      <w:sz w:val="28"/>
    </w:rPr>
  </w:style>
  <w:style w:type="paragraph" w:customStyle="1" w:styleId="HeadingSum">
    <w:name w:val="Heading_Sum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</w:pPr>
    <w:rPr>
      <w:b/>
      <w:sz w:val="22"/>
      <w:lang w:val="es-ES_tradnl"/>
    </w:rPr>
  </w:style>
  <w:style w:type="paragraph" w:customStyle="1" w:styleId="Recref">
    <w:name w:val="Rec_ref"/>
    <w:basedOn w:val="Normal"/>
    <w:next w:val="Recdat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jc w:val="center"/>
    </w:pPr>
  </w:style>
  <w:style w:type="paragraph" w:customStyle="1" w:styleId="Recdate">
    <w:name w:val="Rec_date"/>
    <w:basedOn w:val="Recref"/>
    <w:next w:val="Normalaftertitle"/>
    <w:rsid w:val="00B9564F"/>
    <w:pPr>
      <w:jc w:val="right"/>
    </w:pPr>
  </w:style>
  <w:style w:type="paragraph" w:customStyle="1" w:styleId="AnnexNoTitle">
    <w:name w:val="Annex_NoTitle"/>
    <w:basedOn w:val="Normal"/>
    <w:next w:val="Normalaftertitle"/>
    <w:link w:val="AnnexNoTitleChar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480" w:after="80"/>
      <w:jc w:val="center"/>
    </w:pPr>
    <w:rPr>
      <w:b/>
      <w:sz w:val="28"/>
    </w:rPr>
  </w:style>
  <w:style w:type="paragraph" w:customStyle="1" w:styleId="Tablehead">
    <w:name w:val="Table_head"/>
    <w:basedOn w:val="Normal"/>
    <w:next w:val="Normal"/>
    <w:rsid w:val="00B9564F"/>
    <w:pPr>
      <w:keepNext/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No">
    <w:name w:val="Table_No"/>
    <w:basedOn w:val="Normal"/>
    <w:next w:val="Normal"/>
    <w:link w:val="TableNoChar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360" w:after="120"/>
      <w:jc w:val="center"/>
    </w:pPr>
  </w:style>
  <w:style w:type="paragraph" w:customStyle="1" w:styleId="Tabletext">
    <w:name w:val="Table_text"/>
    <w:basedOn w:val="Normal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Call">
    <w:name w:val="Call"/>
    <w:basedOn w:val="Normal"/>
    <w:next w:val="Normal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160"/>
      <w:ind w:left="794"/>
    </w:pPr>
    <w:rPr>
      <w:i/>
    </w:rPr>
  </w:style>
  <w:style w:type="character" w:styleId="FootnoteReference">
    <w:name w:val="footnote reference"/>
    <w:aliases w:val="Appel note de bas de p,Footnote Reference/"/>
    <w:semiHidden/>
    <w:rsid w:val="00B9564F"/>
    <w:rPr>
      <w:position w:val="6"/>
      <w:sz w:val="18"/>
    </w:rPr>
  </w:style>
  <w:style w:type="paragraph" w:styleId="FootnoteText">
    <w:name w:val="footnote text"/>
    <w:aliases w:val="footnote text,ALTS FOOTNOTE,Footnote Text Char1,Footnote Text Char Char1,Footnote Text Char4 Char Char,Footnote Text Char1 Char1 Char1 Char,Footnote Text Char Char1 Char1 Char Char,Footnote Text Char1 Char1 Char1 Char Char Char1,DNV-FT"/>
    <w:basedOn w:val="Normal"/>
    <w:link w:val="FootnoteTextChar"/>
    <w:semiHidden/>
    <w:rsid w:val="00B9564F"/>
    <w:pPr>
      <w:keepLines/>
      <w:tabs>
        <w:tab w:val="clear" w:pos="1134"/>
        <w:tab w:val="clear" w:pos="1871"/>
        <w:tab w:val="clear" w:pos="2268"/>
        <w:tab w:val="left" w:pos="255"/>
        <w:tab w:val="left" w:pos="794"/>
        <w:tab w:val="left" w:pos="1191"/>
        <w:tab w:val="left" w:pos="1588"/>
        <w:tab w:val="left" w:pos="1985"/>
      </w:tabs>
      <w:ind w:left="255" w:hanging="255"/>
    </w:pPr>
    <w:rPr>
      <w:sz w:val="22"/>
    </w:rPr>
  </w:style>
  <w:style w:type="character" w:customStyle="1" w:styleId="FootnoteTextChar">
    <w:name w:val="Footnote Text Char"/>
    <w:aliases w:val="footnote text Char,ALTS FOOTNOTE Char,Footnote Text Char1 Char,Footnote Text Char Char1 Char,Footnote Text Char4 Char Char Char,Footnote Text Char1 Char1 Char1 Char Char,Footnote Text Char Char1 Char1 Char Char Char,DNV-FT Char"/>
    <w:basedOn w:val="DefaultParagraphFont"/>
    <w:link w:val="FootnoteText"/>
    <w:semiHidden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Line">
    <w:name w:val="Line"/>
    <w:basedOn w:val="Normal"/>
    <w:next w:val="Normal"/>
    <w:rsid w:val="00B9564F"/>
    <w:pPr>
      <w:pBdr>
        <w:top w:val="single" w:sz="6" w:space="1" w:color="auto"/>
      </w:pBdr>
      <w:tabs>
        <w:tab w:val="clear" w:pos="1134"/>
        <w:tab w:val="clear" w:pos="1871"/>
        <w:tab w:val="clear" w:pos="2268"/>
      </w:tabs>
      <w:spacing w:before="240"/>
      <w:ind w:left="3997" w:right="3997"/>
      <w:jc w:val="center"/>
    </w:pPr>
    <w:rPr>
      <w:sz w:val="20"/>
    </w:rPr>
  </w:style>
  <w:style w:type="paragraph" w:customStyle="1" w:styleId="Rectitle">
    <w:name w:val="Rec_title"/>
    <w:basedOn w:val="Normal"/>
    <w:next w:val="Recref"/>
    <w:rsid w:val="00B9564F"/>
    <w:pPr>
      <w:keepNext/>
      <w:keepLines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240"/>
      <w:jc w:val="center"/>
    </w:pPr>
    <w:rPr>
      <w:b/>
      <w:sz w:val="28"/>
    </w:rPr>
  </w:style>
  <w:style w:type="paragraph" w:customStyle="1" w:styleId="Tabletitle">
    <w:name w:val="Table_title"/>
    <w:basedOn w:val="Normal"/>
    <w:next w:val="Tablehead"/>
    <w:rsid w:val="00B9564F"/>
    <w:pPr>
      <w:keepNext/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before="0" w:after="120"/>
      <w:jc w:val="center"/>
    </w:pPr>
    <w:rPr>
      <w:b/>
    </w:rPr>
  </w:style>
  <w:style w:type="paragraph" w:customStyle="1" w:styleId="Summary">
    <w:name w:val="Summary"/>
    <w:basedOn w:val="Normal"/>
    <w:next w:val="Normalaftertitle"/>
    <w:rsid w:val="00B9564F"/>
    <w:pPr>
      <w:tabs>
        <w:tab w:val="clear" w:pos="1134"/>
        <w:tab w:val="clear" w:pos="1871"/>
        <w:tab w:val="clear" w:pos="2268"/>
        <w:tab w:val="left" w:pos="794"/>
        <w:tab w:val="left" w:pos="1191"/>
        <w:tab w:val="left" w:pos="1588"/>
        <w:tab w:val="left" w:pos="1985"/>
      </w:tabs>
      <w:spacing w:after="480"/>
    </w:pPr>
    <w:rPr>
      <w:sz w:val="22"/>
      <w:lang w:val="es-ES_tradnl"/>
    </w:rPr>
  </w:style>
  <w:style w:type="paragraph" w:customStyle="1" w:styleId="TableText0">
    <w:name w:val="Table_Text"/>
    <w:basedOn w:val="Normal"/>
    <w:link w:val="TableTextChar"/>
    <w:rsid w:val="00B9564F"/>
    <w:pPr>
      <w:tabs>
        <w:tab w:val="clear" w:pos="1871"/>
        <w:tab w:val="left" w:pos="284"/>
        <w:tab w:val="left" w:pos="567"/>
        <w:tab w:val="left" w:pos="851"/>
        <w:tab w:val="left" w:pos="1418"/>
        <w:tab w:val="left" w:pos="1701"/>
        <w:tab w:val="left" w:pos="1985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overflowPunct/>
      <w:autoSpaceDE/>
      <w:autoSpaceDN/>
      <w:adjustRightInd/>
      <w:spacing w:before="40" w:after="40"/>
      <w:textAlignment w:val="auto"/>
    </w:pPr>
    <w:rPr>
      <w:sz w:val="22"/>
    </w:rPr>
  </w:style>
  <w:style w:type="character" w:customStyle="1" w:styleId="NormalaftertitleChar">
    <w:name w:val="Normal_after_title Char"/>
    <w:link w:val="Normalaftertitle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enumlev1Char">
    <w:name w:val="enumlev1 Char"/>
    <w:link w:val="enumlev1"/>
    <w:rsid w:val="00B9564F"/>
    <w:rPr>
      <w:rFonts w:ascii="Times New Roman" w:eastAsia="Times New Roman" w:hAnsi="Times New Roman" w:cs="Times New Roman"/>
      <w:sz w:val="24"/>
      <w:szCs w:val="20"/>
      <w:lang w:val="fr-FR"/>
    </w:rPr>
  </w:style>
  <w:style w:type="character" w:customStyle="1" w:styleId="TableNoChar">
    <w:name w:val="Table_No Char"/>
    <w:link w:val="TableNo"/>
    <w:rsid w:val="00B9564F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AnnexNoTitleChar">
    <w:name w:val="Annex_NoTitle Char"/>
    <w:link w:val="AnnexNoTitle"/>
    <w:rsid w:val="00B9564F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ableTextChar">
    <w:name w:val="Table_Text Char"/>
    <w:link w:val="TableText0"/>
    <w:locked/>
    <w:rsid w:val="00B9564F"/>
    <w:rPr>
      <w:rFonts w:ascii="Times New Roman" w:eastAsia="Times New Roman" w:hAnsi="Times New Roman" w:cs="Times New Roman"/>
      <w:szCs w:val="20"/>
      <w:lang w:val="en-GB"/>
    </w:rPr>
  </w:style>
  <w:style w:type="paragraph" w:customStyle="1" w:styleId="Source">
    <w:name w:val="Source"/>
    <w:basedOn w:val="Normal"/>
    <w:next w:val="Normal"/>
    <w:link w:val="SourceChar"/>
    <w:qFormat/>
    <w:rsid w:val="002513AD"/>
    <w:pPr>
      <w:spacing w:before="840"/>
      <w:jc w:val="center"/>
    </w:pPr>
    <w:rPr>
      <w:b/>
      <w:sz w:val="28"/>
    </w:rPr>
  </w:style>
  <w:style w:type="paragraph" w:customStyle="1" w:styleId="Title1">
    <w:name w:val="Title 1"/>
    <w:basedOn w:val="Source"/>
    <w:next w:val="Normal"/>
    <w:link w:val="Title1Char"/>
    <w:qFormat/>
    <w:rsid w:val="002513AD"/>
    <w:pPr>
      <w:tabs>
        <w:tab w:val="left" w:pos="567"/>
        <w:tab w:val="left" w:pos="1701"/>
        <w:tab w:val="left" w:pos="2835"/>
      </w:tabs>
      <w:spacing w:before="240"/>
    </w:pPr>
    <w:rPr>
      <w:b w:val="0"/>
      <w:caps/>
    </w:rPr>
  </w:style>
  <w:style w:type="character" w:customStyle="1" w:styleId="SourceChar">
    <w:name w:val="Source Char"/>
    <w:link w:val="Source"/>
    <w:locked/>
    <w:rsid w:val="002513AD"/>
    <w:rPr>
      <w:rFonts w:ascii="Times New Roman" w:eastAsia="Times New Roman" w:hAnsi="Times New Roman" w:cs="Times New Roman"/>
      <w:b/>
      <w:sz w:val="28"/>
      <w:szCs w:val="20"/>
      <w:lang w:val="en-GB"/>
    </w:rPr>
  </w:style>
  <w:style w:type="character" w:customStyle="1" w:styleId="Title1Char">
    <w:name w:val="Title 1 Char"/>
    <w:link w:val="Title1"/>
    <w:locked/>
    <w:rsid w:val="002513AD"/>
    <w:rPr>
      <w:rFonts w:ascii="Times New Roman" w:eastAsia="Times New Roman" w:hAnsi="Times New Roman" w:cs="Times New Roman"/>
      <w:caps/>
      <w:sz w:val="28"/>
      <w:szCs w:val="20"/>
      <w:lang w:val="en-GB"/>
    </w:rPr>
  </w:style>
  <w:style w:type="character" w:styleId="UnresolvedMention">
    <w:name w:val="Unresolved Mention"/>
    <w:basedOn w:val="DefaultParagraphFont"/>
    <w:uiPriority w:val="99"/>
    <w:semiHidden/>
    <w:unhideWhenUsed/>
    <w:rsid w:val="000149E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651B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ominic.nguyen@esimplicity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kellen.k.gibson.civ@mail.mi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andrew.meadows.1@us.af.mil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itu.int/rec/R-REC-M.1730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22d38c-8275-4fcc-9c94-7c086973a67a">
      <Terms xmlns="http://schemas.microsoft.com/office/infopath/2007/PartnerControls"/>
    </lcf76f155ced4ddcb4097134ff3c332f>
    <TaxCatchAll xmlns="86a1fb3f-9c75-40ec-9503-2a6831dda64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868BFFA1496A4894A312F1A1F7A669" ma:contentTypeVersion="15" ma:contentTypeDescription="Create a new document." ma:contentTypeScope="" ma:versionID="f70bfd5b7071880ef623eee8854f5ac0">
  <xsd:schema xmlns:xsd="http://www.w3.org/2001/XMLSchema" xmlns:xs="http://www.w3.org/2001/XMLSchema" xmlns:p="http://schemas.microsoft.com/office/2006/metadata/properties" xmlns:ns2="6722d38c-8275-4fcc-9c94-7c086973a67a" xmlns:ns3="86a1fb3f-9c75-40ec-9503-2a6831dda64b" targetNamespace="http://schemas.microsoft.com/office/2006/metadata/properties" ma:root="true" ma:fieldsID="23e725211fe78e5a392a4149fdcdb2b8" ns2:_="" ns3:_="">
    <xsd:import namespace="6722d38c-8275-4fcc-9c94-7c086973a67a"/>
    <xsd:import namespace="86a1fb3f-9c75-40ec-9503-2a6831dda6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2d38c-8275-4fcc-9c94-7c086973a6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8dce25f-aa79-4d61-8713-2f26c9c4a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a1fb3f-9c75-40ec-9503-2a6831dda64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cc62167-5880-40ab-ba23-6dbc8a13266e}" ma:internalName="TaxCatchAll" ma:showField="CatchAllData" ma:web="86a1fb3f-9c75-40ec-9503-2a6831dda6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E8E18AC-F00A-45B5-B2CF-478EAF0BEC23}">
  <ds:schemaRefs>
    <ds:schemaRef ds:uri="http://schemas.microsoft.com/office/2006/metadata/properties"/>
    <ds:schemaRef ds:uri="http://schemas.microsoft.com/office/infopath/2007/PartnerControls"/>
    <ds:schemaRef ds:uri="6722d38c-8275-4fcc-9c94-7c086973a67a"/>
    <ds:schemaRef ds:uri="86a1fb3f-9c75-40ec-9503-2a6831dda64b"/>
  </ds:schemaRefs>
</ds:datastoreItem>
</file>

<file path=customXml/itemProps2.xml><?xml version="1.0" encoding="utf-8"?>
<ds:datastoreItem xmlns:ds="http://schemas.openxmlformats.org/officeDocument/2006/customXml" ds:itemID="{2228BB6E-8FA3-4596-9652-5874CD46CC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00022-9E57-4944-9633-72A2622ED1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2d38c-8275-4fcc-9c94-7c086973a67a"/>
    <ds:schemaRef ds:uri="86a1fb3f-9c75-40ec-9503-2a6831dda6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Links>
    <vt:vector size="18" baseType="variant">
      <vt:variant>
        <vt:i4>8126493</vt:i4>
      </vt:variant>
      <vt:variant>
        <vt:i4>6</vt:i4>
      </vt:variant>
      <vt:variant>
        <vt:i4>0</vt:i4>
      </vt:variant>
      <vt:variant>
        <vt:i4>5</vt:i4>
      </vt:variant>
      <vt:variant>
        <vt:lpwstr>mailto:dominic.nguyen@esimplicity.com</vt:lpwstr>
      </vt:variant>
      <vt:variant>
        <vt:lpwstr/>
      </vt:variant>
      <vt:variant>
        <vt:i4>2228299</vt:i4>
      </vt:variant>
      <vt:variant>
        <vt:i4>3</vt:i4>
      </vt:variant>
      <vt:variant>
        <vt:i4>0</vt:i4>
      </vt:variant>
      <vt:variant>
        <vt:i4>5</vt:i4>
      </vt:variant>
      <vt:variant>
        <vt:lpwstr>mailto:kellen.k.gibson.civ@mail.mil</vt:lpwstr>
      </vt:variant>
      <vt:variant>
        <vt:lpwstr/>
      </vt:variant>
      <vt:variant>
        <vt:i4>6357072</vt:i4>
      </vt:variant>
      <vt:variant>
        <vt:i4>0</vt:i4>
      </vt:variant>
      <vt:variant>
        <vt:i4>0</vt:i4>
      </vt:variant>
      <vt:variant>
        <vt:i4>5</vt:i4>
      </vt:variant>
      <vt:variant>
        <vt:lpwstr>mailto:andrew.meadows.1@us.af.mil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 Norsworthy</dc:creator>
  <cp:keywords/>
  <dc:description/>
  <cp:lastModifiedBy>USA</cp:lastModifiedBy>
  <cp:revision>8</cp:revision>
  <cp:lastPrinted>2020-09-11T17:14:00Z</cp:lastPrinted>
  <dcterms:created xsi:type="dcterms:W3CDTF">2022-05-17T18:17:00Z</dcterms:created>
  <dcterms:modified xsi:type="dcterms:W3CDTF">2022-05-19T15:39:00Z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0x01010033868BFFA1496A4894A312F1A1F7A669</vt:lpwstr>
  </property>
  <property fmtid="{D5CDD505-2E9C-101B-9397-08002B2CF9AE}" pid="3" name="MediaServiceImageTags">
    <vt:lpwstr/>
  </property>
</Properties>
</file>